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61702D" w:rsidRDefault="0061702D" w:rsidP="00BF3B7D">
      <w:pPr>
        <w:tabs>
          <w:tab w:val="left" w:pos="720"/>
          <w:tab w:val="right" w:leader="dot" w:pos="8640"/>
        </w:tabs>
        <w:jc w:val="center"/>
        <w:rPr>
          <w:b/>
          <w:sz w:val="40"/>
          <w:szCs w:val="40"/>
        </w:rPr>
      </w:pPr>
    </w:p>
    <w:p w:rsidR="00BF3B7D" w:rsidRPr="004D6792" w:rsidRDefault="00BF3B7D" w:rsidP="00BF3B7D">
      <w:pPr>
        <w:tabs>
          <w:tab w:val="left" w:pos="720"/>
          <w:tab w:val="right" w:leader="dot" w:pos="8640"/>
        </w:tabs>
        <w:jc w:val="center"/>
        <w:rPr>
          <w:rFonts w:asciiTheme="majorBidi" w:hAnsiTheme="majorBidi" w:cstheme="majorBidi"/>
          <w:b/>
          <w:sz w:val="44"/>
          <w:szCs w:val="40"/>
        </w:rPr>
      </w:pPr>
      <w:r w:rsidRPr="004D6792">
        <w:rPr>
          <w:rFonts w:asciiTheme="majorBidi" w:hAnsiTheme="majorBidi" w:cstheme="majorBidi"/>
          <w:b/>
          <w:sz w:val="44"/>
          <w:szCs w:val="40"/>
        </w:rPr>
        <w:t>BIDDING DOCUMENTS</w:t>
      </w:r>
    </w:p>
    <w:p w:rsidR="00BF3B7D" w:rsidRPr="004D6792" w:rsidRDefault="00BF3B7D" w:rsidP="00BF3B7D">
      <w:pPr>
        <w:tabs>
          <w:tab w:val="left" w:pos="720"/>
          <w:tab w:val="right" w:leader="dot" w:pos="8640"/>
        </w:tabs>
        <w:jc w:val="center"/>
        <w:rPr>
          <w:rFonts w:asciiTheme="majorBidi" w:hAnsiTheme="majorBidi" w:cstheme="majorBidi"/>
          <w:b/>
          <w:sz w:val="40"/>
          <w:szCs w:val="40"/>
        </w:rPr>
      </w:pPr>
    </w:p>
    <w:p w:rsidR="00BF3B7D" w:rsidRPr="004D6792" w:rsidRDefault="00BF3B7D" w:rsidP="00BF3B7D">
      <w:pPr>
        <w:tabs>
          <w:tab w:val="left" w:pos="720"/>
          <w:tab w:val="right" w:leader="dot" w:pos="8640"/>
        </w:tabs>
        <w:jc w:val="center"/>
        <w:rPr>
          <w:rFonts w:asciiTheme="majorBidi" w:hAnsiTheme="majorBidi" w:cstheme="majorBidi"/>
          <w:b/>
          <w:sz w:val="40"/>
          <w:szCs w:val="40"/>
        </w:rPr>
      </w:pPr>
      <w:r w:rsidRPr="004D6792">
        <w:rPr>
          <w:rFonts w:asciiTheme="majorBidi" w:hAnsiTheme="majorBidi" w:cstheme="majorBidi"/>
          <w:b/>
          <w:sz w:val="40"/>
          <w:szCs w:val="40"/>
        </w:rPr>
        <w:t>For</w:t>
      </w:r>
    </w:p>
    <w:p w:rsidR="00BF3B7D" w:rsidRPr="004D6792" w:rsidRDefault="00A95B13" w:rsidP="00BF3B7D">
      <w:pPr>
        <w:tabs>
          <w:tab w:val="left" w:pos="720"/>
          <w:tab w:val="right" w:leader="dot" w:pos="8640"/>
        </w:tabs>
        <w:jc w:val="center"/>
        <w:rPr>
          <w:rFonts w:asciiTheme="majorBidi" w:hAnsiTheme="majorBidi" w:cstheme="majorBidi"/>
          <w:b/>
          <w:sz w:val="40"/>
          <w:szCs w:val="40"/>
        </w:rPr>
      </w:pPr>
      <w:r>
        <w:rPr>
          <w:rFonts w:asciiTheme="majorBidi" w:hAnsiTheme="majorBidi" w:cstheme="majorBidi"/>
          <w:b/>
          <w:sz w:val="40"/>
          <w:szCs w:val="40"/>
        </w:rPr>
        <w:t>a</w:t>
      </w:r>
      <w:bookmarkStart w:id="1" w:name="_GoBack"/>
      <w:bookmarkEnd w:id="1"/>
    </w:p>
    <w:p w:rsidR="00BF3B7D" w:rsidRPr="004D6792" w:rsidRDefault="0061702D" w:rsidP="00BA1374">
      <w:pPr>
        <w:jc w:val="center"/>
        <w:rPr>
          <w:rFonts w:asciiTheme="majorBidi" w:hAnsiTheme="majorBidi" w:cstheme="majorBidi"/>
          <w:b/>
          <w:sz w:val="46"/>
          <w:szCs w:val="46"/>
        </w:rPr>
      </w:pPr>
      <w:r w:rsidRPr="004D6792">
        <w:rPr>
          <w:rFonts w:asciiTheme="majorBidi" w:hAnsiTheme="majorBidi" w:cstheme="majorBidi"/>
          <w:b/>
          <w:sz w:val="52"/>
          <w:szCs w:val="52"/>
        </w:rPr>
        <w:t xml:space="preserve">Upgrading of </w:t>
      </w:r>
      <w:proofErr w:type="spellStart"/>
      <w:r w:rsidRPr="004D6792">
        <w:rPr>
          <w:rFonts w:asciiTheme="majorBidi" w:hAnsiTheme="majorBidi" w:cstheme="majorBidi"/>
          <w:b/>
          <w:sz w:val="52"/>
          <w:szCs w:val="52"/>
        </w:rPr>
        <w:t>Hulhu</w:t>
      </w:r>
      <w:r w:rsidR="00BA1374" w:rsidRPr="004D6792">
        <w:rPr>
          <w:rFonts w:asciiTheme="majorBidi" w:hAnsiTheme="majorBidi" w:cstheme="majorBidi"/>
          <w:b/>
          <w:sz w:val="52"/>
          <w:szCs w:val="52"/>
        </w:rPr>
        <w:t>dhoo-M</w:t>
      </w:r>
      <w:r w:rsidRPr="004D6792">
        <w:rPr>
          <w:rFonts w:asciiTheme="majorBidi" w:hAnsiTheme="majorBidi" w:cstheme="majorBidi"/>
          <w:b/>
          <w:sz w:val="52"/>
          <w:szCs w:val="52"/>
        </w:rPr>
        <w:t>eedhoo</w:t>
      </w:r>
      <w:proofErr w:type="spellEnd"/>
      <w:r w:rsidRPr="004D6792">
        <w:rPr>
          <w:rFonts w:asciiTheme="majorBidi" w:hAnsiTheme="majorBidi" w:cstheme="majorBidi"/>
          <w:b/>
          <w:sz w:val="52"/>
          <w:szCs w:val="52"/>
        </w:rPr>
        <w:t xml:space="preserve"> Waste Management Center</w:t>
      </w:r>
      <w:r w:rsidR="00DD3D0A" w:rsidRPr="004D6792">
        <w:rPr>
          <w:rFonts w:asciiTheme="majorBidi" w:hAnsiTheme="majorBidi" w:cstheme="majorBidi"/>
          <w:b/>
          <w:sz w:val="52"/>
          <w:szCs w:val="52"/>
        </w:rPr>
        <w:t xml:space="preserve"> - Retender</w:t>
      </w:r>
    </w:p>
    <w:p w:rsidR="00BF3B7D" w:rsidRPr="004D6792" w:rsidRDefault="00BF3B7D" w:rsidP="00481225">
      <w:pPr>
        <w:tabs>
          <w:tab w:val="left" w:pos="720"/>
          <w:tab w:val="right" w:leader="dot" w:pos="8640"/>
        </w:tabs>
        <w:jc w:val="center"/>
        <w:rPr>
          <w:rFonts w:asciiTheme="majorBidi" w:hAnsiTheme="majorBidi" w:cstheme="majorBidi"/>
          <w:b/>
          <w:sz w:val="40"/>
          <w:szCs w:val="40"/>
        </w:rPr>
      </w:pPr>
      <w:r w:rsidRPr="004D6792">
        <w:rPr>
          <w:rFonts w:asciiTheme="majorBidi" w:hAnsiTheme="majorBidi" w:cstheme="majorBidi"/>
          <w:b/>
          <w:sz w:val="40"/>
          <w:szCs w:val="40"/>
        </w:rPr>
        <w:t>IFB No.: 0</w:t>
      </w:r>
      <w:r w:rsidR="00672734" w:rsidRPr="004D6792">
        <w:rPr>
          <w:rFonts w:asciiTheme="majorBidi" w:hAnsiTheme="majorBidi" w:cstheme="majorBidi"/>
          <w:b/>
          <w:sz w:val="40"/>
          <w:szCs w:val="40"/>
        </w:rPr>
        <w:t>0</w:t>
      </w:r>
      <w:r w:rsidR="00481225" w:rsidRPr="004D6792">
        <w:rPr>
          <w:rFonts w:asciiTheme="majorBidi" w:hAnsiTheme="majorBidi" w:cstheme="majorBidi"/>
          <w:b/>
          <w:sz w:val="40"/>
          <w:szCs w:val="40"/>
        </w:rPr>
        <w:t>5</w:t>
      </w:r>
      <w:r w:rsidRPr="004D6792">
        <w:rPr>
          <w:rFonts w:asciiTheme="majorBidi" w:hAnsiTheme="majorBidi" w:cstheme="majorBidi"/>
          <w:b/>
          <w:sz w:val="40"/>
          <w:szCs w:val="40"/>
        </w:rPr>
        <w:t>/</w:t>
      </w:r>
      <w:r w:rsidR="00C55558" w:rsidRPr="004D6792">
        <w:rPr>
          <w:rFonts w:asciiTheme="majorBidi" w:hAnsiTheme="majorBidi" w:cstheme="majorBidi"/>
          <w:b/>
          <w:sz w:val="40"/>
          <w:szCs w:val="40"/>
        </w:rPr>
        <w:t>TF019383</w:t>
      </w:r>
    </w:p>
    <w:p w:rsidR="00BF3B7D" w:rsidRPr="004D6792" w:rsidRDefault="00BF3B7D" w:rsidP="00BF3B7D">
      <w:pPr>
        <w:jc w:val="center"/>
        <w:rPr>
          <w:rFonts w:asciiTheme="majorBidi" w:hAnsiTheme="majorBidi" w:cstheme="majorBidi"/>
          <w:b/>
          <w:sz w:val="40"/>
          <w:szCs w:val="40"/>
        </w:rPr>
      </w:pPr>
    </w:p>
    <w:p w:rsidR="008A329C" w:rsidRPr="004D6792" w:rsidRDefault="008A329C" w:rsidP="00BF3B7D">
      <w:pPr>
        <w:jc w:val="center"/>
        <w:rPr>
          <w:rFonts w:asciiTheme="majorBidi" w:hAnsiTheme="majorBidi" w:cstheme="majorBidi"/>
          <w:b/>
          <w:sz w:val="40"/>
          <w:szCs w:val="40"/>
        </w:rPr>
      </w:pPr>
    </w:p>
    <w:p w:rsidR="00BF3B7D" w:rsidRPr="004D6792" w:rsidRDefault="00BF3B7D" w:rsidP="00BF3B7D">
      <w:pPr>
        <w:jc w:val="center"/>
        <w:rPr>
          <w:rFonts w:asciiTheme="majorBidi" w:hAnsiTheme="majorBidi" w:cstheme="majorBidi"/>
          <w:b/>
          <w:sz w:val="36"/>
          <w:szCs w:val="36"/>
        </w:rPr>
      </w:pPr>
      <w:r w:rsidRPr="004D6792">
        <w:rPr>
          <w:rFonts w:asciiTheme="majorBidi" w:hAnsiTheme="majorBidi" w:cstheme="majorBidi"/>
          <w:b/>
          <w:sz w:val="36"/>
          <w:szCs w:val="36"/>
        </w:rPr>
        <w:t>Ministry of Environment and Energy</w:t>
      </w:r>
    </w:p>
    <w:p w:rsidR="00BF3B7D" w:rsidRPr="004D6792" w:rsidRDefault="00BF3B7D" w:rsidP="00BF3B7D">
      <w:pPr>
        <w:jc w:val="center"/>
        <w:rPr>
          <w:rFonts w:asciiTheme="majorBidi" w:hAnsiTheme="majorBidi" w:cstheme="majorBidi"/>
          <w:b/>
          <w:sz w:val="36"/>
          <w:szCs w:val="36"/>
        </w:rPr>
      </w:pPr>
      <w:r w:rsidRPr="004D6792">
        <w:rPr>
          <w:rFonts w:asciiTheme="majorBidi" w:hAnsiTheme="majorBidi" w:cstheme="majorBidi"/>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61702D" w:rsidRPr="0061702D" w:rsidRDefault="0061702D" w:rsidP="00672734">
      <w:pPr>
        <w:jc w:val="center"/>
        <w:rPr>
          <w:b/>
          <w:sz w:val="32"/>
          <w:szCs w:val="32"/>
        </w:rPr>
      </w:pPr>
      <w:r w:rsidRPr="0061702D">
        <w:rPr>
          <w:b/>
          <w:sz w:val="32"/>
          <w:szCs w:val="32"/>
        </w:rPr>
        <w:t>Grant No.: TF019383</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C94FA1">
      <w:pPr>
        <w:tabs>
          <w:tab w:val="left" w:pos="720"/>
          <w:tab w:val="right" w:leader="dot" w:pos="8640"/>
        </w:tabs>
        <w:jc w:val="center"/>
        <w:rPr>
          <w:b/>
          <w:sz w:val="32"/>
          <w:szCs w:val="32"/>
        </w:rPr>
      </w:pPr>
      <w:r>
        <w:rPr>
          <w:b/>
          <w:sz w:val="32"/>
          <w:szCs w:val="32"/>
        </w:rPr>
        <w:t xml:space="preserve">Issued on: </w:t>
      </w:r>
      <w:r w:rsidR="00C94FA1">
        <w:rPr>
          <w:b/>
          <w:sz w:val="32"/>
          <w:szCs w:val="32"/>
        </w:rPr>
        <w:t>August 11</w:t>
      </w:r>
      <w:r>
        <w:rPr>
          <w:b/>
          <w:sz w:val="32"/>
          <w:szCs w:val="32"/>
        </w:rPr>
        <w:t>, 201</w:t>
      </w:r>
      <w:r w:rsidR="00666B8F">
        <w:rPr>
          <w:b/>
          <w:sz w:val="32"/>
          <w:szCs w:val="32"/>
        </w:rPr>
        <w:t>6</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38483A">
          <w:rPr>
            <w:noProof/>
            <w:webHidden/>
          </w:rPr>
          <w:t>3</w:t>
        </w:r>
        <w:r>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38483A">
          <w:rPr>
            <w:webHidden/>
          </w:rPr>
          <w:t>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38483A">
          <w:rPr>
            <w:webHidden/>
          </w:rPr>
          <w:t>26</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38483A">
          <w:rPr>
            <w:webHidden/>
          </w:rPr>
          <w:t>29</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38483A">
          <w:rPr>
            <w:webHidden/>
          </w:rPr>
          <w:t>40</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38483A">
          <w:rPr>
            <w:webHidden/>
          </w:rPr>
          <w:t>65</w:t>
        </w:r>
        <w:r w:rsidR="0051627C">
          <w:rPr>
            <w:webHidden/>
          </w:rPr>
          <w:fldChar w:fldCharType="end"/>
        </w:r>
      </w:hyperlink>
    </w:p>
    <w:p w:rsidR="001B5586" w:rsidRDefault="00A95B13"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38483A">
          <w:rPr>
            <w:noProof/>
            <w:webHidden/>
          </w:rPr>
          <w:t>1</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38483A">
          <w:rPr>
            <w:webHidden/>
          </w:rPr>
          <w:t>1</w:t>
        </w:r>
        <w:r w:rsidR="0051627C">
          <w:rPr>
            <w:webHidden/>
          </w:rPr>
          <w:fldChar w:fldCharType="end"/>
        </w:r>
      </w:hyperlink>
    </w:p>
    <w:p w:rsidR="001B5586" w:rsidRDefault="00A95B13"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38483A">
          <w:rPr>
            <w:noProof/>
            <w:webHidden/>
          </w:rPr>
          <w:t>3</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38483A">
          <w:rPr>
            <w:webHidden/>
          </w:rPr>
          <w:t>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38483A">
          <w:rPr>
            <w:webHidden/>
          </w:rPr>
          <w:t>29</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38483A">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2" w:name="_Toc372613498"/>
      <w:r w:rsidRPr="00EC12FE">
        <w:rPr>
          <w:lang w:val="en-GB"/>
        </w:rPr>
        <w:t>PART 1 – Bidding Procedures</w:t>
      </w:r>
      <w:bookmarkEnd w:id="2"/>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foot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3" w:name="_Toc372613499"/>
      <w:r w:rsidRPr="00EC12FE">
        <w:lastRenderedPageBreak/>
        <w:t>Section 1 - Instructions to Bidders</w:t>
      </w:r>
      <w:bookmarkEnd w:id="3"/>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38483A">
          <w:rPr>
            <w:noProof/>
            <w:webHidden/>
          </w:rPr>
          <w:t>6</w:t>
        </w:r>
        <w:r>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38483A">
          <w:rPr>
            <w:webHidden/>
          </w:rPr>
          <w:t>6</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38483A">
          <w:rPr>
            <w:webHidden/>
          </w:rPr>
          <w:t>6</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38483A">
          <w:rPr>
            <w:webHidden/>
          </w:rPr>
          <w:t>6</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38483A">
          <w:rPr>
            <w:webHidden/>
          </w:rPr>
          <w:t>7</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38483A">
          <w:rPr>
            <w:webHidden/>
          </w:rPr>
          <w:t>9</w:t>
        </w:r>
        <w:r w:rsidR="0051627C">
          <w:rPr>
            <w:webHidden/>
          </w:rPr>
          <w:fldChar w:fldCharType="end"/>
        </w:r>
      </w:hyperlink>
    </w:p>
    <w:p w:rsidR="001B5586" w:rsidRDefault="00A95B13"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38483A">
          <w:rPr>
            <w:noProof/>
            <w:webHidden/>
          </w:rPr>
          <w:t>9</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38483A">
          <w:rPr>
            <w:webHidden/>
          </w:rPr>
          <w:t>9</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38483A">
          <w:rPr>
            <w:webHidden/>
          </w:rPr>
          <w:t>10</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38483A">
          <w:rPr>
            <w:webHidden/>
          </w:rPr>
          <w:t>11</w:t>
        </w:r>
        <w:r w:rsidR="0051627C">
          <w:rPr>
            <w:webHidden/>
          </w:rPr>
          <w:fldChar w:fldCharType="end"/>
        </w:r>
      </w:hyperlink>
    </w:p>
    <w:p w:rsidR="001B5586" w:rsidRDefault="00A95B13"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38483A">
          <w:rPr>
            <w:noProof/>
            <w:webHidden/>
          </w:rPr>
          <w:t>11</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38483A">
          <w:rPr>
            <w:webHidden/>
          </w:rPr>
          <w:t>11</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38483A">
          <w:rPr>
            <w:webHidden/>
          </w:rPr>
          <w:t>11</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38483A">
          <w:rPr>
            <w:webHidden/>
          </w:rPr>
          <w:t>12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38483A">
          <w:rPr>
            <w:webHidden/>
          </w:rPr>
          <w:t>12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38483A">
          <w:rPr>
            <w:webHidden/>
          </w:rPr>
          <w:t>12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38483A">
          <w:rPr>
            <w:webHidden/>
          </w:rPr>
          <w:t>13</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38483A">
          <w:rPr>
            <w:webHidden/>
          </w:rPr>
          <w:t>14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38483A">
          <w:rPr>
            <w:webHidden/>
          </w:rPr>
          <w:t>14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38483A">
          <w:rPr>
            <w:webHidden/>
          </w:rPr>
          <w:t>14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38483A">
          <w:rPr>
            <w:webHidden/>
          </w:rPr>
          <w:t>14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38483A">
          <w:rPr>
            <w:webHidden/>
          </w:rPr>
          <w:t>15</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38483A">
          <w:rPr>
            <w:webHidden/>
          </w:rPr>
          <w:t>17</w:t>
        </w:r>
        <w:r w:rsidR="0051627C">
          <w:rPr>
            <w:webHidden/>
          </w:rPr>
          <w:fldChar w:fldCharType="end"/>
        </w:r>
      </w:hyperlink>
    </w:p>
    <w:p w:rsidR="001B5586" w:rsidRDefault="00A95B13"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38483A">
          <w:rPr>
            <w:noProof/>
            <w:webHidden/>
          </w:rPr>
          <w:t>17</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38483A">
          <w:rPr>
            <w:webHidden/>
          </w:rPr>
          <w:t>17</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38483A">
          <w:rPr>
            <w:webHidden/>
          </w:rPr>
          <w:t>18</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38483A">
          <w:rPr>
            <w:webHidden/>
          </w:rPr>
          <w:t>18</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38483A">
          <w:rPr>
            <w:webHidden/>
          </w:rPr>
          <w:t>18</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38483A">
          <w:rPr>
            <w:webHidden/>
          </w:rPr>
          <w:t>18</w:t>
        </w:r>
        <w:r w:rsidR="0051627C">
          <w:rPr>
            <w:webHidden/>
          </w:rPr>
          <w:fldChar w:fldCharType="end"/>
        </w:r>
      </w:hyperlink>
    </w:p>
    <w:p w:rsidR="001B5586" w:rsidRDefault="00A95B13"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38483A">
          <w:rPr>
            <w:noProof/>
            <w:webHidden/>
          </w:rPr>
          <w:t>19</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38483A">
          <w:rPr>
            <w:webHidden/>
          </w:rPr>
          <w:t>19</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38483A">
          <w:rPr>
            <w:webHidden/>
          </w:rPr>
          <w:t>20</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38483A">
          <w:rPr>
            <w:webHidden/>
          </w:rPr>
          <w:t>20</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38483A">
          <w:rPr>
            <w:webHidden/>
          </w:rPr>
          <w:t>20</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38483A">
          <w:rPr>
            <w:webHidden/>
          </w:rPr>
          <w:t>21</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38483A">
          <w:rPr>
            <w:webHidden/>
          </w:rPr>
          <w:t>21</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38483A">
          <w:rPr>
            <w:webHidden/>
          </w:rPr>
          <w:t>22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38483A">
          <w:rPr>
            <w:webHidden/>
          </w:rPr>
          <w:t>22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38483A">
          <w:rPr>
            <w:webHidden/>
          </w:rPr>
          <w:t>22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38483A">
          <w:rPr>
            <w:webHidden/>
          </w:rPr>
          <w:t>22</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38483A">
          <w:rPr>
            <w:webHidden/>
          </w:rPr>
          <w:t>23</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38483A">
          <w:rPr>
            <w:webHidden/>
          </w:rPr>
          <w:t>23</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38483A">
          <w:rPr>
            <w:webHidden/>
          </w:rPr>
          <w:t>24</w:t>
        </w:r>
        <w:r w:rsidR="0051627C">
          <w:rPr>
            <w:webHidden/>
          </w:rPr>
          <w:fldChar w:fldCharType="end"/>
        </w:r>
      </w:hyperlink>
    </w:p>
    <w:p w:rsidR="001B5586" w:rsidRDefault="00A95B13"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38483A">
          <w:rPr>
            <w:noProof/>
            <w:webHidden/>
          </w:rPr>
          <w:t>24</w:t>
        </w:r>
        <w:r w:rsidR="0051627C">
          <w:rPr>
            <w:noProof/>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38483A">
          <w:rPr>
            <w:webHidden/>
          </w:rPr>
          <w:t>24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38483A">
          <w:rPr>
            <w:webHidden/>
          </w:rPr>
          <w:t>24</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38483A">
          <w:rPr>
            <w:webHidden/>
          </w:rPr>
          <w:t>25</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38483A">
          <w:rPr>
            <w:webHidden/>
          </w:rPr>
          <w:t>25</w:t>
        </w:r>
        <w:r w:rsidR="0051627C">
          <w:rPr>
            <w:webHidden/>
          </w:rPr>
          <w:fldChar w:fldCharType="end"/>
        </w:r>
      </w:hyperlink>
    </w:p>
    <w:p w:rsidR="001B5586" w:rsidRDefault="00A95B13"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38483A">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4" w:name="_Hlt438532663"/>
      <w:bookmarkStart w:id="5" w:name="_Toc438266923"/>
      <w:bookmarkStart w:id="6" w:name="_Toc438267877"/>
      <w:bookmarkStart w:id="7" w:name="_Toc438366664"/>
      <w:bookmarkEnd w:id="4"/>
      <w:r w:rsidRPr="00EC12FE">
        <w:br w:type="page"/>
      </w:r>
      <w:r w:rsidRPr="00EC12FE">
        <w:rPr>
          <w:b/>
          <w:sz w:val="36"/>
          <w:szCs w:val="36"/>
        </w:rPr>
        <w:t>Section I - Instructions to Bidders</w:t>
      </w:r>
      <w:bookmarkEnd w:id="5"/>
      <w:bookmarkEnd w:id="6"/>
      <w:bookmarkEnd w:id="7"/>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8" w:name="_Toc438438819"/>
            <w:bookmarkStart w:id="9" w:name="_Toc438532553"/>
            <w:bookmarkStart w:id="10" w:name="_Toc438733963"/>
            <w:bookmarkStart w:id="11" w:name="_Toc438962045"/>
            <w:bookmarkStart w:id="12" w:name="_Toc461939616"/>
            <w:bookmarkStart w:id="13" w:name="_Toc97371001"/>
            <w:bookmarkStart w:id="14" w:name="_Toc372613752"/>
            <w:r w:rsidRPr="00EC12FE">
              <w:t>General</w:t>
            </w:r>
            <w:bookmarkEnd w:id="8"/>
            <w:bookmarkEnd w:id="9"/>
            <w:bookmarkEnd w:id="10"/>
            <w:bookmarkEnd w:id="11"/>
            <w:bookmarkEnd w:id="12"/>
            <w:bookmarkEnd w:id="13"/>
            <w:bookmarkEnd w:id="14"/>
          </w:p>
        </w:tc>
      </w:tr>
      <w:tr w:rsidR="007B586E" w:rsidRPr="00EC12FE">
        <w:trPr>
          <w:jc w:val="center"/>
        </w:trPr>
        <w:tc>
          <w:tcPr>
            <w:tcW w:w="2430" w:type="dxa"/>
          </w:tcPr>
          <w:p w:rsidR="007B586E" w:rsidRPr="00EC12FE" w:rsidRDefault="007B586E">
            <w:pPr>
              <w:pStyle w:val="S1-Header2"/>
            </w:pPr>
            <w:bookmarkStart w:id="15" w:name="_Toc97371002"/>
            <w:bookmarkStart w:id="16" w:name="_Toc139863103"/>
            <w:bookmarkStart w:id="17" w:name="_Toc372613753"/>
            <w:r w:rsidRPr="00EC12FE">
              <w:t>Scope of Bid</w:t>
            </w:r>
            <w:bookmarkEnd w:id="15"/>
            <w:bookmarkEnd w:id="16"/>
            <w:bookmarkEnd w:id="17"/>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8" w:name="_Toc438530847"/>
            <w:bookmarkStart w:id="19" w:name="_Toc438532555"/>
            <w:bookmarkStart w:id="20" w:name="_Toc438438821"/>
            <w:bookmarkStart w:id="21" w:name="_Toc438532556"/>
            <w:bookmarkStart w:id="22" w:name="_Toc438733965"/>
            <w:bookmarkStart w:id="23" w:name="_Toc438907006"/>
            <w:bookmarkStart w:id="24" w:name="_Toc438907205"/>
            <w:bookmarkStart w:id="25" w:name="_Toc97371003"/>
            <w:bookmarkStart w:id="26" w:name="_Toc139863104"/>
            <w:bookmarkStart w:id="27" w:name="_Toc372613754"/>
            <w:bookmarkEnd w:id="18"/>
            <w:bookmarkEnd w:id="19"/>
            <w:r w:rsidRPr="00EC12FE">
              <w:t>Source of Funds</w:t>
            </w:r>
            <w:bookmarkEnd w:id="20"/>
            <w:bookmarkEnd w:id="21"/>
            <w:bookmarkEnd w:id="22"/>
            <w:bookmarkEnd w:id="23"/>
            <w:bookmarkEnd w:id="24"/>
            <w:bookmarkEnd w:id="25"/>
            <w:bookmarkEnd w:id="26"/>
            <w:bookmarkEnd w:id="27"/>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8" w:name="_Toc438532557"/>
            <w:bookmarkEnd w:id="28"/>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9" w:name="_Toc438532558"/>
            <w:bookmarkStart w:id="30" w:name="_Toc438002631"/>
            <w:bookmarkEnd w:id="29"/>
            <w:r w:rsidRPr="00EC12FE">
              <w:br w:type="page"/>
            </w:r>
            <w:bookmarkStart w:id="31" w:name="_Toc372613755"/>
            <w:bookmarkEnd w:id="30"/>
            <w:r w:rsidR="005F0029" w:rsidRPr="00EC12FE">
              <w:t xml:space="preserve">Corrupt </w:t>
            </w:r>
            <w:r w:rsidRPr="00EC12FE">
              <w:t xml:space="preserve">and </w:t>
            </w:r>
            <w:r w:rsidR="005F0029" w:rsidRPr="00EC12FE">
              <w:t>Fraudulent Practices</w:t>
            </w:r>
            <w:bookmarkEnd w:id="31"/>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372613756"/>
            <w:r w:rsidRPr="00EC12FE">
              <w:t>Eligible Bidders</w:t>
            </w:r>
            <w:bookmarkEnd w:id="32"/>
            <w:bookmarkEnd w:id="33"/>
            <w:bookmarkEnd w:id="34"/>
            <w:bookmarkEnd w:id="35"/>
            <w:bookmarkEnd w:id="36"/>
            <w:bookmarkEnd w:id="37"/>
            <w:bookmarkEnd w:id="38"/>
            <w:bookmarkEnd w:id="39"/>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w:t>
            </w:r>
            <w:proofErr w:type="spellStart"/>
            <w:r w:rsidRPr="00EC12FE">
              <w:t>i</w:t>
            </w:r>
            <w:proofErr w:type="spellEnd"/>
            <w:r w:rsidRPr="00EC12FE">
              <w:t>)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Government-owned enterprises or institutions in the Employer’s Country may participate only if they can establish that they (</w:t>
            </w:r>
            <w:proofErr w:type="spellStart"/>
            <w:r w:rsidRPr="00EC12FE">
              <w:rPr>
                <w:spacing w:val="-4"/>
              </w:rPr>
              <w:t>i</w:t>
            </w:r>
            <w:proofErr w:type="spellEnd"/>
            <w:r w:rsidRPr="00EC12FE">
              <w:rPr>
                <w:spacing w:val="-4"/>
              </w:rPr>
              <w:t xml:space="preserve">)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w:t>
            </w:r>
            <w:proofErr w:type="spellStart"/>
            <w:r w:rsidRPr="00EC12FE">
              <w:rPr>
                <w:spacing w:val="-5"/>
              </w:rPr>
              <w:t>i</w:t>
            </w:r>
            <w:proofErr w:type="spellEnd"/>
            <w:r w:rsidRPr="00EC12FE">
              <w:rPr>
                <w:spacing w:val="-5"/>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40" w:name="_Toc438532561"/>
            <w:bookmarkStart w:id="41" w:name="_Toc438532562"/>
            <w:bookmarkStart w:id="42" w:name="_Toc438532563"/>
            <w:bookmarkStart w:id="43" w:name="_Toc438532564"/>
            <w:bookmarkStart w:id="44" w:name="_Toc438532565"/>
            <w:bookmarkStart w:id="45" w:name="_Toc438532567"/>
            <w:bookmarkStart w:id="46" w:name="_Toc438438824"/>
            <w:bookmarkStart w:id="47" w:name="_Toc438532568"/>
            <w:bookmarkStart w:id="48" w:name="_Toc438733968"/>
            <w:bookmarkStart w:id="49" w:name="_Toc438907009"/>
            <w:bookmarkStart w:id="50" w:name="_Toc438907208"/>
            <w:bookmarkStart w:id="51" w:name="_Toc97371006"/>
            <w:bookmarkStart w:id="52" w:name="_Toc139863107"/>
            <w:bookmarkStart w:id="53" w:name="_Toc372613757"/>
            <w:bookmarkEnd w:id="40"/>
            <w:bookmarkEnd w:id="41"/>
            <w:bookmarkEnd w:id="42"/>
            <w:bookmarkEnd w:id="43"/>
            <w:bookmarkEnd w:id="44"/>
            <w:bookmarkEnd w:id="45"/>
            <w:r w:rsidRPr="00EC12FE">
              <w:rPr>
                <w:iCs/>
              </w:rPr>
              <w:t>Eligible Materials, Equipment and Services</w:t>
            </w:r>
            <w:bookmarkEnd w:id="46"/>
            <w:bookmarkEnd w:id="47"/>
            <w:bookmarkEnd w:id="48"/>
            <w:bookmarkEnd w:id="49"/>
            <w:bookmarkEnd w:id="50"/>
            <w:bookmarkEnd w:id="51"/>
            <w:bookmarkEnd w:id="52"/>
            <w:bookmarkEnd w:id="53"/>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4" w:name="_Toc438532569"/>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372613758"/>
            <w:bookmarkEnd w:id="54"/>
            <w:bookmarkEnd w:id="55"/>
            <w:r w:rsidRPr="00EC12FE">
              <w:t xml:space="preserve">Contents of </w:t>
            </w:r>
            <w:bookmarkEnd w:id="56"/>
            <w:bookmarkEnd w:id="57"/>
            <w:bookmarkEnd w:id="58"/>
            <w:bookmarkEnd w:id="59"/>
            <w:bookmarkEnd w:id="60"/>
            <w:r w:rsidRPr="00EC12FE">
              <w:t>Bidding Document</w:t>
            </w:r>
            <w:bookmarkEnd w:id="61"/>
            <w:bookmarkEnd w:id="62"/>
          </w:p>
        </w:tc>
      </w:tr>
      <w:tr w:rsidR="007B586E" w:rsidRPr="00EC12FE">
        <w:trPr>
          <w:jc w:val="center"/>
        </w:trPr>
        <w:tc>
          <w:tcPr>
            <w:tcW w:w="2430" w:type="dxa"/>
          </w:tcPr>
          <w:p w:rsidR="007B586E" w:rsidRPr="00EC12FE" w:rsidRDefault="007B586E">
            <w:pPr>
              <w:pStyle w:val="S1-Header2"/>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372613759"/>
            <w:r w:rsidRPr="00EC12FE">
              <w:t xml:space="preserve">Sections of </w:t>
            </w:r>
            <w:bookmarkEnd w:id="63"/>
            <w:bookmarkEnd w:id="64"/>
            <w:bookmarkEnd w:id="65"/>
            <w:bookmarkEnd w:id="66"/>
            <w:bookmarkEnd w:id="67"/>
            <w:r w:rsidRPr="00EC12FE">
              <w:t>Bidding Document</w:t>
            </w:r>
            <w:bookmarkEnd w:id="68"/>
            <w:bookmarkEnd w:id="69"/>
            <w:bookmarkEnd w:id="70"/>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372613760"/>
            <w:r w:rsidRPr="00EC12FE">
              <w:t>Clarification of Bidding Document</w:t>
            </w:r>
            <w:bookmarkEnd w:id="71"/>
            <w:bookmarkEnd w:id="72"/>
            <w:bookmarkEnd w:id="73"/>
            <w:bookmarkEnd w:id="74"/>
            <w:bookmarkEnd w:id="75"/>
            <w:r w:rsidRPr="00EC12FE">
              <w:t>, Site Visit, Pre-Bid Meeting</w:t>
            </w:r>
            <w:bookmarkEnd w:id="76"/>
            <w:bookmarkEnd w:id="77"/>
            <w:bookmarkEnd w:id="78"/>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372613761"/>
            <w:r w:rsidRPr="00EC12FE">
              <w:t>Amendment of Bidding Document</w:t>
            </w:r>
            <w:bookmarkEnd w:id="79"/>
            <w:bookmarkEnd w:id="80"/>
            <w:bookmarkEnd w:id="81"/>
            <w:bookmarkEnd w:id="82"/>
            <w:bookmarkEnd w:id="83"/>
            <w:bookmarkEnd w:id="84"/>
            <w:bookmarkEnd w:id="85"/>
            <w:bookmarkEnd w:id="86"/>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7" w:name="_Toc438438829"/>
            <w:bookmarkStart w:id="88" w:name="_Toc438532577"/>
            <w:bookmarkStart w:id="89" w:name="_Toc438733973"/>
            <w:bookmarkStart w:id="90" w:name="_Toc438962055"/>
            <w:bookmarkStart w:id="91" w:name="_Toc461939618"/>
            <w:bookmarkStart w:id="92" w:name="_Toc97371011"/>
            <w:bookmarkStart w:id="93" w:name="_Toc372613762"/>
            <w:r w:rsidRPr="00EC12FE">
              <w:t>Preparation of Bids</w:t>
            </w:r>
            <w:bookmarkEnd w:id="87"/>
            <w:bookmarkEnd w:id="88"/>
            <w:bookmarkEnd w:id="89"/>
            <w:bookmarkEnd w:id="90"/>
            <w:bookmarkEnd w:id="91"/>
            <w:bookmarkEnd w:id="92"/>
            <w:bookmarkEnd w:id="93"/>
          </w:p>
        </w:tc>
      </w:tr>
      <w:tr w:rsidR="007B586E" w:rsidRPr="00EC12FE">
        <w:trPr>
          <w:jc w:val="center"/>
        </w:trPr>
        <w:tc>
          <w:tcPr>
            <w:tcW w:w="2430" w:type="dxa"/>
          </w:tcPr>
          <w:p w:rsidR="007B586E" w:rsidRPr="00EC12FE" w:rsidRDefault="007B586E">
            <w:pPr>
              <w:pStyle w:val="S1-Header2"/>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372613763"/>
            <w:r w:rsidRPr="00EC12FE">
              <w:t>Cost of Bidding</w:t>
            </w:r>
            <w:bookmarkEnd w:id="94"/>
            <w:bookmarkEnd w:id="95"/>
            <w:bookmarkEnd w:id="96"/>
            <w:bookmarkEnd w:id="97"/>
            <w:bookmarkEnd w:id="98"/>
            <w:bookmarkEnd w:id="99"/>
            <w:bookmarkEnd w:id="100"/>
            <w:bookmarkEnd w:id="101"/>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372613764"/>
            <w:r w:rsidRPr="00EC12FE">
              <w:t>Language of Bid</w:t>
            </w:r>
            <w:bookmarkEnd w:id="102"/>
            <w:bookmarkEnd w:id="103"/>
            <w:bookmarkEnd w:id="104"/>
            <w:bookmarkEnd w:id="105"/>
            <w:bookmarkEnd w:id="106"/>
            <w:bookmarkEnd w:id="107"/>
            <w:bookmarkEnd w:id="108"/>
            <w:bookmarkEnd w:id="109"/>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372613765"/>
            <w:r w:rsidRPr="00EC12FE">
              <w:t>Documents Comprising the Bid</w:t>
            </w:r>
            <w:bookmarkEnd w:id="110"/>
            <w:bookmarkEnd w:id="111"/>
            <w:bookmarkEnd w:id="112"/>
            <w:bookmarkEnd w:id="113"/>
            <w:bookmarkEnd w:id="114"/>
            <w:bookmarkEnd w:id="115"/>
            <w:bookmarkEnd w:id="116"/>
            <w:bookmarkEnd w:id="117"/>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8" w:name="_Toc97371015"/>
            <w:bookmarkStart w:id="119" w:name="_Toc139863114"/>
            <w:bookmarkStart w:id="120" w:name="_Toc372613766"/>
            <w:r w:rsidRPr="00EC12FE">
              <w:t>Letter of Bid</w:t>
            </w:r>
            <w:bookmarkEnd w:id="118"/>
            <w:r w:rsidRPr="00EC12FE">
              <w:t xml:space="preserve"> and Schedules</w:t>
            </w:r>
            <w:bookmarkEnd w:id="119"/>
            <w:bookmarkEnd w:id="120"/>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372613767"/>
            <w:r w:rsidRPr="00EC12FE">
              <w:t>Alternative Bids</w:t>
            </w:r>
            <w:bookmarkEnd w:id="121"/>
            <w:bookmarkEnd w:id="122"/>
            <w:bookmarkEnd w:id="123"/>
            <w:bookmarkEnd w:id="124"/>
            <w:bookmarkEnd w:id="125"/>
            <w:bookmarkEnd w:id="126"/>
            <w:bookmarkEnd w:id="127"/>
            <w:bookmarkEnd w:id="128"/>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372613768"/>
            <w:r w:rsidRPr="00EC12FE">
              <w:t>Bid Prices and Discounts</w:t>
            </w:r>
            <w:bookmarkEnd w:id="129"/>
            <w:bookmarkEnd w:id="130"/>
            <w:bookmarkEnd w:id="131"/>
            <w:bookmarkEnd w:id="132"/>
            <w:bookmarkEnd w:id="133"/>
            <w:bookmarkEnd w:id="134"/>
            <w:bookmarkEnd w:id="135"/>
            <w:bookmarkEnd w:id="136"/>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total bid price submitted by the Bidder.</w:t>
            </w:r>
          </w:p>
        </w:tc>
      </w:tr>
      <w:tr w:rsidR="007B586E" w:rsidRPr="00EC12FE">
        <w:trPr>
          <w:jc w:val="center"/>
        </w:trPr>
        <w:tc>
          <w:tcPr>
            <w:tcW w:w="2430" w:type="dxa"/>
          </w:tcPr>
          <w:p w:rsidR="007B586E" w:rsidRPr="00EC12FE" w:rsidRDefault="007B586E">
            <w:pPr>
              <w:pStyle w:val="S1-Header2"/>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372613769"/>
            <w:r w:rsidRPr="00EC12FE">
              <w:t>Cu</w:t>
            </w:r>
            <w:bookmarkStart w:id="145" w:name="_Hlt438531797"/>
            <w:bookmarkEnd w:id="145"/>
            <w:r w:rsidRPr="00EC12FE">
              <w:t>rrencies of Bid</w:t>
            </w:r>
            <w:bookmarkEnd w:id="137"/>
            <w:bookmarkEnd w:id="138"/>
            <w:bookmarkEnd w:id="139"/>
            <w:bookmarkEnd w:id="140"/>
            <w:bookmarkEnd w:id="141"/>
            <w:r w:rsidRPr="00EC12FE">
              <w:t xml:space="preserve"> and Payment</w:t>
            </w:r>
            <w:bookmarkEnd w:id="142"/>
            <w:bookmarkEnd w:id="143"/>
            <w:bookmarkEnd w:id="144"/>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F1F3E">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AF1F3E">
              <w:t>Lump Sum</w:t>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6" w:name="_Toc97371019"/>
            <w:bookmarkStart w:id="147" w:name="_Toc139863118"/>
            <w:bookmarkStart w:id="148" w:name="_Toc372613770"/>
            <w:r w:rsidRPr="00EC12FE">
              <w:t>Documents Comprising the Technical Proposal</w:t>
            </w:r>
            <w:bookmarkEnd w:id="146"/>
            <w:bookmarkEnd w:id="147"/>
            <w:bookmarkEnd w:id="148"/>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372613771"/>
            <w:r w:rsidRPr="00EC12FE">
              <w:t>Documents Establishing the Qualifications of the Bidder</w:t>
            </w:r>
            <w:bookmarkEnd w:id="149"/>
            <w:bookmarkEnd w:id="150"/>
            <w:bookmarkEnd w:id="151"/>
            <w:bookmarkEnd w:id="152"/>
            <w:bookmarkEnd w:id="153"/>
            <w:bookmarkEnd w:id="154"/>
            <w:bookmarkEnd w:id="155"/>
            <w:bookmarkEnd w:id="156"/>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372613772"/>
            <w:r w:rsidRPr="00EC12FE">
              <w:t>Period of Validity of Bids</w:t>
            </w:r>
            <w:bookmarkEnd w:id="157"/>
            <w:bookmarkEnd w:id="158"/>
            <w:bookmarkEnd w:id="159"/>
            <w:bookmarkEnd w:id="160"/>
            <w:bookmarkEnd w:id="161"/>
            <w:bookmarkEnd w:id="162"/>
            <w:bookmarkEnd w:id="163"/>
            <w:bookmarkEnd w:id="164"/>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372613773"/>
            <w:r w:rsidRPr="00EC12FE">
              <w:t>Bid Security</w:t>
            </w:r>
            <w:bookmarkEnd w:id="165"/>
            <w:bookmarkEnd w:id="166"/>
            <w:bookmarkEnd w:id="167"/>
            <w:bookmarkEnd w:id="168"/>
            <w:bookmarkEnd w:id="169"/>
            <w:bookmarkEnd w:id="170"/>
            <w:bookmarkEnd w:id="171"/>
            <w:bookmarkEnd w:id="172"/>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372613774"/>
            <w:r w:rsidRPr="00EC12FE">
              <w:t>Format and Signing of Bid</w:t>
            </w:r>
            <w:bookmarkEnd w:id="173"/>
            <w:bookmarkEnd w:id="174"/>
            <w:bookmarkEnd w:id="175"/>
            <w:bookmarkEnd w:id="176"/>
            <w:bookmarkEnd w:id="177"/>
            <w:bookmarkEnd w:id="178"/>
            <w:bookmarkEnd w:id="179"/>
            <w:bookmarkEnd w:id="180"/>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372613775"/>
            <w:r w:rsidRPr="00EC12FE">
              <w:t>Submission and Opening of Bids</w:t>
            </w:r>
            <w:bookmarkEnd w:id="181"/>
            <w:bookmarkEnd w:id="182"/>
            <w:bookmarkEnd w:id="183"/>
            <w:bookmarkEnd w:id="184"/>
            <w:bookmarkEnd w:id="185"/>
            <w:bookmarkEnd w:id="186"/>
            <w:bookmarkEnd w:id="187"/>
          </w:p>
        </w:tc>
      </w:tr>
      <w:tr w:rsidR="007B586E" w:rsidRPr="00EC12FE">
        <w:trPr>
          <w:jc w:val="center"/>
        </w:trPr>
        <w:tc>
          <w:tcPr>
            <w:tcW w:w="2430" w:type="dxa"/>
          </w:tcPr>
          <w:p w:rsidR="007B586E" w:rsidRPr="00EC12FE" w:rsidRDefault="007B586E">
            <w:pPr>
              <w:pStyle w:val="S1-Header2"/>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372613776"/>
            <w:r w:rsidRPr="00EC12FE">
              <w:t>Sealing and Marking of Bids</w:t>
            </w:r>
            <w:bookmarkEnd w:id="188"/>
            <w:bookmarkEnd w:id="189"/>
            <w:bookmarkEnd w:id="190"/>
            <w:bookmarkEnd w:id="191"/>
            <w:bookmarkEnd w:id="192"/>
            <w:bookmarkEnd w:id="193"/>
            <w:bookmarkEnd w:id="194"/>
            <w:bookmarkEnd w:id="195"/>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372613777"/>
            <w:r w:rsidRPr="00EC12FE">
              <w:t>Deadline for Submission of Bids</w:t>
            </w:r>
            <w:bookmarkEnd w:id="196"/>
            <w:bookmarkEnd w:id="197"/>
            <w:bookmarkEnd w:id="198"/>
            <w:bookmarkEnd w:id="199"/>
            <w:bookmarkEnd w:id="200"/>
            <w:bookmarkEnd w:id="201"/>
            <w:bookmarkEnd w:id="202"/>
            <w:bookmarkEnd w:id="203"/>
            <w:bookmarkEnd w:id="204"/>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372613778"/>
            <w:r w:rsidRPr="00EC12FE">
              <w:t>Late Bids</w:t>
            </w:r>
            <w:bookmarkEnd w:id="205"/>
            <w:bookmarkEnd w:id="206"/>
            <w:bookmarkEnd w:id="207"/>
            <w:bookmarkEnd w:id="208"/>
            <w:bookmarkEnd w:id="209"/>
            <w:bookmarkEnd w:id="210"/>
            <w:bookmarkEnd w:id="211"/>
            <w:bookmarkEnd w:id="212"/>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372613779"/>
            <w:r w:rsidRPr="00EC12FE">
              <w:t>Withdrawal, Substitution, and Modification of Bids</w:t>
            </w:r>
            <w:bookmarkEnd w:id="213"/>
            <w:bookmarkEnd w:id="214"/>
            <w:bookmarkEnd w:id="215"/>
            <w:bookmarkEnd w:id="216"/>
            <w:bookmarkEnd w:id="217"/>
            <w:bookmarkEnd w:id="218"/>
            <w:bookmarkEnd w:id="219"/>
            <w:bookmarkEnd w:id="220"/>
            <w:bookmarkEnd w:id="221"/>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372613780"/>
            <w:r w:rsidRPr="00EC12FE">
              <w:t>Bid Opening</w:t>
            </w:r>
            <w:bookmarkEnd w:id="222"/>
            <w:bookmarkEnd w:id="223"/>
            <w:bookmarkEnd w:id="224"/>
            <w:bookmarkEnd w:id="225"/>
            <w:bookmarkEnd w:id="226"/>
            <w:bookmarkEnd w:id="227"/>
            <w:bookmarkEnd w:id="228"/>
            <w:bookmarkEnd w:id="229"/>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372613781"/>
            <w:r w:rsidRPr="00EC12FE">
              <w:t>Evaluation and Comparison of Bids</w:t>
            </w:r>
            <w:bookmarkEnd w:id="230"/>
            <w:bookmarkEnd w:id="231"/>
            <w:bookmarkEnd w:id="232"/>
            <w:bookmarkEnd w:id="233"/>
            <w:bookmarkEnd w:id="234"/>
            <w:bookmarkEnd w:id="235"/>
            <w:bookmarkEnd w:id="236"/>
          </w:p>
        </w:tc>
      </w:tr>
      <w:tr w:rsidR="007B586E" w:rsidRPr="00EC12FE">
        <w:trPr>
          <w:jc w:val="center"/>
        </w:trPr>
        <w:tc>
          <w:tcPr>
            <w:tcW w:w="2430" w:type="dxa"/>
          </w:tcPr>
          <w:p w:rsidR="007B586E" w:rsidRPr="00EC12FE" w:rsidRDefault="007B586E">
            <w:pPr>
              <w:pStyle w:val="S1-Header2"/>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372613782"/>
            <w:r w:rsidRPr="00EC12FE">
              <w:t>Confidentiality</w:t>
            </w:r>
            <w:bookmarkEnd w:id="237"/>
            <w:bookmarkEnd w:id="238"/>
            <w:bookmarkEnd w:id="239"/>
            <w:bookmarkEnd w:id="240"/>
            <w:bookmarkEnd w:id="241"/>
            <w:bookmarkEnd w:id="242"/>
            <w:bookmarkEnd w:id="243"/>
            <w:bookmarkEnd w:id="244"/>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372613783"/>
            <w:r w:rsidRPr="00EC12FE">
              <w:t>Clarification of Bids</w:t>
            </w:r>
            <w:bookmarkEnd w:id="245"/>
            <w:bookmarkEnd w:id="246"/>
            <w:bookmarkEnd w:id="247"/>
            <w:bookmarkEnd w:id="248"/>
            <w:bookmarkEnd w:id="249"/>
            <w:bookmarkEnd w:id="250"/>
            <w:bookmarkEnd w:id="251"/>
            <w:bookmarkEnd w:id="252"/>
            <w:bookmarkEnd w:id="253"/>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4" w:name="_Toc97371033"/>
            <w:bookmarkStart w:id="255" w:name="_Toc139863130"/>
            <w:bookmarkStart w:id="256" w:name="_Toc372613784"/>
            <w:r w:rsidRPr="00EC12FE">
              <w:t>Deviations, Reservations, and Omissions</w:t>
            </w:r>
            <w:bookmarkEnd w:id="254"/>
            <w:bookmarkEnd w:id="255"/>
            <w:bookmarkEnd w:id="256"/>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7" w:name="_Toc97371034"/>
            <w:bookmarkStart w:id="258" w:name="_Toc139863131"/>
            <w:bookmarkStart w:id="259" w:name="_Toc372613785"/>
            <w:bookmarkStart w:id="260" w:name="_Toc438438854"/>
            <w:bookmarkStart w:id="261" w:name="_Toc438532636"/>
            <w:bookmarkStart w:id="262" w:name="_Toc438733998"/>
            <w:bookmarkStart w:id="263" w:name="_Toc438907035"/>
            <w:bookmarkStart w:id="264" w:name="_Toc438907234"/>
            <w:r w:rsidRPr="00EC12FE">
              <w:t>Determination of Responsiveness</w:t>
            </w:r>
            <w:bookmarkEnd w:id="257"/>
            <w:bookmarkEnd w:id="258"/>
            <w:bookmarkEnd w:id="259"/>
            <w:r w:rsidRPr="00EC12FE">
              <w:t xml:space="preserve"> </w:t>
            </w:r>
            <w:bookmarkEnd w:id="260"/>
            <w:bookmarkEnd w:id="261"/>
            <w:bookmarkEnd w:id="262"/>
            <w:bookmarkEnd w:id="263"/>
            <w:bookmarkEnd w:id="26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w:t>
            </w:r>
            <w:proofErr w:type="spellStart"/>
            <w:r w:rsidRPr="00EC12FE">
              <w:rPr>
                <w:rFonts w:ascii="Times New Roman" w:hAnsi="Times New Roman" w:cs="Times New Roman"/>
                <w:sz w:val="24"/>
                <w:szCs w:val="24"/>
              </w:rPr>
              <w:t>i</w:t>
            </w:r>
            <w:proofErr w:type="spellEnd"/>
            <w:r w:rsidRPr="00EC12FE">
              <w:rPr>
                <w:rFonts w:ascii="Times New Roman" w:hAnsi="Times New Roman" w:cs="Times New Roman"/>
                <w:sz w:val="24"/>
                <w:szCs w:val="24"/>
              </w:rPr>
              <w:t>)</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5" w:name="_Hlt438533232"/>
            <w:bookmarkStart w:id="266" w:name="_Toc97371035"/>
            <w:bookmarkStart w:id="267" w:name="_Toc139863132"/>
            <w:bookmarkStart w:id="268" w:name="_Toc372613786"/>
            <w:bookmarkEnd w:id="265"/>
            <w:r w:rsidRPr="00EC12FE">
              <w:t>Nonconformities, Errors, and Omissions</w:t>
            </w:r>
            <w:bookmarkEnd w:id="266"/>
            <w:bookmarkEnd w:id="267"/>
            <w:bookmarkEnd w:id="268"/>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9" w:name="_Toc97371036"/>
            <w:bookmarkStart w:id="270" w:name="_Toc139863133"/>
            <w:bookmarkStart w:id="271" w:name="_Toc372613787"/>
            <w:r w:rsidRPr="00EC12FE">
              <w:t>Correction of Arithmetical Errors</w:t>
            </w:r>
            <w:bookmarkEnd w:id="269"/>
            <w:bookmarkEnd w:id="270"/>
            <w:bookmarkEnd w:id="271"/>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2" w:name="_Toc97371037"/>
            <w:bookmarkStart w:id="273" w:name="_Toc139863134"/>
            <w:bookmarkStart w:id="274" w:name="_Toc372613788"/>
            <w:r w:rsidRPr="00EC12FE">
              <w:t>Conversion to Single Currency</w:t>
            </w:r>
            <w:bookmarkEnd w:id="272"/>
            <w:bookmarkEnd w:id="273"/>
            <w:bookmarkEnd w:id="274"/>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372613789"/>
            <w:r w:rsidRPr="00EC12FE">
              <w:t>Margin of Preference</w:t>
            </w:r>
            <w:bookmarkEnd w:id="275"/>
            <w:bookmarkEnd w:id="276"/>
            <w:bookmarkEnd w:id="277"/>
            <w:bookmarkEnd w:id="278"/>
            <w:bookmarkEnd w:id="279"/>
            <w:bookmarkEnd w:id="280"/>
            <w:bookmarkEnd w:id="281"/>
            <w:bookmarkEnd w:id="282"/>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1"/>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3" w:name="_Toc372613790"/>
            <w:r w:rsidRPr="00EC12FE">
              <w:t>Subcontractors</w:t>
            </w:r>
            <w:bookmarkEnd w:id="283"/>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4" w:name="_Toc438438859"/>
            <w:bookmarkStart w:id="285" w:name="_Toc438532648"/>
            <w:bookmarkStart w:id="286" w:name="_Toc438734003"/>
            <w:bookmarkStart w:id="287" w:name="_Toc438907040"/>
            <w:bookmarkStart w:id="288" w:name="_Toc438907239"/>
            <w:bookmarkStart w:id="289" w:name="_Toc97371039"/>
            <w:bookmarkStart w:id="290" w:name="_Toc139863136"/>
            <w:bookmarkStart w:id="291" w:name="_Toc372613791"/>
            <w:r w:rsidRPr="00EC12FE">
              <w:t>Evaluation of Bids</w:t>
            </w:r>
            <w:bookmarkEnd w:id="284"/>
            <w:bookmarkEnd w:id="285"/>
            <w:bookmarkEnd w:id="286"/>
            <w:bookmarkEnd w:id="287"/>
            <w:bookmarkEnd w:id="288"/>
            <w:bookmarkEnd w:id="289"/>
            <w:bookmarkEnd w:id="290"/>
            <w:bookmarkEnd w:id="29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rsidP="00AF1F3E">
            <w:pPr>
              <w:pStyle w:val="P3Header1-Clauses"/>
              <w:numPr>
                <w:ilvl w:val="0"/>
                <w:numId w:val="0"/>
              </w:numPr>
              <w:ind w:left="927" w:hanging="423"/>
              <w:rPr>
                <w:szCs w:val="24"/>
              </w:rPr>
            </w:pPr>
            <w:r w:rsidRPr="00EC12FE">
              <w:rPr>
                <w:szCs w:val="24"/>
              </w:rPr>
              <w:t>(a)</w:t>
            </w:r>
            <w:r w:rsidRPr="00EC12FE">
              <w:rPr>
                <w:szCs w:val="24"/>
              </w:rPr>
              <w:tab/>
              <w:t xml:space="preserve">the bid price, excluding Provisional Sums and the provision, if any, for contingencies in the Summary </w:t>
            </w:r>
            <w:r w:rsidR="00AF1F3E">
              <w:rPr>
                <w:szCs w:val="24"/>
              </w:rPr>
              <w:t>Activity Schedule</w:t>
            </w:r>
            <w:r w:rsidRPr="00EC12FE">
              <w:rPr>
                <w:szCs w:val="24"/>
              </w:rPr>
              <w:t xml:space="preserve">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2"/>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2" w:name="_Toc438438860"/>
            <w:bookmarkStart w:id="293" w:name="_Toc438532654"/>
            <w:bookmarkStart w:id="294" w:name="_Toc438734004"/>
            <w:bookmarkStart w:id="295" w:name="_Toc438907041"/>
            <w:bookmarkStart w:id="296" w:name="_Toc438907240"/>
            <w:bookmarkStart w:id="297" w:name="_Toc97371040"/>
            <w:bookmarkStart w:id="298" w:name="_Toc139863137"/>
            <w:bookmarkStart w:id="299" w:name="_Toc372613792"/>
            <w:r w:rsidRPr="00EC12FE">
              <w:t>Comparison of Bids</w:t>
            </w:r>
            <w:bookmarkEnd w:id="292"/>
            <w:bookmarkEnd w:id="293"/>
            <w:bookmarkEnd w:id="294"/>
            <w:bookmarkEnd w:id="295"/>
            <w:bookmarkEnd w:id="296"/>
            <w:bookmarkEnd w:id="297"/>
            <w:bookmarkEnd w:id="298"/>
            <w:bookmarkEnd w:id="299"/>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300" w:name="_Toc438438861"/>
            <w:bookmarkStart w:id="301" w:name="_Toc438532655"/>
            <w:bookmarkStart w:id="302" w:name="_Toc438734005"/>
            <w:bookmarkStart w:id="303" w:name="_Toc438907042"/>
            <w:bookmarkStart w:id="304" w:name="_Toc438907241"/>
            <w:bookmarkStart w:id="305" w:name="_Toc97371041"/>
            <w:bookmarkStart w:id="306" w:name="_Toc139863138"/>
            <w:bookmarkStart w:id="307" w:name="_Toc372613793"/>
            <w:r w:rsidRPr="00EC12FE">
              <w:t>Qualification of the Bidder</w:t>
            </w:r>
            <w:bookmarkEnd w:id="300"/>
            <w:bookmarkEnd w:id="301"/>
            <w:bookmarkEnd w:id="302"/>
            <w:bookmarkEnd w:id="303"/>
            <w:bookmarkEnd w:id="304"/>
            <w:bookmarkEnd w:id="305"/>
            <w:bookmarkEnd w:id="306"/>
            <w:bookmarkEnd w:id="307"/>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8" w:name="_Toc438438862"/>
            <w:bookmarkStart w:id="309" w:name="_Toc438532656"/>
            <w:bookmarkStart w:id="310" w:name="_Toc438734006"/>
            <w:bookmarkStart w:id="311" w:name="_Toc438907043"/>
            <w:bookmarkStart w:id="312" w:name="_Toc438907242"/>
            <w:bookmarkStart w:id="313" w:name="_Toc97371042"/>
            <w:bookmarkStart w:id="314" w:name="_Toc139863139"/>
            <w:bookmarkStart w:id="315" w:name="_Toc372613794"/>
            <w:r w:rsidRPr="00EC12FE">
              <w:rPr>
                <w:b w:val="0"/>
                <w:iCs/>
              </w:rPr>
              <w:t>Employer</w:t>
            </w:r>
            <w:r w:rsidR="007B586E" w:rsidRPr="00EC12FE">
              <w:rPr>
                <w:iCs/>
              </w:rPr>
              <w:t xml:space="preserve">’s </w:t>
            </w:r>
            <w:r w:rsidR="007B586E" w:rsidRPr="00EC12FE">
              <w:t>Right to Accept Any Bid, and to Reject Any or All Bids</w:t>
            </w:r>
            <w:bookmarkEnd w:id="308"/>
            <w:bookmarkEnd w:id="309"/>
            <w:bookmarkEnd w:id="310"/>
            <w:bookmarkEnd w:id="311"/>
            <w:bookmarkEnd w:id="312"/>
            <w:bookmarkEnd w:id="313"/>
            <w:bookmarkEnd w:id="314"/>
            <w:bookmarkEnd w:id="31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372613795"/>
            <w:r w:rsidRPr="00EC12FE">
              <w:t>Award of Contract</w:t>
            </w:r>
            <w:bookmarkEnd w:id="316"/>
            <w:bookmarkEnd w:id="317"/>
            <w:bookmarkEnd w:id="318"/>
            <w:bookmarkEnd w:id="319"/>
            <w:bookmarkEnd w:id="320"/>
            <w:bookmarkEnd w:id="321"/>
            <w:bookmarkEnd w:id="322"/>
          </w:p>
        </w:tc>
      </w:tr>
      <w:tr w:rsidR="007B586E" w:rsidRPr="00EC12FE">
        <w:trPr>
          <w:jc w:val="center"/>
        </w:trPr>
        <w:tc>
          <w:tcPr>
            <w:tcW w:w="2430" w:type="dxa"/>
          </w:tcPr>
          <w:p w:rsidR="007B586E" w:rsidRPr="00EC12FE" w:rsidRDefault="007B586E">
            <w:pPr>
              <w:pStyle w:val="S1-Header2"/>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372613796"/>
            <w:r w:rsidRPr="00EC12FE">
              <w:t>Award Criteria</w:t>
            </w:r>
            <w:bookmarkEnd w:id="323"/>
            <w:bookmarkEnd w:id="324"/>
            <w:bookmarkEnd w:id="325"/>
            <w:bookmarkEnd w:id="326"/>
            <w:bookmarkEnd w:id="327"/>
            <w:bookmarkEnd w:id="328"/>
            <w:bookmarkEnd w:id="329"/>
            <w:bookmarkEnd w:id="330"/>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372613797"/>
            <w:r w:rsidRPr="00EC12FE">
              <w:t>Notification of Award</w:t>
            </w:r>
            <w:bookmarkEnd w:id="331"/>
            <w:bookmarkEnd w:id="332"/>
            <w:bookmarkEnd w:id="333"/>
            <w:bookmarkEnd w:id="334"/>
            <w:bookmarkEnd w:id="335"/>
            <w:bookmarkEnd w:id="336"/>
            <w:bookmarkEnd w:id="337"/>
            <w:bookmarkEnd w:id="338"/>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w:t>
            </w:r>
            <w:proofErr w:type="spellStart"/>
            <w:r w:rsidRPr="00EC12FE">
              <w:rPr>
                <w:rFonts w:cs="Times New Roman"/>
                <w:spacing w:val="-4"/>
              </w:rPr>
              <w:t>i</w:t>
            </w:r>
            <w:proofErr w:type="spellEnd"/>
            <w:r w:rsidRPr="00EC12FE">
              <w:rPr>
                <w:rFonts w:cs="Times New Roman"/>
                <w:spacing w:val="-4"/>
              </w:rPr>
              <w:t xml:space="preserve">)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372613798"/>
            <w:r w:rsidRPr="00EC12FE">
              <w:t>Signing of Contract</w:t>
            </w:r>
            <w:bookmarkEnd w:id="339"/>
            <w:bookmarkEnd w:id="340"/>
            <w:bookmarkEnd w:id="341"/>
            <w:bookmarkEnd w:id="342"/>
            <w:bookmarkEnd w:id="343"/>
            <w:bookmarkEnd w:id="344"/>
            <w:bookmarkEnd w:id="345"/>
            <w:bookmarkEnd w:id="346"/>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372613799"/>
            <w:r w:rsidRPr="00EC12FE">
              <w:t>Performance Security</w:t>
            </w:r>
            <w:bookmarkEnd w:id="347"/>
            <w:bookmarkEnd w:id="348"/>
            <w:bookmarkEnd w:id="349"/>
            <w:bookmarkEnd w:id="350"/>
            <w:bookmarkEnd w:id="351"/>
            <w:bookmarkEnd w:id="352"/>
            <w:bookmarkEnd w:id="353"/>
            <w:bookmarkEnd w:id="354"/>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5" w:name="_Toc139863144"/>
            <w:bookmarkStart w:id="356" w:name="_Toc372613800"/>
            <w:r w:rsidRPr="00EC12FE">
              <w:t>Adjudicator</w:t>
            </w:r>
            <w:bookmarkEnd w:id="355"/>
            <w:bookmarkEnd w:id="356"/>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4" w:name="_Toc372613500"/>
      <w:bookmarkStart w:id="365" w:name="_Toc438366665"/>
      <w:bookmarkStart w:id="366" w:name="_Toc41971239"/>
      <w:r w:rsidRPr="00EC12FE">
        <w:t>Section II - Bid Data Sheet (BDS)</w:t>
      </w:r>
      <w:bookmarkEnd w:id="364"/>
    </w:p>
    <w:bookmarkEnd w:id="365"/>
    <w:bookmarkEnd w:id="366"/>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AD112A">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666B8F">
              <w:rPr>
                <w:b/>
                <w:i/>
                <w:lang w:val="en-GB"/>
              </w:rPr>
              <w:t>6</w:t>
            </w:r>
            <w:r w:rsidR="00DC79E8">
              <w:rPr>
                <w:b/>
                <w:i/>
                <w:lang w:val="en-GB"/>
              </w:rPr>
              <w:t>/</w:t>
            </w:r>
            <w:r w:rsidR="00AD112A">
              <w:rPr>
                <w:b/>
                <w:i/>
                <w:lang w:val="en-GB"/>
              </w:rPr>
              <w:t>166</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BA1374">
            <w:pPr>
              <w:tabs>
                <w:tab w:val="right" w:pos="7272"/>
              </w:tabs>
              <w:spacing w:after="160"/>
            </w:pPr>
            <w:r w:rsidRPr="00EC12FE">
              <w:t xml:space="preserve">The name of the bidding process is: </w:t>
            </w:r>
            <w:r w:rsidR="0061702D" w:rsidRPr="0061702D">
              <w:rPr>
                <w:b/>
                <w:i/>
                <w:lang w:val="en-GB"/>
              </w:rPr>
              <w:t xml:space="preserve">Upgrading of </w:t>
            </w:r>
            <w:proofErr w:type="spellStart"/>
            <w:r w:rsidR="0061702D" w:rsidRPr="0061702D">
              <w:rPr>
                <w:b/>
                <w:i/>
                <w:lang w:val="en-GB"/>
              </w:rPr>
              <w:t>Hulhu</w:t>
            </w:r>
            <w:r w:rsidR="00BA1374">
              <w:rPr>
                <w:b/>
                <w:i/>
                <w:lang w:val="en-GB"/>
              </w:rPr>
              <w:t>dhoo-M</w:t>
            </w:r>
            <w:r w:rsidR="0061702D" w:rsidRPr="0061702D">
              <w:rPr>
                <w:b/>
                <w:i/>
                <w:lang w:val="en-GB"/>
              </w:rPr>
              <w:t>eedhoo</w:t>
            </w:r>
            <w:proofErr w:type="spellEnd"/>
            <w:r w:rsidR="0061702D" w:rsidRPr="0061702D">
              <w:rPr>
                <w:b/>
                <w:i/>
                <w:lang w:val="en-GB"/>
              </w:rPr>
              <w:t xml:space="preserve"> Waste Management </w:t>
            </w:r>
            <w:proofErr w:type="spellStart"/>
            <w:r w:rsidR="0061702D" w:rsidRPr="0061702D">
              <w:rPr>
                <w:b/>
                <w:i/>
                <w:lang w:val="en-GB"/>
              </w:rPr>
              <w:t>Cente</w:t>
            </w:r>
            <w:r w:rsidR="0038483A">
              <w:rPr>
                <w:b/>
                <w:i/>
                <w:lang w:val="en-GB"/>
              </w:rPr>
              <w:t>r</w:t>
            </w:r>
            <w:proofErr w:type="spellEnd"/>
            <w:r w:rsidR="0038483A">
              <w:rPr>
                <w:b/>
                <w:i/>
                <w:lang w:val="en-GB"/>
              </w:rPr>
              <w:t xml:space="preserve"> - Retender</w:t>
            </w:r>
          </w:p>
          <w:p w:rsidR="00030555" w:rsidRDefault="007B586E" w:rsidP="00990B9B">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w:t>
            </w:r>
            <w:r w:rsidR="00990B9B">
              <w:rPr>
                <w:b/>
                <w:i/>
                <w:lang w:val="en-GB"/>
              </w:rPr>
              <w:t>5</w:t>
            </w:r>
            <w:r w:rsidR="006B423C" w:rsidRPr="006B423C">
              <w:rPr>
                <w:b/>
                <w:i/>
                <w:lang w:val="en-GB"/>
              </w:rPr>
              <w:t>/</w:t>
            </w:r>
            <w:r w:rsidR="00F557FA">
              <w:rPr>
                <w:b/>
                <w:i/>
                <w:lang w:val="en-GB"/>
              </w:rPr>
              <w:t>TF019383</w:t>
            </w:r>
          </w:p>
          <w:p w:rsidR="00016EBA" w:rsidRPr="006B423C" w:rsidRDefault="00016EBA" w:rsidP="00AD112A">
            <w:pPr>
              <w:tabs>
                <w:tab w:val="right" w:pos="7272"/>
              </w:tabs>
              <w:spacing w:after="160"/>
              <w:ind w:left="5040"/>
            </w:pPr>
            <w:r w:rsidRPr="0061702D">
              <w:rPr>
                <w:b/>
                <w:i/>
                <w:lang w:val="en-GB"/>
              </w:rPr>
              <w:t>TEB/20</w:t>
            </w:r>
            <w:r w:rsidR="00A35560" w:rsidRPr="0061702D">
              <w:rPr>
                <w:b/>
                <w:i/>
                <w:lang w:val="en-GB"/>
              </w:rPr>
              <w:t>1</w:t>
            </w:r>
            <w:r w:rsidR="0061702D" w:rsidRPr="0061702D">
              <w:rPr>
                <w:b/>
                <w:i/>
                <w:lang w:val="en-GB"/>
              </w:rPr>
              <w:t>6</w:t>
            </w:r>
            <w:r w:rsidRPr="006C18DE">
              <w:rPr>
                <w:b/>
                <w:i/>
                <w:lang w:val="en-GB"/>
              </w:rPr>
              <w:t>/</w:t>
            </w:r>
            <w:r w:rsidR="00A35560" w:rsidRPr="006C18DE">
              <w:rPr>
                <w:b/>
                <w:i/>
                <w:lang w:val="en-GB"/>
              </w:rPr>
              <w:t>W-</w:t>
            </w:r>
            <w:r w:rsidR="00AD112A">
              <w:rPr>
                <w:b/>
                <w:i/>
                <w:lang w:val="en-GB"/>
              </w:rPr>
              <w:t>62-R01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DD3D0A" w:rsidRDefault="006134A0" w:rsidP="00A9030D">
            <w:pPr>
              <w:tabs>
                <w:tab w:val="right" w:pos="7254"/>
              </w:tabs>
              <w:spacing w:after="60"/>
              <w:ind w:left="720"/>
              <w:rPr>
                <w:b/>
                <w:i/>
              </w:rPr>
            </w:pPr>
            <w:r w:rsidRPr="00DD3D0A">
              <w:rPr>
                <w:b/>
                <w:i/>
              </w:rPr>
              <w:t>M</w:t>
            </w:r>
            <w:r w:rsidR="00A9030D" w:rsidRPr="00DD3D0A">
              <w:rPr>
                <w:b/>
                <w:i/>
              </w:rPr>
              <w:t>s</w:t>
            </w:r>
            <w:r w:rsidR="006B423C" w:rsidRPr="00DD3D0A">
              <w:rPr>
                <w:b/>
                <w:i/>
              </w:rPr>
              <w:t xml:space="preserve">. </w:t>
            </w:r>
            <w:r w:rsidR="00A9030D" w:rsidRPr="00DD3D0A">
              <w:rPr>
                <w:b/>
                <w:i/>
              </w:rPr>
              <w:t xml:space="preserve">Aminath </w:t>
            </w:r>
            <w:proofErr w:type="spellStart"/>
            <w:r w:rsidR="00A9030D" w:rsidRPr="00DD3D0A">
              <w:rPr>
                <w:b/>
                <w:i/>
              </w:rPr>
              <w:t>Naheen</w:t>
            </w:r>
            <w:proofErr w:type="spellEnd"/>
            <w:r w:rsidR="00A9030D" w:rsidRPr="00DD3D0A">
              <w:rPr>
                <w:b/>
                <w:i/>
              </w:rPr>
              <w:t xml:space="preserve"> Ahmed</w:t>
            </w:r>
          </w:p>
          <w:p w:rsidR="006B423C" w:rsidRPr="00A9030D" w:rsidRDefault="00F125A7" w:rsidP="00DD3D0A">
            <w:pPr>
              <w:tabs>
                <w:tab w:val="right" w:pos="7254"/>
              </w:tabs>
              <w:spacing w:after="60"/>
              <w:ind w:left="720"/>
              <w:rPr>
                <w:b/>
                <w:i/>
              </w:rPr>
            </w:pPr>
            <w:r w:rsidRPr="00DD3D0A">
              <w:rPr>
                <w:b/>
                <w:i/>
              </w:rPr>
              <w:t xml:space="preserve">Assistant </w:t>
            </w:r>
            <w:r w:rsidR="006B423C" w:rsidRPr="00DD3D0A">
              <w:rPr>
                <w:b/>
                <w:i/>
              </w:rPr>
              <w:t>Pro</w:t>
            </w:r>
            <w:r w:rsidR="00DD3D0A" w:rsidRPr="00DD3D0A">
              <w:rPr>
                <w:b/>
                <w:i/>
              </w:rPr>
              <w:t>curement Executive</w:t>
            </w:r>
          </w:p>
          <w:p w:rsidR="006B423C" w:rsidRDefault="006B423C" w:rsidP="006134A0">
            <w:pPr>
              <w:tabs>
                <w:tab w:val="right" w:pos="7254"/>
              </w:tabs>
              <w:spacing w:after="60"/>
              <w:ind w:left="720"/>
              <w:rPr>
                <w:b/>
                <w:i/>
              </w:rPr>
            </w:pPr>
            <w:r w:rsidRPr="00A9030D">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9030D">
            <w:pPr>
              <w:tabs>
                <w:tab w:val="right" w:pos="7254"/>
              </w:tabs>
              <w:spacing w:after="60"/>
              <w:ind w:left="720"/>
              <w:rPr>
                <w:b/>
                <w:i/>
              </w:rPr>
            </w:pPr>
            <w:r w:rsidRPr="00EE5FA0">
              <w:rPr>
                <w:b/>
                <w:i/>
              </w:rPr>
              <w:t>Tel: (960) 3349</w:t>
            </w:r>
            <w:r w:rsidR="00A9030D" w:rsidRPr="00DD3D0A">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C62A79" w:rsidRDefault="006B423C" w:rsidP="00DD3D0A">
            <w:pPr>
              <w:tabs>
                <w:tab w:val="right" w:pos="7254"/>
              </w:tabs>
              <w:spacing w:after="60"/>
              <w:ind w:left="720"/>
            </w:pPr>
            <w:r w:rsidRPr="00EE5FA0">
              <w:rPr>
                <w:b/>
                <w:i/>
              </w:rPr>
              <w:t>E-Mail:</w:t>
            </w:r>
            <w:r w:rsidRPr="00AF6143">
              <w:t xml:space="preserve"> </w:t>
            </w:r>
            <w:r w:rsidR="00C62A79" w:rsidRPr="00C62A79">
              <w:rPr>
                <w:i/>
                <w:color w:val="0070C0"/>
                <w:u w:val="single"/>
              </w:rPr>
              <w:t>aminath.naaheen@finance.gov.mv</w:t>
            </w:r>
          </w:p>
          <w:p w:rsidR="00DD3D0A" w:rsidRPr="00DD3D0A" w:rsidRDefault="00C62A79" w:rsidP="00DD3D0A">
            <w:pPr>
              <w:tabs>
                <w:tab w:val="right" w:pos="7254"/>
              </w:tabs>
              <w:spacing w:after="60"/>
              <w:ind w:left="720"/>
              <w:rPr>
                <w:i/>
                <w:color w:val="0070C0"/>
                <w:u w:val="single"/>
              </w:rPr>
            </w:pPr>
            <w:r w:rsidRPr="00C62A79">
              <w:rPr>
                <w:b/>
                <w:i/>
              </w:rPr>
              <w:t>Copy:</w:t>
            </w:r>
            <w:r>
              <w:t xml:space="preserve"> </w:t>
            </w:r>
            <w:hyperlink r:id="rId19" w:history="1">
              <w:r w:rsidR="006B423C" w:rsidRPr="00AF6143">
                <w:rPr>
                  <w:i/>
                  <w:color w:val="0070C0"/>
                  <w:u w:val="single"/>
                </w:rPr>
                <w:t>tender@finance.gov.mv</w:t>
              </w:r>
            </w:hyperlink>
          </w:p>
          <w:p w:rsidR="006B423C" w:rsidRDefault="006B423C" w:rsidP="006134A0">
            <w:pPr>
              <w:tabs>
                <w:tab w:val="right" w:pos="7254"/>
              </w:tabs>
            </w:pPr>
          </w:p>
          <w:p w:rsidR="007B586E" w:rsidRPr="00EC12FE" w:rsidRDefault="007B586E" w:rsidP="002C3ABD">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2C3ABD">
              <w:rPr>
                <w:b/>
                <w:i/>
              </w:rPr>
              <w:t>1330</w:t>
            </w:r>
            <w:r w:rsidR="006C18DE" w:rsidRPr="006C18DE">
              <w:rPr>
                <w:b/>
                <w:i/>
              </w:rPr>
              <w:t xml:space="preserve"> hours on </w:t>
            </w:r>
            <w:r w:rsidR="00DD3D0A">
              <w:rPr>
                <w:b/>
                <w:i/>
              </w:rPr>
              <w:t>August 3</w:t>
            </w:r>
            <w:r w:rsidR="002C3ABD">
              <w:rPr>
                <w:b/>
                <w:i/>
              </w:rPr>
              <w:t>0</w:t>
            </w:r>
            <w:r w:rsidR="006C18DE" w:rsidRPr="006C18DE">
              <w:rPr>
                <w:b/>
                <w:i/>
              </w:rPr>
              <w:t>,</w:t>
            </w:r>
            <w:r w:rsidR="00666B8F">
              <w:rPr>
                <w:b/>
                <w:i/>
              </w:rPr>
              <w:t xml:space="preserve"> 2016</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w:t>
            </w:r>
            <w:r w:rsidR="002C3ABD" w:rsidRPr="002C3ABD">
              <w:rPr>
                <w:b/>
                <w:i/>
                <w:lang w:val="en-GB"/>
              </w:rPr>
              <w:t>not</w:t>
            </w:r>
            <w:r w:rsidR="002C3ABD">
              <w:t xml:space="preserve"> </w:t>
            </w:r>
            <w:r w:rsidRPr="00EC12FE">
              <w:t>take place. Pre-Bid meeting will take place at the following date, time and place:</w:t>
            </w:r>
          </w:p>
          <w:p w:rsidR="00A4317D" w:rsidRPr="00EC12FE" w:rsidRDefault="00A4317D" w:rsidP="002C3ABD">
            <w:pPr>
              <w:tabs>
                <w:tab w:val="right" w:pos="7254"/>
              </w:tabs>
              <w:spacing w:after="120"/>
              <w:rPr>
                <w:i/>
              </w:rPr>
            </w:pPr>
            <w:r>
              <w:t>Date</w:t>
            </w:r>
            <w:r w:rsidRPr="00EC12FE">
              <w:t xml:space="preserve">: </w:t>
            </w:r>
            <w:r w:rsidR="002C3ABD">
              <w:rPr>
                <w:b/>
                <w:i/>
                <w:lang w:val="en-GB"/>
              </w:rPr>
              <w:t>NA</w:t>
            </w:r>
          </w:p>
          <w:p w:rsidR="00A4317D" w:rsidRPr="00EC12FE" w:rsidRDefault="00A4317D" w:rsidP="002C3ABD">
            <w:pPr>
              <w:tabs>
                <w:tab w:val="right" w:pos="7254"/>
              </w:tabs>
              <w:spacing w:after="120"/>
              <w:rPr>
                <w:i/>
              </w:rPr>
            </w:pPr>
            <w:r w:rsidRPr="00EC12FE">
              <w:t xml:space="preserve">Time: </w:t>
            </w:r>
            <w:r w:rsidR="002C3ABD">
              <w:rPr>
                <w:b/>
                <w:i/>
                <w:lang w:val="en-GB"/>
              </w:rPr>
              <w:t>NA</w:t>
            </w:r>
          </w:p>
          <w:p w:rsidR="007B586E" w:rsidRPr="009A305D" w:rsidRDefault="00A4317D" w:rsidP="002C3ABD">
            <w:pPr>
              <w:tabs>
                <w:tab w:val="right" w:pos="7254"/>
              </w:tabs>
              <w:spacing w:after="160"/>
              <w:rPr>
                <w:i/>
              </w:rPr>
            </w:pPr>
            <w:r w:rsidRPr="00EC12FE">
              <w:t xml:space="preserve">Place: </w:t>
            </w:r>
            <w:r w:rsidR="002C3ABD">
              <w:rPr>
                <w:b/>
                <w:i/>
                <w:lang w:val="en-GB"/>
              </w:rPr>
              <w:t>NA</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76901">
            <w:pPr>
              <w:tabs>
                <w:tab w:val="right" w:pos="7254"/>
              </w:tabs>
              <w:spacing w:after="180"/>
              <w:jc w:val="both"/>
            </w:pPr>
            <w:r w:rsidRPr="00EC12FE">
              <w:t>The Bidder shall submit with its bid the following additional documents:</w:t>
            </w:r>
            <w:r w:rsidRPr="00EC12FE">
              <w:rPr>
                <w:b/>
              </w:rPr>
              <w:t xml:space="preserve"> </w:t>
            </w:r>
            <w:r w:rsidR="00876901">
              <w:rPr>
                <w:b/>
                <w:i/>
              </w:rPr>
              <w:t>NA</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6C18DE">
            <w:pPr>
              <w:tabs>
                <w:tab w:val="right" w:pos="7254"/>
              </w:tabs>
              <w:spacing w:after="60"/>
              <w:rPr>
                <w:b/>
                <w:iCs/>
              </w:rPr>
            </w:pPr>
            <w:r>
              <w:rPr>
                <w:iCs/>
              </w:rPr>
              <w:t>T</w:t>
            </w:r>
            <w:r w:rsidR="00941B70" w:rsidRPr="00EC12FE">
              <w:rPr>
                <w:iCs/>
              </w:rPr>
              <w:t xml:space="preserve">he amount and currency of the bid security shall be: </w:t>
            </w:r>
            <w:r w:rsidRPr="00876901">
              <w:rPr>
                <w:b/>
                <w:i/>
                <w:iCs/>
                <w:color w:val="FF0000"/>
              </w:rPr>
              <w:t xml:space="preserve">MVR </w:t>
            </w:r>
            <w:r w:rsidR="006C18DE" w:rsidRPr="00876901">
              <w:rPr>
                <w:b/>
                <w:i/>
                <w:iCs/>
                <w:color w:val="FF0000"/>
              </w:rPr>
              <w:t>15</w:t>
            </w:r>
            <w:r w:rsidRPr="00876901">
              <w:rPr>
                <w:b/>
                <w:i/>
                <w:iCs/>
                <w:color w:val="FF0000"/>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w:t>
            </w:r>
            <w:r w:rsidR="00876901">
              <w:rPr>
                <w:b/>
                <w:i/>
              </w:rPr>
              <w:t>u</w:t>
            </w:r>
            <w:r w:rsidR="00EE5FA0" w:rsidRPr="00EE5FA0">
              <w:rPr>
                <w:b/>
                <w:i/>
              </w:rPr>
              <w:t>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876901" w:rsidP="006134A0">
            <w:pPr>
              <w:tabs>
                <w:tab w:val="right" w:pos="7254"/>
              </w:tabs>
              <w:spacing w:after="60"/>
              <w:ind w:left="720"/>
              <w:rPr>
                <w:b/>
                <w:i/>
              </w:rPr>
            </w:pPr>
            <w:r>
              <w:rPr>
                <w:b/>
                <w:i/>
              </w:rPr>
              <w:t xml:space="preserve">Public Procurement </w:t>
            </w:r>
            <w:r w:rsidR="000026E5" w:rsidRPr="00EE5FA0">
              <w:rPr>
                <w:b/>
                <w:i/>
              </w:rPr>
              <w:t>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9530A3" w:rsidRDefault="009530A3" w:rsidP="009530A3">
            <w:pPr>
              <w:tabs>
                <w:tab w:val="right" w:pos="7254"/>
              </w:tabs>
              <w:spacing w:after="60"/>
              <w:ind w:left="720"/>
            </w:pPr>
            <w:r w:rsidRPr="00EE5FA0">
              <w:rPr>
                <w:b/>
                <w:i/>
              </w:rPr>
              <w:t>E-Mail:</w:t>
            </w:r>
            <w:r w:rsidRPr="00AF6143">
              <w:t xml:space="preserve"> </w:t>
            </w:r>
            <w:r w:rsidRPr="00C62A79">
              <w:rPr>
                <w:i/>
                <w:color w:val="0070C0"/>
                <w:u w:val="single"/>
              </w:rPr>
              <w:t>aminath.naaheen@finance.gov.mv</w:t>
            </w:r>
          </w:p>
          <w:p w:rsidR="00B530A2" w:rsidRDefault="009530A3" w:rsidP="009530A3">
            <w:pPr>
              <w:tabs>
                <w:tab w:val="right" w:pos="7254"/>
              </w:tabs>
              <w:ind w:left="720"/>
            </w:pPr>
            <w:r w:rsidRPr="00C62A79">
              <w:rPr>
                <w:b/>
                <w:i/>
              </w:rPr>
              <w:t>Copy:</w:t>
            </w:r>
            <w:r>
              <w:t xml:space="preserve"> </w:t>
            </w:r>
            <w:hyperlink r:id="rId21" w:history="1">
              <w:r w:rsidRPr="00AF6143">
                <w:rPr>
                  <w:i/>
                  <w:color w:val="0070C0"/>
                  <w:u w:val="single"/>
                </w:rPr>
                <w:t>tender@finance.gov.mv</w:t>
              </w:r>
            </w:hyperlink>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DD3D0A">
            <w:pPr>
              <w:tabs>
                <w:tab w:val="right" w:pos="7254"/>
              </w:tabs>
              <w:rPr>
                <w:i/>
              </w:rPr>
            </w:pPr>
            <w:r>
              <w:t>Date</w:t>
            </w:r>
            <w:r w:rsidRPr="00EC12FE">
              <w:t xml:space="preserve">: </w:t>
            </w:r>
            <w:r w:rsidR="00DD3D0A" w:rsidRPr="009530A3">
              <w:rPr>
                <w:b/>
                <w:i/>
                <w:color w:val="FF0000"/>
                <w:lang w:val="en-GB"/>
              </w:rPr>
              <w:t>September 08</w:t>
            </w:r>
            <w:r w:rsidRPr="009530A3">
              <w:rPr>
                <w:b/>
                <w:i/>
                <w:color w:val="FF0000"/>
                <w:lang w:val="en-GB"/>
              </w:rPr>
              <w:t>, 201</w:t>
            </w:r>
            <w:r w:rsidR="00666B8F" w:rsidRPr="009530A3">
              <w:rPr>
                <w:b/>
                <w:i/>
                <w:color w:val="FF0000"/>
                <w:lang w:val="en-GB"/>
              </w:rPr>
              <w:t>6</w:t>
            </w:r>
          </w:p>
          <w:p w:rsidR="00B530A2" w:rsidRPr="00B530A2" w:rsidRDefault="00B530A2" w:rsidP="009530A3">
            <w:pPr>
              <w:tabs>
                <w:tab w:val="right" w:pos="7254"/>
              </w:tabs>
              <w:rPr>
                <w:i/>
              </w:rPr>
            </w:pPr>
            <w:r w:rsidRPr="00EC12FE">
              <w:t xml:space="preserve">Time: </w:t>
            </w:r>
            <w:r w:rsidRPr="009530A3">
              <w:rPr>
                <w:b/>
                <w:i/>
                <w:color w:val="FF0000"/>
                <w:lang w:val="en-GB"/>
              </w:rPr>
              <w:t>1</w:t>
            </w:r>
            <w:r w:rsidR="009530A3" w:rsidRPr="009530A3">
              <w:rPr>
                <w:b/>
                <w:i/>
                <w:color w:val="FF0000"/>
                <w:lang w:val="en-GB"/>
              </w:rPr>
              <w:t>0</w:t>
            </w:r>
            <w:r w:rsidRPr="009530A3">
              <w:rPr>
                <w:b/>
                <w:i/>
                <w:color w:val="FF0000"/>
                <w:lang w:val="en-GB"/>
              </w:rPr>
              <w:t>00 H</w:t>
            </w:r>
            <w:r w:rsidR="006C18DE" w:rsidRPr="009530A3">
              <w:rPr>
                <w:b/>
                <w:i/>
                <w:color w:val="FF0000"/>
                <w:lang w:val="en-GB"/>
              </w:rPr>
              <w:t>ou</w:t>
            </w:r>
            <w:r w:rsidRPr="009530A3">
              <w:rPr>
                <w:b/>
                <w:i/>
                <w:color w:val="FF0000"/>
                <w:lang w:val="en-GB"/>
              </w:rPr>
              <w:t>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9530A3" w:rsidRDefault="009530A3" w:rsidP="009530A3">
            <w:pPr>
              <w:tabs>
                <w:tab w:val="right" w:pos="7254"/>
              </w:tabs>
              <w:spacing w:after="60"/>
              <w:ind w:left="720"/>
              <w:rPr>
                <w:b/>
                <w:i/>
              </w:rPr>
            </w:pPr>
            <w:r>
              <w:rPr>
                <w:b/>
                <w:i/>
              </w:rPr>
              <w:t xml:space="preserve">Public Procurement </w:t>
            </w:r>
            <w:r w:rsidRPr="00EE5FA0">
              <w:rPr>
                <w:b/>
                <w:i/>
              </w:rPr>
              <w:t>Section</w:t>
            </w:r>
          </w:p>
          <w:p w:rsidR="009530A3" w:rsidRPr="00EE5FA0" w:rsidRDefault="009530A3" w:rsidP="009530A3">
            <w:pPr>
              <w:tabs>
                <w:tab w:val="right" w:pos="7254"/>
              </w:tabs>
              <w:spacing w:after="60"/>
              <w:ind w:left="720"/>
              <w:rPr>
                <w:b/>
                <w:i/>
              </w:rPr>
            </w:pPr>
            <w:r>
              <w:rPr>
                <w:b/>
                <w:i/>
              </w:rPr>
              <w:t>Public Procurement Division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895B2C">
            <w:pPr>
              <w:tabs>
                <w:tab w:val="right" w:pos="7254"/>
              </w:tabs>
              <w:spacing w:after="120"/>
              <w:jc w:val="both"/>
            </w:pPr>
            <w:r w:rsidRPr="00E54A7F">
              <w:t xml:space="preserve">The Letter of Bid and </w:t>
            </w:r>
            <w:r w:rsidR="00895B2C">
              <w:t>Activity Schedule</w:t>
            </w:r>
            <w:r w:rsidRPr="00E54A7F">
              <w:t xml:space="preserve">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r w:rsidR="000A4EE4">
              <w:rPr>
                <w:spacing w:val="-4"/>
              </w:rPr>
              <w:t>166</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6C18DE">
            <w:pPr>
              <w:tabs>
                <w:tab w:val="right" w:pos="7254"/>
              </w:tabs>
              <w:spacing w:after="120"/>
              <w:rPr>
                <w:bCs/>
              </w:rPr>
            </w:pPr>
            <w:r w:rsidRPr="00EC12FE">
              <w:rPr>
                <w:bCs/>
              </w:rPr>
              <w:t>The Adjudicator proposed by the Employer is</w:t>
            </w:r>
            <w:r w:rsidRPr="00EC12FE">
              <w:rPr>
                <w:b/>
                <w:bCs/>
                <w:i/>
              </w:rPr>
              <w:t xml:space="preserve">: </w:t>
            </w:r>
            <w:r w:rsidR="006C18DE">
              <w:rPr>
                <w:b/>
                <w:bCs/>
                <w:i/>
              </w:rPr>
              <w:t>Ministry of Finance and Treasury</w:t>
            </w:r>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38483A">
          <w:rPr>
            <w:noProof/>
            <w:webHidden/>
          </w:rPr>
          <w:t>31</w:t>
        </w:r>
        <w:r>
          <w:rPr>
            <w:noProof/>
            <w:webHidden/>
          </w:rPr>
          <w:fldChar w:fldCharType="end"/>
        </w:r>
      </w:hyperlink>
    </w:p>
    <w:p w:rsidR="003531F4" w:rsidRDefault="00A95B13"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38483A">
          <w:rPr>
            <w:noProof/>
            <w:webHidden/>
          </w:rPr>
          <w:t>31</w:t>
        </w:r>
        <w:r w:rsidR="0051627C">
          <w:rPr>
            <w:noProof/>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38483A">
          <w:rPr>
            <w:webHidden/>
          </w:rPr>
          <w:t>31</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38483A">
          <w:rPr>
            <w:webHidden/>
          </w:rPr>
          <w:t>31</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38483A">
          <w:rPr>
            <w:webHidden/>
          </w:rPr>
          <w:t>31</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38483A">
          <w:rPr>
            <w:webHidden/>
          </w:rPr>
          <w:t>31</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38483A">
          <w:rPr>
            <w:webHidden/>
          </w:rPr>
          <w:t>31</w:t>
        </w:r>
        <w:r w:rsidR="0051627C">
          <w:rPr>
            <w:webHidden/>
          </w:rPr>
          <w:fldChar w:fldCharType="end"/>
        </w:r>
      </w:hyperlink>
    </w:p>
    <w:p w:rsidR="003531F4" w:rsidRDefault="00A95B13"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38483A">
          <w:rPr>
            <w:noProof/>
            <w:webHidden/>
          </w:rPr>
          <w:t>32</w:t>
        </w:r>
        <w:r w:rsidR="0051627C">
          <w:rPr>
            <w:noProof/>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38483A">
          <w:rPr>
            <w:webHidden/>
          </w:rPr>
          <w:t>32</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38483A">
          <w:rPr>
            <w:webHidden/>
          </w:rPr>
          <w:t>33</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38483A">
          <w:rPr>
            <w:webHidden/>
          </w:rPr>
          <w:t>35</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38483A">
          <w:rPr>
            <w:webHidden/>
          </w:rPr>
          <w:t>37</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38483A">
          <w:rPr>
            <w:webHidden/>
          </w:rPr>
          <w:t>39</w:t>
        </w:r>
        <w:r w:rsidR="0051627C">
          <w:rPr>
            <w:webHidden/>
          </w:rPr>
          <w:fldChar w:fldCharType="end"/>
        </w:r>
      </w:hyperlink>
    </w:p>
    <w:p w:rsidR="003531F4" w:rsidRDefault="00A95B13"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38483A">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3"/>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4"/>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5"/>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DD3D0A">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DD3D0A">
              <w:rPr>
                <w:rFonts w:ascii="Arial" w:hAnsi="Arial" w:cs="Arial"/>
                <w:b/>
                <w:i/>
                <w:sz w:val="19"/>
                <w:szCs w:val="19"/>
              </w:rPr>
              <w:t>25</w:t>
            </w:r>
            <w:r>
              <w:rPr>
                <w:rFonts w:ascii="Arial" w:hAnsi="Arial" w:cs="Arial"/>
                <w:b/>
                <w:i/>
                <w:sz w:val="19"/>
                <w:szCs w:val="19"/>
              </w:rPr>
              <w:t>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6C18DE">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6C18DE">
              <w:rPr>
                <w:rFonts w:ascii="Arial" w:hAnsi="Arial" w:cs="Arial"/>
                <w:b/>
                <w:i/>
                <w:sz w:val="19"/>
                <w:szCs w:val="19"/>
              </w:rPr>
              <w:t>1</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DD3D0A">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6"/>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7"/>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8"/>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00DD3D0A">
              <w:rPr>
                <w:rFonts w:ascii="Arial" w:hAnsi="Arial" w:cs="Arial"/>
                <w:b/>
                <w:i/>
                <w:sz w:val="20"/>
                <w:szCs w:val="20"/>
              </w:rPr>
              <w:t xml:space="preserve"> MVR 50</w:t>
            </w:r>
            <w:r w:rsidR="003B7203">
              <w:rPr>
                <w:rFonts w:ascii="Arial" w:hAnsi="Arial" w:cs="Arial"/>
                <w:b/>
                <w:i/>
                <w:sz w:val="20"/>
                <w:szCs w:val="20"/>
              </w:rPr>
              <w:t>0</w:t>
            </w:r>
            <w:r w:rsidRPr="003D623B">
              <w:rPr>
                <w:rFonts w:ascii="Arial" w:hAnsi="Arial" w:cs="Arial"/>
                <w:b/>
                <w:i/>
                <w:sz w:val="20"/>
                <w:szCs w:val="20"/>
              </w:rPr>
              <w:t>,000.00.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9"/>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C18DE">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0"/>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1"/>
            </w:r>
            <w:r w:rsidRPr="00EC12FE">
              <w:rPr>
                <w:rFonts w:ascii="Arial" w:hAnsi="Arial" w:cs="Arial"/>
                <w:sz w:val="20"/>
                <w:szCs w:val="20"/>
              </w:rPr>
              <w:t xml:space="preserve">: </w:t>
            </w:r>
            <w:r w:rsidR="006C18DE">
              <w:rPr>
                <w:rFonts w:ascii="Arial" w:hAnsi="Arial" w:cs="Arial"/>
                <w:i/>
                <w:sz w:val="20"/>
                <w:szCs w:val="20"/>
              </w:rPr>
              <w:t xml:space="preserve">Construction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3711"/>
        <w:gridCol w:w="1564"/>
        <w:gridCol w:w="2104"/>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A1374" w:rsidRPr="00EC12FE" w:rsidTr="008E495D">
        <w:trPr>
          <w:trHeight w:val="413"/>
        </w:trPr>
        <w:tc>
          <w:tcPr>
            <w:tcW w:w="720" w:type="dxa"/>
            <w:vAlign w:val="center"/>
          </w:tcPr>
          <w:p w:rsidR="00BA1374" w:rsidRPr="0081217F" w:rsidRDefault="00BA1374" w:rsidP="00AA3EA1">
            <w:pPr>
              <w:jc w:val="center"/>
              <w:rPr>
                <w:b/>
                <w:bCs/>
                <w:rtl/>
                <w:lang w:bidi="dv-MV"/>
              </w:rPr>
            </w:pPr>
            <w:r w:rsidRPr="0081217F">
              <w:rPr>
                <w:b/>
                <w:bCs/>
                <w:lang w:bidi="dv-MV"/>
              </w:rPr>
              <w:t>4</w:t>
            </w:r>
          </w:p>
        </w:tc>
        <w:tc>
          <w:tcPr>
            <w:tcW w:w="3768" w:type="dxa"/>
            <w:vAlign w:val="center"/>
          </w:tcPr>
          <w:p w:rsidR="00BA1374" w:rsidRPr="0081217F" w:rsidRDefault="00BA1374" w:rsidP="00AA3EA1">
            <w:pPr>
              <w:rPr>
                <w:rFonts w:cs="MV Boli"/>
                <w:b/>
                <w:bCs/>
                <w:lang w:bidi="dv-MV"/>
              </w:rPr>
            </w:pPr>
            <w:r w:rsidRPr="0081217F">
              <w:rPr>
                <w:rFonts w:cs="MV Boli"/>
                <w:b/>
                <w:bCs/>
                <w:lang w:bidi="dv-MV"/>
              </w:rPr>
              <w:t>Site Supervisor</w:t>
            </w:r>
            <w:r w:rsidRPr="0081217F">
              <w:rPr>
                <w:rStyle w:val="FootnoteReference"/>
                <w:rFonts w:cs="MV Boli"/>
                <w:b/>
                <w:bCs/>
                <w:lang w:bidi="dv-MV"/>
              </w:rPr>
              <w:footnoteReference w:id="12"/>
            </w:r>
          </w:p>
        </w:tc>
        <w:tc>
          <w:tcPr>
            <w:tcW w:w="1574"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5</w:t>
            </w:r>
          </w:p>
        </w:tc>
        <w:tc>
          <w:tcPr>
            <w:tcW w:w="2128" w:type="dxa"/>
            <w:vAlign w:val="center"/>
          </w:tcPr>
          <w:p w:rsidR="00BA1374" w:rsidRPr="0081217F" w:rsidRDefault="00BA1374" w:rsidP="00AA3EA1">
            <w:pPr>
              <w:pStyle w:val="Header"/>
              <w:pBdr>
                <w:bottom w:val="none" w:sz="0" w:space="0" w:color="auto"/>
              </w:pBdr>
              <w:tabs>
                <w:tab w:val="clear" w:pos="9000"/>
              </w:tabs>
              <w:jc w:val="center"/>
              <w:rPr>
                <w:rFonts w:ascii="Times New Roman" w:hAnsi="Times New Roman"/>
                <w:b/>
                <w:bCs/>
                <w:sz w:val="24"/>
                <w:szCs w:val="24"/>
              </w:rPr>
            </w:pPr>
            <w:r w:rsidRPr="0081217F">
              <w:rPr>
                <w:rFonts w:ascii="Times New Roman" w:hAnsi="Times New Roman"/>
                <w:b/>
                <w:bCs/>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81217F"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895B2C" w:rsidRDefault="0051627C">
      <w:pPr>
        <w:pStyle w:val="TOC1"/>
        <w:tabs>
          <w:tab w:val="right" w:leader="dot" w:pos="9011"/>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446421971" w:history="1">
        <w:r w:rsidR="00895B2C" w:rsidRPr="008A7817">
          <w:rPr>
            <w:rStyle w:val="Hyperlink"/>
            <w:noProof/>
          </w:rPr>
          <w:t>Letter of Bid</w:t>
        </w:r>
        <w:r w:rsidR="00895B2C">
          <w:rPr>
            <w:noProof/>
            <w:webHidden/>
          </w:rPr>
          <w:tab/>
        </w:r>
        <w:r w:rsidR="00895B2C">
          <w:rPr>
            <w:noProof/>
            <w:webHidden/>
          </w:rPr>
          <w:fldChar w:fldCharType="begin"/>
        </w:r>
        <w:r w:rsidR="00895B2C">
          <w:rPr>
            <w:noProof/>
            <w:webHidden/>
          </w:rPr>
          <w:instrText xml:space="preserve"> PAGEREF _Toc446421971 \h </w:instrText>
        </w:r>
        <w:r w:rsidR="00895B2C">
          <w:rPr>
            <w:noProof/>
            <w:webHidden/>
          </w:rPr>
        </w:r>
        <w:r w:rsidR="00895B2C">
          <w:rPr>
            <w:noProof/>
            <w:webHidden/>
          </w:rPr>
          <w:fldChar w:fldCharType="separate"/>
        </w:r>
        <w:r w:rsidR="00841E0B">
          <w:rPr>
            <w:noProof/>
            <w:webHidden/>
          </w:rPr>
          <w:t>41</w:t>
        </w:r>
        <w:r w:rsidR="00895B2C">
          <w:rPr>
            <w:noProof/>
            <w:webHidden/>
          </w:rPr>
          <w:fldChar w:fldCharType="end"/>
        </w:r>
      </w:hyperlink>
    </w:p>
    <w:p w:rsidR="00895B2C" w:rsidRDefault="00A95B13">
      <w:pPr>
        <w:pStyle w:val="TOC1"/>
        <w:tabs>
          <w:tab w:val="right" w:leader="dot" w:pos="9011"/>
        </w:tabs>
        <w:rPr>
          <w:rFonts w:asciiTheme="minorHAnsi" w:eastAsiaTheme="minorEastAsia" w:hAnsiTheme="minorHAnsi" w:cstheme="minorBidi"/>
          <w:b w:val="0"/>
          <w:noProof/>
          <w:sz w:val="22"/>
          <w:szCs w:val="22"/>
        </w:rPr>
      </w:pPr>
      <w:hyperlink w:anchor="_Toc446421972" w:history="1">
        <w:r w:rsidR="00895B2C" w:rsidRPr="008A7817">
          <w:rPr>
            <w:rStyle w:val="Hyperlink"/>
            <w:noProof/>
          </w:rPr>
          <w:t>Schedules</w:t>
        </w:r>
        <w:r w:rsidR="00895B2C">
          <w:rPr>
            <w:noProof/>
            <w:webHidden/>
          </w:rPr>
          <w:tab/>
        </w:r>
        <w:r w:rsidR="00895B2C">
          <w:rPr>
            <w:noProof/>
            <w:webHidden/>
          </w:rPr>
          <w:fldChar w:fldCharType="begin"/>
        </w:r>
        <w:r w:rsidR="00895B2C">
          <w:rPr>
            <w:noProof/>
            <w:webHidden/>
          </w:rPr>
          <w:instrText xml:space="preserve"> PAGEREF _Toc446421972 \h </w:instrText>
        </w:r>
        <w:r w:rsidR="00895B2C">
          <w:rPr>
            <w:noProof/>
            <w:webHidden/>
          </w:rPr>
        </w:r>
        <w:r w:rsidR="00895B2C">
          <w:rPr>
            <w:noProof/>
            <w:webHidden/>
          </w:rPr>
          <w:fldChar w:fldCharType="separate"/>
        </w:r>
        <w:r w:rsidR="00841E0B">
          <w:rPr>
            <w:noProof/>
            <w:webHidden/>
          </w:rPr>
          <w:t>44</w:t>
        </w:r>
        <w:r w:rsidR="00895B2C">
          <w:rPr>
            <w:noProof/>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73" w:history="1">
        <w:r w:rsidR="00895B2C" w:rsidRPr="008A7817">
          <w:rPr>
            <w:rStyle w:val="Hyperlink"/>
          </w:rPr>
          <w:t>Activity Schedule</w:t>
        </w:r>
        <w:r w:rsidR="00895B2C">
          <w:rPr>
            <w:webHidden/>
          </w:rPr>
          <w:tab/>
        </w:r>
        <w:r w:rsidR="00895B2C">
          <w:rPr>
            <w:webHidden/>
          </w:rPr>
          <w:fldChar w:fldCharType="begin"/>
        </w:r>
        <w:r w:rsidR="00895B2C">
          <w:rPr>
            <w:webHidden/>
          </w:rPr>
          <w:instrText xml:space="preserve"> PAGEREF _Toc446421973 \h </w:instrText>
        </w:r>
        <w:r w:rsidR="00895B2C">
          <w:rPr>
            <w:webHidden/>
          </w:rPr>
        </w:r>
        <w:r w:rsidR="00895B2C">
          <w:rPr>
            <w:webHidden/>
          </w:rPr>
          <w:fldChar w:fldCharType="separate"/>
        </w:r>
        <w:r w:rsidR="00841E0B">
          <w:rPr>
            <w:webHidden/>
          </w:rPr>
          <w:t>44</w:t>
        </w:r>
        <w:r w:rsidR="00895B2C">
          <w:rPr>
            <w:webHidden/>
          </w:rPr>
          <w:fldChar w:fldCharType="end"/>
        </w:r>
      </w:hyperlink>
    </w:p>
    <w:p w:rsidR="00895B2C" w:rsidRDefault="00A95B13">
      <w:pPr>
        <w:pStyle w:val="TOC1"/>
        <w:tabs>
          <w:tab w:val="right" w:leader="dot" w:pos="9011"/>
        </w:tabs>
        <w:rPr>
          <w:rFonts w:asciiTheme="minorHAnsi" w:eastAsiaTheme="minorEastAsia" w:hAnsiTheme="minorHAnsi" w:cstheme="minorBidi"/>
          <w:b w:val="0"/>
          <w:noProof/>
          <w:sz w:val="22"/>
          <w:szCs w:val="22"/>
        </w:rPr>
      </w:pPr>
      <w:hyperlink w:anchor="_Toc446421974" w:history="1">
        <w:r w:rsidR="00895B2C" w:rsidRPr="008A7817">
          <w:rPr>
            <w:rStyle w:val="Hyperlink"/>
            <w:iCs/>
            <w:noProof/>
          </w:rPr>
          <w:t>Form</w:t>
        </w:r>
        <w:r w:rsidR="00895B2C" w:rsidRPr="008A7817">
          <w:rPr>
            <w:rStyle w:val="Hyperlink"/>
            <w:noProof/>
          </w:rPr>
          <w:t xml:space="preserve"> of Bid Security (Bank Guarantee)</w:t>
        </w:r>
        <w:r w:rsidR="00895B2C">
          <w:rPr>
            <w:noProof/>
            <w:webHidden/>
          </w:rPr>
          <w:tab/>
        </w:r>
        <w:r w:rsidR="00895B2C">
          <w:rPr>
            <w:noProof/>
            <w:webHidden/>
          </w:rPr>
          <w:fldChar w:fldCharType="begin"/>
        </w:r>
        <w:r w:rsidR="00895B2C">
          <w:rPr>
            <w:noProof/>
            <w:webHidden/>
          </w:rPr>
          <w:instrText xml:space="preserve"> PAGEREF _Toc446421974 \h </w:instrText>
        </w:r>
        <w:r w:rsidR="00895B2C">
          <w:rPr>
            <w:noProof/>
            <w:webHidden/>
          </w:rPr>
        </w:r>
        <w:r w:rsidR="00895B2C">
          <w:rPr>
            <w:noProof/>
            <w:webHidden/>
          </w:rPr>
          <w:fldChar w:fldCharType="separate"/>
        </w:r>
        <w:r w:rsidR="00841E0B">
          <w:rPr>
            <w:noProof/>
            <w:webHidden/>
          </w:rPr>
          <w:t>45</w:t>
        </w:r>
        <w:r w:rsidR="00895B2C">
          <w:rPr>
            <w:noProof/>
            <w:webHidden/>
          </w:rPr>
          <w:fldChar w:fldCharType="end"/>
        </w:r>
      </w:hyperlink>
    </w:p>
    <w:p w:rsidR="00895B2C" w:rsidRDefault="00A95B13">
      <w:pPr>
        <w:pStyle w:val="TOC1"/>
        <w:tabs>
          <w:tab w:val="right" w:leader="dot" w:pos="9011"/>
        </w:tabs>
        <w:rPr>
          <w:rFonts w:asciiTheme="minorHAnsi" w:eastAsiaTheme="minorEastAsia" w:hAnsiTheme="minorHAnsi" w:cstheme="minorBidi"/>
          <w:b w:val="0"/>
          <w:noProof/>
          <w:sz w:val="22"/>
          <w:szCs w:val="22"/>
        </w:rPr>
      </w:pPr>
      <w:hyperlink w:anchor="_Toc446421975" w:history="1">
        <w:r w:rsidR="00895B2C" w:rsidRPr="008A7817">
          <w:rPr>
            <w:rStyle w:val="Hyperlink"/>
            <w:noProof/>
          </w:rPr>
          <w:t>Technical Proposal</w:t>
        </w:r>
        <w:r w:rsidR="00895B2C">
          <w:rPr>
            <w:noProof/>
            <w:webHidden/>
          </w:rPr>
          <w:tab/>
        </w:r>
        <w:r w:rsidR="00895B2C">
          <w:rPr>
            <w:noProof/>
            <w:webHidden/>
          </w:rPr>
          <w:fldChar w:fldCharType="begin"/>
        </w:r>
        <w:r w:rsidR="00895B2C">
          <w:rPr>
            <w:noProof/>
            <w:webHidden/>
          </w:rPr>
          <w:instrText xml:space="preserve"> PAGEREF _Toc446421975 \h </w:instrText>
        </w:r>
        <w:r w:rsidR="00895B2C">
          <w:rPr>
            <w:noProof/>
            <w:webHidden/>
          </w:rPr>
        </w:r>
        <w:r w:rsidR="00895B2C">
          <w:rPr>
            <w:noProof/>
            <w:webHidden/>
          </w:rPr>
          <w:fldChar w:fldCharType="separate"/>
        </w:r>
        <w:r w:rsidR="00841E0B">
          <w:rPr>
            <w:noProof/>
            <w:webHidden/>
          </w:rPr>
          <w:t>47</w:t>
        </w:r>
        <w:r w:rsidR="00895B2C">
          <w:rPr>
            <w:noProof/>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76" w:history="1">
        <w:r w:rsidR="00895B2C" w:rsidRPr="008A7817">
          <w:rPr>
            <w:rStyle w:val="Hyperlink"/>
          </w:rPr>
          <w:t>Technical Proposal Forms</w:t>
        </w:r>
        <w:r w:rsidR="00895B2C">
          <w:rPr>
            <w:webHidden/>
          </w:rPr>
          <w:tab/>
        </w:r>
        <w:r w:rsidR="00895B2C">
          <w:rPr>
            <w:webHidden/>
          </w:rPr>
          <w:fldChar w:fldCharType="begin"/>
        </w:r>
        <w:r w:rsidR="00895B2C">
          <w:rPr>
            <w:webHidden/>
          </w:rPr>
          <w:instrText xml:space="preserve"> PAGEREF _Toc446421976 \h </w:instrText>
        </w:r>
        <w:r w:rsidR="00895B2C">
          <w:rPr>
            <w:webHidden/>
          </w:rPr>
        </w:r>
        <w:r w:rsidR="00895B2C">
          <w:rPr>
            <w:webHidden/>
          </w:rPr>
          <w:fldChar w:fldCharType="separate"/>
        </w:r>
        <w:r w:rsidR="00841E0B">
          <w:rPr>
            <w:webHidden/>
          </w:rPr>
          <w:t>47</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77" w:history="1">
        <w:r w:rsidR="00895B2C" w:rsidRPr="008A7817">
          <w:rPr>
            <w:rStyle w:val="Hyperlink"/>
          </w:rPr>
          <w:t>Forms for Personnel</w:t>
        </w:r>
        <w:r w:rsidR="00895B2C">
          <w:rPr>
            <w:webHidden/>
          </w:rPr>
          <w:tab/>
        </w:r>
        <w:r w:rsidR="00895B2C">
          <w:rPr>
            <w:webHidden/>
          </w:rPr>
          <w:fldChar w:fldCharType="begin"/>
        </w:r>
        <w:r w:rsidR="00895B2C">
          <w:rPr>
            <w:webHidden/>
          </w:rPr>
          <w:instrText xml:space="preserve"> PAGEREF _Toc446421977 \h </w:instrText>
        </w:r>
        <w:r w:rsidR="00895B2C">
          <w:rPr>
            <w:webHidden/>
          </w:rPr>
        </w:r>
        <w:r w:rsidR="00895B2C">
          <w:rPr>
            <w:webHidden/>
          </w:rPr>
          <w:fldChar w:fldCharType="separate"/>
        </w:r>
        <w:r w:rsidR="00841E0B">
          <w:rPr>
            <w:webHidden/>
          </w:rPr>
          <w:t>48</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78" w:history="1">
        <w:r w:rsidR="00895B2C" w:rsidRPr="008A7817">
          <w:rPr>
            <w:rStyle w:val="Hyperlink"/>
          </w:rPr>
          <w:t>Forms for Equipment</w:t>
        </w:r>
        <w:r w:rsidR="00895B2C">
          <w:rPr>
            <w:webHidden/>
          </w:rPr>
          <w:tab/>
        </w:r>
        <w:r w:rsidR="00895B2C">
          <w:rPr>
            <w:webHidden/>
          </w:rPr>
          <w:fldChar w:fldCharType="begin"/>
        </w:r>
        <w:r w:rsidR="00895B2C">
          <w:rPr>
            <w:webHidden/>
          </w:rPr>
          <w:instrText xml:space="preserve"> PAGEREF _Toc446421978 \h </w:instrText>
        </w:r>
        <w:r w:rsidR="00895B2C">
          <w:rPr>
            <w:webHidden/>
          </w:rPr>
        </w:r>
        <w:r w:rsidR="00895B2C">
          <w:rPr>
            <w:webHidden/>
          </w:rPr>
          <w:fldChar w:fldCharType="separate"/>
        </w:r>
        <w:r w:rsidR="00841E0B">
          <w:rPr>
            <w:webHidden/>
          </w:rPr>
          <w:t>50</w:t>
        </w:r>
        <w:r w:rsidR="00895B2C">
          <w:rPr>
            <w:webHidden/>
          </w:rPr>
          <w:fldChar w:fldCharType="end"/>
        </w:r>
      </w:hyperlink>
    </w:p>
    <w:p w:rsidR="00895B2C" w:rsidRDefault="00A95B13">
      <w:pPr>
        <w:pStyle w:val="TOC1"/>
        <w:tabs>
          <w:tab w:val="right" w:leader="dot" w:pos="9011"/>
        </w:tabs>
        <w:rPr>
          <w:rFonts w:asciiTheme="minorHAnsi" w:eastAsiaTheme="minorEastAsia" w:hAnsiTheme="minorHAnsi" w:cstheme="minorBidi"/>
          <w:b w:val="0"/>
          <w:noProof/>
          <w:sz w:val="22"/>
          <w:szCs w:val="22"/>
        </w:rPr>
      </w:pPr>
      <w:hyperlink w:anchor="_Toc446421979" w:history="1">
        <w:r w:rsidR="00895B2C" w:rsidRPr="008A7817">
          <w:rPr>
            <w:rStyle w:val="Hyperlink"/>
            <w:noProof/>
          </w:rPr>
          <w:t>Bidder’s Qualification</w:t>
        </w:r>
        <w:r w:rsidR="00895B2C">
          <w:rPr>
            <w:noProof/>
            <w:webHidden/>
          </w:rPr>
          <w:tab/>
        </w:r>
        <w:r w:rsidR="00895B2C">
          <w:rPr>
            <w:noProof/>
            <w:webHidden/>
          </w:rPr>
          <w:fldChar w:fldCharType="begin"/>
        </w:r>
        <w:r w:rsidR="00895B2C">
          <w:rPr>
            <w:noProof/>
            <w:webHidden/>
          </w:rPr>
          <w:instrText xml:space="preserve"> PAGEREF _Toc446421979 \h </w:instrText>
        </w:r>
        <w:r w:rsidR="00895B2C">
          <w:rPr>
            <w:noProof/>
            <w:webHidden/>
          </w:rPr>
        </w:r>
        <w:r w:rsidR="00895B2C">
          <w:rPr>
            <w:noProof/>
            <w:webHidden/>
          </w:rPr>
          <w:fldChar w:fldCharType="separate"/>
        </w:r>
        <w:r w:rsidR="00841E0B">
          <w:rPr>
            <w:noProof/>
            <w:webHidden/>
          </w:rPr>
          <w:t>51</w:t>
        </w:r>
        <w:r w:rsidR="00895B2C">
          <w:rPr>
            <w:noProof/>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0" w:history="1">
        <w:r w:rsidR="00895B2C" w:rsidRPr="008A7817">
          <w:rPr>
            <w:rStyle w:val="Hyperlink"/>
          </w:rPr>
          <w:t>Form ELI -1.1: Bidder Information Form</w:t>
        </w:r>
        <w:r w:rsidR="00895B2C">
          <w:rPr>
            <w:webHidden/>
          </w:rPr>
          <w:tab/>
        </w:r>
        <w:r w:rsidR="00895B2C">
          <w:rPr>
            <w:webHidden/>
          </w:rPr>
          <w:fldChar w:fldCharType="begin"/>
        </w:r>
        <w:r w:rsidR="00895B2C">
          <w:rPr>
            <w:webHidden/>
          </w:rPr>
          <w:instrText xml:space="preserve"> PAGEREF _Toc446421980 \h </w:instrText>
        </w:r>
        <w:r w:rsidR="00895B2C">
          <w:rPr>
            <w:webHidden/>
          </w:rPr>
        </w:r>
        <w:r w:rsidR="00895B2C">
          <w:rPr>
            <w:webHidden/>
          </w:rPr>
          <w:fldChar w:fldCharType="separate"/>
        </w:r>
        <w:r w:rsidR="00841E0B">
          <w:rPr>
            <w:webHidden/>
          </w:rPr>
          <w:t>52</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1" w:history="1">
        <w:r w:rsidR="00895B2C" w:rsidRPr="008A7817">
          <w:rPr>
            <w:rStyle w:val="Hyperlink"/>
          </w:rPr>
          <w:t>Form ELI -1.2: Information Form for JV Bidders</w:t>
        </w:r>
        <w:r w:rsidR="00895B2C">
          <w:rPr>
            <w:webHidden/>
          </w:rPr>
          <w:tab/>
        </w:r>
        <w:r w:rsidR="00895B2C">
          <w:rPr>
            <w:webHidden/>
          </w:rPr>
          <w:fldChar w:fldCharType="begin"/>
        </w:r>
        <w:r w:rsidR="00895B2C">
          <w:rPr>
            <w:webHidden/>
          </w:rPr>
          <w:instrText xml:space="preserve"> PAGEREF _Toc446421981 \h </w:instrText>
        </w:r>
        <w:r w:rsidR="00895B2C">
          <w:rPr>
            <w:webHidden/>
          </w:rPr>
        </w:r>
        <w:r w:rsidR="00895B2C">
          <w:rPr>
            <w:webHidden/>
          </w:rPr>
          <w:fldChar w:fldCharType="separate"/>
        </w:r>
        <w:r w:rsidR="00841E0B">
          <w:rPr>
            <w:webHidden/>
          </w:rPr>
          <w:t>53</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2" w:history="1">
        <w:r w:rsidR="00895B2C" w:rsidRPr="008A7817">
          <w:rPr>
            <w:rStyle w:val="Hyperlink"/>
          </w:rPr>
          <w:t>Form CON – 2: Historical Contract Non-Performance, Pending Litigation and Litigation History</w:t>
        </w:r>
        <w:r w:rsidR="00895B2C">
          <w:rPr>
            <w:webHidden/>
          </w:rPr>
          <w:tab/>
        </w:r>
        <w:r w:rsidR="00895B2C">
          <w:rPr>
            <w:webHidden/>
          </w:rPr>
          <w:fldChar w:fldCharType="begin"/>
        </w:r>
        <w:r w:rsidR="00895B2C">
          <w:rPr>
            <w:webHidden/>
          </w:rPr>
          <w:instrText xml:space="preserve"> PAGEREF _Toc446421982 \h </w:instrText>
        </w:r>
        <w:r w:rsidR="00895B2C">
          <w:rPr>
            <w:webHidden/>
          </w:rPr>
        </w:r>
        <w:r w:rsidR="00895B2C">
          <w:rPr>
            <w:webHidden/>
          </w:rPr>
          <w:fldChar w:fldCharType="separate"/>
        </w:r>
        <w:r w:rsidR="00841E0B">
          <w:rPr>
            <w:webHidden/>
          </w:rPr>
          <w:t>54</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3" w:history="1">
        <w:r w:rsidR="00895B2C" w:rsidRPr="008A7817">
          <w:rPr>
            <w:rStyle w:val="Hyperlink"/>
          </w:rPr>
          <w:t>Form CCC: Current Contract Commitments / Works in Progress</w:t>
        </w:r>
        <w:r w:rsidR="00895B2C">
          <w:rPr>
            <w:webHidden/>
          </w:rPr>
          <w:tab/>
        </w:r>
        <w:r w:rsidR="00895B2C">
          <w:rPr>
            <w:webHidden/>
          </w:rPr>
          <w:fldChar w:fldCharType="begin"/>
        </w:r>
        <w:r w:rsidR="00895B2C">
          <w:rPr>
            <w:webHidden/>
          </w:rPr>
          <w:instrText xml:space="preserve"> PAGEREF _Toc446421983 \h </w:instrText>
        </w:r>
        <w:r w:rsidR="00895B2C">
          <w:rPr>
            <w:webHidden/>
          </w:rPr>
        </w:r>
        <w:r w:rsidR="00895B2C">
          <w:rPr>
            <w:webHidden/>
          </w:rPr>
          <w:fldChar w:fldCharType="separate"/>
        </w:r>
        <w:r w:rsidR="00841E0B">
          <w:rPr>
            <w:webHidden/>
          </w:rPr>
          <w:t>55</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4" w:history="1">
        <w:r w:rsidR="00895B2C" w:rsidRPr="008A7817">
          <w:rPr>
            <w:rStyle w:val="Hyperlink"/>
          </w:rPr>
          <w:t>Form FIN – 3.1: Financial Situation and Performance</w:t>
        </w:r>
        <w:r w:rsidR="00895B2C">
          <w:rPr>
            <w:webHidden/>
          </w:rPr>
          <w:tab/>
        </w:r>
        <w:r w:rsidR="00895B2C">
          <w:rPr>
            <w:webHidden/>
          </w:rPr>
          <w:fldChar w:fldCharType="begin"/>
        </w:r>
        <w:r w:rsidR="00895B2C">
          <w:rPr>
            <w:webHidden/>
          </w:rPr>
          <w:instrText xml:space="preserve"> PAGEREF _Toc446421984 \h </w:instrText>
        </w:r>
        <w:r w:rsidR="00895B2C">
          <w:rPr>
            <w:webHidden/>
          </w:rPr>
        </w:r>
        <w:r w:rsidR="00895B2C">
          <w:rPr>
            <w:webHidden/>
          </w:rPr>
          <w:fldChar w:fldCharType="separate"/>
        </w:r>
        <w:r w:rsidR="00841E0B">
          <w:rPr>
            <w:webHidden/>
          </w:rPr>
          <w:t>56</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5" w:history="1">
        <w:r w:rsidR="00895B2C" w:rsidRPr="008A7817">
          <w:rPr>
            <w:rStyle w:val="Hyperlink"/>
          </w:rPr>
          <w:t>Form FIN - 3.2: Average Annual Construction Turnover</w:t>
        </w:r>
        <w:r w:rsidR="00895B2C">
          <w:rPr>
            <w:webHidden/>
          </w:rPr>
          <w:tab/>
        </w:r>
        <w:r w:rsidR="00895B2C">
          <w:rPr>
            <w:webHidden/>
          </w:rPr>
          <w:fldChar w:fldCharType="begin"/>
        </w:r>
        <w:r w:rsidR="00895B2C">
          <w:rPr>
            <w:webHidden/>
          </w:rPr>
          <w:instrText xml:space="preserve"> PAGEREF _Toc446421985 \h </w:instrText>
        </w:r>
        <w:r w:rsidR="00895B2C">
          <w:rPr>
            <w:webHidden/>
          </w:rPr>
        </w:r>
        <w:r w:rsidR="00895B2C">
          <w:rPr>
            <w:webHidden/>
          </w:rPr>
          <w:fldChar w:fldCharType="separate"/>
        </w:r>
        <w:r w:rsidR="00841E0B">
          <w:rPr>
            <w:webHidden/>
          </w:rPr>
          <w:t>58</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6" w:history="1">
        <w:r w:rsidR="00895B2C" w:rsidRPr="008A7817">
          <w:rPr>
            <w:rStyle w:val="Hyperlink"/>
          </w:rPr>
          <w:t>Form FIN3.3: Financial Resources</w:t>
        </w:r>
        <w:r w:rsidR="00895B2C">
          <w:rPr>
            <w:webHidden/>
          </w:rPr>
          <w:tab/>
        </w:r>
        <w:r w:rsidR="00895B2C">
          <w:rPr>
            <w:webHidden/>
          </w:rPr>
          <w:fldChar w:fldCharType="begin"/>
        </w:r>
        <w:r w:rsidR="00895B2C">
          <w:rPr>
            <w:webHidden/>
          </w:rPr>
          <w:instrText xml:space="preserve"> PAGEREF _Toc446421986 \h </w:instrText>
        </w:r>
        <w:r w:rsidR="00895B2C">
          <w:rPr>
            <w:webHidden/>
          </w:rPr>
        </w:r>
        <w:r w:rsidR="00895B2C">
          <w:rPr>
            <w:webHidden/>
          </w:rPr>
          <w:fldChar w:fldCharType="separate"/>
        </w:r>
        <w:r w:rsidR="00841E0B">
          <w:rPr>
            <w:webHidden/>
          </w:rPr>
          <w:t>59</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7" w:history="1">
        <w:r w:rsidR="00895B2C" w:rsidRPr="008A7817">
          <w:rPr>
            <w:rStyle w:val="Hyperlink"/>
          </w:rPr>
          <w:t>Form EXP - 4.1: General Construction Experience</w:t>
        </w:r>
        <w:r w:rsidR="00895B2C">
          <w:rPr>
            <w:webHidden/>
          </w:rPr>
          <w:tab/>
        </w:r>
        <w:r w:rsidR="00895B2C">
          <w:rPr>
            <w:webHidden/>
          </w:rPr>
          <w:fldChar w:fldCharType="begin"/>
        </w:r>
        <w:r w:rsidR="00895B2C">
          <w:rPr>
            <w:webHidden/>
          </w:rPr>
          <w:instrText xml:space="preserve"> PAGEREF _Toc446421987 \h </w:instrText>
        </w:r>
        <w:r w:rsidR="00895B2C">
          <w:rPr>
            <w:webHidden/>
          </w:rPr>
        </w:r>
        <w:r w:rsidR="00895B2C">
          <w:rPr>
            <w:webHidden/>
          </w:rPr>
          <w:fldChar w:fldCharType="separate"/>
        </w:r>
        <w:r w:rsidR="00841E0B">
          <w:rPr>
            <w:webHidden/>
          </w:rPr>
          <w:t>60</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8" w:history="1">
        <w:r w:rsidR="00895B2C" w:rsidRPr="008A7817">
          <w:rPr>
            <w:rStyle w:val="Hyperlink"/>
          </w:rPr>
          <w:t>Form EXP - 4.2(a): Specific Construction and Contract Management Experience</w:t>
        </w:r>
        <w:r w:rsidR="00895B2C">
          <w:rPr>
            <w:webHidden/>
          </w:rPr>
          <w:tab/>
        </w:r>
        <w:r w:rsidR="00895B2C">
          <w:rPr>
            <w:webHidden/>
          </w:rPr>
          <w:fldChar w:fldCharType="begin"/>
        </w:r>
        <w:r w:rsidR="00895B2C">
          <w:rPr>
            <w:webHidden/>
          </w:rPr>
          <w:instrText xml:space="preserve"> PAGEREF _Toc446421988 \h </w:instrText>
        </w:r>
        <w:r w:rsidR="00895B2C">
          <w:rPr>
            <w:webHidden/>
          </w:rPr>
        </w:r>
        <w:r w:rsidR="00895B2C">
          <w:rPr>
            <w:webHidden/>
          </w:rPr>
          <w:fldChar w:fldCharType="separate"/>
        </w:r>
        <w:r w:rsidR="00841E0B">
          <w:rPr>
            <w:webHidden/>
          </w:rPr>
          <w:t>61</w:t>
        </w:r>
        <w:r w:rsidR="00895B2C">
          <w:rPr>
            <w:webHidden/>
          </w:rPr>
          <w:fldChar w:fldCharType="end"/>
        </w:r>
      </w:hyperlink>
    </w:p>
    <w:p w:rsidR="00895B2C" w:rsidRDefault="00A95B13">
      <w:pPr>
        <w:pStyle w:val="TOC2"/>
        <w:rPr>
          <w:rFonts w:asciiTheme="minorHAnsi" w:eastAsiaTheme="minorEastAsia" w:hAnsiTheme="minorHAnsi" w:cstheme="minorBidi"/>
          <w:sz w:val="22"/>
          <w:szCs w:val="22"/>
        </w:rPr>
      </w:pPr>
      <w:hyperlink w:anchor="_Toc446421989" w:history="1">
        <w:r w:rsidR="00895B2C" w:rsidRPr="008A7817">
          <w:rPr>
            <w:rStyle w:val="Hyperlink"/>
          </w:rPr>
          <w:t xml:space="preserve">Form EXP </w:t>
        </w:r>
        <w:r w:rsidR="00895B2C" w:rsidRPr="008A7817">
          <w:rPr>
            <w:rStyle w:val="Hyperlink"/>
            <w:spacing w:val="22"/>
          </w:rPr>
          <w:t xml:space="preserve">- </w:t>
        </w:r>
        <w:r w:rsidR="00895B2C" w:rsidRPr="008A7817">
          <w:rPr>
            <w:rStyle w:val="Hyperlink"/>
            <w:spacing w:val="21"/>
          </w:rPr>
          <w:t xml:space="preserve">4.2(b): </w:t>
        </w:r>
        <w:r w:rsidR="00895B2C" w:rsidRPr="008A7817">
          <w:rPr>
            <w:rStyle w:val="Hyperlink"/>
          </w:rPr>
          <w:t>Construction Experience in Key Activities</w:t>
        </w:r>
        <w:r w:rsidR="00895B2C">
          <w:rPr>
            <w:webHidden/>
          </w:rPr>
          <w:tab/>
        </w:r>
        <w:r w:rsidR="00895B2C">
          <w:rPr>
            <w:webHidden/>
          </w:rPr>
          <w:fldChar w:fldCharType="begin"/>
        </w:r>
        <w:r w:rsidR="00895B2C">
          <w:rPr>
            <w:webHidden/>
          </w:rPr>
          <w:instrText xml:space="preserve"> PAGEREF _Toc446421989 \h </w:instrText>
        </w:r>
        <w:r w:rsidR="00895B2C">
          <w:rPr>
            <w:webHidden/>
          </w:rPr>
        </w:r>
        <w:r w:rsidR="00895B2C">
          <w:rPr>
            <w:webHidden/>
          </w:rPr>
          <w:fldChar w:fldCharType="separate"/>
        </w:r>
        <w:r w:rsidR="00841E0B">
          <w:rPr>
            <w:webHidden/>
          </w:rPr>
          <w:t>63</w:t>
        </w:r>
        <w:r w:rsidR="00895B2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446421971"/>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0A4EE4">
      <w:pPr>
        <w:tabs>
          <w:tab w:val="right" w:pos="9000"/>
        </w:tabs>
      </w:pPr>
      <w:r>
        <w:t>N</w:t>
      </w:r>
      <w:r w:rsidR="00372302" w:rsidRPr="00EC12FE">
        <w:t xml:space="preserve">CB No.: </w:t>
      </w:r>
      <w:r w:rsidR="0061702D" w:rsidRPr="00A071DB">
        <w:rPr>
          <w:b/>
          <w:i/>
        </w:rPr>
        <w:t>13-K</w:t>
      </w:r>
      <w:r w:rsidR="0061702D">
        <w:rPr>
          <w:b/>
          <w:i/>
        </w:rPr>
        <w:t>1</w:t>
      </w:r>
      <w:r w:rsidR="0061702D" w:rsidRPr="00A071DB">
        <w:rPr>
          <w:b/>
          <w:i/>
        </w:rPr>
        <w:t>/13/201</w:t>
      </w:r>
      <w:r w:rsidR="0061702D">
        <w:rPr>
          <w:b/>
          <w:i/>
        </w:rPr>
        <w:t>6</w:t>
      </w:r>
      <w:r w:rsidR="0061702D" w:rsidRPr="00A071DB">
        <w:rPr>
          <w:b/>
          <w:i/>
        </w:rPr>
        <w:t>/</w:t>
      </w:r>
      <w:r w:rsidR="000A4EE4">
        <w:rPr>
          <w:b/>
          <w:i/>
        </w:rPr>
        <w:t>166</w:t>
      </w:r>
    </w:p>
    <w:p w:rsidR="00372302" w:rsidRPr="00EC12FE" w:rsidRDefault="00372302" w:rsidP="00990B9B">
      <w:pPr>
        <w:tabs>
          <w:tab w:val="right" w:pos="9000"/>
        </w:tabs>
      </w:pPr>
      <w:r w:rsidRPr="00EC12FE">
        <w:t xml:space="preserve">Invitation for Bid No.: </w:t>
      </w:r>
      <w:r w:rsidR="0061702D" w:rsidRPr="00A071DB">
        <w:rPr>
          <w:b/>
          <w:u w:val="single"/>
        </w:rPr>
        <w:t>IFB No.: 0</w:t>
      </w:r>
      <w:r w:rsidR="0061702D">
        <w:rPr>
          <w:b/>
          <w:u w:val="single"/>
        </w:rPr>
        <w:t>0</w:t>
      </w:r>
      <w:r w:rsidR="00990B9B">
        <w:rPr>
          <w:b/>
          <w:u w:val="single"/>
        </w:rPr>
        <w:t>5</w:t>
      </w:r>
      <w:r w:rsidR="0061702D" w:rsidRPr="00A071DB">
        <w:rPr>
          <w:b/>
          <w:u w:val="single"/>
        </w:rPr>
        <w:t>/</w:t>
      </w:r>
      <w:r w:rsidR="0061702D">
        <w:rPr>
          <w:b/>
          <w:u w:val="single"/>
        </w:rPr>
        <w:t>TF019383</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81217F">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81217F">
        <w:rPr>
          <w:b/>
          <w:bCs/>
          <w:u w:val="single"/>
        </w:rPr>
        <w:t xml:space="preserve">Upgrading of </w:t>
      </w:r>
      <w:proofErr w:type="spellStart"/>
      <w:r w:rsidR="0081217F">
        <w:rPr>
          <w:b/>
          <w:bCs/>
          <w:u w:val="single"/>
        </w:rPr>
        <w:t>Hulhudhoo-Meedhoo</w:t>
      </w:r>
      <w:proofErr w:type="spellEnd"/>
      <w:r w:rsidR="0081217F">
        <w:rPr>
          <w:b/>
          <w:bCs/>
          <w:u w:val="single"/>
        </w:rPr>
        <w:t xml:space="preserve"> Waste Management Center</w:t>
      </w:r>
      <w:r w:rsidR="00DD3D0A">
        <w:rPr>
          <w:b/>
          <w:bCs/>
          <w:u w:val="single"/>
        </w:rPr>
        <w:t xml:space="preserve"> -</w:t>
      </w:r>
      <w:r w:rsidR="00DD3D0A" w:rsidRPr="00DD3D0A">
        <w:rPr>
          <w:b/>
          <w:bCs/>
          <w:u w:val="single"/>
        </w:rPr>
        <w:t xml:space="preserve">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w:t>
      </w:r>
      <w:proofErr w:type="spellStart"/>
      <w:r w:rsidRPr="00EC12FE">
        <w:t>i</w:t>
      </w:r>
      <w:proofErr w:type="spellEnd"/>
      <w:r w:rsidRPr="00EC12FE">
        <w:t>)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3"/>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446421972"/>
      <w:r w:rsidRPr="00EC12FE">
        <w:t>Schedules</w:t>
      </w:r>
      <w:bookmarkEnd w:id="419"/>
    </w:p>
    <w:p w:rsidR="00F70B29" w:rsidRPr="00EC12FE" w:rsidRDefault="00895B2C" w:rsidP="00C010A5">
      <w:pPr>
        <w:pStyle w:val="S4-Header2"/>
      </w:pPr>
      <w:bookmarkStart w:id="420" w:name="_Toc446421973"/>
      <w:bookmarkStart w:id="421" w:name="_Toc108950333"/>
      <w:bookmarkStart w:id="422" w:name="_Toc138144061"/>
      <w:r>
        <w:t>Activity Schedule</w:t>
      </w:r>
      <w:bookmarkEnd w:id="420"/>
      <w:r w:rsidR="00DE2834" w:rsidRPr="00EC12FE">
        <w:t xml:space="preserve"> </w:t>
      </w:r>
    </w:p>
    <w:bookmarkEnd w:id="421"/>
    <w:bookmarkEnd w:id="422"/>
    <w:p w:rsidR="00E833ED" w:rsidRPr="00281155" w:rsidRDefault="00281155" w:rsidP="00895B2C">
      <w:pPr>
        <w:spacing w:after="200"/>
      </w:pPr>
      <w:r w:rsidRPr="00281155">
        <w:rPr>
          <w:i/>
        </w:rPr>
        <w:t xml:space="preserve">See Annex </w:t>
      </w:r>
      <w:r w:rsidR="003C5761">
        <w:rPr>
          <w:i/>
        </w:rPr>
        <w:t>A</w:t>
      </w:r>
      <w:r w:rsidRPr="00281155">
        <w:rPr>
          <w:i/>
        </w:rPr>
        <w:t xml:space="preserve"> – </w:t>
      </w:r>
      <w:r w:rsidR="00895B2C">
        <w:rPr>
          <w:i/>
        </w:rPr>
        <w:t>Activity Schedule</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3" w:name="_Toc41971550"/>
            <w:bookmarkStart w:id="424" w:name="_Toc125871319"/>
            <w:bookmarkStart w:id="425" w:name="_Toc139856167"/>
            <w:bookmarkStart w:id="426" w:name="_Toc446421974"/>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w:t>
      </w:r>
      <w:proofErr w:type="spellStart"/>
      <w:r w:rsidRPr="00EC12FE">
        <w:rPr>
          <w:rFonts w:ascii="Times New Roman" w:hAnsi="Times New Roman"/>
          <w:sz w:val="24"/>
        </w:rPr>
        <w:t>i</w:t>
      </w:r>
      <w:proofErr w:type="spellEnd"/>
      <w:r w:rsidRPr="00EC12FE">
        <w:rPr>
          <w:rFonts w:ascii="Times New Roman" w:hAnsi="Times New Roman"/>
          <w:sz w:val="24"/>
        </w:rPr>
        <w:t>)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w:t>
      </w:r>
      <w:proofErr w:type="spellStart"/>
      <w:r w:rsidRPr="00EC12FE">
        <w:rPr>
          <w:rFonts w:ascii="Times New Roman" w:hAnsi="Times New Roman"/>
          <w:sz w:val="24"/>
        </w:rPr>
        <w:t>i</w:t>
      </w:r>
      <w:proofErr w:type="spellEnd"/>
      <w:r w:rsidRPr="00EC12FE">
        <w:rPr>
          <w:rFonts w:ascii="Times New Roman" w:hAnsi="Times New Roman"/>
          <w:sz w:val="24"/>
        </w:rPr>
        <w:t>)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446421975"/>
      <w:r w:rsidR="007B586E" w:rsidRPr="00EC12FE">
        <w:t>Technical Proposal</w:t>
      </w:r>
      <w:bookmarkEnd w:id="427"/>
    </w:p>
    <w:p w:rsidR="007B586E" w:rsidRPr="00EC12FE" w:rsidRDefault="007B586E">
      <w:pPr>
        <w:pStyle w:val="S4-Header2"/>
      </w:pPr>
      <w:bookmarkStart w:id="428" w:name="_Toc138144062"/>
      <w:bookmarkStart w:id="429" w:name="_Toc446421976"/>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446421977"/>
      <w:r w:rsidRPr="00EC12FE">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446421978"/>
      <w:r w:rsidRPr="00EC12FE">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446421979"/>
      <w:r w:rsidRPr="00EC12FE">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446421980"/>
      <w:bookmarkStart w:id="436" w:name="_Toc78273052"/>
      <w:bookmarkStart w:id="437" w:name="_Toc108950346"/>
      <w:bookmarkEnd w:id="415"/>
      <w:r w:rsidR="000B3397" w:rsidRPr="00EC12FE">
        <w:rPr>
          <w:szCs w:val="32"/>
        </w:rPr>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446421981"/>
      <w:bookmarkStart w:id="440" w:name="_Toc78273053"/>
      <w:bookmarkStart w:id="441"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446421982"/>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446421983"/>
      <w:r w:rsidRPr="00EC12FE">
        <w:rPr>
          <w:szCs w:val="32"/>
        </w:rPr>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446421984"/>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4"/>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446421985"/>
      <w:r w:rsidRPr="00EC12FE">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446421986"/>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446421987"/>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446421988"/>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446421989"/>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5"/>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w:t>
            </w:r>
            <w:proofErr w:type="spellStart"/>
            <w:r w:rsidRPr="00EC12FE">
              <w:rPr>
                <w:bCs/>
                <w:iCs/>
                <w:spacing w:val="2"/>
              </w:rPr>
              <w:t>i</w:t>
            </w:r>
            <w:proofErr w:type="spellEnd"/>
            <w:r w:rsidRPr="00EC12FE">
              <w:rPr>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w:t>
            </w:r>
            <w:proofErr w:type="spellStart"/>
            <w:r w:rsidRPr="00EC12FE">
              <w:rPr>
                <w:bCs/>
                <w:iCs/>
                <w:spacing w:val="2"/>
              </w:rPr>
              <w:t>i</w:t>
            </w:r>
            <w:proofErr w:type="spellEnd"/>
            <w:r w:rsidRPr="00EC12FE">
              <w:rPr>
                <w:bCs/>
                <w:iCs/>
                <w:spacing w:val="2"/>
              </w:rPr>
              <w:t>)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6"/>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7"/>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8"/>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19"/>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0"/>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1"/>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22"/>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D60939" w:rsidRPr="00D60939" w:rsidRDefault="0051627C">
      <w:pPr>
        <w:pStyle w:val="TOC1"/>
        <w:tabs>
          <w:tab w:val="right" w:leader="dot" w:pos="9011"/>
        </w:tabs>
        <w:rPr>
          <w:rFonts w:asciiTheme="minorHAnsi" w:eastAsiaTheme="minorEastAsia" w:hAnsiTheme="minorHAnsi" w:cstheme="minorBidi"/>
          <w:b w:val="0"/>
          <w:bCs/>
          <w:noProof/>
          <w:sz w:val="22"/>
          <w:szCs w:val="22"/>
        </w:rPr>
      </w:pPr>
      <w:r w:rsidRPr="00D60939">
        <w:rPr>
          <w:b w:val="0"/>
          <w:bCs/>
        </w:rPr>
        <w:fldChar w:fldCharType="begin"/>
      </w:r>
      <w:r w:rsidR="007B586E" w:rsidRPr="00D60939">
        <w:rPr>
          <w:b w:val="0"/>
          <w:bCs/>
        </w:rPr>
        <w:instrText xml:space="preserve"> TOC \h \z \t "S6-Header 1,1" </w:instrText>
      </w:r>
      <w:r w:rsidRPr="00D60939">
        <w:rPr>
          <w:b w:val="0"/>
          <w:bCs/>
        </w:rPr>
        <w:fldChar w:fldCharType="separate"/>
      </w:r>
      <w:hyperlink w:anchor="_Toc446419323" w:history="1">
        <w:r w:rsidR="00D60939" w:rsidRPr="00D60939">
          <w:rPr>
            <w:rStyle w:val="Hyperlink"/>
            <w:b w:val="0"/>
            <w:bCs/>
            <w:noProof/>
          </w:rPr>
          <w:t>Drawings</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_Toc446419323 \h </w:instrText>
        </w:r>
        <w:r w:rsidR="00D60939" w:rsidRPr="00D60939">
          <w:rPr>
            <w:b w:val="0"/>
            <w:bCs/>
            <w:noProof/>
            <w:webHidden/>
          </w:rPr>
        </w:r>
        <w:r w:rsidR="00D60939" w:rsidRPr="00D60939">
          <w:rPr>
            <w:b w:val="0"/>
            <w:bCs/>
            <w:noProof/>
            <w:webHidden/>
          </w:rPr>
          <w:fldChar w:fldCharType="separate"/>
        </w:r>
        <w:r w:rsidR="0038483A">
          <w:rPr>
            <w:b w:val="0"/>
            <w:bCs/>
            <w:noProof/>
            <w:webHidden/>
          </w:rPr>
          <w:t>2</w:t>
        </w:r>
        <w:r w:rsidR="00D60939" w:rsidRPr="00D60939">
          <w:rPr>
            <w:b w:val="0"/>
            <w:bCs/>
            <w:noProof/>
            <w:webHidden/>
          </w:rPr>
          <w:fldChar w:fldCharType="end"/>
        </w:r>
      </w:hyperlink>
    </w:p>
    <w:p w:rsidR="00D60939" w:rsidRPr="00D60939" w:rsidRDefault="00A95B13">
      <w:pPr>
        <w:pStyle w:val="TOC1"/>
        <w:tabs>
          <w:tab w:val="right" w:leader="dot" w:pos="9011"/>
        </w:tabs>
        <w:rPr>
          <w:rFonts w:asciiTheme="minorHAnsi" w:eastAsiaTheme="minorEastAsia" w:hAnsiTheme="minorHAnsi" w:cstheme="minorBidi"/>
          <w:b w:val="0"/>
          <w:bCs/>
          <w:noProof/>
          <w:sz w:val="22"/>
          <w:szCs w:val="22"/>
        </w:rPr>
      </w:pPr>
      <w:hyperlink w:anchor="_Toc446419324" w:history="1">
        <w:r w:rsidR="00D60939" w:rsidRPr="00D60939">
          <w:rPr>
            <w:rStyle w:val="Hyperlink"/>
            <w:b w:val="0"/>
            <w:bCs/>
            <w:noProof/>
          </w:rPr>
          <w:t>Supplementary Information</w:t>
        </w:r>
        <w:r w:rsidR="00D60939" w:rsidRPr="00D60939">
          <w:rPr>
            <w:b w:val="0"/>
            <w:bCs/>
            <w:noProof/>
            <w:webHidden/>
          </w:rPr>
          <w:tab/>
        </w:r>
        <w:r w:rsidR="00D60939" w:rsidRPr="00D60939">
          <w:rPr>
            <w:b w:val="0"/>
            <w:bCs/>
            <w:noProof/>
            <w:webHidden/>
          </w:rPr>
          <w:fldChar w:fldCharType="begin"/>
        </w:r>
        <w:r w:rsidR="00D60939" w:rsidRPr="00D60939">
          <w:rPr>
            <w:b w:val="0"/>
            <w:bCs/>
            <w:noProof/>
            <w:webHidden/>
          </w:rPr>
          <w:instrText xml:space="preserve"> PAGEREF _Toc446419324 \h </w:instrText>
        </w:r>
        <w:r w:rsidR="00D60939" w:rsidRPr="00D60939">
          <w:rPr>
            <w:b w:val="0"/>
            <w:bCs/>
            <w:noProof/>
            <w:webHidden/>
          </w:rPr>
        </w:r>
        <w:r w:rsidR="00D60939" w:rsidRPr="00D60939">
          <w:rPr>
            <w:b w:val="0"/>
            <w:bCs/>
            <w:noProof/>
            <w:webHidden/>
          </w:rPr>
          <w:fldChar w:fldCharType="separate"/>
        </w:r>
        <w:r w:rsidR="0038483A">
          <w:rPr>
            <w:b w:val="0"/>
            <w:bCs/>
            <w:noProof/>
            <w:webHidden/>
          </w:rPr>
          <w:t>2</w:t>
        </w:r>
        <w:r w:rsidR="00D60939" w:rsidRPr="00D60939">
          <w:rPr>
            <w:b w:val="0"/>
            <w:bCs/>
            <w:noProof/>
            <w:webHidden/>
          </w:rPr>
          <w:fldChar w:fldCharType="end"/>
        </w:r>
      </w:hyperlink>
    </w:p>
    <w:p w:rsidR="007B586E" w:rsidRPr="00EC12FE" w:rsidRDefault="0051627C" w:rsidP="00165DD8">
      <w:pPr>
        <w:pStyle w:val="TOC2"/>
      </w:pPr>
      <w:r w:rsidRPr="00D60939">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446419323"/>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7B586E" w:rsidRPr="00EC12FE" w:rsidRDefault="008F14AA" w:rsidP="00D60939">
      <w:r>
        <w:rPr>
          <w:i/>
        </w:rPr>
        <w:t xml:space="preserve">See Annex </w:t>
      </w:r>
      <w:r w:rsidR="00D46B5A">
        <w:rPr>
          <w:i/>
        </w:rPr>
        <w:t>B</w:t>
      </w:r>
      <w:r w:rsidR="0044696F">
        <w:rPr>
          <w:i/>
        </w:rPr>
        <w:t xml:space="preserve"> - Drawings</w:t>
      </w:r>
    </w:p>
    <w:bookmarkEnd w:id="484"/>
    <w:bookmarkEnd w:id="485"/>
    <w:bookmarkEnd w:id="486"/>
    <w:bookmarkEnd w:id="487"/>
    <w:p w:rsidR="00D60939" w:rsidRDefault="00D60939" w:rsidP="00666B8F">
      <w:pPr>
        <w:pStyle w:val="S6-Header1"/>
      </w:pPr>
    </w:p>
    <w:p w:rsidR="00666B8F" w:rsidRPr="00EC12FE" w:rsidRDefault="00666B8F" w:rsidP="00666B8F">
      <w:pPr>
        <w:pStyle w:val="S6-Header1"/>
      </w:pPr>
      <w:bookmarkStart w:id="488" w:name="_Toc446419324"/>
      <w:r>
        <w:t>Supplementary Information</w:t>
      </w:r>
      <w:bookmarkEnd w:id="488"/>
    </w:p>
    <w:p w:rsidR="00666B8F" w:rsidRDefault="00666B8F" w:rsidP="00666B8F">
      <w:pPr>
        <w:rPr>
          <w:i/>
        </w:rPr>
      </w:pPr>
    </w:p>
    <w:p w:rsidR="00666B8F" w:rsidRPr="00EC12FE" w:rsidRDefault="00666B8F" w:rsidP="00D60939">
      <w:r>
        <w:rPr>
          <w:i/>
        </w:rPr>
        <w:t xml:space="preserve">See Annex C </w:t>
      </w:r>
      <w:r w:rsidR="00D60939">
        <w:rPr>
          <w:i/>
        </w:rPr>
        <w:t>–</w:t>
      </w:r>
      <w:r>
        <w:rPr>
          <w:i/>
        </w:rPr>
        <w:t xml:space="preserve"> </w:t>
      </w:r>
      <w:r w:rsidR="00D60939">
        <w:rPr>
          <w:i/>
        </w:rPr>
        <w:t>Mitigation Measure</w:t>
      </w:r>
      <w:r>
        <w:rPr>
          <w:i/>
        </w:rPr>
        <w:t>s</w:t>
      </w:r>
    </w:p>
    <w:p w:rsidR="00666B8F" w:rsidRDefault="00666B8F" w:rsidP="00666B8F">
      <w:pPr>
        <w:pStyle w:val="explanatorynotes"/>
        <w:spacing w:after="0" w:line="240" w:lineRule="auto"/>
        <w:ind w:right="288"/>
      </w:pPr>
    </w:p>
    <w:p w:rsidR="00D60939" w:rsidRDefault="00D60939" w:rsidP="00666B8F">
      <w:pPr>
        <w:pStyle w:val="explanatorynotes"/>
        <w:spacing w:after="0" w:line="240" w:lineRule="auto"/>
        <w:ind w:right="288"/>
      </w:pPr>
    </w:p>
    <w:p w:rsidR="00D60939" w:rsidRPr="0081217F" w:rsidRDefault="00D60939" w:rsidP="0081217F">
      <w:pPr>
        <w:pStyle w:val="explanatorynotes"/>
        <w:spacing w:after="0" w:line="240" w:lineRule="auto"/>
        <w:ind w:right="288"/>
        <w:rPr>
          <w:rFonts w:asciiTheme="majorBidi" w:hAnsiTheme="majorBidi" w:cstheme="majorBidi"/>
          <w:b/>
          <w:bCs/>
          <w:sz w:val="22"/>
          <w:szCs w:val="22"/>
        </w:rPr>
      </w:pPr>
      <w:r w:rsidRPr="0081217F">
        <w:rPr>
          <w:rFonts w:asciiTheme="majorBidi" w:hAnsiTheme="majorBidi" w:cstheme="majorBidi"/>
          <w:b/>
          <w:bCs/>
          <w:sz w:val="22"/>
          <w:szCs w:val="22"/>
        </w:rPr>
        <w:t>Please note that the contractor</w:t>
      </w:r>
      <w:r w:rsidR="0081217F">
        <w:rPr>
          <w:rFonts w:asciiTheme="majorBidi" w:hAnsiTheme="majorBidi" w:cstheme="majorBidi"/>
          <w:b/>
          <w:bCs/>
          <w:sz w:val="22"/>
          <w:szCs w:val="22"/>
        </w:rPr>
        <w:t xml:space="preserve"> selected</w:t>
      </w:r>
      <w:r w:rsidRPr="0081217F">
        <w:rPr>
          <w:rFonts w:asciiTheme="majorBidi" w:hAnsiTheme="majorBidi" w:cstheme="majorBidi"/>
          <w:b/>
          <w:bCs/>
          <w:sz w:val="22"/>
          <w:szCs w:val="22"/>
        </w:rPr>
        <w:t xml:space="preserve"> </w:t>
      </w:r>
      <w:r w:rsidR="0081217F">
        <w:rPr>
          <w:rFonts w:asciiTheme="majorBidi" w:hAnsiTheme="majorBidi" w:cstheme="majorBidi"/>
          <w:b/>
          <w:bCs/>
          <w:sz w:val="22"/>
          <w:szCs w:val="22"/>
        </w:rPr>
        <w:t xml:space="preserve">for </w:t>
      </w:r>
      <w:r w:rsidRPr="0081217F">
        <w:rPr>
          <w:rFonts w:asciiTheme="majorBidi" w:hAnsiTheme="majorBidi" w:cstheme="majorBidi"/>
          <w:b/>
          <w:bCs/>
          <w:sz w:val="22"/>
          <w:szCs w:val="22"/>
        </w:rPr>
        <w:t>the project needs to implement the measures mentioned in Annex C.</w:t>
      </w:r>
    </w:p>
    <w:p w:rsidR="00666B8F" w:rsidRPr="00666B8F" w:rsidRDefault="00666B8F" w:rsidP="00666B8F"/>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D60939" w:rsidRDefault="00D60939">
      <w:pPr>
        <w:rPr>
          <w:b/>
          <w:sz w:val="52"/>
        </w:rPr>
      </w:pPr>
      <w:r>
        <w:br w:type="page"/>
      </w:r>
    </w:p>
    <w:p w:rsidR="002B244E" w:rsidRDefault="002B244E"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D60939" w:rsidRDefault="00D60939"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9" w:name="_Toc372613506"/>
      <w:r w:rsidRPr="00EC12FE">
        <w:t>PART 3 – Conditions of Contract and Contract Forms</w:t>
      </w:r>
      <w:bookmarkEnd w:id="489"/>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90" w:name="_Toc87070116"/>
      <w:bookmarkStart w:id="491" w:name="_Toc372613507"/>
      <w:r w:rsidRPr="00EC12FE">
        <w:t>Section VII</w:t>
      </w:r>
      <w:r w:rsidR="001A418F" w:rsidRPr="00EC12FE">
        <w:t>I</w:t>
      </w:r>
      <w:r w:rsidRPr="00EC12FE">
        <w:t>.  General Conditions of Contract</w:t>
      </w:r>
      <w:bookmarkEnd w:id="490"/>
      <w:bookmarkEnd w:id="491"/>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2" w:name="_Toc87070117"/>
      <w:r w:rsidRPr="00B669EB">
        <w:rPr>
          <w:rFonts w:ascii="Times New Roman" w:hAnsi="Times New Roman" w:cs="Times New Roman"/>
          <w:sz w:val="28"/>
          <w:szCs w:val="28"/>
        </w:rPr>
        <w:t>Table of Clauses</w:t>
      </w:r>
      <w:bookmarkEnd w:id="492"/>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38483A">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38483A">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38483A">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38483A">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38483A">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38483A">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38483A">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38483A">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38483A">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38483A">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38483A">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38483A">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38483A">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38483A">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38483A">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38483A">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38483A">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38483A">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38483A">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38483A">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38483A">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38483A">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38483A">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38483A">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38483A">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38483A">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38483A">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38483A">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38483A">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38483A">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38483A">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38483A">
        <w:t>18</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38483A">
        <w:t>18</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38483A">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38483A">
        <w:t>19</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38483A">
        <w:t>20</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38483A">
        <w:t>20</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38483A">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38483A">
        <w:t>21</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38483A">
        <w:t>21</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38483A">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38483A">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38483A">
        <w:t>22</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38483A">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38483A">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38483A">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38483A">
        <w:t>23</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38483A">
        <w:t>23</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38483A">
        <w:t>23</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38483A">
        <w:t>23</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38483A">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38483A">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38483A">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38483A">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38483A">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3" w:name="_Toc398116215"/>
      <w:r w:rsidRPr="00EC12FE">
        <w:t>A.  General</w:t>
      </w:r>
      <w:bookmarkEnd w:id="493"/>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6"/>
            <w:r w:rsidRPr="00EC12FE">
              <w:t>Definitions</w:t>
            </w:r>
            <w:bookmarkEnd w:id="49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7"/>
            <w:r w:rsidRPr="00EC12FE">
              <w:t>Interpretation</w:t>
            </w:r>
            <w:bookmarkEnd w:id="495"/>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895B2C" w:rsidP="00895B2C">
            <w:pPr>
              <w:numPr>
                <w:ilvl w:val="0"/>
                <w:numId w:val="27"/>
              </w:numPr>
              <w:tabs>
                <w:tab w:val="left" w:pos="1080"/>
              </w:tabs>
              <w:suppressAutoHyphens/>
              <w:overflowPunct w:val="0"/>
              <w:autoSpaceDE w:val="0"/>
              <w:autoSpaceDN w:val="0"/>
              <w:adjustRightInd w:val="0"/>
              <w:spacing w:after="120"/>
              <w:ind w:right="-72"/>
              <w:jc w:val="both"/>
              <w:textAlignment w:val="baseline"/>
            </w:pPr>
            <w:r>
              <w:t>Activity Schedule</w:t>
            </w:r>
            <w:r w:rsidR="007B586E" w:rsidRPr="00EC12FE">
              <w:t>,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6" w:name="_Toc398116218"/>
            <w:r w:rsidRPr="00EC12FE">
              <w:t>Language and Law</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7" w:name="_Toc398116219"/>
            <w:r w:rsidRPr="00EC12FE">
              <w:t>Project Manager’s Decisions</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8" w:name="_Toc398116220"/>
            <w:r w:rsidRPr="00EC12FE">
              <w:t>Delegation</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9" w:name="_Toc398116221"/>
            <w:r w:rsidRPr="00EC12FE">
              <w:t>Communica</w:t>
            </w:r>
            <w:r w:rsidRPr="00EC12FE">
              <w:softHyphen/>
              <w:t>tions</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00" w:name="_Toc398116222"/>
            <w:r w:rsidRPr="00EC12FE">
              <w:t>Subcontracting</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1" w:name="_Toc398116223"/>
            <w:r w:rsidRPr="00EC12FE">
              <w:t>Other Contractors</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2" w:name="_Toc398116224"/>
            <w:r w:rsidRPr="00EC12FE">
              <w:t>Personnel and Equipment</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3" w:name="_Toc398116225"/>
            <w:r w:rsidRPr="00EC12FE">
              <w:t>Employer</w:t>
            </w:r>
            <w:r w:rsidR="007B586E" w:rsidRPr="00EC12FE">
              <w:t>’s and Contractor’s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4" w:name="_Toc398116226"/>
            <w:r w:rsidRPr="00EC12FE">
              <w:t>Employer</w:t>
            </w:r>
            <w:r w:rsidR="007B586E" w:rsidRPr="00EC12FE">
              <w:t>’s Risks</w:t>
            </w:r>
            <w:bookmarkEnd w:id="50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5" w:name="_Toc398116227"/>
            <w:r w:rsidRPr="00EC12FE">
              <w:t>Contractor’s Risks</w:t>
            </w:r>
            <w:bookmarkEnd w:id="505"/>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8"/>
            <w:r w:rsidRPr="00EC12FE">
              <w:t>Insurance</w:t>
            </w:r>
            <w:bookmarkEnd w:id="50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7" w:name="_Toc398116229"/>
            <w:r w:rsidRPr="00EC12FE">
              <w:t>Site Data</w:t>
            </w:r>
            <w:bookmarkEnd w:id="507"/>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0"/>
            <w:r w:rsidRPr="00EC12FE">
              <w:t>Contractor to Construct the Works</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9" w:name="_Toc398116231"/>
            <w:r w:rsidRPr="00EC12FE">
              <w:t>The Works to Be Completed by the Intended Completion Date</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0" w:name="_Toc398116232"/>
            <w:r w:rsidRPr="00EC12FE">
              <w:t>Approval by the Project Manager</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3"/>
            <w:r w:rsidRPr="00EC12FE">
              <w:t>Safety</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4"/>
            <w:r w:rsidRPr="00EC12FE">
              <w:t>Discoveries</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3" w:name="_Toc398116235"/>
            <w:r w:rsidRPr="00EC12FE">
              <w:t>Possession of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6"/>
            <w:r w:rsidRPr="00EC12FE">
              <w:t>Access to the Site</w:t>
            </w:r>
            <w:bookmarkEnd w:id="51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7"/>
            <w:r w:rsidRPr="00EC12FE">
              <w:t>Instructions, Inspections and Audits</w:t>
            </w:r>
            <w:bookmarkEnd w:id="515"/>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98116238"/>
            <w:r w:rsidRPr="00EC12FE">
              <w:t>Appointment of the Adjudicator</w:t>
            </w:r>
            <w:bookmarkEnd w:id="51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7" w:name="_Toc343309866"/>
            <w:bookmarkStart w:id="518" w:name="_Toc398116239"/>
            <w:r w:rsidRPr="00EC12FE">
              <w:t>Procedure for Disputes</w:t>
            </w:r>
            <w:bookmarkEnd w:id="517"/>
            <w:bookmarkEnd w:id="51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9" w:name="_Toc398116240"/>
            <w:r w:rsidRPr="00EC12FE">
              <w:t>Corrupt and Fraudulent Practices</w:t>
            </w:r>
            <w:bookmarkEnd w:id="519"/>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20" w:name="_Toc398116241"/>
      <w:r w:rsidRPr="00EC12FE">
        <w:t>B.  Time Control</w:t>
      </w:r>
      <w:bookmarkEnd w:id="520"/>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2"/>
            <w:r w:rsidRPr="00EC12FE">
              <w:t>Program</w:t>
            </w:r>
            <w:bookmarkEnd w:id="521"/>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2" w:name="_Toc398116243"/>
            <w:r w:rsidRPr="00EC12FE">
              <w:t>Extension of the Intended Completion Date</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3" w:name="_Toc398116244"/>
            <w:r w:rsidRPr="00EC12FE">
              <w:t>Acceleration</w:t>
            </w:r>
            <w:bookmarkEnd w:id="52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5"/>
            <w:r w:rsidRPr="00EC12FE">
              <w:t>Delays Ordered by the Project Manager</w:t>
            </w:r>
            <w:bookmarkEnd w:id="524"/>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5" w:name="_Toc398116246"/>
            <w:r w:rsidRPr="00EC12FE">
              <w:t>Management Meetings</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6" w:name="_Toc398116247"/>
            <w:r w:rsidRPr="00EC12FE">
              <w:t>Early Warning</w:t>
            </w:r>
            <w:bookmarkEnd w:id="52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7" w:name="_Toc398116248"/>
      <w:r w:rsidRPr="00EC12FE">
        <w:t>C.  Quality Control</w:t>
      </w:r>
      <w:bookmarkEnd w:id="527"/>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49"/>
            <w:r w:rsidRPr="00EC12FE">
              <w:t>Identifying Defects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0"/>
            <w:r w:rsidRPr="00EC12FE">
              <w:t>Tests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1"/>
            <w:r w:rsidRPr="00EC12FE">
              <w:t>Correction of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1" w:name="_Toc398116252"/>
            <w:r w:rsidRPr="00EC12FE">
              <w:t>Uncorrected Defects</w:t>
            </w:r>
            <w:bookmarkEnd w:id="53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2" w:name="_Toc398116253"/>
      <w:r w:rsidRPr="00EC12FE">
        <w:t>D.  Cost Control</w:t>
      </w:r>
      <w:bookmarkEnd w:id="53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3" w:name="_Toc398116254"/>
            <w:r w:rsidRPr="00EC12FE">
              <w:t>Contract Price</w:t>
            </w:r>
            <w:bookmarkEnd w:id="533"/>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200"/>
              <w:ind w:right="-72"/>
              <w:jc w:val="both"/>
              <w:textAlignment w:val="baseline"/>
            </w:pPr>
            <w:r w:rsidRPr="00895B2C">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EC12FE">
        <w:tc>
          <w:tcPr>
            <w:tcW w:w="2160" w:type="dxa"/>
            <w:tcBorders>
              <w:top w:val="nil"/>
              <w:left w:val="nil"/>
              <w:bottom w:val="nil"/>
              <w:right w:val="nil"/>
            </w:tcBorders>
          </w:tcPr>
          <w:p w:rsidR="007B586E" w:rsidRPr="00EC12FE" w:rsidRDefault="007B586E" w:rsidP="00895B2C">
            <w:pPr>
              <w:pStyle w:val="Head42"/>
              <w:numPr>
                <w:ilvl w:val="0"/>
                <w:numId w:val="18"/>
              </w:numPr>
              <w:tabs>
                <w:tab w:val="clear" w:pos="540"/>
              </w:tabs>
              <w:ind w:left="360" w:hanging="360"/>
            </w:pPr>
            <w:bookmarkStart w:id="534" w:name="_Toc398116255"/>
            <w:r w:rsidRPr="00EC12FE">
              <w:t>Changes in the Contract Price</w:t>
            </w:r>
            <w:bookmarkEnd w:id="534"/>
          </w:p>
        </w:tc>
        <w:tc>
          <w:tcPr>
            <w:tcW w:w="6984" w:type="dxa"/>
            <w:tcBorders>
              <w:top w:val="nil"/>
              <w:left w:val="nil"/>
              <w:bottom w:val="nil"/>
              <w:right w:val="nil"/>
            </w:tcBorders>
          </w:tcPr>
          <w:p w:rsidR="007B586E" w:rsidRPr="00EC12FE" w:rsidRDefault="00895B2C" w:rsidP="00895B2C">
            <w:pPr>
              <w:numPr>
                <w:ilvl w:val="1"/>
                <w:numId w:val="18"/>
              </w:numPr>
              <w:suppressAutoHyphens/>
              <w:overflowPunct w:val="0"/>
              <w:autoSpaceDE w:val="0"/>
              <w:autoSpaceDN w:val="0"/>
              <w:adjustRightInd w:val="0"/>
              <w:spacing w:after="180"/>
              <w:ind w:right="-72"/>
              <w:jc w:val="both"/>
              <w:textAlignment w:val="baseline"/>
            </w:pPr>
            <w:r>
              <w:t>The</w:t>
            </w:r>
            <w:r w:rsidRPr="00895B2C">
              <w:t xml:space="preserve"> Activity Schedule shall be amended by the Contractor to accommodate changes of Program or method of working made at the Contractor’s own discretion.  Prices in the Activity Schedule shall not be altered when the Contractor makes such changes to the Activity Schedule</w:t>
            </w:r>
            <w:r w:rsidR="007B586E" w:rsidRPr="00EC12FE">
              <w:t>.</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5" w:name="_Toc398116256"/>
            <w:r w:rsidRPr="00EC12FE">
              <w:t>Variations</w:t>
            </w:r>
            <w:bookmarkEnd w:id="535"/>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895B2C" w:rsidRPr="0026306C">
              <w:t xml:space="preserve"> and Activity Schedules</w:t>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895B2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6" w:name="_Toc398116257"/>
            <w:r w:rsidRPr="00EC12FE">
              <w:t>Cash Flow Forecasts</w:t>
            </w:r>
            <w:bookmarkEnd w:id="536"/>
          </w:p>
        </w:tc>
        <w:tc>
          <w:tcPr>
            <w:tcW w:w="6984" w:type="dxa"/>
            <w:tcBorders>
              <w:top w:val="nil"/>
              <w:left w:val="nil"/>
              <w:bottom w:val="nil"/>
              <w:right w:val="nil"/>
            </w:tcBorders>
          </w:tcPr>
          <w:p w:rsidR="007B586E" w:rsidRPr="00EC12FE" w:rsidRDefault="007B586E" w:rsidP="00895B2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895B2C">
              <w:t xml:space="preserve"> </w:t>
            </w:r>
            <w:r w:rsidR="00895B2C" w:rsidRPr="0026306C">
              <w:t>or Activity Schedule</w:t>
            </w:r>
            <w:r w:rsidRPr="00EC12FE">
              <w:t>,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7" w:name="_Toc398116258"/>
            <w:r w:rsidRPr="00EC12FE">
              <w:t>Payment Certificates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895B2C" w:rsidP="00895B2C">
            <w:pPr>
              <w:numPr>
                <w:ilvl w:val="1"/>
                <w:numId w:val="18"/>
              </w:numPr>
              <w:suppressAutoHyphens/>
              <w:overflowPunct w:val="0"/>
              <w:autoSpaceDE w:val="0"/>
              <w:autoSpaceDN w:val="0"/>
              <w:adjustRightInd w:val="0"/>
              <w:spacing w:after="220"/>
              <w:ind w:right="-72"/>
              <w:jc w:val="both"/>
              <w:textAlignment w:val="baseline"/>
            </w:pPr>
            <w:r w:rsidRPr="00895B2C">
              <w:t>The value of work executed shall comprise the value of completed activities in the Activity Schedule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59"/>
            <w:r w:rsidRPr="00EC12FE">
              <w:t>Payments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0"/>
            <w:r w:rsidRPr="00EC12FE">
              <w:t>Compensation Events</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0" w:name="_Toc398116261"/>
            <w:r w:rsidRPr="00EC12FE">
              <w:t>Tax</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1" w:name="_Toc398116262"/>
            <w:r w:rsidRPr="00EC12FE">
              <w:t>Currencies</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3"/>
            <w:r w:rsidRPr="00EC12FE">
              <w:t>Price Adjustment</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23"/>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4"/>
            <w:r w:rsidRPr="00EC12FE">
              <w:t>Retention</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5"/>
            <w:r w:rsidRPr="00EC12FE">
              <w:t>Liquidated Damages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6"/>
            <w:r w:rsidRPr="00EC12FE">
              <w:t>Bonus</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7"/>
            <w:r w:rsidRPr="00EC12FE">
              <w:t>Advance Payment</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7" w:name="_Toc398116268"/>
            <w:r w:rsidRPr="00EC12FE">
              <w:t>Securities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8" w:name="_Toc398116269"/>
            <w:proofErr w:type="spellStart"/>
            <w:r w:rsidRPr="00EC12FE">
              <w:t>Dayworks</w:t>
            </w:r>
            <w:bookmarkEnd w:id="548"/>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9" w:name="_Toc398116270"/>
            <w:r w:rsidRPr="00EC12FE">
              <w:t>Cost of Repairs</w:t>
            </w:r>
            <w:bookmarkEnd w:id="549"/>
          </w:p>
        </w:tc>
        <w:tc>
          <w:tcPr>
            <w:tcW w:w="6984" w:type="dxa"/>
            <w:tcBorders>
              <w:top w:val="nil"/>
              <w:left w:val="nil"/>
              <w:bottom w:val="nil"/>
              <w:right w:val="nil"/>
            </w:tcBorders>
          </w:tcPr>
          <w:p w:rsidR="007B586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rsidR="00D60939" w:rsidRPr="00EC12FE" w:rsidRDefault="00D60939" w:rsidP="00D60939">
            <w:pPr>
              <w:suppressAutoHyphens/>
              <w:overflowPunct w:val="0"/>
              <w:autoSpaceDE w:val="0"/>
              <w:autoSpaceDN w:val="0"/>
              <w:adjustRightInd w:val="0"/>
              <w:spacing w:after="200"/>
              <w:ind w:left="540" w:right="-72"/>
              <w:jc w:val="both"/>
              <w:textAlignment w:val="baseline"/>
            </w:pPr>
          </w:p>
        </w:tc>
      </w:tr>
    </w:tbl>
    <w:p w:rsidR="007B586E" w:rsidRPr="00EC12FE" w:rsidRDefault="007B586E">
      <w:pPr>
        <w:pStyle w:val="Head41"/>
      </w:pPr>
      <w:bookmarkStart w:id="550" w:name="_Toc398116271"/>
      <w:r w:rsidRPr="00EC12FE">
        <w:t>E.  Finishing the Contract</w:t>
      </w:r>
      <w:bookmarkEnd w:id="550"/>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1" w:name="_Toc398116272"/>
            <w:r w:rsidRPr="00EC12FE">
              <w:t>Completion</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3"/>
            <w:r w:rsidRPr="00EC12FE">
              <w:t>Taking Over</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3" w:name="_Toc398116274"/>
            <w:r w:rsidRPr="00EC12FE">
              <w:t>Final Account</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4" w:name="_Toc398116275"/>
            <w:r w:rsidRPr="00EC12FE">
              <w:t>Operating and Maintenance Manuals</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5" w:name="_Toc398116276"/>
            <w:r w:rsidRPr="00EC12FE">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6" w:name="_Toc398116277"/>
            <w:r w:rsidRPr="00EC12FE">
              <w:t>Payment upon Termination</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7" w:name="_Toc398116278"/>
            <w:r w:rsidRPr="00EC12FE">
              <w:t>Property</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79"/>
            <w:r w:rsidRPr="00EC12FE">
              <w:t>Release from Performance</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9" w:name="_Toc398116280"/>
            <w:r w:rsidRPr="00EC12FE">
              <w:t>Suspension of Bank Loan or Credit</w:t>
            </w:r>
            <w:bookmarkEnd w:id="559"/>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4"/>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w:t>
      </w:r>
      <w:proofErr w:type="spellStart"/>
      <w:r w:rsidRPr="00EC12FE">
        <w:t>i</w:t>
      </w:r>
      <w:proofErr w:type="spellEnd"/>
      <w:r w:rsidRPr="00EC12FE">
        <w:t xml:space="preserve">)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25"/>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6"/>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7"/>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8"/>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9"/>
      </w:r>
      <w:r w:rsidRPr="00EC12FE">
        <w:t xml:space="preserve"> including by publicly declaring such firm or individual ineligible, either indefinitely or for a stated period of time: (</w:t>
      </w:r>
      <w:proofErr w:type="spellStart"/>
      <w:r w:rsidRPr="00EC12FE">
        <w:t>i</w:t>
      </w:r>
      <w:proofErr w:type="spellEnd"/>
      <w:r w:rsidRPr="00EC12FE">
        <w:t>) to be awarded a Bank-financed contract; and (ii) to be a nominated</w:t>
      </w:r>
      <w:r w:rsidRPr="00EC12FE">
        <w:rPr>
          <w:rStyle w:val="FootnoteReference"/>
        </w:rPr>
        <w:footnoteReference w:id="30"/>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60" w:name="_Toc87070118"/>
      <w:bookmarkStart w:id="561"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60"/>
      <w:bookmarkEnd w:id="561"/>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3B7203">
            <w:pPr>
              <w:ind w:right="2"/>
              <w:rPr>
                <w:b/>
                <w:i/>
              </w:rPr>
            </w:pPr>
            <w:r w:rsidRPr="00EC12FE">
              <w:t xml:space="preserve"> </w:t>
            </w:r>
            <w:r w:rsidR="00502AF1">
              <w:tab/>
            </w:r>
            <w:r w:rsidR="003B7203">
              <w:rPr>
                <w:b/>
                <w:i/>
              </w:rPr>
              <w:t>90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B7203">
            <w:pPr>
              <w:tabs>
                <w:tab w:val="left" w:pos="556"/>
              </w:tabs>
              <w:spacing w:after="200"/>
              <w:ind w:right="2"/>
            </w:pPr>
            <w:r w:rsidRPr="00EC12FE">
              <w:t xml:space="preserve">The Project Manager is </w:t>
            </w:r>
            <w:r w:rsidR="003B7203">
              <w:rPr>
                <w:b/>
                <w:i/>
              </w:rPr>
              <w:t>Civil Engineer</w:t>
            </w:r>
            <w:r w:rsidR="00493E1B" w:rsidRPr="00493E1B">
              <w:rPr>
                <w:b/>
                <w:i/>
              </w:rPr>
              <w:t xml:space="preserve">,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0A4EE4">
            <w:pPr>
              <w:spacing w:after="200"/>
              <w:ind w:right="2"/>
            </w:pPr>
            <w:r w:rsidRPr="00EC12FE">
              <w:t xml:space="preserve">The Site is located at </w:t>
            </w:r>
            <w:r w:rsidR="000A4EE4">
              <w:rPr>
                <w:b/>
                <w:i/>
              </w:rPr>
              <w:t xml:space="preserve">S. </w:t>
            </w:r>
            <w:proofErr w:type="spellStart"/>
            <w:r w:rsidR="000A4EE4">
              <w:rPr>
                <w:b/>
                <w:i/>
              </w:rPr>
              <w:t>Hulhumeedhoo</w:t>
            </w:r>
            <w:proofErr w:type="spellEnd"/>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81217F">
            <w:pPr>
              <w:spacing w:after="200"/>
              <w:ind w:right="2"/>
            </w:pPr>
            <w:r w:rsidRPr="00EC12FE">
              <w:t xml:space="preserve">The Works consist of </w:t>
            </w:r>
            <w:r w:rsidR="0081217F">
              <w:rPr>
                <w:b/>
                <w:i/>
              </w:rPr>
              <w:t xml:space="preserve">Upgrading of </w:t>
            </w:r>
            <w:proofErr w:type="spellStart"/>
            <w:r w:rsidR="0081217F">
              <w:rPr>
                <w:b/>
                <w:i/>
              </w:rPr>
              <w:t>Hulhudhoo-Meedhoo</w:t>
            </w:r>
            <w:proofErr w:type="spellEnd"/>
            <w:r w:rsidR="0081217F">
              <w:rPr>
                <w:b/>
                <w:i/>
              </w:rPr>
              <w:t xml:space="preserve"> Waste Management Center</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3B7203">
            <w:pPr>
              <w:spacing w:after="200"/>
              <w:ind w:right="92"/>
              <w:rPr>
                <w:b/>
                <w:i/>
              </w:rPr>
            </w:pPr>
            <w:r w:rsidRPr="00EC12FE">
              <w:t xml:space="preserve">The period between Program updates is </w:t>
            </w:r>
            <w:r w:rsidR="003B7203">
              <w:rPr>
                <w:b/>
                <w:i/>
              </w:rPr>
              <w:t>30</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2" w:name="_Toc41971250"/>
      <w:bookmarkStart w:id="563" w:name="_Toc372613509"/>
      <w:r w:rsidRPr="00EC12FE">
        <w:t>Section X - Contract Forms</w:t>
      </w:r>
      <w:bookmarkEnd w:id="562"/>
      <w:bookmarkEnd w:id="563"/>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4" w:name="_Toc139863297"/>
      <w:r w:rsidRPr="00EC12FE">
        <w:rPr>
          <w:b/>
          <w:sz w:val="28"/>
          <w:szCs w:val="28"/>
        </w:rPr>
        <w:t>Table of Forms</w:t>
      </w:r>
      <w:bookmarkEnd w:id="564"/>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38483A">
          <w:rPr>
            <w:b w:val="0"/>
            <w:bCs/>
            <w:noProof/>
            <w:webHidden/>
          </w:rPr>
          <w:t>33</w:t>
        </w:r>
        <w:r w:rsidRPr="006967AA">
          <w:rPr>
            <w:b w:val="0"/>
            <w:bCs/>
            <w:noProof/>
            <w:webHidden/>
          </w:rPr>
          <w:fldChar w:fldCharType="end"/>
        </w:r>
      </w:hyperlink>
    </w:p>
    <w:p w:rsidR="006967AA" w:rsidRPr="006967AA" w:rsidRDefault="00A95B13">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38483A">
          <w:rPr>
            <w:b w:val="0"/>
            <w:bCs/>
            <w:noProof/>
            <w:webHidden/>
          </w:rPr>
          <w:t>34</w:t>
        </w:r>
        <w:r w:rsidR="0051627C" w:rsidRPr="006967AA">
          <w:rPr>
            <w:b w:val="0"/>
            <w:bCs/>
            <w:noProof/>
            <w:webHidden/>
          </w:rPr>
          <w:fldChar w:fldCharType="end"/>
        </w:r>
      </w:hyperlink>
    </w:p>
    <w:p w:rsidR="006967AA" w:rsidRPr="006967AA" w:rsidRDefault="00A95B13">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38483A">
          <w:rPr>
            <w:b w:val="0"/>
            <w:bCs/>
            <w:noProof/>
            <w:webHidden/>
          </w:rPr>
          <w:t>36</w:t>
        </w:r>
        <w:r w:rsidR="0051627C" w:rsidRPr="006967AA">
          <w:rPr>
            <w:b w:val="0"/>
            <w:bCs/>
            <w:noProof/>
            <w:webHidden/>
          </w:rPr>
          <w:fldChar w:fldCharType="end"/>
        </w:r>
      </w:hyperlink>
    </w:p>
    <w:p w:rsidR="006967AA" w:rsidRPr="006967AA" w:rsidRDefault="00A95B13">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38483A">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5" w:name="_Toc41971555"/>
      <w:bookmarkStart w:id="566" w:name="_Toc78273066"/>
      <w:bookmarkStart w:id="567" w:name="_Toc111009244"/>
      <w:bookmarkStart w:id="568" w:name="_Toc398116292"/>
      <w:r w:rsidRPr="00EC12FE">
        <w:t>Letter of A</w:t>
      </w:r>
      <w:bookmarkEnd w:id="565"/>
      <w:bookmarkEnd w:id="566"/>
      <w:bookmarkEnd w:id="567"/>
      <w:r w:rsidRPr="00EC12FE">
        <w:t>cceptance</w:t>
      </w:r>
      <w:bookmarkEnd w:id="568"/>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9" w:name="_Toc23238064"/>
      <w:bookmarkStart w:id="570" w:name="_Toc41971556"/>
      <w:bookmarkStart w:id="571" w:name="_Toc78273067"/>
      <w:bookmarkStart w:id="572" w:name="_Toc111009245"/>
      <w:bookmarkStart w:id="573" w:name="_Toc398116293"/>
      <w:bookmarkStart w:id="574" w:name="_Toc438907197"/>
      <w:bookmarkStart w:id="575" w:name="_Toc438907297"/>
      <w:r w:rsidRPr="00EC12FE">
        <w:t>Contract Agreement</w:t>
      </w:r>
      <w:bookmarkEnd w:id="569"/>
      <w:bookmarkEnd w:id="570"/>
      <w:bookmarkEnd w:id="571"/>
      <w:bookmarkEnd w:id="572"/>
      <w:bookmarkEnd w:id="573"/>
    </w:p>
    <w:bookmarkEnd w:id="574"/>
    <w:bookmarkEnd w:id="575"/>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895B2C" w:rsidP="00895B2C">
      <w:pPr>
        <w:pStyle w:val="P3Header1-Clauses"/>
        <w:numPr>
          <w:ilvl w:val="0"/>
          <w:numId w:val="44"/>
        </w:numPr>
        <w:tabs>
          <w:tab w:val="clear" w:pos="1038"/>
        </w:tabs>
        <w:ind w:left="1440" w:hanging="699"/>
      </w:pPr>
      <w:r>
        <w:t>Activity Schedule</w:t>
      </w:r>
      <w:r w:rsidR="00C6410E">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6" w:name="_Toc23238065"/>
      <w:bookmarkStart w:id="577" w:name="_Toc41971557"/>
      <w:bookmarkStart w:id="578" w:name="_Toc78273068"/>
      <w:bookmarkStart w:id="579" w:name="_Toc111009246"/>
      <w:bookmarkStart w:id="580" w:name="_Toc398116294"/>
      <w:bookmarkStart w:id="581" w:name="_Toc428352207"/>
      <w:bookmarkStart w:id="582" w:name="_Toc438907198"/>
      <w:bookmarkStart w:id="583" w:name="_Toc438907298"/>
      <w:r w:rsidRPr="00EC12FE">
        <w:t>Performance Security</w:t>
      </w:r>
      <w:bookmarkEnd w:id="576"/>
      <w:bookmarkEnd w:id="577"/>
      <w:bookmarkEnd w:id="578"/>
      <w:bookmarkEnd w:id="579"/>
      <w:r w:rsidR="005C4234" w:rsidRPr="00EC12FE">
        <w:t xml:space="preserve"> (Bank Guarantee)</w:t>
      </w:r>
      <w:bookmarkEnd w:id="580"/>
    </w:p>
    <w:bookmarkEnd w:id="581"/>
    <w:bookmarkEnd w:id="582"/>
    <w:bookmarkEnd w:id="583"/>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3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3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4" w:name="_Toc78273069"/>
      <w:bookmarkStart w:id="585" w:name="_Toc111009247"/>
      <w:bookmarkStart w:id="586" w:name="_Toc428352208"/>
      <w:bookmarkStart w:id="587" w:name="_Toc438907199"/>
      <w:bookmarkStart w:id="588" w:name="_Toc438907299"/>
      <w:r w:rsidRPr="00EC12FE">
        <w:br w:type="page"/>
      </w:r>
      <w:bookmarkStart w:id="589" w:name="_Toc398116295"/>
      <w:r w:rsidR="007B586E" w:rsidRPr="00EC12FE">
        <w:t>Advance Payment Security</w:t>
      </w:r>
      <w:bookmarkEnd w:id="584"/>
      <w:bookmarkEnd w:id="585"/>
      <w:bookmarkEnd w:id="589"/>
    </w:p>
    <w:bookmarkEnd w:id="586"/>
    <w:bookmarkEnd w:id="587"/>
    <w:bookmarkEnd w:id="588"/>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FA1" w:rsidRDefault="00C94FA1">
      <w:r>
        <w:separator/>
      </w:r>
    </w:p>
  </w:endnote>
  <w:endnote w:type="continuationSeparator" w:id="0">
    <w:p w:rsidR="00C94FA1" w:rsidRDefault="00C94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95B13">
          <w:rPr>
            <w:rFonts w:asciiTheme="minorHAnsi" w:hAnsiTheme="minorHAnsi"/>
            <w:noProof/>
            <w:color w:val="7F7F7F" w:themeColor="text1" w:themeTint="80"/>
          </w:rPr>
          <w:t>14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004963277"/>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95B13">
          <w:rPr>
            <w:rFonts w:asciiTheme="minorHAnsi" w:hAnsiTheme="minorHAnsi"/>
            <w:noProof/>
            <w:color w:val="7F7F7F" w:themeColor="text1" w:themeTint="80"/>
          </w:rPr>
          <w:t>15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397011007"/>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95B13">
          <w:rPr>
            <w:rFonts w:asciiTheme="minorHAnsi" w:hAnsiTheme="minorHAnsi"/>
            <w:noProof/>
            <w:color w:val="7F7F7F" w:themeColor="text1" w:themeTint="80"/>
          </w:rPr>
          <w:t>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40805357"/>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F96C8E">
          <w:rPr>
            <w:rFonts w:asciiTheme="minorHAnsi" w:hAnsiTheme="minorHAnsi"/>
            <w:noProof/>
            <w:color w:val="7F7F7F" w:themeColor="text1" w:themeTint="80"/>
          </w:rPr>
          <w:t>30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131204402"/>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F96C8E">
          <w:rPr>
            <w:rFonts w:asciiTheme="minorHAnsi" w:hAnsiTheme="minorHAnsi"/>
            <w:noProof/>
            <w:color w:val="7F7F7F" w:themeColor="text1" w:themeTint="80"/>
          </w:rPr>
          <w:t>31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60882195"/>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F96C8E">
          <w:rPr>
            <w:rFonts w:asciiTheme="minorHAnsi" w:hAnsiTheme="minorHAnsi"/>
            <w:noProof/>
            <w:color w:val="7F7F7F" w:themeColor="text1" w:themeTint="80"/>
          </w:rPr>
          <w:t>14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59903973"/>
      <w:docPartObj>
        <w:docPartGallery w:val="Page Numbers (Bottom of Page)"/>
        <w:docPartUnique/>
      </w:docPartObj>
    </w:sdtPr>
    <w:sdtEndPr/>
    <w:sdtContent>
      <w:p w:rsidR="00C94FA1" w:rsidRPr="00676D0C" w:rsidRDefault="00C94FA1" w:rsidP="0081217F">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005</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sidRPr="00481225">
          <w:rPr>
            <w:rFonts w:asciiTheme="minorHAnsi" w:hAnsiTheme="minorHAnsi"/>
            <w:color w:val="7F7F7F" w:themeColor="text1" w:themeTint="80"/>
          </w:rPr>
          <w:t xml:space="preserve">Upgrading of </w:t>
        </w:r>
        <w:proofErr w:type="spellStart"/>
        <w:r w:rsidRPr="00481225">
          <w:rPr>
            <w:rFonts w:asciiTheme="minorHAnsi" w:hAnsiTheme="minorHAnsi"/>
            <w:color w:val="7F7F7F" w:themeColor="text1" w:themeTint="80"/>
          </w:rPr>
          <w:t>Hulhu</w:t>
        </w:r>
        <w:r>
          <w:rPr>
            <w:rFonts w:asciiTheme="minorHAnsi" w:hAnsiTheme="minorHAnsi"/>
            <w:color w:val="7F7F7F" w:themeColor="text1" w:themeTint="80"/>
          </w:rPr>
          <w:t>dhoo-M</w:t>
        </w:r>
        <w:r w:rsidRPr="00481225">
          <w:rPr>
            <w:rFonts w:asciiTheme="minorHAnsi" w:hAnsiTheme="minorHAnsi"/>
            <w:color w:val="7F7F7F" w:themeColor="text1" w:themeTint="80"/>
          </w:rPr>
          <w:t>eedhoo</w:t>
        </w:r>
        <w:proofErr w:type="spellEnd"/>
        <w:r w:rsidRPr="00481225">
          <w:rPr>
            <w:rFonts w:asciiTheme="minorHAnsi" w:hAnsiTheme="minorHAnsi"/>
            <w:color w:val="7F7F7F" w:themeColor="text1" w:themeTint="80"/>
          </w:rPr>
          <w:t xml:space="preserve"> Waste Management Center</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F96C8E">
          <w:rPr>
            <w:rFonts w:asciiTheme="minorHAnsi" w:hAnsiTheme="minorHAnsi"/>
            <w:noProof/>
            <w:color w:val="7F7F7F" w:themeColor="text1" w:themeTint="80"/>
          </w:rPr>
          <w:t>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FA1" w:rsidRDefault="00C94FA1">
      <w:r>
        <w:separator/>
      </w:r>
    </w:p>
  </w:footnote>
  <w:footnote w:type="continuationSeparator" w:id="0">
    <w:p w:rsidR="00C94FA1" w:rsidRDefault="00C94FA1">
      <w:r>
        <w:continuationSeparator/>
      </w:r>
    </w:p>
  </w:footnote>
  <w:footnote w:id="1">
    <w:p w:rsidR="00C94FA1" w:rsidRDefault="00C94FA1" w:rsidP="00AF1F3E">
      <w:pPr>
        <w:pStyle w:val="FootnoteText"/>
        <w:jc w:val="both"/>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2">
    <w:p w:rsidR="00C94FA1" w:rsidRPr="00E25AC8" w:rsidRDefault="00C94FA1" w:rsidP="00AF1F3E">
      <w:pPr>
        <w:pStyle w:val="FootnoteText"/>
        <w:jc w:val="both"/>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3">
    <w:p w:rsidR="00C94FA1" w:rsidRDefault="00C94FA1"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4">
    <w:p w:rsidR="00C94FA1" w:rsidRDefault="00C94FA1" w:rsidP="003531F4">
      <w:pPr>
        <w:pStyle w:val="FootnoteText"/>
      </w:pPr>
      <w:r>
        <w:rPr>
          <w:rStyle w:val="FootnoteReference"/>
        </w:rPr>
        <w:footnoteRef/>
      </w:r>
      <w:r>
        <w:t xml:space="preserve"> This requirement also applies to contracts executed by the Bidder as JV member.</w:t>
      </w:r>
    </w:p>
  </w:footnote>
  <w:footnote w:id="5">
    <w:p w:rsidR="00C94FA1" w:rsidRDefault="00C94FA1"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6">
    <w:p w:rsidR="00C94FA1" w:rsidRDefault="00C94FA1"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7">
    <w:p w:rsidR="00C94FA1" w:rsidDel="006A3E0C" w:rsidRDefault="00C94FA1" w:rsidP="003531F4">
      <w:pPr>
        <w:pStyle w:val="FootnoteText"/>
      </w:pPr>
      <w:r>
        <w:rPr>
          <w:rStyle w:val="FootnoteReference"/>
        </w:rPr>
        <w:footnoteRef/>
      </w:r>
      <w:r>
        <w:t xml:space="preserve"> Substantial completion shall be based on 80% or more works completed under the contract.</w:t>
      </w:r>
    </w:p>
  </w:footnote>
  <w:footnote w:id="8">
    <w:p w:rsidR="00C94FA1" w:rsidRDefault="00C94FA1"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9">
    <w:p w:rsidR="00C94FA1" w:rsidRDefault="00C94FA1"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rsidR="00C94FA1" w:rsidRDefault="00C94FA1"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1">
    <w:p w:rsidR="00C94FA1" w:rsidRDefault="00C94FA1"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rsidR="00C94FA1" w:rsidRPr="0081217F" w:rsidRDefault="00C94FA1" w:rsidP="0081217F">
      <w:pPr>
        <w:pStyle w:val="FootnoteText"/>
        <w:rPr>
          <w:b/>
          <w:bCs/>
        </w:rPr>
      </w:pPr>
      <w:r w:rsidRPr="0081217F">
        <w:rPr>
          <w:rStyle w:val="FootnoteReference"/>
          <w:b/>
          <w:bCs/>
        </w:rPr>
        <w:footnoteRef/>
      </w:r>
      <w:r w:rsidRPr="0081217F">
        <w:rPr>
          <w:b/>
          <w:bCs/>
        </w:rPr>
        <w:t xml:space="preserve"> </w:t>
      </w:r>
      <w:r>
        <w:rPr>
          <w:b/>
          <w:bCs/>
        </w:rPr>
        <w:t>Site supervisor will be required to</w:t>
      </w:r>
      <w:r w:rsidRPr="0081217F">
        <w:rPr>
          <w:b/>
          <w:bCs/>
        </w:rPr>
        <w:t xml:space="preserve"> be present at project worksite throughout the duration of the works and should be the individual proposed with the contractors bid. </w:t>
      </w:r>
      <w:r>
        <w:rPr>
          <w:b/>
          <w:bCs/>
        </w:rPr>
        <w:t>Contractors who do not demonstrate that they have the required personal will be deemed as unresponsive.</w:t>
      </w:r>
    </w:p>
  </w:footnote>
  <w:footnote w:id="13">
    <w:p w:rsidR="00C94FA1" w:rsidDel="008E2812" w:rsidRDefault="00C94FA1"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4">
    <w:p w:rsidR="00C94FA1" w:rsidRDefault="00C94FA1"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5">
    <w:p w:rsidR="00C94FA1" w:rsidRDefault="00C94FA1">
      <w:pPr>
        <w:pStyle w:val="FootnoteText"/>
      </w:pPr>
      <w:r>
        <w:rPr>
          <w:rStyle w:val="FootnoteReference"/>
        </w:rPr>
        <w:footnoteRef/>
      </w:r>
      <w:r>
        <w:t xml:space="preserve"> </w:t>
      </w:r>
      <w:r>
        <w:tab/>
        <w:t>If applicable.</w:t>
      </w:r>
    </w:p>
  </w:footnote>
  <w:footnote w:id="16">
    <w:p w:rsidR="00C94FA1" w:rsidRDefault="00C94FA1"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7">
    <w:p w:rsidR="00C94FA1" w:rsidRDefault="00C94FA1"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8">
    <w:p w:rsidR="00C94FA1" w:rsidRDefault="00C94FA1"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rsidR="00C94FA1" w:rsidRDefault="00C94FA1"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rsidR="00C94FA1" w:rsidRDefault="00C94FA1"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1">
    <w:p w:rsidR="00C94FA1" w:rsidRDefault="00C94FA1" w:rsidP="001A418F">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2">
    <w:p w:rsidR="00C94FA1" w:rsidRDefault="00C94FA1"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23">
    <w:p w:rsidR="00C94FA1" w:rsidRPr="0026306C" w:rsidRDefault="00C94FA1">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24">
    <w:p w:rsidR="00C94FA1" w:rsidRDefault="00C94FA1"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5">
    <w:p w:rsidR="00C94FA1" w:rsidRDefault="00C94FA1"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6">
    <w:p w:rsidR="00C94FA1" w:rsidRDefault="00C94FA1"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7">
    <w:p w:rsidR="00C94FA1" w:rsidRDefault="00C94FA1"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8">
    <w:p w:rsidR="00C94FA1" w:rsidRDefault="00C94FA1"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9">
    <w:p w:rsidR="00C94FA1" w:rsidRDefault="00C94FA1" w:rsidP="00765DB8">
      <w:pPr>
        <w:pStyle w:val="FootnoteText"/>
      </w:pPr>
      <w:r>
        <w:rPr>
          <w:rStyle w:val="FootnoteReference"/>
        </w:rPr>
        <w:footnoteRef/>
      </w:r>
      <w:r>
        <w:t xml:space="preserve"> </w:t>
      </w:r>
      <w:r>
        <w:tab/>
      </w:r>
      <w:r w:rsidRPr="005B07B6">
        <w:t>A firm or individual may be declared ineligible to be awarded a Bank financed contract upon: (</w:t>
      </w:r>
      <w:proofErr w:type="spellStart"/>
      <w:r w:rsidRPr="005B07B6">
        <w:t>i</w:t>
      </w:r>
      <w:proofErr w:type="spellEnd"/>
      <w:r w:rsidRPr="005B07B6">
        <w:t>)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0">
    <w:p w:rsidR="00C94FA1" w:rsidRDefault="00C94FA1"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included by the bidder in its pre-qualification application or bid because it brings specific and critical experience and know-how that allow the bidder to meet the qualification requirements for the particular bid; or (ii) appointed by the Borrower.</w:t>
      </w:r>
    </w:p>
  </w:footnote>
  <w:footnote w:id="31">
    <w:p w:rsidR="00C94FA1" w:rsidRPr="00765DB8" w:rsidRDefault="00C94FA1"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2">
    <w:p w:rsidR="00C94FA1" w:rsidRPr="00765DB8" w:rsidRDefault="00C94FA1"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3">
    <w:p w:rsidR="00C94FA1" w:rsidRPr="00BC09A2" w:rsidRDefault="00C94FA1"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4">
    <w:p w:rsidR="00C94FA1" w:rsidRPr="0080505F" w:rsidRDefault="00C94FA1"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Default="00C94FA1"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9471D9" w:rsidRDefault="00C94FA1"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9471D9" w:rsidRDefault="00C94FA1"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Default="00C94FA1"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B669EB" w:rsidRDefault="00C94FA1"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B669EB" w:rsidRDefault="00C94FA1"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3D6FE5" w:rsidRDefault="00C94FA1"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3D6FE5" w:rsidRDefault="00C94FA1"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3D6FE5" w:rsidRDefault="00C94FA1"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FA1" w:rsidRPr="00C9100A" w:rsidRDefault="00C94FA1"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812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083A"/>
    <w:rsid w:val="00021106"/>
    <w:rsid w:val="00025327"/>
    <w:rsid w:val="00030555"/>
    <w:rsid w:val="00046F04"/>
    <w:rsid w:val="0005124D"/>
    <w:rsid w:val="00065A88"/>
    <w:rsid w:val="000742A5"/>
    <w:rsid w:val="0007519D"/>
    <w:rsid w:val="000800C0"/>
    <w:rsid w:val="000906B8"/>
    <w:rsid w:val="000A1DA8"/>
    <w:rsid w:val="000A4EE4"/>
    <w:rsid w:val="000A611F"/>
    <w:rsid w:val="000A7393"/>
    <w:rsid w:val="000B3397"/>
    <w:rsid w:val="000B6867"/>
    <w:rsid w:val="000C3B0F"/>
    <w:rsid w:val="000C3DA4"/>
    <w:rsid w:val="000D1FA2"/>
    <w:rsid w:val="000D39AF"/>
    <w:rsid w:val="000D78B8"/>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34D0"/>
    <w:rsid w:val="002B090E"/>
    <w:rsid w:val="002B244E"/>
    <w:rsid w:val="002B718B"/>
    <w:rsid w:val="002C3ABD"/>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36473"/>
    <w:rsid w:val="00341064"/>
    <w:rsid w:val="0034465E"/>
    <w:rsid w:val="003509D5"/>
    <w:rsid w:val="00350F35"/>
    <w:rsid w:val="003531F4"/>
    <w:rsid w:val="00356AB8"/>
    <w:rsid w:val="00363286"/>
    <w:rsid w:val="00363A2E"/>
    <w:rsid w:val="00371378"/>
    <w:rsid w:val="00372302"/>
    <w:rsid w:val="003756CE"/>
    <w:rsid w:val="00375B33"/>
    <w:rsid w:val="0037620F"/>
    <w:rsid w:val="003769D7"/>
    <w:rsid w:val="00376AEF"/>
    <w:rsid w:val="00383563"/>
    <w:rsid w:val="0038483A"/>
    <w:rsid w:val="00387218"/>
    <w:rsid w:val="003935D6"/>
    <w:rsid w:val="00395CFF"/>
    <w:rsid w:val="003968A6"/>
    <w:rsid w:val="003A0A5C"/>
    <w:rsid w:val="003B477E"/>
    <w:rsid w:val="003B7203"/>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4EC1"/>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122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D6792"/>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1702D"/>
    <w:rsid w:val="006211FC"/>
    <w:rsid w:val="0063598B"/>
    <w:rsid w:val="00636D0B"/>
    <w:rsid w:val="006542E1"/>
    <w:rsid w:val="0066007D"/>
    <w:rsid w:val="00660280"/>
    <w:rsid w:val="00665BE1"/>
    <w:rsid w:val="00666B8F"/>
    <w:rsid w:val="00666C18"/>
    <w:rsid w:val="00667D09"/>
    <w:rsid w:val="00672226"/>
    <w:rsid w:val="00672734"/>
    <w:rsid w:val="00676D0C"/>
    <w:rsid w:val="00677438"/>
    <w:rsid w:val="00685604"/>
    <w:rsid w:val="0069301A"/>
    <w:rsid w:val="006967AA"/>
    <w:rsid w:val="006A065C"/>
    <w:rsid w:val="006A07BC"/>
    <w:rsid w:val="006A44DE"/>
    <w:rsid w:val="006A51FA"/>
    <w:rsid w:val="006A53AC"/>
    <w:rsid w:val="006B11A2"/>
    <w:rsid w:val="006B423C"/>
    <w:rsid w:val="006C18DE"/>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217F"/>
    <w:rsid w:val="00815A2C"/>
    <w:rsid w:val="00815AFB"/>
    <w:rsid w:val="00817D77"/>
    <w:rsid w:val="00836E64"/>
    <w:rsid w:val="00841E0B"/>
    <w:rsid w:val="00841E29"/>
    <w:rsid w:val="00842952"/>
    <w:rsid w:val="008500D4"/>
    <w:rsid w:val="00860846"/>
    <w:rsid w:val="00866083"/>
    <w:rsid w:val="00876901"/>
    <w:rsid w:val="00877FDF"/>
    <w:rsid w:val="00895B2C"/>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0852"/>
    <w:rsid w:val="009349AF"/>
    <w:rsid w:val="00936135"/>
    <w:rsid w:val="009408E0"/>
    <w:rsid w:val="00941B70"/>
    <w:rsid w:val="009471D9"/>
    <w:rsid w:val="00947897"/>
    <w:rsid w:val="00951844"/>
    <w:rsid w:val="009530A3"/>
    <w:rsid w:val="0095348B"/>
    <w:rsid w:val="0095356F"/>
    <w:rsid w:val="00956B9B"/>
    <w:rsid w:val="009601FE"/>
    <w:rsid w:val="009660CD"/>
    <w:rsid w:val="009664B2"/>
    <w:rsid w:val="00970495"/>
    <w:rsid w:val="00977F7A"/>
    <w:rsid w:val="00990B9B"/>
    <w:rsid w:val="00990F5C"/>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95B13"/>
    <w:rsid w:val="00AA10CD"/>
    <w:rsid w:val="00AA3EA1"/>
    <w:rsid w:val="00AA6F00"/>
    <w:rsid w:val="00AA7ABE"/>
    <w:rsid w:val="00AB3336"/>
    <w:rsid w:val="00AB4D20"/>
    <w:rsid w:val="00AC39E0"/>
    <w:rsid w:val="00AC6CF2"/>
    <w:rsid w:val="00AD112A"/>
    <w:rsid w:val="00AD4416"/>
    <w:rsid w:val="00AE141E"/>
    <w:rsid w:val="00AE3FF7"/>
    <w:rsid w:val="00AF1F3E"/>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137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5558"/>
    <w:rsid w:val="00C62A79"/>
    <w:rsid w:val="00C62D7B"/>
    <w:rsid w:val="00C6410E"/>
    <w:rsid w:val="00C6684C"/>
    <w:rsid w:val="00C70000"/>
    <w:rsid w:val="00C716DC"/>
    <w:rsid w:val="00C766AE"/>
    <w:rsid w:val="00C85A70"/>
    <w:rsid w:val="00C8738F"/>
    <w:rsid w:val="00C90A94"/>
    <w:rsid w:val="00C9100A"/>
    <w:rsid w:val="00C94FA1"/>
    <w:rsid w:val="00CB5B6C"/>
    <w:rsid w:val="00CB6A0E"/>
    <w:rsid w:val="00CC14EA"/>
    <w:rsid w:val="00CC1DAF"/>
    <w:rsid w:val="00CC318E"/>
    <w:rsid w:val="00CC37B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60939"/>
    <w:rsid w:val="00D741EE"/>
    <w:rsid w:val="00D77589"/>
    <w:rsid w:val="00D81166"/>
    <w:rsid w:val="00D82230"/>
    <w:rsid w:val="00D85274"/>
    <w:rsid w:val="00D86D51"/>
    <w:rsid w:val="00D9212C"/>
    <w:rsid w:val="00D93F81"/>
    <w:rsid w:val="00DA5578"/>
    <w:rsid w:val="00DB4893"/>
    <w:rsid w:val="00DC2028"/>
    <w:rsid w:val="00DC79E8"/>
    <w:rsid w:val="00DD07BF"/>
    <w:rsid w:val="00DD30AF"/>
    <w:rsid w:val="00DD3D0A"/>
    <w:rsid w:val="00DD5E93"/>
    <w:rsid w:val="00DE0225"/>
    <w:rsid w:val="00DE256C"/>
    <w:rsid w:val="00DE2834"/>
    <w:rsid w:val="00DF1571"/>
    <w:rsid w:val="00DF1785"/>
    <w:rsid w:val="00DF5A51"/>
    <w:rsid w:val="00E15B0B"/>
    <w:rsid w:val="00E17292"/>
    <w:rsid w:val="00E21615"/>
    <w:rsid w:val="00E23BCE"/>
    <w:rsid w:val="00E25AC8"/>
    <w:rsid w:val="00E30399"/>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C8E"/>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worldbank.org/debarr."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5.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7.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6.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A10EF-29D3-4E82-A6F7-F5E76732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108</Pages>
  <Words>24405</Words>
  <Characters>136524</Characters>
  <Application>Microsoft Office Word</Application>
  <DocSecurity>0</DocSecurity>
  <Lines>1137</Lines>
  <Paragraphs>321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160608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32</cp:revision>
  <cp:lastPrinted>2013-08-16T10:18:00Z</cp:lastPrinted>
  <dcterms:created xsi:type="dcterms:W3CDTF">2015-05-04T09:28:00Z</dcterms:created>
  <dcterms:modified xsi:type="dcterms:W3CDTF">2016-08-21T06:40:00Z</dcterms:modified>
</cp:coreProperties>
</file>