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4A0" w:rsidRDefault="006134A0" w:rsidP="00BF3B7D">
      <w:pPr>
        <w:tabs>
          <w:tab w:val="left" w:pos="720"/>
          <w:tab w:val="right" w:leader="dot" w:pos="8640"/>
        </w:tabs>
        <w:jc w:val="center"/>
        <w:rPr>
          <w:noProof/>
          <w:color w:val="FF0000"/>
          <w:lang w:bidi="dv-MV"/>
        </w:rPr>
      </w:pPr>
      <w:bookmarkStart w:id="0" w:name="_Toc41971238"/>
    </w:p>
    <w:p w:rsidR="00BF3B7D" w:rsidRDefault="00325478" w:rsidP="00BF3B7D">
      <w:pPr>
        <w:tabs>
          <w:tab w:val="left" w:pos="720"/>
          <w:tab w:val="right" w:leader="dot" w:pos="8640"/>
        </w:tabs>
        <w:jc w:val="center"/>
        <w:rPr>
          <w:b/>
          <w:color w:val="FF0000"/>
          <w:sz w:val="36"/>
          <w:szCs w:val="36"/>
        </w:rPr>
      </w:pPr>
      <w:r>
        <w:rPr>
          <w:noProof/>
          <w:color w:val="FF0000"/>
        </w:rPr>
        <w:drawing>
          <wp:inline distT="0" distB="0" distL="0" distR="0">
            <wp:extent cx="421005" cy="4572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21005" cy="457200"/>
                    </a:xfrm>
                    <a:prstGeom prst="rect">
                      <a:avLst/>
                    </a:prstGeom>
                    <a:noFill/>
                    <a:ln w="9525">
                      <a:noFill/>
                      <a:miter lim="800000"/>
                      <a:headEnd/>
                      <a:tailEnd/>
                    </a:ln>
                  </pic:spPr>
                </pic:pic>
              </a:graphicData>
            </a:graphic>
          </wp:inline>
        </w:drawing>
      </w:r>
    </w:p>
    <w:p w:rsidR="006134A0" w:rsidRDefault="006134A0" w:rsidP="00BF3B7D">
      <w:pPr>
        <w:tabs>
          <w:tab w:val="left" w:pos="720"/>
          <w:tab w:val="right" w:leader="dot" w:pos="8640"/>
        </w:tabs>
        <w:spacing w:before="120" w:after="120"/>
        <w:jc w:val="center"/>
        <w:rPr>
          <w:b/>
        </w:rPr>
      </w:pPr>
    </w:p>
    <w:p w:rsidR="00BF3B7D" w:rsidRDefault="00BF3B7D" w:rsidP="00BF3B7D">
      <w:pPr>
        <w:tabs>
          <w:tab w:val="left" w:pos="720"/>
          <w:tab w:val="right" w:leader="dot" w:pos="8640"/>
        </w:tabs>
        <w:spacing w:before="120" w:after="120"/>
        <w:jc w:val="center"/>
        <w:rPr>
          <w:rFonts w:ascii="Cambria" w:hAnsi="Cambria"/>
          <w:b/>
        </w:rPr>
      </w:pPr>
      <w:r>
        <w:rPr>
          <w:b/>
        </w:rPr>
        <w:t>Republic of Maldives</w:t>
      </w:r>
    </w:p>
    <w:p w:rsidR="00BF3B7D" w:rsidRDefault="00BF3B7D" w:rsidP="00BF3B7D">
      <w:pPr>
        <w:jc w:val="center"/>
        <w:rPr>
          <w:b/>
          <w:sz w:val="36"/>
          <w:szCs w:val="36"/>
        </w:rPr>
      </w:pPr>
    </w:p>
    <w:p w:rsidR="00BF3B7D" w:rsidRDefault="00BF3B7D" w:rsidP="00BF3B7D">
      <w:pPr>
        <w:tabs>
          <w:tab w:val="left" w:pos="720"/>
          <w:tab w:val="right" w:leader="dot" w:pos="8640"/>
        </w:tabs>
        <w:jc w:val="center"/>
        <w:rPr>
          <w:b/>
          <w:sz w:val="40"/>
          <w:szCs w:val="40"/>
        </w:rPr>
      </w:pPr>
    </w:p>
    <w:p w:rsidR="00BF3B7D" w:rsidRPr="00A26124" w:rsidRDefault="00BF3B7D" w:rsidP="00BF3B7D">
      <w:pPr>
        <w:tabs>
          <w:tab w:val="left" w:pos="720"/>
          <w:tab w:val="right" w:leader="dot" w:pos="8640"/>
        </w:tabs>
        <w:jc w:val="center"/>
        <w:rPr>
          <w:b/>
          <w:sz w:val="44"/>
          <w:szCs w:val="40"/>
        </w:rPr>
      </w:pPr>
      <w:r w:rsidRPr="00A26124">
        <w:rPr>
          <w:b/>
          <w:sz w:val="44"/>
          <w:szCs w:val="40"/>
        </w:rPr>
        <w:t>BIDDING DOCUMENTS</w:t>
      </w:r>
    </w:p>
    <w:p w:rsidR="00BF3B7D" w:rsidRDefault="00BF3B7D" w:rsidP="00BF3B7D">
      <w:pPr>
        <w:tabs>
          <w:tab w:val="left" w:pos="720"/>
          <w:tab w:val="right" w:leader="dot" w:pos="8640"/>
        </w:tabs>
        <w:jc w:val="center"/>
        <w:rPr>
          <w:b/>
          <w:sz w:val="40"/>
          <w:szCs w:val="40"/>
        </w:rPr>
      </w:pPr>
    </w:p>
    <w:p w:rsidR="00BF3B7D" w:rsidRDefault="00BF3B7D" w:rsidP="00BF3B7D">
      <w:pPr>
        <w:tabs>
          <w:tab w:val="left" w:pos="720"/>
          <w:tab w:val="right" w:leader="dot" w:pos="8640"/>
        </w:tabs>
        <w:jc w:val="center"/>
        <w:rPr>
          <w:b/>
          <w:sz w:val="40"/>
          <w:szCs w:val="40"/>
        </w:rPr>
      </w:pPr>
      <w:r>
        <w:rPr>
          <w:b/>
          <w:sz w:val="40"/>
          <w:szCs w:val="40"/>
        </w:rPr>
        <w:t>For</w:t>
      </w:r>
    </w:p>
    <w:p w:rsidR="00BF3B7D" w:rsidRDefault="00BF3B7D" w:rsidP="00BF3B7D">
      <w:pPr>
        <w:tabs>
          <w:tab w:val="left" w:pos="720"/>
          <w:tab w:val="right" w:leader="dot" w:pos="8640"/>
        </w:tabs>
        <w:jc w:val="center"/>
        <w:rPr>
          <w:b/>
          <w:sz w:val="40"/>
          <w:szCs w:val="40"/>
        </w:rPr>
      </w:pPr>
    </w:p>
    <w:p w:rsidR="00BF3B7D" w:rsidRDefault="00217957" w:rsidP="00FE3BE2">
      <w:pPr>
        <w:jc w:val="center"/>
        <w:rPr>
          <w:b/>
          <w:sz w:val="46"/>
          <w:szCs w:val="46"/>
        </w:rPr>
      </w:pPr>
      <w:r>
        <w:rPr>
          <w:b/>
          <w:sz w:val="52"/>
          <w:szCs w:val="52"/>
        </w:rPr>
        <w:t xml:space="preserve">Construction of </w:t>
      </w:r>
      <w:r w:rsidR="00FE3BE2" w:rsidRPr="00FE3BE2">
        <w:rPr>
          <w:b/>
          <w:sz w:val="52"/>
          <w:szCs w:val="52"/>
        </w:rPr>
        <w:t xml:space="preserve">Drainage, Storage Room and Mess room in </w:t>
      </w:r>
      <w:proofErr w:type="spellStart"/>
      <w:r w:rsidR="00FE3BE2" w:rsidRPr="00FE3BE2">
        <w:rPr>
          <w:b/>
          <w:sz w:val="52"/>
          <w:szCs w:val="52"/>
        </w:rPr>
        <w:t>R.Vandhoo</w:t>
      </w:r>
      <w:proofErr w:type="spellEnd"/>
    </w:p>
    <w:p w:rsidR="00BF3B7D" w:rsidRDefault="00BF3B7D" w:rsidP="00EE0CEC">
      <w:pPr>
        <w:tabs>
          <w:tab w:val="left" w:pos="720"/>
          <w:tab w:val="right" w:leader="dot" w:pos="8640"/>
        </w:tabs>
        <w:jc w:val="center"/>
        <w:rPr>
          <w:b/>
          <w:sz w:val="40"/>
          <w:szCs w:val="40"/>
        </w:rPr>
      </w:pPr>
      <w:r>
        <w:rPr>
          <w:b/>
          <w:sz w:val="40"/>
          <w:szCs w:val="40"/>
        </w:rPr>
        <w:t>IFB No.: 0</w:t>
      </w:r>
      <w:r w:rsidR="00EE0CEC">
        <w:rPr>
          <w:b/>
          <w:sz w:val="40"/>
          <w:szCs w:val="40"/>
        </w:rPr>
        <w:t>31</w:t>
      </w:r>
      <w:r>
        <w:rPr>
          <w:b/>
          <w:sz w:val="40"/>
          <w:szCs w:val="40"/>
        </w:rPr>
        <w:t>/</w:t>
      </w:r>
      <w:r w:rsidR="00677438">
        <w:rPr>
          <w:b/>
          <w:sz w:val="40"/>
          <w:szCs w:val="40"/>
        </w:rPr>
        <w:t>4427-MAL</w:t>
      </w:r>
    </w:p>
    <w:p w:rsidR="00BF3B7D" w:rsidRDefault="00BF3B7D" w:rsidP="00BF3B7D">
      <w:pPr>
        <w:jc w:val="center"/>
        <w:rPr>
          <w:b/>
          <w:sz w:val="40"/>
          <w:szCs w:val="40"/>
        </w:rPr>
      </w:pPr>
    </w:p>
    <w:p w:rsidR="008A329C" w:rsidRDefault="008A329C" w:rsidP="00BF3B7D">
      <w:pPr>
        <w:jc w:val="center"/>
        <w:rPr>
          <w:b/>
          <w:sz w:val="40"/>
          <w:szCs w:val="40"/>
        </w:rPr>
      </w:pPr>
    </w:p>
    <w:p w:rsidR="00BF3B7D" w:rsidRDefault="00BF3B7D" w:rsidP="00BF3B7D">
      <w:pPr>
        <w:jc w:val="center"/>
        <w:rPr>
          <w:b/>
          <w:sz w:val="36"/>
          <w:szCs w:val="36"/>
        </w:rPr>
      </w:pPr>
      <w:r>
        <w:rPr>
          <w:b/>
          <w:sz w:val="36"/>
          <w:szCs w:val="36"/>
        </w:rPr>
        <w:t>Ministry of Environment and Energy</w:t>
      </w:r>
    </w:p>
    <w:p w:rsidR="00BF3B7D" w:rsidRDefault="00BF3B7D" w:rsidP="00BF3B7D">
      <w:pPr>
        <w:jc w:val="center"/>
        <w:rPr>
          <w:b/>
          <w:sz w:val="36"/>
          <w:szCs w:val="36"/>
        </w:rPr>
      </w:pPr>
      <w:r>
        <w:rPr>
          <w:b/>
          <w:sz w:val="36"/>
          <w:szCs w:val="36"/>
        </w:rPr>
        <w:t>Republic of Maldives</w:t>
      </w:r>
    </w:p>
    <w:p w:rsidR="00BF3B7D" w:rsidRDefault="00BF3B7D" w:rsidP="00BF3B7D">
      <w:pPr>
        <w:jc w:val="center"/>
        <w:rPr>
          <w:sz w:val="36"/>
          <w:szCs w:val="36"/>
        </w:rPr>
      </w:pPr>
    </w:p>
    <w:p w:rsidR="008A329C" w:rsidRDefault="008A329C" w:rsidP="00BF3B7D">
      <w:pPr>
        <w:jc w:val="center"/>
        <w:rPr>
          <w:sz w:val="36"/>
          <w:szCs w:val="36"/>
        </w:rPr>
      </w:pPr>
    </w:p>
    <w:p w:rsidR="009A0FEF" w:rsidRDefault="009A0FEF" w:rsidP="00BF3B7D">
      <w:pPr>
        <w:jc w:val="center"/>
        <w:rPr>
          <w:sz w:val="36"/>
          <w:szCs w:val="36"/>
        </w:rPr>
      </w:pPr>
    </w:p>
    <w:p w:rsidR="009A0FEF" w:rsidRDefault="009A0FEF" w:rsidP="00BF3B7D">
      <w:pPr>
        <w:jc w:val="center"/>
        <w:rPr>
          <w:sz w:val="36"/>
          <w:szCs w:val="36"/>
        </w:rPr>
      </w:pPr>
    </w:p>
    <w:p w:rsidR="00BF3B7D" w:rsidRDefault="008A5C7A" w:rsidP="008A5C7A">
      <w:pPr>
        <w:jc w:val="center"/>
        <w:rPr>
          <w:b/>
          <w:sz w:val="36"/>
          <w:szCs w:val="36"/>
        </w:rPr>
      </w:pPr>
      <w:r>
        <w:rPr>
          <w:b/>
          <w:sz w:val="36"/>
          <w:szCs w:val="36"/>
        </w:rPr>
        <w:t>Maldives Environmental Management Project (MEMP)</w:t>
      </w:r>
    </w:p>
    <w:p w:rsidR="00BF3B7D" w:rsidRDefault="00BF3B7D" w:rsidP="00BF3B7D">
      <w:pPr>
        <w:tabs>
          <w:tab w:val="left" w:pos="720"/>
          <w:tab w:val="right" w:leader="dot" w:pos="8640"/>
        </w:tabs>
        <w:jc w:val="center"/>
        <w:rPr>
          <w:b/>
          <w:sz w:val="36"/>
          <w:szCs w:val="36"/>
        </w:rPr>
      </w:pPr>
    </w:p>
    <w:p w:rsidR="008A5C7A" w:rsidRDefault="008A5C7A" w:rsidP="00BF3B7D">
      <w:pPr>
        <w:tabs>
          <w:tab w:val="left" w:pos="720"/>
          <w:tab w:val="right" w:leader="dot" w:pos="8640"/>
        </w:tabs>
        <w:jc w:val="center"/>
        <w:rPr>
          <w:b/>
          <w:sz w:val="36"/>
          <w:szCs w:val="36"/>
        </w:rPr>
      </w:pPr>
    </w:p>
    <w:p w:rsidR="00FC0981" w:rsidRDefault="00501FC5" w:rsidP="00FC0981">
      <w:pPr>
        <w:tabs>
          <w:tab w:val="left" w:pos="720"/>
          <w:tab w:val="right" w:leader="dot" w:pos="8640"/>
        </w:tabs>
        <w:jc w:val="center"/>
        <w:rPr>
          <w:b/>
          <w:sz w:val="32"/>
          <w:szCs w:val="32"/>
        </w:rPr>
      </w:pPr>
      <w:r w:rsidRPr="00501FC5">
        <w:rPr>
          <w:b/>
          <w:sz w:val="32"/>
          <w:szCs w:val="32"/>
        </w:rPr>
        <w:t>IDA Credit No.: 4427-MAL</w:t>
      </w:r>
    </w:p>
    <w:p w:rsidR="00BF3B7D" w:rsidRDefault="00BF3B7D" w:rsidP="00FE3BE2">
      <w:pPr>
        <w:tabs>
          <w:tab w:val="left" w:pos="720"/>
          <w:tab w:val="right" w:leader="dot" w:pos="8640"/>
        </w:tabs>
        <w:jc w:val="center"/>
        <w:rPr>
          <w:b/>
          <w:sz w:val="32"/>
          <w:szCs w:val="32"/>
        </w:rPr>
      </w:pPr>
      <w:r>
        <w:rPr>
          <w:b/>
          <w:sz w:val="32"/>
          <w:szCs w:val="32"/>
        </w:rPr>
        <w:t xml:space="preserve">Issued on: </w:t>
      </w:r>
      <w:r w:rsidR="00FE3BE2">
        <w:rPr>
          <w:b/>
          <w:sz w:val="32"/>
          <w:szCs w:val="32"/>
        </w:rPr>
        <w:t>June 04</w:t>
      </w:r>
      <w:r>
        <w:rPr>
          <w:b/>
          <w:sz w:val="32"/>
          <w:szCs w:val="32"/>
        </w:rPr>
        <w:t>, 201</w:t>
      </w:r>
      <w:r w:rsidR="00167B83">
        <w:rPr>
          <w:b/>
          <w:sz w:val="32"/>
          <w:szCs w:val="32"/>
        </w:rPr>
        <w:t>5</w:t>
      </w:r>
    </w:p>
    <w:p w:rsidR="00BF3B7D" w:rsidRDefault="00BF3B7D" w:rsidP="00BF3B7D">
      <w:pPr>
        <w:pStyle w:val="Title"/>
        <w:rPr>
          <w:sz w:val="40"/>
          <w:szCs w:val="40"/>
        </w:rPr>
      </w:pPr>
    </w:p>
    <w:p w:rsidR="00C9100A" w:rsidRDefault="00C9100A" w:rsidP="00BF3B7D">
      <w:pPr>
        <w:rPr>
          <w:bCs/>
          <w:sz w:val="40"/>
          <w:szCs w:val="40"/>
        </w:rPr>
      </w:pPr>
    </w:p>
    <w:p w:rsidR="00BF3B7D" w:rsidRDefault="00BF3B7D" w:rsidP="00BF3B7D">
      <w:pPr>
        <w:rPr>
          <w:bCs/>
          <w:sz w:val="40"/>
          <w:szCs w:val="40"/>
        </w:rPr>
      </w:pPr>
    </w:p>
    <w:p w:rsidR="00BF3B7D" w:rsidRDefault="00BF3B7D" w:rsidP="00BF3B7D">
      <w:pPr>
        <w:rPr>
          <w:bCs/>
        </w:rPr>
      </w:pPr>
      <w:r>
        <w:rPr>
          <w:bCs/>
        </w:rPr>
        <w:t xml:space="preserve">Issued by:  </w:t>
      </w:r>
    </w:p>
    <w:p w:rsidR="00BF3B7D" w:rsidRDefault="00BF3B7D" w:rsidP="00BF3B7D">
      <w:pPr>
        <w:rPr>
          <w:bCs/>
        </w:rPr>
      </w:pPr>
      <w:r>
        <w:rPr>
          <w:bCs/>
        </w:rPr>
        <w:t>Ministry of Finance and Treasury</w:t>
      </w:r>
    </w:p>
    <w:p w:rsidR="00C9100A" w:rsidRDefault="00BF3B7D" w:rsidP="00167B83">
      <w:pPr>
        <w:rPr>
          <w:b/>
          <w:iCs/>
          <w:sz w:val="48"/>
          <w:szCs w:val="48"/>
        </w:rPr>
      </w:pPr>
      <w:r>
        <w:rPr>
          <w:bCs/>
        </w:rPr>
        <w:t>Male’, Republic of Maldives</w:t>
      </w:r>
      <w:r w:rsidR="00C9100A">
        <w:rPr>
          <w:iCs/>
          <w:szCs w:val="48"/>
        </w:rPr>
        <w:br w:type="page"/>
      </w:r>
    </w:p>
    <w:p w:rsidR="007B586E" w:rsidRPr="00EC12FE" w:rsidRDefault="007B586E">
      <w:pPr>
        <w:pStyle w:val="Title"/>
        <w:rPr>
          <w:rFonts w:ascii="Times New Roman" w:hAnsi="Times New Roman"/>
          <w:szCs w:val="48"/>
        </w:rPr>
      </w:pPr>
      <w:r w:rsidRPr="00EC12FE">
        <w:rPr>
          <w:rFonts w:ascii="Times New Roman" w:hAnsi="Times New Roman"/>
          <w:iCs/>
          <w:szCs w:val="48"/>
        </w:rPr>
        <w:lastRenderedPageBreak/>
        <w:t>Standard</w:t>
      </w:r>
      <w:r w:rsidRPr="00EC12FE">
        <w:rPr>
          <w:rFonts w:ascii="Times New Roman" w:hAnsi="Times New Roman"/>
          <w:szCs w:val="48"/>
        </w:rPr>
        <w:t xml:space="preserve"> Bidding Document</w:t>
      </w:r>
    </w:p>
    <w:p w:rsidR="007B586E" w:rsidRPr="00EC12FE" w:rsidRDefault="007B586E"/>
    <w:p w:rsidR="007B586E" w:rsidRPr="00EC12FE" w:rsidRDefault="007B586E"/>
    <w:p w:rsidR="007B586E" w:rsidRPr="00EC12FE" w:rsidRDefault="007B586E">
      <w:pPr>
        <w:jc w:val="center"/>
        <w:rPr>
          <w:b/>
          <w:sz w:val="32"/>
          <w:szCs w:val="32"/>
        </w:rPr>
      </w:pPr>
      <w:r w:rsidRPr="00EC12FE">
        <w:rPr>
          <w:b/>
          <w:sz w:val="32"/>
          <w:szCs w:val="32"/>
        </w:rPr>
        <w:t>Table of Contents</w:t>
      </w:r>
    </w:p>
    <w:p w:rsidR="007B586E" w:rsidRPr="00EC12FE" w:rsidRDefault="007B586E">
      <w:pPr>
        <w:rPr>
          <w:lang w:val="en-GB"/>
        </w:rPr>
      </w:pPr>
    </w:p>
    <w:p w:rsidR="001B5586" w:rsidRDefault="0051627C" w:rsidP="002509A0">
      <w:pPr>
        <w:pStyle w:val="TOC1"/>
        <w:tabs>
          <w:tab w:val="right" w:leader="dot" w:pos="9356"/>
        </w:tabs>
        <w:rPr>
          <w:rFonts w:asciiTheme="minorHAnsi" w:eastAsiaTheme="minorEastAsia" w:hAnsiTheme="minorHAnsi" w:cstheme="minorBidi"/>
          <w:b w:val="0"/>
          <w:noProof/>
          <w:sz w:val="22"/>
          <w:szCs w:val="22"/>
        </w:rPr>
      </w:pPr>
      <w:r w:rsidRPr="00EC12FE">
        <w:rPr>
          <w:lang w:val="en-GB"/>
        </w:rPr>
        <w:fldChar w:fldCharType="begin"/>
      </w:r>
      <w:r w:rsidR="007B586E" w:rsidRPr="00EC12FE">
        <w:rPr>
          <w:lang w:val="en-GB"/>
        </w:rPr>
        <w:instrText xml:space="preserve"> TOC \h \z \t "Subtitle,2,Part,1" </w:instrText>
      </w:r>
      <w:r w:rsidRPr="00EC12FE">
        <w:rPr>
          <w:lang w:val="en-GB"/>
        </w:rPr>
        <w:fldChar w:fldCharType="separate"/>
      </w:r>
      <w:hyperlink w:anchor="_Toc372613498" w:history="1">
        <w:r w:rsidR="001B5586" w:rsidRPr="00A44BB9">
          <w:rPr>
            <w:rStyle w:val="Hyperlink"/>
            <w:noProof/>
            <w:lang w:val="en-GB"/>
          </w:rPr>
          <w:t>PART 1 – Bidding Procedures</w:t>
        </w:r>
        <w:r w:rsidR="001B5586">
          <w:rPr>
            <w:noProof/>
            <w:webHidden/>
          </w:rPr>
          <w:tab/>
        </w:r>
        <w:r>
          <w:rPr>
            <w:noProof/>
            <w:webHidden/>
          </w:rPr>
          <w:fldChar w:fldCharType="begin"/>
        </w:r>
        <w:r w:rsidR="001B5586">
          <w:rPr>
            <w:noProof/>
            <w:webHidden/>
          </w:rPr>
          <w:instrText xml:space="preserve"> PAGEREF _Toc372613498 \h </w:instrText>
        </w:r>
        <w:r>
          <w:rPr>
            <w:noProof/>
            <w:webHidden/>
          </w:rPr>
        </w:r>
        <w:r>
          <w:rPr>
            <w:noProof/>
            <w:webHidden/>
          </w:rPr>
          <w:fldChar w:fldCharType="separate"/>
        </w:r>
        <w:r w:rsidR="001A4978">
          <w:rPr>
            <w:noProof/>
            <w:webHidden/>
          </w:rPr>
          <w:t>3</w:t>
        </w:r>
        <w:r>
          <w:rPr>
            <w:noProof/>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499" w:history="1">
        <w:r w:rsidR="001B5586" w:rsidRPr="00A44BB9">
          <w:rPr>
            <w:rStyle w:val="Hyperlink"/>
          </w:rPr>
          <w:t>Section 1 - Instructions to Bidders</w:t>
        </w:r>
        <w:r w:rsidR="001B5586">
          <w:rPr>
            <w:webHidden/>
          </w:rPr>
          <w:tab/>
        </w:r>
        <w:r w:rsidR="0051627C">
          <w:rPr>
            <w:webHidden/>
          </w:rPr>
          <w:fldChar w:fldCharType="begin"/>
        </w:r>
        <w:r w:rsidR="001B5586">
          <w:rPr>
            <w:webHidden/>
          </w:rPr>
          <w:instrText xml:space="preserve"> PAGEREF _Toc372613499 \h </w:instrText>
        </w:r>
        <w:r w:rsidR="0051627C">
          <w:rPr>
            <w:webHidden/>
          </w:rPr>
        </w:r>
        <w:r w:rsidR="0051627C">
          <w:rPr>
            <w:webHidden/>
          </w:rPr>
          <w:fldChar w:fldCharType="separate"/>
        </w:r>
        <w:r w:rsidR="001A4978">
          <w:rPr>
            <w:webHidden/>
          </w:rPr>
          <w:t>4</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500" w:history="1">
        <w:r w:rsidR="001B5586" w:rsidRPr="00A44BB9">
          <w:rPr>
            <w:rStyle w:val="Hyperlink"/>
          </w:rPr>
          <w:t>Section II - Bid Data Sheet (BDS)</w:t>
        </w:r>
        <w:r w:rsidR="001B5586">
          <w:rPr>
            <w:webHidden/>
          </w:rPr>
          <w:tab/>
        </w:r>
        <w:r w:rsidR="0051627C">
          <w:rPr>
            <w:webHidden/>
          </w:rPr>
          <w:fldChar w:fldCharType="begin"/>
        </w:r>
        <w:r w:rsidR="001B5586">
          <w:rPr>
            <w:webHidden/>
          </w:rPr>
          <w:instrText xml:space="preserve"> PAGEREF _Toc372613500 \h </w:instrText>
        </w:r>
        <w:r w:rsidR="0051627C">
          <w:rPr>
            <w:webHidden/>
          </w:rPr>
        </w:r>
        <w:r w:rsidR="0051627C">
          <w:rPr>
            <w:webHidden/>
          </w:rPr>
          <w:fldChar w:fldCharType="separate"/>
        </w:r>
        <w:r w:rsidR="001A4978">
          <w:rPr>
            <w:webHidden/>
          </w:rPr>
          <w:t>27</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501" w:history="1">
        <w:r w:rsidR="001B5586" w:rsidRPr="00A44BB9">
          <w:rPr>
            <w:rStyle w:val="Hyperlink"/>
            <w:rFonts w:cs="Arial"/>
          </w:rPr>
          <w:t>Section III - Evaluation and Qualification Criteria</w:t>
        </w:r>
        <w:r w:rsidR="001B5586">
          <w:rPr>
            <w:webHidden/>
          </w:rPr>
          <w:tab/>
        </w:r>
        <w:r w:rsidR="0051627C">
          <w:rPr>
            <w:webHidden/>
          </w:rPr>
          <w:fldChar w:fldCharType="begin"/>
        </w:r>
        <w:r w:rsidR="001B5586">
          <w:rPr>
            <w:webHidden/>
          </w:rPr>
          <w:instrText xml:space="preserve"> PAGEREF _Toc372613501 \h </w:instrText>
        </w:r>
        <w:r w:rsidR="0051627C">
          <w:rPr>
            <w:webHidden/>
          </w:rPr>
        </w:r>
        <w:r w:rsidR="0051627C">
          <w:rPr>
            <w:webHidden/>
          </w:rPr>
          <w:fldChar w:fldCharType="separate"/>
        </w:r>
        <w:r w:rsidR="001A4978">
          <w:rPr>
            <w:webHidden/>
          </w:rPr>
          <w:t>30</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502" w:history="1">
        <w:r w:rsidR="001B5586" w:rsidRPr="00A44BB9">
          <w:rPr>
            <w:rStyle w:val="Hyperlink"/>
            <w:rFonts w:cs="Arial"/>
          </w:rPr>
          <w:t>Section IV - Bidding Forms</w:t>
        </w:r>
        <w:r w:rsidR="001B5586">
          <w:rPr>
            <w:webHidden/>
          </w:rPr>
          <w:tab/>
        </w:r>
        <w:r w:rsidR="0051627C">
          <w:rPr>
            <w:webHidden/>
          </w:rPr>
          <w:fldChar w:fldCharType="begin"/>
        </w:r>
        <w:r w:rsidR="001B5586">
          <w:rPr>
            <w:webHidden/>
          </w:rPr>
          <w:instrText xml:space="preserve"> PAGEREF _Toc372613502 \h </w:instrText>
        </w:r>
        <w:r w:rsidR="0051627C">
          <w:rPr>
            <w:webHidden/>
          </w:rPr>
        </w:r>
        <w:r w:rsidR="0051627C">
          <w:rPr>
            <w:webHidden/>
          </w:rPr>
          <w:fldChar w:fldCharType="separate"/>
        </w:r>
        <w:r w:rsidR="001A4978">
          <w:rPr>
            <w:webHidden/>
          </w:rPr>
          <w:t>41</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503" w:history="1">
        <w:r w:rsidR="001B5586" w:rsidRPr="00A44BB9">
          <w:rPr>
            <w:rStyle w:val="Hyperlink"/>
            <w:rFonts w:cs="Arial"/>
          </w:rPr>
          <w:t xml:space="preserve">Section V - </w:t>
        </w:r>
        <w:r w:rsidR="001B5586" w:rsidRPr="00A44BB9">
          <w:rPr>
            <w:rStyle w:val="Hyperlink"/>
          </w:rPr>
          <w:t>Eligible Countries</w:t>
        </w:r>
        <w:r w:rsidR="001B5586">
          <w:rPr>
            <w:webHidden/>
          </w:rPr>
          <w:tab/>
        </w:r>
        <w:r w:rsidR="0051627C">
          <w:rPr>
            <w:webHidden/>
          </w:rPr>
          <w:fldChar w:fldCharType="begin"/>
        </w:r>
        <w:r w:rsidR="001B5586">
          <w:rPr>
            <w:webHidden/>
          </w:rPr>
          <w:instrText xml:space="preserve"> PAGEREF _Toc372613503 \h </w:instrText>
        </w:r>
        <w:r w:rsidR="0051627C">
          <w:rPr>
            <w:webHidden/>
          </w:rPr>
        </w:r>
        <w:r w:rsidR="0051627C">
          <w:rPr>
            <w:webHidden/>
          </w:rPr>
          <w:fldChar w:fldCharType="separate"/>
        </w:r>
        <w:r w:rsidR="001A4978">
          <w:rPr>
            <w:webHidden/>
          </w:rPr>
          <w:t>66</w:t>
        </w:r>
        <w:r w:rsidR="0051627C">
          <w:rPr>
            <w:webHidden/>
          </w:rPr>
          <w:fldChar w:fldCharType="end"/>
        </w:r>
      </w:hyperlink>
    </w:p>
    <w:p w:rsidR="001B5586" w:rsidRDefault="00A068D4" w:rsidP="002509A0">
      <w:pPr>
        <w:pStyle w:val="TOC1"/>
        <w:tabs>
          <w:tab w:val="right" w:leader="dot" w:pos="9356"/>
        </w:tabs>
        <w:rPr>
          <w:rFonts w:asciiTheme="minorHAnsi" w:eastAsiaTheme="minorEastAsia" w:hAnsiTheme="minorHAnsi" w:cstheme="minorBidi"/>
          <w:b w:val="0"/>
          <w:noProof/>
          <w:sz w:val="22"/>
          <w:szCs w:val="22"/>
        </w:rPr>
      </w:pPr>
      <w:hyperlink w:anchor="_Toc372613504" w:history="1">
        <w:r w:rsidR="001B5586" w:rsidRPr="00A44BB9">
          <w:rPr>
            <w:rStyle w:val="Hyperlink"/>
            <w:noProof/>
          </w:rPr>
          <w:t xml:space="preserve">PART 2 – </w:t>
        </w:r>
        <w:r w:rsidR="001B5586" w:rsidRPr="00A44BB9">
          <w:rPr>
            <w:rStyle w:val="Hyperlink"/>
            <w:iCs/>
            <w:noProof/>
          </w:rPr>
          <w:t>Works</w:t>
        </w:r>
        <w:r w:rsidR="001B5586" w:rsidRPr="00A44BB9">
          <w:rPr>
            <w:rStyle w:val="Hyperlink"/>
            <w:noProof/>
          </w:rPr>
          <w:t xml:space="preserve"> Requirements</w:t>
        </w:r>
        <w:r w:rsidR="001B5586">
          <w:rPr>
            <w:noProof/>
            <w:webHidden/>
          </w:rPr>
          <w:tab/>
        </w:r>
        <w:r w:rsidR="0051627C">
          <w:rPr>
            <w:noProof/>
            <w:webHidden/>
          </w:rPr>
          <w:fldChar w:fldCharType="begin"/>
        </w:r>
        <w:r w:rsidR="001B5586">
          <w:rPr>
            <w:noProof/>
            <w:webHidden/>
          </w:rPr>
          <w:instrText xml:space="preserve"> PAGEREF _Toc372613504 \h </w:instrText>
        </w:r>
        <w:r w:rsidR="0051627C">
          <w:rPr>
            <w:noProof/>
            <w:webHidden/>
          </w:rPr>
        </w:r>
        <w:r w:rsidR="0051627C">
          <w:rPr>
            <w:noProof/>
            <w:webHidden/>
          </w:rPr>
          <w:fldChar w:fldCharType="separate"/>
        </w:r>
        <w:r w:rsidR="001A4978">
          <w:rPr>
            <w:noProof/>
            <w:webHidden/>
          </w:rPr>
          <w:t>1</w:t>
        </w:r>
        <w:r w:rsidR="0051627C">
          <w:rPr>
            <w:noProof/>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505" w:history="1">
        <w:r w:rsidR="001B5586" w:rsidRPr="00A44BB9">
          <w:rPr>
            <w:rStyle w:val="Hyperlink"/>
            <w:rFonts w:cs="Arial"/>
          </w:rPr>
          <w:t xml:space="preserve">Section VII - </w:t>
        </w:r>
        <w:r w:rsidR="001B5586" w:rsidRPr="00A44BB9">
          <w:rPr>
            <w:rStyle w:val="Hyperlink"/>
          </w:rPr>
          <w:t>Works Requirements</w:t>
        </w:r>
        <w:r w:rsidR="001B5586">
          <w:rPr>
            <w:webHidden/>
          </w:rPr>
          <w:tab/>
        </w:r>
        <w:r w:rsidR="0051627C">
          <w:rPr>
            <w:webHidden/>
          </w:rPr>
          <w:fldChar w:fldCharType="begin"/>
        </w:r>
        <w:r w:rsidR="001B5586">
          <w:rPr>
            <w:webHidden/>
          </w:rPr>
          <w:instrText xml:space="preserve"> PAGEREF _Toc372613505 \h </w:instrText>
        </w:r>
        <w:r w:rsidR="0051627C">
          <w:rPr>
            <w:webHidden/>
          </w:rPr>
        </w:r>
        <w:r w:rsidR="0051627C">
          <w:rPr>
            <w:webHidden/>
          </w:rPr>
          <w:fldChar w:fldCharType="separate"/>
        </w:r>
        <w:r w:rsidR="001A4978">
          <w:rPr>
            <w:webHidden/>
          </w:rPr>
          <w:t>1</w:t>
        </w:r>
        <w:r w:rsidR="0051627C">
          <w:rPr>
            <w:webHidden/>
          </w:rPr>
          <w:fldChar w:fldCharType="end"/>
        </w:r>
      </w:hyperlink>
    </w:p>
    <w:p w:rsidR="001B5586" w:rsidRDefault="00A068D4" w:rsidP="002509A0">
      <w:pPr>
        <w:pStyle w:val="TOC1"/>
        <w:tabs>
          <w:tab w:val="right" w:leader="dot" w:pos="9356"/>
        </w:tabs>
        <w:rPr>
          <w:rFonts w:asciiTheme="minorHAnsi" w:eastAsiaTheme="minorEastAsia" w:hAnsiTheme="minorHAnsi" w:cstheme="minorBidi"/>
          <w:b w:val="0"/>
          <w:noProof/>
          <w:sz w:val="22"/>
          <w:szCs w:val="22"/>
        </w:rPr>
      </w:pPr>
      <w:hyperlink w:anchor="_Toc372613506" w:history="1">
        <w:r w:rsidR="001B5586" w:rsidRPr="00A44BB9">
          <w:rPr>
            <w:rStyle w:val="Hyperlink"/>
            <w:noProof/>
          </w:rPr>
          <w:t>PART 3 – Conditions of Contract and Contract Forms</w:t>
        </w:r>
        <w:r w:rsidR="001B5586">
          <w:rPr>
            <w:noProof/>
            <w:webHidden/>
          </w:rPr>
          <w:tab/>
        </w:r>
        <w:r w:rsidR="0051627C">
          <w:rPr>
            <w:noProof/>
            <w:webHidden/>
          </w:rPr>
          <w:fldChar w:fldCharType="begin"/>
        </w:r>
        <w:r w:rsidR="001B5586">
          <w:rPr>
            <w:noProof/>
            <w:webHidden/>
          </w:rPr>
          <w:instrText xml:space="preserve"> PAGEREF _Toc372613506 \h </w:instrText>
        </w:r>
        <w:r w:rsidR="0051627C">
          <w:rPr>
            <w:noProof/>
            <w:webHidden/>
          </w:rPr>
        </w:r>
        <w:r w:rsidR="0051627C">
          <w:rPr>
            <w:noProof/>
            <w:webHidden/>
          </w:rPr>
          <w:fldChar w:fldCharType="separate"/>
        </w:r>
        <w:r w:rsidR="001A4978">
          <w:rPr>
            <w:noProof/>
            <w:webHidden/>
          </w:rPr>
          <w:t>3</w:t>
        </w:r>
        <w:r w:rsidR="0051627C">
          <w:rPr>
            <w:noProof/>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507" w:history="1">
        <w:r w:rsidR="001B5586" w:rsidRPr="00A44BB9">
          <w:rPr>
            <w:rStyle w:val="Hyperlink"/>
          </w:rPr>
          <w:t>Section VIII.  General Conditions of Contract</w:t>
        </w:r>
        <w:r w:rsidR="001B5586">
          <w:rPr>
            <w:webHidden/>
          </w:rPr>
          <w:tab/>
        </w:r>
        <w:r w:rsidR="0051627C">
          <w:rPr>
            <w:webHidden/>
          </w:rPr>
          <w:fldChar w:fldCharType="begin"/>
        </w:r>
        <w:r w:rsidR="001B5586">
          <w:rPr>
            <w:webHidden/>
          </w:rPr>
          <w:instrText xml:space="preserve"> PAGEREF _Toc372613507 \h </w:instrText>
        </w:r>
        <w:r w:rsidR="0051627C">
          <w:rPr>
            <w:webHidden/>
          </w:rPr>
        </w:r>
        <w:r w:rsidR="0051627C">
          <w:rPr>
            <w:webHidden/>
          </w:rPr>
          <w:fldChar w:fldCharType="separate"/>
        </w:r>
        <w:r w:rsidR="001A4978">
          <w:rPr>
            <w:webHidden/>
          </w:rPr>
          <w:t>4</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508" w:history="1">
        <w:r w:rsidR="001B5586" w:rsidRPr="00A44BB9">
          <w:rPr>
            <w:rStyle w:val="Hyperlink"/>
          </w:rPr>
          <w:t xml:space="preserve">Section IX.  </w:t>
        </w:r>
        <w:r w:rsidR="001B5586" w:rsidRPr="00A44BB9">
          <w:rPr>
            <w:rStyle w:val="Hyperlink"/>
            <w:iCs/>
          </w:rPr>
          <w:t xml:space="preserve">Particular </w:t>
        </w:r>
        <w:r w:rsidR="001B5586" w:rsidRPr="00A44BB9">
          <w:rPr>
            <w:rStyle w:val="Hyperlink"/>
          </w:rPr>
          <w:t>Conditions of Contract</w:t>
        </w:r>
        <w:r w:rsidR="001B5586">
          <w:rPr>
            <w:webHidden/>
          </w:rPr>
          <w:tab/>
        </w:r>
        <w:r w:rsidR="0051627C">
          <w:rPr>
            <w:webHidden/>
          </w:rPr>
          <w:fldChar w:fldCharType="begin"/>
        </w:r>
        <w:r w:rsidR="001B5586">
          <w:rPr>
            <w:webHidden/>
          </w:rPr>
          <w:instrText xml:space="preserve"> PAGEREF _Toc372613508 \h </w:instrText>
        </w:r>
        <w:r w:rsidR="0051627C">
          <w:rPr>
            <w:webHidden/>
          </w:rPr>
        </w:r>
        <w:r w:rsidR="0051627C">
          <w:rPr>
            <w:webHidden/>
          </w:rPr>
          <w:fldChar w:fldCharType="separate"/>
        </w:r>
        <w:r w:rsidR="001A4978">
          <w:rPr>
            <w:webHidden/>
          </w:rPr>
          <w:t>29</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509" w:history="1">
        <w:r w:rsidR="001B5586" w:rsidRPr="00A44BB9">
          <w:rPr>
            <w:rStyle w:val="Hyperlink"/>
          </w:rPr>
          <w:t>Section X - Contract Forms</w:t>
        </w:r>
        <w:r w:rsidR="001B5586">
          <w:rPr>
            <w:webHidden/>
          </w:rPr>
          <w:tab/>
        </w:r>
        <w:r w:rsidR="0051627C">
          <w:rPr>
            <w:webHidden/>
          </w:rPr>
          <w:fldChar w:fldCharType="begin"/>
        </w:r>
        <w:r w:rsidR="001B5586">
          <w:rPr>
            <w:webHidden/>
          </w:rPr>
          <w:instrText xml:space="preserve"> PAGEREF _Toc372613509 \h </w:instrText>
        </w:r>
        <w:r w:rsidR="0051627C">
          <w:rPr>
            <w:webHidden/>
          </w:rPr>
        </w:r>
        <w:r w:rsidR="0051627C">
          <w:rPr>
            <w:webHidden/>
          </w:rPr>
          <w:fldChar w:fldCharType="separate"/>
        </w:r>
        <w:r w:rsidR="001A4978">
          <w:rPr>
            <w:webHidden/>
          </w:rPr>
          <w:t>32</w:t>
        </w:r>
        <w:r w:rsidR="0051627C">
          <w:rPr>
            <w:webHidden/>
          </w:rPr>
          <w:fldChar w:fldCharType="end"/>
        </w:r>
      </w:hyperlink>
    </w:p>
    <w:p w:rsidR="007B586E" w:rsidRPr="00EC12FE" w:rsidRDefault="0051627C">
      <w:pPr>
        <w:rPr>
          <w:lang w:val="en-GB"/>
        </w:rPr>
      </w:pPr>
      <w:r w:rsidRPr="00EC12FE">
        <w:rPr>
          <w:lang w:val="en-GB"/>
        </w:rPr>
        <w:fldChar w:fldCharType="end"/>
      </w:r>
    </w:p>
    <w:p w:rsidR="007B586E" w:rsidRPr="00EC12FE" w:rsidRDefault="007B586E">
      <w:pPr>
        <w:rPr>
          <w:lang w:val="en-GB"/>
        </w:rPr>
      </w:pPr>
    </w:p>
    <w:p w:rsidR="005656DE" w:rsidRDefault="005656DE">
      <w:pPr>
        <w:rPr>
          <w:b/>
          <w:sz w:val="52"/>
          <w:lang w:val="en-GB"/>
        </w:rPr>
      </w:pPr>
      <w:r>
        <w:rPr>
          <w:lang w:val="en-GB"/>
        </w:rPr>
        <w:br w:type="page"/>
      </w:r>
    </w:p>
    <w:p w:rsidR="00EB5341" w:rsidRDefault="00EB5341">
      <w:pPr>
        <w:pStyle w:val="Part"/>
        <w:rPr>
          <w:lang w:val="en-GB"/>
        </w:rPr>
      </w:pPr>
    </w:p>
    <w:p w:rsidR="005656DE" w:rsidRPr="00EC12FE" w:rsidRDefault="005656DE">
      <w:pPr>
        <w:pStyle w:val="Part"/>
        <w:rPr>
          <w:lang w:val="en-GB"/>
        </w:rPr>
      </w:pPr>
    </w:p>
    <w:p w:rsidR="007B586E" w:rsidRPr="00EC12FE" w:rsidRDefault="007B586E">
      <w:pPr>
        <w:pStyle w:val="Part"/>
        <w:rPr>
          <w:lang w:val="en-GB"/>
        </w:rPr>
      </w:pPr>
      <w:bookmarkStart w:id="1" w:name="_Toc372613498"/>
      <w:r w:rsidRPr="00EC12FE">
        <w:rPr>
          <w:lang w:val="en-GB"/>
        </w:rPr>
        <w:t>PART 1 – Bidding Procedures</w:t>
      </w:r>
      <w:bookmarkEnd w:id="1"/>
    </w:p>
    <w:p w:rsidR="007B586E" w:rsidRPr="00EC12FE" w:rsidRDefault="007B586E">
      <w:pPr>
        <w:tabs>
          <w:tab w:val="left" w:pos="180"/>
        </w:tabs>
        <w:ind w:left="720" w:right="288" w:hanging="360"/>
        <w:jc w:val="both"/>
        <w:rPr>
          <w:rFonts w:ascii="Arial" w:hAnsi="Arial" w:cs="Arial"/>
          <w:iCs/>
          <w:spacing w:val="-2"/>
          <w:sz w:val="20"/>
          <w:lang w:val="en-GB"/>
        </w:rPr>
      </w:pPr>
    </w:p>
    <w:p w:rsidR="007B586E" w:rsidRPr="00EC12FE" w:rsidRDefault="007B586E">
      <w:pPr>
        <w:tabs>
          <w:tab w:val="left" w:pos="180"/>
        </w:tabs>
        <w:ind w:left="720" w:right="288" w:hanging="360"/>
        <w:jc w:val="both"/>
        <w:rPr>
          <w:rFonts w:ascii="Arial" w:hAnsi="Arial" w:cs="Arial"/>
          <w:iCs/>
          <w:spacing w:val="-2"/>
          <w:sz w:val="20"/>
          <w:lang w:val="en-GB"/>
        </w:rPr>
        <w:sectPr w:rsidR="007B586E" w:rsidRPr="00EC12FE" w:rsidSect="00C9100A">
          <w:headerReference w:type="even" r:id="rId10"/>
          <w:headerReference w:type="default" r:id="rId11"/>
          <w:footerReference w:type="even" r:id="rId12"/>
          <w:footerReference w:type="default" r:id="rId13"/>
          <w:headerReference w:type="first" r:id="rId14"/>
          <w:type w:val="nextColumn"/>
          <w:pgSz w:w="11901" w:h="16840" w:code="150"/>
          <w:pgMar w:top="1440" w:right="1440" w:bottom="1440" w:left="1440" w:header="720" w:footer="720" w:gutter="0"/>
          <w:pgNumType w:start="1"/>
          <w:cols w:space="720"/>
          <w:titlePg/>
        </w:sectPr>
      </w:pPr>
    </w:p>
    <w:p w:rsidR="007B586E" w:rsidRPr="00EC12FE" w:rsidRDefault="007B586E">
      <w:pPr>
        <w:pStyle w:val="Subtitle"/>
      </w:pPr>
      <w:bookmarkStart w:id="2" w:name="_Toc372613499"/>
      <w:r w:rsidRPr="00EC12FE">
        <w:lastRenderedPageBreak/>
        <w:t>Section 1 - Instructions to Bidders</w:t>
      </w:r>
      <w:bookmarkEnd w:id="2"/>
    </w:p>
    <w:bookmarkEnd w:id="0"/>
    <w:p w:rsidR="007B586E" w:rsidRPr="00EC12FE" w:rsidRDefault="007B586E">
      <w:pPr>
        <w:pStyle w:val="BodyText"/>
        <w:ind w:left="180" w:right="288"/>
        <w:jc w:val="center"/>
        <w:rPr>
          <w:b/>
          <w:bCs/>
          <w:sz w:val="24"/>
        </w:rPr>
      </w:pPr>
    </w:p>
    <w:p w:rsidR="007B586E" w:rsidRPr="00165DD8" w:rsidRDefault="007B586E">
      <w:pPr>
        <w:pStyle w:val="BodyText"/>
        <w:ind w:left="180" w:right="288"/>
        <w:jc w:val="center"/>
        <w:rPr>
          <w:rFonts w:ascii="Times New Roman" w:hAnsi="Times New Roman" w:cs="Times New Roman"/>
          <w:b/>
          <w:sz w:val="28"/>
          <w:szCs w:val="28"/>
        </w:rPr>
      </w:pPr>
      <w:r w:rsidRPr="00165DD8">
        <w:rPr>
          <w:rFonts w:ascii="Times New Roman" w:hAnsi="Times New Roman" w:cs="Times New Roman"/>
          <w:b/>
          <w:sz w:val="28"/>
          <w:szCs w:val="28"/>
        </w:rPr>
        <w:t>Table of Clauses</w:t>
      </w:r>
    </w:p>
    <w:p w:rsidR="007B586E" w:rsidRPr="00EC12FE" w:rsidRDefault="007B586E">
      <w:pPr>
        <w:pStyle w:val="BodyText"/>
        <w:ind w:left="180" w:right="288"/>
        <w:jc w:val="center"/>
        <w:rPr>
          <w:rFonts w:ascii="Times New Roman" w:hAnsi="Times New Roman" w:cs="Times New Roman"/>
          <w:b/>
          <w:bCs/>
          <w:sz w:val="24"/>
        </w:rPr>
      </w:pPr>
    </w:p>
    <w:p w:rsidR="001B5586" w:rsidRDefault="0051627C" w:rsidP="002509A0">
      <w:pPr>
        <w:pStyle w:val="TOC1"/>
        <w:tabs>
          <w:tab w:val="left" w:pos="720"/>
          <w:tab w:val="right" w:leader="dot" w:pos="9356"/>
        </w:tabs>
        <w:rPr>
          <w:rFonts w:asciiTheme="minorHAnsi" w:eastAsiaTheme="minorEastAsia" w:hAnsiTheme="minorHAnsi" w:cstheme="minorBidi"/>
          <w:b w:val="0"/>
          <w:noProof/>
          <w:sz w:val="22"/>
          <w:szCs w:val="22"/>
        </w:rPr>
      </w:pPr>
      <w:r w:rsidRPr="00EC12FE">
        <w:rPr>
          <w:b w:val="0"/>
          <w:bCs/>
        </w:rPr>
        <w:fldChar w:fldCharType="begin"/>
      </w:r>
      <w:r w:rsidR="007B586E" w:rsidRPr="00EC12FE">
        <w:rPr>
          <w:b w:val="0"/>
          <w:bCs/>
        </w:rPr>
        <w:instrText xml:space="preserve"> TOC \h \z \t "Subtitle 2,2,S1-Header2,2,Style Style S1-Header1 + Times New Roman 14 pt +1,1" </w:instrText>
      </w:r>
      <w:r w:rsidRPr="00EC12FE">
        <w:rPr>
          <w:b w:val="0"/>
          <w:bCs/>
        </w:rPr>
        <w:fldChar w:fldCharType="separate"/>
      </w:r>
      <w:hyperlink w:anchor="_Toc372613752" w:history="1">
        <w:r w:rsidR="001B5586" w:rsidRPr="00AA2329">
          <w:rPr>
            <w:rStyle w:val="Hyperlink"/>
            <w:noProof/>
          </w:rPr>
          <w:t>A.</w:t>
        </w:r>
        <w:r w:rsidR="001B5586">
          <w:rPr>
            <w:rFonts w:asciiTheme="minorHAnsi" w:eastAsiaTheme="minorEastAsia" w:hAnsiTheme="minorHAnsi" w:cstheme="minorBidi"/>
            <w:b w:val="0"/>
            <w:noProof/>
            <w:sz w:val="22"/>
            <w:szCs w:val="22"/>
          </w:rPr>
          <w:tab/>
        </w:r>
        <w:r w:rsidR="001B5586" w:rsidRPr="00AA2329">
          <w:rPr>
            <w:rStyle w:val="Hyperlink"/>
            <w:noProof/>
          </w:rPr>
          <w:t>General</w:t>
        </w:r>
        <w:r w:rsidR="001B5586">
          <w:rPr>
            <w:noProof/>
            <w:webHidden/>
          </w:rPr>
          <w:tab/>
        </w:r>
        <w:r>
          <w:rPr>
            <w:noProof/>
            <w:webHidden/>
          </w:rPr>
          <w:fldChar w:fldCharType="begin"/>
        </w:r>
        <w:r w:rsidR="001B5586">
          <w:rPr>
            <w:noProof/>
            <w:webHidden/>
          </w:rPr>
          <w:instrText xml:space="preserve"> PAGEREF _Toc372613752 \h </w:instrText>
        </w:r>
        <w:r>
          <w:rPr>
            <w:noProof/>
            <w:webHidden/>
          </w:rPr>
        </w:r>
        <w:r>
          <w:rPr>
            <w:noProof/>
            <w:webHidden/>
          </w:rPr>
          <w:fldChar w:fldCharType="separate"/>
        </w:r>
        <w:r w:rsidR="001A4978">
          <w:rPr>
            <w:noProof/>
            <w:webHidden/>
          </w:rPr>
          <w:t>6</w:t>
        </w:r>
        <w:r>
          <w:rPr>
            <w:noProof/>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53" w:history="1">
        <w:r w:rsidR="001B5586" w:rsidRPr="00AA2329">
          <w:rPr>
            <w:rStyle w:val="Hyperlink"/>
          </w:rPr>
          <w:t>1.</w:t>
        </w:r>
        <w:r w:rsidR="001B5586">
          <w:rPr>
            <w:rFonts w:asciiTheme="minorHAnsi" w:eastAsiaTheme="minorEastAsia" w:hAnsiTheme="minorHAnsi" w:cstheme="minorBidi"/>
            <w:sz w:val="22"/>
            <w:szCs w:val="22"/>
          </w:rPr>
          <w:tab/>
        </w:r>
        <w:r w:rsidR="001B5586" w:rsidRPr="00AA2329">
          <w:rPr>
            <w:rStyle w:val="Hyperlink"/>
          </w:rPr>
          <w:t>Scope of Bid</w:t>
        </w:r>
        <w:r w:rsidR="001B5586">
          <w:rPr>
            <w:webHidden/>
          </w:rPr>
          <w:tab/>
        </w:r>
        <w:r w:rsidR="0051627C">
          <w:rPr>
            <w:webHidden/>
          </w:rPr>
          <w:fldChar w:fldCharType="begin"/>
        </w:r>
        <w:r w:rsidR="001B5586">
          <w:rPr>
            <w:webHidden/>
          </w:rPr>
          <w:instrText xml:space="preserve"> PAGEREF _Toc372613753 \h </w:instrText>
        </w:r>
        <w:r w:rsidR="0051627C">
          <w:rPr>
            <w:webHidden/>
          </w:rPr>
        </w:r>
        <w:r w:rsidR="0051627C">
          <w:rPr>
            <w:webHidden/>
          </w:rPr>
          <w:fldChar w:fldCharType="separate"/>
        </w:r>
        <w:r w:rsidR="001A4978">
          <w:rPr>
            <w:webHidden/>
          </w:rPr>
          <w:t>6</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54" w:history="1">
        <w:r w:rsidR="001B5586" w:rsidRPr="00AA2329">
          <w:rPr>
            <w:rStyle w:val="Hyperlink"/>
          </w:rPr>
          <w:t>2.</w:t>
        </w:r>
        <w:r w:rsidR="001B5586">
          <w:rPr>
            <w:rFonts w:asciiTheme="minorHAnsi" w:eastAsiaTheme="minorEastAsia" w:hAnsiTheme="minorHAnsi" w:cstheme="minorBidi"/>
            <w:sz w:val="22"/>
            <w:szCs w:val="22"/>
          </w:rPr>
          <w:tab/>
        </w:r>
        <w:r w:rsidR="001B5586" w:rsidRPr="00AA2329">
          <w:rPr>
            <w:rStyle w:val="Hyperlink"/>
          </w:rPr>
          <w:t>Source of Funds</w:t>
        </w:r>
        <w:r w:rsidR="001B5586">
          <w:rPr>
            <w:webHidden/>
          </w:rPr>
          <w:tab/>
        </w:r>
        <w:r w:rsidR="0051627C">
          <w:rPr>
            <w:webHidden/>
          </w:rPr>
          <w:fldChar w:fldCharType="begin"/>
        </w:r>
        <w:r w:rsidR="001B5586">
          <w:rPr>
            <w:webHidden/>
          </w:rPr>
          <w:instrText xml:space="preserve"> PAGEREF _Toc372613754 \h </w:instrText>
        </w:r>
        <w:r w:rsidR="0051627C">
          <w:rPr>
            <w:webHidden/>
          </w:rPr>
        </w:r>
        <w:r w:rsidR="0051627C">
          <w:rPr>
            <w:webHidden/>
          </w:rPr>
          <w:fldChar w:fldCharType="separate"/>
        </w:r>
        <w:r w:rsidR="001A4978">
          <w:rPr>
            <w:webHidden/>
          </w:rPr>
          <w:t>6</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55" w:history="1">
        <w:r w:rsidR="001B5586" w:rsidRPr="00AA2329">
          <w:rPr>
            <w:rStyle w:val="Hyperlink"/>
          </w:rPr>
          <w:t>3.</w:t>
        </w:r>
        <w:r w:rsidR="001B5586">
          <w:rPr>
            <w:rFonts w:asciiTheme="minorHAnsi" w:eastAsiaTheme="minorEastAsia" w:hAnsiTheme="minorHAnsi" w:cstheme="minorBidi"/>
            <w:sz w:val="22"/>
            <w:szCs w:val="22"/>
          </w:rPr>
          <w:tab/>
        </w:r>
        <w:r w:rsidR="001B5586" w:rsidRPr="00AA2329">
          <w:rPr>
            <w:rStyle w:val="Hyperlink"/>
          </w:rPr>
          <w:t>Corrupt and Fraudulent Practices</w:t>
        </w:r>
        <w:r w:rsidR="001B5586">
          <w:rPr>
            <w:webHidden/>
          </w:rPr>
          <w:tab/>
        </w:r>
        <w:r w:rsidR="0051627C">
          <w:rPr>
            <w:webHidden/>
          </w:rPr>
          <w:fldChar w:fldCharType="begin"/>
        </w:r>
        <w:r w:rsidR="001B5586">
          <w:rPr>
            <w:webHidden/>
          </w:rPr>
          <w:instrText xml:space="preserve"> PAGEREF _Toc372613755 \h </w:instrText>
        </w:r>
        <w:r w:rsidR="0051627C">
          <w:rPr>
            <w:webHidden/>
          </w:rPr>
        </w:r>
        <w:r w:rsidR="0051627C">
          <w:rPr>
            <w:webHidden/>
          </w:rPr>
          <w:fldChar w:fldCharType="separate"/>
        </w:r>
        <w:r w:rsidR="001A4978">
          <w:rPr>
            <w:webHidden/>
          </w:rPr>
          <w:t>6</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56" w:history="1">
        <w:r w:rsidR="001B5586" w:rsidRPr="00AA2329">
          <w:rPr>
            <w:rStyle w:val="Hyperlink"/>
          </w:rPr>
          <w:t>4.</w:t>
        </w:r>
        <w:r w:rsidR="001B5586">
          <w:rPr>
            <w:rFonts w:asciiTheme="minorHAnsi" w:eastAsiaTheme="minorEastAsia" w:hAnsiTheme="minorHAnsi" w:cstheme="minorBidi"/>
            <w:sz w:val="22"/>
            <w:szCs w:val="22"/>
          </w:rPr>
          <w:tab/>
        </w:r>
        <w:r w:rsidR="001B5586" w:rsidRPr="00AA2329">
          <w:rPr>
            <w:rStyle w:val="Hyperlink"/>
          </w:rPr>
          <w:t>Eligible Bidders</w:t>
        </w:r>
        <w:r w:rsidR="001B5586">
          <w:rPr>
            <w:webHidden/>
          </w:rPr>
          <w:tab/>
        </w:r>
        <w:r w:rsidR="0051627C">
          <w:rPr>
            <w:webHidden/>
          </w:rPr>
          <w:fldChar w:fldCharType="begin"/>
        </w:r>
        <w:r w:rsidR="001B5586">
          <w:rPr>
            <w:webHidden/>
          </w:rPr>
          <w:instrText xml:space="preserve"> PAGEREF _Toc372613756 \h </w:instrText>
        </w:r>
        <w:r w:rsidR="0051627C">
          <w:rPr>
            <w:webHidden/>
          </w:rPr>
        </w:r>
        <w:r w:rsidR="0051627C">
          <w:rPr>
            <w:webHidden/>
          </w:rPr>
          <w:fldChar w:fldCharType="separate"/>
        </w:r>
        <w:r w:rsidR="001A4978">
          <w:rPr>
            <w:webHidden/>
          </w:rPr>
          <w:t>7</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57" w:history="1">
        <w:r w:rsidR="001B5586" w:rsidRPr="00AA2329">
          <w:rPr>
            <w:rStyle w:val="Hyperlink"/>
            <w:iCs/>
          </w:rPr>
          <w:t>5.</w:t>
        </w:r>
        <w:r w:rsidR="001B5586">
          <w:rPr>
            <w:rFonts w:asciiTheme="minorHAnsi" w:eastAsiaTheme="minorEastAsia" w:hAnsiTheme="minorHAnsi" w:cstheme="minorBidi"/>
            <w:sz w:val="22"/>
            <w:szCs w:val="22"/>
          </w:rPr>
          <w:tab/>
        </w:r>
        <w:r w:rsidR="001B5586" w:rsidRPr="00AA2329">
          <w:rPr>
            <w:rStyle w:val="Hyperlink"/>
            <w:iCs/>
          </w:rPr>
          <w:t>Eligible Materials, Equipment and Services</w:t>
        </w:r>
        <w:r w:rsidR="001B5586">
          <w:rPr>
            <w:webHidden/>
          </w:rPr>
          <w:tab/>
        </w:r>
        <w:r w:rsidR="0051627C">
          <w:rPr>
            <w:webHidden/>
          </w:rPr>
          <w:fldChar w:fldCharType="begin"/>
        </w:r>
        <w:r w:rsidR="001B5586">
          <w:rPr>
            <w:webHidden/>
          </w:rPr>
          <w:instrText xml:space="preserve"> PAGEREF _Toc372613757 \h </w:instrText>
        </w:r>
        <w:r w:rsidR="0051627C">
          <w:rPr>
            <w:webHidden/>
          </w:rPr>
        </w:r>
        <w:r w:rsidR="0051627C">
          <w:rPr>
            <w:webHidden/>
          </w:rPr>
          <w:fldChar w:fldCharType="separate"/>
        </w:r>
        <w:r w:rsidR="001A4978">
          <w:rPr>
            <w:webHidden/>
          </w:rPr>
          <w:t>9</w:t>
        </w:r>
        <w:r w:rsidR="0051627C">
          <w:rPr>
            <w:webHidden/>
          </w:rPr>
          <w:fldChar w:fldCharType="end"/>
        </w:r>
      </w:hyperlink>
    </w:p>
    <w:p w:rsidR="001B5586" w:rsidRDefault="00A068D4"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58" w:history="1">
        <w:r w:rsidR="001B5586" w:rsidRPr="00AA2329">
          <w:rPr>
            <w:rStyle w:val="Hyperlink"/>
            <w:noProof/>
          </w:rPr>
          <w:t>B.</w:t>
        </w:r>
        <w:r w:rsidR="001B5586">
          <w:rPr>
            <w:rFonts w:asciiTheme="minorHAnsi" w:eastAsiaTheme="minorEastAsia" w:hAnsiTheme="minorHAnsi" w:cstheme="minorBidi"/>
            <w:b w:val="0"/>
            <w:noProof/>
            <w:sz w:val="22"/>
            <w:szCs w:val="22"/>
          </w:rPr>
          <w:tab/>
        </w:r>
        <w:r w:rsidR="001B5586" w:rsidRPr="00AA2329">
          <w:rPr>
            <w:rStyle w:val="Hyperlink"/>
            <w:noProof/>
          </w:rPr>
          <w:t>Contents of Bidding Document</w:t>
        </w:r>
        <w:r w:rsidR="001B5586">
          <w:rPr>
            <w:noProof/>
            <w:webHidden/>
          </w:rPr>
          <w:tab/>
        </w:r>
        <w:r w:rsidR="0051627C">
          <w:rPr>
            <w:noProof/>
            <w:webHidden/>
          </w:rPr>
          <w:fldChar w:fldCharType="begin"/>
        </w:r>
        <w:r w:rsidR="001B5586">
          <w:rPr>
            <w:noProof/>
            <w:webHidden/>
          </w:rPr>
          <w:instrText xml:space="preserve"> PAGEREF _Toc372613758 \h </w:instrText>
        </w:r>
        <w:r w:rsidR="0051627C">
          <w:rPr>
            <w:noProof/>
            <w:webHidden/>
          </w:rPr>
        </w:r>
        <w:r w:rsidR="0051627C">
          <w:rPr>
            <w:noProof/>
            <w:webHidden/>
          </w:rPr>
          <w:fldChar w:fldCharType="separate"/>
        </w:r>
        <w:r w:rsidR="001A4978">
          <w:rPr>
            <w:noProof/>
            <w:webHidden/>
          </w:rPr>
          <w:t>9</w:t>
        </w:r>
        <w:r w:rsidR="0051627C">
          <w:rPr>
            <w:noProof/>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59" w:history="1">
        <w:r w:rsidR="001B5586" w:rsidRPr="00AA2329">
          <w:rPr>
            <w:rStyle w:val="Hyperlink"/>
          </w:rPr>
          <w:t>6.</w:t>
        </w:r>
        <w:r w:rsidR="001B5586">
          <w:rPr>
            <w:rFonts w:asciiTheme="minorHAnsi" w:eastAsiaTheme="minorEastAsia" w:hAnsiTheme="minorHAnsi" w:cstheme="minorBidi"/>
            <w:sz w:val="22"/>
            <w:szCs w:val="22"/>
          </w:rPr>
          <w:tab/>
        </w:r>
        <w:r w:rsidR="001B5586" w:rsidRPr="00AA2329">
          <w:rPr>
            <w:rStyle w:val="Hyperlink"/>
          </w:rPr>
          <w:t>Sections of Bidding Document</w:t>
        </w:r>
        <w:r w:rsidR="001B5586">
          <w:rPr>
            <w:webHidden/>
          </w:rPr>
          <w:tab/>
        </w:r>
        <w:r w:rsidR="0051627C">
          <w:rPr>
            <w:webHidden/>
          </w:rPr>
          <w:fldChar w:fldCharType="begin"/>
        </w:r>
        <w:r w:rsidR="001B5586">
          <w:rPr>
            <w:webHidden/>
          </w:rPr>
          <w:instrText xml:space="preserve"> PAGEREF _Toc372613759 \h </w:instrText>
        </w:r>
        <w:r w:rsidR="0051627C">
          <w:rPr>
            <w:webHidden/>
          </w:rPr>
        </w:r>
        <w:r w:rsidR="0051627C">
          <w:rPr>
            <w:webHidden/>
          </w:rPr>
          <w:fldChar w:fldCharType="separate"/>
        </w:r>
        <w:r w:rsidR="001A4978">
          <w:rPr>
            <w:webHidden/>
          </w:rPr>
          <w:t>9</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60" w:history="1">
        <w:r w:rsidR="001B5586" w:rsidRPr="00AA2329">
          <w:rPr>
            <w:rStyle w:val="Hyperlink"/>
          </w:rPr>
          <w:t>7.</w:t>
        </w:r>
        <w:r w:rsidR="001B5586">
          <w:rPr>
            <w:rFonts w:asciiTheme="minorHAnsi" w:eastAsiaTheme="minorEastAsia" w:hAnsiTheme="minorHAnsi" w:cstheme="minorBidi"/>
            <w:sz w:val="22"/>
            <w:szCs w:val="22"/>
          </w:rPr>
          <w:tab/>
        </w:r>
        <w:r w:rsidR="001B5586" w:rsidRPr="00AA2329">
          <w:rPr>
            <w:rStyle w:val="Hyperlink"/>
          </w:rPr>
          <w:t>Clarification of Bidding Document, Site Visit, Pre-Bid Meeting</w:t>
        </w:r>
        <w:r w:rsidR="001B5586">
          <w:rPr>
            <w:webHidden/>
          </w:rPr>
          <w:tab/>
        </w:r>
        <w:r w:rsidR="0051627C">
          <w:rPr>
            <w:webHidden/>
          </w:rPr>
          <w:fldChar w:fldCharType="begin"/>
        </w:r>
        <w:r w:rsidR="001B5586">
          <w:rPr>
            <w:webHidden/>
          </w:rPr>
          <w:instrText xml:space="preserve"> PAGEREF _Toc372613760 \h </w:instrText>
        </w:r>
        <w:r w:rsidR="0051627C">
          <w:rPr>
            <w:webHidden/>
          </w:rPr>
        </w:r>
        <w:r w:rsidR="0051627C">
          <w:rPr>
            <w:webHidden/>
          </w:rPr>
          <w:fldChar w:fldCharType="separate"/>
        </w:r>
        <w:r w:rsidR="001A4978">
          <w:rPr>
            <w:webHidden/>
          </w:rPr>
          <w:t>10</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61" w:history="1">
        <w:r w:rsidR="001B5586" w:rsidRPr="00AA2329">
          <w:rPr>
            <w:rStyle w:val="Hyperlink"/>
          </w:rPr>
          <w:t>8.</w:t>
        </w:r>
        <w:r w:rsidR="001B5586">
          <w:rPr>
            <w:rFonts w:asciiTheme="minorHAnsi" w:eastAsiaTheme="minorEastAsia" w:hAnsiTheme="minorHAnsi" w:cstheme="minorBidi"/>
            <w:sz w:val="22"/>
            <w:szCs w:val="22"/>
          </w:rPr>
          <w:tab/>
        </w:r>
        <w:r w:rsidR="001B5586" w:rsidRPr="00AA2329">
          <w:rPr>
            <w:rStyle w:val="Hyperlink"/>
          </w:rPr>
          <w:t>Amendment of Bidding Document</w:t>
        </w:r>
        <w:r w:rsidR="001B5586">
          <w:rPr>
            <w:webHidden/>
          </w:rPr>
          <w:tab/>
        </w:r>
        <w:r w:rsidR="0051627C">
          <w:rPr>
            <w:webHidden/>
          </w:rPr>
          <w:fldChar w:fldCharType="begin"/>
        </w:r>
        <w:r w:rsidR="001B5586">
          <w:rPr>
            <w:webHidden/>
          </w:rPr>
          <w:instrText xml:space="preserve"> PAGEREF _Toc372613761 \h </w:instrText>
        </w:r>
        <w:r w:rsidR="0051627C">
          <w:rPr>
            <w:webHidden/>
          </w:rPr>
        </w:r>
        <w:r w:rsidR="0051627C">
          <w:rPr>
            <w:webHidden/>
          </w:rPr>
          <w:fldChar w:fldCharType="separate"/>
        </w:r>
        <w:r w:rsidR="001A4978">
          <w:rPr>
            <w:webHidden/>
          </w:rPr>
          <w:t>11</w:t>
        </w:r>
        <w:r w:rsidR="0051627C">
          <w:rPr>
            <w:webHidden/>
          </w:rPr>
          <w:fldChar w:fldCharType="end"/>
        </w:r>
      </w:hyperlink>
    </w:p>
    <w:p w:rsidR="001B5586" w:rsidRDefault="00A068D4"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62" w:history="1">
        <w:r w:rsidR="001B5586" w:rsidRPr="00AA2329">
          <w:rPr>
            <w:rStyle w:val="Hyperlink"/>
            <w:noProof/>
          </w:rPr>
          <w:t>C.</w:t>
        </w:r>
        <w:r w:rsidR="001B5586">
          <w:rPr>
            <w:rFonts w:asciiTheme="minorHAnsi" w:eastAsiaTheme="minorEastAsia" w:hAnsiTheme="minorHAnsi" w:cstheme="minorBidi"/>
            <w:b w:val="0"/>
            <w:noProof/>
            <w:sz w:val="22"/>
            <w:szCs w:val="22"/>
          </w:rPr>
          <w:tab/>
        </w:r>
        <w:r w:rsidR="001B5586" w:rsidRPr="00AA2329">
          <w:rPr>
            <w:rStyle w:val="Hyperlink"/>
            <w:noProof/>
          </w:rPr>
          <w:t>Preparation of Bids</w:t>
        </w:r>
        <w:r w:rsidR="001B5586">
          <w:rPr>
            <w:noProof/>
            <w:webHidden/>
          </w:rPr>
          <w:tab/>
        </w:r>
        <w:r w:rsidR="0051627C">
          <w:rPr>
            <w:noProof/>
            <w:webHidden/>
          </w:rPr>
          <w:fldChar w:fldCharType="begin"/>
        </w:r>
        <w:r w:rsidR="001B5586">
          <w:rPr>
            <w:noProof/>
            <w:webHidden/>
          </w:rPr>
          <w:instrText xml:space="preserve"> PAGEREF _Toc372613762 \h </w:instrText>
        </w:r>
        <w:r w:rsidR="0051627C">
          <w:rPr>
            <w:noProof/>
            <w:webHidden/>
          </w:rPr>
        </w:r>
        <w:r w:rsidR="0051627C">
          <w:rPr>
            <w:noProof/>
            <w:webHidden/>
          </w:rPr>
          <w:fldChar w:fldCharType="separate"/>
        </w:r>
        <w:r w:rsidR="001A4978">
          <w:rPr>
            <w:noProof/>
            <w:webHidden/>
          </w:rPr>
          <w:t>11</w:t>
        </w:r>
        <w:r w:rsidR="0051627C">
          <w:rPr>
            <w:noProof/>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63" w:history="1">
        <w:r w:rsidR="001B5586" w:rsidRPr="00AA2329">
          <w:rPr>
            <w:rStyle w:val="Hyperlink"/>
          </w:rPr>
          <w:t>9.</w:t>
        </w:r>
        <w:r w:rsidR="001B5586">
          <w:rPr>
            <w:rFonts w:asciiTheme="minorHAnsi" w:eastAsiaTheme="minorEastAsia" w:hAnsiTheme="minorHAnsi" w:cstheme="minorBidi"/>
            <w:sz w:val="22"/>
            <w:szCs w:val="22"/>
          </w:rPr>
          <w:tab/>
        </w:r>
        <w:r w:rsidR="001B5586" w:rsidRPr="00AA2329">
          <w:rPr>
            <w:rStyle w:val="Hyperlink"/>
          </w:rPr>
          <w:t>Cost of Bidding</w:t>
        </w:r>
        <w:r w:rsidR="001B5586">
          <w:rPr>
            <w:webHidden/>
          </w:rPr>
          <w:tab/>
        </w:r>
        <w:r w:rsidR="0051627C">
          <w:rPr>
            <w:webHidden/>
          </w:rPr>
          <w:fldChar w:fldCharType="begin"/>
        </w:r>
        <w:r w:rsidR="001B5586">
          <w:rPr>
            <w:webHidden/>
          </w:rPr>
          <w:instrText xml:space="preserve"> PAGEREF _Toc372613763 \h </w:instrText>
        </w:r>
        <w:r w:rsidR="0051627C">
          <w:rPr>
            <w:webHidden/>
          </w:rPr>
        </w:r>
        <w:r w:rsidR="0051627C">
          <w:rPr>
            <w:webHidden/>
          </w:rPr>
          <w:fldChar w:fldCharType="separate"/>
        </w:r>
        <w:r w:rsidR="001A4978">
          <w:rPr>
            <w:webHidden/>
          </w:rPr>
          <w:t>11</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64" w:history="1">
        <w:r w:rsidR="001B5586" w:rsidRPr="00AA2329">
          <w:rPr>
            <w:rStyle w:val="Hyperlink"/>
          </w:rPr>
          <w:t>10.</w:t>
        </w:r>
        <w:r w:rsidR="001B5586">
          <w:rPr>
            <w:rFonts w:asciiTheme="minorHAnsi" w:eastAsiaTheme="minorEastAsia" w:hAnsiTheme="minorHAnsi" w:cstheme="minorBidi"/>
            <w:sz w:val="22"/>
            <w:szCs w:val="22"/>
          </w:rPr>
          <w:tab/>
        </w:r>
        <w:r w:rsidR="001B5586" w:rsidRPr="00AA2329">
          <w:rPr>
            <w:rStyle w:val="Hyperlink"/>
          </w:rPr>
          <w:t>Language of Bid</w:t>
        </w:r>
        <w:r w:rsidR="001B5586">
          <w:rPr>
            <w:webHidden/>
          </w:rPr>
          <w:tab/>
        </w:r>
        <w:r w:rsidR="0051627C">
          <w:rPr>
            <w:webHidden/>
          </w:rPr>
          <w:fldChar w:fldCharType="begin"/>
        </w:r>
        <w:r w:rsidR="001B5586">
          <w:rPr>
            <w:webHidden/>
          </w:rPr>
          <w:instrText xml:space="preserve"> PAGEREF _Toc372613764 \h </w:instrText>
        </w:r>
        <w:r w:rsidR="0051627C">
          <w:rPr>
            <w:webHidden/>
          </w:rPr>
        </w:r>
        <w:r w:rsidR="0051627C">
          <w:rPr>
            <w:webHidden/>
          </w:rPr>
          <w:fldChar w:fldCharType="separate"/>
        </w:r>
        <w:r w:rsidR="001A4978">
          <w:rPr>
            <w:webHidden/>
          </w:rPr>
          <w:t>11</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65" w:history="1">
        <w:r w:rsidR="001B5586" w:rsidRPr="00AA2329">
          <w:rPr>
            <w:rStyle w:val="Hyperlink"/>
          </w:rPr>
          <w:t>11.</w:t>
        </w:r>
        <w:r w:rsidR="001B5586">
          <w:rPr>
            <w:rFonts w:asciiTheme="minorHAnsi" w:eastAsiaTheme="minorEastAsia" w:hAnsiTheme="minorHAnsi" w:cstheme="minorBidi"/>
            <w:sz w:val="22"/>
            <w:szCs w:val="22"/>
          </w:rPr>
          <w:tab/>
        </w:r>
        <w:r w:rsidR="001B5586" w:rsidRPr="00AA2329">
          <w:rPr>
            <w:rStyle w:val="Hyperlink"/>
          </w:rPr>
          <w:t>Documents Comprising the Bid</w:t>
        </w:r>
        <w:r w:rsidR="001B5586">
          <w:rPr>
            <w:webHidden/>
          </w:rPr>
          <w:tab/>
        </w:r>
        <w:r w:rsidR="0051627C">
          <w:rPr>
            <w:webHidden/>
          </w:rPr>
          <w:fldChar w:fldCharType="begin"/>
        </w:r>
        <w:r w:rsidR="001B5586">
          <w:rPr>
            <w:webHidden/>
          </w:rPr>
          <w:instrText xml:space="preserve"> PAGEREF _Toc372613765 \h </w:instrText>
        </w:r>
        <w:r w:rsidR="0051627C">
          <w:rPr>
            <w:webHidden/>
          </w:rPr>
        </w:r>
        <w:r w:rsidR="0051627C">
          <w:rPr>
            <w:webHidden/>
          </w:rPr>
          <w:fldChar w:fldCharType="separate"/>
        </w:r>
        <w:r w:rsidR="001A4978">
          <w:rPr>
            <w:webHidden/>
          </w:rPr>
          <w:t>12</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66" w:history="1">
        <w:r w:rsidR="001B5586" w:rsidRPr="00AA2329">
          <w:rPr>
            <w:rStyle w:val="Hyperlink"/>
          </w:rPr>
          <w:t>12.</w:t>
        </w:r>
        <w:r w:rsidR="001B5586">
          <w:rPr>
            <w:rFonts w:asciiTheme="minorHAnsi" w:eastAsiaTheme="minorEastAsia" w:hAnsiTheme="minorHAnsi" w:cstheme="minorBidi"/>
            <w:sz w:val="22"/>
            <w:szCs w:val="22"/>
          </w:rPr>
          <w:tab/>
        </w:r>
        <w:r w:rsidR="001B5586" w:rsidRPr="00AA2329">
          <w:rPr>
            <w:rStyle w:val="Hyperlink"/>
          </w:rPr>
          <w:t>Letter of Bid and Schedules</w:t>
        </w:r>
        <w:r w:rsidR="001B5586">
          <w:rPr>
            <w:webHidden/>
          </w:rPr>
          <w:tab/>
        </w:r>
        <w:r w:rsidR="0051627C">
          <w:rPr>
            <w:webHidden/>
          </w:rPr>
          <w:fldChar w:fldCharType="begin"/>
        </w:r>
        <w:r w:rsidR="001B5586">
          <w:rPr>
            <w:webHidden/>
          </w:rPr>
          <w:instrText xml:space="preserve"> PAGEREF _Toc372613766 \h </w:instrText>
        </w:r>
        <w:r w:rsidR="0051627C">
          <w:rPr>
            <w:webHidden/>
          </w:rPr>
        </w:r>
        <w:r w:rsidR="0051627C">
          <w:rPr>
            <w:webHidden/>
          </w:rPr>
          <w:fldChar w:fldCharType="separate"/>
        </w:r>
        <w:r w:rsidR="001A4978">
          <w:rPr>
            <w:webHidden/>
          </w:rPr>
          <w:t>12</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67" w:history="1">
        <w:r w:rsidR="001B5586" w:rsidRPr="00AA2329">
          <w:rPr>
            <w:rStyle w:val="Hyperlink"/>
          </w:rPr>
          <w:t>13.</w:t>
        </w:r>
        <w:r w:rsidR="001B5586">
          <w:rPr>
            <w:rFonts w:asciiTheme="minorHAnsi" w:eastAsiaTheme="minorEastAsia" w:hAnsiTheme="minorHAnsi" w:cstheme="minorBidi"/>
            <w:sz w:val="22"/>
            <w:szCs w:val="22"/>
          </w:rPr>
          <w:tab/>
        </w:r>
        <w:r w:rsidR="001B5586" w:rsidRPr="00AA2329">
          <w:rPr>
            <w:rStyle w:val="Hyperlink"/>
          </w:rPr>
          <w:t>Alternative Bids</w:t>
        </w:r>
        <w:r w:rsidR="001B5586">
          <w:rPr>
            <w:webHidden/>
          </w:rPr>
          <w:tab/>
        </w:r>
        <w:r w:rsidR="0051627C">
          <w:rPr>
            <w:webHidden/>
          </w:rPr>
          <w:fldChar w:fldCharType="begin"/>
        </w:r>
        <w:r w:rsidR="001B5586">
          <w:rPr>
            <w:webHidden/>
          </w:rPr>
          <w:instrText xml:space="preserve"> PAGEREF _Toc372613767 \h </w:instrText>
        </w:r>
        <w:r w:rsidR="0051627C">
          <w:rPr>
            <w:webHidden/>
          </w:rPr>
        </w:r>
        <w:r w:rsidR="0051627C">
          <w:rPr>
            <w:webHidden/>
          </w:rPr>
          <w:fldChar w:fldCharType="separate"/>
        </w:r>
        <w:r w:rsidR="001A4978">
          <w:rPr>
            <w:webHidden/>
          </w:rPr>
          <w:t>12</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68" w:history="1">
        <w:r w:rsidR="001B5586" w:rsidRPr="00AA2329">
          <w:rPr>
            <w:rStyle w:val="Hyperlink"/>
          </w:rPr>
          <w:t>14.</w:t>
        </w:r>
        <w:r w:rsidR="001B5586">
          <w:rPr>
            <w:rFonts w:asciiTheme="minorHAnsi" w:eastAsiaTheme="minorEastAsia" w:hAnsiTheme="minorHAnsi" w:cstheme="minorBidi"/>
            <w:sz w:val="22"/>
            <w:szCs w:val="22"/>
          </w:rPr>
          <w:tab/>
        </w:r>
        <w:r w:rsidR="001B5586" w:rsidRPr="00AA2329">
          <w:rPr>
            <w:rStyle w:val="Hyperlink"/>
          </w:rPr>
          <w:t>Bid Prices and Discounts</w:t>
        </w:r>
        <w:r w:rsidR="001B5586">
          <w:rPr>
            <w:webHidden/>
          </w:rPr>
          <w:tab/>
        </w:r>
        <w:r w:rsidR="0051627C">
          <w:rPr>
            <w:webHidden/>
          </w:rPr>
          <w:fldChar w:fldCharType="begin"/>
        </w:r>
        <w:r w:rsidR="001B5586">
          <w:rPr>
            <w:webHidden/>
          </w:rPr>
          <w:instrText xml:space="preserve"> PAGEREF _Toc372613768 \h </w:instrText>
        </w:r>
        <w:r w:rsidR="0051627C">
          <w:rPr>
            <w:webHidden/>
          </w:rPr>
        </w:r>
        <w:r w:rsidR="0051627C">
          <w:rPr>
            <w:webHidden/>
          </w:rPr>
          <w:fldChar w:fldCharType="separate"/>
        </w:r>
        <w:r w:rsidR="001A4978">
          <w:rPr>
            <w:webHidden/>
          </w:rPr>
          <w:t>13</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69" w:history="1">
        <w:r w:rsidR="001B5586" w:rsidRPr="00AA2329">
          <w:rPr>
            <w:rStyle w:val="Hyperlink"/>
          </w:rPr>
          <w:t>15.</w:t>
        </w:r>
        <w:r w:rsidR="001B5586">
          <w:rPr>
            <w:rFonts w:asciiTheme="minorHAnsi" w:eastAsiaTheme="minorEastAsia" w:hAnsiTheme="minorHAnsi" w:cstheme="minorBidi"/>
            <w:sz w:val="22"/>
            <w:szCs w:val="22"/>
          </w:rPr>
          <w:tab/>
        </w:r>
        <w:r w:rsidR="001B5586" w:rsidRPr="00AA2329">
          <w:rPr>
            <w:rStyle w:val="Hyperlink"/>
          </w:rPr>
          <w:t>Currencies of Bid and Payment</w:t>
        </w:r>
        <w:r w:rsidR="001B5586">
          <w:rPr>
            <w:webHidden/>
          </w:rPr>
          <w:tab/>
        </w:r>
        <w:r w:rsidR="0051627C">
          <w:rPr>
            <w:webHidden/>
          </w:rPr>
          <w:fldChar w:fldCharType="begin"/>
        </w:r>
        <w:r w:rsidR="001B5586">
          <w:rPr>
            <w:webHidden/>
          </w:rPr>
          <w:instrText xml:space="preserve"> PAGEREF _Toc372613769 \h </w:instrText>
        </w:r>
        <w:r w:rsidR="0051627C">
          <w:rPr>
            <w:webHidden/>
          </w:rPr>
        </w:r>
        <w:r w:rsidR="0051627C">
          <w:rPr>
            <w:webHidden/>
          </w:rPr>
          <w:fldChar w:fldCharType="separate"/>
        </w:r>
        <w:r w:rsidR="001A4978">
          <w:rPr>
            <w:webHidden/>
          </w:rPr>
          <w:t>14</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70" w:history="1">
        <w:r w:rsidR="001B5586" w:rsidRPr="00AA2329">
          <w:rPr>
            <w:rStyle w:val="Hyperlink"/>
          </w:rPr>
          <w:t>16.</w:t>
        </w:r>
        <w:r w:rsidR="001B5586">
          <w:rPr>
            <w:rFonts w:asciiTheme="minorHAnsi" w:eastAsiaTheme="minorEastAsia" w:hAnsiTheme="minorHAnsi" w:cstheme="minorBidi"/>
            <w:sz w:val="22"/>
            <w:szCs w:val="22"/>
          </w:rPr>
          <w:tab/>
        </w:r>
        <w:r w:rsidR="001B5586" w:rsidRPr="00AA2329">
          <w:rPr>
            <w:rStyle w:val="Hyperlink"/>
          </w:rPr>
          <w:t>Documents Comprising the Technical Proposal</w:t>
        </w:r>
        <w:r w:rsidR="001B5586">
          <w:rPr>
            <w:webHidden/>
          </w:rPr>
          <w:tab/>
        </w:r>
        <w:r w:rsidR="0051627C">
          <w:rPr>
            <w:webHidden/>
          </w:rPr>
          <w:fldChar w:fldCharType="begin"/>
        </w:r>
        <w:r w:rsidR="001B5586">
          <w:rPr>
            <w:webHidden/>
          </w:rPr>
          <w:instrText xml:space="preserve"> PAGEREF _Toc372613770 \h </w:instrText>
        </w:r>
        <w:r w:rsidR="0051627C">
          <w:rPr>
            <w:webHidden/>
          </w:rPr>
        </w:r>
        <w:r w:rsidR="0051627C">
          <w:rPr>
            <w:webHidden/>
          </w:rPr>
          <w:fldChar w:fldCharType="separate"/>
        </w:r>
        <w:r w:rsidR="001A4978">
          <w:rPr>
            <w:webHidden/>
          </w:rPr>
          <w:t>14</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71" w:history="1">
        <w:r w:rsidR="001B5586" w:rsidRPr="00AA2329">
          <w:rPr>
            <w:rStyle w:val="Hyperlink"/>
          </w:rPr>
          <w:t>17.</w:t>
        </w:r>
        <w:r w:rsidR="001B5586">
          <w:rPr>
            <w:rFonts w:asciiTheme="minorHAnsi" w:eastAsiaTheme="minorEastAsia" w:hAnsiTheme="minorHAnsi" w:cstheme="minorBidi"/>
            <w:sz w:val="22"/>
            <w:szCs w:val="22"/>
          </w:rPr>
          <w:tab/>
        </w:r>
        <w:r w:rsidR="001B5586" w:rsidRPr="00AA2329">
          <w:rPr>
            <w:rStyle w:val="Hyperlink"/>
          </w:rPr>
          <w:t>Documents Establishing the Qualifications of the Bidder</w:t>
        </w:r>
        <w:r w:rsidR="001B5586">
          <w:rPr>
            <w:webHidden/>
          </w:rPr>
          <w:tab/>
        </w:r>
        <w:r w:rsidR="0051627C">
          <w:rPr>
            <w:webHidden/>
          </w:rPr>
          <w:fldChar w:fldCharType="begin"/>
        </w:r>
        <w:r w:rsidR="001B5586">
          <w:rPr>
            <w:webHidden/>
          </w:rPr>
          <w:instrText xml:space="preserve"> PAGEREF _Toc372613771 \h </w:instrText>
        </w:r>
        <w:r w:rsidR="0051627C">
          <w:rPr>
            <w:webHidden/>
          </w:rPr>
        </w:r>
        <w:r w:rsidR="0051627C">
          <w:rPr>
            <w:webHidden/>
          </w:rPr>
          <w:fldChar w:fldCharType="separate"/>
        </w:r>
        <w:r w:rsidR="001A4978">
          <w:rPr>
            <w:webHidden/>
          </w:rPr>
          <w:t>14</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72" w:history="1">
        <w:r w:rsidR="001B5586" w:rsidRPr="00AA2329">
          <w:rPr>
            <w:rStyle w:val="Hyperlink"/>
          </w:rPr>
          <w:t>18.</w:t>
        </w:r>
        <w:r w:rsidR="001B5586">
          <w:rPr>
            <w:rFonts w:asciiTheme="minorHAnsi" w:eastAsiaTheme="minorEastAsia" w:hAnsiTheme="minorHAnsi" w:cstheme="minorBidi"/>
            <w:sz w:val="22"/>
            <w:szCs w:val="22"/>
          </w:rPr>
          <w:tab/>
        </w:r>
        <w:r w:rsidR="001B5586" w:rsidRPr="00AA2329">
          <w:rPr>
            <w:rStyle w:val="Hyperlink"/>
          </w:rPr>
          <w:t>Period of Validity of Bids</w:t>
        </w:r>
        <w:r w:rsidR="001B5586">
          <w:rPr>
            <w:webHidden/>
          </w:rPr>
          <w:tab/>
        </w:r>
        <w:r w:rsidR="0051627C">
          <w:rPr>
            <w:webHidden/>
          </w:rPr>
          <w:fldChar w:fldCharType="begin"/>
        </w:r>
        <w:r w:rsidR="001B5586">
          <w:rPr>
            <w:webHidden/>
          </w:rPr>
          <w:instrText xml:space="preserve"> PAGEREF _Toc372613772 \h </w:instrText>
        </w:r>
        <w:r w:rsidR="0051627C">
          <w:rPr>
            <w:webHidden/>
          </w:rPr>
        </w:r>
        <w:r w:rsidR="0051627C">
          <w:rPr>
            <w:webHidden/>
          </w:rPr>
          <w:fldChar w:fldCharType="separate"/>
        </w:r>
        <w:r w:rsidR="001A4978">
          <w:rPr>
            <w:webHidden/>
          </w:rPr>
          <w:t>14</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73" w:history="1">
        <w:r w:rsidR="001B5586" w:rsidRPr="00AA2329">
          <w:rPr>
            <w:rStyle w:val="Hyperlink"/>
          </w:rPr>
          <w:t>19.</w:t>
        </w:r>
        <w:r w:rsidR="001B5586">
          <w:rPr>
            <w:rFonts w:asciiTheme="minorHAnsi" w:eastAsiaTheme="minorEastAsia" w:hAnsiTheme="minorHAnsi" w:cstheme="minorBidi"/>
            <w:sz w:val="22"/>
            <w:szCs w:val="22"/>
          </w:rPr>
          <w:tab/>
        </w:r>
        <w:r w:rsidR="001B5586" w:rsidRPr="00AA2329">
          <w:rPr>
            <w:rStyle w:val="Hyperlink"/>
          </w:rPr>
          <w:t>Bid Security</w:t>
        </w:r>
        <w:r w:rsidR="001B5586">
          <w:rPr>
            <w:webHidden/>
          </w:rPr>
          <w:tab/>
        </w:r>
        <w:r w:rsidR="0051627C">
          <w:rPr>
            <w:webHidden/>
          </w:rPr>
          <w:fldChar w:fldCharType="begin"/>
        </w:r>
        <w:r w:rsidR="001B5586">
          <w:rPr>
            <w:webHidden/>
          </w:rPr>
          <w:instrText xml:space="preserve"> PAGEREF _Toc372613773 \h </w:instrText>
        </w:r>
        <w:r w:rsidR="0051627C">
          <w:rPr>
            <w:webHidden/>
          </w:rPr>
        </w:r>
        <w:r w:rsidR="0051627C">
          <w:rPr>
            <w:webHidden/>
          </w:rPr>
          <w:fldChar w:fldCharType="separate"/>
        </w:r>
        <w:r w:rsidR="001A4978">
          <w:rPr>
            <w:webHidden/>
          </w:rPr>
          <w:t>15</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74" w:history="1">
        <w:r w:rsidR="001B5586" w:rsidRPr="00AA2329">
          <w:rPr>
            <w:rStyle w:val="Hyperlink"/>
          </w:rPr>
          <w:t>20.</w:t>
        </w:r>
        <w:r w:rsidR="001B5586">
          <w:rPr>
            <w:rFonts w:asciiTheme="minorHAnsi" w:eastAsiaTheme="minorEastAsia" w:hAnsiTheme="minorHAnsi" w:cstheme="minorBidi"/>
            <w:sz w:val="22"/>
            <w:szCs w:val="22"/>
          </w:rPr>
          <w:tab/>
        </w:r>
        <w:r w:rsidR="001B5586" w:rsidRPr="00AA2329">
          <w:rPr>
            <w:rStyle w:val="Hyperlink"/>
          </w:rPr>
          <w:t>Format and Signing of Bid</w:t>
        </w:r>
        <w:r w:rsidR="001B5586">
          <w:rPr>
            <w:webHidden/>
          </w:rPr>
          <w:tab/>
        </w:r>
        <w:r w:rsidR="0051627C">
          <w:rPr>
            <w:webHidden/>
          </w:rPr>
          <w:fldChar w:fldCharType="begin"/>
        </w:r>
        <w:r w:rsidR="001B5586">
          <w:rPr>
            <w:webHidden/>
          </w:rPr>
          <w:instrText xml:space="preserve"> PAGEREF _Toc372613774 \h </w:instrText>
        </w:r>
        <w:r w:rsidR="0051627C">
          <w:rPr>
            <w:webHidden/>
          </w:rPr>
        </w:r>
        <w:r w:rsidR="0051627C">
          <w:rPr>
            <w:webHidden/>
          </w:rPr>
          <w:fldChar w:fldCharType="separate"/>
        </w:r>
        <w:r w:rsidR="001A4978">
          <w:rPr>
            <w:webHidden/>
          </w:rPr>
          <w:t>17</w:t>
        </w:r>
        <w:r w:rsidR="0051627C">
          <w:rPr>
            <w:webHidden/>
          </w:rPr>
          <w:fldChar w:fldCharType="end"/>
        </w:r>
      </w:hyperlink>
    </w:p>
    <w:p w:rsidR="001B5586" w:rsidRDefault="00A068D4"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75" w:history="1">
        <w:r w:rsidR="001B5586" w:rsidRPr="00AA2329">
          <w:rPr>
            <w:rStyle w:val="Hyperlink"/>
            <w:noProof/>
          </w:rPr>
          <w:t>D.</w:t>
        </w:r>
        <w:r w:rsidR="001B5586">
          <w:rPr>
            <w:rFonts w:asciiTheme="minorHAnsi" w:eastAsiaTheme="minorEastAsia" w:hAnsiTheme="minorHAnsi" w:cstheme="minorBidi"/>
            <w:b w:val="0"/>
            <w:noProof/>
            <w:sz w:val="22"/>
            <w:szCs w:val="22"/>
          </w:rPr>
          <w:tab/>
        </w:r>
        <w:r w:rsidR="001B5586" w:rsidRPr="00AA2329">
          <w:rPr>
            <w:rStyle w:val="Hyperlink"/>
            <w:noProof/>
          </w:rPr>
          <w:t>Submission and Opening of Bids</w:t>
        </w:r>
        <w:r w:rsidR="001B5586">
          <w:rPr>
            <w:noProof/>
            <w:webHidden/>
          </w:rPr>
          <w:tab/>
        </w:r>
        <w:r w:rsidR="0051627C">
          <w:rPr>
            <w:noProof/>
            <w:webHidden/>
          </w:rPr>
          <w:fldChar w:fldCharType="begin"/>
        </w:r>
        <w:r w:rsidR="001B5586">
          <w:rPr>
            <w:noProof/>
            <w:webHidden/>
          </w:rPr>
          <w:instrText xml:space="preserve"> PAGEREF _Toc372613775 \h </w:instrText>
        </w:r>
        <w:r w:rsidR="0051627C">
          <w:rPr>
            <w:noProof/>
            <w:webHidden/>
          </w:rPr>
        </w:r>
        <w:r w:rsidR="0051627C">
          <w:rPr>
            <w:noProof/>
            <w:webHidden/>
          </w:rPr>
          <w:fldChar w:fldCharType="separate"/>
        </w:r>
        <w:r w:rsidR="001A4978">
          <w:rPr>
            <w:noProof/>
            <w:webHidden/>
          </w:rPr>
          <w:t>17</w:t>
        </w:r>
        <w:r w:rsidR="0051627C">
          <w:rPr>
            <w:noProof/>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76" w:history="1">
        <w:r w:rsidR="001B5586" w:rsidRPr="00AA2329">
          <w:rPr>
            <w:rStyle w:val="Hyperlink"/>
          </w:rPr>
          <w:t>21.</w:t>
        </w:r>
        <w:r w:rsidR="001B5586">
          <w:rPr>
            <w:rFonts w:asciiTheme="minorHAnsi" w:eastAsiaTheme="minorEastAsia" w:hAnsiTheme="minorHAnsi" w:cstheme="minorBidi"/>
            <w:sz w:val="22"/>
            <w:szCs w:val="22"/>
          </w:rPr>
          <w:tab/>
        </w:r>
        <w:r w:rsidR="001B5586" w:rsidRPr="00AA2329">
          <w:rPr>
            <w:rStyle w:val="Hyperlink"/>
          </w:rPr>
          <w:t>Sealing and Marking of Bids</w:t>
        </w:r>
        <w:r w:rsidR="001B5586">
          <w:rPr>
            <w:webHidden/>
          </w:rPr>
          <w:tab/>
        </w:r>
        <w:r w:rsidR="0051627C">
          <w:rPr>
            <w:webHidden/>
          </w:rPr>
          <w:fldChar w:fldCharType="begin"/>
        </w:r>
        <w:r w:rsidR="001B5586">
          <w:rPr>
            <w:webHidden/>
          </w:rPr>
          <w:instrText xml:space="preserve"> PAGEREF _Toc372613776 \h </w:instrText>
        </w:r>
        <w:r w:rsidR="0051627C">
          <w:rPr>
            <w:webHidden/>
          </w:rPr>
        </w:r>
        <w:r w:rsidR="0051627C">
          <w:rPr>
            <w:webHidden/>
          </w:rPr>
          <w:fldChar w:fldCharType="separate"/>
        </w:r>
        <w:r w:rsidR="001A4978">
          <w:rPr>
            <w:webHidden/>
          </w:rPr>
          <w:t>17</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77" w:history="1">
        <w:r w:rsidR="001B5586" w:rsidRPr="00AA2329">
          <w:rPr>
            <w:rStyle w:val="Hyperlink"/>
          </w:rPr>
          <w:t>22.</w:t>
        </w:r>
        <w:r w:rsidR="001B5586">
          <w:rPr>
            <w:rFonts w:asciiTheme="minorHAnsi" w:eastAsiaTheme="minorEastAsia" w:hAnsiTheme="minorHAnsi" w:cstheme="minorBidi"/>
            <w:sz w:val="22"/>
            <w:szCs w:val="22"/>
          </w:rPr>
          <w:tab/>
        </w:r>
        <w:r w:rsidR="001B5586" w:rsidRPr="00AA2329">
          <w:rPr>
            <w:rStyle w:val="Hyperlink"/>
          </w:rPr>
          <w:t>Deadline for Submission of Bids</w:t>
        </w:r>
        <w:r w:rsidR="001B5586">
          <w:rPr>
            <w:webHidden/>
          </w:rPr>
          <w:tab/>
        </w:r>
        <w:r w:rsidR="0051627C">
          <w:rPr>
            <w:webHidden/>
          </w:rPr>
          <w:fldChar w:fldCharType="begin"/>
        </w:r>
        <w:r w:rsidR="001B5586">
          <w:rPr>
            <w:webHidden/>
          </w:rPr>
          <w:instrText xml:space="preserve"> PAGEREF _Toc372613777 \h </w:instrText>
        </w:r>
        <w:r w:rsidR="0051627C">
          <w:rPr>
            <w:webHidden/>
          </w:rPr>
        </w:r>
        <w:r w:rsidR="0051627C">
          <w:rPr>
            <w:webHidden/>
          </w:rPr>
          <w:fldChar w:fldCharType="separate"/>
        </w:r>
        <w:r w:rsidR="001A4978">
          <w:rPr>
            <w:webHidden/>
          </w:rPr>
          <w:t>18</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78" w:history="1">
        <w:r w:rsidR="001B5586" w:rsidRPr="00AA2329">
          <w:rPr>
            <w:rStyle w:val="Hyperlink"/>
          </w:rPr>
          <w:t>23.</w:t>
        </w:r>
        <w:r w:rsidR="001B5586">
          <w:rPr>
            <w:rFonts w:asciiTheme="minorHAnsi" w:eastAsiaTheme="minorEastAsia" w:hAnsiTheme="minorHAnsi" w:cstheme="minorBidi"/>
            <w:sz w:val="22"/>
            <w:szCs w:val="22"/>
          </w:rPr>
          <w:tab/>
        </w:r>
        <w:r w:rsidR="001B5586" w:rsidRPr="00AA2329">
          <w:rPr>
            <w:rStyle w:val="Hyperlink"/>
          </w:rPr>
          <w:t>Late Bids</w:t>
        </w:r>
        <w:r w:rsidR="001B5586">
          <w:rPr>
            <w:webHidden/>
          </w:rPr>
          <w:tab/>
        </w:r>
        <w:r w:rsidR="0051627C">
          <w:rPr>
            <w:webHidden/>
          </w:rPr>
          <w:fldChar w:fldCharType="begin"/>
        </w:r>
        <w:r w:rsidR="001B5586">
          <w:rPr>
            <w:webHidden/>
          </w:rPr>
          <w:instrText xml:space="preserve"> PAGEREF _Toc372613778 \h </w:instrText>
        </w:r>
        <w:r w:rsidR="0051627C">
          <w:rPr>
            <w:webHidden/>
          </w:rPr>
        </w:r>
        <w:r w:rsidR="0051627C">
          <w:rPr>
            <w:webHidden/>
          </w:rPr>
          <w:fldChar w:fldCharType="separate"/>
        </w:r>
        <w:r w:rsidR="001A4978">
          <w:rPr>
            <w:webHidden/>
          </w:rPr>
          <w:t>18</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79" w:history="1">
        <w:r w:rsidR="001B5586" w:rsidRPr="00AA2329">
          <w:rPr>
            <w:rStyle w:val="Hyperlink"/>
          </w:rPr>
          <w:t>24.</w:t>
        </w:r>
        <w:r w:rsidR="001B5586">
          <w:rPr>
            <w:rFonts w:asciiTheme="minorHAnsi" w:eastAsiaTheme="minorEastAsia" w:hAnsiTheme="minorHAnsi" w:cstheme="minorBidi"/>
            <w:sz w:val="22"/>
            <w:szCs w:val="22"/>
          </w:rPr>
          <w:tab/>
        </w:r>
        <w:r w:rsidR="001B5586" w:rsidRPr="00AA2329">
          <w:rPr>
            <w:rStyle w:val="Hyperlink"/>
          </w:rPr>
          <w:t>Withdrawal, Substitution, and Modification of Bids</w:t>
        </w:r>
        <w:r w:rsidR="001B5586">
          <w:rPr>
            <w:webHidden/>
          </w:rPr>
          <w:tab/>
        </w:r>
        <w:r w:rsidR="0051627C">
          <w:rPr>
            <w:webHidden/>
          </w:rPr>
          <w:fldChar w:fldCharType="begin"/>
        </w:r>
        <w:r w:rsidR="001B5586">
          <w:rPr>
            <w:webHidden/>
          </w:rPr>
          <w:instrText xml:space="preserve"> PAGEREF _Toc372613779 \h </w:instrText>
        </w:r>
        <w:r w:rsidR="0051627C">
          <w:rPr>
            <w:webHidden/>
          </w:rPr>
        </w:r>
        <w:r w:rsidR="0051627C">
          <w:rPr>
            <w:webHidden/>
          </w:rPr>
          <w:fldChar w:fldCharType="separate"/>
        </w:r>
        <w:r w:rsidR="001A4978">
          <w:rPr>
            <w:webHidden/>
          </w:rPr>
          <w:t>18</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80" w:history="1">
        <w:r w:rsidR="001B5586" w:rsidRPr="00AA2329">
          <w:rPr>
            <w:rStyle w:val="Hyperlink"/>
          </w:rPr>
          <w:t>25.</w:t>
        </w:r>
        <w:r w:rsidR="001B5586">
          <w:rPr>
            <w:rFonts w:asciiTheme="minorHAnsi" w:eastAsiaTheme="minorEastAsia" w:hAnsiTheme="minorHAnsi" w:cstheme="minorBidi"/>
            <w:sz w:val="22"/>
            <w:szCs w:val="22"/>
          </w:rPr>
          <w:tab/>
        </w:r>
        <w:r w:rsidR="001B5586" w:rsidRPr="00AA2329">
          <w:rPr>
            <w:rStyle w:val="Hyperlink"/>
          </w:rPr>
          <w:t>Bid Opening</w:t>
        </w:r>
        <w:r w:rsidR="001B5586">
          <w:rPr>
            <w:webHidden/>
          </w:rPr>
          <w:tab/>
        </w:r>
        <w:r w:rsidR="0051627C">
          <w:rPr>
            <w:webHidden/>
          </w:rPr>
          <w:fldChar w:fldCharType="begin"/>
        </w:r>
        <w:r w:rsidR="001B5586">
          <w:rPr>
            <w:webHidden/>
          </w:rPr>
          <w:instrText xml:space="preserve"> PAGEREF _Toc372613780 \h </w:instrText>
        </w:r>
        <w:r w:rsidR="0051627C">
          <w:rPr>
            <w:webHidden/>
          </w:rPr>
        </w:r>
        <w:r w:rsidR="0051627C">
          <w:rPr>
            <w:webHidden/>
          </w:rPr>
          <w:fldChar w:fldCharType="separate"/>
        </w:r>
        <w:r w:rsidR="001A4978">
          <w:rPr>
            <w:webHidden/>
          </w:rPr>
          <w:t>18</w:t>
        </w:r>
        <w:r w:rsidR="0051627C">
          <w:rPr>
            <w:webHidden/>
          </w:rPr>
          <w:fldChar w:fldCharType="end"/>
        </w:r>
      </w:hyperlink>
    </w:p>
    <w:p w:rsidR="001B5586" w:rsidRDefault="00A068D4"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81" w:history="1">
        <w:r w:rsidR="001B5586" w:rsidRPr="00AA2329">
          <w:rPr>
            <w:rStyle w:val="Hyperlink"/>
            <w:noProof/>
          </w:rPr>
          <w:t>E.</w:t>
        </w:r>
        <w:r w:rsidR="001B5586">
          <w:rPr>
            <w:rFonts w:asciiTheme="minorHAnsi" w:eastAsiaTheme="minorEastAsia" w:hAnsiTheme="minorHAnsi" w:cstheme="minorBidi"/>
            <w:b w:val="0"/>
            <w:noProof/>
            <w:sz w:val="22"/>
            <w:szCs w:val="22"/>
          </w:rPr>
          <w:tab/>
        </w:r>
        <w:r w:rsidR="001B5586" w:rsidRPr="00AA2329">
          <w:rPr>
            <w:rStyle w:val="Hyperlink"/>
            <w:noProof/>
          </w:rPr>
          <w:t>Evaluation and Comparison of Bids</w:t>
        </w:r>
        <w:r w:rsidR="001B5586">
          <w:rPr>
            <w:noProof/>
            <w:webHidden/>
          </w:rPr>
          <w:tab/>
        </w:r>
        <w:r w:rsidR="0051627C">
          <w:rPr>
            <w:noProof/>
            <w:webHidden/>
          </w:rPr>
          <w:fldChar w:fldCharType="begin"/>
        </w:r>
        <w:r w:rsidR="001B5586">
          <w:rPr>
            <w:noProof/>
            <w:webHidden/>
          </w:rPr>
          <w:instrText xml:space="preserve"> PAGEREF _Toc372613781 \h </w:instrText>
        </w:r>
        <w:r w:rsidR="0051627C">
          <w:rPr>
            <w:noProof/>
            <w:webHidden/>
          </w:rPr>
        </w:r>
        <w:r w:rsidR="0051627C">
          <w:rPr>
            <w:noProof/>
            <w:webHidden/>
          </w:rPr>
          <w:fldChar w:fldCharType="separate"/>
        </w:r>
        <w:r w:rsidR="001A4978">
          <w:rPr>
            <w:noProof/>
            <w:webHidden/>
          </w:rPr>
          <w:t>19</w:t>
        </w:r>
        <w:r w:rsidR="0051627C">
          <w:rPr>
            <w:noProof/>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82" w:history="1">
        <w:r w:rsidR="001B5586" w:rsidRPr="00AA2329">
          <w:rPr>
            <w:rStyle w:val="Hyperlink"/>
          </w:rPr>
          <w:t>26.</w:t>
        </w:r>
        <w:r w:rsidR="001B5586">
          <w:rPr>
            <w:rFonts w:asciiTheme="minorHAnsi" w:eastAsiaTheme="minorEastAsia" w:hAnsiTheme="minorHAnsi" w:cstheme="minorBidi"/>
            <w:sz w:val="22"/>
            <w:szCs w:val="22"/>
          </w:rPr>
          <w:tab/>
        </w:r>
        <w:r w:rsidR="001B5586" w:rsidRPr="00AA2329">
          <w:rPr>
            <w:rStyle w:val="Hyperlink"/>
          </w:rPr>
          <w:t>Confidentiality</w:t>
        </w:r>
        <w:r w:rsidR="001B5586">
          <w:rPr>
            <w:webHidden/>
          </w:rPr>
          <w:tab/>
        </w:r>
        <w:r w:rsidR="0051627C">
          <w:rPr>
            <w:webHidden/>
          </w:rPr>
          <w:fldChar w:fldCharType="begin"/>
        </w:r>
        <w:r w:rsidR="001B5586">
          <w:rPr>
            <w:webHidden/>
          </w:rPr>
          <w:instrText xml:space="preserve"> PAGEREF _Toc372613782 \h </w:instrText>
        </w:r>
        <w:r w:rsidR="0051627C">
          <w:rPr>
            <w:webHidden/>
          </w:rPr>
        </w:r>
        <w:r w:rsidR="0051627C">
          <w:rPr>
            <w:webHidden/>
          </w:rPr>
          <w:fldChar w:fldCharType="separate"/>
        </w:r>
        <w:r w:rsidR="001A4978">
          <w:rPr>
            <w:webHidden/>
          </w:rPr>
          <w:t>19</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83" w:history="1">
        <w:r w:rsidR="001B5586" w:rsidRPr="00AA2329">
          <w:rPr>
            <w:rStyle w:val="Hyperlink"/>
          </w:rPr>
          <w:t>27.</w:t>
        </w:r>
        <w:r w:rsidR="001B5586">
          <w:rPr>
            <w:rFonts w:asciiTheme="minorHAnsi" w:eastAsiaTheme="minorEastAsia" w:hAnsiTheme="minorHAnsi" w:cstheme="minorBidi"/>
            <w:sz w:val="22"/>
            <w:szCs w:val="22"/>
          </w:rPr>
          <w:tab/>
        </w:r>
        <w:r w:rsidR="001B5586" w:rsidRPr="00AA2329">
          <w:rPr>
            <w:rStyle w:val="Hyperlink"/>
          </w:rPr>
          <w:t>Clarification of Bids</w:t>
        </w:r>
        <w:r w:rsidR="001B5586">
          <w:rPr>
            <w:webHidden/>
          </w:rPr>
          <w:tab/>
        </w:r>
        <w:r w:rsidR="0051627C">
          <w:rPr>
            <w:webHidden/>
          </w:rPr>
          <w:fldChar w:fldCharType="begin"/>
        </w:r>
        <w:r w:rsidR="001B5586">
          <w:rPr>
            <w:webHidden/>
          </w:rPr>
          <w:instrText xml:space="preserve"> PAGEREF _Toc372613783 \h </w:instrText>
        </w:r>
        <w:r w:rsidR="0051627C">
          <w:rPr>
            <w:webHidden/>
          </w:rPr>
        </w:r>
        <w:r w:rsidR="0051627C">
          <w:rPr>
            <w:webHidden/>
          </w:rPr>
          <w:fldChar w:fldCharType="separate"/>
        </w:r>
        <w:r w:rsidR="001A4978">
          <w:rPr>
            <w:webHidden/>
          </w:rPr>
          <w:t>20</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84" w:history="1">
        <w:r w:rsidR="001B5586" w:rsidRPr="00AA2329">
          <w:rPr>
            <w:rStyle w:val="Hyperlink"/>
          </w:rPr>
          <w:t>28.</w:t>
        </w:r>
        <w:r w:rsidR="001B5586">
          <w:rPr>
            <w:rFonts w:asciiTheme="minorHAnsi" w:eastAsiaTheme="minorEastAsia" w:hAnsiTheme="minorHAnsi" w:cstheme="minorBidi"/>
            <w:sz w:val="22"/>
            <w:szCs w:val="22"/>
          </w:rPr>
          <w:tab/>
        </w:r>
        <w:r w:rsidR="001B5586" w:rsidRPr="00AA2329">
          <w:rPr>
            <w:rStyle w:val="Hyperlink"/>
          </w:rPr>
          <w:t>Deviations, Reservations, and Omissions</w:t>
        </w:r>
        <w:r w:rsidR="001B5586">
          <w:rPr>
            <w:webHidden/>
          </w:rPr>
          <w:tab/>
        </w:r>
        <w:r w:rsidR="0051627C">
          <w:rPr>
            <w:webHidden/>
          </w:rPr>
          <w:fldChar w:fldCharType="begin"/>
        </w:r>
        <w:r w:rsidR="001B5586">
          <w:rPr>
            <w:webHidden/>
          </w:rPr>
          <w:instrText xml:space="preserve"> PAGEREF _Toc372613784 \h </w:instrText>
        </w:r>
        <w:r w:rsidR="0051627C">
          <w:rPr>
            <w:webHidden/>
          </w:rPr>
        </w:r>
        <w:r w:rsidR="0051627C">
          <w:rPr>
            <w:webHidden/>
          </w:rPr>
          <w:fldChar w:fldCharType="separate"/>
        </w:r>
        <w:r w:rsidR="001A4978">
          <w:rPr>
            <w:webHidden/>
          </w:rPr>
          <w:t>20</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85" w:history="1">
        <w:r w:rsidR="001B5586" w:rsidRPr="00AA2329">
          <w:rPr>
            <w:rStyle w:val="Hyperlink"/>
          </w:rPr>
          <w:t>29.</w:t>
        </w:r>
        <w:r w:rsidR="001B5586">
          <w:rPr>
            <w:rFonts w:asciiTheme="minorHAnsi" w:eastAsiaTheme="minorEastAsia" w:hAnsiTheme="minorHAnsi" w:cstheme="minorBidi"/>
            <w:sz w:val="22"/>
            <w:szCs w:val="22"/>
          </w:rPr>
          <w:tab/>
        </w:r>
        <w:r w:rsidR="001B5586" w:rsidRPr="00AA2329">
          <w:rPr>
            <w:rStyle w:val="Hyperlink"/>
          </w:rPr>
          <w:t>Determination of Responsiveness</w:t>
        </w:r>
        <w:r w:rsidR="001B5586">
          <w:rPr>
            <w:webHidden/>
          </w:rPr>
          <w:tab/>
        </w:r>
        <w:r w:rsidR="0051627C">
          <w:rPr>
            <w:webHidden/>
          </w:rPr>
          <w:fldChar w:fldCharType="begin"/>
        </w:r>
        <w:r w:rsidR="001B5586">
          <w:rPr>
            <w:webHidden/>
          </w:rPr>
          <w:instrText xml:space="preserve"> PAGEREF _Toc372613785 \h </w:instrText>
        </w:r>
        <w:r w:rsidR="0051627C">
          <w:rPr>
            <w:webHidden/>
          </w:rPr>
        </w:r>
        <w:r w:rsidR="0051627C">
          <w:rPr>
            <w:webHidden/>
          </w:rPr>
          <w:fldChar w:fldCharType="separate"/>
        </w:r>
        <w:r w:rsidR="001A4978">
          <w:rPr>
            <w:webHidden/>
          </w:rPr>
          <w:t>20</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86" w:history="1">
        <w:r w:rsidR="001B5586" w:rsidRPr="00AA2329">
          <w:rPr>
            <w:rStyle w:val="Hyperlink"/>
          </w:rPr>
          <w:t>30.</w:t>
        </w:r>
        <w:r w:rsidR="001B5586">
          <w:rPr>
            <w:rFonts w:asciiTheme="minorHAnsi" w:eastAsiaTheme="minorEastAsia" w:hAnsiTheme="minorHAnsi" w:cstheme="minorBidi"/>
            <w:sz w:val="22"/>
            <w:szCs w:val="22"/>
          </w:rPr>
          <w:tab/>
        </w:r>
        <w:r w:rsidR="001B5586" w:rsidRPr="00AA2329">
          <w:rPr>
            <w:rStyle w:val="Hyperlink"/>
          </w:rPr>
          <w:t>Nonconformities, Errors, and Omissions</w:t>
        </w:r>
        <w:r w:rsidR="001B5586">
          <w:rPr>
            <w:webHidden/>
          </w:rPr>
          <w:tab/>
        </w:r>
        <w:r w:rsidR="0051627C">
          <w:rPr>
            <w:webHidden/>
          </w:rPr>
          <w:fldChar w:fldCharType="begin"/>
        </w:r>
        <w:r w:rsidR="001B5586">
          <w:rPr>
            <w:webHidden/>
          </w:rPr>
          <w:instrText xml:space="preserve"> PAGEREF _Toc372613786 \h </w:instrText>
        </w:r>
        <w:r w:rsidR="0051627C">
          <w:rPr>
            <w:webHidden/>
          </w:rPr>
        </w:r>
        <w:r w:rsidR="0051627C">
          <w:rPr>
            <w:webHidden/>
          </w:rPr>
          <w:fldChar w:fldCharType="separate"/>
        </w:r>
        <w:r w:rsidR="001A4978">
          <w:rPr>
            <w:webHidden/>
          </w:rPr>
          <w:t>21</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87" w:history="1">
        <w:r w:rsidR="001B5586" w:rsidRPr="00AA2329">
          <w:rPr>
            <w:rStyle w:val="Hyperlink"/>
          </w:rPr>
          <w:t>31.</w:t>
        </w:r>
        <w:r w:rsidR="001B5586">
          <w:rPr>
            <w:rFonts w:asciiTheme="minorHAnsi" w:eastAsiaTheme="minorEastAsia" w:hAnsiTheme="minorHAnsi" w:cstheme="minorBidi"/>
            <w:sz w:val="22"/>
            <w:szCs w:val="22"/>
          </w:rPr>
          <w:tab/>
        </w:r>
        <w:r w:rsidR="001B5586" w:rsidRPr="00AA2329">
          <w:rPr>
            <w:rStyle w:val="Hyperlink"/>
          </w:rPr>
          <w:t>Correction of Arithmetical Errors</w:t>
        </w:r>
        <w:r w:rsidR="001B5586">
          <w:rPr>
            <w:webHidden/>
          </w:rPr>
          <w:tab/>
        </w:r>
        <w:r w:rsidR="0051627C">
          <w:rPr>
            <w:webHidden/>
          </w:rPr>
          <w:fldChar w:fldCharType="begin"/>
        </w:r>
        <w:r w:rsidR="001B5586">
          <w:rPr>
            <w:webHidden/>
          </w:rPr>
          <w:instrText xml:space="preserve"> PAGEREF _Toc372613787 \h </w:instrText>
        </w:r>
        <w:r w:rsidR="0051627C">
          <w:rPr>
            <w:webHidden/>
          </w:rPr>
        </w:r>
        <w:r w:rsidR="0051627C">
          <w:rPr>
            <w:webHidden/>
          </w:rPr>
          <w:fldChar w:fldCharType="separate"/>
        </w:r>
        <w:r w:rsidR="001A4978">
          <w:rPr>
            <w:webHidden/>
          </w:rPr>
          <w:t>21</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88" w:history="1">
        <w:r w:rsidR="001B5586" w:rsidRPr="00AA2329">
          <w:rPr>
            <w:rStyle w:val="Hyperlink"/>
          </w:rPr>
          <w:t>32.</w:t>
        </w:r>
        <w:r w:rsidR="001B5586">
          <w:rPr>
            <w:rFonts w:asciiTheme="minorHAnsi" w:eastAsiaTheme="minorEastAsia" w:hAnsiTheme="minorHAnsi" w:cstheme="minorBidi"/>
            <w:sz w:val="22"/>
            <w:szCs w:val="22"/>
          </w:rPr>
          <w:tab/>
        </w:r>
        <w:r w:rsidR="001B5586" w:rsidRPr="00AA2329">
          <w:rPr>
            <w:rStyle w:val="Hyperlink"/>
          </w:rPr>
          <w:t>Conversion to Single Currency</w:t>
        </w:r>
        <w:r w:rsidR="001B5586">
          <w:rPr>
            <w:webHidden/>
          </w:rPr>
          <w:tab/>
        </w:r>
        <w:r w:rsidR="0051627C">
          <w:rPr>
            <w:webHidden/>
          </w:rPr>
          <w:fldChar w:fldCharType="begin"/>
        </w:r>
        <w:r w:rsidR="001B5586">
          <w:rPr>
            <w:webHidden/>
          </w:rPr>
          <w:instrText xml:space="preserve"> PAGEREF _Toc372613788 \h </w:instrText>
        </w:r>
        <w:r w:rsidR="0051627C">
          <w:rPr>
            <w:webHidden/>
          </w:rPr>
        </w:r>
        <w:r w:rsidR="0051627C">
          <w:rPr>
            <w:webHidden/>
          </w:rPr>
          <w:fldChar w:fldCharType="separate"/>
        </w:r>
        <w:r w:rsidR="001A4978">
          <w:rPr>
            <w:webHidden/>
          </w:rPr>
          <w:t>22</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89" w:history="1">
        <w:r w:rsidR="001B5586" w:rsidRPr="00AA2329">
          <w:rPr>
            <w:rStyle w:val="Hyperlink"/>
          </w:rPr>
          <w:t>33.</w:t>
        </w:r>
        <w:r w:rsidR="001B5586">
          <w:rPr>
            <w:rFonts w:asciiTheme="minorHAnsi" w:eastAsiaTheme="minorEastAsia" w:hAnsiTheme="minorHAnsi" w:cstheme="minorBidi"/>
            <w:sz w:val="22"/>
            <w:szCs w:val="22"/>
          </w:rPr>
          <w:tab/>
        </w:r>
        <w:r w:rsidR="001B5586" w:rsidRPr="00AA2329">
          <w:rPr>
            <w:rStyle w:val="Hyperlink"/>
          </w:rPr>
          <w:t>Margin of Preference</w:t>
        </w:r>
        <w:r w:rsidR="001B5586">
          <w:rPr>
            <w:webHidden/>
          </w:rPr>
          <w:tab/>
        </w:r>
        <w:r w:rsidR="0051627C">
          <w:rPr>
            <w:webHidden/>
          </w:rPr>
          <w:fldChar w:fldCharType="begin"/>
        </w:r>
        <w:r w:rsidR="001B5586">
          <w:rPr>
            <w:webHidden/>
          </w:rPr>
          <w:instrText xml:space="preserve"> PAGEREF _Toc372613789 \h </w:instrText>
        </w:r>
        <w:r w:rsidR="0051627C">
          <w:rPr>
            <w:webHidden/>
          </w:rPr>
        </w:r>
        <w:r w:rsidR="0051627C">
          <w:rPr>
            <w:webHidden/>
          </w:rPr>
          <w:fldChar w:fldCharType="separate"/>
        </w:r>
        <w:r w:rsidR="001A4978">
          <w:rPr>
            <w:webHidden/>
          </w:rPr>
          <w:t>22</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90" w:history="1">
        <w:r w:rsidR="001B5586" w:rsidRPr="00AA2329">
          <w:rPr>
            <w:rStyle w:val="Hyperlink"/>
          </w:rPr>
          <w:t>34.</w:t>
        </w:r>
        <w:r w:rsidR="001B5586">
          <w:rPr>
            <w:rFonts w:asciiTheme="minorHAnsi" w:eastAsiaTheme="minorEastAsia" w:hAnsiTheme="minorHAnsi" w:cstheme="minorBidi"/>
            <w:sz w:val="22"/>
            <w:szCs w:val="22"/>
          </w:rPr>
          <w:tab/>
        </w:r>
        <w:r w:rsidR="001B5586" w:rsidRPr="00AA2329">
          <w:rPr>
            <w:rStyle w:val="Hyperlink"/>
          </w:rPr>
          <w:t>Subcontractors</w:t>
        </w:r>
        <w:r w:rsidR="001B5586">
          <w:rPr>
            <w:webHidden/>
          </w:rPr>
          <w:tab/>
        </w:r>
        <w:r w:rsidR="0051627C">
          <w:rPr>
            <w:webHidden/>
          </w:rPr>
          <w:fldChar w:fldCharType="begin"/>
        </w:r>
        <w:r w:rsidR="001B5586">
          <w:rPr>
            <w:webHidden/>
          </w:rPr>
          <w:instrText xml:space="preserve"> PAGEREF _Toc372613790 \h </w:instrText>
        </w:r>
        <w:r w:rsidR="0051627C">
          <w:rPr>
            <w:webHidden/>
          </w:rPr>
        </w:r>
        <w:r w:rsidR="0051627C">
          <w:rPr>
            <w:webHidden/>
          </w:rPr>
          <w:fldChar w:fldCharType="separate"/>
        </w:r>
        <w:r w:rsidR="001A4978">
          <w:rPr>
            <w:webHidden/>
          </w:rPr>
          <w:t>22</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91" w:history="1">
        <w:r w:rsidR="001B5586" w:rsidRPr="00AA2329">
          <w:rPr>
            <w:rStyle w:val="Hyperlink"/>
          </w:rPr>
          <w:t>35.</w:t>
        </w:r>
        <w:r w:rsidR="001B5586">
          <w:rPr>
            <w:rFonts w:asciiTheme="minorHAnsi" w:eastAsiaTheme="minorEastAsia" w:hAnsiTheme="minorHAnsi" w:cstheme="minorBidi"/>
            <w:sz w:val="22"/>
            <w:szCs w:val="22"/>
          </w:rPr>
          <w:tab/>
        </w:r>
        <w:r w:rsidR="001B5586" w:rsidRPr="00AA2329">
          <w:rPr>
            <w:rStyle w:val="Hyperlink"/>
          </w:rPr>
          <w:t>Evaluation of Bids</w:t>
        </w:r>
        <w:r w:rsidR="001B5586">
          <w:rPr>
            <w:webHidden/>
          </w:rPr>
          <w:tab/>
        </w:r>
        <w:r w:rsidR="0051627C">
          <w:rPr>
            <w:webHidden/>
          </w:rPr>
          <w:fldChar w:fldCharType="begin"/>
        </w:r>
        <w:r w:rsidR="001B5586">
          <w:rPr>
            <w:webHidden/>
          </w:rPr>
          <w:instrText xml:space="preserve"> PAGEREF _Toc372613791 \h </w:instrText>
        </w:r>
        <w:r w:rsidR="0051627C">
          <w:rPr>
            <w:webHidden/>
          </w:rPr>
        </w:r>
        <w:r w:rsidR="0051627C">
          <w:rPr>
            <w:webHidden/>
          </w:rPr>
          <w:fldChar w:fldCharType="separate"/>
        </w:r>
        <w:r w:rsidR="001A4978">
          <w:rPr>
            <w:webHidden/>
          </w:rPr>
          <w:t>22</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92" w:history="1">
        <w:r w:rsidR="001B5586" w:rsidRPr="00AA2329">
          <w:rPr>
            <w:rStyle w:val="Hyperlink"/>
          </w:rPr>
          <w:t>36.</w:t>
        </w:r>
        <w:r w:rsidR="001B5586">
          <w:rPr>
            <w:rFonts w:asciiTheme="minorHAnsi" w:eastAsiaTheme="minorEastAsia" w:hAnsiTheme="minorHAnsi" w:cstheme="minorBidi"/>
            <w:sz w:val="22"/>
            <w:szCs w:val="22"/>
          </w:rPr>
          <w:tab/>
        </w:r>
        <w:r w:rsidR="001B5586" w:rsidRPr="00AA2329">
          <w:rPr>
            <w:rStyle w:val="Hyperlink"/>
          </w:rPr>
          <w:t>Comparison of Bids</w:t>
        </w:r>
        <w:r w:rsidR="001B5586">
          <w:rPr>
            <w:webHidden/>
          </w:rPr>
          <w:tab/>
        </w:r>
        <w:r w:rsidR="0051627C">
          <w:rPr>
            <w:webHidden/>
          </w:rPr>
          <w:fldChar w:fldCharType="begin"/>
        </w:r>
        <w:r w:rsidR="001B5586">
          <w:rPr>
            <w:webHidden/>
          </w:rPr>
          <w:instrText xml:space="preserve"> PAGEREF _Toc372613792 \h </w:instrText>
        </w:r>
        <w:r w:rsidR="0051627C">
          <w:rPr>
            <w:webHidden/>
          </w:rPr>
        </w:r>
        <w:r w:rsidR="0051627C">
          <w:rPr>
            <w:webHidden/>
          </w:rPr>
          <w:fldChar w:fldCharType="separate"/>
        </w:r>
        <w:r w:rsidR="001A4978">
          <w:rPr>
            <w:webHidden/>
          </w:rPr>
          <w:t>23</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93" w:history="1">
        <w:r w:rsidR="001B5586" w:rsidRPr="00AA2329">
          <w:rPr>
            <w:rStyle w:val="Hyperlink"/>
          </w:rPr>
          <w:t>37.</w:t>
        </w:r>
        <w:r w:rsidR="001B5586">
          <w:rPr>
            <w:rFonts w:asciiTheme="minorHAnsi" w:eastAsiaTheme="minorEastAsia" w:hAnsiTheme="minorHAnsi" w:cstheme="minorBidi"/>
            <w:sz w:val="22"/>
            <w:szCs w:val="22"/>
          </w:rPr>
          <w:tab/>
        </w:r>
        <w:r w:rsidR="001B5586" w:rsidRPr="00AA2329">
          <w:rPr>
            <w:rStyle w:val="Hyperlink"/>
          </w:rPr>
          <w:t>Qualification of the Bidder</w:t>
        </w:r>
        <w:r w:rsidR="001B5586">
          <w:rPr>
            <w:webHidden/>
          </w:rPr>
          <w:tab/>
        </w:r>
        <w:r w:rsidR="0051627C">
          <w:rPr>
            <w:webHidden/>
          </w:rPr>
          <w:fldChar w:fldCharType="begin"/>
        </w:r>
        <w:r w:rsidR="001B5586">
          <w:rPr>
            <w:webHidden/>
          </w:rPr>
          <w:instrText xml:space="preserve"> PAGEREF _Toc372613793 \h </w:instrText>
        </w:r>
        <w:r w:rsidR="0051627C">
          <w:rPr>
            <w:webHidden/>
          </w:rPr>
        </w:r>
        <w:r w:rsidR="0051627C">
          <w:rPr>
            <w:webHidden/>
          </w:rPr>
          <w:fldChar w:fldCharType="separate"/>
        </w:r>
        <w:r w:rsidR="001A4978">
          <w:rPr>
            <w:webHidden/>
          </w:rPr>
          <w:t>23</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94" w:history="1">
        <w:r w:rsidR="001B5586" w:rsidRPr="00AA2329">
          <w:rPr>
            <w:rStyle w:val="Hyperlink"/>
          </w:rPr>
          <w:t>38.</w:t>
        </w:r>
        <w:r w:rsidR="001B5586">
          <w:rPr>
            <w:rFonts w:asciiTheme="minorHAnsi" w:eastAsiaTheme="minorEastAsia" w:hAnsiTheme="minorHAnsi" w:cstheme="minorBidi"/>
            <w:sz w:val="22"/>
            <w:szCs w:val="22"/>
          </w:rPr>
          <w:tab/>
        </w:r>
        <w:r w:rsidR="001B5586" w:rsidRPr="00AA2329">
          <w:rPr>
            <w:rStyle w:val="Hyperlink"/>
            <w:iCs/>
          </w:rPr>
          <w:t xml:space="preserve">Employer’s </w:t>
        </w:r>
        <w:r w:rsidR="001B5586" w:rsidRPr="00AA2329">
          <w:rPr>
            <w:rStyle w:val="Hyperlink"/>
          </w:rPr>
          <w:t>Right to Accept Any Bid, and to Reject Any or All Bids</w:t>
        </w:r>
        <w:r w:rsidR="001B5586">
          <w:rPr>
            <w:webHidden/>
          </w:rPr>
          <w:tab/>
        </w:r>
        <w:r w:rsidR="0051627C">
          <w:rPr>
            <w:webHidden/>
          </w:rPr>
          <w:fldChar w:fldCharType="begin"/>
        </w:r>
        <w:r w:rsidR="001B5586">
          <w:rPr>
            <w:webHidden/>
          </w:rPr>
          <w:instrText xml:space="preserve"> PAGEREF _Toc372613794 \h </w:instrText>
        </w:r>
        <w:r w:rsidR="0051627C">
          <w:rPr>
            <w:webHidden/>
          </w:rPr>
        </w:r>
        <w:r w:rsidR="0051627C">
          <w:rPr>
            <w:webHidden/>
          </w:rPr>
          <w:fldChar w:fldCharType="separate"/>
        </w:r>
        <w:r w:rsidR="001A4978">
          <w:rPr>
            <w:webHidden/>
          </w:rPr>
          <w:t>24</w:t>
        </w:r>
        <w:r w:rsidR="0051627C">
          <w:rPr>
            <w:webHidden/>
          </w:rPr>
          <w:fldChar w:fldCharType="end"/>
        </w:r>
      </w:hyperlink>
    </w:p>
    <w:p w:rsidR="001B5586" w:rsidRDefault="00A068D4"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95" w:history="1">
        <w:r w:rsidR="001B5586" w:rsidRPr="00AA2329">
          <w:rPr>
            <w:rStyle w:val="Hyperlink"/>
            <w:noProof/>
          </w:rPr>
          <w:t>F.</w:t>
        </w:r>
        <w:r w:rsidR="001B5586">
          <w:rPr>
            <w:rFonts w:asciiTheme="minorHAnsi" w:eastAsiaTheme="minorEastAsia" w:hAnsiTheme="minorHAnsi" w:cstheme="minorBidi"/>
            <w:b w:val="0"/>
            <w:noProof/>
            <w:sz w:val="22"/>
            <w:szCs w:val="22"/>
          </w:rPr>
          <w:tab/>
        </w:r>
        <w:r w:rsidR="001B5586" w:rsidRPr="00AA2329">
          <w:rPr>
            <w:rStyle w:val="Hyperlink"/>
            <w:noProof/>
          </w:rPr>
          <w:t>Award of Contract</w:t>
        </w:r>
        <w:r w:rsidR="001B5586">
          <w:rPr>
            <w:noProof/>
            <w:webHidden/>
          </w:rPr>
          <w:tab/>
        </w:r>
        <w:r w:rsidR="0051627C">
          <w:rPr>
            <w:noProof/>
            <w:webHidden/>
          </w:rPr>
          <w:fldChar w:fldCharType="begin"/>
        </w:r>
        <w:r w:rsidR="001B5586">
          <w:rPr>
            <w:noProof/>
            <w:webHidden/>
          </w:rPr>
          <w:instrText xml:space="preserve"> PAGEREF _Toc372613795 \h </w:instrText>
        </w:r>
        <w:r w:rsidR="0051627C">
          <w:rPr>
            <w:noProof/>
            <w:webHidden/>
          </w:rPr>
        </w:r>
        <w:r w:rsidR="0051627C">
          <w:rPr>
            <w:noProof/>
            <w:webHidden/>
          </w:rPr>
          <w:fldChar w:fldCharType="separate"/>
        </w:r>
        <w:r w:rsidR="001A4978">
          <w:rPr>
            <w:noProof/>
            <w:webHidden/>
          </w:rPr>
          <w:t>24</w:t>
        </w:r>
        <w:r w:rsidR="0051627C">
          <w:rPr>
            <w:noProof/>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96" w:history="1">
        <w:r w:rsidR="001B5586" w:rsidRPr="00AA2329">
          <w:rPr>
            <w:rStyle w:val="Hyperlink"/>
          </w:rPr>
          <w:t>39.</w:t>
        </w:r>
        <w:r w:rsidR="001B5586">
          <w:rPr>
            <w:rFonts w:asciiTheme="minorHAnsi" w:eastAsiaTheme="minorEastAsia" w:hAnsiTheme="minorHAnsi" w:cstheme="minorBidi"/>
            <w:sz w:val="22"/>
            <w:szCs w:val="22"/>
          </w:rPr>
          <w:tab/>
        </w:r>
        <w:r w:rsidR="001B5586" w:rsidRPr="00AA2329">
          <w:rPr>
            <w:rStyle w:val="Hyperlink"/>
          </w:rPr>
          <w:t>Award Criteria</w:t>
        </w:r>
        <w:r w:rsidR="001B5586">
          <w:rPr>
            <w:webHidden/>
          </w:rPr>
          <w:tab/>
        </w:r>
        <w:r w:rsidR="0051627C">
          <w:rPr>
            <w:webHidden/>
          </w:rPr>
          <w:fldChar w:fldCharType="begin"/>
        </w:r>
        <w:r w:rsidR="001B5586">
          <w:rPr>
            <w:webHidden/>
          </w:rPr>
          <w:instrText xml:space="preserve"> PAGEREF _Toc372613796 \h </w:instrText>
        </w:r>
        <w:r w:rsidR="0051627C">
          <w:rPr>
            <w:webHidden/>
          </w:rPr>
        </w:r>
        <w:r w:rsidR="0051627C">
          <w:rPr>
            <w:webHidden/>
          </w:rPr>
          <w:fldChar w:fldCharType="separate"/>
        </w:r>
        <w:r w:rsidR="001A4978">
          <w:rPr>
            <w:webHidden/>
          </w:rPr>
          <w:t>24</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97" w:history="1">
        <w:r w:rsidR="001B5586" w:rsidRPr="00AA2329">
          <w:rPr>
            <w:rStyle w:val="Hyperlink"/>
          </w:rPr>
          <w:t>40.</w:t>
        </w:r>
        <w:r w:rsidR="001B5586">
          <w:rPr>
            <w:rFonts w:asciiTheme="minorHAnsi" w:eastAsiaTheme="minorEastAsia" w:hAnsiTheme="minorHAnsi" w:cstheme="minorBidi"/>
            <w:sz w:val="22"/>
            <w:szCs w:val="22"/>
          </w:rPr>
          <w:tab/>
        </w:r>
        <w:r w:rsidR="001B5586" w:rsidRPr="00AA2329">
          <w:rPr>
            <w:rStyle w:val="Hyperlink"/>
          </w:rPr>
          <w:t>Notification of Award</w:t>
        </w:r>
        <w:r w:rsidR="001B5586">
          <w:rPr>
            <w:webHidden/>
          </w:rPr>
          <w:tab/>
        </w:r>
        <w:r w:rsidR="0051627C">
          <w:rPr>
            <w:webHidden/>
          </w:rPr>
          <w:fldChar w:fldCharType="begin"/>
        </w:r>
        <w:r w:rsidR="001B5586">
          <w:rPr>
            <w:webHidden/>
          </w:rPr>
          <w:instrText xml:space="preserve"> PAGEREF _Toc372613797 \h </w:instrText>
        </w:r>
        <w:r w:rsidR="0051627C">
          <w:rPr>
            <w:webHidden/>
          </w:rPr>
        </w:r>
        <w:r w:rsidR="0051627C">
          <w:rPr>
            <w:webHidden/>
          </w:rPr>
          <w:fldChar w:fldCharType="separate"/>
        </w:r>
        <w:r w:rsidR="001A4978">
          <w:rPr>
            <w:webHidden/>
          </w:rPr>
          <w:t>24</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98" w:history="1">
        <w:r w:rsidR="001B5586" w:rsidRPr="00AA2329">
          <w:rPr>
            <w:rStyle w:val="Hyperlink"/>
          </w:rPr>
          <w:t>41.</w:t>
        </w:r>
        <w:r w:rsidR="001B5586">
          <w:rPr>
            <w:rFonts w:asciiTheme="minorHAnsi" w:eastAsiaTheme="minorEastAsia" w:hAnsiTheme="minorHAnsi" w:cstheme="minorBidi"/>
            <w:sz w:val="22"/>
            <w:szCs w:val="22"/>
          </w:rPr>
          <w:tab/>
        </w:r>
        <w:r w:rsidR="001B5586" w:rsidRPr="00AA2329">
          <w:rPr>
            <w:rStyle w:val="Hyperlink"/>
          </w:rPr>
          <w:t>Signing of Contract</w:t>
        </w:r>
        <w:r w:rsidR="001B5586">
          <w:rPr>
            <w:webHidden/>
          </w:rPr>
          <w:tab/>
        </w:r>
        <w:r w:rsidR="0051627C">
          <w:rPr>
            <w:webHidden/>
          </w:rPr>
          <w:fldChar w:fldCharType="begin"/>
        </w:r>
        <w:r w:rsidR="001B5586">
          <w:rPr>
            <w:webHidden/>
          </w:rPr>
          <w:instrText xml:space="preserve"> PAGEREF _Toc372613798 \h </w:instrText>
        </w:r>
        <w:r w:rsidR="0051627C">
          <w:rPr>
            <w:webHidden/>
          </w:rPr>
        </w:r>
        <w:r w:rsidR="0051627C">
          <w:rPr>
            <w:webHidden/>
          </w:rPr>
          <w:fldChar w:fldCharType="separate"/>
        </w:r>
        <w:r w:rsidR="001A4978">
          <w:rPr>
            <w:webHidden/>
          </w:rPr>
          <w:t>26</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799" w:history="1">
        <w:r w:rsidR="001B5586" w:rsidRPr="00AA2329">
          <w:rPr>
            <w:rStyle w:val="Hyperlink"/>
          </w:rPr>
          <w:t>42.</w:t>
        </w:r>
        <w:r w:rsidR="001B5586">
          <w:rPr>
            <w:rFonts w:asciiTheme="minorHAnsi" w:eastAsiaTheme="minorEastAsia" w:hAnsiTheme="minorHAnsi" w:cstheme="minorBidi"/>
            <w:sz w:val="22"/>
            <w:szCs w:val="22"/>
          </w:rPr>
          <w:tab/>
        </w:r>
        <w:r w:rsidR="001B5586" w:rsidRPr="00AA2329">
          <w:rPr>
            <w:rStyle w:val="Hyperlink"/>
          </w:rPr>
          <w:t>Performance Security</w:t>
        </w:r>
        <w:r w:rsidR="001B5586">
          <w:rPr>
            <w:webHidden/>
          </w:rPr>
          <w:tab/>
        </w:r>
        <w:r w:rsidR="0051627C">
          <w:rPr>
            <w:webHidden/>
          </w:rPr>
          <w:fldChar w:fldCharType="begin"/>
        </w:r>
        <w:r w:rsidR="001B5586">
          <w:rPr>
            <w:webHidden/>
          </w:rPr>
          <w:instrText xml:space="preserve"> PAGEREF _Toc372613799 \h </w:instrText>
        </w:r>
        <w:r w:rsidR="0051627C">
          <w:rPr>
            <w:webHidden/>
          </w:rPr>
        </w:r>
        <w:r w:rsidR="0051627C">
          <w:rPr>
            <w:webHidden/>
          </w:rPr>
          <w:fldChar w:fldCharType="separate"/>
        </w:r>
        <w:r w:rsidR="001A4978">
          <w:rPr>
            <w:webHidden/>
          </w:rPr>
          <w:t>26</w:t>
        </w:r>
        <w:r w:rsidR="0051627C">
          <w:rPr>
            <w:webHidden/>
          </w:rPr>
          <w:fldChar w:fldCharType="end"/>
        </w:r>
      </w:hyperlink>
    </w:p>
    <w:p w:rsidR="001B5586" w:rsidRDefault="00A068D4" w:rsidP="00165DD8">
      <w:pPr>
        <w:pStyle w:val="TOC2"/>
        <w:rPr>
          <w:rFonts w:asciiTheme="minorHAnsi" w:eastAsiaTheme="minorEastAsia" w:hAnsiTheme="minorHAnsi" w:cstheme="minorBidi"/>
          <w:sz w:val="22"/>
          <w:szCs w:val="22"/>
        </w:rPr>
      </w:pPr>
      <w:hyperlink w:anchor="_Toc372613800" w:history="1">
        <w:r w:rsidR="001B5586" w:rsidRPr="00AA2329">
          <w:rPr>
            <w:rStyle w:val="Hyperlink"/>
          </w:rPr>
          <w:t>43.</w:t>
        </w:r>
        <w:r w:rsidR="001B5586">
          <w:rPr>
            <w:rFonts w:asciiTheme="minorHAnsi" w:eastAsiaTheme="minorEastAsia" w:hAnsiTheme="minorHAnsi" w:cstheme="minorBidi"/>
            <w:sz w:val="22"/>
            <w:szCs w:val="22"/>
          </w:rPr>
          <w:tab/>
        </w:r>
        <w:r w:rsidR="001B5586" w:rsidRPr="00AA2329">
          <w:rPr>
            <w:rStyle w:val="Hyperlink"/>
          </w:rPr>
          <w:t>Adjudicator</w:t>
        </w:r>
        <w:r w:rsidR="001B5586">
          <w:rPr>
            <w:webHidden/>
          </w:rPr>
          <w:tab/>
        </w:r>
        <w:r w:rsidR="0051627C">
          <w:rPr>
            <w:webHidden/>
          </w:rPr>
          <w:fldChar w:fldCharType="begin"/>
        </w:r>
        <w:r w:rsidR="001B5586">
          <w:rPr>
            <w:webHidden/>
          </w:rPr>
          <w:instrText xml:space="preserve"> PAGEREF _Toc372613800 \h </w:instrText>
        </w:r>
        <w:r w:rsidR="0051627C">
          <w:rPr>
            <w:webHidden/>
          </w:rPr>
        </w:r>
        <w:r w:rsidR="0051627C">
          <w:rPr>
            <w:webHidden/>
          </w:rPr>
          <w:fldChar w:fldCharType="separate"/>
        </w:r>
        <w:r w:rsidR="001A4978">
          <w:rPr>
            <w:webHidden/>
          </w:rPr>
          <w:t>26</w:t>
        </w:r>
        <w:r w:rsidR="0051627C">
          <w:rPr>
            <w:webHidden/>
          </w:rPr>
          <w:fldChar w:fldCharType="end"/>
        </w:r>
      </w:hyperlink>
    </w:p>
    <w:p w:rsidR="007B586E" w:rsidRPr="00EC12FE" w:rsidRDefault="0051627C">
      <w:pPr>
        <w:pStyle w:val="BodyText"/>
        <w:ind w:left="180" w:right="288"/>
        <w:jc w:val="center"/>
        <w:rPr>
          <w:rFonts w:ascii="Times New Roman" w:hAnsi="Times New Roman" w:cs="Times New Roman"/>
          <w:b/>
          <w:bCs/>
          <w:sz w:val="24"/>
        </w:rPr>
      </w:pPr>
      <w:r w:rsidRPr="00EC12FE">
        <w:rPr>
          <w:rFonts w:ascii="Times New Roman" w:hAnsi="Times New Roman" w:cs="Times New Roman"/>
          <w:b/>
          <w:bCs/>
          <w:sz w:val="24"/>
        </w:rPr>
        <w:fldChar w:fldCharType="end"/>
      </w:r>
    </w:p>
    <w:p w:rsidR="007B586E" w:rsidRPr="00EC12FE" w:rsidRDefault="007B586E">
      <w:pPr>
        <w:pStyle w:val="BodyText"/>
        <w:ind w:left="180" w:right="288"/>
        <w:jc w:val="center"/>
        <w:rPr>
          <w:rFonts w:ascii="Times New Roman" w:hAnsi="Times New Roman" w:cs="Times New Roman"/>
          <w:b/>
          <w:bCs/>
          <w:sz w:val="24"/>
        </w:rPr>
      </w:pPr>
    </w:p>
    <w:p w:rsidR="007B586E" w:rsidRPr="00EC12FE" w:rsidRDefault="007B586E">
      <w:pPr>
        <w:jc w:val="center"/>
        <w:outlineLvl w:val="0"/>
        <w:rPr>
          <w:rFonts w:cs="Arial"/>
          <w:sz w:val="28"/>
        </w:rPr>
      </w:pPr>
    </w:p>
    <w:p w:rsidR="007B586E" w:rsidRPr="00EC12FE" w:rsidRDefault="007B586E">
      <w:pPr>
        <w:jc w:val="center"/>
        <w:outlineLvl w:val="0"/>
        <w:rPr>
          <w:rFonts w:cs="Arial"/>
          <w:sz w:val="28"/>
        </w:rPr>
      </w:pPr>
    </w:p>
    <w:p w:rsidR="007B586E" w:rsidRPr="00EC12FE" w:rsidRDefault="007B586E">
      <w:pPr>
        <w:spacing w:before="240" w:after="360"/>
        <w:jc w:val="center"/>
        <w:rPr>
          <w:b/>
          <w:sz w:val="36"/>
          <w:szCs w:val="36"/>
        </w:rPr>
      </w:pPr>
      <w:bookmarkStart w:id="3" w:name="_Hlt438532663"/>
      <w:bookmarkStart w:id="4" w:name="_Toc438266923"/>
      <w:bookmarkStart w:id="5" w:name="_Toc438267877"/>
      <w:bookmarkStart w:id="6" w:name="_Toc438366664"/>
      <w:bookmarkEnd w:id="3"/>
      <w:r w:rsidRPr="00EC12FE">
        <w:br w:type="page"/>
      </w:r>
      <w:r w:rsidRPr="00EC12FE">
        <w:rPr>
          <w:b/>
          <w:sz w:val="36"/>
          <w:szCs w:val="36"/>
        </w:rPr>
        <w:lastRenderedPageBreak/>
        <w:t>Section I - Instructions to Bidders</w:t>
      </w:r>
      <w:bookmarkEnd w:id="4"/>
      <w:bookmarkEnd w:id="5"/>
      <w:bookmarkEnd w:id="6"/>
    </w:p>
    <w:tbl>
      <w:tblPr>
        <w:tblW w:w="9450" w:type="dxa"/>
        <w:jc w:val="center"/>
        <w:tblLayout w:type="fixed"/>
        <w:tblLook w:val="0000" w:firstRow="0" w:lastRow="0" w:firstColumn="0" w:lastColumn="0" w:noHBand="0" w:noVBand="0"/>
      </w:tblPr>
      <w:tblGrid>
        <w:gridCol w:w="2430"/>
        <w:gridCol w:w="7020"/>
      </w:tblGrid>
      <w:tr w:rsidR="007B586E" w:rsidRPr="00EC12FE">
        <w:trPr>
          <w:cantSplit/>
          <w:jc w:val="center"/>
        </w:trPr>
        <w:tc>
          <w:tcPr>
            <w:tcW w:w="9450" w:type="dxa"/>
            <w:gridSpan w:val="2"/>
            <w:vAlign w:val="center"/>
          </w:tcPr>
          <w:p w:rsidR="007B586E" w:rsidRPr="00EC12FE" w:rsidRDefault="007B586E">
            <w:pPr>
              <w:pStyle w:val="StyleStyleS1-Header1TimesNewRoman14pt1"/>
            </w:pPr>
            <w:bookmarkStart w:id="7" w:name="_Toc438438819"/>
            <w:bookmarkStart w:id="8" w:name="_Toc438532553"/>
            <w:bookmarkStart w:id="9" w:name="_Toc438733963"/>
            <w:bookmarkStart w:id="10" w:name="_Toc438962045"/>
            <w:bookmarkStart w:id="11" w:name="_Toc461939616"/>
            <w:bookmarkStart w:id="12" w:name="_Toc97371001"/>
            <w:bookmarkStart w:id="13" w:name="_Toc372613752"/>
            <w:r w:rsidRPr="00EC12FE">
              <w:t>General</w:t>
            </w:r>
            <w:bookmarkEnd w:id="7"/>
            <w:bookmarkEnd w:id="8"/>
            <w:bookmarkEnd w:id="9"/>
            <w:bookmarkEnd w:id="10"/>
            <w:bookmarkEnd w:id="11"/>
            <w:bookmarkEnd w:id="12"/>
            <w:bookmarkEnd w:id="13"/>
          </w:p>
        </w:tc>
      </w:tr>
      <w:tr w:rsidR="007B586E" w:rsidRPr="00EC12FE">
        <w:trPr>
          <w:jc w:val="center"/>
        </w:trPr>
        <w:tc>
          <w:tcPr>
            <w:tcW w:w="2430" w:type="dxa"/>
          </w:tcPr>
          <w:p w:rsidR="007B586E" w:rsidRPr="00EC12FE" w:rsidRDefault="007B586E">
            <w:pPr>
              <w:pStyle w:val="S1-Header2"/>
            </w:pPr>
            <w:bookmarkStart w:id="14" w:name="_Toc97371002"/>
            <w:bookmarkStart w:id="15" w:name="_Toc139863103"/>
            <w:bookmarkStart w:id="16" w:name="_Toc372613753"/>
            <w:r w:rsidRPr="00EC12FE">
              <w:t>Scope of Bid</w:t>
            </w:r>
            <w:bookmarkEnd w:id="14"/>
            <w:bookmarkEnd w:id="15"/>
            <w:bookmarkEnd w:id="16"/>
          </w:p>
        </w:tc>
        <w:tc>
          <w:tcPr>
            <w:tcW w:w="7020" w:type="dxa"/>
          </w:tcPr>
          <w:p w:rsidR="007B586E" w:rsidRPr="00EC12FE" w:rsidRDefault="00B77FDF" w:rsidP="00B77FDF">
            <w:pPr>
              <w:pStyle w:val="Header2-SubClauses"/>
            </w:pPr>
            <w:r w:rsidRPr="00EC12FE">
              <w:t xml:space="preserve">In connection with the Invitation for Bids </w:t>
            </w:r>
            <w:proofErr w:type="spellStart"/>
            <w:r w:rsidRPr="00EC12FE">
              <w:rPr>
                <w:rStyle w:val="StyleHeader2-SubClausesBoldChar"/>
              </w:rPr>
              <w:t>specified</w:t>
            </w:r>
            <w:proofErr w:type="spellEnd"/>
            <w:r w:rsidRPr="00EC12FE">
              <w:rPr>
                <w:rStyle w:val="StyleHeader2-SubClausesBoldChar"/>
              </w:rPr>
              <w:t xml:space="preserve"> in </w:t>
            </w:r>
            <w:proofErr w:type="spellStart"/>
            <w:r w:rsidRPr="00EC12FE">
              <w:rPr>
                <w:rStyle w:val="StyleHeader2-SubClausesBoldChar"/>
              </w:rPr>
              <w:t>the</w:t>
            </w:r>
            <w:proofErr w:type="spellEnd"/>
            <w:r w:rsidRPr="00EC12FE">
              <w:rPr>
                <w:rStyle w:val="StyleHeader2-SubClausesBoldChar"/>
              </w:rPr>
              <w:t xml:space="preserve"> </w:t>
            </w:r>
            <w:proofErr w:type="spellStart"/>
            <w:r w:rsidRPr="00EC12FE">
              <w:rPr>
                <w:rStyle w:val="StyleHeader2-SubClausesBoldChar"/>
              </w:rPr>
              <w:t>Bid</w:t>
            </w:r>
            <w:proofErr w:type="spellEnd"/>
            <w:r w:rsidRPr="00EC12FE">
              <w:rPr>
                <w:rStyle w:val="StyleHeader2-SubClausesBoldChar"/>
              </w:rPr>
              <w:t xml:space="preserve"> Data </w:t>
            </w:r>
            <w:proofErr w:type="spellStart"/>
            <w:r w:rsidRPr="00EC12FE">
              <w:rPr>
                <w:rStyle w:val="StyleHeader2-SubClausesBoldChar"/>
              </w:rPr>
              <w:t>Sheet</w:t>
            </w:r>
            <w:proofErr w:type="spellEnd"/>
            <w:r w:rsidRPr="00EC12FE">
              <w:rPr>
                <w:rStyle w:val="StyleHeader2-SubClausesBoldChar"/>
              </w:rPr>
              <w:t xml:space="preserve"> (BDS)</w:t>
            </w:r>
            <w:r w:rsidRPr="00EC12FE">
              <w:t>, t</w:t>
            </w:r>
            <w:r w:rsidR="007B586E" w:rsidRPr="00EC12FE">
              <w:t xml:space="preserve">he Employer, as </w:t>
            </w:r>
            <w:r w:rsidR="005F0029" w:rsidRPr="00EC12FE">
              <w:rPr>
                <w:b/>
              </w:rPr>
              <w:t>specified</w:t>
            </w:r>
            <w:r w:rsidR="007B586E" w:rsidRPr="00EC12FE">
              <w:rPr>
                <w:b/>
              </w:rPr>
              <w:t xml:space="preserve"> in the BDS</w:t>
            </w:r>
            <w:r w:rsidR="007B586E" w:rsidRPr="00EC12FE">
              <w:t>, issues</w:t>
            </w:r>
            <w:r w:rsidRPr="00EC12FE">
              <w:t xml:space="preserve"> these Bidding Documents</w:t>
            </w:r>
            <w:r w:rsidR="007B586E" w:rsidRPr="00EC12FE">
              <w:t xml:space="preserve"> for the procurement of the Works as specified in</w:t>
            </w:r>
            <w:r w:rsidR="00221AED" w:rsidRPr="00EC12FE">
              <w:t xml:space="preserve"> Section VII, Works Requirements.  </w:t>
            </w:r>
            <w:r w:rsidR="007B586E" w:rsidRPr="00EC12FE">
              <w:t xml:space="preserve"> The name, identification, and number of </w:t>
            </w:r>
            <w:r w:rsidR="005F0029" w:rsidRPr="00EC12FE">
              <w:t>lots (</w:t>
            </w:r>
            <w:r w:rsidR="007B586E" w:rsidRPr="00EC12FE">
              <w:t>contracts</w:t>
            </w:r>
            <w:r w:rsidR="005F0029" w:rsidRPr="00EC12FE">
              <w:t>)</w:t>
            </w:r>
            <w:r w:rsidR="007B586E" w:rsidRPr="00EC12FE">
              <w:t xml:space="preserve"> of this bidding are </w:t>
            </w:r>
            <w:r w:rsidR="00411456" w:rsidRPr="00EC12FE">
              <w:rPr>
                <w:b/>
              </w:rPr>
              <w:t xml:space="preserve">specified </w:t>
            </w:r>
            <w:r w:rsidR="007B586E" w:rsidRPr="00EC12FE">
              <w:rPr>
                <w:b/>
              </w:rPr>
              <w:t>in the BDS</w:t>
            </w:r>
            <w:r w:rsidR="007B586E" w:rsidRPr="00EC12FE">
              <w:t>.</w:t>
            </w:r>
          </w:p>
        </w:tc>
      </w:tr>
      <w:tr w:rsidR="007B586E" w:rsidRPr="00EC12FE">
        <w:trPr>
          <w:jc w:val="center"/>
        </w:trPr>
        <w:tc>
          <w:tcPr>
            <w:tcW w:w="2430" w:type="dxa"/>
          </w:tcPr>
          <w:p w:rsidR="007B586E" w:rsidRPr="00EC12FE" w:rsidRDefault="007B586E">
            <w:pPr>
              <w:spacing w:before="180" w:after="180"/>
            </w:pPr>
          </w:p>
        </w:tc>
        <w:tc>
          <w:tcPr>
            <w:tcW w:w="7020" w:type="dxa"/>
          </w:tcPr>
          <w:p w:rsidR="007B586E" w:rsidRPr="00EC12FE" w:rsidRDefault="007B586E">
            <w:pPr>
              <w:pStyle w:val="StyleHeader2-SubClausesAfter6pt"/>
            </w:pPr>
            <w:r w:rsidRPr="00EC12FE">
              <w:t>Throughout this Bidding Document:</w:t>
            </w:r>
          </w:p>
          <w:p w:rsidR="007B586E" w:rsidRPr="00EC12FE" w:rsidRDefault="003B477E" w:rsidP="003B477E">
            <w:pPr>
              <w:pStyle w:val="P3Header1-Clauses"/>
              <w:numPr>
                <w:ilvl w:val="0"/>
                <w:numId w:val="0"/>
              </w:numPr>
              <w:ind w:left="927" w:hanging="450"/>
              <w:rPr>
                <w:szCs w:val="24"/>
              </w:rPr>
            </w:pPr>
            <w:r w:rsidRPr="00EC12FE">
              <w:rPr>
                <w:szCs w:val="24"/>
              </w:rPr>
              <w:t xml:space="preserve">(a) </w:t>
            </w:r>
            <w:r w:rsidR="00221AED" w:rsidRPr="00EC12FE">
              <w:rPr>
                <w:szCs w:val="24"/>
              </w:rPr>
              <w:t>the term “in writing” means communicated in written form and delivered against receipt;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except where the context requires otherwise, words indicating the singular also include the plural and words indicating the plural also include the singular; and</w:t>
            </w:r>
          </w:p>
          <w:p w:rsidR="007B586E" w:rsidRPr="00EC12FE" w:rsidRDefault="007B586E" w:rsidP="00221AED">
            <w:pPr>
              <w:pStyle w:val="P3Header1-Clauses"/>
              <w:numPr>
                <w:ilvl w:val="0"/>
                <w:numId w:val="0"/>
              </w:numPr>
              <w:ind w:left="927" w:hanging="423"/>
              <w:rPr>
                <w:szCs w:val="24"/>
              </w:rPr>
            </w:pPr>
            <w:r w:rsidRPr="00EC12FE">
              <w:rPr>
                <w:szCs w:val="24"/>
              </w:rPr>
              <w:t>(c)</w:t>
            </w:r>
            <w:r w:rsidRPr="00EC12FE">
              <w:rPr>
                <w:szCs w:val="24"/>
              </w:rPr>
              <w:tab/>
              <w:t>“</w:t>
            </w:r>
            <w:proofErr w:type="gramStart"/>
            <w:r w:rsidRPr="00EC12FE">
              <w:rPr>
                <w:szCs w:val="24"/>
              </w:rPr>
              <w:t>day</w:t>
            </w:r>
            <w:proofErr w:type="gramEnd"/>
            <w:r w:rsidRPr="00EC12FE">
              <w:rPr>
                <w:szCs w:val="24"/>
              </w:rPr>
              <w:t>” means calendar day.</w:t>
            </w:r>
          </w:p>
        </w:tc>
      </w:tr>
      <w:tr w:rsidR="007B586E" w:rsidRPr="00EC12FE">
        <w:trPr>
          <w:jc w:val="center"/>
        </w:trPr>
        <w:tc>
          <w:tcPr>
            <w:tcW w:w="2430" w:type="dxa"/>
          </w:tcPr>
          <w:p w:rsidR="007B586E" w:rsidRPr="00EC12FE" w:rsidRDefault="007B586E">
            <w:pPr>
              <w:pStyle w:val="S1-Header2"/>
            </w:pPr>
            <w:bookmarkStart w:id="17" w:name="_Toc438530847"/>
            <w:bookmarkStart w:id="18" w:name="_Toc438532555"/>
            <w:bookmarkStart w:id="19" w:name="_Toc438438821"/>
            <w:bookmarkStart w:id="20" w:name="_Toc438532556"/>
            <w:bookmarkStart w:id="21" w:name="_Toc438733965"/>
            <w:bookmarkStart w:id="22" w:name="_Toc438907006"/>
            <w:bookmarkStart w:id="23" w:name="_Toc438907205"/>
            <w:bookmarkStart w:id="24" w:name="_Toc97371003"/>
            <w:bookmarkStart w:id="25" w:name="_Toc139863104"/>
            <w:bookmarkStart w:id="26" w:name="_Toc372613754"/>
            <w:bookmarkEnd w:id="17"/>
            <w:bookmarkEnd w:id="18"/>
            <w:r w:rsidRPr="00EC12FE">
              <w:t>Source of Funds</w:t>
            </w:r>
            <w:bookmarkEnd w:id="19"/>
            <w:bookmarkEnd w:id="20"/>
            <w:bookmarkEnd w:id="21"/>
            <w:bookmarkEnd w:id="22"/>
            <w:bookmarkEnd w:id="23"/>
            <w:bookmarkEnd w:id="24"/>
            <w:bookmarkEnd w:id="25"/>
            <w:bookmarkEnd w:id="26"/>
          </w:p>
        </w:tc>
        <w:tc>
          <w:tcPr>
            <w:tcW w:w="7020" w:type="dxa"/>
          </w:tcPr>
          <w:p w:rsidR="007B586E" w:rsidRPr="00EC12FE" w:rsidRDefault="007B586E" w:rsidP="00221AED">
            <w:pPr>
              <w:pStyle w:val="StyleHeader2-SubClausesAfter6pt"/>
            </w:pPr>
            <w:r w:rsidRPr="00EC12FE">
              <w:t xml:space="preserve">The Borrower or Recipient (hereinafter called “Borrower”) </w:t>
            </w:r>
            <w:r w:rsidR="005F0029" w:rsidRPr="00EC12FE">
              <w:rPr>
                <w:b/>
              </w:rPr>
              <w:t>specified</w:t>
            </w:r>
            <w:r w:rsidRPr="00EC12FE">
              <w:rPr>
                <w:b/>
              </w:rPr>
              <w:t xml:space="preserve"> in the BDS</w:t>
            </w:r>
            <w:r w:rsidRPr="00EC12FE">
              <w:t xml:space="preserve"> has </w:t>
            </w:r>
            <w:r w:rsidR="005F0029" w:rsidRPr="00EC12FE">
              <w:t xml:space="preserve">received or has </w:t>
            </w:r>
            <w:r w:rsidRPr="00EC12FE">
              <w:t xml:space="preserve">applied for financing (hereinafter called “funds”) from the </w:t>
            </w:r>
            <w:r w:rsidR="00221AED" w:rsidRPr="00EC12FE">
              <w:t xml:space="preserve">International Bank for Reconstruction and Development or the International Development Association </w:t>
            </w:r>
            <w:r w:rsidRPr="00EC12FE">
              <w:t xml:space="preserve">(hereinafter called “the Bank”) </w:t>
            </w:r>
            <w:r w:rsidR="005F0029" w:rsidRPr="00EC12FE">
              <w:t xml:space="preserve">in an amount </w:t>
            </w:r>
            <w:r w:rsidR="005F0029" w:rsidRPr="00EC12FE">
              <w:rPr>
                <w:b/>
              </w:rPr>
              <w:t xml:space="preserve">specified </w:t>
            </w:r>
            <w:r w:rsidRPr="00EC12FE">
              <w:rPr>
                <w:b/>
              </w:rPr>
              <w:t>in the BDS</w:t>
            </w:r>
            <w:r w:rsidR="00221AED" w:rsidRPr="00EC12FE">
              <w:t>, toward the project named</w:t>
            </w:r>
            <w:r w:rsidR="00221AED" w:rsidRPr="00EC12FE">
              <w:rPr>
                <w:b/>
              </w:rPr>
              <w:t xml:space="preserve"> in the BDS</w:t>
            </w:r>
            <w:r w:rsidRPr="00EC12FE">
              <w:t xml:space="preserve">. The Borrower intends to apply a portion of the funds to eligible payments under the contract(s) for which </w:t>
            </w:r>
            <w:r w:rsidR="00221AED" w:rsidRPr="00EC12FE">
              <w:t xml:space="preserve">these Bidding Documents are issued. </w:t>
            </w:r>
          </w:p>
        </w:tc>
      </w:tr>
      <w:tr w:rsidR="007B586E" w:rsidRPr="00EC12FE">
        <w:trPr>
          <w:jc w:val="center"/>
        </w:trPr>
        <w:tc>
          <w:tcPr>
            <w:tcW w:w="2430" w:type="dxa"/>
          </w:tcPr>
          <w:p w:rsidR="007B586E" w:rsidRPr="00EC12FE" w:rsidRDefault="007B586E">
            <w:pPr>
              <w:spacing w:before="180" w:after="180"/>
            </w:pPr>
            <w:bookmarkStart w:id="27" w:name="_Toc438532557"/>
            <w:bookmarkEnd w:id="27"/>
          </w:p>
        </w:tc>
        <w:tc>
          <w:tcPr>
            <w:tcW w:w="7020" w:type="dxa"/>
          </w:tcPr>
          <w:p w:rsidR="007B586E" w:rsidRPr="00EC12FE" w:rsidRDefault="005F0029" w:rsidP="0020119D">
            <w:pPr>
              <w:pStyle w:val="StyleHeader2-SubClausesAfter6pt"/>
              <w:rPr>
                <w:i/>
                <w:iCs/>
              </w:rPr>
            </w:pPr>
            <w:r w:rsidRPr="00EC12FE">
              <w:t xml:space="preserve">Payment by the Bank will be made only at the request of the Borrower and upon approval by the Bank, and will be subject, in all respects, to the terms and conditions of the Loan (or other financing) Agreement. The Loan (or </w:t>
            </w:r>
            <w:r w:rsidR="000906B8" w:rsidRPr="00EC12FE">
              <w:t xml:space="preserve">other </w:t>
            </w:r>
            <w:r w:rsidRPr="00EC12FE">
              <w:t>financing) Agreement prohibits a withdrawal from the Loan (or other financing) account for the purpose of any payment to persons or entities, or for any import of goods, if such payment or import, to the knowledge of the Bank, is prohibited by a 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r w:rsidR="007B586E" w:rsidRPr="00EC12FE">
              <w:t>.</w:t>
            </w:r>
            <w:r w:rsidR="00C05EB3" w:rsidRPr="00EC12FE">
              <w:t xml:space="preserve"> </w:t>
            </w:r>
          </w:p>
        </w:tc>
      </w:tr>
      <w:tr w:rsidR="007B586E" w:rsidRPr="00EC12FE">
        <w:trPr>
          <w:jc w:val="center"/>
        </w:trPr>
        <w:tc>
          <w:tcPr>
            <w:tcW w:w="2430" w:type="dxa"/>
          </w:tcPr>
          <w:p w:rsidR="007B586E" w:rsidRPr="00EC12FE" w:rsidRDefault="007B586E" w:rsidP="005F0029">
            <w:pPr>
              <w:pStyle w:val="S1-Header2"/>
            </w:pPr>
            <w:bookmarkStart w:id="28" w:name="_Toc438532558"/>
            <w:bookmarkStart w:id="29" w:name="_Toc438002631"/>
            <w:bookmarkEnd w:id="28"/>
            <w:r w:rsidRPr="00EC12FE">
              <w:br w:type="page"/>
            </w:r>
            <w:bookmarkStart w:id="30" w:name="_Toc372613755"/>
            <w:bookmarkEnd w:id="29"/>
            <w:r w:rsidR="005F0029" w:rsidRPr="00EC12FE">
              <w:t xml:space="preserve">Corrupt </w:t>
            </w:r>
            <w:r w:rsidRPr="00EC12FE">
              <w:t xml:space="preserve">and </w:t>
            </w:r>
            <w:r w:rsidR="005F0029" w:rsidRPr="00EC12FE">
              <w:t>Fraudulent Practices</w:t>
            </w:r>
            <w:bookmarkEnd w:id="30"/>
          </w:p>
        </w:tc>
        <w:tc>
          <w:tcPr>
            <w:tcW w:w="7020" w:type="dxa"/>
          </w:tcPr>
          <w:p w:rsidR="00402C5B" w:rsidRPr="00EC12FE" w:rsidRDefault="005F0029" w:rsidP="00F74D24">
            <w:pPr>
              <w:pStyle w:val="StyleHeader2-SubClausesAfter6pt"/>
              <w:ind w:right="117"/>
            </w:pPr>
            <w:r w:rsidRPr="00EC12FE">
              <w:t>The Bank requires compliance with its policy in regard to corrupt and fraudulent practices as set forth in Section VI.</w:t>
            </w:r>
          </w:p>
          <w:p w:rsidR="007B586E" w:rsidRPr="00EC12FE" w:rsidRDefault="005F0029" w:rsidP="00877FDF">
            <w:pPr>
              <w:pStyle w:val="StyleHeader2-SubClausesAfter6pt"/>
              <w:ind w:right="117"/>
              <w:rPr>
                <w:i/>
              </w:rPr>
            </w:pPr>
            <w:r w:rsidRPr="00EC12FE">
              <w:t xml:space="preserve">In further pursuance of this policy, Bidders shall permit and </w:t>
            </w:r>
            <w:r w:rsidRPr="00EC12FE">
              <w:lastRenderedPageBreak/>
              <w:t>shall cause its agents (whether declared or not), sub-contractors, sub-consultants, service providers, or suppliers and any personnel thereof, to permit the Bank to inspect all accounts, records and other documents relating to any prequalification process, bid submission, and contract performance (in the case of award), and to have them audited by auditors appointed by the Bank</w:t>
            </w:r>
            <w:r w:rsidR="00283A08" w:rsidRPr="00EC12FE">
              <w:t>.</w:t>
            </w:r>
          </w:p>
        </w:tc>
      </w:tr>
      <w:tr w:rsidR="007B586E" w:rsidRPr="00EC12FE">
        <w:trPr>
          <w:jc w:val="center"/>
        </w:trPr>
        <w:tc>
          <w:tcPr>
            <w:tcW w:w="2430" w:type="dxa"/>
          </w:tcPr>
          <w:p w:rsidR="007B586E" w:rsidRPr="00EC12FE" w:rsidRDefault="007B586E">
            <w:pPr>
              <w:pStyle w:val="S1-Header2"/>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372613756"/>
            <w:r w:rsidRPr="00EC12FE">
              <w:lastRenderedPageBreak/>
              <w:t>Eligible Bidders</w:t>
            </w:r>
            <w:bookmarkEnd w:id="31"/>
            <w:bookmarkEnd w:id="32"/>
            <w:bookmarkEnd w:id="33"/>
            <w:bookmarkEnd w:id="34"/>
            <w:bookmarkEnd w:id="35"/>
            <w:bookmarkEnd w:id="36"/>
            <w:bookmarkEnd w:id="37"/>
            <w:bookmarkEnd w:id="38"/>
          </w:p>
          <w:p w:rsidR="007B586E" w:rsidRPr="00EC12FE" w:rsidRDefault="007B586E">
            <w:pPr>
              <w:pStyle w:val="Header1-Clauses"/>
              <w:numPr>
                <w:ilvl w:val="0"/>
                <w:numId w:val="0"/>
              </w:numPr>
              <w:spacing w:after="120"/>
              <w:ind w:left="432" w:hanging="432"/>
              <w:rPr>
                <w:rFonts w:ascii="Times New Roman" w:hAnsi="Times New Roman"/>
                <w:sz w:val="24"/>
                <w:szCs w:val="24"/>
              </w:rPr>
            </w:pPr>
          </w:p>
          <w:p w:rsidR="00D77589" w:rsidRPr="00EC12FE" w:rsidRDefault="00D77589">
            <w:pPr>
              <w:pStyle w:val="Header1-Clauses"/>
              <w:numPr>
                <w:ilvl w:val="0"/>
                <w:numId w:val="0"/>
              </w:numPr>
              <w:spacing w:after="120"/>
              <w:ind w:left="432" w:hanging="432"/>
              <w:rPr>
                <w:rFonts w:ascii="Times New Roman" w:hAnsi="Times New Roman"/>
                <w:b w:val="0"/>
                <w:bCs/>
                <w:sz w:val="24"/>
                <w:szCs w:val="24"/>
              </w:rPr>
            </w:pPr>
          </w:p>
        </w:tc>
        <w:tc>
          <w:tcPr>
            <w:tcW w:w="7020" w:type="dxa"/>
          </w:tcPr>
          <w:p w:rsidR="007B586E" w:rsidRPr="00EC12FE" w:rsidRDefault="007B586E" w:rsidP="00D509A1">
            <w:pPr>
              <w:pStyle w:val="StyleHeader2-SubClausesAfter6pt"/>
            </w:pPr>
            <w:r w:rsidRPr="00EC12FE">
              <w:t xml:space="preserve">A Bidder may be a </w:t>
            </w:r>
            <w:r w:rsidR="005F0029" w:rsidRPr="00EC12FE">
              <w:t>firm that is a</w:t>
            </w:r>
            <w:r w:rsidRPr="00EC12FE">
              <w:t xml:space="preserve"> private entity, or </w:t>
            </w:r>
            <w:r w:rsidR="005F0029" w:rsidRPr="00EC12FE">
              <w:t xml:space="preserve">a </w:t>
            </w:r>
            <w:r w:rsidRPr="00EC12FE">
              <w:t>government-owned entity—subject to ITB 4.</w:t>
            </w:r>
            <w:r w:rsidR="005F0029" w:rsidRPr="00EC12FE">
              <w:t>5</w:t>
            </w:r>
            <w:r w:rsidRPr="00EC12FE">
              <w:t>—or any combination of them in the form of a joint venture</w:t>
            </w:r>
            <w:r w:rsidR="005449BA" w:rsidRPr="00EC12FE">
              <w:t xml:space="preserve"> (JV)</w:t>
            </w:r>
            <w:r w:rsidRPr="00EC12FE">
              <w:t xml:space="preserve">, under an existing agreement, or with the intent to </w:t>
            </w:r>
            <w:r w:rsidR="005449BA" w:rsidRPr="00EC12FE">
              <w:t>enter into such an agreement supported by a letter of intent</w:t>
            </w:r>
            <w:r w:rsidR="00A673DB" w:rsidRPr="00EC12FE">
              <w:t xml:space="preserve">. </w:t>
            </w:r>
            <w:r w:rsidR="005449BA" w:rsidRPr="00EC12FE">
              <w:t>In the case of a joint venture, all members shall be jointly and severally liable for the execution of the Contract in accordance with the Contract terms</w:t>
            </w:r>
            <w:r w:rsidR="00A673DB" w:rsidRPr="00EC12FE">
              <w:t>.</w:t>
            </w:r>
            <w:r w:rsidR="006E1078" w:rsidRPr="00EC12FE">
              <w:t xml:space="preserve"> </w:t>
            </w:r>
            <w:r w:rsidR="005449BA" w:rsidRPr="00EC12FE">
              <w:t xml:space="preserve">The JV shall nominate a Representative who shall have the authority to conduct all business for and on behalf of any and all the members of the JV during the bidding process and, in the event the JV is awarded the Contract, during contract execution. </w:t>
            </w:r>
            <w:r w:rsidR="005449BA" w:rsidRPr="00EC12FE">
              <w:rPr>
                <w:b/>
                <w:bCs/>
              </w:rPr>
              <w:t xml:space="preserve">Unless specified </w:t>
            </w:r>
            <w:r w:rsidR="005449BA" w:rsidRPr="00EC12FE">
              <w:rPr>
                <w:b/>
              </w:rPr>
              <w:t>in the BDS</w:t>
            </w:r>
            <w:r w:rsidR="005449BA" w:rsidRPr="00EC12FE">
              <w:t>, there is no limit on the number of members in a JV</w:t>
            </w:r>
            <w:r w:rsidR="009D53CC" w:rsidRPr="00EC12FE">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7B586E">
            <w:pPr>
              <w:pStyle w:val="StyleHeader2-SubClausesItalic"/>
              <w:rPr>
                <w:rFonts w:cs="Times New Roman"/>
                <w:i w:val="0"/>
              </w:rPr>
            </w:pPr>
            <w:r w:rsidRPr="00EC12FE">
              <w:rPr>
                <w:rFonts w:cs="Times New Roman"/>
                <w:i w:val="0"/>
              </w:rPr>
              <w:t xml:space="preserve">A Bidder shall not have a conflict of interest.  All Bidders found to have a conflict of interest shall be disqualified.  A Bidder may be considered to have a conflict of interest </w:t>
            </w:r>
            <w:r w:rsidR="005449BA" w:rsidRPr="00EC12FE">
              <w:rPr>
                <w:rFonts w:cs="Times New Roman"/>
                <w:i w:val="0"/>
              </w:rPr>
              <w:t xml:space="preserve">for the purpose of </w:t>
            </w:r>
            <w:r w:rsidRPr="00EC12FE">
              <w:rPr>
                <w:rFonts w:cs="Times New Roman"/>
                <w:i w:val="0"/>
              </w:rPr>
              <w:t xml:space="preserve">this bidding process, if </w:t>
            </w:r>
            <w:r w:rsidR="005449BA" w:rsidRPr="00EC12FE">
              <w:rPr>
                <w:rFonts w:cs="Times New Roman"/>
                <w:i w:val="0"/>
              </w:rPr>
              <w:t>the Bidder</w:t>
            </w:r>
            <w:r w:rsidRPr="00EC12FE">
              <w:rPr>
                <w:rFonts w:cs="Times New Roman"/>
                <w:i w:val="0"/>
              </w:rPr>
              <w:t xml:space="preserve">: </w:t>
            </w:r>
          </w:p>
          <w:p w:rsidR="007B586E" w:rsidRPr="00EC12FE" w:rsidRDefault="005449BA">
            <w:pPr>
              <w:pStyle w:val="P3Header1-Clauses"/>
            </w:pPr>
            <w:r w:rsidRPr="00EC12FE">
              <w:t>directly or indirectly controls, is controlled by or is under common control with another Bidder</w:t>
            </w:r>
            <w:r w:rsidR="007B586E" w:rsidRPr="00EC12FE">
              <w:t>; or</w:t>
            </w:r>
          </w:p>
          <w:p w:rsidR="007B586E" w:rsidRPr="00EC12FE" w:rsidRDefault="005449BA" w:rsidP="006E1078">
            <w:pPr>
              <w:pStyle w:val="P3Header1-Clauses"/>
            </w:pPr>
            <w:r w:rsidRPr="00EC12FE">
              <w:t>receives or has received any direct or indirect subsidy from another Bidder</w:t>
            </w:r>
            <w:r w:rsidR="007B586E" w:rsidRPr="00EC12FE">
              <w:t>; or</w:t>
            </w:r>
          </w:p>
          <w:p w:rsidR="007B586E" w:rsidRPr="00EC12FE" w:rsidRDefault="005449BA">
            <w:pPr>
              <w:pStyle w:val="P3Header1-Clauses"/>
            </w:pPr>
            <w:r w:rsidRPr="00EC12FE">
              <w:t>has the same legal representative as another Bidder</w:t>
            </w:r>
            <w:r w:rsidR="007B586E" w:rsidRPr="00EC12FE">
              <w:t>; or</w:t>
            </w:r>
          </w:p>
          <w:p w:rsidR="007B586E" w:rsidRPr="00EC12FE" w:rsidRDefault="005449BA">
            <w:pPr>
              <w:pStyle w:val="P3Header1-Clauses"/>
            </w:pPr>
            <w:r w:rsidRPr="00EC12FE">
              <w:t>has a relationship with another Bidder, directly or through common third parties, that puts it in a position to influence the bid of another Bidder, or influence the decisions of the Employer regarding this bidding process</w:t>
            </w:r>
            <w:r w:rsidR="007B586E" w:rsidRPr="00EC12FE">
              <w:t>; or</w:t>
            </w:r>
          </w:p>
          <w:p w:rsidR="007B586E" w:rsidRPr="00EC12FE" w:rsidRDefault="005449BA">
            <w:pPr>
              <w:pStyle w:val="P3Header1-Clauses"/>
            </w:pPr>
            <w:proofErr w:type="gramStart"/>
            <w:r w:rsidRPr="00EC12FE">
              <w:t>participates</w:t>
            </w:r>
            <w:proofErr w:type="gramEnd"/>
            <w:r w:rsidRPr="00EC12FE">
              <w:t xml:space="preserve"> in more than one bid in this bidding process. Participation by a Bidder in more than one Bid will result in the disqualification of all Bids in which such Bidder is involved.  However, this does not limit the inclusion of the same subcontractor in more than one bid</w:t>
            </w:r>
            <w:r w:rsidR="007B586E" w:rsidRPr="00EC12FE">
              <w:t xml:space="preserve">; or </w:t>
            </w:r>
          </w:p>
          <w:p w:rsidR="007B586E" w:rsidRPr="00EC12FE" w:rsidRDefault="005449BA">
            <w:pPr>
              <w:pStyle w:val="P3Header1-Clauses"/>
            </w:pPr>
            <w:r w:rsidRPr="00EC12FE">
              <w:t>or any of its affiliates participated as a consultant in the preparation of the design or technical specifications of the works that are the subject of the bid</w:t>
            </w:r>
            <w:r w:rsidR="007B586E" w:rsidRPr="00EC12FE">
              <w:t>; or</w:t>
            </w:r>
          </w:p>
          <w:p w:rsidR="005449BA" w:rsidRPr="00EC12FE" w:rsidRDefault="005449BA">
            <w:pPr>
              <w:pStyle w:val="P3Header1-Clauses"/>
            </w:pPr>
            <w:r w:rsidRPr="00EC12FE">
              <w:rPr>
                <w:bCs/>
              </w:rPr>
              <w:t>or any of its affiliates has been hired (or is proposed to be hired) by the Employer or Borrower as Engineer for the Contract implementation</w:t>
            </w:r>
            <w:r w:rsidRPr="00EC12FE">
              <w:t>;</w:t>
            </w:r>
          </w:p>
          <w:p w:rsidR="005449BA" w:rsidRPr="00EC12FE" w:rsidRDefault="005449BA">
            <w:pPr>
              <w:pStyle w:val="P3Header1-Clauses"/>
            </w:pPr>
            <w:r w:rsidRPr="00EC12FE">
              <w:lastRenderedPageBreak/>
              <w:t>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p>
          <w:p w:rsidR="007B586E" w:rsidRPr="00EC12FE" w:rsidRDefault="005449BA">
            <w:pPr>
              <w:pStyle w:val="P3Header1-Clauses"/>
            </w:pPr>
            <w:r w:rsidRPr="00EC12FE">
              <w:t>has a close business or family relationship with a professional staff of the Borrower (or of the project implementing agency, or of a recipient of a part of the loan) who: (i) are directly or indirectly involved in the preparation of the bidding documents or specifications of the contract, and/or the bid evaluation process of such contract; or (ii) would be involved in the implementation or supervision of such contract unless</w:t>
            </w:r>
            <w:r w:rsidRPr="00EC12FE">
              <w:rPr>
                <w:b/>
              </w:rPr>
              <w:t xml:space="preserve"> </w:t>
            </w:r>
            <w:r w:rsidRPr="00EC12FE">
              <w:t>the conflict stemming from such relationship has been resolved in a manner acceptable to the Bank throughout the procurement process and execution of the contract</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rPr>
                <w:rFonts w:cs="Times New Roman"/>
              </w:rPr>
            </w:pPr>
            <w:r w:rsidRPr="00EC12FE">
              <w:rPr>
                <w:bCs/>
              </w:rPr>
              <w:t>A Bidder may have the nationality of any country, subject to the restrictions pursuant to ITB 4.7.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r w:rsidR="007B586E" w:rsidRPr="00EC12FE">
              <w:rPr>
                <w:rFonts w:cs="Times New Roman"/>
              </w:rPr>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 xml:space="preserve">A </w:t>
            </w:r>
            <w:r w:rsidRPr="00EC12FE">
              <w:rPr>
                <w:bCs/>
              </w:rPr>
              <w:t xml:space="preserve">Bidder that has been sanctioned by the Bank in accordance with the above ITB 3.1, including in accordance with the Bank’s Guidelines on Preventing and Combating Corruption in Projects Financed by IBRD Loans and IDA Credits and Grants (“Anti-Corruption Guidelines”), 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w:t>
            </w:r>
            <w:r w:rsidRPr="00EC12FE">
              <w:rPr>
                <w:b/>
                <w:bC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rsidP="00477CE5">
            <w:pPr>
              <w:pStyle w:val="Header2-SubClauses"/>
              <w:spacing w:after="240"/>
              <w:rPr>
                <w:rFonts w:cs="Times New Roman"/>
              </w:rPr>
            </w:pPr>
            <w:r w:rsidRPr="00EC12FE">
              <w:t xml:space="preserve">Bidders that are </w:t>
            </w:r>
            <w:r w:rsidRPr="00EC12FE">
              <w:rPr>
                <w:spacing w:val="-4"/>
              </w:rPr>
              <w:t xml:space="preserve">Government-owned enterprises or institutions in the Employer’s Country may participate only if they can establish that they (i) are legally and financially autonomous (ii) operate under commercial law, and (iii) </w:t>
            </w:r>
            <w:r w:rsidRPr="00EC12FE">
              <w:rPr>
                <w:spacing w:val="-5"/>
              </w:rPr>
              <w:t xml:space="preserve">are not dependent agencies of the Employer. To be eligible, a government-owned enterprise or institution shall establish to the Bank’s satisfaction, through all relevant documents, including its Charter and other information the Bank may request, that it: (i) is a legal entity separate from the government (ii) does not currently receive substantial subsidies or budget support; (iii) operates like any commercial enterprise, and, inter alia, is not obliged to pass on its surplus to the government, can </w:t>
            </w:r>
            <w:r w:rsidRPr="00EC12FE">
              <w:rPr>
                <w:spacing w:val="-5"/>
              </w:rPr>
              <w:lastRenderedPageBreak/>
              <w:t>acquire rights and liabilities, borrow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B586E" w:rsidRPr="00EC12FE">
              <w:rPr>
                <w:rFonts w:cs="Times New Roman"/>
              </w:rPr>
              <w:t>.</w:t>
            </w:r>
          </w:p>
        </w:tc>
      </w:tr>
      <w:tr w:rsidR="007B586E" w:rsidRPr="00EC12FE" w:rsidTr="00EB5341">
        <w:trPr>
          <w:trHeight w:val="1116"/>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A Bidder shall not be under suspension from bidding by the Employer as the result of the operation of a Bid–Securing Declaration</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5449BA" w:rsidRPr="00EC12FE" w:rsidRDefault="005449BA" w:rsidP="005449BA">
            <w:pPr>
              <w:pStyle w:val="Header2-SubClauses"/>
              <w:spacing w:after="240"/>
            </w:pPr>
            <w:r w:rsidRPr="00EC12FE">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w:t>
            </w:r>
          </w:p>
          <w:p w:rsidR="005449BA" w:rsidRPr="00EC12FE" w:rsidRDefault="005449BA" w:rsidP="005449BA">
            <w:pPr>
              <w:pStyle w:val="Header2-SubClauses"/>
              <w:spacing w:after="240"/>
            </w:pPr>
            <w:r w:rsidRPr="00EC12FE">
              <w:t>A Bidder shall provide such evidence of eligibility satisfactory to the Employer, as the Employer shall reasonably request.</w:t>
            </w:r>
          </w:p>
        </w:tc>
      </w:tr>
      <w:tr w:rsidR="007B586E" w:rsidRPr="00EC12FE">
        <w:trPr>
          <w:cantSplit/>
          <w:jc w:val="center"/>
        </w:trPr>
        <w:tc>
          <w:tcPr>
            <w:tcW w:w="2430" w:type="dxa"/>
          </w:tcPr>
          <w:p w:rsidR="007B586E" w:rsidRPr="00EC12FE" w:rsidRDefault="007B586E">
            <w:pPr>
              <w:pStyle w:val="S1-Header2"/>
              <w:rPr>
                <w:iCs/>
              </w:rPr>
            </w:pPr>
            <w:bookmarkStart w:id="39" w:name="_Toc438532561"/>
            <w:bookmarkStart w:id="40" w:name="_Toc438532562"/>
            <w:bookmarkStart w:id="41" w:name="_Toc438532563"/>
            <w:bookmarkStart w:id="42" w:name="_Toc438532564"/>
            <w:bookmarkStart w:id="43" w:name="_Toc438532565"/>
            <w:bookmarkStart w:id="44" w:name="_Toc438532567"/>
            <w:bookmarkStart w:id="45" w:name="_Toc438438824"/>
            <w:bookmarkStart w:id="46" w:name="_Toc438532568"/>
            <w:bookmarkStart w:id="47" w:name="_Toc438733968"/>
            <w:bookmarkStart w:id="48" w:name="_Toc438907009"/>
            <w:bookmarkStart w:id="49" w:name="_Toc438907208"/>
            <w:bookmarkStart w:id="50" w:name="_Toc97371006"/>
            <w:bookmarkStart w:id="51" w:name="_Toc139863107"/>
            <w:bookmarkStart w:id="52" w:name="_Toc372613757"/>
            <w:bookmarkEnd w:id="39"/>
            <w:bookmarkEnd w:id="40"/>
            <w:bookmarkEnd w:id="41"/>
            <w:bookmarkEnd w:id="42"/>
            <w:bookmarkEnd w:id="43"/>
            <w:bookmarkEnd w:id="44"/>
            <w:r w:rsidRPr="00EC12FE">
              <w:rPr>
                <w:iCs/>
              </w:rPr>
              <w:t>Eligible Materials, Equipment and Services</w:t>
            </w:r>
            <w:bookmarkEnd w:id="45"/>
            <w:bookmarkEnd w:id="46"/>
            <w:bookmarkEnd w:id="47"/>
            <w:bookmarkEnd w:id="48"/>
            <w:bookmarkEnd w:id="49"/>
            <w:bookmarkEnd w:id="50"/>
            <w:bookmarkEnd w:id="51"/>
            <w:bookmarkEnd w:id="52"/>
          </w:p>
        </w:tc>
        <w:tc>
          <w:tcPr>
            <w:tcW w:w="7020" w:type="dxa"/>
          </w:tcPr>
          <w:p w:rsidR="007B586E" w:rsidRPr="00EC12FE" w:rsidRDefault="007B586E" w:rsidP="009D7B00">
            <w:pPr>
              <w:pStyle w:val="Header2-SubClauses"/>
              <w:rPr>
                <w:rFonts w:cs="Times New Roman"/>
                <w:iCs/>
              </w:rPr>
            </w:pPr>
            <w:r w:rsidRPr="00EC12FE">
              <w:rPr>
                <w:rFonts w:cs="Times New Roman"/>
                <w:iCs/>
              </w:rPr>
              <w:t xml:space="preserve">The materials, equipment and services to be supplied under the Contract </w:t>
            </w:r>
            <w:r w:rsidR="009D7B00" w:rsidRPr="00EC12FE">
              <w:t xml:space="preserve">and financed by the Bank may have their origin in any country subject to the restrictions specified in Section V, Eligible Countries, and all expenditures under the Contract will not contravene such restrictions. </w:t>
            </w:r>
            <w:r w:rsidRPr="00EC12FE">
              <w:rPr>
                <w:rFonts w:cs="Times New Roman"/>
                <w:iCs/>
              </w:rPr>
              <w:t xml:space="preserve">At the </w:t>
            </w:r>
            <w:r w:rsidR="00283744" w:rsidRPr="00EC12FE">
              <w:rPr>
                <w:rFonts w:cs="Times New Roman"/>
                <w:iCs/>
              </w:rPr>
              <w:t>Employer</w:t>
            </w:r>
            <w:r w:rsidRPr="00EC12FE">
              <w:rPr>
                <w:rFonts w:cs="Times New Roman"/>
                <w:iCs/>
              </w:rPr>
              <w:t>’s request, Bidders may be required to provide evidence of the origin of materials, equipment and services.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53" w:name="_Toc438532569"/>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372613758"/>
            <w:bookmarkEnd w:id="53"/>
            <w:bookmarkEnd w:id="54"/>
            <w:r w:rsidRPr="00EC12FE">
              <w:t xml:space="preserve">Contents of </w:t>
            </w:r>
            <w:bookmarkEnd w:id="55"/>
            <w:bookmarkEnd w:id="56"/>
            <w:bookmarkEnd w:id="57"/>
            <w:bookmarkEnd w:id="58"/>
            <w:bookmarkEnd w:id="59"/>
            <w:r w:rsidRPr="00EC12FE">
              <w:t>Bidding Document</w:t>
            </w:r>
            <w:bookmarkEnd w:id="60"/>
            <w:bookmarkEnd w:id="61"/>
          </w:p>
        </w:tc>
      </w:tr>
      <w:tr w:rsidR="007B586E" w:rsidRPr="00EC12FE">
        <w:trPr>
          <w:jc w:val="center"/>
        </w:trPr>
        <w:tc>
          <w:tcPr>
            <w:tcW w:w="2430" w:type="dxa"/>
          </w:tcPr>
          <w:p w:rsidR="007B586E" w:rsidRPr="00EC12FE" w:rsidRDefault="007B586E">
            <w:pPr>
              <w:pStyle w:val="S1-Header2"/>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372613759"/>
            <w:r w:rsidRPr="00EC12FE">
              <w:t xml:space="preserve">Sections of </w:t>
            </w:r>
            <w:bookmarkEnd w:id="62"/>
            <w:bookmarkEnd w:id="63"/>
            <w:bookmarkEnd w:id="64"/>
            <w:bookmarkEnd w:id="65"/>
            <w:bookmarkEnd w:id="66"/>
            <w:r w:rsidRPr="00EC12FE">
              <w:t>Bidding Document</w:t>
            </w:r>
            <w:bookmarkEnd w:id="67"/>
            <w:bookmarkEnd w:id="68"/>
            <w:bookmarkEnd w:id="69"/>
          </w:p>
        </w:tc>
        <w:tc>
          <w:tcPr>
            <w:tcW w:w="7020" w:type="dxa"/>
          </w:tcPr>
          <w:p w:rsidR="007B586E" w:rsidRPr="00EC12FE" w:rsidRDefault="007B586E">
            <w:pPr>
              <w:pStyle w:val="Header2-SubClauses"/>
              <w:rPr>
                <w:rFonts w:cs="Times New Roman"/>
              </w:rPr>
            </w:pPr>
            <w:r w:rsidRPr="00EC12FE">
              <w:rPr>
                <w:rFonts w:cs="Times New Roman"/>
              </w:rPr>
              <w:t xml:space="preserve">The Bidding Document consist of Parts </w:t>
            </w:r>
            <w:r w:rsidRPr="00EC12FE">
              <w:rPr>
                <w:rStyle w:val="StyleHeader2-SubClausesItalicChar"/>
                <w:rFonts w:cs="Times New Roman"/>
                <w:i w:val="0"/>
              </w:rPr>
              <w:t>1, 2</w:t>
            </w:r>
            <w:r w:rsidRPr="00EC12FE">
              <w:rPr>
                <w:rFonts w:cs="Times New Roman"/>
                <w:i/>
              </w:rPr>
              <w:t xml:space="preserve">, </w:t>
            </w:r>
            <w:r w:rsidRPr="00EC12FE">
              <w:rPr>
                <w:rFonts w:cs="Times New Roman"/>
              </w:rPr>
              <w:t>and</w:t>
            </w:r>
            <w:r w:rsidRPr="00EC12FE">
              <w:rPr>
                <w:rFonts w:cs="Times New Roman"/>
                <w:i/>
              </w:rPr>
              <w:t xml:space="preserve"> </w:t>
            </w:r>
            <w:r w:rsidRPr="00EC12FE">
              <w:rPr>
                <w:rStyle w:val="StyleHeader2-SubClausesItalicChar"/>
                <w:rFonts w:cs="Times New Roman"/>
                <w:i w:val="0"/>
              </w:rPr>
              <w:t>3</w:t>
            </w:r>
            <w:r w:rsidRPr="00EC12FE">
              <w:rPr>
                <w:rFonts w:cs="Times New Roman"/>
                <w:i/>
              </w:rPr>
              <w:t>,</w:t>
            </w:r>
            <w:r w:rsidRPr="00EC12FE">
              <w:rPr>
                <w:rFonts w:cs="Times New Roman"/>
              </w:rPr>
              <w:t xml:space="preserve"> which include all the Sections </w:t>
            </w:r>
            <w:r w:rsidR="005F0029" w:rsidRPr="00EC12FE">
              <w:rPr>
                <w:rFonts w:cs="Times New Roman"/>
              </w:rPr>
              <w:t>specified</w:t>
            </w:r>
            <w:r w:rsidRPr="00EC12FE">
              <w:rPr>
                <w:rFonts w:cs="Times New Roman"/>
              </w:rPr>
              <w:t xml:space="preserve"> below, and </w:t>
            </w:r>
            <w:r w:rsidR="00DD30AF" w:rsidRPr="00EC12FE">
              <w:rPr>
                <w:rFonts w:cs="Times New Roman"/>
              </w:rPr>
              <w:t xml:space="preserve">which </w:t>
            </w:r>
            <w:r w:rsidRPr="00EC12FE">
              <w:rPr>
                <w:rFonts w:cs="Times New Roman"/>
              </w:rPr>
              <w:t>should be read in conjunction with any Addenda issued in accordance with ITB 8.</w:t>
            </w:r>
          </w:p>
          <w:p w:rsidR="007B586E" w:rsidRPr="00EC12FE" w:rsidRDefault="007B586E">
            <w:pPr>
              <w:tabs>
                <w:tab w:val="left" w:pos="1422"/>
              </w:tabs>
              <w:ind w:left="522"/>
              <w:rPr>
                <w:b/>
              </w:rPr>
            </w:pPr>
            <w:r w:rsidRPr="00EC12FE">
              <w:rPr>
                <w:b/>
              </w:rPr>
              <w:t>PART 1</w:t>
            </w:r>
            <w:r w:rsidRPr="00EC12FE">
              <w:rPr>
                <w:b/>
              </w:rPr>
              <w:tab/>
              <w:t>Bidding Procedures</w:t>
            </w:r>
          </w:p>
          <w:p w:rsidR="007B586E" w:rsidRPr="00EC12FE" w:rsidRDefault="007B586E">
            <w:pPr>
              <w:ind w:left="2457" w:hanging="1035"/>
            </w:pPr>
            <w:r w:rsidRPr="00EC12FE">
              <w:t>Section I - Instructions to Bidders (ITB)</w:t>
            </w:r>
          </w:p>
          <w:p w:rsidR="007B586E" w:rsidRPr="00EC12FE" w:rsidRDefault="007B586E">
            <w:pPr>
              <w:ind w:left="2457" w:hanging="1035"/>
            </w:pPr>
            <w:r w:rsidRPr="00EC12FE">
              <w:t>Section II - Bid Data Sheet (BDS)</w:t>
            </w:r>
          </w:p>
          <w:p w:rsidR="007B586E" w:rsidRPr="00EC12FE" w:rsidRDefault="007B586E">
            <w:pPr>
              <w:ind w:left="2457" w:hanging="1035"/>
            </w:pPr>
            <w:r w:rsidRPr="00EC12FE">
              <w:t xml:space="preserve">Section III - Evaluation and Qualification Criteria </w:t>
            </w:r>
          </w:p>
          <w:p w:rsidR="007B586E" w:rsidRPr="00EC12FE" w:rsidRDefault="007B586E">
            <w:pPr>
              <w:ind w:left="2457" w:hanging="1035"/>
            </w:pPr>
            <w:r w:rsidRPr="00EC12FE">
              <w:t xml:space="preserve">Section IV - Bidding Forms </w:t>
            </w:r>
          </w:p>
          <w:p w:rsidR="007B586E" w:rsidRPr="00EC12FE" w:rsidRDefault="007B586E">
            <w:pPr>
              <w:spacing w:after="60"/>
              <w:ind w:left="2457" w:hanging="1035"/>
            </w:pPr>
            <w:r w:rsidRPr="00EC12FE">
              <w:t xml:space="preserve">Section V - Eligible Countries </w:t>
            </w:r>
          </w:p>
          <w:p w:rsidR="00DD30AF" w:rsidRPr="00EC12FE" w:rsidRDefault="00DD30AF" w:rsidP="00DD30AF">
            <w:pPr>
              <w:spacing w:after="60"/>
              <w:ind w:left="2457" w:hanging="1035"/>
            </w:pPr>
            <w:r w:rsidRPr="00EC12FE">
              <w:t xml:space="preserve">Section VI – Bank Policy-Corrupt and Fraudulent Practices </w:t>
            </w:r>
          </w:p>
          <w:p w:rsidR="007B586E" w:rsidRPr="00EC12FE" w:rsidRDefault="007B586E">
            <w:pPr>
              <w:tabs>
                <w:tab w:val="left" w:pos="1422"/>
              </w:tabs>
              <w:ind w:left="522"/>
              <w:rPr>
                <w:iCs/>
              </w:rPr>
            </w:pPr>
            <w:r w:rsidRPr="00EC12FE">
              <w:rPr>
                <w:b/>
              </w:rPr>
              <w:lastRenderedPageBreak/>
              <w:t>PART 2</w:t>
            </w:r>
            <w:r w:rsidRPr="00EC12FE">
              <w:rPr>
                <w:b/>
              </w:rPr>
              <w:tab/>
            </w:r>
            <w:r w:rsidR="00DD30AF" w:rsidRPr="00EC12FE">
              <w:rPr>
                <w:b/>
              </w:rPr>
              <w:t xml:space="preserve">Works </w:t>
            </w:r>
            <w:r w:rsidRPr="00EC12FE">
              <w:rPr>
                <w:b/>
              </w:rPr>
              <w:t>Requirements</w:t>
            </w:r>
          </w:p>
          <w:p w:rsidR="007B586E" w:rsidRPr="00EC12FE" w:rsidRDefault="007B586E">
            <w:pPr>
              <w:spacing w:after="60"/>
              <w:ind w:left="2457" w:hanging="1035"/>
            </w:pPr>
            <w:r w:rsidRPr="00EC12FE">
              <w:t>Section VI</w:t>
            </w:r>
            <w:r w:rsidR="00DD30AF" w:rsidRPr="00EC12FE">
              <w:t>I</w:t>
            </w:r>
            <w:r w:rsidRPr="00EC12FE">
              <w:t xml:space="preserve"> - </w:t>
            </w:r>
            <w:r w:rsidRPr="00EC12FE">
              <w:rPr>
                <w:bCs/>
              </w:rPr>
              <w:t>Works Requirements</w:t>
            </w:r>
            <w:r w:rsidRPr="00EC12FE">
              <w:t xml:space="preserve"> </w:t>
            </w:r>
          </w:p>
          <w:p w:rsidR="007B586E" w:rsidRPr="00EC12FE" w:rsidRDefault="007B586E">
            <w:pPr>
              <w:tabs>
                <w:tab w:val="left" w:pos="1422"/>
              </w:tabs>
              <w:ind w:left="522"/>
              <w:rPr>
                <w:b/>
              </w:rPr>
            </w:pPr>
            <w:r w:rsidRPr="00EC12FE">
              <w:rPr>
                <w:b/>
              </w:rPr>
              <w:t>PART 3</w:t>
            </w:r>
            <w:r w:rsidRPr="00EC12FE">
              <w:rPr>
                <w:b/>
              </w:rPr>
              <w:tab/>
              <w:t>Conditions of Contract and Contract Forms</w:t>
            </w:r>
          </w:p>
          <w:p w:rsidR="007B586E" w:rsidRPr="00EC12FE" w:rsidRDefault="007B586E">
            <w:pPr>
              <w:ind w:left="2457" w:hanging="1035"/>
            </w:pPr>
            <w:r w:rsidRPr="00EC12FE">
              <w:t>Section VII</w:t>
            </w:r>
            <w:r w:rsidR="00DD30AF" w:rsidRPr="00EC12FE">
              <w:t>I</w:t>
            </w:r>
            <w:r w:rsidRPr="00EC12FE">
              <w:t xml:space="preserve"> - General Conditions </w:t>
            </w:r>
            <w:r w:rsidR="007566B7" w:rsidRPr="00EC12FE">
              <w:t xml:space="preserve">of Contract </w:t>
            </w:r>
            <w:r w:rsidRPr="00EC12FE">
              <w:t>(G</w:t>
            </w:r>
            <w:r w:rsidR="007566B7" w:rsidRPr="00EC12FE">
              <w:t>C</w:t>
            </w:r>
            <w:r w:rsidRPr="00EC12FE">
              <w:t>C)</w:t>
            </w:r>
          </w:p>
          <w:p w:rsidR="007B586E" w:rsidRPr="00EC12FE" w:rsidRDefault="007B586E">
            <w:pPr>
              <w:ind w:left="2457" w:hanging="1035"/>
            </w:pPr>
            <w:r w:rsidRPr="00EC12FE">
              <w:t>Section I</w:t>
            </w:r>
            <w:r w:rsidR="00DD30AF" w:rsidRPr="00EC12FE">
              <w:t>X</w:t>
            </w:r>
            <w:r w:rsidRPr="00EC12FE">
              <w:t xml:space="preserve"> - Particular Conditions</w:t>
            </w:r>
            <w:r w:rsidR="007566B7" w:rsidRPr="00EC12FE">
              <w:t xml:space="preserve"> of Contract</w:t>
            </w:r>
            <w:r w:rsidRPr="00EC12FE">
              <w:t xml:space="preserve"> (P</w:t>
            </w:r>
            <w:r w:rsidR="007566B7" w:rsidRPr="00EC12FE">
              <w:t>C</w:t>
            </w:r>
            <w:r w:rsidRPr="00EC12FE">
              <w:t>C)</w:t>
            </w:r>
          </w:p>
          <w:p w:rsidR="007B586E" w:rsidRPr="00EC12FE" w:rsidRDefault="007B586E" w:rsidP="0011190A">
            <w:pPr>
              <w:spacing w:after="60"/>
              <w:ind w:left="2463" w:hanging="1037"/>
            </w:pPr>
            <w:r w:rsidRPr="00EC12FE">
              <w:t xml:space="preserve">Section X - Contract Forms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Invitation for Bids issued by the </w:t>
            </w:r>
            <w:r w:rsidRPr="00EC12FE">
              <w:rPr>
                <w:rStyle w:val="StyleHeader2-SubClausesItalicChar"/>
                <w:rFonts w:cs="Times New Roman"/>
                <w:i w:val="0"/>
              </w:rPr>
              <w:t>Employer</w:t>
            </w:r>
            <w:r w:rsidRPr="00EC12FE">
              <w:rPr>
                <w:rFonts w:cs="Times New Roman"/>
              </w:rPr>
              <w:t xml:space="preserve"> is not part of the Bidding Document.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 xml:space="preserve">Unless obtained directly from the Employer, the Employer is not responsible for the completeness of the Bidding Documents, responses to requests for clarification, the minutes of the pre-Bid meeting (if any), or Addenda to the Bidding Documents in accordance with ITB 8. In case of any contradiction, documents obtained directly </w:t>
            </w:r>
            <w:r w:rsidR="0011190A" w:rsidRPr="00EC12FE">
              <w:t xml:space="preserve">from </w:t>
            </w:r>
            <w:r w:rsidRPr="00EC12FE">
              <w:t>the Employer shall prevail</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The Bidder is expected to examine all instructions, forms, terms, and specifications in the Bidding Documents</w:t>
            </w:r>
            <w:r w:rsidRPr="00EC12FE">
              <w:rPr>
                <w:spacing w:val="-2"/>
              </w:rPr>
              <w:t xml:space="preserve"> </w:t>
            </w:r>
            <w:r w:rsidRPr="00EC12FE">
              <w:t>and to furnish with its bid all information and documentation as is required by the Bidding Documents</w:t>
            </w:r>
            <w:r w:rsidR="007B586E" w:rsidRPr="00EC12FE">
              <w:rPr>
                <w:rFonts w:cs="Times New Roman"/>
              </w:rPr>
              <w:t>.</w:t>
            </w:r>
          </w:p>
        </w:tc>
      </w:tr>
      <w:tr w:rsidR="007B586E" w:rsidRPr="00EC12FE">
        <w:trPr>
          <w:cantSplit/>
          <w:jc w:val="center"/>
        </w:trPr>
        <w:tc>
          <w:tcPr>
            <w:tcW w:w="2430" w:type="dxa"/>
          </w:tcPr>
          <w:p w:rsidR="007B586E" w:rsidRPr="00EC12FE" w:rsidRDefault="007B586E">
            <w:pPr>
              <w:pStyle w:val="S1-Header2"/>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372613760"/>
            <w:r w:rsidRPr="00EC12FE">
              <w:t>Clarification of Bidding Document</w:t>
            </w:r>
            <w:bookmarkEnd w:id="70"/>
            <w:bookmarkEnd w:id="71"/>
            <w:bookmarkEnd w:id="72"/>
            <w:bookmarkEnd w:id="73"/>
            <w:bookmarkEnd w:id="74"/>
            <w:r w:rsidRPr="00EC12FE">
              <w:t>, Site Visit, Pre-Bid Meeting</w:t>
            </w:r>
            <w:bookmarkEnd w:id="75"/>
            <w:bookmarkEnd w:id="76"/>
            <w:bookmarkEnd w:id="77"/>
          </w:p>
        </w:tc>
        <w:tc>
          <w:tcPr>
            <w:tcW w:w="7020" w:type="dxa"/>
          </w:tcPr>
          <w:p w:rsidR="007B586E" w:rsidRPr="00EC12FE" w:rsidRDefault="007B586E" w:rsidP="00A44519">
            <w:pPr>
              <w:pStyle w:val="Header2-SubClauses"/>
              <w:rPr>
                <w:rFonts w:cs="Times New Roman"/>
              </w:rPr>
            </w:pPr>
            <w:r w:rsidRPr="00EC12FE">
              <w:rPr>
                <w:rFonts w:cs="Times New Roman"/>
              </w:rPr>
              <w:t xml:space="preserve">A Bidder requiring any clarification of the Bidding Document shall contact the </w:t>
            </w:r>
            <w:r w:rsidR="00283744" w:rsidRPr="00EC12FE">
              <w:rPr>
                <w:rStyle w:val="StyleHeader2-SubClausesItalicChar"/>
                <w:rFonts w:cs="Times New Roman"/>
                <w:i w:val="0"/>
              </w:rPr>
              <w:t>Employer</w:t>
            </w:r>
            <w:r w:rsidRPr="00EC12FE">
              <w:rPr>
                <w:rFonts w:cs="Times New Roman"/>
              </w:rPr>
              <w:t xml:space="preserve"> in writing at the </w:t>
            </w:r>
            <w:r w:rsidR="00283744" w:rsidRPr="00EC12FE">
              <w:rPr>
                <w:rStyle w:val="StyleHeader2-SubClausesItalicChar"/>
                <w:rFonts w:cs="Times New Roman"/>
                <w:i w:val="0"/>
              </w:rPr>
              <w:t>Employer</w:t>
            </w:r>
            <w:r w:rsidRPr="00EC12FE">
              <w:rPr>
                <w:rFonts w:cs="Times New Roman"/>
              </w:rPr>
              <w:t xml:space="preserve">’s address </w:t>
            </w:r>
            <w:r w:rsidR="005F0029" w:rsidRPr="00EC12FE">
              <w:rPr>
                <w:rFonts w:cs="Times New Roman"/>
                <w:b/>
              </w:rPr>
              <w:t>specified</w:t>
            </w:r>
            <w:r w:rsidRPr="00EC12FE">
              <w:rPr>
                <w:rFonts w:cs="Times New Roman"/>
                <w:b/>
              </w:rPr>
              <w:t xml:space="preserve"> in the BDS</w:t>
            </w:r>
            <w:r w:rsidRPr="00EC12FE">
              <w:rPr>
                <w:rFonts w:cs="Times New Roman"/>
              </w:rPr>
              <w:t xml:space="preserve"> or raise </w:t>
            </w:r>
            <w:r w:rsidR="00DD30AF" w:rsidRPr="00EC12FE">
              <w:rPr>
                <w:rFonts w:cs="Times New Roman"/>
              </w:rPr>
              <w:t xml:space="preserve">its </w:t>
            </w:r>
            <w:r w:rsidRPr="00EC12FE">
              <w:rPr>
                <w:rFonts w:cs="Times New Roman"/>
              </w:rPr>
              <w:t xml:space="preserve">inquiries during the pre-bid meeting if provided for in accordance with ITB 7.4. The </w:t>
            </w:r>
            <w:r w:rsidR="00283744" w:rsidRPr="00EC12FE">
              <w:rPr>
                <w:rStyle w:val="StyleHeader2-SubClausesItalicChar"/>
                <w:rFonts w:cs="Times New Roman"/>
                <w:i w:val="0"/>
              </w:rPr>
              <w:t>Employer</w:t>
            </w:r>
            <w:r w:rsidRPr="00EC12FE">
              <w:rPr>
                <w:rFonts w:cs="Times New Roman"/>
              </w:rPr>
              <w:t xml:space="preserve"> will respond in writing to any request for clarification, provided that such request is received</w:t>
            </w:r>
            <w:r w:rsidR="00F16907" w:rsidRPr="00EC12FE">
              <w:rPr>
                <w:rFonts w:cs="Times New Roman"/>
              </w:rPr>
              <w:t xml:space="preserve"> </w:t>
            </w:r>
            <w:r w:rsidRPr="00EC12FE">
              <w:rPr>
                <w:rFonts w:cs="Times New Roman"/>
              </w:rPr>
              <w:t>prior to the deadline for submission of bids</w:t>
            </w:r>
            <w:r w:rsidR="009D53CC" w:rsidRPr="00EC12FE">
              <w:rPr>
                <w:rFonts w:cs="Times New Roman"/>
              </w:rPr>
              <w:t xml:space="preserve"> within a period </w:t>
            </w:r>
            <w:r w:rsidR="009D53CC" w:rsidRPr="00EC12FE">
              <w:rPr>
                <w:rFonts w:cs="Times New Roman"/>
                <w:b/>
              </w:rPr>
              <w:t>specified in the BDS</w:t>
            </w:r>
            <w:r w:rsidR="009D53CC" w:rsidRPr="00EC12FE">
              <w:rPr>
                <w:rFonts w:cs="Times New Roman"/>
              </w:rPr>
              <w:t xml:space="preserve">. </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forward copies of its response to all Bidders who have acquired the Bidding Document</w:t>
            </w:r>
            <w:r w:rsidR="00F16907" w:rsidRPr="00EC12FE">
              <w:rPr>
                <w:rFonts w:cs="Times New Roman"/>
              </w:rPr>
              <w:t>s</w:t>
            </w:r>
            <w:r w:rsidRPr="00EC12FE">
              <w:rPr>
                <w:rFonts w:cs="Times New Roman"/>
              </w:rPr>
              <w:t xml:space="preserve"> in accordance with ITB 6.3, including a description of the inquiry but without identifying its source. </w:t>
            </w:r>
            <w:r w:rsidR="00DD30AF" w:rsidRPr="00EC12FE">
              <w:rPr>
                <w:b/>
              </w:rPr>
              <w:t>If so specified in the BDS</w:t>
            </w:r>
            <w:r w:rsidR="00DD30AF" w:rsidRPr="00EC12FE">
              <w:t xml:space="preserve">, the Employer shall also promptly publish its response at the web page identified in the BDS. </w:t>
            </w:r>
            <w:r w:rsidR="00F16907" w:rsidRPr="00EC12FE">
              <w:t xml:space="preserve">Should the clarification result in changes to the essential elements of the Bidding Documents, the Employer shall amend the Bidding Documents </w:t>
            </w:r>
            <w:r w:rsidRPr="00EC12FE">
              <w:rPr>
                <w:rFonts w:cs="Times New Roman"/>
              </w:rPr>
              <w:t>following the procedure under ITB 8 and ITB 22.2.</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rsidP="00F16907">
            <w:pPr>
              <w:pStyle w:val="StyleHeader2-SubClausesAfter6pt"/>
            </w:pPr>
            <w:r w:rsidRPr="00EC12FE">
              <w:t xml:space="preserve">The Bidder is </w:t>
            </w:r>
            <w:r w:rsidR="00F16907" w:rsidRPr="00EC12FE">
              <w:t>advised</w:t>
            </w:r>
            <w:r w:rsidRPr="00EC12FE">
              <w:t xml:space="preserve">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Bidder and any of its personnel or agents will be granted permission by the </w:t>
            </w:r>
            <w:r w:rsidR="00283744" w:rsidRPr="00EC12FE">
              <w:rPr>
                <w:rStyle w:val="StyleHeader2-SubClausesItalicChar"/>
                <w:rFonts w:cs="Times New Roman"/>
                <w:i w:val="0"/>
              </w:rPr>
              <w:t>Employer</w:t>
            </w:r>
            <w:r w:rsidRPr="00EC12FE">
              <w:rPr>
                <w:rFonts w:cs="Times New Roman"/>
              </w:rPr>
              <w:t xml:space="preserve"> to enter upon its premises and lands for the purpose of such visit, but only upon the express condition that the Bidder, its personnel, and agents will release and indemnify the </w:t>
            </w:r>
            <w:r w:rsidR="00283744" w:rsidRPr="00EC12FE">
              <w:rPr>
                <w:rStyle w:val="StyleHeader2-SubClausesItalicChar"/>
                <w:rFonts w:cs="Times New Roman"/>
                <w:i w:val="0"/>
              </w:rPr>
              <w:t>Employer</w:t>
            </w:r>
            <w:r w:rsidRPr="00EC12FE">
              <w:rPr>
                <w:rFonts w:cs="Times New Roman"/>
              </w:rPr>
              <w:t xml:space="preserve"> and its personnel and agents from and against all liability in respect thereof, and will be responsible for death or personal injury, loss of or damage to property, and any </w:t>
            </w:r>
            <w:r w:rsidRPr="00EC12FE">
              <w:rPr>
                <w:rFonts w:cs="Times New Roman"/>
              </w:rPr>
              <w:lastRenderedPageBreak/>
              <w:t>other loss, damage, costs, and expenses incurred as a result of the inspection.</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r w:rsidRPr="00EC12FE">
              <w:rPr>
                <w:rFonts w:ascii="Times New Roman" w:hAnsi="Times New Roman"/>
                <w:sz w:val="24"/>
                <w:szCs w:val="24"/>
              </w:rPr>
              <w:lastRenderedPageBreak/>
              <w:t xml:space="preserve"> </w:t>
            </w:r>
          </w:p>
        </w:tc>
        <w:tc>
          <w:tcPr>
            <w:tcW w:w="7020" w:type="dxa"/>
          </w:tcPr>
          <w:p w:rsidR="007B586E" w:rsidRPr="00EC12FE" w:rsidRDefault="00DD30AF" w:rsidP="00DD30AF">
            <w:pPr>
              <w:pStyle w:val="Header2-SubClauses"/>
              <w:rPr>
                <w:rFonts w:cs="Times New Roman"/>
              </w:rPr>
            </w:pPr>
            <w:r w:rsidRPr="00EC12FE">
              <w:rPr>
                <w:rFonts w:cs="Times New Roman"/>
                <w:b/>
              </w:rPr>
              <w:t>If so specified in the BDS</w:t>
            </w:r>
            <w:r w:rsidRPr="00EC12FE">
              <w:rPr>
                <w:rFonts w:cs="Times New Roman"/>
              </w:rPr>
              <w:t>, t</w:t>
            </w:r>
            <w:r w:rsidR="007B586E" w:rsidRPr="00EC12FE">
              <w:rPr>
                <w:rFonts w:cs="Times New Roman"/>
              </w:rPr>
              <w:t>he Bidder’s designated representative is invited to attend a pre-bid meeting. The purpose of the meeting will be to clarify issues and to answer questions on any matter that may be raised at that stage.</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DD30AF">
            <w:pPr>
              <w:pStyle w:val="Header2-SubClauses"/>
              <w:rPr>
                <w:rFonts w:cs="Times New Roman"/>
              </w:rPr>
            </w:pPr>
            <w:r w:rsidRPr="00EC12FE">
              <w:rPr>
                <w:rFonts w:cs="Times New Roman"/>
              </w:rPr>
              <w:t xml:space="preserve">The Bidder is requested, to submit any questions in writing, to reach the </w:t>
            </w:r>
            <w:r w:rsidR="00283744" w:rsidRPr="00EC12FE">
              <w:rPr>
                <w:rStyle w:val="StyleHeader2-SubClausesItalicChar"/>
                <w:rFonts w:cs="Times New Roman"/>
                <w:i w:val="0"/>
              </w:rPr>
              <w:t>Employer</w:t>
            </w:r>
            <w:r w:rsidRPr="00EC12FE">
              <w:rPr>
                <w:rFonts w:cs="Times New Roman"/>
              </w:rPr>
              <w:t xml:space="preserve"> not later than one week before the meeting.</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Minutes of the pre-bid meeting, </w:t>
            </w:r>
            <w:r w:rsidR="00DD30AF" w:rsidRPr="00EC12FE">
              <w:rPr>
                <w:rFonts w:cs="Times New Roman"/>
              </w:rPr>
              <w:t xml:space="preserve">if applicable, </w:t>
            </w:r>
            <w:r w:rsidRPr="00EC12FE">
              <w:rPr>
                <w:rFonts w:cs="Times New Roman"/>
              </w:rPr>
              <w:t xml:space="preserve">including the text of the questions </w:t>
            </w:r>
            <w:r w:rsidR="00DD30AF" w:rsidRPr="00EC12FE">
              <w:rPr>
                <w:rFonts w:cs="Times New Roman"/>
              </w:rPr>
              <w:t>asked by Bidders</w:t>
            </w:r>
            <w:r w:rsidRPr="00EC12FE">
              <w:rPr>
                <w:rFonts w:cs="Times New Roman"/>
              </w:rPr>
              <w:t>, without identifying the source, and the responses given, together with any responses prepared after the meeting, will be transmitted promptly to all Bidders who have acquired the Bidding Document</w:t>
            </w:r>
            <w:r w:rsidR="003B7929" w:rsidRPr="00EC12FE">
              <w:rPr>
                <w:rFonts w:cs="Times New Roman"/>
              </w:rPr>
              <w:t>s</w:t>
            </w:r>
            <w:r w:rsidRPr="00EC12FE">
              <w:rPr>
                <w:rFonts w:cs="Times New Roman"/>
              </w:rPr>
              <w:t xml:space="preserve"> in accordance with ITB 6.3. Any modification to the Bidding Document</w:t>
            </w:r>
            <w:r w:rsidR="003B7929" w:rsidRPr="00EC12FE">
              <w:rPr>
                <w:rFonts w:cs="Times New Roman"/>
              </w:rPr>
              <w:t>s</w:t>
            </w:r>
            <w:r w:rsidRPr="00EC12FE">
              <w:rPr>
                <w:rFonts w:cs="Times New Roman"/>
              </w:rPr>
              <w:t xml:space="preserve"> that may become necessary as a result of the pre-bid meeting shall be made by the </w:t>
            </w:r>
            <w:r w:rsidR="00283744" w:rsidRPr="00EC12FE">
              <w:rPr>
                <w:rStyle w:val="StyleHeader2-SubClausesItalicChar"/>
                <w:rFonts w:cs="Times New Roman"/>
                <w:i w:val="0"/>
              </w:rPr>
              <w:t>Employer</w:t>
            </w:r>
            <w:r w:rsidRPr="00EC12FE">
              <w:rPr>
                <w:rFonts w:cs="Times New Roman"/>
              </w:rPr>
              <w:t xml:space="preserve"> exclusively through the issue of an </w:t>
            </w:r>
            <w:r w:rsidR="00CC318E" w:rsidRPr="00EC12FE">
              <w:rPr>
                <w:rFonts w:cs="Times New Roman"/>
              </w:rPr>
              <w:t>a</w:t>
            </w:r>
            <w:r w:rsidRPr="00EC12FE">
              <w:rPr>
                <w:rFonts w:cs="Times New Roman"/>
              </w:rPr>
              <w:t>ddendum pursuant to ITB 8 and not through the minutes of the pre-bid meeting.</w:t>
            </w:r>
            <w:r w:rsidR="00DD30AF" w:rsidRPr="00EC12FE">
              <w:rPr>
                <w:rFonts w:cs="Times New Roman"/>
              </w:rPr>
              <w:t xml:space="preserve"> Nonattendance at the pre-bid meeting will not be a cause for disqualification of a Bidder.</w:t>
            </w:r>
          </w:p>
        </w:tc>
      </w:tr>
      <w:tr w:rsidR="007B586E" w:rsidRPr="00EC12FE">
        <w:trPr>
          <w:jc w:val="center"/>
        </w:trPr>
        <w:tc>
          <w:tcPr>
            <w:tcW w:w="2430" w:type="dxa"/>
          </w:tcPr>
          <w:p w:rsidR="007B586E" w:rsidRPr="00EC12FE" w:rsidRDefault="007B586E">
            <w:pPr>
              <w:pStyle w:val="S1-Header2"/>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372613761"/>
            <w:r w:rsidRPr="00EC12FE">
              <w:t>Amendment of Bidding Document</w:t>
            </w:r>
            <w:bookmarkEnd w:id="78"/>
            <w:bookmarkEnd w:id="79"/>
            <w:bookmarkEnd w:id="80"/>
            <w:bookmarkEnd w:id="81"/>
            <w:bookmarkEnd w:id="82"/>
            <w:bookmarkEnd w:id="83"/>
            <w:bookmarkEnd w:id="84"/>
            <w:bookmarkEnd w:id="85"/>
          </w:p>
        </w:tc>
        <w:tc>
          <w:tcPr>
            <w:tcW w:w="7020" w:type="dxa"/>
          </w:tcPr>
          <w:p w:rsidR="007B586E" w:rsidRPr="00EC12FE" w:rsidRDefault="007B586E">
            <w:pPr>
              <w:pStyle w:val="Header2-SubClauses"/>
              <w:rPr>
                <w:rFonts w:cs="Times New Roman"/>
              </w:rPr>
            </w:pPr>
            <w:r w:rsidRPr="00EC12FE">
              <w:rPr>
                <w:rFonts w:cs="Times New Roman"/>
              </w:rPr>
              <w:t xml:space="preserve">At any time prior to the deadline for submission of bids, the </w:t>
            </w:r>
            <w:r w:rsidR="00283744" w:rsidRPr="00EC12FE">
              <w:rPr>
                <w:rStyle w:val="StyleHeader2-SubClausesItalicChar"/>
                <w:rFonts w:cs="Times New Roman"/>
                <w:i w:val="0"/>
              </w:rPr>
              <w:t>Employer</w:t>
            </w:r>
            <w:r w:rsidRPr="00EC12FE">
              <w:rPr>
                <w:rFonts w:cs="Times New Roman"/>
              </w:rPr>
              <w:t xml:space="preserve"> may amend the Bidding Document</w:t>
            </w:r>
            <w:r w:rsidR="003B7929" w:rsidRPr="00EC12FE">
              <w:rPr>
                <w:rFonts w:cs="Times New Roman"/>
              </w:rPr>
              <w:t>s</w:t>
            </w:r>
            <w:r w:rsidRPr="00EC12FE">
              <w:rPr>
                <w:rFonts w:cs="Times New Roman"/>
              </w:rPr>
              <w:t xml:space="preserve"> by issuing addenda.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Any addendum issued shall be part of the Bidding Document</w:t>
            </w:r>
            <w:r w:rsidR="003B7929" w:rsidRPr="00EC12FE">
              <w:rPr>
                <w:rFonts w:cs="Times New Roman"/>
              </w:rPr>
              <w:t>s</w:t>
            </w:r>
            <w:r w:rsidRPr="00EC12FE">
              <w:rPr>
                <w:rFonts w:cs="Times New Roman"/>
              </w:rPr>
              <w:t xml:space="preserve"> and shall be communicated in writing to all who have obtained the Bidding Document from the </w:t>
            </w:r>
            <w:r w:rsidR="00283744" w:rsidRPr="00EC12FE">
              <w:rPr>
                <w:rStyle w:val="StyleHeader2-SubClausesItalicChar"/>
                <w:rFonts w:cs="Times New Roman"/>
                <w:i w:val="0"/>
              </w:rPr>
              <w:t>Employer</w:t>
            </w:r>
            <w:r w:rsidRPr="00EC12FE">
              <w:rPr>
                <w:rFonts w:cs="Times New Roman"/>
              </w:rPr>
              <w:t xml:space="preserve"> in accordance with ITB 6.3.</w:t>
            </w:r>
            <w:r w:rsidR="00DD30AF" w:rsidRPr="00EC12FE">
              <w:rPr>
                <w:rFonts w:cs="Times New Roman"/>
              </w:rPr>
              <w:t xml:space="preserve"> </w:t>
            </w:r>
            <w:r w:rsidR="00DD30AF" w:rsidRPr="00EC12FE">
              <w:t>The Employer shall also promptly publish the addendum on the Employer’s web page in accordance with ITB 7.1.</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b w:val="0"/>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To give prospective Bidders reasonable time in which to take an addendum into account in preparing their bids, 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pursuant to ITB 22.2</w:t>
            </w:r>
            <w:r w:rsidR="00A44519">
              <w:rPr>
                <w:rFonts w:cs="Times New Roman"/>
              </w:rPr>
              <w:t>.</w:t>
            </w:r>
          </w:p>
        </w:tc>
      </w:tr>
      <w:tr w:rsidR="007B586E" w:rsidRPr="00EC12FE">
        <w:trPr>
          <w:cantSplit/>
          <w:jc w:val="center"/>
        </w:trPr>
        <w:tc>
          <w:tcPr>
            <w:tcW w:w="9450" w:type="dxa"/>
            <w:gridSpan w:val="2"/>
          </w:tcPr>
          <w:p w:rsidR="007B586E" w:rsidRPr="00EC12FE" w:rsidRDefault="007B586E">
            <w:pPr>
              <w:pStyle w:val="StyleStyleS1-Header1TimesNewRoman14pt1"/>
            </w:pPr>
            <w:bookmarkStart w:id="86" w:name="_Toc438438829"/>
            <w:bookmarkStart w:id="87" w:name="_Toc438532577"/>
            <w:bookmarkStart w:id="88" w:name="_Toc438733973"/>
            <w:bookmarkStart w:id="89" w:name="_Toc438962055"/>
            <w:bookmarkStart w:id="90" w:name="_Toc461939618"/>
            <w:bookmarkStart w:id="91" w:name="_Toc97371011"/>
            <w:bookmarkStart w:id="92" w:name="_Toc372613762"/>
            <w:r w:rsidRPr="00EC12FE">
              <w:t>Preparation of Bids</w:t>
            </w:r>
            <w:bookmarkEnd w:id="86"/>
            <w:bookmarkEnd w:id="87"/>
            <w:bookmarkEnd w:id="88"/>
            <w:bookmarkEnd w:id="89"/>
            <w:bookmarkEnd w:id="90"/>
            <w:bookmarkEnd w:id="91"/>
            <w:bookmarkEnd w:id="92"/>
          </w:p>
        </w:tc>
      </w:tr>
      <w:tr w:rsidR="007B586E" w:rsidRPr="00EC12FE">
        <w:trPr>
          <w:jc w:val="center"/>
        </w:trPr>
        <w:tc>
          <w:tcPr>
            <w:tcW w:w="2430" w:type="dxa"/>
          </w:tcPr>
          <w:p w:rsidR="007B586E" w:rsidRPr="00EC12FE" w:rsidRDefault="007B586E">
            <w:pPr>
              <w:pStyle w:val="S1-Header2"/>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372613763"/>
            <w:r w:rsidRPr="00EC12FE">
              <w:t>Cost of Bidding</w:t>
            </w:r>
            <w:bookmarkEnd w:id="93"/>
            <w:bookmarkEnd w:id="94"/>
            <w:bookmarkEnd w:id="95"/>
            <w:bookmarkEnd w:id="96"/>
            <w:bookmarkEnd w:id="97"/>
            <w:bookmarkEnd w:id="98"/>
            <w:bookmarkEnd w:id="99"/>
            <w:bookmarkEnd w:id="100"/>
          </w:p>
        </w:tc>
        <w:tc>
          <w:tcPr>
            <w:tcW w:w="7020" w:type="dxa"/>
          </w:tcPr>
          <w:p w:rsidR="007B586E" w:rsidRPr="00EC12FE" w:rsidRDefault="007B586E">
            <w:pPr>
              <w:pStyle w:val="StyleHeader2-SubClausesAfter6pt"/>
            </w:pPr>
            <w:r w:rsidRPr="00EC12FE">
              <w:t xml:space="preserve">The Bidder shall bear all costs associated with the preparation and submission of its Bid, and the </w:t>
            </w:r>
            <w:r w:rsidR="00283744" w:rsidRPr="00EC12FE">
              <w:rPr>
                <w:rStyle w:val="StyleHeader2-SubClausesItalicChar"/>
                <w:rFonts w:cs="Times New Roman"/>
                <w:i w:val="0"/>
              </w:rPr>
              <w:t>Employer</w:t>
            </w:r>
            <w:r w:rsidRPr="00EC12FE">
              <w:t xml:space="preserve"> shall in no case be responsible or liable for those costs, regardless of the conduct or outcome of the bidding process.</w:t>
            </w:r>
          </w:p>
        </w:tc>
      </w:tr>
      <w:tr w:rsidR="007B586E" w:rsidRPr="00EC12FE">
        <w:trPr>
          <w:jc w:val="center"/>
        </w:trPr>
        <w:tc>
          <w:tcPr>
            <w:tcW w:w="2430" w:type="dxa"/>
          </w:tcPr>
          <w:p w:rsidR="007B586E" w:rsidRPr="00EC12FE" w:rsidRDefault="007B586E">
            <w:pPr>
              <w:pStyle w:val="S1-Header2"/>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372613764"/>
            <w:r w:rsidRPr="00EC12FE">
              <w:t>Language of Bid</w:t>
            </w:r>
            <w:bookmarkEnd w:id="101"/>
            <w:bookmarkEnd w:id="102"/>
            <w:bookmarkEnd w:id="103"/>
            <w:bookmarkEnd w:id="104"/>
            <w:bookmarkEnd w:id="105"/>
            <w:bookmarkEnd w:id="106"/>
            <w:bookmarkEnd w:id="107"/>
            <w:bookmarkEnd w:id="108"/>
          </w:p>
        </w:tc>
        <w:tc>
          <w:tcPr>
            <w:tcW w:w="7020" w:type="dxa"/>
          </w:tcPr>
          <w:p w:rsidR="007B586E" w:rsidRPr="00EC12FE" w:rsidRDefault="007B586E">
            <w:pPr>
              <w:pStyle w:val="StyleHeader2-SubClausesAfter6pt"/>
            </w:pPr>
            <w:r w:rsidRPr="00EC12FE">
              <w:t xml:space="preserve">The Bid, as well as all correspondence and documents relating to the bid exchanged by the Bidder and the </w:t>
            </w:r>
            <w:r w:rsidR="00283744" w:rsidRPr="00EC12FE">
              <w:rPr>
                <w:rStyle w:val="StyleHeader2-SubClausesItalicChar"/>
                <w:rFonts w:cs="Times New Roman"/>
                <w:i w:val="0"/>
              </w:rPr>
              <w:t>Employer</w:t>
            </w:r>
            <w:r w:rsidRPr="00EC12FE">
              <w:t xml:space="preserve">, shall be written in the language </w:t>
            </w:r>
            <w:r w:rsidRPr="00EC12FE">
              <w:rPr>
                <w:b/>
              </w:rPr>
              <w:t>specified in the BDS</w:t>
            </w:r>
            <w:r w:rsidRPr="00EC12FE">
              <w:t xml:space="preserve">. Supporting documents and printed literature that are part of the Bid may be in another language provided they are accompanied by an </w:t>
            </w:r>
            <w:r w:rsidRPr="00EC12FE">
              <w:lastRenderedPageBreak/>
              <w:t xml:space="preserve">accurate translation of the relevant passages in the language </w:t>
            </w:r>
            <w:r w:rsidRPr="00EC12FE">
              <w:rPr>
                <w:b/>
              </w:rPr>
              <w:t>specified in the BDS</w:t>
            </w:r>
            <w:r w:rsidRPr="00EC12FE">
              <w:t>, in which case, for purposes of interpretation of the Bid, such translation shall govern.</w:t>
            </w:r>
          </w:p>
        </w:tc>
      </w:tr>
      <w:tr w:rsidR="007B586E" w:rsidRPr="00EC12FE">
        <w:trPr>
          <w:jc w:val="center"/>
        </w:trPr>
        <w:tc>
          <w:tcPr>
            <w:tcW w:w="2430" w:type="dxa"/>
          </w:tcPr>
          <w:p w:rsidR="007B586E" w:rsidRPr="00EC12FE" w:rsidRDefault="007B586E">
            <w:pPr>
              <w:pStyle w:val="S1-Header2"/>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372613765"/>
            <w:r w:rsidRPr="00EC12FE">
              <w:lastRenderedPageBreak/>
              <w:t>Documents Comprising the Bid</w:t>
            </w:r>
            <w:bookmarkEnd w:id="109"/>
            <w:bookmarkEnd w:id="110"/>
            <w:bookmarkEnd w:id="111"/>
            <w:bookmarkEnd w:id="112"/>
            <w:bookmarkEnd w:id="113"/>
            <w:bookmarkEnd w:id="114"/>
            <w:bookmarkEnd w:id="115"/>
            <w:bookmarkEnd w:id="116"/>
          </w:p>
        </w:tc>
        <w:tc>
          <w:tcPr>
            <w:tcW w:w="7020" w:type="dxa"/>
          </w:tcPr>
          <w:p w:rsidR="007B586E" w:rsidRPr="00EC12FE" w:rsidRDefault="007B586E">
            <w:pPr>
              <w:pStyle w:val="Header2-SubClauses"/>
              <w:ind w:left="620" w:hanging="634"/>
              <w:rPr>
                <w:rFonts w:cs="Times New Roman"/>
              </w:rPr>
            </w:pPr>
            <w:r w:rsidRPr="00EC12FE">
              <w:rPr>
                <w:rFonts w:cs="Times New Roman"/>
              </w:rPr>
              <w:t>The Bid shall comprise the following:</w:t>
            </w:r>
          </w:p>
          <w:p w:rsidR="007B586E" w:rsidRPr="00EC12FE" w:rsidRDefault="007B586E" w:rsidP="001E254C">
            <w:pPr>
              <w:pStyle w:val="P3Header1-Clauses"/>
              <w:numPr>
                <w:ilvl w:val="0"/>
                <w:numId w:val="34"/>
              </w:numPr>
              <w:tabs>
                <w:tab w:val="clear" w:pos="1224"/>
              </w:tabs>
              <w:ind w:left="927"/>
              <w:rPr>
                <w:szCs w:val="24"/>
              </w:rPr>
            </w:pPr>
            <w:r w:rsidRPr="00EC12FE">
              <w:rPr>
                <w:szCs w:val="24"/>
              </w:rPr>
              <w:t>Letter of Bid</w:t>
            </w:r>
            <w:r w:rsidR="00F224E8" w:rsidRPr="00EC12FE">
              <w:t xml:space="preserve"> in accordance with ITB 12</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completed Schedules,</w:t>
            </w:r>
            <w:r w:rsidR="00F224E8" w:rsidRPr="00EC12FE">
              <w:t xml:space="preserve"> </w:t>
            </w:r>
            <w:r w:rsidRPr="00EC12FE">
              <w:rPr>
                <w:szCs w:val="24"/>
              </w:rPr>
              <w:t>in accordance with ITB 12 and 14</w:t>
            </w:r>
            <w:r w:rsidR="00F224E8" w:rsidRPr="00EC12FE">
              <w:rPr>
                <w:szCs w:val="24"/>
              </w:rPr>
              <w:t>:</w:t>
            </w:r>
            <w:r w:rsidRPr="00EC12FE">
              <w:rPr>
                <w:szCs w:val="24"/>
              </w:rPr>
              <w:t xml:space="preserve"> </w:t>
            </w:r>
            <w:r w:rsidRPr="00EC12FE">
              <w:rPr>
                <w:b/>
                <w:szCs w:val="24"/>
              </w:rPr>
              <w:t xml:space="preserve">as </w:t>
            </w:r>
            <w:r w:rsidR="00AA10CD" w:rsidRPr="00EC12FE">
              <w:rPr>
                <w:b/>
                <w:szCs w:val="24"/>
              </w:rPr>
              <w:t>specified in the BDS</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Bid Security or Bid Securing Declaration, in accordance with ITB 19</w:t>
            </w:r>
            <w:r w:rsidR="00DD30AF" w:rsidRPr="00EC12FE">
              <w:rPr>
                <w:szCs w:val="24"/>
              </w:rPr>
              <w:t>.1</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alternative bids, if permissible, in accordance with ITB 13;</w:t>
            </w:r>
          </w:p>
          <w:p w:rsidR="007B586E" w:rsidRPr="00EC12FE" w:rsidRDefault="007B586E" w:rsidP="001E254C">
            <w:pPr>
              <w:pStyle w:val="P3Header1-Clauses"/>
              <w:numPr>
                <w:ilvl w:val="0"/>
                <w:numId w:val="34"/>
              </w:numPr>
              <w:tabs>
                <w:tab w:val="clear" w:pos="1224"/>
              </w:tabs>
              <w:ind w:left="927"/>
              <w:rPr>
                <w:szCs w:val="24"/>
              </w:rPr>
            </w:pPr>
            <w:r w:rsidRPr="00EC12FE">
              <w:rPr>
                <w:szCs w:val="24"/>
              </w:rPr>
              <w:t>written confirmation authorizing the signatory of the Bid to commit the Bidder, in accordance with ITB 20.2;</w:t>
            </w:r>
          </w:p>
          <w:p w:rsidR="007B586E" w:rsidRPr="00EC12FE" w:rsidRDefault="007B586E" w:rsidP="001E254C">
            <w:pPr>
              <w:pStyle w:val="P3Header1-Clauses"/>
              <w:numPr>
                <w:ilvl w:val="0"/>
                <w:numId w:val="34"/>
              </w:numPr>
              <w:tabs>
                <w:tab w:val="clear" w:pos="1224"/>
              </w:tabs>
              <w:ind w:left="927"/>
              <w:rPr>
                <w:szCs w:val="24"/>
              </w:rPr>
            </w:pPr>
            <w:r w:rsidRPr="00EC12FE">
              <w:rPr>
                <w:szCs w:val="24"/>
              </w:rPr>
              <w:t>documentary evidence in accordance with ITB 17 establishing the Bidder’s qualifications to perform the contract</w:t>
            </w:r>
            <w:r w:rsidR="00F224E8" w:rsidRPr="00EC12FE">
              <w:rPr>
                <w:szCs w:val="24"/>
              </w:rPr>
              <w:t xml:space="preserve"> </w:t>
            </w:r>
            <w:r w:rsidR="00F224E8" w:rsidRPr="00EC12FE">
              <w:t>if its Bid is accepted</w:t>
            </w:r>
            <w:r w:rsidRPr="00EC12FE">
              <w:rPr>
                <w:szCs w:val="24"/>
              </w:rPr>
              <w:t xml:space="preserve">; </w:t>
            </w:r>
          </w:p>
          <w:p w:rsidR="007B586E" w:rsidRPr="00EC12FE" w:rsidRDefault="007B586E" w:rsidP="001E254C">
            <w:pPr>
              <w:pStyle w:val="P3Header1-Clauses"/>
              <w:numPr>
                <w:ilvl w:val="0"/>
                <w:numId w:val="34"/>
              </w:numPr>
              <w:tabs>
                <w:tab w:val="clear" w:pos="1224"/>
              </w:tabs>
              <w:ind w:left="927"/>
              <w:rPr>
                <w:szCs w:val="24"/>
              </w:rPr>
            </w:pPr>
            <w:r w:rsidRPr="00EC12FE">
              <w:rPr>
                <w:szCs w:val="24"/>
              </w:rPr>
              <w:t>Technical Proposal in accordance with ITB 16;</w:t>
            </w:r>
            <w:r w:rsidR="00DD30AF" w:rsidRPr="00EC12FE">
              <w:rPr>
                <w:szCs w:val="24"/>
              </w:rPr>
              <w:t xml:space="preserve"> and</w:t>
            </w:r>
          </w:p>
          <w:p w:rsidR="007B586E" w:rsidRPr="00EC12FE" w:rsidRDefault="00F224E8" w:rsidP="001E254C">
            <w:pPr>
              <w:pStyle w:val="P3Header1-Clauses"/>
              <w:numPr>
                <w:ilvl w:val="0"/>
                <w:numId w:val="34"/>
              </w:numPr>
              <w:tabs>
                <w:tab w:val="clear" w:pos="1224"/>
              </w:tabs>
              <w:ind w:left="927"/>
              <w:rPr>
                <w:szCs w:val="24"/>
              </w:rPr>
            </w:pPr>
            <w:proofErr w:type="gramStart"/>
            <w:r w:rsidRPr="00EC12FE">
              <w:rPr>
                <w:szCs w:val="24"/>
              </w:rPr>
              <w:t>a</w:t>
            </w:r>
            <w:r w:rsidR="007B586E" w:rsidRPr="00EC12FE">
              <w:rPr>
                <w:szCs w:val="24"/>
              </w:rPr>
              <w:t>ny</w:t>
            </w:r>
            <w:proofErr w:type="gramEnd"/>
            <w:r w:rsidR="007B586E" w:rsidRPr="00EC12FE">
              <w:rPr>
                <w:szCs w:val="24"/>
              </w:rPr>
              <w:t xml:space="preserve"> other document </w:t>
            </w:r>
            <w:r w:rsidR="007B586E" w:rsidRPr="00EC12FE">
              <w:rPr>
                <w:b/>
                <w:szCs w:val="24"/>
              </w:rPr>
              <w:t>required in the BDS</w:t>
            </w:r>
            <w:r w:rsidR="007B586E" w:rsidRPr="00EC12FE">
              <w:rPr>
                <w:szCs w:val="24"/>
              </w:rPr>
              <w:t>.</w:t>
            </w:r>
          </w:p>
          <w:p w:rsidR="00DD30AF" w:rsidRPr="00EC12FE" w:rsidRDefault="00DD30AF" w:rsidP="00DD30AF">
            <w:pPr>
              <w:pStyle w:val="Header2-SubClauses"/>
              <w:ind w:left="620" w:hanging="634"/>
            </w:pPr>
            <w:r w:rsidRPr="00EC12FE">
              <w:t>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w:t>
            </w:r>
          </w:p>
          <w:p w:rsidR="00DD30AF" w:rsidRPr="00EC12FE" w:rsidRDefault="00DD30AF" w:rsidP="00DD30AF">
            <w:pPr>
              <w:pStyle w:val="Header2-SubClauses"/>
              <w:ind w:left="620" w:hanging="634"/>
            </w:pPr>
            <w:r w:rsidRPr="00EC12FE">
              <w:t>The Bidder shall furnish in the Letter of Bid information on commissions and gratuities, if any, paid or to be paid to agents or any other party relating to this Bid.</w:t>
            </w:r>
          </w:p>
        </w:tc>
      </w:tr>
      <w:tr w:rsidR="007B586E" w:rsidRPr="00EC12FE">
        <w:trPr>
          <w:jc w:val="center"/>
        </w:trPr>
        <w:tc>
          <w:tcPr>
            <w:tcW w:w="2430" w:type="dxa"/>
          </w:tcPr>
          <w:p w:rsidR="007B586E" w:rsidRPr="00EC12FE" w:rsidRDefault="007B586E">
            <w:pPr>
              <w:pStyle w:val="S1-Header2"/>
            </w:pPr>
            <w:bookmarkStart w:id="117" w:name="_Toc97371015"/>
            <w:bookmarkStart w:id="118" w:name="_Toc139863114"/>
            <w:bookmarkStart w:id="119" w:name="_Toc372613766"/>
            <w:r w:rsidRPr="00EC12FE">
              <w:t>Letter of Bid</w:t>
            </w:r>
            <w:bookmarkEnd w:id="117"/>
            <w:r w:rsidRPr="00EC12FE">
              <w:t xml:space="preserve"> and Schedules</w:t>
            </w:r>
            <w:bookmarkEnd w:id="118"/>
            <w:bookmarkEnd w:id="119"/>
          </w:p>
        </w:tc>
        <w:tc>
          <w:tcPr>
            <w:tcW w:w="7020" w:type="dxa"/>
          </w:tcPr>
          <w:p w:rsidR="007B586E" w:rsidRPr="00EC12FE" w:rsidRDefault="00877FDF" w:rsidP="00D93F81">
            <w:pPr>
              <w:pStyle w:val="StyleHeader2-SubClausesAfter6pt"/>
            </w:pPr>
            <w:r w:rsidRPr="00EC12FE">
              <w:t>T</w:t>
            </w:r>
            <w:r w:rsidR="007B586E" w:rsidRPr="00EC12FE">
              <w:t>he Letter of Bid</w:t>
            </w:r>
            <w:r w:rsidR="006211FC" w:rsidRPr="00EC12FE">
              <w:t xml:space="preserve"> and Schedules shall be prepared using the relevant forms furnished</w:t>
            </w:r>
            <w:r w:rsidR="00CC318E" w:rsidRPr="00EC12FE">
              <w:t xml:space="preserve"> in Section IV, Bidding Forms. </w:t>
            </w:r>
            <w:r w:rsidR="006211FC" w:rsidRPr="00EC12FE">
              <w:t>The forms must be completed without any alterations to the text, and no substitutes shall be accepted except as provided under ITB 20.2</w:t>
            </w:r>
            <w:r w:rsidR="00CC318E" w:rsidRPr="00EC12FE">
              <w:t xml:space="preserve">. </w:t>
            </w:r>
            <w:r w:rsidR="007B586E" w:rsidRPr="00EC12FE">
              <w:t>All blank spaces shall be filled in with the information requested.</w:t>
            </w:r>
          </w:p>
        </w:tc>
      </w:tr>
      <w:tr w:rsidR="007B586E" w:rsidRPr="00EC12FE">
        <w:trPr>
          <w:jc w:val="center"/>
        </w:trPr>
        <w:tc>
          <w:tcPr>
            <w:tcW w:w="2430" w:type="dxa"/>
          </w:tcPr>
          <w:p w:rsidR="007B586E" w:rsidRPr="00EC12FE" w:rsidRDefault="007B586E">
            <w:pPr>
              <w:pStyle w:val="S1-Header2"/>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372613767"/>
            <w:r w:rsidRPr="00EC12FE">
              <w:t>Alternative Bids</w:t>
            </w:r>
            <w:bookmarkEnd w:id="120"/>
            <w:bookmarkEnd w:id="121"/>
            <w:bookmarkEnd w:id="122"/>
            <w:bookmarkEnd w:id="123"/>
            <w:bookmarkEnd w:id="124"/>
            <w:bookmarkEnd w:id="125"/>
            <w:bookmarkEnd w:id="126"/>
            <w:bookmarkEnd w:id="127"/>
          </w:p>
        </w:tc>
        <w:tc>
          <w:tcPr>
            <w:tcW w:w="7020" w:type="dxa"/>
          </w:tcPr>
          <w:p w:rsidR="007B586E" w:rsidRPr="00EC12FE" w:rsidRDefault="007B586E">
            <w:pPr>
              <w:pStyle w:val="StyleHeader2-SubClausesAfter6pt"/>
            </w:pPr>
            <w:r w:rsidRPr="00EC12FE">
              <w:t xml:space="preserve">Unless otherwise </w:t>
            </w:r>
            <w:r w:rsidR="005F0029" w:rsidRPr="00EC12FE">
              <w:rPr>
                <w:b/>
              </w:rPr>
              <w:t>specified</w:t>
            </w:r>
            <w:r w:rsidRPr="00EC12FE">
              <w:rPr>
                <w:b/>
              </w:rPr>
              <w:t xml:space="preserve"> in the BDS</w:t>
            </w:r>
            <w:r w:rsidRPr="00EC12FE">
              <w:t xml:space="preserve">, alternative bids shall not be considered.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When alternative times for completion are explicitly invited, a statement to that effect will be </w:t>
            </w:r>
            <w:r w:rsidRPr="00EC12FE">
              <w:rPr>
                <w:b/>
              </w:rPr>
              <w:t>included in the BDS</w:t>
            </w:r>
            <w:r w:rsidRPr="00EC12FE">
              <w:t>, as will the method of evaluating different times for completion.</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DD30AF" w:rsidP="00A91A43">
            <w:pPr>
              <w:pStyle w:val="StyleHeader2-SubClausesAfter6pt"/>
            </w:pPr>
            <w:r w:rsidRPr="00EC12FE">
              <w:t xml:space="preserve">Except as </w:t>
            </w:r>
            <w:r w:rsidR="00A91A43" w:rsidRPr="00EC12FE">
              <w:t xml:space="preserve">provided under </w:t>
            </w:r>
            <w:r w:rsidR="007B586E" w:rsidRPr="00EC12FE">
              <w:t xml:space="preserve">ITB 13.4 below, Bidders wishing to offer technical alternatives to the requirements of the Bidding </w:t>
            </w:r>
            <w:r w:rsidR="007B586E" w:rsidRPr="00EC12FE">
              <w:lastRenderedPageBreak/>
              <w:t xml:space="preserve">Document must first price the </w:t>
            </w:r>
            <w:r w:rsidR="00283744" w:rsidRPr="00EC12FE">
              <w:rPr>
                <w:rStyle w:val="StyleHeader2-SubClausesItalicChar"/>
                <w:rFonts w:cs="Times New Roman"/>
                <w:i w:val="0"/>
              </w:rPr>
              <w:t>Employer</w:t>
            </w:r>
            <w:r w:rsidR="007B586E" w:rsidRPr="00EC12FE">
              <w:t xml:space="preserve">’s design as described in the Bidding Document and shall further provide all information necessary for a complete evaluation of the alternative by the </w:t>
            </w:r>
            <w:r w:rsidR="00283744" w:rsidRPr="00EC12FE">
              <w:rPr>
                <w:rStyle w:val="StyleHeader2-SubClausesItalicChar"/>
                <w:rFonts w:cs="Times New Roman"/>
                <w:i w:val="0"/>
              </w:rPr>
              <w:t>Employer</w:t>
            </w:r>
            <w:r w:rsidR="007B586E" w:rsidRPr="00EC12FE">
              <w:t xml:space="preserve">,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w:t>
            </w:r>
            <w:r w:rsidR="00283744" w:rsidRPr="00EC12FE">
              <w:rPr>
                <w:rStyle w:val="StyleHeader2-SubClausesItalicChar"/>
                <w:rFonts w:cs="Times New Roman"/>
                <w:i w:val="0"/>
              </w:rPr>
              <w:t>Employer</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StyleHeader2-SubClausesAfter6pt"/>
            </w:pPr>
            <w:r w:rsidRPr="00EC12FE">
              <w:t xml:space="preserve">When </w:t>
            </w:r>
            <w:r w:rsidRPr="00EC12FE">
              <w:rPr>
                <w:b/>
              </w:rPr>
              <w:t>specified in the BDS</w:t>
            </w:r>
            <w:r w:rsidRPr="00EC12FE">
              <w:t>, Bidders are permitted to submit alternative technical solutions for specified parts of the Works</w:t>
            </w:r>
            <w:r w:rsidR="00BD09EC" w:rsidRPr="00EC12FE">
              <w:t>.</w:t>
            </w:r>
            <w:r w:rsidR="006211FC" w:rsidRPr="00EC12FE">
              <w:t xml:space="preserve"> </w:t>
            </w:r>
            <w:r w:rsidRPr="00A44519">
              <w:t xml:space="preserve">Such parts will be </w:t>
            </w:r>
            <w:r w:rsidRPr="00A44519">
              <w:rPr>
                <w:b/>
              </w:rPr>
              <w:t>identified in the BDS</w:t>
            </w:r>
            <w:r w:rsidRPr="00A44519">
              <w:t xml:space="preserve"> and described in Section </w:t>
            </w:r>
            <w:r w:rsidRPr="00A44519">
              <w:rPr>
                <w:rStyle w:val="StyleHeader2-SubClausesItalicChar"/>
                <w:rFonts w:cs="Times New Roman"/>
                <w:i w:val="0"/>
              </w:rPr>
              <w:t>VI</w:t>
            </w:r>
            <w:r w:rsidR="00A91A43" w:rsidRPr="00A44519">
              <w:rPr>
                <w:rStyle w:val="StyleHeader2-SubClausesItalicChar"/>
                <w:rFonts w:cs="Times New Roman"/>
                <w:i w:val="0"/>
              </w:rPr>
              <w:t>I</w:t>
            </w:r>
            <w:r w:rsidR="00A44519">
              <w:rPr>
                <w:rStyle w:val="StyleHeader2-SubClausesItalicChar"/>
                <w:rFonts w:cs="Times New Roman"/>
                <w:i w:val="0"/>
              </w:rPr>
              <w:t>.</w:t>
            </w:r>
            <w:r w:rsidRPr="00A44519">
              <w:rPr>
                <w:i/>
              </w:rPr>
              <w:t xml:space="preserve"> </w:t>
            </w:r>
            <w:r w:rsidR="00A91A43" w:rsidRPr="00A44519">
              <w:rPr>
                <w:rStyle w:val="StyleHeader2-SubClausesItalicChar"/>
                <w:rFonts w:cs="Times New Roman"/>
                <w:i w:val="0"/>
              </w:rPr>
              <w:t xml:space="preserve">Works </w:t>
            </w:r>
            <w:r w:rsidRPr="00A44519">
              <w:t xml:space="preserve">Requirements. The method for their evaluation will be stipulated in Section </w:t>
            </w:r>
            <w:r w:rsidRPr="00A44519">
              <w:rPr>
                <w:rStyle w:val="StyleHeader2-SubClausesItalicChar"/>
                <w:rFonts w:cs="Times New Roman"/>
                <w:i w:val="0"/>
                <w:iCs w:val="0"/>
              </w:rPr>
              <w:t>III</w:t>
            </w:r>
            <w:r w:rsidR="00A44519">
              <w:rPr>
                <w:rStyle w:val="StyleHeader2-SubClausesItalicChar"/>
                <w:rFonts w:cs="Times New Roman"/>
                <w:i w:val="0"/>
                <w:iCs w:val="0"/>
              </w:rPr>
              <w:t>.</w:t>
            </w:r>
            <w:r w:rsidRPr="00A44519">
              <w:rPr>
                <w:i/>
                <w:iCs/>
              </w:rPr>
              <w:t xml:space="preserve"> </w:t>
            </w:r>
            <w:r w:rsidRPr="00A44519">
              <w:t>Evaluation and Qualification Criteria.</w:t>
            </w:r>
          </w:p>
        </w:tc>
      </w:tr>
      <w:tr w:rsidR="007B586E" w:rsidRPr="00EC12FE">
        <w:trPr>
          <w:jc w:val="center"/>
        </w:trPr>
        <w:tc>
          <w:tcPr>
            <w:tcW w:w="2430" w:type="dxa"/>
          </w:tcPr>
          <w:p w:rsidR="007B586E" w:rsidRPr="00EC12FE" w:rsidRDefault="007B586E">
            <w:pPr>
              <w:pStyle w:val="S1-Header2"/>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372613768"/>
            <w:r w:rsidRPr="00EC12FE">
              <w:t>Bid Prices and Discounts</w:t>
            </w:r>
            <w:bookmarkEnd w:id="128"/>
            <w:bookmarkEnd w:id="129"/>
            <w:bookmarkEnd w:id="130"/>
            <w:bookmarkEnd w:id="131"/>
            <w:bookmarkEnd w:id="132"/>
            <w:bookmarkEnd w:id="133"/>
            <w:bookmarkEnd w:id="134"/>
            <w:bookmarkEnd w:id="135"/>
          </w:p>
        </w:tc>
        <w:tc>
          <w:tcPr>
            <w:tcW w:w="7020" w:type="dxa"/>
          </w:tcPr>
          <w:p w:rsidR="007B586E" w:rsidRPr="00EC12FE" w:rsidRDefault="007B586E">
            <w:pPr>
              <w:pStyle w:val="StyleHeader2-SubClausesAfter6pt"/>
            </w:pPr>
            <w:r w:rsidRPr="00EC12FE">
              <w:t xml:space="preserve">The prices and discounts </w:t>
            </w:r>
            <w:r w:rsidR="00A91A43" w:rsidRPr="00EC12FE">
              <w:t xml:space="preserve">(including any price reduction) </w:t>
            </w:r>
            <w:r w:rsidRPr="00EC12FE">
              <w:t>quoted by the Bidder in the Letter of Bid and in the Schedules shall conform to the requirements specified below.</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3769D7" w:rsidP="00A44519">
            <w:pPr>
              <w:pStyle w:val="Header2-SubClauses"/>
              <w:rPr>
                <w:rFonts w:cs="Times New Roman"/>
              </w:rPr>
            </w:pPr>
            <w:r w:rsidRPr="00EC12FE">
              <w:rPr>
                <w:rFonts w:ascii="Helv" w:hAnsi="Helv" w:cs="Helv"/>
                <w:color w:val="000000"/>
                <w:sz w:val="20"/>
                <w:szCs w:val="20"/>
              </w:rPr>
              <w:t xml:space="preserve"> </w:t>
            </w:r>
            <w:r w:rsidRPr="00EC12FE">
              <w:rPr>
                <w:color w:val="000000"/>
              </w:rPr>
              <w:t xml:space="preserve">The Bidder shall submit a bid for the whole of the works described in ITB 1.1 by filling in prices for all items of the Works, as identified in Section </w:t>
            </w:r>
            <w:r w:rsidR="00A44519">
              <w:rPr>
                <w:color w:val="000000"/>
              </w:rPr>
              <w:t>IV.</w:t>
            </w:r>
            <w:r w:rsidRPr="00EC12FE">
              <w:rPr>
                <w:color w:val="000000"/>
              </w:rPr>
              <w:t xml:space="preserve"> Bidding Forms. In case of admeasurement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Header2-SubClauses"/>
              <w:rPr>
                <w:rFonts w:cs="Times New Roman"/>
              </w:rPr>
            </w:pPr>
            <w:r w:rsidRPr="00EC12FE">
              <w:rPr>
                <w:rFonts w:cs="Times New Roman"/>
              </w:rPr>
              <w:t>The price to be quoted in the Letter of Bid</w:t>
            </w:r>
            <w:r w:rsidR="0012497D" w:rsidRPr="00EC12FE">
              <w:rPr>
                <w:rFonts w:cs="Times New Roman"/>
              </w:rPr>
              <w:t>,</w:t>
            </w:r>
            <w:r w:rsidR="0012497D" w:rsidRPr="00EC12FE">
              <w:rPr>
                <w:rFonts w:cs="Times New Roman"/>
                <w:szCs w:val="20"/>
              </w:rPr>
              <w:t xml:space="preserve"> </w:t>
            </w:r>
            <w:r w:rsidR="0012497D" w:rsidRPr="00EC12FE">
              <w:rPr>
                <w:rFonts w:cs="Times New Roman"/>
              </w:rPr>
              <w:t>in accordance with ITB 12.1,</w:t>
            </w:r>
            <w:r w:rsidRPr="00EC12FE">
              <w:rPr>
                <w:rFonts w:cs="Times New Roman"/>
              </w:rPr>
              <w:t xml:space="preserve"> shall be the total price of the </w:t>
            </w:r>
            <w:r w:rsidR="00A44519">
              <w:rPr>
                <w:rFonts w:cs="Times New Roman"/>
              </w:rPr>
              <w:t>b</w:t>
            </w:r>
            <w:r w:rsidRPr="00EC12FE">
              <w:rPr>
                <w:rFonts w:cs="Times New Roman"/>
              </w:rPr>
              <w:t xml:space="preserve">id, excluding any discounts offered.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12497D">
            <w:pPr>
              <w:pStyle w:val="Header2-SubClauses"/>
              <w:rPr>
                <w:rFonts w:cs="Times New Roman"/>
              </w:rPr>
            </w:pPr>
            <w:r w:rsidRPr="00EC12FE">
              <w:rPr>
                <w:rFonts w:cs="Times New Roman"/>
              </w:rPr>
              <w:t>The Bidder shall quote any discounts and the methodology for their application in the Letter of Bid, in accordance with ITB 12.1</w:t>
            </w:r>
            <w:r w:rsidR="007B586E" w:rsidRPr="00EC12FE">
              <w:rPr>
                <w:rFonts w:cs="Times New Roman"/>
              </w:rPr>
              <w:t>.</w:t>
            </w:r>
          </w:p>
        </w:tc>
      </w:tr>
      <w:tr w:rsidR="007B586E" w:rsidRPr="00EC12FE">
        <w:trPr>
          <w:jc w:val="center"/>
        </w:trPr>
        <w:tc>
          <w:tcPr>
            <w:tcW w:w="2430" w:type="dxa"/>
          </w:tcPr>
          <w:p w:rsidR="007B586E" w:rsidRPr="00EC12FE" w:rsidRDefault="007B586E">
            <w:pPr>
              <w:pStyle w:val="i"/>
              <w:suppressAutoHyphens w:val="0"/>
              <w:spacing w:after="200"/>
              <w:rPr>
                <w:rFonts w:ascii="Times New Roman" w:hAnsi="Times New Roman"/>
                <w:sz w:val="24"/>
                <w:szCs w:val="24"/>
              </w:rPr>
            </w:pPr>
          </w:p>
        </w:tc>
        <w:tc>
          <w:tcPr>
            <w:tcW w:w="7020" w:type="dxa"/>
          </w:tcPr>
          <w:p w:rsidR="0012497D" w:rsidRPr="00EC12FE" w:rsidRDefault="003769D7">
            <w:pPr>
              <w:pStyle w:val="Header2-SubClauses"/>
              <w:rPr>
                <w:rFonts w:cs="Times New Roman"/>
              </w:rPr>
            </w:pPr>
            <w:r w:rsidRPr="00EC12FE">
              <w:rPr>
                <w:b/>
                <w:color w:val="000000"/>
              </w:rPr>
              <w:t>Unless otherwise provided in the BDS</w:t>
            </w:r>
            <w:r w:rsidRPr="00EC12FE">
              <w:rPr>
                <w:color w:val="000000"/>
              </w:rPr>
              <w:t xml:space="preserve"> and the Conditions of Contract, the prices quoted by the Bidder shall be fixed. If the prices quoted by the Bidder are subject to adjustment during the performance of the Contract in accordance with the provisions of the Conditions of Contract, the Bidder shall furnish the indices and weightings for the price adjustment formulae in the Schedule of Adjustment Data in Section IV- Bidding Forms and the Employer may require the Bidder to justify its proposed indices and weightings</w:t>
            </w:r>
            <w:r w:rsidR="0012497D" w:rsidRPr="00EC12FE">
              <w:t>.</w:t>
            </w:r>
          </w:p>
          <w:p w:rsidR="007B586E" w:rsidRPr="00EC12FE" w:rsidRDefault="007B586E" w:rsidP="0020119D">
            <w:pPr>
              <w:pStyle w:val="Header2-SubClauses"/>
              <w:rPr>
                <w:rFonts w:cs="Times New Roman"/>
              </w:rPr>
            </w:pPr>
            <w:r w:rsidRPr="00EC12FE">
              <w:rPr>
                <w:rFonts w:cs="Times New Roman"/>
              </w:rPr>
              <w:t xml:space="preserve">If so </w:t>
            </w:r>
            <w:r w:rsidR="005F0029" w:rsidRPr="00EC12FE">
              <w:rPr>
                <w:rFonts w:cs="Times New Roman"/>
              </w:rPr>
              <w:t>specified</w:t>
            </w:r>
            <w:r w:rsidRPr="00EC12FE">
              <w:rPr>
                <w:rFonts w:cs="Times New Roman"/>
              </w:rPr>
              <w:t xml:space="preserve"> in ITB 1.1, bids are invited for individual </w:t>
            </w:r>
            <w:r w:rsidR="002A34D0" w:rsidRPr="00EC12FE">
              <w:t>lots (contracts)</w:t>
            </w:r>
            <w:r w:rsidR="002A34D0" w:rsidRPr="00EC12FE">
              <w:rPr>
                <w:i/>
                <w:iCs/>
              </w:rPr>
              <w:t xml:space="preserve"> </w:t>
            </w:r>
            <w:r w:rsidR="002A34D0" w:rsidRPr="00EC12FE">
              <w:t>or for any c</w:t>
            </w:r>
            <w:r w:rsidR="000742A5" w:rsidRPr="00EC12FE">
              <w:t xml:space="preserve">ombination of lots (packages). </w:t>
            </w:r>
            <w:r w:rsidR="002A34D0" w:rsidRPr="00EC12FE">
              <w:t xml:space="preserve">Bidders wishing to offer discounts for the award of more than one </w:t>
            </w:r>
            <w:r w:rsidR="002A34D0" w:rsidRPr="00EC12FE">
              <w:lastRenderedPageBreak/>
              <w:t>Contract shall specify in their bid the price reductions applicable to each package, or alternatively, to individual Contra</w:t>
            </w:r>
            <w:r w:rsidR="000742A5" w:rsidRPr="00EC12FE">
              <w:t xml:space="preserve">cts within the package. </w:t>
            </w:r>
            <w:r w:rsidR="002A34D0" w:rsidRPr="00EC12FE">
              <w:t xml:space="preserve">Discounts shall be submitted in accordance with ITB 14.4, provided the bids for all </w:t>
            </w:r>
            <w:r w:rsidR="002A34D0" w:rsidRPr="00EC12FE">
              <w:rPr>
                <w:iCs/>
              </w:rPr>
              <w:t>lots (contracts)</w:t>
            </w:r>
            <w:r w:rsidR="002A34D0" w:rsidRPr="00EC12FE">
              <w:t xml:space="preserve"> are opened at the same time.</w:t>
            </w:r>
          </w:p>
        </w:tc>
      </w:tr>
      <w:tr w:rsidR="007B586E" w:rsidRPr="00EC12FE">
        <w:trPr>
          <w:jc w:val="center"/>
        </w:trPr>
        <w:tc>
          <w:tcPr>
            <w:tcW w:w="2430" w:type="dxa"/>
          </w:tcPr>
          <w:p w:rsidR="007B586E" w:rsidRPr="00EC12FE" w:rsidRDefault="007B586E">
            <w:pPr>
              <w:pStyle w:val="i"/>
              <w:suppressAutoHyphens w:val="0"/>
              <w:spacing w:before="100" w:after="10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All duties, taxes, and other levies payable by the Contractor under the Contract, or for any other cause, as of the date 28 days prior to the deadline for submission of bids, shall be included in the rates and prices</w:t>
            </w:r>
            <w:r w:rsidR="00BA77CE" w:rsidRPr="00EC12FE">
              <w:rPr>
                <w:rStyle w:val="FootnoteReference"/>
                <w:rFonts w:cs="Times New Roman"/>
              </w:rPr>
              <w:footnoteReference w:id="1"/>
            </w:r>
            <w:r w:rsidRPr="00EC12FE">
              <w:rPr>
                <w:rFonts w:cs="Times New Roman"/>
              </w:rPr>
              <w:t xml:space="preserve"> and the total bid price submitted by the Bidder.</w:t>
            </w:r>
          </w:p>
        </w:tc>
      </w:tr>
      <w:tr w:rsidR="007B586E" w:rsidRPr="00EC12FE">
        <w:trPr>
          <w:jc w:val="center"/>
        </w:trPr>
        <w:tc>
          <w:tcPr>
            <w:tcW w:w="2430" w:type="dxa"/>
          </w:tcPr>
          <w:p w:rsidR="007B586E" w:rsidRPr="00EC12FE" w:rsidRDefault="007B586E">
            <w:pPr>
              <w:pStyle w:val="S1-Header2"/>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372613769"/>
            <w:r w:rsidRPr="00EC12FE">
              <w:t>Cu</w:t>
            </w:r>
            <w:bookmarkStart w:id="144" w:name="_Hlt438531797"/>
            <w:bookmarkEnd w:id="144"/>
            <w:r w:rsidRPr="00EC12FE">
              <w:t>rrencies of Bid</w:t>
            </w:r>
            <w:bookmarkEnd w:id="136"/>
            <w:bookmarkEnd w:id="137"/>
            <w:bookmarkEnd w:id="138"/>
            <w:bookmarkEnd w:id="139"/>
            <w:bookmarkEnd w:id="140"/>
            <w:r w:rsidRPr="00EC12FE">
              <w:t xml:space="preserve"> and Payment</w:t>
            </w:r>
            <w:bookmarkEnd w:id="141"/>
            <w:bookmarkEnd w:id="142"/>
            <w:bookmarkEnd w:id="143"/>
          </w:p>
        </w:tc>
        <w:tc>
          <w:tcPr>
            <w:tcW w:w="7020" w:type="dxa"/>
          </w:tcPr>
          <w:p w:rsidR="007B586E" w:rsidRPr="00EC12FE" w:rsidRDefault="007B586E">
            <w:pPr>
              <w:pStyle w:val="Header2-SubClauses"/>
              <w:rPr>
                <w:rFonts w:cs="Times New Roman"/>
                <w:i/>
              </w:rPr>
            </w:pPr>
            <w:r w:rsidRPr="00EC12FE">
              <w:rPr>
                <w:rFonts w:cs="Times New Roman"/>
              </w:rPr>
              <w:t>The currency(</w:t>
            </w:r>
            <w:proofErr w:type="spellStart"/>
            <w:r w:rsidRPr="00EC12FE">
              <w:rPr>
                <w:rFonts w:cs="Times New Roman"/>
              </w:rPr>
              <w:t>ies</w:t>
            </w:r>
            <w:proofErr w:type="spellEnd"/>
            <w:r w:rsidRPr="00EC12FE">
              <w:rPr>
                <w:rFonts w:cs="Times New Roman"/>
              </w:rPr>
              <w:t xml:space="preserve">) of the bid </w:t>
            </w:r>
            <w:r w:rsidR="009E7D71" w:rsidRPr="00EC12FE">
              <w:t>and the currency(</w:t>
            </w:r>
            <w:proofErr w:type="spellStart"/>
            <w:r w:rsidR="009E7D71" w:rsidRPr="00EC12FE">
              <w:t>ies</w:t>
            </w:r>
            <w:proofErr w:type="spellEnd"/>
            <w:r w:rsidR="009E7D71" w:rsidRPr="00EC12FE">
              <w:t xml:space="preserve">) of </w:t>
            </w:r>
            <w:r w:rsidR="006D7915" w:rsidRPr="00EC12FE">
              <w:t xml:space="preserve">payments </w:t>
            </w:r>
            <w:r w:rsidRPr="00EC12FE">
              <w:rPr>
                <w:rFonts w:cs="Times New Roman"/>
              </w:rPr>
              <w:t xml:space="preserve">shall be as </w:t>
            </w:r>
            <w:r w:rsidRPr="00EC12FE">
              <w:rPr>
                <w:rFonts w:cs="Times New Roman"/>
                <w:b/>
              </w:rPr>
              <w:t>specified in the BDS</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7B586E" w:rsidP="00A14BC5">
            <w:pPr>
              <w:pStyle w:val="Header2-SubClauses"/>
              <w:rPr>
                <w:rFonts w:cs="Times New Roman"/>
              </w:rPr>
            </w:pPr>
            <w:r w:rsidRPr="00EC12FE">
              <w:rPr>
                <w:rFonts w:cs="Times New Roman"/>
                <w:iCs/>
              </w:rPr>
              <w:t xml:space="preserve">Bidders may be required by the </w:t>
            </w:r>
            <w:r w:rsidR="00283744" w:rsidRPr="00EC12FE">
              <w:rPr>
                <w:rFonts w:cs="Times New Roman"/>
                <w:iCs/>
              </w:rPr>
              <w:t>Employer</w:t>
            </w:r>
            <w:r w:rsidRPr="00EC12FE">
              <w:rPr>
                <w:rFonts w:cs="Times New Roman"/>
                <w:iCs/>
              </w:rPr>
              <w:t xml:space="preserve"> to justify, to the </w:t>
            </w:r>
            <w:r w:rsidR="00283744" w:rsidRPr="00EC12FE">
              <w:rPr>
                <w:rFonts w:cs="Times New Roman"/>
                <w:iCs/>
              </w:rPr>
              <w:t>Employer</w:t>
            </w:r>
            <w:r w:rsidRPr="00EC12FE">
              <w:rPr>
                <w:rFonts w:cs="Times New Roman"/>
                <w:iCs/>
              </w:rPr>
              <w:t xml:space="preserve">’s satisfaction, their local and foreign currency requirements, and to substantiate that the amounts included in the </w:t>
            </w:r>
            <w:r w:rsidR="006D7915" w:rsidRPr="00EC12FE">
              <w:t>unit rates and prices and shown in the Schedule of Adjustment Data are reasonable</w:t>
            </w:r>
            <w:r w:rsidR="00766714" w:rsidRPr="00EC12FE">
              <w:rPr>
                <w:rStyle w:val="FootnoteReference"/>
              </w:rPr>
              <w:footnoteReference w:id="2"/>
            </w:r>
            <w:r w:rsidR="006D7915" w:rsidRPr="00EC12FE">
              <w:t>,</w:t>
            </w:r>
            <w:r w:rsidR="00A14BC5">
              <w:t xml:space="preserve"> </w:t>
            </w:r>
            <w:r w:rsidRPr="00EC12FE">
              <w:rPr>
                <w:rFonts w:cs="Times New Roman"/>
                <w:iCs/>
              </w:rPr>
              <w:t>in which case a detailed breakdown of the foreign currency requirements shall be provided by Bidders</w:t>
            </w:r>
            <w:r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45" w:name="_Toc97371019"/>
            <w:bookmarkStart w:id="146" w:name="_Toc139863118"/>
            <w:bookmarkStart w:id="147" w:name="_Toc372613770"/>
            <w:r w:rsidRPr="00EC12FE">
              <w:t>Documents Comprising the Technical Proposal</w:t>
            </w:r>
            <w:bookmarkEnd w:id="145"/>
            <w:bookmarkEnd w:id="146"/>
            <w:bookmarkEnd w:id="147"/>
          </w:p>
        </w:tc>
        <w:tc>
          <w:tcPr>
            <w:tcW w:w="7020" w:type="dxa"/>
          </w:tcPr>
          <w:p w:rsidR="007B586E" w:rsidRPr="00EC12FE" w:rsidRDefault="007B586E" w:rsidP="00F85A6E">
            <w:pPr>
              <w:pStyle w:val="Header2-SubClauses"/>
              <w:rPr>
                <w:rFonts w:cs="Times New Roman"/>
              </w:rPr>
            </w:pPr>
            <w:r w:rsidRPr="00EC12FE">
              <w:rPr>
                <w:rFonts w:cs="Times New Roman"/>
              </w:rPr>
              <w:t xml:space="preserve">The Bidder shall furnish a Technical Proposal including a statement of work methods, equipment, personnel, schedule and any other information as stipulated in Section </w:t>
            </w:r>
            <w:r w:rsidRPr="00EC12FE">
              <w:rPr>
                <w:rStyle w:val="StyleHeader2-SubClausesItalicChar"/>
                <w:rFonts w:cs="Times New Roman"/>
                <w:i w:val="0"/>
              </w:rPr>
              <w:t>IV</w:t>
            </w:r>
            <w:r w:rsidR="00C8738F" w:rsidRPr="00EC12FE">
              <w:rPr>
                <w:rStyle w:val="StyleHeader2-SubClausesItalicChar"/>
                <w:rFonts w:cs="Times New Roman"/>
                <w:i w:val="0"/>
              </w:rPr>
              <w:t>,</w:t>
            </w:r>
            <w:r w:rsidRPr="00EC12FE">
              <w:rPr>
                <w:rFonts w:cs="Times New Roman"/>
              </w:rPr>
              <w:t xml:space="preserve"> Bidding Forms, in sufficient detail to demonstrate the adequacy of the Bidders’ proposal to meet the work requirements and the completion time.  </w:t>
            </w:r>
          </w:p>
        </w:tc>
      </w:tr>
      <w:tr w:rsidR="007B586E" w:rsidRPr="00EC12FE">
        <w:trPr>
          <w:jc w:val="center"/>
        </w:trPr>
        <w:tc>
          <w:tcPr>
            <w:tcW w:w="2430" w:type="dxa"/>
          </w:tcPr>
          <w:p w:rsidR="007B586E" w:rsidRPr="00EC12FE" w:rsidRDefault="007B586E">
            <w:pPr>
              <w:pStyle w:val="S1-Header2"/>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372613771"/>
            <w:r w:rsidRPr="00EC12FE">
              <w:t>Documents Establishing the Qualifications of the Bidder</w:t>
            </w:r>
            <w:bookmarkEnd w:id="148"/>
            <w:bookmarkEnd w:id="149"/>
            <w:bookmarkEnd w:id="150"/>
            <w:bookmarkEnd w:id="151"/>
            <w:bookmarkEnd w:id="152"/>
            <w:bookmarkEnd w:id="153"/>
            <w:bookmarkEnd w:id="154"/>
            <w:bookmarkEnd w:id="155"/>
          </w:p>
        </w:tc>
        <w:tc>
          <w:tcPr>
            <w:tcW w:w="7020" w:type="dxa"/>
          </w:tcPr>
          <w:p w:rsidR="007B586E" w:rsidRPr="00EC12FE" w:rsidRDefault="00907C36" w:rsidP="00907C36">
            <w:pPr>
              <w:pStyle w:val="StyleHeader2-SubClausesAfter6pt"/>
            </w:pPr>
            <w:r w:rsidRPr="00EC12FE">
              <w:t>In accordance with Section III, Evaluation and Qualification Criteria</w:t>
            </w:r>
            <w:r w:rsidR="009E7D71" w:rsidRPr="00EC12FE">
              <w:t>, to</w:t>
            </w:r>
            <w:r w:rsidR="007B586E" w:rsidRPr="00EC12FE">
              <w:t xml:space="preserve"> establish its qualifications to perform the Contract</w:t>
            </w:r>
            <w:r w:rsidRPr="00EC12FE">
              <w:t>,</w:t>
            </w:r>
            <w:r w:rsidR="007B586E" w:rsidRPr="00EC12FE">
              <w:t xml:space="preserve"> the Bidder shall provide the information requested in the corresponding information sheets included in Section </w:t>
            </w:r>
            <w:r w:rsidR="007B586E" w:rsidRPr="00EC12FE">
              <w:rPr>
                <w:rStyle w:val="StyleHeader2-SubClausesItalicChar"/>
                <w:rFonts w:cs="Times New Roman"/>
                <w:i w:val="0"/>
              </w:rPr>
              <w:t>IV</w:t>
            </w:r>
            <w:r w:rsidRPr="00EC12FE">
              <w:rPr>
                <w:rStyle w:val="StyleHeader2-SubClausesItalicChar"/>
                <w:rFonts w:cs="Times New Roman"/>
                <w:i w:val="0"/>
              </w:rPr>
              <w:t>,</w:t>
            </w:r>
            <w:r w:rsidR="007B586E" w:rsidRPr="00EC12FE">
              <w:t xml:space="preserve"> Bidding Forms.</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947897">
            <w:pPr>
              <w:pStyle w:val="Header2-SubClauses"/>
              <w:rPr>
                <w:rFonts w:cs="Times New Roman"/>
              </w:rPr>
            </w:pPr>
            <w:r w:rsidRPr="00EC12FE">
              <w:rPr>
                <w:rFonts w:cs="Times New Roman"/>
              </w:rPr>
              <w:t>If a margin of preference applies as specified in accordance with ITB 33.1, domestic Bidders, individually or in joint ventures, applying for eligibility for domestic preference shall supply all information required to satisfy the criteria for eligibility specified in accordance with ITB 33.1</w:t>
            </w:r>
            <w:r w:rsidR="007B586E"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372613772"/>
            <w:r w:rsidRPr="00EC12FE">
              <w:t>Period of Validity of Bids</w:t>
            </w:r>
            <w:bookmarkEnd w:id="156"/>
            <w:bookmarkEnd w:id="157"/>
            <w:bookmarkEnd w:id="158"/>
            <w:bookmarkEnd w:id="159"/>
            <w:bookmarkEnd w:id="160"/>
            <w:bookmarkEnd w:id="161"/>
            <w:bookmarkEnd w:id="162"/>
            <w:bookmarkEnd w:id="163"/>
          </w:p>
        </w:tc>
        <w:tc>
          <w:tcPr>
            <w:tcW w:w="7020" w:type="dxa"/>
          </w:tcPr>
          <w:p w:rsidR="007B586E" w:rsidRPr="00EC12FE" w:rsidRDefault="007B586E">
            <w:pPr>
              <w:pStyle w:val="StyleHeader2-SubClausesAfter6pt"/>
            </w:pPr>
            <w:r w:rsidRPr="00EC12FE">
              <w:t xml:space="preserve">Bids shall remain valid for the period </w:t>
            </w:r>
            <w:r w:rsidRPr="00EC12FE">
              <w:rPr>
                <w:b/>
              </w:rPr>
              <w:t>specified in the BDS</w:t>
            </w:r>
            <w:r w:rsidRPr="00EC12FE">
              <w:t xml:space="preserve"> after the bid submission deadline date prescribed by the </w:t>
            </w:r>
            <w:r w:rsidR="00283744" w:rsidRPr="00EC12FE">
              <w:rPr>
                <w:rStyle w:val="StyleHeader2-SubClausesItalicChar"/>
                <w:rFonts w:cs="Times New Roman"/>
                <w:i w:val="0"/>
              </w:rPr>
              <w:t>Employer</w:t>
            </w:r>
            <w:r w:rsidR="000E213A" w:rsidRPr="00EC12FE">
              <w:rPr>
                <w:rStyle w:val="StyleHeader2-SubClausesItalicChar"/>
                <w:rFonts w:cs="Times New Roman"/>
                <w:i w:val="0"/>
              </w:rPr>
              <w:t xml:space="preserve"> </w:t>
            </w:r>
            <w:r w:rsidR="000E213A" w:rsidRPr="00EC12FE">
              <w:t>in accordance with ITB 22.1</w:t>
            </w:r>
            <w:r w:rsidRPr="00EC12FE">
              <w:t xml:space="preserve">. A bid valid for a shorter period shall be rejected by the </w:t>
            </w:r>
            <w:r w:rsidR="00283744" w:rsidRPr="00EC12FE">
              <w:rPr>
                <w:rStyle w:val="StyleHeader2-SubClausesItalicChar"/>
                <w:rFonts w:cs="Times New Roman"/>
                <w:i w:val="0"/>
              </w:rPr>
              <w:t>Employer</w:t>
            </w:r>
            <w:r w:rsidRPr="00EC12FE">
              <w:t xml:space="preserve"> as nonresponsive.</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7B586E" w:rsidP="003E3B1A">
            <w:pPr>
              <w:pStyle w:val="StyleHeader2-SubClausesAfter6pt"/>
            </w:pPr>
            <w:r w:rsidRPr="00EC12FE">
              <w:t xml:space="preserve">In exceptional circumstances, prior to the expiration of the bid validity period, the </w:t>
            </w:r>
            <w:r w:rsidR="00283744" w:rsidRPr="00EC12FE">
              <w:rPr>
                <w:rStyle w:val="StyleHeader2-SubClausesItalicChar"/>
                <w:rFonts w:cs="Times New Roman"/>
                <w:i w:val="0"/>
              </w:rPr>
              <w:t>Employer</w:t>
            </w:r>
            <w:r w:rsidRPr="00EC12FE">
              <w:t xml:space="preserve"> may request Bidders to extend the period of validity of their bids. The request and the responses shall be made in writing. If a bid security is requested in accordance with ITB 19, it shall also be extended for</w:t>
            </w:r>
            <w:r w:rsidRPr="00EC12FE">
              <w:rPr>
                <w:spacing w:val="-4"/>
              </w:rPr>
              <w:t xml:space="preserve"> </w:t>
            </w:r>
            <w:r w:rsidR="003E3B1A" w:rsidRPr="00EC12FE">
              <w:t>twenty-eight (28) days beyond the deadline o</w:t>
            </w:r>
            <w:r w:rsidR="007E44AE" w:rsidRPr="00EC12FE">
              <w:t>f the extended validity period.</w:t>
            </w:r>
            <w:r w:rsidRPr="00EC12FE">
              <w:rPr>
                <w:spacing w:val="-4"/>
              </w:rPr>
              <w:t xml:space="preserve"> A Bidder may refuse the request without forfeiting its bid security. A Bidder granting the request shall not be required or permitted to modify its bid</w:t>
            </w:r>
            <w:r w:rsidR="003E3B1A" w:rsidRPr="00EC12FE">
              <w:rPr>
                <w:spacing w:val="-4"/>
              </w:rPr>
              <w:t>,</w:t>
            </w:r>
            <w:r w:rsidR="003E3B1A" w:rsidRPr="00EC12FE">
              <w:rPr>
                <w:iCs/>
              </w:rPr>
              <w:t xml:space="preserve"> except as provided in ITB 18.3.</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3E3B1A" w:rsidP="003E3B1A">
            <w:pPr>
              <w:pStyle w:val="StyleHeader2-SubClausesItalic"/>
              <w:rPr>
                <w:rFonts w:cs="Times New Roman"/>
                <w:i w:val="0"/>
              </w:rPr>
            </w:pPr>
            <w:r w:rsidRPr="00EC12FE">
              <w:rPr>
                <w:rFonts w:cs="Times New Roman"/>
                <w:i w:val="0"/>
              </w:rPr>
              <w:t>I</w:t>
            </w:r>
            <w:r w:rsidR="007B586E" w:rsidRPr="00EC12FE">
              <w:rPr>
                <w:rFonts w:cs="Times New Roman"/>
                <w:i w:val="0"/>
              </w:rPr>
              <w:t xml:space="preserve">f the award is delayed by a period exceeding fifty-six (56) days beyond the expiry of the initial bid validity, the Contract price shall be </w:t>
            </w:r>
            <w:r w:rsidRPr="00EC12FE">
              <w:rPr>
                <w:rFonts w:cs="Times New Roman"/>
                <w:i w:val="0"/>
              </w:rPr>
              <w:t xml:space="preserve">determined as follows: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 xml:space="preserve">In the case of fixed price contracts, the Contract price shall be the bid price adjusted by the factor </w:t>
            </w:r>
            <w:r w:rsidRPr="00EC12FE">
              <w:rPr>
                <w:b/>
                <w:lang w:val="en-US"/>
              </w:rPr>
              <w:t>specified in the</w:t>
            </w:r>
            <w:r w:rsidRPr="00EC12FE">
              <w:rPr>
                <w:lang w:val="en-US"/>
              </w:rPr>
              <w:t xml:space="preserve"> </w:t>
            </w:r>
            <w:r w:rsidRPr="00EC12FE">
              <w:rPr>
                <w:b/>
                <w:lang w:val="en-US"/>
              </w:rPr>
              <w:t>BDS</w:t>
            </w:r>
            <w:r w:rsidRPr="00EC12FE">
              <w:rPr>
                <w:lang w:val="en-US"/>
              </w:rPr>
              <w:t xml:space="preserve">.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the case of adjustable price contracts, no adjustment shall be made.</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any case, bid evaluation shall be based on the bid price without taking into consideration the applicable correction from those indicated above.</w:t>
            </w:r>
          </w:p>
        </w:tc>
      </w:tr>
      <w:tr w:rsidR="007B586E" w:rsidRPr="00EC12FE">
        <w:trPr>
          <w:jc w:val="center"/>
        </w:trPr>
        <w:tc>
          <w:tcPr>
            <w:tcW w:w="2430" w:type="dxa"/>
          </w:tcPr>
          <w:p w:rsidR="007B586E" w:rsidRPr="00EC12FE" w:rsidRDefault="007B586E">
            <w:pPr>
              <w:pStyle w:val="S1-Header2"/>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372613773"/>
            <w:r w:rsidRPr="00EC12FE">
              <w:t>Bid Security</w:t>
            </w:r>
            <w:bookmarkEnd w:id="164"/>
            <w:bookmarkEnd w:id="165"/>
            <w:bookmarkEnd w:id="166"/>
            <w:bookmarkEnd w:id="167"/>
            <w:bookmarkEnd w:id="168"/>
            <w:bookmarkEnd w:id="169"/>
            <w:bookmarkEnd w:id="170"/>
            <w:bookmarkEnd w:id="171"/>
          </w:p>
        </w:tc>
        <w:tc>
          <w:tcPr>
            <w:tcW w:w="7020" w:type="dxa"/>
          </w:tcPr>
          <w:p w:rsidR="007B586E" w:rsidRPr="00EC12FE" w:rsidRDefault="0066007D" w:rsidP="009D50E7">
            <w:pPr>
              <w:pStyle w:val="Header2-SubClauses"/>
              <w:rPr>
                <w:rFonts w:cs="Times New Roman"/>
              </w:rPr>
            </w:pPr>
            <w:r w:rsidRPr="00EC12FE">
              <w:t xml:space="preserve">The Bidder shall furnish as part of its bid, either a Bid-Securing Declaration or a bid security </w:t>
            </w:r>
            <w:r w:rsidRPr="00EC12FE">
              <w:rPr>
                <w:b/>
              </w:rPr>
              <w:t>as specified in the BDS</w:t>
            </w:r>
            <w:r w:rsidRPr="00EC12FE">
              <w:t xml:space="preserve">, in original form and, in the case of a bid security, in the amount and currency </w:t>
            </w:r>
            <w:proofErr w:type="spellStart"/>
            <w:r w:rsidRPr="00EC12FE">
              <w:rPr>
                <w:rStyle w:val="StyleHeader2-SubClausesBoldChar"/>
              </w:rPr>
              <w:t>specified</w:t>
            </w:r>
            <w:proofErr w:type="spellEnd"/>
            <w:r w:rsidRPr="00EC12FE">
              <w:rPr>
                <w:rStyle w:val="StyleHeader2-SubClausesBoldChar"/>
              </w:rPr>
              <w:t xml:space="preserve"> in </w:t>
            </w:r>
            <w:proofErr w:type="spellStart"/>
            <w:r w:rsidRPr="00EC12FE">
              <w:rPr>
                <w:rStyle w:val="StyleHeader2-SubClausesBoldChar"/>
              </w:rPr>
              <w:t>the</w:t>
            </w:r>
            <w:proofErr w:type="spellEnd"/>
            <w:r w:rsidRPr="00EC12FE">
              <w:rPr>
                <w:rStyle w:val="StyleHeader2-SubClausesBoldChar"/>
              </w:rPr>
              <w:t xml:space="preserve"> BDS</w:t>
            </w:r>
            <w:r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Bid Securing Declaration shall use the form included in Section IV</w:t>
            </w:r>
            <w:r w:rsidR="0066007D" w:rsidRPr="00EC12FE">
              <w:rPr>
                <w:rFonts w:cs="Times New Roman"/>
              </w:rPr>
              <w:t>,</w:t>
            </w:r>
            <w:r w:rsidRPr="00EC12FE">
              <w:rPr>
                <w:rFonts w:cs="Times New Roman"/>
              </w:rPr>
              <w:t xml:space="preserve"> Bidding Forms.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Style w:val="StyleHeader2-SubClausesItalicChar"/>
                <w:rFonts w:cs="Times New Roman"/>
                <w:i w:val="0"/>
              </w:rPr>
              <w:t>If a bid security is specified pursuant to ITB 19.1</w:t>
            </w:r>
            <w:r w:rsidRPr="00EC12FE">
              <w:rPr>
                <w:rFonts w:cs="Times New Roman"/>
                <w:i/>
              </w:rPr>
              <w:t xml:space="preserve">, </w:t>
            </w:r>
            <w:r w:rsidRPr="00EC12FE">
              <w:rPr>
                <w:rFonts w:cs="Times New Roman"/>
              </w:rPr>
              <w:t>the bid security shall be</w:t>
            </w:r>
            <w:r w:rsidR="00FD1FE9" w:rsidRPr="00EC12FE">
              <w:rPr>
                <w:iCs/>
              </w:rPr>
              <w:t xml:space="preserve"> a demand guarantee</w:t>
            </w:r>
            <w:r w:rsidR="00FD1FE9" w:rsidRPr="00EC12FE">
              <w:t xml:space="preserve"> in any of the following forms at the Bidder’s option</w:t>
            </w:r>
            <w:r w:rsidRPr="00EC12FE">
              <w:rPr>
                <w:rFonts w:cs="Times New Roman"/>
              </w:rPr>
              <w:t>:</w:t>
            </w:r>
          </w:p>
          <w:p w:rsidR="007B586E" w:rsidRPr="00EC12FE" w:rsidRDefault="00947897" w:rsidP="001E254C">
            <w:pPr>
              <w:pStyle w:val="P3Header1-Clauses"/>
              <w:numPr>
                <w:ilvl w:val="0"/>
                <w:numId w:val="35"/>
              </w:numPr>
              <w:tabs>
                <w:tab w:val="clear" w:pos="1224"/>
              </w:tabs>
              <w:ind w:left="927"/>
              <w:rPr>
                <w:szCs w:val="24"/>
              </w:rPr>
            </w:pPr>
            <w:r w:rsidRPr="00EC12FE">
              <w:rPr>
                <w:szCs w:val="24"/>
              </w:rPr>
              <w:t>an unconditional guarantee issued by a bank or financial institution (such as an insurance, bonding or surety company)</w:t>
            </w:r>
            <w:r w:rsidR="007B586E" w:rsidRPr="00EC12FE">
              <w:rPr>
                <w:szCs w:val="24"/>
              </w:rPr>
              <w:t xml:space="preserve">; </w:t>
            </w:r>
          </w:p>
          <w:p w:rsidR="007B586E" w:rsidRPr="00EC12FE" w:rsidRDefault="007B586E" w:rsidP="001E254C">
            <w:pPr>
              <w:pStyle w:val="P3Header1-Clauses"/>
              <w:numPr>
                <w:ilvl w:val="0"/>
                <w:numId w:val="35"/>
              </w:numPr>
              <w:tabs>
                <w:tab w:val="clear" w:pos="1224"/>
              </w:tabs>
              <w:ind w:left="927"/>
              <w:rPr>
                <w:szCs w:val="24"/>
              </w:rPr>
            </w:pPr>
            <w:r w:rsidRPr="00EC12FE">
              <w:rPr>
                <w:szCs w:val="24"/>
              </w:rPr>
              <w:t xml:space="preserve">an irrevocable letter of credit; </w:t>
            </w:r>
          </w:p>
          <w:p w:rsidR="007B586E" w:rsidRPr="00EC12FE" w:rsidRDefault="007B586E" w:rsidP="001E254C">
            <w:pPr>
              <w:pStyle w:val="P3Header1-Clauses"/>
              <w:numPr>
                <w:ilvl w:val="0"/>
                <w:numId w:val="35"/>
              </w:numPr>
              <w:tabs>
                <w:tab w:val="clear" w:pos="1224"/>
              </w:tabs>
              <w:ind w:left="927"/>
              <w:rPr>
                <w:szCs w:val="24"/>
              </w:rPr>
            </w:pPr>
            <w:r w:rsidRPr="00EC12FE">
              <w:rPr>
                <w:szCs w:val="24"/>
              </w:rPr>
              <w:t>a cashier’s or certified check; or</w:t>
            </w:r>
          </w:p>
          <w:p w:rsidR="007B586E" w:rsidRPr="00EC12FE" w:rsidRDefault="007B586E" w:rsidP="001E254C">
            <w:pPr>
              <w:pStyle w:val="P3Header1-Clauses"/>
              <w:numPr>
                <w:ilvl w:val="0"/>
                <w:numId w:val="35"/>
              </w:numPr>
              <w:tabs>
                <w:tab w:val="clear" w:pos="1224"/>
              </w:tabs>
              <w:ind w:left="927"/>
              <w:rPr>
                <w:szCs w:val="24"/>
              </w:rPr>
            </w:pPr>
            <w:proofErr w:type="gramStart"/>
            <w:r w:rsidRPr="00EC12FE">
              <w:rPr>
                <w:bCs/>
                <w:szCs w:val="24"/>
              </w:rPr>
              <w:t>another</w:t>
            </w:r>
            <w:proofErr w:type="gramEnd"/>
            <w:r w:rsidRPr="00EC12FE">
              <w:rPr>
                <w:bCs/>
                <w:szCs w:val="24"/>
              </w:rPr>
              <w:t xml:space="preserve"> security </w:t>
            </w:r>
            <w:r w:rsidR="005F0029" w:rsidRPr="00EC12FE">
              <w:rPr>
                <w:b/>
                <w:bCs/>
                <w:szCs w:val="24"/>
              </w:rPr>
              <w:t>specified</w:t>
            </w:r>
            <w:r w:rsidRPr="00EC12FE">
              <w:rPr>
                <w:b/>
                <w:bCs/>
                <w:szCs w:val="24"/>
              </w:rPr>
              <w:t xml:space="preserve"> in the BDS.</w:t>
            </w:r>
          </w:p>
          <w:p w:rsidR="007B586E" w:rsidRPr="00EC12FE" w:rsidRDefault="00947897">
            <w:pPr>
              <w:pStyle w:val="Header2-SubClauses"/>
              <w:numPr>
                <w:ilvl w:val="0"/>
                <w:numId w:val="0"/>
              </w:numPr>
              <w:ind w:left="522"/>
              <w:rPr>
                <w:rFonts w:cs="Times New Roman"/>
              </w:rPr>
            </w:pPr>
            <w:proofErr w:type="gramStart"/>
            <w:r w:rsidRPr="00EC12FE">
              <w:rPr>
                <w:rFonts w:cs="Times New Roman"/>
              </w:rPr>
              <w:t>fro</w:t>
            </w:r>
            <w:r w:rsidRPr="00EC12FE">
              <w:rPr>
                <w:rFonts w:cs="Times New Roman"/>
                <w:bCs/>
              </w:rPr>
              <w:t>m</w:t>
            </w:r>
            <w:proofErr w:type="gramEnd"/>
            <w:r w:rsidRPr="00EC12FE">
              <w:rPr>
                <w:rFonts w:cs="Times New Roman"/>
                <w:bCs/>
              </w:rPr>
              <w:t xml:space="preserve"> a reputable source from an eligible country.  If the unconditional guarantee is issued by a financial institution located outside the Employer’s Country, the issuing financial institution shall have a correspondent financial institution located in the Employer’s Country to make it enforceable.  In the case of a bank guarantee, the bid security shall be submitted either using </w:t>
            </w:r>
            <w:r w:rsidRPr="00EC12FE">
              <w:rPr>
                <w:rFonts w:cs="Times New Roman"/>
                <w:bCs/>
              </w:rPr>
              <w:lastRenderedPageBreak/>
              <w:t>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EC12FE">
              <w:rPr>
                <w:rFonts w:cs="Times New Roman"/>
              </w:rPr>
              <w:t>.2</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FD1FE9" w:rsidP="00FD1FE9">
            <w:pPr>
              <w:pStyle w:val="Header2-SubClauses"/>
              <w:rPr>
                <w:rFonts w:cs="Times New Roman"/>
              </w:rPr>
            </w:pPr>
            <w:r w:rsidRPr="00EC12FE">
              <w:t>If a bid security</w:t>
            </w:r>
            <w:r w:rsidR="00416BE4" w:rsidRPr="00EC12FE">
              <w:t xml:space="preserve"> or Bid Securing Declaration</w:t>
            </w:r>
            <w:r w:rsidRPr="00EC12FE">
              <w:t xml:space="preserve"> is specified pursuant to ITB 19.1, any bid not accompanied by a substantially responsive bid security or Bid-Securing Declaration shall be rejected by the Employer as </w:t>
            </w:r>
            <w:proofErr w:type="spellStart"/>
            <w:r w:rsidRPr="00EC12FE">
              <w:t>non responsive</w:t>
            </w:r>
            <w:proofErr w:type="spellEnd"/>
            <w:r w:rsidRPr="00EC12FE">
              <w:t xml:space="preserv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FD1FE9">
            <w:pPr>
              <w:pStyle w:val="Header2-SubClauses"/>
              <w:rPr>
                <w:rFonts w:cs="Times New Roman"/>
              </w:rPr>
            </w:pPr>
            <w:r w:rsidRPr="00EC12FE">
              <w:rPr>
                <w:rFonts w:cs="Times New Roman"/>
              </w:rPr>
              <w:t xml:space="preserve">If a bid security is specified pursuant to ITB 19.1, the bid security of unsuccessful Bidders shall be returned as promptly as possible upon the successful Bidder’s </w:t>
            </w:r>
            <w:r w:rsidR="00947897" w:rsidRPr="00EC12FE">
              <w:rPr>
                <w:rFonts w:cs="Times New Roman"/>
              </w:rPr>
              <w:t xml:space="preserve">signing the Contract and </w:t>
            </w:r>
            <w:r w:rsidRPr="00EC12FE">
              <w:rPr>
                <w:rFonts w:cs="Times New Roman"/>
              </w:rPr>
              <w:t>furnishing the performance security pursuant to ITB 4</w:t>
            </w:r>
            <w:r w:rsidR="00947897" w:rsidRPr="00EC12FE">
              <w:rPr>
                <w:rFonts w:cs="Times New Roman"/>
              </w:rPr>
              <w:t>2.</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2835CE" w:rsidP="002835CE">
            <w:pPr>
              <w:pStyle w:val="Header2-SubClauses"/>
              <w:rPr>
                <w:rFonts w:cs="Times New Roman"/>
              </w:rPr>
            </w:pPr>
            <w:r w:rsidRPr="00EC12FE">
              <w:rPr>
                <w:rFonts w:cs="Times New Roman"/>
              </w:rPr>
              <w:t>T</w:t>
            </w:r>
            <w:r w:rsidR="007B586E" w:rsidRPr="00EC12FE">
              <w:rPr>
                <w:rFonts w:cs="Times New Roman"/>
              </w:rPr>
              <w:t>he bid security of the successful Bidder shall be returned as promptly as possible once the successful Bidder has signed the Contract and furnished the required performance security.</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The bid security may be forfeited or the Bid Securing Declaration executed:</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a Bidder withdraws its bid during the period of bid validity specified by the Bidder on the Letter of Bid, </w:t>
            </w:r>
            <w:r w:rsidR="00947897" w:rsidRPr="00EC12FE">
              <w:rPr>
                <w:szCs w:val="24"/>
              </w:rPr>
              <w:t xml:space="preserve">, or any extension thereto provided by the Bidder; </w:t>
            </w:r>
            <w:r w:rsidRPr="00EC12FE">
              <w:rPr>
                <w:szCs w:val="24"/>
              </w:rPr>
              <w:t>or</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the successful Bidder fails to: </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proofErr w:type="gramStart"/>
            <w:r w:rsidRPr="00EC12FE">
              <w:rPr>
                <w:rFonts w:ascii="Times New Roman" w:hAnsi="Times New Roman" w:cs="Times New Roman"/>
                <w:sz w:val="24"/>
                <w:szCs w:val="24"/>
              </w:rPr>
              <w:t>sign</w:t>
            </w:r>
            <w:proofErr w:type="gramEnd"/>
            <w:r w:rsidRPr="00EC12FE">
              <w:rPr>
                <w:rFonts w:ascii="Times New Roman" w:hAnsi="Times New Roman" w:cs="Times New Roman"/>
                <w:sz w:val="24"/>
                <w:szCs w:val="24"/>
              </w:rPr>
              <w:t xml:space="preserve"> the Contract in accordance with ITB 4</w:t>
            </w:r>
            <w:r w:rsidR="00947897" w:rsidRPr="00EC12FE">
              <w:rPr>
                <w:rFonts w:ascii="Times New Roman" w:hAnsi="Times New Roman" w:cs="Times New Roman"/>
                <w:sz w:val="24"/>
                <w:szCs w:val="24"/>
              </w:rPr>
              <w:t>1</w:t>
            </w:r>
            <w:r w:rsidRPr="00EC12FE">
              <w:rPr>
                <w:rFonts w:ascii="Times New Roman" w:hAnsi="Times New Roman" w:cs="Times New Roman"/>
                <w:sz w:val="24"/>
                <w:szCs w:val="24"/>
              </w:rPr>
              <w:t>; or</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proofErr w:type="gramStart"/>
            <w:r w:rsidRPr="00EC12FE">
              <w:rPr>
                <w:rFonts w:ascii="Times New Roman" w:hAnsi="Times New Roman" w:cs="Times New Roman"/>
                <w:sz w:val="24"/>
                <w:szCs w:val="24"/>
              </w:rPr>
              <w:t>furnish</w:t>
            </w:r>
            <w:proofErr w:type="gramEnd"/>
            <w:r w:rsidRPr="00EC12FE">
              <w:rPr>
                <w:rFonts w:ascii="Times New Roman" w:hAnsi="Times New Roman" w:cs="Times New Roman"/>
                <w:sz w:val="24"/>
                <w:szCs w:val="24"/>
              </w:rPr>
              <w:t xml:space="preserve"> a performance security in accordance with ITB 4</w:t>
            </w:r>
            <w:r w:rsidR="00947897" w:rsidRPr="00EC12FE">
              <w:rPr>
                <w:rFonts w:ascii="Times New Roman" w:hAnsi="Times New Roman" w:cs="Times New Roman"/>
                <w:sz w:val="24"/>
                <w:szCs w:val="24"/>
              </w:rPr>
              <w:t>2</w:t>
            </w:r>
            <w:r w:rsidRPr="00EC12FE">
              <w:rPr>
                <w:rFonts w:ascii="Times New Roman" w:hAnsi="Times New Roman" w:cs="Times New Roman"/>
                <w:sz w:val="24"/>
                <w:szCs w:val="24"/>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A306F6">
            <w:pPr>
              <w:pStyle w:val="Header2-SubClauses"/>
              <w:rPr>
                <w:rFonts w:cs="Times New Roman"/>
              </w:rPr>
            </w:pPr>
            <w:r w:rsidRPr="00EC12FE">
              <w:rPr>
                <w:rFonts w:cs="Times New Roman"/>
              </w:rPr>
              <w:t xml:space="preserve">The </w:t>
            </w:r>
            <w:r w:rsidR="00A306F6" w:rsidRPr="00EC12FE">
              <w:rPr>
                <w:rFonts w:cs="Times New Roman"/>
              </w:rPr>
              <w:t>b</w:t>
            </w:r>
            <w:r w:rsidRPr="00EC12FE">
              <w:rPr>
                <w:rFonts w:cs="Times New Roman"/>
              </w:rPr>
              <w:t xml:space="preserve">id </w:t>
            </w:r>
            <w:r w:rsidR="00A306F6" w:rsidRPr="00EC12FE">
              <w:rPr>
                <w:rFonts w:cs="Times New Roman"/>
              </w:rPr>
              <w:t>s</w:t>
            </w:r>
            <w:r w:rsidRPr="00EC12FE">
              <w:rPr>
                <w:rFonts w:cs="Times New Roman"/>
              </w:rPr>
              <w:t xml:space="preserve">ecurity or the Bid Securing Declaration of a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shall be in the name of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that submits the bid. If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has not been constituted into a legally-enforceable </w:t>
            </w:r>
            <w:r w:rsidRPr="00EC12FE">
              <w:rPr>
                <w:rStyle w:val="StyleHeader2-SubClausesItalicChar"/>
                <w:rFonts w:cs="Times New Roman"/>
                <w:i w:val="0"/>
              </w:rPr>
              <w:t>JV</w:t>
            </w:r>
            <w:r w:rsidRPr="00EC12FE">
              <w:rPr>
                <w:rFonts w:cs="Times New Roman"/>
                <w:i/>
              </w:rPr>
              <w:t>,</w:t>
            </w:r>
            <w:r w:rsidRPr="00EC12FE">
              <w:rPr>
                <w:rFonts w:cs="Times New Roman"/>
              </w:rPr>
              <w:t xml:space="preserve"> at the time of bidding, the Bid Security or the Bid Securing Declaration shall be in the names of all future </w:t>
            </w:r>
            <w:r w:rsidR="00947897" w:rsidRPr="00EC12FE">
              <w:rPr>
                <w:rFonts w:cs="Times New Roman"/>
              </w:rPr>
              <w:t xml:space="preserve">members </w:t>
            </w:r>
            <w:r w:rsidRPr="00EC12FE">
              <w:rPr>
                <w:rFonts w:cs="Times New Roman"/>
              </w:rPr>
              <w:t>as named in the letter of intent mentioned in ITB 4.1</w:t>
            </w:r>
            <w:r w:rsidR="00947897" w:rsidRPr="00EC12FE">
              <w:rPr>
                <w:rFonts w:cs="Times New Roman"/>
              </w:rPr>
              <w:t xml:space="preserve"> and ITB 11.2</w:t>
            </w:r>
            <w:r w:rsidRPr="00EC12FE">
              <w:rPr>
                <w:rFonts w:cs="Times New Roman"/>
              </w:rPr>
              <w:t xml:space="preserve">. </w:t>
            </w:r>
          </w:p>
        </w:tc>
      </w:tr>
      <w:tr w:rsidR="00493775" w:rsidRPr="00EC12FE">
        <w:trPr>
          <w:jc w:val="center"/>
        </w:trPr>
        <w:tc>
          <w:tcPr>
            <w:tcW w:w="2430" w:type="dxa"/>
          </w:tcPr>
          <w:p w:rsidR="00493775" w:rsidRPr="00EC12FE" w:rsidRDefault="00493775" w:rsidP="00493775"/>
        </w:tc>
        <w:tc>
          <w:tcPr>
            <w:tcW w:w="7020" w:type="dxa"/>
          </w:tcPr>
          <w:p w:rsidR="00493775" w:rsidRPr="00EC12FE" w:rsidRDefault="00493775" w:rsidP="00493775">
            <w:pPr>
              <w:pStyle w:val="StyleHeader2-SubClausesAfter6pt"/>
            </w:pPr>
            <w:r w:rsidRPr="00EC12FE">
              <w:t xml:space="preserve">If a bid security is </w:t>
            </w:r>
            <w:r w:rsidRPr="00EC12FE">
              <w:rPr>
                <w:rStyle w:val="StyleHeader2-SubClausesBoldChar"/>
                <w:bCs w:val="0"/>
                <w:lang w:val="en-US"/>
              </w:rPr>
              <w:t>not required in the BDS</w:t>
            </w:r>
            <w:r w:rsidRPr="00EC12FE">
              <w:t>, and</w:t>
            </w:r>
          </w:p>
          <w:p w:rsidR="00493775" w:rsidRPr="00EC12FE" w:rsidRDefault="00493775" w:rsidP="001E254C">
            <w:pPr>
              <w:pStyle w:val="P3Header1-Clauses"/>
              <w:numPr>
                <w:ilvl w:val="1"/>
                <w:numId w:val="38"/>
              </w:numPr>
              <w:tabs>
                <w:tab w:val="clear" w:pos="936"/>
                <w:tab w:val="num" w:pos="1080"/>
              </w:tabs>
              <w:ind w:left="1107" w:hanging="567"/>
              <w:rPr>
                <w:szCs w:val="24"/>
              </w:rPr>
            </w:pPr>
            <w:r w:rsidRPr="00EC12FE">
              <w:rPr>
                <w:szCs w:val="24"/>
              </w:rPr>
              <w:t>if a Bidder withdraws its bid during the period of bid validity specified by the Bidder on the Letter of Bid, or</w:t>
            </w:r>
          </w:p>
          <w:p w:rsidR="00493775" w:rsidRPr="00EC12FE" w:rsidRDefault="00493775" w:rsidP="00493775">
            <w:pPr>
              <w:pStyle w:val="P3Header1-Clauses"/>
              <w:numPr>
                <w:ilvl w:val="0"/>
                <w:numId w:val="0"/>
              </w:numPr>
              <w:tabs>
                <w:tab w:val="num" w:pos="1080"/>
              </w:tabs>
              <w:ind w:left="1107" w:hanging="603"/>
              <w:rPr>
                <w:i/>
                <w:iCs/>
                <w:szCs w:val="24"/>
              </w:rPr>
            </w:pPr>
            <w:r w:rsidRPr="00EC12FE">
              <w:rPr>
                <w:szCs w:val="24"/>
              </w:rPr>
              <w:t>(b)</w:t>
            </w:r>
            <w:r w:rsidRPr="00EC12FE">
              <w:rPr>
                <w:szCs w:val="24"/>
              </w:rPr>
              <w:tab/>
              <w:t>if the successful Bidder fails to: sign the Contract in accordance with ITB 4</w:t>
            </w:r>
            <w:r w:rsidR="00371378" w:rsidRPr="00EC12FE">
              <w:rPr>
                <w:szCs w:val="24"/>
              </w:rPr>
              <w:t>1</w:t>
            </w:r>
            <w:r w:rsidRPr="00EC12FE">
              <w:rPr>
                <w:szCs w:val="24"/>
              </w:rPr>
              <w:t>; or furnish a performance security in accordance with ITB 4</w:t>
            </w:r>
            <w:r w:rsidR="00371378" w:rsidRPr="00EC12FE">
              <w:rPr>
                <w:szCs w:val="24"/>
              </w:rPr>
              <w:t>2</w:t>
            </w:r>
            <w:r w:rsidRPr="00EC12FE">
              <w:rPr>
                <w:szCs w:val="24"/>
              </w:rPr>
              <w:t>;</w:t>
            </w:r>
          </w:p>
          <w:p w:rsidR="00493775" w:rsidRPr="00EC12FE" w:rsidRDefault="00493775" w:rsidP="00371378">
            <w:pPr>
              <w:spacing w:after="200"/>
              <w:ind w:left="562"/>
              <w:jc w:val="both"/>
            </w:pPr>
            <w:r w:rsidRPr="00EC12FE">
              <w:t>the Borrower may</w:t>
            </w:r>
            <w:r w:rsidRPr="00EC12FE">
              <w:rPr>
                <w:b/>
              </w:rPr>
              <w:t xml:space="preserve">, </w:t>
            </w:r>
            <w:r w:rsidRPr="00EC12FE">
              <w:rPr>
                <w:rStyle w:val="StyleHeader2-SubClausesBoldChar"/>
                <w:lang w:val="en-US"/>
              </w:rPr>
              <w:t>if provided for in the BDS</w:t>
            </w:r>
            <w:r w:rsidRPr="00EC12FE">
              <w:rPr>
                <w:b/>
              </w:rPr>
              <w:t>,</w:t>
            </w:r>
            <w:r w:rsidRPr="00EC12FE">
              <w:t xml:space="preserve"> declare the Bidder </w:t>
            </w:r>
            <w:r w:rsidR="00371378" w:rsidRPr="00EC12FE">
              <w:t xml:space="preserve">ineligible </w:t>
            </w:r>
            <w:r w:rsidRPr="00EC12FE">
              <w:t xml:space="preserve">to be awarded a contract by the Employer for a </w:t>
            </w:r>
            <w:r w:rsidRPr="00EC12FE">
              <w:lastRenderedPageBreak/>
              <w:t xml:space="preserve">period of time </w:t>
            </w:r>
            <w:r w:rsidRPr="00EC12FE">
              <w:rPr>
                <w:rStyle w:val="StyleHeader2-SubClausesBoldChar"/>
                <w:lang w:val="en-US"/>
              </w:rPr>
              <w:t>as stated in the BDS</w:t>
            </w:r>
            <w:r w:rsidRPr="00EC12FE">
              <w:t>.</w:t>
            </w:r>
          </w:p>
        </w:tc>
      </w:tr>
      <w:tr w:rsidR="007B586E" w:rsidRPr="00EC12FE">
        <w:trPr>
          <w:jc w:val="center"/>
        </w:trPr>
        <w:tc>
          <w:tcPr>
            <w:tcW w:w="2430" w:type="dxa"/>
          </w:tcPr>
          <w:p w:rsidR="007B586E" w:rsidRPr="00EC12FE" w:rsidRDefault="007B586E">
            <w:pPr>
              <w:pStyle w:val="S1-Header2"/>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372613774"/>
            <w:r w:rsidRPr="00EC12FE">
              <w:lastRenderedPageBreak/>
              <w:t>Format and Signing of Bid</w:t>
            </w:r>
            <w:bookmarkEnd w:id="172"/>
            <w:bookmarkEnd w:id="173"/>
            <w:bookmarkEnd w:id="174"/>
            <w:bookmarkEnd w:id="175"/>
            <w:bookmarkEnd w:id="176"/>
            <w:bookmarkEnd w:id="177"/>
            <w:bookmarkEnd w:id="178"/>
            <w:bookmarkEnd w:id="179"/>
          </w:p>
        </w:tc>
        <w:tc>
          <w:tcPr>
            <w:tcW w:w="7020" w:type="dxa"/>
          </w:tcPr>
          <w:p w:rsidR="007B586E" w:rsidRPr="00EC12FE" w:rsidRDefault="007B586E">
            <w:pPr>
              <w:pStyle w:val="Header2-SubClauses"/>
              <w:rPr>
                <w:rFonts w:cs="Times New Roman"/>
              </w:rPr>
            </w:pPr>
            <w:r w:rsidRPr="00EC12FE">
              <w:rPr>
                <w:rFonts w:cs="Times New Roman"/>
              </w:rPr>
              <w:t>The Bidder shall prepare one original of the documents comprising the bid as described in ITB 11 and clearly mark it “</w:t>
            </w:r>
            <w:r w:rsidRPr="00EC12FE">
              <w:rPr>
                <w:rFonts w:cs="Times New Roman"/>
                <w:smallCaps/>
              </w:rPr>
              <w:t>Original</w:t>
            </w:r>
            <w:r w:rsidRPr="00EC12FE">
              <w:rPr>
                <w:rFonts w:cs="Times New Roman"/>
              </w:rPr>
              <w:t>”. Alternative bids, if permitted in accordance with ITB 13, shall be clearly marked “</w:t>
            </w:r>
            <w:r w:rsidRPr="00EC12FE">
              <w:rPr>
                <w:rFonts w:cs="Times New Roman"/>
                <w:smallCaps/>
              </w:rPr>
              <w:t>Alternative</w:t>
            </w:r>
            <w:r w:rsidRPr="00EC12FE">
              <w:rPr>
                <w:rFonts w:cs="Times New Roman"/>
              </w:rPr>
              <w:t xml:space="preserve">”. In addition, the Bidder shall submit copies of the bid in the number </w:t>
            </w:r>
            <w:r w:rsidRPr="00EC12FE">
              <w:rPr>
                <w:rFonts w:cs="Times New Roman"/>
                <w:b/>
              </w:rPr>
              <w:t>specified in the BDS,</w:t>
            </w:r>
            <w:r w:rsidRPr="00EC12FE">
              <w:rPr>
                <w:rFonts w:cs="Times New Roman"/>
              </w:rPr>
              <w:t xml:space="preserve"> and clearly mark each of them “</w:t>
            </w:r>
            <w:r w:rsidRPr="00EC12FE">
              <w:rPr>
                <w:rFonts w:cs="Times New Roman"/>
                <w:smallCaps/>
              </w:rPr>
              <w:t>Copy</w:t>
            </w:r>
            <w:r w:rsidRPr="00EC12FE">
              <w:rPr>
                <w:rFonts w:cs="Times New Roman"/>
              </w:rPr>
              <w:t xml:space="preserve">.” In the event of any discrepancy between the original and the copies, the original shall prevail.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The original and all copies of the bid shall be typed or written in indelible ink and shall be signed by a person duly authorized to sign on behalf of the Bidder. This authorization shall consist of a written confirmation as </w:t>
            </w:r>
            <w:r w:rsidRPr="00EC12FE">
              <w:rPr>
                <w:rFonts w:cs="Times New Roman"/>
                <w:b/>
              </w:rPr>
              <w:t>specified in the BDS</w:t>
            </w:r>
            <w:r w:rsidRPr="00EC12FE">
              <w:rPr>
                <w:rFonts w:cs="Times New Roman"/>
              </w:rPr>
              <w:t xml:space="preserve"> and shall be attached to the bid. The name and position held by each person signing the authorization must be typed or printed below the signature.</w:t>
            </w:r>
            <w:r w:rsidR="00371378" w:rsidRPr="00EC12FE">
              <w:rPr>
                <w:rFonts w:cs="Times New Roman"/>
              </w:rPr>
              <w:t xml:space="preserve"> </w:t>
            </w:r>
            <w:r w:rsidR="00371378" w:rsidRPr="00EC12FE">
              <w:rPr>
                <w:rFonts w:cs="Times New Roman"/>
                <w:iCs/>
              </w:rPr>
              <w:t>All pages of the bid where entries or amendments have been made shall be signed or initialed by the person signing the bid.</w:t>
            </w:r>
          </w:p>
        </w:tc>
      </w:tr>
      <w:tr w:rsidR="007B586E" w:rsidRPr="00EC12FE">
        <w:trPr>
          <w:jc w:val="center"/>
        </w:trPr>
        <w:tc>
          <w:tcPr>
            <w:tcW w:w="2430" w:type="dxa"/>
          </w:tcPr>
          <w:p w:rsidR="007B586E" w:rsidRPr="00EC12FE" w:rsidRDefault="007B586E">
            <w:pPr>
              <w:spacing w:before="120" w:after="120"/>
            </w:pPr>
          </w:p>
        </w:tc>
        <w:tc>
          <w:tcPr>
            <w:tcW w:w="7020" w:type="dxa"/>
          </w:tcPr>
          <w:p w:rsidR="00371378" w:rsidRPr="00EC12FE" w:rsidRDefault="00371378">
            <w:pPr>
              <w:pStyle w:val="Header2-SubClauses"/>
              <w:rPr>
                <w:rFonts w:cs="Times New Roman"/>
              </w:rPr>
            </w:pPr>
            <w:r w:rsidRPr="00EC12FE">
              <w:rPr>
                <w:rFonts w:cs="Times New Roman"/>
              </w:rPr>
              <w:t>In case the Bidder is a JV, the Bid shall be signed by an authorized representative of the JV on behalf of the JV, and so as to be legally binding on all the members as evidenced by a power of attorney signed by their legally authorized representatives.</w:t>
            </w:r>
          </w:p>
          <w:p w:rsidR="007B586E" w:rsidRPr="00EC12FE" w:rsidRDefault="007B586E" w:rsidP="002835CE">
            <w:pPr>
              <w:pStyle w:val="Header2-SubClauses"/>
              <w:rPr>
                <w:rFonts w:cs="Times New Roman"/>
              </w:rPr>
            </w:pPr>
            <w:r w:rsidRPr="00EC12FE">
              <w:rPr>
                <w:rFonts w:cs="Times New Roman"/>
              </w:rPr>
              <w:t>Any interlineations, erasures, or overwriting shall be valid only if they are signed or initialed by the person signing the bid.</w:t>
            </w:r>
          </w:p>
        </w:tc>
      </w:tr>
      <w:tr w:rsidR="007B586E" w:rsidRPr="00EC12FE">
        <w:trPr>
          <w:cantSplit/>
          <w:jc w:val="center"/>
        </w:trPr>
        <w:tc>
          <w:tcPr>
            <w:tcW w:w="9450" w:type="dxa"/>
            <w:gridSpan w:val="2"/>
          </w:tcPr>
          <w:p w:rsidR="007B586E" w:rsidRPr="00EC12FE" w:rsidRDefault="007B586E">
            <w:pPr>
              <w:pStyle w:val="StyleStyleS1-Header1TimesNewRoman14pt1"/>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372613775"/>
            <w:r w:rsidRPr="00EC12FE">
              <w:t>Submission and Opening of Bids</w:t>
            </w:r>
            <w:bookmarkEnd w:id="180"/>
            <w:bookmarkEnd w:id="181"/>
            <w:bookmarkEnd w:id="182"/>
            <w:bookmarkEnd w:id="183"/>
            <w:bookmarkEnd w:id="184"/>
            <w:bookmarkEnd w:id="185"/>
            <w:bookmarkEnd w:id="186"/>
          </w:p>
        </w:tc>
      </w:tr>
      <w:tr w:rsidR="007B586E" w:rsidRPr="00EC12FE">
        <w:trPr>
          <w:jc w:val="center"/>
        </w:trPr>
        <w:tc>
          <w:tcPr>
            <w:tcW w:w="2430" w:type="dxa"/>
          </w:tcPr>
          <w:p w:rsidR="007B586E" w:rsidRPr="00EC12FE" w:rsidRDefault="007B586E">
            <w:pPr>
              <w:pStyle w:val="S1-Header2"/>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372613776"/>
            <w:r w:rsidRPr="00EC12FE">
              <w:t>Sealing and Marking of Bids</w:t>
            </w:r>
            <w:bookmarkEnd w:id="187"/>
            <w:bookmarkEnd w:id="188"/>
            <w:bookmarkEnd w:id="189"/>
            <w:bookmarkEnd w:id="190"/>
            <w:bookmarkEnd w:id="191"/>
            <w:bookmarkEnd w:id="192"/>
            <w:bookmarkEnd w:id="193"/>
            <w:bookmarkEnd w:id="194"/>
          </w:p>
        </w:tc>
        <w:tc>
          <w:tcPr>
            <w:tcW w:w="7020" w:type="dxa"/>
          </w:tcPr>
          <w:p w:rsidR="007B586E" w:rsidRPr="00EC12FE" w:rsidRDefault="00F0665C" w:rsidP="009D50E7">
            <w:pPr>
              <w:pStyle w:val="Header2-SubClauses"/>
              <w:rPr>
                <w:rFonts w:cs="Times New Roman"/>
              </w:rPr>
            </w:pPr>
            <w:r w:rsidRPr="00EC12FE">
              <w:t>The Bidder shall enclose the original and all copies of the bid, including alternative bids, if permitted in accordance with ITB 13, in separate sealed envelopes, duly marking the envelopes as “</w:t>
            </w:r>
            <w:r w:rsidRPr="00EC12FE">
              <w:rPr>
                <w:smallCaps/>
              </w:rPr>
              <w:t>Original</w:t>
            </w:r>
            <w:r w:rsidRPr="00EC12FE">
              <w:t>”, “</w:t>
            </w:r>
            <w:r w:rsidRPr="00EC12FE">
              <w:rPr>
                <w:smallCaps/>
              </w:rPr>
              <w:t>Alternative</w:t>
            </w:r>
            <w:r w:rsidRPr="00EC12FE">
              <w:t>” and “</w:t>
            </w:r>
            <w:r w:rsidRPr="00EC12FE">
              <w:rPr>
                <w:smallCaps/>
              </w:rPr>
              <w:t>Copy</w:t>
            </w:r>
            <w:r w:rsidRPr="00EC12FE">
              <w:t xml:space="preserve">.”  These envelopes containing the original and the copies shall then be enclosed in one single envelope.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The inner and outer envelopes shall:</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bear the name and address of the Bidder;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 xml:space="preserve">be addressed to the </w:t>
            </w:r>
            <w:r w:rsidR="00283744" w:rsidRPr="00EC12FE">
              <w:rPr>
                <w:szCs w:val="24"/>
              </w:rPr>
              <w:t>Employer</w:t>
            </w:r>
            <w:r w:rsidRPr="00EC12FE">
              <w:rPr>
                <w:szCs w:val="24"/>
              </w:rPr>
              <w:t xml:space="preserve"> as </w:t>
            </w:r>
            <w:r w:rsidRPr="00EC12FE">
              <w:rPr>
                <w:b/>
                <w:szCs w:val="24"/>
              </w:rPr>
              <w:t>provided in the BDS</w:t>
            </w:r>
            <w:r w:rsidRPr="00EC12FE">
              <w:rPr>
                <w:szCs w:val="24"/>
              </w:rPr>
              <w:t xml:space="preserve"> pursuant to ITB 22.1;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 xml:space="preserve">bear the specific identification of this bidding process </w:t>
            </w:r>
            <w:r w:rsidR="005F0029" w:rsidRPr="00EC12FE">
              <w:rPr>
                <w:szCs w:val="24"/>
              </w:rPr>
              <w:t>specified</w:t>
            </w:r>
            <w:r w:rsidRPr="00EC12FE">
              <w:rPr>
                <w:szCs w:val="24"/>
              </w:rPr>
              <w:t xml:space="preserve"> in accordance with </w:t>
            </w:r>
            <w:r w:rsidR="00F0665C" w:rsidRPr="00EC12FE">
              <w:rPr>
                <w:szCs w:val="24"/>
              </w:rPr>
              <w:t>BDS</w:t>
            </w:r>
            <w:r w:rsidRPr="00EC12FE">
              <w:rPr>
                <w:szCs w:val="24"/>
              </w:rPr>
              <w:t xml:space="preserve"> 1.1; and</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proofErr w:type="gramStart"/>
            <w:r w:rsidRPr="00EC12FE">
              <w:rPr>
                <w:szCs w:val="24"/>
              </w:rPr>
              <w:t>bear</w:t>
            </w:r>
            <w:proofErr w:type="gramEnd"/>
            <w:r w:rsidRPr="00EC12FE">
              <w:rPr>
                <w:szCs w:val="24"/>
              </w:rPr>
              <w:t xml:space="preserve"> a warning not to open before the time and date for bid opening.</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If all envelopes are not sealed and marked as required, the </w:t>
            </w:r>
            <w:r w:rsidR="00283744" w:rsidRPr="00EC12FE">
              <w:rPr>
                <w:rStyle w:val="StyleHeader2-SubClausesItalicChar"/>
                <w:rFonts w:cs="Times New Roman"/>
                <w:i w:val="0"/>
              </w:rPr>
              <w:t>Employer</w:t>
            </w:r>
            <w:r w:rsidRPr="00EC12FE">
              <w:rPr>
                <w:rFonts w:cs="Times New Roman"/>
              </w:rPr>
              <w:t xml:space="preserve"> will assume no responsibility for the misplacement or premature opening of the bid.</w:t>
            </w:r>
          </w:p>
        </w:tc>
      </w:tr>
      <w:tr w:rsidR="007B586E" w:rsidRPr="00EC12FE">
        <w:trPr>
          <w:trHeight w:val="873"/>
          <w:jc w:val="center"/>
        </w:trPr>
        <w:tc>
          <w:tcPr>
            <w:tcW w:w="2430" w:type="dxa"/>
          </w:tcPr>
          <w:p w:rsidR="007B586E" w:rsidRPr="00EC12FE" w:rsidRDefault="007B586E">
            <w:pPr>
              <w:pStyle w:val="S1-Header2"/>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372613777"/>
            <w:r w:rsidRPr="00EC12FE">
              <w:t>Deadline for Submission of Bids</w:t>
            </w:r>
            <w:bookmarkEnd w:id="195"/>
            <w:bookmarkEnd w:id="196"/>
            <w:bookmarkEnd w:id="197"/>
            <w:bookmarkEnd w:id="198"/>
            <w:bookmarkEnd w:id="199"/>
            <w:bookmarkEnd w:id="200"/>
            <w:bookmarkEnd w:id="201"/>
            <w:bookmarkEnd w:id="202"/>
            <w:bookmarkEnd w:id="203"/>
          </w:p>
        </w:tc>
        <w:tc>
          <w:tcPr>
            <w:tcW w:w="7020" w:type="dxa"/>
          </w:tcPr>
          <w:p w:rsidR="007B586E" w:rsidRPr="00EC12FE" w:rsidRDefault="007B586E">
            <w:pPr>
              <w:pStyle w:val="Header2-SubClauses"/>
              <w:rPr>
                <w:rFonts w:cs="Times New Roman"/>
              </w:rPr>
            </w:pPr>
            <w:r w:rsidRPr="00EC12FE">
              <w:rPr>
                <w:rFonts w:cs="Times New Roman"/>
              </w:rPr>
              <w:t xml:space="preserve">Bids must be received by the </w:t>
            </w:r>
            <w:r w:rsidR="00283744" w:rsidRPr="00EC12FE">
              <w:rPr>
                <w:rStyle w:val="StyleHeader2-SubClausesItalicChar"/>
                <w:rFonts w:cs="Times New Roman"/>
                <w:i w:val="0"/>
              </w:rPr>
              <w:t>Employer</w:t>
            </w:r>
            <w:r w:rsidRPr="00EC12FE">
              <w:rPr>
                <w:rFonts w:cs="Times New Roman"/>
              </w:rPr>
              <w:t xml:space="preserve"> at the address and no later than the date and time </w:t>
            </w:r>
            <w:r w:rsidR="005F0029" w:rsidRPr="00EC12FE">
              <w:rPr>
                <w:rFonts w:cs="Times New Roman"/>
                <w:b/>
              </w:rPr>
              <w:t>specified</w:t>
            </w:r>
            <w:r w:rsidRPr="00EC12FE">
              <w:rPr>
                <w:rFonts w:cs="Times New Roman"/>
                <w:b/>
              </w:rPr>
              <w:t xml:space="preserve"> in the BDS</w:t>
            </w:r>
            <w:r w:rsidRPr="00EC12FE">
              <w:rPr>
                <w:rFonts w:cs="Times New Roman"/>
              </w:rPr>
              <w:t xml:space="preserve">. </w:t>
            </w:r>
            <w:r w:rsidR="00791174" w:rsidRPr="00EC12FE">
              <w:rPr>
                <w:rStyle w:val="StyleHeader2-SubClausesBoldChar"/>
                <w:b w:val="0"/>
                <w:lang w:val="en-US"/>
              </w:rPr>
              <w:t>When so</w:t>
            </w:r>
            <w:r w:rsidR="00791174" w:rsidRPr="00EC12FE">
              <w:rPr>
                <w:rStyle w:val="StyleHeader2-SubClausesBoldChar"/>
                <w:lang w:val="en-US"/>
              </w:rPr>
              <w:t xml:space="preserve"> specified in the BDS</w:t>
            </w:r>
            <w:r w:rsidR="00791174" w:rsidRPr="00EC12FE">
              <w:t xml:space="preserve">, bidders shall have the option of submitting their bids electronically. Bidders submitting bids electronically shall follow the electronic bid submission  procedures </w:t>
            </w:r>
            <w:r w:rsidR="00791174" w:rsidRPr="00EC12FE">
              <w:rPr>
                <w:rStyle w:val="StyleHeader2-SubClausesBoldChar"/>
                <w:lang w:val="en-US"/>
              </w:rPr>
              <w:t>specified in the BDS.</w:t>
            </w:r>
          </w:p>
        </w:tc>
      </w:tr>
      <w:tr w:rsidR="007B586E" w:rsidRPr="00EC12FE" w:rsidTr="00F74D24">
        <w:trPr>
          <w:jc w:val="center"/>
        </w:trPr>
        <w:tc>
          <w:tcPr>
            <w:tcW w:w="2430" w:type="dxa"/>
          </w:tcPr>
          <w:p w:rsidR="007B586E" w:rsidRPr="00EC12FE" w:rsidRDefault="007B586E">
            <w:pPr>
              <w:pStyle w:val="Header1-Clauses"/>
              <w:numPr>
                <w:ilvl w:val="0"/>
                <w:numId w:val="0"/>
              </w:numPr>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by amending the Bidding Document in accordance with ITB 8, in which case all rights and obligations of the </w:t>
            </w:r>
            <w:r w:rsidR="00283744" w:rsidRPr="00EC12FE">
              <w:rPr>
                <w:rStyle w:val="StyleHeader2-SubClausesItalicChar"/>
                <w:rFonts w:cs="Times New Roman"/>
                <w:i w:val="0"/>
              </w:rPr>
              <w:t>Employer</w:t>
            </w:r>
            <w:r w:rsidRPr="00EC12FE">
              <w:rPr>
                <w:rFonts w:cs="Times New Roman"/>
              </w:rPr>
              <w:t xml:space="preserve"> and Bidders previously subject to the deadline shall thereafter be subject to the deadline as extended.</w:t>
            </w:r>
          </w:p>
        </w:tc>
      </w:tr>
      <w:tr w:rsidR="007B586E" w:rsidRPr="00EC12FE">
        <w:trPr>
          <w:jc w:val="center"/>
        </w:trPr>
        <w:tc>
          <w:tcPr>
            <w:tcW w:w="2430" w:type="dxa"/>
          </w:tcPr>
          <w:p w:rsidR="007B586E" w:rsidRPr="00EC12FE" w:rsidRDefault="007B586E">
            <w:pPr>
              <w:pStyle w:val="S1-Header2"/>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372613778"/>
            <w:r w:rsidRPr="00EC12FE">
              <w:t>Late Bids</w:t>
            </w:r>
            <w:bookmarkEnd w:id="204"/>
            <w:bookmarkEnd w:id="205"/>
            <w:bookmarkEnd w:id="206"/>
            <w:bookmarkEnd w:id="207"/>
            <w:bookmarkEnd w:id="208"/>
            <w:bookmarkEnd w:id="209"/>
            <w:bookmarkEnd w:id="210"/>
            <w:bookmarkEnd w:id="211"/>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not consider any bid that arrives after the deadline for submission of bids, in accordance with ITB 22. Any bid received by the </w:t>
            </w:r>
            <w:r w:rsidR="00283744" w:rsidRPr="00EC12FE">
              <w:rPr>
                <w:rStyle w:val="StyleHeader2-SubClausesItalicChar"/>
                <w:rFonts w:cs="Times New Roman"/>
                <w:i w:val="0"/>
              </w:rPr>
              <w:t>Employer</w:t>
            </w:r>
            <w:r w:rsidRPr="00EC12FE">
              <w:rPr>
                <w:rFonts w:cs="Times New Roman"/>
              </w:rPr>
              <w:t xml:space="preserve"> after the deadline for submission of bids shall be declared late, rejected, and returned unopened to the Bidder.</w:t>
            </w:r>
          </w:p>
        </w:tc>
      </w:tr>
      <w:tr w:rsidR="007B586E" w:rsidRPr="00EC12FE">
        <w:trPr>
          <w:jc w:val="center"/>
        </w:trPr>
        <w:tc>
          <w:tcPr>
            <w:tcW w:w="2430" w:type="dxa"/>
          </w:tcPr>
          <w:p w:rsidR="007B586E" w:rsidRPr="00EC12FE" w:rsidRDefault="007B586E">
            <w:pPr>
              <w:pStyle w:val="S1-Header2"/>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372613779"/>
            <w:r w:rsidRPr="00EC12FE">
              <w:t>Withdrawal, Substitution, and Modification of Bids</w:t>
            </w:r>
            <w:bookmarkEnd w:id="212"/>
            <w:bookmarkEnd w:id="213"/>
            <w:bookmarkEnd w:id="214"/>
            <w:bookmarkEnd w:id="215"/>
            <w:bookmarkEnd w:id="216"/>
            <w:bookmarkEnd w:id="217"/>
            <w:bookmarkEnd w:id="218"/>
            <w:bookmarkEnd w:id="219"/>
            <w:bookmarkEnd w:id="220"/>
            <w:r w:rsidRPr="00EC12FE">
              <w:t xml:space="preserve"> </w:t>
            </w:r>
          </w:p>
        </w:tc>
        <w:tc>
          <w:tcPr>
            <w:tcW w:w="7020" w:type="dxa"/>
          </w:tcPr>
          <w:p w:rsidR="007B586E" w:rsidRPr="00EC12FE" w:rsidRDefault="007B586E">
            <w:pPr>
              <w:pStyle w:val="StyleHeader2-SubClausesAfter6pt"/>
            </w:pPr>
            <w:r w:rsidRPr="00EC12FE">
              <w:t>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All notices must be:</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r>
            <w:r w:rsidRPr="00EC12FE">
              <w:rPr>
                <w:spacing w:val="-4"/>
                <w:szCs w:val="24"/>
              </w:rPr>
              <w:t>prepared and submitted in accordance with ITB 20 and ITB 21 (except that withdrawal notices do not require copies), and in addition, the respective envelopes shall be clearly marked “</w:t>
            </w:r>
            <w:r w:rsidRPr="00EC12FE">
              <w:rPr>
                <w:smallCaps/>
                <w:spacing w:val="-4"/>
                <w:szCs w:val="24"/>
              </w:rPr>
              <w:t>Withdrawal</w:t>
            </w:r>
            <w:r w:rsidRPr="00EC12FE">
              <w:rPr>
                <w:spacing w:val="-4"/>
                <w:szCs w:val="24"/>
              </w:rPr>
              <w:t>,” “</w:t>
            </w:r>
            <w:r w:rsidRPr="00EC12FE">
              <w:rPr>
                <w:smallCaps/>
                <w:spacing w:val="-4"/>
                <w:szCs w:val="24"/>
              </w:rPr>
              <w:t>Substitution</w:t>
            </w:r>
            <w:r w:rsidRPr="00EC12FE">
              <w:rPr>
                <w:spacing w:val="-4"/>
                <w:szCs w:val="24"/>
              </w:rPr>
              <w:t>,” “</w:t>
            </w:r>
            <w:r w:rsidRPr="00EC12FE">
              <w:rPr>
                <w:smallCaps/>
                <w:spacing w:val="-4"/>
                <w:szCs w:val="24"/>
              </w:rPr>
              <w:t>Modification</w:t>
            </w:r>
            <w:r w:rsidRPr="00EC12FE">
              <w:rPr>
                <w:spacing w:val="-4"/>
                <w:szCs w:val="24"/>
              </w:rPr>
              <w:t>;” and</w:t>
            </w:r>
          </w:p>
          <w:p w:rsidR="007B586E" w:rsidRPr="00EC12FE" w:rsidRDefault="007B586E">
            <w:pPr>
              <w:pStyle w:val="P3Header1-Clauses"/>
              <w:numPr>
                <w:ilvl w:val="0"/>
                <w:numId w:val="0"/>
              </w:numPr>
              <w:ind w:left="927" w:hanging="423"/>
              <w:rPr>
                <w:spacing w:val="-4"/>
                <w:szCs w:val="24"/>
              </w:rPr>
            </w:pPr>
            <w:r w:rsidRPr="00EC12FE">
              <w:rPr>
                <w:szCs w:val="24"/>
              </w:rPr>
              <w:t>(b)</w:t>
            </w:r>
            <w:r w:rsidRPr="00EC12FE">
              <w:rPr>
                <w:szCs w:val="24"/>
              </w:rPr>
              <w:tab/>
            </w:r>
            <w:proofErr w:type="gramStart"/>
            <w:r w:rsidRPr="00EC12FE">
              <w:rPr>
                <w:szCs w:val="24"/>
              </w:rPr>
              <w:t>received</w:t>
            </w:r>
            <w:proofErr w:type="gramEnd"/>
            <w:r w:rsidRPr="00EC12FE">
              <w:rPr>
                <w:szCs w:val="24"/>
              </w:rPr>
              <w:t xml:space="preserve"> by the </w:t>
            </w:r>
            <w:r w:rsidR="00283744" w:rsidRPr="00EC12FE">
              <w:rPr>
                <w:szCs w:val="24"/>
              </w:rPr>
              <w:t>Employer</w:t>
            </w:r>
            <w:r w:rsidRPr="00EC12FE">
              <w:rPr>
                <w:szCs w:val="24"/>
              </w:rPr>
              <w:t xml:space="preserve"> prior to the deadline prescribed for submission of bids, in accordance with ITB 22.</w:t>
            </w:r>
          </w:p>
        </w:tc>
      </w:tr>
      <w:tr w:rsidR="007B586E" w:rsidRPr="00EC12FE">
        <w:trPr>
          <w:jc w:val="center"/>
        </w:trPr>
        <w:tc>
          <w:tcPr>
            <w:tcW w:w="2430" w:type="dxa"/>
          </w:tcPr>
          <w:p w:rsidR="007B586E" w:rsidRPr="00EC12FE" w:rsidRDefault="007B586E">
            <w:pPr>
              <w:pStyle w:val="Header1-Clauses"/>
              <w:numPr>
                <w:ilvl w:val="0"/>
                <w:numId w:val="0"/>
              </w:numPr>
              <w:spacing w:after="24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Bids requested to be withdrawn in accordance with ITB 24.1 shall be returned unopened to the Bidders.</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7B586E" w:rsidRPr="00EC12FE">
        <w:trPr>
          <w:jc w:val="center"/>
        </w:trPr>
        <w:tc>
          <w:tcPr>
            <w:tcW w:w="2430" w:type="dxa"/>
          </w:tcPr>
          <w:p w:rsidR="007B586E" w:rsidRPr="00EC12FE" w:rsidRDefault="007B586E">
            <w:pPr>
              <w:pStyle w:val="S1-Header2"/>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372613780"/>
            <w:r w:rsidRPr="00EC12FE">
              <w:t>Bid Opening</w:t>
            </w:r>
            <w:bookmarkEnd w:id="221"/>
            <w:bookmarkEnd w:id="222"/>
            <w:bookmarkEnd w:id="223"/>
            <w:bookmarkEnd w:id="224"/>
            <w:bookmarkEnd w:id="225"/>
            <w:bookmarkEnd w:id="226"/>
            <w:bookmarkEnd w:id="227"/>
            <w:bookmarkEnd w:id="228"/>
          </w:p>
        </w:tc>
        <w:tc>
          <w:tcPr>
            <w:tcW w:w="7020" w:type="dxa"/>
          </w:tcPr>
          <w:p w:rsidR="007B586E" w:rsidRPr="00EC12FE" w:rsidRDefault="00791174" w:rsidP="00791174">
            <w:pPr>
              <w:pStyle w:val="Header2-SubClauses"/>
              <w:rPr>
                <w:rFonts w:cs="Times New Roman"/>
              </w:rPr>
            </w:pPr>
            <w:r w:rsidRPr="00EC12FE">
              <w:t xml:space="preserve">Except in the cases specified in ITB 23 and 24, the Employer shall publicly open and read out in accordance with ITB 25.3 all bids received by the deadline, at the date, time and place </w:t>
            </w:r>
            <w:r w:rsidRPr="00EC12FE">
              <w:rPr>
                <w:b/>
              </w:rPr>
              <w:t>specified in the BDS</w:t>
            </w:r>
            <w:r w:rsidRPr="00EC12FE">
              <w:t xml:space="preserve">, in the presence of  Bidders` designated representatives and anyone who choose to attend. Any specific electronic bid opening procedures required if electronic bidding </w:t>
            </w:r>
            <w:r w:rsidRPr="00EC12FE">
              <w:lastRenderedPageBreak/>
              <w:t xml:space="preserve">is permitted in accordance with ITB 22.1, shall be </w:t>
            </w:r>
            <w:r w:rsidRPr="00EC12FE">
              <w:rPr>
                <w:rStyle w:val="StyleHeader2-SubClausesBoldChar"/>
                <w:lang w:val="en-US"/>
              </w:rPr>
              <w:t>as</w:t>
            </w:r>
            <w:r w:rsidRPr="00EC12FE">
              <w:t xml:space="preserve"> </w:t>
            </w:r>
            <w:r w:rsidRPr="00EC12FE">
              <w:rPr>
                <w:rStyle w:val="StyleHeader2-SubClausesBoldChar"/>
                <w:lang w:val="en-U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
              <w:pBdr>
                <w:bottom w:val="none" w:sz="0" w:space="0" w:color="auto"/>
              </w:pBdr>
              <w:tabs>
                <w:tab w:val="clear" w:pos="9000"/>
              </w:tabs>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First, envelopes marked “</w:t>
            </w:r>
            <w:r w:rsidRPr="00EC12FE">
              <w:rPr>
                <w:rFonts w:cs="Times New Roman"/>
                <w:smallCaps/>
              </w:rPr>
              <w:t>Withdrawal</w:t>
            </w:r>
            <w:r w:rsidRPr="00EC12FE">
              <w:rPr>
                <w:rFonts w:cs="Times New Roman"/>
              </w:rPr>
              <w:t>”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Next, envelopes marked “</w:t>
            </w:r>
            <w:r w:rsidRPr="00EC12FE">
              <w:rPr>
                <w:rFonts w:cs="Times New Roman"/>
                <w:smallCaps/>
              </w:rPr>
              <w:t>Substitution</w:t>
            </w:r>
            <w:r w:rsidRPr="00EC12FE">
              <w:rPr>
                <w:rFonts w:cs="Times New Roman"/>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Pr="00EC12FE">
              <w:rPr>
                <w:rFonts w:cs="Times New Roman"/>
                <w:smallCaps/>
              </w:rPr>
              <w:t>Modification</w:t>
            </w:r>
            <w:r w:rsidRPr="00EC12FE">
              <w:rPr>
                <w:rFonts w:cs="Times New Roman"/>
              </w:rPr>
              <w:t>”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91174">
            <w:pPr>
              <w:pStyle w:val="Header2-SubClauses"/>
              <w:rPr>
                <w:rFonts w:cs="Times New Roman"/>
              </w:rPr>
            </w:pPr>
            <w:r w:rsidRPr="00EC12FE">
              <w:t>All other envelopes shall be opened one at a time, reading out: the name of the Bidder and whether there is a modification; the total Bid Price, per lot (contract) if applicable, including any discounts and alternative bids; the presence or absence of a bid security</w:t>
            </w:r>
            <w:r w:rsidR="003769D7" w:rsidRPr="00EC12FE">
              <w:t xml:space="preserve">, </w:t>
            </w:r>
            <w:r w:rsidR="003769D7" w:rsidRPr="00EC12FE">
              <w:rPr>
                <w:color w:val="000000"/>
              </w:rPr>
              <w:t>or Bid Securing Declaration</w:t>
            </w:r>
            <w:r w:rsidRPr="00EC12FE">
              <w:t xml:space="preserve">, if required; and any other details as the Employer may consider appropriate. Only discounts and alternative bids read out at bid opening shall be considered for evaluation. </w:t>
            </w:r>
            <w:r w:rsidRPr="00EC12FE">
              <w:rPr>
                <w:iCs/>
              </w:rPr>
              <w:t>The Letter of Bid and</w:t>
            </w:r>
            <w:r w:rsidRPr="00EC12FE">
              <w:rPr>
                <w:i/>
              </w:rPr>
              <w:t xml:space="preserve"> </w:t>
            </w:r>
            <w:r w:rsidRPr="00EC12FE">
              <w:t>the</w:t>
            </w:r>
            <w:r w:rsidRPr="00EC12FE">
              <w:rPr>
                <w:i/>
              </w:rPr>
              <w:t xml:space="preserve"> </w:t>
            </w:r>
            <w:r w:rsidRPr="00EC12FE">
              <w:t>Bill of Quantities</w:t>
            </w:r>
            <w:r w:rsidRPr="00EC12FE">
              <w:rPr>
                <w:i/>
              </w:rPr>
              <w:t xml:space="preserve"> </w:t>
            </w:r>
            <w:r w:rsidRPr="00EC12FE">
              <w:rPr>
                <w:iCs/>
              </w:rPr>
              <w:t xml:space="preserve">are to be initialed by representatives of the Employer attending bid opening in the manner </w:t>
            </w:r>
            <w:r w:rsidRPr="00EC12FE">
              <w:rPr>
                <w:b/>
                <w:iCs/>
              </w:rPr>
              <w:t>specified in the BDS</w:t>
            </w:r>
            <w:r w:rsidRPr="00EC12FE">
              <w:rPr>
                <w:iCs/>
              </w:rPr>
              <w:t>.</w:t>
            </w:r>
            <w:r w:rsidRPr="00EC12FE">
              <w:t xml:space="preserve"> The Employer shall neither discuss the merits of any bid nor reject any bid (except for late bids, in accordance with ITB 23.1)</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791174">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prepare a record of the bid opening that shall include, as a minimum: the name of the Bidder and whether there is a withdrawal, substitution, or modification; the Bid Price, per </w:t>
            </w:r>
            <w:r w:rsidR="00791174" w:rsidRPr="00EC12FE">
              <w:rPr>
                <w:rFonts w:cs="Times New Roman"/>
              </w:rPr>
              <w:t>lot (</w:t>
            </w:r>
            <w:r w:rsidRPr="00EC12FE">
              <w:rPr>
                <w:rFonts w:cs="Times New Roman"/>
              </w:rPr>
              <w:t>contract</w:t>
            </w:r>
            <w:r w:rsidR="00791174" w:rsidRPr="00EC12FE">
              <w:rPr>
                <w:rFonts w:cs="Times New Roman"/>
              </w:rPr>
              <w:t>)</w:t>
            </w:r>
            <w:r w:rsidRPr="00EC12FE">
              <w:rPr>
                <w:rFonts w:cs="Times New Roman"/>
              </w:rPr>
              <w:t xml:space="preserve"> if applicable, including any discounts and alternative </w:t>
            </w:r>
            <w:r w:rsidR="00791174" w:rsidRPr="00EC12FE">
              <w:rPr>
                <w:rFonts w:cs="Times New Roman"/>
              </w:rPr>
              <w:t>bids</w:t>
            </w:r>
            <w:r w:rsidRPr="00EC12FE">
              <w:rPr>
                <w:rFonts w:cs="Times New Roman"/>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372613781"/>
            <w:r w:rsidRPr="00EC12FE">
              <w:t>Evaluation and Comparison of Bids</w:t>
            </w:r>
            <w:bookmarkEnd w:id="229"/>
            <w:bookmarkEnd w:id="230"/>
            <w:bookmarkEnd w:id="231"/>
            <w:bookmarkEnd w:id="232"/>
            <w:bookmarkEnd w:id="233"/>
            <w:bookmarkEnd w:id="234"/>
            <w:bookmarkEnd w:id="235"/>
          </w:p>
        </w:tc>
      </w:tr>
      <w:tr w:rsidR="007B586E" w:rsidRPr="00EC12FE">
        <w:trPr>
          <w:jc w:val="center"/>
        </w:trPr>
        <w:tc>
          <w:tcPr>
            <w:tcW w:w="2430" w:type="dxa"/>
          </w:tcPr>
          <w:p w:rsidR="007B586E" w:rsidRPr="00EC12FE" w:rsidRDefault="007B586E">
            <w:pPr>
              <w:pStyle w:val="S1-Header2"/>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372613782"/>
            <w:r w:rsidRPr="00EC12FE">
              <w:t>Confidentiality</w:t>
            </w:r>
            <w:bookmarkEnd w:id="236"/>
            <w:bookmarkEnd w:id="237"/>
            <w:bookmarkEnd w:id="238"/>
            <w:bookmarkEnd w:id="239"/>
            <w:bookmarkEnd w:id="240"/>
            <w:bookmarkEnd w:id="241"/>
            <w:bookmarkEnd w:id="242"/>
            <w:bookmarkEnd w:id="243"/>
          </w:p>
        </w:tc>
        <w:tc>
          <w:tcPr>
            <w:tcW w:w="7020" w:type="dxa"/>
          </w:tcPr>
          <w:p w:rsidR="007B586E" w:rsidRPr="00EC12FE" w:rsidRDefault="007B586E" w:rsidP="00276916">
            <w:pPr>
              <w:pStyle w:val="Header2-SubClauses"/>
              <w:spacing w:after="120"/>
              <w:rPr>
                <w:rFonts w:cs="Times New Roman"/>
              </w:rPr>
            </w:pPr>
            <w:r w:rsidRPr="00EC12FE">
              <w:rPr>
                <w:rFonts w:cs="Times New Roman"/>
              </w:rPr>
              <w:t xml:space="preserve">Information relating to the evaluation of bids and recommendation of contract award, shall not be disclosed to Bidders or any other persons not officially concerned with </w:t>
            </w:r>
            <w:r w:rsidR="00CB6A0E" w:rsidRPr="00EC12FE">
              <w:rPr>
                <w:rFonts w:cs="Times New Roman"/>
              </w:rPr>
              <w:t xml:space="preserve">the </w:t>
            </w:r>
            <w:r w:rsidR="00CB6A0E" w:rsidRPr="00EC12FE">
              <w:rPr>
                <w:rFonts w:cs="Times New Roman"/>
              </w:rPr>
              <w:lastRenderedPageBreak/>
              <w:t xml:space="preserve">bidding </w:t>
            </w:r>
            <w:r w:rsidRPr="00EC12FE">
              <w:rPr>
                <w:rFonts w:cs="Times New Roman"/>
              </w:rPr>
              <w:t>process until information on Contract award is communicated to all Bidders</w:t>
            </w:r>
            <w:r w:rsidR="00CB6A0E" w:rsidRPr="00EC12FE">
              <w:rPr>
                <w:rFonts w:cs="Times New Roman"/>
              </w:rPr>
              <w:t xml:space="preserve"> in accordance with ITB 40</w:t>
            </w:r>
            <w:r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spacing w:after="120"/>
              <w:rPr>
                <w:rFonts w:cs="Times New Roman"/>
              </w:rPr>
            </w:pPr>
            <w:r w:rsidRPr="00EC12FE">
              <w:rPr>
                <w:rFonts w:cs="Times New Roman"/>
              </w:rPr>
              <w:t xml:space="preserve">Any attempt by a Bidder to influence the </w:t>
            </w:r>
            <w:r w:rsidR="00283744" w:rsidRPr="00EC12FE">
              <w:rPr>
                <w:rFonts w:cs="Times New Roman"/>
              </w:rPr>
              <w:t>Employer</w:t>
            </w:r>
            <w:r w:rsidRPr="00EC12FE">
              <w:rPr>
                <w:rFonts w:cs="Times New Roman"/>
              </w:rPr>
              <w:t xml:space="preserve"> in the evaluation of the bids or Contract award decisions may result in the rejection of its bid.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276916">
            <w:pPr>
              <w:pStyle w:val="StyleHeader2-SubClausesAfter6pt"/>
            </w:pPr>
            <w:r w:rsidRPr="00EC12FE">
              <w:t>Notwithstanding ITB 2</w:t>
            </w:r>
            <w:r w:rsidR="00276916" w:rsidRPr="00EC12FE">
              <w:t>6</w:t>
            </w:r>
            <w:r w:rsidRPr="00EC12FE">
              <w:t xml:space="preserve">.2, from the time of bid opening to the time of Contract award, if a Bidder wishes to contact the </w:t>
            </w:r>
            <w:r w:rsidR="00283744" w:rsidRPr="00EC12FE">
              <w:rPr>
                <w:rStyle w:val="StyleHeader2-SubClausesItalicChar"/>
                <w:rFonts w:cs="Times New Roman"/>
                <w:i w:val="0"/>
              </w:rPr>
              <w:t>Employer</w:t>
            </w:r>
            <w:r w:rsidRPr="00EC12FE">
              <w:t xml:space="preserve"> on any matter related to the bidding process, it </w:t>
            </w:r>
            <w:r w:rsidR="00CB6A0E" w:rsidRPr="00EC12FE">
              <w:t xml:space="preserve">shall </w:t>
            </w:r>
            <w:r w:rsidRPr="00EC12FE">
              <w:t>do so in writing.</w:t>
            </w:r>
          </w:p>
        </w:tc>
      </w:tr>
      <w:tr w:rsidR="007B586E" w:rsidRPr="00EC12FE">
        <w:trPr>
          <w:jc w:val="center"/>
        </w:trPr>
        <w:tc>
          <w:tcPr>
            <w:tcW w:w="2430" w:type="dxa"/>
          </w:tcPr>
          <w:p w:rsidR="007B586E" w:rsidRPr="00EC12FE" w:rsidRDefault="007B586E">
            <w:pPr>
              <w:pStyle w:val="S1-Header2"/>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372613783"/>
            <w:r w:rsidRPr="00EC12FE">
              <w:t>Clarification of Bids</w:t>
            </w:r>
            <w:bookmarkEnd w:id="244"/>
            <w:bookmarkEnd w:id="245"/>
            <w:bookmarkEnd w:id="246"/>
            <w:bookmarkEnd w:id="247"/>
            <w:bookmarkEnd w:id="248"/>
            <w:bookmarkEnd w:id="249"/>
            <w:bookmarkEnd w:id="250"/>
            <w:bookmarkEnd w:id="251"/>
            <w:bookmarkEnd w:id="252"/>
          </w:p>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To assist in the examination, evaluation, and comparison of the bids, and qualification of the Bidders, the </w:t>
            </w:r>
            <w:r w:rsidR="00283744" w:rsidRPr="00EC12FE">
              <w:rPr>
                <w:rStyle w:val="StyleHeader2-SubClausesItalicChar"/>
                <w:rFonts w:cs="Times New Roman"/>
                <w:i w:val="0"/>
              </w:rPr>
              <w:t>Employer</w:t>
            </w:r>
            <w:r w:rsidRPr="00EC12FE">
              <w:t xml:space="preserve"> may, at its discretion, ask any Bidder for a clarification of its bid</w:t>
            </w:r>
            <w:r w:rsidR="00CB6A0E" w:rsidRPr="00EC12FE">
              <w:t xml:space="preserve"> given a reasonable time for a response</w:t>
            </w:r>
            <w:r w:rsidRPr="00EC12FE">
              <w:t xml:space="preserve">. Any clarification submitted by a Bidder that is not in response to a request by the </w:t>
            </w:r>
            <w:r w:rsidR="00283744" w:rsidRPr="00EC12FE">
              <w:rPr>
                <w:rStyle w:val="StyleHeader2-SubClausesItalicChar"/>
                <w:rFonts w:cs="Times New Roman"/>
                <w:i w:val="0"/>
              </w:rPr>
              <w:t>Employer</w:t>
            </w:r>
            <w:r w:rsidRPr="00EC12FE">
              <w:t xml:space="preserve"> shall not be considered. The </w:t>
            </w:r>
            <w:r w:rsidR="00283744" w:rsidRPr="00EC12FE">
              <w:rPr>
                <w:rStyle w:val="StyleHeader2-SubClausesItalicChar"/>
                <w:rFonts w:cs="Times New Roman"/>
                <w:i w:val="0"/>
              </w:rPr>
              <w:t>Employer</w:t>
            </w:r>
            <w:r w:rsidRPr="00EC12FE">
              <w:t>’s request for clarification and the response shall be in writing. No change</w:t>
            </w:r>
            <w:r w:rsidR="00CB6A0E" w:rsidRPr="00EC12FE">
              <w:t xml:space="preserve">, including any voluntary increase or decrease </w:t>
            </w:r>
            <w:r w:rsidRPr="00EC12FE">
              <w:t xml:space="preserve">in the prices or substance of the bid shall be sought, offered, or permitted, except to confirm the correction of arithmetic errors discovered by the </w:t>
            </w:r>
            <w:r w:rsidR="00283744" w:rsidRPr="00EC12FE">
              <w:rPr>
                <w:rStyle w:val="StyleHeader2-SubClausesItalicChar"/>
                <w:rFonts w:cs="Times New Roman"/>
                <w:i w:val="0"/>
              </w:rPr>
              <w:t>Employer</w:t>
            </w:r>
            <w:r w:rsidRPr="00EC12FE">
              <w:t xml:space="preserve"> in the evaluation of the bids, in accordance with ITB 31.</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If a Bidder does not provide clarifications of its bid by the date and time set in the </w:t>
            </w:r>
            <w:r w:rsidR="00283744" w:rsidRPr="00EC12FE">
              <w:rPr>
                <w:rStyle w:val="StyleHeader2-SubClausesItalicChar"/>
                <w:rFonts w:cs="Times New Roman"/>
                <w:i w:val="0"/>
              </w:rPr>
              <w:t>Employer</w:t>
            </w:r>
            <w:r w:rsidRPr="00EC12FE">
              <w:t>’s request for clarification, its bid may be rejected.</w:t>
            </w:r>
          </w:p>
        </w:tc>
      </w:tr>
      <w:tr w:rsidR="007B586E" w:rsidRPr="00EC12FE">
        <w:trPr>
          <w:cantSplit/>
          <w:jc w:val="center"/>
        </w:trPr>
        <w:tc>
          <w:tcPr>
            <w:tcW w:w="2430" w:type="dxa"/>
          </w:tcPr>
          <w:p w:rsidR="007B586E" w:rsidRPr="00EC12FE" w:rsidRDefault="007B586E">
            <w:pPr>
              <w:pStyle w:val="S1-Header2"/>
            </w:pPr>
            <w:bookmarkStart w:id="253" w:name="_Toc97371033"/>
            <w:bookmarkStart w:id="254" w:name="_Toc139863130"/>
            <w:bookmarkStart w:id="255" w:name="_Toc372613784"/>
            <w:r w:rsidRPr="00EC12FE">
              <w:t>Deviations, Reservations, and Omissions</w:t>
            </w:r>
            <w:bookmarkEnd w:id="253"/>
            <w:bookmarkEnd w:id="254"/>
            <w:bookmarkEnd w:id="255"/>
          </w:p>
        </w:tc>
        <w:tc>
          <w:tcPr>
            <w:tcW w:w="7020" w:type="dxa"/>
          </w:tcPr>
          <w:p w:rsidR="007B586E" w:rsidRPr="00EC12FE" w:rsidRDefault="007B586E">
            <w:pPr>
              <w:pStyle w:val="Header2-SubClauses"/>
              <w:rPr>
                <w:rFonts w:cs="Times New Roman"/>
              </w:rPr>
            </w:pPr>
            <w:r w:rsidRPr="00EC12FE">
              <w:rPr>
                <w:rFonts w:cs="Times New Roman"/>
              </w:rPr>
              <w:t>During the evaluation of bids, the following definitions apply:</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“Deviation” is a departure from the requirements specified in the Bidding Document;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“Reservation” is the setting of limiting conditions or withholding from complete acceptance of the requirements specified in the Bidding Document; and</w:t>
            </w:r>
          </w:p>
          <w:p w:rsidR="007B586E" w:rsidRPr="00EC12FE" w:rsidRDefault="007B586E">
            <w:pPr>
              <w:pStyle w:val="P3Header1-Clauses"/>
              <w:numPr>
                <w:ilvl w:val="0"/>
                <w:numId w:val="0"/>
              </w:numPr>
              <w:ind w:left="927" w:hanging="423"/>
              <w:rPr>
                <w:i/>
                <w:szCs w:val="24"/>
              </w:rPr>
            </w:pPr>
            <w:r w:rsidRPr="00EC12FE">
              <w:rPr>
                <w:szCs w:val="24"/>
              </w:rPr>
              <w:t>(c)</w:t>
            </w:r>
            <w:r w:rsidRPr="00EC12FE">
              <w:rPr>
                <w:szCs w:val="24"/>
              </w:rPr>
              <w:tab/>
              <w:t>“Omission” is the failure to submit part or all of the information or documentation required in the Bidding Document.</w:t>
            </w:r>
          </w:p>
        </w:tc>
      </w:tr>
      <w:tr w:rsidR="007B586E" w:rsidRPr="00EC12FE">
        <w:trPr>
          <w:jc w:val="center"/>
        </w:trPr>
        <w:tc>
          <w:tcPr>
            <w:tcW w:w="2430" w:type="dxa"/>
          </w:tcPr>
          <w:p w:rsidR="007B586E" w:rsidRPr="00EC12FE" w:rsidRDefault="007B586E">
            <w:pPr>
              <w:pStyle w:val="S1-Header2"/>
            </w:pPr>
            <w:bookmarkStart w:id="256" w:name="_Toc97371034"/>
            <w:bookmarkStart w:id="257" w:name="_Toc139863131"/>
            <w:bookmarkStart w:id="258" w:name="_Toc372613785"/>
            <w:bookmarkStart w:id="259" w:name="_Toc438438854"/>
            <w:bookmarkStart w:id="260" w:name="_Toc438532636"/>
            <w:bookmarkStart w:id="261" w:name="_Toc438733998"/>
            <w:bookmarkStart w:id="262" w:name="_Toc438907035"/>
            <w:bookmarkStart w:id="263" w:name="_Toc438907234"/>
            <w:r w:rsidRPr="00EC12FE">
              <w:t>Determination of Responsiveness</w:t>
            </w:r>
            <w:bookmarkEnd w:id="256"/>
            <w:bookmarkEnd w:id="257"/>
            <w:bookmarkEnd w:id="258"/>
            <w:r w:rsidRPr="00EC12FE">
              <w:t xml:space="preserve"> </w:t>
            </w:r>
            <w:bookmarkEnd w:id="259"/>
            <w:bookmarkEnd w:id="260"/>
            <w:bookmarkEnd w:id="261"/>
            <w:bookmarkEnd w:id="262"/>
            <w:bookmarkEnd w:id="263"/>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’s determination of a bid’s responsiveness is to be based on the contents of the bid itself, as defined in ITB11.</w:t>
            </w:r>
          </w:p>
        </w:tc>
      </w:tr>
      <w:tr w:rsidR="007B586E" w:rsidRPr="00EC12FE">
        <w:trPr>
          <w:jc w:val="center"/>
        </w:trPr>
        <w:tc>
          <w:tcPr>
            <w:tcW w:w="2430" w:type="dxa"/>
          </w:tcPr>
          <w:p w:rsidR="007B586E" w:rsidRPr="00EC12FE" w:rsidRDefault="007B586E">
            <w:pPr>
              <w:pStyle w:val="explanatorynotes"/>
              <w:suppressAutoHyphens w:val="0"/>
              <w:spacing w:before="120" w:after="120" w:line="240" w:lineRule="auto"/>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substantially responsive bid is one that meets the requirements of the Bidding Document without material deviation, reservation, or omission. A material deviation, reservation, or omission is one that,</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if accepted, would:</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(i)</w:t>
            </w:r>
            <w:r w:rsidRPr="00EC12FE">
              <w:rPr>
                <w:rFonts w:ascii="Times New Roman" w:hAnsi="Times New Roman" w:cs="Times New Roman"/>
                <w:sz w:val="24"/>
                <w:szCs w:val="24"/>
              </w:rPr>
              <w:tab/>
            </w:r>
            <w:proofErr w:type="gramStart"/>
            <w:r w:rsidRPr="00EC12FE">
              <w:rPr>
                <w:rFonts w:ascii="Times New Roman" w:hAnsi="Times New Roman" w:cs="Times New Roman"/>
                <w:sz w:val="24"/>
                <w:szCs w:val="24"/>
              </w:rPr>
              <w:t>affect</w:t>
            </w:r>
            <w:proofErr w:type="gramEnd"/>
            <w:r w:rsidRPr="00EC12FE">
              <w:rPr>
                <w:rFonts w:ascii="Times New Roman" w:hAnsi="Times New Roman" w:cs="Times New Roman"/>
                <w:sz w:val="24"/>
                <w:szCs w:val="24"/>
              </w:rPr>
              <w:t xml:space="preserve"> in any substantial way the scope, quality, or performance of the Works specified in the Contract; or</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lastRenderedPageBreak/>
              <w:t>(ii)</w:t>
            </w:r>
            <w:r w:rsidRPr="00EC12FE">
              <w:rPr>
                <w:rFonts w:ascii="Times New Roman" w:hAnsi="Times New Roman" w:cs="Times New Roman"/>
                <w:sz w:val="24"/>
                <w:szCs w:val="24"/>
              </w:rPr>
              <w:tab/>
            </w:r>
            <w:proofErr w:type="gramStart"/>
            <w:r w:rsidRPr="00EC12FE">
              <w:rPr>
                <w:rFonts w:ascii="Times New Roman" w:hAnsi="Times New Roman" w:cs="Times New Roman"/>
                <w:sz w:val="24"/>
                <w:szCs w:val="24"/>
              </w:rPr>
              <w:t>limit</w:t>
            </w:r>
            <w:proofErr w:type="gramEnd"/>
            <w:r w:rsidRPr="00EC12FE">
              <w:rPr>
                <w:rFonts w:ascii="Times New Roman" w:hAnsi="Times New Roman" w:cs="Times New Roman"/>
                <w:sz w:val="24"/>
                <w:szCs w:val="24"/>
              </w:rPr>
              <w:t xml:space="preserve"> in any substantial way, inconsistent with the Bidding Document, the </w:t>
            </w:r>
            <w:r w:rsidR="00283744" w:rsidRPr="00EC12FE">
              <w:rPr>
                <w:rFonts w:ascii="Times New Roman" w:hAnsi="Times New Roman" w:cs="Times New Roman"/>
                <w:sz w:val="24"/>
                <w:szCs w:val="24"/>
              </w:rPr>
              <w:t>Employer</w:t>
            </w:r>
            <w:r w:rsidRPr="00EC12FE">
              <w:rPr>
                <w:rFonts w:ascii="Times New Roman" w:hAnsi="Times New Roman" w:cs="Times New Roman"/>
                <w:sz w:val="24"/>
                <w:szCs w:val="24"/>
              </w:rPr>
              <w:t>’s rights or the Bidder’s obligations under the proposed Contract; or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r>
            <w:proofErr w:type="gramStart"/>
            <w:r w:rsidRPr="00EC12FE">
              <w:rPr>
                <w:szCs w:val="24"/>
              </w:rPr>
              <w:t>if</w:t>
            </w:r>
            <w:proofErr w:type="gramEnd"/>
            <w:r w:rsidRPr="00EC12FE">
              <w:rPr>
                <w:szCs w:val="24"/>
              </w:rPr>
              <w:t xml:space="preserve"> rectified, would unfairly affect the competitive position of other Bidders presenting substantially responsive bids.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CB5B6C">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examine the technical aspects of the bid submitted in accordance with ITB 16, Technical Proposal, in particular, to confirm that all requirements of Section </w:t>
            </w:r>
            <w:r w:rsidR="00CB5B6C" w:rsidRPr="00EC12FE">
              <w:rPr>
                <w:rFonts w:cs="Times New Roman"/>
              </w:rPr>
              <w:t>VII</w:t>
            </w:r>
            <w:r w:rsidRPr="00EC12FE">
              <w:rPr>
                <w:rFonts w:cs="Times New Roman"/>
              </w:rPr>
              <w:t xml:space="preserve"> (</w:t>
            </w:r>
            <w:r w:rsidR="00CB5B6C" w:rsidRPr="00EC12FE">
              <w:rPr>
                <w:rFonts w:cs="Times New Roman"/>
              </w:rPr>
              <w:t>Work</w:t>
            </w:r>
            <w:r w:rsidRPr="00EC12FE">
              <w:rPr>
                <w:rFonts w:cs="Times New Roman"/>
              </w:rPr>
              <w:t>s Requirements) have been met without any material deviation, reservation or omission.</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 xml:space="preserve">If a bid is not substantially responsive to the requirements of the Bidding Document, it shall be rejected by the </w:t>
            </w:r>
            <w:r w:rsidR="00283744" w:rsidRPr="00EC12FE">
              <w:rPr>
                <w:rStyle w:val="StyleHeader2-SubClausesItalicChar"/>
                <w:rFonts w:cs="Times New Roman"/>
                <w:i w:val="0"/>
              </w:rPr>
              <w:t>Employer</w:t>
            </w:r>
            <w:r w:rsidRPr="00EC12FE">
              <w:t xml:space="preserve"> and may not subsequently be made responsive by correction of the material deviation, reservation, or omission.</w:t>
            </w:r>
          </w:p>
        </w:tc>
      </w:tr>
      <w:tr w:rsidR="007B586E" w:rsidRPr="00EC12FE">
        <w:trPr>
          <w:jc w:val="center"/>
        </w:trPr>
        <w:tc>
          <w:tcPr>
            <w:tcW w:w="2430" w:type="dxa"/>
          </w:tcPr>
          <w:p w:rsidR="007B586E" w:rsidRPr="00EC12FE" w:rsidRDefault="007B586E">
            <w:pPr>
              <w:pStyle w:val="S1-Header2"/>
            </w:pPr>
            <w:bookmarkStart w:id="264" w:name="_Hlt438533232"/>
            <w:bookmarkStart w:id="265" w:name="_Toc97371035"/>
            <w:bookmarkStart w:id="266" w:name="_Toc139863132"/>
            <w:bookmarkStart w:id="267" w:name="_Toc372613786"/>
            <w:bookmarkEnd w:id="264"/>
            <w:r w:rsidRPr="00EC12FE">
              <w:t>Nonconformities, Errors, and Omissions</w:t>
            </w:r>
            <w:bookmarkEnd w:id="265"/>
            <w:bookmarkEnd w:id="266"/>
            <w:bookmarkEnd w:id="267"/>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waive any </w:t>
            </w:r>
            <w:proofErr w:type="gramStart"/>
            <w:r w:rsidRPr="00EC12FE">
              <w:t>nonconformities</w:t>
            </w:r>
            <w:proofErr w:type="gramEnd"/>
            <w:r w:rsidRPr="00EC12FE">
              <w:t xml:space="preserve"> in the bid.</w:t>
            </w:r>
          </w:p>
        </w:tc>
      </w:tr>
      <w:tr w:rsidR="007B586E" w:rsidRPr="00EC12FE">
        <w:trPr>
          <w:jc w:val="center"/>
        </w:trPr>
        <w:tc>
          <w:tcPr>
            <w:tcW w:w="2430" w:type="dxa"/>
          </w:tcPr>
          <w:p w:rsidR="007B586E" w:rsidRPr="00EC12FE" w:rsidRDefault="007B586E">
            <w:pPr>
              <w:pStyle w:val="explanatorynotes"/>
              <w:suppressAutoHyphens w:val="0"/>
              <w:spacing w:before="100" w:after="100" w:line="240" w:lineRule="auto"/>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CB6A0E" w:rsidRPr="00EC12FE">
              <w:t>B</w:t>
            </w:r>
            <w:r w:rsidRPr="00EC12FE">
              <w:t xml:space="preserve">id. Failure of the Bidder to comply with the request may result in the rejection of its </w:t>
            </w:r>
            <w:r w:rsidR="00CB6A0E" w:rsidRPr="00EC12FE">
              <w:t>B</w:t>
            </w:r>
            <w:r w:rsidRPr="00EC12FE">
              <w:t>id.</w:t>
            </w:r>
          </w:p>
        </w:tc>
      </w:tr>
      <w:tr w:rsidR="007B586E" w:rsidRPr="00EC12FE">
        <w:trPr>
          <w:jc w:val="center"/>
        </w:trPr>
        <w:tc>
          <w:tcPr>
            <w:tcW w:w="2430" w:type="dxa"/>
          </w:tcPr>
          <w:p w:rsidR="007B586E" w:rsidRPr="00EC12FE" w:rsidRDefault="007B586E">
            <w:pPr>
              <w:spacing w:before="100" w:after="100"/>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shall rectify quantifiable nonmaterial nonconformities related to the Bid Price. To this effect, the Bid Price may be adjusted, for comparison purposes only, to reflect the price of a missing or non-conforming item or component. The adjustment shall be made using the methods </w:t>
            </w:r>
            <w:r w:rsidR="005F0029" w:rsidRPr="00EC12FE">
              <w:t>specified</w:t>
            </w:r>
            <w:r w:rsidRPr="00EC12FE">
              <w:t xml:space="preserve"> in Section III (Evaluation and Qualification Criteria).</w:t>
            </w:r>
          </w:p>
        </w:tc>
      </w:tr>
      <w:tr w:rsidR="007B586E" w:rsidRPr="00EC12FE">
        <w:trPr>
          <w:jc w:val="center"/>
        </w:trPr>
        <w:tc>
          <w:tcPr>
            <w:tcW w:w="2430" w:type="dxa"/>
          </w:tcPr>
          <w:p w:rsidR="007B586E" w:rsidRPr="00EC12FE" w:rsidRDefault="007B586E">
            <w:pPr>
              <w:pStyle w:val="S1-Header2"/>
            </w:pPr>
            <w:bookmarkStart w:id="268" w:name="_Toc97371036"/>
            <w:bookmarkStart w:id="269" w:name="_Toc139863133"/>
            <w:bookmarkStart w:id="270" w:name="_Toc372613787"/>
            <w:r w:rsidRPr="00EC12FE">
              <w:t>Correction of Arithmetical Errors</w:t>
            </w:r>
            <w:bookmarkEnd w:id="268"/>
            <w:bookmarkEnd w:id="269"/>
            <w:bookmarkEnd w:id="270"/>
          </w:p>
        </w:tc>
        <w:tc>
          <w:tcPr>
            <w:tcW w:w="7020" w:type="dxa"/>
          </w:tcPr>
          <w:p w:rsidR="007B586E" w:rsidRPr="00EC12FE" w:rsidRDefault="007B586E">
            <w:pPr>
              <w:pStyle w:val="StyleHeader2-SubClausesAfter6pt"/>
            </w:pPr>
            <w:r w:rsidRPr="00EC12FE">
              <w:t xml:space="preserve">Provided that the bid is substantially responsive, the </w:t>
            </w:r>
            <w:r w:rsidR="00283744" w:rsidRPr="00EC12FE">
              <w:rPr>
                <w:rStyle w:val="StyleHeader2-SubClausesItalicChar"/>
                <w:rFonts w:cs="Times New Roman"/>
                <w:i w:val="0"/>
              </w:rPr>
              <w:t>Employer</w:t>
            </w:r>
            <w:r w:rsidRPr="00EC12FE">
              <w:t xml:space="preserve"> shall correct arithmetical errors on the following basis:</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 xml:space="preserve">only for </w:t>
            </w:r>
            <w:proofErr w:type="spellStart"/>
            <w:r w:rsidR="00F9786A">
              <w:rPr>
                <w:szCs w:val="24"/>
              </w:rPr>
              <w:t>admeadurement</w:t>
            </w:r>
            <w:proofErr w:type="spellEnd"/>
            <w:r w:rsidRPr="00EC12FE">
              <w:rPr>
                <w:szCs w:val="24"/>
              </w:rPr>
              <w:t xml:space="preserve"> contracts, if there is a discrepancy between the unit price and the total price that is obtained by multiplying the unit price and quantity, the unit price shall prevail and the total price shall be corrected, unless in the opinion of the </w:t>
            </w:r>
            <w:r w:rsidR="00283744" w:rsidRPr="00EC12FE">
              <w:rPr>
                <w:szCs w:val="24"/>
              </w:rPr>
              <w:t>Employer</w:t>
            </w:r>
            <w:r w:rsidRPr="00EC12FE">
              <w:rPr>
                <w:szCs w:val="24"/>
              </w:rPr>
              <w:t xml:space="preserve"> there is an obvious misplacement of the decimal point in the unit price, in which case the total price as quoted shall govern and the unit price shall be corrected;</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 xml:space="preserve">if there is an error in a total corresponding to the addition or subtraction of subtotals, the subtotals shall prevail and the </w:t>
            </w:r>
            <w:r w:rsidRPr="00EC12FE">
              <w:rPr>
                <w:szCs w:val="24"/>
              </w:rPr>
              <w:lastRenderedPageBreak/>
              <w:t>total shall be corrected; and</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r>
            <w:proofErr w:type="gramStart"/>
            <w:r w:rsidRPr="00EC12FE">
              <w:rPr>
                <w:szCs w:val="24"/>
              </w:rPr>
              <w:t>if</w:t>
            </w:r>
            <w:proofErr w:type="gramEnd"/>
            <w:r w:rsidRPr="00EC12FE">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152955">
            <w:pPr>
              <w:pStyle w:val="StyleHeader2-SubClausesAfter6pt"/>
            </w:pPr>
            <w:r w:rsidRPr="00EC12FE">
              <w:t xml:space="preserve">Bidders shall be requested to accept correction of arithmetical errors. Failure to accept the correction in accordance with ITB </w:t>
            </w:r>
            <w:proofErr w:type="gramStart"/>
            <w:r w:rsidRPr="00EC12FE">
              <w:t>31.1,</w:t>
            </w:r>
            <w:proofErr w:type="gramEnd"/>
            <w:r w:rsidRPr="00EC12FE">
              <w:t xml:space="preserve"> shall result in the rejection of the Bid</w:t>
            </w:r>
            <w:r w:rsidR="007B586E" w:rsidRPr="00EC12FE">
              <w:t>.</w:t>
            </w:r>
          </w:p>
        </w:tc>
      </w:tr>
      <w:tr w:rsidR="007B586E" w:rsidRPr="00EC12FE">
        <w:trPr>
          <w:jc w:val="center"/>
        </w:trPr>
        <w:tc>
          <w:tcPr>
            <w:tcW w:w="2430" w:type="dxa"/>
          </w:tcPr>
          <w:p w:rsidR="007B586E" w:rsidRPr="00EC12FE" w:rsidRDefault="007B586E">
            <w:pPr>
              <w:pStyle w:val="S1-Header2"/>
            </w:pPr>
            <w:bookmarkStart w:id="271" w:name="_Toc97371037"/>
            <w:bookmarkStart w:id="272" w:name="_Toc139863134"/>
            <w:bookmarkStart w:id="273" w:name="_Toc372613788"/>
            <w:r w:rsidRPr="00EC12FE">
              <w:t>Conversion to Single Currency</w:t>
            </w:r>
            <w:bookmarkEnd w:id="271"/>
            <w:bookmarkEnd w:id="272"/>
            <w:bookmarkEnd w:id="273"/>
            <w:r w:rsidRPr="00EC12FE">
              <w:t xml:space="preserve"> </w:t>
            </w:r>
          </w:p>
        </w:tc>
        <w:tc>
          <w:tcPr>
            <w:tcW w:w="7020" w:type="dxa"/>
          </w:tcPr>
          <w:p w:rsidR="007B586E" w:rsidRPr="00EC12FE" w:rsidRDefault="007B586E">
            <w:pPr>
              <w:pStyle w:val="StyleHeader2-SubClausesAfter6pt"/>
            </w:pPr>
            <w:r w:rsidRPr="00EC12FE">
              <w:t>For evaluation and comparison purposes, the currency(</w:t>
            </w:r>
            <w:proofErr w:type="spellStart"/>
            <w:r w:rsidRPr="00EC12FE">
              <w:t>ies</w:t>
            </w:r>
            <w:proofErr w:type="spellEnd"/>
            <w:r w:rsidRPr="00EC12FE">
              <w:t xml:space="preserve">) of the </w:t>
            </w:r>
            <w:r w:rsidR="00152955" w:rsidRPr="00EC12FE">
              <w:t>B</w:t>
            </w:r>
            <w:r w:rsidRPr="00EC12FE">
              <w:t xml:space="preserve">id shall be converted into a single currency as </w:t>
            </w:r>
            <w:r w:rsidRPr="00EC12FE">
              <w:rPr>
                <w:b/>
              </w:rPr>
              <w:t>specified in the BDS</w:t>
            </w:r>
            <w:r w:rsidRPr="00EC12FE">
              <w:t xml:space="preserve">. </w:t>
            </w:r>
          </w:p>
        </w:tc>
      </w:tr>
      <w:tr w:rsidR="007B586E" w:rsidRPr="00EC12FE">
        <w:trPr>
          <w:jc w:val="center"/>
        </w:trPr>
        <w:tc>
          <w:tcPr>
            <w:tcW w:w="2430" w:type="dxa"/>
          </w:tcPr>
          <w:p w:rsidR="007B586E" w:rsidRPr="00EC12FE" w:rsidRDefault="007B586E">
            <w:pPr>
              <w:pStyle w:val="S1-Header2"/>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372613789"/>
            <w:r w:rsidRPr="00EC12FE">
              <w:t>Margin of Preference</w:t>
            </w:r>
            <w:bookmarkEnd w:id="274"/>
            <w:bookmarkEnd w:id="275"/>
            <w:bookmarkEnd w:id="276"/>
            <w:bookmarkEnd w:id="277"/>
            <w:bookmarkEnd w:id="278"/>
            <w:bookmarkEnd w:id="279"/>
            <w:bookmarkEnd w:id="280"/>
            <w:bookmarkEnd w:id="281"/>
          </w:p>
        </w:tc>
        <w:tc>
          <w:tcPr>
            <w:tcW w:w="7020" w:type="dxa"/>
          </w:tcPr>
          <w:p w:rsidR="00636D0B" w:rsidRPr="00EC12FE" w:rsidRDefault="00152955" w:rsidP="00C8738F">
            <w:pPr>
              <w:pStyle w:val="Header2-SubClauses"/>
              <w:rPr>
                <w:rFonts w:cs="Times New Roman"/>
              </w:rPr>
            </w:pPr>
            <w:r w:rsidRPr="00EC12FE">
              <w:rPr>
                <w:b/>
                <w:spacing w:val="-2"/>
              </w:rPr>
              <w:t>Unless otherwise specified in the</w:t>
            </w:r>
            <w:r w:rsidRPr="00EC12FE">
              <w:rPr>
                <w:spacing w:val="-2"/>
              </w:rPr>
              <w:t xml:space="preserve"> </w:t>
            </w:r>
            <w:r w:rsidRPr="00EC12FE">
              <w:rPr>
                <w:b/>
                <w:spacing w:val="-2"/>
              </w:rPr>
              <w:t xml:space="preserve">BDS, </w:t>
            </w:r>
            <w:r w:rsidRPr="00EC12FE">
              <w:rPr>
                <w:spacing w:val="-2"/>
              </w:rPr>
              <w:t>a margin of preference for domestic bidders</w:t>
            </w:r>
            <w:r w:rsidRPr="00EC12FE">
              <w:rPr>
                <w:rStyle w:val="FootnoteReference"/>
                <w:spacing w:val="-2"/>
              </w:rPr>
              <w:footnoteReference w:id="3"/>
            </w:r>
            <w:r w:rsidRPr="00EC12FE">
              <w:rPr>
                <w:spacing w:val="-2"/>
              </w:rPr>
              <w:t xml:space="preserve"> shall not apply</w:t>
            </w:r>
            <w:r w:rsidR="007B586E" w:rsidRPr="00EC12FE">
              <w:rPr>
                <w:rFonts w:cs="Times New Roman"/>
              </w:rPr>
              <w:t>.</w:t>
            </w:r>
          </w:p>
        </w:tc>
      </w:tr>
      <w:tr w:rsidR="00152955" w:rsidRPr="00EC12FE">
        <w:trPr>
          <w:jc w:val="center"/>
        </w:trPr>
        <w:tc>
          <w:tcPr>
            <w:tcW w:w="2430" w:type="dxa"/>
          </w:tcPr>
          <w:p w:rsidR="00152955" w:rsidRPr="00EC12FE" w:rsidRDefault="00152955">
            <w:pPr>
              <w:pStyle w:val="S1-Header2"/>
            </w:pPr>
            <w:bookmarkStart w:id="282" w:name="_Toc372613790"/>
            <w:r w:rsidRPr="00EC12FE">
              <w:t>Subcontractors</w:t>
            </w:r>
            <w:bookmarkEnd w:id="282"/>
          </w:p>
        </w:tc>
        <w:tc>
          <w:tcPr>
            <w:tcW w:w="7020" w:type="dxa"/>
          </w:tcPr>
          <w:p w:rsidR="00152955" w:rsidRPr="00EC12FE" w:rsidRDefault="00152955">
            <w:pPr>
              <w:pStyle w:val="Header2-SubClauses"/>
              <w:rPr>
                <w:spacing w:val="-2"/>
              </w:rPr>
            </w:pPr>
            <w:r w:rsidRPr="00EC12FE">
              <w:rPr>
                <w:spacing w:val="-2"/>
              </w:rPr>
              <w:t>Unless otherwise stated in the</w:t>
            </w:r>
            <w:r w:rsidRPr="00EC12FE">
              <w:rPr>
                <w:bCs/>
                <w:spacing w:val="-2"/>
              </w:rPr>
              <w:t xml:space="preserve"> BDS, the Employer does not intend to execute any specific elements of the Works by sub-contractors selected in advance by the Employer.</w:t>
            </w:r>
          </w:p>
          <w:p w:rsidR="00152955" w:rsidRPr="00EC12FE" w:rsidRDefault="00152955">
            <w:pPr>
              <w:pStyle w:val="Header2-SubClauses"/>
              <w:rPr>
                <w:spacing w:val="-2"/>
              </w:rPr>
            </w:pPr>
            <w:r w:rsidRPr="00EC12FE">
              <w:rPr>
                <w:bCs/>
                <w:spacing w:val="-2"/>
              </w:rPr>
              <w:t xml:space="preserve">The Employer may permit subcontracting for certain specialized works as indicated in Section III. When subcontracting is permitted by the Employer, the specialized </w:t>
            </w:r>
            <w:r w:rsidRPr="00EC12FE">
              <w:rPr>
                <w:spacing w:val="-2"/>
              </w:rPr>
              <w:t>sub-contractor’s</w:t>
            </w:r>
            <w:r w:rsidRPr="00EC12FE">
              <w:rPr>
                <w:bCs/>
                <w:spacing w:val="-2"/>
              </w:rPr>
              <w:t xml:space="preserve"> experience shall be considered for evaluation. Section III describes the qualification criteria for sub-contractors.</w:t>
            </w:r>
          </w:p>
          <w:p w:rsidR="00152955" w:rsidRPr="00EC12FE" w:rsidRDefault="00152955">
            <w:pPr>
              <w:pStyle w:val="Header2-SubClauses"/>
              <w:rPr>
                <w:spacing w:val="-2"/>
              </w:rPr>
            </w:pPr>
            <w:r w:rsidRPr="00EC12FE">
              <w:rPr>
                <w:bCs/>
                <w:spacing w:val="-2"/>
              </w:rPr>
              <w:t xml:space="preserve">Bidders may propose subcontracting up to the percentage of total value of contracts or the volume of works as </w:t>
            </w:r>
            <w:r w:rsidRPr="00EC12FE">
              <w:rPr>
                <w:b/>
                <w:spacing w:val="-2"/>
              </w:rPr>
              <w:t>specified in the</w:t>
            </w:r>
            <w:r w:rsidRPr="00EC12FE">
              <w:rPr>
                <w:bCs/>
                <w:spacing w:val="-2"/>
              </w:rPr>
              <w:t xml:space="preserve"> </w:t>
            </w:r>
            <w:r w:rsidRPr="00EC12FE">
              <w:rPr>
                <w:b/>
                <w:spacing w:val="-2"/>
              </w:rPr>
              <w:t>BDS.</w:t>
            </w:r>
          </w:p>
        </w:tc>
      </w:tr>
      <w:tr w:rsidR="007B586E" w:rsidRPr="00EC12FE">
        <w:trPr>
          <w:cantSplit/>
          <w:jc w:val="center"/>
        </w:trPr>
        <w:tc>
          <w:tcPr>
            <w:tcW w:w="2430" w:type="dxa"/>
          </w:tcPr>
          <w:p w:rsidR="007B586E" w:rsidRPr="00EC12FE" w:rsidRDefault="007B586E">
            <w:pPr>
              <w:pStyle w:val="S1-Header2"/>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372613791"/>
            <w:r w:rsidRPr="00EC12FE">
              <w:t>Evaluation of Bids</w:t>
            </w:r>
            <w:bookmarkEnd w:id="283"/>
            <w:bookmarkEnd w:id="284"/>
            <w:bookmarkEnd w:id="285"/>
            <w:bookmarkEnd w:id="286"/>
            <w:bookmarkEnd w:id="287"/>
            <w:bookmarkEnd w:id="288"/>
            <w:bookmarkEnd w:id="289"/>
            <w:bookmarkEnd w:id="290"/>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use the criteria and methodologies listed in this Clause. No other evaluation criteria or methodologies shall be permitted.</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To evaluate a bid, the </w:t>
            </w:r>
            <w:r w:rsidR="00283744" w:rsidRPr="00EC12FE">
              <w:rPr>
                <w:rStyle w:val="StyleHeader2-SubClausesItalicChar"/>
                <w:rFonts w:cs="Times New Roman"/>
                <w:i w:val="0"/>
              </w:rPr>
              <w:t>Employer</w:t>
            </w:r>
            <w:r w:rsidRPr="00EC12FE">
              <w:rPr>
                <w:rFonts w:cs="Times New Roman"/>
                <w:iCs/>
              </w:rPr>
              <w:t xml:space="preserve"> </w:t>
            </w:r>
            <w:r w:rsidRPr="00EC12FE">
              <w:rPr>
                <w:rFonts w:cs="Times New Roman"/>
              </w:rPr>
              <w:t>shall consider the following:</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the bid price, excluding Provisional Sums and the provision, if any, for contingencies in the Summary Bill of Quantities</w:t>
            </w:r>
            <w:r w:rsidR="006542E1" w:rsidRPr="00EC12FE">
              <w:rPr>
                <w:rStyle w:val="FootnoteReference"/>
              </w:rPr>
              <w:footnoteReference w:id="4"/>
            </w:r>
            <w:r w:rsidRPr="00EC12FE">
              <w:rPr>
                <w:szCs w:val="24"/>
              </w:rPr>
              <w:t xml:space="preserve"> </w:t>
            </w:r>
            <w:r w:rsidRPr="00EC12FE">
              <w:rPr>
                <w:szCs w:val="24"/>
              </w:rPr>
              <w:lastRenderedPageBreak/>
              <w:t>for admeasurement contracts</w:t>
            </w:r>
            <w:r w:rsidR="00F9786A">
              <w:rPr>
                <w:szCs w:val="24"/>
              </w:rPr>
              <w:t>,</w:t>
            </w:r>
            <w:r w:rsidRPr="00EC12FE">
              <w:rPr>
                <w:szCs w:val="24"/>
              </w:rPr>
              <w:t xml:space="preserve"> but including </w:t>
            </w:r>
            <w:proofErr w:type="spellStart"/>
            <w:r w:rsidRPr="00EC12FE">
              <w:rPr>
                <w:szCs w:val="24"/>
              </w:rPr>
              <w:t>Daywork</w:t>
            </w:r>
            <w:proofErr w:type="spellEnd"/>
            <w:r w:rsidR="006542E1" w:rsidRPr="00EC12FE">
              <w:rPr>
                <w:rStyle w:val="FootnoteReference"/>
              </w:rPr>
              <w:footnoteReference w:id="5"/>
            </w:r>
            <w:r w:rsidRPr="00EC12FE">
              <w:rPr>
                <w:szCs w:val="24"/>
              </w:rPr>
              <w:t xml:space="preserve"> items, where priced competitively;</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price adjustment for correction of arithmetic errors in accordance with ITB 31.1;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price adjustment due to discounts offered in accordance with ITB 14.</w:t>
            </w:r>
            <w:r w:rsidR="00CB5B6C" w:rsidRPr="00EC12FE">
              <w:rPr>
                <w:szCs w:val="24"/>
              </w:rPr>
              <w:t>4</w:t>
            </w:r>
            <w:r w:rsidRPr="00EC12FE">
              <w:rPr>
                <w:szCs w:val="24"/>
              </w:rPr>
              <w:t>;</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r w:rsidRPr="00EC12FE">
              <w:rPr>
                <w:spacing w:val="-4"/>
                <w:szCs w:val="24"/>
              </w:rPr>
              <w:t>converting the amount resulting from applying (a) to (c) above, if relevant, to a single currency in accordance with ITB 32;</w:t>
            </w:r>
          </w:p>
          <w:p w:rsidR="007B586E" w:rsidRPr="00EC12FE" w:rsidRDefault="007B586E">
            <w:pPr>
              <w:pStyle w:val="P3Header1-Clauses"/>
              <w:numPr>
                <w:ilvl w:val="0"/>
                <w:numId w:val="0"/>
              </w:numPr>
              <w:ind w:left="927" w:hanging="423"/>
              <w:rPr>
                <w:szCs w:val="24"/>
              </w:rPr>
            </w:pPr>
            <w:r w:rsidRPr="00EC12FE">
              <w:rPr>
                <w:szCs w:val="24"/>
              </w:rPr>
              <w:t>(e)</w:t>
            </w:r>
            <w:r w:rsidRPr="00EC12FE">
              <w:rPr>
                <w:szCs w:val="24"/>
              </w:rPr>
              <w:tab/>
            </w:r>
            <w:r w:rsidR="00152955" w:rsidRPr="00EC12FE">
              <w:rPr>
                <w:szCs w:val="24"/>
              </w:rPr>
              <w:t xml:space="preserve">price </w:t>
            </w:r>
            <w:r w:rsidRPr="00EC12FE">
              <w:rPr>
                <w:szCs w:val="24"/>
              </w:rPr>
              <w:t>adjustment for nonconformities in accordance with ITB 30.3;</w:t>
            </w:r>
          </w:p>
          <w:p w:rsidR="007B586E" w:rsidRPr="00EC12FE" w:rsidRDefault="007B586E" w:rsidP="00152955">
            <w:pPr>
              <w:pStyle w:val="P3Header1-Clauses"/>
              <w:numPr>
                <w:ilvl w:val="0"/>
                <w:numId w:val="0"/>
              </w:numPr>
              <w:ind w:left="927" w:hanging="423"/>
              <w:rPr>
                <w:b/>
                <w:bCs/>
                <w:i/>
                <w:iCs/>
                <w:szCs w:val="24"/>
              </w:rPr>
            </w:pPr>
            <w:r w:rsidRPr="00EC12FE">
              <w:rPr>
                <w:szCs w:val="24"/>
              </w:rPr>
              <w:t>(f)</w:t>
            </w:r>
            <w:r w:rsidRPr="00EC12FE">
              <w:rPr>
                <w:szCs w:val="24"/>
              </w:rPr>
              <w:tab/>
            </w:r>
            <w:r w:rsidR="00152955" w:rsidRPr="00EC12FE">
              <w:rPr>
                <w:szCs w:val="24"/>
              </w:rPr>
              <w:t xml:space="preserve">the additional </w:t>
            </w:r>
            <w:r w:rsidRPr="00EC12FE">
              <w:rPr>
                <w:szCs w:val="24"/>
              </w:rPr>
              <w:t xml:space="preserve">evaluation factors </w:t>
            </w:r>
            <w:r w:rsidR="00152955" w:rsidRPr="00EC12FE">
              <w:rPr>
                <w:szCs w:val="24"/>
              </w:rPr>
              <w:t xml:space="preserve">are </w:t>
            </w:r>
            <w:r w:rsidR="005F0029" w:rsidRPr="00EC12FE">
              <w:rPr>
                <w:szCs w:val="24"/>
              </w:rPr>
              <w:t>specified</w:t>
            </w:r>
            <w:r w:rsidRPr="00EC12FE">
              <w:rPr>
                <w:szCs w:val="24"/>
              </w:rPr>
              <w:t xml:space="preserve"> in Section III (Evaluation and Qualification Criteria);</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pPr>
              <w:pStyle w:val="Header2-SubClauses"/>
              <w:rPr>
                <w:rFonts w:cs="Times New Roman"/>
              </w:rPr>
            </w:pPr>
            <w:r w:rsidRPr="00EC12FE">
              <w:rPr>
                <w:rFonts w:cs="Times New Roman"/>
              </w:rPr>
              <w:t>The estimated effect of the price adjustment provisions of the Conditions of Contract, applied over the period of execution of the Contract, shall not be taken into account in bid evaluation.</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 xml:space="preserve">If this Bidding Document allows Bidders to quote separate prices for different </w:t>
            </w:r>
            <w:r w:rsidR="00152955" w:rsidRPr="00EC12FE">
              <w:rPr>
                <w:rFonts w:cs="Times New Roman"/>
              </w:rPr>
              <w:t>lots (</w:t>
            </w:r>
            <w:r w:rsidRPr="00EC12FE">
              <w:rPr>
                <w:rFonts w:cs="Times New Roman"/>
              </w:rPr>
              <w:t>contracts</w:t>
            </w:r>
            <w:r w:rsidR="00152955" w:rsidRPr="00EC12FE">
              <w:rPr>
                <w:rFonts w:cs="Times New Roman"/>
              </w:rPr>
              <w:t>)</w:t>
            </w:r>
            <w:r w:rsidRPr="00EC12FE">
              <w:rPr>
                <w:rFonts w:cs="Times New Roman"/>
              </w:rPr>
              <w:t>, the methodology to determine the lowest evaluated price of the contract combinations, including any discounts offered in the Letter of Bid, is specified in Section III</w:t>
            </w:r>
            <w:r w:rsidR="004B1320">
              <w:rPr>
                <w:rFonts w:cs="Times New Roman"/>
              </w:rPr>
              <w:t>.</w:t>
            </w:r>
            <w:r w:rsidRPr="00EC12FE">
              <w:rPr>
                <w:rFonts w:cs="Times New Roman"/>
              </w:rPr>
              <w:t xml:space="preserve"> Evalua</w:t>
            </w:r>
            <w:r w:rsidR="004B1320">
              <w:rPr>
                <w:rFonts w:cs="Times New Roman"/>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If the bid for an admeasurement contract, which results in the lowest Evaluated Bid Price, is seriously unbalanced</w:t>
            </w:r>
            <w:r w:rsidR="00672226">
              <w:rPr>
                <w:rFonts w:cs="Times New Roman"/>
              </w:rPr>
              <w:t xml:space="preserve"> or</w:t>
            </w:r>
            <w:r w:rsidRPr="00EC12FE">
              <w:rPr>
                <w:rFonts w:cs="Times New Roman"/>
              </w:rPr>
              <w:t xml:space="preserve">, front loaded in the opinion of the </w:t>
            </w:r>
            <w:r w:rsidR="00283744" w:rsidRPr="00EC12FE">
              <w:rPr>
                <w:rStyle w:val="StyleHeader2-SubClausesItalicChar"/>
                <w:rFonts w:cs="Times New Roman"/>
                <w:i w:val="0"/>
              </w:rPr>
              <w:t>Employer</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may require the Bidder to produce detailed price analyses for any or all items of the Bill of Quantities, </w:t>
            </w:r>
            <w:r w:rsidRPr="00EC12FE">
              <w:rPr>
                <w:rStyle w:val="StyleHeader2-SubClausesItalicChar"/>
                <w:rFonts w:cs="Times New Roman"/>
                <w:i w:val="0"/>
                <w:iCs w:val="0"/>
              </w:rPr>
              <w:t xml:space="preserve">to demonstrate the internal consistency of those prices with the construction methods and schedule proposed. After evaluation of the price analyses, taking into consideration the schedule of estimated Contract payments,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may require that the amount of the performance security be increased at the expense of the Bidder to a level sufficient to protect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against financial loss in the event of default of the successful Bidder under the Contract</w:t>
            </w:r>
            <w:r w:rsidRPr="00EC12FE">
              <w:rPr>
                <w:rFonts w:cs="Times New Roman"/>
                <w:i/>
              </w:rPr>
              <w:t>.</w:t>
            </w:r>
          </w:p>
        </w:tc>
      </w:tr>
      <w:tr w:rsidR="007B586E" w:rsidRPr="00EC12FE">
        <w:trPr>
          <w:jc w:val="center"/>
        </w:trPr>
        <w:tc>
          <w:tcPr>
            <w:tcW w:w="2430" w:type="dxa"/>
          </w:tcPr>
          <w:p w:rsidR="007B586E" w:rsidRPr="00EC12FE" w:rsidRDefault="007B586E">
            <w:pPr>
              <w:pStyle w:val="S1-Header2"/>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372613792"/>
            <w:r w:rsidRPr="00EC12FE">
              <w:t>Comparison of Bids</w:t>
            </w:r>
            <w:bookmarkEnd w:id="291"/>
            <w:bookmarkEnd w:id="292"/>
            <w:bookmarkEnd w:id="293"/>
            <w:bookmarkEnd w:id="294"/>
            <w:bookmarkEnd w:id="295"/>
            <w:bookmarkEnd w:id="296"/>
            <w:bookmarkEnd w:id="297"/>
            <w:bookmarkEnd w:id="298"/>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compare </w:t>
            </w:r>
            <w:r w:rsidR="00152955" w:rsidRPr="00EC12FE">
              <w:rPr>
                <w:rFonts w:cs="Times New Roman"/>
              </w:rPr>
              <w:t xml:space="preserve">the evaluated prices of </w:t>
            </w:r>
            <w:r w:rsidRPr="00EC12FE">
              <w:rPr>
                <w:rFonts w:cs="Times New Roman"/>
              </w:rPr>
              <w:t xml:space="preserve">all substantially responsive bids </w:t>
            </w:r>
            <w:r w:rsidR="00152955" w:rsidRPr="00EC12FE">
              <w:rPr>
                <w:rFonts w:cs="Times New Roman"/>
              </w:rPr>
              <w:t xml:space="preserve">established </w:t>
            </w:r>
            <w:r w:rsidRPr="00EC12FE">
              <w:rPr>
                <w:rFonts w:cs="Times New Roman"/>
              </w:rPr>
              <w:t>in accordance with ITB 3</w:t>
            </w:r>
            <w:r w:rsidR="00152955" w:rsidRPr="00EC12FE">
              <w:rPr>
                <w:rFonts w:cs="Times New Roman"/>
              </w:rPr>
              <w:t>5</w:t>
            </w:r>
            <w:r w:rsidRPr="00EC12FE">
              <w:rPr>
                <w:rFonts w:cs="Times New Roman"/>
              </w:rPr>
              <w:t>.2 to determine the lowest evaluated bid</w:t>
            </w:r>
            <w:r w:rsidRPr="00EC12FE">
              <w:rPr>
                <w:rStyle w:val="StyleHeader2-SubClausesItalicChar"/>
                <w:rFonts w:cs="Times New Roman"/>
              </w:rPr>
              <w:t>.</w:t>
            </w:r>
          </w:p>
        </w:tc>
      </w:tr>
      <w:tr w:rsidR="007B586E" w:rsidRPr="00EC12FE">
        <w:trPr>
          <w:jc w:val="center"/>
        </w:trPr>
        <w:tc>
          <w:tcPr>
            <w:tcW w:w="2430" w:type="dxa"/>
          </w:tcPr>
          <w:p w:rsidR="007B586E" w:rsidRPr="00EC12FE" w:rsidRDefault="007B586E">
            <w:pPr>
              <w:pStyle w:val="S1-Header2"/>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372613793"/>
            <w:r w:rsidRPr="00EC12FE">
              <w:t xml:space="preserve">Qualification of </w:t>
            </w:r>
            <w:r w:rsidRPr="00EC12FE">
              <w:lastRenderedPageBreak/>
              <w:t>the Bidder</w:t>
            </w:r>
            <w:bookmarkEnd w:id="299"/>
            <w:bookmarkEnd w:id="300"/>
            <w:bookmarkEnd w:id="301"/>
            <w:bookmarkEnd w:id="302"/>
            <w:bookmarkEnd w:id="303"/>
            <w:bookmarkEnd w:id="304"/>
            <w:bookmarkEnd w:id="305"/>
            <w:bookmarkEnd w:id="306"/>
          </w:p>
        </w:tc>
        <w:tc>
          <w:tcPr>
            <w:tcW w:w="7020" w:type="dxa"/>
          </w:tcPr>
          <w:p w:rsidR="007B586E" w:rsidRPr="00EC12FE" w:rsidRDefault="007B586E" w:rsidP="004B1320">
            <w:pPr>
              <w:pStyle w:val="Header2-SubClauses"/>
              <w:rPr>
                <w:rFonts w:cs="Times New Roman"/>
              </w:rPr>
            </w:pPr>
            <w:r w:rsidRPr="00EC12FE">
              <w:rPr>
                <w:rFonts w:cs="Times New Roman"/>
              </w:rPr>
              <w:lastRenderedPageBreak/>
              <w:t xml:space="preserve">The </w:t>
            </w:r>
            <w:r w:rsidR="00283744" w:rsidRPr="00EC12FE">
              <w:rPr>
                <w:rStyle w:val="StyleHeader2-SubClausesItalicChar"/>
                <w:rFonts w:cs="Times New Roman"/>
                <w:i w:val="0"/>
              </w:rPr>
              <w:t>Employer</w:t>
            </w:r>
            <w:r w:rsidRPr="00EC12FE">
              <w:rPr>
                <w:rFonts w:cs="Times New Roman"/>
              </w:rPr>
              <w:t xml:space="preserve"> shall determine to its satisfaction whether the Bidder that is selected as having submitted the lowest evaluated </w:t>
            </w:r>
            <w:r w:rsidRPr="00EC12FE">
              <w:rPr>
                <w:rFonts w:cs="Times New Roman"/>
              </w:rPr>
              <w:lastRenderedPageBreak/>
              <w:t xml:space="preserve">and substantially responsive bid </w:t>
            </w:r>
            <w:r w:rsidRPr="00EC12FE">
              <w:rPr>
                <w:rFonts w:cs="Times New Roman"/>
                <w:iCs/>
              </w:rPr>
              <w:t>meets the qualifying criteria specified in Section III</w:t>
            </w:r>
            <w:r w:rsidR="004B1320">
              <w:rPr>
                <w:rFonts w:cs="Times New Roman"/>
                <w:iCs/>
              </w:rPr>
              <w:t>.</w:t>
            </w:r>
            <w:r w:rsidRPr="00EC12FE">
              <w:rPr>
                <w:rFonts w:cs="Times New Roman"/>
                <w:iCs/>
              </w:rPr>
              <w:t xml:space="preserve"> Evalua</w:t>
            </w:r>
            <w:r w:rsidR="004B1320">
              <w:rPr>
                <w:rFonts w:cs="Times New Roman"/>
                <w:iCs/>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The determination shall be based upon an examination of the documentary evidence of the Bidder’s qualifications submitted by the Bidder, pursuant to ITB 17.1.</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An affirmative determination of qualification shall be a prerequisite for award of the Contract to the Bidder. A negative determination shall result in disqualification of the bid, in which event the </w:t>
            </w:r>
            <w:r w:rsidR="00283744" w:rsidRPr="00EC12FE">
              <w:rPr>
                <w:rStyle w:val="StyleHeader2-SubClausesItalicChar"/>
                <w:rFonts w:cs="Times New Roman"/>
                <w:i w:val="0"/>
              </w:rPr>
              <w:t>Employer</w:t>
            </w:r>
            <w:r w:rsidRPr="00EC12FE">
              <w:rPr>
                <w:rFonts w:cs="Times New Roman"/>
              </w:rPr>
              <w:t xml:space="preserve"> shall proceed to the next lowest evaluated bid to make a similar determination of that Bidder’s qualifications to perform satisfactorily.</w:t>
            </w:r>
          </w:p>
        </w:tc>
      </w:tr>
      <w:tr w:rsidR="007B586E" w:rsidRPr="00EC12FE">
        <w:trPr>
          <w:trHeight w:val="1332"/>
          <w:jc w:val="center"/>
        </w:trPr>
        <w:tc>
          <w:tcPr>
            <w:tcW w:w="2430" w:type="dxa"/>
          </w:tcPr>
          <w:p w:rsidR="007B586E" w:rsidRPr="00EC12FE" w:rsidRDefault="00283744">
            <w:pPr>
              <w:pStyle w:val="S1-Header2"/>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372613794"/>
            <w:r w:rsidRPr="00EC12FE">
              <w:rPr>
                <w:b w:val="0"/>
                <w:iCs/>
              </w:rPr>
              <w:t>Employer</w:t>
            </w:r>
            <w:r w:rsidR="007B586E" w:rsidRPr="00EC12FE">
              <w:rPr>
                <w:iCs/>
              </w:rPr>
              <w:t xml:space="preserve">’s </w:t>
            </w:r>
            <w:r w:rsidR="007B586E" w:rsidRPr="00EC12FE">
              <w:t>Right to Accept Any Bid, and to Reject Any or All Bids</w:t>
            </w:r>
            <w:bookmarkEnd w:id="307"/>
            <w:bookmarkEnd w:id="308"/>
            <w:bookmarkEnd w:id="309"/>
            <w:bookmarkEnd w:id="310"/>
            <w:bookmarkEnd w:id="311"/>
            <w:bookmarkEnd w:id="312"/>
            <w:bookmarkEnd w:id="313"/>
            <w:bookmarkEnd w:id="314"/>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372613795"/>
            <w:r w:rsidRPr="00EC12FE">
              <w:t>Award of Contract</w:t>
            </w:r>
            <w:bookmarkEnd w:id="315"/>
            <w:bookmarkEnd w:id="316"/>
            <w:bookmarkEnd w:id="317"/>
            <w:bookmarkEnd w:id="318"/>
            <w:bookmarkEnd w:id="319"/>
            <w:bookmarkEnd w:id="320"/>
            <w:bookmarkEnd w:id="321"/>
          </w:p>
        </w:tc>
      </w:tr>
      <w:tr w:rsidR="007B586E" w:rsidRPr="00EC12FE">
        <w:trPr>
          <w:jc w:val="center"/>
        </w:trPr>
        <w:tc>
          <w:tcPr>
            <w:tcW w:w="2430" w:type="dxa"/>
          </w:tcPr>
          <w:p w:rsidR="007B586E" w:rsidRPr="00EC12FE" w:rsidRDefault="007B586E">
            <w:pPr>
              <w:pStyle w:val="S1-Header2"/>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372613796"/>
            <w:r w:rsidRPr="00EC12FE">
              <w:t>Award Criteria</w:t>
            </w:r>
            <w:bookmarkEnd w:id="322"/>
            <w:bookmarkEnd w:id="323"/>
            <w:bookmarkEnd w:id="324"/>
            <w:bookmarkEnd w:id="325"/>
            <w:bookmarkEnd w:id="326"/>
            <w:bookmarkEnd w:id="327"/>
            <w:bookmarkEnd w:id="328"/>
            <w:bookmarkEnd w:id="329"/>
          </w:p>
        </w:tc>
        <w:tc>
          <w:tcPr>
            <w:tcW w:w="7020" w:type="dxa"/>
          </w:tcPr>
          <w:p w:rsidR="007B586E" w:rsidRPr="00EC12FE" w:rsidRDefault="007B586E" w:rsidP="009A002D">
            <w:pPr>
              <w:pStyle w:val="Header2-SubClauses"/>
              <w:rPr>
                <w:rFonts w:cs="Times New Roman"/>
              </w:rPr>
            </w:pPr>
            <w:r w:rsidRPr="00EC12FE">
              <w:rPr>
                <w:rStyle w:val="StyleHeader2-SubClausesItalicChar"/>
                <w:rFonts w:cs="Times New Roman"/>
                <w:i w:val="0"/>
              </w:rPr>
              <w:t>Subject to ITB 37.1</w:t>
            </w:r>
            <w:r w:rsidRPr="00EC12FE">
              <w:rPr>
                <w:rFonts w:cs="Times New Roman"/>
                <w:i/>
              </w:rPr>
              <w:t>,</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award the Contract to the Bidder whose </w:t>
            </w:r>
            <w:r w:rsidR="009A002D" w:rsidRPr="00EC12FE">
              <w:rPr>
                <w:rFonts w:cs="Times New Roman"/>
              </w:rPr>
              <w:t xml:space="preserve">bid </w:t>
            </w:r>
            <w:r w:rsidRPr="00EC12FE">
              <w:rPr>
                <w:rFonts w:cs="Times New Roman"/>
              </w:rPr>
              <w:t xml:space="preserve"> has been determined to be the lowest evaluated bid and is substantially responsive to the Bidding Document, provided further that the Bidder is determined to be qualified to perform the Contract satisfactorily.</w:t>
            </w:r>
          </w:p>
        </w:tc>
      </w:tr>
      <w:tr w:rsidR="007B586E" w:rsidRPr="00EC12FE">
        <w:trPr>
          <w:trHeight w:val="720"/>
          <w:jc w:val="center"/>
        </w:trPr>
        <w:tc>
          <w:tcPr>
            <w:tcW w:w="2430" w:type="dxa"/>
          </w:tcPr>
          <w:p w:rsidR="007B586E" w:rsidRPr="00EC12FE" w:rsidRDefault="007B586E">
            <w:pPr>
              <w:pStyle w:val="S1-Header2"/>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372613797"/>
            <w:r w:rsidRPr="00EC12FE">
              <w:t>Notification of Award</w:t>
            </w:r>
            <w:bookmarkEnd w:id="330"/>
            <w:bookmarkEnd w:id="331"/>
            <w:bookmarkEnd w:id="332"/>
            <w:bookmarkEnd w:id="333"/>
            <w:bookmarkEnd w:id="334"/>
            <w:bookmarkEnd w:id="335"/>
            <w:bookmarkEnd w:id="336"/>
            <w:bookmarkEnd w:id="337"/>
          </w:p>
        </w:tc>
        <w:tc>
          <w:tcPr>
            <w:tcW w:w="7020" w:type="dxa"/>
          </w:tcPr>
          <w:p w:rsidR="00152955" w:rsidRPr="00EC12FE" w:rsidRDefault="007B586E" w:rsidP="00152955">
            <w:pPr>
              <w:pStyle w:val="Header2-SubClauses"/>
              <w:rPr>
                <w:rFonts w:cs="Times New Roman"/>
              </w:rPr>
            </w:pPr>
            <w:r w:rsidRPr="00EC12FE">
              <w:rPr>
                <w:rFonts w:cs="Times New Roman"/>
              </w:rPr>
              <w:t xml:space="preserve">Prior to the expiration of the period of bid validity, the </w:t>
            </w:r>
            <w:r w:rsidR="00283744" w:rsidRPr="00EC12FE">
              <w:rPr>
                <w:rStyle w:val="StyleHeader2-SubClausesItalicChar"/>
                <w:rFonts w:cs="Times New Roman"/>
                <w:i w:val="0"/>
              </w:rPr>
              <w:t>Employer</w:t>
            </w:r>
            <w:r w:rsidRPr="00EC12FE">
              <w:rPr>
                <w:rFonts w:cs="Times New Roman"/>
              </w:rPr>
              <w:t xml:space="preserve"> shall notify the successful Bidder, in writing, via the Letter of Acceptance included in the Contract Forms, that its bid has been accepted.  At the same time, the </w:t>
            </w:r>
            <w:r w:rsidR="00283744" w:rsidRPr="00EC12FE">
              <w:rPr>
                <w:rStyle w:val="StyleHeader2-SubClausesItalicChar"/>
                <w:rFonts w:cs="Times New Roman"/>
                <w:i w:val="0"/>
              </w:rPr>
              <w:t>Employer</w:t>
            </w:r>
            <w:r w:rsidRPr="00EC12FE">
              <w:rPr>
                <w:rFonts w:cs="Times New Roman"/>
              </w:rPr>
              <w:t xml:space="preserve"> shall also notify all other Bidders of the results of the bidding, and shall </w:t>
            </w:r>
            <w:r w:rsidRPr="00EC12FE">
              <w:rPr>
                <w:rFonts w:cs="Times New Roman"/>
                <w:spacing w:val="-4"/>
              </w:rPr>
              <w:t xml:space="preserve">publish </w:t>
            </w:r>
            <w:r w:rsidRPr="00EC12FE">
              <w:rPr>
                <w:rFonts w:cs="Times New Roman"/>
                <w:iCs/>
                <w:spacing w:val="-4"/>
              </w:rPr>
              <w:t xml:space="preserve">in UNDB online </w:t>
            </w:r>
            <w:r w:rsidRPr="00EC12FE">
              <w:rPr>
                <w:rFonts w:cs="Times New Roman"/>
                <w:spacing w:val="-4"/>
              </w:rPr>
              <w:t xml:space="preserve">the results identifying the bid and lot </w:t>
            </w:r>
            <w:r w:rsidR="00152955" w:rsidRPr="00EC12FE">
              <w:rPr>
                <w:rFonts w:cs="Times New Roman"/>
                <w:spacing w:val="-4"/>
              </w:rPr>
              <w:t xml:space="preserve">(contract) </w:t>
            </w:r>
            <w:r w:rsidRPr="00EC12FE">
              <w:rPr>
                <w:rFonts w:cs="Times New Roman"/>
                <w:spacing w:val="-4"/>
              </w:rPr>
              <w:t xml:space="preserve">numbers and the following information: </w:t>
            </w:r>
          </w:p>
          <w:p w:rsidR="00152955" w:rsidRPr="00EC12FE" w:rsidRDefault="007B586E" w:rsidP="00EB5341">
            <w:pPr>
              <w:pStyle w:val="Header2-SubClauses"/>
              <w:numPr>
                <w:ilvl w:val="0"/>
                <w:numId w:val="0"/>
              </w:numPr>
              <w:tabs>
                <w:tab w:val="left" w:pos="1197"/>
              </w:tabs>
              <w:ind w:left="1197" w:hanging="630"/>
              <w:rPr>
                <w:rFonts w:cs="Times New Roman"/>
                <w:spacing w:val="-4"/>
              </w:rPr>
            </w:pPr>
            <w:r w:rsidRPr="00EC12FE">
              <w:rPr>
                <w:rFonts w:cs="Times New Roman"/>
                <w:spacing w:val="-4"/>
              </w:rPr>
              <w:t xml:space="preserve">(i) </w:t>
            </w:r>
            <w:r w:rsidR="00E25AC8" w:rsidRPr="00EC12FE">
              <w:rPr>
                <w:rFonts w:cs="Times New Roman"/>
                <w:spacing w:val="-4"/>
              </w:rPr>
              <w:tab/>
            </w:r>
            <w:r w:rsidRPr="00EC12FE">
              <w:rPr>
                <w:rFonts w:cs="Times New Roman"/>
                <w:spacing w:val="-4"/>
              </w:rPr>
              <w:t xml:space="preserve">name of each Bidder who submitted a Bid;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w:t>
            </w:r>
            <w:r w:rsidR="00E25AC8" w:rsidRPr="00EC12FE">
              <w:rPr>
                <w:rFonts w:cs="Times New Roman"/>
                <w:spacing w:val="-4"/>
              </w:rPr>
              <w:tab/>
            </w:r>
            <w:r w:rsidRPr="00EC12FE">
              <w:rPr>
                <w:rFonts w:cs="Times New Roman"/>
                <w:spacing w:val="-4"/>
              </w:rPr>
              <w:t xml:space="preserve">bid prices as read out at Bid Opening;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(iii)</w:t>
            </w:r>
            <w:r w:rsidR="00E25AC8" w:rsidRPr="00EC12FE">
              <w:rPr>
                <w:rFonts w:cs="Times New Roman"/>
                <w:spacing w:val="-4"/>
              </w:rPr>
              <w:tab/>
            </w:r>
            <w:r w:rsidRPr="00EC12FE">
              <w:rPr>
                <w:rFonts w:cs="Times New Roman"/>
                <w:spacing w:val="-4"/>
              </w:rPr>
              <w:t xml:space="preserve">name and evaluated prices of each Bid that was evaluated;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(iv)</w:t>
            </w:r>
            <w:r w:rsidR="00E25AC8" w:rsidRPr="00EC12FE">
              <w:rPr>
                <w:rFonts w:cs="Times New Roman"/>
                <w:spacing w:val="-4"/>
              </w:rPr>
              <w:tab/>
            </w:r>
            <w:r w:rsidRPr="00EC12FE">
              <w:rPr>
                <w:rFonts w:cs="Times New Roman"/>
                <w:spacing w:val="-4"/>
              </w:rPr>
              <w:t xml:space="preserve">name of bidders whose bids were rejected and the reasons for their rejection; and </w:t>
            </w:r>
          </w:p>
          <w:p w:rsidR="007B586E" w:rsidRPr="00EC12FE" w:rsidRDefault="007B586E" w:rsidP="00E25AC8">
            <w:pPr>
              <w:pStyle w:val="Header2-SubClauses"/>
              <w:numPr>
                <w:ilvl w:val="0"/>
                <w:numId w:val="0"/>
              </w:numPr>
              <w:ind w:left="1197" w:hanging="630"/>
              <w:rPr>
                <w:rFonts w:cs="Times New Roman"/>
              </w:rPr>
            </w:pPr>
            <w:r w:rsidRPr="00EC12FE">
              <w:rPr>
                <w:rFonts w:cs="Times New Roman"/>
                <w:spacing w:val="-4"/>
              </w:rPr>
              <w:t xml:space="preserve">(v) </w:t>
            </w:r>
            <w:r w:rsidR="00E25AC8" w:rsidRPr="00EC12FE">
              <w:rPr>
                <w:rFonts w:cs="Times New Roman"/>
                <w:spacing w:val="-4"/>
              </w:rPr>
              <w:tab/>
            </w:r>
            <w:proofErr w:type="gramStart"/>
            <w:r w:rsidRPr="00EC12FE">
              <w:rPr>
                <w:rFonts w:cs="Times New Roman"/>
                <w:spacing w:val="-4"/>
              </w:rPr>
              <w:t>name</w:t>
            </w:r>
            <w:proofErr w:type="gramEnd"/>
            <w:r w:rsidRPr="00EC12FE">
              <w:rPr>
                <w:rFonts w:cs="Times New Roman"/>
                <w:spacing w:val="-4"/>
              </w:rPr>
              <w:t xml:space="preserve"> of the winning Bidder, and the Price it offered, as well as the duration and summary scope of the contract awarded.</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Until a formal contract is prepared and executed, the notification of award shall constitute a binding Contract.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531F4">
            <w:pPr>
              <w:pStyle w:val="StyleHeader2-SubClausesItalic"/>
              <w:rPr>
                <w:rFonts w:cs="Times New Roman"/>
              </w:rPr>
            </w:pPr>
            <w:r w:rsidRPr="00EC12FE">
              <w:rPr>
                <w:rFonts w:cs="Times New Roman"/>
                <w:i w:val="0"/>
              </w:rPr>
              <w:t xml:space="preserve">The </w:t>
            </w:r>
            <w:r w:rsidR="00283744" w:rsidRPr="00EC12FE">
              <w:rPr>
                <w:rFonts w:cs="Times New Roman"/>
                <w:i w:val="0"/>
              </w:rPr>
              <w:t>Employer</w:t>
            </w:r>
            <w:r w:rsidRPr="00EC12FE">
              <w:rPr>
                <w:rFonts w:cs="Times New Roman"/>
                <w:i w:val="0"/>
              </w:rPr>
              <w:t xml:space="preserve"> shall promptly respond in writing to any unsuccessful Bidder who, after notification of award in accordance with ITB </w:t>
            </w:r>
            <w:r w:rsidR="00152955" w:rsidRPr="00EC12FE">
              <w:rPr>
                <w:rFonts w:cs="Times New Roman"/>
                <w:i w:val="0"/>
              </w:rPr>
              <w:t>40</w:t>
            </w:r>
            <w:r w:rsidRPr="00EC12FE">
              <w:rPr>
                <w:rFonts w:cs="Times New Roman"/>
                <w:i w:val="0"/>
              </w:rPr>
              <w:t>.1, requests in writing the grounds on which its bid was not seed</w:t>
            </w:r>
            <w:r w:rsidRPr="00EC12FE">
              <w:rPr>
                <w:rFonts w:cs="Times New Roman"/>
              </w:rPr>
              <w:t>.</w:t>
            </w:r>
          </w:p>
        </w:tc>
      </w:tr>
      <w:tr w:rsidR="007B586E" w:rsidRPr="00EC12FE">
        <w:trPr>
          <w:jc w:val="center"/>
        </w:trPr>
        <w:tc>
          <w:tcPr>
            <w:tcW w:w="2430" w:type="dxa"/>
          </w:tcPr>
          <w:p w:rsidR="007B586E" w:rsidRPr="00EC12FE" w:rsidRDefault="007B586E" w:rsidP="00E25AC8">
            <w:pPr>
              <w:pStyle w:val="S1-Header2"/>
              <w:pageBreakBefore/>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372613798"/>
            <w:r w:rsidRPr="00EC12FE">
              <w:lastRenderedPageBreak/>
              <w:t>Signing of Contract</w:t>
            </w:r>
            <w:bookmarkEnd w:id="338"/>
            <w:bookmarkEnd w:id="339"/>
            <w:bookmarkEnd w:id="340"/>
            <w:bookmarkEnd w:id="341"/>
            <w:bookmarkEnd w:id="342"/>
            <w:bookmarkEnd w:id="343"/>
            <w:bookmarkEnd w:id="344"/>
            <w:bookmarkEnd w:id="345"/>
          </w:p>
        </w:tc>
        <w:tc>
          <w:tcPr>
            <w:tcW w:w="7020" w:type="dxa"/>
          </w:tcPr>
          <w:p w:rsidR="007B586E" w:rsidRPr="00EC12FE" w:rsidRDefault="007B586E">
            <w:pPr>
              <w:pStyle w:val="Header2-SubClauses"/>
              <w:rPr>
                <w:rFonts w:cs="Times New Roman"/>
              </w:rPr>
            </w:pPr>
            <w:r w:rsidRPr="00EC12FE">
              <w:rPr>
                <w:rFonts w:cs="Times New Roman"/>
              </w:rPr>
              <w:t xml:space="preserve">Promptly upon notification, the </w:t>
            </w:r>
            <w:r w:rsidR="00283744" w:rsidRPr="00EC12FE">
              <w:rPr>
                <w:rStyle w:val="StyleHeader2-SubClausesItalicChar"/>
                <w:rFonts w:cs="Times New Roman"/>
                <w:i w:val="0"/>
              </w:rPr>
              <w:t>Employer</w:t>
            </w:r>
            <w:r w:rsidRPr="00EC12FE">
              <w:rPr>
                <w:rFonts w:cs="Times New Roman"/>
              </w:rPr>
              <w:t xml:space="preserve"> shall send the successful Bidder the Contract Agreement.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Within twenty-eight (28) days of receipt of the Contract Agreement, the successful Bidder shall sign, date, and return it to the </w:t>
            </w:r>
            <w:r w:rsidR="00283744" w:rsidRPr="00EC12FE">
              <w:rPr>
                <w:rStyle w:val="StyleHeader2-SubClausesItalicChar"/>
                <w:rFonts w:cs="Times New Roman"/>
                <w:i w:val="0"/>
              </w:rPr>
              <w:t>Employer</w:t>
            </w:r>
            <w:r w:rsidRPr="00EC12FE">
              <w:rPr>
                <w:rFonts w:cs="Times New Roman"/>
              </w:rPr>
              <w:t>.</w:t>
            </w:r>
          </w:p>
        </w:tc>
      </w:tr>
      <w:tr w:rsidR="007B586E" w:rsidRPr="00EC12FE" w:rsidTr="005C1474">
        <w:trPr>
          <w:cantSplit/>
          <w:jc w:val="center"/>
        </w:trPr>
        <w:tc>
          <w:tcPr>
            <w:tcW w:w="2430" w:type="dxa"/>
          </w:tcPr>
          <w:p w:rsidR="007B586E" w:rsidRPr="00EC12FE" w:rsidRDefault="007B586E">
            <w:pPr>
              <w:pStyle w:val="S1-Header2"/>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372613799"/>
            <w:r w:rsidRPr="00EC12FE">
              <w:t>Performance Security</w:t>
            </w:r>
            <w:bookmarkEnd w:id="346"/>
            <w:bookmarkEnd w:id="347"/>
            <w:bookmarkEnd w:id="348"/>
            <w:bookmarkEnd w:id="349"/>
            <w:bookmarkEnd w:id="350"/>
            <w:bookmarkEnd w:id="351"/>
            <w:bookmarkEnd w:id="352"/>
            <w:bookmarkEnd w:id="353"/>
          </w:p>
        </w:tc>
        <w:tc>
          <w:tcPr>
            <w:tcW w:w="7020" w:type="dxa"/>
          </w:tcPr>
          <w:p w:rsidR="007B586E" w:rsidRPr="00EC12FE" w:rsidRDefault="007B586E" w:rsidP="004B1320">
            <w:pPr>
              <w:pStyle w:val="Header2-SubClauses"/>
              <w:rPr>
                <w:rFonts w:cs="Times New Roman"/>
              </w:rPr>
            </w:pPr>
            <w:r w:rsidRPr="00EC12FE">
              <w:rPr>
                <w:rFonts w:cs="Times New Roman"/>
              </w:rPr>
              <w:t xml:space="preserve">Within twenty-eight (28) days of the receipt of notification of award from the </w:t>
            </w:r>
            <w:r w:rsidR="00283744" w:rsidRPr="00EC12FE">
              <w:rPr>
                <w:rStyle w:val="StyleHeader2-SubClausesItalicChar"/>
                <w:rFonts w:cs="Times New Roman"/>
                <w:i w:val="0"/>
              </w:rPr>
              <w:t>Employer</w:t>
            </w:r>
            <w:r w:rsidRPr="00EC12FE">
              <w:rPr>
                <w:rFonts w:cs="Times New Roman"/>
              </w:rPr>
              <w:t>, the successful Bidder shall furnish the performance security in accordance with the conditions of contract, subject to ITB 3</w:t>
            </w:r>
            <w:r w:rsidR="00152955" w:rsidRPr="00EC12FE">
              <w:rPr>
                <w:rFonts w:cs="Times New Roman"/>
              </w:rPr>
              <w:t>5</w:t>
            </w:r>
            <w:r w:rsidRPr="00EC12FE">
              <w:rPr>
                <w:rFonts w:cs="Times New Roman"/>
              </w:rPr>
              <w:t>.5, using for that purpose the Performance Security Form included in Section X</w:t>
            </w:r>
            <w:r w:rsidR="004B1320">
              <w:rPr>
                <w:rFonts w:cs="Times New Roman"/>
              </w:rPr>
              <w:t>.</w:t>
            </w:r>
            <w:r w:rsidRPr="00EC12FE">
              <w:rPr>
                <w:rFonts w:cs="Times New Roman"/>
              </w:rPr>
              <w:t xml:space="preserve"> Contract Forms, or another form acceptable to the </w:t>
            </w:r>
            <w:r w:rsidR="00283744" w:rsidRPr="00EC12FE">
              <w:rPr>
                <w:rStyle w:val="StyleHeader2-SubClausesItalicChar"/>
                <w:rFonts w:cs="Times New Roman"/>
                <w:i w:val="0"/>
              </w:rPr>
              <w:t>Employer</w:t>
            </w:r>
            <w:r w:rsidRPr="00EC12FE">
              <w:rPr>
                <w:rFonts w:cs="Times New Roman"/>
              </w:rPr>
              <w:t>.</w:t>
            </w:r>
            <w:r w:rsidRPr="00EC12FE">
              <w:rPr>
                <w:rFonts w:cs="Times New Roman"/>
                <w:i/>
              </w:rPr>
              <w:t xml:space="preserve"> </w:t>
            </w:r>
            <w:r w:rsidRPr="00EC12FE">
              <w:rPr>
                <w:rStyle w:val="StyleHeader2-SubClausesItalicChar"/>
                <w:rFonts w:cs="Times New Roman"/>
                <w:i w:val="0"/>
              </w:rPr>
              <w:t xml:space="preserve">If the performance security furnished by the successful Bidder is in the form of a bond, it shall be issued by a bonding or insurance company that has been determined by the successful Bidder to be acceptable to the </w:t>
            </w:r>
            <w:r w:rsidR="00283744" w:rsidRPr="00EC12FE">
              <w:rPr>
                <w:rStyle w:val="StyleHeader2-SubClausesItalicChar"/>
                <w:rFonts w:cs="Times New Roman"/>
                <w:i w:val="0"/>
              </w:rPr>
              <w:t>Employer</w:t>
            </w:r>
            <w:r w:rsidRPr="00EC12FE">
              <w:rPr>
                <w:rStyle w:val="StyleHeader2-SubClausesItalicChar"/>
                <w:rFonts w:cs="Times New Roman"/>
                <w:i w:val="0"/>
              </w:rPr>
              <w:t xml:space="preserve">. A foreign institution providing a bond shall have a correspondent </w:t>
            </w:r>
            <w:r w:rsidRPr="00EC12FE">
              <w:rPr>
                <w:rFonts w:cs="Times New Roman"/>
                <w:iCs/>
                <w:spacing w:val="-2"/>
              </w:rPr>
              <w:t>financial institution</w:t>
            </w:r>
            <w:r w:rsidRPr="00EC12FE">
              <w:rPr>
                <w:rFonts w:cs="Times New Roman"/>
                <w:i/>
                <w:spacing w:val="-2"/>
              </w:rPr>
              <w:t xml:space="preserve"> </w:t>
            </w:r>
            <w:r w:rsidRPr="00EC12FE">
              <w:rPr>
                <w:rStyle w:val="StyleHeader2-SubClausesItalicChar"/>
                <w:rFonts w:cs="Times New Roman"/>
                <w:i w:val="0"/>
              </w:rPr>
              <w:t xml:space="preserve">located in the </w:t>
            </w:r>
            <w:r w:rsidR="00283744" w:rsidRPr="00EC12FE">
              <w:rPr>
                <w:rStyle w:val="StyleHeader2-SubClausesItalicChar"/>
                <w:rFonts w:cs="Times New Roman"/>
                <w:i w:val="0"/>
              </w:rPr>
              <w:t>Employer</w:t>
            </w:r>
            <w:r w:rsidRPr="00EC12FE">
              <w:rPr>
                <w:rStyle w:val="StyleHeader2-SubClausesItalicChar"/>
                <w:rFonts w:cs="Times New Roman"/>
                <w:i w:val="0"/>
              </w:rPr>
              <w:t>’s Country.</w:t>
            </w:r>
          </w:p>
        </w:tc>
      </w:tr>
      <w:tr w:rsidR="007B586E" w:rsidRPr="00EC12FE">
        <w:trPr>
          <w:jc w:val="center"/>
        </w:trPr>
        <w:tc>
          <w:tcPr>
            <w:tcW w:w="2430" w:type="dxa"/>
          </w:tcPr>
          <w:p w:rsidR="007B586E" w:rsidRPr="00EC12FE" w:rsidRDefault="007B586E">
            <w:pPr>
              <w:spacing w:before="120"/>
            </w:pPr>
          </w:p>
        </w:tc>
        <w:tc>
          <w:tcPr>
            <w:tcW w:w="7020" w:type="dxa"/>
          </w:tcPr>
          <w:p w:rsidR="007B586E" w:rsidRPr="00EC12FE" w:rsidRDefault="007B586E">
            <w:pPr>
              <w:pStyle w:val="Header2-SubClauses"/>
              <w:rPr>
                <w:rFonts w:cs="Times New Roman"/>
              </w:rPr>
            </w:pPr>
            <w:r w:rsidRPr="00EC12FE">
              <w:rPr>
                <w:rFonts w:cs="Times New Roman"/>
              </w:rPr>
              <w:t xml:space="preserve">Failure of the successful Bidder to submit the above-mentioned Performance Security or to sign the Contract Agreement shall constitute sufficient grounds for the annulment of the award and forfeiture of the bid security. In that event the </w:t>
            </w:r>
            <w:r w:rsidR="00283744" w:rsidRPr="00EC12FE">
              <w:rPr>
                <w:rStyle w:val="StyleHeader2-SubClausesItalicChar"/>
                <w:rFonts w:cs="Times New Roman"/>
                <w:i w:val="0"/>
              </w:rPr>
              <w:t>Employer</w:t>
            </w:r>
            <w:r w:rsidRPr="00EC12FE">
              <w:rPr>
                <w:rFonts w:cs="Times New Roman"/>
              </w:rPr>
              <w:t xml:space="preserve"> may award the Contract to the next lowest evaluated Bidder whose offer is substantially responsive and is determined by the </w:t>
            </w:r>
            <w:r w:rsidR="00283744" w:rsidRPr="00EC12FE">
              <w:rPr>
                <w:rStyle w:val="StyleHeader2-SubClausesItalicChar"/>
                <w:rFonts w:cs="Times New Roman"/>
                <w:i w:val="0"/>
              </w:rPr>
              <w:t>Employer</w:t>
            </w:r>
            <w:r w:rsidRPr="00EC12FE">
              <w:rPr>
                <w:rFonts w:cs="Times New Roman"/>
              </w:rPr>
              <w:t xml:space="preserve"> to be qualified to perform the Contract satisfactorily.</w:t>
            </w:r>
          </w:p>
        </w:tc>
      </w:tr>
      <w:tr w:rsidR="007B586E" w:rsidRPr="00EC12FE">
        <w:trPr>
          <w:jc w:val="center"/>
        </w:trPr>
        <w:tc>
          <w:tcPr>
            <w:tcW w:w="2430" w:type="dxa"/>
          </w:tcPr>
          <w:p w:rsidR="007B586E" w:rsidRPr="00EC12FE" w:rsidRDefault="007B586E">
            <w:pPr>
              <w:pStyle w:val="S1-Header2"/>
            </w:pPr>
            <w:bookmarkStart w:id="354" w:name="_Toc139863144"/>
            <w:bookmarkStart w:id="355" w:name="_Toc372613800"/>
            <w:r w:rsidRPr="00EC12FE">
              <w:t>Adjudicator</w:t>
            </w:r>
            <w:bookmarkEnd w:id="354"/>
            <w:bookmarkEnd w:id="355"/>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Fonts w:cs="Times New Roman"/>
              </w:rPr>
              <w:t>Employer</w:t>
            </w:r>
            <w:r w:rsidRPr="00EC12FE">
              <w:rPr>
                <w:rFonts w:cs="Times New Roman"/>
              </w:rPr>
              <w:t xml:space="preserve"> proposes the person </w:t>
            </w:r>
            <w:r w:rsidRPr="00EC12FE">
              <w:rPr>
                <w:rFonts w:cs="Times New Roman"/>
                <w:b/>
              </w:rPr>
              <w:t>named in the BDS</w:t>
            </w:r>
            <w:r w:rsidRPr="00EC12FE">
              <w:rPr>
                <w:rFonts w:cs="Times New Roman"/>
              </w:rPr>
              <w:t xml:space="preserve"> to be appointed as Adjudicator under the Contract, at the hourly fee </w:t>
            </w:r>
            <w:r w:rsidRPr="00EC12FE">
              <w:rPr>
                <w:rFonts w:cs="Times New Roman"/>
                <w:b/>
              </w:rPr>
              <w:t>specified in the BDS</w:t>
            </w:r>
            <w:r w:rsidRPr="00EC12FE">
              <w:rPr>
                <w:rFonts w:cs="Times New Roman"/>
              </w:rPr>
              <w:t xml:space="preserve">, plus reimbursable expenses. If the Bidder disagrees with this proposal, the Bidder should so state in his Bid.  If, in the Letter of Acceptance, the </w:t>
            </w:r>
            <w:r w:rsidR="00283744" w:rsidRPr="00EC12FE">
              <w:rPr>
                <w:rFonts w:cs="Times New Roman"/>
              </w:rPr>
              <w:t>Employer</w:t>
            </w:r>
            <w:r w:rsidRPr="00EC12FE">
              <w:rPr>
                <w:rFonts w:cs="Times New Roman"/>
              </w:rPr>
              <w:t xml:space="preserve"> does not agree on the appointment of the Adjudicator, the </w:t>
            </w:r>
            <w:r w:rsidR="00283744" w:rsidRPr="00EC12FE">
              <w:rPr>
                <w:rFonts w:cs="Times New Roman"/>
              </w:rPr>
              <w:t>Employer</w:t>
            </w:r>
            <w:r w:rsidRPr="00EC12FE">
              <w:rPr>
                <w:rFonts w:cs="Times New Roman"/>
              </w:rPr>
              <w:t xml:space="preserve"> will request the Appointing Authority designated in the Particular Conditions of Contract (PCC) pursuant to Clause 23.1 of the General Conditions of Contract (GCC), to appoint the Adjudicator.</w:t>
            </w:r>
          </w:p>
        </w:tc>
      </w:tr>
    </w:tbl>
    <w:p w:rsidR="007B586E" w:rsidRPr="00EC12FE" w:rsidRDefault="007B586E">
      <w:pPr>
        <w:pStyle w:val="BodyText"/>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rsidR="007B586E" w:rsidRPr="00EC12FE" w:rsidRDefault="007B586E">
      <w:pPr>
        <w:pStyle w:val="BodyText"/>
      </w:pPr>
    </w:p>
    <w:p w:rsidR="007B586E" w:rsidRPr="00EC12FE" w:rsidRDefault="007B586E">
      <w:pPr>
        <w:pStyle w:val="BodyText"/>
        <w:sectPr w:rsidR="007B586E" w:rsidRPr="00EC12FE" w:rsidSect="00C9100A">
          <w:headerReference w:type="even" r:id="rId15"/>
          <w:headerReference w:type="default" r:id="rId16"/>
          <w:headerReference w:type="first" r:id="rId17"/>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363" w:name="_Toc372613500"/>
      <w:bookmarkStart w:id="364" w:name="_Toc438366665"/>
      <w:bookmarkStart w:id="365" w:name="_Toc41971239"/>
      <w:r w:rsidRPr="00EC12FE">
        <w:lastRenderedPageBreak/>
        <w:t>Section II - Bid Data Sheet (BDS)</w:t>
      </w:r>
      <w:bookmarkEnd w:id="363"/>
    </w:p>
    <w:bookmarkEnd w:id="364"/>
    <w:bookmarkEnd w:id="365"/>
    <w:p w:rsidR="007B586E" w:rsidRPr="00EC12FE" w:rsidRDefault="007B586E">
      <w:pPr>
        <w:pStyle w:val="Caption"/>
        <w:tabs>
          <w:tab w:val="clear" w:pos="7254"/>
          <w:tab w:val="right" w:pos="7434"/>
        </w:tabs>
        <w:rPr>
          <w:rFonts w:ascii="Times New Roman" w:hAnsi="Times New Roman" w:cs="Times New Roman"/>
        </w:rPr>
      </w:pPr>
      <w:r w:rsidRPr="00EC12FE">
        <w:rPr>
          <w:rFonts w:ascii="Times New Roman" w:hAnsi="Times New Roman" w:cs="Times New Roman"/>
        </w:rPr>
        <w:t>A.  Introduction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firstRow="1" w:lastRow="0" w:firstColumn="1" w:lastColumn="0" w:noHBand="0" w:noVBand="0"/>
      </w:tblPr>
      <w:tblGrid>
        <w:gridCol w:w="1620"/>
        <w:gridCol w:w="7470"/>
      </w:tblGrid>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9A002D" w:rsidRPr="0072781D" w:rsidRDefault="009A002D" w:rsidP="00A36593">
            <w:pPr>
              <w:tabs>
                <w:tab w:val="right" w:pos="7272"/>
              </w:tabs>
              <w:spacing w:after="160"/>
              <w:rPr>
                <w:rFonts w:cs="MV Boli"/>
                <w:i/>
                <w:lang w:bidi="dv-MV"/>
              </w:rPr>
            </w:pPr>
            <w:r w:rsidRPr="00EC12FE">
              <w:t xml:space="preserve">The number of the Invitation for Bids is: </w:t>
            </w:r>
            <w:r w:rsidR="006B423C" w:rsidRPr="006B423C">
              <w:rPr>
                <w:b/>
                <w:i/>
                <w:lang w:val="en-GB"/>
              </w:rPr>
              <w:t>(IUL)13-K</w:t>
            </w:r>
            <w:r w:rsidR="00A35560">
              <w:rPr>
                <w:b/>
                <w:i/>
                <w:lang w:val="en-GB"/>
              </w:rPr>
              <w:t>1</w:t>
            </w:r>
            <w:r w:rsidR="006B423C" w:rsidRPr="006B423C">
              <w:rPr>
                <w:b/>
                <w:i/>
                <w:lang w:val="en-GB"/>
              </w:rPr>
              <w:t>/13/201</w:t>
            </w:r>
            <w:r w:rsidR="00A35560">
              <w:rPr>
                <w:b/>
                <w:i/>
                <w:lang w:val="en-GB"/>
              </w:rPr>
              <w:t>5</w:t>
            </w:r>
            <w:r w:rsidR="00DC79E8">
              <w:rPr>
                <w:b/>
                <w:i/>
                <w:lang w:val="en-GB"/>
              </w:rPr>
              <w:t>/</w:t>
            </w:r>
            <w:r w:rsidR="00A36593">
              <w:rPr>
                <w:b/>
                <w:i/>
                <w:lang w:val="en-GB"/>
              </w:rPr>
              <w:t>172</w:t>
            </w:r>
          </w:p>
          <w:p w:rsidR="007B586E" w:rsidRPr="00EC12FE" w:rsidRDefault="007B586E" w:rsidP="006134A0">
            <w:pPr>
              <w:tabs>
                <w:tab w:val="right" w:pos="7272"/>
              </w:tabs>
              <w:spacing w:after="160"/>
            </w:pPr>
            <w:r w:rsidRPr="00EC12FE">
              <w:t xml:space="preserve">The </w:t>
            </w:r>
            <w:r w:rsidR="00283744" w:rsidRPr="00EC12FE">
              <w:rPr>
                <w:iCs/>
              </w:rPr>
              <w:t>Employer</w:t>
            </w:r>
            <w:r w:rsidRPr="00EC12FE">
              <w:rPr>
                <w:iCs/>
              </w:rPr>
              <w:t xml:space="preserve"> </w:t>
            </w:r>
            <w:r w:rsidRPr="00EC12FE">
              <w:t xml:space="preserve">is: </w:t>
            </w:r>
            <w:r w:rsidR="006B423C">
              <w:rPr>
                <w:b/>
                <w:i/>
                <w:lang w:val="en-GB"/>
              </w:rPr>
              <w:t>Ministry of Environment and Energy</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7B586E" w:rsidRPr="00EC12FE" w:rsidRDefault="007B586E" w:rsidP="00FE3BE2">
            <w:pPr>
              <w:tabs>
                <w:tab w:val="right" w:pos="7272"/>
              </w:tabs>
              <w:spacing w:after="160"/>
            </w:pPr>
            <w:r w:rsidRPr="00EC12FE">
              <w:t xml:space="preserve">The name of the bidding process is: </w:t>
            </w:r>
            <w:r w:rsidR="00217957">
              <w:rPr>
                <w:b/>
                <w:i/>
                <w:lang w:val="en-GB"/>
              </w:rPr>
              <w:t xml:space="preserve">Construction of </w:t>
            </w:r>
            <w:r w:rsidR="00FE3BE2" w:rsidRPr="00FE3BE2">
              <w:rPr>
                <w:b/>
                <w:i/>
                <w:lang w:val="en-GB"/>
              </w:rPr>
              <w:t xml:space="preserve">Drainage, Storage Room and Mess room in </w:t>
            </w:r>
            <w:proofErr w:type="spellStart"/>
            <w:r w:rsidR="00FE3BE2" w:rsidRPr="00FE3BE2">
              <w:rPr>
                <w:b/>
                <w:i/>
                <w:lang w:val="en-GB"/>
              </w:rPr>
              <w:t>R.Vandhoo</w:t>
            </w:r>
            <w:proofErr w:type="spellEnd"/>
          </w:p>
          <w:p w:rsidR="00030555" w:rsidRDefault="007B586E" w:rsidP="00FE3BE2">
            <w:pPr>
              <w:tabs>
                <w:tab w:val="right" w:pos="7272"/>
              </w:tabs>
              <w:spacing w:after="160"/>
              <w:rPr>
                <w:b/>
                <w:i/>
                <w:lang w:val="en-GB"/>
              </w:rPr>
            </w:pPr>
            <w:r w:rsidRPr="00EC12FE">
              <w:t>The identification number</w:t>
            </w:r>
            <w:r w:rsidRPr="00EC12FE">
              <w:rPr>
                <w:i/>
              </w:rPr>
              <w:t xml:space="preserve"> </w:t>
            </w:r>
            <w:r w:rsidRPr="00EC12FE">
              <w:t xml:space="preserve">of the bidding process is: </w:t>
            </w:r>
            <w:r w:rsidR="006B423C" w:rsidRPr="006B423C">
              <w:rPr>
                <w:b/>
                <w:i/>
                <w:lang w:val="en-GB"/>
              </w:rPr>
              <w:t>IFB 0</w:t>
            </w:r>
            <w:r w:rsidR="00FE3BE2">
              <w:rPr>
                <w:b/>
                <w:i/>
                <w:lang w:val="en-GB"/>
              </w:rPr>
              <w:t>31</w:t>
            </w:r>
            <w:r w:rsidR="006B423C" w:rsidRPr="006B423C">
              <w:rPr>
                <w:b/>
                <w:i/>
                <w:lang w:val="en-GB"/>
              </w:rPr>
              <w:t>/</w:t>
            </w:r>
            <w:r w:rsidR="000C3B0F">
              <w:rPr>
                <w:b/>
                <w:i/>
                <w:lang w:val="en-GB"/>
              </w:rPr>
              <w:t>4427-MAL</w:t>
            </w:r>
          </w:p>
          <w:p w:rsidR="00016EBA" w:rsidRPr="006B423C" w:rsidRDefault="00016EBA" w:rsidP="00A36593">
            <w:pPr>
              <w:tabs>
                <w:tab w:val="right" w:pos="7272"/>
              </w:tabs>
              <w:spacing w:after="160"/>
              <w:ind w:left="5040"/>
            </w:pPr>
            <w:r>
              <w:rPr>
                <w:b/>
                <w:i/>
                <w:lang w:val="en-GB"/>
              </w:rPr>
              <w:t>TEB/20</w:t>
            </w:r>
            <w:r w:rsidR="00A35560">
              <w:rPr>
                <w:b/>
                <w:i/>
                <w:lang w:val="en-GB"/>
              </w:rPr>
              <w:t>15</w:t>
            </w:r>
            <w:r>
              <w:rPr>
                <w:b/>
                <w:i/>
                <w:lang w:val="en-GB"/>
              </w:rPr>
              <w:t>/</w:t>
            </w:r>
            <w:r w:rsidR="00A35560">
              <w:rPr>
                <w:b/>
                <w:i/>
                <w:lang w:val="en-GB"/>
              </w:rPr>
              <w:t>W-</w:t>
            </w:r>
            <w:r w:rsidR="00A36593">
              <w:rPr>
                <w:b/>
                <w:i/>
                <w:lang w:val="en-GB"/>
              </w:rPr>
              <w:t>105</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A35560" w:rsidP="006134A0">
            <w:pPr>
              <w:tabs>
                <w:tab w:val="right" w:pos="7272"/>
              </w:tabs>
              <w:spacing w:after="160"/>
              <w:rPr>
                <w:u w:val="single"/>
              </w:rPr>
            </w:pPr>
            <w:r>
              <w:t>The Borrower is:</w:t>
            </w:r>
            <w:r w:rsidR="007B586E" w:rsidRPr="00EC12FE">
              <w:t xml:space="preserve"> </w:t>
            </w:r>
            <w:r w:rsidR="006B423C">
              <w:rPr>
                <w:b/>
                <w:i/>
                <w:lang w:val="en-GB"/>
              </w:rPr>
              <w:t xml:space="preserve">The </w:t>
            </w:r>
            <w:r w:rsidR="003F10D8">
              <w:rPr>
                <w:b/>
                <w:i/>
                <w:lang w:val="en-GB"/>
              </w:rPr>
              <w:t>Republic</w:t>
            </w:r>
            <w:r w:rsidR="006B423C">
              <w:rPr>
                <w:b/>
                <w:i/>
                <w:lang w:val="en-GB"/>
              </w:rPr>
              <w:t xml:space="preserve"> of Maldives</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7B586E" w:rsidP="00A35560">
            <w:pPr>
              <w:tabs>
                <w:tab w:val="right" w:pos="7254"/>
              </w:tabs>
              <w:spacing w:after="160"/>
            </w:pPr>
            <w:r w:rsidRPr="00EC12FE">
              <w:t xml:space="preserve">The name of the Project is: </w:t>
            </w:r>
            <w:r w:rsidR="000C3B0F">
              <w:rPr>
                <w:b/>
                <w:i/>
                <w:lang w:val="en-GB"/>
              </w:rPr>
              <w:t>Maldives Environmental Management Project (MEMP)</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4.1</w:t>
            </w:r>
          </w:p>
        </w:tc>
        <w:tc>
          <w:tcPr>
            <w:tcW w:w="7470" w:type="dxa"/>
          </w:tcPr>
          <w:p w:rsidR="009D53CC" w:rsidRPr="00EC12FE" w:rsidRDefault="00152955" w:rsidP="006134A0">
            <w:pPr>
              <w:tabs>
                <w:tab w:val="right" w:pos="7254"/>
              </w:tabs>
              <w:spacing w:after="160"/>
            </w:pPr>
            <w:r w:rsidRPr="00EC12FE">
              <w:rPr>
                <w:iCs/>
              </w:rPr>
              <w:t xml:space="preserve">Maximum number of members in the JV shall be: </w:t>
            </w:r>
            <w:r w:rsidR="003F10D8">
              <w:rPr>
                <w:b/>
                <w:i/>
                <w:iCs/>
                <w:lang w:val="en-GB"/>
              </w:rPr>
              <w:t>Three (3)</w:t>
            </w:r>
            <w:r w:rsidR="007B586E" w:rsidRPr="00EC12FE">
              <w:t>.</w:t>
            </w:r>
            <w:r w:rsidR="00D509A1" w:rsidRPr="00EC12FE" w:rsidDel="00D509A1">
              <w:t xml:space="preserve"> </w:t>
            </w:r>
          </w:p>
        </w:tc>
      </w:tr>
      <w:tr w:rsidR="00030555" w:rsidRPr="00EC12FE" w:rsidTr="00A35560">
        <w:trPr>
          <w:cantSplit/>
          <w:jc w:val="center"/>
        </w:trPr>
        <w:tc>
          <w:tcPr>
            <w:tcW w:w="1620" w:type="dxa"/>
          </w:tcPr>
          <w:p w:rsidR="00030555" w:rsidRPr="00EC12FE" w:rsidRDefault="00030555" w:rsidP="006134A0">
            <w:pPr>
              <w:spacing w:after="160"/>
              <w:rPr>
                <w:b/>
              </w:rPr>
            </w:pPr>
            <w:r w:rsidRPr="00EC12FE">
              <w:rPr>
                <w:b/>
              </w:rPr>
              <w:t>ITB</w:t>
            </w:r>
            <w:r w:rsidR="00277338" w:rsidRPr="00EC12FE">
              <w:rPr>
                <w:b/>
              </w:rPr>
              <w:t xml:space="preserve"> 4.4</w:t>
            </w:r>
          </w:p>
        </w:tc>
        <w:tc>
          <w:tcPr>
            <w:tcW w:w="7470" w:type="dxa"/>
          </w:tcPr>
          <w:p w:rsidR="00030555" w:rsidRPr="00EC12FE" w:rsidRDefault="00C6684C" w:rsidP="006134A0">
            <w:pPr>
              <w:tabs>
                <w:tab w:val="right" w:pos="7254"/>
              </w:tabs>
              <w:spacing w:after="160"/>
              <w:rPr>
                <w:iCs/>
              </w:rPr>
            </w:pPr>
            <w:r>
              <w:rPr>
                <w:iCs/>
              </w:rPr>
              <w:t xml:space="preserve">A list of </w:t>
            </w:r>
            <w:r w:rsidRPr="00C65CB4">
              <w:rPr>
                <w:iCs/>
              </w:rPr>
              <w:t xml:space="preserve">debarred </w:t>
            </w:r>
            <w:r>
              <w:rPr>
                <w:iCs/>
              </w:rPr>
              <w:t>firms and individuals is available on the Bank’s external website</w:t>
            </w:r>
            <w:r w:rsidRPr="00C65CB4">
              <w:rPr>
                <w:iCs/>
              </w:rPr>
              <w:t xml:space="preserve">: </w:t>
            </w:r>
            <w:hyperlink r:id="rId18" w:history="1">
              <w:r w:rsidRPr="00C65CB4">
                <w:rPr>
                  <w:rStyle w:val="Hyperlink"/>
                  <w:iCs/>
                </w:rPr>
                <w:t>http://www.worldbank.org/debarr.</w:t>
              </w:r>
            </w:hyperlink>
            <w:r w:rsidR="00030555" w:rsidRPr="00EC12FE">
              <w:rPr>
                <w:iCs/>
              </w:rPr>
              <w:t xml:space="preserve"> </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B.  Bidding Documents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TOCNumber1"/>
              <w:rPr>
                <w:rFonts w:ascii="Times New Roman" w:hAnsi="Times New Roman" w:cs="Times New Roman"/>
                <w:sz w:val="24"/>
                <w:szCs w:val="24"/>
              </w:rPr>
            </w:pPr>
            <w:r w:rsidRPr="00EC12FE">
              <w:rPr>
                <w:rFonts w:ascii="Times New Roman" w:hAnsi="Times New Roman" w:cs="Times New Roman"/>
                <w:sz w:val="24"/>
                <w:szCs w:val="24"/>
              </w:rPr>
              <w:t>ITB 7.1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60"/>
            </w:pPr>
            <w:r w:rsidRPr="00EC12FE">
              <w:t xml:space="preserve">For </w:t>
            </w:r>
            <w:r w:rsidRPr="00EC12FE">
              <w:rPr>
                <w:b/>
                <w:u w:val="single"/>
              </w:rPr>
              <w:t>clarification purposes</w:t>
            </w:r>
            <w:r w:rsidRPr="00EC12FE">
              <w:t xml:space="preserve"> only, the </w:t>
            </w:r>
            <w:r w:rsidR="00283744" w:rsidRPr="00EC12FE">
              <w:rPr>
                <w:iCs/>
              </w:rPr>
              <w:t>Employer</w:t>
            </w:r>
            <w:r w:rsidRPr="00EC12FE">
              <w:rPr>
                <w:iCs/>
              </w:rPr>
              <w:t xml:space="preserve">’s </w:t>
            </w:r>
            <w:r w:rsidRPr="00EC12FE">
              <w:t>address is:</w:t>
            </w:r>
          </w:p>
          <w:p w:rsidR="006B423C" w:rsidRPr="00A36593" w:rsidRDefault="00A36593" w:rsidP="00FA419D">
            <w:pPr>
              <w:tabs>
                <w:tab w:val="right" w:pos="7254"/>
              </w:tabs>
              <w:spacing w:after="60"/>
              <w:ind w:left="720"/>
              <w:rPr>
                <w:b/>
                <w:i/>
              </w:rPr>
            </w:pPr>
            <w:r w:rsidRPr="00A36593">
              <w:rPr>
                <w:b/>
                <w:i/>
              </w:rPr>
              <w:t xml:space="preserve">Ahmed </w:t>
            </w:r>
            <w:proofErr w:type="spellStart"/>
            <w:r w:rsidRPr="00A36593">
              <w:rPr>
                <w:b/>
                <w:i/>
              </w:rPr>
              <w:t>Mujuthaba</w:t>
            </w:r>
            <w:proofErr w:type="spellEnd"/>
          </w:p>
          <w:p w:rsidR="006B423C" w:rsidRPr="00EE5FA0" w:rsidRDefault="00A36593" w:rsidP="006134A0">
            <w:pPr>
              <w:tabs>
                <w:tab w:val="right" w:pos="7254"/>
              </w:tabs>
              <w:spacing w:after="60"/>
              <w:ind w:left="720"/>
              <w:rPr>
                <w:b/>
                <w:i/>
              </w:rPr>
            </w:pPr>
            <w:r>
              <w:rPr>
                <w:b/>
                <w:i/>
              </w:rPr>
              <w:t>Director General</w:t>
            </w:r>
          </w:p>
          <w:p w:rsidR="006B423C" w:rsidRDefault="006B423C" w:rsidP="006134A0">
            <w:pPr>
              <w:tabs>
                <w:tab w:val="right" w:pos="7254"/>
              </w:tabs>
              <w:spacing w:after="60"/>
              <w:ind w:left="720"/>
              <w:rPr>
                <w:b/>
                <w:i/>
              </w:rPr>
            </w:pPr>
            <w:r w:rsidRPr="00EE5FA0">
              <w:rPr>
                <w:b/>
                <w:i/>
              </w:rPr>
              <w:t>Tender Evaluation Section</w:t>
            </w:r>
          </w:p>
          <w:p w:rsidR="00A35560" w:rsidRPr="00EE5FA0" w:rsidRDefault="00A35560" w:rsidP="006134A0">
            <w:pPr>
              <w:tabs>
                <w:tab w:val="right" w:pos="7254"/>
              </w:tabs>
              <w:spacing w:after="60"/>
              <w:ind w:left="720"/>
              <w:rPr>
                <w:b/>
                <w:i/>
              </w:rPr>
            </w:pPr>
            <w:r>
              <w:rPr>
                <w:b/>
                <w:i/>
              </w:rPr>
              <w:t>Public Procurement Division</w:t>
            </w:r>
          </w:p>
          <w:p w:rsidR="006B423C" w:rsidRPr="00EE5FA0" w:rsidRDefault="006B423C" w:rsidP="006134A0">
            <w:pPr>
              <w:tabs>
                <w:tab w:val="right" w:pos="7254"/>
              </w:tabs>
              <w:spacing w:after="60"/>
              <w:ind w:left="720"/>
              <w:rPr>
                <w:b/>
                <w:i/>
              </w:rPr>
            </w:pPr>
            <w:r w:rsidRPr="00EE5FA0">
              <w:rPr>
                <w:b/>
                <w:i/>
              </w:rPr>
              <w:t>Ministry of Finance and Treasury</w:t>
            </w:r>
          </w:p>
          <w:p w:rsidR="006B423C" w:rsidRPr="00EE5FA0" w:rsidRDefault="006B423C"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6B423C" w:rsidRPr="00EE5FA0" w:rsidRDefault="006B423C" w:rsidP="006134A0">
            <w:pPr>
              <w:tabs>
                <w:tab w:val="right" w:pos="7254"/>
              </w:tabs>
              <w:spacing w:after="60"/>
              <w:ind w:left="720"/>
              <w:rPr>
                <w:b/>
                <w:i/>
              </w:rPr>
            </w:pPr>
            <w:r w:rsidRPr="00EE5FA0">
              <w:rPr>
                <w:b/>
                <w:i/>
              </w:rPr>
              <w:t>Male’, 20379</w:t>
            </w:r>
          </w:p>
          <w:p w:rsidR="006B423C" w:rsidRPr="00EE5FA0" w:rsidRDefault="006B423C" w:rsidP="006134A0">
            <w:pPr>
              <w:tabs>
                <w:tab w:val="right" w:pos="7254"/>
              </w:tabs>
              <w:spacing w:after="60"/>
              <w:ind w:left="720"/>
              <w:rPr>
                <w:b/>
                <w:i/>
              </w:rPr>
            </w:pPr>
            <w:r w:rsidRPr="00EE5FA0">
              <w:rPr>
                <w:b/>
                <w:i/>
              </w:rPr>
              <w:t>Republic of Maldives</w:t>
            </w:r>
          </w:p>
          <w:p w:rsidR="006B423C" w:rsidRPr="00EE5FA0" w:rsidRDefault="006B423C" w:rsidP="00A36593">
            <w:pPr>
              <w:tabs>
                <w:tab w:val="right" w:pos="7254"/>
              </w:tabs>
              <w:spacing w:after="60"/>
              <w:ind w:left="720"/>
              <w:rPr>
                <w:b/>
                <w:i/>
              </w:rPr>
            </w:pPr>
            <w:r w:rsidRPr="00EE5FA0">
              <w:rPr>
                <w:b/>
                <w:i/>
              </w:rPr>
              <w:t>Tel: (960) 3349</w:t>
            </w:r>
            <w:r w:rsidR="00A36593">
              <w:rPr>
                <w:b/>
                <w:i/>
              </w:rPr>
              <w:t>191</w:t>
            </w:r>
            <w:r w:rsidRPr="00EE5FA0">
              <w:rPr>
                <w:b/>
                <w:i/>
              </w:rPr>
              <w:t>, (960) 3349106</w:t>
            </w:r>
          </w:p>
          <w:p w:rsidR="006B423C" w:rsidRPr="00EE5FA0" w:rsidRDefault="006B423C" w:rsidP="006134A0">
            <w:pPr>
              <w:tabs>
                <w:tab w:val="right" w:pos="7254"/>
              </w:tabs>
              <w:spacing w:after="60"/>
              <w:ind w:left="720"/>
              <w:rPr>
                <w:b/>
                <w:i/>
              </w:rPr>
            </w:pPr>
            <w:r w:rsidRPr="00EE5FA0">
              <w:rPr>
                <w:b/>
                <w:i/>
              </w:rPr>
              <w:t>Fax: (960) 3320706, (960) 3324432</w:t>
            </w:r>
          </w:p>
          <w:p w:rsidR="006B423C" w:rsidRDefault="006B423C" w:rsidP="006134A0">
            <w:pPr>
              <w:tabs>
                <w:tab w:val="right" w:pos="7254"/>
              </w:tabs>
              <w:spacing w:after="60"/>
              <w:ind w:left="720"/>
              <w:rPr>
                <w:i/>
                <w:color w:val="0070C0"/>
                <w:u w:val="single"/>
              </w:rPr>
            </w:pPr>
            <w:r w:rsidRPr="00EE5FA0">
              <w:rPr>
                <w:b/>
                <w:i/>
              </w:rPr>
              <w:t>E-Mail:</w:t>
            </w:r>
            <w:r w:rsidRPr="00AF6143">
              <w:t xml:space="preserve"> </w:t>
            </w:r>
            <w:hyperlink r:id="rId19" w:history="1">
              <w:r w:rsidRPr="00AF6143">
                <w:rPr>
                  <w:i/>
                  <w:color w:val="0070C0"/>
                  <w:u w:val="single"/>
                </w:rPr>
                <w:t>tender@finance.gov.mv</w:t>
              </w:r>
            </w:hyperlink>
          </w:p>
          <w:p w:rsidR="00A36593" w:rsidRDefault="00A36593" w:rsidP="006134A0">
            <w:pPr>
              <w:tabs>
                <w:tab w:val="right" w:pos="7254"/>
              </w:tabs>
              <w:spacing w:after="60"/>
              <w:ind w:left="720"/>
            </w:pPr>
            <w:r>
              <w:rPr>
                <w:b/>
                <w:i/>
              </w:rPr>
              <w:t>Copy:</w:t>
            </w:r>
            <w:r>
              <w:t xml:space="preserve"> </w:t>
            </w:r>
            <w:r w:rsidRPr="00A36593">
              <w:rPr>
                <w:i/>
                <w:iCs/>
                <w:color w:val="548DD4" w:themeColor="text2" w:themeTint="99"/>
                <w:u w:val="single"/>
              </w:rPr>
              <w:t>aminath.naaheen@finance.gov.mv</w:t>
            </w:r>
          </w:p>
          <w:p w:rsidR="006B423C" w:rsidRDefault="006B423C" w:rsidP="006134A0">
            <w:pPr>
              <w:tabs>
                <w:tab w:val="right" w:pos="7254"/>
              </w:tabs>
            </w:pPr>
          </w:p>
          <w:p w:rsidR="007B586E" w:rsidRPr="00EC12FE" w:rsidRDefault="007B586E" w:rsidP="00A35560">
            <w:pPr>
              <w:tabs>
                <w:tab w:val="right" w:pos="7254"/>
              </w:tabs>
              <w:spacing w:after="60"/>
            </w:pPr>
            <w:r w:rsidRPr="00EC12FE">
              <w:t xml:space="preserve">Requests for clarification should be received by the </w:t>
            </w:r>
            <w:r w:rsidR="00283744" w:rsidRPr="00EC12FE">
              <w:t>Employer</w:t>
            </w:r>
            <w:r w:rsidRPr="00EC12FE">
              <w:t xml:space="preserve"> no later than: </w:t>
            </w:r>
            <w:r w:rsidR="00A35560">
              <w:rPr>
                <w:b/>
                <w:i/>
              </w:rPr>
              <w:t>7</w:t>
            </w:r>
            <w:r w:rsidR="006B423C">
              <w:rPr>
                <w:b/>
                <w:i/>
              </w:rPr>
              <w:t xml:space="preserve"> Days before the Bid Openi</w:t>
            </w:r>
            <w:r w:rsidR="0025005E">
              <w:rPr>
                <w:b/>
                <w:i/>
              </w:rPr>
              <w:t>ng</w:t>
            </w:r>
            <w:r w:rsidRPr="00EC12FE">
              <w:rPr>
                <w:b/>
                <w:i/>
              </w:rPr>
              <w:t>.</w:t>
            </w:r>
          </w:p>
        </w:tc>
      </w:tr>
      <w:tr w:rsidR="00152955" w:rsidRPr="00EC12FE">
        <w:trPr>
          <w:jc w:val="center"/>
        </w:trPr>
        <w:tc>
          <w:tcPr>
            <w:tcW w:w="1620" w:type="dxa"/>
            <w:tcBorders>
              <w:top w:val="single" w:sz="2" w:space="0" w:color="000000"/>
              <w:left w:val="single" w:sz="2" w:space="0" w:color="000000"/>
              <w:bottom w:val="single" w:sz="2" w:space="0" w:color="000000"/>
            </w:tcBorders>
          </w:tcPr>
          <w:p w:rsidR="00152955" w:rsidRPr="00EC12FE" w:rsidRDefault="00152955" w:rsidP="006134A0">
            <w:pPr>
              <w:tabs>
                <w:tab w:val="right" w:pos="7254"/>
              </w:tabs>
              <w:spacing w:after="160"/>
            </w:pPr>
            <w:r w:rsidRPr="00EC12FE">
              <w:rPr>
                <w:b/>
              </w:rPr>
              <w:t>ITB 7.1</w:t>
            </w:r>
          </w:p>
        </w:tc>
        <w:tc>
          <w:tcPr>
            <w:tcW w:w="7470" w:type="dxa"/>
            <w:tcBorders>
              <w:top w:val="single" w:sz="2" w:space="0" w:color="000000"/>
              <w:bottom w:val="single" w:sz="2" w:space="0" w:color="000000"/>
              <w:right w:val="single" w:sz="2" w:space="0" w:color="000000"/>
            </w:tcBorders>
          </w:tcPr>
          <w:p w:rsidR="006B423C" w:rsidRPr="006B423C" w:rsidRDefault="00152955" w:rsidP="006134A0">
            <w:pPr>
              <w:tabs>
                <w:tab w:val="right" w:pos="7254"/>
              </w:tabs>
              <w:spacing w:after="160"/>
              <w:rPr>
                <w:b/>
                <w:bCs/>
                <w:i/>
                <w:lang w:val="en-GB"/>
              </w:rPr>
            </w:pPr>
            <w:r w:rsidRPr="00EC12FE">
              <w:rPr>
                <w:bCs/>
              </w:rPr>
              <w:t xml:space="preserve">Web page: </w:t>
            </w:r>
            <w:hyperlink r:id="rId20" w:history="1">
              <w:r w:rsidR="006B423C" w:rsidRPr="005A110A">
                <w:rPr>
                  <w:rStyle w:val="Hyperlink"/>
                  <w:b/>
                  <w:bCs/>
                  <w:i/>
                  <w:lang w:val="en-GB"/>
                </w:rPr>
                <w:t>www.finance.gov.mv</w:t>
              </w:r>
            </w:hyperlink>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254"/>
              </w:tabs>
              <w:spacing w:after="160"/>
              <w:rPr>
                <w:b/>
              </w:rPr>
            </w:pPr>
            <w:r w:rsidRPr="00EC12FE">
              <w:rPr>
                <w:b/>
              </w:rPr>
              <w:t>ITB 7.4</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60"/>
            </w:pPr>
            <w:r w:rsidRPr="00EC12FE">
              <w:t xml:space="preserve">A Pre-Bid meeting </w:t>
            </w:r>
            <w:r w:rsidR="006B423C">
              <w:rPr>
                <w:b/>
                <w:i/>
                <w:lang w:val="en-GB"/>
              </w:rPr>
              <w:t>shall</w:t>
            </w:r>
            <w:r w:rsidRPr="00EC12FE">
              <w:t xml:space="preserve"> take place. Pre-Bid meeting will take place at the following date, time and place:</w:t>
            </w:r>
          </w:p>
          <w:p w:rsidR="00AA7ABE" w:rsidRPr="00EC12FE" w:rsidRDefault="00AA7ABE" w:rsidP="00FE3BE2">
            <w:pPr>
              <w:tabs>
                <w:tab w:val="right" w:pos="7254"/>
              </w:tabs>
              <w:spacing w:after="120"/>
              <w:rPr>
                <w:i/>
              </w:rPr>
            </w:pPr>
            <w:r>
              <w:t>Date</w:t>
            </w:r>
            <w:r w:rsidRPr="00EC12FE">
              <w:t xml:space="preserve">: </w:t>
            </w:r>
            <w:r w:rsidR="00FE3BE2">
              <w:rPr>
                <w:b/>
                <w:i/>
                <w:lang w:val="en-GB"/>
              </w:rPr>
              <w:t>June 11</w:t>
            </w:r>
            <w:r>
              <w:rPr>
                <w:b/>
                <w:i/>
                <w:lang w:val="en-GB"/>
              </w:rPr>
              <w:t>, 201</w:t>
            </w:r>
            <w:r w:rsidR="00A35560">
              <w:rPr>
                <w:b/>
                <w:i/>
                <w:lang w:val="en-GB"/>
              </w:rPr>
              <w:t>5</w:t>
            </w:r>
          </w:p>
          <w:p w:rsidR="00AA7ABE" w:rsidRPr="00EC12FE" w:rsidRDefault="00AA7ABE" w:rsidP="00A36593">
            <w:pPr>
              <w:tabs>
                <w:tab w:val="right" w:pos="7254"/>
              </w:tabs>
              <w:spacing w:after="120"/>
              <w:rPr>
                <w:i/>
              </w:rPr>
            </w:pPr>
            <w:r w:rsidRPr="00EC12FE">
              <w:t xml:space="preserve">Time: </w:t>
            </w:r>
            <w:r w:rsidRPr="007605B6">
              <w:rPr>
                <w:b/>
                <w:i/>
                <w:lang w:val="en-GB"/>
              </w:rPr>
              <w:t>1</w:t>
            </w:r>
            <w:r w:rsidR="00A36593">
              <w:rPr>
                <w:b/>
                <w:i/>
                <w:lang w:val="en-GB"/>
              </w:rPr>
              <w:t>2</w:t>
            </w:r>
            <w:r w:rsidRPr="007605B6">
              <w:rPr>
                <w:b/>
                <w:i/>
                <w:lang w:val="en-GB"/>
              </w:rPr>
              <w:t>00 H</w:t>
            </w:r>
            <w:r w:rsidR="001A4978">
              <w:rPr>
                <w:b/>
                <w:i/>
                <w:lang w:val="en-GB"/>
              </w:rPr>
              <w:t>ou</w:t>
            </w:r>
            <w:r w:rsidRPr="00AA7ABE">
              <w:rPr>
                <w:b/>
                <w:i/>
                <w:lang w:val="en-GB"/>
              </w:rPr>
              <w:t>rs</w:t>
            </w:r>
          </w:p>
          <w:p w:rsidR="007B586E" w:rsidRPr="009A305D" w:rsidRDefault="007B586E" w:rsidP="009A305D">
            <w:pPr>
              <w:tabs>
                <w:tab w:val="right" w:pos="7254"/>
              </w:tabs>
              <w:spacing w:after="120"/>
              <w:rPr>
                <w:i/>
              </w:rPr>
            </w:pPr>
            <w:r w:rsidRPr="00EC12FE">
              <w:t xml:space="preserve">Place: </w:t>
            </w:r>
            <w:r w:rsidR="00AA7ABE" w:rsidRPr="00AA7ABE">
              <w:rPr>
                <w:b/>
                <w:i/>
                <w:lang w:val="en-GB"/>
              </w:rPr>
              <w:t>Tender Evaluation Section / Ministry of Finance and Treasury</w:t>
            </w:r>
          </w:p>
        </w:tc>
      </w:tr>
    </w:tbl>
    <w:p w:rsidR="009A305D" w:rsidRDefault="009A305D" w:rsidP="006134A0">
      <w:pPr>
        <w:pStyle w:val="Caption"/>
        <w:spacing w:before="0"/>
        <w:rPr>
          <w:rFonts w:ascii="Times New Roman" w:hAnsi="Times New Roman" w:cs="Times New Roman"/>
        </w:rPr>
      </w:pPr>
    </w:p>
    <w:p w:rsidR="007B586E" w:rsidRPr="00EC12FE" w:rsidRDefault="007B586E" w:rsidP="006134A0">
      <w:pPr>
        <w:pStyle w:val="Caption"/>
        <w:spacing w:before="0"/>
        <w:rPr>
          <w:rFonts w:ascii="Times New Roman" w:hAnsi="Times New Roman" w:cs="Times New Roman"/>
        </w:rPr>
      </w:pPr>
      <w:r w:rsidRPr="00EC12FE">
        <w:rPr>
          <w:rFonts w:ascii="Times New Roman" w:hAnsi="Times New Roman" w:cs="Times New Roman"/>
        </w:rPr>
        <w:t>C.  Preparation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CommentSubject"/>
              <w:tabs>
                <w:tab w:val="right" w:pos="7434"/>
              </w:tabs>
              <w:spacing w:after="180"/>
              <w:rPr>
                <w:rFonts w:ascii="Times New Roman" w:hAnsi="Times New Roman"/>
                <w:bCs w:val="0"/>
                <w:iCs/>
                <w:sz w:val="24"/>
                <w:szCs w:val="24"/>
                <w:lang w:val="en-US"/>
              </w:rPr>
            </w:pPr>
            <w:r w:rsidRPr="00EC12FE">
              <w:rPr>
                <w:rFonts w:ascii="Times New Roman" w:hAnsi="Times New Roman"/>
                <w:bCs w:val="0"/>
                <w:iCs/>
                <w:sz w:val="24"/>
                <w:szCs w:val="24"/>
                <w:lang w:val="en-US"/>
              </w:rPr>
              <w:t>ITB 10.1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i/>
                <w:lang w:val="en-GB"/>
              </w:rPr>
            </w:pPr>
            <w:r w:rsidRPr="00EC12FE">
              <w:rPr>
                <w:iCs/>
              </w:rPr>
              <w:t xml:space="preserve">The language of the bid is: </w:t>
            </w:r>
            <w:r w:rsidR="00AA7ABE">
              <w:rPr>
                <w:b/>
                <w:i/>
                <w:lang w:val="en-GB"/>
              </w:rPr>
              <w:t>English</w:t>
            </w:r>
          </w:p>
          <w:p w:rsidR="00152955" w:rsidRPr="00AA7ABE" w:rsidRDefault="00152955" w:rsidP="006134A0">
            <w:pPr>
              <w:spacing w:after="200"/>
              <w:rPr>
                <w:iCs/>
                <w:spacing w:val="-4"/>
              </w:rPr>
            </w:pPr>
            <w:r w:rsidRPr="00EC12FE">
              <w:rPr>
                <w:iCs/>
                <w:spacing w:val="-4"/>
              </w:rPr>
              <w:t xml:space="preserve">All correspondence exchange shall be in </w:t>
            </w:r>
            <w:r w:rsidR="00AA7ABE">
              <w:rPr>
                <w:b/>
                <w:i/>
                <w:iCs/>
                <w:spacing w:val="-4"/>
                <w:lang w:val="en-GB"/>
              </w:rPr>
              <w:t>English</w:t>
            </w:r>
            <w:r w:rsidRPr="00EC12FE">
              <w:rPr>
                <w:iCs/>
                <w:spacing w:val="-4"/>
              </w:rPr>
              <w:t xml:space="preserve"> language.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(b)</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jc w:val="both"/>
            </w:pPr>
            <w:r w:rsidRPr="00EC12FE">
              <w:t xml:space="preserve">The following schedules shall be submitted with the bid: </w:t>
            </w:r>
            <w:r w:rsidR="003F10D8">
              <w:rPr>
                <w:b/>
                <w:i/>
              </w:rPr>
              <w:t>None</w:t>
            </w:r>
            <w:r w:rsidR="000026E5">
              <w:rPr>
                <w:b/>
                <w:i/>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w:t>
            </w:r>
            <w:r w:rsidR="00444652" w:rsidRPr="00EC12FE">
              <w:rPr>
                <w:b/>
              </w:rPr>
              <w:t>h</w:t>
            </w:r>
            <w:r w:rsidRPr="00EC12FE">
              <w:rPr>
                <w:b/>
              </w:rPr>
              <w:t>)</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jc w:val="both"/>
            </w:pPr>
            <w:r w:rsidRPr="00EC12FE">
              <w:t>The Bidder shall submit with its bid the following additional documents:</w:t>
            </w:r>
            <w:r w:rsidRPr="00EC12FE">
              <w:rPr>
                <w:b/>
              </w:rPr>
              <w:t xml:space="preserve"> </w:t>
            </w:r>
            <w:r w:rsidR="000026E5">
              <w:rPr>
                <w:b/>
                <w:i/>
              </w:rPr>
              <w:t>None</w:t>
            </w:r>
            <w:r w:rsidRPr="00EC12FE">
              <w:rPr>
                <w:b/>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bCs/>
              </w:rPr>
            </w:pPr>
            <w:r w:rsidRPr="00EC12FE">
              <w:t xml:space="preserve">Alternative bids </w:t>
            </w:r>
            <w:r w:rsidRPr="00EC12FE">
              <w:rPr>
                <w:b/>
                <w:i/>
                <w:lang w:val="en-GB"/>
              </w:rPr>
              <w:t>shall not be</w:t>
            </w:r>
            <w:r w:rsidR="003F10D8">
              <w:rPr>
                <w:b/>
                <w:i/>
                <w:lang w:val="en-GB"/>
              </w:rPr>
              <w:t xml:space="preserve"> </w:t>
            </w:r>
            <w:r w:rsidRPr="00EC12FE">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times for completion </w:t>
            </w:r>
            <w:r w:rsidRPr="00EC12FE">
              <w:rPr>
                <w:b/>
                <w:i/>
                <w:lang w:val="en-GB"/>
              </w:rPr>
              <w:t xml:space="preserve">shall </w:t>
            </w:r>
            <w:r w:rsidR="003F10D8">
              <w:rPr>
                <w:b/>
                <w:i/>
                <w:lang w:val="en-GB"/>
              </w:rPr>
              <w:t>no</w:t>
            </w:r>
            <w:r w:rsidRPr="00EC12FE">
              <w:rPr>
                <w:b/>
                <w:i/>
                <w:lang w:val="en-GB"/>
              </w:rPr>
              <w:t>t b</w:t>
            </w:r>
            <w:r w:rsidR="003F10D8">
              <w:rPr>
                <w:b/>
                <w:i/>
                <w:lang w:val="en-GB"/>
              </w:rPr>
              <w:t>e</w:t>
            </w:r>
            <w:r w:rsidRPr="00EC12FE">
              <w:rPr>
                <w:i/>
              </w:rPr>
              <w:t xml:space="preserve"> </w:t>
            </w:r>
            <w:r w:rsidRPr="00EC12FE">
              <w:rPr>
                <w:iCs/>
              </w:rPr>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iCs/>
              </w:rPr>
            </w:pPr>
            <w:r w:rsidRPr="00EC12FE">
              <w:rPr>
                <w:b/>
                <w:iCs/>
              </w:rPr>
              <w:t>ITB 13.4</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technical solutions shall be permitted for the following parts of the Works: </w:t>
            </w:r>
            <w:r w:rsidR="003F10D8">
              <w:rPr>
                <w:b/>
                <w:i/>
                <w:iCs/>
              </w:rPr>
              <w:t>None</w:t>
            </w:r>
            <w:r w:rsidRPr="00EC12FE">
              <w:rPr>
                <w:iCs/>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14.</w:t>
            </w:r>
            <w:r w:rsidR="00395CFF" w:rsidRPr="00EC12FE">
              <w:rPr>
                <w:b/>
              </w:rPr>
              <w:t>5</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CommentSubject"/>
              <w:tabs>
                <w:tab w:val="right" w:pos="7254"/>
              </w:tabs>
              <w:spacing w:after="180"/>
              <w:rPr>
                <w:rFonts w:ascii="Times New Roman" w:hAnsi="Times New Roman"/>
                <w:b w:val="0"/>
                <w:sz w:val="24"/>
                <w:szCs w:val="24"/>
                <w:lang w:val="en-US"/>
              </w:rPr>
            </w:pPr>
            <w:r w:rsidRPr="00EC12FE">
              <w:rPr>
                <w:rFonts w:ascii="Times New Roman" w:hAnsi="Times New Roman"/>
                <w:b w:val="0"/>
                <w:sz w:val="24"/>
                <w:szCs w:val="24"/>
                <w:lang w:val="en-US"/>
              </w:rPr>
              <w:t xml:space="preserve">The prices quoted by the Bidder </w:t>
            </w:r>
            <w:r w:rsidRPr="00EC12FE">
              <w:rPr>
                <w:rFonts w:ascii="Times New Roman" w:hAnsi="Times New Roman"/>
                <w:i/>
                <w:sz w:val="24"/>
                <w:szCs w:val="24"/>
                <w:lang w:val="en-GB"/>
              </w:rPr>
              <w:t xml:space="preserve">shall not </w:t>
            </w:r>
            <w:r w:rsidR="003F10D8">
              <w:rPr>
                <w:rFonts w:ascii="Times New Roman" w:hAnsi="Times New Roman"/>
                <w:i/>
                <w:sz w:val="24"/>
                <w:szCs w:val="24"/>
                <w:lang w:val="en-GB"/>
              </w:rPr>
              <w:t>be</w:t>
            </w:r>
            <w:r w:rsidRPr="00EC12FE">
              <w:rPr>
                <w:rFonts w:ascii="Times New Roman" w:hAnsi="Times New Roman"/>
                <w:b w:val="0"/>
                <w:i/>
                <w:sz w:val="24"/>
                <w:szCs w:val="24"/>
                <w:lang w:val="en-US"/>
              </w:rPr>
              <w:t xml:space="preserve"> </w:t>
            </w:r>
            <w:r w:rsidRPr="00EC12FE">
              <w:rPr>
                <w:rFonts w:ascii="Times New Roman" w:hAnsi="Times New Roman"/>
                <w:b w:val="0"/>
                <w:sz w:val="24"/>
                <w:szCs w:val="24"/>
                <w:lang w:val="en-US"/>
              </w:rPr>
              <w:t xml:space="preserve">subject to adjustment during the performance of the Contract.  </w:t>
            </w:r>
          </w:p>
        </w:tc>
      </w:tr>
      <w:tr w:rsidR="007B586E" w:rsidRPr="00EC12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620" w:type="dxa"/>
            <w:tcBorders>
              <w:top w:val="single" w:sz="2" w:space="0" w:color="000000"/>
              <w:left w:val="single" w:sz="2" w:space="0" w:color="000000"/>
              <w:bottom w:val="single" w:sz="2" w:space="0" w:color="000000"/>
              <w:right w:val="single" w:sz="2" w:space="0" w:color="000000"/>
            </w:tcBorders>
          </w:tcPr>
          <w:p w:rsidR="007B586E" w:rsidRPr="00EC12FE" w:rsidRDefault="007B586E" w:rsidP="006134A0">
            <w:pPr>
              <w:tabs>
                <w:tab w:val="right" w:pos="7434"/>
              </w:tabs>
              <w:spacing w:after="180"/>
            </w:pPr>
            <w:r w:rsidRPr="00EC12FE">
              <w:rPr>
                <w:b/>
              </w:rPr>
              <w:t>ITB 15.1</w:t>
            </w:r>
          </w:p>
        </w:tc>
        <w:tc>
          <w:tcPr>
            <w:tcW w:w="7470" w:type="dxa"/>
            <w:tcBorders>
              <w:top w:val="single" w:sz="2" w:space="0" w:color="000000"/>
              <w:left w:val="single" w:sz="2" w:space="0" w:color="000000"/>
              <w:bottom w:val="single" w:sz="2" w:space="0" w:color="000000"/>
              <w:right w:val="single" w:sz="2" w:space="0" w:color="000000"/>
            </w:tcBorders>
          </w:tcPr>
          <w:p w:rsidR="009A305D" w:rsidRPr="009A305D" w:rsidRDefault="009A305D" w:rsidP="009A305D">
            <w:pPr>
              <w:tabs>
                <w:tab w:val="right" w:pos="7254"/>
              </w:tabs>
              <w:spacing w:before="120" w:after="120"/>
              <w:rPr>
                <w:bCs/>
              </w:rPr>
            </w:pPr>
            <w:r w:rsidRPr="009A305D">
              <w:rPr>
                <w:bCs/>
              </w:rPr>
              <w:t>Add the following to ITB clause 15.</w:t>
            </w:r>
            <w:r>
              <w:rPr>
                <w:bCs/>
              </w:rPr>
              <w:t>1</w:t>
            </w:r>
          </w:p>
          <w:p w:rsidR="007B586E" w:rsidRPr="009A305D" w:rsidRDefault="009A305D" w:rsidP="009A305D">
            <w:pPr>
              <w:pStyle w:val="Header2-SubClauses"/>
              <w:numPr>
                <w:ilvl w:val="0"/>
                <w:numId w:val="0"/>
              </w:numPr>
              <w:spacing w:after="240"/>
              <w:rPr>
                <w:rFonts w:cs="Times New Roman"/>
                <w:bCs/>
              </w:rPr>
            </w:pPr>
            <w:r w:rsidRPr="009A305D">
              <w:rPr>
                <w:rFonts w:cs="Times New Roman"/>
                <w:bCs/>
              </w:rPr>
              <w:t xml:space="preserve">“Local bidders </w:t>
            </w:r>
            <w:r w:rsidRPr="009A305D">
              <w:rPr>
                <w:rFonts w:cs="Times New Roman"/>
                <w:b/>
                <w:u w:val="single"/>
              </w:rPr>
              <w:t>must</w:t>
            </w:r>
            <w:r w:rsidRPr="009A305D">
              <w:rPr>
                <w:rFonts w:cs="Times New Roman"/>
                <w:bCs/>
              </w:rPr>
              <w:t xml:space="preserve"> quote in </w:t>
            </w:r>
            <w:r w:rsidRPr="009A305D">
              <w:rPr>
                <w:rFonts w:cs="Times New Roman"/>
                <w:b/>
                <w:u w:val="single"/>
              </w:rPr>
              <w:t>MVR</w:t>
            </w:r>
            <w:r w:rsidRPr="009A305D">
              <w:rPr>
                <w:rFonts w:cs="Times New Roman"/>
                <w:bCs/>
              </w:rPr>
              <w:t xml:space="preserve">.”  </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18.1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The bid validity period shall be: </w:t>
            </w:r>
            <w:r w:rsidR="003F10D8">
              <w:rPr>
                <w:b/>
                <w:i/>
                <w:lang w:val="en-GB"/>
              </w:rPr>
              <w:t>91</w:t>
            </w:r>
            <w:r w:rsidRPr="00EC12FE">
              <w:t xml:space="preserve"> days.</w:t>
            </w:r>
          </w:p>
        </w:tc>
      </w:tr>
      <w:tr w:rsidR="00422EE4" w:rsidRPr="00EC12FE">
        <w:trPr>
          <w:jc w:val="center"/>
        </w:trPr>
        <w:tc>
          <w:tcPr>
            <w:tcW w:w="1620" w:type="dxa"/>
            <w:tcBorders>
              <w:top w:val="single" w:sz="2" w:space="0" w:color="000000"/>
              <w:left w:val="single" w:sz="2" w:space="0" w:color="000000"/>
              <w:bottom w:val="single" w:sz="2" w:space="0" w:color="000000"/>
            </w:tcBorders>
          </w:tcPr>
          <w:p w:rsidR="00422EE4" w:rsidRPr="00EC12FE" w:rsidRDefault="00422EE4" w:rsidP="006134A0">
            <w:pPr>
              <w:tabs>
                <w:tab w:val="right" w:pos="7434"/>
              </w:tabs>
              <w:spacing w:after="180"/>
              <w:rPr>
                <w:b/>
              </w:rPr>
            </w:pPr>
            <w:r w:rsidRPr="00EC12FE">
              <w:rPr>
                <w:b/>
              </w:rPr>
              <w:t>ITB 18.3 (a)</w:t>
            </w:r>
          </w:p>
        </w:tc>
        <w:tc>
          <w:tcPr>
            <w:tcW w:w="7470" w:type="dxa"/>
            <w:tcBorders>
              <w:top w:val="single" w:sz="2" w:space="0" w:color="000000"/>
              <w:bottom w:val="single" w:sz="2" w:space="0" w:color="000000"/>
              <w:right w:val="single" w:sz="2" w:space="0" w:color="000000"/>
            </w:tcBorders>
          </w:tcPr>
          <w:p w:rsidR="00422EE4" w:rsidRPr="008976BD" w:rsidRDefault="00422EE4" w:rsidP="006134A0">
            <w:pPr>
              <w:tabs>
                <w:tab w:val="right" w:pos="7254"/>
              </w:tabs>
              <w:spacing w:after="60"/>
            </w:pPr>
            <w:r w:rsidRPr="00EC12FE">
              <w:t>The bid price shall be adjusted by t</w:t>
            </w:r>
            <w:r w:rsidR="008976BD">
              <w:t xml:space="preserve">he following factor(s): </w:t>
            </w:r>
            <w:r w:rsidR="008976BD">
              <w:rPr>
                <w:b/>
                <w:i/>
              </w:rPr>
              <w:t>None.</w:t>
            </w:r>
          </w:p>
        </w:tc>
      </w:tr>
      <w:tr w:rsidR="007B586E" w:rsidRPr="00EC12FE" w:rsidTr="008976BD">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19.1</w:t>
            </w:r>
          </w:p>
          <w:p w:rsidR="007B586E" w:rsidRPr="00EC12FE" w:rsidRDefault="007B586E" w:rsidP="006134A0">
            <w:pPr>
              <w:tabs>
                <w:tab w:val="right" w:pos="7434"/>
              </w:tabs>
              <w:spacing w:after="180"/>
              <w:rPr>
                <w:b/>
              </w:rPr>
            </w:pPr>
          </w:p>
        </w:tc>
        <w:tc>
          <w:tcPr>
            <w:tcW w:w="7470" w:type="dxa"/>
            <w:tcBorders>
              <w:top w:val="single" w:sz="2" w:space="0" w:color="000000"/>
              <w:bottom w:val="single" w:sz="2" w:space="0" w:color="000000"/>
              <w:right w:val="single" w:sz="2" w:space="0" w:color="000000"/>
            </w:tcBorders>
            <w:shd w:val="clear" w:color="auto" w:fill="auto"/>
          </w:tcPr>
          <w:p w:rsidR="00941B70" w:rsidRPr="008976BD" w:rsidRDefault="00941B70" w:rsidP="006134A0">
            <w:pPr>
              <w:tabs>
                <w:tab w:val="right" w:pos="7254"/>
              </w:tabs>
              <w:spacing w:after="60"/>
              <w:rPr>
                <w:b/>
                <w:i/>
              </w:rPr>
            </w:pPr>
            <w:r w:rsidRPr="00EC12FE">
              <w:t xml:space="preserve">A Bid Security </w:t>
            </w:r>
            <w:r w:rsidRPr="00EC12FE">
              <w:rPr>
                <w:b/>
                <w:i/>
              </w:rPr>
              <w:t>shall be</w:t>
            </w:r>
            <w:r w:rsidR="008976BD">
              <w:t xml:space="preserve"> required. </w:t>
            </w:r>
          </w:p>
          <w:p w:rsidR="007B586E" w:rsidRPr="008976BD" w:rsidRDefault="008976BD" w:rsidP="00FE3BE2">
            <w:pPr>
              <w:tabs>
                <w:tab w:val="right" w:pos="7254"/>
              </w:tabs>
              <w:spacing w:after="60"/>
              <w:rPr>
                <w:b/>
                <w:iCs/>
              </w:rPr>
            </w:pPr>
            <w:r>
              <w:rPr>
                <w:iCs/>
              </w:rPr>
              <w:t>T</w:t>
            </w:r>
            <w:r w:rsidR="00941B70" w:rsidRPr="00EC12FE">
              <w:rPr>
                <w:iCs/>
              </w:rPr>
              <w:t xml:space="preserve">he amount and currency of the bid security shall be: </w:t>
            </w:r>
            <w:r>
              <w:rPr>
                <w:b/>
                <w:i/>
                <w:iCs/>
              </w:rPr>
              <w:t xml:space="preserve">MVR </w:t>
            </w:r>
            <w:r w:rsidR="00FE3BE2">
              <w:rPr>
                <w:b/>
                <w:i/>
                <w:iCs/>
              </w:rPr>
              <w:t>15</w:t>
            </w:r>
            <w:r>
              <w:rPr>
                <w:b/>
                <w:i/>
                <w:iCs/>
              </w:rPr>
              <w:t>,000.00</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19.3 (d)</w:t>
            </w:r>
          </w:p>
        </w:tc>
        <w:tc>
          <w:tcPr>
            <w:tcW w:w="7470" w:type="dxa"/>
            <w:tcBorders>
              <w:top w:val="single" w:sz="2" w:space="0" w:color="000000"/>
              <w:bottom w:val="single" w:sz="2" w:space="0" w:color="000000"/>
              <w:right w:val="single" w:sz="2" w:space="0" w:color="000000"/>
            </w:tcBorders>
          </w:tcPr>
          <w:p w:rsidR="007B586E" w:rsidRPr="003D3342" w:rsidRDefault="00941B70" w:rsidP="006134A0">
            <w:pPr>
              <w:tabs>
                <w:tab w:val="right" w:pos="7254"/>
              </w:tabs>
              <w:spacing w:after="60"/>
            </w:pPr>
            <w:r w:rsidRPr="00EC12FE">
              <w:t>Other types of acceptable securiti</w:t>
            </w:r>
            <w:r w:rsidR="003D3342">
              <w:t xml:space="preserve">es: </w:t>
            </w:r>
            <w:r w:rsidR="003D3342">
              <w:rPr>
                <w:b/>
                <w:i/>
              </w:rPr>
              <w:t>None.</w:t>
            </w:r>
          </w:p>
        </w:tc>
      </w:tr>
      <w:tr w:rsidR="00941B70" w:rsidRPr="00EC12FE">
        <w:trPr>
          <w:jc w:val="center"/>
        </w:trPr>
        <w:tc>
          <w:tcPr>
            <w:tcW w:w="1620" w:type="dxa"/>
            <w:tcBorders>
              <w:top w:val="single" w:sz="2" w:space="0" w:color="000000"/>
              <w:left w:val="single" w:sz="2" w:space="0" w:color="000000"/>
              <w:bottom w:val="single" w:sz="2" w:space="0" w:color="000000"/>
            </w:tcBorders>
          </w:tcPr>
          <w:p w:rsidR="00941B70" w:rsidRPr="00EC12FE" w:rsidRDefault="00941B70" w:rsidP="006134A0">
            <w:pPr>
              <w:tabs>
                <w:tab w:val="right" w:pos="7434"/>
              </w:tabs>
              <w:spacing w:after="180"/>
              <w:rPr>
                <w:b/>
              </w:rPr>
            </w:pPr>
            <w:r w:rsidRPr="00EC12FE">
              <w:rPr>
                <w:b/>
              </w:rPr>
              <w:t>ITB 19.9</w:t>
            </w:r>
          </w:p>
        </w:tc>
        <w:tc>
          <w:tcPr>
            <w:tcW w:w="7470" w:type="dxa"/>
            <w:tcBorders>
              <w:top w:val="single" w:sz="2" w:space="0" w:color="000000"/>
              <w:bottom w:val="single" w:sz="2" w:space="0" w:color="000000"/>
              <w:right w:val="single" w:sz="2" w:space="0" w:color="000000"/>
            </w:tcBorders>
          </w:tcPr>
          <w:p w:rsidR="00941B70" w:rsidRPr="00EC12FE" w:rsidRDefault="00F16E44" w:rsidP="006134A0">
            <w:pPr>
              <w:spacing w:after="60"/>
            </w:pPr>
            <w:r>
              <w:rPr>
                <w:b/>
                <w:i/>
              </w:rPr>
              <w:t>Not Applicable.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pPr>
            <w:r w:rsidRPr="00EC12FE">
              <w:t xml:space="preserve">In addition to the original of the bid, the number of copies is: </w:t>
            </w:r>
            <w:r w:rsidR="00F16E44">
              <w:rPr>
                <w:b/>
                <w:i/>
                <w:lang w:val="en-GB"/>
              </w:rPr>
              <w:t>Two</w:t>
            </w:r>
            <w:r w:rsidRPr="00EC12FE">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Footer"/>
              <w:spacing w:before="0" w:after="120"/>
              <w:jc w:val="both"/>
              <w:rPr>
                <w:rFonts w:ascii="Times New Roman" w:hAnsi="Times New Roman"/>
                <w:b/>
                <w:i/>
                <w:sz w:val="24"/>
                <w:szCs w:val="24"/>
                <w:lang w:val="en-GB"/>
              </w:rPr>
            </w:pPr>
            <w:r w:rsidRPr="00EC12FE">
              <w:rPr>
                <w:rFonts w:ascii="Times New Roman" w:hAnsi="Times New Roman"/>
                <w:sz w:val="24"/>
                <w:szCs w:val="24"/>
              </w:rPr>
              <w:t xml:space="preserve">The written confirmation of authorization to sign on behalf of the Bidder shall </w:t>
            </w:r>
            <w:r w:rsidR="00487AF5" w:rsidRPr="00EC12FE">
              <w:rPr>
                <w:rFonts w:ascii="Times New Roman" w:hAnsi="Times New Roman"/>
                <w:sz w:val="24"/>
                <w:szCs w:val="24"/>
              </w:rPr>
              <w:t>consist</w:t>
            </w:r>
            <w:r w:rsidR="00412471" w:rsidRPr="00EC12FE">
              <w:rPr>
                <w:rFonts w:ascii="Times New Roman" w:hAnsi="Times New Roman"/>
                <w:sz w:val="24"/>
                <w:szCs w:val="24"/>
              </w:rPr>
              <w:t xml:space="preserve"> of</w:t>
            </w:r>
            <w:r w:rsidRPr="00EC12FE">
              <w:rPr>
                <w:rFonts w:ascii="Times New Roman" w:hAnsi="Times New Roman"/>
                <w:sz w:val="24"/>
                <w:szCs w:val="24"/>
              </w:rPr>
              <w:t>:</w:t>
            </w:r>
            <w:r w:rsidR="00F16E44">
              <w:rPr>
                <w:rFonts w:ascii="Times New Roman" w:hAnsi="Times New Roman"/>
                <w:b/>
                <w:i/>
                <w:sz w:val="24"/>
                <w:szCs w:val="24"/>
                <w:lang w:val="en-GB"/>
              </w:rPr>
              <w:t xml:space="preserve"> Power of Attorney</w:t>
            </w:r>
            <w:r w:rsidR="00412471" w:rsidRPr="00EC12FE">
              <w:rPr>
                <w:rFonts w:ascii="Times New Roman" w:hAnsi="Times New Roman"/>
                <w:b/>
                <w:i/>
                <w:sz w:val="24"/>
                <w:szCs w:val="24"/>
                <w:lang w:val="en-GB"/>
              </w:rPr>
              <w:t>.</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D.  Submission and Opening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 xml:space="preserve">ITB 22.1 </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For </w:t>
            </w:r>
            <w:r w:rsidRPr="00EC12FE">
              <w:rPr>
                <w:b/>
                <w:u w:val="single"/>
              </w:rPr>
              <w:t>bid submission purposes</w:t>
            </w:r>
            <w:r w:rsidRPr="00EC12FE">
              <w:rPr>
                <w:u w:val="single"/>
              </w:rPr>
              <w:t xml:space="preserve"> </w:t>
            </w:r>
            <w:r w:rsidRPr="00EC12FE">
              <w:t xml:space="preserve">only, the </w:t>
            </w:r>
            <w:r w:rsidR="00283744" w:rsidRPr="00EC12FE">
              <w:rPr>
                <w:iCs/>
              </w:rPr>
              <w:t>Employer</w:t>
            </w:r>
            <w:r w:rsidRPr="00EC12FE">
              <w:rPr>
                <w:iCs/>
              </w:rPr>
              <w:t xml:space="preserve">’s </w:t>
            </w:r>
            <w:r w:rsidR="00EE5FA0">
              <w:t>address is:</w:t>
            </w:r>
          </w:p>
          <w:p w:rsidR="000026E5" w:rsidRPr="00EE5FA0" w:rsidRDefault="000026E5" w:rsidP="006134A0">
            <w:pPr>
              <w:tabs>
                <w:tab w:val="right" w:pos="7254"/>
              </w:tabs>
              <w:spacing w:after="60"/>
              <w:ind w:left="720"/>
              <w:rPr>
                <w:b/>
                <w:i/>
              </w:rPr>
            </w:pPr>
            <w:r w:rsidRPr="00EE5FA0">
              <w:rPr>
                <w:b/>
                <w:i/>
              </w:rPr>
              <w:t>Mr. A</w:t>
            </w:r>
            <w:r w:rsidR="00EE5FA0" w:rsidRPr="00EE5FA0">
              <w:rPr>
                <w:b/>
                <w:i/>
              </w:rPr>
              <w:t xml:space="preserve">hmed </w:t>
            </w:r>
            <w:proofErr w:type="spellStart"/>
            <w:r w:rsidR="00EE5FA0" w:rsidRPr="00EE5FA0">
              <w:rPr>
                <w:b/>
                <w:i/>
              </w:rPr>
              <w:t>Mujthaba</w:t>
            </w:r>
            <w:proofErr w:type="spellEnd"/>
          </w:p>
          <w:p w:rsidR="000026E5" w:rsidRPr="00EE5FA0" w:rsidRDefault="00EE5FA0" w:rsidP="006134A0">
            <w:pPr>
              <w:tabs>
                <w:tab w:val="right" w:pos="7254"/>
              </w:tabs>
              <w:spacing w:after="60"/>
              <w:ind w:left="720"/>
              <w:rPr>
                <w:b/>
                <w:i/>
              </w:rPr>
            </w:pPr>
            <w:r w:rsidRPr="00EE5FA0">
              <w:rPr>
                <w:b/>
                <w:i/>
              </w:rPr>
              <w:t>Director General</w:t>
            </w:r>
          </w:p>
          <w:p w:rsidR="000026E5" w:rsidRDefault="000026E5" w:rsidP="006134A0">
            <w:pPr>
              <w:tabs>
                <w:tab w:val="right" w:pos="7254"/>
              </w:tabs>
              <w:spacing w:after="60"/>
              <w:ind w:left="720"/>
              <w:rPr>
                <w:b/>
                <w:i/>
              </w:rPr>
            </w:pPr>
            <w:r w:rsidRPr="00EE5FA0">
              <w:rPr>
                <w:b/>
                <w:i/>
              </w:rPr>
              <w:t>Tender Evaluation Section</w:t>
            </w:r>
          </w:p>
          <w:p w:rsidR="0073679F" w:rsidRPr="00EE5FA0" w:rsidRDefault="0073679F" w:rsidP="006134A0">
            <w:pPr>
              <w:tabs>
                <w:tab w:val="right" w:pos="7254"/>
              </w:tabs>
              <w:spacing w:after="60"/>
              <w:ind w:left="720"/>
              <w:rPr>
                <w:b/>
                <w:i/>
              </w:rPr>
            </w:pPr>
            <w:r>
              <w:rPr>
                <w:b/>
                <w:i/>
              </w:rPr>
              <w:t>Public Procurement Division</w:t>
            </w:r>
          </w:p>
          <w:p w:rsidR="000026E5" w:rsidRPr="00EE5FA0" w:rsidRDefault="000026E5" w:rsidP="006134A0">
            <w:pPr>
              <w:tabs>
                <w:tab w:val="right" w:pos="7254"/>
              </w:tabs>
              <w:spacing w:after="60"/>
              <w:ind w:left="720"/>
              <w:rPr>
                <w:b/>
                <w:i/>
              </w:rPr>
            </w:pPr>
            <w:r w:rsidRPr="00EE5FA0">
              <w:rPr>
                <w:b/>
                <w:i/>
              </w:rPr>
              <w:t>Ministry of Finance and Treasury</w:t>
            </w:r>
          </w:p>
          <w:p w:rsidR="000026E5" w:rsidRPr="00EE5FA0" w:rsidRDefault="000026E5"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0026E5" w:rsidRPr="00EE5FA0" w:rsidRDefault="000026E5" w:rsidP="006134A0">
            <w:pPr>
              <w:tabs>
                <w:tab w:val="right" w:pos="7254"/>
              </w:tabs>
              <w:spacing w:after="60"/>
              <w:ind w:left="720"/>
              <w:rPr>
                <w:b/>
                <w:i/>
              </w:rPr>
            </w:pPr>
            <w:r w:rsidRPr="00EE5FA0">
              <w:rPr>
                <w:b/>
                <w:i/>
              </w:rPr>
              <w:t>Male’, 20379</w:t>
            </w:r>
          </w:p>
          <w:p w:rsidR="000026E5" w:rsidRPr="00EE5FA0" w:rsidRDefault="000026E5" w:rsidP="006134A0">
            <w:pPr>
              <w:tabs>
                <w:tab w:val="right" w:pos="7254"/>
              </w:tabs>
              <w:spacing w:after="60"/>
              <w:ind w:left="720"/>
              <w:rPr>
                <w:b/>
                <w:i/>
              </w:rPr>
            </w:pPr>
            <w:r w:rsidRPr="00EE5FA0">
              <w:rPr>
                <w:b/>
                <w:i/>
              </w:rPr>
              <w:t>Republic of Maldives</w:t>
            </w:r>
          </w:p>
          <w:p w:rsidR="000026E5" w:rsidRPr="00EE5FA0" w:rsidRDefault="000026E5" w:rsidP="000B78D0">
            <w:pPr>
              <w:tabs>
                <w:tab w:val="right" w:pos="7254"/>
              </w:tabs>
              <w:spacing w:after="60"/>
              <w:ind w:left="720"/>
              <w:rPr>
                <w:b/>
                <w:i/>
              </w:rPr>
            </w:pPr>
            <w:r w:rsidRPr="00EE5FA0">
              <w:rPr>
                <w:b/>
                <w:i/>
              </w:rPr>
              <w:t>Tel: (960) 3349</w:t>
            </w:r>
            <w:r w:rsidR="000B78D0">
              <w:rPr>
                <w:b/>
                <w:i/>
              </w:rPr>
              <w:t>191</w:t>
            </w:r>
            <w:r w:rsidRPr="00EE5FA0">
              <w:rPr>
                <w:b/>
                <w:i/>
              </w:rPr>
              <w:t>, (960) 3349106</w:t>
            </w:r>
          </w:p>
          <w:p w:rsidR="000026E5" w:rsidRPr="00EE5FA0" w:rsidRDefault="000026E5" w:rsidP="006134A0">
            <w:pPr>
              <w:tabs>
                <w:tab w:val="right" w:pos="7254"/>
              </w:tabs>
              <w:spacing w:after="60"/>
              <w:ind w:left="720"/>
              <w:rPr>
                <w:b/>
                <w:i/>
              </w:rPr>
            </w:pPr>
            <w:r w:rsidRPr="00EE5FA0">
              <w:rPr>
                <w:b/>
                <w:i/>
              </w:rPr>
              <w:lastRenderedPageBreak/>
              <w:t>Fax: (960) 3320706, (960) 3324432</w:t>
            </w:r>
          </w:p>
          <w:p w:rsidR="000026E5" w:rsidRDefault="000026E5" w:rsidP="006134A0">
            <w:pPr>
              <w:tabs>
                <w:tab w:val="right" w:pos="7254"/>
              </w:tabs>
              <w:ind w:left="720"/>
            </w:pPr>
            <w:r w:rsidRPr="00EE5FA0">
              <w:rPr>
                <w:b/>
                <w:i/>
              </w:rPr>
              <w:t>E-Mail:</w:t>
            </w:r>
            <w:r w:rsidRPr="00AF6143">
              <w:t xml:space="preserve"> </w:t>
            </w:r>
            <w:hyperlink r:id="rId21" w:history="1">
              <w:r w:rsidRPr="00AF6143">
                <w:rPr>
                  <w:i/>
                  <w:color w:val="0070C0"/>
                  <w:u w:val="single"/>
                </w:rPr>
                <w:t>tender@finance.gov.mv</w:t>
              </w:r>
            </w:hyperlink>
          </w:p>
          <w:p w:rsidR="00B530A2" w:rsidRDefault="00B530A2" w:rsidP="006134A0">
            <w:pPr>
              <w:tabs>
                <w:tab w:val="right" w:pos="7254"/>
              </w:tabs>
              <w:ind w:left="720"/>
            </w:pPr>
          </w:p>
          <w:p w:rsidR="00B530A2" w:rsidRPr="00EC12FE" w:rsidRDefault="00B530A2" w:rsidP="00B530A2">
            <w:pPr>
              <w:tabs>
                <w:tab w:val="right" w:pos="7254"/>
              </w:tabs>
              <w:spacing w:before="120" w:after="120"/>
              <w:rPr>
                <w:b/>
              </w:rPr>
            </w:pPr>
            <w:r w:rsidRPr="00EC12FE">
              <w:rPr>
                <w:b/>
              </w:rPr>
              <w:t>The deadline for bid submission is:</w:t>
            </w:r>
          </w:p>
          <w:p w:rsidR="00B530A2" w:rsidRPr="00EC12FE" w:rsidRDefault="00B530A2" w:rsidP="00A068D4">
            <w:pPr>
              <w:tabs>
                <w:tab w:val="right" w:pos="7254"/>
              </w:tabs>
              <w:spacing w:after="120"/>
              <w:rPr>
                <w:i/>
              </w:rPr>
            </w:pPr>
            <w:r>
              <w:t>Date</w:t>
            </w:r>
            <w:r w:rsidRPr="00EC12FE">
              <w:t xml:space="preserve">: </w:t>
            </w:r>
            <w:r w:rsidR="00A068D4" w:rsidRPr="00A068D4">
              <w:rPr>
                <w:b/>
                <w:i/>
                <w:color w:val="FF0000"/>
                <w:lang w:val="en-GB"/>
              </w:rPr>
              <w:t>July 09</w:t>
            </w:r>
            <w:r w:rsidRPr="00A068D4">
              <w:rPr>
                <w:b/>
                <w:i/>
                <w:color w:val="FF0000"/>
                <w:lang w:val="en-GB"/>
              </w:rPr>
              <w:t>, 201</w:t>
            </w:r>
            <w:r w:rsidR="0073679F" w:rsidRPr="00A068D4">
              <w:rPr>
                <w:b/>
                <w:i/>
                <w:color w:val="FF0000"/>
                <w:lang w:val="en-GB"/>
              </w:rPr>
              <w:t>5</w:t>
            </w:r>
            <w:r w:rsidR="00A068D4">
              <w:rPr>
                <w:b/>
                <w:i/>
                <w:color w:val="FF0000"/>
                <w:lang w:val="en-GB"/>
              </w:rPr>
              <w:t>- (Revised)</w:t>
            </w:r>
          </w:p>
          <w:p w:rsidR="00B530A2" w:rsidRPr="00B530A2" w:rsidRDefault="00B530A2" w:rsidP="00A068D4">
            <w:pPr>
              <w:tabs>
                <w:tab w:val="right" w:pos="7254"/>
              </w:tabs>
              <w:spacing w:after="120"/>
              <w:rPr>
                <w:i/>
              </w:rPr>
            </w:pPr>
            <w:r w:rsidRPr="00EC12FE">
              <w:t xml:space="preserve">Time: </w:t>
            </w:r>
            <w:r w:rsidRPr="00A068D4">
              <w:rPr>
                <w:b/>
                <w:i/>
                <w:color w:val="FF0000"/>
                <w:lang w:val="en-GB"/>
              </w:rPr>
              <w:t>1</w:t>
            </w:r>
            <w:r w:rsidR="00A068D4" w:rsidRPr="00A068D4">
              <w:rPr>
                <w:b/>
                <w:i/>
                <w:color w:val="FF0000"/>
                <w:lang w:val="en-GB"/>
              </w:rPr>
              <w:t>03</w:t>
            </w:r>
            <w:r w:rsidRPr="00A068D4">
              <w:rPr>
                <w:b/>
                <w:i/>
                <w:color w:val="FF0000"/>
                <w:lang w:val="en-GB"/>
              </w:rPr>
              <w:t>0 H</w:t>
            </w:r>
            <w:r w:rsidR="001A4978" w:rsidRPr="00A068D4">
              <w:rPr>
                <w:b/>
                <w:i/>
                <w:color w:val="FF0000"/>
                <w:lang w:val="en-GB"/>
              </w:rPr>
              <w:t>ou</w:t>
            </w:r>
            <w:r w:rsidRPr="00A068D4">
              <w:rPr>
                <w:b/>
                <w:i/>
                <w:color w:val="FF0000"/>
                <w:lang w:val="en-GB"/>
              </w:rPr>
              <w:t>rs</w:t>
            </w:r>
            <w:bookmarkStart w:id="366" w:name="_GoBack"/>
            <w:bookmarkEnd w:id="366"/>
          </w:p>
          <w:p w:rsidR="007B586E" w:rsidRPr="00EC12FE" w:rsidRDefault="007B586E" w:rsidP="006134A0">
            <w:pPr>
              <w:tabs>
                <w:tab w:val="right" w:pos="7254"/>
              </w:tabs>
            </w:pPr>
          </w:p>
          <w:p w:rsidR="008500D4" w:rsidRPr="00EE5FA0" w:rsidRDefault="008500D4" w:rsidP="006134A0">
            <w:pPr>
              <w:suppressAutoHyphens/>
              <w:spacing w:after="200"/>
              <w:rPr>
                <w:b/>
                <w:i/>
              </w:rPr>
            </w:pPr>
            <w:r w:rsidRPr="00EC12FE">
              <w:t xml:space="preserve">Bidders </w:t>
            </w:r>
            <w:r w:rsidRPr="00EC12FE">
              <w:rPr>
                <w:b/>
                <w:i/>
                <w:iCs/>
              </w:rPr>
              <w:t>shall not</w:t>
            </w:r>
            <w:r w:rsidR="00EE5FA0">
              <w:rPr>
                <w:b/>
                <w:i/>
                <w:iCs/>
              </w:rPr>
              <w:t xml:space="preserve"> </w:t>
            </w:r>
            <w:r w:rsidRPr="00EC12FE">
              <w:t>have the option of submitting their bids electronically.</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lastRenderedPageBreak/>
              <w:t>ITB 25.1</w:t>
            </w:r>
          </w:p>
        </w:tc>
        <w:tc>
          <w:tcPr>
            <w:tcW w:w="7470" w:type="dxa"/>
            <w:tcBorders>
              <w:top w:val="single" w:sz="2" w:space="0" w:color="000000"/>
              <w:bottom w:val="single" w:sz="2" w:space="0" w:color="000000"/>
              <w:right w:val="single" w:sz="2" w:space="0" w:color="000000"/>
            </w:tcBorders>
          </w:tcPr>
          <w:p w:rsidR="007E7B4D" w:rsidRDefault="007B586E" w:rsidP="006134A0">
            <w:pPr>
              <w:tabs>
                <w:tab w:val="right" w:pos="7254"/>
              </w:tabs>
              <w:spacing w:after="120"/>
            </w:pPr>
            <w:r w:rsidRPr="00EC12FE">
              <w:t>The bid opening shall take place at:</w:t>
            </w:r>
          </w:p>
          <w:p w:rsidR="007E7B4D" w:rsidRPr="00EE5FA0" w:rsidRDefault="007E7B4D" w:rsidP="006134A0">
            <w:pPr>
              <w:tabs>
                <w:tab w:val="right" w:pos="7254"/>
              </w:tabs>
              <w:spacing w:after="60"/>
              <w:ind w:left="720"/>
              <w:rPr>
                <w:b/>
                <w:i/>
              </w:rPr>
            </w:pPr>
            <w:r w:rsidRPr="00EE5FA0">
              <w:rPr>
                <w:b/>
                <w:i/>
              </w:rPr>
              <w:t>Tender Evaluation Section</w:t>
            </w:r>
          </w:p>
          <w:p w:rsidR="007E7B4D" w:rsidRPr="00EE5FA0" w:rsidRDefault="007E7B4D" w:rsidP="006134A0">
            <w:pPr>
              <w:tabs>
                <w:tab w:val="right" w:pos="7254"/>
              </w:tabs>
              <w:spacing w:after="60"/>
              <w:ind w:left="720"/>
              <w:rPr>
                <w:b/>
                <w:i/>
              </w:rPr>
            </w:pPr>
            <w:r w:rsidRPr="00EE5FA0">
              <w:rPr>
                <w:b/>
                <w:i/>
              </w:rPr>
              <w:t>Ministry of Finance and Treasury</w:t>
            </w:r>
          </w:p>
          <w:p w:rsidR="007E7B4D" w:rsidRPr="00EE5FA0" w:rsidRDefault="007E7B4D"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7E7B4D" w:rsidRPr="00EE5FA0" w:rsidRDefault="007E7B4D" w:rsidP="006134A0">
            <w:pPr>
              <w:tabs>
                <w:tab w:val="right" w:pos="7254"/>
              </w:tabs>
              <w:spacing w:after="60"/>
              <w:ind w:left="720"/>
              <w:rPr>
                <w:b/>
                <w:i/>
              </w:rPr>
            </w:pPr>
            <w:r w:rsidRPr="00EE5FA0">
              <w:rPr>
                <w:b/>
                <w:i/>
              </w:rPr>
              <w:t>Male’, 20379</w:t>
            </w:r>
          </w:p>
          <w:p w:rsidR="007B586E" w:rsidRPr="00EC12FE" w:rsidRDefault="007E7B4D" w:rsidP="006134A0">
            <w:pPr>
              <w:tabs>
                <w:tab w:val="right" w:pos="7254"/>
              </w:tabs>
              <w:spacing w:after="60"/>
              <w:ind w:left="720"/>
            </w:pPr>
            <w:r w:rsidRPr="00EE5FA0">
              <w:rPr>
                <w:b/>
                <w:i/>
              </w:rPr>
              <w:t>Republic of Maldives</w:t>
            </w:r>
          </w:p>
        </w:tc>
      </w:tr>
      <w:tr w:rsidR="006134A0" w:rsidRPr="00EC12FE">
        <w:trPr>
          <w:jc w:val="center"/>
        </w:trPr>
        <w:tc>
          <w:tcPr>
            <w:tcW w:w="1620" w:type="dxa"/>
            <w:tcBorders>
              <w:top w:val="single" w:sz="2" w:space="0" w:color="000000"/>
              <w:left w:val="single" w:sz="2" w:space="0" w:color="000000"/>
              <w:bottom w:val="single" w:sz="2" w:space="0" w:color="000000"/>
            </w:tcBorders>
          </w:tcPr>
          <w:p w:rsidR="006134A0" w:rsidRPr="00EC12FE" w:rsidRDefault="006134A0" w:rsidP="006134A0">
            <w:pPr>
              <w:tabs>
                <w:tab w:val="right" w:pos="7434"/>
              </w:tabs>
              <w:spacing w:after="120"/>
              <w:rPr>
                <w:b/>
              </w:rPr>
            </w:pPr>
            <w:r w:rsidRPr="00EC12FE">
              <w:rPr>
                <w:b/>
              </w:rPr>
              <w:t>ITB 25.3</w:t>
            </w:r>
          </w:p>
        </w:tc>
        <w:tc>
          <w:tcPr>
            <w:tcW w:w="7470" w:type="dxa"/>
            <w:tcBorders>
              <w:top w:val="single" w:sz="2" w:space="0" w:color="000000"/>
              <w:bottom w:val="single" w:sz="2" w:space="0" w:color="000000"/>
              <w:right w:val="single" w:sz="2" w:space="0" w:color="000000"/>
            </w:tcBorders>
          </w:tcPr>
          <w:p w:rsidR="006134A0" w:rsidRPr="00EC12FE" w:rsidRDefault="006134A0" w:rsidP="006134A0">
            <w:pPr>
              <w:tabs>
                <w:tab w:val="right" w:pos="7254"/>
              </w:tabs>
              <w:spacing w:after="120"/>
            </w:pPr>
            <w:r w:rsidRPr="00E54A7F">
              <w:t xml:space="preserve">The Letter of Bid and </w:t>
            </w:r>
            <w:r>
              <w:t xml:space="preserve">Priced </w:t>
            </w:r>
            <w:r w:rsidRPr="00E54A7F">
              <w:t xml:space="preserve">Bill of Quantities </w:t>
            </w:r>
            <w:r w:rsidRPr="00ED3E0D">
              <w:rPr>
                <w:iCs/>
              </w:rPr>
              <w:t>shall</w:t>
            </w:r>
            <w:r w:rsidRPr="00E54A7F">
              <w:rPr>
                <w:i/>
                <w:iCs/>
              </w:rPr>
              <w:t xml:space="preserve"> </w:t>
            </w:r>
            <w:r w:rsidRPr="00E54A7F">
              <w:t>be initialed</w:t>
            </w:r>
            <w:r>
              <w:t xml:space="preserve"> </w:t>
            </w:r>
            <w:r w:rsidR="0073679F">
              <w:t xml:space="preserve">by </w:t>
            </w:r>
            <w:r w:rsidRPr="00E54A7F">
              <w:t xml:space="preserve">representatives of the Employer </w:t>
            </w:r>
            <w:r>
              <w:t xml:space="preserve">conducting </w:t>
            </w:r>
            <w:r w:rsidRPr="00E54A7F">
              <w:t>Bid opening.</w:t>
            </w:r>
          </w:p>
        </w:tc>
      </w:tr>
    </w:tbl>
    <w:p w:rsidR="007B586E" w:rsidRPr="00EC12FE" w:rsidRDefault="007B586E"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E.  Evaluation and Comparison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9A305D">
        <w:trPr>
          <w:trHeight w:val="498"/>
          <w:jc w:val="center"/>
        </w:trPr>
        <w:tc>
          <w:tcPr>
            <w:tcW w:w="1620" w:type="dxa"/>
            <w:tcBorders>
              <w:top w:val="single" w:sz="2" w:space="0" w:color="000000"/>
              <w:left w:val="single" w:sz="2" w:space="0" w:color="000000"/>
              <w:bottom w:val="single" w:sz="2" w:space="0" w:color="000000"/>
            </w:tcBorders>
          </w:tcPr>
          <w:p w:rsidR="007B586E" w:rsidRPr="006134A0" w:rsidRDefault="007B586E" w:rsidP="006134A0">
            <w:pPr>
              <w:tabs>
                <w:tab w:val="right" w:pos="7434"/>
              </w:tabs>
              <w:rPr>
                <w:b/>
              </w:rPr>
            </w:pPr>
            <w:r w:rsidRPr="00EC12FE">
              <w:rPr>
                <w:b/>
              </w:rPr>
              <w:t>ITB 32.1</w:t>
            </w:r>
          </w:p>
        </w:tc>
        <w:tc>
          <w:tcPr>
            <w:tcW w:w="7470" w:type="dxa"/>
            <w:tcBorders>
              <w:top w:val="single" w:sz="2" w:space="0" w:color="000000"/>
              <w:bottom w:val="single" w:sz="2" w:space="0" w:color="000000"/>
              <w:right w:val="single" w:sz="2" w:space="0" w:color="000000"/>
            </w:tcBorders>
          </w:tcPr>
          <w:p w:rsidR="007B586E" w:rsidRPr="007E7B4D" w:rsidRDefault="00C16E1C" w:rsidP="006134A0">
            <w:pPr>
              <w:tabs>
                <w:tab w:val="right" w:pos="7254"/>
              </w:tabs>
              <w:jc w:val="both"/>
              <w:rPr>
                <w:b/>
                <w:i/>
              </w:rPr>
            </w:pPr>
            <w:r>
              <w:rPr>
                <w:b/>
                <w:i/>
              </w:rPr>
              <w:t>Maldivian Rufiyaa (MVR)</w:t>
            </w:r>
            <w:r w:rsidR="007B586E" w:rsidRPr="007E7B4D">
              <w:rPr>
                <w:b/>
                <w:i/>
              </w:rPr>
              <w:t>.</w:t>
            </w:r>
          </w:p>
        </w:tc>
      </w:tr>
      <w:tr w:rsidR="007B586E" w:rsidRPr="00EC12FE" w:rsidTr="009A305D">
        <w:trPr>
          <w:trHeight w:val="433"/>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ITB 33.1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rPr>
                <w:bCs/>
              </w:rPr>
              <w:t>A margin of preference</w:t>
            </w:r>
            <w:r w:rsidRPr="00EC12FE">
              <w:rPr>
                <w:bCs/>
                <w:i/>
              </w:rPr>
              <w:t xml:space="preserve"> </w:t>
            </w:r>
            <w:r w:rsidRPr="00EC12FE">
              <w:rPr>
                <w:b/>
                <w:i/>
                <w:lang w:val="en-GB"/>
              </w:rPr>
              <w:t xml:space="preserve">shall not </w:t>
            </w:r>
            <w:r w:rsidRPr="00EC12FE">
              <w:rPr>
                <w:bCs/>
              </w:rPr>
              <w:t>apply</w:t>
            </w:r>
            <w:r w:rsidR="0028633C">
              <w:rPr>
                <w:bCs/>
                <w:i/>
              </w:rPr>
              <w:t>.</w:t>
            </w:r>
          </w:p>
        </w:tc>
      </w:tr>
      <w:tr w:rsidR="00B50534" w:rsidRPr="00EC12FE" w:rsidTr="007E7B4D">
        <w:trPr>
          <w:trHeight w:val="862"/>
          <w:jc w:val="center"/>
        </w:trPr>
        <w:tc>
          <w:tcPr>
            <w:tcW w:w="1620" w:type="dxa"/>
            <w:tcBorders>
              <w:top w:val="single" w:sz="2" w:space="0" w:color="000000"/>
              <w:left w:val="single" w:sz="2" w:space="0" w:color="000000"/>
              <w:bottom w:val="single" w:sz="2" w:space="0" w:color="000000"/>
            </w:tcBorders>
          </w:tcPr>
          <w:p w:rsidR="00B50534" w:rsidRPr="00EC12FE" w:rsidRDefault="00B50534" w:rsidP="006134A0">
            <w:pPr>
              <w:tabs>
                <w:tab w:val="right" w:pos="7434"/>
              </w:tabs>
              <w:spacing w:after="120"/>
            </w:pPr>
            <w:r w:rsidRPr="00EC12FE">
              <w:rPr>
                <w:b/>
                <w:iCs/>
              </w:rPr>
              <w:t>ITB 34.1</w:t>
            </w:r>
          </w:p>
        </w:tc>
        <w:tc>
          <w:tcPr>
            <w:tcW w:w="7470" w:type="dxa"/>
            <w:tcBorders>
              <w:top w:val="single" w:sz="2" w:space="0" w:color="000000"/>
              <w:bottom w:val="single" w:sz="2" w:space="0" w:color="000000"/>
              <w:right w:val="single" w:sz="2" w:space="0" w:color="000000"/>
            </w:tcBorders>
          </w:tcPr>
          <w:p w:rsidR="00B50534" w:rsidRPr="00EC12FE" w:rsidRDefault="00B50534" w:rsidP="006134A0">
            <w:pPr>
              <w:tabs>
                <w:tab w:val="right" w:pos="7254"/>
              </w:tabs>
              <w:spacing w:after="120"/>
              <w:jc w:val="both"/>
              <w:rPr>
                <w:bCs/>
              </w:rPr>
            </w:pPr>
            <w:r w:rsidRPr="00EC12FE">
              <w:rPr>
                <w:bCs/>
              </w:rPr>
              <w:t>At this time the Employer</w:t>
            </w:r>
            <w:r w:rsidR="007E7B4D">
              <w:rPr>
                <w:bCs/>
              </w:rPr>
              <w:t xml:space="preserve"> </w:t>
            </w:r>
            <w:r w:rsidR="007E7B4D" w:rsidRPr="007E7B4D">
              <w:rPr>
                <w:b/>
                <w:i/>
              </w:rPr>
              <w:t>does not intend</w:t>
            </w:r>
            <w:r w:rsidR="007E7B4D">
              <w:rPr>
                <w:bCs/>
              </w:rPr>
              <w:t xml:space="preserve"> </w:t>
            </w:r>
            <w:r w:rsidRPr="00EC12FE">
              <w:rPr>
                <w:bCs/>
              </w:rPr>
              <w:t>to execute certain specific parts of the Works by sub-contractors selected in advance.</w:t>
            </w:r>
          </w:p>
        </w:tc>
      </w:tr>
      <w:tr w:rsidR="00B50534" w:rsidRPr="00EC12FE" w:rsidTr="00E25AC8">
        <w:trPr>
          <w:trHeight w:val="1572"/>
          <w:jc w:val="center"/>
        </w:trPr>
        <w:tc>
          <w:tcPr>
            <w:tcW w:w="1620" w:type="dxa"/>
            <w:tcBorders>
              <w:top w:val="single" w:sz="2" w:space="0" w:color="000000"/>
              <w:left w:val="single" w:sz="2" w:space="0" w:color="000000"/>
              <w:bottom w:val="single" w:sz="2" w:space="0" w:color="000000"/>
            </w:tcBorders>
          </w:tcPr>
          <w:p w:rsidR="00B50534" w:rsidRPr="00EC12FE" w:rsidRDefault="00B50534" w:rsidP="006134A0">
            <w:pPr>
              <w:tabs>
                <w:tab w:val="right" w:pos="7434"/>
              </w:tabs>
              <w:spacing w:after="120"/>
              <w:rPr>
                <w:b/>
                <w:iCs/>
              </w:rPr>
            </w:pPr>
            <w:r w:rsidRPr="00EC12FE">
              <w:rPr>
                <w:b/>
                <w:iCs/>
              </w:rPr>
              <w:t>ITB 34.3</w:t>
            </w:r>
          </w:p>
        </w:tc>
        <w:tc>
          <w:tcPr>
            <w:tcW w:w="7470" w:type="dxa"/>
            <w:tcBorders>
              <w:top w:val="single" w:sz="2" w:space="0" w:color="000000"/>
              <w:bottom w:val="single" w:sz="2" w:space="0" w:color="000000"/>
              <w:right w:val="single" w:sz="2" w:space="0" w:color="000000"/>
            </w:tcBorders>
          </w:tcPr>
          <w:p w:rsidR="00B50534" w:rsidRPr="00EC12FE" w:rsidRDefault="00B50534" w:rsidP="006134A0">
            <w:pPr>
              <w:spacing w:after="200"/>
              <w:ind w:left="58"/>
              <w:jc w:val="both"/>
              <w:rPr>
                <w:spacing w:val="-4"/>
              </w:rPr>
            </w:pPr>
            <w:r w:rsidRPr="00EC12FE">
              <w:rPr>
                <w:spacing w:val="-4"/>
              </w:rPr>
              <w:t>Contractor’s proposed subcontracting: Maximum percentage of subcontracting permitted is:</w:t>
            </w:r>
            <w:r w:rsidRPr="00EC12FE">
              <w:rPr>
                <w:i/>
                <w:spacing w:val="-4"/>
              </w:rPr>
              <w:t xml:space="preserve"> </w:t>
            </w:r>
            <w:r w:rsidR="007E7B4D" w:rsidRPr="007E7B4D">
              <w:rPr>
                <w:b/>
                <w:i/>
                <w:lang w:val="en-GB"/>
              </w:rPr>
              <w:t xml:space="preserve">Ten (10) </w:t>
            </w:r>
            <w:proofErr w:type="spellStart"/>
            <w:r w:rsidR="007E7B4D" w:rsidRPr="007E7B4D">
              <w:rPr>
                <w:b/>
                <w:i/>
                <w:lang w:val="en-GB"/>
              </w:rPr>
              <w:t>percent</w:t>
            </w:r>
            <w:proofErr w:type="spellEnd"/>
            <w:r w:rsidRPr="00EC12FE">
              <w:rPr>
                <w:i/>
                <w:spacing w:val="-4"/>
              </w:rPr>
              <w:t xml:space="preserve"> of the total contract amount or </w:t>
            </w:r>
            <w:r w:rsidR="007E7B4D" w:rsidRPr="007E7B4D">
              <w:rPr>
                <w:b/>
                <w:i/>
                <w:lang w:val="en-GB"/>
              </w:rPr>
              <w:t xml:space="preserve">Ten (10) </w:t>
            </w:r>
            <w:proofErr w:type="spellStart"/>
            <w:r w:rsidR="007E7B4D" w:rsidRPr="007E7B4D">
              <w:rPr>
                <w:b/>
                <w:i/>
                <w:lang w:val="en-GB"/>
              </w:rPr>
              <w:t>percent</w:t>
            </w:r>
            <w:proofErr w:type="spellEnd"/>
            <w:r w:rsidR="007E7B4D" w:rsidRPr="00EC12FE">
              <w:rPr>
                <w:i/>
                <w:spacing w:val="-4"/>
              </w:rPr>
              <w:t xml:space="preserve"> </w:t>
            </w:r>
            <w:r w:rsidRPr="00EC12FE">
              <w:rPr>
                <w:i/>
                <w:spacing w:val="-4"/>
              </w:rPr>
              <w:t>of the volume of work</w:t>
            </w:r>
            <w:r w:rsidR="007E7B4D">
              <w:rPr>
                <w:i/>
                <w:spacing w:val="-4"/>
              </w:rPr>
              <w:t>.</w:t>
            </w:r>
          </w:p>
          <w:p w:rsidR="00B50534" w:rsidRPr="00EC12FE" w:rsidRDefault="00B50534" w:rsidP="006134A0">
            <w:pPr>
              <w:spacing w:after="200"/>
              <w:ind w:left="58"/>
              <w:jc w:val="both"/>
              <w:rPr>
                <w:spacing w:val="-4"/>
              </w:rPr>
            </w:pPr>
            <w:r w:rsidRPr="00EC12FE">
              <w:rPr>
                <w:spacing w:val="-4"/>
              </w:rPr>
              <w:t xml:space="preserve">b) Bidders planning to subcontract more than 10% of total volume of work shall specify, in the </w:t>
            </w:r>
            <w:r w:rsidR="00B961D0">
              <w:rPr>
                <w:spacing w:val="-4"/>
              </w:rPr>
              <w:t>Letter of Bid</w:t>
            </w:r>
            <w:r w:rsidRPr="00EC12FE">
              <w:rPr>
                <w:spacing w:val="-4"/>
              </w:rPr>
              <w:t>, the activity (</w:t>
            </w:r>
            <w:proofErr w:type="spellStart"/>
            <w:r w:rsidRPr="00EC12FE">
              <w:rPr>
                <w:spacing w:val="-4"/>
              </w:rPr>
              <w:t>ies</w:t>
            </w:r>
            <w:proofErr w:type="spellEnd"/>
            <w:r w:rsidRPr="00EC12FE">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rsidR="00B50534" w:rsidRPr="00EC12FE" w:rsidRDefault="00B50534" w:rsidP="006134A0">
            <w:pPr>
              <w:tabs>
                <w:tab w:val="right" w:pos="7254"/>
              </w:tabs>
              <w:spacing w:after="120"/>
              <w:jc w:val="both"/>
              <w:rPr>
                <w:bCs/>
              </w:rPr>
            </w:pPr>
            <w:r w:rsidRPr="00EC12FE">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rsidR="00DE256C" w:rsidRPr="00EC12FE" w:rsidRDefault="00DE256C"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 xml:space="preserve">F.  </w:t>
      </w:r>
      <w:r w:rsidR="00A44519">
        <w:rPr>
          <w:rFonts w:ascii="Times New Roman" w:hAnsi="Times New Roman" w:cs="Times New Roman"/>
        </w:rPr>
        <w:t>Award of Contract</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DE256C" w:rsidRPr="00EC12FE" w:rsidTr="00165DD8">
        <w:trPr>
          <w:trHeight w:val="580"/>
          <w:jc w:val="center"/>
        </w:trPr>
        <w:tc>
          <w:tcPr>
            <w:tcW w:w="1620" w:type="dxa"/>
            <w:tcBorders>
              <w:top w:val="single" w:sz="2" w:space="0" w:color="000000"/>
              <w:left w:val="single" w:sz="2" w:space="0" w:color="000000"/>
              <w:bottom w:val="single" w:sz="2" w:space="0" w:color="000000"/>
            </w:tcBorders>
            <w:vAlign w:val="center"/>
          </w:tcPr>
          <w:p w:rsidR="00DE256C" w:rsidRPr="00EC12FE" w:rsidRDefault="00DE256C" w:rsidP="00165DD8">
            <w:pPr>
              <w:tabs>
                <w:tab w:val="right" w:pos="7434"/>
              </w:tabs>
              <w:spacing w:after="120"/>
            </w:pPr>
            <w:r w:rsidRPr="00EC12FE">
              <w:t>ITB 43.1</w:t>
            </w:r>
          </w:p>
        </w:tc>
        <w:tc>
          <w:tcPr>
            <w:tcW w:w="7470" w:type="dxa"/>
            <w:tcBorders>
              <w:top w:val="single" w:sz="2" w:space="0" w:color="000000"/>
              <w:bottom w:val="single" w:sz="2" w:space="0" w:color="000000"/>
              <w:right w:val="single" w:sz="2" w:space="0" w:color="000000"/>
            </w:tcBorders>
            <w:vAlign w:val="center"/>
          </w:tcPr>
          <w:p w:rsidR="00DE256C" w:rsidRPr="00EC12FE" w:rsidRDefault="00DE256C" w:rsidP="00165DD8">
            <w:pPr>
              <w:tabs>
                <w:tab w:val="right" w:pos="7254"/>
              </w:tabs>
              <w:spacing w:after="120"/>
              <w:rPr>
                <w:bCs/>
              </w:rPr>
            </w:pPr>
            <w:r w:rsidRPr="00EC12FE">
              <w:rPr>
                <w:bCs/>
              </w:rPr>
              <w:t>The Adjudicator proposed by the Employer is</w:t>
            </w:r>
            <w:r w:rsidRPr="00EC12FE">
              <w:rPr>
                <w:b/>
                <w:bCs/>
                <w:i/>
              </w:rPr>
              <w:t xml:space="preserve">: </w:t>
            </w:r>
            <w:r w:rsidR="0028633C">
              <w:rPr>
                <w:b/>
                <w:bCs/>
                <w:i/>
              </w:rPr>
              <w:t>National Tender Board</w:t>
            </w:r>
            <w:r w:rsidRPr="00EC12FE">
              <w:rPr>
                <w:bCs/>
              </w:rPr>
              <w:t>.</w:t>
            </w:r>
          </w:p>
        </w:tc>
      </w:tr>
    </w:tbl>
    <w:p w:rsidR="00165DD8" w:rsidRDefault="00165DD8">
      <w:pPr>
        <w:rPr>
          <w:rFonts w:cs="Arial"/>
          <w:b/>
          <w:sz w:val="36"/>
          <w:szCs w:val="20"/>
        </w:rPr>
      </w:pPr>
      <w:bookmarkStart w:id="367" w:name="_Toc438266925"/>
      <w:bookmarkStart w:id="368" w:name="_Toc438267899"/>
      <w:bookmarkStart w:id="369" w:name="_Toc438366666"/>
      <w:bookmarkStart w:id="370" w:name="_Toc41971240"/>
      <w:bookmarkStart w:id="371" w:name="_Toc372613501"/>
      <w:r>
        <w:rPr>
          <w:rFonts w:cs="Arial"/>
        </w:rPr>
        <w:br w:type="page"/>
      </w:r>
    </w:p>
    <w:p w:rsidR="007B586E" w:rsidRDefault="007B586E">
      <w:pPr>
        <w:pStyle w:val="Subtitle"/>
        <w:spacing w:after="120"/>
        <w:rPr>
          <w:rFonts w:cs="Arial"/>
        </w:rPr>
      </w:pPr>
      <w:r w:rsidRPr="00EC12FE">
        <w:rPr>
          <w:rFonts w:cs="Arial"/>
        </w:rPr>
        <w:lastRenderedPageBreak/>
        <w:t>Section III - Evaluation and Qualification Criteria</w:t>
      </w:r>
      <w:bookmarkEnd w:id="367"/>
      <w:bookmarkEnd w:id="368"/>
      <w:bookmarkEnd w:id="369"/>
      <w:bookmarkEnd w:id="370"/>
      <w:bookmarkEnd w:id="371"/>
    </w:p>
    <w:p w:rsidR="002509A0" w:rsidRPr="00EC12FE" w:rsidRDefault="002509A0">
      <w:pPr>
        <w:pStyle w:val="Subtitle"/>
        <w:spacing w:after="120"/>
        <w:rPr>
          <w:rFonts w:cs="Arial"/>
        </w:rPr>
      </w:pPr>
    </w:p>
    <w:p w:rsidR="007B586E" w:rsidRPr="00EC12FE" w:rsidRDefault="007B586E">
      <w:pPr>
        <w:jc w:val="both"/>
      </w:pPr>
      <w:r w:rsidRPr="00EC12FE">
        <w:t xml:space="preserve">This section contains all the criteria that the </w:t>
      </w:r>
      <w:r w:rsidR="00283744" w:rsidRPr="00EC12FE">
        <w:t>Employer</w:t>
      </w:r>
      <w:r w:rsidRPr="00EC12FE">
        <w:t xml:space="preserve"> shall use to evaluate bids and qualify Bidders if the bidding was not preceded by a prequalification exercise and </w:t>
      </w:r>
      <w:r w:rsidR="00193B2A" w:rsidRPr="00EC12FE">
        <w:t>post qualification</w:t>
      </w:r>
      <w:r w:rsidRPr="00EC12FE">
        <w:t xml:space="preserve"> is applied. In accordance with ITB 3</w:t>
      </w:r>
      <w:r w:rsidR="001C66C8" w:rsidRPr="00EC12FE">
        <w:t>5</w:t>
      </w:r>
      <w:r w:rsidRPr="00EC12FE">
        <w:t xml:space="preserve"> and ITB 3</w:t>
      </w:r>
      <w:r w:rsidR="001C66C8" w:rsidRPr="00EC12FE">
        <w:t>7</w:t>
      </w:r>
      <w:r w:rsidRPr="00EC12FE">
        <w:t>, no other methods, criteria and factors shall be used. The Bidder shall provide all the information requested in the forms included in Section 4 (Bidding Forms).</w:t>
      </w:r>
    </w:p>
    <w:p w:rsidR="00B50534" w:rsidRPr="00EC12FE" w:rsidRDefault="00B50534">
      <w:pPr>
        <w:jc w:val="both"/>
      </w:pPr>
    </w:p>
    <w:p w:rsidR="00B50534" w:rsidRPr="00EC12FE" w:rsidRDefault="00B50534" w:rsidP="00B50534">
      <w:pPr>
        <w:spacing w:after="160"/>
        <w:rPr>
          <w:rFonts w:cs="Arial"/>
          <w:b/>
          <w:bCs/>
          <w:iCs/>
          <w:spacing w:val="-2"/>
          <w:sz w:val="28"/>
          <w:szCs w:val="28"/>
        </w:rPr>
      </w:pPr>
      <w:r w:rsidRPr="00EC12FE">
        <w:rPr>
          <w:spacing w:val="-2"/>
        </w:rPr>
        <w:t xml:space="preserve">Wherever a Bidder is required to state a monetary amount, Bidders should indicate the </w:t>
      </w:r>
      <w:r w:rsidR="00C766AE">
        <w:rPr>
          <w:spacing w:val="-2"/>
        </w:rPr>
        <w:t>MVR</w:t>
      </w:r>
      <w:r w:rsidRPr="00EC12FE">
        <w:rPr>
          <w:spacing w:val="-2"/>
        </w:rPr>
        <w:t xml:space="preserve"> equivalent using the rate of exchange determined as follows:</w:t>
      </w:r>
    </w:p>
    <w:p w:rsidR="00B50534" w:rsidRPr="00EC12FE" w:rsidRDefault="00B50534" w:rsidP="001E254C">
      <w:pPr>
        <w:numPr>
          <w:ilvl w:val="0"/>
          <w:numId w:val="43"/>
        </w:numPr>
        <w:spacing w:after="160"/>
        <w:rPr>
          <w:rFonts w:cs="Arial"/>
          <w:b/>
          <w:bCs/>
          <w:iCs/>
          <w:spacing w:val="-2"/>
          <w:sz w:val="28"/>
          <w:szCs w:val="28"/>
        </w:rPr>
      </w:pPr>
      <w:r w:rsidRPr="00EC12FE">
        <w:rPr>
          <w:spacing w:val="-2"/>
        </w:rPr>
        <w:t>For construction turnover or financial data required for each year - Exchange rate prevailing on the last day of the respective calendar year (in which the amounts for that year is to be converted) was originally established.</w:t>
      </w:r>
    </w:p>
    <w:p w:rsidR="00B50534" w:rsidRPr="00EC12FE" w:rsidRDefault="00B50534" w:rsidP="001E254C">
      <w:pPr>
        <w:numPr>
          <w:ilvl w:val="0"/>
          <w:numId w:val="43"/>
        </w:numPr>
        <w:spacing w:after="160"/>
        <w:rPr>
          <w:rFonts w:cs="Arial"/>
          <w:b/>
          <w:bCs/>
          <w:iCs/>
          <w:spacing w:val="-2"/>
          <w:sz w:val="28"/>
          <w:szCs w:val="28"/>
        </w:rPr>
      </w:pPr>
      <w:r w:rsidRPr="00EC12FE">
        <w:rPr>
          <w:spacing w:val="-2"/>
        </w:rPr>
        <w:t>Value of single contract - Exchange rate prevailing on the date of the contract.</w:t>
      </w:r>
    </w:p>
    <w:p w:rsidR="00B50534" w:rsidRPr="00EC12FE" w:rsidRDefault="00B50534" w:rsidP="00B50534">
      <w:pPr>
        <w:jc w:val="both"/>
      </w:pPr>
      <w:r w:rsidRPr="00EC12FE">
        <w:rPr>
          <w:spacing w:val="-2"/>
        </w:rPr>
        <w:t>Exchange rates shall be taken from the publicly available source identified in the ITB 32.1. Any error in determining the exchange rates in the Bid may be corrected by the Employer</w:t>
      </w:r>
    </w:p>
    <w:p w:rsidR="007B586E" w:rsidRPr="00EC12FE" w:rsidRDefault="00EB5341">
      <w:pPr>
        <w:pStyle w:val="Heading2"/>
        <w:ind w:left="360" w:right="0"/>
        <w:rPr>
          <w:rFonts w:ascii="Times New Roman" w:hAnsi="Times New Roman" w:cs="Times New Roman"/>
        </w:rPr>
      </w:pPr>
      <w:r w:rsidRPr="00EC12FE">
        <w:rPr>
          <w:rFonts w:ascii="Times New Roman" w:hAnsi="Times New Roman" w:cs="Times New Roman"/>
        </w:rPr>
        <w:br w:type="page"/>
      </w:r>
    </w:p>
    <w:p w:rsidR="007B586E" w:rsidRPr="00EC12FE" w:rsidRDefault="007B586E">
      <w:pPr>
        <w:pStyle w:val="Heading2"/>
        <w:ind w:left="360" w:right="0"/>
        <w:rPr>
          <w:rFonts w:ascii="Times New Roman" w:hAnsi="Times New Roman" w:cs="Times New Roman"/>
        </w:rPr>
      </w:pPr>
      <w:r w:rsidRPr="00EC12FE">
        <w:rPr>
          <w:rFonts w:ascii="Times New Roman" w:hAnsi="Times New Roman" w:cs="Times New Roman"/>
        </w:rPr>
        <w:lastRenderedPageBreak/>
        <w:t>Table of Criteria</w:t>
      </w:r>
    </w:p>
    <w:p w:rsidR="003531F4" w:rsidRDefault="0051627C" w:rsidP="003531F4">
      <w:pPr>
        <w:pStyle w:val="TOC1"/>
        <w:tabs>
          <w:tab w:val="left" w:pos="720"/>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"S3-Header 1,1,S3-Heading 2,2" </w:instrText>
      </w:r>
      <w:r w:rsidRPr="00EC12FE">
        <w:fldChar w:fldCharType="separate"/>
      </w:r>
      <w:hyperlink w:anchor="_Toc398122914" w:history="1">
        <w:r w:rsidR="003531F4" w:rsidRPr="007005FB">
          <w:rPr>
            <w:rStyle w:val="Hyperlink"/>
            <w:noProof/>
          </w:rPr>
          <w:t xml:space="preserve">1. </w:t>
        </w:r>
        <w:r w:rsidR="003531F4">
          <w:rPr>
            <w:rFonts w:asciiTheme="minorHAnsi" w:eastAsiaTheme="minorEastAsia" w:hAnsiTheme="minorHAnsi" w:cstheme="minorBidi"/>
            <w:b w:val="0"/>
            <w:noProof/>
            <w:sz w:val="22"/>
            <w:szCs w:val="22"/>
          </w:rPr>
          <w:tab/>
        </w:r>
        <w:r w:rsidR="003531F4" w:rsidRPr="007005FB">
          <w:rPr>
            <w:rStyle w:val="Hyperlink"/>
            <w:noProof/>
          </w:rPr>
          <w:t>Margin of Preference</w:t>
        </w:r>
        <w:r w:rsidR="003531F4">
          <w:rPr>
            <w:noProof/>
            <w:webHidden/>
          </w:rPr>
          <w:tab/>
        </w:r>
        <w:r>
          <w:rPr>
            <w:noProof/>
            <w:webHidden/>
          </w:rPr>
          <w:fldChar w:fldCharType="begin"/>
        </w:r>
        <w:r w:rsidR="003531F4">
          <w:rPr>
            <w:noProof/>
            <w:webHidden/>
          </w:rPr>
          <w:instrText xml:space="preserve"> PAGEREF _Toc398122914 \h </w:instrText>
        </w:r>
        <w:r>
          <w:rPr>
            <w:noProof/>
            <w:webHidden/>
          </w:rPr>
        </w:r>
        <w:r>
          <w:rPr>
            <w:noProof/>
            <w:webHidden/>
          </w:rPr>
          <w:fldChar w:fldCharType="separate"/>
        </w:r>
        <w:r w:rsidR="001A4978">
          <w:rPr>
            <w:noProof/>
            <w:webHidden/>
          </w:rPr>
          <w:t>32</w:t>
        </w:r>
        <w:r>
          <w:rPr>
            <w:noProof/>
            <w:webHidden/>
          </w:rPr>
          <w:fldChar w:fldCharType="end"/>
        </w:r>
      </w:hyperlink>
    </w:p>
    <w:p w:rsidR="003531F4" w:rsidRDefault="00A068D4" w:rsidP="003531F4">
      <w:pPr>
        <w:pStyle w:val="TOC1"/>
        <w:tabs>
          <w:tab w:val="left" w:pos="720"/>
          <w:tab w:val="right" w:leader="dot" w:pos="9356"/>
        </w:tabs>
        <w:rPr>
          <w:rFonts w:asciiTheme="minorHAnsi" w:eastAsiaTheme="minorEastAsia" w:hAnsiTheme="minorHAnsi" w:cstheme="minorBidi"/>
          <w:b w:val="0"/>
          <w:noProof/>
          <w:sz w:val="22"/>
          <w:szCs w:val="22"/>
        </w:rPr>
      </w:pPr>
      <w:hyperlink w:anchor="_Toc398122916" w:history="1">
        <w:r w:rsidR="003531F4" w:rsidRPr="007005FB">
          <w:rPr>
            <w:rStyle w:val="Hyperlink"/>
            <w:noProof/>
          </w:rPr>
          <w:t>2.</w:t>
        </w:r>
        <w:r w:rsidR="003531F4">
          <w:rPr>
            <w:rFonts w:asciiTheme="minorHAnsi" w:eastAsiaTheme="minorEastAsia" w:hAnsiTheme="minorHAnsi" w:cstheme="minorBidi"/>
            <w:b w:val="0"/>
            <w:noProof/>
            <w:sz w:val="22"/>
            <w:szCs w:val="22"/>
          </w:rPr>
          <w:tab/>
        </w:r>
        <w:r w:rsidR="003531F4" w:rsidRPr="007005FB">
          <w:rPr>
            <w:rStyle w:val="Hyperlink"/>
            <w:noProof/>
          </w:rPr>
          <w:t>Evaluation</w:t>
        </w:r>
        <w:r w:rsidR="003531F4">
          <w:rPr>
            <w:noProof/>
            <w:webHidden/>
          </w:rPr>
          <w:tab/>
        </w:r>
        <w:r w:rsidR="0051627C">
          <w:rPr>
            <w:noProof/>
            <w:webHidden/>
          </w:rPr>
          <w:fldChar w:fldCharType="begin"/>
        </w:r>
        <w:r w:rsidR="003531F4">
          <w:rPr>
            <w:noProof/>
            <w:webHidden/>
          </w:rPr>
          <w:instrText xml:space="preserve"> PAGEREF _Toc398122916 \h </w:instrText>
        </w:r>
        <w:r w:rsidR="0051627C">
          <w:rPr>
            <w:noProof/>
            <w:webHidden/>
          </w:rPr>
        </w:r>
        <w:r w:rsidR="0051627C">
          <w:rPr>
            <w:noProof/>
            <w:webHidden/>
          </w:rPr>
          <w:fldChar w:fldCharType="separate"/>
        </w:r>
        <w:r w:rsidR="001A4978">
          <w:rPr>
            <w:noProof/>
            <w:webHidden/>
          </w:rPr>
          <w:t>32</w:t>
        </w:r>
        <w:r w:rsidR="0051627C">
          <w:rPr>
            <w:noProof/>
            <w:webHidden/>
          </w:rPr>
          <w:fldChar w:fldCharType="end"/>
        </w:r>
      </w:hyperlink>
    </w:p>
    <w:p w:rsidR="003531F4" w:rsidRDefault="00A068D4">
      <w:pPr>
        <w:pStyle w:val="TOC2"/>
        <w:rPr>
          <w:rFonts w:asciiTheme="minorHAnsi" w:eastAsiaTheme="minorEastAsia" w:hAnsiTheme="minorHAnsi" w:cstheme="minorBidi"/>
          <w:sz w:val="22"/>
          <w:szCs w:val="22"/>
        </w:rPr>
      </w:pPr>
      <w:hyperlink w:anchor="_Toc398122917" w:history="1">
        <w:r w:rsidR="003531F4" w:rsidRPr="007005FB">
          <w:rPr>
            <w:rStyle w:val="Hyperlink"/>
          </w:rPr>
          <w:t>2.1</w:t>
        </w:r>
        <w:r w:rsidR="003531F4">
          <w:rPr>
            <w:rFonts w:asciiTheme="minorHAnsi" w:eastAsiaTheme="minorEastAsia" w:hAnsiTheme="minorHAnsi" w:cstheme="minorBidi"/>
            <w:sz w:val="22"/>
            <w:szCs w:val="22"/>
          </w:rPr>
          <w:tab/>
        </w:r>
        <w:r w:rsidR="003531F4" w:rsidRPr="007005FB">
          <w:rPr>
            <w:rStyle w:val="Hyperlink"/>
          </w:rPr>
          <w:t>Adequacy of Technical Proposal</w:t>
        </w:r>
        <w:r w:rsidR="003531F4">
          <w:rPr>
            <w:webHidden/>
          </w:rPr>
          <w:tab/>
        </w:r>
        <w:r w:rsidR="0051627C">
          <w:rPr>
            <w:webHidden/>
          </w:rPr>
          <w:fldChar w:fldCharType="begin"/>
        </w:r>
        <w:r w:rsidR="003531F4">
          <w:rPr>
            <w:webHidden/>
          </w:rPr>
          <w:instrText xml:space="preserve"> PAGEREF _Toc398122917 \h </w:instrText>
        </w:r>
        <w:r w:rsidR="0051627C">
          <w:rPr>
            <w:webHidden/>
          </w:rPr>
        </w:r>
        <w:r w:rsidR="0051627C">
          <w:rPr>
            <w:webHidden/>
          </w:rPr>
          <w:fldChar w:fldCharType="separate"/>
        </w:r>
        <w:r w:rsidR="001A4978">
          <w:rPr>
            <w:webHidden/>
          </w:rPr>
          <w:t>32</w:t>
        </w:r>
        <w:r w:rsidR="0051627C">
          <w:rPr>
            <w:webHidden/>
          </w:rPr>
          <w:fldChar w:fldCharType="end"/>
        </w:r>
      </w:hyperlink>
    </w:p>
    <w:p w:rsidR="003531F4" w:rsidRDefault="00A068D4">
      <w:pPr>
        <w:pStyle w:val="TOC2"/>
        <w:rPr>
          <w:rFonts w:asciiTheme="minorHAnsi" w:eastAsiaTheme="minorEastAsia" w:hAnsiTheme="minorHAnsi" w:cstheme="minorBidi"/>
          <w:sz w:val="22"/>
          <w:szCs w:val="22"/>
        </w:rPr>
      </w:pPr>
      <w:hyperlink w:anchor="_Toc398122918" w:history="1">
        <w:r w:rsidR="003531F4" w:rsidRPr="007005FB">
          <w:rPr>
            <w:rStyle w:val="Hyperlink"/>
          </w:rPr>
          <w:t>2.2</w:t>
        </w:r>
        <w:r w:rsidR="003531F4">
          <w:rPr>
            <w:rFonts w:asciiTheme="minorHAnsi" w:eastAsiaTheme="minorEastAsia" w:hAnsiTheme="minorHAnsi" w:cstheme="minorBidi"/>
            <w:sz w:val="22"/>
            <w:szCs w:val="22"/>
          </w:rPr>
          <w:tab/>
        </w:r>
        <w:r w:rsidR="003531F4" w:rsidRPr="007005FB">
          <w:rPr>
            <w:rStyle w:val="Hyperlink"/>
          </w:rPr>
          <w:t>Multiple Contracts</w:t>
        </w:r>
        <w:r w:rsidR="003531F4">
          <w:rPr>
            <w:webHidden/>
          </w:rPr>
          <w:tab/>
        </w:r>
        <w:r w:rsidR="0051627C">
          <w:rPr>
            <w:webHidden/>
          </w:rPr>
          <w:fldChar w:fldCharType="begin"/>
        </w:r>
        <w:r w:rsidR="003531F4">
          <w:rPr>
            <w:webHidden/>
          </w:rPr>
          <w:instrText xml:space="preserve"> PAGEREF _Toc398122918 \h </w:instrText>
        </w:r>
        <w:r w:rsidR="0051627C">
          <w:rPr>
            <w:webHidden/>
          </w:rPr>
        </w:r>
        <w:r w:rsidR="0051627C">
          <w:rPr>
            <w:webHidden/>
          </w:rPr>
          <w:fldChar w:fldCharType="separate"/>
        </w:r>
        <w:r w:rsidR="001A4978">
          <w:rPr>
            <w:webHidden/>
          </w:rPr>
          <w:t>32</w:t>
        </w:r>
        <w:r w:rsidR="0051627C">
          <w:rPr>
            <w:webHidden/>
          </w:rPr>
          <w:fldChar w:fldCharType="end"/>
        </w:r>
      </w:hyperlink>
    </w:p>
    <w:p w:rsidR="003531F4" w:rsidRDefault="00A068D4">
      <w:pPr>
        <w:pStyle w:val="TOC2"/>
        <w:rPr>
          <w:rFonts w:asciiTheme="minorHAnsi" w:eastAsiaTheme="minorEastAsia" w:hAnsiTheme="minorHAnsi" w:cstheme="minorBidi"/>
          <w:sz w:val="22"/>
          <w:szCs w:val="22"/>
        </w:rPr>
      </w:pPr>
      <w:hyperlink w:anchor="_Toc398122920" w:history="1">
        <w:r w:rsidR="003531F4" w:rsidRPr="007005FB">
          <w:rPr>
            <w:rStyle w:val="Hyperlink"/>
          </w:rPr>
          <w:t>2.3</w:t>
        </w:r>
        <w:r w:rsidR="003531F4">
          <w:rPr>
            <w:rFonts w:asciiTheme="minorHAnsi" w:eastAsiaTheme="minorEastAsia" w:hAnsiTheme="minorHAnsi" w:cstheme="minorBidi"/>
            <w:sz w:val="22"/>
            <w:szCs w:val="22"/>
          </w:rPr>
          <w:tab/>
        </w:r>
        <w:r w:rsidR="003531F4" w:rsidRPr="007005FB">
          <w:rPr>
            <w:rStyle w:val="Hyperlink"/>
          </w:rPr>
          <w:t>Alternative Completion Times</w:t>
        </w:r>
        <w:r w:rsidR="003531F4">
          <w:rPr>
            <w:webHidden/>
          </w:rPr>
          <w:tab/>
        </w:r>
        <w:r w:rsidR="0051627C">
          <w:rPr>
            <w:webHidden/>
          </w:rPr>
          <w:fldChar w:fldCharType="begin"/>
        </w:r>
        <w:r w:rsidR="003531F4">
          <w:rPr>
            <w:webHidden/>
          </w:rPr>
          <w:instrText xml:space="preserve"> PAGEREF _Toc398122920 \h </w:instrText>
        </w:r>
        <w:r w:rsidR="0051627C">
          <w:rPr>
            <w:webHidden/>
          </w:rPr>
        </w:r>
        <w:r w:rsidR="0051627C">
          <w:rPr>
            <w:webHidden/>
          </w:rPr>
          <w:fldChar w:fldCharType="separate"/>
        </w:r>
        <w:r w:rsidR="001A4978">
          <w:rPr>
            <w:webHidden/>
          </w:rPr>
          <w:t>32</w:t>
        </w:r>
        <w:r w:rsidR="0051627C">
          <w:rPr>
            <w:webHidden/>
          </w:rPr>
          <w:fldChar w:fldCharType="end"/>
        </w:r>
      </w:hyperlink>
    </w:p>
    <w:p w:rsidR="003531F4" w:rsidRDefault="00A068D4">
      <w:pPr>
        <w:pStyle w:val="TOC2"/>
        <w:rPr>
          <w:rFonts w:asciiTheme="minorHAnsi" w:eastAsiaTheme="minorEastAsia" w:hAnsiTheme="minorHAnsi" w:cstheme="minorBidi"/>
          <w:sz w:val="22"/>
          <w:szCs w:val="22"/>
        </w:rPr>
      </w:pPr>
      <w:hyperlink w:anchor="_Toc398122921" w:history="1">
        <w:r w:rsidR="003531F4" w:rsidRPr="007005FB">
          <w:rPr>
            <w:rStyle w:val="Hyperlink"/>
          </w:rPr>
          <w:t>2.4</w:t>
        </w:r>
        <w:r w:rsidR="003531F4">
          <w:rPr>
            <w:rFonts w:asciiTheme="minorHAnsi" w:eastAsiaTheme="minorEastAsia" w:hAnsiTheme="minorHAnsi" w:cstheme="minorBidi"/>
            <w:sz w:val="22"/>
            <w:szCs w:val="22"/>
          </w:rPr>
          <w:tab/>
        </w:r>
        <w:r w:rsidR="003531F4" w:rsidRPr="007005FB">
          <w:rPr>
            <w:rStyle w:val="Hyperlink"/>
          </w:rPr>
          <w:t>Technical Alternatives</w:t>
        </w:r>
        <w:r w:rsidR="003531F4">
          <w:rPr>
            <w:webHidden/>
          </w:rPr>
          <w:tab/>
        </w:r>
        <w:r w:rsidR="0051627C">
          <w:rPr>
            <w:webHidden/>
          </w:rPr>
          <w:fldChar w:fldCharType="begin"/>
        </w:r>
        <w:r w:rsidR="003531F4">
          <w:rPr>
            <w:webHidden/>
          </w:rPr>
          <w:instrText xml:space="preserve"> PAGEREF _Toc398122921 \h </w:instrText>
        </w:r>
        <w:r w:rsidR="0051627C">
          <w:rPr>
            <w:webHidden/>
          </w:rPr>
        </w:r>
        <w:r w:rsidR="0051627C">
          <w:rPr>
            <w:webHidden/>
          </w:rPr>
          <w:fldChar w:fldCharType="separate"/>
        </w:r>
        <w:r w:rsidR="001A4978">
          <w:rPr>
            <w:webHidden/>
          </w:rPr>
          <w:t>32</w:t>
        </w:r>
        <w:r w:rsidR="0051627C">
          <w:rPr>
            <w:webHidden/>
          </w:rPr>
          <w:fldChar w:fldCharType="end"/>
        </w:r>
      </w:hyperlink>
    </w:p>
    <w:p w:rsidR="003531F4" w:rsidRDefault="00A068D4">
      <w:pPr>
        <w:pStyle w:val="TOC2"/>
        <w:rPr>
          <w:rFonts w:asciiTheme="minorHAnsi" w:eastAsiaTheme="minorEastAsia" w:hAnsiTheme="minorHAnsi" w:cstheme="minorBidi"/>
          <w:sz w:val="22"/>
          <w:szCs w:val="22"/>
        </w:rPr>
      </w:pPr>
      <w:hyperlink w:anchor="_Toc398122922" w:history="1">
        <w:r w:rsidR="003531F4" w:rsidRPr="007005FB">
          <w:rPr>
            <w:rStyle w:val="Hyperlink"/>
          </w:rPr>
          <w:t>2.5</w:t>
        </w:r>
        <w:r w:rsidR="003531F4">
          <w:rPr>
            <w:rFonts w:asciiTheme="minorHAnsi" w:eastAsiaTheme="minorEastAsia" w:hAnsiTheme="minorHAnsi" w:cstheme="minorBidi"/>
            <w:sz w:val="22"/>
            <w:szCs w:val="22"/>
          </w:rPr>
          <w:tab/>
        </w:r>
        <w:r w:rsidR="003531F4" w:rsidRPr="007005FB">
          <w:rPr>
            <w:rStyle w:val="Hyperlink"/>
          </w:rPr>
          <w:t>Specialized Subcontractors</w:t>
        </w:r>
        <w:r w:rsidR="003531F4">
          <w:rPr>
            <w:webHidden/>
          </w:rPr>
          <w:tab/>
        </w:r>
        <w:r w:rsidR="0051627C">
          <w:rPr>
            <w:webHidden/>
          </w:rPr>
          <w:fldChar w:fldCharType="begin"/>
        </w:r>
        <w:r w:rsidR="003531F4">
          <w:rPr>
            <w:webHidden/>
          </w:rPr>
          <w:instrText xml:space="preserve"> PAGEREF _Toc398122922 \h </w:instrText>
        </w:r>
        <w:r w:rsidR="0051627C">
          <w:rPr>
            <w:webHidden/>
          </w:rPr>
        </w:r>
        <w:r w:rsidR="0051627C">
          <w:rPr>
            <w:webHidden/>
          </w:rPr>
          <w:fldChar w:fldCharType="separate"/>
        </w:r>
        <w:r w:rsidR="001A4978">
          <w:rPr>
            <w:webHidden/>
          </w:rPr>
          <w:t>32</w:t>
        </w:r>
        <w:r w:rsidR="0051627C">
          <w:rPr>
            <w:webHidden/>
          </w:rPr>
          <w:fldChar w:fldCharType="end"/>
        </w:r>
      </w:hyperlink>
    </w:p>
    <w:p w:rsidR="003531F4" w:rsidRDefault="00A068D4" w:rsidP="003531F4">
      <w:pPr>
        <w:pStyle w:val="TOC1"/>
        <w:tabs>
          <w:tab w:val="left" w:pos="720"/>
          <w:tab w:val="right" w:leader="dot" w:pos="9356"/>
        </w:tabs>
        <w:rPr>
          <w:rFonts w:asciiTheme="minorHAnsi" w:eastAsiaTheme="minorEastAsia" w:hAnsiTheme="minorHAnsi" w:cstheme="minorBidi"/>
          <w:b w:val="0"/>
          <w:noProof/>
          <w:sz w:val="22"/>
          <w:szCs w:val="22"/>
        </w:rPr>
      </w:pPr>
      <w:hyperlink w:anchor="_Toc398122923" w:history="1">
        <w:r w:rsidR="003531F4" w:rsidRPr="007005FB">
          <w:rPr>
            <w:rStyle w:val="Hyperlink"/>
            <w:noProof/>
          </w:rPr>
          <w:t>3.</w:t>
        </w:r>
        <w:r w:rsidR="003531F4">
          <w:rPr>
            <w:rFonts w:asciiTheme="minorHAnsi" w:eastAsiaTheme="minorEastAsia" w:hAnsiTheme="minorHAnsi" w:cstheme="minorBidi"/>
            <w:b w:val="0"/>
            <w:noProof/>
            <w:sz w:val="22"/>
            <w:szCs w:val="22"/>
          </w:rPr>
          <w:tab/>
        </w:r>
        <w:r w:rsidR="003531F4" w:rsidRPr="007005FB">
          <w:rPr>
            <w:rStyle w:val="Hyperlink"/>
            <w:noProof/>
          </w:rPr>
          <w:t>Qualification</w:t>
        </w:r>
        <w:r w:rsidR="003531F4">
          <w:rPr>
            <w:noProof/>
            <w:webHidden/>
          </w:rPr>
          <w:tab/>
        </w:r>
        <w:r w:rsidR="0051627C">
          <w:rPr>
            <w:noProof/>
            <w:webHidden/>
          </w:rPr>
          <w:fldChar w:fldCharType="begin"/>
        </w:r>
        <w:r w:rsidR="003531F4">
          <w:rPr>
            <w:noProof/>
            <w:webHidden/>
          </w:rPr>
          <w:instrText xml:space="preserve"> PAGEREF _Toc398122923 \h </w:instrText>
        </w:r>
        <w:r w:rsidR="0051627C">
          <w:rPr>
            <w:noProof/>
            <w:webHidden/>
          </w:rPr>
        </w:r>
        <w:r w:rsidR="0051627C">
          <w:rPr>
            <w:noProof/>
            <w:webHidden/>
          </w:rPr>
          <w:fldChar w:fldCharType="separate"/>
        </w:r>
        <w:r w:rsidR="001A4978">
          <w:rPr>
            <w:noProof/>
            <w:webHidden/>
          </w:rPr>
          <w:t>33</w:t>
        </w:r>
        <w:r w:rsidR="0051627C">
          <w:rPr>
            <w:noProof/>
            <w:webHidden/>
          </w:rPr>
          <w:fldChar w:fldCharType="end"/>
        </w:r>
      </w:hyperlink>
    </w:p>
    <w:p w:rsidR="003531F4" w:rsidRDefault="00A068D4">
      <w:pPr>
        <w:pStyle w:val="TOC2"/>
        <w:rPr>
          <w:rFonts w:asciiTheme="minorHAnsi" w:eastAsiaTheme="minorEastAsia" w:hAnsiTheme="minorHAnsi" w:cstheme="minorBidi"/>
          <w:sz w:val="22"/>
          <w:szCs w:val="22"/>
        </w:rPr>
      </w:pPr>
      <w:hyperlink w:anchor="_Toc398122924" w:history="1">
        <w:r w:rsidR="003531F4" w:rsidRPr="007005FB">
          <w:rPr>
            <w:rStyle w:val="Hyperlink"/>
          </w:rPr>
          <w:t xml:space="preserve">1. </w:t>
        </w:r>
        <w:r w:rsidR="0073679F">
          <w:rPr>
            <w:rStyle w:val="Hyperlink"/>
          </w:rPr>
          <w:tab/>
        </w:r>
        <w:r w:rsidR="003531F4" w:rsidRPr="007005FB">
          <w:rPr>
            <w:rStyle w:val="Hyperlink"/>
          </w:rPr>
          <w:t>Eligibility</w:t>
        </w:r>
        <w:r w:rsidR="003531F4">
          <w:rPr>
            <w:webHidden/>
          </w:rPr>
          <w:tab/>
        </w:r>
        <w:r w:rsidR="0051627C">
          <w:rPr>
            <w:webHidden/>
          </w:rPr>
          <w:fldChar w:fldCharType="begin"/>
        </w:r>
        <w:r w:rsidR="003531F4">
          <w:rPr>
            <w:webHidden/>
          </w:rPr>
          <w:instrText xml:space="preserve"> PAGEREF _Toc398122924 \h </w:instrText>
        </w:r>
        <w:r w:rsidR="0051627C">
          <w:rPr>
            <w:webHidden/>
          </w:rPr>
        </w:r>
        <w:r w:rsidR="0051627C">
          <w:rPr>
            <w:webHidden/>
          </w:rPr>
          <w:fldChar w:fldCharType="separate"/>
        </w:r>
        <w:r w:rsidR="001A4978">
          <w:rPr>
            <w:webHidden/>
          </w:rPr>
          <w:t>33</w:t>
        </w:r>
        <w:r w:rsidR="0051627C">
          <w:rPr>
            <w:webHidden/>
          </w:rPr>
          <w:fldChar w:fldCharType="end"/>
        </w:r>
      </w:hyperlink>
    </w:p>
    <w:p w:rsidR="003531F4" w:rsidRDefault="00A068D4">
      <w:pPr>
        <w:pStyle w:val="TOC2"/>
        <w:rPr>
          <w:rFonts w:asciiTheme="minorHAnsi" w:eastAsiaTheme="minorEastAsia" w:hAnsiTheme="minorHAnsi" w:cstheme="minorBidi"/>
          <w:sz w:val="22"/>
          <w:szCs w:val="22"/>
        </w:rPr>
      </w:pPr>
      <w:hyperlink w:anchor="_Toc398122925" w:history="1">
        <w:r w:rsidR="003531F4" w:rsidRPr="007005FB">
          <w:rPr>
            <w:rStyle w:val="Hyperlink"/>
          </w:rPr>
          <w:t xml:space="preserve">2. </w:t>
        </w:r>
        <w:r w:rsidR="0073679F">
          <w:rPr>
            <w:rStyle w:val="Hyperlink"/>
          </w:rPr>
          <w:tab/>
        </w:r>
        <w:r w:rsidR="003531F4" w:rsidRPr="007005FB">
          <w:rPr>
            <w:rStyle w:val="Hyperlink"/>
          </w:rPr>
          <w:t>Historical Contract Non-Performance</w:t>
        </w:r>
        <w:r w:rsidR="003531F4">
          <w:rPr>
            <w:webHidden/>
          </w:rPr>
          <w:tab/>
        </w:r>
        <w:r w:rsidR="0051627C">
          <w:rPr>
            <w:webHidden/>
          </w:rPr>
          <w:fldChar w:fldCharType="begin"/>
        </w:r>
        <w:r w:rsidR="003531F4">
          <w:rPr>
            <w:webHidden/>
          </w:rPr>
          <w:instrText xml:space="preserve"> PAGEREF _Toc398122925 \h </w:instrText>
        </w:r>
        <w:r w:rsidR="0051627C">
          <w:rPr>
            <w:webHidden/>
          </w:rPr>
        </w:r>
        <w:r w:rsidR="0051627C">
          <w:rPr>
            <w:webHidden/>
          </w:rPr>
          <w:fldChar w:fldCharType="separate"/>
        </w:r>
        <w:r w:rsidR="001A4978">
          <w:rPr>
            <w:webHidden/>
          </w:rPr>
          <w:t>34</w:t>
        </w:r>
        <w:r w:rsidR="0051627C">
          <w:rPr>
            <w:webHidden/>
          </w:rPr>
          <w:fldChar w:fldCharType="end"/>
        </w:r>
      </w:hyperlink>
    </w:p>
    <w:p w:rsidR="003531F4" w:rsidRDefault="00A068D4">
      <w:pPr>
        <w:pStyle w:val="TOC2"/>
        <w:rPr>
          <w:rFonts w:asciiTheme="minorHAnsi" w:eastAsiaTheme="minorEastAsia" w:hAnsiTheme="minorHAnsi" w:cstheme="minorBidi"/>
          <w:sz w:val="22"/>
          <w:szCs w:val="22"/>
        </w:rPr>
      </w:pPr>
      <w:hyperlink w:anchor="_Toc398122926" w:history="1">
        <w:r w:rsidR="003531F4" w:rsidRPr="007005FB">
          <w:rPr>
            <w:rStyle w:val="Hyperlink"/>
          </w:rPr>
          <w:t xml:space="preserve">3. </w:t>
        </w:r>
        <w:r w:rsidR="0073679F">
          <w:rPr>
            <w:rStyle w:val="Hyperlink"/>
          </w:rPr>
          <w:tab/>
        </w:r>
        <w:r w:rsidR="003531F4" w:rsidRPr="007005FB">
          <w:rPr>
            <w:rStyle w:val="Hyperlink"/>
          </w:rPr>
          <w:t>Financial Situation and Performance</w:t>
        </w:r>
        <w:r w:rsidR="003531F4">
          <w:rPr>
            <w:webHidden/>
          </w:rPr>
          <w:tab/>
        </w:r>
        <w:r w:rsidR="0051627C">
          <w:rPr>
            <w:webHidden/>
          </w:rPr>
          <w:fldChar w:fldCharType="begin"/>
        </w:r>
        <w:r w:rsidR="003531F4">
          <w:rPr>
            <w:webHidden/>
          </w:rPr>
          <w:instrText xml:space="preserve"> PAGEREF _Toc398122926 \h </w:instrText>
        </w:r>
        <w:r w:rsidR="0051627C">
          <w:rPr>
            <w:webHidden/>
          </w:rPr>
        </w:r>
        <w:r w:rsidR="0051627C">
          <w:rPr>
            <w:webHidden/>
          </w:rPr>
          <w:fldChar w:fldCharType="separate"/>
        </w:r>
        <w:r w:rsidR="001A4978">
          <w:rPr>
            <w:webHidden/>
          </w:rPr>
          <w:t>36</w:t>
        </w:r>
        <w:r w:rsidR="0051627C">
          <w:rPr>
            <w:webHidden/>
          </w:rPr>
          <w:fldChar w:fldCharType="end"/>
        </w:r>
      </w:hyperlink>
    </w:p>
    <w:p w:rsidR="003531F4" w:rsidRDefault="00A068D4">
      <w:pPr>
        <w:pStyle w:val="TOC2"/>
        <w:rPr>
          <w:rFonts w:asciiTheme="minorHAnsi" w:eastAsiaTheme="minorEastAsia" w:hAnsiTheme="minorHAnsi" w:cstheme="minorBidi"/>
          <w:sz w:val="22"/>
          <w:szCs w:val="22"/>
        </w:rPr>
      </w:pPr>
      <w:hyperlink w:anchor="_Toc398122927" w:history="1">
        <w:r w:rsidR="003531F4" w:rsidRPr="007005FB">
          <w:rPr>
            <w:rStyle w:val="Hyperlink"/>
          </w:rPr>
          <w:t xml:space="preserve">4. </w:t>
        </w:r>
        <w:r w:rsidR="0073679F">
          <w:rPr>
            <w:rStyle w:val="Hyperlink"/>
          </w:rPr>
          <w:tab/>
        </w:r>
        <w:r w:rsidR="003531F4" w:rsidRPr="007005FB">
          <w:rPr>
            <w:rStyle w:val="Hyperlink"/>
          </w:rPr>
          <w:t>Experience</w:t>
        </w:r>
        <w:r w:rsidR="003531F4">
          <w:rPr>
            <w:webHidden/>
          </w:rPr>
          <w:tab/>
        </w:r>
        <w:r w:rsidR="0051627C">
          <w:rPr>
            <w:webHidden/>
          </w:rPr>
          <w:fldChar w:fldCharType="begin"/>
        </w:r>
        <w:r w:rsidR="003531F4">
          <w:rPr>
            <w:webHidden/>
          </w:rPr>
          <w:instrText xml:space="preserve"> PAGEREF _Toc398122927 \h </w:instrText>
        </w:r>
        <w:r w:rsidR="0051627C">
          <w:rPr>
            <w:webHidden/>
          </w:rPr>
        </w:r>
        <w:r w:rsidR="0051627C">
          <w:rPr>
            <w:webHidden/>
          </w:rPr>
          <w:fldChar w:fldCharType="separate"/>
        </w:r>
        <w:r w:rsidR="001A4978">
          <w:rPr>
            <w:webHidden/>
          </w:rPr>
          <w:t>38</w:t>
        </w:r>
        <w:r w:rsidR="0051627C">
          <w:rPr>
            <w:webHidden/>
          </w:rPr>
          <w:fldChar w:fldCharType="end"/>
        </w:r>
      </w:hyperlink>
    </w:p>
    <w:p w:rsidR="003531F4" w:rsidRDefault="00A068D4">
      <w:pPr>
        <w:pStyle w:val="TOC2"/>
        <w:rPr>
          <w:rFonts w:asciiTheme="minorHAnsi" w:eastAsiaTheme="minorEastAsia" w:hAnsiTheme="minorHAnsi" w:cstheme="minorBidi"/>
          <w:sz w:val="22"/>
          <w:szCs w:val="22"/>
        </w:rPr>
      </w:pPr>
      <w:hyperlink w:anchor="_Toc398122928" w:history="1">
        <w:r w:rsidR="003531F4" w:rsidRPr="007005FB">
          <w:rPr>
            <w:rStyle w:val="Hyperlink"/>
          </w:rPr>
          <w:t>5</w:t>
        </w:r>
        <w:r w:rsidR="003531F4">
          <w:rPr>
            <w:rFonts w:asciiTheme="minorHAnsi" w:eastAsiaTheme="minorEastAsia" w:hAnsiTheme="minorHAnsi" w:cstheme="minorBidi"/>
            <w:sz w:val="22"/>
            <w:szCs w:val="22"/>
          </w:rPr>
          <w:tab/>
        </w:r>
        <w:r w:rsidR="003531F4" w:rsidRPr="007005FB">
          <w:rPr>
            <w:rStyle w:val="Hyperlink"/>
          </w:rPr>
          <w:t>Personnel</w:t>
        </w:r>
        <w:r w:rsidR="003531F4">
          <w:rPr>
            <w:webHidden/>
          </w:rPr>
          <w:tab/>
        </w:r>
        <w:r w:rsidR="0051627C">
          <w:rPr>
            <w:webHidden/>
          </w:rPr>
          <w:fldChar w:fldCharType="begin"/>
        </w:r>
        <w:r w:rsidR="003531F4">
          <w:rPr>
            <w:webHidden/>
          </w:rPr>
          <w:instrText xml:space="preserve"> PAGEREF _Toc398122928 \h </w:instrText>
        </w:r>
        <w:r w:rsidR="0051627C">
          <w:rPr>
            <w:webHidden/>
          </w:rPr>
        </w:r>
        <w:r w:rsidR="0051627C">
          <w:rPr>
            <w:webHidden/>
          </w:rPr>
          <w:fldChar w:fldCharType="separate"/>
        </w:r>
        <w:r w:rsidR="001A4978">
          <w:rPr>
            <w:webHidden/>
          </w:rPr>
          <w:t>40</w:t>
        </w:r>
        <w:r w:rsidR="0051627C">
          <w:rPr>
            <w:webHidden/>
          </w:rPr>
          <w:fldChar w:fldCharType="end"/>
        </w:r>
      </w:hyperlink>
    </w:p>
    <w:p w:rsidR="003531F4" w:rsidRDefault="00A068D4">
      <w:pPr>
        <w:pStyle w:val="TOC2"/>
        <w:rPr>
          <w:rFonts w:asciiTheme="minorHAnsi" w:eastAsiaTheme="minorEastAsia" w:hAnsiTheme="minorHAnsi" w:cstheme="minorBidi"/>
          <w:sz w:val="22"/>
          <w:szCs w:val="22"/>
        </w:rPr>
      </w:pPr>
      <w:hyperlink w:anchor="_Toc398122929" w:history="1">
        <w:r w:rsidR="003531F4" w:rsidRPr="007005FB">
          <w:rPr>
            <w:rStyle w:val="Hyperlink"/>
          </w:rPr>
          <w:t>6.</w:t>
        </w:r>
        <w:r w:rsidR="003531F4">
          <w:rPr>
            <w:rFonts w:asciiTheme="minorHAnsi" w:eastAsiaTheme="minorEastAsia" w:hAnsiTheme="minorHAnsi" w:cstheme="minorBidi"/>
            <w:sz w:val="22"/>
            <w:szCs w:val="22"/>
          </w:rPr>
          <w:tab/>
        </w:r>
        <w:r w:rsidR="003531F4" w:rsidRPr="007005FB">
          <w:rPr>
            <w:rStyle w:val="Hyperlink"/>
          </w:rPr>
          <w:t>Equipment</w:t>
        </w:r>
        <w:r w:rsidR="003531F4">
          <w:rPr>
            <w:webHidden/>
          </w:rPr>
          <w:tab/>
        </w:r>
        <w:r w:rsidR="0051627C">
          <w:rPr>
            <w:webHidden/>
          </w:rPr>
          <w:fldChar w:fldCharType="begin"/>
        </w:r>
        <w:r w:rsidR="003531F4">
          <w:rPr>
            <w:webHidden/>
          </w:rPr>
          <w:instrText xml:space="preserve"> PAGEREF _Toc398122929 \h </w:instrText>
        </w:r>
        <w:r w:rsidR="0051627C">
          <w:rPr>
            <w:webHidden/>
          </w:rPr>
        </w:r>
        <w:r w:rsidR="0051627C">
          <w:rPr>
            <w:webHidden/>
          </w:rPr>
          <w:fldChar w:fldCharType="separate"/>
        </w:r>
        <w:r w:rsidR="001A4978">
          <w:rPr>
            <w:webHidden/>
          </w:rPr>
          <w:t>40</w:t>
        </w:r>
        <w:r w:rsidR="0051627C">
          <w:rPr>
            <w:webHidden/>
          </w:rPr>
          <w:fldChar w:fldCharType="end"/>
        </w:r>
      </w:hyperlink>
    </w:p>
    <w:p w:rsidR="007B586E" w:rsidRPr="00EC12FE" w:rsidRDefault="0051627C">
      <w:r w:rsidRPr="00EC12FE">
        <w:fldChar w:fldCharType="end"/>
      </w:r>
    </w:p>
    <w:p w:rsidR="007B586E" w:rsidRPr="00EC12FE" w:rsidRDefault="007B586E"/>
    <w:p w:rsidR="007B586E" w:rsidRPr="00EC12FE" w:rsidRDefault="007B586E">
      <w:pPr>
        <w:pStyle w:val="Heading1"/>
        <w:rPr>
          <w:b w:val="0"/>
          <w:iCs/>
        </w:rPr>
      </w:pPr>
      <w:r w:rsidRPr="00EC12FE">
        <w:rPr>
          <w:i/>
          <w:iCs/>
        </w:rPr>
        <w:br w:type="page"/>
      </w:r>
    </w:p>
    <w:p w:rsidR="00B50534" w:rsidRPr="00EC12FE" w:rsidRDefault="00B50534" w:rsidP="00B50534">
      <w:pPr>
        <w:pStyle w:val="S3-Header1"/>
        <w:rPr>
          <w:szCs w:val="28"/>
        </w:rPr>
      </w:pPr>
      <w:bookmarkStart w:id="372" w:name="_Toc398122914"/>
      <w:bookmarkStart w:id="373" w:name="_Toc103401411"/>
      <w:r w:rsidRPr="00EC12FE">
        <w:rPr>
          <w:szCs w:val="28"/>
        </w:rPr>
        <w:lastRenderedPageBreak/>
        <w:t xml:space="preserve">1. </w:t>
      </w:r>
      <w:r w:rsidRPr="00EC12FE">
        <w:rPr>
          <w:szCs w:val="28"/>
        </w:rPr>
        <w:tab/>
        <w:t>Margin of Preference</w:t>
      </w:r>
      <w:bookmarkEnd w:id="372"/>
      <w:r w:rsidRPr="00EC12FE">
        <w:rPr>
          <w:szCs w:val="28"/>
        </w:rPr>
        <w:t xml:space="preserve"> </w:t>
      </w:r>
    </w:p>
    <w:p w:rsidR="00B50534" w:rsidRPr="00EC12FE" w:rsidRDefault="00193B2A" w:rsidP="00193B2A">
      <w:pPr>
        <w:pStyle w:val="S3-Header1"/>
        <w:ind w:left="1800"/>
        <w:rPr>
          <w:b w:val="0"/>
          <w:sz w:val="24"/>
          <w:szCs w:val="24"/>
        </w:rPr>
      </w:pPr>
      <w:bookmarkStart w:id="374" w:name="_Toc325555957"/>
      <w:bookmarkStart w:id="375" w:name="_Toc398122915"/>
      <w:r>
        <w:rPr>
          <w:b w:val="0"/>
          <w:sz w:val="24"/>
          <w:szCs w:val="24"/>
        </w:rPr>
        <w:t>Not Applicable.</w:t>
      </w:r>
      <w:bookmarkStart w:id="376" w:name="_Toc325555963"/>
      <w:bookmarkEnd w:id="374"/>
      <w:r w:rsidR="0051627C" w:rsidRPr="00EC12FE">
        <w:rPr>
          <w:b w:val="0"/>
          <w:sz w:val="24"/>
          <w:szCs w:val="24"/>
        </w:rPr>
        <w:fldChar w:fldCharType="begin"/>
      </w:r>
      <w:r w:rsidR="00B50534" w:rsidRPr="00EC12FE">
        <w:rPr>
          <w:b w:val="0"/>
          <w:sz w:val="24"/>
          <w:szCs w:val="24"/>
        </w:rPr>
        <w:instrText>ADVANCE \D 6.0</w:instrText>
      </w:r>
      <w:r w:rsidR="0051627C" w:rsidRPr="00EC12FE">
        <w:rPr>
          <w:b w:val="0"/>
          <w:sz w:val="24"/>
          <w:szCs w:val="24"/>
        </w:rPr>
        <w:fldChar w:fldCharType="end"/>
      </w:r>
      <w:bookmarkEnd w:id="375"/>
      <w:bookmarkEnd w:id="376"/>
    </w:p>
    <w:p w:rsidR="007B586E" w:rsidRPr="00EC12FE" w:rsidRDefault="00B53626" w:rsidP="00B50534">
      <w:pPr>
        <w:pStyle w:val="S3-Header1"/>
      </w:pPr>
      <w:bookmarkStart w:id="377" w:name="_Toc398122916"/>
      <w:r w:rsidRPr="00EC12FE">
        <w:t>2</w:t>
      </w:r>
      <w:r w:rsidR="007B586E" w:rsidRPr="00EC12FE">
        <w:t>.</w:t>
      </w:r>
      <w:r w:rsidR="007B586E" w:rsidRPr="00EC12FE">
        <w:tab/>
        <w:t>Evaluation</w:t>
      </w:r>
      <w:bookmarkEnd w:id="373"/>
      <w:bookmarkEnd w:id="377"/>
    </w:p>
    <w:p w:rsidR="007B586E" w:rsidRPr="00EC12FE" w:rsidRDefault="007B586E">
      <w:pPr>
        <w:spacing w:after="200"/>
        <w:ind w:left="1080" w:right="288"/>
        <w:jc w:val="both"/>
      </w:pPr>
      <w:r w:rsidRPr="00EC12FE">
        <w:t>In addition to the criteria listed in ITB 3</w:t>
      </w:r>
      <w:r w:rsidR="00B50534" w:rsidRPr="00EC12FE">
        <w:t>5</w:t>
      </w:r>
      <w:r w:rsidRPr="00EC12FE">
        <w:t>.</w:t>
      </w:r>
      <w:r w:rsidR="00B50534" w:rsidRPr="00EC12FE">
        <w:t>2</w:t>
      </w:r>
      <w:r w:rsidRPr="00EC12FE">
        <w:t xml:space="preserve"> (a) – (e) the following criteria shall apply:</w:t>
      </w:r>
    </w:p>
    <w:p w:rsidR="007B586E" w:rsidRPr="00EC12FE" w:rsidRDefault="00220722" w:rsidP="00193B2A">
      <w:pPr>
        <w:pStyle w:val="S3-Heading2"/>
        <w:ind w:left="1440"/>
        <w:rPr>
          <w:noProof/>
        </w:rPr>
      </w:pPr>
      <w:bookmarkStart w:id="378" w:name="_Toc78774484"/>
      <w:bookmarkStart w:id="379" w:name="_Toc103401412"/>
      <w:bookmarkStart w:id="380" w:name="_Toc398122917"/>
      <w:r w:rsidRPr="00EC12FE">
        <w:rPr>
          <w:noProof/>
        </w:rPr>
        <w:t>2</w:t>
      </w:r>
      <w:r w:rsidR="007B586E" w:rsidRPr="00EC12FE">
        <w:rPr>
          <w:noProof/>
        </w:rPr>
        <w:t>.1</w:t>
      </w:r>
      <w:r w:rsidR="007B586E" w:rsidRPr="00EC12FE">
        <w:rPr>
          <w:noProof/>
        </w:rPr>
        <w:tab/>
        <w:t>Adequacy of Technical Proposal</w:t>
      </w:r>
      <w:bookmarkEnd w:id="378"/>
      <w:bookmarkEnd w:id="379"/>
      <w:bookmarkEnd w:id="380"/>
    </w:p>
    <w:p w:rsidR="007B586E" w:rsidRPr="00EC12FE" w:rsidRDefault="007B586E" w:rsidP="00193B2A">
      <w:pPr>
        <w:pStyle w:val="Heading1"/>
        <w:spacing w:after="200"/>
        <w:ind w:left="1440" w:right="288"/>
        <w:jc w:val="both"/>
        <w:rPr>
          <w:rFonts w:ascii="Times New Roman" w:hAnsi="Times New Roman" w:cs="Times New Roman"/>
          <w:b w:val="0"/>
          <w:noProof/>
          <w:sz w:val="24"/>
        </w:rPr>
      </w:pPr>
      <w:bookmarkStart w:id="381" w:name="_Toc78774485"/>
      <w:bookmarkStart w:id="382" w:name="_Toc101516509"/>
      <w:bookmarkStart w:id="383" w:name="_Toc103401413"/>
      <w:r w:rsidRPr="00EC12FE">
        <w:rPr>
          <w:rFonts w:ascii="Times New Roman" w:hAnsi="Times New Roman" w:cs="Times New Roman"/>
          <w:b w:val="0"/>
          <w:noProof/>
          <w:sz w:val="24"/>
        </w:rPr>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w:t>
      </w:r>
      <w:r w:rsidR="00F9208D" w:rsidRPr="00EC12FE">
        <w:rPr>
          <w:rFonts w:ascii="Times New Roman" w:hAnsi="Times New Roman" w:cs="Times New Roman"/>
          <w:b w:val="0"/>
          <w:noProof/>
          <w:sz w:val="24"/>
        </w:rPr>
        <w:t>VI</w:t>
      </w:r>
      <w:r w:rsidR="00B50534" w:rsidRPr="00EC12FE">
        <w:rPr>
          <w:rFonts w:ascii="Times New Roman" w:hAnsi="Times New Roman" w:cs="Times New Roman"/>
          <w:b w:val="0"/>
          <w:noProof/>
          <w:sz w:val="24"/>
        </w:rPr>
        <w:t>I</w:t>
      </w:r>
      <w:r w:rsidR="00F9208D" w:rsidRPr="00EC12FE">
        <w:rPr>
          <w:rFonts w:ascii="Times New Roman" w:hAnsi="Times New Roman" w:cs="Times New Roman"/>
          <w:b w:val="0"/>
          <w:noProof/>
          <w:sz w:val="24"/>
        </w:rPr>
        <w:t xml:space="preserve"> </w:t>
      </w:r>
      <w:r w:rsidRPr="00EC12FE">
        <w:rPr>
          <w:rFonts w:ascii="Times New Roman" w:hAnsi="Times New Roman" w:cs="Times New Roman"/>
          <w:b w:val="0"/>
          <w:noProof/>
          <w:sz w:val="24"/>
        </w:rPr>
        <w:t>(</w:t>
      </w:r>
      <w:r w:rsidR="00B50534" w:rsidRPr="00EC12FE">
        <w:rPr>
          <w:rFonts w:ascii="Times New Roman" w:hAnsi="Times New Roman" w:cs="Times New Roman"/>
          <w:b w:val="0"/>
          <w:noProof/>
          <w:sz w:val="24"/>
        </w:rPr>
        <w:t xml:space="preserve">Works </w:t>
      </w:r>
      <w:r w:rsidRPr="00EC12FE">
        <w:rPr>
          <w:rFonts w:ascii="Times New Roman" w:hAnsi="Times New Roman" w:cs="Times New Roman"/>
          <w:b w:val="0"/>
          <w:noProof/>
          <w:sz w:val="24"/>
        </w:rPr>
        <w:t>Requirements).</w:t>
      </w:r>
      <w:bookmarkEnd w:id="381"/>
      <w:bookmarkEnd w:id="382"/>
      <w:bookmarkEnd w:id="383"/>
    </w:p>
    <w:p w:rsidR="007B586E" w:rsidRDefault="00220722" w:rsidP="00193B2A">
      <w:pPr>
        <w:pStyle w:val="S3-Heading2"/>
        <w:ind w:left="1440"/>
        <w:rPr>
          <w:noProof/>
        </w:rPr>
      </w:pPr>
      <w:bookmarkStart w:id="384" w:name="_Toc78774486"/>
      <w:bookmarkStart w:id="385" w:name="_Toc103401414"/>
      <w:bookmarkStart w:id="386" w:name="_Toc398122918"/>
      <w:r w:rsidRPr="00EC12FE">
        <w:rPr>
          <w:noProof/>
        </w:rPr>
        <w:t>2</w:t>
      </w:r>
      <w:r w:rsidR="007B586E" w:rsidRPr="00EC12FE">
        <w:rPr>
          <w:noProof/>
        </w:rPr>
        <w:t>.2</w:t>
      </w:r>
      <w:r w:rsidR="007B586E" w:rsidRPr="00EC12FE">
        <w:rPr>
          <w:noProof/>
        </w:rPr>
        <w:tab/>
        <w:t>Multiple Contracts</w:t>
      </w:r>
      <w:bookmarkEnd w:id="384"/>
      <w:bookmarkEnd w:id="385"/>
      <w:bookmarkEnd w:id="386"/>
    </w:p>
    <w:p w:rsidR="00193B2A" w:rsidRPr="00EC12FE" w:rsidRDefault="00193B2A" w:rsidP="00193B2A">
      <w:pPr>
        <w:pStyle w:val="S3-Header1"/>
        <w:ind w:left="2160"/>
        <w:rPr>
          <w:b w:val="0"/>
          <w:sz w:val="24"/>
          <w:szCs w:val="24"/>
        </w:rPr>
      </w:pPr>
      <w:bookmarkStart w:id="387" w:name="_Toc398122919"/>
      <w:r>
        <w:rPr>
          <w:b w:val="0"/>
          <w:sz w:val="24"/>
          <w:szCs w:val="24"/>
        </w:rPr>
        <w:t>Not Applicable.</w:t>
      </w:r>
      <w:r w:rsidR="0051627C" w:rsidRPr="00EC12FE">
        <w:rPr>
          <w:b w:val="0"/>
          <w:sz w:val="24"/>
          <w:szCs w:val="24"/>
        </w:rPr>
        <w:fldChar w:fldCharType="begin"/>
      </w:r>
      <w:r w:rsidRPr="00EC12FE">
        <w:rPr>
          <w:b w:val="0"/>
          <w:sz w:val="24"/>
          <w:szCs w:val="24"/>
        </w:rPr>
        <w:instrText>ADVANCE \D 6.0</w:instrText>
      </w:r>
      <w:r w:rsidR="0051627C" w:rsidRPr="00EC12FE">
        <w:rPr>
          <w:b w:val="0"/>
          <w:sz w:val="24"/>
          <w:szCs w:val="24"/>
        </w:rPr>
        <w:fldChar w:fldCharType="end"/>
      </w:r>
      <w:bookmarkEnd w:id="387"/>
    </w:p>
    <w:p w:rsidR="007B586E" w:rsidRPr="00EC12FE" w:rsidRDefault="00220722" w:rsidP="00193B2A">
      <w:pPr>
        <w:pStyle w:val="S3-Heading2"/>
        <w:ind w:left="1440"/>
        <w:rPr>
          <w:noProof/>
        </w:rPr>
      </w:pPr>
      <w:bookmarkStart w:id="388" w:name="_Toc78774488"/>
      <w:bookmarkStart w:id="389" w:name="_Toc103401416"/>
      <w:bookmarkStart w:id="390" w:name="_Toc398122920"/>
      <w:r w:rsidRPr="00EC12FE">
        <w:rPr>
          <w:noProof/>
        </w:rPr>
        <w:t>2</w:t>
      </w:r>
      <w:r w:rsidR="007B586E" w:rsidRPr="00EC12FE">
        <w:rPr>
          <w:noProof/>
        </w:rPr>
        <w:t>.3</w:t>
      </w:r>
      <w:r w:rsidR="007B586E" w:rsidRPr="00EC12FE">
        <w:rPr>
          <w:noProof/>
        </w:rPr>
        <w:tab/>
      </w:r>
      <w:r w:rsidRPr="00EC12FE">
        <w:rPr>
          <w:noProof/>
        </w:rPr>
        <w:t xml:space="preserve">Alternative </w:t>
      </w:r>
      <w:r w:rsidR="007B586E" w:rsidRPr="00EC12FE">
        <w:rPr>
          <w:noProof/>
        </w:rPr>
        <w:t>Completion Time</w:t>
      </w:r>
      <w:bookmarkEnd w:id="388"/>
      <w:bookmarkEnd w:id="389"/>
      <w:r w:rsidRPr="00EC12FE">
        <w:rPr>
          <w:noProof/>
        </w:rPr>
        <w:t>s</w:t>
      </w:r>
      <w:bookmarkEnd w:id="390"/>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7B586E" w:rsidRPr="00EC12FE" w:rsidRDefault="00220722" w:rsidP="00193B2A">
      <w:pPr>
        <w:pStyle w:val="S3-Heading2"/>
        <w:ind w:left="1440"/>
        <w:rPr>
          <w:noProof/>
        </w:rPr>
      </w:pPr>
      <w:bookmarkStart w:id="391" w:name="_Toc78774490"/>
      <w:bookmarkStart w:id="392" w:name="_Toc103401418"/>
      <w:bookmarkStart w:id="393" w:name="_Toc398122921"/>
      <w:r w:rsidRPr="00EC12FE">
        <w:rPr>
          <w:noProof/>
        </w:rPr>
        <w:t>2</w:t>
      </w:r>
      <w:r w:rsidR="007B586E" w:rsidRPr="00EC12FE">
        <w:rPr>
          <w:noProof/>
        </w:rPr>
        <w:t>.4</w:t>
      </w:r>
      <w:r w:rsidR="007B586E" w:rsidRPr="00EC12FE">
        <w:rPr>
          <w:noProof/>
        </w:rPr>
        <w:tab/>
        <w:t>Technical Alternatives</w:t>
      </w:r>
      <w:bookmarkEnd w:id="391"/>
      <w:bookmarkEnd w:id="392"/>
      <w:bookmarkEnd w:id="393"/>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B53626" w:rsidRPr="00EC12FE" w:rsidRDefault="00B53626" w:rsidP="00193B2A">
      <w:pPr>
        <w:pStyle w:val="S3-Heading2"/>
        <w:ind w:left="1440"/>
        <w:rPr>
          <w:noProof/>
        </w:rPr>
      </w:pPr>
      <w:bookmarkStart w:id="394" w:name="_Toc398122922"/>
      <w:r w:rsidRPr="00EC12FE">
        <w:rPr>
          <w:noProof/>
        </w:rPr>
        <w:t>2.5</w:t>
      </w:r>
      <w:r w:rsidRPr="00EC12FE">
        <w:rPr>
          <w:noProof/>
        </w:rPr>
        <w:tab/>
        <w:t>Specialized Subcontractors</w:t>
      </w:r>
      <w:bookmarkEnd w:id="394"/>
    </w:p>
    <w:p w:rsidR="00220722" w:rsidRPr="00EC12FE" w:rsidRDefault="00A42DE7" w:rsidP="00193B2A">
      <w:pPr>
        <w:ind w:left="1440"/>
      </w:pPr>
      <w:r>
        <w:t>Not Applicable.</w:t>
      </w:r>
    </w:p>
    <w:p w:rsidR="007B586E" w:rsidRPr="00EC12FE" w:rsidRDefault="007B586E"/>
    <w:p w:rsidR="007B586E" w:rsidRPr="00EC12FE" w:rsidRDefault="007B586E">
      <w:pPr>
        <w:pStyle w:val="Heading1"/>
        <w:spacing w:before="360" w:after="120"/>
        <w:ind w:left="1080"/>
        <w:rPr>
          <w:i/>
        </w:rPr>
        <w:sectPr w:rsidR="007B586E" w:rsidRPr="00EC12FE" w:rsidSect="00C9100A">
          <w:headerReference w:type="even" r:id="rId22"/>
          <w:headerReference w:type="default" r:id="rId23"/>
          <w:footerReference w:type="even" r:id="rId24"/>
          <w:footerReference w:type="default" r:id="rId25"/>
          <w:type w:val="nextColumn"/>
          <w:pgSz w:w="11901" w:h="16840" w:code="150"/>
          <w:pgMar w:top="1440" w:right="1440" w:bottom="1440" w:left="1440" w:header="720" w:footer="720" w:gutter="0"/>
          <w:cols w:space="720"/>
          <w:titlePg/>
        </w:sectPr>
      </w:pPr>
    </w:p>
    <w:p w:rsidR="007B586E" w:rsidRPr="00EC12FE" w:rsidRDefault="00C119E0">
      <w:pPr>
        <w:pStyle w:val="S3-Header1"/>
      </w:pPr>
      <w:bookmarkStart w:id="395" w:name="_Toc103401422"/>
      <w:bookmarkStart w:id="396" w:name="_Toc398122923"/>
      <w:r w:rsidRPr="00EC12FE">
        <w:lastRenderedPageBreak/>
        <w:t>3</w:t>
      </w:r>
      <w:r w:rsidR="007B586E" w:rsidRPr="00EC12FE">
        <w:t>.</w:t>
      </w:r>
      <w:r w:rsidR="007B586E" w:rsidRPr="00EC12FE">
        <w:tab/>
        <w:t>Qualification</w:t>
      </w:r>
      <w:bookmarkEnd w:id="395"/>
      <w:bookmarkEnd w:id="3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262"/>
        <w:gridCol w:w="306"/>
        <w:gridCol w:w="3051"/>
        <w:gridCol w:w="1525"/>
        <w:gridCol w:w="1678"/>
        <w:gridCol w:w="1525"/>
        <w:gridCol w:w="1432"/>
        <w:gridCol w:w="1798"/>
      </w:tblGrid>
      <w:tr w:rsidR="003531F4" w:rsidRPr="00EC12FE" w:rsidTr="00245258">
        <w:trPr>
          <w:tblHeader/>
        </w:trPr>
        <w:tc>
          <w:tcPr>
            <w:tcW w:w="211"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bookmarkStart w:id="397" w:name="_Toc103401423"/>
          </w:p>
        </w:tc>
        <w:tc>
          <w:tcPr>
            <w:tcW w:w="906" w:type="pct"/>
            <w:gridSpan w:val="2"/>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1076"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92"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05"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634"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blHeader/>
        </w:trPr>
        <w:tc>
          <w:tcPr>
            <w:tcW w:w="219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Eligibility and Qualification Criteria</w:t>
            </w:r>
          </w:p>
        </w:tc>
        <w:tc>
          <w:tcPr>
            <w:tcW w:w="217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Compliance Requirements</w:t>
            </w:r>
          </w:p>
        </w:tc>
        <w:tc>
          <w:tcPr>
            <w:tcW w:w="634" w:type="pct"/>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Documentation</w:t>
            </w:r>
          </w:p>
        </w:tc>
      </w:tr>
      <w:tr w:rsidR="003531F4" w:rsidRPr="00EC12FE" w:rsidTr="00245258">
        <w:trPr>
          <w:tblHeader/>
        </w:trPr>
        <w:tc>
          <w:tcPr>
            <w:tcW w:w="211"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No.</w:t>
            </w:r>
          </w:p>
        </w:tc>
        <w:tc>
          <w:tcPr>
            <w:tcW w:w="906" w:type="pct"/>
            <w:gridSpan w:val="2"/>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Subject</w:t>
            </w:r>
          </w:p>
        </w:tc>
        <w:tc>
          <w:tcPr>
            <w:tcW w:w="1076"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Requirement</w:t>
            </w:r>
          </w:p>
        </w:tc>
        <w:tc>
          <w:tcPr>
            <w:tcW w:w="538" w:type="pct"/>
            <w:vMerge w:val="restar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Single Entity</w:t>
            </w:r>
          </w:p>
        </w:tc>
        <w:tc>
          <w:tcPr>
            <w:tcW w:w="1635" w:type="pct"/>
            <w:gridSpan w:val="3"/>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Joint Venture (existing or intended)</w:t>
            </w:r>
          </w:p>
        </w:tc>
        <w:tc>
          <w:tcPr>
            <w:tcW w:w="634" w:type="pct"/>
            <w:vMerge w:val="restart"/>
            <w:vAlign w:val="center"/>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Submission Requirements</w:t>
            </w:r>
          </w:p>
        </w:tc>
      </w:tr>
      <w:tr w:rsidR="003531F4" w:rsidRPr="00EC12FE" w:rsidTr="00245258">
        <w:trPr>
          <w:tblHeader/>
        </w:trPr>
        <w:tc>
          <w:tcPr>
            <w:tcW w:w="211"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906" w:type="pct"/>
            <w:gridSpan w:val="2"/>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1076"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38"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All Parties Combined</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Each Member</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One Member</w:t>
            </w:r>
          </w:p>
        </w:tc>
        <w:tc>
          <w:tcPr>
            <w:tcW w:w="634"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r>
      <w:tr w:rsidR="003531F4" w:rsidRPr="00EC12FE" w:rsidTr="00245258">
        <w:tc>
          <w:tcPr>
            <w:tcW w:w="5000" w:type="pct"/>
            <w:gridSpan w:val="9"/>
          </w:tcPr>
          <w:p w:rsidR="003531F4" w:rsidRPr="00EC12FE" w:rsidRDefault="003531F4" w:rsidP="003531F4">
            <w:pPr>
              <w:pStyle w:val="S3-Heading2"/>
              <w:spacing w:before="120"/>
            </w:pPr>
            <w:bookmarkStart w:id="398" w:name="_Toc107899636"/>
            <w:bookmarkStart w:id="399" w:name="_Toc398122924"/>
            <w:r w:rsidRPr="00EC12FE">
              <w:t>1. Eligibility</w:t>
            </w:r>
            <w:bookmarkEnd w:id="398"/>
            <w:bookmarkEnd w:id="399"/>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Nationality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Nationality in accordance with ITB  4.3</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Conflict of Interest</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 conflicts of interest in accordance with ITB  4.2</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Bank Eligibility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declared ineligible by the Bank, as described in ITB 4.4, 4.5, 4.6 and 4.7</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1.4 </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Government Owned Entity of the Borrower country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Meets conditions of ITB  4.5</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1.5</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United Nations resolution or Borrower’s country law</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excluded as a result of prohibition in the Borrower’s country laws or official regulations against commercial relations with the Bidder’s country, or by an act of compliance with UN Security Council resolution, both in accordance with ITB 4.7 and Section V.</w:t>
            </w: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5000" w:type="pct"/>
            <w:gridSpan w:val="9"/>
          </w:tcPr>
          <w:p w:rsidR="003531F4" w:rsidRPr="00EC12FE" w:rsidRDefault="003531F4" w:rsidP="003531F4">
            <w:pPr>
              <w:pStyle w:val="S3-Heading2"/>
              <w:spacing w:before="120"/>
            </w:pPr>
            <w:bookmarkStart w:id="400" w:name="_Toc107899637"/>
            <w:r>
              <w:lastRenderedPageBreak/>
              <w:br w:type="page"/>
            </w:r>
            <w:r>
              <w:rPr>
                <w:b w:val="0"/>
                <w:bCs w:val="0"/>
              </w:rPr>
              <w:br w:type="page"/>
            </w:r>
            <w:bookmarkStart w:id="401" w:name="_Toc398122925"/>
            <w:r w:rsidRPr="00EC12FE">
              <w:t>2. Historical Contract Non-Performance</w:t>
            </w:r>
            <w:bookmarkEnd w:id="400"/>
            <w:bookmarkEnd w:id="401"/>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History of Non-Performing Contracts</w:t>
            </w:r>
          </w:p>
        </w:tc>
        <w:tc>
          <w:tcPr>
            <w:tcW w:w="1076" w:type="pct"/>
          </w:tcPr>
          <w:p w:rsidR="003531F4" w:rsidRDefault="003531F4" w:rsidP="0010316B">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Non-performance of a contract</w:t>
            </w:r>
            <w:r w:rsidRPr="00EC12FE">
              <w:rPr>
                <w:rStyle w:val="FootnoteReference"/>
                <w:rFonts w:ascii="Arial" w:hAnsi="Arial" w:cs="Arial"/>
                <w:sz w:val="20"/>
                <w:szCs w:val="20"/>
              </w:rPr>
              <w:footnoteReference w:id="6"/>
            </w:r>
            <w:r w:rsidRPr="00EC12FE">
              <w:rPr>
                <w:rFonts w:ascii="Arial" w:hAnsi="Arial" w:cs="Arial"/>
                <w:sz w:val="20"/>
                <w:szCs w:val="20"/>
              </w:rPr>
              <w:t xml:space="preserve"> did not occur as a result of contractor default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10316B">
              <w:rPr>
                <w:rFonts w:ascii="Arial" w:hAnsi="Arial" w:cs="Arial"/>
                <w:b/>
                <w:bCs/>
                <w:i/>
                <w:iCs/>
                <w:sz w:val="20"/>
                <w:szCs w:val="20"/>
                <w:u w:val="single"/>
              </w:rPr>
              <w:t>1</w:t>
            </w:r>
            <w:r w:rsidRPr="00EC12FE">
              <w:rPr>
                <w:rFonts w:ascii="Arial" w:hAnsi="Arial" w:cs="Arial"/>
                <w:sz w:val="20"/>
                <w:szCs w:val="20"/>
              </w:rPr>
              <w:t xml:space="preserve">. </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Fonts w:ascii="Arial" w:hAnsi="Arial" w:cs="Arial"/>
                <w:sz w:val="20"/>
                <w:szCs w:val="20"/>
                <w:vertAlign w:val="superscript"/>
              </w:rPr>
              <w:t>12</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7"/>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CON-2</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Suspension  Based on Execution of Bid Securing Declaration by the Employer or withdrawal of the Bid within Bid validity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under suspension based on execution of a Bid Securing Declaration pursuant to ITB 4.6 or withdrawal of the Bid pursuant ITB 19.9.</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 Submission Form</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Pending Litigation</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Bidder’s financial position and prospective long term profitability sound according to criteria established in 3.1 below and assuming that all pending litigation will be resolved against the Bidder</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 – 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2.4</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Litigation History</w:t>
            </w:r>
          </w:p>
        </w:tc>
        <w:tc>
          <w:tcPr>
            <w:tcW w:w="1076" w:type="pct"/>
          </w:tcPr>
          <w:p w:rsidR="003531F4" w:rsidRPr="00AF06AA" w:rsidRDefault="003531F4" w:rsidP="0010316B">
            <w:pPr>
              <w:pStyle w:val="Style11"/>
              <w:tabs>
                <w:tab w:val="left" w:leader="dot" w:pos="8424"/>
              </w:tabs>
              <w:spacing w:line="240" w:lineRule="auto"/>
              <w:rPr>
                <w:rFonts w:ascii="Arial" w:hAnsi="Arial" w:cs="Arial"/>
                <w:b/>
                <w:bCs/>
                <w:i/>
                <w:iCs/>
                <w:sz w:val="20"/>
                <w:szCs w:val="20"/>
                <w:u w:val="single"/>
              </w:rPr>
            </w:pPr>
            <w:r w:rsidRPr="00EC12FE">
              <w:rPr>
                <w:rFonts w:ascii="Arial" w:hAnsi="Arial" w:cs="Arial"/>
                <w:sz w:val="20"/>
                <w:szCs w:val="20"/>
              </w:rPr>
              <w:t xml:space="preserve">No consistent history of </w:t>
            </w:r>
            <w:r w:rsidRPr="00EC12FE">
              <w:rPr>
                <w:rFonts w:ascii="Arial" w:hAnsi="Arial" w:cs="Arial"/>
                <w:sz w:val="20"/>
                <w:szCs w:val="20"/>
              </w:rPr>
              <w:lastRenderedPageBreak/>
              <w:t>court/arbitral award decisions against the Bidder</w:t>
            </w:r>
            <w:r w:rsidRPr="00EC12FE">
              <w:rPr>
                <w:rStyle w:val="FootnoteReference"/>
                <w:rFonts w:ascii="Arial" w:hAnsi="Arial" w:cs="Arial"/>
                <w:sz w:val="20"/>
                <w:szCs w:val="20"/>
              </w:rPr>
              <w:footnoteReference w:id="8"/>
            </w:r>
            <w:r w:rsidRPr="00EC12FE">
              <w:rPr>
                <w:rFonts w:ascii="Arial" w:hAnsi="Arial" w:cs="Arial"/>
                <w:sz w:val="20"/>
                <w:szCs w:val="20"/>
              </w:rPr>
              <w:t xml:space="preserve">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10316B">
              <w:rPr>
                <w:rFonts w:ascii="Arial" w:hAnsi="Arial" w:cs="Arial"/>
                <w:b/>
                <w:bCs/>
                <w:i/>
                <w:iCs/>
                <w:sz w:val="20"/>
                <w:szCs w:val="20"/>
                <w:u w:val="single"/>
              </w:rPr>
              <w:t>1</w:t>
            </w:r>
            <w:r w:rsidRPr="00AF06AA">
              <w:rPr>
                <w:rFonts w:ascii="Arial" w:hAnsi="Arial" w:cs="Arial"/>
                <w:b/>
                <w:bCs/>
                <w:i/>
                <w:iCs/>
                <w:sz w:val="20"/>
                <w:szCs w:val="20"/>
                <w:u w:val="single"/>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 xml:space="preserve">Must meet </w:t>
            </w:r>
            <w:r w:rsidRPr="00EC12FE">
              <w:rPr>
                <w:rFonts w:ascii="Arial" w:hAnsi="Arial" w:cs="Arial"/>
                <w:sz w:val="20"/>
                <w:szCs w:val="20"/>
              </w:rPr>
              <w:lastRenderedPageBreak/>
              <w:t>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 xml:space="preserve">Must meet </w:t>
            </w:r>
            <w:r w:rsidRPr="00EC12FE">
              <w:rPr>
                <w:rFonts w:ascii="Arial" w:hAnsi="Arial" w:cs="Arial"/>
                <w:sz w:val="20"/>
                <w:szCs w:val="20"/>
              </w:rPr>
              <w:lastRenderedPageBreak/>
              <w:t>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 xml:space="preserve">Must meet </w:t>
            </w:r>
            <w:r w:rsidRPr="00EC12FE">
              <w:rPr>
                <w:rFonts w:ascii="Arial" w:hAnsi="Arial" w:cs="Arial"/>
                <w:sz w:val="20"/>
                <w:szCs w:val="20"/>
              </w:rPr>
              <w:lastRenderedPageBreak/>
              <w:t>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lastRenderedPageBreak/>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Form CON – 2 </w:t>
            </w: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2" w:name="_Toc107899638"/>
            <w:bookmarkStart w:id="403" w:name="_Toc398122926"/>
            <w:r w:rsidRPr="00EC12FE">
              <w:lastRenderedPageBreak/>
              <w:t>3. Financial Situation</w:t>
            </w:r>
            <w:bookmarkEnd w:id="402"/>
            <w:r w:rsidRPr="00EC12FE">
              <w:t xml:space="preserve"> and Performance</w:t>
            </w:r>
            <w:bookmarkEnd w:id="403"/>
          </w:p>
        </w:tc>
      </w:tr>
      <w:tr w:rsidR="003531F4" w:rsidRPr="00EC12FE" w:rsidTr="00245258">
        <w:tc>
          <w:tcPr>
            <w:tcW w:w="211"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3.1</w:t>
            </w:r>
          </w:p>
        </w:tc>
        <w:tc>
          <w:tcPr>
            <w:tcW w:w="798" w:type="pct"/>
            <w:tcBorders>
              <w:bottom w:val="nil"/>
            </w:tcBorders>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Financial Capabilities</w:t>
            </w:r>
          </w:p>
        </w:tc>
        <w:tc>
          <w:tcPr>
            <w:tcW w:w="1183" w:type="pct"/>
            <w:gridSpan w:val="2"/>
            <w:tcBorders>
              <w:bottom w:val="nil"/>
            </w:tcBorders>
          </w:tcPr>
          <w:p w:rsidR="003531F4" w:rsidRPr="002B244E" w:rsidRDefault="003531F4" w:rsidP="001A4978">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 The Bidder shall demonstrate that it has access to, or has available, liquid assets, unencumbered real assets, lines of credit, and other financial means (independent of any contractual advance payment) sufficient to meet the construction cash flow requirements estimated as </w:t>
            </w:r>
            <w:r w:rsidRPr="002B244E">
              <w:rPr>
                <w:rFonts w:ascii="Arial" w:hAnsi="Arial" w:cs="Arial"/>
                <w:b/>
                <w:i/>
                <w:sz w:val="19"/>
                <w:szCs w:val="19"/>
              </w:rPr>
              <w:t xml:space="preserve">MVR </w:t>
            </w:r>
            <w:r w:rsidR="001A4978">
              <w:rPr>
                <w:rFonts w:ascii="Arial" w:hAnsi="Arial" w:cs="Arial"/>
                <w:b/>
                <w:i/>
                <w:sz w:val="19"/>
                <w:szCs w:val="19"/>
              </w:rPr>
              <w:t>7</w:t>
            </w:r>
            <w:r w:rsidR="00523C8C">
              <w:rPr>
                <w:rFonts w:ascii="Arial" w:hAnsi="Arial" w:cs="Arial"/>
                <w:b/>
                <w:i/>
                <w:sz w:val="19"/>
                <w:szCs w:val="19"/>
              </w:rPr>
              <w:t>50</w:t>
            </w:r>
            <w:r w:rsidRPr="002B244E">
              <w:rPr>
                <w:rFonts w:ascii="Arial" w:hAnsi="Arial" w:cs="Arial"/>
                <w:b/>
                <w:i/>
                <w:sz w:val="19"/>
                <w:szCs w:val="19"/>
              </w:rPr>
              <w:t xml:space="preserve">,000.00 equivalent </w:t>
            </w:r>
            <w:r w:rsidRPr="002B244E">
              <w:rPr>
                <w:rFonts w:ascii="Arial" w:hAnsi="Arial" w:cs="Arial"/>
                <w:sz w:val="19"/>
                <w:szCs w:val="19"/>
              </w:rPr>
              <w:t>for the subject contract(s) net of the Bidders other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(ii) The Bidders shall also demonstrate, to the satisfaction of the Employer, that it has adequate sources of finance to meet the cash flow requirements on works currently in progress and for future contract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(iii) The audited balance sheets or, if not required by the laws of the Bidder’s country, other financial statements acceptable to the Employer, for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shall be submitted and must demonstrate the current soundness of the Bidder’s financial position and indicate its prospective long-term profitability.</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jc w:val="center"/>
              <w:rPr>
                <w:rFonts w:ascii="Arial" w:hAnsi="Arial" w:cs="Arial"/>
                <w:sz w:val="20"/>
                <w:szCs w:val="20"/>
              </w:rPr>
            </w:pPr>
            <w:r w:rsidRPr="00EC12FE">
              <w:rPr>
                <w:rFonts w:ascii="Arial" w:hAnsi="Arial" w:cs="Arial"/>
                <w:sz w:val="20"/>
                <w:szCs w:val="20"/>
              </w:rPr>
              <w:t>N/A</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3.1,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3.2</w:t>
            </w:r>
          </w:p>
        </w:tc>
        <w:tc>
          <w:tcPr>
            <w:tcW w:w="798" w:type="pct"/>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 xml:space="preserve">Average Annual Construction </w:t>
            </w:r>
            <w:r w:rsidRPr="00EC12FE">
              <w:rPr>
                <w:rFonts w:ascii="Arial" w:hAnsi="Arial" w:cs="Arial"/>
                <w:b/>
                <w:sz w:val="20"/>
                <w:szCs w:val="20"/>
              </w:rPr>
              <w:lastRenderedPageBreak/>
              <w:t>Turnover</w:t>
            </w:r>
          </w:p>
        </w:tc>
        <w:tc>
          <w:tcPr>
            <w:tcW w:w="1183" w:type="pct"/>
            <w:gridSpan w:val="2"/>
          </w:tcPr>
          <w:p w:rsidR="003531F4" w:rsidRPr="002B244E" w:rsidRDefault="003531F4" w:rsidP="001A4978">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lastRenderedPageBreak/>
              <w:t xml:space="preserve">Minimum average annual construction turnover of </w:t>
            </w:r>
            <w:r w:rsidRPr="002B244E">
              <w:rPr>
                <w:rFonts w:ascii="Arial" w:hAnsi="Arial" w:cs="Arial"/>
                <w:b/>
                <w:i/>
                <w:sz w:val="19"/>
                <w:szCs w:val="19"/>
              </w:rPr>
              <w:t xml:space="preserve">MVR </w:t>
            </w:r>
            <w:r w:rsidR="001A4978">
              <w:rPr>
                <w:rFonts w:ascii="Arial" w:hAnsi="Arial" w:cs="Arial"/>
                <w:b/>
                <w:i/>
                <w:sz w:val="19"/>
                <w:szCs w:val="19"/>
              </w:rPr>
              <w:lastRenderedPageBreak/>
              <w:t>1</w:t>
            </w:r>
            <w:r w:rsidRPr="002B244E">
              <w:rPr>
                <w:rFonts w:ascii="Arial" w:hAnsi="Arial" w:cs="Arial"/>
                <w:b/>
                <w:i/>
                <w:sz w:val="19"/>
                <w:szCs w:val="19"/>
              </w:rPr>
              <w:t>,</w:t>
            </w:r>
            <w:r w:rsidR="00217957">
              <w:rPr>
                <w:rFonts w:ascii="Arial" w:hAnsi="Arial" w:cs="Arial"/>
                <w:b/>
                <w:i/>
                <w:sz w:val="19"/>
                <w:szCs w:val="19"/>
              </w:rPr>
              <w:t>5</w:t>
            </w:r>
            <w:r>
              <w:rPr>
                <w:rFonts w:ascii="Arial" w:hAnsi="Arial" w:cs="Arial"/>
                <w:b/>
                <w:i/>
                <w:sz w:val="19"/>
                <w:szCs w:val="19"/>
              </w:rPr>
              <w:t>0</w:t>
            </w:r>
            <w:r w:rsidRPr="002B244E">
              <w:rPr>
                <w:rFonts w:ascii="Arial" w:hAnsi="Arial" w:cs="Arial"/>
                <w:b/>
                <w:i/>
                <w:sz w:val="19"/>
                <w:szCs w:val="19"/>
              </w:rPr>
              <w:t>0,000.00,</w:t>
            </w:r>
            <w:r w:rsidRPr="002B244E">
              <w:rPr>
                <w:rFonts w:ascii="Arial" w:hAnsi="Arial" w:cs="Arial"/>
                <w:sz w:val="19"/>
                <w:szCs w:val="19"/>
              </w:rPr>
              <w:t xml:space="preserve"> calculated as total certified payments received for contracts in progress and/or completed within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divided by </w:t>
            </w:r>
            <w:r w:rsidRPr="002B244E">
              <w:rPr>
                <w:rFonts w:ascii="Arial" w:hAnsi="Arial" w:cs="Arial"/>
                <w:b/>
                <w:i/>
                <w:sz w:val="19"/>
                <w:szCs w:val="19"/>
              </w:rPr>
              <w:t>number of years</w:t>
            </w:r>
            <w:r w:rsidR="00455964">
              <w:rPr>
                <w:rFonts w:ascii="Arial" w:hAnsi="Arial" w:cs="Arial"/>
                <w:b/>
                <w:i/>
                <w:sz w:val="19"/>
                <w:szCs w:val="19"/>
              </w:rPr>
              <w:t>.</w:t>
            </w:r>
          </w:p>
        </w:tc>
        <w:tc>
          <w:tcPr>
            <w:tcW w:w="538"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Must meet requirement</w:t>
            </w:r>
          </w:p>
        </w:tc>
        <w:tc>
          <w:tcPr>
            <w:tcW w:w="592"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505" w:type="pct"/>
          </w:tcPr>
          <w:p w:rsidR="003531F4" w:rsidRPr="00EC12FE" w:rsidRDefault="003531F4" w:rsidP="003531F4">
            <w:pPr>
              <w:jc w:val="center"/>
              <w:rPr>
                <w:rFonts w:ascii="Arial" w:hAnsi="Arial" w:cs="Arial"/>
                <w:sz w:val="20"/>
              </w:rPr>
            </w:pPr>
            <w:r>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4" w:name="_Toc107899639"/>
            <w:bookmarkStart w:id="405" w:name="_Toc398122927"/>
            <w:r w:rsidRPr="00EC12FE">
              <w:lastRenderedPageBreak/>
              <w:t>4. Experience</w:t>
            </w:r>
            <w:bookmarkEnd w:id="404"/>
            <w:bookmarkEnd w:id="405"/>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4.1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General Construction Experience</w:t>
            </w:r>
          </w:p>
        </w:tc>
        <w:tc>
          <w:tcPr>
            <w:tcW w:w="1076" w:type="pct"/>
          </w:tcPr>
          <w:p w:rsidR="003531F4" w:rsidRDefault="003531F4" w:rsidP="008E0952">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 xml:space="preserve">Experience under construction contracts in the role of prime contractor, JV member, sub-contractor, or management contractor for at least the last </w:t>
            </w:r>
            <w:r>
              <w:rPr>
                <w:rFonts w:ascii="Arial" w:hAnsi="Arial" w:cs="Arial"/>
                <w:b/>
                <w:i/>
                <w:sz w:val="20"/>
                <w:szCs w:val="20"/>
              </w:rPr>
              <w:t>Three</w:t>
            </w:r>
            <w:r w:rsidRPr="00383563">
              <w:rPr>
                <w:rFonts w:ascii="Arial" w:hAnsi="Arial" w:cs="Arial"/>
                <w:b/>
                <w:i/>
                <w:sz w:val="20"/>
                <w:szCs w:val="20"/>
              </w:rPr>
              <w:t xml:space="preserve"> (</w:t>
            </w:r>
            <w:r>
              <w:rPr>
                <w:rFonts w:ascii="Arial" w:hAnsi="Arial" w:cs="Arial"/>
                <w:b/>
                <w:i/>
                <w:sz w:val="20"/>
                <w:szCs w:val="20"/>
              </w:rPr>
              <w:t>3</w:t>
            </w:r>
            <w:r w:rsidRPr="00383563">
              <w:rPr>
                <w:rFonts w:ascii="Arial" w:hAnsi="Arial" w:cs="Arial"/>
                <w:b/>
                <w:i/>
                <w:sz w:val="20"/>
                <w:szCs w:val="20"/>
              </w:rPr>
              <w:t>)</w:t>
            </w:r>
            <w:r>
              <w:rPr>
                <w:rFonts w:ascii="Arial" w:hAnsi="Arial" w:cs="Arial"/>
                <w:i/>
                <w:sz w:val="20"/>
                <w:szCs w:val="20"/>
              </w:rPr>
              <w:t xml:space="preserve"> </w:t>
            </w:r>
            <w:r w:rsidRPr="00EC12FE">
              <w:rPr>
                <w:rFonts w:ascii="Arial" w:hAnsi="Arial" w:cs="Arial"/>
                <w:sz w:val="20"/>
                <w:szCs w:val="20"/>
              </w:rPr>
              <w:t xml:space="preserve">years, starting </w:t>
            </w:r>
            <w:r w:rsidRPr="00383563">
              <w:rPr>
                <w:rFonts w:ascii="Arial" w:hAnsi="Arial" w:cs="Arial"/>
                <w:b/>
                <w:i/>
                <w:sz w:val="20"/>
                <w:szCs w:val="20"/>
              </w:rPr>
              <w:t>1</w:t>
            </w:r>
            <w:r w:rsidRPr="00383563">
              <w:rPr>
                <w:rFonts w:ascii="Arial" w:hAnsi="Arial" w:cs="Arial"/>
                <w:b/>
                <w:i/>
                <w:sz w:val="20"/>
                <w:szCs w:val="20"/>
                <w:vertAlign w:val="superscript"/>
              </w:rPr>
              <w:t>st</w:t>
            </w:r>
            <w:r w:rsidRPr="00383563">
              <w:rPr>
                <w:rFonts w:ascii="Arial" w:hAnsi="Arial" w:cs="Arial"/>
                <w:b/>
                <w:i/>
                <w:sz w:val="20"/>
                <w:szCs w:val="20"/>
              </w:rPr>
              <w:t xml:space="preserve"> January 20</w:t>
            </w:r>
            <w:r>
              <w:rPr>
                <w:rFonts w:ascii="Arial" w:hAnsi="Arial" w:cs="Arial"/>
                <w:b/>
                <w:i/>
                <w:sz w:val="20"/>
                <w:szCs w:val="20"/>
              </w:rPr>
              <w:t>1</w:t>
            </w:r>
            <w:r w:rsidR="008E0952">
              <w:rPr>
                <w:rFonts w:ascii="Arial" w:hAnsi="Arial" w:cs="Arial"/>
                <w:b/>
                <w:i/>
                <w:sz w:val="20"/>
                <w:szCs w:val="20"/>
              </w:rPr>
              <w:t>1</w:t>
            </w:r>
            <w:r w:rsidRPr="00383563">
              <w:rPr>
                <w:rFonts w:ascii="Arial" w:hAnsi="Arial" w:cs="Arial"/>
                <w:b/>
                <w:i/>
                <w:sz w:val="20"/>
                <w:szCs w:val="20"/>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4.1</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rHeight w:val="929"/>
        </w:trPr>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4.2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Specific Construction &amp; Contract Management Experience</w:t>
            </w:r>
          </w:p>
        </w:tc>
        <w:tc>
          <w:tcPr>
            <w:tcW w:w="1076" w:type="pct"/>
          </w:tcPr>
          <w:p w:rsidR="003531F4" w:rsidRPr="003531F4" w:rsidRDefault="003531F4" w:rsidP="001A4978">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(i) A minimum number of similar</w:t>
            </w:r>
            <w:r w:rsidRPr="00EC12FE">
              <w:rPr>
                <w:rStyle w:val="FootnoteReference"/>
                <w:rFonts w:ascii="Arial" w:hAnsi="Arial" w:cs="Arial"/>
                <w:sz w:val="20"/>
                <w:szCs w:val="20"/>
              </w:rPr>
              <w:footnoteReference w:id="9"/>
            </w:r>
            <w:r w:rsidRPr="00EC12FE">
              <w:rPr>
                <w:rFonts w:ascii="Arial" w:hAnsi="Arial" w:cs="Arial"/>
                <w:sz w:val="20"/>
                <w:szCs w:val="20"/>
              </w:rPr>
              <w:t xml:space="preserve"> contracts specified below that have been satisfactorily and substantially</w:t>
            </w:r>
            <w:r w:rsidRPr="00EC12FE">
              <w:rPr>
                <w:rStyle w:val="FootnoteReference"/>
                <w:rFonts w:ascii="Arial" w:hAnsi="Arial" w:cs="Arial"/>
                <w:sz w:val="20"/>
                <w:szCs w:val="20"/>
              </w:rPr>
              <w:footnoteReference w:id="10"/>
            </w:r>
            <w:r w:rsidRPr="00EC12FE">
              <w:rPr>
                <w:rFonts w:ascii="Arial" w:hAnsi="Arial" w:cs="Arial"/>
                <w:sz w:val="20"/>
                <w:szCs w:val="20"/>
              </w:rPr>
              <w:t xml:space="preserve"> completed as a prime contractor, joint venture member</w:t>
            </w:r>
            <w:bookmarkStart w:id="406" w:name="_Ref303691044"/>
            <w:r w:rsidRPr="00EC12FE">
              <w:rPr>
                <w:rFonts w:ascii="Arial" w:hAnsi="Arial" w:cs="Arial"/>
                <w:sz w:val="20"/>
                <w:szCs w:val="20"/>
                <w:vertAlign w:val="superscript"/>
              </w:rPr>
              <w:footnoteReference w:id="11"/>
            </w:r>
            <w:bookmarkEnd w:id="406"/>
            <w:r w:rsidRPr="00EC12FE">
              <w:rPr>
                <w:rFonts w:ascii="Arial" w:hAnsi="Arial" w:cs="Arial"/>
                <w:sz w:val="20"/>
                <w:szCs w:val="20"/>
              </w:rPr>
              <w:t>, management contractor or sub-contractor</w:t>
            </w:r>
            <w:r w:rsidR="00AA3EA1">
              <w:fldChar w:fldCharType="begin"/>
            </w:r>
            <w:r w:rsidR="00AA3EA1">
              <w:instrText xml:space="preserve"> NOTEREF _Ref303691044 \h  \* MERGEFORMAT </w:instrText>
            </w:r>
            <w:r w:rsidR="00AA3EA1">
              <w:fldChar w:fldCharType="separate"/>
            </w:r>
            <w:r w:rsidR="002732CA" w:rsidRPr="002732CA">
              <w:rPr>
                <w:rFonts w:ascii="Arial" w:hAnsi="Arial" w:cs="Arial"/>
                <w:sz w:val="20"/>
                <w:szCs w:val="20"/>
                <w:vertAlign w:val="superscript"/>
              </w:rPr>
              <w:t>11</w:t>
            </w:r>
            <w:r w:rsidR="00AA3EA1">
              <w:fldChar w:fldCharType="end"/>
            </w:r>
            <w:r w:rsidRPr="00EC12FE">
              <w:t xml:space="preserve"> </w:t>
            </w:r>
            <w:r w:rsidRPr="00EC12FE">
              <w:rPr>
                <w:rFonts w:ascii="Arial" w:hAnsi="Arial" w:cs="Arial"/>
                <w:sz w:val="20"/>
                <w:szCs w:val="20"/>
              </w:rPr>
              <w:t xml:space="preserve">between </w:t>
            </w:r>
            <w:r w:rsidRPr="003D623B">
              <w:rPr>
                <w:rFonts w:ascii="Arial" w:hAnsi="Arial" w:cs="Arial"/>
                <w:b/>
                <w:i/>
                <w:sz w:val="20"/>
                <w:szCs w:val="20"/>
              </w:rPr>
              <w:t>1st January 20</w:t>
            </w:r>
            <w:r>
              <w:rPr>
                <w:rFonts w:ascii="Arial" w:hAnsi="Arial" w:cs="Arial"/>
                <w:b/>
                <w:i/>
                <w:sz w:val="20"/>
                <w:szCs w:val="20"/>
              </w:rPr>
              <w:t>1</w:t>
            </w:r>
            <w:r w:rsidR="008E0952">
              <w:rPr>
                <w:rFonts w:ascii="Arial" w:hAnsi="Arial" w:cs="Arial"/>
                <w:b/>
                <w:i/>
                <w:sz w:val="20"/>
                <w:szCs w:val="20"/>
              </w:rPr>
              <w:t>1</w:t>
            </w:r>
            <w:r w:rsidRPr="00EC12FE">
              <w:rPr>
                <w:rFonts w:ascii="Arial" w:hAnsi="Arial" w:cs="Arial"/>
                <w:sz w:val="20"/>
                <w:szCs w:val="20"/>
              </w:rPr>
              <w:t xml:space="preserve"> and </w:t>
            </w:r>
            <w:r w:rsidRPr="003D623B">
              <w:rPr>
                <w:rFonts w:ascii="Arial" w:hAnsi="Arial" w:cs="Arial"/>
                <w:b/>
                <w:i/>
                <w:sz w:val="20"/>
                <w:szCs w:val="20"/>
              </w:rPr>
              <w:t>application submission deadline</w:t>
            </w:r>
            <w:r w:rsidRPr="00EC12FE">
              <w:rPr>
                <w:rFonts w:ascii="Arial" w:hAnsi="Arial" w:cs="Arial"/>
                <w:sz w:val="20"/>
                <w:szCs w:val="20"/>
              </w:rPr>
              <w:t xml:space="preserve">: (i) </w:t>
            </w:r>
            <w:r w:rsidRPr="003D623B">
              <w:rPr>
                <w:rFonts w:ascii="Arial" w:hAnsi="Arial" w:cs="Arial"/>
                <w:b/>
                <w:i/>
                <w:sz w:val="20"/>
                <w:szCs w:val="20"/>
              </w:rPr>
              <w:t>2 contracts</w:t>
            </w:r>
            <w:r w:rsidRPr="00EC12FE">
              <w:rPr>
                <w:rFonts w:ascii="Arial" w:hAnsi="Arial" w:cs="Arial"/>
                <w:sz w:val="20"/>
                <w:szCs w:val="20"/>
              </w:rPr>
              <w:t>, each of minimum value</w:t>
            </w:r>
            <w:r w:rsidRPr="003D623B">
              <w:rPr>
                <w:rFonts w:ascii="Arial" w:hAnsi="Arial" w:cs="Arial"/>
                <w:b/>
                <w:i/>
                <w:sz w:val="20"/>
                <w:szCs w:val="20"/>
              </w:rPr>
              <w:t xml:space="preserve"> MVR </w:t>
            </w:r>
            <w:r w:rsidR="00217957">
              <w:rPr>
                <w:rFonts w:ascii="Arial" w:hAnsi="Arial" w:cs="Arial"/>
                <w:b/>
                <w:i/>
                <w:sz w:val="20"/>
                <w:szCs w:val="20"/>
              </w:rPr>
              <w:t>1</w:t>
            </w:r>
            <w:r w:rsidRPr="003D623B">
              <w:rPr>
                <w:rFonts w:ascii="Arial" w:hAnsi="Arial" w:cs="Arial"/>
                <w:b/>
                <w:i/>
                <w:sz w:val="20"/>
                <w:szCs w:val="20"/>
              </w:rPr>
              <w:t>,</w:t>
            </w:r>
            <w:r w:rsidR="001A4978">
              <w:rPr>
                <w:rFonts w:ascii="Arial" w:hAnsi="Arial" w:cs="Arial"/>
                <w:b/>
                <w:i/>
                <w:sz w:val="20"/>
                <w:szCs w:val="20"/>
              </w:rPr>
              <w:t>00</w:t>
            </w:r>
            <w:r w:rsidRPr="003D623B">
              <w:rPr>
                <w:rFonts w:ascii="Arial" w:hAnsi="Arial" w:cs="Arial"/>
                <w:b/>
                <w:i/>
                <w:sz w:val="20"/>
                <w:szCs w:val="20"/>
              </w:rPr>
              <w:t>0,000.00.</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12"/>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4.2(a)</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4.2 (b)</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p>
        </w:tc>
        <w:tc>
          <w:tcPr>
            <w:tcW w:w="1076" w:type="pct"/>
          </w:tcPr>
          <w:p w:rsidR="003531F4" w:rsidRPr="00EC12FE" w:rsidRDefault="003531F4" w:rsidP="001A4978">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 the above and any other contracts completed and under implementation as prime contractor, joint venture member, management contractor or sub-contractor</w:t>
            </w:r>
            <w:r w:rsidRPr="00EC12FE">
              <w:rPr>
                <w:rFonts w:ascii="Arial" w:hAnsi="Arial" w:cs="Arial"/>
                <w:sz w:val="20"/>
                <w:szCs w:val="20"/>
                <w:vertAlign w:val="superscript"/>
              </w:rPr>
              <w:footnoteReference w:id="13"/>
            </w:r>
            <w:r w:rsidRPr="00EC12FE">
              <w:rPr>
                <w:rFonts w:ascii="Arial" w:hAnsi="Arial" w:cs="Arial"/>
                <w:sz w:val="20"/>
                <w:szCs w:val="20"/>
              </w:rPr>
              <w:t xml:space="preserve"> on or after the first day of the calendar year during the period stipulated in 4.2 (a) above, a minimum construction experience in the following key activities successfully completed</w:t>
            </w:r>
            <w:r w:rsidRPr="00EC12FE">
              <w:rPr>
                <w:rStyle w:val="FootnoteReference"/>
                <w:rFonts w:ascii="Arial" w:hAnsi="Arial" w:cs="Arial"/>
                <w:sz w:val="20"/>
                <w:szCs w:val="20"/>
              </w:rPr>
              <w:footnoteReference w:id="14"/>
            </w:r>
            <w:r w:rsidRPr="00EC12FE">
              <w:rPr>
                <w:rFonts w:ascii="Arial" w:hAnsi="Arial" w:cs="Arial"/>
                <w:sz w:val="20"/>
                <w:szCs w:val="20"/>
              </w:rPr>
              <w:t xml:space="preserve">: </w:t>
            </w:r>
            <w:r w:rsidR="001A4978" w:rsidRPr="000C49AF">
              <w:rPr>
                <w:rFonts w:ascii="Arial" w:hAnsi="Arial" w:cs="Arial"/>
                <w:i/>
                <w:sz w:val="20"/>
                <w:szCs w:val="20"/>
              </w:rPr>
              <w:t xml:space="preserve">Construction </w:t>
            </w:r>
            <w:r w:rsidRPr="000C49AF">
              <w:rPr>
                <w:rFonts w:ascii="Arial" w:hAnsi="Arial" w:cs="Arial"/>
                <w:i/>
                <w:sz w:val="20"/>
                <w:szCs w:val="20"/>
              </w:rPr>
              <w:t>Works.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05" w:type="pct"/>
          </w:tcPr>
          <w:p w:rsidR="003531F4" w:rsidRPr="00EC12FE" w:rsidRDefault="003531F4" w:rsidP="003531F4">
            <w:pPr>
              <w:jc w:val="center"/>
              <w:rPr>
                <w:rFonts w:ascii="Arial" w:hAnsi="Arial" w:cs="Arial"/>
                <w:i/>
                <w:sz w:val="20"/>
              </w:rPr>
            </w:pPr>
            <w:r w:rsidRPr="00D47D22">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4.2 (b)</w:t>
            </w:r>
          </w:p>
        </w:tc>
      </w:tr>
    </w:tbl>
    <w:p w:rsidR="003531F4" w:rsidRDefault="003531F4" w:rsidP="003531F4">
      <w:pPr>
        <w:pStyle w:val="Heading1"/>
        <w:spacing w:before="360" w:after="120"/>
        <w:ind w:left="0"/>
        <w:rPr>
          <w:rFonts w:cs="Times New Roman"/>
          <w:bCs/>
          <w:noProof/>
          <w:szCs w:val="20"/>
        </w:rPr>
      </w:pPr>
    </w:p>
    <w:p w:rsidR="007B586E" w:rsidRPr="00EC12FE" w:rsidRDefault="007B586E">
      <w:pPr>
        <w:pStyle w:val="Footer"/>
        <w:tabs>
          <w:tab w:val="clear" w:pos="9504"/>
        </w:tabs>
        <w:spacing w:before="0"/>
        <w:ind w:left="720" w:hanging="720"/>
        <w:rPr>
          <w:b/>
        </w:rPr>
        <w:sectPr w:rsidR="007B586E" w:rsidRPr="00EC12FE" w:rsidSect="00165DD8">
          <w:headerReference w:type="even" r:id="rId26"/>
          <w:headerReference w:type="default" r:id="rId27"/>
          <w:pgSz w:w="16840" w:h="11901" w:orient="landscape" w:code="150"/>
          <w:pgMar w:top="1440" w:right="1440" w:bottom="1440" w:left="1440" w:header="720" w:footer="720" w:gutter="0"/>
          <w:cols w:space="720"/>
          <w:docGrid w:linePitch="360"/>
        </w:sectPr>
      </w:pPr>
    </w:p>
    <w:p w:rsidR="007B586E" w:rsidRPr="00EC12FE" w:rsidRDefault="007B586E">
      <w:pPr>
        <w:pStyle w:val="Footer"/>
        <w:tabs>
          <w:tab w:val="clear" w:pos="9504"/>
        </w:tabs>
        <w:spacing w:before="0"/>
        <w:ind w:left="720" w:hanging="720"/>
        <w:rPr>
          <w:b/>
        </w:rPr>
      </w:pPr>
    </w:p>
    <w:p w:rsidR="008E495D" w:rsidRPr="00EC12FE" w:rsidRDefault="008E495D" w:rsidP="008E495D">
      <w:pPr>
        <w:pStyle w:val="S3-Heading2"/>
      </w:pPr>
      <w:bookmarkStart w:id="407" w:name="_Toc398122928"/>
      <w:r w:rsidRPr="00EC12FE">
        <w:t>5</w:t>
      </w:r>
      <w:r w:rsidR="008E0952">
        <w:t>.</w:t>
      </w:r>
      <w:r w:rsidRPr="00EC12FE">
        <w:tab/>
        <w:t>Personnel</w:t>
      </w:r>
      <w:bookmarkEnd w:id="407"/>
    </w:p>
    <w:p w:rsidR="008E495D" w:rsidRPr="00EC12FE" w:rsidRDefault="008E495D" w:rsidP="008E495D">
      <w:pPr>
        <w:tabs>
          <w:tab w:val="right" w:pos="7254"/>
        </w:tabs>
        <w:spacing w:before="120"/>
        <w:ind w:left="720"/>
        <w:rPr>
          <w:iCs/>
        </w:rPr>
      </w:pPr>
      <w:r w:rsidRPr="00EC12FE">
        <w:rPr>
          <w:iCs/>
        </w:rPr>
        <w:t>The Bidder must demonstrate that it will have the personnel for the key positions that meet the following requirements:</w:t>
      </w:r>
    </w:p>
    <w:p w:rsidR="008E495D" w:rsidRPr="00EC12FE" w:rsidRDefault="008E495D" w:rsidP="008E495D">
      <w:pPr>
        <w:tabs>
          <w:tab w:val="left" w:pos="2952"/>
          <w:tab w:val="left" w:pos="5832"/>
        </w:tabs>
        <w:rPr>
          <w:i/>
          <w:iCs/>
        </w:rPr>
      </w:pPr>
      <w:r w:rsidRPr="00EC12FE">
        <w:rPr>
          <w:i/>
          <w:iCs/>
        </w:rPr>
        <w:tab/>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768"/>
        <w:gridCol w:w="1574"/>
        <w:gridCol w:w="2128"/>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3768" w:type="dxa"/>
            <w:vAlign w:val="center"/>
          </w:tcPr>
          <w:p w:rsidR="008E495D" w:rsidRPr="00EC12FE" w:rsidRDefault="008E495D" w:rsidP="008E495D">
            <w:pPr>
              <w:jc w:val="center"/>
              <w:rPr>
                <w:b/>
                <w:bCs/>
                <w:iCs/>
                <w:sz w:val="20"/>
              </w:rPr>
            </w:pPr>
            <w:r w:rsidRPr="00EC12FE">
              <w:rPr>
                <w:b/>
                <w:bCs/>
                <w:iCs/>
                <w:sz w:val="20"/>
              </w:rPr>
              <w:t>Position</w:t>
            </w:r>
          </w:p>
        </w:tc>
        <w:tc>
          <w:tcPr>
            <w:tcW w:w="1574" w:type="dxa"/>
            <w:vAlign w:val="center"/>
          </w:tcPr>
          <w:p w:rsidR="008E495D" w:rsidRPr="00EC12FE" w:rsidRDefault="008E495D" w:rsidP="00B25AF9">
            <w:pPr>
              <w:jc w:val="center"/>
              <w:rPr>
                <w:b/>
                <w:bCs/>
                <w:iCs/>
                <w:sz w:val="20"/>
              </w:rPr>
            </w:pPr>
            <w:r w:rsidRPr="00EC12FE">
              <w:rPr>
                <w:b/>
                <w:bCs/>
                <w:iCs/>
                <w:sz w:val="20"/>
              </w:rPr>
              <w:t>Total Work Experience (years)</w:t>
            </w:r>
          </w:p>
        </w:tc>
        <w:tc>
          <w:tcPr>
            <w:tcW w:w="2128" w:type="dxa"/>
            <w:vAlign w:val="center"/>
          </w:tcPr>
          <w:p w:rsidR="008E495D" w:rsidRPr="00EC12FE" w:rsidRDefault="008E495D" w:rsidP="008E495D">
            <w:pPr>
              <w:jc w:val="center"/>
              <w:rPr>
                <w:b/>
                <w:bCs/>
                <w:iCs/>
                <w:sz w:val="20"/>
              </w:rPr>
            </w:pPr>
            <w:r w:rsidRPr="00EC12FE">
              <w:rPr>
                <w:b/>
                <w:bCs/>
                <w:iCs/>
                <w:sz w:val="20"/>
              </w:rPr>
              <w:t>In Similar Works Experience</w:t>
            </w:r>
          </w:p>
          <w:p w:rsidR="008E495D" w:rsidRPr="00EC12FE" w:rsidRDefault="008E495D" w:rsidP="008E495D">
            <w:pPr>
              <w:jc w:val="center"/>
              <w:rPr>
                <w:b/>
                <w:bCs/>
                <w:iCs/>
                <w:sz w:val="20"/>
              </w:rPr>
            </w:pPr>
            <w:r w:rsidRPr="00EC12FE">
              <w:rPr>
                <w:b/>
                <w:bCs/>
                <w:iCs/>
                <w:sz w:val="20"/>
              </w:rPr>
              <w:t>(years)</w:t>
            </w:r>
          </w:p>
        </w:tc>
      </w:tr>
      <w:tr w:rsidR="008E495D" w:rsidRPr="00EC12FE" w:rsidTr="008E495D">
        <w:trPr>
          <w:trHeight w:val="420"/>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3768" w:type="dxa"/>
            <w:vAlign w:val="center"/>
          </w:tcPr>
          <w:p w:rsidR="008E495D" w:rsidRPr="00593BDC" w:rsidRDefault="008E495D" w:rsidP="008E495D">
            <w:r>
              <w:t>Engineer</w:t>
            </w:r>
          </w:p>
        </w:tc>
        <w:tc>
          <w:tcPr>
            <w:tcW w:w="1574"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28"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r>
      <w:tr w:rsidR="008E495D" w:rsidRPr="00EC12FE" w:rsidTr="008E495D">
        <w:trPr>
          <w:trHeight w:val="413"/>
        </w:trPr>
        <w:tc>
          <w:tcPr>
            <w:tcW w:w="720" w:type="dxa"/>
            <w:vAlign w:val="center"/>
          </w:tcPr>
          <w:p w:rsidR="008E495D" w:rsidRPr="00593BDC" w:rsidRDefault="008E495D" w:rsidP="008E495D">
            <w:pPr>
              <w:jc w:val="center"/>
            </w:pPr>
            <w:r w:rsidRPr="00593BDC">
              <w:t>2</w:t>
            </w:r>
          </w:p>
        </w:tc>
        <w:tc>
          <w:tcPr>
            <w:tcW w:w="3768" w:type="dxa"/>
            <w:vAlign w:val="center"/>
          </w:tcPr>
          <w:p w:rsidR="008E495D" w:rsidRPr="00593BDC" w:rsidRDefault="00D06641" w:rsidP="008E495D">
            <w:r>
              <w:t>Welder</w:t>
            </w:r>
          </w:p>
        </w:tc>
        <w:tc>
          <w:tcPr>
            <w:tcW w:w="1574"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28"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r>
      <w:tr w:rsidR="00B25AF9" w:rsidRPr="00EC12FE" w:rsidTr="008E495D">
        <w:trPr>
          <w:trHeight w:val="413"/>
        </w:trPr>
        <w:tc>
          <w:tcPr>
            <w:tcW w:w="720" w:type="dxa"/>
            <w:vAlign w:val="center"/>
          </w:tcPr>
          <w:p w:rsidR="00B25AF9" w:rsidRPr="00B25AF9" w:rsidRDefault="00B25AF9" w:rsidP="00AA3EA1">
            <w:pPr>
              <w:jc w:val="center"/>
            </w:pPr>
            <w:r w:rsidRPr="00B25AF9">
              <w:rPr>
                <w:rFonts w:hint="cs"/>
                <w:rtl/>
                <w:lang w:bidi="dv-MV"/>
              </w:rPr>
              <w:t>3</w:t>
            </w:r>
          </w:p>
        </w:tc>
        <w:tc>
          <w:tcPr>
            <w:tcW w:w="3768" w:type="dxa"/>
            <w:vAlign w:val="center"/>
          </w:tcPr>
          <w:p w:rsidR="00B25AF9" w:rsidRPr="00B25AF9" w:rsidRDefault="00B25AF9" w:rsidP="00AA3EA1">
            <w:pPr>
              <w:rPr>
                <w:rFonts w:cs="MV Boli"/>
                <w:lang w:bidi="dv-MV"/>
              </w:rPr>
            </w:pPr>
          </w:p>
        </w:tc>
        <w:tc>
          <w:tcPr>
            <w:tcW w:w="1574" w:type="dxa"/>
            <w:vAlign w:val="center"/>
          </w:tcPr>
          <w:p w:rsidR="00B25AF9" w:rsidRPr="00B25AF9" w:rsidRDefault="00B25AF9" w:rsidP="00AA3EA1">
            <w:pPr>
              <w:pStyle w:val="Header"/>
              <w:pBdr>
                <w:bottom w:val="none" w:sz="0" w:space="0" w:color="auto"/>
              </w:pBdr>
              <w:tabs>
                <w:tab w:val="clear" w:pos="9000"/>
              </w:tabs>
              <w:jc w:val="center"/>
              <w:rPr>
                <w:rFonts w:ascii="Times New Roman" w:hAnsi="Times New Roman"/>
                <w:sz w:val="24"/>
                <w:szCs w:val="24"/>
              </w:rPr>
            </w:pPr>
          </w:p>
        </w:tc>
        <w:tc>
          <w:tcPr>
            <w:tcW w:w="2128" w:type="dxa"/>
            <w:vAlign w:val="center"/>
          </w:tcPr>
          <w:p w:rsidR="00B25AF9" w:rsidRPr="00B25AF9" w:rsidRDefault="00B25AF9" w:rsidP="00AA3EA1">
            <w:pPr>
              <w:pStyle w:val="Header"/>
              <w:pBdr>
                <w:bottom w:val="none" w:sz="0" w:space="0" w:color="auto"/>
              </w:pBdr>
              <w:tabs>
                <w:tab w:val="clear" w:pos="9000"/>
              </w:tabs>
              <w:jc w:val="center"/>
              <w:rPr>
                <w:rFonts w:ascii="Times New Roman" w:hAnsi="Times New Roman"/>
                <w:sz w:val="24"/>
                <w:szCs w:val="24"/>
              </w:rPr>
            </w:pPr>
          </w:p>
        </w:tc>
      </w:tr>
    </w:tbl>
    <w:p w:rsidR="008E495D" w:rsidRPr="00EC12FE" w:rsidRDefault="008E495D" w:rsidP="008E495D">
      <w:pPr>
        <w:tabs>
          <w:tab w:val="left" w:pos="432"/>
          <w:tab w:val="left" w:pos="2952"/>
          <w:tab w:val="left" w:pos="5832"/>
        </w:tabs>
        <w:rPr>
          <w:i/>
          <w:iCs/>
        </w:rPr>
      </w:pPr>
    </w:p>
    <w:p w:rsidR="008E495D" w:rsidRPr="00EC12FE" w:rsidRDefault="008E495D" w:rsidP="008E495D">
      <w:pPr>
        <w:spacing w:after="200"/>
        <w:ind w:left="720"/>
        <w:rPr>
          <w:iCs/>
        </w:rPr>
      </w:pPr>
      <w:r w:rsidRPr="00EC12FE">
        <w:rPr>
          <w:iCs/>
        </w:rPr>
        <w:t>The Bidder shall provide details of the proposed personnel and their experience records in the relevant Forms included in Section IV, Bidding Forms.</w:t>
      </w:r>
    </w:p>
    <w:p w:rsidR="008E495D" w:rsidRPr="00EC12FE" w:rsidRDefault="008E495D" w:rsidP="008E495D">
      <w:pPr>
        <w:pStyle w:val="S3-Heading2"/>
      </w:pPr>
      <w:bookmarkStart w:id="408" w:name="_Toc398122929"/>
      <w:r w:rsidRPr="00EC12FE">
        <w:t>6.</w:t>
      </w:r>
      <w:r w:rsidRPr="00EC12FE">
        <w:tab/>
        <w:t>Equipment</w:t>
      </w:r>
      <w:bookmarkEnd w:id="408"/>
    </w:p>
    <w:p w:rsidR="008E495D" w:rsidRPr="00EC12FE" w:rsidRDefault="008E495D" w:rsidP="008E495D">
      <w:pPr>
        <w:tabs>
          <w:tab w:val="right" w:pos="7254"/>
        </w:tabs>
        <w:spacing w:after="200"/>
        <w:ind w:left="720"/>
        <w:rPr>
          <w:iCs/>
        </w:rPr>
      </w:pPr>
      <w:r w:rsidRPr="00EC12FE">
        <w:rPr>
          <w:iCs/>
        </w:rPr>
        <w:t>The Bidder must demonstrate that it will have access to the key Contractor’s equipment listed hereafter:</w:t>
      </w:r>
    </w:p>
    <w:tbl>
      <w:tblPr>
        <w:tblW w:w="8190" w:type="dxa"/>
        <w:tblInd w:w="9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20"/>
        <w:gridCol w:w="5130"/>
        <w:gridCol w:w="2340"/>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5130" w:type="dxa"/>
            <w:vAlign w:val="center"/>
          </w:tcPr>
          <w:p w:rsidR="008E495D" w:rsidRPr="00EC12FE" w:rsidRDefault="008E495D" w:rsidP="008E495D">
            <w:pPr>
              <w:jc w:val="center"/>
              <w:rPr>
                <w:b/>
                <w:bCs/>
                <w:iCs/>
                <w:sz w:val="20"/>
              </w:rPr>
            </w:pPr>
            <w:r w:rsidRPr="00EC12FE">
              <w:rPr>
                <w:b/>
                <w:bCs/>
                <w:iCs/>
                <w:sz w:val="20"/>
              </w:rPr>
              <w:t>Equipment Type and Characteristics</w:t>
            </w:r>
          </w:p>
        </w:tc>
        <w:tc>
          <w:tcPr>
            <w:tcW w:w="2340" w:type="dxa"/>
            <w:vAlign w:val="center"/>
          </w:tcPr>
          <w:p w:rsidR="008E495D" w:rsidRPr="00EC12FE" w:rsidRDefault="008E495D" w:rsidP="008E495D">
            <w:pPr>
              <w:jc w:val="center"/>
              <w:rPr>
                <w:b/>
                <w:bCs/>
                <w:iCs/>
                <w:sz w:val="20"/>
              </w:rPr>
            </w:pPr>
            <w:r w:rsidRPr="00EC12FE">
              <w:rPr>
                <w:b/>
                <w:bCs/>
                <w:iCs/>
                <w:sz w:val="20"/>
              </w:rPr>
              <w:t>Minimum Number required</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5130" w:type="dxa"/>
            <w:vAlign w:val="center"/>
          </w:tcPr>
          <w:p w:rsidR="008E495D" w:rsidRPr="000D39AF" w:rsidRDefault="00D06641" w:rsidP="008E495D">
            <w:pPr>
              <w:jc w:val="both"/>
            </w:pPr>
            <w:r>
              <w:t>Welding Plant</w:t>
            </w:r>
          </w:p>
        </w:tc>
        <w:tc>
          <w:tcPr>
            <w:tcW w:w="2340" w:type="dxa"/>
            <w:vAlign w:val="center"/>
          </w:tcPr>
          <w:p w:rsidR="008E495D" w:rsidRPr="00593BDC" w:rsidRDefault="00D06641"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c>
          <w:tcPr>
            <w:tcW w:w="5130" w:type="dxa"/>
            <w:vAlign w:val="center"/>
          </w:tcPr>
          <w:p w:rsidR="008E495D" w:rsidRPr="000D39AF" w:rsidRDefault="00D06641" w:rsidP="008E495D">
            <w:pPr>
              <w:jc w:val="both"/>
            </w:pPr>
            <w:r>
              <w:t>Concrete Mixer</w:t>
            </w:r>
          </w:p>
        </w:tc>
        <w:tc>
          <w:tcPr>
            <w:tcW w:w="2340" w:type="dxa"/>
            <w:vAlign w:val="center"/>
          </w:tcPr>
          <w:p w:rsidR="008E495D" w:rsidRPr="00593BDC" w:rsidRDefault="00D06641"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4</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6</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bl>
    <w:p w:rsidR="008E495D" w:rsidRPr="00EC12FE" w:rsidRDefault="008E495D" w:rsidP="008E495D">
      <w:pPr>
        <w:tabs>
          <w:tab w:val="left" w:pos="432"/>
          <w:tab w:val="left" w:pos="2952"/>
          <w:tab w:val="left" w:pos="5832"/>
        </w:tabs>
        <w:rPr>
          <w:i/>
          <w:iCs/>
        </w:rPr>
      </w:pPr>
    </w:p>
    <w:p w:rsidR="008E495D" w:rsidRPr="00EC12FE" w:rsidRDefault="008E495D" w:rsidP="008E495D">
      <w:pPr>
        <w:ind w:left="720"/>
      </w:pPr>
      <w:r w:rsidRPr="00EC12FE">
        <w:t>The Bidder shall provide further details of proposed items of equipment using the relevant Form in Section IV.</w:t>
      </w:r>
    </w:p>
    <w:p w:rsidR="007B586E" w:rsidRPr="00EC12FE" w:rsidRDefault="007B586E"/>
    <w:bookmarkEnd w:id="397"/>
    <w:p w:rsidR="007B586E" w:rsidRPr="00EC12FE" w:rsidRDefault="007B586E">
      <w:pPr>
        <w:pStyle w:val="Heading1"/>
        <w:spacing w:before="120" w:after="120"/>
        <w:ind w:left="1080" w:right="288"/>
      </w:pPr>
    </w:p>
    <w:p w:rsidR="007B586E" w:rsidRPr="00EC12FE" w:rsidRDefault="007B586E">
      <w:pPr>
        <w:pStyle w:val="BodyText"/>
        <w:rPr>
          <w:rFonts w:ascii="Times New Roman" w:hAnsi="Times New Roman" w:cs="Times New Roman"/>
          <w:sz w:val="24"/>
        </w:rPr>
      </w:pPr>
    </w:p>
    <w:p w:rsidR="007B586E" w:rsidRPr="00EC12FE" w:rsidRDefault="007B586E">
      <w:pPr>
        <w:pStyle w:val="BodyText"/>
        <w:rPr>
          <w:rFonts w:ascii="Times New Roman" w:hAnsi="Times New Roman" w:cs="Times New Roman"/>
          <w:sz w:val="24"/>
        </w:rPr>
        <w:sectPr w:rsidR="007B586E" w:rsidRPr="00EC12FE" w:rsidSect="00165DD8">
          <w:headerReference w:type="even" r:id="rId28"/>
          <w:headerReference w:type="default" r:id="rId29"/>
          <w:headerReference w:type="first" r:id="rId30"/>
          <w:pgSz w:w="11901" w:h="16840" w:code="150"/>
          <w:pgMar w:top="1440" w:right="1440" w:bottom="1440" w:left="1440" w:header="720" w:footer="720" w:gutter="0"/>
          <w:cols w:space="720"/>
        </w:sectPr>
      </w:pPr>
    </w:p>
    <w:p w:rsidR="007B586E" w:rsidRPr="00EC12FE" w:rsidRDefault="007B586E">
      <w:pPr>
        <w:pStyle w:val="Subtitle"/>
        <w:spacing w:after="120"/>
        <w:ind w:left="187" w:right="288"/>
        <w:rPr>
          <w:rFonts w:cs="Arial"/>
        </w:rPr>
      </w:pPr>
      <w:bookmarkStart w:id="409" w:name="_Toc372613502"/>
      <w:bookmarkStart w:id="410" w:name="_Toc41971244"/>
      <w:r w:rsidRPr="00EC12FE">
        <w:rPr>
          <w:rFonts w:cs="Arial"/>
        </w:rPr>
        <w:lastRenderedPageBreak/>
        <w:t>Section IV - Bidding Forms</w:t>
      </w:r>
      <w:bookmarkEnd w:id="409"/>
    </w:p>
    <w:bookmarkEnd w:id="410"/>
    <w:p w:rsidR="007B586E" w:rsidRPr="00EC12FE" w:rsidRDefault="007B586E">
      <w:pPr>
        <w:spacing w:before="120" w:after="120"/>
        <w:ind w:left="180" w:right="288"/>
        <w:jc w:val="both"/>
        <w:rPr>
          <w:u w:val="single"/>
        </w:rPr>
      </w:pPr>
    </w:p>
    <w:p w:rsidR="007B586E" w:rsidRPr="00EC12FE" w:rsidRDefault="007B586E">
      <w:pPr>
        <w:jc w:val="center"/>
        <w:rPr>
          <w:b/>
        </w:rPr>
      </w:pPr>
      <w:r w:rsidRPr="00EC12FE">
        <w:rPr>
          <w:b/>
        </w:rPr>
        <w:t>Table of Forms</w:t>
      </w:r>
    </w:p>
    <w:p w:rsidR="007B586E" w:rsidRPr="00EC12FE" w:rsidRDefault="007B586E"/>
    <w:p w:rsidR="003531F4" w:rsidRDefault="0051627C" w:rsidP="003531F4">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"S4-header1,1,S4-Header 2,2" </w:instrText>
      </w:r>
      <w:r w:rsidRPr="00EC12FE">
        <w:fldChar w:fldCharType="separate"/>
      </w:r>
      <w:hyperlink w:anchor="_Toc398122862" w:history="1">
        <w:r w:rsidR="003531F4" w:rsidRPr="00115281">
          <w:rPr>
            <w:rStyle w:val="Hyperlink"/>
            <w:noProof/>
          </w:rPr>
          <w:t>Letter of Bid</w:t>
        </w:r>
        <w:r w:rsidR="003531F4">
          <w:rPr>
            <w:noProof/>
            <w:webHidden/>
          </w:rPr>
          <w:tab/>
        </w:r>
        <w:r>
          <w:rPr>
            <w:noProof/>
            <w:webHidden/>
          </w:rPr>
          <w:fldChar w:fldCharType="begin"/>
        </w:r>
        <w:r w:rsidR="003531F4">
          <w:rPr>
            <w:noProof/>
            <w:webHidden/>
          </w:rPr>
          <w:instrText xml:space="preserve"> PAGEREF _Toc398122862 \h </w:instrText>
        </w:r>
        <w:r>
          <w:rPr>
            <w:noProof/>
            <w:webHidden/>
          </w:rPr>
        </w:r>
        <w:r>
          <w:rPr>
            <w:noProof/>
            <w:webHidden/>
          </w:rPr>
          <w:fldChar w:fldCharType="separate"/>
        </w:r>
        <w:r w:rsidR="000C49AF">
          <w:rPr>
            <w:noProof/>
            <w:webHidden/>
          </w:rPr>
          <w:t>42</w:t>
        </w:r>
        <w:r>
          <w:rPr>
            <w:noProof/>
            <w:webHidden/>
          </w:rPr>
          <w:fldChar w:fldCharType="end"/>
        </w:r>
      </w:hyperlink>
    </w:p>
    <w:p w:rsidR="003531F4" w:rsidRDefault="00A068D4" w:rsidP="003531F4">
      <w:pPr>
        <w:pStyle w:val="TOC1"/>
        <w:tabs>
          <w:tab w:val="right" w:leader="dot" w:pos="9356"/>
        </w:tabs>
        <w:rPr>
          <w:rFonts w:asciiTheme="minorHAnsi" w:eastAsiaTheme="minorEastAsia" w:hAnsiTheme="minorHAnsi" w:cstheme="minorBidi"/>
          <w:b w:val="0"/>
          <w:noProof/>
          <w:sz w:val="22"/>
          <w:szCs w:val="22"/>
        </w:rPr>
      </w:pPr>
      <w:hyperlink w:anchor="_Toc398122863" w:history="1">
        <w:r w:rsidR="003531F4" w:rsidRPr="00115281">
          <w:rPr>
            <w:rStyle w:val="Hyperlink"/>
            <w:noProof/>
          </w:rPr>
          <w:t>Schedules</w:t>
        </w:r>
        <w:r w:rsidR="003531F4">
          <w:rPr>
            <w:noProof/>
            <w:webHidden/>
          </w:rPr>
          <w:tab/>
        </w:r>
        <w:r w:rsidR="0051627C">
          <w:rPr>
            <w:noProof/>
            <w:webHidden/>
          </w:rPr>
          <w:fldChar w:fldCharType="begin"/>
        </w:r>
        <w:r w:rsidR="003531F4">
          <w:rPr>
            <w:noProof/>
            <w:webHidden/>
          </w:rPr>
          <w:instrText xml:space="preserve"> PAGEREF _Toc398122863 \h </w:instrText>
        </w:r>
        <w:r w:rsidR="0051627C">
          <w:rPr>
            <w:noProof/>
            <w:webHidden/>
          </w:rPr>
        </w:r>
        <w:r w:rsidR="0051627C">
          <w:rPr>
            <w:noProof/>
            <w:webHidden/>
          </w:rPr>
          <w:fldChar w:fldCharType="separate"/>
        </w:r>
        <w:r w:rsidR="000C49AF">
          <w:rPr>
            <w:noProof/>
            <w:webHidden/>
          </w:rPr>
          <w:t>45</w:t>
        </w:r>
        <w:r w:rsidR="0051627C">
          <w:rPr>
            <w:noProof/>
            <w:webHidden/>
          </w:rPr>
          <w:fldChar w:fldCharType="end"/>
        </w:r>
      </w:hyperlink>
    </w:p>
    <w:p w:rsidR="003531F4" w:rsidRDefault="00A068D4">
      <w:pPr>
        <w:pStyle w:val="TOC2"/>
        <w:rPr>
          <w:rFonts w:asciiTheme="minorHAnsi" w:eastAsiaTheme="minorEastAsia" w:hAnsiTheme="minorHAnsi" w:cstheme="minorBidi"/>
          <w:sz w:val="22"/>
          <w:szCs w:val="22"/>
        </w:rPr>
      </w:pPr>
      <w:hyperlink w:anchor="_Toc398122864" w:history="1">
        <w:r w:rsidR="003531F4" w:rsidRPr="00115281">
          <w:rPr>
            <w:rStyle w:val="Hyperlink"/>
          </w:rPr>
          <w:t>Bill of Quantities</w:t>
        </w:r>
        <w:r w:rsidR="003531F4">
          <w:rPr>
            <w:webHidden/>
          </w:rPr>
          <w:tab/>
        </w:r>
        <w:r w:rsidR="0051627C">
          <w:rPr>
            <w:webHidden/>
          </w:rPr>
          <w:fldChar w:fldCharType="begin"/>
        </w:r>
        <w:r w:rsidR="003531F4">
          <w:rPr>
            <w:webHidden/>
          </w:rPr>
          <w:instrText xml:space="preserve"> PAGEREF _Toc398122864 \h </w:instrText>
        </w:r>
        <w:r w:rsidR="0051627C">
          <w:rPr>
            <w:webHidden/>
          </w:rPr>
        </w:r>
        <w:r w:rsidR="0051627C">
          <w:rPr>
            <w:webHidden/>
          </w:rPr>
          <w:fldChar w:fldCharType="separate"/>
        </w:r>
        <w:r w:rsidR="000C49AF">
          <w:rPr>
            <w:webHidden/>
          </w:rPr>
          <w:t>45</w:t>
        </w:r>
        <w:r w:rsidR="0051627C">
          <w:rPr>
            <w:webHidden/>
          </w:rPr>
          <w:fldChar w:fldCharType="end"/>
        </w:r>
      </w:hyperlink>
    </w:p>
    <w:p w:rsidR="003531F4" w:rsidRDefault="00A068D4" w:rsidP="003531F4">
      <w:pPr>
        <w:pStyle w:val="TOC1"/>
        <w:tabs>
          <w:tab w:val="right" w:leader="dot" w:pos="9356"/>
        </w:tabs>
        <w:rPr>
          <w:rFonts w:asciiTheme="minorHAnsi" w:eastAsiaTheme="minorEastAsia" w:hAnsiTheme="minorHAnsi" w:cstheme="minorBidi"/>
          <w:b w:val="0"/>
          <w:noProof/>
          <w:sz w:val="22"/>
          <w:szCs w:val="22"/>
        </w:rPr>
      </w:pPr>
      <w:hyperlink w:anchor="_Toc398122865" w:history="1">
        <w:r w:rsidR="003531F4" w:rsidRPr="00115281">
          <w:rPr>
            <w:rStyle w:val="Hyperlink"/>
            <w:iCs/>
            <w:noProof/>
          </w:rPr>
          <w:t>Form</w:t>
        </w:r>
        <w:r w:rsidR="003531F4" w:rsidRPr="00115281">
          <w:rPr>
            <w:rStyle w:val="Hyperlink"/>
            <w:noProof/>
          </w:rPr>
          <w:t xml:space="preserve"> of Bid Security (Bank Guarantee)</w:t>
        </w:r>
        <w:r w:rsidR="003531F4">
          <w:rPr>
            <w:noProof/>
            <w:webHidden/>
          </w:rPr>
          <w:tab/>
        </w:r>
        <w:r w:rsidR="0051627C">
          <w:rPr>
            <w:noProof/>
            <w:webHidden/>
          </w:rPr>
          <w:fldChar w:fldCharType="begin"/>
        </w:r>
        <w:r w:rsidR="003531F4">
          <w:rPr>
            <w:noProof/>
            <w:webHidden/>
          </w:rPr>
          <w:instrText xml:space="preserve"> PAGEREF _Toc398122865 \h </w:instrText>
        </w:r>
        <w:r w:rsidR="0051627C">
          <w:rPr>
            <w:noProof/>
            <w:webHidden/>
          </w:rPr>
        </w:r>
        <w:r w:rsidR="0051627C">
          <w:rPr>
            <w:noProof/>
            <w:webHidden/>
          </w:rPr>
          <w:fldChar w:fldCharType="separate"/>
        </w:r>
        <w:r w:rsidR="000C49AF">
          <w:rPr>
            <w:noProof/>
            <w:webHidden/>
          </w:rPr>
          <w:t>46</w:t>
        </w:r>
        <w:r w:rsidR="0051627C">
          <w:rPr>
            <w:noProof/>
            <w:webHidden/>
          </w:rPr>
          <w:fldChar w:fldCharType="end"/>
        </w:r>
      </w:hyperlink>
    </w:p>
    <w:p w:rsidR="003531F4" w:rsidRDefault="00A068D4" w:rsidP="003531F4">
      <w:pPr>
        <w:pStyle w:val="TOC1"/>
        <w:tabs>
          <w:tab w:val="right" w:leader="dot" w:pos="9356"/>
        </w:tabs>
        <w:rPr>
          <w:rFonts w:asciiTheme="minorHAnsi" w:eastAsiaTheme="minorEastAsia" w:hAnsiTheme="minorHAnsi" w:cstheme="minorBidi"/>
          <w:b w:val="0"/>
          <w:noProof/>
          <w:sz w:val="22"/>
          <w:szCs w:val="22"/>
        </w:rPr>
      </w:pPr>
      <w:hyperlink w:anchor="_Toc398122866" w:history="1">
        <w:r w:rsidR="003531F4" w:rsidRPr="00115281">
          <w:rPr>
            <w:rStyle w:val="Hyperlink"/>
            <w:noProof/>
          </w:rPr>
          <w:t>Technical Proposal</w:t>
        </w:r>
        <w:r w:rsidR="003531F4">
          <w:rPr>
            <w:noProof/>
            <w:webHidden/>
          </w:rPr>
          <w:tab/>
        </w:r>
        <w:r w:rsidR="0051627C">
          <w:rPr>
            <w:noProof/>
            <w:webHidden/>
          </w:rPr>
          <w:fldChar w:fldCharType="begin"/>
        </w:r>
        <w:r w:rsidR="003531F4">
          <w:rPr>
            <w:noProof/>
            <w:webHidden/>
          </w:rPr>
          <w:instrText xml:space="preserve"> PAGEREF _Toc398122866 \h </w:instrText>
        </w:r>
        <w:r w:rsidR="0051627C">
          <w:rPr>
            <w:noProof/>
            <w:webHidden/>
          </w:rPr>
        </w:r>
        <w:r w:rsidR="0051627C">
          <w:rPr>
            <w:noProof/>
            <w:webHidden/>
          </w:rPr>
          <w:fldChar w:fldCharType="separate"/>
        </w:r>
        <w:r w:rsidR="000C49AF">
          <w:rPr>
            <w:noProof/>
            <w:webHidden/>
          </w:rPr>
          <w:t>48</w:t>
        </w:r>
        <w:r w:rsidR="0051627C">
          <w:rPr>
            <w:noProof/>
            <w:webHidden/>
          </w:rPr>
          <w:fldChar w:fldCharType="end"/>
        </w:r>
      </w:hyperlink>
    </w:p>
    <w:p w:rsidR="003531F4" w:rsidRDefault="00A068D4">
      <w:pPr>
        <w:pStyle w:val="TOC2"/>
        <w:rPr>
          <w:rFonts w:asciiTheme="minorHAnsi" w:eastAsiaTheme="minorEastAsia" w:hAnsiTheme="minorHAnsi" w:cstheme="minorBidi"/>
          <w:sz w:val="22"/>
          <w:szCs w:val="22"/>
        </w:rPr>
      </w:pPr>
      <w:hyperlink w:anchor="_Toc398122867" w:history="1">
        <w:r w:rsidR="003531F4" w:rsidRPr="00115281">
          <w:rPr>
            <w:rStyle w:val="Hyperlink"/>
          </w:rPr>
          <w:t>Technical Proposal Forms</w:t>
        </w:r>
        <w:r w:rsidR="003531F4">
          <w:rPr>
            <w:webHidden/>
          </w:rPr>
          <w:tab/>
        </w:r>
        <w:r w:rsidR="0051627C">
          <w:rPr>
            <w:webHidden/>
          </w:rPr>
          <w:fldChar w:fldCharType="begin"/>
        </w:r>
        <w:r w:rsidR="003531F4">
          <w:rPr>
            <w:webHidden/>
          </w:rPr>
          <w:instrText xml:space="preserve"> PAGEREF _Toc398122867 \h </w:instrText>
        </w:r>
        <w:r w:rsidR="0051627C">
          <w:rPr>
            <w:webHidden/>
          </w:rPr>
        </w:r>
        <w:r w:rsidR="0051627C">
          <w:rPr>
            <w:webHidden/>
          </w:rPr>
          <w:fldChar w:fldCharType="separate"/>
        </w:r>
        <w:r w:rsidR="000C49AF">
          <w:rPr>
            <w:webHidden/>
          </w:rPr>
          <w:t>48</w:t>
        </w:r>
        <w:r w:rsidR="0051627C">
          <w:rPr>
            <w:webHidden/>
          </w:rPr>
          <w:fldChar w:fldCharType="end"/>
        </w:r>
      </w:hyperlink>
    </w:p>
    <w:p w:rsidR="003531F4" w:rsidRDefault="00A068D4">
      <w:pPr>
        <w:pStyle w:val="TOC2"/>
        <w:rPr>
          <w:rFonts w:asciiTheme="minorHAnsi" w:eastAsiaTheme="minorEastAsia" w:hAnsiTheme="minorHAnsi" w:cstheme="minorBidi"/>
          <w:sz w:val="22"/>
          <w:szCs w:val="22"/>
        </w:rPr>
      </w:pPr>
      <w:hyperlink w:anchor="_Toc398122868" w:history="1">
        <w:r w:rsidR="003531F4" w:rsidRPr="00115281">
          <w:rPr>
            <w:rStyle w:val="Hyperlink"/>
          </w:rPr>
          <w:t>Forms for Personnel</w:t>
        </w:r>
        <w:r w:rsidR="003531F4">
          <w:rPr>
            <w:webHidden/>
          </w:rPr>
          <w:tab/>
        </w:r>
        <w:r w:rsidR="0051627C">
          <w:rPr>
            <w:webHidden/>
          </w:rPr>
          <w:fldChar w:fldCharType="begin"/>
        </w:r>
        <w:r w:rsidR="003531F4">
          <w:rPr>
            <w:webHidden/>
          </w:rPr>
          <w:instrText xml:space="preserve"> PAGEREF _Toc398122868 \h </w:instrText>
        </w:r>
        <w:r w:rsidR="0051627C">
          <w:rPr>
            <w:webHidden/>
          </w:rPr>
        </w:r>
        <w:r w:rsidR="0051627C">
          <w:rPr>
            <w:webHidden/>
          </w:rPr>
          <w:fldChar w:fldCharType="separate"/>
        </w:r>
        <w:r w:rsidR="000C49AF">
          <w:rPr>
            <w:webHidden/>
          </w:rPr>
          <w:t>49</w:t>
        </w:r>
        <w:r w:rsidR="0051627C">
          <w:rPr>
            <w:webHidden/>
          </w:rPr>
          <w:fldChar w:fldCharType="end"/>
        </w:r>
      </w:hyperlink>
    </w:p>
    <w:p w:rsidR="003531F4" w:rsidRDefault="00A068D4">
      <w:pPr>
        <w:pStyle w:val="TOC2"/>
        <w:rPr>
          <w:rFonts w:asciiTheme="minorHAnsi" w:eastAsiaTheme="minorEastAsia" w:hAnsiTheme="minorHAnsi" w:cstheme="minorBidi"/>
          <w:sz w:val="22"/>
          <w:szCs w:val="22"/>
        </w:rPr>
      </w:pPr>
      <w:hyperlink w:anchor="_Toc398122869" w:history="1">
        <w:r w:rsidR="003531F4" w:rsidRPr="00115281">
          <w:rPr>
            <w:rStyle w:val="Hyperlink"/>
          </w:rPr>
          <w:t>Forms for Equipment</w:t>
        </w:r>
        <w:r w:rsidR="003531F4">
          <w:rPr>
            <w:webHidden/>
          </w:rPr>
          <w:tab/>
        </w:r>
        <w:r w:rsidR="0051627C">
          <w:rPr>
            <w:webHidden/>
          </w:rPr>
          <w:fldChar w:fldCharType="begin"/>
        </w:r>
        <w:r w:rsidR="003531F4">
          <w:rPr>
            <w:webHidden/>
          </w:rPr>
          <w:instrText xml:space="preserve"> PAGEREF _Toc398122869 \h </w:instrText>
        </w:r>
        <w:r w:rsidR="0051627C">
          <w:rPr>
            <w:webHidden/>
          </w:rPr>
        </w:r>
        <w:r w:rsidR="0051627C">
          <w:rPr>
            <w:webHidden/>
          </w:rPr>
          <w:fldChar w:fldCharType="separate"/>
        </w:r>
        <w:r w:rsidR="000C49AF">
          <w:rPr>
            <w:webHidden/>
          </w:rPr>
          <w:t>51</w:t>
        </w:r>
        <w:r w:rsidR="0051627C">
          <w:rPr>
            <w:webHidden/>
          </w:rPr>
          <w:fldChar w:fldCharType="end"/>
        </w:r>
      </w:hyperlink>
    </w:p>
    <w:p w:rsidR="003531F4" w:rsidRDefault="00A068D4" w:rsidP="003531F4">
      <w:pPr>
        <w:pStyle w:val="TOC1"/>
        <w:tabs>
          <w:tab w:val="right" w:leader="dot" w:pos="9356"/>
        </w:tabs>
        <w:rPr>
          <w:rFonts w:asciiTheme="minorHAnsi" w:eastAsiaTheme="minorEastAsia" w:hAnsiTheme="minorHAnsi" w:cstheme="minorBidi"/>
          <w:b w:val="0"/>
          <w:noProof/>
          <w:sz w:val="22"/>
          <w:szCs w:val="22"/>
        </w:rPr>
      </w:pPr>
      <w:hyperlink w:anchor="_Toc398122870" w:history="1">
        <w:r w:rsidR="003531F4" w:rsidRPr="00115281">
          <w:rPr>
            <w:rStyle w:val="Hyperlink"/>
            <w:noProof/>
          </w:rPr>
          <w:t>Bidder’s Qualification</w:t>
        </w:r>
        <w:r w:rsidR="003531F4">
          <w:rPr>
            <w:noProof/>
            <w:webHidden/>
          </w:rPr>
          <w:tab/>
        </w:r>
        <w:r w:rsidR="0051627C">
          <w:rPr>
            <w:noProof/>
            <w:webHidden/>
          </w:rPr>
          <w:fldChar w:fldCharType="begin"/>
        </w:r>
        <w:r w:rsidR="003531F4">
          <w:rPr>
            <w:noProof/>
            <w:webHidden/>
          </w:rPr>
          <w:instrText xml:space="preserve"> PAGEREF _Toc398122870 \h </w:instrText>
        </w:r>
        <w:r w:rsidR="0051627C">
          <w:rPr>
            <w:noProof/>
            <w:webHidden/>
          </w:rPr>
        </w:r>
        <w:r w:rsidR="0051627C">
          <w:rPr>
            <w:noProof/>
            <w:webHidden/>
          </w:rPr>
          <w:fldChar w:fldCharType="separate"/>
        </w:r>
        <w:r w:rsidR="000C49AF">
          <w:rPr>
            <w:noProof/>
            <w:webHidden/>
          </w:rPr>
          <w:t>52</w:t>
        </w:r>
        <w:r w:rsidR="0051627C">
          <w:rPr>
            <w:noProof/>
            <w:webHidden/>
          </w:rPr>
          <w:fldChar w:fldCharType="end"/>
        </w:r>
      </w:hyperlink>
    </w:p>
    <w:p w:rsidR="003531F4" w:rsidRDefault="00A068D4">
      <w:pPr>
        <w:pStyle w:val="TOC2"/>
        <w:rPr>
          <w:rFonts w:asciiTheme="minorHAnsi" w:eastAsiaTheme="minorEastAsia" w:hAnsiTheme="minorHAnsi" w:cstheme="minorBidi"/>
          <w:sz w:val="22"/>
          <w:szCs w:val="22"/>
        </w:rPr>
      </w:pPr>
      <w:hyperlink w:anchor="_Toc398122871" w:history="1">
        <w:r w:rsidR="003531F4" w:rsidRPr="00115281">
          <w:rPr>
            <w:rStyle w:val="Hyperlink"/>
          </w:rPr>
          <w:t>Form ELI -1.1: Bidder Information Form</w:t>
        </w:r>
        <w:r w:rsidR="003531F4">
          <w:rPr>
            <w:webHidden/>
          </w:rPr>
          <w:tab/>
        </w:r>
        <w:r w:rsidR="0051627C">
          <w:rPr>
            <w:webHidden/>
          </w:rPr>
          <w:fldChar w:fldCharType="begin"/>
        </w:r>
        <w:r w:rsidR="003531F4">
          <w:rPr>
            <w:webHidden/>
          </w:rPr>
          <w:instrText xml:space="preserve"> PAGEREF _Toc398122871 \h </w:instrText>
        </w:r>
        <w:r w:rsidR="0051627C">
          <w:rPr>
            <w:webHidden/>
          </w:rPr>
        </w:r>
        <w:r w:rsidR="0051627C">
          <w:rPr>
            <w:webHidden/>
          </w:rPr>
          <w:fldChar w:fldCharType="separate"/>
        </w:r>
        <w:r w:rsidR="000C49AF">
          <w:rPr>
            <w:webHidden/>
          </w:rPr>
          <w:t>53</w:t>
        </w:r>
        <w:r w:rsidR="0051627C">
          <w:rPr>
            <w:webHidden/>
          </w:rPr>
          <w:fldChar w:fldCharType="end"/>
        </w:r>
      </w:hyperlink>
    </w:p>
    <w:p w:rsidR="003531F4" w:rsidRDefault="00A068D4">
      <w:pPr>
        <w:pStyle w:val="TOC2"/>
        <w:rPr>
          <w:rFonts w:asciiTheme="minorHAnsi" w:eastAsiaTheme="minorEastAsia" w:hAnsiTheme="minorHAnsi" w:cstheme="minorBidi"/>
          <w:sz w:val="22"/>
          <w:szCs w:val="22"/>
        </w:rPr>
      </w:pPr>
      <w:hyperlink w:anchor="_Toc398122872" w:history="1">
        <w:r w:rsidR="003531F4" w:rsidRPr="00115281">
          <w:rPr>
            <w:rStyle w:val="Hyperlink"/>
          </w:rPr>
          <w:t>Form ELI -1.2: Information Form for JV Bidders</w:t>
        </w:r>
        <w:r w:rsidR="003531F4">
          <w:rPr>
            <w:webHidden/>
          </w:rPr>
          <w:tab/>
        </w:r>
        <w:r w:rsidR="0051627C">
          <w:rPr>
            <w:webHidden/>
          </w:rPr>
          <w:fldChar w:fldCharType="begin"/>
        </w:r>
        <w:r w:rsidR="003531F4">
          <w:rPr>
            <w:webHidden/>
          </w:rPr>
          <w:instrText xml:space="preserve"> PAGEREF _Toc398122872 \h </w:instrText>
        </w:r>
        <w:r w:rsidR="0051627C">
          <w:rPr>
            <w:webHidden/>
          </w:rPr>
        </w:r>
        <w:r w:rsidR="0051627C">
          <w:rPr>
            <w:webHidden/>
          </w:rPr>
          <w:fldChar w:fldCharType="separate"/>
        </w:r>
        <w:r w:rsidR="000C49AF">
          <w:rPr>
            <w:webHidden/>
          </w:rPr>
          <w:t>54</w:t>
        </w:r>
        <w:r w:rsidR="0051627C">
          <w:rPr>
            <w:webHidden/>
          </w:rPr>
          <w:fldChar w:fldCharType="end"/>
        </w:r>
      </w:hyperlink>
    </w:p>
    <w:p w:rsidR="003531F4" w:rsidRDefault="00A068D4">
      <w:pPr>
        <w:pStyle w:val="TOC2"/>
        <w:rPr>
          <w:rFonts w:asciiTheme="minorHAnsi" w:eastAsiaTheme="minorEastAsia" w:hAnsiTheme="minorHAnsi" w:cstheme="minorBidi"/>
          <w:sz w:val="22"/>
          <w:szCs w:val="22"/>
        </w:rPr>
      </w:pPr>
      <w:hyperlink w:anchor="_Toc398122873" w:history="1">
        <w:r w:rsidR="003531F4" w:rsidRPr="00115281">
          <w:rPr>
            <w:rStyle w:val="Hyperlink"/>
          </w:rPr>
          <w:t>Form CON – 2: Historical Contract Non-Performance, Pending Litigation and Litigation History</w:t>
        </w:r>
        <w:r w:rsidR="003531F4">
          <w:rPr>
            <w:webHidden/>
          </w:rPr>
          <w:tab/>
        </w:r>
        <w:r w:rsidR="0051627C">
          <w:rPr>
            <w:webHidden/>
          </w:rPr>
          <w:fldChar w:fldCharType="begin"/>
        </w:r>
        <w:r w:rsidR="003531F4">
          <w:rPr>
            <w:webHidden/>
          </w:rPr>
          <w:instrText xml:space="preserve"> PAGEREF _Toc398122873 \h </w:instrText>
        </w:r>
        <w:r w:rsidR="0051627C">
          <w:rPr>
            <w:webHidden/>
          </w:rPr>
        </w:r>
        <w:r w:rsidR="0051627C">
          <w:rPr>
            <w:webHidden/>
          </w:rPr>
          <w:fldChar w:fldCharType="separate"/>
        </w:r>
        <w:r w:rsidR="000C49AF">
          <w:rPr>
            <w:webHidden/>
          </w:rPr>
          <w:t>55</w:t>
        </w:r>
        <w:r w:rsidR="0051627C">
          <w:rPr>
            <w:webHidden/>
          </w:rPr>
          <w:fldChar w:fldCharType="end"/>
        </w:r>
      </w:hyperlink>
    </w:p>
    <w:p w:rsidR="003531F4" w:rsidRDefault="00A068D4">
      <w:pPr>
        <w:pStyle w:val="TOC2"/>
        <w:rPr>
          <w:rFonts w:asciiTheme="minorHAnsi" w:eastAsiaTheme="minorEastAsia" w:hAnsiTheme="minorHAnsi" w:cstheme="minorBidi"/>
          <w:sz w:val="22"/>
          <w:szCs w:val="22"/>
        </w:rPr>
      </w:pPr>
      <w:hyperlink w:anchor="_Toc398122874" w:history="1">
        <w:r w:rsidR="003531F4" w:rsidRPr="00115281">
          <w:rPr>
            <w:rStyle w:val="Hyperlink"/>
          </w:rPr>
          <w:t>Form CCC: Current Contract Commitments / Works in Progress</w:t>
        </w:r>
        <w:r w:rsidR="003531F4">
          <w:rPr>
            <w:webHidden/>
          </w:rPr>
          <w:tab/>
        </w:r>
        <w:r w:rsidR="0051627C">
          <w:rPr>
            <w:webHidden/>
          </w:rPr>
          <w:fldChar w:fldCharType="begin"/>
        </w:r>
        <w:r w:rsidR="003531F4">
          <w:rPr>
            <w:webHidden/>
          </w:rPr>
          <w:instrText xml:space="preserve"> PAGEREF _Toc398122874 \h </w:instrText>
        </w:r>
        <w:r w:rsidR="0051627C">
          <w:rPr>
            <w:webHidden/>
          </w:rPr>
        </w:r>
        <w:r w:rsidR="0051627C">
          <w:rPr>
            <w:webHidden/>
          </w:rPr>
          <w:fldChar w:fldCharType="separate"/>
        </w:r>
        <w:r w:rsidR="000C49AF">
          <w:rPr>
            <w:webHidden/>
          </w:rPr>
          <w:t>56</w:t>
        </w:r>
        <w:r w:rsidR="0051627C">
          <w:rPr>
            <w:webHidden/>
          </w:rPr>
          <w:fldChar w:fldCharType="end"/>
        </w:r>
      </w:hyperlink>
    </w:p>
    <w:p w:rsidR="003531F4" w:rsidRDefault="00A068D4">
      <w:pPr>
        <w:pStyle w:val="TOC2"/>
        <w:rPr>
          <w:rFonts w:asciiTheme="minorHAnsi" w:eastAsiaTheme="minorEastAsia" w:hAnsiTheme="minorHAnsi" w:cstheme="minorBidi"/>
          <w:sz w:val="22"/>
          <w:szCs w:val="22"/>
        </w:rPr>
      </w:pPr>
      <w:hyperlink w:anchor="_Toc398122875" w:history="1">
        <w:r w:rsidR="003531F4" w:rsidRPr="00115281">
          <w:rPr>
            <w:rStyle w:val="Hyperlink"/>
          </w:rPr>
          <w:t>Form FIN – 3.1: Financial Situation and Performance</w:t>
        </w:r>
        <w:r w:rsidR="003531F4">
          <w:rPr>
            <w:webHidden/>
          </w:rPr>
          <w:tab/>
        </w:r>
        <w:r w:rsidR="0051627C">
          <w:rPr>
            <w:webHidden/>
          </w:rPr>
          <w:fldChar w:fldCharType="begin"/>
        </w:r>
        <w:r w:rsidR="003531F4">
          <w:rPr>
            <w:webHidden/>
          </w:rPr>
          <w:instrText xml:space="preserve"> PAGEREF _Toc398122875 \h </w:instrText>
        </w:r>
        <w:r w:rsidR="0051627C">
          <w:rPr>
            <w:webHidden/>
          </w:rPr>
        </w:r>
        <w:r w:rsidR="0051627C">
          <w:rPr>
            <w:webHidden/>
          </w:rPr>
          <w:fldChar w:fldCharType="separate"/>
        </w:r>
        <w:r w:rsidR="000C49AF">
          <w:rPr>
            <w:webHidden/>
          </w:rPr>
          <w:t>57</w:t>
        </w:r>
        <w:r w:rsidR="0051627C">
          <w:rPr>
            <w:webHidden/>
          </w:rPr>
          <w:fldChar w:fldCharType="end"/>
        </w:r>
      </w:hyperlink>
    </w:p>
    <w:p w:rsidR="003531F4" w:rsidRDefault="00A068D4">
      <w:pPr>
        <w:pStyle w:val="TOC2"/>
        <w:rPr>
          <w:rFonts w:asciiTheme="minorHAnsi" w:eastAsiaTheme="minorEastAsia" w:hAnsiTheme="minorHAnsi" w:cstheme="minorBidi"/>
          <w:sz w:val="22"/>
          <w:szCs w:val="22"/>
        </w:rPr>
      </w:pPr>
      <w:hyperlink w:anchor="_Toc398122876" w:history="1">
        <w:r w:rsidR="003531F4" w:rsidRPr="00115281">
          <w:rPr>
            <w:rStyle w:val="Hyperlink"/>
          </w:rPr>
          <w:t>Form FIN - 3.2: Average Annual Construction Turnover</w:t>
        </w:r>
        <w:r w:rsidR="003531F4">
          <w:rPr>
            <w:webHidden/>
          </w:rPr>
          <w:tab/>
        </w:r>
        <w:r w:rsidR="0051627C">
          <w:rPr>
            <w:webHidden/>
          </w:rPr>
          <w:fldChar w:fldCharType="begin"/>
        </w:r>
        <w:r w:rsidR="003531F4">
          <w:rPr>
            <w:webHidden/>
          </w:rPr>
          <w:instrText xml:space="preserve"> PAGEREF _Toc398122876 \h </w:instrText>
        </w:r>
        <w:r w:rsidR="0051627C">
          <w:rPr>
            <w:webHidden/>
          </w:rPr>
        </w:r>
        <w:r w:rsidR="0051627C">
          <w:rPr>
            <w:webHidden/>
          </w:rPr>
          <w:fldChar w:fldCharType="separate"/>
        </w:r>
        <w:r w:rsidR="000C49AF">
          <w:rPr>
            <w:webHidden/>
          </w:rPr>
          <w:t>59</w:t>
        </w:r>
        <w:r w:rsidR="0051627C">
          <w:rPr>
            <w:webHidden/>
          </w:rPr>
          <w:fldChar w:fldCharType="end"/>
        </w:r>
      </w:hyperlink>
    </w:p>
    <w:p w:rsidR="003531F4" w:rsidRDefault="00A068D4">
      <w:pPr>
        <w:pStyle w:val="TOC2"/>
        <w:rPr>
          <w:rFonts w:asciiTheme="minorHAnsi" w:eastAsiaTheme="minorEastAsia" w:hAnsiTheme="minorHAnsi" w:cstheme="minorBidi"/>
          <w:sz w:val="22"/>
          <w:szCs w:val="22"/>
        </w:rPr>
      </w:pPr>
      <w:hyperlink w:anchor="_Toc398122877" w:history="1">
        <w:r w:rsidR="003531F4" w:rsidRPr="00115281">
          <w:rPr>
            <w:rStyle w:val="Hyperlink"/>
          </w:rPr>
          <w:t>Form FIN3.3: Financial Resources</w:t>
        </w:r>
        <w:r w:rsidR="003531F4">
          <w:rPr>
            <w:webHidden/>
          </w:rPr>
          <w:tab/>
        </w:r>
        <w:r w:rsidR="0051627C">
          <w:rPr>
            <w:webHidden/>
          </w:rPr>
          <w:fldChar w:fldCharType="begin"/>
        </w:r>
        <w:r w:rsidR="003531F4">
          <w:rPr>
            <w:webHidden/>
          </w:rPr>
          <w:instrText xml:space="preserve"> PAGEREF _Toc398122877 \h </w:instrText>
        </w:r>
        <w:r w:rsidR="0051627C">
          <w:rPr>
            <w:webHidden/>
          </w:rPr>
        </w:r>
        <w:r w:rsidR="0051627C">
          <w:rPr>
            <w:webHidden/>
          </w:rPr>
          <w:fldChar w:fldCharType="separate"/>
        </w:r>
        <w:r w:rsidR="000C49AF">
          <w:rPr>
            <w:webHidden/>
          </w:rPr>
          <w:t>60</w:t>
        </w:r>
        <w:r w:rsidR="0051627C">
          <w:rPr>
            <w:webHidden/>
          </w:rPr>
          <w:fldChar w:fldCharType="end"/>
        </w:r>
      </w:hyperlink>
    </w:p>
    <w:p w:rsidR="003531F4" w:rsidRDefault="00A068D4">
      <w:pPr>
        <w:pStyle w:val="TOC2"/>
        <w:rPr>
          <w:rFonts w:asciiTheme="minorHAnsi" w:eastAsiaTheme="minorEastAsia" w:hAnsiTheme="minorHAnsi" w:cstheme="minorBidi"/>
          <w:sz w:val="22"/>
          <w:szCs w:val="22"/>
        </w:rPr>
      </w:pPr>
      <w:hyperlink w:anchor="_Toc398122878" w:history="1">
        <w:r w:rsidR="003531F4" w:rsidRPr="00115281">
          <w:rPr>
            <w:rStyle w:val="Hyperlink"/>
          </w:rPr>
          <w:t>Form EXP - 4.1: General Construction Experience</w:t>
        </w:r>
        <w:r w:rsidR="003531F4">
          <w:rPr>
            <w:webHidden/>
          </w:rPr>
          <w:tab/>
        </w:r>
        <w:r w:rsidR="0051627C">
          <w:rPr>
            <w:webHidden/>
          </w:rPr>
          <w:fldChar w:fldCharType="begin"/>
        </w:r>
        <w:r w:rsidR="003531F4">
          <w:rPr>
            <w:webHidden/>
          </w:rPr>
          <w:instrText xml:space="preserve"> PAGEREF _Toc398122878 \h </w:instrText>
        </w:r>
        <w:r w:rsidR="0051627C">
          <w:rPr>
            <w:webHidden/>
          </w:rPr>
        </w:r>
        <w:r w:rsidR="0051627C">
          <w:rPr>
            <w:webHidden/>
          </w:rPr>
          <w:fldChar w:fldCharType="separate"/>
        </w:r>
        <w:r w:rsidR="000C49AF">
          <w:rPr>
            <w:webHidden/>
          </w:rPr>
          <w:t>61</w:t>
        </w:r>
        <w:r w:rsidR="0051627C">
          <w:rPr>
            <w:webHidden/>
          </w:rPr>
          <w:fldChar w:fldCharType="end"/>
        </w:r>
      </w:hyperlink>
    </w:p>
    <w:p w:rsidR="003531F4" w:rsidRDefault="00A068D4">
      <w:pPr>
        <w:pStyle w:val="TOC2"/>
        <w:rPr>
          <w:rFonts w:asciiTheme="minorHAnsi" w:eastAsiaTheme="minorEastAsia" w:hAnsiTheme="minorHAnsi" w:cstheme="minorBidi"/>
          <w:sz w:val="22"/>
          <w:szCs w:val="22"/>
        </w:rPr>
      </w:pPr>
      <w:hyperlink w:anchor="_Toc398122879" w:history="1">
        <w:r w:rsidR="003531F4" w:rsidRPr="00115281">
          <w:rPr>
            <w:rStyle w:val="Hyperlink"/>
          </w:rPr>
          <w:t>Form EXP - 4.2(a): Specific Construction and Contract Management Experience</w:t>
        </w:r>
        <w:r w:rsidR="003531F4">
          <w:rPr>
            <w:webHidden/>
          </w:rPr>
          <w:tab/>
        </w:r>
        <w:r w:rsidR="0051627C">
          <w:rPr>
            <w:webHidden/>
          </w:rPr>
          <w:fldChar w:fldCharType="begin"/>
        </w:r>
        <w:r w:rsidR="003531F4">
          <w:rPr>
            <w:webHidden/>
          </w:rPr>
          <w:instrText xml:space="preserve"> PAGEREF _Toc398122879 \h </w:instrText>
        </w:r>
        <w:r w:rsidR="0051627C">
          <w:rPr>
            <w:webHidden/>
          </w:rPr>
        </w:r>
        <w:r w:rsidR="0051627C">
          <w:rPr>
            <w:webHidden/>
          </w:rPr>
          <w:fldChar w:fldCharType="separate"/>
        </w:r>
        <w:r w:rsidR="000C49AF">
          <w:rPr>
            <w:webHidden/>
          </w:rPr>
          <w:t>62</w:t>
        </w:r>
        <w:r w:rsidR="0051627C">
          <w:rPr>
            <w:webHidden/>
          </w:rPr>
          <w:fldChar w:fldCharType="end"/>
        </w:r>
      </w:hyperlink>
    </w:p>
    <w:p w:rsidR="003531F4" w:rsidRDefault="00A068D4">
      <w:pPr>
        <w:pStyle w:val="TOC2"/>
        <w:rPr>
          <w:rFonts w:asciiTheme="minorHAnsi" w:eastAsiaTheme="minorEastAsia" w:hAnsiTheme="minorHAnsi" w:cstheme="minorBidi"/>
          <w:sz w:val="22"/>
          <w:szCs w:val="22"/>
        </w:rPr>
      </w:pPr>
      <w:hyperlink w:anchor="_Toc398122880" w:history="1">
        <w:r w:rsidR="003531F4" w:rsidRPr="00115281">
          <w:rPr>
            <w:rStyle w:val="Hyperlink"/>
          </w:rPr>
          <w:t xml:space="preserve">Form EXP </w:t>
        </w:r>
        <w:r w:rsidR="003531F4" w:rsidRPr="00115281">
          <w:rPr>
            <w:rStyle w:val="Hyperlink"/>
            <w:spacing w:val="22"/>
          </w:rPr>
          <w:t xml:space="preserve">- </w:t>
        </w:r>
        <w:r w:rsidR="003531F4" w:rsidRPr="00115281">
          <w:rPr>
            <w:rStyle w:val="Hyperlink"/>
            <w:spacing w:val="21"/>
          </w:rPr>
          <w:t xml:space="preserve">4.2(b): </w:t>
        </w:r>
        <w:r w:rsidR="003531F4" w:rsidRPr="00115281">
          <w:rPr>
            <w:rStyle w:val="Hyperlink"/>
          </w:rPr>
          <w:t>Construction Experience in Key Activities</w:t>
        </w:r>
        <w:r w:rsidR="003531F4">
          <w:rPr>
            <w:webHidden/>
          </w:rPr>
          <w:tab/>
        </w:r>
        <w:r w:rsidR="0051627C">
          <w:rPr>
            <w:webHidden/>
          </w:rPr>
          <w:fldChar w:fldCharType="begin"/>
        </w:r>
        <w:r w:rsidR="003531F4">
          <w:rPr>
            <w:webHidden/>
          </w:rPr>
          <w:instrText xml:space="preserve"> PAGEREF _Toc398122880 \h </w:instrText>
        </w:r>
        <w:r w:rsidR="0051627C">
          <w:rPr>
            <w:webHidden/>
          </w:rPr>
        </w:r>
        <w:r w:rsidR="0051627C">
          <w:rPr>
            <w:webHidden/>
          </w:rPr>
          <w:fldChar w:fldCharType="separate"/>
        </w:r>
        <w:r w:rsidR="000C49AF">
          <w:rPr>
            <w:webHidden/>
          </w:rPr>
          <w:t>64</w:t>
        </w:r>
        <w:r w:rsidR="0051627C">
          <w:rPr>
            <w:webHidden/>
          </w:rPr>
          <w:fldChar w:fldCharType="end"/>
        </w:r>
      </w:hyperlink>
    </w:p>
    <w:p w:rsidR="007B586E" w:rsidRPr="00EC12FE" w:rsidRDefault="0051627C" w:rsidP="00165DD8">
      <w:r w:rsidRPr="00EC12FE">
        <w:fldChar w:fldCharType="end"/>
      </w:r>
    </w:p>
    <w:p w:rsidR="007B586E" w:rsidRPr="00EC12FE" w:rsidRDefault="007B586E">
      <w:pPr>
        <w:rPr>
          <w:rFonts w:cs="Arial"/>
        </w:rPr>
      </w:pPr>
      <w:r w:rsidRPr="00EC12FE">
        <w:br w:type="page"/>
      </w:r>
    </w:p>
    <w:p w:rsidR="007B586E" w:rsidRPr="00EC12FE" w:rsidRDefault="007B586E">
      <w:pPr>
        <w:pStyle w:val="S4-header1"/>
      </w:pPr>
      <w:bookmarkStart w:id="411" w:name="_Toc108950330"/>
      <w:bookmarkStart w:id="412" w:name="_Toc398122862"/>
      <w:r w:rsidRPr="00EC12FE">
        <w:lastRenderedPageBreak/>
        <w:t>Letter of Bid</w:t>
      </w:r>
      <w:bookmarkEnd w:id="411"/>
      <w:bookmarkEnd w:id="4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7"/>
      </w:tblGrid>
      <w:tr w:rsidR="007B586E" w:rsidRPr="00EC12FE">
        <w:tc>
          <w:tcPr>
            <w:tcW w:w="9864" w:type="dxa"/>
          </w:tcPr>
          <w:p w:rsidR="007B586E" w:rsidRPr="00EC12FE" w:rsidRDefault="007B586E">
            <w:pPr>
              <w:rPr>
                <w:i/>
              </w:rPr>
            </w:pPr>
            <w:bookmarkStart w:id="413" w:name="_Toc108949930"/>
            <w:bookmarkStart w:id="414" w:name="_Toc108950331"/>
            <w:r w:rsidRPr="00EC12FE">
              <w:rPr>
                <w:i/>
              </w:rPr>
              <w:t>The Bidder must prepare the Letter of Bid on stationery with its letterhead clearly showing the Bidder’s complete name and address.</w:t>
            </w:r>
          </w:p>
          <w:p w:rsidR="0049153D" w:rsidRPr="00EC12FE" w:rsidRDefault="0049153D">
            <w:pPr>
              <w:rPr>
                <w:i/>
              </w:rPr>
            </w:pPr>
          </w:p>
          <w:p w:rsidR="0049153D" w:rsidRPr="00EC12FE" w:rsidRDefault="0049153D" w:rsidP="0049153D">
            <w:pPr>
              <w:rPr>
                <w:b/>
                <w:i/>
              </w:rPr>
            </w:pPr>
            <w:r w:rsidRPr="00EC12FE">
              <w:rPr>
                <w:b/>
                <w:i/>
              </w:rPr>
              <w:t xml:space="preserve">Note:  All italicized text is for use in preparing </w:t>
            </w:r>
            <w:r w:rsidR="00455964" w:rsidRPr="00EC12FE">
              <w:rPr>
                <w:b/>
                <w:i/>
              </w:rPr>
              <w:t>this form</w:t>
            </w:r>
            <w:r w:rsidRPr="00EC12FE">
              <w:rPr>
                <w:b/>
                <w:i/>
              </w:rPr>
              <w:t xml:space="preserve"> and shall be deleted from the final products.</w:t>
            </w:r>
          </w:p>
          <w:p w:rsidR="007B586E" w:rsidRPr="00EC12FE" w:rsidRDefault="007B586E">
            <w:pPr>
              <w:rPr>
                <w:rFonts w:cs="Arial"/>
                <w:i/>
              </w:rPr>
            </w:pPr>
          </w:p>
        </w:tc>
      </w:tr>
    </w:tbl>
    <w:p w:rsidR="007B586E" w:rsidRPr="00EC12FE" w:rsidRDefault="007B586E">
      <w:pPr>
        <w:rPr>
          <w:rFonts w:cs="Arial"/>
        </w:rPr>
      </w:pPr>
    </w:p>
    <w:bookmarkEnd w:id="413"/>
    <w:bookmarkEnd w:id="414"/>
    <w:p w:rsidR="00E833ED" w:rsidRPr="00EC12FE" w:rsidRDefault="00E833ED" w:rsidP="00E833ED">
      <w:pPr>
        <w:tabs>
          <w:tab w:val="right" w:pos="9000"/>
        </w:tabs>
      </w:pPr>
    </w:p>
    <w:p w:rsidR="00372302" w:rsidRPr="00EC12FE" w:rsidRDefault="00372302" w:rsidP="00372302">
      <w:pPr>
        <w:tabs>
          <w:tab w:val="right" w:pos="9000"/>
        </w:tabs>
      </w:pPr>
      <w:bookmarkStart w:id="415" w:name="_Toc482500892"/>
      <w:r w:rsidRPr="00EC12FE">
        <w:t xml:space="preserve">Date: </w:t>
      </w:r>
      <w:r w:rsidRPr="00A44519">
        <w:rPr>
          <w:b/>
          <w:i/>
        </w:rPr>
        <w:t>[insert date (as day, month and year) of Bid Submission]</w:t>
      </w:r>
    </w:p>
    <w:p w:rsidR="00372302" w:rsidRPr="00EC12FE" w:rsidRDefault="00A071DB" w:rsidP="00EE0CEC">
      <w:pPr>
        <w:tabs>
          <w:tab w:val="right" w:pos="9000"/>
        </w:tabs>
      </w:pPr>
      <w:r>
        <w:t>N</w:t>
      </w:r>
      <w:r w:rsidR="00372302" w:rsidRPr="00EC12FE">
        <w:t xml:space="preserve">CB No.: </w:t>
      </w:r>
      <w:r w:rsidRPr="00A071DB">
        <w:rPr>
          <w:b/>
          <w:u w:val="single"/>
        </w:rPr>
        <w:t>IFB No.: 0</w:t>
      </w:r>
      <w:r w:rsidR="00EE0CEC">
        <w:rPr>
          <w:b/>
          <w:u w:val="single"/>
        </w:rPr>
        <w:t>31</w:t>
      </w:r>
      <w:r w:rsidRPr="00A071DB">
        <w:rPr>
          <w:b/>
          <w:u w:val="single"/>
        </w:rPr>
        <w:t>/</w:t>
      </w:r>
      <w:r w:rsidR="00922991">
        <w:rPr>
          <w:b/>
          <w:u w:val="single"/>
        </w:rPr>
        <w:t>4427-MAL</w:t>
      </w:r>
    </w:p>
    <w:p w:rsidR="00372302" w:rsidRPr="00EC12FE" w:rsidRDefault="00372302" w:rsidP="00167934">
      <w:pPr>
        <w:tabs>
          <w:tab w:val="right" w:pos="9000"/>
        </w:tabs>
      </w:pPr>
      <w:r w:rsidRPr="00EC12FE">
        <w:t xml:space="preserve">Invitation for Bid No.: </w:t>
      </w:r>
      <w:r w:rsidR="00A071DB" w:rsidRPr="00A071DB">
        <w:rPr>
          <w:b/>
          <w:i/>
        </w:rPr>
        <w:t>13-K</w:t>
      </w:r>
      <w:r w:rsidR="00245258">
        <w:rPr>
          <w:b/>
          <w:i/>
        </w:rPr>
        <w:t>1</w:t>
      </w:r>
      <w:r w:rsidR="00A071DB" w:rsidRPr="00A071DB">
        <w:rPr>
          <w:b/>
          <w:i/>
        </w:rPr>
        <w:t>/13/201</w:t>
      </w:r>
      <w:r w:rsidR="00245258">
        <w:rPr>
          <w:b/>
          <w:i/>
        </w:rPr>
        <w:t>5</w:t>
      </w:r>
      <w:r w:rsidR="00A071DB" w:rsidRPr="00A071DB">
        <w:rPr>
          <w:b/>
          <w:i/>
        </w:rPr>
        <w:t>/</w:t>
      </w:r>
      <w:r w:rsidR="00167934">
        <w:rPr>
          <w:b/>
          <w:i/>
        </w:rPr>
        <w:t>172</w:t>
      </w:r>
    </w:p>
    <w:p w:rsidR="00372302" w:rsidRPr="00EC12FE" w:rsidRDefault="00372302" w:rsidP="00372302">
      <w:r w:rsidRPr="00EC12FE">
        <w:rPr>
          <w:iCs/>
        </w:rPr>
        <w:t>Alternative No.:</w:t>
      </w:r>
      <w:r w:rsidRPr="00EC12FE">
        <w:rPr>
          <w:i/>
          <w:iCs/>
        </w:rPr>
        <w:t xml:space="preserve"> </w:t>
      </w:r>
      <w:r w:rsidRPr="00EC12FE">
        <w:rPr>
          <w:b/>
          <w:i/>
          <w:iCs/>
        </w:rPr>
        <w:t>[insert identification No if this is a Bid for an alternative]</w:t>
      </w:r>
    </w:p>
    <w:p w:rsidR="00372302" w:rsidRPr="00EC12FE" w:rsidRDefault="00372302" w:rsidP="00372302"/>
    <w:p w:rsidR="00372302" w:rsidRPr="00EC12FE" w:rsidRDefault="00372302" w:rsidP="00372302">
      <w:pPr>
        <w:rPr>
          <w:b/>
        </w:rPr>
      </w:pPr>
      <w:r w:rsidRPr="00EC12FE">
        <w:t xml:space="preserve">To:  </w:t>
      </w:r>
      <w:r w:rsidRPr="00EC12FE">
        <w:rPr>
          <w:b/>
        </w:rPr>
        <w:t>[</w:t>
      </w:r>
      <w:r w:rsidRPr="00EC12FE">
        <w:rPr>
          <w:b/>
          <w:i/>
        </w:rPr>
        <w:t>insert complete name of Employer</w:t>
      </w:r>
      <w:r w:rsidRPr="00EC12FE">
        <w:rPr>
          <w:b/>
        </w:rPr>
        <w:t>]</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have examined and have no reservations to the Bidding Documents, including Addenda issued in accordance with Instructions to Bidders (ITB 8)</w:t>
      </w:r>
      <w:r w:rsidRPr="00EC12FE">
        <w:rPr>
          <w:u w:val="single"/>
        </w:rPr>
        <w:tab/>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meet</w:t>
      </w:r>
      <w:r w:rsidRPr="00EC12FE">
        <w:rPr>
          <w:bCs/>
        </w:rPr>
        <w:t xml:space="preserve"> the eligibility </w:t>
      </w:r>
      <w:r w:rsidR="00A44519" w:rsidRPr="00EC12FE">
        <w:rPr>
          <w:bCs/>
        </w:rPr>
        <w:t>requirements</w:t>
      </w:r>
      <w:r w:rsidRPr="00EC12FE">
        <w:rPr>
          <w:bCs/>
        </w:rPr>
        <w:t xml:space="preserve"> and have no conflict of interest in accordance with ITB 4;</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have</w:t>
      </w:r>
      <w:r w:rsidRPr="00EC12FE">
        <w:rPr>
          <w:bCs/>
        </w:rPr>
        <w:t xml:space="preserve"> </w:t>
      </w:r>
      <w:r w:rsidRPr="00EC12FE">
        <w:t>not</w:t>
      </w:r>
      <w:r w:rsidRPr="00EC12FE">
        <w:rPr>
          <w:bCs/>
        </w:rPr>
        <w:t xml:space="preserve"> been suspended nor declared ineligible by the Employer based on execution of a Bid Securing Declaration in the Employer’s country</w:t>
      </w:r>
      <w:r w:rsidRPr="00EC12FE">
        <w:t xml:space="preserve"> in accordance with ITB 4.6</w:t>
      </w:r>
    </w:p>
    <w:p w:rsidR="00372302" w:rsidRPr="00EC12FE" w:rsidRDefault="00372302" w:rsidP="001A4978">
      <w:pPr>
        <w:pStyle w:val="ListParagraph"/>
        <w:numPr>
          <w:ilvl w:val="0"/>
          <w:numId w:val="42"/>
        </w:numPr>
        <w:spacing w:after="200"/>
        <w:ind w:left="432" w:hanging="432"/>
        <w:contextualSpacing w:val="0"/>
        <w:jc w:val="left"/>
      </w:pPr>
      <w:r w:rsidRPr="00EC12FE">
        <w:t xml:space="preserve">We offer to execute in conformity with the Bidding Documents the following Works: </w:t>
      </w:r>
      <w:r w:rsidR="00D06641">
        <w:rPr>
          <w:b/>
          <w:bCs/>
          <w:u w:val="single"/>
        </w:rPr>
        <w:t xml:space="preserve">Construction of </w:t>
      </w:r>
      <w:r w:rsidR="001A4978" w:rsidRPr="001A4978">
        <w:rPr>
          <w:b/>
          <w:bCs/>
          <w:u w:val="single"/>
        </w:rPr>
        <w:t xml:space="preserve">Drainage, Storage Room and Mess room in </w:t>
      </w:r>
      <w:proofErr w:type="spellStart"/>
      <w:r w:rsidR="001A4978" w:rsidRPr="001A4978">
        <w:rPr>
          <w:b/>
          <w:bCs/>
          <w:u w:val="single"/>
        </w:rPr>
        <w:t>R.Vandhoo</w:t>
      </w:r>
      <w:proofErr w:type="spellEnd"/>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total price of our Bid, excluding any discounts offered in item (f) below is: </w:t>
      </w:r>
    </w:p>
    <w:p w:rsidR="00372302" w:rsidRPr="00EC12FE" w:rsidRDefault="00372302" w:rsidP="00C010A5">
      <w:pPr>
        <w:spacing w:after="200"/>
        <w:ind w:left="432"/>
      </w:pPr>
      <w:r w:rsidRPr="00EC12FE">
        <w:t xml:space="preserve">In case of only one lot, total price of the Bid </w:t>
      </w:r>
      <w:r w:rsidRPr="00A44519">
        <w:rPr>
          <w:b/>
          <w:i/>
          <w:u w:val="single"/>
        </w:rPr>
        <w:t>[insert the total price of the bid in words and figures, indicating the various amounts and the respective currencies]</w:t>
      </w:r>
      <w:r w:rsidRPr="00EC12FE">
        <w:rPr>
          <w:b/>
          <w:u w:val="single"/>
        </w:rPr>
        <w:t>;</w:t>
      </w:r>
    </w:p>
    <w:p w:rsidR="00372302" w:rsidRPr="00EC12FE" w:rsidRDefault="00372302" w:rsidP="00C010A5">
      <w:pPr>
        <w:spacing w:after="200"/>
        <w:ind w:left="432"/>
        <w:rPr>
          <w:u w:val="single"/>
        </w:rPr>
      </w:pPr>
      <w:r w:rsidRPr="00EC12FE">
        <w:rPr>
          <w:u w:val="single"/>
        </w:rPr>
        <w:t xml:space="preserve">In case of multiple lots, total price of each </w:t>
      </w:r>
      <w:r w:rsidRPr="00A44519">
        <w:rPr>
          <w:i/>
          <w:u w:val="single"/>
        </w:rPr>
        <w:t xml:space="preserve">lot </w:t>
      </w:r>
      <w:r w:rsidRPr="00A44519">
        <w:rPr>
          <w:b/>
          <w:i/>
          <w:u w:val="single"/>
        </w:rPr>
        <w:t>[insert the total price of each lot in words and figures, indicating the various amounts and the respective currencies]</w:t>
      </w:r>
      <w:r w:rsidRPr="00EC12FE">
        <w:rPr>
          <w:b/>
          <w:u w:val="single"/>
        </w:rPr>
        <w:t>;</w:t>
      </w:r>
    </w:p>
    <w:p w:rsidR="00372302" w:rsidRPr="00EC12FE" w:rsidRDefault="00372302" w:rsidP="00C010A5">
      <w:pPr>
        <w:spacing w:after="200"/>
        <w:ind w:left="432"/>
      </w:pPr>
      <w:r w:rsidRPr="00EC12FE">
        <w:rPr>
          <w:u w:val="single"/>
        </w:rPr>
        <w:t>In case of multiple lots, total price of all lots (sum of all lots</w:t>
      </w:r>
      <w:r w:rsidRPr="00A44519">
        <w:rPr>
          <w:u w:val="single"/>
        </w:rPr>
        <w:t>)</w:t>
      </w:r>
      <w:r w:rsidRPr="00A44519">
        <w:rPr>
          <w:i/>
          <w:u w:val="single"/>
        </w:rPr>
        <w:t xml:space="preserve"> </w:t>
      </w:r>
      <w:r w:rsidRPr="00A44519">
        <w:rPr>
          <w:b/>
          <w:i/>
          <w:u w:val="single"/>
        </w:rPr>
        <w:t>[insert the total price of all lots in words and figures, indicating the various amounts and the respective currencies]</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discounts offered and the methodology for their application are: </w:t>
      </w:r>
    </w:p>
    <w:p w:rsidR="00372302" w:rsidRPr="00EC12FE" w:rsidRDefault="00372302" w:rsidP="00C010A5">
      <w:pPr>
        <w:spacing w:after="200"/>
        <w:ind w:left="864" w:hanging="432"/>
        <w:rPr>
          <w:u w:val="single"/>
        </w:rPr>
      </w:pPr>
      <w:r w:rsidRPr="00EC12FE">
        <w:t>(i) The</w:t>
      </w:r>
      <w:r w:rsidRPr="00EC12FE">
        <w:rPr>
          <w:u w:val="single"/>
        </w:rPr>
        <w:t xml:space="preserve"> discounts offered are: </w:t>
      </w:r>
      <w:r w:rsidRPr="00A44519">
        <w:rPr>
          <w:b/>
          <w:i/>
          <w:u w:val="single"/>
        </w:rPr>
        <w:t>[Specify in detail each discount offered.</w:t>
      </w:r>
      <w:r w:rsidRPr="00A44519">
        <w:rPr>
          <w:i/>
          <w:u w:val="single"/>
        </w:rPr>
        <w:t>]</w:t>
      </w:r>
    </w:p>
    <w:p w:rsidR="00372302" w:rsidRPr="00EC12FE" w:rsidRDefault="00372302" w:rsidP="00C010A5">
      <w:pPr>
        <w:spacing w:after="200"/>
        <w:ind w:left="864" w:hanging="432"/>
        <w:rPr>
          <w:u w:val="single"/>
        </w:rPr>
      </w:pPr>
      <w:r w:rsidRPr="00EC12FE">
        <w:t>(ii) The</w:t>
      </w:r>
      <w:r w:rsidRPr="00EC12FE">
        <w:rPr>
          <w:u w:val="single"/>
        </w:rPr>
        <w:t xml:space="preserve"> exact method of calculations to determine the net price after application of discounts is shown below</w:t>
      </w:r>
      <w:r w:rsidRPr="00A44519">
        <w:rPr>
          <w:i/>
          <w:u w:val="single"/>
        </w:rPr>
        <w:t>:</w:t>
      </w:r>
      <w:r w:rsidRPr="00A44519">
        <w:rPr>
          <w:b/>
          <w:i/>
        </w:rPr>
        <w:t xml:space="preserve"> </w:t>
      </w:r>
      <w:r w:rsidRPr="00A44519">
        <w:rPr>
          <w:i/>
          <w:u w:val="single"/>
        </w:rPr>
        <w:t>[</w:t>
      </w:r>
      <w:r w:rsidRPr="00A44519">
        <w:rPr>
          <w:b/>
          <w:i/>
          <w:u w:val="single"/>
        </w:rPr>
        <w:t>Specify in detail the method that shall be used to apply the discounts</w:t>
      </w:r>
      <w:r w:rsidRPr="00A44519">
        <w:rPr>
          <w:i/>
          <w:u w:val="single"/>
        </w:rPr>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Our bid shall be valid for a period of </w:t>
      </w:r>
      <w:r w:rsidRPr="00EC12FE">
        <w:rPr>
          <w:b/>
        </w:rPr>
        <w:t>[</w:t>
      </w:r>
      <w:r w:rsidRPr="00EC12FE">
        <w:rPr>
          <w:b/>
          <w:i/>
        </w:rPr>
        <w:t>specify the number of calendar days</w:t>
      </w:r>
      <w:r w:rsidRPr="00EC12FE">
        <w:rPr>
          <w:b/>
        </w:rPr>
        <w:t xml:space="preserve">] </w:t>
      </w:r>
      <w:r w:rsidRPr="00EC12FE">
        <w:t xml:space="preserve"> days from the date fixed for the bid submission deadline in accordance with the Bidding Documents, and it shall remain binding upon us and may be accepted at any time before the expiration of that period;</w:t>
      </w:r>
    </w:p>
    <w:p w:rsidR="00372302" w:rsidRPr="00EC12FE" w:rsidRDefault="00372302" w:rsidP="001E254C">
      <w:pPr>
        <w:pStyle w:val="ListParagraph"/>
        <w:numPr>
          <w:ilvl w:val="0"/>
          <w:numId w:val="42"/>
        </w:numPr>
        <w:spacing w:after="200"/>
        <w:ind w:left="432" w:hanging="432"/>
        <w:contextualSpacing w:val="0"/>
        <w:jc w:val="left"/>
      </w:pPr>
      <w:r w:rsidRPr="00EC12FE">
        <w:lastRenderedPageBreak/>
        <w:t>If our bid is accepted, we commit to obtain a performance security in accordance with the Bidding Documents;</w:t>
      </w:r>
    </w:p>
    <w:p w:rsidR="00372302" w:rsidRPr="00EC12FE" w:rsidRDefault="00372302" w:rsidP="001E254C">
      <w:pPr>
        <w:pStyle w:val="ListParagraph"/>
        <w:numPr>
          <w:ilvl w:val="0"/>
          <w:numId w:val="42"/>
        </w:numPr>
        <w:spacing w:after="200"/>
        <w:ind w:left="432" w:hanging="432"/>
        <w:contextualSpacing w:val="0"/>
        <w:jc w:val="left"/>
      </w:pPr>
      <w:r w:rsidRPr="00EC12FE">
        <w:t>We</w:t>
      </w:r>
      <w:r w:rsidRPr="00EC12FE">
        <w:rPr>
          <w:i/>
        </w:rPr>
        <w:t xml:space="preserve"> </w:t>
      </w:r>
      <w:r w:rsidRPr="00EC12FE">
        <w:t>are not participating, as a Bidder or as a subcontractor, in more than one bid in this bidding process in accordance with ITB 4.2(e), other than alternative bids submitted in accordance with ITB 13;</w:t>
      </w:r>
    </w:p>
    <w:p w:rsidR="00372302" w:rsidRPr="00EC12FE" w:rsidRDefault="00372302" w:rsidP="001E254C">
      <w:pPr>
        <w:pStyle w:val="ListParagraph"/>
        <w:numPr>
          <w:ilvl w:val="0"/>
          <w:numId w:val="42"/>
        </w:numPr>
        <w:spacing w:after="200"/>
        <w:ind w:left="432" w:hanging="432"/>
        <w:contextualSpacing w:val="0"/>
        <w:jc w:val="left"/>
      </w:pPr>
      <w:r w:rsidRPr="00EC12FE">
        <w:t>We, including any of our subcontractors or suppliers for any part of the contract,</w:t>
      </w:r>
      <w:r w:rsidRPr="00EC12FE">
        <w:rPr>
          <w:i/>
          <w:iCs/>
        </w:rPr>
        <w:t xml:space="preserve"> </w:t>
      </w:r>
      <w:r w:rsidRPr="00EC12FE">
        <w:t>have not been declared ineligible by the Bank,</w:t>
      </w:r>
      <w:r w:rsidRPr="00EC12FE">
        <w:rPr>
          <w:i/>
        </w:rPr>
        <w:t xml:space="preserve"> </w:t>
      </w:r>
      <w:r w:rsidRPr="00EC12FE">
        <w:rPr>
          <w:iCs/>
        </w:rPr>
        <w:t>under the Employer’s country laws or official regulations or by an act of compliance with a decision of the United Nations Security Council;</w:t>
      </w:r>
    </w:p>
    <w:p w:rsidR="00372302" w:rsidRPr="00EC12FE" w:rsidRDefault="00372302" w:rsidP="001E254C">
      <w:pPr>
        <w:pStyle w:val="ListParagraph"/>
        <w:numPr>
          <w:ilvl w:val="0"/>
          <w:numId w:val="42"/>
        </w:numPr>
        <w:spacing w:after="200"/>
        <w:ind w:left="432" w:hanging="432"/>
        <w:contextualSpacing w:val="0"/>
        <w:jc w:val="left"/>
      </w:pPr>
      <w:r w:rsidRPr="00EC12FE">
        <w:t>We are not a government owned entity/ We are a government owned entity but meet the requirements of ITB 4.5;</w:t>
      </w:r>
      <w:r w:rsidRPr="00EC12FE">
        <w:rPr>
          <w:vertAlign w:val="superscript"/>
        </w:rPr>
        <w:footnoteReference w:id="15"/>
      </w:r>
    </w:p>
    <w:p w:rsidR="00372302" w:rsidRPr="00EC12FE" w:rsidRDefault="00372302" w:rsidP="001E254C">
      <w:pPr>
        <w:pStyle w:val="ListParagraph"/>
        <w:numPr>
          <w:ilvl w:val="0"/>
          <w:numId w:val="42"/>
        </w:numPr>
        <w:spacing w:after="200"/>
        <w:ind w:left="432" w:hanging="432"/>
        <w:contextualSpacing w:val="0"/>
        <w:jc w:val="left"/>
      </w:pPr>
      <w:r w:rsidRPr="00EC12FE">
        <w:t xml:space="preserve">We have paid, or will pay the following commissions, gratuities, or fees with respect to the bidding process or execution of the Contract: </w:t>
      </w:r>
      <w:r w:rsidRPr="00A44519">
        <w:rPr>
          <w:b/>
          <w:i/>
        </w:rPr>
        <w:t>[insert complete name of each Recipient, its full address, the reason for which each commission or gratuity  was paid and the amount and currency of each such commission or gratuity]</w:t>
      </w:r>
    </w:p>
    <w:p w:rsidR="00372302" w:rsidRPr="00EC12FE" w:rsidRDefault="00372302" w:rsidP="00372302"/>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372302" w:rsidRPr="00EC12FE" w:rsidTr="00F96D04">
        <w:tc>
          <w:tcPr>
            <w:tcW w:w="2520" w:type="dxa"/>
            <w:tcBorders>
              <w:top w:val="nil"/>
              <w:left w:val="nil"/>
              <w:bottom w:val="nil"/>
              <w:right w:val="nil"/>
            </w:tcBorders>
          </w:tcPr>
          <w:p w:rsidR="00372302" w:rsidRPr="00EC12FE" w:rsidRDefault="00372302" w:rsidP="00F96D04">
            <w:r w:rsidRPr="00EC12FE">
              <w:t>Name of Recipient</w:t>
            </w:r>
          </w:p>
        </w:tc>
        <w:tc>
          <w:tcPr>
            <w:tcW w:w="2520" w:type="dxa"/>
            <w:tcBorders>
              <w:top w:val="nil"/>
              <w:left w:val="nil"/>
              <w:bottom w:val="nil"/>
              <w:right w:val="nil"/>
            </w:tcBorders>
          </w:tcPr>
          <w:p w:rsidR="00372302" w:rsidRPr="00EC12FE" w:rsidRDefault="00372302" w:rsidP="00F96D04">
            <w:r w:rsidRPr="00EC12FE">
              <w:t>Address</w:t>
            </w:r>
          </w:p>
        </w:tc>
        <w:tc>
          <w:tcPr>
            <w:tcW w:w="2070" w:type="dxa"/>
            <w:tcBorders>
              <w:top w:val="nil"/>
              <w:left w:val="nil"/>
              <w:bottom w:val="nil"/>
              <w:right w:val="nil"/>
            </w:tcBorders>
          </w:tcPr>
          <w:p w:rsidR="00372302" w:rsidRPr="00EC12FE" w:rsidRDefault="00372302" w:rsidP="00F96D04">
            <w:r w:rsidRPr="00EC12FE">
              <w:t>Reason</w:t>
            </w:r>
          </w:p>
        </w:tc>
        <w:tc>
          <w:tcPr>
            <w:tcW w:w="1548" w:type="dxa"/>
            <w:tcBorders>
              <w:top w:val="nil"/>
              <w:left w:val="nil"/>
              <w:bottom w:val="nil"/>
              <w:right w:val="nil"/>
            </w:tcBorders>
          </w:tcPr>
          <w:p w:rsidR="00372302" w:rsidRPr="00EC12FE" w:rsidRDefault="00372302" w:rsidP="00F96D04">
            <w:r w:rsidRPr="00EC12FE">
              <w:t>Amount</w:t>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bl>
    <w:p w:rsidR="00372302" w:rsidRPr="00EC12FE" w:rsidRDefault="00372302" w:rsidP="00372302"/>
    <w:p w:rsidR="00372302" w:rsidRPr="00EC12FE" w:rsidRDefault="00372302" w:rsidP="00372302">
      <w:r w:rsidRPr="00EC12FE">
        <w:tab/>
        <w:t>(If none has been paid or is to be paid, indicate “none.”)</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understand that this bid, together with your written acceptance thereof included in your notification of award, shall constitute a binding contract between us, until a formal contract is prepared and executed; and</w:t>
      </w:r>
    </w:p>
    <w:p w:rsidR="00372302" w:rsidRPr="00EC12FE" w:rsidRDefault="00372302" w:rsidP="001E254C">
      <w:pPr>
        <w:pStyle w:val="ListParagraph"/>
        <w:numPr>
          <w:ilvl w:val="0"/>
          <w:numId w:val="42"/>
        </w:numPr>
        <w:spacing w:after="200"/>
        <w:ind w:left="432" w:hanging="432"/>
        <w:contextualSpacing w:val="0"/>
        <w:jc w:val="left"/>
      </w:pPr>
      <w:r w:rsidRPr="00EC12FE">
        <w:t>We understand that you are not bound to accept the lowest evaluated bid or any other bid that you may receive.</w:t>
      </w:r>
    </w:p>
    <w:p w:rsidR="00372302" w:rsidRPr="00EC12FE" w:rsidRDefault="00372302" w:rsidP="001E254C">
      <w:pPr>
        <w:pStyle w:val="ListParagraph"/>
        <w:numPr>
          <w:ilvl w:val="0"/>
          <w:numId w:val="42"/>
        </w:numPr>
        <w:spacing w:after="200"/>
        <w:ind w:left="432" w:hanging="432"/>
        <w:contextualSpacing w:val="0"/>
        <w:jc w:val="left"/>
      </w:pPr>
      <w:r w:rsidRPr="00EC12FE">
        <w:t>We hereby certify that we have taken steps to ensure that no person acting for us or on our behalf will engage in any type of fraud and corruption</w:t>
      </w:r>
    </w:p>
    <w:p w:rsidR="00372302" w:rsidRPr="00EC12FE" w:rsidRDefault="00372302" w:rsidP="00372302"/>
    <w:p w:rsidR="00372302" w:rsidRPr="00EC12FE" w:rsidRDefault="00372302" w:rsidP="00372302">
      <w:r w:rsidRPr="00EC12FE">
        <w:t>Name of the Bidder</w:t>
      </w:r>
      <w:r w:rsidRPr="00EC12FE">
        <w:rPr>
          <w:b/>
          <w:bCs/>
          <w:iCs/>
        </w:rPr>
        <w:t>*</w:t>
      </w:r>
      <w:r w:rsidRPr="00EC12FE">
        <w:rPr>
          <w:u w:val="single"/>
        </w:rPr>
        <w:tab/>
      </w:r>
      <w:r w:rsidRPr="00A44519">
        <w:rPr>
          <w:b/>
          <w:i/>
          <w:u w:val="single"/>
        </w:rPr>
        <w:t>[insert complete name of person signing the Bid]</w:t>
      </w:r>
    </w:p>
    <w:p w:rsidR="00372302" w:rsidRPr="00EC12FE" w:rsidRDefault="00372302" w:rsidP="00372302"/>
    <w:p w:rsidR="00372302" w:rsidRPr="00A44519" w:rsidRDefault="00372302" w:rsidP="00372302">
      <w:pPr>
        <w:rPr>
          <w:i/>
          <w:u w:val="single"/>
        </w:rPr>
      </w:pPr>
      <w:r w:rsidRPr="00EC12FE">
        <w:t>Name of the person duly authorized to sign the Bid on behalf of the Bidder</w:t>
      </w:r>
      <w:r w:rsidRPr="00A44519">
        <w:rPr>
          <w:b/>
          <w:bCs/>
          <w:i/>
          <w:iCs/>
        </w:rPr>
        <w:t xml:space="preserve">** </w:t>
      </w:r>
      <w:r w:rsidRPr="00A44519">
        <w:rPr>
          <w:b/>
          <w:bCs/>
          <w:i/>
          <w:iCs/>
          <w:u w:val="single"/>
        </w:rPr>
        <w:t>[insert complete name of person duly authorized to sign the Bid]</w:t>
      </w:r>
    </w:p>
    <w:p w:rsidR="00372302" w:rsidRPr="00EC12FE" w:rsidRDefault="00372302" w:rsidP="00372302"/>
    <w:p w:rsidR="00372302" w:rsidRPr="00EC12FE" w:rsidRDefault="00372302" w:rsidP="00372302">
      <w:r w:rsidRPr="00EC12FE">
        <w:t xml:space="preserve">Title of the person signing the Bid </w:t>
      </w:r>
      <w:r w:rsidRPr="00A44519">
        <w:rPr>
          <w:b/>
          <w:i/>
          <w:u w:val="single"/>
        </w:rPr>
        <w:t>[insert complete title of the person signing the Bid]</w:t>
      </w:r>
    </w:p>
    <w:p w:rsidR="00372302" w:rsidRPr="00EC12FE" w:rsidRDefault="00372302" w:rsidP="00372302"/>
    <w:p w:rsidR="00372302" w:rsidRPr="00A44519" w:rsidRDefault="00372302" w:rsidP="00372302">
      <w:pPr>
        <w:rPr>
          <w:i/>
          <w:u w:val="single"/>
        </w:rPr>
      </w:pPr>
      <w:r w:rsidRPr="00EC12FE">
        <w:t>Signature of the person named above</w:t>
      </w:r>
      <w:r w:rsidRPr="00EC12FE">
        <w:rPr>
          <w:u w:val="single"/>
        </w:rPr>
        <w:tab/>
      </w:r>
      <w:r w:rsidRPr="00A44519">
        <w:rPr>
          <w:i/>
          <w:u w:val="single"/>
        </w:rPr>
        <w:t xml:space="preserve"> [</w:t>
      </w:r>
      <w:r w:rsidRPr="00A44519">
        <w:rPr>
          <w:b/>
          <w:i/>
          <w:u w:val="single"/>
        </w:rPr>
        <w:t>insert signature of person whose name and capacity are shown above</w:t>
      </w:r>
      <w:r w:rsidRPr="00A44519">
        <w:rPr>
          <w:i/>
          <w:u w:val="single"/>
        </w:rPr>
        <w:t>]</w:t>
      </w:r>
    </w:p>
    <w:p w:rsidR="00372302" w:rsidRPr="00EC12FE" w:rsidRDefault="00372302" w:rsidP="00372302"/>
    <w:p w:rsidR="00372302" w:rsidRPr="00EC12FE" w:rsidRDefault="00372302" w:rsidP="00372302"/>
    <w:p w:rsidR="00372302" w:rsidRPr="00EC12FE" w:rsidRDefault="00372302" w:rsidP="00372302">
      <w:r w:rsidRPr="00EC12FE">
        <w:t xml:space="preserve">Date signed </w:t>
      </w:r>
      <w:proofErr w:type="gramStart"/>
      <w:r w:rsidRPr="00A44519">
        <w:rPr>
          <w:i/>
        </w:rPr>
        <w:t>_</w:t>
      </w:r>
      <w:r w:rsidRPr="00A44519">
        <w:rPr>
          <w:b/>
          <w:i/>
        </w:rPr>
        <w:t>[</w:t>
      </w:r>
      <w:proofErr w:type="gramEnd"/>
      <w:r w:rsidRPr="00A44519">
        <w:rPr>
          <w:b/>
          <w:i/>
        </w:rPr>
        <w:t>insert date of signing]</w:t>
      </w:r>
      <w:r w:rsidRPr="00EC12FE">
        <w:rPr>
          <w:b/>
        </w:rPr>
        <w:t xml:space="preserve"> </w:t>
      </w:r>
      <w:r w:rsidRPr="00EC12FE">
        <w:t xml:space="preserve">day of </w:t>
      </w:r>
      <w:r w:rsidRPr="00A44519">
        <w:rPr>
          <w:b/>
          <w:i/>
        </w:rPr>
        <w:t>[insert month]</w:t>
      </w:r>
      <w:r w:rsidRPr="00EC12FE">
        <w:t xml:space="preserve">, </w:t>
      </w:r>
      <w:r w:rsidRPr="00A44519">
        <w:rPr>
          <w:b/>
          <w:i/>
        </w:rPr>
        <w:t>[insert year]</w:t>
      </w:r>
    </w:p>
    <w:p w:rsidR="00372302" w:rsidRPr="00EC12FE" w:rsidRDefault="00372302" w:rsidP="00372302">
      <w:r w:rsidRPr="00EC12FE">
        <w:rPr>
          <w:b/>
          <w:bCs/>
          <w:iCs/>
        </w:rPr>
        <w:t>*</w:t>
      </w:r>
      <w:r w:rsidRPr="00EC12FE">
        <w:t>: In the case of the Bid submitted by joint venture specify the name of the Joint Venture as Bidder</w:t>
      </w:r>
    </w:p>
    <w:p w:rsidR="00DF1785" w:rsidRPr="00EC12FE" w:rsidRDefault="00DF1785" w:rsidP="00372302"/>
    <w:p w:rsidR="007B586E" w:rsidRPr="00EC12FE" w:rsidRDefault="00372302" w:rsidP="00DF1785">
      <w:r w:rsidRPr="00EC12FE">
        <w:t>**: Person signing the Bid shall have the power of attorney given by the Bidder to be attached with the Bid</w:t>
      </w:r>
      <w:bookmarkStart w:id="418" w:name="_Toc108950332"/>
      <w:r w:rsidR="00C010A5" w:rsidRPr="00EC12FE">
        <w:t xml:space="preserve"> </w:t>
      </w:r>
      <w:r w:rsidR="007B586E" w:rsidRPr="00EC12FE">
        <w:t>Schedules</w:t>
      </w:r>
      <w:bookmarkEnd w:id="418"/>
      <w:r w:rsidR="00C010A5" w:rsidRPr="00EC12FE">
        <w:t>.</w:t>
      </w:r>
    </w:p>
    <w:p w:rsidR="00C010A5" w:rsidRPr="00EC12FE" w:rsidRDefault="00C010A5" w:rsidP="00C010A5">
      <w:pPr>
        <w:pStyle w:val="S4-header1"/>
      </w:pPr>
      <w:r w:rsidRPr="00EC12FE">
        <w:br w:type="page"/>
      </w:r>
      <w:bookmarkStart w:id="419" w:name="_Toc398122863"/>
      <w:r w:rsidRPr="00EC12FE">
        <w:lastRenderedPageBreak/>
        <w:t>Schedules</w:t>
      </w:r>
      <w:bookmarkEnd w:id="419"/>
    </w:p>
    <w:p w:rsidR="00F70B29" w:rsidRPr="00EC12FE" w:rsidRDefault="007B586E" w:rsidP="00C010A5">
      <w:pPr>
        <w:pStyle w:val="S4-Header2"/>
      </w:pPr>
      <w:bookmarkStart w:id="420" w:name="_Toc398122864"/>
      <w:bookmarkStart w:id="421" w:name="_Toc108950333"/>
      <w:bookmarkStart w:id="422" w:name="_Toc138144061"/>
      <w:r w:rsidRPr="00EC12FE">
        <w:t>Bill of Quantities</w:t>
      </w:r>
      <w:bookmarkEnd w:id="420"/>
      <w:r w:rsidR="00DE2834" w:rsidRPr="00EC12FE">
        <w:t xml:space="preserve"> </w:t>
      </w:r>
    </w:p>
    <w:bookmarkEnd w:id="421"/>
    <w:bookmarkEnd w:id="422"/>
    <w:p w:rsidR="00E833ED" w:rsidRPr="00281155" w:rsidRDefault="00281155" w:rsidP="00281155">
      <w:pPr>
        <w:spacing w:after="200"/>
      </w:pPr>
      <w:r w:rsidRPr="00281155">
        <w:rPr>
          <w:i/>
        </w:rPr>
        <w:t xml:space="preserve">See Annex </w:t>
      </w:r>
      <w:r w:rsidR="003C5761">
        <w:rPr>
          <w:i/>
        </w:rPr>
        <w:t>A</w:t>
      </w:r>
      <w:r w:rsidRPr="00281155">
        <w:rPr>
          <w:i/>
        </w:rPr>
        <w:t xml:space="preserve"> – Bill of Quantities</w:t>
      </w:r>
    </w:p>
    <w:p w:rsidR="007B586E" w:rsidRPr="00EC12FE" w:rsidRDefault="007B586E">
      <w:r w:rsidRPr="00EC12FE">
        <w:br w:type="page"/>
      </w:r>
    </w:p>
    <w:tbl>
      <w:tblPr>
        <w:tblW w:w="0" w:type="auto"/>
        <w:tblLayout w:type="fixed"/>
        <w:tblLook w:val="0000" w:firstRow="0" w:lastRow="0" w:firstColumn="0" w:lastColumn="0" w:noHBand="0" w:noVBand="0"/>
      </w:tblPr>
      <w:tblGrid>
        <w:gridCol w:w="9198"/>
      </w:tblGrid>
      <w:tr w:rsidR="007B586E" w:rsidRPr="00EC12FE">
        <w:trPr>
          <w:trHeight w:val="900"/>
        </w:trPr>
        <w:tc>
          <w:tcPr>
            <w:tcW w:w="9198" w:type="dxa"/>
            <w:vAlign w:val="center"/>
          </w:tcPr>
          <w:p w:rsidR="007B586E" w:rsidRPr="00EC12FE" w:rsidRDefault="007B586E">
            <w:pPr>
              <w:pStyle w:val="S4-header1"/>
            </w:pPr>
            <w:r w:rsidRPr="00EC12FE">
              <w:lastRenderedPageBreak/>
              <w:br w:type="page"/>
            </w:r>
            <w:bookmarkStart w:id="423" w:name="_Toc41971550"/>
            <w:bookmarkStart w:id="424" w:name="_Toc125871319"/>
            <w:bookmarkStart w:id="425" w:name="_Toc139856167"/>
            <w:bookmarkStart w:id="426" w:name="_Toc398122865"/>
            <w:r w:rsidRPr="00EC12FE">
              <w:rPr>
                <w:iCs/>
              </w:rPr>
              <w:t>Form</w:t>
            </w:r>
            <w:r w:rsidRPr="00EC12FE">
              <w:t xml:space="preserve"> of Bid Security</w:t>
            </w:r>
            <w:bookmarkEnd w:id="423"/>
            <w:bookmarkEnd w:id="424"/>
            <w:r w:rsidRPr="00EC12FE">
              <w:t xml:space="preserve"> (Bank Guarantee)</w:t>
            </w:r>
            <w:bookmarkEnd w:id="425"/>
            <w:bookmarkEnd w:id="426"/>
          </w:p>
        </w:tc>
      </w:tr>
    </w:tbl>
    <w:p w:rsidR="00E833ED" w:rsidRPr="00EC12FE" w:rsidRDefault="00EE7B1C" w:rsidP="00EE7B1C">
      <w:pPr>
        <w:pStyle w:val="NormalWeb"/>
        <w:rPr>
          <w:rFonts w:ascii="Times New Roman" w:hAnsi="Times New Roman"/>
          <w:i/>
          <w:sz w:val="24"/>
        </w:rPr>
      </w:pPr>
      <w:r w:rsidRPr="00EC12FE">
        <w:rPr>
          <w:rFonts w:ascii="Times New Roman" w:hAnsi="Times New Roman"/>
          <w:i/>
          <w:sz w:val="24"/>
        </w:rPr>
        <w:t xml:space="preserve"> </w:t>
      </w:r>
      <w:r w:rsidR="00E833ED" w:rsidRPr="00EC12FE">
        <w:rPr>
          <w:rFonts w:ascii="Times New Roman" w:hAnsi="Times New Roman"/>
          <w:i/>
          <w:sz w:val="24"/>
        </w:rPr>
        <w:t xml:space="preserve">[Guarantor letterhead or SWIFT identifier code] </w:t>
      </w:r>
    </w:p>
    <w:p w:rsidR="00E833ED" w:rsidRPr="00EC12FE" w:rsidRDefault="00E833ED" w:rsidP="00E833ED">
      <w:pPr>
        <w:pStyle w:val="NormalWeb"/>
        <w:rPr>
          <w:i/>
          <w:sz w:val="24"/>
        </w:rPr>
      </w:pPr>
      <w:r w:rsidRPr="00EC12FE">
        <w:rPr>
          <w:rFonts w:ascii="Times New Roman" w:hAnsi="Times New Roman"/>
          <w:b/>
          <w:sz w:val="24"/>
        </w:rPr>
        <w:t xml:space="preserve">Beneficiary:  </w:t>
      </w:r>
    </w:p>
    <w:p w:rsidR="00E833ED" w:rsidRPr="00EC12FE" w:rsidRDefault="00E833ED" w:rsidP="00E833ED">
      <w:pPr>
        <w:pStyle w:val="NormalWeb"/>
        <w:rPr>
          <w:sz w:val="24"/>
        </w:rPr>
      </w:pPr>
      <w:r w:rsidRPr="00EC12FE">
        <w:rPr>
          <w:rFonts w:ascii="Times New Roman" w:hAnsi="Times New Roman"/>
          <w:i/>
          <w:sz w:val="24"/>
        </w:rPr>
        <w:t xml:space="preserve">[Insert name and address of the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sz w:val="24"/>
        </w:rPr>
        <w:t xml:space="preserve">  </w:t>
      </w:r>
    </w:p>
    <w:p w:rsidR="00E833ED" w:rsidRPr="00EC12FE" w:rsidRDefault="00E833ED" w:rsidP="00E833ED">
      <w:pPr>
        <w:pStyle w:val="NormalWeb"/>
        <w:rPr>
          <w:b/>
          <w:sz w:val="24"/>
        </w:rPr>
      </w:pPr>
      <w:r w:rsidRPr="00EC12FE">
        <w:rPr>
          <w:rFonts w:ascii="Times New Roman" w:hAnsi="Times New Roman"/>
          <w:b/>
          <w:sz w:val="24"/>
        </w:rPr>
        <w:t>Invitation for Bids No:</w:t>
      </w:r>
      <w:r w:rsidR="00281155">
        <w:rPr>
          <w:rFonts w:ascii="Times New Roman" w:hAnsi="Times New Roman"/>
          <w:b/>
          <w:sz w:val="24"/>
        </w:rPr>
        <w:t xml:space="preserve"> </w:t>
      </w:r>
      <w:r w:rsidRPr="00EC12FE">
        <w:rPr>
          <w:rFonts w:ascii="Times New Roman" w:hAnsi="Times New Roman"/>
          <w:b/>
          <w:sz w:val="24"/>
        </w:rPr>
        <w:t xml:space="preserve"> </w:t>
      </w:r>
      <w:r w:rsidRPr="00EC12FE">
        <w:rPr>
          <w:rFonts w:ascii="Times New Roman" w:hAnsi="Times New Roman"/>
          <w:i/>
          <w:sz w:val="24"/>
        </w:rPr>
        <w:t>[Insert reference number for the Invitation for Bids]</w:t>
      </w:r>
      <w:r w:rsidRPr="00EC12FE">
        <w:rPr>
          <w:rFonts w:ascii="Times New Roman" w:hAnsi="Times New Roman"/>
          <w:b/>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 xml:space="preserve">  </w:t>
      </w:r>
      <w:r w:rsidRPr="00EC12FE">
        <w:rPr>
          <w:rFonts w:ascii="Times New Roman" w:hAnsi="Times New Roman"/>
          <w:i/>
          <w:sz w:val="24"/>
        </w:rPr>
        <w:t>[Insert date of issue]</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BID GUARANTEE No.:</w:t>
      </w:r>
      <w:r w:rsidRPr="00EC12FE">
        <w:rPr>
          <w:rFonts w:ascii="Times New Roman" w:hAnsi="Times New Roman"/>
          <w:sz w:val="24"/>
        </w:rPr>
        <w:t xml:space="preserve"> </w:t>
      </w:r>
      <w:r w:rsidRPr="00EC12FE">
        <w:rPr>
          <w:rFonts w:ascii="Times New Roman" w:hAnsi="Times New Roman"/>
          <w:i/>
          <w:sz w:val="24"/>
        </w:rPr>
        <w:t>[Insert guarantee reference number]</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 xml:space="preserve">Guarantor:  </w:t>
      </w:r>
      <w:proofErr w:type="gramStart"/>
      <w:r w:rsidRPr="00EC12FE">
        <w:rPr>
          <w:rFonts w:ascii="Times New Roman" w:hAnsi="Times New Roman"/>
          <w:sz w:val="24"/>
        </w:rPr>
        <w:t>_</w:t>
      </w:r>
      <w:r w:rsidRPr="00EC12FE">
        <w:rPr>
          <w:rFonts w:ascii="Times New Roman" w:hAnsi="Times New Roman"/>
          <w:i/>
          <w:sz w:val="24"/>
        </w:rPr>
        <w:t>[</w:t>
      </w:r>
      <w:proofErr w:type="gramEnd"/>
      <w:r w:rsidRPr="00EC12FE">
        <w:rPr>
          <w:rFonts w:ascii="Times New Roman" w:hAnsi="Times New Roman"/>
          <w:i/>
          <w:sz w:val="24"/>
        </w:rPr>
        <w:t>Insert name and address of place of issue, unless indicated in the letterhead]</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the Bidder, which in the case of a joint venture shall be the name of the joint venture (whether legally constituted or prospective) or the names of all members thereof]</w:t>
      </w:r>
      <w:r w:rsidRPr="00EC12FE">
        <w:rPr>
          <w:rFonts w:ascii="Times New Roman" w:hAnsi="Times New Roman"/>
          <w:sz w:val="24"/>
        </w:rPr>
        <w:t xml:space="preserve"> (hereinafter called "the Applicant") has submitted or will submit to the Beneficiary its bid (hereinafter called "the Bid") for the execution of </w:t>
      </w:r>
      <w:r w:rsidRPr="00EC12FE">
        <w:rPr>
          <w:rFonts w:ascii="Times New Roman" w:hAnsi="Times New Roman"/>
          <w:i/>
          <w:sz w:val="24"/>
        </w:rPr>
        <w:t>[insert description of contract]</w:t>
      </w:r>
      <w:r w:rsidRPr="00EC12FE">
        <w:rPr>
          <w:rFonts w:ascii="Times New Roman" w:hAnsi="Times New Roman"/>
          <w:sz w:val="24"/>
        </w:rPr>
        <w:t xml:space="preserve"> under Invitation for Bids No. [</w:t>
      </w:r>
      <w:proofErr w:type="gramStart"/>
      <w:r w:rsidRPr="00EC12FE">
        <w:rPr>
          <w:rFonts w:ascii="Times New Roman" w:hAnsi="Times New Roman"/>
          <w:i/>
          <w:sz w:val="24"/>
        </w:rPr>
        <w:t>insert</w:t>
      </w:r>
      <w:proofErr w:type="gramEnd"/>
      <w:r w:rsidRPr="00EC12FE">
        <w:rPr>
          <w:rFonts w:ascii="Times New Roman" w:hAnsi="Times New Roman"/>
          <w:i/>
          <w:sz w:val="24"/>
        </w:rPr>
        <w:t xml:space="preserve"> number</w:t>
      </w:r>
      <w:r w:rsidRPr="00EC12FE">
        <w:rPr>
          <w:rFonts w:ascii="Times New Roman" w:hAnsi="Times New Roman"/>
          <w:sz w:val="24"/>
        </w:rPr>
        <w:t>] (“</w:t>
      </w:r>
      <w:proofErr w:type="gramStart"/>
      <w:r w:rsidRPr="00EC12FE">
        <w:rPr>
          <w:rFonts w:ascii="Times New Roman" w:hAnsi="Times New Roman"/>
          <w:sz w:val="24"/>
        </w:rPr>
        <w:t>the</w:t>
      </w:r>
      <w:proofErr w:type="gramEnd"/>
      <w:r w:rsidRPr="00EC12FE">
        <w:rPr>
          <w:rFonts w:ascii="Times New Roman" w:hAnsi="Times New Roman"/>
          <w:sz w:val="24"/>
        </w:rPr>
        <w:t xml:space="preserve"> IFB”). </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Furthermore, we understand that, according to the Beneficiary’s conditions, bids must be supported by a bid guarantee.</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At the request of the Applicant, </w:t>
      </w:r>
      <w:proofErr w:type="gramStart"/>
      <w:r w:rsidRPr="00EC12FE">
        <w:rPr>
          <w:rFonts w:ascii="Times New Roman" w:hAnsi="Times New Roman"/>
          <w:sz w:val="24"/>
        </w:rPr>
        <w:t>we ,</w:t>
      </w:r>
      <w:proofErr w:type="gramEnd"/>
      <w:r w:rsidRPr="00EC12FE">
        <w:rPr>
          <w:rFonts w:ascii="Times New Roman" w:hAnsi="Times New Roman"/>
          <w:sz w:val="24"/>
        </w:rPr>
        <w:t xml:space="preserve"> as Guarantor, hereby irrevocably undertake to pay the Beneficiary any sum or sums not exceeding in total an amount of </w:t>
      </w:r>
      <w:r w:rsidRPr="00EC12FE">
        <w:rPr>
          <w:rFonts w:ascii="Times New Roman" w:hAnsi="Times New Roman"/>
          <w:i/>
          <w:sz w:val="24"/>
        </w:rPr>
        <w:t xml:space="preserve">[insert amount in letters] </w:t>
      </w:r>
      <w:r w:rsidRPr="00EC12FE">
        <w:rPr>
          <w:rFonts w:ascii="Times New Roman" w:hAnsi="Times New Roman"/>
          <w:sz w:val="24"/>
        </w:rPr>
        <w:t>(</w:t>
      </w:r>
      <w:r w:rsidRPr="00EC12FE">
        <w:rPr>
          <w:rFonts w:ascii="Times New Roman" w:hAnsi="Times New Roman"/>
          <w:i/>
          <w:sz w:val="24"/>
        </w:rPr>
        <w:t>insert amount in numbers</w:t>
      </w:r>
      <w:r w:rsidRPr="00EC12FE">
        <w:rPr>
          <w:rFonts w:ascii="Times New Roman" w:hAnsi="Times New Roman"/>
          <w:sz w:val="24"/>
        </w:rPr>
        <w:t>) upon receipt by us of the Beneficiary’s complying supported by the Beneficiary’s statement, whether in the demand itself or a separate signed document accompanying or identifying the demand, stating either that the Applicant:</w:t>
      </w:r>
    </w:p>
    <w:p w:rsidR="00E833ED" w:rsidRPr="00EC12FE" w:rsidRDefault="00E833ED" w:rsidP="00E833ED">
      <w:pPr>
        <w:pStyle w:val="NormalWeb"/>
        <w:tabs>
          <w:tab w:val="left" w:pos="540"/>
        </w:tabs>
        <w:ind w:left="540" w:right="720" w:hanging="540"/>
        <w:jc w:val="both"/>
        <w:rPr>
          <w:rFonts w:ascii="Times New Roman" w:hAnsi="Times New Roman"/>
          <w:sz w:val="24"/>
        </w:rPr>
      </w:pPr>
      <w:r w:rsidRPr="00EC12FE">
        <w:rPr>
          <w:rFonts w:ascii="Times New Roman" w:hAnsi="Times New Roman"/>
          <w:sz w:val="24"/>
        </w:rPr>
        <w:t xml:space="preserve">(a) </w:t>
      </w:r>
      <w:r w:rsidRPr="00EC12FE">
        <w:rPr>
          <w:rFonts w:ascii="Times New Roman" w:hAnsi="Times New Roman"/>
          <w:sz w:val="24"/>
        </w:rPr>
        <w:tab/>
        <w:t>has withdrawn its Bid during the period of bid validity specified by the Applicant</w:t>
      </w:r>
      <w:r w:rsidR="00F46510" w:rsidRPr="00EC12FE">
        <w:rPr>
          <w:rFonts w:ascii="Times New Roman" w:hAnsi="Times New Roman"/>
          <w:sz w:val="24"/>
        </w:rPr>
        <w:t xml:space="preserve"> </w:t>
      </w:r>
      <w:r w:rsidRPr="00EC12FE">
        <w:rPr>
          <w:rFonts w:ascii="Times New Roman" w:hAnsi="Times New Roman"/>
          <w:sz w:val="24"/>
        </w:rPr>
        <w:t>in the Letter of Bid, or any extension thereto provided by the Applicant; or</w:t>
      </w:r>
    </w:p>
    <w:p w:rsidR="00E833ED" w:rsidRPr="00EC12FE" w:rsidRDefault="00E833ED" w:rsidP="00E833ED">
      <w:pPr>
        <w:pStyle w:val="NormalWeb"/>
        <w:tabs>
          <w:tab w:val="left" w:pos="540"/>
        </w:tabs>
        <w:spacing w:before="0" w:after="0"/>
        <w:ind w:left="540" w:hanging="540"/>
        <w:jc w:val="both"/>
        <w:rPr>
          <w:rFonts w:ascii="Times New Roman" w:hAnsi="Times New Roman"/>
          <w:sz w:val="24"/>
        </w:rPr>
      </w:pPr>
      <w:r w:rsidRPr="00EC12FE">
        <w:rPr>
          <w:rFonts w:ascii="Times New Roman" w:hAnsi="Times New Roman"/>
          <w:sz w:val="24"/>
        </w:rPr>
        <w:t xml:space="preserve">(b) </w:t>
      </w:r>
      <w:r w:rsidRPr="00EC12FE">
        <w:rPr>
          <w:rFonts w:ascii="Times New Roman" w:hAnsi="Times New Roman"/>
          <w:sz w:val="24"/>
        </w:rPr>
        <w:tab/>
      </w:r>
      <w:proofErr w:type="gramStart"/>
      <w:r w:rsidRPr="00EC12FE">
        <w:rPr>
          <w:rFonts w:ascii="Times New Roman" w:hAnsi="Times New Roman"/>
          <w:sz w:val="24"/>
        </w:rPr>
        <w:t>having</w:t>
      </w:r>
      <w:proofErr w:type="gramEnd"/>
      <w:r w:rsidRPr="00EC12FE">
        <w:rPr>
          <w:rFonts w:ascii="Times New Roman" w:hAnsi="Times New Roman"/>
          <w:sz w:val="24"/>
        </w:rPr>
        <w:t xml:space="preserve"> been notified of the acceptance of its Bid by the Beneficiary during the period of bid validity, (i) fails to execute the Contract Agreement or (ii) fails to furnish the performance security, in accordance with the Instructions to Bidders (“ITB”) of the Beneficiary’s bidding document.</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This guarantee will expire: (a) if the Applicant</w:t>
      </w:r>
      <w:r w:rsidR="00665BE1" w:rsidRPr="00EC12FE">
        <w:rPr>
          <w:rFonts w:ascii="Times New Roman" w:hAnsi="Times New Roman"/>
          <w:sz w:val="24"/>
        </w:rPr>
        <w:t xml:space="preserve"> </w:t>
      </w:r>
      <w:r w:rsidRPr="00EC12FE">
        <w:rPr>
          <w:rFonts w:ascii="Times New Roman" w:hAnsi="Times New Roman"/>
          <w:sz w:val="24"/>
        </w:rPr>
        <w:t>is the successful Bidder, upon our receipt of copies of the contract agreement signed by the Applicant and the performance security issued to the Beneficiary upon the instruction of the Applicant; and (b) if the Applicant</w:t>
      </w:r>
      <w:r w:rsidRPr="00EC12FE" w:rsidDel="008C2FB9">
        <w:rPr>
          <w:rFonts w:ascii="Times New Roman" w:hAnsi="Times New Roman"/>
          <w:sz w:val="24"/>
        </w:rPr>
        <w:t xml:space="preserve"> </w:t>
      </w:r>
      <w:r w:rsidRPr="00EC12FE">
        <w:rPr>
          <w:rFonts w:ascii="Times New Roman" w:hAnsi="Times New Roman"/>
          <w:sz w:val="24"/>
        </w:rPr>
        <w:t>is not the successful Bidder, upon the earlier of (i) our receipt of a copy of the Beneficiary’s notification to the Applicant of the results of the bidding process; or (ii) twenty-eight days after the Validity Period, which date shall be established by presentation to us of copies of the Letter of Bid</w:t>
      </w:r>
      <w:r w:rsidR="00665BE1" w:rsidRPr="00EC12FE">
        <w:rPr>
          <w:rFonts w:ascii="Times New Roman" w:hAnsi="Times New Roman"/>
          <w:sz w:val="24"/>
        </w:rPr>
        <w:t xml:space="preserve"> </w:t>
      </w:r>
      <w:r w:rsidRPr="00EC12FE">
        <w:rPr>
          <w:rFonts w:ascii="Times New Roman" w:hAnsi="Times New Roman"/>
          <w:sz w:val="24"/>
        </w:rPr>
        <w:t>and any extension(s) thereto,</w:t>
      </w:r>
      <w:r w:rsidR="00665BE1" w:rsidRPr="00EC12FE">
        <w:rPr>
          <w:rFonts w:ascii="Times New Roman" w:hAnsi="Times New Roman"/>
          <w:sz w:val="24"/>
        </w:rPr>
        <w:t xml:space="preserve"> </w:t>
      </w:r>
      <w:r w:rsidRPr="00EC12FE">
        <w:rPr>
          <w:rFonts w:ascii="Times New Roman" w:hAnsi="Times New Roman"/>
          <w:sz w:val="24"/>
        </w:rPr>
        <w:t>accompanied by the bidding document; or (c) three years after the date of issue of this guarantee.</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lastRenderedPageBreak/>
        <w:t>Consequently, any demand for payment under this guarantee must be received by us at the office indicated above on or before that date.</w:t>
      </w:r>
    </w:p>
    <w:p w:rsidR="00E833ED" w:rsidRPr="00EC12FE" w:rsidRDefault="00E833ED" w:rsidP="00E833ED">
      <w:pPr>
        <w:pStyle w:val="NormalWeb"/>
        <w:spacing w:before="0" w:after="0"/>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w:t>
      </w:r>
    </w:p>
    <w:p w:rsidR="00E833ED" w:rsidRPr="00EC12FE" w:rsidRDefault="00E833ED" w:rsidP="00E833ED">
      <w:pPr>
        <w:pStyle w:val="NormalWeb"/>
        <w:spacing w:before="0" w:after="0"/>
        <w:jc w:val="center"/>
        <w:rPr>
          <w:rFonts w:ascii="Times New Roman" w:hAnsi="Times New Roman"/>
        </w:rPr>
      </w:pPr>
    </w:p>
    <w:p w:rsidR="00E833ED" w:rsidRPr="00EC12FE" w:rsidRDefault="00E833ED" w:rsidP="00E833ED">
      <w:pPr>
        <w:pStyle w:val="NormalWeb"/>
        <w:spacing w:before="0" w:after="0"/>
        <w:rPr>
          <w:rFonts w:ascii="Times New Roman" w:hAnsi="Times New Roman"/>
        </w:rPr>
      </w:pPr>
    </w:p>
    <w:p w:rsidR="00E833ED" w:rsidRPr="00EC12FE" w:rsidRDefault="00E833ED" w:rsidP="00E833ED">
      <w:pPr>
        <w:pStyle w:val="NormalWeb"/>
        <w:spacing w:before="0" w:after="0"/>
        <w:rPr>
          <w:rFonts w:ascii="Times New Roman" w:hAnsi="Times New Roman"/>
          <w:b/>
        </w:rPr>
      </w:pPr>
      <w:r w:rsidRPr="00EC12FE">
        <w:rPr>
          <w:rFonts w:ascii="Times New Roman" w:hAnsi="Times New Roman"/>
          <w:b/>
        </w:rPr>
        <w:t>_____________________________</w:t>
      </w:r>
    </w:p>
    <w:p w:rsidR="00E833ED" w:rsidRPr="00EC12FE" w:rsidRDefault="00E833ED" w:rsidP="00E833ED">
      <w:pPr>
        <w:pStyle w:val="NormalWeb"/>
        <w:spacing w:before="0" w:after="0"/>
        <w:rPr>
          <w:rFonts w:ascii="Times New Roman" w:hAnsi="Times New Roman"/>
          <w:i/>
        </w:rPr>
      </w:pPr>
      <w:r w:rsidRPr="00EC12FE">
        <w:rPr>
          <w:rFonts w:ascii="Times New Roman" w:hAnsi="Times New Roman"/>
          <w:i/>
        </w:rPr>
        <w:t>[</w:t>
      </w:r>
      <w:proofErr w:type="gramStart"/>
      <w:r w:rsidRPr="00EC12FE">
        <w:rPr>
          <w:rFonts w:ascii="Times New Roman" w:hAnsi="Times New Roman"/>
          <w:i/>
        </w:rPr>
        <w:t>signature(s)</w:t>
      </w:r>
      <w:proofErr w:type="gramEnd"/>
      <w:r w:rsidRPr="00EC12FE">
        <w:rPr>
          <w:rFonts w:ascii="Times New Roman" w:hAnsi="Times New Roman"/>
          <w:i/>
        </w:rPr>
        <w:t>]</w:t>
      </w:r>
    </w:p>
    <w:p w:rsidR="00E833ED" w:rsidRPr="00EC12FE" w:rsidRDefault="00E833ED" w:rsidP="00E833ED">
      <w:pPr>
        <w:pStyle w:val="NormalWeb"/>
        <w:spacing w:before="0" w:after="0"/>
        <w:rPr>
          <w:rFonts w:ascii="Times New Roman" w:hAnsi="Times New Roman"/>
          <w:i/>
        </w:rPr>
      </w:pPr>
    </w:p>
    <w:p w:rsidR="00E833ED" w:rsidRPr="00EC12FE" w:rsidRDefault="00E833ED" w:rsidP="00E833ED">
      <w:pPr>
        <w:pStyle w:val="Header"/>
        <w:rPr>
          <w:rFonts w:ascii="Times New Roman" w:hAnsi="Times New Roman"/>
          <w:b/>
          <w:i/>
          <w:sz w:val="24"/>
        </w:rPr>
      </w:pPr>
      <w:r w:rsidRPr="00EC12FE">
        <w:rPr>
          <w:rFonts w:ascii="Times New Roman" w:hAnsi="Times New Roman"/>
          <w:b/>
          <w:i/>
          <w:sz w:val="24"/>
        </w:rPr>
        <w:t>Note:  All italicized text is for use in preparing this form and shall be deleted from the final product.</w:t>
      </w:r>
    </w:p>
    <w:p w:rsidR="002477E8" w:rsidRPr="00EC12FE" w:rsidRDefault="002477E8" w:rsidP="00E833ED">
      <w:pPr>
        <w:pStyle w:val="S4-header1"/>
        <w:rPr>
          <w:rStyle w:val="Table"/>
          <w:spacing w:val="-2"/>
        </w:rPr>
      </w:pPr>
    </w:p>
    <w:p w:rsidR="007B586E" w:rsidRPr="00EC12FE" w:rsidRDefault="002477E8" w:rsidP="008A329C">
      <w:pPr>
        <w:pStyle w:val="S4-header1"/>
      </w:pPr>
      <w:r w:rsidRPr="00EC12FE">
        <w:rPr>
          <w:rStyle w:val="Table"/>
          <w:spacing w:val="-2"/>
        </w:rPr>
        <w:br w:type="page"/>
      </w:r>
      <w:bookmarkStart w:id="427" w:name="_Toc398122866"/>
      <w:r w:rsidR="007B586E" w:rsidRPr="00EC12FE">
        <w:lastRenderedPageBreak/>
        <w:t>Technical Proposal</w:t>
      </w:r>
      <w:bookmarkEnd w:id="427"/>
    </w:p>
    <w:p w:rsidR="007B586E" w:rsidRPr="00EC12FE" w:rsidRDefault="007B586E">
      <w:pPr>
        <w:pStyle w:val="S4-Header2"/>
      </w:pPr>
      <w:bookmarkStart w:id="428" w:name="_Toc138144062"/>
      <w:bookmarkStart w:id="429" w:name="_Toc398122867"/>
      <w:r w:rsidRPr="00EC12FE">
        <w:t>Technical Proposal Forms</w:t>
      </w:r>
      <w:bookmarkEnd w:id="428"/>
      <w:bookmarkEnd w:id="429"/>
    </w:p>
    <w:p w:rsidR="007B586E" w:rsidRPr="00EC12FE" w:rsidRDefault="007B586E">
      <w:pPr>
        <w:pStyle w:val="SectionVHeader"/>
        <w:ind w:left="187"/>
        <w:jc w:val="left"/>
        <w:rPr>
          <w:sz w:val="20"/>
          <w:lang w:val="en-US"/>
        </w:rPr>
      </w:pPr>
    </w:p>
    <w:p w:rsidR="007B586E" w:rsidRPr="00EC12FE" w:rsidRDefault="007B586E">
      <w:pPr>
        <w:tabs>
          <w:tab w:val="right" w:pos="9000"/>
        </w:tabs>
        <w:ind w:left="360" w:right="288"/>
        <w:rPr>
          <w:b/>
          <w:bCs/>
        </w:rPr>
      </w:pPr>
      <w:r w:rsidRPr="00EC12FE">
        <w:rPr>
          <w:b/>
          <w:bCs/>
        </w:rPr>
        <w:t>Personnel</w:t>
      </w:r>
    </w:p>
    <w:p w:rsidR="007B586E" w:rsidRPr="00EC12FE" w:rsidRDefault="007B586E">
      <w:pPr>
        <w:tabs>
          <w:tab w:val="right" w:pos="9000"/>
        </w:tabs>
        <w:ind w:left="360" w:right="288"/>
      </w:pPr>
    </w:p>
    <w:p w:rsidR="007B586E" w:rsidRPr="00EC12FE" w:rsidRDefault="007B586E">
      <w:pPr>
        <w:tabs>
          <w:tab w:val="right" w:pos="9000"/>
        </w:tabs>
        <w:ind w:left="360" w:right="288"/>
      </w:pPr>
    </w:p>
    <w:p w:rsidR="007B586E" w:rsidRPr="00EC12FE" w:rsidRDefault="007B586E">
      <w:pPr>
        <w:tabs>
          <w:tab w:val="right" w:pos="9000"/>
        </w:tabs>
        <w:ind w:left="360" w:right="288"/>
        <w:rPr>
          <w:b/>
          <w:bCs/>
        </w:rPr>
      </w:pPr>
      <w:r w:rsidRPr="00EC12FE">
        <w:rPr>
          <w:b/>
          <w:bCs/>
        </w:rPr>
        <w:t>Equipment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Site Organization</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Method Statement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Mobilization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Construction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i/>
          <w:iCs/>
        </w:rPr>
      </w:pPr>
      <w:r w:rsidRPr="00EC12FE">
        <w:rPr>
          <w:b/>
          <w:bCs/>
        </w:rPr>
        <w:t>Others</w:t>
      </w:r>
    </w:p>
    <w:p w:rsidR="007B586E" w:rsidRPr="00EC12FE" w:rsidRDefault="007B586E">
      <w:pPr>
        <w:pStyle w:val="S4-Header2"/>
        <w:rPr>
          <w:sz w:val="24"/>
        </w:rPr>
      </w:pPr>
      <w:r w:rsidRPr="00EC12FE">
        <w:br w:type="page"/>
      </w:r>
      <w:bookmarkStart w:id="430" w:name="_Toc138144063"/>
      <w:bookmarkStart w:id="431" w:name="_Toc398122868"/>
      <w:r w:rsidRPr="00EC12FE">
        <w:lastRenderedPageBreak/>
        <w:t xml:space="preserve">Forms for </w:t>
      </w:r>
      <w:r w:rsidRPr="00EC12FE">
        <w:rPr>
          <w:szCs w:val="28"/>
        </w:rPr>
        <w:t>Personnel</w:t>
      </w:r>
      <w:bookmarkEnd w:id="430"/>
      <w:bookmarkEnd w:id="431"/>
    </w:p>
    <w:p w:rsidR="007B586E" w:rsidRPr="00EC12FE" w:rsidRDefault="007B586E">
      <w:pPr>
        <w:pStyle w:val="SectionVHeader"/>
        <w:ind w:left="187"/>
        <w:jc w:val="left"/>
        <w:rPr>
          <w:sz w:val="20"/>
          <w:lang w:val="en-US"/>
        </w:rPr>
      </w:pPr>
    </w:p>
    <w:p w:rsidR="007B586E" w:rsidRPr="00EC12FE" w:rsidRDefault="007B586E">
      <w:pPr>
        <w:jc w:val="both"/>
        <w:rPr>
          <w:b/>
          <w:sz w:val="28"/>
          <w:szCs w:val="28"/>
        </w:rPr>
      </w:pPr>
      <w:r w:rsidRPr="00EC12FE">
        <w:rPr>
          <w:b/>
          <w:sz w:val="28"/>
          <w:szCs w:val="28"/>
        </w:rPr>
        <w:t>Form PER – 1: Proposed Personnel</w:t>
      </w:r>
    </w:p>
    <w:p w:rsidR="0049153D" w:rsidRPr="00EC12FE" w:rsidRDefault="0049153D">
      <w:pPr>
        <w:jc w:val="both"/>
        <w:rPr>
          <w:b/>
          <w:sz w:val="28"/>
          <w:szCs w:val="28"/>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Bidders should provide the names of suitably qualified personnel to meet the specified requirements for each of the positions listed in Section III (Evaluation and Qualification Criteria). The data on their experience should be supplied using the Form below for each candidate.</w:t>
      </w:r>
    </w:p>
    <w:p w:rsidR="007B586E" w:rsidRPr="00EC12FE" w:rsidRDefault="007B586E">
      <w:pPr>
        <w:jc w:val="both"/>
        <w:rPr>
          <w:iCs/>
        </w:rPr>
      </w:pPr>
    </w:p>
    <w:tbl>
      <w:tblPr>
        <w:tblW w:w="93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1.</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2.</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3.</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4.</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5.</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etc.</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Name</w:t>
            </w:r>
          </w:p>
        </w:tc>
      </w:tr>
    </w:tbl>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SectionVHeader"/>
        <w:ind w:left="180"/>
        <w:jc w:val="left"/>
        <w:rPr>
          <w:sz w:val="20"/>
          <w:lang w:val="en-US"/>
        </w:rPr>
      </w:pPr>
      <w:r w:rsidRPr="00EC12FE">
        <w:rPr>
          <w:sz w:val="20"/>
          <w:lang w:val="en-US"/>
        </w:rPr>
        <w:br w:type="page"/>
      </w:r>
    </w:p>
    <w:p w:rsidR="007B586E" w:rsidRPr="00EC12FE" w:rsidRDefault="007B586E">
      <w:pPr>
        <w:rPr>
          <w:b/>
          <w:sz w:val="28"/>
          <w:szCs w:val="28"/>
        </w:rPr>
      </w:pPr>
      <w:r w:rsidRPr="00EC12FE">
        <w:rPr>
          <w:b/>
          <w:sz w:val="28"/>
          <w:szCs w:val="28"/>
        </w:rPr>
        <w:lastRenderedPageBreak/>
        <w:t xml:space="preserve">Form PER – 2:  Resume of Proposed Personnel  </w:t>
      </w:r>
    </w:p>
    <w:p w:rsidR="0049153D" w:rsidRPr="00EC12FE" w:rsidRDefault="0049153D">
      <w:pPr>
        <w:rPr>
          <w:b/>
          <w:sz w:val="28"/>
          <w:szCs w:val="28"/>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 xml:space="preserve">The Bidder shall provide all the information requested below. Fields with </w:t>
      </w:r>
      <w:r w:rsidR="00EE7B1C" w:rsidRPr="00EC12FE">
        <w:rPr>
          <w:rStyle w:val="Table"/>
          <w:rFonts w:ascii="Times New Roman" w:hAnsi="Times New Roman"/>
          <w:iCs/>
          <w:spacing w:val="-2"/>
          <w:sz w:val="24"/>
        </w:rPr>
        <w:t>asterisk</w:t>
      </w:r>
      <w:r w:rsidRPr="00EC12FE">
        <w:rPr>
          <w:rStyle w:val="Table"/>
          <w:rFonts w:ascii="Times New Roman" w:hAnsi="Times New Roman"/>
          <w:iCs/>
          <w:spacing w:val="-2"/>
          <w:sz w:val="24"/>
        </w:rPr>
        <w:t xml:space="preserve"> (*) shall be used for evaluation.</w:t>
      </w:r>
    </w:p>
    <w:p w:rsidR="007B586E" w:rsidRPr="00EC12FE" w:rsidRDefault="007B586E"/>
    <w:p w:rsidR="007B586E" w:rsidRPr="00EC12FE" w:rsidRDefault="007B586E">
      <w:pPr>
        <w:rPr>
          <w:rStyle w:val="Table"/>
          <w:rFonts w:ascii="Times New Roman" w:hAnsi="Times New Roman"/>
          <w:b/>
          <w:bCs/>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7B586E" w:rsidRPr="00EC12FE">
        <w:trPr>
          <w:cantSplit/>
          <w:jc w:val="center"/>
        </w:trPr>
        <w:tc>
          <w:tcPr>
            <w:tcW w:w="9090" w:type="dxa"/>
            <w:gridSpan w:val="3"/>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Position*</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Name *</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Date of birth</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Professional qualifications</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Name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Address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Telephone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Contact (manager / personnel officer)</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Fax</w:t>
            </w:r>
          </w:p>
          <w:p w:rsidR="007B586E" w:rsidRPr="00EC12FE" w:rsidRDefault="007B586E">
            <w:pPr>
              <w:rPr>
                <w:rStyle w:val="Table"/>
                <w:rFonts w:ascii="Times New Roman" w:hAnsi="Times New Roman"/>
                <w:b/>
                <w:bCs/>
                <w:iCs/>
                <w:spacing w:val="-2"/>
                <w:sz w:val="24"/>
                <w:lang w:val="pt-BR"/>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E-mail</w:t>
            </w: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rPr>
                <w:rStyle w:val="Table"/>
                <w:rFonts w:ascii="Times New Roman" w:hAnsi="Times New Roman"/>
                <w:b/>
                <w:bCs/>
                <w:iCs/>
                <w:spacing w:val="-2"/>
                <w:sz w:val="24"/>
                <w:lang w:val="pt-BR"/>
              </w:rPr>
            </w:pPr>
          </w:p>
        </w:tc>
        <w:tc>
          <w:tcPr>
            <w:tcW w:w="396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Job title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Years with present </w:t>
            </w:r>
            <w:r w:rsidR="00283744" w:rsidRPr="00EC12FE">
              <w:rPr>
                <w:rStyle w:val="Table"/>
                <w:rFonts w:ascii="Times New Roman" w:hAnsi="Times New Roman"/>
                <w:bCs/>
                <w:iCs/>
                <w:spacing w:val="-2"/>
                <w:sz w:val="24"/>
              </w:rPr>
              <w:t>Employer</w:t>
            </w:r>
          </w:p>
        </w:tc>
      </w:tr>
    </w:tbl>
    <w:p w:rsidR="007B586E" w:rsidRPr="00EC12FE" w:rsidRDefault="007B586E">
      <w:pPr>
        <w:rPr>
          <w:rStyle w:val="Table"/>
          <w:rFonts w:ascii="Times New Roman" w:hAnsi="Times New Roman"/>
          <w:i/>
          <w:spacing w:val="-2"/>
          <w:sz w:val="24"/>
        </w:rPr>
      </w:pPr>
    </w:p>
    <w:p w:rsidR="007B586E" w:rsidRPr="00EC12FE" w:rsidRDefault="007B586E">
      <w:pPr>
        <w:rPr>
          <w:rStyle w:val="Table"/>
          <w:rFonts w:ascii="Times New Roman" w:hAnsi="Times New Roman"/>
          <w:iCs/>
          <w:spacing w:val="-2"/>
          <w:sz w:val="24"/>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Summarize professional experience in reverse chronological order. Indicate particular technical and managerial experience relevant to the project.</w:t>
      </w:r>
    </w:p>
    <w:p w:rsidR="007B586E" w:rsidRPr="00EC12FE" w:rsidRDefault="007B586E">
      <w:pPr>
        <w:rPr>
          <w:rStyle w:val="Table"/>
          <w:rFonts w:ascii="Times New Roman" w:hAnsi="Times New Roman"/>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From*</w:t>
            </w: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To*</w:t>
            </w: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Company, Project , Position, and Relevant Technical  and Management Experience*</w:t>
            </w:r>
          </w:p>
        </w:tc>
      </w:tr>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bl>
    <w:p w:rsidR="007B586E" w:rsidRPr="00EC12FE" w:rsidRDefault="007B586E">
      <w:pPr>
        <w:pStyle w:val="S4-Header2"/>
        <w:rPr>
          <w:sz w:val="24"/>
        </w:rPr>
      </w:pPr>
      <w:r w:rsidRPr="00EC12FE">
        <w:br w:type="page"/>
      </w:r>
      <w:bookmarkStart w:id="432" w:name="_Toc138144064"/>
      <w:bookmarkStart w:id="433" w:name="_Toc398122869"/>
      <w:r w:rsidRPr="00EC12FE">
        <w:lastRenderedPageBreak/>
        <w:t>Forms for Equipment</w:t>
      </w:r>
      <w:bookmarkEnd w:id="432"/>
      <w:bookmarkEnd w:id="433"/>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 The Bidder shall provide all the information requested below, to the extent possible. Fields with asterisk (*) shall be used for evaluation.</w:t>
      </w:r>
    </w:p>
    <w:p w:rsidR="007B586E" w:rsidRPr="00EC12FE" w:rsidRDefault="007B586E">
      <w:pPr>
        <w:jc w:val="both"/>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Type of Equipment*</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manufacturer</w:t>
            </w:r>
            <w:r w:rsidR="008041C8" w:rsidRPr="00EC12FE">
              <w:rPr>
                <w:rStyle w:val="Table"/>
                <w:rFonts w:ascii="Times New Roman" w:hAnsi="Times New Roman"/>
                <w:b/>
                <w:bCs/>
                <w:spacing w:val="-2"/>
                <w:sz w:val="24"/>
              </w:rPr>
              <w:t xml:space="preserve">, </w:t>
            </w:r>
          </w:p>
          <w:p w:rsidR="008041C8" w:rsidRPr="00EC12FE" w:rsidRDefault="008041C8">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Model and power rating</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Capacity*</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Year of manufacture*</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Status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location</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current commitments</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trHeight w:val="525"/>
          <w:jc w:val="center"/>
        </w:trPr>
        <w:tc>
          <w:tcPr>
            <w:tcW w:w="1440" w:type="dxa"/>
            <w:tcBorders>
              <w:top w:val="single" w:sz="6" w:space="0" w:color="auto"/>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Source</w:t>
            </w:r>
          </w:p>
        </w:tc>
        <w:tc>
          <w:tcPr>
            <w:tcW w:w="8100"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Indicate source of the equipment</w:t>
            </w:r>
          </w:p>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Owned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Rented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Leased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Specially manufactured</w:t>
            </w:r>
          </w:p>
        </w:tc>
      </w:tr>
    </w:tbl>
    <w:p w:rsidR="007B586E" w:rsidRPr="00EC12FE" w:rsidRDefault="007B586E">
      <w:pPr>
        <w:jc w:val="both"/>
        <w:rPr>
          <w:rStyle w:val="Table"/>
          <w:rFonts w:ascii="Times New Roman" w:hAnsi="Times New Roman"/>
          <w:spacing w:val="-2"/>
          <w:sz w:val="24"/>
        </w:rPr>
      </w:pPr>
    </w:p>
    <w:p w:rsidR="007B586E" w:rsidRPr="00EC12FE" w:rsidRDefault="007B586E">
      <w:pPr>
        <w:jc w:val="both"/>
        <w:rPr>
          <w:rStyle w:val="Table"/>
          <w:rFonts w:ascii="Times New Roman" w:hAnsi="Times New Roman"/>
          <w:iCs/>
          <w:spacing w:val="-2"/>
          <w:sz w:val="24"/>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following information shall be provided only for equipment not owned by the Bidder.</w:t>
      </w:r>
    </w:p>
    <w:p w:rsidR="007B586E" w:rsidRPr="00EC12FE" w:rsidRDefault="007B586E">
      <w:pPr>
        <w:jc w:val="both"/>
        <w:rPr>
          <w:rStyle w:val="Table"/>
          <w:rFonts w:ascii="Times New Roman" w:hAnsi="Times New Roman"/>
          <w:b/>
          <w:bCs/>
          <w:i/>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Owner</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Address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Telephone</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Contact name and title</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Fax</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Telex</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Agreements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rental / lease / manufacture agreements specific to the project</w:t>
            </w:r>
          </w:p>
        </w:tc>
      </w:tr>
      <w:tr w:rsidR="007B586E" w:rsidRPr="00EC12FE">
        <w:trPr>
          <w:cantSplit/>
          <w:jc w:val="center"/>
        </w:trPr>
        <w:tc>
          <w:tcPr>
            <w:tcW w:w="1440" w:type="dxa"/>
            <w:tcBorders>
              <w:top w:val="dotted" w:sz="4" w:space="0" w:color="auto"/>
              <w:left w:val="single" w:sz="6" w:space="0" w:color="auto"/>
              <w:bottom w:val="dotted" w:sz="4"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dotted" w:sz="4" w:space="0" w:color="auto"/>
              <w:left w:val="single" w:sz="6" w:space="0" w:color="auto"/>
              <w:bottom w:val="dotted" w:sz="4"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bl>
    <w:p w:rsidR="007B586E" w:rsidRPr="00EC12FE" w:rsidRDefault="007B586E">
      <w:pPr>
        <w:rPr>
          <w:rFonts w:ascii="Arial" w:hAnsi="Arial" w:cs="Arial"/>
        </w:rPr>
      </w:pPr>
    </w:p>
    <w:p w:rsidR="007B586E" w:rsidRPr="00EC12FE" w:rsidRDefault="007B586E">
      <w:pPr>
        <w:pStyle w:val="Subtitle"/>
        <w:spacing w:after="120"/>
        <w:ind w:left="180" w:right="288"/>
        <w:jc w:val="left"/>
        <w:rPr>
          <w:rFonts w:cs="Arial"/>
          <w:sz w:val="20"/>
        </w:rPr>
      </w:pPr>
      <w:r w:rsidRPr="00EC12FE">
        <w:br w:type="page"/>
      </w:r>
    </w:p>
    <w:p w:rsidR="007B586E" w:rsidRPr="00EC12FE" w:rsidRDefault="007B586E">
      <w:pPr>
        <w:pStyle w:val="S4-header1"/>
      </w:pPr>
      <w:bookmarkStart w:id="434" w:name="_Toc398122870"/>
      <w:r w:rsidRPr="00EC12FE">
        <w:lastRenderedPageBreak/>
        <w:t>Bidder’s Qualification</w:t>
      </w:r>
      <w:bookmarkEnd w:id="434"/>
    </w:p>
    <w:p w:rsidR="007B586E" w:rsidRPr="00EC12FE" w:rsidRDefault="007B586E">
      <w:pPr>
        <w:jc w:val="both"/>
      </w:pPr>
      <w:r w:rsidRPr="00EC12FE">
        <w:t>To establish its qualifications to perform the contract in accordance with Section III (Evaluation and Qualification Criteria) the Bidder shall provide the information requested in the corresponding Information Sheets included hereunder</w:t>
      </w:r>
    </w:p>
    <w:p w:rsidR="007B586E" w:rsidRPr="00EC12FE" w:rsidRDefault="007B586E">
      <w:pPr>
        <w:pStyle w:val="SectionVHeader"/>
        <w:ind w:left="180"/>
        <w:jc w:val="left"/>
        <w:rPr>
          <w:sz w:val="20"/>
          <w:lang w:val="en-US"/>
        </w:rPr>
      </w:pPr>
    </w:p>
    <w:p w:rsidR="000B3397" w:rsidRPr="00EC12FE" w:rsidRDefault="007B586E" w:rsidP="00301412">
      <w:pPr>
        <w:pStyle w:val="S4-Header2"/>
      </w:pPr>
      <w:r w:rsidRPr="00EC12FE">
        <w:br w:type="page"/>
      </w:r>
      <w:bookmarkStart w:id="435" w:name="_Toc398122871"/>
      <w:bookmarkStart w:id="436" w:name="_Toc78273052"/>
      <w:bookmarkStart w:id="437" w:name="_Toc108950346"/>
      <w:bookmarkEnd w:id="415"/>
      <w:r w:rsidR="000B3397" w:rsidRPr="00EC12FE">
        <w:rPr>
          <w:szCs w:val="32"/>
        </w:rPr>
        <w:lastRenderedPageBreak/>
        <w:t>Form ELI -1.1</w:t>
      </w:r>
      <w:r w:rsidR="00301412" w:rsidRPr="00EC12FE">
        <w:rPr>
          <w:szCs w:val="32"/>
        </w:rPr>
        <w:t xml:space="preserve">: </w:t>
      </w:r>
      <w:bookmarkStart w:id="438" w:name="_Toc108424563"/>
      <w:r w:rsidR="000B3397" w:rsidRPr="00EC12FE">
        <w:t>Bidder Information Form</w:t>
      </w:r>
      <w:bookmarkEnd w:id="438"/>
      <w:bookmarkEnd w:id="435"/>
    </w:p>
    <w:p w:rsidR="000B3397" w:rsidRPr="00EC12FE" w:rsidRDefault="000B3397" w:rsidP="000B3397">
      <w:pPr>
        <w:jc w:val="right"/>
        <w:rPr>
          <w:spacing w:val="-2"/>
        </w:rPr>
      </w:pPr>
      <w:r w:rsidRPr="00EC12FE">
        <w:rPr>
          <w:spacing w:val="-2"/>
        </w:rPr>
        <w:t xml:space="preserve">Date: </w:t>
      </w:r>
      <w:r w:rsidRPr="00EC12FE">
        <w:rPr>
          <w:i/>
        </w:rPr>
        <w:t>_________________</w:t>
      </w:r>
      <w:r w:rsidRPr="00EC12FE">
        <w:br/>
      </w:r>
      <w:r w:rsidR="00D46B5A">
        <w:rPr>
          <w:spacing w:val="-2"/>
        </w:rPr>
        <w:t>N</w:t>
      </w:r>
      <w:r w:rsidRPr="00EC12FE">
        <w:rPr>
          <w:spacing w:val="-2"/>
        </w:rPr>
        <w:t xml:space="preserve">CB No. and title: </w:t>
      </w:r>
      <w:r w:rsidRPr="00EC12FE">
        <w:rPr>
          <w:i/>
          <w:spacing w:val="3"/>
        </w:rPr>
        <w:t>_________________</w:t>
      </w:r>
      <w:r w:rsidRPr="00EC12FE">
        <w:rPr>
          <w:spacing w:val="3"/>
        </w:rPr>
        <w:br/>
      </w:r>
      <w:r w:rsidRPr="00EC12FE">
        <w:rPr>
          <w:spacing w:val="-2"/>
        </w:rPr>
        <w:t>Page</w:t>
      </w:r>
      <w:r w:rsidRPr="00EC12FE">
        <w:rPr>
          <w:i/>
          <w:spacing w:val="-2"/>
        </w:rPr>
        <w:t xml:space="preserve"> </w:t>
      </w:r>
      <w:r w:rsidRPr="00EC12FE">
        <w:rPr>
          <w:i/>
        </w:rPr>
        <w:t>__________</w:t>
      </w:r>
      <w:r w:rsidRPr="00EC12FE">
        <w:rPr>
          <w:spacing w:val="-2"/>
        </w:rPr>
        <w:t xml:space="preserve">of </w:t>
      </w:r>
      <w:r w:rsidRPr="00EC12FE">
        <w:rPr>
          <w:i/>
          <w:spacing w:val="1"/>
        </w:rPr>
        <w:t>_______________</w:t>
      </w:r>
      <w:r w:rsidRPr="00EC12FE">
        <w:rPr>
          <w:spacing w:val="-2"/>
        </w:rPr>
        <w:t>pages</w:t>
      </w:r>
    </w:p>
    <w:p w:rsidR="000B3397" w:rsidRPr="00EC12FE" w:rsidRDefault="000B3397" w:rsidP="000B3397">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name</w:t>
            </w:r>
          </w:p>
          <w:p w:rsidR="000B3397" w:rsidRPr="00EC12FE" w:rsidRDefault="000B3397" w:rsidP="00AE3FF7">
            <w:pPr>
              <w:spacing w:before="40" w:after="120"/>
              <w:ind w:left="90"/>
              <w:rPr>
                <w:i/>
                <w:spacing w:val="3"/>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10"/>
              </w:rPr>
            </w:pPr>
            <w:r w:rsidRPr="00EC12FE">
              <w:rPr>
                <w:spacing w:val="-2"/>
              </w:rPr>
              <w:t xml:space="preserve">In case of Joint Venture (JV), </w:t>
            </w:r>
            <w:r w:rsidRPr="00EC12FE">
              <w:rPr>
                <w:spacing w:val="-10"/>
              </w:rPr>
              <w:t>name of each member:</w:t>
            </w:r>
          </w:p>
          <w:p w:rsidR="000B3397" w:rsidRPr="00EC12FE" w:rsidRDefault="000B3397" w:rsidP="00AE3FF7">
            <w:pPr>
              <w:spacing w:before="40" w:after="120"/>
              <w:ind w:left="90"/>
              <w:rPr>
                <w:i/>
                <w:spacing w:val="4"/>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8"/>
              </w:rPr>
            </w:pPr>
            <w:r w:rsidRPr="00EC12FE">
              <w:rPr>
                <w:spacing w:val="-8"/>
              </w:rPr>
              <w:t>Bidder's actual or intended country of registration:</w:t>
            </w:r>
          </w:p>
          <w:p w:rsidR="000B3397" w:rsidRPr="00EC12FE" w:rsidRDefault="000B3397" w:rsidP="00AE3FF7">
            <w:pPr>
              <w:spacing w:before="40" w:after="120"/>
              <w:ind w:left="90"/>
              <w:rPr>
                <w:i/>
                <w:spacing w:val="6"/>
              </w:rPr>
            </w:pPr>
            <w:r w:rsidRPr="00EC12FE">
              <w:rPr>
                <w:i/>
                <w:spacing w:val="6"/>
              </w:rPr>
              <w:t>[indicate country of Constitution]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EE7B1C">
            <w:pPr>
              <w:spacing w:before="40" w:after="120"/>
              <w:ind w:left="90"/>
              <w:rPr>
                <w:spacing w:val="-8"/>
              </w:rPr>
            </w:pPr>
            <w:r w:rsidRPr="00EC12FE">
              <w:rPr>
                <w:spacing w:val="-8"/>
              </w:rPr>
              <w:t>Bidder's actual or intended year of incorporation: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legal address [in country of registration]:</w:t>
            </w:r>
          </w:p>
          <w:p w:rsidR="000B3397" w:rsidRPr="00EC12FE" w:rsidRDefault="000B3397" w:rsidP="00AE3FF7">
            <w:pPr>
              <w:spacing w:before="40" w:after="120"/>
              <w:ind w:left="90"/>
              <w:rPr>
                <w:i/>
                <w:spacing w:val="1"/>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authorized representative information</w:t>
            </w:r>
          </w:p>
          <w:p w:rsidR="000B3397" w:rsidRPr="00EC12FE" w:rsidRDefault="000B3397" w:rsidP="00AE3FF7">
            <w:pPr>
              <w:spacing w:before="40" w:after="120"/>
              <w:ind w:left="90"/>
              <w:rPr>
                <w:spacing w:val="6"/>
              </w:rPr>
            </w:pPr>
            <w:r w:rsidRPr="00EC12FE">
              <w:rPr>
                <w:spacing w:val="-2"/>
              </w:rPr>
              <w:t>Name: _____________________________________</w:t>
            </w:r>
          </w:p>
          <w:p w:rsidR="000B3397" w:rsidRPr="00EC12FE" w:rsidRDefault="000B3397" w:rsidP="00AE3FF7">
            <w:pPr>
              <w:spacing w:before="40" w:after="120"/>
              <w:ind w:left="90"/>
              <w:rPr>
                <w:i/>
                <w:spacing w:val="1"/>
              </w:rPr>
            </w:pPr>
            <w:r w:rsidRPr="00EC12FE">
              <w:rPr>
                <w:spacing w:val="-2"/>
              </w:rPr>
              <w:t xml:space="preserve">Address: </w:t>
            </w:r>
            <w:r w:rsidRPr="00EC12FE">
              <w:rPr>
                <w:i/>
                <w:spacing w:val="1"/>
              </w:rPr>
              <w:t>___________________________________</w:t>
            </w:r>
          </w:p>
          <w:p w:rsidR="000B3397" w:rsidRPr="00EC12FE" w:rsidRDefault="000B3397" w:rsidP="00AE3FF7">
            <w:pPr>
              <w:spacing w:before="40" w:after="120"/>
              <w:ind w:left="90"/>
            </w:pPr>
            <w:r w:rsidRPr="00EC12FE">
              <w:rPr>
                <w:spacing w:val="-2"/>
              </w:rPr>
              <w:t xml:space="preserve">Telephone/Fax numbers: </w:t>
            </w:r>
            <w:r w:rsidRPr="00EC12FE">
              <w:rPr>
                <w:i/>
              </w:rPr>
              <w:t>_______________________</w:t>
            </w:r>
          </w:p>
          <w:p w:rsidR="000B3397" w:rsidRPr="00EC12FE" w:rsidRDefault="000B3397" w:rsidP="00AE3FF7">
            <w:pPr>
              <w:spacing w:before="40" w:after="120"/>
              <w:ind w:left="90"/>
            </w:pPr>
            <w:r w:rsidRPr="00EC12FE">
              <w:rPr>
                <w:spacing w:val="-6"/>
              </w:rPr>
              <w:t xml:space="preserve">E-mail address: </w:t>
            </w:r>
            <w:r w:rsidRPr="00EC12FE">
              <w:rPr>
                <w:i/>
              </w:rPr>
              <w:t>______________________________</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1. Attached are copies of original documents of</w:t>
            </w:r>
          </w:p>
          <w:p w:rsidR="000B3397" w:rsidRPr="00EC12FE" w:rsidRDefault="000B3397" w:rsidP="00AE3FF7">
            <w:pPr>
              <w:spacing w:before="40" w:after="120"/>
              <w:ind w:left="540" w:hanging="450"/>
              <w:rPr>
                <w:spacing w:val="-8"/>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 xml:space="preserve">Articles of Incorporation (or equivalent documents of constitution or association), and/or documents of registration of </w:t>
            </w:r>
            <w:r w:rsidRPr="00EC12FE">
              <w:rPr>
                <w:spacing w:val="-8"/>
              </w:rPr>
              <w:t>the legal entity named above, in accordance with ITB 4.3.</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spacing w:val="-2"/>
              </w:rPr>
              <w:tab/>
              <w:t>In case of JV, letter of intent to form JV or JV agreement, in accordance with ITB 4.1.</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In case of Government-owned enterprise or institution, in accordance with ITB 4.5 documents establishing:</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Legal and financial autonomy</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Operation under commercial law</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Establishing that the Bidder is not dependent agency of the Employer</w:t>
            </w:r>
          </w:p>
          <w:p w:rsidR="000B3397" w:rsidRPr="00EC12FE" w:rsidRDefault="000B3397" w:rsidP="00EE7B1C">
            <w:pPr>
              <w:spacing w:before="40" w:after="120"/>
              <w:ind w:left="360" w:hanging="270"/>
              <w:rPr>
                <w:spacing w:val="-2"/>
              </w:rPr>
            </w:pPr>
            <w:r w:rsidRPr="00EC12FE">
              <w:rPr>
                <w:spacing w:val="-2"/>
              </w:rPr>
              <w:t>2. Included are the organizational chart, a list of Board of Directors, and the beneficial ownership.</w:t>
            </w:r>
          </w:p>
        </w:tc>
      </w:tr>
      <w:bookmarkEnd w:id="436"/>
      <w:bookmarkEnd w:id="437"/>
    </w:tbl>
    <w:p w:rsidR="007B586E" w:rsidRPr="00EC12FE" w:rsidRDefault="007B586E">
      <w:pPr>
        <w:rPr>
          <w:rFonts w:ascii="Arial" w:hAnsi="Arial" w:cs="Arial"/>
          <w:sz w:val="20"/>
        </w:rPr>
      </w:pPr>
    </w:p>
    <w:p w:rsidR="000B3397" w:rsidRPr="00EC12FE" w:rsidRDefault="007B586E" w:rsidP="00301412">
      <w:pPr>
        <w:pStyle w:val="S4-Header2"/>
      </w:pPr>
      <w:r w:rsidRPr="00EC12FE">
        <w:rPr>
          <w:rFonts w:cs="Arial"/>
          <w:sz w:val="20"/>
        </w:rPr>
        <w:br w:type="page"/>
      </w:r>
      <w:bookmarkStart w:id="439" w:name="_Toc398122872"/>
      <w:bookmarkStart w:id="440" w:name="_Toc78273053"/>
      <w:bookmarkStart w:id="441" w:name="_Toc108950347"/>
      <w:r w:rsidR="000B3397" w:rsidRPr="00EC12FE">
        <w:rPr>
          <w:szCs w:val="32"/>
        </w:rPr>
        <w:lastRenderedPageBreak/>
        <w:t>Form ELI -1.2</w:t>
      </w:r>
      <w:r w:rsidR="00301412" w:rsidRPr="00EC12FE">
        <w:rPr>
          <w:szCs w:val="32"/>
        </w:rPr>
        <w:t xml:space="preserve">: </w:t>
      </w:r>
      <w:r w:rsidR="000B3397" w:rsidRPr="00EC12FE">
        <w:t>Information Form</w:t>
      </w:r>
      <w:r w:rsidR="00970495" w:rsidRPr="00EC12FE">
        <w:t xml:space="preserve"> for JV Bidders</w:t>
      </w:r>
      <w:bookmarkEnd w:id="439"/>
      <w:r w:rsidR="000E6189" w:rsidRPr="00EC12FE">
        <w:t xml:space="preserve"> </w:t>
      </w:r>
    </w:p>
    <w:p w:rsidR="000E6189" w:rsidRPr="00EC12FE" w:rsidRDefault="000E6189" w:rsidP="00301412">
      <w:pPr>
        <w:jc w:val="center"/>
      </w:pPr>
      <w:r w:rsidRPr="00EC12FE">
        <w:t>(</w:t>
      </w:r>
      <w:proofErr w:type="gramStart"/>
      <w:r w:rsidRPr="00EC12FE">
        <w:t>to</w:t>
      </w:r>
      <w:proofErr w:type="gramEnd"/>
      <w:r w:rsidRPr="00EC12FE">
        <w:t xml:space="preserve"> </w:t>
      </w:r>
      <w:r w:rsidR="00970495" w:rsidRPr="00EC12FE">
        <w:t xml:space="preserve">be completed </w:t>
      </w:r>
      <w:r w:rsidRPr="00EC12FE">
        <w:t>for each member</w:t>
      </w:r>
      <w:r w:rsidR="00970495" w:rsidRPr="00EC12FE">
        <w:t xml:space="preserve"> of Joint Venture</w:t>
      </w:r>
      <w:r w:rsidRPr="00EC12FE">
        <w:t>)</w:t>
      </w:r>
    </w:p>
    <w:p w:rsidR="000B3397" w:rsidRPr="00EC12FE" w:rsidRDefault="000B3397" w:rsidP="000B3397">
      <w:pPr>
        <w:jc w:val="right"/>
        <w:rPr>
          <w:spacing w:val="-2"/>
          <w:sz w:val="22"/>
          <w:szCs w:val="22"/>
        </w:rPr>
      </w:pPr>
      <w:r w:rsidRPr="00EC12FE">
        <w:rPr>
          <w:spacing w:val="-2"/>
          <w:sz w:val="22"/>
          <w:szCs w:val="22"/>
        </w:rPr>
        <w:t xml:space="preserve">Date: </w:t>
      </w:r>
      <w:r w:rsidRPr="00EC12FE">
        <w:rPr>
          <w:i/>
          <w:iCs/>
          <w:spacing w:val="2"/>
          <w:sz w:val="22"/>
          <w:szCs w:val="22"/>
        </w:rPr>
        <w:t>_______________</w:t>
      </w:r>
      <w:r w:rsidRPr="00EC12FE">
        <w:rPr>
          <w:i/>
          <w:iCs/>
          <w:spacing w:val="2"/>
          <w:sz w:val="22"/>
          <w:szCs w:val="22"/>
        </w:rPr>
        <w:br/>
      </w:r>
      <w:r w:rsidR="00D46B5A">
        <w:rPr>
          <w:spacing w:val="-2"/>
          <w:sz w:val="22"/>
          <w:szCs w:val="22"/>
        </w:rPr>
        <w:t>N</w:t>
      </w:r>
      <w:r w:rsidRPr="00EC12FE">
        <w:rPr>
          <w:spacing w:val="-2"/>
          <w:sz w:val="22"/>
          <w:szCs w:val="22"/>
        </w:rPr>
        <w:t xml:space="preserve">CB No. and title: </w:t>
      </w:r>
      <w:r w:rsidRPr="00EC12FE">
        <w:rPr>
          <w:i/>
          <w:iCs/>
          <w:spacing w:val="2"/>
          <w:sz w:val="22"/>
          <w:szCs w:val="22"/>
        </w:rPr>
        <w:t>__________________</w:t>
      </w:r>
      <w:r w:rsidRPr="00EC12FE">
        <w:rPr>
          <w:i/>
          <w:iCs/>
          <w:spacing w:val="2"/>
          <w:sz w:val="22"/>
          <w:szCs w:val="22"/>
        </w:rPr>
        <w:br/>
      </w:r>
      <w:r w:rsidRPr="00EC12FE">
        <w:rPr>
          <w:spacing w:val="-2"/>
          <w:sz w:val="22"/>
          <w:szCs w:val="22"/>
        </w:rPr>
        <w:t xml:space="preserve">Page </w:t>
      </w:r>
      <w:r w:rsidRPr="00EC12FE">
        <w:rPr>
          <w:i/>
          <w:iCs/>
          <w:spacing w:val="2"/>
          <w:sz w:val="22"/>
          <w:szCs w:val="22"/>
        </w:rPr>
        <w:t xml:space="preserve">_______________ </w:t>
      </w:r>
      <w:r w:rsidRPr="00EC12FE">
        <w:rPr>
          <w:spacing w:val="-2"/>
          <w:sz w:val="22"/>
          <w:szCs w:val="22"/>
        </w:rPr>
        <w:t xml:space="preserve">of </w:t>
      </w:r>
      <w:r w:rsidRPr="00EC12FE">
        <w:rPr>
          <w:i/>
          <w:iCs/>
          <w:spacing w:val="1"/>
          <w:sz w:val="22"/>
          <w:szCs w:val="22"/>
        </w:rPr>
        <w:t xml:space="preserve">____________ </w:t>
      </w:r>
      <w:r w:rsidRPr="00EC12FE">
        <w:rPr>
          <w:spacing w:val="-2"/>
          <w:sz w:val="22"/>
          <w:szCs w:val="22"/>
        </w:rPr>
        <w:t>pages</w:t>
      </w:r>
    </w:p>
    <w:p w:rsidR="000B3397" w:rsidRPr="00EC12FE" w:rsidRDefault="000B3397" w:rsidP="000B3397">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Bidder’s</w:t>
            </w:r>
            <w:r w:rsidR="00970495" w:rsidRPr="00EC12FE">
              <w:rPr>
                <w:spacing w:val="-2"/>
                <w:sz w:val="22"/>
                <w:szCs w:val="22"/>
              </w:rPr>
              <w:t xml:space="preserve"> Joint Venture</w:t>
            </w:r>
            <w:r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w:t>
            </w:r>
            <w:r w:rsidR="000E6189" w:rsidRPr="00EC12FE">
              <w:rPr>
                <w:spacing w:val="-2"/>
                <w:sz w:val="22"/>
                <w:szCs w:val="22"/>
              </w:rPr>
              <w:t>JV</w:t>
            </w:r>
            <w:r w:rsidR="00B0061E" w:rsidRPr="00EC12FE">
              <w:rPr>
                <w:spacing w:val="-2"/>
                <w:sz w:val="22"/>
                <w:szCs w:val="22"/>
              </w:rPr>
              <w:t xml:space="preserve"> </w:t>
            </w:r>
            <w:r w:rsidR="000E6189" w:rsidRPr="00EC12FE">
              <w:rPr>
                <w:spacing w:val="-2"/>
                <w:sz w:val="22"/>
                <w:szCs w:val="22"/>
              </w:rPr>
              <w:t>member</w:t>
            </w:r>
            <w:r w:rsidRPr="00EC12FE">
              <w:rPr>
                <w:spacing w:val="-2"/>
                <w:sz w:val="22"/>
                <w:szCs w:val="22"/>
              </w:rPr>
              <w:t>’s</w:t>
            </w:r>
            <w:r w:rsidR="000E6189" w:rsidRPr="00EC12FE">
              <w:rPr>
                <w:spacing w:val="-2"/>
                <w:sz w:val="22"/>
                <w:szCs w:val="22"/>
              </w:rPr>
              <w:t xml:space="preserve"> </w:t>
            </w:r>
            <w:r w:rsidR="000B3397"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country of registration: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year of constitution: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right w:val="single" w:sz="2" w:space="0" w:color="auto"/>
            </w:tcBorders>
          </w:tcPr>
          <w:p w:rsidR="000B3397" w:rsidRPr="00EC12FE" w:rsidRDefault="00970495" w:rsidP="00AE3FF7">
            <w:pPr>
              <w:spacing w:before="40" w:after="120"/>
              <w:ind w:left="540" w:hanging="450"/>
              <w:rPr>
                <w:spacing w:val="-7"/>
                <w:sz w:val="22"/>
                <w:szCs w:val="22"/>
              </w:rPr>
            </w:pPr>
            <w:r w:rsidRPr="00EC12FE">
              <w:rPr>
                <w:spacing w:val="-7"/>
                <w:sz w:val="22"/>
                <w:szCs w:val="22"/>
              </w:rPr>
              <w:t xml:space="preserve"> JV m</w:t>
            </w:r>
            <w:r w:rsidR="000E6189" w:rsidRPr="00EC12FE">
              <w:rPr>
                <w:spacing w:val="-7"/>
                <w:sz w:val="22"/>
                <w:szCs w:val="22"/>
              </w:rPr>
              <w:t>ember’s</w:t>
            </w:r>
            <w:r w:rsidR="000B3397" w:rsidRPr="00EC12FE">
              <w:rPr>
                <w:spacing w:val="-7"/>
                <w:sz w:val="22"/>
                <w:szCs w:val="22"/>
              </w:rPr>
              <w:t xml:space="preserve"> legal address in country of constitution:</w:t>
            </w:r>
          </w:p>
          <w:p w:rsidR="000B3397" w:rsidRPr="00EC12FE" w:rsidRDefault="000B3397" w:rsidP="00AE3FF7">
            <w:pPr>
              <w:spacing w:before="40" w:after="120"/>
              <w:ind w:left="540" w:hanging="450"/>
              <w:rPr>
                <w:spacing w:val="-7"/>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6"/>
                <w:sz w:val="22"/>
                <w:szCs w:val="22"/>
              </w:rPr>
            </w:pPr>
            <w:r w:rsidRPr="00EC12FE">
              <w:rPr>
                <w:spacing w:val="-6"/>
                <w:sz w:val="22"/>
                <w:szCs w:val="22"/>
              </w:rPr>
              <w:t xml:space="preserve"> JV m</w:t>
            </w:r>
            <w:r w:rsidR="000E6189" w:rsidRPr="00EC12FE">
              <w:rPr>
                <w:spacing w:val="-6"/>
                <w:sz w:val="22"/>
                <w:szCs w:val="22"/>
              </w:rPr>
              <w:t>ember’s</w:t>
            </w:r>
            <w:r w:rsidR="000B3397" w:rsidRPr="00EC12FE">
              <w:rPr>
                <w:spacing w:val="-6"/>
                <w:sz w:val="22"/>
                <w:szCs w:val="22"/>
              </w:rPr>
              <w:t xml:space="preserve"> authorized representative information</w:t>
            </w:r>
          </w:p>
          <w:p w:rsidR="000B3397" w:rsidRPr="00EC12FE" w:rsidRDefault="000B3397" w:rsidP="00AE3FF7">
            <w:pPr>
              <w:spacing w:before="40" w:after="120"/>
              <w:ind w:left="540" w:hanging="450"/>
              <w:rPr>
                <w:i/>
                <w:iCs/>
                <w:spacing w:val="2"/>
                <w:sz w:val="22"/>
                <w:szCs w:val="22"/>
              </w:rPr>
            </w:pPr>
            <w:r w:rsidRPr="00EC12FE">
              <w:rPr>
                <w:spacing w:val="-2"/>
                <w:sz w:val="22"/>
                <w:szCs w:val="22"/>
              </w:rPr>
              <w:t>Name: ____________________________________</w:t>
            </w:r>
          </w:p>
          <w:p w:rsidR="000B3397" w:rsidRPr="00EC12FE" w:rsidRDefault="000B3397" w:rsidP="00AE3FF7">
            <w:pPr>
              <w:spacing w:before="40" w:after="120"/>
              <w:ind w:left="540" w:hanging="450"/>
              <w:rPr>
                <w:i/>
                <w:iCs/>
                <w:spacing w:val="1"/>
                <w:sz w:val="22"/>
                <w:szCs w:val="22"/>
              </w:rPr>
            </w:pPr>
            <w:r w:rsidRPr="00EC12FE">
              <w:rPr>
                <w:spacing w:val="-2"/>
                <w:sz w:val="22"/>
                <w:szCs w:val="22"/>
              </w:rPr>
              <w:t>Address: __________________________________</w:t>
            </w:r>
          </w:p>
          <w:p w:rsidR="000B3397" w:rsidRPr="00EC12FE" w:rsidRDefault="000B3397" w:rsidP="00AE3FF7">
            <w:pPr>
              <w:spacing w:before="40" w:after="120"/>
              <w:ind w:left="540" w:hanging="450"/>
              <w:rPr>
                <w:i/>
                <w:iCs/>
                <w:spacing w:val="2"/>
                <w:sz w:val="22"/>
                <w:szCs w:val="22"/>
              </w:rPr>
            </w:pPr>
            <w:r w:rsidRPr="00EC12FE">
              <w:rPr>
                <w:spacing w:val="-2"/>
                <w:sz w:val="22"/>
                <w:szCs w:val="22"/>
              </w:rPr>
              <w:t>Telephone/Fax numbers: _____________________</w:t>
            </w:r>
          </w:p>
          <w:p w:rsidR="000B3397" w:rsidRPr="00EC12FE" w:rsidRDefault="000B3397" w:rsidP="00AE3FF7">
            <w:pPr>
              <w:spacing w:before="40" w:after="120"/>
              <w:ind w:left="540" w:hanging="450"/>
              <w:rPr>
                <w:i/>
                <w:iCs/>
                <w:spacing w:val="2"/>
                <w:sz w:val="22"/>
                <w:szCs w:val="22"/>
              </w:rPr>
            </w:pPr>
            <w:r w:rsidRPr="00EC12FE">
              <w:rPr>
                <w:spacing w:val="-6"/>
                <w:sz w:val="22"/>
                <w:szCs w:val="22"/>
              </w:rPr>
              <w:t>E-mail address: _____________________________</w:t>
            </w: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1. Attached are copies of original documents of</w:t>
            </w:r>
          </w:p>
          <w:p w:rsidR="000B3397" w:rsidRPr="00EC12FE" w:rsidRDefault="000B3397" w:rsidP="00AE3FF7">
            <w:pPr>
              <w:spacing w:before="40" w:after="120"/>
              <w:ind w:left="540" w:hanging="450"/>
              <w:rPr>
                <w:spacing w:val="-8"/>
                <w:sz w:val="22"/>
                <w:szCs w:val="2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sz w:val="22"/>
                <w:szCs w:val="22"/>
              </w:rPr>
              <w:t xml:space="preserve">Articles of Incorporation (or equivalent documents of constitution or association), and/or registration documents of the </w:t>
            </w:r>
            <w:r w:rsidRPr="00EC12FE">
              <w:rPr>
                <w:spacing w:val="-8"/>
                <w:sz w:val="22"/>
                <w:szCs w:val="22"/>
              </w:rPr>
              <w:t>legal entity named above, in accordance with ITB 4.3.</w:t>
            </w:r>
          </w:p>
          <w:p w:rsidR="000B3397" w:rsidRPr="00EC12FE" w:rsidRDefault="000B3397" w:rsidP="00AE3FF7">
            <w:pPr>
              <w:spacing w:before="40" w:after="120"/>
              <w:ind w:left="540" w:hanging="450"/>
              <w:rPr>
                <w:spacing w:val="-2"/>
                <w:sz w:val="22"/>
                <w:szCs w:val="22"/>
              </w:rPr>
            </w:pPr>
            <w:r w:rsidRPr="00EC12FE">
              <w:rPr>
                <w:rFonts w:ascii="MS Mincho" w:eastAsia="MS Mincho" w:hAnsi="MS Mincho" w:cs="MS Mincho"/>
                <w:spacing w:val="-2"/>
              </w:rPr>
              <w:sym w:font="Wingdings" w:char="F0A8"/>
            </w:r>
            <w:r w:rsidRPr="00EC12FE">
              <w:rPr>
                <w:spacing w:val="-2"/>
                <w:sz w:val="22"/>
                <w:szCs w:val="22"/>
              </w:rPr>
              <w:t xml:space="preserve"> </w:t>
            </w:r>
            <w:r w:rsidRPr="00EC12FE">
              <w:rPr>
                <w:spacing w:val="-2"/>
                <w:sz w:val="22"/>
                <w:szCs w:val="22"/>
              </w:rPr>
              <w:tab/>
              <w:t>In case of a Government-owned enterprise or institution, documents establishing legal and financial autonomy, operation in accordance with commercial law, and absence of dependent status, in accordance with ITB 4.5.</w:t>
            </w:r>
          </w:p>
          <w:p w:rsidR="000B3397" w:rsidRPr="00EC12FE" w:rsidRDefault="000B3397" w:rsidP="00AE3FF7">
            <w:pPr>
              <w:spacing w:before="40" w:after="120"/>
              <w:ind w:left="540" w:hanging="450"/>
              <w:rPr>
                <w:spacing w:val="-2"/>
                <w:sz w:val="22"/>
                <w:szCs w:val="22"/>
              </w:rPr>
            </w:pPr>
            <w:r w:rsidRPr="00EC12FE">
              <w:rPr>
                <w:spacing w:val="-2"/>
                <w:sz w:val="22"/>
                <w:szCs w:val="22"/>
              </w:rPr>
              <w:t>2. Included are the organizational chart, a list of Board of Directors, and the beneficial ownership.</w:t>
            </w:r>
          </w:p>
        </w:tc>
      </w:tr>
    </w:tbl>
    <w:p w:rsidR="000B3397" w:rsidRPr="00EC12FE" w:rsidRDefault="000B3397" w:rsidP="000B3397">
      <w:pPr>
        <w:rPr>
          <w:b/>
          <w:sz w:val="28"/>
        </w:rPr>
      </w:pPr>
    </w:p>
    <w:bookmarkEnd w:id="440"/>
    <w:bookmarkEnd w:id="441"/>
    <w:p w:rsidR="007B586E" w:rsidRPr="00EC12FE" w:rsidRDefault="007B586E"/>
    <w:p w:rsidR="000B3397" w:rsidRPr="00EC12FE" w:rsidRDefault="007B586E" w:rsidP="00301412">
      <w:pPr>
        <w:pStyle w:val="S4-Header2"/>
        <w:rPr>
          <w:bCs/>
          <w:spacing w:val="10"/>
          <w:szCs w:val="32"/>
        </w:rPr>
      </w:pPr>
      <w:r w:rsidRPr="00EC12FE">
        <w:br w:type="page"/>
      </w:r>
      <w:bookmarkStart w:id="442" w:name="_Toc398122873"/>
      <w:r w:rsidR="000B3397" w:rsidRPr="00EC12FE">
        <w:rPr>
          <w:szCs w:val="32"/>
        </w:rPr>
        <w:lastRenderedPageBreak/>
        <w:t>Form CON – 2</w:t>
      </w:r>
      <w:r w:rsidR="00301412" w:rsidRPr="00EC12FE">
        <w:rPr>
          <w:szCs w:val="32"/>
        </w:rPr>
        <w:t xml:space="preserve">: </w:t>
      </w:r>
      <w:r w:rsidR="000B3397" w:rsidRPr="00EC12FE">
        <w:t>Historical Contract Non-Performance, Pending Litigation and Litigation History</w:t>
      </w:r>
      <w:bookmarkEnd w:id="442"/>
    </w:p>
    <w:p w:rsidR="000B3397" w:rsidRPr="00EC12FE" w:rsidRDefault="000B3397" w:rsidP="000B3397">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 xml:space="preserve">Joint Venture </w:t>
      </w:r>
      <w:r w:rsidR="00936135" w:rsidRPr="00EC12FE">
        <w:rPr>
          <w:spacing w:val="-4"/>
        </w:rPr>
        <w:t>Member</w:t>
      </w:r>
      <w:r w:rsidR="00AB4D20" w:rsidRPr="00EC12FE">
        <w:rPr>
          <w:spacing w:val="-4"/>
        </w:rPr>
        <w:t xml:space="preserve">’s </w:t>
      </w:r>
      <w:r w:rsidRPr="00EC12FE">
        <w:rPr>
          <w:spacing w:val="-4"/>
        </w:rPr>
        <w:t>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4"/>
              </w:rPr>
              <w:t>Non-Performed Contracts in accordance with Section III, Evaluation Criteria and Qualifications</w:t>
            </w: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6"/>
              </w:rPr>
              <w:t>Contract non-performance did not occur since 1</w:t>
            </w:r>
            <w:r w:rsidRPr="00EC12FE">
              <w:rPr>
                <w:spacing w:val="-6"/>
                <w:vertAlign w:val="superscript"/>
              </w:rPr>
              <w:t>st</w:t>
            </w:r>
            <w:r w:rsidRPr="00EC12FE">
              <w:rPr>
                <w:spacing w:val="-6"/>
              </w:rPr>
              <w:t xml:space="preserve"> January </w:t>
            </w:r>
            <w:r w:rsidRPr="00EC12FE">
              <w:rPr>
                <w:i/>
                <w:spacing w:val="-6"/>
              </w:rPr>
              <w:t>[insert year]</w:t>
            </w:r>
            <w:r w:rsidRPr="00EC12FE">
              <w:rPr>
                <w:i/>
                <w:iCs/>
                <w:spacing w:val="-6"/>
              </w:rPr>
              <w:t xml:space="preserve"> </w:t>
            </w:r>
            <w:r w:rsidRPr="00EC12FE">
              <w:rPr>
                <w:spacing w:val="-4"/>
              </w:rPr>
              <w:t xml:space="preserve">specified in Section III, </w:t>
            </w:r>
            <w:r w:rsidRPr="00EC12FE">
              <w:rPr>
                <w:spacing w:val="-7"/>
              </w:rPr>
              <w:t xml:space="preserve">Evaluation Criteria and Qualifications, Sub-Factor </w:t>
            </w:r>
            <w:r w:rsidRPr="00EC12FE">
              <w:rPr>
                <w:spacing w:val="-4"/>
              </w:rPr>
              <w:t>2.1.</w:t>
            </w:r>
          </w:p>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spacing w:val="-4"/>
              </w:rPr>
              <w:tab/>
              <w:t xml:space="preserve">Contract(s) not performed </w:t>
            </w:r>
            <w:r w:rsidRPr="00EC12FE">
              <w:rPr>
                <w:spacing w:val="-6"/>
              </w:rPr>
              <w:t>since 1</w:t>
            </w:r>
            <w:r w:rsidRPr="00EC12FE">
              <w:rPr>
                <w:spacing w:val="-6"/>
                <w:vertAlign w:val="superscript"/>
              </w:rPr>
              <w:t>st</w:t>
            </w:r>
            <w:r w:rsidRPr="00EC12FE">
              <w:rPr>
                <w:spacing w:val="-6"/>
              </w:rPr>
              <w:t xml:space="preserve"> January </w:t>
            </w:r>
            <w:r w:rsidRPr="00EC12FE">
              <w:rPr>
                <w:i/>
                <w:spacing w:val="-6"/>
              </w:rPr>
              <w:t>[insert year]</w:t>
            </w:r>
            <w:r w:rsidRPr="00EC12FE">
              <w:rPr>
                <w:spacing w:val="-4"/>
              </w:rPr>
              <w:t xml:space="preserve"> specified in Section III, Evaluation Criteria and Qualifications, requirement 2.1</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02"/>
              <w:rPr>
                <w:b/>
                <w:bCs/>
                <w:spacing w:val="-4"/>
              </w:rPr>
            </w:pPr>
            <w:r w:rsidRPr="00EC12FE">
              <w:rPr>
                <w:b/>
                <w:bCs/>
                <w:spacing w:val="-4"/>
              </w:rPr>
              <w:t>Year</w:t>
            </w: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12"/>
              <w:jc w:val="center"/>
              <w:rPr>
                <w:b/>
                <w:bCs/>
                <w:spacing w:val="-4"/>
              </w:rPr>
            </w:pPr>
            <w:r w:rsidRPr="00EC12FE">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323"/>
              <w:rPr>
                <w:b/>
                <w:bCs/>
                <w:spacing w:val="-4"/>
              </w:rPr>
            </w:pPr>
            <w:r w:rsidRPr="00EC12FE">
              <w:rPr>
                <w:b/>
                <w:bCs/>
                <w:spacing w:val="-4"/>
              </w:rPr>
              <w:t>Contract Identification</w:t>
            </w:r>
          </w:p>
          <w:p w:rsidR="000B3397" w:rsidRPr="00EC12FE" w:rsidRDefault="000B3397" w:rsidP="00AE3FF7">
            <w:pPr>
              <w:spacing w:before="40" w:after="120"/>
              <w:ind w:left="60"/>
              <w:rPr>
                <w:i/>
                <w:iCs/>
                <w:spacing w:val="-6"/>
              </w:rPr>
            </w:pP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i/>
                <w:iCs/>
                <w:spacing w:val="-6"/>
              </w:rPr>
            </w:pPr>
            <w:r w:rsidRPr="00EC12FE">
              <w:rPr>
                <w:b/>
                <w:bCs/>
                <w:spacing w:val="-4"/>
              </w:rPr>
              <w:t>Total Contract Amount (current value, currency, exchange rate and US$ equivalent)</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60"/>
              <w:rPr>
                <w:i/>
                <w:iCs/>
                <w:spacing w:val="-6"/>
              </w:rPr>
            </w:pPr>
            <w:r w:rsidRPr="00EC12FE">
              <w:rPr>
                <w:spacing w:val="-4"/>
              </w:rPr>
              <w:t xml:space="preserve">Contract Identification: </w:t>
            </w:r>
          </w:p>
          <w:p w:rsidR="000B3397" w:rsidRPr="00EC12FE" w:rsidRDefault="000B3397" w:rsidP="00AE3FF7">
            <w:pPr>
              <w:spacing w:before="40" w:after="120"/>
              <w:ind w:left="60"/>
              <w:rPr>
                <w:i/>
                <w:iCs/>
                <w:spacing w:val="-6"/>
              </w:rPr>
            </w:pPr>
            <w:r w:rsidRPr="00EC12FE">
              <w:rPr>
                <w:spacing w:val="-4"/>
              </w:rPr>
              <w:t xml:space="preserve">Name of Employer: </w:t>
            </w:r>
          </w:p>
          <w:p w:rsidR="000B3397" w:rsidRPr="00EC12FE" w:rsidRDefault="000B3397" w:rsidP="00AE3FF7">
            <w:pPr>
              <w:spacing w:before="40" w:after="120"/>
              <w:ind w:left="58"/>
              <w:rPr>
                <w:i/>
                <w:iCs/>
                <w:spacing w:val="-6"/>
              </w:rPr>
            </w:pPr>
            <w:r w:rsidRPr="00EC12FE">
              <w:rPr>
                <w:spacing w:val="-4"/>
              </w:rPr>
              <w:t xml:space="preserve">Address of Employer: </w:t>
            </w:r>
          </w:p>
          <w:p w:rsidR="000B3397" w:rsidRPr="00EC12FE" w:rsidRDefault="000B3397" w:rsidP="00AE3FF7">
            <w:pPr>
              <w:spacing w:before="40" w:after="120"/>
              <w:ind w:left="58"/>
            </w:pPr>
            <w:r w:rsidRPr="00EC12FE">
              <w:rPr>
                <w:spacing w:val="-4"/>
              </w:rPr>
              <w:t xml:space="preserve">Reason(s) for </w:t>
            </w:r>
            <w:proofErr w:type="spellStart"/>
            <w:r w:rsidRPr="00EC12FE">
              <w:rPr>
                <w:spacing w:val="-4"/>
              </w:rPr>
              <w:t>non performance</w:t>
            </w:r>
            <w:proofErr w:type="spellEnd"/>
            <w:r w:rsidRPr="00EC12FE">
              <w:rPr>
                <w:spacing w:val="-4"/>
              </w:rPr>
              <w:t xml:space="preserve">: </w:t>
            </w: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8"/>
              </w:rPr>
              <w:t xml:space="preserve">Pending Litigation, in accordance with Section III, Evaluation </w:t>
            </w:r>
            <w:r w:rsidRPr="00EC12FE">
              <w:rPr>
                <w:spacing w:val="-4"/>
              </w:rPr>
              <w:t>Criteria and Qualifications</w:t>
            </w:r>
          </w:p>
        </w:tc>
      </w:tr>
      <w:tr w:rsidR="000B3397" w:rsidRPr="00EC12FE" w:rsidTr="00AE3FF7">
        <w:tc>
          <w:tcPr>
            <w:tcW w:w="9389" w:type="dxa"/>
            <w:gridSpan w:val="4"/>
            <w:tcBorders>
              <w:top w:val="single" w:sz="2" w:space="0" w:color="auto"/>
              <w:left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6"/>
              </w:rPr>
              <w:t xml:space="preserve">No pending litigation in accordance with Section </w:t>
            </w:r>
            <w:r w:rsidRPr="00EC12FE">
              <w:rPr>
                <w:spacing w:val="-4"/>
              </w:rPr>
              <w:t>III, Evaluation Criteria and Qualifications, Sub-Factor 2.3.</w:t>
            </w:r>
          </w:p>
        </w:tc>
      </w:tr>
      <w:tr w:rsidR="000B3397" w:rsidRPr="00EC12FE" w:rsidTr="00AE3FF7">
        <w:tc>
          <w:tcPr>
            <w:tcW w:w="9389" w:type="dxa"/>
            <w:gridSpan w:val="4"/>
            <w:tcBorders>
              <w:left w:val="single" w:sz="2" w:space="0" w:color="auto"/>
              <w:bottom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8"/>
              </w:rPr>
              <w:t xml:space="preserve">Pending litigation in accordance with Section III, </w:t>
            </w:r>
            <w:r w:rsidRPr="00EC12FE">
              <w:rPr>
                <w:spacing w:val="-4"/>
              </w:rPr>
              <w:t>Evaluation Criteria and Qualifications, Sub-Factor 2.3 as indicated below.</w:t>
            </w:r>
          </w:p>
        </w:tc>
      </w:tr>
    </w:tbl>
    <w:p w:rsidR="000B3397" w:rsidRPr="00EC12FE" w:rsidRDefault="000B3397" w:rsidP="000B3397">
      <w:pPr>
        <w:spacing w:line="468" w:lineRule="atLeast"/>
        <w:rPr>
          <w:b/>
          <w:bCs/>
          <w:spacing w:val="8"/>
        </w:rPr>
      </w:pPr>
    </w:p>
    <w:p w:rsidR="007B586E" w:rsidRPr="00EC12FE" w:rsidRDefault="007B586E">
      <w:r w:rsidRPr="00EC12FE">
        <w:rPr>
          <w:b/>
        </w:rPr>
        <w:br w:type="page"/>
      </w:r>
    </w:p>
    <w:p w:rsidR="007B586E" w:rsidRPr="00EC12FE" w:rsidRDefault="007B586E" w:rsidP="00301412">
      <w:pPr>
        <w:pStyle w:val="S4-Header2"/>
      </w:pPr>
      <w:bookmarkStart w:id="443" w:name="_Toc125873866"/>
      <w:bookmarkStart w:id="444" w:name="_Toc398122874"/>
      <w:r w:rsidRPr="00EC12FE">
        <w:rPr>
          <w:szCs w:val="32"/>
        </w:rPr>
        <w:lastRenderedPageBreak/>
        <w:t>Form CCC</w:t>
      </w:r>
      <w:bookmarkEnd w:id="443"/>
      <w:r w:rsidR="00301412" w:rsidRPr="00EC12FE">
        <w:rPr>
          <w:szCs w:val="32"/>
        </w:rPr>
        <w:t xml:space="preserve">: </w:t>
      </w:r>
      <w:bookmarkStart w:id="445" w:name="_Toc41971547"/>
      <w:bookmarkStart w:id="446" w:name="_Toc125871312"/>
      <w:bookmarkStart w:id="447" w:name="_Toc127160596"/>
      <w:bookmarkStart w:id="448" w:name="_Toc138144068"/>
      <w:r w:rsidRPr="00EC12FE">
        <w:t>Current Contract Commitments / Works in Progress</w:t>
      </w:r>
      <w:bookmarkEnd w:id="445"/>
      <w:bookmarkEnd w:id="446"/>
      <w:bookmarkEnd w:id="447"/>
      <w:bookmarkEnd w:id="448"/>
      <w:bookmarkEnd w:id="444"/>
    </w:p>
    <w:p w:rsidR="007B586E" w:rsidRPr="00EC12FE" w:rsidRDefault="007B586E">
      <w:pPr>
        <w:suppressAutoHyphens/>
        <w:rPr>
          <w:rStyle w:val="Table"/>
          <w:spacing w:val="-2"/>
        </w:rPr>
      </w:pPr>
    </w:p>
    <w:p w:rsidR="007B586E" w:rsidRPr="00EC12FE" w:rsidRDefault="007B586E">
      <w:pPr>
        <w:suppressAutoHyphens/>
        <w:rPr>
          <w:rStyle w:val="Table"/>
          <w:spacing w:val="-2"/>
        </w:rPr>
      </w:pPr>
    </w:p>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 xml:space="preserve">Bidders and each partner to a </w:t>
      </w:r>
      <w:r w:rsidR="0049153D" w:rsidRPr="00EC12FE">
        <w:rPr>
          <w:rStyle w:val="Table"/>
          <w:rFonts w:ascii="Times New Roman" w:hAnsi="Times New Roman"/>
          <w:spacing w:val="-2"/>
          <w:sz w:val="24"/>
        </w:rPr>
        <w:t>JV</w:t>
      </w:r>
      <w:r w:rsidRPr="00EC12FE">
        <w:rPr>
          <w:rStyle w:val="Table"/>
          <w:rFonts w:ascii="Times New Roman" w:hAnsi="Times New Roman"/>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b/>
          <w:bCs/>
          <w:spacing w:val="-2"/>
          <w:sz w:val="24"/>
        </w:rPr>
      </w:pP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Name of contract</w:t>
            </w:r>
          </w:p>
        </w:tc>
        <w:tc>
          <w:tcPr>
            <w:tcW w:w="1620" w:type="dxa"/>
            <w:tcBorders>
              <w:top w:val="single" w:sz="6" w:space="0" w:color="auto"/>
            </w:tcBorders>
          </w:tcPr>
          <w:p w:rsidR="007B586E" w:rsidRPr="00EC12FE" w:rsidRDefault="00283744">
            <w:pPr>
              <w:rPr>
                <w:rStyle w:val="Table"/>
                <w:rFonts w:ascii="Times New Roman" w:hAnsi="Times New Roman"/>
                <w:spacing w:val="-2"/>
                <w:sz w:val="24"/>
              </w:rPr>
            </w:pPr>
            <w:r w:rsidRPr="00EC12FE">
              <w:rPr>
                <w:rStyle w:val="Table"/>
                <w:rFonts w:ascii="Times New Roman" w:hAnsi="Times New Roman"/>
                <w:spacing w:val="-2"/>
                <w:sz w:val="24"/>
              </w:rPr>
              <w:t>Employer</w:t>
            </w:r>
            <w:r w:rsidR="007B586E" w:rsidRPr="00EC12FE">
              <w:rPr>
                <w:rStyle w:val="Table"/>
                <w:rFonts w:ascii="Times New Roman" w:hAnsi="Times New Roman"/>
                <w:spacing w:val="-2"/>
                <w:sz w:val="24"/>
              </w:rPr>
              <w:t>, contact address/</w:t>
            </w:r>
            <w:proofErr w:type="spellStart"/>
            <w:r w:rsidR="007B586E" w:rsidRPr="00EC12FE">
              <w:rPr>
                <w:rStyle w:val="Table"/>
                <w:rFonts w:ascii="Times New Roman" w:hAnsi="Times New Roman"/>
                <w:spacing w:val="-2"/>
                <w:sz w:val="24"/>
              </w:rPr>
              <w:t>tel</w:t>
            </w:r>
            <w:proofErr w:type="spellEnd"/>
            <w:r w:rsidR="007B586E" w:rsidRPr="00EC12FE">
              <w:rPr>
                <w:rStyle w:val="Table"/>
                <w:rFonts w:ascii="Times New Roman" w:hAnsi="Times New Roman"/>
                <w:spacing w:val="-2"/>
                <w:sz w:val="24"/>
              </w:rPr>
              <w:t>/fax</w:t>
            </w:r>
          </w:p>
        </w:tc>
        <w:tc>
          <w:tcPr>
            <w:tcW w:w="1800" w:type="dxa"/>
            <w:tcBorders>
              <w:top w:val="single" w:sz="6" w:space="0" w:color="auto"/>
              <w:left w:val="single" w:sz="6" w:space="0" w:color="auto"/>
            </w:tcBorders>
          </w:tcPr>
          <w:p w:rsidR="007B586E" w:rsidRPr="00EC12FE" w:rsidRDefault="007B586E" w:rsidP="00A64ABE">
            <w:pPr>
              <w:rPr>
                <w:rStyle w:val="Table"/>
                <w:rFonts w:ascii="Times New Roman" w:hAnsi="Times New Roman"/>
                <w:spacing w:val="-2"/>
                <w:sz w:val="24"/>
              </w:rPr>
            </w:pPr>
            <w:r w:rsidRPr="00EC12FE">
              <w:rPr>
                <w:rStyle w:val="Table"/>
                <w:rFonts w:ascii="Times New Roman" w:hAnsi="Times New Roman"/>
                <w:spacing w:val="-2"/>
                <w:sz w:val="24"/>
              </w:rPr>
              <w:t xml:space="preserve">Value of outstanding work (current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Estimated completion date</w:t>
            </w: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rsidP="00A64ABE">
            <w:pPr>
              <w:rPr>
                <w:rStyle w:val="Table"/>
                <w:rFonts w:ascii="Times New Roman" w:hAnsi="Times New Roman"/>
                <w:spacing w:val="-2"/>
                <w:sz w:val="24"/>
              </w:rPr>
            </w:pPr>
            <w:r w:rsidRPr="00EC12FE">
              <w:rPr>
                <w:rStyle w:val="Table"/>
                <w:rFonts w:ascii="Times New Roman" w:hAnsi="Times New Roman"/>
                <w:spacing w:val="-2"/>
                <w:sz w:val="24"/>
              </w:rPr>
              <w:t>Average monthly invoicing over last six months</w:t>
            </w:r>
            <w:r w:rsidRPr="00EC12FE">
              <w:rPr>
                <w:rStyle w:val="Table"/>
                <w:rFonts w:ascii="Times New Roman" w:hAnsi="Times New Roman"/>
                <w:spacing w:val="-2"/>
                <w:sz w:val="24"/>
              </w:rPr>
              <w:br/>
              <w:t>(</w:t>
            </w:r>
            <w:r w:rsidR="00A64ABE">
              <w:rPr>
                <w:rStyle w:val="Table"/>
                <w:rFonts w:ascii="Times New Roman" w:hAnsi="Times New Roman"/>
                <w:spacing w:val="-2"/>
                <w:sz w:val="24"/>
              </w:rPr>
              <w:t>MVR</w:t>
            </w:r>
            <w:r w:rsidRPr="00EC12FE">
              <w:rPr>
                <w:rStyle w:val="Table"/>
                <w:rFonts w:ascii="Times New Roman" w:hAnsi="Times New Roman"/>
                <w:spacing w:val="-2"/>
                <w:sz w:val="24"/>
              </w:rPr>
              <w:t>/month)</w:t>
            </w: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1.</w:t>
            </w:r>
          </w:p>
          <w:p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2.</w:t>
            </w:r>
          </w:p>
          <w:p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3.</w:t>
            </w:r>
          </w:p>
          <w:p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4.</w:t>
            </w:r>
          </w:p>
          <w:p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5.</w:t>
            </w:r>
          </w:p>
          <w:p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etc.</w:t>
            </w:r>
          </w:p>
          <w:p w:rsidR="007B586E" w:rsidRPr="00EC12FE" w:rsidRDefault="007B586E">
            <w:pPr>
              <w:rPr>
                <w:rStyle w:val="Table"/>
                <w:rFonts w:ascii="Times New Roman" w:hAnsi="Times New Roman"/>
                <w:spacing w:val="-2"/>
                <w:sz w:val="24"/>
              </w:rPr>
            </w:pPr>
          </w:p>
        </w:tc>
        <w:tc>
          <w:tcPr>
            <w:tcW w:w="1620" w:type="dxa"/>
            <w:tcBorders>
              <w:top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bl>
    <w:p w:rsidR="007B586E" w:rsidRPr="00EC12FE" w:rsidRDefault="007B586E">
      <w:pPr>
        <w:rPr>
          <w:rStyle w:val="Table"/>
          <w:rFonts w:ascii="Times New Roman" w:hAnsi="Times New Roman"/>
          <w:spacing w:val="-2"/>
          <w:sz w:val="24"/>
        </w:rPr>
      </w:pPr>
    </w:p>
    <w:p w:rsidR="000B3397" w:rsidRPr="00EC12FE" w:rsidRDefault="007B586E" w:rsidP="00301412">
      <w:pPr>
        <w:pStyle w:val="S4-Header2"/>
      </w:pPr>
      <w:r w:rsidRPr="00EC12FE">
        <w:rPr>
          <w:i/>
        </w:rPr>
        <w:br w:type="page"/>
      </w:r>
      <w:bookmarkStart w:id="449" w:name="_Toc108424566"/>
      <w:bookmarkStart w:id="450" w:name="_Toc398122875"/>
      <w:bookmarkStart w:id="451" w:name="_Toc127160597"/>
      <w:bookmarkStart w:id="452" w:name="_Toc138144069"/>
      <w:bookmarkStart w:id="453" w:name="_Toc41971548"/>
      <w:r w:rsidR="000B3397" w:rsidRPr="00EC12FE">
        <w:rPr>
          <w:szCs w:val="32"/>
        </w:rPr>
        <w:lastRenderedPageBreak/>
        <w:t>Form FIN – 3.1</w:t>
      </w:r>
      <w:r w:rsidR="00301412" w:rsidRPr="00EC12FE">
        <w:rPr>
          <w:szCs w:val="32"/>
        </w:rPr>
        <w:t xml:space="preserve">: </w:t>
      </w:r>
      <w:r w:rsidR="000B3397" w:rsidRPr="00EC12FE">
        <w:t>Financial Situation</w:t>
      </w:r>
      <w:bookmarkEnd w:id="449"/>
      <w:r w:rsidR="000B3397" w:rsidRPr="00EC12FE">
        <w:t xml:space="preserve"> and Performance</w:t>
      </w:r>
      <w:bookmarkEnd w:id="450"/>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9E655F" w:rsidP="009E655F">
      <w:pPr>
        <w:spacing w:before="240" w:after="200"/>
        <w:rPr>
          <w:b/>
          <w:bCs/>
          <w:spacing w:val="-4"/>
        </w:rPr>
      </w:pPr>
      <w:r w:rsidRPr="00EC12FE">
        <w:rPr>
          <w:b/>
          <w:bCs/>
          <w:spacing w:val="-4"/>
        </w:rPr>
        <w:t xml:space="preserve">1. </w:t>
      </w:r>
      <w:r w:rsidR="000B3397" w:rsidRPr="00EC12FE">
        <w:rPr>
          <w:b/>
          <w:bCs/>
          <w:spacing w:val="-4"/>
        </w:rPr>
        <w:t>Financial data</w:t>
      </w:r>
    </w:p>
    <w:tbl>
      <w:tblPr>
        <w:tblW w:w="5000" w:type="pct"/>
        <w:tblCellMar>
          <w:left w:w="0" w:type="dxa"/>
          <w:right w:w="0" w:type="dxa"/>
        </w:tblCellMar>
        <w:tblLook w:val="0000" w:firstRow="0" w:lastRow="0" w:firstColumn="0" w:lastColumn="0" w:noHBand="0" w:noVBand="0"/>
      </w:tblPr>
      <w:tblGrid>
        <w:gridCol w:w="4086"/>
        <w:gridCol w:w="1649"/>
        <w:gridCol w:w="1643"/>
        <w:gridCol w:w="1651"/>
      </w:tblGrid>
      <w:tr w:rsidR="00BB01BC" w:rsidRPr="00EC12FE" w:rsidTr="00BB01BC">
        <w:trPr>
          <w:trHeight w:hRule="exact" w:val="120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jc w:val="center"/>
              <w:rPr>
                <w:b/>
                <w:bCs/>
                <w:spacing w:val="-7"/>
              </w:rPr>
            </w:pPr>
            <w:r w:rsidRPr="00EC12FE">
              <w:rPr>
                <w:b/>
                <w:bCs/>
                <w:spacing w:val="-7"/>
              </w:rPr>
              <w:t>Type of Financial information in</w:t>
            </w:r>
          </w:p>
          <w:p w:rsidR="00BB01BC" w:rsidRPr="00EC12FE" w:rsidRDefault="00BB01BC" w:rsidP="00AE3FF7">
            <w:pPr>
              <w:spacing w:after="360"/>
              <w:jc w:val="center"/>
              <w:rPr>
                <w:b/>
                <w:bCs/>
                <w:spacing w:val="-10"/>
              </w:rPr>
            </w:pPr>
            <w:r w:rsidRPr="00EC12FE">
              <w:rPr>
                <w:b/>
                <w:bCs/>
                <w:spacing w:val="-10"/>
              </w:rPr>
              <w:t>(</w:t>
            </w:r>
            <w:r w:rsidRPr="00EC12FE">
              <w:rPr>
                <w:b/>
                <w:bCs/>
                <w:spacing w:val="-4"/>
              </w:rPr>
              <w:t>currency</w:t>
            </w:r>
            <w:r w:rsidRPr="00EC12FE">
              <w:rPr>
                <w:b/>
                <w:bCs/>
                <w:spacing w:val="-10"/>
              </w:rPr>
              <w:t>)</w:t>
            </w:r>
          </w:p>
        </w:tc>
        <w:tc>
          <w:tcPr>
            <w:tcW w:w="2737" w:type="pct"/>
            <w:gridSpan w:val="3"/>
            <w:tcBorders>
              <w:top w:val="single" w:sz="2" w:space="0" w:color="auto"/>
              <w:left w:val="single" w:sz="2" w:space="0" w:color="auto"/>
              <w:bottom w:val="single" w:sz="2" w:space="0" w:color="auto"/>
              <w:right w:val="single" w:sz="4" w:space="0" w:color="auto"/>
            </w:tcBorders>
          </w:tcPr>
          <w:p w:rsidR="00BB01BC" w:rsidRPr="00EC12FE" w:rsidRDefault="00BB01BC" w:rsidP="00AE3FF7">
            <w:pPr>
              <w:jc w:val="center"/>
              <w:rPr>
                <w:i/>
                <w:iCs/>
                <w:spacing w:val="-4"/>
              </w:rPr>
            </w:pPr>
            <w:r w:rsidRPr="00EC12FE">
              <w:rPr>
                <w:b/>
                <w:bCs/>
                <w:spacing w:val="-6"/>
              </w:rPr>
              <w:t xml:space="preserve">Historic information for previous </w:t>
            </w:r>
            <w:r w:rsidRPr="00EC12FE">
              <w:rPr>
                <w:i/>
                <w:iCs/>
                <w:spacing w:val="-4"/>
              </w:rPr>
              <w:t>_________years,</w:t>
            </w:r>
          </w:p>
          <w:p w:rsidR="00BB01BC" w:rsidRPr="00EC12FE" w:rsidRDefault="00BB01BC" w:rsidP="00AE3FF7">
            <w:pPr>
              <w:jc w:val="center"/>
              <w:rPr>
                <w:i/>
                <w:iCs/>
                <w:spacing w:val="-4"/>
              </w:rPr>
            </w:pPr>
            <w:r w:rsidRPr="00EC12FE">
              <w:rPr>
                <w:i/>
                <w:iCs/>
                <w:spacing w:val="-4"/>
              </w:rPr>
              <w:t>______________</w:t>
            </w:r>
          </w:p>
          <w:p w:rsidR="00BB01BC" w:rsidRPr="00EC12FE" w:rsidRDefault="00BB01BC" w:rsidP="00C766AE">
            <w:pPr>
              <w:jc w:val="center"/>
              <w:rPr>
                <w:b/>
                <w:bCs/>
                <w:spacing w:val="-10"/>
              </w:rPr>
            </w:pPr>
            <w:r w:rsidRPr="00EC12FE">
              <w:rPr>
                <w:b/>
                <w:bCs/>
                <w:spacing w:val="-10"/>
              </w:rPr>
              <w:t xml:space="preserve">(amount in </w:t>
            </w:r>
            <w:r w:rsidRPr="00EC12FE">
              <w:rPr>
                <w:b/>
                <w:bCs/>
                <w:spacing w:val="-4"/>
              </w:rPr>
              <w:t xml:space="preserve">currency, currency, exchange rate, </w:t>
            </w:r>
            <w:r>
              <w:rPr>
                <w:b/>
                <w:bCs/>
                <w:spacing w:val="-4"/>
              </w:rPr>
              <w:t>MVR</w:t>
            </w:r>
            <w:r w:rsidRPr="00EC12FE">
              <w:rPr>
                <w:b/>
                <w:bCs/>
                <w:spacing w:val="-4"/>
              </w:rPr>
              <w:t xml:space="preserve"> equivalent</w:t>
            </w:r>
            <w:r w:rsidRPr="00EC12FE">
              <w:rPr>
                <w:b/>
                <w:bCs/>
                <w:spacing w:val="-10"/>
              </w:rPr>
              <w:t>)</w:t>
            </w:r>
          </w:p>
        </w:tc>
      </w:tr>
      <w:tr w:rsidR="00BB01BC" w:rsidRPr="00EC12FE" w:rsidTr="00BB01BC">
        <w:trPr>
          <w:trHeight w:hRule="exact" w:val="523"/>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1</w:t>
            </w: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2</w:t>
            </w: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3</w:t>
            </w: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72"/>
              <w:ind w:right="2800"/>
              <w:jc w:val="center"/>
              <w:rPr>
                <w:spacing w:val="-4"/>
              </w:rPr>
            </w:pPr>
            <w:r w:rsidRPr="00EC12FE">
              <w:rPr>
                <w:spacing w:val="-4"/>
              </w:rPr>
              <w:t>Statement of Financial Position (Information from Balance Sheet)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lang w:val="fr-FR"/>
              </w:rPr>
              <w:t xml:space="preserve">Total </w:t>
            </w:r>
            <w:r w:rsidRPr="00EC12FE">
              <w:rPr>
                <w:spacing w:val="-4"/>
              </w:rPr>
              <w:t xml:space="preserve">Assets </w:t>
            </w:r>
            <w:r w:rsidRPr="00EC12FE">
              <w:rPr>
                <w:spacing w:val="-4"/>
                <w:lang w:val="fr-FR"/>
              </w:rPr>
              <w:t>(TA)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Liabilities (TL)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Equity/Net Worth (NW)</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Current</w:t>
            </w:r>
            <w:r w:rsidRPr="00EC12FE">
              <w:rPr>
                <w:spacing w:val="-4"/>
                <w:lang w:val="fr-FR"/>
              </w:rPr>
              <w:t xml:space="preserve"> </w:t>
            </w:r>
            <w:r w:rsidRPr="00EC12FE">
              <w:rPr>
                <w:spacing w:val="-4"/>
              </w:rPr>
              <w:t xml:space="preserve">Assets </w:t>
            </w:r>
            <w:r w:rsidRPr="00EC12FE">
              <w:rPr>
                <w:spacing w:val="-4"/>
                <w:lang w:val="fr-FR"/>
              </w:rPr>
              <w:t>(CA)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Current Liabilities </w:t>
            </w:r>
            <w:r w:rsidRPr="00EC12FE">
              <w:rPr>
                <w:spacing w:val="-4"/>
                <w:lang w:val="fr-FR"/>
              </w:rPr>
              <w:t>(CL)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Working </w:t>
            </w:r>
            <w:r w:rsidRPr="00EC12FE">
              <w:rPr>
                <w:spacing w:val="-4"/>
                <w:lang w:val="fr-FR"/>
              </w:rPr>
              <w:t>Capital (WC)</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Information from Income Statement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Revenue (TR)</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780"/>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Profits Before Taxes (PBT)</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Cash Flow Information</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Cash Flow from Operating Activities</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bl>
    <w:p w:rsidR="000B3397" w:rsidRDefault="000B3397" w:rsidP="000B3397">
      <w:pPr>
        <w:pStyle w:val="Style11"/>
        <w:spacing w:line="372" w:lineRule="atLeast"/>
        <w:rPr>
          <w:b/>
          <w:bCs/>
          <w:spacing w:val="-2"/>
          <w:lang w:val="fr-FR"/>
        </w:rPr>
      </w:pPr>
    </w:p>
    <w:p w:rsidR="00FE3BE2" w:rsidRDefault="00FE3BE2" w:rsidP="000B3397">
      <w:pPr>
        <w:pStyle w:val="Style11"/>
        <w:spacing w:line="372" w:lineRule="atLeast"/>
        <w:rPr>
          <w:b/>
          <w:bCs/>
          <w:spacing w:val="-2"/>
          <w:lang w:val="fr-FR"/>
        </w:rPr>
      </w:pPr>
    </w:p>
    <w:p w:rsidR="00FE3BE2" w:rsidRPr="00EC12FE" w:rsidRDefault="00FE3BE2" w:rsidP="000B3397">
      <w:pPr>
        <w:pStyle w:val="Style11"/>
        <w:spacing w:line="372" w:lineRule="atLeast"/>
        <w:rPr>
          <w:b/>
          <w:bCs/>
          <w:spacing w:val="-2"/>
          <w:lang w:val="fr-FR"/>
        </w:rPr>
      </w:pPr>
    </w:p>
    <w:p w:rsidR="000B3397" w:rsidRPr="00EC12FE" w:rsidRDefault="000B3397" w:rsidP="000B3397">
      <w:pPr>
        <w:spacing w:before="240"/>
        <w:rPr>
          <w:bCs/>
          <w:spacing w:val="-4"/>
        </w:rPr>
      </w:pPr>
      <w:r w:rsidRPr="00EC12FE">
        <w:rPr>
          <w:b/>
          <w:bCs/>
          <w:spacing w:val="-4"/>
        </w:rPr>
        <w:lastRenderedPageBreak/>
        <w:t>2. Sources of Finance</w:t>
      </w:r>
    </w:p>
    <w:p w:rsidR="000B3397" w:rsidRPr="00EC12FE" w:rsidRDefault="000B3397" w:rsidP="000B3397">
      <w:pPr>
        <w:rPr>
          <w:rStyle w:val="Table"/>
          <w:rFonts w:ascii="Comic Sans MS" w:hAnsi="Comic Sans MS" w:cs="Arial"/>
          <w:spacing w:val="-2"/>
          <w:sz w:val="16"/>
        </w:rPr>
      </w:pPr>
    </w:p>
    <w:p w:rsidR="000B3397" w:rsidRPr="00EC12FE" w:rsidRDefault="000B3397" w:rsidP="000B3397">
      <w:pPr>
        <w:ind w:right="288"/>
      </w:pPr>
      <w:r w:rsidRPr="00EC12FE">
        <w:t>Specify sources of finance to meet the cash flow requirements on works currently in progress and for future contract commitments.</w:t>
      </w:r>
    </w:p>
    <w:p w:rsidR="000B3397" w:rsidRPr="00EC12FE" w:rsidRDefault="000B3397" w:rsidP="000B3397">
      <w:pPr>
        <w:ind w:right="288"/>
        <w:rPr>
          <w:rStyle w:val="Table"/>
          <w:spacing w:val="-2"/>
        </w:rPr>
      </w:pPr>
    </w:p>
    <w:tbl>
      <w:tblPr>
        <w:tblW w:w="95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540"/>
        <w:gridCol w:w="5760"/>
        <w:gridCol w:w="3240"/>
      </w:tblGrid>
      <w:tr w:rsidR="000B3397" w:rsidRPr="00EC12FE" w:rsidTr="00A64ABE">
        <w:trPr>
          <w:cantSplit/>
          <w:jc w:val="center"/>
        </w:trPr>
        <w:tc>
          <w:tcPr>
            <w:tcW w:w="540" w:type="dxa"/>
            <w:vAlign w:val="center"/>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No.</w:t>
            </w:r>
          </w:p>
        </w:tc>
        <w:tc>
          <w:tcPr>
            <w:tcW w:w="5760" w:type="dxa"/>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Source of finance</w:t>
            </w:r>
          </w:p>
        </w:tc>
        <w:tc>
          <w:tcPr>
            <w:tcW w:w="3240" w:type="dxa"/>
          </w:tcPr>
          <w:p w:rsidR="000B3397" w:rsidRPr="00EC12FE" w:rsidRDefault="000B3397" w:rsidP="00A64ABE">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Amount (</w:t>
            </w:r>
            <w:r w:rsidR="00A64ABE">
              <w:rPr>
                <w:rStyle w:val="Table"/>
                <w:rFonts w:ascii="Times New Roman" w:hAnsi="Times New Roman"/>
                <w:b/>
                <w:bCs/>
                <w:spacing w:val="-2"/>
                <w:sz w:val="22"/>
              </w:rPr>
              <w:t>MVR</w:t>
            </w:r>
            <w:r w:rsidRPr="00EC12FE">
              <w:rPr>
                <w:rStyle w:val="Table"/>
                <w:rFonts w:ascii="Times New Roman" w:hAnsi="Times New Roman"/>
                <w:b/>
                <w:bCs/>
                <w:spacing w:val="-2"/>
                <w:sz w:val="22"/>
              </w:rPr>
              <w:t xml:space="preserve"> equivalent)</w:t>
            </w: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1</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2</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3</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spacing w:val="-2"/>
              </w:rPr>
            </w:pPr>
          </w:p>
        </w:tc>
        <w:tc>
          <w:tcPr>
            <w:tcW w:w="5760" w:type="dxa"/>
          </w:tcPr>
          <w:p w:rsidR="000B3397" w:rsidRPr="00EC12FE" w:rsidRDefault="000B3397" w:rsidP="00AE3FF7">
            <w:pPr>
              <w:suppressAutoHyphens/>
              <w:rPr>
                <w:rStyle w:val="Table"/>
                <w:spacing w:val="-2"/>
              </w:rPr>
            </w:pPr>
          </w:p>
          <w:p w:rsidR="000B3397" w:rsidRPr="00EC12FE" w:rsidRDefault="000B3397" w:rsidP="00AE3FF7">
            <w:pPr>
              <w:suppressAutoHyphens/>
              <w:spacing w:after="71"/>
              <w:rPr>
                <w:rStyle w:val="Table"/>
                <w:spacing w:val="-2"/>
              </w:rPr>
            </w:pPr>
          </w:p>
        </w:tc>
        <w:tc>
          <w:tcPr>
            <w:tcW w:w="3240" w:type="dxa"/>
          </w:tcPr>
          <w:p w:rsidR="000B3397" w:rsidRPr="00EC12FE" w:rsidRDefault="000B3397" w:rsidP="00AE3FF7">
            <w:pPr>
              <w:suppressAutoHyphens/>
              <w:spacing w:after="71"/>
              <w:rPr>
                <w:rStyle w:val="Table"/>
                <w:spacing w:val="-2"/>
              </w:rPr>
            </w:pPr>
          </w:p>
        </w:tc>
      </w:tr>
    </w:tbl>
    <w:p w:rsidR="000B3397" w:rsidRPr="00EC12FE" w:rsidRDefault="000B3397" w:rsidP="000B3397">
      <w:pPr>
        <w:pStyle w:val="Style11"/>
        <w:spacing w:line="372" w:lineRule="atLeast"/>
        <w:rPr>
          <w:b/>
          <w:bCs/>
          <w:spacing w:val="-2"/>
          <w:lang w:val="fr-FR"/>
        </w:rPr>
      </w:pPr>
    </w:p>
    <w:p w:rsidR="000B3397" w:rsidRPr="00EC12FE" w:rsidRDefault="000B3397" w:rsidP="000B3397">
      <w:pPr>
        <w:pStyle w:val="Style11"/>
        <w:spacing w:line="372" w:lineRule="atLeast"/>
        <w:rPr>
          <w:b/>
          <w:bCs/>
          <w:spacing w:val="-2"/>
          <w:lang w:val="fr-FR"/>
        </w:rPr>
      </w:pPr>
      <w:r w:rsidRPr="00EC12FE">
        <w:rPr>
          <w:b/>
          <w:bCs/>
          <w:spacing w:val="-2"/>
          <w:lang w:val="fr-FR"/>
        </w:rPr>
        <w:t>2. Financial documents</w:t>
      </w:r>
    </w:p>
    <w:p w:rsidR="000B3397" w:rsidRPr="00EC12FE" w:rsidRDefault="000B3397" w:rsidP="000B3397">
      <w:pPr>
        <w:rPr>
          <w:spacing w:val="-2"/>
          <w:lang w:val="fr-FR"/>
        </w:rPr>
      </w:pPr>
    </w:p>
    <w:p w:rsidR="000B3397" w:rsidRPr="00EC12FE" w:rsidRDefault="000B3397" w:rsidP="00BB01BC">
      <w:pPr>
        <w:spacing w:line="264" w:lineRule="exact"/>
        <w:rPr>
          <w:spacing w:val="-7"/>
        </w:rPr>
      </w:pPr>
      <w:r w:rsidRPr="00EC12FE">
        <w:rPr>
          <w:spacing w:val="-5"/>
        </w:rPr>
        <w:t>The Bidder and its parties shall provide copies of financial statements for</w:t>
      </w:r>
      <w:r w:rsidR="00BB01BC">
        <w:rPr>
          <w:spacing w:val="-5"/>
        </w:rPr>
        <w:t xml:space="preserve"> </w:t>
      </w:r>
      <w:r w:rsidR="00BB01BC" w:rsidRPr="00BB01BC">
        <w:rPr>
          <w:b/>
          <w:bCs/>
          <w:i/>
          <w:iCs/>
          <w:spacing w:val="-5"/>
        </w:rPr>
        <w:t>three</w:t>
      </w:r>
      <w:r w:rsidR="00BB01BC">
        <w:rPr>
          <w:spacing w:val="-5"/>
        </w:rPr>
        <w:t xml:space="preserve"> y</w:t>
      </w:r>
      <w:r w:rsidRPr="00EC12FE">
        <w:rPr>
          <w:spacing w:val="-5"/>
        </w:rPr>
        <w:t>ears</w:t>
      </w:r>
      <w:r w:rsidR="00BB01BC">
        <w:rPr>
          <w:spacing w:val="-5"/>
        </w:rPr>
        <w:t xml:space="preserve"> </w:t>
      </w:r>
      <w:r w:rsidRPr="00EC12FE">
        <w:rPr>
          <w:spacing w:val="-5"/>
        </w:rPr>
        <w:t xml:space="preserve">pursuant Section III, Evaluation and Qualifications Criteria, </w:t>
      </w:r>
      <w:r w:rsidRPr="00EC12FE">
        <w:rPr>
          <w:spacing w:val="-7"/>
        </w:rPr>
        <w:t>Sub-factor 3.2. The financial statements shall:</w:t>
      </w:r>
    </w:p>
    <w:p w:rsidR="000B3397" w:rsidRPr="00EC12FE" w:rsidRDefault="000B3397" w:rsidP="000B3397">
      <w:pPr>
        <w:rPr>
          <w:spacing w:val="-2"/>
        </w:rPr>
      </w:pPr>
    </w:p>
    <w:p w:rsidR="000B3397" w:rsidRPr="00EC12FE" w:rsidRDefault="000B3397" w:rsidP="000B3397">
      <w:pPr>
        <w:pStyle w:val="Style17"/>
        <w:ind w:left="720"/>
        <w:rPr>
          <w:spacing w:val="-2"/>
        </w:rPr>
      </w:pPr>
      <w:r w:rsidRPr="00EC12FE">
        <w:rPr>
          <w:spacing w:val="-2"/>
        </w:rPr>
        <w:t xml:space="preserve">(a) </w:t>
      </w:r>
      <w:r w:rsidRPr="00EC12FE">
        <w:rPr>
          <w:spacing w:val="-2"/>
        </w:rPr>
        <w:tab/>
      </w:r>
      <w:r w:rsidR="00BB01BC" w:rsidRPr="00EC12FE">
        <w:rPr>
          <w:spacing w:val="-2"/>
        </w:rPr>
        <w:t>Reflect</w:t>
      </w:r>
      <w:r w:rsidRPr="00EC12FE">
        <w:rPr>
          <w:spacing w:val="-2"/>
        </w:rPr>
        <w:t xml:space="preserve"> the financial situation of the Bidder or in case of JV </w:t>
      </w:r>
      <w:r w:rsidR="00BB01BC" w:rsidRPr="00EC12FE">
        <w:rPr>
          <w:spacing w:val="-2"/>
        </w:rPr>
        <w:t>member,</w:t>
      </w:r>
      <w:r w:rsidRPr="00EC12FE">
        <w:rPr>
          <w:spacing w:val="-2"/>
        </w:rPr>
        <w:t xml:space="preserve"> and not an affiliated </w:t>
      </w:r>
      <w:r w:rsidR="00BB01BC" w:rsidRPr="00EC12FE">
        <w:rPr>
          <w:spacing w:val="-2"/>
        </w:rPr>
        <w:t>entity (</w:t>
      </w:r>
      <w:r w:rsidRPr="00EC12FE">
        <w:rPr>
          <w:spacing w:val="-2"/>
        </w:rPr>
        <w:t>such as parent company or group member).</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(b)</w:t>
      </w:r>
      <w:r w:rsidRPr="00EC12FE">
        <w:rPr>
          <w:spacing w:val="-2"/>
        </w:rPr>
        <w:tab/>
      </w:r>
      <w:r w:rsidR="00BB01BC" w:rsidRPr="00EC12FE">
        <w:rPr>
          <w:spacing w:val="-2"/>
        </w:rPr>
        <w:t>Be</w:t>
      </w:r>
      <w:r w:rsidRPr="00EC12FE">
        <w:rPr>
          <w:spacing w:val="-2"/>
        </w:rPr>
        <w:t xml:space="preserve"> independently audited or certified in accordance with local legislation.</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(c)</w:t>
      </w:r>
      <w:r w:rsidRPr="00EC12FE">
        <w:rPr>
          <w:spacing w:val="-2"/>
        </w:rPr>
        <w:tab/>
      </w:r>
      <w:r w:rsidR="00BB01BC" w:rsidRPr="00EC12FE">
        <w:rPr>
          <w:spacing w:val="-2"/>
        </w:rPr>
        <w:t>Be</w:t>
      </w:r>
      <w:r w:rsidRPr="00EC12FE">
        <w:rPr>
          <w:spacing w:val="-2"/>
        </w:rPr>
        <w:t xml:space="preserve"> complete, including all notes to the financial statements.</w:t>
      </w:r>
    </w:p>
    <w:p w:rsidR="000B3397" w:rsidRPr="00EC12FE" w:rsidRDefault="000B3397" w:rsidP="000B3397">
      <w:pPr>
        <w:ind w:left="720"/>
        <w:rPr>
          <w:spacing w:val="-2"/>
        </w:rPr>
      </w:pPr>
    </w:p>
    <w:p w:rsidR="000B3397" w:rsidRPr="00EC12FE" w:rsidRDefault="000B3397" w:rsidP="000B3397">
      <w:pPr>
        <w:pStyle w:val="Style17"/>
        <w:ind w:left="720"/>
        <w:rPr>
          <w:spacing w:val="-5"/>
        </w:rPr>
      </w:pPr>
      <w:r w:rsidRPr="00EC12FE">
        <w:rPr>
          <w:spacing w:val="-2"/>
        </w:rPr>
        <w:t>(d)</w:t>
      </w:r>
      <w:r w:rsidRPr="00EC12FE">
        <w:rPr>
          <w:spacing w:val="-2"/>
        </w:rPr>
        <w:tab/>
      </w:r>
      <w:r w:rsidR="00BB01BC" w:rsidRPr="00EC12FE">
        <w:rPr>
          <w:spacing w:val="-2"/>
        </w:rPr>
        <w:t>Correspond</w:t>
      </w:r>
      <w:r w:rsidRPr="00EC12FE">
        <w:rPr>
          <w:spacing w:val="-2"/>
        </w:rPr>
        <w:t xml:space="preserve"> to accounting periods already completed and audited</w:t>
      </w:r>
      <w:r w:rsidRPr="00EC12FE">
        <w:rPr>
          <w:spacing w:val="-5"/>
        </w:rPr>
        <w:t>.</w:t>
      </w:r>
    </w:p>
    <w:p w:rsidR="000B3397" w:rsidRPr="00EC12FE" w:rsidRDefault="000B3397" w:rsidP="000B3397">
      <w:pPr>
        <w:rPr>
          <w:spacing w:val="-2"/>
        </w:rPr>
      </w:pPr>
    </w:p>
    <w:p w:rsidR="000B3397" w:rsidRPr="00EC12FE" w:rsidRDefault="000B3397" w:rsidP="000B3397">
      <w:pPr>
        <w:spacing w:after="432" w:line="264" w:lineRule="exact"/>
        <w:ind w:left="360" w:hanging="360"/>
        <w:rPr>
          <w:spacing w:val="-2"/>
        </w:rPr>
      </w:pPr>
      <w:r w:rsidRPr="00EC12FE">
        <w:rPr>
          <w:rFonts w:ascii="MS Mincho" w:eastAsia="MS Mincho" w:hAnsi="MS Mincho" w:cs="MS Mincho"/>
          <w:spacing w:val="-2"/>
        </w:rPr>
        <w:sym w:font="Wingdings" w:char="F0A8"/>
      </w:r>
      <w:r w:rsidRPr="00EC12FE">
        <w:rPr>
          <w:spacing w:val="-4"/>
        </w:rPr>
        <w:tab/>
      </w:r>
      <w:r w:rsidRPr="00EC12FE">
        <w:rPr>
          <w:spacing w:val="-6"/>
        </w:rPr>
        <w:t>Attached are copies of financial statements</w:t>
      </w:r>
      <w:r w:rsidRPr="00EC12FE">
        <w:rPr>
          <w:rStyle w:val="FootnoteReference"/>
          <w:spacing w:val="-6"/>
        </w:rPr>
        <w:footnoteReference w:id="16"/>
      </w:r>
      <w:r w:rsidRPr="00EC12FE">
        <w:rPr>
          <w:spacing w:val="-6"/>
        </w:rPr>
        <w:t xml:space="preserve"> </w:t>
      </w:r>
      <w:r w:rsidRPr="00EC12FE">
        <w:rPr>
          <w:spacing w:val="-2"/>
        </w:rPr>
        <w:t xml:space="preserve"> for the </w:t>
      </w:r>
      <w:r w:rsidRPr="00EC12FE">
        <w:rPr>
          <w:i/>
          <w:iCs/>
          <w:sz w:val="22"/>
          <w:szCs w:val="22"/>
        </w:rPr>
        <w:t>____________</w:t>
      </w:r>
      <w:r w:rsidRPr="00EC12FE">
        <w:rPr>
          <w:spacing w:val="-2"/>
        </w:rPr>
        <w:t>years required above; and complying with the requirements</w:t>
      </w:r>
    </w:p>
    <w:bookmarkEnd w:id="451"/>
    <w:bookmarkEnd w:id="452"/>
    <w:p w:rsidR="007B586E" w:rsidRPr="00EC12FE" w:rsidRDefault="007B586E"/>
    <w:p w:rsidR="007B586E" w:rsidRPr="00EC12FE" w:rsidRDefault="007B586E">
      <w:pPr>
        <w:jc w:val="center"/>
      </w:pPr>
    </w:p>
    <w:p w:rsidR="007B586E" w:rsidRPr="00EC12FE" w:rsidRDefault="007B586E"/>
    <w:p w:rsidR="000B3397" w:rsidRPr="00EC12FE" w:rsidRDefault="007B586E" w:rsidP="000B3397">
      <w:pPr>
        <w:jc w:val="center"/>
        <w:rPr>
          <w:b/>
          <w:sz w:val="32"/>
          <w:szCs w:val="32"/>
        </w:rPr>
      </w:pPr>
      <w:r w:rsidRPr="00EC12FE">
        <w:rPr>
          <w:b/>
        </w:rPr>
        <w:br w:type="page"/>
      </w:r>
      <w:bookmarkStart w:id="454" w:name="_Toc498849282"/>
      <w:bookmarkStart w:id="455" w:name="_Toc498850121"/>
      <w:bookmarkStart w:id="456" w:name="_Toc498851726"/>
      <w:bookmarkStart w:id="457" w:name="_Toc4390861"/>
      <w:bookmarkStart w:id="458" w:name="_Toc4405766"/>
      <w:bookmarkStart w:id="459" w:name="_Toc23215169"/>
      <w:bookmarkEnd w:id="454"/>
      <w:bookmarkEnd w:id="455"/>
      <w:bookmarkEnd w:id="456"/>
    </w:p>
    <w:p w:rsidR="000B3397" w:rsidRPr="00EC12FE" w:rsidRDefault="000B3397" w:rsidP="00EE7B1C">
      <w:pPr>
        <w:pStyle w:val="S4-Header2"/>
      </w:pPr>
      <w:bookmarkStart w:id="460" w:name="_Toc398122876"/>
      <w:r w:rsidRPr="00EC12FE">
        <w:lastRenderedPageBreak/>
        <w:t>Form FIN - 3.2</w:t>
      </w:r>
      <w:r w:rsidR="00301412" w:rsidRPr="00EC12FE">
        <w:t xml:space="preserve">: </w:t>
      </w:r>
      <w:bookmarkStart w:id="461" w:name="_Toc108424567"/>
      <w:r w:rsidRPr="00EC12FE">
        <w:t>Average Annual Construction Turnover</w:t>
      </w:r>
      <w:bookmarkEnd w:id="461"/>
      <w:bookmarkEnd w:id="460"/>
    </w:p>
    <w:p w:rsidR="00AB4D20" w:rsidRPr="00EC12FE" w:rsidRDefault="00AB4D20" w:rsidP="0020119D">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AB4D20" w:rsidRPr="00EC12FE" w:rsidRDefault="00AB4D20" w:rsidP="000B3397">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7"/>
        <w:gridCol w:w="1108"/>
        <w:gridCol w:w="2096"/>
        <w:gridCol w:w="1979"/>
        <w:gridCol w:w="2507"/>
      </w:tblGrid>
      <w:tr w:rsidR="000B3397" w:rsidRPr="00EC12FE" w:rsidTr="00AE3FF7">
        <w:tc>
          <w:tcPr>
            <w:tcW w:w="2712" w:type="dxa"/>
            <w:gridSpan w:val="2"/>
          </w:tcPr>
          <w:p w:rsidR="000B3397" w:rsidRPr="00EC12FE" w:rsidRDefault="000B3397" w:rsidP="00AE3FF7">
            <w:pPr>
              <w:spacing w:before="40" w:after="120"/>
              <w:jc w:val="center"/>
              <w:rPr>
                <w:b/>
                <w:bCs/>
                <w:spacing w:val="-2"/>
              </w:rPr>
            </w:pPr>
          </w:p>
        </w:tc>
        <w:tc>
          <w:tcPr>
            <w:tcW w:w="6864" w:type="dxa"/>
            <w:gridSpan w:val="3"/>
          </w:tcPr>
          <w:p w:rsidR="000B3397" w:rsidRPr="00EC12FE" w:rsidRDefault="000B3397" w:rsidP="00AE3FF7">
            <w:pPr>
              <w:spacing w:before="40" w:after="120"/>
              <w:jc w:val="center"/>
            </w:pPr>
            <w:r w:rsidRPr="00EC12FE">
              <w:rPr>
                <w:b/>
                <w:bCs/>
                <w:spacing w:val="-2"/>
              </w:rPr>
              <w:t>Annual turnover data (construction only)</w:t>
            </w:r>
          </w:p>
        </w:tc>
      </w:tr>
      <w:tr w:rsidR="000B3397" w:rsidRPr="00EC12FE" w:rsidTr="00BB01BC">
        <w:tc>
          <w:tcPr>
            <w:tcW w:w="1558" w:type="dxa"/>
            <w:vAlign w:val="center"/>
          </w:tcPr>
          <w:p w:rsidR="000B3397" w:rsidRPr="00EC12FE" w:rsidRDefault="000B3397" w:rsidP="00BB01BC">
            <w:pPr>
              <w:spacing w:before="40" w:after="120"/>
              <w:jc w:val="center"/>
            </w:pPr>
            <w:r w:rsidRPr="00EC12FE">
              <w:rPr>
                <w:b/>
                <w:bCs/>
                <w:spacing w:val="-2"/>
              </w:rPr>
              <w:t>Year</w:t>
            </w:r>
          </w:p>
        </w:tc>
        <w:tc>
          <w:tcPr>
            <w:tcW w:w="3368" w:type="dxa"/>
            <w:gridSpan w:val="2"/>
            <w:vAlign w:val="center"/>
          </w:tcPr>
          <w:p w:rsidR="000B3397" w:rsidRPr="00EC12FE" w:rsidRDefault="000B3397" w:rsidP="00BB01BC">
            <w:pPr>
              <w:spacing w:before="40" w:after="120"/>
              <w:jc w:val="center"/>
              <w:rPr>
                <w:b/>
                <w:bCs/>
                <w:spacing w:val="-2"/>
              </w:rPr>
            </w:pPr>
            <w:r w:rsidRPr="00EC12FE">
              <w:rPr>
                <w:b/>
                <w:bCs/>
                <w:spacing w:val="-2"/>
              </w:rPr>
              <w:t>Amount</w:t>
            </w:r>
          </w:p>
          <w:p w:rsidR="000B3397" w:rsidRPr="00EC12FE" w:rsidRDefault="000B3397" w:rsidP="00BB01BC">
            <w:pPr>
              <w:spacing w:before="40" w:after="120"/>
              <w:jc w:val="center"/>
            </w:pPr>
            <w:r w:rsidRPr="00EC12FE">
              <w:rPr>
                <w:b/>
                <w:bCs/>
                <w:spacing w:val="-2"/>
              </w:rPr>
              <w:t>Currency</w:t>
            </w:r>
          </w:p>
        </w:tc>
        <w:tc>
          <w:tcPr>
            <w:tcW w:w="2042" w:type="dxa"/>
            <w:vAlign w:val="center"/>
          </w:tcPr>
          <w:p w:rsidR="000B3397" w:rsidRPr="00EC12FE" w:rsidRDefault="000B3397" w:rsidP="00BB01BC">
            <w:pPr>
              <w:spacing w:before="40" w:after="120"/>
              <w:jc w:val="center"/>
              <w:rPr>
                <w:b/>
                <w:bCs/>
                <w:spacing w:val="-2"/>
              </w:rPr>
            </w:pPr>
            <w:r w:rsidRPr="00EC12FE">
              <w:rPr>
                <w:b/>
                <w:bCs/>
                <w:spacing w:val="-2"/>
              </w:rPr>
              <w:t>Exchange rate</w:t>
            </w:r>
          </w:p>
        </w:tc>
        <w:tc>
          <w:tcPr>
            <w:tcW w:w="2608" w:type="dxa"/>
            <w:vAlign w:val="center"/>
          </w:tcPr>
          <w:p w:rsidR="000B3397" w:rsidRPr="00EC12FE" w:rsidRDefault="00C766AE" w:rsidP="00BB01BC">
            <w:pPr>
              <w:spacing w:before="40" w:after="120"/>
              <w:jc w:val="center"/>
            </w:pPr>
            <w:r>
              <w:rPr>
                <w:b/>
                <w:bCs/>
                <w:spacing w:val="-2"/>
              </w:rPr>
              <w:t>MVR</w:t>
            </w:r>
            <w:r w:rsidR="000B3397" w:rsidRPr="00EC12FE">
              <w:rPr>
                <w:b/>
                <w:bCs/>
                <w:spacing w:val="-2"/>
              </w:rPr>
              <w:t xml:space="preserve"> equivalent</w:t>
            </w:r>
          </w:p>
        </w:tc>
      </w:tr>
      <w:tr w:rsidR="000B3397" w:rsidRPr="00EC12FE" w:rsidTr="00AE3FF7">
        <w:tc>
          <w:tcPr>
            <w:tcW w:w="1558" w:type="dxa"/>
          </w:tcPr>
          <w:p w:rsidR="000B3397" w:rsidRPr="00EC12FE" w:rsidRDefault="000B3397" w:rsidP="00AE3FF7">
            <w:pPr>
              <w:spacing w:before="40" w:after="120"/>
            </w:pPr>
            <w:r w:rsidRPr="00EC12FE">
              <w:rPr>
                <w:bCs/>
                <w:i/>
                <w:iCs/>
                <w:spacing w:val="-5"/>
              </w:rPr>
              <w:t>[indicate year]</w:t>
            </w:r>
          </w:p>
        </w:tc>
        <w:tc>
          <w:tcPr>
            <w:tcW w:w="3368" w:type="dxa"/>
            <w:gridSpan w:val="2"/>
          </w:tcPr>
          <w:p w:rsidR="000B3397" w:rsidRPr="00EC12FE" w:rsidRDefault="000B3397" w:rsidP="00AE3FF7">
            <w:pPr>
              <w:spacing w:before="40" w:after="120"/>
            </w:pPr>
            <w:r w:rsidRPr="00EC12FE">
              <w:rPr>
                <w:bCs/>
                <w:i/>
                <w:iCs/>
              </w:rPr>
              <w:t>[insert amount and indicate currency]</w:t>
            </w:r>
          </w:p>
        </w:tc>
        <w:tc>
          <w:tcPr>
            <w:tcW w:w="2042" w:type="dxa"/>
          </w:tcPr>
          <w:p w:rsidR="000B3397" w:rsidRPr="00EC12FE" w:rsidRDefault="000B3397" w:rsidP="00AE3FF7">
            <w:pPr>
              <w:spacing w:before="40" w:after="120"/>
              <w:rPr>
                <w:bCs/>
                <w:i/>
                <w:iCs/>
              </w:rPr>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pPr>
            <w:r w:rsidRPr="00EC12FE">
              <w:rPr>
                <w:bCs/>
                <w:spacing w:val="-2"/>
              </w:rPr>
              <w:t>Average Annual Construction Turnover *</w:t>
            </w: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bl>
    <w:p w:rsidR="000B3397" w:rsidRPr="00EC12FE" w:rsidRDefault="000B3397" w:rsidP="000B3397">
      <w:pPr>
        <w:spacing w:before="144" w:after="396"/>
        <w:ind w:left="360" w:right="72" w:hanging="378"/>
        <w:rPr>
          <w:bCs/>
          <w:spacing w:val="-2"/>
        </w:rPr>
      </w:pPr>
      <w:r w:rsidRPr="00EC12FE">
        <w:rPr>
          <w:bCs/>
          <w:spacing w:val="-2"/>
        </w:rPr>
        <w:t xml:space="preserve">* </w:t>
      </w:r>
      <w:r w:rsidRPr="00EC12FE">
        <w:rPr>
          <w:bCs/>
          <w:spacing w:val="-2"/>
        </w:rPr>
        <w:tab/>
        <w:t>See Section III, Evaluation and Qualification Criteria, Sub-Factor 3.2.</w:t>
      </w:r>
    </w:p>
    <w:bookmarkEnd w:id="457"/>
    <w:bookmarkEnd w:id="458"/>
    <w:bookmarkEnd w:id="459"/>
    <w:p w:rsidR="007B586E" w:rsidRPr="00EC12FE" w:rsidRDefault="007B586E" w:rsidP="000B3397">
      <w:pPr>
        <w:jc w:val="center"/>
      </w:pPr>
    </w:p>
    <w:p w:rsidR="007B586E" w:rsidRPr="00EC12FE" w:rsidRDefault="007B586E">
      <w:pPr>
        <w:pStyle w:val="Subtitle"/>
        <w:jc w:val="left"/>
        <w:rPr>
          <w:b w:val="0"/>
          <w:sz w:val="24"/>
        </w:rPr>
      </w:pPr>
    </w:p>
    <w:p w:rsidR="007B586E" w:rsidRPr="00EC12FE" w:rsidRDefault="007B586E" w:rsidP="00DF1785">
      <w:pPr>
        <w:pStyle w:val="S4-Header2"/>
      </w:pPr>
      <w:r w:rsidRPr="00EC12FE">
        <w:rPr>
          <w:sz w:val="28"/>
        </w:rPr>
        <w:br w:type="page"/>
      </w:r>
      <w:bookmarkStart w:id="462" w:name="_Toc398122877"/>
      <w:r w:rsidRPr="00EC12FE">
        <w:rPr>
          <w:szCs w:val="32"/>
        </w:rPr>
        <w:lastRenderedPageBreak/>
        <w:t>Form FIN3.3</w:t>
      </w:r>
      <w:bookmarkEnd w:id="453"/>
      <w:r w:rsidR="00DF1785" w:rsidRPr="00EC12FE">
        <w:rPr>
          <w:szCs w:val="32"/>
        </w:rPr>
        <w:t xml:space="preserve">: </w:t>
      </w:r>
      <w:bookmarkStart w:id="463" w:name="_Toc41971549"/>
      <w:bookmarkStart w:id="464" w:name="_Toc125871315"/>
      <w:bookmarkStart w:id="465" w:name="_Toc127160600"/>
      <w:bookmarkStart w:id="466" w:name="_Toc138144071"/>
      <w:r w:rsidRPr="00EC12FE">
        <w:t>Financial Resources</w:t>
      </w:r>
      <w:bookmarkEnd w:id="463"/>
      <w:bookmarkEnd w:id="464"/>
      <w:bookmarkEnd w:id="465"/>
      <w:bookmarkEnd w:id="466"/>
      <w:bookmarkEnd w:id="462"/>
    </w:p>
    <w:p w:rsidR="007B586E" w:rsidRPr="00EC12FE" w:rsidRDefault="007B586E">
      <w:pPr>
        <w:pStyle w:val="Head2"/>
        <w:widowControl/>
        <w:jc w:val="left"/>
        <w:rPr>
          <w:rStyle w:val="Table"/>
          <w:spacing w:val="-2"/>
          <w:sz w:val="22"/>
        </w:rPr>
      </w:pPr>
    </w:p>
    <w:p w:rsidR="007B586E" w:rsidRPr="00EC12FE" w:rsidRDefault="007B586E">
      <w:pPr>
        <w:suppressAutoHyphens/>
        <w:spacing w:after="180"/>
        <w:jc w:val="both"/>
        <w:rPr>
          <w:rStyle w:val="Table"/>
          <w:rFonts w:ascii="Times New Roman" w:hAnsi="Times New Roman"/>
          <w:spacing w:val="-2"/>
          <w:sz w:val="24"/>
        </w:rPr>
      </w:pPr>
      <w:r w:rsidRPr="00EC12FE">
        <w:rPr>
          <w:rStyle w:val="Table"/>
          <w:rFonts w:ascii="Times New Roman" w:hAnsi="Times New Roman"/>
          <w:spacing w:val="-2"/>
          <w:sz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5F0029" w:rsidRPr="00EC12FE">
        <w:rPr>
          <w:rStyle w:val="Table"/>
          <w:rFonts w:ascii="Times New Roman" w:hAnsi="Times New Roman"/>
          <w:spacing w:val="-2"/>
          <w:sz w:val="24"/>
        </w:rPr>
        <w:t>specified</w:t>
      </w:r>
      <w:r w:rsidRPr="00EC12FE">
        <w:rPr>
          <w:rStyle w:val="Table"/>
          <w:rFonts w:ascii="Times New Roman" w:hAnsi="Times New Roman"/>
          <w:spacing w:val="-2"/>
          <w:sz w:val="24"/>
        </w:rPr>
        <w:t xml:space="preserve"> in Section III (Evaluation and Qualification Criteria)</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7B586E" w:rsidRPr="00EC12FE" w:rsidTr="00A64ABE">
        <w:trPr>
          <w:cantSplit/>
          <w:trHeight w:val="540"/>
        </w:trPr>
        <w:tc>
          <w:tcPr>
            <w:tcW w:w="6300" w:type="dxa"/>
            <w:tcBorders>
              <w:top w:val="single" w:sz="6" w:space="0" w:color="auto"/>
              <w:lef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Source of financing</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Amount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r>
      <w:tr w:rsidR="007B586E" w:rsidRPr="00EC12FE" w:rsidTr="00A64ABE">
        <w:trPr>
          <w:cantSplit/>
          <w:trHeight w:val="548"/>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1.</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09"/>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2.</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71"/>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3.</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592"/>
        </w:trPr>
        <w:tc>
          <w:tcPr>
            <w:tcW w:w="6300" w:type="dxa"/>
            <w:tcBorders>
              <w:top w:val="single" w:sz="6" w:space="0" w:color="auto"/>
              <w:left w:val="single" w:sz="6" w:space="0" w:color="auto"/>
              <w:bottom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4.</w:t>
            </w:r>
          </w:p>
        </w:tc>
        <w:tc>
          <w:tcPr>
            <w:tcW w:w="2790" w:type="dxa"/>
            <w:tcBorders>
              <w:top w:val="single" w:sz="6" w:space="0" w:color="auto"/>
              <w:left w:val="single" w:sz="6" w:space="0" w:color="auto"/>
              <w:bottom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bl>
    <w:p w:rsidR="007B586E" w:rsidRPr="00EC12FE" w:rsidRDefault="007B586E">
      <w:pPr>
        <w:spacing w:after="120"/>
        <w:jc w:val="center"/>
        <w:rPr>
          <w:b/>
          <w:sz w:val="36"/>
        </w:rPr>
      </w:pPr>
    </w:p>
    <w:p w:rsidR="000B3397" w:rsidRPr="00EC12FE" w:rsidRDefault="007B586E" w:rsidP="00DF1785">
      <w:pPr>
        <w:pStyle w:val="S4-Header2"/>
      </w:pPr>
      <w:r w:rsidRPr="00EC12FE">
        <w:br w:type="page"/>
      </w:r>
      <w:bookmarkStart w:id="467" w:name="_Toc108424568"/>
      <w:bookmarkStart w:id="468" w:name="_Toc398122878"/>
      <w:bookmarkStart w:id="469" w:name="_Toc127160601"/>
      <w:r w:rsidR="000B3397" w:rsidRPr="00EC12FE">
        <w:rPr>
          <w:szCs w:val="32"/>
        </w:rPr>
        <w:lastRenderedPageBreak/>
        <w:t>Form EXP - 4.1</w:t>
      </w:r>
      <w:r w:rsidR="00DF1785" w:rsidRPr="00EC12FE">
        <w:rPr>
          <w:szCs w:val="32"/>
        </w:rPr>
        <w:t xml:space="preserve">: </w:t>
      </w:r>
      <w:r w:rsidR="000B3397" w:rsidRPr="00EC12FE">
        <w:t>General Construction Experience</w:t>
      </w:r>
      <w:bookmarkEnd w:id="467"/>
      <w:bookmarkEnd w:id="468"/>
    </w:p>
    <w:p w:rsidR="000B3397" w:rsidRPr="00EC12FE" w:rsidRDefault="000B3397" w:rsidP="000B3397">
      <w:pPr>
        <w:tabs>
          <w:tab w:val="left" w:pos="3950"/>
        </w:tabs>
        <w:rPr>
          <w:b/>
          <w:sz w:val="20"/>
        </w:rPr>
      </w:pPr>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0B3397" w:rsidP="0020119D">
      <w:pPr>
        <w:spacing w:after="324"/>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0B3397" w:rsidRPr="00EC12FE" w:rsidTr="00AE3FF7">
        <w:trPr>
          <w:trHeight w:hRule="exact" w:val="1031"/>
        </w:trPr>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Starting</w:t>
            </w:r>
          </w:p>
          <w:p w:rsidR="000B3397" w:rsidRPr="00EC12FE" w:rsidRDefault="000B3397" w:rsidP="00AE3FF7">
            <w:pPr>
              <w:jc w:val="center"/>
              <w:rPr>
                <w:bCs/>
              </w:rPr>
            </w:pPr>
          </w:p>
          <w:p w:rsidR="000B3397" w:rsidRPr="00EC12FE" w:rsidRDefault="000B3397" w:rsidP="00AE3FF7">
            <w:pPr>
              <w:jc w:val="center"/>
              <w:rPr>
                <w:bCs/>
              </w:rPr>
            </w:pPr>
            <w:r w:rsidRPr="00EC12FE">
              <w:rPr>
                <w:bCs/>
              </w:rPr>
              <w:t>Year</w:t>
            </w: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Ending</w:t>
            </w:r>
          </w:p>
          <w:p w:rsidR="000B3397" w:rsidRPr="00EC12FE" w:rsidRDefault="000B3397" w:rsidP="00AE3FF7">
            <w:pPr>
              <w:jc w:val="center"/>
              <w:rPr>
                <w:bCs/>
              </w:rPr>
            </w:pPr>
            <w:r w:rsidRPr="00EC12FE">
              <w:rPr>
                <w:bCs/>
              </w:rPr>
              <w:t>Year</w:t>
            </w: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after="540"/>
              <w:jc w:val="center"/>
              <w:rPr>
                <w:bCs/>
              </w:rPr>
            </w:pPr>
            <w:r w:rsidRPr="00EC12FE">
              <w:rPr>
                <w:bCs/>
              </w:rPr>
              <w:t>Contract Identification</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Role of</w:t>
            </w:r>
          </w:p>
          <w:p w:rsidR="000B3397" w:rsidRPr="00EC12FE" w:rsidRDefault="000B3397" w:rsidP="00AE3FF7">
            <w:pPr>
              <w:spacing w:after="252"/>
              <w:jc w:val="center"/>
              <w:rPr>
                <w:bCs/>
              </w:rPr>
            </w:pPr>
            <w:r w:rsidRPr="00EC12FE">
              <w:rPr>
                <w:bCs/>
              </w:rPr>
              <w:t>Bidder</w:t>
            </w: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t>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____________________</w:t>
            </w:r>
          </w:p>
          <w:p w:rsidR="000B3397" w:rsidRPr="00EC12FE" w:rsidRDefault="000B3397" w:rsidP="00AE3FF7">
            <w:pPr>
              <w:rPr>
                <w:bCs/>
              </w:rPr>
            </w:pPr>
            <w:r w:rsidRPr="00EC12FE">
              <w:rPr>
                <w:bCs/>
                <w:spacing w:val="-2"/>
              </w:rPr>
              <w:t xml:space="preserve">Address: </w:t>
            </w:r>
            <w:r w:rsidRPr="00EC12FE">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AE3FF7">
            <w:pPr>
              <w:jc w:val="center"/>
              <w:rPr>
                <w:bCs/>
              </w:rPr>
            </w:pPr>
            <w:r w:rsidRPr="00EC12FE">
              <w:rPr>
                <w:bCs/>
                <w:spacing w:val="-2"/>
              </w:rPr>
              <w:t xml:space="preserve">Address: </w:t>
            </w:r>
            <w:r w:rsidRPr="00EC12FE">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AE3FF7">
            <w:pPr>
              <w:jc w:val="center"/>
              <w:rPr>
                <w:bCs/>
              </w:rPr>
            </w:pPr>
            <w:r w:rsidRPr="00EC12FE">
              <w:rPr>
                <w:bCs/>
                <w:spacing w:val="-2"/>
              </w:rPr>
              <w:t xml:space="preserve">Address: </w:t>
            </w:r>
            <w:r w:rsidRPr="00EC12FE">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bl>
    <w:p w:rsidR="000B3397" w:rsidRPr="00EC12FE" w:rsidRDefault="000B3397" w:rsidP="000B3397">
      <w:pPr>
        <w:jc w:val="center"/>
        <w:rPr>
          <w:b/>
          <w:sz w:val="32"/>
          <w:szCs w:val="32"/>
        </w:rPr>
      </w:pPr>
    </w:p>
    <w:bookmarkEnd w:id="469"/>
    <w:p w:rsidR="007B586E" w:rsidRPr="00EC12FE" w:rsidRDefault="007B586E" w:rsidP="000B3397">
      <w:pPr>
        <w:jc w:val="center"/>
        <w:rPr>
          <w:iCs/>
        </w:rPr>
      </w:pPr>
      <w:r w:rsidRPr="00EC12FE">
        <w:br w:type="page"/>
      </w:r>
    </w:p>
    <w:p w:rsidR="000B3397" w:rsidRPr="00EC12FE" w:rsidRDefault="000B3397" w:rsidP="00DF1785">
      <w:pPr>
        <w:pStyle w:val="S4-Header2"/>
      </w:pPr>
      <w:bookmarkStart w:id="470" w:name="_Toc398122879"/>
      <w:r w:rsidRPr="00EC12FE">
        <w:rPr>
          <w:szCs w:val="32"/>
        </w:rPr>
        <w:lastRenderedPageBreak/>
        <w:t>Form EXP - 4.2(a)</w:t>
      </w:r>
      <w:r w:rsidR="00DF1785" w:rsidRPr="00EC12FE">
        <w:rPr>
          <w:szCs w:val="32"/>
        </w:rPr>
        <w:t xml:space="preserve">: </w:t>
      </w:r>
      <w:bookmarkStart w:id="471" w:name="_Toc108424569"/>
      <w:r w:rsidRPr="00EC12FE">
        <w:t>Specific Construction and Contract Management Experience</w:t>
      </w:r>
      <w:bookmarkEnd w:id="471"/>
      <w:bookmarkEnd w:id="470"/>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tabs>
                <w:tab w:val="left" w:pos="1404"/>
                <w:tab w:val="left" w:pos="2988"/>
              </w:tabs>
              <w:spacing w:before="180"/>
              <w:ind w:left="59"/>
              <w:rPr>
                <w:b/>
                <w:bCs/>
                <w:spacing w:val="4"/>
              </w:rPr>
            </w:pPr>
            <w:r w:rsidRPr="00EC12FE">
              <w:rPr>
                <w:b/>
                <w:bCs/>
                <w:spacing w:val="4"/>
              </w:rPr>
              <w:t>Similar Contract No.</w:t>
            </w:r>
          </w:p>
          <w:p w:rsidR="000B3397" w:rsidRPr="00EC12FE" w:rsidRDefault="000B3397" w:rsidP="00AE3FF7">
            <w:pPr>
              <w:ind w:left="90" w:right="49"/>
              <w:rPr>
                <w:bCs/>
                <w:i/>
                <w:iCs/>
              </w:rPr>
            </w:pP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8"/>
              </w:rPr>
            </w:pPr>
            <w:r w:rsidRPr="00EC12FE">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471"/>
              <w:jc w:val="right"/>
              <w:rPr>
                <w:bCs/>
                <w:i/>
                <w:iCs/>
                <w:spacing w:val="2"/>
              </w:rPr>
            </w:pPr>
          </w:p>
        </w:tc>
      </w:tr>
      <w:tr w:rsidR="000B3397" w:rsidRPr="00EC12FE" w:rsidTr="00AE3FF7">
        <w:trPr>
          <w:trHeight w:hRule="exact" w:val="408"/>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10"/>
              </w:rPr>
            </w:pPr>
            <w:r w:rsidRPr="00EC12FE">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741"/>
              <w:jc w:val="right"/>
              <w:rPr>
                <w:bCs/>
                <w:i/>
                <w:iCs/>
                <w:spacing w:val="2"/>
              </w:rPr>
            </w:pP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381"/>
              <w:jc w:val="right"/>
              <w:rPr>
                <w:bCs/>
                <w:i/>
                <w:iCs/>
                <w:spacing w:val="2"/>
              </w:rPr>
            </w:pPr>
          </w:p>
        </w:tc>
      </w:tr>
      <w:tr w:rsidR="000B3397" w:rsidRPr="00EC12FE" w:rsidTr="00AE3FF7">
        <w:trPr>
          <w:trHeight w:hRule="exact" w:val="1109"/>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Role in Contract</w:t>
            </w:r>
          </w:p>
          <w:p w:rsidR="000B3397" w:rsidRPr="00EC12FE" w:rsidRDefault="000B3397" w:rsidP="00AE3FF7">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right="374"/>
              <w:jc w:val="center"/>
              <w:rPr>
                <w:bCs/>
                <w:spacing w:val="-4"/>
              </w:rPr>
            </w:pPr>
            <w:r w:rsidRPr="00EC12FE">
              <w:rPr>
                <w:bCs/>
                <w:spacing w:val="-4"/>
              </w:rPr>
              <w:t xml:space="preserve">Prime Contractor </w:t>
            </w:r>
            <w:r w:rsidRPr="00EC12FE">
              <w:rPr>
                <w:rFonts w:ascii="MS Mincho" w:eastAsia="MS Mincho" w:hAnsi="MS Mincho" w:cs="MS Mincho"/>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right="374"/>
              <w:jc w:val="center"/>
              <w:rPr>
                <w:rFonts w:ascii="MS Mincho" w:eastAsia="MS Mincho" w:hAnsi="MS Mincho" w:cs="MS Mincho"/>
                <w:spacing w:val="-2"/>
              </w:rPr>
            </w:pPr>
            <w:r w:rsidRPr="00EC12FE">
              <w:rPr>
                <w:bCs/>
                <w:spacing w:val="-4"/>
              </w:rPr>
              <w:t xml:space="preserve">Member in </w:t>
            </w:r>
            <w:r w:rsidRPr="00EC12FE">
              <w:rPr>
                <w:bCs/>
                <w:spacing w:val="-4"/>
              </w:rPr>
              <w:br/>
              <w:t>JV</w:t>
            </w:r>
            <w:r w:rsidRPr="00EC12FE">
              <w:rPr>
                <w:rFonts w:ascii="MS Mincho" w:eastAsia="MS Mincho" w:hAnsi="MS Mincho" w:cs="MS Mincho"/>
                <w:spacing w:val="-2"/>
              </w:rPr>
              <w:t xml:space="preserve"> </w:t>
            </w:r>
          </w:p>
          <w:p w:rsidR="000B3397" w:rsidRPr="00EC12FE" w:rsidRDefault="000B3397" w:rsidP="00AE3FF7">
            <w:pPr>
              <w:ind w:right="374"/>
              <w:jc w:val="center"/>
              <w:rPr>
                <w:bCs/>
                <w:spacing w:val="-4"/>
              </w:rPr>
            </w:pPr>
            <w:r w:rsidRPr="00EC12FE">
              <w:rPr>
                <w:rFonts w:ascii="MS Mincho" w:eastAsia="MS Mincho" w:hAnsi="MS Mincho" w:cs="MS Mincho"/>
                <w:spacing w:val="-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jc w:val="center"/>
              <w:rPr>
                <w:bCs/>
                <w:spacing w:val="-4"/>
              </w:rPr>
            </w:pPr>
            <w:r w:rsidRPr="00EC12FE">
              <w:rPr>
                <w:bCs/>
                <w:spacing w:val="-4"/>
              </w:rPr>
              <w:t>Management Contractor</w:t>
            </w:r>
          </w:p>
          <w:p w:rsidR="000B3397" w:rsidRPr="00EC12FE" w:rsidRDefault="000B3397" w:rsidP="00AE3FF7">
            <w:pPr>
              <w:jc w:val="center"/>
              <w:rPr>
                <w:bCs/>
                <w:spacing w:val="-4"/>
              </w:rPr>
            </w:pPr>
            <w:r w:rsidRPr="00EC12FE">
              <w:rPr>
                <w:rFonts w:ascii="MS Mincho" w:eastAsia="MS Mincho" w:hAnsi="MS Mincho" w:cs="MS Mincho"/>
                <w:spacing w:val="-2"/>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jc w:val="center"/>
              <w:rPr>
                <w:bCs/>
                <w:spacing w:val="-4"/>
              </w:rPr>
            </w:pPr>
            <w:r w:rsidRPr="00EC12FE">
              <w:rPr>
                <w:bCs/>
                <w:spacing w:val="-4"/>
              </w:rPr>
              <w:t xml:space="preserve">Sub-contractor </w:t>
            </w:r>
            <w:r w:rsidRPr="00EC12FE">
              <w:rPr>
                <w:rFonts w:ascii="MS Mincho" w:eastAsia="MS Mincho" w:hAnsi="MS Mincho" w:cs="MS Mincho"/>
                <w:spacing w:val="-2"/>
              </w:rPr>
              <w:sym w:font="Wingdings" w:char="F0A8"/>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144" w:after="324"/>
              <w:ind w:left="42"/>
              <w:rPr>
                <w:bCs/>
                <w:spacing w:val="-11"/>
              </w:rPr>
            </w:pPr>
            <w:r w:rsidRPr="00EC12FE">
              <w:rPr>
                <w:bCs/>
                <w:spacing w:val="-11"/>
              </w:rPr>
              <w:t>Total Contract Amount</w:t>
            </w:r>
          </w:p>
        </w:tc>
        <w:tc>
          <w:tcPr>
            <w:tcW w:w="2921" w:type="dxa"/>
            <w:gridSpan w:val="3"/>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rsidR="000B3397" w:rsidRPr="00EC12FE" w:rsidRDefault="00A64ABE" w:rsidP="00AE3FF7">
            <w:pPr>
              <w:spacing w:before="144"/>
              <w:ind w:left="61"/>
              <w:rPr>
                <w:bCs/>
                <w:i/>
                <w:iCs/>
                <w:spacing w:val="2"/>
              </w:rPr>
            </w:pPr>
            <w:r>
              <w:rPr>
                <w:bCs/>
                <w:spacing w:val="-4"/>
              </w:rPr>
              <w:t>MVR</w:t>
            </w:r>
            <w:r w:rsidR="000B3397" w:rsidRPr="00EC12FE">
              <w:rPr>
                <w:bCs/>
                <w:spacing w:val="-4"/>
              </w:rPr>
              <w:t xml:space="preserve"> </w:t>
            </w:r>
            <w:r w:rsidR="000B3397" w:rsidRPr="00EC12FE">
              <w:rPr>
                <w:bCs/>
                <w:i/>
                <w:iCs/>
                <w:spacing w:val="2"/>
              </w:rPr>
              <w:t>*</w:t>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288"/>
              <w:ind w:left="42"/>
              <w:rPr>
                <w:bCs/>
              </w:rPr>
            </w:pPr>
            <w:r w:rsidRPr="00EC12FE">
              <w:rPr>
                <w:bCs/>
              </w:rPr>
              <w:t>If member in a JV or sub-contractor, specify participation in total Contract amount</w:t>
            </w:r>
          </w:p>
        </w:tc>
        <w:tc>
          <w:tcPr>
            <w:tcW w:w="1301" w:type="dxa"/>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1620" w:type="dxa"/>
            <w:gridSpan w:val="2"/>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2970" w:type="dxa"/>
            <w:gridSpan w:val="2"/>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r w:rsidRPr="00EC12FE">
              <w:rPr>
                <w:bCs/>
                <w:i/>
                <w:spacing w:val="-4"/>
              </w:rPr>
              <w:t>*</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rPr>
            </w:pPr>
            <w:r w:rsidRPr="00EC12FE">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rPr>
                <w:bCs/>
                <w:i/>
                <w:iCs/>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2"/>
              <w:rPr>
                <w:bCs/>
              </w:rPr>
            </w:pPr>
            <w:r w:rsidRPr="00EC12FE">
              <w:rPr>
                <w:bCs/>
              </w:rPr>
              <w:t>Address:</w:t>
            </w:r>
          </w:p>
          <w:p w:rsidR="000B3397" w:rsidRPr="00EC12FE" w:rsidRDefault="000B3397" w:rsidP="00AE3FF7">
            <w:pPr>
              <w:spacing w:before="252"/>
              <w:ind w:left="42"/>
              <w:rPr>
                <w:bCs/>
              </w:rPr>
            </w:pPr>
            <w:r w:rsidRPr="00EC12FE">
              <w:rPr>
                <w:bCs/>
              </w:rPr>
              <w:t>Telephone/fax number</w:t>
            </w:r>
          </w:p>
          <w:p w:rsidR="000B3397" w:rsidRPr="00EC12FE" w:rsidRDefault="000B3397" w:rsidP="00AE3FF7">
            <w:pPr>
              <w:spacing w:before="540" w:after="252"/>
              <w:ind w:left="42"/>
              <w:rPr>
                <w:bCs/>
              </w:rPr>
            </w:pPr>
            <w:r w:rsidRPr="00EC12FE">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88" w:after="120"/>
              <w:rPr>
                <w:bCs/>
                <w:i/>
                <w:iCs/>
                <w:spacing w:val="2"/>
              </w:rPr>
            </w:pPr>
          </w:p>
        </w:tc>
      </w:tr>
    </w:tbl>
    <w:p w:rsidR="000B3397" w:rsidRPr="00EC12FE" w:rsidRDefault="000B3397" w:rsidP="000B3397">
      <w:pPr>
        <w:jc w:val="center"/>
        <w:rPr>
          <w:b/>
          <w:sz w:val="32"/>
          <w:szCs w:val="32"/>
        </w:rPr>
      </w:pPr>
      <w:r w:rsidRPr="00EC12FE">
        <w:rPr>
          <w:b/>
          <w:sz w:val="32"/>
          <w:szCs w:val="32"/>
        </w:rPr>
        <w:br w:type="page"/>
      </w:r>
      <w:r w:rsidRPr="00EC12FE" w:rsidDel="00C11C3F">
        <w:rPr>
          <w:b/>
          <w:sz w:val="32"/>
          <w:szCs w:val="32"/>
        </w:rPr>
        <w:lastRenderedPageBreak/>
        <w:t xml:space="preserve"> </w:t>
      </w:r>
      <w:r w:rsidRPr="00EC12FE">
        <w:rPr>
          <w:b/>
          <w:sz w:val="32"/>
          <w:szCs w:val="32"/>
        </w:rPr>
        <w:t>Form EXP - 4.2(a) (cont.)</w:t>
      </w:r>
    </w:p>
    <w:p w:rsidR="000B3397" w:rsidRPr="00EC12FE" w:rsidRDefault="000B3397" w:rsidP="000B3397">
      <w:pPr>
        <w:jc w:val="center"/>
        <w:rPr>
          <w:b/>
          <w:sz w:val="32"/>
          <w:szCs w:val="36"/>
        </w:rPr>
      </w:pPr>
      <w:proofErr w:type="gramStart"/>
      <w:r w:rsidRPr="00EC12FE">
        <w:rPr>
          <w:b/>
          <w:sz w:val="32"/>
          <w:szCs w:val="36"/>
        </w:rPr>
        <w:t>Specific Construction and</w:t>
      </w:r>
      <w:r w:rsidR="00BB01BC">
        <w:rPr>
          <w:b/>
          <w:sz w:val="32"/>
          <w:szCs w:val="36"/>
        </w:rPr>
        <w:t xml:space="preserve"> Contract Management Experience </w:t>
      </w:r>
      <w:r w:rsidRPr="00EC12FE">
        <w:rPr>
          <w:b/>
          <w:sz w:val="32"/>
          <w:szCs w:val="36"/>
        </w:rPr>
        <w:t>(cont.)</w:t>
      </w:r>
      <w:proofErr w:type="gramEnd"/>
    </w:p>
    <w:p w:rsidR="000B3397" w:rsidRPr="00EC12FE" w:rsidRDefault="000B3397" w:rsidP="000B3397">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Similar Contract No.</w:t>
            </w:r>
          </w:p>
          <w:p w:rsidR="000B3397" w:rsidRPr="00EC12FE" w:rsidRDefault="000B3397" w:rsidP="00AE3FF7">
            <w:pPr>
              <w:jc w:val="center"/>
              <w:rPr>
                <w:bCs/>
                <w:i/>
                <w:iCs/>
              </w:rPr>
            </w:pP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jc w:val="center"/>
              <w:rPr>
                <w:b/>
                <w:bCs/>
                <w:spacing w:val="4"/>
              </w:rPr>
            </w:pPr>
            <w:r w:rsidRPr="00EC12FE">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1. Amount</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3. Complexity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4. Methods/Technology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301412" w:rsidP="00477372">
            <w:pPr>
              <w:spacing w:before="120" w:after="120"/>
              <w:ind w:left="86"/>
            </w:pPr>
            <w:r w:rsidRPr="00EC12FE">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301412" w:rsidRPr="00EC12FE" w:rsidTr="00AE3FF7">
        <w:tc>
          <w:tcPr>
            <w:tcW w:w="3559" w:type="dxa"/>
            <w:tcBorders>
              <w:top w:val="single" w:sz="2" w:space="0" w:color="auto"/>
              <w:left w:val="single" w:sz="2" w:space="0" w:color="auto"/>
              <w:bottom w:val="single" w:sz="2" w:space="0" w:color="auto"/>
              <w:right w:val="single" w:sz="2" w:space="0" w:color="auto"/>
            </w:tcBorders>
          </w:tcPr>
          <w:p w:rsidR="00301412" w:rsidRPr="00EC12FE" w:rsidRDefault="00301412" w:rsidP="00477372">
            <w:pPr>
              <w:spacing w:before="120" w:after="120"/>
              <w:ind w:left="86"/>
            </w:pPr>
            <w:r w:rsidRPr="00EC12FE">
              <w:t>6. Other Characteristics</w:t>
            </w:r>
          </w:p>
        </w:tc>
        <w:tc>
          <w:tcPr>
            <w:tcW w:w="5623" w:type="dxa"/>
            <w:tcBorders>
              <w:top w:val="single" w:sz="2" w:space="0" w:color="auto"/>
              <w:left w:val="single" w:sz="2" w:space="0" w:color="auto"/>
              <w:bottom w:val="single" w:sz="2" w:space="0" w:color="auto"/>
              <w:right w:val="single" w:sz="2" w:space="0" w:color="auto"/>
            </w:tcBorders>
          </w:tcPr>
          <w:p w:rsidR="00301412" w:rsidRPr="00EC12FE" w:rsidRDefault="00301412" w:rsidP="00AE3FF7">
            <w:pPr>
              <w:jc w:val="center"/>
              <w:rPr>
                <w:b/>
                <w:bCs/>
                <w:spacing w:val="4"/>
              </w:rPr>
            </w:pPr>
          </w:p>
        </w:tc>
      </w:tr>
    </w:tbl>
    <w:p w:rsidR="000B3397" w:rsidRPr="00EC12FE" w:rsidRDefault="000B3397" w:rsidP="00DF1785">
      <w:pPr>
        <w:pStyle w:val="S4-Header2"/>
      </w:pPr>
      <w:r w:rsidRPr="00EC12FE">
        <w:br w:type="page"/>
      </w:r>
      <w:bookmarkStart w:id="472" w:name="_Toc398122880"/>
      <w:r w:rsidRPr="00EC12FE">
        <w:rPr>
          <w:szCs w:val="32"/>
        </w:rPr>
        <w:lastRenderedPageBreak/>
        <w:t xml:space="preserve">Form EXP </w:t>
      </w:r>
      <w:r w:rsidRPr="00EC12FE">
        <w:rPr>
          <w:spacing w:val="22"/>
          <w:szCs w:val="32"/>
        </w:rPr>
        <w:t xml:space="preserve">- </w:t>
      </w:r>
      <w:r w:rsidRPr="00EC12FE">
        <w:rPr>
          <w:spacing w:val="21"/>
          <w:szCs w:val="32"/>
        </w:rPr>
        <w:t>4.2(b)</w:t>
      </w:r>
      <w:r w:rsidR="00DF1785" w:rsidRPr="00EC12FE">
        <w:rPr>
          <w:spacing w:val="21"/>
          <w:szCs w:val="32"/>
        </w:rPr>
        <w:t xml:space="preserve">: </w:t>
      </w:r>
      <w:bookmarkStart w:id="473" w:name="_Toc108424570"/>
      <w:r w:rsidRPr="00EC12FE">
        <w:t>Construction Experience in Key Activities</w:t>
      </w:r>
      <w:bookmarkEnd w:id="473"/>
      <w:bookmarkEnd w:id="472"/>
    </w:p>
    <w:p w:rsidR="005B7347" w:rsidRPr="00EC12FE" w:rsidRDefault="00AB4D20" w:rsidP="005B7347">
      <w:pPr>
        <w:spacing w:before="288" w:after="324" w:line="264" w:lineRule="exact"/>
        <w:jc w:val="right"/>
        <w:rPr>
          <w:bCs/>
          <w:i/>
          <w:iCs/>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5B7347" w:rsidRPr="00EC12FE">
        <w:rPr>
          <w:bCs/>
          <w:spacing w:val="-2"/>
        </w:rPr>
        <w:t>Sub-contractor's Name</w:t>
      </w:r>
      <w:r w:rsidR="009E655F" w:rsidRPr="00EC12FE">
        <w:rPr>
          <w:rStyle w:val="FootnoteReference"/>
          <w:bCs/>
          <w:spacing w:val="-2"/>
        </w:rPr>
        <w:footnoteReference w:id="17"/>
      </w:r>
      <w:r w:rsidR="005B7347" w:rsidRPr="00EC12FE">
        <w:rPr>
          <w:bCs/>
          <w:spacing w:val="-2"/>
        </w:rPr>
        <w:t xml:space="preserve"> (as per ITB 34.2 and 34.3): </w:t>
      </w:r>
      <w:r w:rsidR="005B7347" w:rsidRPr="00EC12FE">
        <w:rPr>
          <w:bCs/>
          <w:i/>
          <w:iCs/>
        </w:rPr>
        <w:t>________________</w:t>
      </w:r>
    </w:p>
    <w:p w:rsidR="00AB4D20" w:rsidRPr="00EC12FE" w:rsidRDefault="00D46B5A" w:rsidP="005B7347">
      <w:pPr>
        <w:spacing w:before="288" w:after="324" w:line="264" w:lineRule="exact"/>
        <w:jc w:val="right"/>
        <w:rPr>
          <w:bCs/>
          <w:i/>
          <w:iCs/>
        </w:rPr>
      </w:pPr>
      <w:r>
        <w:rPr>
          <w:spacing w:val="-4"/>
        </w:rPr>
        <w:t>N</w:t>
      </w:r>
      <w:r w:rsidR="00AB4D20" w:rsidRPr="00EC12FE">
        <w:rPr>
          <w:spacing w:val="-4"/>
        </w:rPr>
        <w:t xml:space="preserve">CB No. and title: </w:t>
      </w:r>
      <w:r w:rsidR="00AB4D20" w:rsidRPr="00EC12FE">
        <w:rPr>
          <w:i/>
          <w:iCs/>
          <w:spacing w:val="-6"/>
        </w:rPr>
        <w:t>___________________________</w:t>
      </w:r>
      <w:r w:rsidR="00AB4D20" w:rsidRPr="00EC12FE">
        <w:rPr>
          <w:i/>
          <w:iCs/>
          <w:spacing w:val="-6"/>
        </w:rPr>
        <w:br/>
      </w:r>
      <w:r w:rsidR="00AB4D20" w:rsidRPr="00EC12FE">
        <w:rPr>
          <w:spacing w:val="-4"/>
        </w:rPr>
        <w:t xml:space="preserve">Page </w:t>
      </w:r>
      <w:r w:rsidR="00AB4D20" w:rsidRPr="00EC12FE">
        <w:rPr>
          <w:i/>
          <w:iCs/>
          <w:spacing w:val="-6"/>
        </w:rPr>
        <w:t>_______________</w:t>
      </w:r>
      <w:r w:rsidR="00AB4D20" w:rsidRPr="00EC12FE">
        <w:rPr>
          <w:spacing w:val="-4"/>
        </w:rPr>
        <w:t xml:space="preserve">of </w:t>
      </w:r>
      <w:r w:rsidR="00AB4D20" w:rsidRPr="00EC12FE">
        <w:rPr>
          <w:i/>
          <w:iCs/>
          <w:spacing w:val="-6"/>
        </w:rPr>
        <w:t>______________</w:t>
      </w:r>
      <w:r w:rsidR="00AB4D20" w:rsidRPr="00EC12FE">
        <w:rPr>
          <w:spacing w:val="-4"/>
        </w:rPr>
        <w:t>pages</w:t>
      </w:r>
    </w:p>
    <w:p w:rsidR="000B3397" w:rsidRPr="00EC12FE" w:rsidRDefault="000B3397" w:rsidP="000B3397">
      <w:pPr>
        <w:rPr>
          <w:bCs/>
          <w:i/>
          <w:iCs/>
          <w:spacing w:val="2"/>
        </w:rPr>
      </w:pPr>
      <w:r w:rsidRPr="00EC12FE">
        <w:rPr>
          <w:bCs/>
          <w:spacing w:val="-2"/>
        </w:rPr>
        <w:t xml:space="preserve">Sub-contractor's Name (as per ITB 34.2 and 34.3): </w:t>
      </w:r>
      <w:r w:rsidRPr="00EC12FE">
        <w:rPr>
          <w:bCs/>
          <w:i/>
          <w:iCs/>
        </w:rPr>
        <w:t>________________</w:t>
      </w:r>
    </w:p>
    <w:p w:rsidR="000B3397" w:rsidRPr="00EC12FE" w:rsidRDefault="000B3397" w:rsidP="000B3397">
      <w:pPr>
        <w:pStyle w:val="Style11"/>
        <w:spacing w:line="240" w:lineRule="auto"/>
        <w:ind w:right="144"/>
        <w:rPr>
          <w:bCs/>
          <w:spacing w:val="-6"/>
        </w:rPr>
      </w:pPr>
      <w:r w:rsidRPr="00EC12FE">
        <w:rPr>
          <w:bCs/>
          <w:spacing w:val="-2"/>
        </w:rPr>
        <w:t xml:space="preserve">All Sub-contractors for key activities must complete the information in this form as per ITB </w:t>
      </w:r>
      <w:r w:rsidRPr="00EC12FE">
        <w:rPr>
          <w:bCs/>
          <w:spacing w:val="-6"/>
        </w:rPr>
        <w:t>34.2 and 34.3 and Section III, Qualification Criteria and Requirements, Sub-Factor 4.2.</w:t>
      </w:r>
    </w:p>
    <w:p w:rsidR="000B3397" w:rsidRPr="00EC12FE" w:rsidRDefault="000B3397" w:rsidP="000B3397">
      <w:pPr>
        <w:rPr>
          <w:bCs/>
          <w:i/>
          <w:iCs/>
          <w:spacing w:val="2"/>
        </w:rPr>
      </w:pPr>
    </w:p>
    <w:p w:rsidR="000B3397" w:rsidRPr="00EC12FE" w:rsidRDefault="000B3397" w:rsidP="000B3397">
      <w:pPr>
        <w:pStyle w:val="Style11"/>
        <w:tabs>
          <w:tab w:val="left" w:pos="720"/>
        </w:tabs>
        <w:spacing w:after="72" w:line="240" w:lineRule="auto"/>
        <w:ind w:right="144" w:firstLine="72"/>
        <w:rPr>
          <w:bCs/>
          <w:i/>
          <w:iCs/>
          <w:spacing w:val="-2"/>
        </w:rPr>
      </w:pPr>
      <w:r w:rsidRPr="00EC12FE">
        <w:rPr>
          <w:bCs/>
          <w:spacing w:val="-2"/>
        </w:rPr>
        <w:t>1.</w:t>
      </w:r>
      <w:r w:rsidRPr="00EC12FE">
        <w:rPr>
          <w:bCs/>
          <w:spacing w:val="-2"/>
        </w:rPr>
        <w:tab/>
        <w:t xml:space="preserve">Key Activity No One: </w:t>
      </w:r>
      <w:r w:rsidRPr="00EC12FE">
        <w:rPr>
          <w:bCs/>
          <w:i/>
          <w:iCs/>
          <w:spacing w:val="2"/>
        </w:rPr>
        <w:t>________________________</w:t>
      </w:r>
    </w:p>
    <w:p w:rsidR="000B3397" w:rsidRPr="00EC12FE" w:rsidRDefault="000B3397" w:rsidP="000B3397">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0B3397" w:rsidRPr="00EC12FE" w:rsidTr="00AE3FF7">
        <w:trPr>
          <w:gridAfter w:val="1"/>
          <w:wAfter w:w="11" w:type="dxa"/>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20"/>
              <w:ind w:right="1757"/>
              <w:jc w:val="right"/>
              <w:rPr>
                <w:b/>
                <w:bCs/>
                <w:spacing w:val="12"/>
                <w:lang w:val="fr-FR"/>
              </w:rPr>
            </w:pPr>
            <w:r w:rsidRPr="00EC12FE">
              <w:rPr>
                <w:b/>
                <w:bCs/>
                <w:spacing w:val="12"/>
                <w:lang w:val="fr-FR"/>
              </w:rPr>
              <w:t>Information</w:t>
            </w: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8"/>
                <w:lang w:val="fr-FR"/>
              </w:rPr>
            </w:pPr>
            <w:r w:rsidRPr="00EC12FE">
              <w:rPr>
                <w:bCs/>
                <w:spacing w:val="-8"/>
              </w:rPr>
              <w:t>Contract</w:t>
            </w:r>
            <w:r w:rsidRPr="00EC12FE">
              <w:rPr>
                <w:bCs/>
                <w:spacing w:val="-8"/>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5"/>
              <w:rPr>
                <w:bCs/>
                <w:i/>
                <w:iCs/>
                <w:spacing w:val="2"/>
              </w:rPr>
            </w:pPr>
          </w:p>
        </w:tc>
      </w:tr>
      <w:tr w:rsidR="000B3397" w:rsidRPr="00EC12FE" w:rsidTr="00AE3FF7">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10"/>
              </w:rPr>
            </w:pPr>
            <w:r w:rsidRPr="00EC12FE">
              <w:rPr>
                <w:bCs/>
                <w:spacing w:val="-10"/>
              </w:rPr>
              <w:t>Award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8E495D">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Role in Contract</w:t>
            </w:r>
          </w:p>
          <w:p w:rsidR="000B3397" w:rsidRPr="00EC12FE" w:rsidRDefault="000B3397" w:rsidP="00AE3FF7">
            <w:pPr>
              <w:spacing w:after="396"/>
              <w:ind w:left="46"/>
              <w:rPr>
                <w:bCs/>
                <w:i/>
                <w:iCs/>
                <w:spacing w:val="2"/>
              </w:rPr>
            </w:pPr>
          </w:p>
        </w:tc>
        <w:tc>
          <w:tcPr>
            <w:tcW w:w="1385"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Prime Contractor</w:t>
            </w:r>
          </w:p>
          <w:p w:rsidR="000B3397" w:rsidRPr="00EC12FE" w:rsidRDefault="000B3397" w:rsidP="00477372">
            <w:pPr>
              <w:jc w:val="center"/>
              <w:rPr>
                <w:bCs/>
                <w:spacing w:val="-4"/>
              </w:rPr>
            </w:pPr>
            <w:r w:rsidRPr="00EC12FE">
              <w:rPr>
                <w:rFonts w:eastAsia="MS Mincho"/>
                <w:spacing w:val="-2"/>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0B3397" w:rsidP="008E495D">
            <w:pPr>
              <w:ind w:right="374"/>
              <w:jc w:val="center"/>
              <w:rPr>
                <w:rFonts w:eastAsia="MS Mincho"/>
                <w:spacing w:val="-2"/>
              </w:rPr>
            </w:pPr>
            <w:r w:rsidRPr="00EC12FE">
              <w:rPr>
                <w:bCs/>
                <w:spacing w:val="-4"/>
              </w:rPr>
              <w:t xml:space="preserve">Member in </w:t>
            </w:r>
            <w:r w:rsidRPr="00EC12FE">
              <w:rPr>
                <w:bCs/>
                <w:spacing w:val="-4"/>
              </w:rPr>
              <w:br/>
              <w:t>JV</w:t>
            </w:r>
          </w:p>
          <w:p w:rsidR="000B3397" w:rsidRPr="00EC12FE" w:rsidRDefault="000B3397" w:rsidP="008E495D">
            <w:pPr>
              <w:ind w:right="374"/>
              <w:jc w:val="center"/>
              <w:rPr>
                <w:bCs/>
                <w:spacing w:val="-4"/>
              </w:rPr>
            </w:pPr>
            <w:r w:rsidRPr="00EC12FE">
              <w:rPr>
                <w:rFonts w:eastAsia="MS Mincho"/>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Management Contractor</w:t>
            </w:r>
          </w:p>
          <w:p w:rsidR="000B3397" w:rsidRPr="00EC12FE" w:rsidRDefault="000B3397" w:rsidP="00477372">
            <w:pPr>
              <w:jc w:val="center"/>
              <w:rPr>
                <w:bCs/>
                <w:spacing w:val="-4"/>
              </w:rPr>
            </w:pPr>
            <w:r w:rsidRPr="00EC12FE">
              <w:rPr>
                <w:rFonts w:eastAsia="MS Mincho"/>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Sub-contractor</w:t>
            </w:r>
          </w:p>
          <w:p w:rsidR="000B3397" w:rsidRPr="00EC12FE" w:rsidRDefault="000B3397" w:rsidP="00477372">
            <w:pPr>
              <w:jc w:val="center"/>
              <w:rPr>
                <w:bCs/>
                <w:spacing w:val="-4"/>
              </w:rPr>
            </w:pPr>
            <w:r w:rsidRPr="00EC12FE">
              <w:rPr>
                <w:rFonts w:eastAsia="MS Mincho"/>
                <w:spacing w:val="-2"/>
              </w:rPr>
              <w:sym w:font="Wingdings" w:char="F0A8"/>
            </w:r>
          </w:p>
        </w:tc>
      </w:tr>
      <w:tr w:rsidR="000B3397" w:rsidRPr="00EC12FE" w:rsidTr="00AE3FF7">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72"/>
              <w:rPr>
                <w:bCs/>
                <w:spacing w:val="-11"/>
              </w:rPr>
            </w:pPr>
            <w:r w:rsidRPr="00EC12FE">
              <w:rPr>
                <w:bCs/>
                <w:spacing w:val="-11"/>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left="72"/>
              <w:rPr>
                <w:bCs/>
                <w:i/>
                <w:iCs/>
                <w:spacing w:val="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A64ABE" w:rsidP="00AE3FF7">
            <w:pPr>
              <w:ind w:left="47" w:right="101"/>
              <w:rPr>
                <w:bCs/>
                <w:i/>
                <w:iCs/>
                <w:spacing w:val="2"/>
              </w:rPr>
            </w:pPr>
            <w:r>
              <w:rPr>
                <w:bCs/>
                <w:spacing w:val="-2"/>
              </w:rPr>
              <w:t>MVR</w:t>
            </w:r>
            <w:r w:rsidR="000B3397" w:rsidRPr="00EC12FE">
              <w:rPr>
                <w:bCs/>
                <w:spacing w:val="-2"/>
              </w:rPr>
              <w:t xml:space="preserve"> </w:t>
            </w:r>
          </w:p>
        </w:tc>
      </w:tr>
      <w:tr w:rsidR="000B3397" w:rsidRPr="00EC12FE" w:rsidTr="00AE3FF7">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72"/>
              <w:rPr>
                <w:bCs/>
              </w:rPr>
            </w:pPr>
            <w:r w:rsidRPr="00EC12FE">
              <w:rPr>
                <w:bCs/>
              </w:rPr>
              <w:t>Quantity (Volume, number or rate of production, as applicable) performed under the contract per year or part of the year</w:t>
            </w:r>
          </w:p>
          <w:p w:rsidR="000B3397" w:rsidRPr="00EC12FE" w:rsidRDefault="000B3397" w:rsidP="00AE3FF7">
            <w:pPr>
              <w:ind w:left="72"/>
              <w:rPr>
                <w:bCs/>
              </w:rPr>
            </w:pP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Cs/>
                <w:spacing w:val="2"/>
              </w:rPr>
            </w:pPr>
            <w:r w:rsidRPr="00EC12FE">
              <w:rPr>
                <w:bCs/>
                <w:iCs/>
                <w:spacing w:val="2"/>
              </w:rPr>
              <w:t>Total quantity in the contract</w:t>
            </w:r>
          </w:p>
          <w:p w:rsidR="000B3397" w:rsidRPr="00EC12FE" w:rsidRDefault="000B3397" w:rsidP="00AE3FF7">
            <w:pPr>
              <w:ind w:left="37"/>
              <w:jc w:val="center"/>
              <w:rPr>
                <w:bCs/>
                <w:iCs/>
                <w:spacing w:val="2"/>
              </w:rPr>
            </w:pPr>
            <w:r w:rsidRPr="00EC12FE">
              <w:rPr>
                <w:bCs/>
                <w:iCs/>
                <w:spacing w:val="2"/>
              </w:rPr>
              <w:t>(i)</w:t>
            </w: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Cs/>
                <w:spacing w:val="2"/>
              </w:rPr>
            </w:pPr>
            <w:r w:rsidRPr="00EC12FE">
              <w:rPr>
                <w:bCs/>
                <w:iCs/>
                <w:spacing w:val="2"/>
              </w:rPr>
              <w:t xml:space="preserve">Percentage </w:t>
            </w:r>
          </w:p>
          <w:p w:rsidR="000B3397" w:rsidRPr="00EC12FE" w:rsidRDefault="000B3397" w:rsidP="00AE3FF7">
            <w:pPr>
              <w:jc w:val="center"/>
              <w:rPr>
                <w:bCs/>
                <w:iCs/>
                <w:spacing w:val="2"/>
              </w:rPr>
            </w:pPr>
            <w:r w:rsidRPr="00EC12FE">
              <w:rPr>
                <w:bCs/>
                <w:iCs/>
                <w:spacing w:val="2"/>
              </w:rPr>
              <w:t>participation</w:t>
            </w:r>
          </w:p>
          <w:p w:rsidR="000B3397" w:rsidRPr="00EC12FE" w:rsidRDefault="000B3397" w:rsidP="00AE3FF7">
            <w:pPr>
              <w:jc w:val="center"/>
              <w:rPr>
                <w:bCs/>
                <w:iCs/>
                <w:spacing w:val="2"/>
              </w:rPr>
            </w:pPr>
            <w:r w:rsidRPr="00EC12FE">
              <w:rPr>
                <w:bCs/>
                <w:iCs/>
                <w:spacing w:val="2"/>
              </w:rPr>
              <w:t>(ii)</w:t>
            </w: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Cs/>
                <w:spacing w:val="2"/>
              </w:rPr>
            </w:pPr>
            <w:r w:rsidRPr="00EC12FE">
              <w:rPr>
                <w:bCs/>
                <w:iCs/>
                <w:spacing w:val="2"/>
              </w:rPr>
              <w:t xml:space="preserve">Actual Quantity Performed </w:t>
            </w:r>
          </w:p>
          <w:p w:rsidR="000B3397" w:rsidRPr="00EC12FE" w:rsidRDefault="000B3397" w:rsidP="00AE3FF7">
            <w:pPr>
              <w:ind w:left="32"/>
              <w:jc w:val="center"/>
              <w:rPr>
                <w:bCs/>
                <w:i/>
                <w:iCs/>
                <w:spacing w:val="2"/>
              </w:rPr>
            </w:pPr>
            <w:r w:rsidRPr="00EC12FE">
              <w:rPr>
                <w:bCs/>
                <w:iCs/>
                <w:spacing w:val="2"/>
              </w:rPr>
              <w:t>(i) x (ii)</w:t>
            </w:r>
            <w:r w:rsidRPr="00EC12FE">
              <w:rPr>
                <w:bCs/>
                <w:i/>
                <w:iCs/>
                <w:spacing w:val="2"/>
              </w:rPr>
              <w:t xml:space="preserve"> </w:t>
            </w: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1</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2</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3</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4</w:t>
            </w:r>
          </w:p>
        </w:tc>
        <w:tc>
          <w:tcPr>
            <w:tcW w:w="1805"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trHeight w:hRule="exact" w:val="9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E3FF7">
        <w:trPr>
          <w:trHeight w:val="150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lastRenderedPageBreak/>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after="252"/>
              <w:rPr>
                <w:i/>
                <w:iCs/>
                <w:spacing w:val="-4"/>
              </w:rPr>
            </w:pPr>
          </w:p>
        </w:tc>
      </w:tr>
    </w:tbl>
    <w:p w:rsidR="000B3397" w:rsidRPr="00EC12FE" w:rsidRDefault="000B3397" w:rsidP="000B3397">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0B3397" w:rsidRPr="00EC12FE" w:rsidTr="00A374FA">
        <w:trPr>
          <w:trHeight w:hRule="exact" w:val="8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r w:rsidRPr="00EC12FE">
              <w:br w:type="page"/>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ind w:right="20"/>
              <w:jc w:val="center"/>
              <w:rPr>
                <w:b/>
                <w:bCs/>
                <w:spacing w:val="4"/>
                <w:sz w:val="26"/>
                <w:szCs w:val="26"/>
              </w:rPr>
            </w:pPr>
            <w:r w:rsidRPr="00EC12FE">
              <w:rPr>
                <w:b/>
                <w:bCs/>
                <w:spacing w:val="4"/>
                <w:sz w:val="26"/>
                <w:szCs w:val="26"/>
              </w:rPr>
              <w:t>Information</w:t>
            </w:r>
          </w:p>
        </w:tc>
      </w:tr>
      <w:tr w:rsidR="000B3397" w:rsidRPr="00EC12FE" w:rsidTr="00A374FA">
        <w:trPr>
          <w:trHeight w:hRule="exact" w:val="40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374FA">
        <w:trPr>
          <w:trHeight w:hRule="exact" w:val="2050"/>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spacing w:before="252"/>
              <w:rPr>
                <w:i/>
                <w:iCs/>
                <w:spacing w:val="-4"/>
              </w:rPr>
            </w:pPr>
          </w:p>
          <w:p w:rsidR="000B3397" w:rsidRPr="00EC12FE" w:rsidRDefault="000B3397" w:rsidP="00AE3FF7">
            <w:pPr>
              <w:spacing w:before="252" w:after="252"/>
              <w:rPr>
                <w:i/>
                <w:iCs/>
                <w:spacing w:val="-4"/>
              </w:rPr>
            </w:pPr>
          </w:p>
        </w:tc>
      </w:tr>
    </w:tbl>
    <w:p w:rsidR="000B3397" w:rsidRPr="00EC12FE" w:rsidRDefault="000B3397" w:rsidP="000B3397">
      <w:pPr>
        <w:spacing w:after="200"/>
        <w:jc w:val="center"/>
      </w:pPr>
    </w:p>
    <w:p w:rsidR="000B3397" w:rsidRPr="00EC12FE" w:rsidRDefault="000B3397" w:rsidP="000B3397">
      <w:pPr>
        <w:pStyle w:val="Style20"/>
        <w:spacing w:before="0" w:after="120" w:line="240" w:lineRule="auto"/>
        <w:rPr>
          <w:spacing w:val="-4"/>
        </w:rPr>
      </w:pPr>
      <w:r w:rsidRPr="00EC12FE">
        <w:rPr>
          <w:spacing w:val="-4"/>
        </w:rPr>
        <w:t xml:space="preserve">2. Activity No. Two </w:t>
      </w:r>
    </w:p>
    <w:p w:rsidR="000B3397" w:rsidRPr="00EC12FE" w:rsidRDefault="000B3397" w:rsidP="000B3397">
      <w:pPr>
        <w:pStyle w:val="Style20"/>
        <w:spacing w:before="0" w:after="120" w:line="240" w:lineRule="auto"/>
        <w:rPr>
          <w:spacing w:val="-4"/>
        </w:rPr>
      </w:pPr>
      <w:r w:rsidRPr="00EC12FE">
        <w:rPr>
          <w:spacing w:val="-4"/>
        </w:rPr>
        <w:t>3. …………………</w:t>
      </w:r>
    </w:p>
    <w:p w:rsidR="000B3397" w:rsidRPr="00EC12FE" w:rsidRDefault="000B3397" w:rsidP="000B3397">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0B3397" w:rsidRPr="00EC12FE" w:rsidTr="00AE3FF7">
        <w:trPr>
          <w:trHeight w:hRule="exact" w:val="801"/>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jc w:val="center"/>
              <w:rPr>
                <w:b/>
                <w:bCs/>
                <w:spacing w:val="4"/>
                <w:sz w:val="26"/>
                <w:szCs w:val="26"/>
              </w:rPr>
            </w:pPr>
            <w:r w:rsidRPr="00EC12FE">
              <w:rPr>
                <w:b/>
                <w:bCs/>
                <w:spacing w:val="4"/>
                <w:sz w:val="26"/>
                <w:szCs w:val="26"/>
              </w:rPr>
              <w:t>Information</w:t>
            </w:r>
          </w:p>
        </w:tc>
      </w:tr>
      <w:tr w:rsidR="000B3397" w:rsidRPr="00EC12FE" w:rsidTr="00AE3FF7">
        <w:trPr>
          <w:trHeight w:hRule="exact" w:val="878"/>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rPr>
                <w:i/>
                <w:iCs/>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0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81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bl>
    <w:p w:rsidR="000B3397" w:rsidRPr="00EC12FE" w:rsidRDefault="000B3397" w:rsidP="000B3397">
      <w:pPr>
        <w:spacing w:after="468" w:line="576" w:lineRule="exact"/>
        <w:jc w:val="center"/>
        <w:rPr>
          <w:b/>
          <w:bCs/>
          <w:spacing w:val="6"/>
          <w:sz w:val="46"/>
          <w:szCs w:val="46"/>
        </w:rPr>
        <w:sectPr w:rsidR="000B3397" w:rsidRPr="00EC12FE" w:rsidSect="00C9100A">
          <w:headerReference w:type="even" r:id="rId31"/>
          <w:headerReference w:type="default" r:id="rId32"/>
          <w:type w:val="nextColumn"/>
          <w:pgSz w:w="11901" w:h="16840" w:code="150"/>
          <w:pgMar w:top="1440" w:right="1440" w:bottom="1440" w:left="1440" w:header="720" w:footer="720" w:gutter="0"/>
          <w:cols w:space="720"/>
          <w:noEndnote/>
          <w:titlePg/>
          <w:docGrid w:linePitch="326"/>
        </w:sectPr>
      </w:pPr>
    </w:p>
    <w:p w:rsidR="007B586E" w:rsidRPr="00EC12FE" w:rsidRDefault="007B586E">
      <w:pPr>
        <w:pStyle w:val="Subtitle"/>
        <w:ind w:left="180" w:right="288"/>
        <w:rPr>
          <w:rFonts w:cs="Arial"/>
        </w:rPr>
      </w:pPr>
      <w:bookmarkStart w:id="474" w:name="_Toc372613503"/>
      <w:r w:rsidRPr="00EC12FE">
        <w:rPr>
          <w:rFonts w:cs="Arial"/>
        </w:rPr>
        <w:lastRenderedPageBreak/>
        <w:t xml:space="preserve">Section V - </w:t>
      </w:r>
      <w:r w:rsidRPr="00EC12FE">
        <w:t>Eligible Countries</w:t>
      </w:r>
      <w:bookmarkEnd w:id="474"/>
    </w:p>
    <w:p w:rsidR="007B586E" w:rsidRPr="00EC12FE" w:rsidRDefault="007B586E">
      <w:pPr>
        <w:pStyle w:val="Heading5"/>
        <w:jc w:val="center"/>
        <w:rPr>
          <w:rFonts w:ascii="Arial" w:hAnsi="Arial"/>
          <w:b w:val="0"/>
          <w:bCs w:val="0"/>
          <w:sz w:val="20"/>
        </w:rPr>
      </w:pPr>
    </w:p>
    <w:p w:rsidR="007B586E" w:rsidRPr="00EC12FE" w:rsidRDefault="007B586E">
      <w:pPr>
        <w:pStyle w:val="Heading5"/>
        <w:jc w:val="center"/>
        <w:rPr>
          <w:rFonts w:ascii="Arial" w:hAnsi="Arial"/>
          <w:b w:val="0"/>
          <w:bCs w:val="0"/>
          <w:sz w:val="20"/>
        </w:rPr>
      </w:pPr>
    </w:p>
    <w:p w:rsidR="00002A9A" w:rsidRPr="00EC12FE" w:rsidRDefault="00002A9A" w:rsidP="00002A9A">
      <w:pPr>
        <w:jc w:val="center"/>
        <w:rPr>
          <w:b/>
        </w:rPr>
      </w:pPr>
      <w:bookmarkStart w:id="475" w:name="_Toc78357427"/>
      <w:r w:rsidRPr="00EC12FE">
        <w:rPr>
          <w:b/>
        </w:rPr>
        <w:t>Eligibility for the Provision of Goods, Works and Services in Bank-Financed Procurement</w:t>
      </w:r>
    </w:p>
    <w:p w:rsidR="00002A9A" w:rsidRPr="00EC12FE" w:rsidRDefault="00002A9A" w:rsidP="00002A9A">
      <w:pPr>
        <w:jc w:val="center"/>
      </w:pPr>
    </w:p>
    <w:p w:rsidR="00002A9A" w:rsidRPr="00EC12FE" w:rsidRDefault="00002A9A" w:rsidP="00002A9A">
      <w:pPr>
        <w:jc w:val="center"/>
      </w:pPr>
    </w:p>
    <w:p w:rsidR="00002A9A" w:rsidRPr="00EC12FE" w:rsidRDefault="00002A9A" w:rsidP="00002A9A">
      <w:r w:rsidRPr="00EC12FE">
        <w:tab/>
      </w:r>
    </w:p>
    <w:p w:rsidR="000B3397" w:rsidRPr="00EC12FE" w:rsidRDefault="00002A9A" w:rsidP="000B3397">
      <w:pPr>
        <w:pStyle w:val="BodyTextIndent2"/>
        <w:tabs>
          <w:tab w:val="clear" w:pos="720"/>
        </w:tabs>
        <w:ind w:left="0" w:firstLine="0"/>
        <w:jc w:val="both"/>
        <w:rPr>
          <w:rFonts w:ascii="Times New Roman" w:hAnsi="Times New Roman"/>
          <w:sz w:val="24"/>
          <w:szCs w:val="24"/>
        </w:rPr>
      </w:pPr>
      <w:r w:rsidRPr="00EC12FE">
        <w:rPr>
          <w:rFonts w:ascii="Times New Roman" w:hAnsi="Times New Roman"/>
          <w:sz w:val="24"/>
          <w:szCs w:val="24"/>
        </w:rPr>
        <w:t>1.</w:t>
      </w:r>
      <w:r w:rsidR="00B135C1" w:rsidRPr="00EC12FE">
        <w:rPr>
          <w:rFonts w:ascii="Times New Roman" w:hAnsi="Times New Roman"/>
          <w:sz w:val="24"/>
          <w:szCs w:val="24"/>
        </w:rPr>
        <w:t xml:space="preserve"> </w:t>
      </w:r>
      <w:r w:rsidR="000B3397" w:rsidRPr="00EC12FE">
        <w:rPr>
          <w:rFonts w:ascii="Times New Roman" w:hAnsi="Times New Roman"/>
          <w:sz w:val="24"/>
          <w:szCs w:val="24"/>
        </w:rPr>
        <w:t>In reference to ITB 4.7, and 5.1, for the information of the Bidders, at the present time firms, goods and services from the following countries are excluded from this bidding process:</w:t>
      </w:r>
    </w:p>
    <w:p w:rsidR="000B3397" w:rsidRPr="00EC12FE" w:rsidRDefault="000B3397" w:rsidP="000B3397">
      <w:pPr>
        <w:pStyle w:val="BodyTextIndent"/>
        <w:ind w:left="1440" w:hanging="720"/>
        <w:rPr>
          <w:rFonts w:ascii="Times New Roman" w:hAnsi="Times New Roman" w:cs="Times New Roman"/>
          <w:sz w:val="24"/>
        </w:rPr>
      </w:pPr>
    </w:p>
    <w:p w:rsidR="000B3397" w:rsidRPr="00EC12FE" w:rsidRDefault="000B3397" w:rsidP="00D46B5A">
      <w:pPr>
        <w:tabs>
          <w:tab w:val="left" w:pos="1440"/>
        </w:tabs>
        <w:spacing w:line="468" w:lineRule="atLeast"/>
        <w:ind w:left="3600" w:hanging="2880"/>
        <w:rPr>
          <w:i/>
          <w:iCs/>
          <w:spacing w:val="-4"/>
        </w:rPr>
      </w:pPr>
      <w:r w:rsidRPr="00EC12FE">
        <w:rPr>
          <w:spacing w:val="-2"/>
        </w:rPr>
        <w:t>Under ITB 4.7 (a) and 5.1</w:t>
      </w:r>
      <w:r w:rsidRPr="00EC12FE">
        <w:rPr>
          <w:spacing w:val="-2"/>
        </w:rPr>
        <w:tab/>
      </w:r>
      <w:r w:rsidRPr="00D46B5A">
        <w:rPr>
          <w:b/>
          <w:i/>
          <w:iCs/>
          <w:spacing w:val="-4"/>
        </w:rPr>
        <w:t>none</w:t>
      </w:r>
    </w:p>
    <w:p w:rsidR="000B3397" w:rsidRPr="00EC12FE" w:rsidRDefault="000B3397" w:rsidP="00EB5341">
      <w:pPr>
        <w:tabs>
          <w:tab w:val="left" w:pos="1440"/>
        </w:tabs>
        <w:spacing w:line="468" w:lineRule="atLeast"/>
        <w:ind w:left="3600" w:hanging="2880"/>
        <w:rPr>
          <w:i/>
          <w:iCs/>
          <w:spacing w:val="-4"/>
        </w:rPr>
      </w:pPr>
      <w:r w:rsidRPr="00EC12FE">
        <w:rPr>
          <w:spacing w:val="-7"/>
        </w:rPr>
        <w:t>Under ITB 4.7 (b) and 5.1</w:t>
      </w:r>
      <w:r w:rsidRPr="00EC12FE">
        <w:rPr>
          <w:spacing w:val="-7"/>
        </w:rPr>
        <w:tab/>
      </w:r>
      <w:r w:rsidRPr="00EC12FE">
        <w:rPr>
          <w:i/>
          <w:iCs/>
          <w:spacing w:val="-4"/>
        </w:rPr>
        <w:t xml:space="preserve"> </w:t>
      </w:r>
      <w:r w:rsidRPr="00D46B5A">
        <w:rPr>
          <w:b/>
          <w:i/>
          <w:iCs/>
          <w:spacing w:val="-4"/>
        </w:rPr>
        <w:t>none</w:t>
      </w:r>
    </w:p>
    <w:p w:rsidR="00002A9A" w:rsidRPr="00EC12FE" w:rsidRDefault="00002A9A" w:rsidP="000B3397">
      <w:pPr>
        <w:pStyle w:val="BodyTextIndent2"/>
        <w:tabs>
          <w:tab w:val="clear" w:pos="8741"/>
        </w:tabs>
        <w:ind w:left="0" w:firstLine="0"/>
        <w:jc w:val="both"/>
        <w:rPr>
          <w:rFonts w:ascii="Times New Roman" w:hAnsi="Times New Roman"/>
          <w:b/>
          <w:i/>
          <w:sz w:val="24"/>
          <w:szCs w:val="24"/>
        </w:rPr>
      </w:pPr>
    </w:p>
    <w:p w:rsidR="007B586E" w:rsidRPr="00EC12FE" w:rsidRDefault="007B586E"/>
    <w:bookmarkEnd w:id="475"/>
    <w:p w:rsidR="007B586E" w:rsidRPr="00EC12FE" w:rsidRDefault="007B586E"/>
    <w:p w:rsidR="00477372" w:rsidRPr="00EC12FE" w:rsidRDefault="00477372">
      <w:pPr>
        <w:sectPr w:rsidR="00477372" w:rsidRPr="00EC12FE" w:rsidSect="00C9100A">
          <w:headerReference w:type="even" r:id="rId33"/>
          <w:headerReference w:type="default" r:id="rId34"/>
          <w:footerReference w:type="even" r:id="rId35"/>
          <w:footerReference w:type="default" r:id="rId36"/>
          <w:headerReference w:type="first" r:id="rId37"/>
          <w:type w:val="nextColumn"/>
          <w:pgSz w:w="11901" w:h="16840" w:code="150"/>
          <w:pgMar w:top="1440" w:right="1440" w:bottom="1440" w:left="1440" w:header="720" w:footer="720" w:gutter="0"/>
          <w:cols w:space="720"/>
          <w:titlePg/>
        </w:sectPr>
      </w:pPr>
    </w:p>
    <w:p w:rsidR="001A418F" w:rsidRPr="00EC12FE" w:rsidRDefault="001A418F" w:rsidP="00A64ABE">
      <w:pPr>
        <w:pStyle w:val="Header1"/>
        <w:spacing w:before="0"/>
        <w:rPr>
          <w:sz w:val="36"/>
          <w:szCs w:val="36"/>
        </w:rPr>
      </w:pPr>
      <w:r w:rsidRPr="00EC12FE">
        <w:rPr>
          <w:sz w:val="36"/>
          <w:szCs w:val="36"/>
        </w:rPr>
        <w:lastRenderedPageBreak/>
        <w:t>Section VI. Bank Policy - Corrupt and Fraudulent Practices</w:t>
      </w:r>
    </w:p>
    <w:p w:rsidR="001A418F" w:rsidRPr="00EC12FE" w:rsidRDefault="001A418F" w:rsidP="001A418F">
      <w:pPr>
        <w:adjustRightInd w:val="0"/>
        <w:spacing w:after="120"/>
        <w:rPr>
          <w:b/>
        </w:rPr>
      </w:pPr>
      <w:r w:rsidRPr="00EC12FE">
        <w:rPr>
          <w:b/>
        </w:rPr>
        <w:t>Guidelines for Procurement of Goods, Works, and Non-Consulting Services under IBRD Loans and IDA Credits &amp; Grants by World Bank Borrowers, dated January 2011</w:t>
      </w:r>
      <w:r w:rsidR="00B97C75" w:rsidRPr="00EC12FE">
        <w:rPr>
          <w:b/>
        </w:rPr>
        <w:t>:</w:t>
      </w:r>
    </w:p>
    <w:p w:rsidR="001A418F" w:rsidRPr="00EC12FE" w:rsidRDefault="001A418F" w:rsidP="001A418F">
      <w:pPr>
        <w:adjustRightInd w:val="0"/>
        <w:spacing w:after="120"/>
        <w:ind w:left="540" w:hanging="540"/>
      </w:pPr>
      <w:r w:rsidRPr="00EC12FE">
        <w:t>“</w:t>
      </w:r>
      <w:r w:rsidRPr="00EC12FE">
        <w:rPr>
          <w:b/>
        </w:rPr>
        <w:t>Fraud and Corruption:</w:t>
      </w:r>
    </w:p>
    <w:p w:rsidR="001A418F" w:rsidRPr="00EC12FE" w:rsidRDefault="001A418F" w:rsidP="00477372">
      <w:pPr>
        <w:pStyle w:val="Default"/>
        <w:spacing w:after="160"/>
        <w:ind w:left="576" w:hanging="576"/>
        <w:jc w:val="both"/>
        <w:rPr>
          <w:sz w:val="23"/>
          <w:szCs w:val="23"/>
        </w:rPr>
      </w:pPr>
      <w:r w:rsidRPr="00EC12FE">
        <w:rPr>
          <w:sz w:val="23"/>
          <w:szCs w:val="23"/>
        </w:rPr>
        <w:t>1.16</w:t>
      </w:r>
      <w:r w:rsidR="00477372" w:rsidRPr="00EC12FE">
        <w:rPr>
          <w:sz w:val="23"/>
          <w:szCs w:val="23"/>
        </w:rPr>
        <w:tab/>
      </w:r>
      <w:r w:rsidRPr="00EC12FE">
        <w:rPr>
          <w:sz w:val="23"/>
          <w:szCs w:val="23"/>
        </w:rPr>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18"/>
      </w:r>
      <w:r w:rsidRPr="00EC12FE">
        <w:rPr>
          <w:sz w:val="23"/>
          <w:szCs w:val="23"/>
        </w:rPr>
        <w:t xml:space="preserve"> In pursuance of this policy, the Bank: </w:t>
      </w:r>
    </w:p>
    <w:p w:rsidR="001A418F" w:rsidRPr="00EC12FE" w:rsidRDefault="00477372" w:rsidP="00477372">
      <w:pPr>
        <w:pStyle w:val="Default"/>
        <w:spacing w:after="160"/>
        <w:ind w:left="1152" w:hanging="576"/>
        <w:jc w:val="both"/>
        <w:rPr>
          <w:sz w:val="23"/>
          <w:szCs w:val="23"/>
        </w:rPr>
      </w:pPr>
      <w:r w:rsidRPr="00EC12FE">
        <w:rPr>
          <w:sz w:val="23"/>
          <w:szCs w:val="23"/>
        </w:rPr>
        <w:t>(a)</w:t>
      </w:r>
      <w:r w:rsidRPr="00EC12FE">
        <w:rPr>
          <w:sz w:val="23"/>
          <w:szCs w:val="23"/>
        </w:rPr>
        <w:tab/>
      </w:r>
      <w:proofErr w:type="gramStart"/>
      <w:r w:rsidR="001A418F" w:rsidRPr="00EC12FE">
        <w:rPr>
          <w:sz w:val="23"/>
          <w:szCs w:val="23"/>
        </w:rPr>
        <w:t>defines</w:t>
      </w:r>
      <w:proofErr w:type="gramEnd"/>
      <w:r w:rsidR="001A418F" w:rsidRPr="00EC12FE">
        <w:rPr>
          <w:sz w:val="23"/>
          <w:szCs w:val="23"/>
        </w:rPr>
        <w:t xml:space="preserve">, for the purposes of this provision, the terms set forth below as follows: </w:t>
      </w:r>
    </w:p>
    <w:p w:rsidR="001A418F" w:rsidRPr="00EC12FE" w:rsidRDefault="001A418F" w:rsidP="00477372">
      <w:pPr>
        <w:adjustRightInd w:val="0"/>
        <w:spacing w:after="160"/>
        <w:ind w:left="1728" w:hanging="576"/>
        <w:jc w:val="both"/>
      </w:pPr>
      <w:r w:rsidRPr="00EC12FE">
        <w:t xml:space="preserve">(i) </w:t>
      </w:r>
      <w:r w:rsidRPr="00EC12FE">
        <w:rPr>
          <w:sz w:val="23"/>
          <w:szCs w:val="23"/>
        </w:rPr>
        <w:t>“</w:t>
      </w:r>
      <w:proofErr w:type="gramStart"/>
      <w:r w:rsidRPr="00EC12FE">
        <w:rPr>
          <w:sz w:val="23"/>
          <w:szCs w:val="23"/>
        </w:rPr>
        <w:t>corrupt</w:t>
      </w:r>
      <w:proofErr w:type="gramEnd"/>
      <w:r w:rsidRPr="00EC12FE">
        <w:rPr>
          <w:sz w:val="23"/>
          <w:szCs w:val="23"/>
        </w:rPr>
        <w:t xml:space="preserve"> practice” is the offering, giving, receiving, or soliciting, directly or indirectly, of anything of value to influence improperly the actions of another party;</w:t>
      </w:r>
      <w:r w:rsidRPr="00EC12FE">
        <w:rPr>
          <w:rStyle w:val="FootnoteReference"/>
        </w:rPr>
        <w:footnoteReference w:id="19"/>
      </w:r>
      <w:r w:rsidRPr="00EC12FE">
        <w:t>;</w:t>
      </w:r>
    </w:p>
    <w:p w:rsidR="001A418F" w:rsidRPr="00EC12FE" w:rsidRDefault="001A418F" w:rsidP="00477372">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20"/>
      </w:r>
    </w:p>
    <w:p w:rsidR="001A418F" w:rsidRPr="00EC12FE" w:rsidRDefault="001A418F" w:rsidP="00477372">
      <w:pPr>
        <w:adjustRightInd w:val="0"/>
        <w:spacing w:after="160"/>
        <w:ind w:left="1728" w:hanging="576"/>
        <w:jc w:val="both"/>
      </w:pPr>
      <w:r w:rsidRPr="00EC12FE">
        <w:t>(iii)</w:t>
      </w:r>
      <w:r w:rsidRPr="00EC12FE">
        <w:tab/>
      </w:r>
      <w:r w:rsidRPr="00EC12FE">
        <w:rPr>
          <w:sz w:val="23"/>
          <w:szCs w:val="23"/>
        </w:rPr>
        <w:t>“</w:t>
      </w:r>
      <w:proofErr w:type="gramStart"/>
      <w:r w:rsidRPr="00EC12FE">
        <w:rPr>
          <w:sz w:val="23"/>
          <w:szCs w:val="23"/>
        </w:rPr>
        <w:t>collusive</w:t>
      </w:r>
      <w:proofErr w:type="gramEnd"/>
      <w:r w:rsidRPr="00EC12FE">
        <w:rPr>
          <w:sz w:val="23"/>
          <w:szCs w:val="23"/>
        </w:rPr>
        <w:t xml:space="preserve"> practice” is an arrangement between two or more parties designed to achieve an improper purpose, including to influence improperly the actions of another party;</w:t>
      </w:r>
      <w:r w:rsidRPr="00EC12FE">
        <w:rPr>
          <w:rStyle w:val="FootnoteReference"/>
          <w:sz w:val="23"/>
          <w:szCs w:val="23"/>
        </w:rPr>
        <w:footnoteReference w:id="21"/>
      </w:r>
    </w:p>
    <w:p w:rsidR="001A418F" w:rsidRPr="00EC12FE" w:rsidRDefault="001A418F" w:rsidP="00477372">
      <w:pPr>
        <w:adjustRightInd w:val="0"/>
        <w:spacing w:after="160"/>
        <w:ind w:left="1728" w:hanging="576"/>
        <w:jc w:val="both"/>
      </w:pPr>
      <w:r w:rsidRPr="00EC12FE">
        <w:t>(iv)</w:t>
      </w:r>
      <w:r w:rsidRPr="00EC12FE">
        <w:tab/>
        <w:t>“</w:t>
      </w:r>
      <w:proofErr w:type="gramStart"/>
      <w:r w:rsidRPr="00EC12FE">
        <w:rPr>
          <w:sz w:val="23"/>
          <w:szCs w:val="23"/>
        </w:rPr>
        <w:t>coercive</w:t>
      </w:r>
      <w:proofErr w:type="gramEnd"/>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22"/>
      </w:r>
    </w:p>
    <w:p w:rsidR="001A418F" w:rsidRPr="00EC12FE" w:rsidRDefault="001A418F" w:rsidP="00477372">
      <w:pPr>
        <w:adjustRightInd w:val="0"/>
        <w:spacing w:after="160"/>
        <w:ind w:left="1728" w:hanging="576"/>
        <w:jc w:val="both"/>
        <w:rPr>
          <w:color w:val="000000"/>
        </w:rPr>
      </w:pPr>
      <w:r w:rsidRPr="00EC12FE">
        <w:rPr>
          <w:bCs/>
          <w:color w:val="000000"/>
        </w:rPr>
        <w:t>(v)</w:t>
      </w:r>
      <w:r w:rsidRPr="00EC12FE">
        <w:rPr>
          <w:bCs/>
          <w:color w:val="000000"/>
        </w:rPr>
        <w:tab/>
      </w:r>
      <w:r w:rsidR="00477372" w:rsidRPr="00EC12FE">
        <w:rPr>
          <w:bCs/>
          <w:color w:val="000000"/>
        </w:rPr>
        <w:t>“</w:t>
      </w:r>
      <w:proofErr w:type="gramStart"/>
      <w:r w:rsidRPr="00EC12FE">
        <w:rPr>
          <w:sz w:val="23"/>
          <w:szCs w:val="23"/>
        </w:rPr>
        <w:t>obstructive</w:t>
      </w:r>
      <w:proofErr w:type="gramEnd"/>
      <w:r w:rsidRPr="00EC12FE">
        <w:rPr>
          <w:bCs/>
          <w:color w:val="000000"/>
        </w:rPr>
        <w:t xml:space="preserve"> practice</w:t>
      </w:r>
      <w:r w:rsidR="00477372" w:rsidRPr="00EC12FE">
        <w:rPr>
          <w:bCs/>
          <w:color w:val="000000"/>
        </w:rPr>
        <w:t>”</w:t>
      </w:r>
      <w:r w:rsidRPr="00EC12FE">
        <w:rPr>
          <w:bCs/>
          <w:color w:val="000000"/>
        </w:rPr>
        <w:t xml:space="preserve"> </w:t>
      </w:r>
      <w:r w:rsidRPr="00EC12FE">
        <w:rPr>
          <w:color w:val="000000"/>
        </w:rPr>
        <w:t>is</w:t>
      </w:r>
    </w:p>
    <w:p w:rsidR="001A418F" w:rsidRPr="00EC12FE" w:rsidRDefault="001A418F" w:rsidP="00477372">
      <w:pPr>
        <w:adjustRightInd w:val="0"/>
        <w:spacing w:after="160"/>
        <w:ind w:left="2304" w:hanging="576"/>
        <w:jc w:val="both"/>
      </w:pPr>
      <w:r w:rsidRPr="00EC12FE">
        <w:rPr>
          <w:bCs/>
          <w:color w:val="000000"/>
        </w:rPr>
        <w:t>(</w:t>
      </w:r>
      <w:proofErr w:type="spellStart"/>
      <w:r w:rsidRPr="00EC12FE">
        <w:rPr>
          <w:bCs/>
          <w:color w:val="000000"/>
        </w:rPr>
        <w:t>aa</w:t>
      </w:r>
      <w:proofErr w:type="spellEnd"/>
      <w:r w:rsidRPr="00EC12FE">
        <w:rPr>
          <w:bCs/>
          <w:color w:val="000000"/>
        </w:rPr>
        <w:t>)</w:t>
      </w:r>
      <w:r w:rsidRPr="00EC12FE">
        <w:tab/>
      </w:r>
      <w:r w:rsidRPr="00EC12FE">
        <w:rPr>
          <w:color w:val="000000"/>
        </w:rPr>
        <w:t xml:space="preserve">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w:t>
      </w:r>
      <w:r w:rsidRPr="00EC12FE">
        <w:rPr>
          <w:color w:val="000000"/>
        </w:rPr>
        <w:lastRenderedPageBreak/>
        <w:t>from disclosing its knowledge of matters relevant to the investigation or from pursuing the investigation, or</w:t>
      </w:r>
    </w:p>
    <w:p w:rsidR="001A418F" w:rsidRPr="00EC12FE" w:rsidRDefault="001A418F" w:rsidP="00477372">
      <w:pPr>
        <w:adjustRightInd w:val="0"/>
        <w:spacing w:after="160"/>
        <w:ind w:left="2304" w:hanging="576"/>
        <w:jc w:val="both"/>
      </w:pPr>
      <w:r w:rsidRPr="00EC12FE">
        <w:rPr>
          <w:bCs/>
          <w:color w:val="000000"/>
        </w:rPr>
        <w:t>(</w:t>
      </w:r>
      <w:proofErr w:type="gramStart"/>
      <w:r w:rsidRPr="00EC12FE">
        <w:rPr>
          <w:bCs/>
          <w:color w:val="000000"/>
        </w:rPr>
        <w:t>bb</w:t>
      </w:r>
      <w:proofErr w:type="gramEnd"/>
      <w:r w:rsidRPr="00EC12FE">
        <w:rPr>
          <w:bCs/>
          <w:color w:val="000000"/>
        </w:rPr>
        <w:t>)</w:t>
      </w:r>
      <w:r w:rsidRPr="00EC12FE">
        <w:rPr>
          <w:bCs/>
          <w:color w:val="000000"/>
        </w:rPr>
        <w:tab/>
        <w:t>acts intended to materially impede the exercise of the Bank’s inspection and audit rights provided for under paragraph 1.16(e) below.</w:t>
      </w:r>
    </w:p>
    <w:p w:rsidR="001A418F" w:rsidRPr="00EC12FE" w:rsidRDefault="001A418F" w:rsidP="00477372">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1A418F" w:rsidRPr="00EC12FE" w:rsidRDefault="001A418F" w:rsidP="00477372">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1A418F" w:rsidRPr="00EC12FE" w:rsidRDefault="001A418F" w:rsidP="00477372">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23"/>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24"/>
      </w:r>
      <w:r w:rsidRPr="00EC12FE">
        <w:t>;</w:t>
      </w:r>
    </w:p>
    <w:p w:rsidR="001A418F" w:rsidRPr="00EC12FE" w:rsidRDefault="001A418F" w:rsidP="00477372">
      <w:pPr>
        <w:autoSpaceDE w:val="0"/>
        <w:autoSpaceDN w:val="0"/>
        <w:adjustRightInd w:val="0"/>
        <w:spacing w:after="160"/>
        <w:ind w:left="1152" w:hanging="576"/>
        <w:jc w:val="both"/>
      </w:pPr>
      <w:r w:rsidRPr="00EC12FE">
        <w:t>(e)</w:t>
      </w:r>
      <w:r w:rsidR="00477372" w:rsidRPr="00EC12FE">
        <w:tab/>
      </w:r>
      <w:r w:rsidRPr="00EC12FE">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B586E" w:rsidRPr="00EC12FE" w:rsidRDefault="007B586E">
      <w:pPr>
        <w:sectPr w:rsidR="007B586E" w:rsidRPr="00EC12FE" w:rsidSect="00C9100A">
          <w:headerReference w:type="even" r:id="rId38"/>
          <w:type w:val="nextColumn"/>
          <w:pgSz w:w="11901" w:h="16840" w:code="150"/>
          <w:pgMar w:top="1440" w:right="1440" w:bottom="1440" w:left="1440" w:header="720" w:footer="720" w:gutter="0"/>
          <w:cols w:space="720"/>
          <w:titlePg/>
        </w:sectPr>
      </w:pPr>
    </w:p>
    <w:p w:rsidR="002B244E" w:rsidRDefault="002B244E">
      <w:pPr>
        <w:pStyle w:val="Part"/>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76" w:name="_Toc372613504"/>
      <w:r w:rsidRPr="00EC12FE">
        <w:t xml:space="preserve">PART 2 – </w:t>
      </w:r>
      <w:r w:rsidR="001A418F" w:rsidRPr="00EC12FE">
        <w:rPr>
          <w:iCs/>
        </w:rPr>
        <w:t>Works</w:t>
      </w:r>
      <w:r w:rsidR="001A418F" w:rsidRPr="00EC12FE">
        <w:t xml:space="preserve"> </w:t>
      </w:r>
      <w:r w:rsidRPr="00EC12FE">
        <w:t>Requirements</w:t>
      </w:r>
      <w:bookmarkEnd w:id="476"/>
    </w:p>
    <w:p w:rsidR="007B586E" w:rsidRPr="00EC12FE" w:rsidRDefault="007B586E">
      <w:pPr>
        <w:rPr>
          <w:b/>
        </w:rPr>
      </w:pPr>
    </w:p>
    <w:p w:rsidR="007B586E" w:rsidRPr="00EC12FE" w:rsidRDefault="007B586E"/>
    <w:p w:rsidR="007B586E" w:rsidRPr="00EC12FE" w:rsidRDefault="007B586E">
      <w:pPr>
        <w:sectPr w:rsidR="007B586E" w:rsidRPr="00EC12FE" w:rsidSect="00C9100A">
          <w:headerReference w:type="first" r:id="rId39"/>
          <w:type w:val="nextColumn"/>
          <w:pgSz w:w="11901" w:h="16840" w:code="150"/>
          <w:pgMar w:top="1440" w:right="1440" w:bottom="1440" w:left="1440" w:header="720" w:footer="720" w:gutter="0"/>
          <w:pgNumType w:start="1"/>
          <w:cols w:space="720"/>
          <w:titlePg/>
        </w:sectPr>
      </w:pPr>
    </w:p>
    <w:p w:rsidR="007B586E" w:rsidRPr="00EC12FE" w:rsidRDefault="007B586E">
      <w:pPr>
        <w:pStyle w:val="Subtitle"/>
        <w:ind w:left="180" w:right="288"/>
        <w:rPr>
          <w:rFonts w:cs="Arial"/>
        </w:rPr>
      </w:pPr>
    </w:p>
    <w:p w:rsidR="007B586E" w:rsidRPr="00EC12FE" w:rsidRDefault="007B586E">
      <w:pPr>
        <w:pStyle w:val="Subtitle"/>
        <w:ind w:left="180" w:right="288"/>
        <w:rPr>
          <w:rFonts w:cs="Arial"/>
        </w:rPr>
      </w:pPr>
      <w:bookmarkStart w:id="477" w:name="_Toc372613505"/>
      <w:r w:rsidRPr="00EC12FE">
        <w:rPr>
          <w:rFonts w:cs="Arial"/>
        </w:rPr>
        <w:t>Section VI</w:t>
      </w:r>
      <w:r w:rsidR="001A418F" w:rsidRPr="00EC12FE">
        <w:rPr>
          <w:rFonts w:cs="Arial"/>
        </w:rPr>
        <w:t>I</w:t>
      </w:r>
      <w:r w:rsidRPr="00EC12FE">
        <w:rPr>
          <w:rFonts w:cs="Arial"/>
        </w:rPr>
        <w:t xml:space="preserve"> - </w:t>
      </w:r>
      <w:r w:rsidR="001A418F" w:rsidRPr="00EC12FE">
        <w:t xml:space="preserve">Works </w:t>
      </w:r>
      <w:r w:rsidRPr="00EC12FE">
        <w:t>Requirements</w:t>
      </w:r>
      <w:bookmarkEnd w:id="477"/>
    </w:p>
    <w:p w:rsidR="007B586E" w:rsidRPr="00EC12FE" w:rsidRDefault="007B586E">
      <w:pPr>
        <w:pStyle w:val="BodyTextIndent"/>
        <w:ind w:left="180" w:right="288"/>
      </w:pPr>
    </w:p>
    <w:p w:rsidR="007B586E" w:rsidRPr="00EC12FE" w:rsidRDefault="007B586E">
      <w:pPr>
        <w:pStyle w:val="BodyTextIndent"/>
        <w:ind w:left="180" w:right="288"/>
        <w:rPr>
          <w:u w:val="single"/>
        </w:rPr>
      </w:pPr>
    </w:p>
    <w:p w:rsidR="007B586E" w:rsidRDefault="007B586E">
      <w:pPr>
        <w:jc w:val="center"/>
        <w:rPr>
          <w:b/>
          <w:sz w:val="28"/>
          <w:szCs w:val="28"/>
        </w:rPr>
      </w:pPr>
      <w:r w:rsidRPr="00EC12FE">
        <w:rPr>
          <w:b/>
          <w:sz w:val="28"/>
          <w:szCs w:val="28"/>
        </w:rPr>
        <w:t>Table of Contents</w:t>
      </w:r>
    </w:p>
    <w:p w:rsidR="00922991" w:rsidRPr="00EC12FE" w:rsidRDefault="00922991">
      <w:pPr>
        <w:jc w:val="center"/>
        <w:rPr>
          <w:b/>
          <w:sz w:val="28"/>
          <w:szCs w:val="28"/>
        </w:rPr>
      </w:pPr>
    </w:p>
    <w:p w:rsidR="005656DE" w:rsidRPr="00325A5B" w:rsidRDefault="0051627C">
      <w:pPr>
        <w:pStyle w:val="TOC1"/>
        <w:tabs>
          <w:tab w:val="right" w:leader="dot" w:pos="9011"/>
        </w:tabs>
        <w:rPr>
          <w:rFonts w:asciiTheme="minorHAnsi" w:eastAsiaTheme="minorEastAsia" w:hAnsiTheme="minorHAnsi" w:cstheme="minorBidi"/>
          <w:b w:val="0"/>
          <w:bCs/>
          <w:noProof/>
          <w:sz w:val="22"/>
          <w:szCs w:val="22"/>
        </w:rPr>
      </w:pPr>
      <w:r w:rsidRPr="00325A5B">
        <w:rPr>
          <w:b w:val="0"/>
          <w:bCs/>
        </w:rPr>
        <w:fldChar w:fldCharType="begin"/>
      </w:r>
      <w:r w:rsidR="007B586E" w:rsidRPr="00325A5B">
        <w:rPr>
          <w:b w:val="0"/>
          <w:bCs/>
        </w:rPr>
        <w:instrText xml:space="preserve"> TOC \h \z \t "S6-Header 1,1" </w:instrText>
      </w:r>
      <w:r w:rsidRPr="00325A5B">
        <w:rPr>
          <w:b w:val="0"/>
          <w:bCs/>
        </w:rPr>
        <w:fldChar w:fldCharType="separate"/>
      </w:r>
      <w:hyperlink w:anchor="_Toc398126111" w:history="1">
        <w:r w:rsidR="005656DE" w:rsidRPr="00325A5B">
          <w:rPr>
            <w:rStyle w:val="Hyperlink"/>
            <w:b w:val="0"/>
            <w:bCs/>
            <w:noProof/>
          </w:rPr>
          <w:t>Drawings</w:t>
        </w:r>
        <w:r w:rsidR="005656DE" w:rsidRPr="00325A5B">
          <w:rPr>
            <w:b w:val="0"/>
            <w:bCs/>
            <w:noProof/>
            <w:webHidden/>
          </w:rPr>
          <w:tab/>
        </w:r>
        <w:r w:rsidRPr="00325A5B">
          <w:rPr>
            <w:b w:val="0"/>
            <w:bCs/>
            <w:noProof/>
            <w:webHidden/>
          </w:rPr>
          <w:fldChar w:fldCharType="begin"/>
        </w:r>
        <w:r w:rsidR="005656DE" w:rsidRPr="00325A5B">
          <w:rPr>
            <w:b w:val="0"/>
            <w:bCs/>
            <w:noProof/>
            <w:webHidden/>
          </w:rPr>
          <w:instrText xml:space="preserve"> PAGEREF _Toc398126111 \h </w:instrText>
        </w:r>
        <w:r w:rsidRPr="00325A5B">
          <w:rPr>
            <w:b w:val="0"/>
            <w:bCs/>
            <w:noProof/>
            <w:webHidden/>
          </w:rPr>
        </w:r>
        <w:r w:rsidRPr="00325A5B">
          <w:rPr>
            <w:b w:val="0"/>
            <w:bCs/>
            <w:noProof/>
            <w:webHidden/>
          </w:rPr>
          <w:fldChar w:fldCharType="separate"/>
        </w:r>
        <w:r w:rsidR="00FE3BE2">
          <w:rPr>
            <w:b w:val="0"/>
            <w:bCs/>
            <w:noProof/>
            <w:webHidden/>
          </w:rPr>
          <w:t>2</w:t>
        </w:r>
        <w:r w:rsidRPr="00325A5B">
          <w:rPr>
            <w:b w:val="0"/>
            <w:bCs/>
            <w:noProof/>
            <w:webHidden/>
          </w:rPr>
          <w:fldChar w:fldCharType="end"/>
        </w:r>
      </w:hyperlink>
    </w:p>
    <w:p w:rsidR="007B586E" w:rsidRPr="00EC12FE" w:rsidRDefault="0051627C" w:rsidP="00165DD8">
      <w:pPr>
        <w:pStyle w:val="TOC2"/>
      </w:pPr>
      <w:r w:rsidRPr="00325A5B">
        <w:rPr>
          <w:bCs/>
        </w:rPr>
        <w:fldChar w:fldCharType="end"/>
      </w:r>
    </w:p>
    <w:p w:rsidR="007B586E" w:rsidRPr="00EC12FE" w:rsidRDefault="007B586E" w:rsidP="005656DE">
      <w:pPr>
        <w:pStyle w:val="S6-Header1"/>
      </w:pPr>
      <w:r w:rsidRPr="00EC12FE">
        <w:br w:type="page"/>
      </w:r>
      <w:bookmarkStart w:id="478" w:name="_Toc23233013"/>
      <w:bookmarkStart w:id="479" w:name="_Toc23238062"/>
      <w:bookmarkStart w:id="480" w:name="_Toc41971553"/>
      <w:bookmarkStart w:id="481" w:name="_Toc73867682"/>
      <w:bookmarkStart w:id="482" w:name="_Toc78273064"/>
      <w:bookmarkStart w:id="483" w:name="_Toc398126111"/>
      <w:r w:rsidRPr="00EC12FE">
        <w:lastRenderedPageBreak/>
        <w:t>Drawings</w:t>
      </w:r>
      <w:bookmarkEnd w:id="478"/>
      <w:bookmarkEnd w:id="479"/>
      <w:bookmarkEnd w:id="480"/>
      <w:bookmarkEnd w:id="481"/>
      <w:bookmarkEnd w:id="482"/>
      <w:bookmarkEnd w:id="483"/>
    </w:p>
    <w:p w:rsidR="008F14AA" w:rsidRDefault="008F14AA" w:rsidP="008F14AA">
      <w:pPr>
        <w:rPr>
          <w:i/>
        </w:rPr>
      </w:pPr>
      <w:bookmarkStart w:id="484" w:name="_Toc23233014"/>
      <w:bookmarkStart w:id="485" w:name="_Toc23238063"/>
      <w:bookmarkStart w:id="486" w:name="_Toc41971554"/>
      <w:bookmarkStart w:id="487" w:name="_Toc73867683"/>
    </w:p>
    <w:p w:rsidR="00C514E3" w:rsidRPr="00EC12FE" w:rsidRDefault="008F14AA" w:rsidP="008F14AA">
      <w:r>
        <w:rPr>
          <w:i/>
        </w:rPr>
        <w:t xml:space="preserve">See Annex </w:t>
      </w:r>
      <w:r w:rsidR="00D46B5A">
        <w:rPr>
          <w:i/>
        </w:rPr>
        <w:t>B</w:t>
      </w:r>
      <w:r w:rsidR="0044696F">
        <w:rPr>
          <w:i/>
        </w:rPr>
        <w:t xml:space="preserve"> - Drawings</w:t>
      </w:r>
    </w:p>
    <w:p w:rsidR="007B586E" w:rsidRPr="00EC12FE" w:rsidRDefault="007B586E">
      <w:pPr>
        <w:pStyle w:val="explanatorynotes"/>
        <w:spacing w:after="0" w:line="240" w:lineRule="auto"/>
        <w:ind w:right="288"/>
      </w:pPr>
    </w:p>
    <w:bookmarkEnd w:id="484"/>
    <w:bookmarkEnd w:id="485"/>
    <w:bookmarkEnd w:id="486"/>
    <w:bookmarkEnd w:id="487"/>
    <w:p w:rsidR="005656DE" w:rsidRDefault="005656DE">
      <w:pPr>
        <w:rPr>
          <w:b/>
          <w:sz w:val="52"/>
        </w:rPr>
      </w:pPr>
      <w:r>
        <w:br w:type="page"/>
      </w: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88" w:name="_Toc372613506"/>
      <w:r w:rsidRPr="00EC12FE">
        <w:t>PART 3 – Conditions of Contract and Contract Forms</w:t>
      </w:r>
      <w:bookmarkEnd w:id="488"/>
    </w:p>
    <w:p w:rsidR="007B586E" w:rsidRPr="00EC12FE" w:rsidRDefault="007B586E">
      <w:pPr>
        <w:sectPr w:rsidR="007B586E" w:rsidRPr="00EC12FE" w:rsidSect="00C9100A">
          <w:headerReference w:type="first" r:id="rId40"/>
          <w:type w:val="nextColumn"/>
          <w:pgSz w:w="11901" w:h="16840" w:code="150"/>
          <w:pgMar w:top="1440" w:right="1440" w:bottom="1440" w:left="1440" w:header="720" w:footer="720" w:gutter="0"/>
          <w:pgNumType w:start="1"/>
          <w:cols w:space="720"/>
          <w:titlePg/>
        </w:sectPr>
      </w:pPr>
    </w:p>
    <w:p w:rsidR="007B586E" w:rsidRPr="00EC12FE" w:rsidRDefault="007B586E" w:rsidP="00A64ABE">
      <w:pPr>
        <w:pStyle w:val="Subtitle"/>
        <w:spacing w:before="0"/>
      </w:pPr>
      <w:bookmarkStart w:id="489" w:name="_Toc87070116"/>
      <w:bookmarkStart w:id="490" w:name="_Toc372613507"/>
      <w:r w:rsidRPr="00EC12FE">
        <w:lastRenderedPageBreak/>
        <w:t>Section VII</w:t>
      </w:r>
      <w:r w:rsidR="001A418F" w:rsidRPr="00EC12FE">
        <w:t>I</w:t>
      </w:r>
      <w:r w:rsidRPr="00EC12FE">
        <w:t>.  General Conditions of Contract</w:t>
      </w:r>
      <w:bookmarkEnd w:id="489"/>
      <w:bookmarkEnd w:id="490"/>
    </w:p>
    <w:p w:rsidR="007B586E" w:rsidRPr="00EC12FE" w:rsidRDefault="007B586E"/>
    <w:p w:rsidR="007B586E" w:rsidRPr="00EC12FE" w:rsidRDefault="007B586E"/>
    <w:p w:rsidR="007B586E" w:rsidRPr="00EC12FE" w:rsidRDefault="007B586E">
      <w:pPr>
        <w:jc w:val="both"/>
      </w:pPr>
      <w:r w:rsidRPr="00EC12FE">
        <w:t>These General Conditions of Contract (GCC), read in conjunction with the Particular Conditions of Contract</w:t>
      </w:r>
      <w:r w:rsidRPr="00EC12FE">
        <w:rPr>
          <w:i/>
        </w:rPr>
        <w:t xml:space="preserve"> </w:t>
      </w:r>
      <w:r w:rsidRPr="00EC12FE">
        <w:t>(PCC) and other documents listed therein, should be a complete document expressing fairly the rights and obligations of both parties.</w:t>
      </w:r>
    </w:p>
    <w:p w:rsidR="007B586E" w:rsidRPr="00EC12FE" w:rsidRDefault="007B586E">
      <w:pPr>
        <w:jc w:val="both"/>
      </w:pPr>
    </w:p>
    <w:p w:rsidR="007B586E" w:rsidRPr="00EC12FE" w:rsidRDefault="007B586E">
      <w:pPr>
        <w:jc w:val="both"/>
      </w:pPr>
      <w:r w:rsidRPr="00EC12FE">
        <w:t>These General Conditions of Contract have been developed on the basis of considerable international experience in the drafting and management of contracts, bearing in mind a trend in the construction industry towards simpler, more straightforward language.</w:t>
      </w:r>
    </w:p>
    <w:p w:rsidR="007B586E" w:rsidRPr="00EC12FE" w:rsidRDefault="007B586E">
      <w:pPr>
        <w:jc w:val="both"/>
      </w:pPr>
    </w:p>
    <w:p w:rsidR="007B586E" w:rsidRPr="00EC12FE" w:rsidRDefault="007B586E">
      <w:pPr>
        <w:jc w:val="both"/>
      </w:pPr>
      <w:r w:rsidRPr="00EC12FE">
        <w:t>The GCC can be used for both smaller admeasurement contracts and lump sum contracts.</w:t>
      </w:r>
    </w:p>
    <w:p w:rsidR="007B586E" w:rsidRPr="00EC12FE" w:rsidRDefault="007B586E"/>
    <w:p w:rsidR="007B586E" w:rsidRPr="00EC12FE" w:rsidRDefault="007B586E"/>
    <w:p w:rsidR="007B586E" w:rsidRPr="00EC12FE" w:rsidRDefault="007B586E"/>
    <w:p w:rsidR="007B586E" w:rsidRPr="00B669EB" w:rsidRDefault="007B586E" w:rsidP="00B669EB">
      <w:pPr>
        <w:pStyle w:val="Heading2"/>
        <w:spacing w:after="0"/>
        <w:rPr>
          <w:rFonts w:ascii="Times New Roman" w:hAnsi="Times New Roman" w:cs="Times New Roman"/>
          <w:sz w:val="28"/>
          <w:szCs w:val="28"/>
        </w:rPr>
      </w:pPr>
      <w:r w:rsidRPr="00B669EB">
        <w:rPr>
          <w:sz w:val="28"/>
          <w:szCs w:val="28"/>
        </w:rPr>
        <w:br w:type="page"/>
      </w:r>
      <w:bookmarkStart w:id="491" w:name="_Toc87070117"/>
      <w:r w:rsidRPr="00B669EB">
        <w:rPr>
          <w:rFonts w:ascii="Times New Roman" w:hAnsi="Times New Roman" w:cs="Times New Roman"/>
          <w:sz w:val="28"/>
          <w:szCs w:val="28"/>
        </w:rPr>
        <w:lastRenderedPageBreak/>
        <w:t>Table of Clauses</w:t>
      </w:r>
      <w:bookmarkEnd w:id="491"/>
    </w:p>
    <w:p w:rsidR="007B586E" w:rsidRPr="00EC12FE" w:rsidRDefault="007B586E"/>
    <w:p w:rsidR="006967AA" w:rsidRDefault="0051627C" w:rsidP="006967AA">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\t "Head 4.1,1,Head 4.2,2" </w:instrText>
      </w:r>
      <w:r w:rsidRPr="00EC12FE">
        <w:fldChar w:fldCharType="separate"/>
      </w:r>
      <w:r w:rsidR="006967AA">
        <w:rPr>
          <w:noProof/>
        </w:rPr>
        <w:t>A.  General</w:t>
      </w:r>
      <w:r w:rsidR="006967AA">
        <w:rPr>
          <w:noProof/>
        </w:rPr>
        <w:tab/>
      </w:r>
      <w:r>
        <w:rPr>
          <w:noProof/>
        </w:rPr>
        <w:fldChar w:fldCharType="begin"/>
      </w:r>
      <w:r w:rsidR="006967AA">
        <w:rPr>
          <w:noProof/>
        </w:rPr>
        <w:instrText xml:space="preserve"> PAGEREF _Toc398116215 \h </w:instrText>
      </w:r>
      <w:r>
        <w:rPr>
          <w:noProof/>
        </w:rPr>
      </w:r>
      <w:r>
        <w:rPr>
          <w:noProof/>
        </w:rPr>
        <w:fldChar w:fldCharType="separate"/>
      </w:r>
      <w:r w:rsidR="00B8768F">
        <w:rPr>
          <w:noProof/>
        </w:rPr>
        <w:t>7</w:t>
      </w:r>
      <w:r>
        <w:rPr>
          <w:noProof/>
        </w:rPr>
        <w:fldChar w:fldCharType="end"/>
      </w:r>
    </w:p>
    <w:p w:rsidR="006967AA" w:rsidRDefault="006967AA">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Definitions</w:t>
      </w:r>
      <w:r>
        <w:tab/>
      </w:r>
      <w:r w:rsidR="0051627C">
        <w:fldChar w:fldCharType="begin"/>
      </w:r>
      <w:r>
        <w:instrText xml:space="preserve"> PAGEREF _Toc398116216 \h </w:instrText>
      </w:r>
      <w:r w:rsidR="0051627C">
        <w:fldChar w:fldCharType="separate"/>
      </w:r>
      <w:r w:rsidR="00B8768F">
        <w:t>7</w:t>
      </w:r>
      <w:r w:rsidR="0051627C">
        <w:fldChar w:fldCharType="end"/>
      </w:r>
    </w:p>
    <w:p w:rsidR="006967AA" w:rsidRDefault="006967AA">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Interpretation</w:t>
      </w:r>
      <w:r>
        <w:tab/>
      </w:r>
      <w:r w:rsidR="0051627C">
        <w:fldChar w:fldCharType="begin"/>
      </w:r>
      <w:r>
        <w:instrText xml:space="preserve"> PAGEREF _Toc398116217 \h </w:instrText>
      </w:r>
      <w:r w:rsidR="0051627C">
        <w:fldChar w:fldCharType="separate"/>
      </w:r>
      <w:r w:rsidR="00B8768F">
        <w:t>9</w:t>
      </w:r>
      <w:r w:rsidR="0051627C">
        <w:fldChar w:fldCharType="end"/>
      </w:r>
    </w:p>
    <w:p w:rsidR="006967AA" w:rsidRDefault="006967AA">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Language and Law</w:t>
      </w:r>
      <w:r>
        <w:tab/>
      </w:r>
      <w:r w:rsidR="0051627C">
        <w:fldChar w:fldCharType="begin"/>
      </w:r>
      <w:r>
        <w:instrText xml:space="preserve"> PAGEREF _Toc398116218 \h </w:instrText>
      </w:r>
      <w:r w:rsidR="0051627C">
        <w:fldChar w:fldCharType="separate"/>
      </w:r>
      <w:r w:rsidR="00B8768F">
        <w:t>10</w:t>
      </w:r>
      <w:r w:rsidR="0051627C">
        <w:fldChar w:fldCharType="end"/>
      </w:r>
    </w:p>
    <w:p w:rsidR="006967AA" w:rsidRDefault="006967AA">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Project Manager’s Decisions</w:t>
      </w:r>
      <w:r>
        <w:tab/>
      </w:r>
      <w:r w:rsidR="0051627C">
        <w:fldChar w:fldCharType="begin"/>
      </w:r>
      <w:r>
        <w:instrText xml:space="preserve"> PAGEREF _Toc398116219 \h </w:instrText>
      </w:r>
      <w:r w:rsidR="0051627C">
        <w:fldChar w:fldCharType="separate"/>
      </w:r>
      <w:r w:rsidR="00B8768F">
        <w:t>10</w:t>
      </w:r>
      <w:r w:rsidR="0051627C">
        <w:fldChar w:fldCharType="end"/>
      </w:r>
    </w:p>
    <w:p w:rsidR="006967AA" w:rsidRDefault="006967AA">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Delegation</w:t>
      </w:r>
      <w:r>
        <w:tab/>
      </w:r>
      <w:r w:rsidR="0051627C">
        <w:fldChar w:fldCharType="begin"/>
      </w:r>
      <w:r>
        <w:instrText xml:space="preserve"> PAGEREF _Toc398116220 \h </w:instrText>
      </w:r>
      <w:r w:rsidR="0051627C">
        <w:fldChar w:fldCharType="separate"/>
      </w:r>
      <w:r w:rsidR="00B8768F">
        <w:t>10</w:t>
      </w:r>
      <w:r w:rsidR="0051627C">
        <w:fldChar w:fldCharType="end"/>
      </w:r>
    </w:p>
    <w:p w:rsidR="006967AA" w:rsidRDefault="006967AA">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Communications</w:t>
      </w:r>
      <w:r>
        <w:tab/>
      </w:r>
      <w:r w:rsidR="0051627C">
        <w:fldChar w:fldCharType="begin"/>
      </w:r>
      <w:r>
        <w:instrText xml:space="preserve"> PAGEREF _Toc398116221 \h </w:instrText>
      </w:r>
      <w:r w:rsidR="0051627C">
        <w:fldChar w:fldCharType="separate"/>
      </w:r>
      <w:r w:rsidR="00B8768F">
        <w:t>10</w:t>
      </w:r>
      <w:r w:rsidR="0051627C">
        <w:fldChar w:fldCharType="end"/>
      </w:r>
    </w:p>
    <w:p w:rsidR="006967AA" w:rsidRDefault="006967AA">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Subcontracting</w:t>
      </w:r>
      <w:r>
        <w:tab/>
      </w:r>
      <w:r w:rsidR="0051627C">
        <w:fldChar w:fldCharType="begin"/>
      </w:r>
      <w:r>
        <w:instrText xml:space="preserve"> PAGEREF _Toc398116222 \h </w:instrText>
      </w:r>
      <w:r w:rsidR="0051627C">
        <w:fldChar w:fldCharType="separate"/>
      </w:r>
      <w:r w:rsidR="00B8768F">
        <w:t>10</w:t>
      </w:r>
      <w:r w:rsidR="0051627C">
        <w:fldChar w:fldCharType="end"/>
      </w:r>
    </w:p>
    <w:p w:rsidR="006967AA" w:rsidRDefault="006967AA">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Other Contractors</w:t>
      </w:r>
      <w:r>
        <w:tab/>
      </w:r>
      <w:r w:rsidR="0051627C">
        <w:fldChar w:fldCharType="begin"/>
      </w:r>
      <w:r>
        <w:instrText xml:space="preserve"> PAGEREF _Toc398116223 \h </w:instrText>
      </w:r>
      <w:r w:rsidR="0051627C">
        <w:fldChar w:fldCharType="separate"/>
      </w:r>
      <w:r w:rsidR="00B8768F">
        <w:t>10</w:t>
      </w:r>
      <w:r w:rsidR="0051627C">
        <w:fldChar w:fldCharType="end"/>
      </w:r>
    </w:p>
    <w:p w:rsidR="006967AA" w:rsidRDefault="006967AA">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Personnel and Equipment</w:t>
      </w:r>
      <w:r>
        <w:tab/>
      </w:r>
      <w:r w:rsidR="0051627C">
        <w:fldChar w:fldCharType="begin"/>
      </w:r>
      <w:r>
        <w:instrText xml:space="preserve"> PAGEREF _Toc398116224 \h </w:instrText>
      </w:r>
      <w:r w:rsidR="0051627C">
        <w:fldChar w:fldCharType="separate"/>
      </w:r>
      <w:r w:rsidR="00B8768F">
        <w:t>11</w:t>
      </w:r>
      <w:r w:rsidR="0051627C">
        <w:fldChar w:fldCharType="end"/>
      </w:r>
    </w:p>
    <w:p w:rsidR="006967AA" w:rsidRDefault="006967AA">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Employer’s and Contractor’s Risks</w:t>
      </w:r>
      <w:r>
        <w:tab/>
      </w:r>
      <w:r w:rsidR="0051627C">
        <w:fldChar w:fldCharType="begin"/>
      </w:r>
      <w:r>
        <w:instrText xml:space="preserve"> PAGEREF _Toc398116225 \h </w:instrText>
      </w:r>
      <w:r w:rsidR="0051627C">
        <w:fldChar w:fldCharType="separate"/>
      </w:r>
      <w:r w:rsidR="00B8768F">
        <w:t>11</w:t>
      </w:r>
      <w:r w:rsidR="0051627C">
        <w:fldChar w:fldCharType="end"/>
      </w:r>
    </w:p>
    <w:p w:rsidR="006967AA" w:rsidRDefault="006967AA">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Employer’s Risks</w:t>
      </w:r>
      <w:r>
        <w:tab/>
      </w:r>
      <w:r w:rsidR="0051627C">
        <w:fldChar w:fldCharType="begin"/>
      </w:r>
      <w:r>
        <w:instrText xml:space="preserve"> PAGEREF _Toc398116226 \h </w:instrText>
      </w:r>
      <w:r w:rsidR="0051627C">
        <w:fldChar w:fldCharType="separate"/>
      </w:r>
      <w:r w:rsidR="00B8768F">
        <w:t>11</w:t>
      </w:r>
      <w:r w:rsidR="0051627C">
        <w:fldChar w:fldCharType="end"/>
      </w:r>
    </w:p>
    <w:p w:rsidR="006967AA" w:rsidRDefault="006967AA">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Contractor’s Risks</w:t>
      </w:r>
      <w:r>
        <w:tab/>
      </w:r>
      <w:r w:rsidR="0051627C">
        <w:fldChar w:fldCharType="begin"/>
      </w:r>
      <w:r>
        <w:instrText xml:space="preserve"> PAGEREF _Toc398116227 \h </w:instrText>
      </w:r>
      <w:r w:rsidR="0051627C">
        <w:fldChar w:fldCharType="separate"/>
      </w:r>
      <w:r w:rsidR="00B8768F">
        <w:t>12</w:t>
      </w:r>
      <w:r w:rsidR="0051627C">
        <w:fldChar w:fldCharType="end"/>
      </w:r>
    </w:p>
    <w:p w:rsidR="006967AA" w:rsidRDefault="006967AA">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Insurance</w:t>
      </w:r>
      <w:r>
        <w:tab/>
      </w:r>
      <w:r w:rsidR="0051627C">
        <w:fldChar w:fldCharType="begin"/>
      </w:r>
      <w:r>
        <w:instrText xml:space="preserve"> PAGEREF _Toc398116228 \h </w:instrText>
      </w:r>
      <w:r w:rsidR="0051627C">
        <w:fldChar w:fldCharType="separate"/>
      </w:r>
      <w:r w:rsidR="00B8768F">
        <w:t>12</w:t>
      </w:r>
      <w:r w:rsidR="0051627C">
        <w:fldChar w:fldCharType="end"/>
      </w:r>
    </w:p>
    <w:p w:rsidR="006967AA" w:rsidRDefault="006967AA">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Site Data</w:t>
      </w:r>
      <w:r>
        <w:tab/>
      </w:r>
      <w:r w:rsidR="0051627C">
        <w:fldChar w:fldCharType="begin"/>
      </w:r>
      <w:r>
        <w:instrText xml:space="preserve"> PAGEREF _Toc398116229 \h </w:instrText>
      </w:r>
      <w:r w:rsidR="0051627C">
        <w:fldChar w:fldCharType="separate"/>
      </w:r>
      <w:r w:rsidR="00B8768F">
        <w:t>12</w:t>
      </w:r>
      <w:r w:rsidR="0051627C">
        <w:fldChar w:fldCharType="end"/>
      </w:r>
    </w:p>
    <w:p w:rsidR="006967AA" w:rsidRDefault="006967AA">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Contractor to Construct the Works</w:t>
      </w:r>
      <w:r>
        <w:tab/>
      </w:r>
      <w:r w:rsidR="0051627C">
        <w:fldChar w:fldCharType="begin"/>
      </w:r>
      <w:r>
        <w:instrText xml:space="preserve"> PAGEREF _Toc398116230 \h </w:instrText>
      </w:r>
      <w:r w:rsidR="0051627C">
        <w:fldChar w:fldCharType="separate"/>
      </w:r>
      <w:r w:rsidR="00B8768F">
        <w:t>12</w:t>
      </w:r>
      <w:r w:rsidR="0051627C">
        <w:fldChar w:fldCharType="end"/>
      </w:r>
    </w:p>
    <w:p w:rsidR="006967AA" w:rsidRDefault="006967AA">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The Works to Be Completed by the Intended Completion Date</w:t>
      </w:r>
      <w:r>
        <w:tab/>
      </w:r>
      <w:r w:rsidR="0051627C">
        <w:fldChar w:fldCharType="begin"/>
      </w:r>
      <w:r>
        <w:instrText xml:space="preserve"> PAGEREF _Toc398116231 \h </w:instrText>
      </w:r>
      <w:r w:rsidR="0051627C">
        <w:fldChar w:fldCharType="separate"/>
      </w:r>
      <w:r w:rsidR="00B8768F">
        <w:t>13</w:t>
      </w:r>
      <w:r w:rsidR="0051627C">
        <w:fldChar w:fldCharType="end"/>
      </w:r>
    </w:p>
    <w:p w:rsidR="006967AA" w:rsidRDefault="006967AA">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Approval by the Project Manager</w:t>
      </w:r>
      <w:r>
        <w:tab/>
      </w:r>
      <w:r w:rsidR="0051627C">
        <w:fldChar w:fldCharType="begin"/>
      </w:r>
      <w:r>
        <w:instrText xml:space="preserve"> PAGEREF _Toc398116232 \h </w:instrText>
      </w:r>
      <w:r w:rsidR="0051627C">
        <w:fldChar w:fldCharType="separate"/>
      </w:r>
      <w:r w:rsidR="00B8768F">
        <w:t>13</w:t>
      </w:r>
      <w:r w:rsidR="0051627C">
        <w:fldChar w:fldCharType="end"/>
      </w:r>
    </w:p>
    <w:p w:rsidR="006967AA" w:rsidRDefault="006967AA">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Safety</w:t>
      </w:r>
      <w:r>
        <w:tab/>
      </w:r>
      <w:r w:rsidR="0051627C">
        <w:fldChar w:fldCharType="begin"/>
      </w:r>
      <w:r>
        <w:instrText xml:space="preserve"> PAGEREF _Toc398116233 \h </w:instrText>
      </w:r>
      <w:r w:rsidR="0051627C">
        <w:fldChar w:fldCharType="separate"/>
      </w:r>
      <w:r w:rsidR="00B8768F">
        <w:t>13</w:t>
      </w:r>
      <w:r w:rsidR="0051627C">
        <w:fldChar w:fldCharType="end"/>
      </w:r>
    </w:p>
    <w:p w:rsidR="006967AA" w:rsidRDefault="006967AA">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Discoveries</w:t>
      </w:r>
      <w:r>
        <w:tab/>
      </w:r>
      <w:r w:rsidR="0051627C">
        <w:fldChar w:fldCharType="begin"/>
      </w:r>
      <w:r>
        <w:instrText xml:space="preserve"> PAGEREF _Toc398116234 \h </w:instrText>
      </w:r>
      <w:r w:rsidR="0051627C">
        <w:fldChar w:fldCharType="separate"/>
      </w:r>
      <w:r w:rsidR="00B8768F">
        <w:t>13</w:t>
      </w:r>
      <w:r w:rsidR="0051627C">
        <w:fldChar w:fldCharType="end"/>
      </w:r>
    </w:p>
    <w:p w:rsidR="006967AA" w:rsidRDefault="006967AA">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Possession of the Site</w:t>
      </w:r>
      <w:r>
        <w:tab/>
      </w:r>
      <w:r w:rsidR="0051627C">
        <w:fldChar w:fldCharType="begin"/>
      </w:r>
      <w:r>
        <w:instrText xml:space="preserve"> PAGEREF _Toc398116235 \h </w:instrText>
      </w:r>
      <w:r w:rsidR="0051627C">
        <w:fldChar w:fldCharType="separate"/>
      </w:r>
      <w:r w:rsidR="00B8768F">
        <w:t>13</w:t>
      </w:r>
      <w:r w:rsidR="0051627C">
        <w:fldChar w:fldCharType="end"/>
      </w:r>
    </w:p>
    <w:p w:rsidR="006967AA" w:rsidRDefault="006967AA">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Access to the Site</w:t>
      </w:r>
      <w:r>
        <w:tab/>
      </w:r>
      <w:r w:rsidR="0051627C">
        <w:fldChar w:fldCharType="begin"/>
      </w:r>
      <w:r>
        <w:instrText xml:space="preserve"> PAGEREF _Toc398116236 \h </w:instrText>
      </w:r>
      <w:r w:rsidR="0051627C">
        <w:fldChar w:fldCharType="separate"/>
      </w:r>
      <w:r w:rsidR="00B8768F">
        <w:t>13</w:t>
      </w:r>
      <w:r w:rsidR="0051627C">
        <w:fldChar w:fldCharType="end"/>
      </w:r>
    </w:p>
    <w:p w:rsidR="006967AA" w:rsidRDefault="006967AA">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Instructions, Inspections and Audits</w:t>
      </w:r>
      <w:r>
        <w:tab/>
      </w:r>
      <w:r w:rsidR="0051627C">
        <w:fldChar w:fldCharType="begin"/>
      </w:r>
      <w:r>
        <w:instrText xml:space="preserve"> PAGEREF _Toc398116237 \h </w:instrText>
      </w:r>
      <w:r w:rsidR="0051627C">
        <w:fldChar w:fldCharType="separate"/>
      </w:r>
      <w:r w:rsidR="00B8768F">
        <w:t>14</w:t>
      </w:r>
      <w:r w:rsidR="0051627C">
        <w:fldChar w:fldCharType="end"/>
      </w:r>
    </w:p>
    <w:p w:rsidR="006967AA" w:rsidRDefault="006967AA">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Appointment of the Adjudicator</w:t>
      </w:r>
      <w:r>
        <w:tab/>
      </w:r>
      <w:r w:rsidR="0051627C">
        <w:fldChar w:fldCharType="begin"/>
      </w:r>
      <w:r>
        <w:instrText xml:space="preserve"> PAGEREF _Toc398116238 \h </w:instrText>
      </w:r>
      <w:r w:rsidR="0051627C">
        <w:fldChar w:fldCharType="separate"/>
      </w:r>
      <w:r w:rsidR="00B8768F">
        <w:t>14</w:t>
      </w:r>
      <w:r w:rsidR="0051627C">
        <w:fldChar w:fldCharType="end"/>
      </w:r>
    </w:p>
    <w:p w:rsidR="006967AA" w:rsidRDefault="006967AA">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Procedure for Disputes</w:t>
      </w:r>
      <w:r>
        <w:tab/>
      </w:r>
      <w:r w:rsidR="0051627C">
        <w:fldChar w:fldCharType="begin"/>
      </w:r>
      <w:r>
        <w:instrText xml:space="preserve"> PAGEREF _Toc398116239 \h </w:instrText>
      </w:r>
      <w:r w:rsidR="0051627C">
        <w:fldChar w:fldCharType="separate"/>
      </w:r>
      <w:r w:rsidR="00B8768F">
        <w:t>14</w:t>
      </w:r>
      <w:r w:rsidR="0051627C">
        <w:fldChar w:fldCharType="end"/>
      </w:r>
    </w:p>
    <w:p w:rsidR="006967AA" w:rsidRDefault="006967AA">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Corrupt and Fraudulent Practices</w:t>
      </w:r>
      <w:r>
        <w:tab/>
      </w:r>
      <w:r w:rsidR="0051627C">
        <w:fldChar w:fldCharType="begin"/>
      </w:r>
      <w:r>
        <w:instrText xml:space="preserve"> PAGEREF _Toc398116240 \h </w:instrText>
      </w:r>
      <w:r w:rsidR="0051627C">
        <w:fldChar w:fldCharType="separate"/>
      </w:r>
      <w:r w:rsidR="00B8768F">
        <w:t>15</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B.  Time Control</w:t>
      </w:r>
      <w:r>
        <w:rPr>
          <w:noProof/>
        </w:rPr>
        <w:tab/>
      </w:r>
      <w:r w:rsidR="0051627C">
        <w:rPr>
          <w:noProof/>
        </w:rPr>
        <w:fldChar w:fldCharType="begin"/>
      </w:r>
      <w:r>
        <w:rPr>
          <w:noProof/>
        </w:rPr>
        <w:instrText xml:space="preserve"> PAGEREF _Toc398116241 \h </w:instrText>
      </w:r>
      <w:r w:rsidR="0051627C">
        <w:rPr>
          <w:noProof/>
        </w:rPr>
      </w:r>
      <w:r w:rsidR="0051627C">
        <w:rPr>
          <w:noProof/>
        </w:rPr>
        <w:fldChar w:fldCharType="separate"/>
      </w:r>
      <w:r w:rsidR="00B8768F">
        <w:rPr>
          <w:noProof/>
        </w:rPr>
        <w:t>15</w:t>
      </w:r>
      <w:r w:rsidR="0051627C">
        <w:rPr>
          <w:noProof/>
        </w:rPr>
        <w:fldChar w:fldCharType="end"/>
      </w:r>
    </w:p>
    <w:p w:rsidR="006967AA" w:rsidRDefault="006967AA">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Program</w:t>
      </w:r>
      <w:r>
        <w:tab/>
      </w:r>
      <w:r w:rsidR="0051627C">
        <w:fldChar w:fldCharType="begin"/>
      </w:r>
      <w:r>
        <w:instrText xml:space="preserve"> PAGEREF _Toc398116242 \h </w:instrText>
      </w:r>
      <w:r w:rsidR="0051627C">
        <w:fldChar w:fldCharType="separate"/>
      </w:r>
      <w:r w:rsidR="00B8768F">
        <w:t>15</w:t>
      </w:r>
      <w:r w:rsidR="0051627C">
        <w:fldChar w:fldCharType="end"/>
      </w:r>
    </w:p>
    <w:p w:rsidR="006967AA" w:rsidRDefault="006967AA">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Extension of the Intended Completion Date</w:t>
      </w:r>
      <w:r>
        <w:tab/>
      </w:r>
      <w:r w:rsidR="0051627C">
        <w:fldChar w:fldCharType="begin"/>
      </w:r>
      <w:r>
        <w:instrText xml:space="preserve"> PAGEREF _Toc398116243 \h </w:instrText>
      </w:r>
      <w:r w:rsidR="0051627C">
        <w:fldChar w:fldCharType="separate"/>
      </w:r>
      <w:r w:rsidR="00B8768F">
        <w:t>16</w:t>
      </w:r>
      <w:r w:rsidR="0051627C">
        <w:fldChar w:fldCharType="end"/>
      </w:r>
    </w:p>
    <w:p w:rsidR="006967AA" w:rsidRDefault="006967AA">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Acceleration</w:t>
      </w:r>
      <w:r>
        <w:tab/>
      </w:r>
      <w:r w:rsidR="0051627C">
        <w:fldChar w:fldCharType="begin"/>
      </w:r>
      <w:r>
        <w:instrText xml:space="preserve"> PAGEREF _Toc398116244 \h </w:instrText>
      </w:r>
      <w:r w:rsidR="0051627C">
        <w:fldChar w:fldCharType="separate"/>
      </w:r>
      <w:r w:rsidR="00B8768F">
        <w:t>16</w:t>
      </w:r>
      <w:r w:rsidR="0051627C">
        <w:fldChar w:fldCharType="end"/>
      </w:r>
    </w:p>
    <w:p w:rsidR="006967AA" w:rsidRDefault="006967AA">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Delays Ordered by the Project Manager</w:t>
      </w:r>
      <w:r>
        <w:tab/>
      </w:r>
      <w:r w:rsidR="0051627C">
        <w:fldChar w:fldCharType="begin"/>
      </w:r>
      <w:r>
        <w:instrText xml:space="preserve"> PAGEREF _Toc398116245 \h </w:instrText>
      </w:r>
      <w:r w:rsidR="0051627C">
        <w:fldChar w:fldCharType="separate"/>
      </w:r>
      <w:r w:rsidR="00B8768F">
        <w:t>16</w:t>
      </w:r>
      <w:r w:rsidR="0051627C">
        <w:fldChar w:fldCharType="end"/>
      </w:r>
    </w:p>
    <w:p w:rsidR="006967AA" w:rsidRDefault="006967AA">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Management Meetings</w:t>
      </w:r>
      <w:r>
        <w:tab/>
      </w:r>
      <w:r w:rsidR="0051627C">
        <w:fldChar w:fldCharType="begin"/>
      </w:r>
      <w:r>
        <w:instrText xml:space="preserve"> PAGEREF _Toc398116246 \h </w:instrText>
      </w:r>
      <w:r w:rsidR="0051627C">
        <w:fldChar w:fldCharType="separate"/>
      </w:r>
      <w:r w:rsidR="00B8768F">
        <w:t>16</w:t>
      </w:r>
      <w:r w:rsidR="0051627C">
        <w:fldChar w:fldCharType="end"/>
      </w:r>
    </w:p>
    <w:p w:rsidR="006967AA" w:rsidRDefault="006967AA">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Early Warning</w:t>
      </w:r>
      <w:r>
        <w:tab/>
      </w:r>
      <w:r w:rsidR="0051627C">
        <w:fldChar w:fldCharType="begin"/>
      </w:r>
      <w:r>
        <w:instrText xml:space="preserve"> PAGEREF _Toc398116247 \h </w:instrText>
      </w:r>
      <w:r w:rsidR="0051627C">
        <w:fldChar w:fldCharType="separate"/>
      </w:r>
      <w:r w:rsidR="00B8768F">
        <w:t>16</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C.  Quality Control</w:t>
      </w:r>
      <w:r>
        <w:rPr>
          <w:noProof/>
        </w:rPr>
        <w:tab/>
      </w:r>
      <w:r w:rsidR="0051627C">
        <w:rPr>
          <w:noProof/>
        </w:rPr>
        <w:fldChar w:fldCharType="begin"/>
      </w:r>
      <w:r>
        <w:rPr>
          <w:noProof/>
        </w:rPr>
        <w:instrText xml:space="preserve"> PAGEREF _Toc398116248 \h </w:instrText>
      </w:r>
      <w:r w:rsidR="0051627C">
        <w:rPr>
          <w:noProof/>
        </w:rPr>
      </w:r>
      <w:r w:rsidR="0051627C">
        <w:rPr>
          <w:noProof/>
        </w:rPr>
        <w:fldChar w:fldCharType="separate"/>
      </w:r>
      <w:r w:rsidR="00B8768F">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Identifying Defects</w:t>
      </w:r>
      <w:r>
        <w:tab/>
      </w:r>
      <w:r w:rsidR="0051627C">
        <w:fldChar w:fldCharType="begin"/>
      </w:r>
      <w:r>
        <w:instrText xml:space="preserve"> PAGEREF _Toc398116249 \h </w:instrText>
      </w:r>
      <w:r w:rsidR="0051627C">
        <w:fldChar w:fldCharType="separate"/>
      </w:r>
      <w:r w:rsidR="00B8768F">
        <w:t>17</w:t>
      </w:r>
      <w:r w:rsidR="0051627C">
        <w:fldChar w:fldCharType="end"/>
      </w:r>
    </w:p>
    <w:p w:rsidR="006967AA" w:rsidRDefault="006967AA">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Tests</w:t>
      </w:r>
      <w:r>
        <w:tab/>
      </w:r>
      <w:r w:rsidR="0051627C">
        <w:fldChar w:fldCharType="begin"/>
      </w:r>
      <w:r>
        <w:instrText xml:space="preserve"> PAGEREF _Toc398116250 \h </w:instrText>
      </w:r>
      <w:r w:rsidR="0051627C">
        <w:fldChar w:fldCharType="separate"/>
      </w:r>
      <w:r w:rsidR="00B8768F">
        <w:t>17</w:t>
      </w:r>
      <w:r w:rsidR="0051627C">
        <w:fldChar w:fldCharType="end"/>
      </w:r>
    </w:p>
    <w:p w:rsidR="006967AA" w:rsidRDefault="006967AA">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Correction of Defects</w:t>
      </w:r>
      <w:r>
        <w:tab/>
      </w:r>
      <w:r w:rsidR="0051627C">
        <w:fldChar w:fldCharType="begin"/>
      </w:r>
      <w:r>
        <w:instrText xml:space="preserve"> PAGEREF _Toc398116251 \h </w:instrText>
      </w:r>
      <w:r w:rsidR="0051627C">
        <w:fldChar w:fldCharType="separate"/>
      </w:r>
      <w:r w:rsidR="00B8768F">
        <w:t>17</w:t>
      </w:r>
      <w:r w:rsidR="0051627C">
        <w:fldChar w:fldCharType="end"/>
      </w:r>
    </w:p>
    <w:p w:rsidR="006967AA" w:rsidRDefault="006967AA">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Uncorrected Defects</w:t>
      </w:r>
      <w:r>
        <w:tab/>
      </w:r>
      <w:r w:rsidR="0051627C">
        <w:fldChar w:fldCharType="begin"/>
      </w:r>
      <w:r>
        <w:instrText xml:space="preserve"> PAGEREF _Toc398116252 \h </w:instrText>
      </w:r>
      <w:r w:rsidR="0051627C">
        <w:fldChar w:fldCharType="separate"/>
      </w:r>
      <w:r w:rsidR="00B8768F">
        <w:t>17</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D.  Cost Control</w:t>
      </w:r>
      <w:r>
        <w:rPr>
          <w:noProof/>
        </w:rPr>
        <w:tab/>
      </w:r>
      <w:r w:rsidR="0051627C">
        <w:rPr>
          <w:noProof/>
        </w:rPr>
        <w:fldChar w:fldCharType="begin"/>
      </w:r>
      <w:r>
        <w:rPr>
          <w:noProof/>
        </w:rPr>
        <w:instrText xml:space="preserve"> PAGEREF _Toc398116253 \h </w:instrText>
      </w:r>
      <w:r w:rsidR="0051627C">
        <w:rPr>
          <w:noProof/>
        </w:rPr>
      </w:r>
      <w:r w:rsidR="0051627C">
        <w:rPr>
          <w:noProof/>
        </w:rPr>
        <w:fldChar w:fldCharType="separate"/>
      </w:r>
      <w:r w:rsidR="00B8768F">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Contract Price</w:t>
      </w:r>
      <w:r>
        <w:tab/>
      </w:r>
      <w:r w:rsidR="0051627C">
        <w:fldChar w:fldCharType="begin"/>
      </w:r>
      <w:r>
        <w:instrText xml:space="preserve"> PAGEREF _Toc398116254 \h </w:instrText>
      </w:r>
      <w:r w:rsidR="0051627C">
        <w:fldChar w:fldCharType="separate"/>
      </w:r>
      <w:r w:rsidR="00B8768F">
        <w:t>17</w:t>
      </w:r>
      <w:r w:rsidR="0051627C">
        <w:fldChar w:fldCharType="end"/>
      </w:r>
    </w:p>
    <w:p w:rsidR="006967AA" w:rsidRDefault="006967AA">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Changes in the Contract Price</w:t>
      </w:r>
      <w:r>
        <w:tab/>
      </w:r>
      <w:r w:rsidR="0051627C">
        <w:fldChar w:fldCharType="begin"/>
      </w:r>
      <w:r>
        <w:instrText xml:space="preserve"> PAGEREF _Toc398116255 \h </w:instrText>
      </w:r>
      <w:r w:rsidR="0051627C">
        <w:fldChar w:fldCharType="separate"/>
      </w:r>
      <w:r w:rsidR="00B8768F">
        <w:t>18</w:t>
      </w:r>
      <w:r w:rsidR="0051627C">
        <w:fldChar w:fldCharType="end"/>
      </w:r>
    </w:p>
    <w:p w:rsidR="006967AA" w:rsidRDefault="006967AA">
      <w:pPr>
        <w:pStyle w:val="TOC2"/>
        <w:rPr>
          <w:rFonts w:asciiTheme="minorHAnsi" w:eastAsiaTheme="minorEastAsia" w:hAnsiTheme="minorHAnsi" w:cstheme="minorBidi"/>
          <w:sz w:val="22"/>
          <w:szCs w:val="22"/>
        </w:rPr>
      </w:pPr>
      <w:r>
        <w:lastRenderedPageBreak/>
        <w:t>38.</w:t>
      </w:r>
      <w:r>
        <w:rPr>
          <w:rFonts w:asciiTheme="minorHAnsi" w:eastAsiaTheme="minorEastAsia" w:hAnsiTheme="minorHAnsi" w:cstheme="minorBidi"/>
          <w:sz w:val="22"/>
          <w:szCs w:val="22"/>
        </w:rPr>
        <w:tab/>
      </w:r>
      <w:r>
        <w:t>Variations</w:t>
      </w:r>
      <w:r>
        <w:tab/>
      </w:r>
      <w:r w:rsidR="0051627C">
        <w:fldChar w:fldCharType="begin"/>
      </w:r>
      <w:r>
        <w:instrText xml:space="preserve"> PAGEREF _Toc398116256 \h </w:instrText>
      </w:r>
      <w:r w:rsidR="0051627C">
        <w:fldChar w:fldCharType="separate"/>
      </w:r>
      <w:r w:rsidR="00B8768F">
        <w:t>18</w:t>
      </w:r>
      <w:r w:rsidR="0051627C">
        <w:fldChar w:fldCharType="end"/>
      </w:r>
    </w:p>
    <w:p w:rsidR="006967AA" w:rsidRDefault="006967AA">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Cash Flow Forecasts</w:t>
      </w:r>
      <w:r>
        <w:tab/>
      </w:r>
      <w:r w:rsidR="0051627C">
        <w:fldChar w:fldCharType="begin"/>
      </w:r>
      <w:r>
        <w:instrText xml:space="preserve"> PAGEREF _Toc398116257 \h </w:instrText>
      </w:r>
      <w:r w:rsidR="0051627C">
        <w:fldChar w:fldCharType="separate"/>
      </w:r>
      <w:r w:rsidR="00B8768F">
        <w:t>19</w:t>
      </w:r>
      <w:r w:rsidR="0051627C">
        <w:fldChar w:fldCharType="end"/>
      </w:r>
    </w:p>
    <w:p w:rsidR="006967AA" w:rsidRDefault="006967AA">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Payment Certificates</w:t>
      </w:r>
      <w:r>
        <w:tab/>
      </w:r>
      <w:r w:rsidR="0051627C">
        <w:fldChar w:fldCharType="begin"/>
      </w:r>
      <w:r>
        <w:instrText xml:space="preserve"> PAGEREF _Toc398116258 \h </w:instrText>
      </w:r>
      <w:r w:rsidR="0051627C">
        <w:fldChar w:fldCharType="separate"/>
      </w:r>
      <w:r w:rsidR="00B8768F">
        <w:t>19</w:t>
      </w:r>
      <w:r w:rsidR="0051627C">
        <w:fldChar w:fldCharType="end"/>
      </w:r>
    </w:p>
    <w:p w:rsidR="006967AA" w:rsidRDefault="006967AA">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Payments</w:t>
      </w:r>
      <w:r>
        <w:tab/>
      </w:r>
      <w:r w:rsidR="0051627C">
        <w:fldChar w:fldCharType="begin"/>
      </w:r>
      <w:r>
        <w:instrText xml:space="preserve"> PAGEREF _Toc398116259 \h </w:instrText>
      </w:r>
      <w:r w:rsidR="0051627C">
        <w:fldChar w:fldCharType="separate"/>
      </w:r>
      <w:r w:rsidR="00B8768F">
        <w:t>19</w:t>
      </w:r>
      <w:r w:rsidR="0051627C">
        <w:fldChar w:fldCharType="end"/>
      </w:r>
    </w:p>
    <w:p w:rsidR="006967AA" w:rsidRDefault="006967AA">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Compensation Events</w:t>
      </w:r>
      <w:r>
        <w:tab/>
      </w:r>
      <w:r w:rsidR="0051627C">
        <w:fldChar w:fldCharType="begin"/>
      </w:r>
      <w:r>
        <w:instrText xml:space="preserve"> PAGEREF _Toc398116260 \h </w:instrText>
      </w:r>
      <w:r w:rsidR="0051627C">
        <w:fldChar w:fldCharType="separate"/>
      </w:r>
      <w:r w:rsidR="00B8768F">
        <w:t>20</w:t>
      </w:r>
      <w:r w:rsidR="0051627C">
        <w:fldChar w:fldCharType="end"/>
      </w:r>
    </w:p>
    <w:p w:rsidR="006967AA" w:rsidRDefault="006967AA">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Tax</w:t>
      </w:r>
      <w:r>
        <w:tab/>
      </w:r>
      <w:r w:rsidR="0051627C">
        <w:fldChar w:fldCharType="begin"/>
      </w:r>
      <w:r>
        <w:instrText xml:space="preserve"> PAGEREF _Toc398116261 \h </w:instrText>
      </w:r>
      <w:r w:rsidR="0051627C">
        <w:fldChar w:fldCharType="separate"/>
      </w:r>
      <w:r w:rsidR="00B8768F">
        <w:t>21</w:t>
      </w:r>
      <w:r w:rsidR="0051627C">
        <w:fldChar w:fldCharType="end"/>
      </w:r>
    </w:p>
    <w:p w:rsidR="006967AA" w:rsidRDefault="006967AA">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Currencies</w:t>
      </w:r>
      <w:r>
        <w:tab/>
      </w:r>
      <w:r w:rsidR="0051627C">
        <w:fldChar w:fldCharType="begin"/>
      </w:r>
      <w:r>
        <w:instrText xml:space="preserve"> PAGEREF _Toc398116262 \h </w:instrText>
      </w:r>
      <w:r w:rsidR="0051627C">
        <w:fldChar w:fldCharType="separate"/>
      </w:r>
      <w:r w:rsidR="00B8768F">
        <w:t>21</w:t>
      </w:r>
      <w:r w:rsidR="0051627C">
        <w:fldChar w:fldCharType="end"/>
      </w:r>
    </w:p>
    <w:p w:rsidR="006967AA" w:rsidRDefault="006967AA">
      <w:pPr>
        <w:pStyle w:val="TOC2"/>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Price Adjustment</w:t>
      </w:r>
      <w:r>
        <w:tab/>
      </w:r>
      <w:r w:rsidR="0051627C">
        <w:fldChar w:fldCharType="begin"/>
      </w:r>
      <w:r>
        <w:instrText xml:space="preserve"> PAGEREF _Toc398116263 \h </w:instrText>
      </w:r>
      <w:r w:rsidR="0051627C">
        <w:fldChar w:fldCharType="separate"/>
      </w:r>
      <w:r w:rsidR="00B8768F">
        <w:t>21</w:t>
      </w:r>
      <w:r w:rsidR="0051627C">
        <w:fldChar w:fldCharType="end"/>
      </w:r>
    </w:p>
    <w:p w:rsidR="006967AA" w:rsidRDefault="006967AA">
      <w:pPr>
        <w:pStyle w:val="TOC2"/>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Retention</w:t>
      </w:r>
      <w:r>
        <w:tab/>
      </w:r>
      <w:r w:rsidR="0051627C">
        <w:fldChar w:fldCharType="begin"/>
      </w:r>
      <w:r>
        <w:instrText xml:space="preserve"> PAGEREF _Toc398116264 \h </w:instrText>
      </w:r>
      <w:r w:rsidR="0051627C">
        <w:fldChar w:fldCharType="separate"/>
      </w:r>
      <w:r w:rsidR="00B8768F">
        <w:t>22</w:t>
      </w:r>
      <w:r w:rsidR="0051627C">
        <w:fldChar w:fldCharType="end"/>
      </w:r>
    </w:p>
    <w:p w:rsidR="006967AA" w:rsidRDefault="006967AA">
      <w:pPr>
        <w:pStyle w:val="TOC2"/>
        <w:rPr>
          <w:rFonts w:asciiTheme="minorHAnsi" w:eastAsiaTheme="minorEastAsia" w:hAnsiTheme="minorHAnsi" w:cstheme="minorBidi"/>
          <w:sz w:val="22"/>
          <w:szCs w:val="22"/>
        </w:rPr>
      </w:pPr>
      <w:r>
        <w:t>47.</w:t>
      </w:r>
      <w:r>
        <w:rPr>
          <w:rFonts w:asciiTheme="minorHAnsi" w:eastAsiaTheme="minorEastAsia" w:hAnsiTheme="minorHAnsi" w:cstheme="minorBidi"/>
          <w:sz w:val="22"/>
          <w:szCs w:val="22"/>
        </w:rPr>
        <w:tab/>
      </w:r>
      <w:r>
        <w:t>Liquidated Damages</w:t>
      </w:r>
      <w:r>
        <w:tab/>
      </w:r>
      <w:r w:rsidR="0051627C">
        <w:fldChar w:fldCharType="begin"/>
      </w:r>
      <w:r>
        <w:instrText xml:space="preserve"> PAGEREF _Toc398116265 \h </w:instrText>
      </w:r>
      <w:r w:rsidR="0051627C">
        <w:fldChar w:fldCharType="separate"/>
      </w:r>
      <w:r w:rsidR="00B8768F">
        <w:t>22</w:t>
      </w:r>
      <w:r w:rsidR="0051627C">
        <w:fldChar w:fldCharType="end"/>
      </w:r>
    </w:p>
    <w:p w:rsidR="006967AA" w:rsidRDefault="006967AA">
      <w:pPr>
        <w:pStyle w:val="TOC2"/>
        <w:rPr>
          <w:rFonts w:asciiTheme="minorHAnsi" w:eastAsiaTheme="minorEastAsia" w:hAnsiTheme="minorHAnsi" w:cstheme="minorBidi"/>
          <w:sz w:val="22"/>
          <w:szCs w:val="22"/>
        </w:rPr>
      </w:pPr>
      <w:r>
        <w:t>48.</w:t>
      </w:r>
      <w:r>
        <w:rPr>
          <w:rFonts w:asciiTheme="minorHAnsi" w:eastAsiaTheme="minorEastAsia" w:hAnsiTheme="minorHAnsi" w:cstheme="minorBidi"/>
          <w:sz w:val="22"/>
          <w:szCs w:val="22"/>
        </w:rPr>
        <w:tab/>
      </w:r>
      <w:r>
        <w:t>Bonus</w:t>
      </w:r>
      <w:r>
        <w:tab/>
      </w:r>
      <w:r w:rsidR="0051627C">
        <w:fldChar w:fldCharType="begin"/>
      </w:r>
      <w:r>
        <w:instrText xml:space="preserve"> PAGEREF _Toc398116266 \h </w:instrText>
      </w:r>
      <w:r w:rsidR="0051627C">
        <w:fldChar w:fldCharType="separate"/>
      </w:r>
      <w:r w:rsidR="00B8768F">
        <w:t>22</w:t>
      </w:r>
      <w:r w:rsidR="0051627C">
        <w:fldChar w:fldCharType="end"/>
      </w:r>
    </w:p>
    <w:p w:rsidR="006967AA" w:rsidRDefault="006967AA">
      <w:pPr>
        <w:pStyle w:val="TOC2"/>
        <w:rPr>
          <w:rFonts w:asciiTheme="minorHAnsi" w:eastAsiaTheme="minorEastAsia" w:hAnsiTheme="minorHAnsi" w:cstheme="minorBidi"/>
          <w:sz w:val="22"/>
          <w:szCs w:val="22"/>
        </w:rPr>
      </w:pPr>
      <w:r>
        <w:t>49.</w:t>
      </w:r>
      <w:r>
        <w:rPr>
          <w:rFonts w:asciiTheme="minorHAnsi" w:eastAsiaTheme="minorEastAsia" w:hAnsiTheme="minorHAnsi" w:cstheme="minorBidi"/>
          <w:sz w:val="22"/>
          <w:szCs w:val="22"/>
        </w:rPr>
        <w:tab/>
      </w:r>
      <w:r>
        <w:t>Advance Payment</w:t>
      </w:r>
      <w:r>
        <w:tab/>
      </w:r>
      <w:r w:rsidR="0051627C">
        <w:fldChar w:fldCharType="begin"/>
      </w:r>
      <w:r>
        <w:instrText xml:space="preserve"> PAGEREF _Toc398116267 \h </w:instrText>
      </w:r>
      <w:r w:rsidR="0051627C">
        <w:fldChar w:fldCharType="separate"/>
      </w:r>
      <w:r w:rsidR="00B8768F">
        <w:t>23</w:t>
      </w:r>
      <w:r w:rsidR="0051627C">
        <w:fldChar w:fldCharType="end"/>
      </w:r>
    </w:p>
    <w:p w:rsidR="006967AA" w:rsidRDefault="006967AA">
      <w:pPr>
        <w:pStyle w:val="TOC2"/>
        <w:rPr>
          <w:rFonts w:asciiTheme="minorHAnsi" w:eastAsiaTheme="minorEastAsia" w:hAnsiTheme="minorHAnsi" w:cstheme="minorBidi"/>
          <w:sz w:val="22"/>
          <w:szCs w:val="22"/>
        </w:rPr>
      </w:pPr>
      <w:r>
        <w:t>50.</w:t>
      </w:r>
      <w:r>
        <w:rPr>
          <w:rFonts w:asciiTheme="minorHAnsi" w:eastAsiaTheme="minorEastAsia" w:hAnsiTheme="minorHAnsi" w:cstheme="minorBidi"/>
          <w:sz w:val="22"/>
          <w:szCs w:val="22"/>
        </w:rPr>
        <w:tab/>
      </w:r>
      <w:r>
        <w:t>Securities</w:t>
      </w:r>
      <w:r>
        <w:tab/>
      </w:r>
      <w:r w:rsidR="0051627C">
        <w:fldChar w:fldCharType="begin"/>
      </w:r>
      <w:r>
        <w:instrText xml:space="preserve"> PAGEREF _Toc398116268 \h </w:instrText>
      </w:r>
      <w:r w:rsidR="0051627C">
        <w:fldChar w:fldCharType="separate"/>
      </w:r>
      <w:r w:rsidR="00B8768F">
        <w:t>23</w:t>
      </w:r>
      <w:r w:rsidR="0051627C">
        <w:fldChar w:fldCharType="end"/>
      </w:r>
    </w:p>
    <w:p w:rsidR="006967AA" w:rsidRDefault="006967AA">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Dayworks</w:t>
      </w:r>
      <w:r>
        <w:tab/>
      </w:r>
      <w:r w:rsidR="0051627C">
        <w:fldChar w:fldCharType="begin"/>
      </w:r>
      <w:r>
        <w:instrText xml:space="preserve"> PAGEREF _Toc398116269 \h </w:instrText>
      </w:r>
      <w:r w:rsidR="0051627C">
        <w:fldChar w:fldCharType="separate"/>
      </w:r>
      <w:r w:rsidR="00B8768F">
        <w:t>23</w:t>
      </w:r>
      <w:r w:rsidR="0051627C">
        <w:fldChar w:fldCharType="end"/>
      </w:r>
    </w:p>
    <w:p w:rsidR="006967AA" w:rsidRDefault="006967AA">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Cost of Repairs</w:t>
      </w:r>
      <w:r>
        <w:tab/>
      </w:r>
      <w:r w:rsidR="0051627C">
        <w:fldChar w:fldCharType="begin"/>
      </w:r>
      <w:r>
        <w:instrText xml:space="preserve"> PAGEREF _Toc398116270 \h </w:instrText>
      </w:r>
      <w:r w:rsidR="0051627C">
        <w:fldChar w:fldCharType="separate"/>
      </w:r>
      <w:r w:rsidR="00B8768F">
        <w:t>24</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E.  Finishing the Contract</w:t>
      </w:r>
      <w:r>
        <w:rPr>
          <w:noProof/>
        </w:rPr>
        <w:tab/>
      </w:r>
      <w:r w:rsidR="0051627C">
        <w:rPr>
          <w:noProof/>
        </w:rPr>
        <w:fldChar w:fldCharType="begin"/>
      </w:r>
      <w:r>
        <w:rPr>
          <w:noProof/>
        </w:rPr>
        <w:instrText xml:space="preserve"> PAGEREF _Toc398116271 \h </w:instrText>
      </w:r>
      <w:r w:rsidR="0051627C">
        <w:rPr>
          <w:noProof/>
        </w:rPr>
      </w:r>
      <w:r w:rsidR="0051627C">
        <w:rPr>
          <w:noProof/>
        </w:rPr>
        <w:fldChar w:fldCharType="separate"/>
      </w:r>
      <w:r w:rsidR="00B8768F">
        <w:rPr>
          <w:noProof/>
        </w:rPr>
        <w:t>24</w:t>
      </w:r>
      <w:r w:rsidR="0051627C">
        <w:rPr>
          <w:noProof/>
        </w:rPr>
        <w:fldChar w:fldCharType="end"/>
      </w:r>
    </w:p>
    <w:p w:rsidR="006967AA" w:rsidRDefault="006967AA">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Completion</w:t>
      </w:r>
      <w:r>
        <w:tab/>
      </w:r>
      <w:r w:rsidR="0051627C">
        <w:fldChar w:fldCharType="begin"/>
      </w:r>
      <w:r>
        <w:instrText xml:space="preserve"> PAGEREF _Toc398116272 \h </w:instrText>
      </w:r>
      <w:r w:rsidR="0051627C">
        <w:fldChar w:fldCharType="separate"/>
      </w:r>
      <w:r w:rsidR="00B8768F">
        <w:t>24</w:t>
      </w:r>
      <w:r w:rsidR="0051627C">
        <w:fldChar w:fldCharType="end"/>
      </w:r>
    </w:p>
    <w:p w:rsidR="006967AA" w:rsidRDefault="006967AA">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Taking Over</w:t>
      </w:r>
      <w:r>
        <w:tab/>
      </w:r>
      <w:r w:rsidR="0051627C">
        <w:fldChar w:fldCharType="begin"/>
      </w:r>
      <w:r>
        <w:instrText xml:space="preserve"> PAGEREF _Toc398116273 \h </w:instrText>
      </w:r>
      <w:r w:rsidR="0051627C">
        <w:fldChar w:fldCharType="separate"/>
      </w:r>
      <w:r w:rsidR="00B8768F">
        <w:t>24</w:t>
      </w:r>
      <w:r w:rsidR="0051627C">
        <w:fldChar w:fldCharType="end"/>
      </w:r>
    </w:p>
    <w:p w:rsidR="006967AA" w:rsidRDefault="006967AA">
      <w:pPr>
        <w:pStyle w:val="TOC2"/>
        <w:rPr>
          <w:rFonts w:asciiTheme="minorHAnsi" w:eastAsiaTheme="minorEastAsia" w:hAnsiTheme="minorHAnsi" w:cstheme="minorBidi"/>
          <w:sz w:val="22"/>
          <w:szCs w:val="22"/>
        </w:rPr>
      </w:pPr>
      <w:r>
        <w:t>55.</w:t>
      </w:r>
      <w:r>
        <w:rPr>
          <w:rFonts w:asciiTheme="minorHAnsi" w:eastAsiaTheme="minorEastAsia" w:hAnsiTheme="minorHAnsi" w:cstheme="minorBidi"/>
          <w:sz w:val="22"/>
          <w:szCs w:val="22"/>
        </w:rPr>
        <w:tab/>
      </w:r>
      <w:r>
        <w:t>Final Account</w:t>
      </w:r>
      <w:r>
        <w:tab/>
      </w:r>
      <w:r w:rsidR="0051627C">
        <w:fldChar w:fldCharType="begin"/>
      </w:r>
      <w:r>
        <w:instrText xml:space="preserve"> PAGEREF _Toc398116274 \h </w:instrText>
      </w:r>
      <w:r w:rsidR="0051627C">
        <w:fldChar w:fldCharType="separate"/>
      </w:r>
      <w:r w:rsidR="00B8768F">
        <w:t>24</w:t>
      </w:r>
      <w:r w:rsidR="0051627C">
        <w:fldChar w:fldCharType="end"/>
      </w:r>
    </w:p>
    <w:p w:rsidR="006967AA" w:rsidRDefault="006967AA">
      <w:pPr>
        <w:pStyle w:val="TOC2"/>
        <w:rPr>
          <w:rFonts w:asciiTheme="minorHAnsi" w:eastAsiaTheme="minorEastAsia" w:hAnsiTheme="minorHAnsi" w:cstheme="minorBidi"/>
          <w:sz w:val="22"/>
          <w:szCs w:val="22"/>
        </w:rPr>
      </w:pPr>
      <w:r>
        <w:t>56.</w:t>
      </w:r>
      <w:r>
        <w:rPr>
          <w:rFonts w:asciiTheme="minorHAnsi" w:eastAsiaTheme="minorEastAsia" w:hAnsiTheme="minorHAnsi" w:cstheme="minorBidi"/>
          <w:sz w:val="22"/>
          <w:szCs w:val="22"/>
        </w:rPr>
        <w:tab/>
      </w:r>
      <w:r>
        <w:t>Operating and Maintenance Manuals</w:t>
      </w:r>
      <w:r>
        <w:tab/>
      </w:r>
      <w:r w:rsidR="0051627C">
        <w:fldChar w:fldCharType="begin"/>
      </w:r>
      <w:r>
        <w:instrText xml:space="preserve"> PAGEREF _Toc398116275 \h </w:instrText>
      </w:r>
      <w:r w:rsidR="0051627C">
        <w:fldChar w:fldCharType="separate"/>
      </w:r>
      <w:r w:rsidR="00B8768F">
        <w:t>24</w:t>
      </w:r>
      <w:r w:rsidR="0051627C">
        <w:fldChar w:fldCharType="end"/>
      </w:r>
    </w:p>
    <w:p w:rsidR="006967AA" w:rsidRDefault="006967AA">
      <w:pPr>
        <w:pStyle w:val="TOC2"/>
        <w:rPr>
          <w:rFonts w:asciiTheme="minorHAnsi" w:eastAsiaTheme="minorEastAsia" w:hAnsiTheme="minorHAnsi" w:cstheme="minorBidi"/>
          <w:sz w:val="22"/>
          <w:szCs w:val="22"/>
        </w:rPr>
      </w:pPr>
      <w:r>
        <w:t>57.</w:t>
      </w:r>
      <w:r>
        <w:rPr>
          <w:rFonts w:asciiTheme="minorHAnsi" w:eastAsiaTheme="minorEastAsia" w:hAnsiTheme="minorHAnsi" w:cstheme="minorBidi"/>
          <w:sz w:val="22"/>
          <w:szCs w:val="22"/>
        </w:rPr>
        <w:tab/>
      </w:r>
      <w:r>
        <w:t>Termination</w:t>
      </w:r>
      <w:r>
        <w:tab/>
      </w:r>
      <w:r w:rsidR="0051627C">
        <w:fldChar w:fldCharType="begin"/>
      </w:r>
      <w:r>
        <w:instrText xml:space="preserve"> PAGEREF _Toc398116276 \h </w:instrText>
      </w:r>
      <w:r w:rsidR="0051627C">
        <w:fldChar w:fldCharType="separate"/>
      </w:r>
      <w:r w:rsidR="00B8768F">
        <w:t>25</w:t>
      </w:r>
      <w:r w:rsidR="0051627C">
        <w:fldChar w:fldCharType="end"/>
      </w:r>
    </w:p>
    <w:p w:rsidR="006967AA" w:rsidRDefault="006967AA">
      <w:pPr>
        <w:pStyle w:val="TOC2"/>
        <w:rPr>
          <w:rFonts w:asciiTheme="minorHAnsi" w:eastAsiaTheme="minorEastAsia" w:hAnsiTheme="minorHAnsi" w:cstheme="minorBidi"/>
          <w:sz w:val="22"/>
          <w:szCs w:val="22"/>
        </w:rPr>
      </w:pPr>
      <w:r>
        <w:t>58.</w:t>
      </w:r>
      <w:r>
        <w:rPr>
          <w:rFonts w:asciiTheme="minorHAnsi" w:eastAsiaTheme="minorEastAsia" w:hAnsiTheme="minorHAnsi" w:cstheme="minorBidi"/>
          <w:sz w:val="22"/>
          <w:szCs w:val="22"/>
        </w:rPr>
        <w:tab/>
      </w:r>
      <w:r>
        <w:t>Payment upon Termination</w:t>
      </w:r>
      <w:r>
        <w:tab/>
      </w:r>
      <w:r w:rsidR="0051627C">
        <w:fldChar w:fldCharType="begin"/>
      </w:r>
      <w:r>
        <w:instrText xml:space="preserve"> PAGEREF _Toc398116277 \h </w:instrText>
      </w:r>
      <w:r w:rsidR="0051627C">
        <w:fldChar w:fldCharType="separate"/>
      </w:r>
      <w:r w:rsidR="00B8768F">
        <w:t>25</w:t>
      </w:r>
      <w:r w:rsidR="0051627C">
        <w:fldChar w:fldCharType="end"/>
      </w:r>
    </w:p>
    <w:p w:rsidR="006967AA" w:rsidRDefault="006967AA">
      <w:pPr>
        <w:pStyle w:val="TOC2"/>
        <w:rPr>
          <w:rFonts w:asciiTheme="minorHAnsi" w:eastAsiaTheme="minorEastAsia" w:hAnsiTheme="minorHAnsi" w:cstheme="minorBidi"/>
          <w:sz w:val="22"/>
          <w:szCs w:val="22"/>
        </w:rPr>
      </w:pPr>
      <w:r>
        <w:t>59.</w:t>
      </w:r>
      <w:r>
        <w:rPr>
          <w:rFonts w:asciiTheme="minorHAnsi" w:eastAsiaTheme="minorEastAsia" w:hAnsiTheme="minorHAnsi" w:cstheme="minorBidi"/>
          <w:sz w:val="22"/>
          <w:szCs w:val="22"/>
        </w:rPr>
        <w:tab/>
      </w:r>
      <w:r>
        <w:t>Property</w:t>
      </w:r>
      <w:r>
        <w:tab/>
      </w:r>
      <w:r w:rsidR="0051627C">
        <w:fldChar w:fldCharType="begin"/>
      </w:r>
      <w:r>
        <w:instrText xml:space="preserve"> PAGEREF _Toc398116278 \h </w:instrText>
      </w:r>
      <w:r w:rsidR="0051627C">
        <w:fldChar w:fldCharType="separate"/>
      </w:r>
      <w:r w:rsidR="00B8768F">
        <w:t>26</w:t>
      </w:r>
      <w:r w:rsidR="0051627C">
        <w:fldChar w:fldCharType="end"/>
      </w:r>
    </w:p>
    <w:p w:rsidR="006967AA" w:rsidRDefault="006967AA">
      <w:pPr>
        <w:pStyle w:val="TOC2"/>
        <w:rPr>
          <w:rFonts w:asciiTheme="minorHAnsi" w:eastAsiaTheme="minorEastAsia" w:hAnsiTheme="minorHAnsi" w:cstheme="minorBidi"/>
          <w:sz w:val="22"/>
          <w:szCs w:val="22"/>
        </w:rPr>
      </w:pPr>
      <w:r>
        <w:t>60.</w:t>
      </w:r>
      <w:r>
        <w:rPr>
          <w:rFonts w:asciiTheme="minorHAnsi" w:eastAsiaTheme="minorEastAsia" w:hAnsiTheme="minorHAnsi" w:cstheme="minorBidi"/>
          <w:sz w:val="22"/>
          <w:szCs w:val="22"/>
        </w:rPr>
        <w:tab/>
      </w:r>
      <w:r>
        <w:t>Release from Performance</w:t>
      </w:r>
      <w:r>
        <w:tab/>
      </w:r>
      <w:r w:rsidR="0051627C">
        <w:fldChar w:fldCharType="begin"/>
      </w:r>
      <w:r>
        <w:instrText xml:space="preserve"> PAGEREF _Toc398116279 \h </w:instrText>
      </w:r>
      <w:r w:rsidR="0051627C">
        <w:fldChar w:fldCharType="separate"/>
      </w:r>
      <w:r w:rsidR="00B8768F">
        <w:t>26</w:t>
      </w:r>
      <w:r w:rsidR="0051627C">
        <w:fldChar w:fldCharType="end"/>
      </w:r>
    </w:p>
    <w:p w:rsidR="006967AA" w:rsidRDefault="006967AA">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Suspension of Bank Loan or Credit</w:t>
      </w:r>
      <w:r>
        <w:tab/>
      </w:r>
      <w:r w:rsidR="0051627C">
        <w:fldChar w:fldCharType="begin"/>
      </w:r>
      <w:r>
        <w:instrText xml:space="preserve"> PAGEREF _Toc398116280 \h </w:instrText>
      </w:r>
      <w:r w:rsidR="0051627C">
        <w:fldChar w:fldCharType="separate"/>
      </w:r>
      <w:r w:rsidR="00B8768F">
        <w:t>26</w:t>
      </w:r>
      <w:r w:rsidR="0051627C">
        <w:fldChar w:fldCharType="end"/>
      </w:r>
    </w:p>
    <w:p w:rsidR="007B586E" w:rsidRPr="00EC12FE" w:rsidRDefault="0051627C">
      <w:r w:rsidRPr="00EC12FE">
        <w:fldChar w:fldCharType="end"/>
      </w:r>
    </w:p>
    <w:p w:rsidR="007B586E" w:rsidRPr="00EC12FE" w:rsidRDefault="007B586E"/>
    <w:p w:rsidR="007B586E" w:rsidRPr="00EC12FE" w:rsidRDefault="007B586E">
      <w:pPr>
        <w:jc w:val="center"/>
        <w:rPr>
          <w:b/>
          <w:sz w:val="28"/>
        </w:rPr>
      </w:pPr>
      <w:r w:rsidRPr="00EC12FE">
        <w:br w:type="page"/>
      </w:r>
      <w:r w:rsidRPr="00EC12FE">
        <w:rPr>
          <w:b/>
          <w:sz w:val="28"/>
        </w:rPr>
        <w:lastRenderedPageBreak/>
        <w:t>General Conditions of Contract</w:t>
      </w:r>
    </w:p>
    <w:p w:rsidR="007B586E" w:rsidRPr="00EC12FE" w:rsidRDefault="007B586E">
      <w:pPr>
        <w:pStyle w:val="Head41"/>
      </w:pPr>
      <w:bookmarkStart w:id="492" w:name="_Toc398116215"/>
      <w:r w:rsidRPr="00EC12FE">
        <w:t>A.  General</w:t>
      </w:r>
      <w:bookmarkEnd w:id="492"/>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3" w:name="_Toc398116216"/>
            <w:r w:rsidRPr="00EC12FE">
              <w:t>Definitions</w:t>
            </w:r>
            <w:bookmarkEnd w:id="49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Boldface type is used to identify defined terms.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Accepted Contract Amount means the amount accepted in the Letter of Acceptance for the execution and completion of the Works and the remedying of any defects.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Adjudicator is the person appointed jointly by the </w:t>
            </w:r>
            <w:r w:rsidR="00283744" w:rsidRPr="00EC12FE">
              <w:t>Employer</w:t>
            </w:r>
            <w:r w:rsidRPr="00EC12FE">
              <w:t xml:space="preserve"> and the Contractor to resolve disputes in the first instance, as provided for in GCC 23.</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Bank means the financing institution </w:t>
            </w:r>
            <w:r w:rsidRPr="00EC12FE">
              <w:rPr>
                <w:b/>
              </w:rPr>
              <w:t>named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Bill of Quantities means the priced and completed Bill of Quantities forming part of the Bid.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Compensation Events are those defined in GCC Clause 4</w:t>
            </w:r>
            <w:r w:rsidR="00DC2028" w:rsidRPr="00EC12FE">
              <w:t>2</w:t>
            </w:r>
            <w:r w:rsidRPr="00EC12FE">
              <w:t xml:space="preserve"> hereunder.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Completion Date is the date of completion of the Works as certified by the Project Manager, in accordance with GCC Sub-Clause 5</w:t>
            </w:r>
            <w:r w:rsidR="00DC2028" w:rsidRPr="00EC12FE">
              <w:t>3</w:t>
            </w:r>
            <w:r w:rsidRPr="00EC12FE">
              <w:t>.1.</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 is the Contract between the </w:t>
            </w:r>
            <w:r w:rsidR="00283744" w:rsidRPr="00EC12FE">
              <w:t>Employer</w:t>
            </w:r>
            <w:r w:rsidRPr="00EC12FE">
              <w:t xml:space="preserve"> and the Contractor to execute, complete, and maintain the Works. It consists of the documents listed in GCC Sub-Clause 2.3 below.</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 is the party whose Bid to carry out the Works has been accepted by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Contractor’s Bid is the completed bidding document submitted by the Contractor to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Contract Price is the Accepted Contract Amount stated in the Letter of Acceptance and thereafter as adjusted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Days are calendar days; months are calendar months.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proofErr w:type="spellStart"/>
            <w:r w:rsidRPr="00EC12FE">
              <w:t>Dayworks</w:t>
            </w:r>
            <w:proofErr w:type="spellEnd"/>
            <w:r w:rsidRPr="00EC12FE">
              <w:t xml:space="preserve"> are varied work inputs subject to payment on a time basis for the Contractor’s employees and Equipment, in addition to payments for associated Materials and Plant.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lastRenderedPageBreak/>
              <w:t>A Defect is any part of the Works not completed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Defects Liability Certificate is the certificate issued by Project Manager upon correction of defects by the Contractor.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Defects Liability Period is the period </w:t>
            </w:r>
            <w:r w:rsidRPr="00EC12FE">
              <w:rPr>
                <w:b/>
              </w:rPr>
              <w:t xml:space="preserve">named in the PCC </w:t>
            </w:r>
            <w:r w:rsidRPr="00EC12FE">
              <w:t>pursuant to Sub-Clause 3</w:t>
            </w:r>
            <w:r w:rsidR="00DC2028" w:rsidRPr="00EC12FE">
              <w:t>4</w:t>
            </w:r>
            <w:r w:rsidRPr="00EC12FE">
              <w:t>.1 and calculated from the Completion Date.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Drawings means the drawings of the Works, as included in the Contract, and any additional and modified drawings issued by (or on behalf of) the </w:t>
            </w:r>
            <w:r w:rsidR="00283744" w:rsidRPr="00EC12FE">
              <w:rPr>
                <w:iCs/>
              </w:rPr>
              <w:t>Employer</w:t>
            </w:r>
            <w:r w:rsidRPr="00EC12FE">
              <w:t xml:space="preserve"> in accordance with the Contract, include calculations and other information provided or approved by the Project Manager for the execution of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t>
            </w:r>
            <w:r w:rsidR="00283744" w:rsidRPr="00EC12FE">
              <w:t>Employer</w:t>
            </w:r>
            <w:r w:rsidRPr="00EC12FE">
              <w:t xml:space="preserve"> is the party who employs the Contractor to carry out the Works, </w:t>
            </w:r>
            <w:r w:rsidRPr="00EC12FE">
              <w:rPr>
                <w:b/>
              </w:rPr>
              <w:t>as specified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Equipment is the Contractor’s machinery and vehicles brought temporarily to the Site to construct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“In writing” or “written” means hand-written, type-written, printed or electronically made, and resulting in a permanent record;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Initial Contract Price is the Contract Price listed in the </w:t>
            </w:r>
            <w:r w:rsidR="00283744" w:rsidRPr="00EC12FE">
              <w:t>Employer</w:t>
            </w:r>
            <w:r w:rsidRPr="00EC12FE">
              <w:t>’s Letter of Acceptance.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Intended Completion Date is the date on which it is intended that the Contractor shall complete the Works.  The Intended Completion Date is </w:t>
            </w:r>
            <w:r w:rsidRPr="00EC12FE">
              <w:rPr>
                <w:b/>
              </w:rPr>
              <w:t>specified in the PCC</w:t>
            </w:r>
            <w:r w:rsidRPr="00EC12FE">
              <w:t>.  The Intended Completion Date may be revised only by the Project Manager by issuing an extension of time or an acceleration order.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Materials are all supplies, including consumables, used by the Contractor for incorporation in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Plant is any integral part of the Works that shall have a mechanical, electrical, chemical, or biological function.</w:t>
            </w:r>
          </w:p>
          <w:p w:rsidR="007B586E" w:rsidRPr="00EC12FE" w:rsidRDefault="007B586E" w:rsidP="001E254C">
            <w:pPr>
              <w:numPr>
                <w:ilvl w:val="0"/>
                <w:numId w:val="20"/>
              </w:numPr>
              <w:suppressAutoHyphens/>
              <w:overflowPunct w:val="0"/>
              <w:autoSpaceDE w:val="0"/>
              <w:autoSpaceDN w:val="0"/>
              <w:adjustRightInd w:val="0"/>
              <w:spacing w:after="160"/>
              <w:ind w:right="-72"/>
              <w:jc w:val="both"/>
              <w:textAlignment w:val="baseline"/>
            </w:pPr>
            <w:r w:rsidRPr="00EC12FE">
              <w:t xml:space="preserve">The Project Manager is the person </w:t>
            </w:r>
            <w:r w:rsidRPr="00EC12FE">
              <w:rPr>
                <w:b/>
              </w:rPr>
              <w:t>named in the PCC</w:t>
            </w:r>
            <w:r w:rsidRPr="00EC12FE">
              <w:t xml:space="preserve"> (or any other competent person appointed by the </w:t>
            </w:r>
            <w:r w:rsidR="00283744" w:rsidRPr="00EC12FE">
              <w:t>Employer</w:t>
            </w:r>
            <w:r w:rsidRPr="00EC12FE">
              <w:t xml:space="preserve"> and notified to the Contractor, to act in replacement of the Project Manager) who is responsible for supervising the execution of the Works and administering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PCC means Particular Conditions of Contract</w:t>
            </w:r>
            <w:r w:rsidR="003C0DE4" w:rsidRPr="00EC12FE">
              <w:t>.</w:t>
            </w:r>
            <w:r w:rsidRPr="00EC12FE">
              <w:t xml:space="preserve"> </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Site is the area </w:t>
            </w:r>
            <w:r w:rsidRPr="00EC12FE">
              <w:rPr>
                <w:b/>
              </w:rPr>
              <w:t>defined as such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Site Investigation Reports are those that were included in </w:t>
            </w:r>
            <w:r w:rsidRPr="00EC12FE">
              <w:lastRenderedPageBreak/>
              <w:t>the bidding documents and are factual and interpretative reports about the surface and subsurface conditions at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Specification means the Specification of the Works included in the Contract and any modification or addition made or approved by the Project Manager.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Start Date is </w:t>
            </w:r>
            <w:r w:rsidRPr="00EC12FE">
              <w:rPr>
                <w:b/>
              </w:rPr>
              <w:t>given in the PCC</w:t>
            </w:r>
            <w:r w:rsidRPr="00EC12FE">
              <w:t>. It is the latest date when the Contractor shall commence execution of the Works.  It does not necessarily coincide with any of the Site Possession Dates.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Subcontractor is a person or corporate body who has a Contract with the Contractor to carry out a part of the work in the Contract, which includes work on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Temporary Works are works designed, constructed, installed, and removed by the Contractor that are needed for construction or installation of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Variation is an instruction given by the Project Manager which varies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Works are what the Contract requires the Contractor to construct, install, and turn over to the </w:t>
            </w:r>
            <w:r w:rsidR="00283744" w:rsidRPr="00EC12FE">
              <w:t>Employer</w:t>
            </w:r>
            <w:r w:rsidRPr="00EC12FE">
              <w:t xml:space="preserve">, </w:t>
            </w:r>
            <w:r w:rsidRPr="00EC12FE">
              <w:rPr>
                <w:b/>
              </w:rPr>
              <w:t>as defined in the PCC</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4" w:name="_Toc398116217"/>
            <w:r w:rsidRPr="00EC12FE">
              <w:lastRenderedPageBreak/>
              <w:t>Interpretation</w:t>
            </w:r>
            <w:bookmarkEnd w:id="494"/>
          </w:p>
        </w:tc>
        <w:tc>
          <w:tcPr>
            <w:tcW w:w="6984" w:type="dxa"/>
            <w:tcBorders>
              <w:top w:val="nil"/>
              <w:left w:val="nil"/>
              <w:bottom w:val="nil"/>
              <w:right w:val="nil"/>
            </w:tcBorders>
          </w:tcPr>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 xml:space="preserve">If sectional completion is </w:t>
            </w:r>
            <w:r w:rsidRPr="00EC12FE">
              <w:rPr>
                <w:b/>
              </w:rPr>
              <w:t>specified in the PCC</w:t>
            </w:r>
            <w:r w:rsidRPr="00EC12FE">
              <w:t>, references in the GCC to the Works, the Completion Date, and the Intended Completion Date apply to any Section of the Works (other than references to the Completion Date and Intended Completion Date for the whole of the Works).</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The documents forming the Contract shall be interpreted in the following order of priority:</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Agreement,</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Letter of Acceptance,</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Contractor’s Bid,</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Particular Conditions of Contract,</w:t>
            </w:r>
          </w:p>
          <w:p w:rsidR="007B586E" w:rsidRPr="00EC12FE" w:rsidRDefault="007B586E" w:rsidP="001E254C">
            <w:pPr>
              <w:numPr>
                <w:ilvl w:val="0"/>
                <w:numId w:val="27"/>
              </w:numPr>
              <w:suppressAutoHyphens/>
              <w:overflowPunct w:val="0"/>
              <w:autoSpaceDE w:val="0"/>
              <w:autoSpaceDN w:val="0"/>
              <w:adjustRightInd w:val="0"/>
              <w:spacing w:after="120"/>
              <w:ind w:right="-72"/>
              <w:jc w:val="both"/>
              <w:textAlignment w:val="baseline"/>
            </w:pPr>
            <w:r w:rsidRPr="00EC12FE">
              <w:t>General Conditions of Contract,</w:t>
            </w:r>
            <w:r w:rsidR="00413275" w:rsidRPr="00EC12FE">
              <w:t xml:space="preserve"> including Appendix,</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Specifications,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lastRenderedPageBreak/>
              <w:t>Drawings,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Bill of Quantities,</w:t>
            </w:r>
            <w:r w:rsidRPr="00EC12FE">
              <w:rPr>
                <w:rStyle w:val="FootnoteReference"/>
              </w:rPr>
              <w:footnoteReference w:id="25"/>
            </w:r>
            <w:r w:rsidRPr="00EC12FE">
              <w:t xml:space="preserve"> and</w:t>
            </w:r>
          </w:p>
          <w:p w:rsidR="007B586E" w:rsidRPr="00EC12FE" w:rsidRDefault="00A64ABE" w:rsidP="001E254C">
            <w:pPr>
              <w:numPr>
                <w:ilvl w:val="0"/>
                <w:numId w:val="27"/>
              </w:numPr>
              <w:suppressAutoHyphens/>
              <w:overflowPunct w:val="0"/>
              <w:autoSpaceDE w:val="0"/>
              <w:autoSpaceDN w:val="0"/>
              <w:adjustRightInd w:val="0"/>
              <w:spacing w:after="120"/>
              <w:ind w:right="-72"/>
              <w:jc w:val="both"/>
              <w:textAlignment w:val="baseline"/>
            </w:pPr>
            <w:r w:rsidRPr="00EC12FE">
              <w:t>Any</w:t>
            </w:r>
            <w:r w:rsidR="007B586E" w:rsidRPr="00EC12FE">
              <w:t xml:space="preserve"> other document </w:t>
            </w:r>
            <w:r w:rsidR="007B586E" w:rsidRPr="00EC12FE">
              <w:rPr>
                <w:b/>
              </w:rPr>
              <w:t>listed in the PCC</w:t>
            </w:r>
            <w:r w:rsidR="007B586E" w:rsidRPr="00EC12FE">
              <w:t xml:space="preserve"> as forming part of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5" w:name="_Toc398116218"/>
            <w:r w:rsidRPr="00EC12FE">
              <w:lastRenderedPageBreak/>
              <w:t>Language and Law</w:t>
            </w:r>
            <w:bookmarkEnd w:id="49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language of the Contract and the law governing the Contract are </w:t>
            </w:r>
            <w:r w:rsidRPr="00EC12FE">
              <w:rPr>
                <w:b/>
              </w:rPr>
              <w:t>stated in the PCC</w:t>
            </w:r>
            <w:r w:rsidRPr="00EC12FE">
              <w:t>.</w:t>
            </w:r>
          </w:p>
          <w:p w:rsidR="007F39B1" w:rsidRPr="00EC12FE" w:rsidRDefault="007F39B1" w:rsidP="001E254C">
            <w:pPr>
              <w:numPr>
                <w:ilvl w:val="1"/>
                <w:numId w:val="18"/>
              </w:numPr>
              <w:suppressAutoHyphens/>
              <w:overflowPunct w:val="0"/>
              <w:autoSpaceDE w:val="0"/>
              <w:autoSpaceDN w:val="0"/>
              <w:adjustRightInd w:val="0"/>
              <w:spacing w:after="220"/>
              <w:ind w:right="-72"/>
              <w:jc w:val="both"/>
              <w:textAlignment w:val="baseline"/>
            </w:pPr>
            <w:r w:rsidRPr="00EC12FE">
              <w:t>Throughout the execution of the Contract, the Contractor shall comply with the import of goods and services prohibitions in the Employer’s country when</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(a) as a matter of law or official regulations, the Borrower’s country prohibits commercial relations with that country; or </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(b) by an act of compliance with a decision of the United Nations Security Council taken under Chapter VII of the Charter of the United Nations, the Borrower’s Country prohibits any import of goods from that country or any payments to any country, person, or entity in that country. </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496" w:name="_Toc398116219"/>
            <w:r w:rsidRPr="00EC12FE">
              <w:t>Project Manager’s Decisions</w:t>
            </w:r>
            <w:bookmarkEnd w:id="49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Except where otherwise specifically stated, the Project Manager shall decide contractual matters between the </w:t>
            </w:r>
            <w:r w:rsidR="00283744" w:rsidRPr="00EC12FE">
              <w:t>Employer</w:t>
            </w:r>
            <w:r w:rsidRPr="00EC12FE">
              <w:t xml:space="preserve"> and the Contractor in the role representing the </w:t>
            </w:r>
            <w:r w:rsidR="00283744" w:rsidRPr="00EC12FE">
              <w:t>Employer</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7" w:name="_Toc398116220"/>
            <w:r w:rsidRPr="00EC12FE">
              <w:t>Delegation</w:t>
            </w:r>
            <w:bookmarkEnd w:id="49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Otherwise </w:t>
            </w:r>
            <w:r w:rsidRPr="00EC12FE">
              <w:rPr>
                <w:b/>
              </w:rPr>
              <w:t>specified in the PCC,</w:t>
            </w:r>
            <w:r w:rsidRPr="00EC12FE">
              <w:t xml:space="preserve"> the Project Manager may delegate any of his duties and responsibilities to other </w:t>
            </w:r>
            <w:proofErr w:type="gramStart"/>
            <w:r w:rsidRPr="00EC12FE">
              <w:t>people,</w:t>
            </w:r>
            <w:proofErr w:type="gramEnd"/>
            <w:r w:rsidRPr="00EC12FE">
              <w:t xml:space="preserve"> except to the Adjudicator, after notifying the Contractor, and may revoke any delegation after notifying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8" w:name="_Toc398116221"/>
            <w:r w:rsidRPr="00EC12FE">
              <w:t>Communica</w:t>
            </w:r>
            <w:r w:rsidRPr="00EC12FE">
              <w:softHyphen/>
              <w:t>tions</w:t>
            </w:r>
            <w:bookmarkEnd w:id="49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Communications between parties that are referred to in the Conditions shall be effective only when in writing. A notice shall be effective only when it is delivered.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9" w:name="_Toc398116222"/>
            <w:r w:rsidRPr="00EC12FE">
              <w:t>Subcontracting</w:t>
            </w:r>
            <w:bookmarkEnd w:id="49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may subcontract with the approval of the Project Manager, but may not assign the Contract without the approval of the </w:t>
            </w:r>
            <w:r w:rsidR="00283744" w:rsidRPr="00EC12FE">
              <w:t>Employer</w:t>
            </w:r>
            <w:r w:rsidRPr="00EC12FE">
              <w:t xml:space="preserve"> in writing. Subcontracting shall not alter the Contractor’s obligations.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0" w:name="_Toc398116223"/>
            <w:r w:rsidRPr="00EC12FE">
              <w:t>Other Contractors</w:t>
            </w:r>
            <w:bookmarkEnd w:id="50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shall cooperate and share the Site with other contractors, public authorities, utilities, and the </w:t>
            </w:r>
            <w:r w:rsidR="00283744" w:rsidRPr="00EC12FE">
              <w:t>Employer</w:t>
            </w:r>
            <w:r w:rsidRPr="00EC12FE">
              <w:t xml:space="preserve"> between the dates given in the Schedule of Other Contractors, as </w:t>
            </w:r>
            <w:r w:rsidRPr="00EC12FE">
              <w:rPr>
                <w:b/>
              </w:rPr>
              <w:t>referred to in the PCC.</w:t>
            </w:r>
            <w:r w:rsidRPr="00EC12FE">
              <w:t xml:space="preserve"> The Contractor shall also provide facilities and services for them as described in the Schedule. The </w:t>
            </w:r>
            <w:r w:rsidR="00283744" w:rsidRPr="00EC12FE">
              <w:t>Employer</w:t>
            </w:r>
            <w:r w:rsidRPr="00EC12FE">
              <w:t xml:space="preserve"> may modify the Schedule of Other Contractors, and shall notify the Contractor of any such modification.</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1" w:name="_Toc398116224"/>
            <w:r w:rsidRPr="00EC12FE">
              <w:lastRenderedPageBreak/>
              <w:t>Personnel and Equipment</w:t>
            </w:r>
            <w:bookmarkEnd w:id="50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p w:rsidR="00F03CA3" w:rsidRPr="00EC12FE" w:rsidRDefault="00F03CA3"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Employer, Project Manager or Contractor determines, that any employee of the Contractor be determined to have engaged in </w:t>
            </w:r>
            <w:proofErr w:type="gramStart"/>
            <w:r w:rsidRPr="00EC12FE">
              <w:t>corrupt, fraudulent, collusive, coercive, or</w:t>
            </w:r>
            <w:proofErr w:type="gramEnd"/>
            <w:r w:rsidRPr="00EC12FE">
              <w:t xml:space="preserve"> obstructive practice during the execution of the Works, then that employee shall be removed in accordance with Clause 9.2 above.</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spacing w:after="200"/>
              <w:ind w:left="360" w:hanging="360"/>
            </w:pPr>
            <w:bookmarkStart w:id="502" w:name="_Toc398116225"/>
            <w:r w:rsidRPr="00EC12FE">
              <w:t>Employer</w:t>
            </w:r>
            <w:r w:rsidR="007B586E" w:rsidRPr="00EC12FE">
              <w:t>’s and Contractor’s Risks</w:t>
            </w:r>
            <w:bookmarkEnd w:id="50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carries the risks which this Contract states are </w:t>
            </w:r>
            <w:r w:rsidR="00283744" w:rsidRPr="00EC12FE">
              <w:t>Employer</w:t>
            </w:r>
            <w:r w:rsidRPr="00EC12FE">
              <w:t>’s risks, and the Contractor carries the risks which this Contract states are Contractor’s risks.</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ind w:left="360" w:hanging="360"/>
            </w:pPr>
            <w:bookmarkStart w:id="503" w:name="_Toc398116226"/>
            <w:r w:rsidRPr="00EC12FE">
              <w:t>Employer</w:t>
            </w:r>
            <w:r w:rsidR="007B586E" w:rsidRPr="00EC12FE">
              <w:t>’s Risks</w:t>
            </w:r>
            <w:bookmarkEnd w:id="50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Start Date until the </w:t>
            </w:r>
            <w:r w:rsidRPr="00EC12FE">
              <w:rPr>
                <w:color w:val="000000"/>
              </w:rPr>
              <w:t>Defects Liability Certificate</w:t>
            </w:r>
            <w:r w:rsidRPr="00EC12FE">
              <w:t xml:space="preserve"> has been issued, the following are </w:t>
            </w:r>
            <w:r w:rsidR="00283744" w:rsidRPr="00EC12FE">
              <w:t>Employer</w:t>
            </w:r>
            <w:r w:rsidRPr="00EC12FE">
              <w:t>’s risks:</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The risk of personal injury, death, or loss of or damage to property (excluding the Works, Plant, Materials, and Equipment), which are due to</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EC12FE">
              <w:t>use or occupation of the Site by the Works or for the purpose of the Works, which is the unavoidable result of the Works or</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proofErr w:type="gramStart"/>
            <w:r w:rsidRPr="00EC12FE">
              <w:t>negligence</w:t>
            </w:r>
            <w:proofErr w:type="gramEnd"/>
            <w:r w:rsidRPr="00EC12FE">
              <w:t xml:space="preserve">, breach of statutory duty, or interference with any legal right by the </w:t>
            </w:r>
            <w:r w:rsidR="00283744" w:rsidRPr="00EC12FE">
              <w:t>Employer</w:t>
            </w:r>
            <w:r w:rsidRPr="00EC12FE">
              <w:t xml:space="preserve"> or by any person employed by or contracted to him except the Contractor.</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 xml:space="preserve">The risk of damage to the Works, Plant, Materials, and Equipment to the extent that it is due to a fault of the </w:t>
            </w:r>
            <w:r w:rsidR="00283744" w:rsidRPr="00EC12FE">
              <w:t>Employer</w:t>
            </w:r>
            <w:r w:rsidRPr="00EC12FE">
              <w:t xml:space="preserve"> or in the </w:t>
            </w:r>
            <w:r w:rsidR="00283744" w:rsidRPr="00EC12FE">
              <w:t>Employer</w:t>
            </w:r>
            <w:r w:rsidRPr="00EC12FE">
              <w:t>’s design, or due to war or radioactive contamination directly affecting the country where the Works are to be executed.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Completion Date until the </w:t>
            </w:r>
            <w:r w:rsidRPr="00EC12FE">
              <w:rPr>
                <w:color w:val="000000"/>
              </w:rPr>
              <w:t>Defects Liability Certificate</w:t>
            </w:r>
            <w:r w:rsidRPr="00EC12FE">
              <w:t xml:space="preserve"> has been issued, the risk of loss of or damage to the Works, Plant, and Materials is an </w:t>
            </w:r>
            <w:r w:rsidR="00283744" w:rsidRPr="00EC12FE">
              <w:t>Employer</w:t>
            </w:r>
            <w:r w:rsidRPr="00EC12FE">
              <w:t>’s risk except loss or damage due to</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lastRenderedPageBreak/>
              <w:t>a Defect which existed on the Completion Date,</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 xml:space="preserve">an event occurring before the Completion Date, which was not itself an </w:t>
            </w:r>
            <w:r w:rsidR="00283744" w:rsidRPr="00EC12FE">
              <w:t>Employer</w:t>
            </w:r>
            <w:r w:rsidRPr="00EC12FE">
              <w:t>’s risk, or</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proofErr w:type="gramStart"/>
            <w:r w:rsidRPr="00EC12FE">
              <w:t>the</w:t>
            </w:r>
            <w:proofErr w:type="gramEnd"/>
            <w:r w:rsidRPr="00EC12FE">
              <w:t xml:space="preserve"> activities of the Contractor on the Site after the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4" w:name="_Toc398116227"/>
            <w:r w:rsidRPr="00EC12FE">
              <w:lastRenderedPageBreak/>
              <w:t>Contractor’s Risks</w:t>
            </w:r>
            <w:bookmarkEnd w:id="504"/>
          </w:p>
        </w:tc>
        <w:tc>
          <w:tcPr>
            <w:tcW w:w="6984" w:type="dxa"/>
            <w:tcBorders>
              <w:top w:val="nil"/>
              <w:left w:val="nil"/>
              <w:bottom w:val="nil"/>
              <w:right w:val="nil"/>
            </w:tcBorders>
          </w:tcPr>
          <w:p w:rsidR="007B586E" w:rsidRPr="00EC12FE" w:rsidRDefault="007B586E">
            <w:pPr>
              <w:tabs>
                <w:tab w:val="left" w:pos="540"/>
              </w:tabs>
              <w:spacing w:after="200"/>
              <w:ind w:left="540" w:right="-72" w:hanging="540"/>
            </w:pPr>
            <w:r w:rsidRPr="00EC12FE">
              <w:t>12.1</w:t>
            </w:r>
            <w:r w:rsidRPr="00EC12FE">
              <w:tab/>
              <w:t xml:space="preserve">From the Starting Date until the </w:t>
            </w:r>
            <w:r w:rsidRPr="00EC12FE">
              <w:rPr>
                <w:color w:val="000000"/>
              </w:rPr>
              <w:t>Defects Liability Certificate</w:t>
            </w:r>
            <w:r w:rsidRPr="00EC12FE">
              <w:t xml:space="preserve"> has been issued, the risks of personal injury, death, and loss of or damage to property (including, without limitation, the Works, Plant, Materials, and Equipment) which are not </w:t>
            </w:r>
            <w:r w:rsidR="00283744" w:rsidRPr="00EC12FE">
              <w:t>Employer</w:t>
            </w:r>
            <w:r w:rsidRPr="00EC12FE">
              <w:t>’s risks are Contractor’s risks.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5" w:name="_Toc398116228"/>
            <w:r w:rsidRPr="00EC12FE">
              <w:t>Insurance</w:t>
            </w:r>
            <w:bookmarkEnd w:id="50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provide, in the joint names of the </w:t>
            </w:r>
            <w:r w:rsidR="00283744" w:rsidRPr="00EC12FE">
              <w:t>Employer</w:t>
            </w:r>
            <w:r w:rsidRPr="00EC12FE">
              <w:t xml:space="preserve"> and the Contractor, insurance cover from the Start Date to the end of the Defects Liability Period, in the amounts and deductibles </w:t>
            </w:r>
            <w:r w:rsidRPr="00EC12FE">
              <w:rPr>
                <w:b/>
              </w:rPr>
              <w:t xml:space="preserve">stated in the PCC </w:t>
            </w:r>
            <w:r w:rsidRPr="00EC12FE">
              <w:t>for the following events which are due to the Contractor’s risks: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the Works, Plant, and Materials;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Equipment;</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property (except the Works, Plant, Materials, and Equipment) in connection with the Contract; and</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proofErr w:type="gramStart"/>
            <w:r w:rsidRPr="00EC12FE">
              <w:t>personal</w:t>
            </w:r>
            <w:proofErr w:type="gramEnd"/>
            <w:r w:rsidRPr="00EC12FE">
              <w:t xml:space="preserve"> injury or death.</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provide any of the policies and certificates required, the </w:t>
            </w:r>
            <w:r w:rsidR="00283744" w:rsidRPr="00EC12FE">
              <w:t>Employer</w:t>
            </w:r>
            <w:r w:rsidRPr="00EC12FE">
              <w:t xml:space="preserve"> may </w:t>
            </w:r>
            <w:proofErr w:type="spellStart"/>
            <w:proofErr w:type="gramStart"/>
            <w:r w:rsidRPr="00EC12FE">
              <w:t>effect</w:t>
            </w:r>
            <w:proofErr w:type="spellEnd"/>
            <w:proofErr w:type="gramEnd"/>
            <w:r w:rsidRPr="00EC12FE">
              <w:t xml:space="preserve"> the insurance which the Contractor should have provided and recover the premiums the </w:t>
            </w:r>
            <w:r w:rsidR="00283744" w:rsidRPr="00EC12FE">
              <w:t>Employer</w:t>
            </w:r>
            <w:r w:rsidRPr="00EC12FE">
              <w:t xml:space="preserve"> has paid from payments otherwise due to the Contractor or, if no payment is due, the payment of the premiums shall be a debt due.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Alterations to the terms of </w:t>
            </w:r>
            <w:proofErr w:type="gramStart"/>
            <w:r w:rsidRPr="00EC12FE">
              <w:t>an insurance</w:t>
            </w:r>
            <w:proofErr w:type="gramEnd"/>
            <w:r w:rsidRPr="00EC12FE">
              <w:t xml:space="preserve"> shall not be made without the approval of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Both parties shall comply with any conditions of the insurance policies.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6" w:name="_Toc398116229"/>
            <w:r w:rsidRPr="00EC12FE">
              <w:t>Site Data</w:t>
            </w:r>
            <w:bookmarkEnd w:id="506"/>
          </w:p>
          <w:p w:rsidR="007B586E" w:rsidRPr="00EC12FE" w:rsidRDefault="007B586E">
            <w:pPr>
              <w:pStyle w:val="Head42"/>
              <w:ind w:left="0" w:firstLine="0"/>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deemed to have examined any Site Data </w:t>
            </w:r>
            <w:r w:rsidRPr="00EC12FE">
              <w:rPr>
                <w:b/>
              </w:rPr>
              <w:t>referred to in the PCC</w:t>
            </w:r>
            <w:r w:rsidRPr="00EC12FE">
              <w:t>, supplemented by any information available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7" w:name="_Toc398116230"/>
            <w:r w:rsidRPr="00EC12FE">
              <w:t xml:space="preserve">Contractor to </w:t>
            </w:r>
            <w:r w:rsidRPr="00EC12FE">
              <w:lastRenderedPageBreak/>
              <w:t>Construct the Works</w:t>
            </w:r>
            <w:bookmarkEnd w:id="50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lastRenderedPageBreak/>
              <w:t xml:space="preserve">The Contractor shall construct and install the Works in </w:t>
            </w:r>
            <w:r w:rsidRPr="00EC12FE">
              <w:lastRenderedPageBreak/>
              <w:t>accordance with the Specifications and Drawings.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8" w:name="_Toc398116231"/>
            <w:r w:rsidRPr="00EC12FE">
              <w:lastRenderedPageBreak/>
              <w:t>The Works to Be Completed by the Intended Completion Date</w:t>
            </w:r>
            <w:bookmarkEnd w:id="50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9" w:name="_Toc398116232"/>
            <w:r w:rsidRPr="00EC12FE">
              <w:t>Approval by the Project Manager</w:t>
            </w:r>
            <w:bookmarkEnd w:id="50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submit Specifications and Drawings showing the proposed Temporary Works to the Project Manager, for his approval.</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design of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Project Manager’s approval shall not alter the Contractor’s responsibility for design of the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obtain approval of third parties to the design of the Temporary Works, where required.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Drawings prepared by the Contractor for the execution of the temporary or permanent Works, are subject to prior approval by the Project Manager before this use.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0" w:name="_Toc398116233"/>
            <w:r w:rsidRPr="00EC12FE">
              <w:t>Safety</w:t>
            </w:r>
            <w:bookmarkEnd w:id="51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the safety of all activities on the Site.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1" w:name="_Toc398116234"/>
            <w:r w:rsidRPr="00EC12FE">
              <w:t>Discoveries</w:t>
            </w:r>
            <w:bookmarkEnd w:id="51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Anything of historical or other interest or of significant value unexpectedly discovered on the Site shall be the property of the </w:t>
            </w:r>
            <w:r w:rsidR="00283744" w:rsidRPr="00EC12FE">
              <w:t>Employer</w:t>
            </w:r>
            <w:r w:rsidRPr="00EC12FE">
              <w:t>. The Contractor shall notify the Project Manager of such discoveries and carry out the Project Manager’s instructions for dealing with them.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2" w:name="_Toc398116235"/>
            <w:r w:rsidRPr="00EC12FE">
              <w:t>Possession of the Site</w:t>
            </w:r>
            <w:bookmarkEnd w:id="51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shall give possession of all parts of the Site to the Contractor.  If possession of a part is not given by the date </w:t>
            </w:r>
            <w:r w:rsidRPr="00EC12FE">
              <w:rPr>
                <w:b/>
              </w:rPr>
              <w:t>stated in the PCC,</w:t>
            </w:r>
            <w:r w:rsidRPr="00EC12FE">
              <w:t xml:space="preserve"> the </w:t>
            </w:r>
            <w:r w:rsidR="00283744" w:rsidRPr="00EC12FE">
              <w:t>Employer</w:t>
            </w:r>
            <w:r w:rsidRPr="00EC12FE">
              <w:t xml:space="preserve"> shall be deemed to have delayed the start of the relevant activities, and this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3" w:name="_Toc398116236"/>
            <w:r w:rsidRPr="00EC12FE">
              <w:t>Access to the Site</w:t>
            </w:r>
            <w:bookmarkEnd w:id="51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allow the Project Manager and any person authorized by the Project Manager access to the Site and to any place where work in connection with the Contract is being carried out or is intended to be carried out.</w:t>
            </w:r>
          </w:p>
        </w:tc>
      </w:tr>
      <w:tr w:rsidR="007B586E" w:rsidRPr="00EC12FE">
        <w:trPr>
          <w:cantSplit/>
        </w:trPr>
        <w:tc>
          <w:tcPr>
            <w:tcW w:w="2160" w:type="dxa"/>
            <w:tcBorders>
              <w:top w:val="nil"/>
              <w:left w:val="nil"/>
              <w:right w:val="nil"/>
            </w:tcBorders>
          </w:tcPr>
          <w:p w:rsidR="007B586E" w:rsidRPr="00EC12FE" w:rsidRDefault="007B586E" w:rsidP="001E254C">
            <w:pPr>
              <w:pStyle w:val="Head42"/>
              <w:numPr>
                <w:ilvl w:val="0"/>
                <w:numId w:val="18"/>
              </w:numPr>
              <w:tabs>
                <w:tab w:val="clear" w:pos="540"/>
              </w:tabs>
              <w:ind w:left="360" w:hanging="360"/>
            </w:pPr>
            <w:bookmarkStart w:id="514" w:name="_Toc398116237"/>
            <w:r w:rsidRPr="00EC12FE">
              <w:lastRenderedPageBreak/>
              <w:t>Instructions, Inspections and Audits</w:t>
            </w:r>
            <w:bookmarkEnd w:id="514"/>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carry out all instructions of the Project Manager which comply with the applicable laws where the Site is located.</w:t>
            </w:r>
          </w:p>
          <w:p w:rsidR="003C0DE4" w:rsidRPr="00EC12FE" w:rsidRDefault="003C0DE4"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keep, and shall make all reasonable efforts to cause its Subcontractors and </w:t>
            </w:r>
            <w:r w:rsidR="00B669EB" w:rsidRPr="00EC12FE">
              <w:t>sub consultants</w:t>
            </w:r>
            <w:r w:rsidRPr="00EC12FE">
              <w:t xml:space="preserve"> to keep, accurate and systematic accounts and records in respect of the Works in such form and details as will clearly identify relevant time changes and costs. </w:t>
            </w:r>
          </w:p>
          <w:p w:rsidR="007B586E" w:rsidRPr="00EC12FE" w:rsidRDefault="00E32AA7"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permit</w:t>
            </w:r>
            <w:r w:rsidR="004A4144" w:rsidRPr="00EC12FE">
              <w:t xml:space="preserve"> and shall cause its Subcontractors and </w:t>
            </w:r>
            <w:r w:rsidR="00B669EB" w:rsidRPr="00EC12FE">
              <w:t>sub consultants</w:t>
            </w:r>
            <w:r w:rsidR="004A4144" w:rsidRPr="00EC12FE">
              <w:t xml:space="preserve"> to permit, </w:t>
            </w:r>
            <w:r w:rsidRPr="00EC12FE">
              <w:t>the Bank and/or persons appointed by the Bank to inspect the Site and/or the accounts and records relating to the performance of the Contract</w:t>
            </w:r>
            <w:r w:rsidR="004A4144" w:rsidRPr="00EC12FE">
              <w:t xml:space="preserve"> and the submission of the bid</w:t>
            </w:r>
            <w:r w:rsidRPr="00EC12FE">
              <w:t>, and to have such accounts and records audited by auditors appointed by the Bank if requ</w:t>
            </w:r>
            <w:r w:rsidR="004A4144" w:rsidRPr="00EC12FE">
              <w:t>ested</w:t>
            </w:r>
            <w:r w:rsidRPr="00EC12FE">
              <w:t xml:space="preserve"> by the Bank. The Contractor’s </w:t>
            </w:r>
            <w:r w:rsidR="004A4144" w:rsidRPr="00EC12FE">
              <w:t xml:space="preserve">and its Subcontractors’ and </w:t>
            </w:r>
            <w:r w:rsidR="00B669EB" w:rsidRPr="00EC12FE">
              <w:t>sub consultants</w:t>
            </w:r>
            <w:r w:rsidR="004A4144" w:rsidRPr="00EC12FE">
              <w:t xml:space="preserve">’ </w:t>
            </w:r>
            <w:r w:rsidRPr="00EC12FE">
              <w:t xml:space="preserve">attention is drawn to Sub-Clause </w:t>
            </w:r>
            <w:r w:rsidR="00B431DB" w:rsidRPr="00EC12FE">
              <w:t>2</w:t>
            </w:r>
            <w:r w:rsidRPr="00EC12FE">
              <w:t xml:space="preserve">5.1 which provides, inter alia, that </w:t>
            </w:r>
            <w:r w:rsidRPr="00EC12FE">
              <w:rPr>
                <w:bCs/>
                <w:color w:val="000000"/>
              </w:rPr>
              <w:t xml:space="preserve">acts intended to materially impede the exercise of the Bank’s inspection and audit rights provided for under Sub-Clause 22.2 constitute a prohibited practice subject to contract termination (as well as to a determination of ineligibility </w:t>
            </w:r>
            <w:r w:rsidR="004A4144" w:rsidRPr="00EC12FE">
              <w:t>pursuant to the Bank’s prevailing sanctions procedures</w:t>
            </w:r>
            <w:r w:rsidRPr="00EC12FE">
              <w:rPr>
                <w:bCs/>
                <w:color w:val="000000"/>
              </w:rPr>
              <w:t>)</w:t>
            </w:r>
            <w:r w:rsidR="007B586E"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5" w:name="_Toc398116238"/>
            <w:r w:rsidRPr="00EC12FE">
              <w:t>Appointment of the Adjudicator</w:t>
            </w:r>
            <w:bookmarkEnd w:id="51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appointed jointly by the </w:t>
            </w:r>
            <w:r w:rsidR="00283744" w:rsidRPr="00EC12FE">
              <w:t>Employer</w:t>
            </w:r>
            <w:r w:rsidRPr="00EC12FE">
              <w:t xml:space="preserve"> and the Contractor, at the time of the </w:t>
            </w:r>
            <w:r w:rsidR="00283744" w:rsidRPr="00EC12FE">
              <w:t>Employer</w:t>
            </w:r>
            <w:r w:rsidRPr="00EC12FE">
              <w:t xml:space="preserve">’s issuance of the Letter of Acceptance. If, in the Letter of Acceptance, the </w:t>
            </w:r>
            <w:r w:rsidR="00283744" w:rsidRPr="00EC12FE">
              <w:t>Employer</w:t>
            </w:r>
            <w:r w:rsidRPr="00EC12FE">
              <w:t xml:space="preserve"> does not agree on the appointment of the Adjudicator, the </w:t>
            </w:r>
            <w:r w:rsidR="00283744" w:rsidRPr="00EC12FE">
              <w:t>Employer</w:t>
            </w:r>
            <w:r w:rsidRPr="00EC12FE">
              <w:t xml:space="preserve"> will request the Appointing Authority </w:t>
            </w:r>
            <w:r w:rsidRPr="00EC12FE">
              <w:rPr>
                <w:b/>
              </w:rPr>
              <w:t>designated in the PCC</w:t>
            </w:r>
            <w:r w:rsidRPr="00EC12FE">
              <w:t xml:space="preserve">, to appoint the Adjudicator within 14 days of receipt of such request. </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Should the Adjudicator resign or die, or should the </w:t>
            </w:r>
            <w:r w:rsidR="00283744" w:rsidRPr="00EC12FE">
              <w:t>Employer</w:t>
            </w:r>
            <w:r w:rsidRPr="00EC12FE">
              <w:t xml:space="preserve"> and the Contractor agree that the Adjudicator is not functioning in accordance with the provisions of the </w:t>
            </w:r>
            <w:proofErr w:type="gramStart"/>
            <w:r w:rsidRPr="00EC12FE">
              <w:t>Contract,</w:t>
            </w:r>
            <w:proofErr w:type="gramEnd"/>
            <w:r w:rsidRPr="00EC12FE">
              <w:t xml:space="preserve"> a new Adjudicator shall be jointly appointed by the </w:t>
            </w:r>
            <w:r w:rsidR="00283744" w:rsidRPr="00EC12FE">
              <w:t>Employer</w:t>
            </w:r>
            <w:r w:rsidRPr="00EC12FE">
              <w:t xml:space="preserve"> and the Contractor.  In case of disagreement between the </w:t>
            </w:r>
            <w:r w:rsidR="00283744" w:rsidRPr="00EC12FE">
              <w:t>Employer</w:t>
            </w:r>
            <w:r w:rsidRPr="00EC12FE">
              <w:t xml:space="preserve"> and the Contractor, within 30 days, the Adjudicator shall be designated by the Appointing Authority </w:t>
            </w:r>
            <w:r w:rsidRPr="00EC12FE">
              <w:rPr>
                <w:b/>
              </w:rPr>
              <w:t>designated in the PCC</w:t>
            </w:r>
            <w:r w:rsidRPr="00EC12FE">
              <w:t xml:space="preserve"> at the request of either party, within 14 days of receipt of such request.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6" w:name="_Toc343309866"/>
            <w:bookmarkStart w:id="517" w:name="_Toc398116239"/>
            <w:r w:rsidRPr="00EC12FE">
              <w:t>Procedure for Disputes</w:t>
            </w:r>
            <w:bookmarkEnd w:id="516"/>
            <w:bookmarkEnd w:id="51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Adjudicator shall give a decision in writing within 28 days of receipt of a notification of a dispute.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paid by the hour at the </w:t>
            </w:r>
            <w:r w:rsidRPr="00EC12FE">
              <w:rPr>
                <w:b/>
              </w:rPr>
              <w:t xml:space="preserve">rate specified in </w:t>
            </w:r>
            <w:r w:rsidRPr="00EC12FE">
              <w:rPr>
                <w:b/>
              </w:rPr>
              <w:lastRenderedPageBreak/>
              <w:t>the</w:t>
            </w:r>
            <w:r w:rsidRPr="00EC12FE">
              <w:t xml:space="preserve"> </w:t>
            </w:r>
            <w:r w:rsidRPr="00EC12FE">
              <w:rPr>
                <w:b/>
              </w:rPr>
              <w:t>PCC,</w:t>
            </w:r>
            <w:r w:rsidRPr="00EC12FE">
              <w:t xml:space="preserve"> together with reimbursable expenses of the types </w:t>
            </w:r>
            <w:r w:rsidRPr="00EC12FE">
              <w:rPr>
                <w:b/>
              </w:rPr>
              <w:t>specified in the PCC</w:t>
            </w:r>
            <w:r w:rsidRPr="00EC12FE">
              <w:t xml:space="preserve">, and the cost shall be divided equally between the </w:t>
            </w:r>
            <w:r w:rsidR="00283744" w:rsidRPr="00EC12FE">
              <w:t>Employer</w:t>
            </w:r>
            <w:r w:rsidRPr="00EC12FE">
              <w:t xml:space="preserve">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arbitration shall be conducted in accordance with the arbitration procedures published by the institution named and in the place </w:t>
            </w:r>
            <w:r w:rsidRPr="00EC12FE">
              <w:rPr>
                <w:b/>
              </w:rPr>
              <w:t>specified</w:t>
            </w:r>
            <w:r w:rsidRPr="00EC12FE">
              <w:t xml:space="preserve"> </w:t>
            </w:r>
            <w:r w:rsidRPr="00EC12FE">
              <w:rPr>
                <w:b/>
              </w:rPr>
              <w:t>in the PCC.</w:t>
            </w:r>
            <w:r w:rsidRPr="00EC12FE">
              <w:t xml:space="preserve"> </w:t>
            </w:r>
          </w:p>
        </w:tc>
      </w:tr>
      <w:tr w:rsidR="007F39B1" w:rsidRPr="00EC12FE">
        <w:tc>
          <w:tcPr>
            <w:tcW w:w="2160" w:type="dxa"/>
            <w:tcBorders>
              <w:top w:val="nil"/>
              <w:left w:val="nil"/>
              <w:bottom w:val="nil"/>
              <w:right w:val="nil"/>
            </w:tcBorders>
          </w:tcPr>
          <w:p w:rsidR="007F39B1" w:rsidRPr="00EC12FE" w:rsidRDefault="007F39B1" w:rsidP="001E254C">
            <w:pPr>
              <w:pStyle w:val="Head42"/>
              <w:numPr>
                <w:ilvl w:val="0"/>
                <w:numId w:val="18"/>
              </w:numPr>
              <w:tabs>
                <w:tab w:val="clear" w:pos="540"/>
              </w:tabs>
              <w:ind w:left="360" w:hanging="360"/>
            </w:pPr>
            <w:r w:rsidRPr="00EC12FE">
              <w:lastRenderedPageBreak/>
              <w:t xml:space="preserve"> </w:t>
            </w:r>
            <w:bookmarkStart w:id="518" w:name="_Toc398116240"/>
            <w:r w:rsidRPr="00EC12FE">
              <w:t>Corrupt and Fraudulent Practices</w:t>
            </w:r>
            <w:bookmarkEnd w:id="518"/>
          </w:p>
        </w:tc>
        <w:tc>
          <w:tcPr>
            <w:tcW w:w="6984" w:type="dxa"/>
            <w:tcBorders>
              <w:top w:val="nil"/>
              <w:left w:val="nil"/>
              <w:bottom w:val="nil"/>
              <w:right w:val="nil"/>
            </w:tcBorders>
          </w:tcPr>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The Bank requires compliance with its policy in regard to corrupt and fraudulent practices as set forth in A</w:t>
            </w:r>
            <w:r w:rsidR="00405652" w:rsidRPr="00EC12FE">
              <w:t>ppendix</w:t>
            </w:r>
            <w:r w:rsidRPr="00EC12FE">
              <w:t xml:space="preserve"> to the GCC.</w:t>
            </w:r>
          </w:p>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Employer requires the Contractor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 </w:t>
            </w:r>
          </w:p>
        </w:tc>
      </w:tr>
    </w:tbl>
    <w:p w:rsidR="007B586E" w:rsidRPr="00EC12FE" w:rsidRDefault="007B586E">
      <w:pPr>
        <w:pStyle w:val="Head41"/>
      </w:pPr>
      <w:bookmarkStart w:id="519" w:name="_Toc398116241"/>
      <w:r w:rsidRPr="00EC12FE">
        <w:t>B.  Time Control</w:t>
      </w:r>
      <w:bookmarkEnd w:id="519"/>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0" w:name="_Toc398116242"/>
            <w:r w:rsidRPr="00EC12FE">
              <w:t>Program</w:t>
            </w:r>
            <w:bookmarkEnd w:id="520"/>
          </w:p>
          <w:p w:rsidR="007B586E" w:rsidRPr="00EC12FE" w:rsidRDefault="007B586E"/>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Within the time </w:t>
            </w:r>
            <w:r w:rsidRPr="00EC12FE">
              <w:rPr>
                <w:b/>
              </w:rPr>
              <w:t>stated in the PCC</w:t>
            </w:r>
            <w:r w:rsidRPr="00EC12FE">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An update of the Program shall be a program showing the actual progress achieved on each activity and the effect of the progress achieved on the timing of the remaining work, including any changes to the sequence of the activities.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submit to the Project Manager for approval an updated Program at intervals no longer than the period </w:t>
            </w:r>
            <w:r w:rsidRPr="00EC12FE">
              <w:rPr>
                <w:b/>
              </w:rPr>
              <w:t>stated in the PCC.</w:t>
            </w:r>
            <w:r w:rsidRPr="00EC12FE">
              <w:t xml:space="preserve"> If the Contractor does not submit an updated Program within this period, the Project Manager may withhold the amount </w:t>
            </w:r>
            <w:r w:rsidRPr="00EC12FE">
              <w:rPr>
                <w:b/>
              </w:rPr>
              <w:t xml:space="preserve">stated in the PCC </w:t>
            </w:r>
            <w:r w:rsidRPr="00EC12FE">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Manager’s approval of the Program shall not alter the Contractor’s obligations. The Contractor may revise the Program and submit it to the Project Manager again at any time.  </w:t>
            </w:r>
            <w:r w:rsidRPr="00EC12FE">
              <w:lastRenderedPageBreak/>
              <w:t>A revised Program shall show the effect of Variations and Compensation Events.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1" w:name="_Toc398116243"/>
            <w:r w:rsidRPr="00EC12FE">
              <w:lastRenderedPageBreak/>
              <w:t>Extension of the Intended Completion Date</w:t>
            </w:r>
            <w:bookmarkEnd w:id="52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2" w:name="_Toc398116244"/>
            <w:r w:rsidRPr="00EC12FE">
              <w:t>Acceleration</w:t>
            </w:r>
            <w:bookmarkEnd w:id="52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When the </w:t>
            </w:r>
            <w:r w:rsidR="00283744" w:rsidRPr="00EC12FE">
              <w:t>Employer</w:t>
            </w:r>
            <w:r w:rsidRPr="00EC12FE">
              <w:t xml:space="preserve"> wants the Contractor to finish before the Intended Completion Date, the Project Manager shall obtain priced proposals for achieving the necessary acceleration from the Contractor. If the </w:t>
            </w:r>
            <w:r w:rsidR="00283744" w:rsidRPr="00EC12FE">
              <w:t>Employer</w:t>
            </w:r>
            <w:r w:rsidRPr="00EC12FE">
              <w:t xml:space="preserve"> accepts these proposals, the Intended Completion Date shall be adjusted accordingly and confirmed by both the </w:t>
            </w:r>
            <w:r w:rsidR="00283744" w:rsidRPr="00EC12FE">
              <w:t>Employer</w:t>
            </w:r>
            <w:r w:rsidRPr="00EC12FE">
              <w:t xml:space="preserve"> and the Contractor.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Contractor’s priced proposals for </w:t>
            </w:r>
            <w:proofErr w:type="gramStart"/>
            <w:r w:rsidRPr="00EC12FE">
              <w:t>an acceleration</w:t>
            </w:r>
            <w:proofErr w:type="gramEnd"/>
            <w:r w:rsidRPr="00EC12FE">
              <w:t xml:space="preserve"> are accepted by the </w:t>
            </w:r>
            <w:r w:rsidR="00283744" w:rsidRPr="00EC12FE">
              <w:t>Employer</w:t>
            </w:r>
            <w:r w:rsidRPr="00EC12FE">
              <w:t>, they are incorporated in the Contract Price and treated as a Variation.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3" w:name="_Toc398116245"/>
            <w:r w:rsidRPr="00EC12FE">
              <w:t>Delays Ordered by the Project Manager</w:t>
            </w:r>
            <w:bookmarkEnd w:id="523"/>
          </w:p>
          <w:p w:rsidR="007B586E" w:rsidRPr="00EC12FE" w:rsidRDefault="007B586E">
            <w:pPr>
              <w:pStyle w:val="Head42"/>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may instruct the Contractor to delay the start or progress of any activity within the Works.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4" w:name="_Toc398116246"/>
            <w:r w:rsidRPr="00EC12FE">
              <w:t>Management Meetings</w:t>
            </w:r>
            <w:bookmarkEnd w:id="52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record the business of management meetings and provide copies of the record to those attending the meeting and to the </w:t>
            </w:r>
            <w:r w:rsidR="00283744" w:rsidRPr="00EC12FE">
              <w:t>Employer</w:t>
            </w:r>
            <w:r w:rsidRPr="00EC12FE">
              <w:t>. The responsibility of the parties for actions to be taken shall be decided by the Project Manager either at the management meeting or after the management meeting and stated in writing to all who attended the meeting.</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5" w:name="_Toc398116247"/>
            <w:r w:rsidRPr="00EC12FE">
              <w:t>Early Warning</w:t>
            </w:r>
            <w:bookmarkEnd w:id="52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warn the Project Manager at the earliest opportunity of specific likely future events or circumstances that may adversely affect the quality of the work, increase the Contract Price, or delay the execution of the Works.  The Project </w:t>
            </w:r>
            <w:r w:rsidRPr="00EC12FE">
              <w:lastRenderedPageBreak/>
              <w:t>Manager may require the Contractor to provide an estimate of the expected effect of the future event or circumstance on the Contract Price and Completion Date. The estimate shall be provided by the Contractor as soon as reasonably possible.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bl>
    <w:p w:rsidR="007B586E" w:rsidRPr="00EC12FE" w:rsidRDefault="007B586E">
      <w:pPr>
        <w:pStyle w:val="Head41"/>
      </w:pPr>
      <w:bookmarkStart w:id="526" w:name="_Toc398116248"/>
      <w:r w:rsidRPr="00EC12FE">
        <w:lastRenderedPageBreak/>
        <w:t>C.  Quality Control</w:t>
      </w:r>
      <w:bookmarkEnd w:id="526"/>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7" w:name="_Toc398116249"/>
            <w:r w:rsidRPr="00EC12FE">
              <w:t>Identifying Defects</w:t>
            </w:r>
            <w:bookmarkEnd w:id="52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8" w:name="_Toc398116250"/>
            <w:r w:rsidRPr="00EC12FE">
              <w:t>Tests</w:t>
            </w:r>
            <w:bookmarkEnd w:id="52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9" w:name="_Toc398116251"/>
            <w:r w:rsidRPr="00EC12FE">
              <w:t>Correction of Defects</w:t>
            </w:r>
            <w:bookmarkEnd w:id="52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give notice to the Contractor of any Defects before the end of the Defects Liability Period, which begins at Completion, and is </w:t>
            </w:r>
            <w:r w:rsidRPr="00EC12FE">
              <w:rPr>
                <w:b/>
              </w:rPr>
              <w:t>defined in the PCC.</w:t>
            </w:r>
            <w:r w:rsidRPr="00EC12FE">
              <w:t xml:space="preserve"> The Defects Liability Period shall be extended for as long as Defects remain to be corrected.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Every time notice of a Defect is given, the Contractor shall correct the notified Defect within the length of time specified by the Project Manager’s notice.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0" w:name="_Toc398116252"/>
            <w:r w:rsidRPr="00EC12FE">
              <w:t>Uncorrected Defects</w:t>
            </w:r>
            <w:bookmarkEnd w:id="53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has not corrected a Defect within the time specified in the Project Manager’s notice, the Project Manager shall assess the cost of having the Defect corrected, and the Contractor shall pay this amount.</w:t>
            </w:r>
          </w:p>
        </w:tc>
      </w:tr>
    </w:tbl>
    <w:p w:rsidR="007B586E" w:rsidRPr="00EC12FE" w:rsidRDefault="007B586E">
      <w:pPr>
        <w:pStyle w:val="Head41"/>
        <w:keepNext/>
        <w:keepLines/>
      </w:pPr>
      <w:bookmarkStart w:id="531" w:name="_Toc398116253"/>
      <w:r w:rsidRPr="00EC12FE">
        <w:t>D.  Cost Control</w:t>
      </w:r>
      <w:bookmarkEnd w:id="531"/>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2" w:name="_Toc398116254"/>
            <w:r w:rsidRPr="00EC12FE">
              <w:t>Contract Price</w:t>
            </w:r>
            <w:r w:rsidR="00FA20AB" w:rsidRPr="00EC12FE">
              <w:rPr>
                <w:rStyle w:val="FootnoteReference"/>
                <w:b w:val="0"/>
              </w:rPr>
              <w:footnoteReference w:id="26"/>
            </w:r>
            <w:bookmarkEnd w:id="532"/>
          </w:p>
        </w:tc>
        <w:tc>
          <w:tcPr>
            <w:tcW w:w="6984" w:type="dxa"/>
            <w:tcBorders>
              <w:top w:val="nil"/>
              <w:left w:val="nil"/>
              <w:bottom w:val="nil"/>
              <w:right w:val="nil"/>
            </w:tcBorders>
          </w:tcPr>
          <w:p w:rsidR="007B586E" w:rsidRPr="00EC12FE" w:rsidRDefault="0037620F" w:rsidP="001E254C">
            <w:pPr>
              <w:numPr>
                <w:ilvl w:val="1"/>
                <w:numId w:val="18"/>
              </w:numPr>
              <w:suppressAutoHyphens/>
              <w:overflowPunct w:val="0"/>
              <w:autoSpaceDE w:val="0"/>
              <w:autoSpaceDN w:val="0"/>
              <w:adjustRightInd w:val="0"/>
              <w:spacing w:after="200"/>
              <w:ind w:right="-72"/>
              <w:jc w:val="both"/>
              <w:textAlignment w:val="baseline"/>
            </w:pPr>
            <w:r w:rsidRPr="00EC12FE">
              <w:t>T</w:t>
            </w:r>
            <w:r w:rsidR="007B586E" w:rsidRPr="00EC12FE">
              <w:t xml:space="preserve">he Bill of Quantities shall contain priced items for the Works to be performed by the Contractor. The Bill of Quantities is used to </w:t>
            </w:r>
            <w:r w:rsidR="007B586E" w:rsidRPr="00EC12FE">
              <w:lastRenderedPageBreak/>
              <w:t>calculate the Contract Price. The Contractor will be paid for the quantity of the work accomplished at the rate in the Bill of Quantities for each item.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3" w:name="_Toc398116255"/>
            <w:r w:rsidRPr="00EC12FE">
              <w:lastRenderedPageBreak/>
              <w:t>Changes in the Contract Price</w:t>
            </w:r>
            <w:r w:rsidR="00FA20AB" w:rsidRPr="00EC12FE">
              <w:rPr>
                <w:rStyle w:val="FootnoteReference"/>
                <w:b w:val="0"/>
              </w:rPr>
              <w:footnoteReference w:id="27"/>
            </w:r>
            <w:bookmarkEnd w:id="53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r w:rsidR="005F76C3" w:rsidRPr="00EC12FE">
              <w:t xml:space="preserve"> </w:t>
            </w:r>
            <w:r w:rsidRPr="00EC12FE">
              <w:t xml:space="preserve">The Project Manager shall not adjust rates from changes in quantities if thereby the Initial Contract Price is exceeded by more than 15 percent, except with the prior approval of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requested by the Project Manager, the Contractor shall provide the Project Manager with a detailed cost breakdown of any rate in the Bill of Quantities.</w:t>
            </w:r>
          </w:p>
        </w:tc>
      </w:tr>
      <w:tr w:rsidR="007B586E" w:rsidRPr="00EC12FE">
        <w:tc>
          <w:tcPr>
            <w:tcW w:w="2160" w:type="dxa"/>
            <w:tcBorders>
              <w:top w:val="nil"/>
              <w:left w:val="nil"/>
              <w:right w:val="nil"/>
            </w:tcBorders>
          </w:tcPr>
          <w:p w:rsidR="007B586E" w:rsidRPr="00EC12FE" w:rsidRDefault="007B586E" w:rsidP="001E254C">
            <w:pPr>
              <w:pStyle w:val="Head42"/>
              <w:numPr>
                <w:ilvl w:val="0"/>
                <w:numId w:val="18"/>
              </w:numPr>
            </w:pPr>
            <w:bookmarkStart w:id="534" w:name="_Toc398116256"/>
            <w:r w:rsidRPr="00EC12FE">
              <w:t>Variations</w:t>
            </w:r>
            <w:bookmarkEnd w:id="534"/>
          </w:p>
          <w:p w:rsidR="007B586E" w:rsidRPr="00EC12FE" w:rsidRDefault="007B586E">
            <w:pPr>
              <w:pStyle w:val="Head42"/>
            </w:pPr>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Variations shall be included in updated Programs</w:t>
            </w:r>
            <w:r w:rsidR="00325307" w:rsidRPr="00EC12FE">
              <w:rPr>
                <w:rStyle w:val="FootnoteReference"/>
              </w:rPr>
              <w:footnoteReference w:id="28"/>
            </w:r>
            <w:r w:rsidR="00325307" w:rsidRPr="00EC12FE">
              <w:t xml:space="preserve"> </w:t>
            </w:r>
            <w:r w:rsidRPr="00EC12FE">
              <w:t>produced by the Contractor.</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Contractor’s quotation is unreasonable, the Project Manager may order the Variation and make a change to the Contract Price, which shall be based on the Project Manager’s own forecast of the effects of the Variation on the Contractor’s costs.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Project Manager decides that the urgency of varying the work would prevent a quotation being given and considered without delaying the work, no quotation shall be given and the Variation shall be treated as a Compensation Event.</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Contractor shall not be entitled to additional payment for costs that could have been avoided by giving early warning. </w:t>
            </w:r>
          </w:p>
          <w:p w:rsidR="007B586E" w:rsidRPr="00EC12FE" w:rsidRDefault="0037620F" w:rsidP="001E254C">
            <w:pPr>
              <w:numPr>
                <w:ilvl w:val="1"/>
                <w:numId w:val="18"/>
              </w:numPr>
              <w:suppressAutoHyphens/>
              <w:overflowPunct w:val="0"/>
              <w:autoSpaceDE w:val="0"/>
              <w:autoSpaceDN w:val="0"/>
              <w:adjustRightInd w:val="0"/>
              <w:spacing w:after="180"/>
              <w:ind w:right="-72"/>
              <w:jc w:val="both"/>
              <w:textAlignment w:val="baseline"/>
            </w:pPr>
            <w:r w:rsidRPr="00EC12FE">
              <w:t>I</w:t>
            </w:r>
            <w:r w:rsidR="007B586E" w:rsidRPr="00EC12FE">
              <w:t xml:space="preserve">f the work in the Variation corresponds to an item description in the Bill of Quantities and if, in the opinion of the Project Manager, the quantity of work above the limit stated in Sub-Clause </w:t>
            </w:r>
            <w:r w:rsidR="00325307" w:rsidRPr="00EC12FE">
              <w:t>39</w:t>
            </w:r>
            <w:r w:rsidR="007B586E" w:rsidRPr="00EC12FE">
              <w:t xml:space="preserve">.1 or the timing of its execution do not cause the cost per unit of quantity to change, the rate in the Bill of Quantities shall be used to calculate the value of the Variation. If the cost per unit of quantity changes, or if the nature or timing of the </w:t>
            </w:r>
            <w:r w:rsidR="007B586E" w:rsidRPr="00EC12FE">
              <w:lastRenderedPageBreak/>
              <w:t>work in the Variation does not correspond with items in the Bill of Quantities, the quotation by the Contractor shall be in the form of new rates for the relevant items of work.</w:t>
            </w:r>
            <w:r w:rsidR="00325307" w:rsidRPr="00EC12FE">
              <w:t xml:space="preserve"> </w:t>
            </w:r>
            <w:r w:rsidR="00325307" w:rsidRPr="00EC12FE">
              <w:rPr>
                <w:rStyle w:val="FootnoteReference"/>
              </w:rPr>
              <w:footnoteReference w:id="29"/>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5" w:name="_Toc398116257"/>
            <w:r w:rsidRPr="00EC12FE">
              <w:lastRenderedPageBreak/>
              <w:t>Cash Flow Forecasts</w:t>
            </w:r>
            <w:bookmarkEnd w:id="53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the Program,</w:t>
            </w:r>
            <w:r w:rsidR="00325307" w:rsidRPr="00EC12FE">
              <w:rPr>
                <w:rStyle w:val="FootnoteReference"/>
              </w:rPr>
              <w:footnoteReference w:id="30"/>
            </w:r>
            <w:r w:rsidRPr="00EC12FE">
              <w:t xml:space="preserve"> is updated, the Contractor shall provide the Project Manager with an updated cash flow forecast.  The cash flow forecast shall include different currencies, as defined in the Contract, converted as necessary using the Contract exchange rates.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36" w:name="_Toc398116258"/>
            <w:r w:rsidRPr="00EC12FE">
              <w:t>Payment Certificates</w:t>
            </w:r>
            <w:bookmarkEnd w:id="53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Contractor shall submit to the Project Manager monthly statements of the estimated value of the work executed less the cumulative amount certified previously.</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shall check the Contractor’s monthly statement and certify the amount to be paid to the Contractor.</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be determined by the Project Manager.</w:t>
            </w:r>
          </w:p>
          <w:p w:rsidR="007B586E" w:rsidRPr="00EC12FE" w:rsidRDefault="00E43A27" w:rsidP="001E254C">
            <w:pPr>
              <w:numPr>
                <w:ilvl w:val="1"/>
                <w:numId w:val="18"/>
              </w:numPr>
              <w:suppressAutoHyphens/>
              <w:overflowPunct w:val="0"/>
              <w:autoSpaceDE w:val="0"/>
              <w:autoSpaceDN w:val="0"/>
              <w:adjustRightInd w:val="0"/>
              <w:spacing w:after="220"/>
              <w:ind w:right="-72"/>
              <w:jc w:val="both"/>
              <w:textAlignment w:val="baseline"/>
            </w:pPr>
            <w:r w:rsidRPr="00EC12FE">
              <w:t>T</w:t>
            </w:r>
            <w:r w:rsidR="007B586E" w:rsidRPr="00EC12FE">
              <w:t xml:space="preserve">he value of </w:t>
            </w:r>
            <w:r w:rsidRPr="00EC12FE">
              <w:t xml:space="preserve">work executed shall comprise the value of the </w:t>
            </w:r>
            <w:r w:rsidR="007B586E" w:rsidRPr="00EC12FE">
              <w:t>quantities of work in the Bill of Quantities that have been completed</w:t>
            </w:r>
            <w:r w:rsidRPr="00EC12FE">
              <w:t>.</w:t>
            </w:r>
            <w:r w:rsidRPr="00EC12FE">
              <w:rPr>
                <w:rStyle w:val="FootnoteReference"/>
              </w:rPr>
              <w:footnoteReference w:id="31"/>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include the valuation of Variations and Compensation Events.</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may exclude any item certified in a previous certificate or reduce the proportion of any item previously certified in any certificate in the light of later information.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7" w:name="_Toc398116259"/>
            <w:r w:rsidRPr="00EC12FE">
              <w:t>Payments</w:t>
            </w:r>
            <w:bookmarkEnd w:id="53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Payments shall be adjusted for deductions for advance payments and retention. The </w:t>
            </w:r>
            <w:r w:rsidR="00283744" w:rsidRPr="00EC12FE">
              <w:t>Employer</w:t>
            </w:r>
            <w:r w:rsidRPr="00EC12FE">
              <w:t xml:space="preserve"> shall pay the Contractor the amounts certified by the Project Manager within 28 days of the date of each certificate. If the </w:t>
            </w:r>
            <w:r w:rsidR="00283744" w:rsidRPr="00EC12FE">
              <w:t>Employer</w:t>
            </w:r>
            <w:r w:rsidRPr="00EC12FE">
              <w:t xml:space="preserve">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w:t>
            </w:r>
            <w:r w:rsidRPr="00EC12FE">
              <w:lastRenderedPageBreak/>
              <w:t>absence of dispute.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Unless otherwise stated, all payments and deductions shall be paid or charged in the proportions of currencies comprising the Contract Price.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Items of the Works for which no rate or price has been entered in shall not be paid for by the </w:t>
            </w:r>
            <w:r w:rsidR="00283744" w:rsidRPr="00EC12FE">
              <w:t>Employer</w:t>
            </w:r>
            <w:r w:rsidRPr="00EC12FE">
              <w:t xml:space="preserve"> and shall be deemed covered by other rates and prices in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8" w:name="_Toc398116260"/>
            <w:r w:rsidRPr="00EC12FE">
              <w:lastRenderedPageBreak/>
              <w:t>Compensation Events</w:t>
            </w:r>
            <w:bookmarkEnd w:id="53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following shall be Compensation Events: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does not give access to a part of the Site by the Site Possession Date pursuant to GCC Sub-Clause 20.1.</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modifies the Schedule of Other Contractors in a way that affects the work of the Contractor under the Contract.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orders a delay or does not issue Drawings, Specifications, or instructions required for execution of the Works on time.</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instructs the Contractor to uncover or to carry out additional tests upon work, which is then found to have no Defects.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unreasonably does not approve a subcontract to be let.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Ground conditions are substantially more adverse than could reasonably have been assumed before issuance of the Letter of Acceptance from the information issued to bidders (including the Site Investigation Reports), from information available publicly and from a visual inspection of the Site.</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Project Manager gives an instruction for dealing with an unforeseen condition, caused by the </w:t>
            </w:r>
            <w:r w:rsidR="00283744" w:rsidRPr="00EC12FE">
              <w:t>Employer</w:t>
            </w:r>
            <w:r w:rsidRPr="00EC12FE">
              <w:t>, or additional work required for safety or other reasons.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Other contractors, public authorities, utilities, or the </w:t>
            </w:r>
            <w:r w:rsidR="00283744" w:rsidRPr="00EC12FE">
              <w:t>Employer</w:t>
            </w:r>
            <w:r w:rsidRPr="00EC12FE">
              <w:t xml:space="preserve"> does not work within the dates and other constraints stated in the Contract, and they cause delay or extra cost to the Contractor.</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advance payment is delayed.</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effects on the Contractor of any of the </w:t>
            </w:r>
            <w:r w:rsidR="00283744" w:rsidRPr="00EC12FE">
              <w:t>Employer</w:t>
            </w:r>
            <w:r w:rsidRPr="00EC12FE">
              <w:t>’s Risks.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Project Manager unreasonably delays issuing a Certificate of Completion.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 Compensation Event would cause additional cost or would prevent the work being completed before the Intended </w:t>
            </w:r>
            <w:r w:rsidRPr="00EC12FE">
              <w:lastRenderedPageBreak/>
              <w:t>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not be entitled to compensation to the extent that the </w:t>
            </w:r>
            <w:r w:rsidR="00283744" w:rsidRPr="00EC12FE">
              <w:t>Employer</w:t>
            </w:r>
            <w:r w:rsidRPr="00EC12FE">
              <w:t xml:space="preserve">’s interests are adversely affected by the Contractor’s </w:t>
            </w:r>
            <w:proofErr w:type="gramStart"/>
            <w:r w:rsidRPr="00EC12FE">
              <w:t>not having</w:t>
            </w:r>
            <w:proofErr w:type="gramEnd"/>
            <w:r w:rsidRPr="00EC12FE">
              <w:t xml:space="preserve"> given early warning or not having cooperated with the Project Manager.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9" w:name="_Toc398116261"/>
            <w:r w:rsidRPr="00EC12FE">
              <w:lastRenderedPageBreak/>
              <w:t>Tax</w:t>
            </w:r>
            <w:bookmarkEnd w:id="53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adjust the Contract Price if taxes, duties, and other levies are changed between the date 28 days before the submission of bids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0" w:name="_Toc398116262"/>
            <w:r w:rsidRPr="00EC12FE">
              <w:t>Currencies</w:t>
            </w:r>
            <w:bookmarkEnd w:id="54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Where payments are made in currencies other than the currency of the </w:t>
            </w:r>
            <w:r w:rsidR="00283744" w:rsidRPr="00EC12FE">
              <w:t>Employer</w:t>
            </w:r>
            <w:r w:rsidRPr="00EC12FE">
              <w:t xml:space="preserve">’s country </w:t>
            </w:r>
            <w:r w:rsidRPr="00EC12FE">
              <w:rPr>
                <w:b/>
              </w:rPr>
              <w:t>specified in the PCC,</w:t>
            </w:r>
            <w:r w:rsidRPr="00EC12FE">
              <w:t xml:space="preserve"> the exchange rates used for calculating the amounts to be paid shall be the exchange rates stated in the Contractor’s Bid.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1" w:name="_Toc398116263"/>
            <w:r w:rsidRPr="00EC12FE">
              <w:t>Price Adjustment</w:t>
            </w:r>
            <w:bookmarkEnd w:id="54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Prices shall be adjusted for fluctuations in the cost of inputs only if </w:t>
            </w:r>
            <w:r w:rsidRPr="00EC12FE">
              <w:rPr>
                <w:b/>
              </w:rPr>
              <w:t xml:space="preserve">provided for in the PCC. </w:t>
            </w:r>
            <w:r w:rsidRPr="00EC12FE">
              <w:t xml:space="preserve">If so provided, the amounts certified in each payment certificate, before deducting for Advance Payment, shall be adjusted by applying the respective price adjustment factor to the payment amounts due in each currency. A separate formula of the type </w:t>
            </w:r>
            <w:r w:rsidR="005F0029" w:rsidRPr="00EC12FE">
              <w:t>specified</w:t>
            </w:r>
            <w:r w:rsidRPr="00EC12FE">
              <w:t xml:space="preserve"> below applies to each Contract currency:</w:t>
            </w:r>
          </w:p>
          <w:p w:rsidR="007B586E" w:rsidRPr="00EC12FE" w:rsidRDefault="007B586E">
            <w:pPr>
              <w:spacing w:after="200"/>
              <w:ind w:right="-72"/>
              <w:jc w:val="center"/>
            </w:pPr>
            <w:r w:rsidRPr="00EC12FE">
              <w:rPr>
                <w:b/>
              </w:rPr>
              <w:t>P</w:t>
            </w:r>
            <w:r w:rsidRPr="00EC12FE">
              <w:rPr>
                <w:b/>
                <w:vertAlign w:val="subscript"/>
              </w:rPr>
              <w:t>c</w:t>
            </w:r>
            <w:r w:rsidRPr="00EC12FE">
              <w:rPr>
                <w:b/>
              </w:rPr>
              <w:t xml:space="preserve"> = A</w:t>
            </w:r>
            <w:r w:rsidRPr="00EC12FE">
              <w:rPr>
                <w:b/>
                <w:vertAlign w:val="subscript"/>
              </w:rPr>
              <w:t>c</w:t>
            </w:r>
            <w:r w:rsidRPr="00EC12FE">
              <w:rPr>
                <w:b/>
              </w:rPr>
              <w:t xml:space="preserve"> + </w:t>
            </w:r>
            <w:proofErr w:type="spellStart"/>
            <w:r w:rsidRPr="00EC12FE">
              <w:rPr>
                <w:b/>
              </w:rPr>
              <w:t>B</w:t>
            </w:r>
            <w:r w:rsidRPr="00EC12FE">
              <w:rPr>
                <w:b/>
                <w:vertAlign w:val="subscript"/>
              </w:rPr>
              <w:t>c</w:t>
            </w:r>
            <w:proofErr w:type="spellEnd"/>
            <w:r w:rsidRPr="00EC12FE">
              <w:rPr>
                <w:b/>
              </w:rPr>
              <w:t xml:space="preserve">  </w:t>
            </w:r>
            <w:proofErr w:type="spellStart"/>
            <w:r w:rsidRPr="00EC12FE">
              <w:rPr>
                <w:b/>
              </w:rPr>
              <w:t>Imc</w:t>
            </w:r>
            <w:proofErr w:type="spellEnd"/>
            <w:r w:rsidRPr="00EC12FE">
              <w:rPr>
                <w:b/>
              </w:rPr>
              <w:t>/</w:t>
            </w:r>
            <w:proofErr w:type="spellStart"/>
            <w:r w:rsidRPr="00EC12FE">
              <w:rPr>
                <w:b/>
              </w:rPr>
              <w:t>Ioc</w:t>
            </w:r>
            <w:proofErr w:type="spellEnd"/>
          </w:p>
          <w:p w:rsidR="007B586E" w:rsidRPr="00EC12FE" w:rsidRDefault="007B586E">
            <w:pPr>
              <w:tabs>
                <w:tab w:val="left" w:pos="1080"/>
              </w:tabs>
              <w:spacing w:after="200"/>
              <w:ind w:left="1080" w:right="-72" w:hanging="540"/>
            </w:pPr>
            <w:r w:rsidRPr="00EC12FE">
              <w:t>where:</w:t>
            </w:r>
          </w:p>
          <w:p w:rsidR="007B586E" w:rsidRPr="00EC12FE" w:rsidRDefault="007B586E">
            <w:pPr>
              <w:tabs>
                <w:tab w:val="left" w:pos="1080"/>
              </w:tabs>
              <w:spacing w:after="200"/>
              <w:ind w:left="1080" w:right="-72" w:hanging="540"/>
            </w:pPr>
            <w:r w:rsidRPr="00EC12FE">
              <w:tab/>
              <w:t>P</w:t>
            </w:r>
            <w:r w:rsidRPr="00EC12FE">
              <w:rPr>
                <w:vertAlign w:val="subscript"/>
              </w:rPr>
              <w:t>c</w:t>
            </w:r>
            <w:r w:rsidRPr="00EC12FE">
              <w:t xml:space="preserve"> is the adjustment factor for the portion of the Contract Price payable in a specific currency “c.”</w:t>
            </w:r>
          </w:p>
          <w:p w:rsidR="007B586E" w:rsidRPr="00EC12FE" w:rsidRDefault="007B586E" w:rsidP="0026306C">
            <w:pPr>
              <w:tabs>
                <w:tab w:val="left" w:pos="1080"/>
              </w:tabs>
              <w:spacing w:after="200"/>
              <w:ind w:left="1080" w:right="-72" w:hanging="540"/>
              <w:jc w:val="both"/>
            </w:pPr>
            <w:r w:rsidRPr="00EC12FE">
              <w:lastRenderedPageBreak/>
              <w:tab/>
              <w:t>A</w:t>
            </w:r>
            <w:r w:rsidRPr="00EC12FE">
              <w:rPr>
                <w:vertAlign w:val="subscript"/>
              </w:rPr>
              <w:t>c</w:t>
            </w:r>
            <w:r w:rsidRPr="00EC12FE">
              <w:t xml:space="preserve"> and </w:t>
            </w:r>
            <w:proofErr w:type="spellStart"/>
            <w:r w:rsidRPr="00EC12FE">
              <w:t>B</w:t>
            </w:r>
            <w:r w:rsidRPr="00EC12FE">
              <w:rPr>
                <w:vertAlign w:val="subscript"/>
              </w:rPr>
              <w:t>c</w:t>
            </w:r>
            <w:proofErr w:type="spellEnd"/>
            <w:r w:rsidRPr="00EC12FE">
              <w:t xml:space="preserve"> are coefficients</w:t>
            </w:r>
            <w:r w:rsidRPr="00EC12FE">
              <w:rPr>
                <w:rStyle w:val="FootnoteReference"/>
              </w:rPr>
              <w:footnoteReference w:id="32"/>
            </w:r>
            <w:r w:rsidRPr="00EC12FE">
              <w:t xml:space="preserve"> </w:t>
            </w:r>
            <w:r w:rsidRPr="00EC12FE">
              <w:rPr>
                <w:b/>
              </w:rPr>
              <w:t>specified in the PCC,</w:t>
            </w:r>
            <w:r w:rsidRPr="00EC12FE">
              <w:t xml:space="preserve"> representing the nonadjustable and adjustable portions, respectively, of the Contract Price payable in that specific currency “c;” and</w:t>
            </w:r>
          </w:p>
          <w:p w:rsidR="007B586E" w:rsidRPr="00EC12FE" w:rsidRDefault="007B586E" w:rsidP="0026306C">
            <w:pPr>
              <w:tabs>
                <w:tab w:val="left" w:pos="1080"/>
              </w:tabs>
              <w:spacing w:after="200"/>
              <w:ind w:left="1080" w:right="-72" w:hanging="540"/>
              <w:jc w:val="both"/>
              <w:rPr>
                <w:spacing w:val="-4"/>
              </w:rPr>
            </w:pPr>
            <w:r w:rsidRPr="00EC12FE">
              <w:tab/>
            </w:r>
            <w:proofErr w:type="spellStart"/>
            <w:r w:rsidRPr="00EC12FE">
              <w:rPr>
                <w:spacing w:val="-4"/>
              </w:rPr>
              <w:t>Imc</w:t>
            </w:r>
            <w:proofErr w:type="spellEnd"/>
            <w:r w:rsidRPr="00EC12FE">
              <w:rPr>
                <w:spacing w:val="-4"/>
              </w:rPr>
              <w:t xml:space="preserve"> is the index prevailing at the end of the month being invoiced and </w:t>
            </w:r>
            <w:proofErr w:type="spellStart"/>
            <w:r w:rsidRPr="00EC12FE">
              <w:rPr>
                <w:spacing w:val="-4"/>
              </w:rPr>
              <w:t>Ioc</w:t>
            </w:r>
            <w:proofErr w:type="spellEnd"/>
            <w:r w:rsidRPr="00EC12FE">
              <w:rPr>
                <w:spacing w:val="-4"/>
              </w:rPr>
              <w:t xml:space="preserve"> is the index prevailing 28 days before Bid opening for inputs payable; both in the specific currency “c.”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2" w:name="_Toc398116264"/>
            <w:r w:rsidRPr="00EC12FE">
              <w:lastRenderedPageBreak/>
              <w:t>Retention</w:t>
            </w:r>
            <w:bookmarkEnd w:id="54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retain from each payment due to the Contractor the proportion </w:t>
            </w:r>
            <w:r w:rsidRPr="00EC12FE">
              <w:rPr>
                <w:b/>
              </w:rPr>
              <w:t>stated in the PCC</w:t>
            </w:r>
            <w:r w:rsidRPr="00EC12FE">
              <w:t xml:space="preserve"> until Completion of the whole of the Works.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Upon the issue of a Certificate of Completion of the Works by the Project Manager, in accordance with GCC 51.1, half the total amount retained shall be repaid to the Contractor and half when the Defects Liability Period has passed and the Project Manager has certified that all Defects notified by the Project Manager to the Contractor before the end of this period have been corrected. The Contractor may substitute retention money with an “on demand” Bank guarantee.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3" w:name="_Toc398116265"/>
            <w:r w:rsidRPr="00EC12FE">
              <w:t>Liquidated Damages</w:t>
            </w:r>
            <w:bookmarkEnd w:id="54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pay liquidated damages to the </w:t>
            </w:r>
            <w:r w:rsidR="00283744" w:rsidRPr="00EC12FE">
              <w:t>Employer</w:t>
            </w:r>
            <w:r w:rsidRPr="00EC12FE">
              <w:t xml:space="preserve"> at the rate per day </w:t>
            </w:r>
            <w:r w:rsidRPr="00EC12FE">
              <w:rPr>
                <w:b/>
              </w:rPr>
              <w:t>stated in the PCC</w:t>
            </w:r>
            <w:r w:rsidRPr="00EC12FE">
              <w:t xml:space="preserve"> for each day that the Completion Date is later than the Intended Completion Date.  The total amount of liquidated damages shall not exceed the amount </w:t>
            </w:r>
            <w:r w:rsidRPr="00EC12FE">
              <w:rPr>
                <w:b/>
              </w:rPr>
              <w:t>defined in the PCC.</w:t>
            </w:r>
            <w:r w:rsidRPr="00EC12FE">
              <w:t xml:space="preserve"> The </w:t>
            </w:r>
            <w:r w:rsidR="00283744" w:rsidRPr="00EC12FE">
              <w:t>Employer</w:t>
            </w:r>
            <w:r w:rsidRPr="00EC12FE">
              <w:t xml:space="preserve"> may deduct liquidated damages from payments due to the Contractor.  Payment of liquidated damages shall not affect the Contractor’s liabilities.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w:t>
            </w:r>
            <w:r w:rsidR="00DC2028" w:rsidRPr="00EC12FE">
              <w:t>1</w:t>
            </w:r>
            <w:r w:rsidRPr="00EC12FE">
              <w:t>.1.</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4" w:name="_Toc398116266"/>
            <w:r w:rsidRPr="00EC12FE">
              <w:t>Bonus</w:t>
            </w:r>
            <w:bookmarkEnd w:id="54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a Bonus calculated at the rate per calendar day </w:t>
            </w:r>
            <w:r w:rsidRPr="00EC12FE">
              <w:rPr>
                <w:b/>
              </w:rPr>
              <w:t>stated in the PCC</w:t>
            </w:r>
            <w:r w:rsidRPr="00EC12FE">
              <w:t xml:space="preserve"> for each day (less any days for </w:t>
            </w:r>
            <w:r w:rsidRPr="00EC12FE">
              <w:lastRenderedPageBreak/>
              <w:t>which the Contractor is paid for acceleration) that the Completion is earlier than the Intended Completion Date. The Project Manager shall certify that the Works are complete, although they may not be due to be complete.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5" w:name="_Toc398116267"/>
            <w:r w:rsidRPr="00EC12FE">
              <w:lastRenderedPageBreak/>
              <w:t>Advance Payment</w:t>
            </w:r>
            <w:bookmarkEnd w:id="54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make advance payment to the Contractor of the amounts </w:t>
            </w:r>
            <w:r w:rsidRPr="00EC12FE">
              <w:rPr>
                <w:b/>
              </w:rPr>
              <w:t xml:space="preserve">stated in the PCC </w:t>
            </w:r>
            <w:r w:rsidRPr="00EC12FE">
              <w:t xml:space="preserve">by the date </w:t>
            </w:r>
            <w:r w:rsidRPr="00EC12FE">
              <w:rPr>
                <w:b/>
              </w:rPr>
              <w:t xml:space="preserve">stated in the PCC, </w:t>
            </w:r>
            <w:r w:rsidRPr="00EC12FE">
              <w:t xml:space="preserve">against provision by the Contractor of an Unconditional Bank Guarantee in a form and by a bank acceptable to the </w:t>
            </w:r>
            <w:r w:rsidR="00283744" w:rsidRPr="00EC12FE">
              <w:t>Employer</w:t>
            </w:r>
            <w:r w:rsidRPr="00EC12FE">
              <w:t xml:space="preserve">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6" w:name="_Toc398116268"/>
            <w:r w:rsidRPr="00EC12FE">
              <w:t>Securities</w:t>
            </w:r>
            <w:bookmarkEnd w:id="54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Performance Security shall be provided to the </w:t>
            </w:r>
            <w:r w:rsidR="00283744" w:rsidRPr="00EC12FE">
              <w:t>Employer</w:t>
            </w:r>
            <w:r w:rsidRPr="00EC12FE">
              <w:t xml:space="preserve"> no later than the date specified in the Letter of Acceptance and shall be issued in an amount </w:t>
            </w:r>
            <w:r w:rsidRPr="00EC12FE">
              <w:rPr>
                <w:b/>
              </w:rPr>
              <w:t>specified in the PCC,</w:t>
            </w:r>
            <w:r w:rsidRPr="00EC12FE">
              <w:t xml:space="preserve"> by a bank or surety acceptable to the </w:t>
            </w:r>
            <w:r w:rsidR="00283744" w:rsidRPr="00EC12FE">
              <w:t>Employer</w:t>
            </w:r>
            <w:r w:rsidRPr="00EC12FE">
              <w:t>,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7" w:name="_Toc398116269"/>
            <w:proofErr w:type="spellStart"/>
            <w:r w:rsidRPr="00EC12FE">
              <w:t>Dayworks</w:t>
            </w:r>
            <w:bookmarkEnd w:id="547"/>
            <w:proofErr w:type="spellEnd"/>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applicable, the </w:t>
            </w:r>
            <w:proofErr w:type="spellStart"/>
            <w:r w:rsidRPr="00EC12FE">
              <w:t>Dayworks</w:t>
            </w:r>
            <w:proofErr w:type="spellEnd"/>
            <w:r w:rsidRPr="00EC12FE">
              <w:t xml:space="preserve"> rates in the Contractor’s Bid shall be used only when the Project Manager has given written instructions in advance for additional work to be paid for in that way.</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work to be paid for as </w:t>
            </w:r>
            <w:proofErr w:type="spellStart"/>
            <w:r w:rsidRPr="00EC12FE">
              <w:t>Dayworks</w:t>
            </w:r>
            <w:proofErr w:type="spellEnd"/>
            <w:r w:rsidRPr="00EC12FE">
              <w:t xml:space="preserve"> shall be recorded by the Contractor on forms approved by the Project Manager.  Each completed form shall be verified and signed by the Project Manager within two days of the work being done.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for </w:t>
            </w:r>
            <w:proofErr w:type="spellStart"/>
            <w:r w:rsidRPr="00EC12FE">
              <w:t>Dayworks</w:t>
            </w:r>
            <w:proofErr w:type="spellEnd"/>
            <w:r w:rsidRPr="00EC12FE">
              <w:t xml:space="preserve"> subject to obtaining </w:t>
            </w:r>
            <w:r w:rsidRPr="00EC12FE">
              <w:lastRenderedPageBreak/>
              <w:t xml:space="preserve">signed </w:t>
            </w:r>
            <w:proofErr w:type="spellStart"/>
            <w:r w:rsidRPr="00EC12FE">
              <w:t>Dayworks</w:t>
            </w:r>
            <w:proofErr w:type="spellEnd"/>
            <w:r w:rsidRPr="00EC12FE">
              <w:t xml:space="preserve"> forms.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8" w:name="_Toc398116270"/>
            <w:r w:rsidRPr="00EC12FE">
              <w:lastRenderedPageBreak/>
              <w:t>Cost of Repairs</w:t>
            </w:r>
            <w:bookmarkEnd w:id="54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bl>
    <w:p w:rsidR="007B586E" w:rsidRPr="00EC12FE" w:rsidRDefault="007B586E">
      <w:pPr>
        <w:pStyle w:val="Head41"/>
      </w:pPr>
      <w:bookmarkStart w:id="549" w:name="_Toc398116271"/>
      <w:r w:rsidRPr="00EC12FE">
        <w:t>E.  Finishing the Contract</w:t>
      </w:r>
      <w:bookmarkEnd w:id="549"/>
    </w:p>
    <w:tbl>
      <w:tblPr>
        <w:tblW w:w="9288" w:type="dxa"/>
        <w:tblLayout w:type="fixed"/>
        <w:tblLook w:val="0000" w:firstRow="0" w:lastRow="0" w:firstColumn="0" w:lastColumn="0" w:noHBand="0" w:noVBand="0"/>
      </w:tblPr>
      <w:tblGrid>
        <w:gridCol w:w="2160"/>
        <w:gridCol w:w="7128"/>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0" w:name="_Toc398116272"/>
            <w:r w:rsidRPr="00EC12FE">
              <w:t>Completion</w:t>
            </w:r>
            <w:bookmarkEnd w:id="550"/>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request the Project Manager to issue a Certificate of Completion of the Works, and the Project Manager shall do so upon deciding that the whole of the Works is completed.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1" w:name="_Toc398116273"/>
            <w:r w:rsidRPr="00EC12FE">
              <w:t>Taking Over</w:t>
            </w:r>
            <w:bookmarkEnd w:id="551"/>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take over the Site and the Works within seven days of the Project Manager’s issuing a certificate of Completion.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2" w:name="_Toc398116274"/>
            <w:r w:rsidRPr="00EC12FE">
              <w:t>Final Account</w:t>
            </w:r>
            <w:bookmarkEnd w:id="552"/>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3" w:name="_Toc398116275"/>
            <w:r w:rsidRPr="00EC12FE">
              <w:t>Operating and Maintenance Manuals</w:t>
            </w:r>
            <w:bookmarkEnd w:id="553"/>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“as built” Drawings and/or operating and maintenance manuals are required, the Contractor shall supply them by the dates </w:t>
            </w:r>
            <w:r w:rsidRPr="00EC12FE">
              <w:rPr>
                <w:b/>
              </w:rPr>
              <w:t>stated in the PCC.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supply the Drawings and/or manuals by the dates </w:t>
            </w:r>
            <w:r w:rsidRPr="00EC12FE">
              <w:rPr>
                <w:b/>
              </w:rPr>
              <w:t xml:space="preserve">stated in the PCC </w:t>
            </w:r>
            <w:r w:rsidRPr="00EC12FE">
              <w:t>pursuant to GCC Sub-Clause 5</w:t>
            </w:r>
            <w:r w:rsidR="00C422C4" w:rsidRPr="00EC12FE">
              <w:t>6</w:t>
            </w:r>
            <w:r w:rsidRPr="00EC12FE">
              <w:t>.1</w:t>
            </w:r>
            <w:r w:rsidRPr="00EC12FE">
              <w:rPr>
                <w:b/>
              </w:rPr>
              <w:t>,</w:t>
            </w:r>
            <w:r w:rsidRPr="00EC12FE">
              <w:t xml:space="preserve"> or they do not receive the Project Manager’s approval, the Project Manager shall withhold the amount </w:t>
            </w:r>
            <w:r w:rsidRPr="00EC12FE">
              <w:rPr>
                <w:b/>
              </w:rPr>
              <w:t xml:space="preserve">stated in the PCC </w:t>
            </w:r>
            <w:r w:rsidRPr="00EC12FE">
              <w:t>from payments due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pageBreakBefore/>
              <w:numPr>
                <w:ilvl w:val="0"/>
                <w:numId w:val="18"/>
              </w:numPr>
              <w:tabs>
                <w:tab w:val="clear" w:pos="540"/>
              </w:tabs>
              <w:ind w:left="360" w:hanging="360"/>
            </w:pPr>
            <w:bookmarkStart w:id="554" w:name="_Toc398116276"/>
            <w:r w:rsidRPr="00EC12FE">
              <w:lastRenderedPageBreak/>
              <w:t>Termination</w:t>
            </w:r>
            <w:bookmarkEnd w:id="554"/>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w:t>
            </w:r>
            <w:r w:rsidR="00283744" w:rsidRPr="00EC12FE">
              <w:t>Employer</w:t>
            </w:r>
            <w:r w:rsidRPr="00EC12FE">
              <w:t xml:space="preserve"> or the Contractor may terminate the Contract if the other party causes a fundamental breach of the Contract.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Fundamental breaches of Contract shall include, but shall not be limited to, the following:</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Contractor stops work for 28 days when no stoppage of work is shown on the current Program and the stoppage has not been authorized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instructs the Contractor to delay the progress of the Works, and the instruction is not withdrawn within 28 days;</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or the Contractor is made bankrupt or goes into liquidation other than for a reconstruction or amalgamation;</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a payment certified by the Project Manager is not paid by the </w:t>
            </w:r>
            <w:r w:rsidR="00283744" w:rsidRPr="00EC12FE">
              <w:t>Employer</w:t>
            </w:r>
            <w:r w:rsidRPr="00EC12FE">
              <w:t xml:space="preserve"> to the Contractor within 84 days of the date of the Project Manager’s certificate;</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gives Notice that failure to correct a particular Defect is a fundamental breach of Contract and the Contractor fails to correct it within a reasonable period of time determined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rPr>
                <w:spacing w:val="-4"/>
              </w:rPr>
            </w:pPr>
            <w:r w:rsidRPr="00EC12FE">
              <w:rPr>
                <w:spacing w:val="-4"/>
              </w:rPr>
              <w:t xml:space="preserve">the Contractor does not maintain a Security, which is required; </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Contractor has delayed the completion of the Works by the number of days for which the maximum amount of liquidated damages can be paid, as </w:t>
            </w:r>
            <w:r w:rsidRPr="00EC12FE">
              <w:rPr>
                <w:b/>
              </w:rPr>
              <w:t>defined in the PCC</w:t>
            </w:r>
            <w:r w:rsidRPr="00EC12FE">
              <w:t>; or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proofErr w:type="gramStart"/>
            <w:r w:rsidRPr="00EC12FE">
              <w:t>if</w:t>
            </w:r>
            <w:proofErr w:type="gramEnd"/>
            <w:r w:rsidRPr="00EC12FE">
              <w:t xml:space="preserve"> the Contractor, in the judgment of the </w:t>
            </w:r>
            <w:r w:rsidR="00283744" w:rsidRPr="00EC12FE">
              <w:t>Employer</w:t>
            </w:r>
            <w:r w:rsidRPr="00EC12FE">
              <w:t>, has engaged in corrupt</w:t>
            </w:r>
            <w:r w:rsidR="002B090E" w:rsidRPr="00EC12FE">
              <w:t>,</w:t>
            </w:r>
            <w:r w:rsidRPr="00EC12FE">
              <w:t xml:space="preserve"> fraudulent</w:t>
            </w:r>
            <w:r w:rsidR="002B090E" w:rsidRPr="00EC12FE">
              <w:t>, collusive, coercive or obstructive</w:t>
            </w:r>
            <w:r w:rsidRPr="00EC12FE">
              <w:t xml:space="preserve"> practices</w:t>
            </w:r>
            <w:r w:rsidR="002B090E" w:rsidRPr="00EC12FE">
              <w:t>,</w:t>
            </w:r>
            <w:r w:rsidRPr="00EC12FE">
              <w:t xml:space="preserve"> in competing for or in executing the Contract, </w:t>
            </w:r>
            <w:r w:rsidR="002B090E" w:rsidRPr="00EC12FE">
              <w:t>then the Client may, after giving fourteen (14) days written notice to the Contractor,</w:t>
            </w:r>
            <w:r w:rsidR="00F03CA3" w:rsidRPr="00EC12FE">
              <w:t xml:space="preserve"> </w:t>
            </w:r>
            <w:r w:rsidR="002B090E" w:rsidRPr="00EC12FE">
              <w:t xml:space="preserve">terminate the </w:t>
            </w:r>
            <w:r w:rsidR="00F03CA3" w:rsidRPr="00EC12FE">
              <w:t>Contract and expel him from the Site</w:t>
            </w:r>
            <w:r w:rsidRPr="00EC12FE">
              <w: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either party to the Contract gives notice of a breach of Contract to the Project Manager for a cause other than those listed under GCC Sub-Clause 56.2 above, the Project Manager shall decide whether the breach is fundamental or not.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Notwithstanding the above, the </w:t>
            </w:r>
            <w:r w:rsidR="00283744" w:rsidRPr="00EC12FE">
              <w:t>Employer</w:t>
            </w:r>
            <w:r w:rsidRPr="00EC12FE">
              <w:t xml:space="preserve"> may terminate the Contract for convenience.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the Contract is terminated, the Contractor shall stop work immediately, make the Site safe and secure, and leave the Site as soon as reasonably possible.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5" w:name="_Toc398116277"/>
            <w:r w:rsidRPr="00EC12FE">
              <w:t xml:space="preserve">Payment upon </w:t>
            </w:r>
            <w:r w:rsidRPr="00EC12FE">
              <w:lastRenderedPageBreak/>
              <w:t>Termination</w:t>
            </w:r>
            <w:bookmarkEnd w:id="555"/>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lastRenderedPageBreak/>
              <w:t xml:space="preserve">If the Contract is terminated because of a fundamental breach of </w:t>
            </w:r>
            <w:r w:rsidRPr="00EC12FE">
              <w:lastRenderedPageBreak/>
              <w:t xml:space="preserve">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005F0029" w:rsidRPr="00EC12FE">
              <w:rPr>
                <w:b/>
              </w:rPr>
              <w:t>specified</w:t>
            </w:r>
            <w:r w:rsidRPr="00EC12FE">
              <w:rPr>
                <w:b/>
              </w:rPr>
              <w:t xml:space="preserve"> in the PCC.</w:t>
            </w:r>
            <w:r w:rsidRPr="00EC12FE">
              <w:t xml:space="preserve"> Additional Liquidated Damages shall not apply.  If the total amount due to the </w:t>
            </w:r>
            <w:r w:rsidR="00283744" w:rsidRPr="00EC12FE">
              <w:t>Employer</w:t>
            </w:r>
            <w:r w:rsidRPr="00EC12FE">
              <w:t xml:space="preserve"> exceeds any payment due to the Contractor, the difference shall be a debt payable to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for the </w:t>
            </w:r>
            <w:r w:rsidR="00283744" w:rsidRPr="00EC12FE">
              <w:t>Employer</w:t>
            </w:r>
            <w:r w:rsidRPr="00EC12FE">
              <w:t xml:space="preserve">’s convenience or because of a fundamental breach of Contract by the </w:t>
            </w:r>
            <w:r w:rsidR="00283744" w:rsidRPr="00EC12FE">
              <w:t>Employer</w:t>
            </w:r>
            <w:r w:rsidRPr="00EC12FE">
              <w:t>,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6" w:name="_Toc398116278"/>
            <w:r w:rsidRPr="00EC12FE">
              <w:lastRenderedPageBreak/>
              <w:t>Property</w:t>
            </w:r>
            <w:bookmarkEnd w:id="556"/>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Materials on the Site, Plant, Equipment, Temporary Works, and Works shall be deemed to be the property of the </w:t>
            </w:r>
            <w:r w:rsidR="00283744" w:rsidRPr="00EC12FE">
              <w:t>Employer</w:t>
            </w:r>
            <w:r w:rsidRPr="00EC12FE">
              <w:t xml:space="preserve"> if the Contract is terminated because of the Contractor’s default.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7" w:name="_Toc398116279"/>
            <w:r w:rsidRPr="00EC12FE">
              <w:t>Release from Performance</w:t>
            </w:r>
            <w:bookmarkEnd w:id="557"/>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frustrated by the outbreak of war or by any other event entirely outside the control of either the </w:t>
            </w:r>
            <w:r w:rsidR="00283744" w:rsidRPr="00EC12FE">
              <w:t>Employer</w:t>
            </w:r>
            <w:r w:rsidRPr="00EC12FE">
              <w:t xml:space="preserve">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8" w:name="_Toc398116280"/>
            <w:r w:rsidRPr="00EC12FE">
              <w:t>Suspension of Bank Loan or Credit</w:t>
            </w:r>
            <w:bookmarkEnd w:id="558"/>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20"/>
              <w:ind w:left="547" w:right="-72" w:hanging="547"/>
              <w:jc w:val="both"/>
              <w:textAlignment w:val="baseline"/>
            </w:pPr>
            <w:r w:rsidRPr="00EC12FE">
              <w:t xml:space="preserve">In the event that the Bank suspends the Loan or Credit to the </w:t>
            </w:r>
            <w:r w:rsidR="00283744" w:rsidRPr="00EC12FE">
              <w:t>Employer</w:t>
            </w:r>
            <w:r w:rsidRPr="00EC12FE">
              <w:t>, from which part of the payments to the Contractor are being made: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is obligated to notify the Contractor of such suspension within 7 days of having received the Bank’s suspension notice.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If the Contractor has not received sums due it within the 28 days for payment provided for in Sub-Clause 40.1, the Contractor may immediately issue a 14-day termination notice.</w:t>
            </w:r>
          </w:p>
        </w:tc>
      </w:tr>
    </w:tbl>
    <w:p w:rsidR="007B586E" w:rsidRPr="00EC12FE" w:rsidRDefault="007B586E"/>
    <w:p w:rsidR="007B586E" w:rsidRPr="00EC12FE" w:rsidRDefault="007B586E"/>
    <w:p w:rsidR="007B586E" w:rsidRPr="00EC12FE" w:rsidRDefault="007B586E"/>
    <w:p w:rsidR="007B586E" w:rsidRPr="00EC12FE" w:rsidRDefault="00F03CA3" w:rsidP="0020119D">
      <w:pPr>
        <w:jc w:val="center"/>
        <w:rPr>
          <w:b/>
          <w:sz w:val="36"/>
          <w:szCs w:val="36"/>
        </w:rPr>
      </w:pPr>
      <w:r w:rsidRPr="00EC12FE">
        <w:br w:type="page"/>
      </w:r>
      <w:r w:rsidR="007A1F6D" w:rsidRPr="00EC12FE">
        <w:rPr>
          <w:b/>
          <w:sz w:val="36"/>
          <w:szCs w:val="36"/>
        </w:rPr>
        <w:lastRenderedPageBreak/>
        <w:t xml:space="preserve"> </w:t>
      </w:r>
      <w:r w:rsidR="00405652" w:rsidRPr="00EC12FE">
        <w:rPr>
          <w:b/>
          <w:sz w:val="36"/>
          <w:szCs w:val="36"/>
        </w:rPr>
        <w:t xml:space="preserve">APPENDIX TO </w:t>
      </w:r>
      <w:r w:rsidRPr="00EC12FE">
        <w:rPr>
          <w:b/>
          <w:sz w:val="36"/>
          <w:szCs w:val="36"/>
        </w:rPr>
        <w:t>GENERAL CONDITIONS</w:t>
      </w:r>
    </w:p>
    <w:p w:rsidR="00F03CA3" w:rsidRPr="00EC12FE" w:rsidRDefault="00F03CA3" w:rsidP="0020119D">
      <w:pPr>
        <w:jc w:val="center"/>
        <w:rPr>
          <w:b/>
          <w:sz w:val="36"/>
          <w:szCs w:val="36"/>
        </w:rPr>
      </w:pPr>
      <w:r w:rsidRPr="00EC12FE">
        <w:rPr>
          <w:b/>
          <w:sz w:val="36"/>
          <w:szCs w:val="36"/>
        </w:rPr>
        <w:t>Bank’s Policy- Corrupt and Fraudulent Practices</w:t>
      </w:r>
    </w:p>
    <w:p w:rsidR="00F03CA3" w:rsidRPr="00EC12FE" w:rsidRDefault="00F03CA3" w:rsidP="00F03CA3">
      <w:pPr>
        <w:rPr>
          <w:b/>
        </w:rPr>
      </w:pPr>
    </w:p>
    <w:p w:rsidR="00F03CA3" w:rsidRPr="00EC12FE" w:rsidRDefault="00F03CA3" w:rsidP="00F03CA3">
      <w:r w:rsidRPr="00EC12FE">
        <w:rPr>
          <w:b/>
          <w:i/>
        </w:rPr>
        <w:t>(</w:t>
      </w:r>
      <w:r w:rsidR="00BE3CEF" w:rsidRPr="00EC12FE">
        <w:rPr>
          <w:b/>
          <w:i/>
        </w:rPr>
        <w:t>Text</w:t>
      </w:r>
      <w:r w:rsidRPr="00EC12FE">
        <w:rPr>
          <w:b/>
          <w:i/>
        </w:rPr>
        <w:t xml:space="preserve"> in this </w:t>
      </w:r>
      <w:r w:rsidR="00BE3CEF" w:rsidRPr="00EC12FE">
        <w:rPr>
          <w:b/>
          <w:i/>
        </w:rPr>
        <w:t>Appendix shall</w:t>
      </w:r>
      <w:r w:rsidRPr="00EC12FE">
        <w:rPr>
          <w:b/>
          <w:i/>
        </w:rPr>
        <w:t xml:space="preserve"> not be modified)</w:t>
      </w:r>
    </w:p>
    <w:p w:rsidR="00F03CA3" w:rsidRPr="00EC12FE" w:rsidRDefault="00F03CA3" w:rsidP="00F03CA3">
      <w:pPr>
        <w:rPr>
          <w:b/>
        </w:rPr>
      </w:pPr>
    </w:p>
    <w:p w:rsidR="006A44DE" w:rsidRPr="00EC12FE" w:rsidRDefault="006A44DE" w:rsidP="00F03CA3">
      <w:pPr>
        <w:rPr>
          <w:b/>
        </w:rPr>
      </w:pPr>
    </w:p>
    <w:p w:rsidR="006A44DE" w:rsidRPr="00EC12FE" w:rsidRDefault="006A44DE" w:rsidP="006A44DE">
      <w:pPr>
        <w:adjustRightInd w:val="0"/>
        <w:spacing w:after="120"/>
        <w:rPr>
          <w:b/>
        </w:rPr>
      </w:pPr>
      <w:r w:rsidRPr="00EC12FE">
        <w:rPr>
          <w:b/>
        </w:rPr>
        <w:t>Guidelines for Procurement of Goods, Works, and Non-Consulting Services under IBRD Loans and IDA Credits &amp; Grants by World Bank Borrowers, dated January 2011:</w:t>
      </w:r>
    </w:p>
    <w:p w:rsidR="00765DB8" w:rsidRPr="00EC12FE" w:rsidRDefault="00765DB8" w:rsidP="00765DB8">
      <w:pPr>
        <w:adjustRightInd w:val="0"/>
        <w:spacing w:after="120"/>
        <w:ind w:left="540" w:hanging="540"/>
      </w:pPr>
      <w:r w:rsidRPr="00EC12FE">
        <w:t>“</w:t>
      </w:r>
      <w:r w:rsidRPr="00EC12FE">
        <w:rPr>
          <w:b/>
        </w:rPr>
        <w:t>Fraud and Corruption:</w:t>
      </w:r>
    </w:p>
    <w:p w:rsidR="00765DB8" w:rsidRPr="00EC12FE" w:rsidRDefault="00765DB8" w:rsidP="00765DB8">
      <w:pPr>
        <w:pStyle w:val="Default"/>
        <w:spacing w:after="160"/>
        <w:ind w:left="576" w:hanging="576"/>
        <w:jc w:val="both"/>
        <w:rPr>
          <w:sz w:val="23"/>
          <w:szCs w:val="23"/>
        </w:rPr>
      </w:pPr>
      <w:r w:rsidRPr="00EC12FE">
        <w:rPr>
          <w:sz w:val="23"/>
          <w:szCs w:val="23"/>
        </w:rPr>
        <w:t>1.16</w:t>
      </w:r>
      <w:r w:rsidRPr="00EC12FE">
        <w:rPr>
          <w:sz w:val="23"/>
          <w:szCs w:val="23"/>
        </w:rPr>
        <w:tab/>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33"/>
      </w:r>
      <w:r w:rsidRPr="00EC12FE">
        <w:rPr>
          <w:sz w:val="23"/>
          <w:szCs w:val="23"/>
        </w:rPr>
        <w:t xml:space="preserve"> In pursuance of this policy, the Bank: </w:t>
      </w:r>
    </w:p>
    <w:p w:rsidR="00765DB8" w:rsidRPr="00EC12FE" w:rsidRDefault="00765DB8" w:rsidP="00765DB8">
      <w:pPr>
        <w:pStyle w:val="Default"/>
        <w:spacing w:after="160"/>
        <w:ind w:left="1152" w:hanging="576"/>
        <w:jc w:val="both"/>
        <w:rPr>
          <w:sz w:val="23"/>
          <w:szCs w:val="23"/>
        </w:rPr>
      </w:pPr>
      <w:r w:rsidRPr="00EC12FE">
        <w:rPr>
          <w:sz w:val="23"/>
          <w:szCs w:val="23"/>
        </w:rPr>
        <w:t>(a)</w:t>
      </w:r>
      <w:r w:rsidRPr="00EC12FE">
        <w:rPr>
          <w:sz w:val="23"/>
          <w:szCs w:val="23"/>
        </w:rPr>
        <w:tab/>
      </w:r>
      <w:proofErr w:type="gramStart"/>
      <w:r w:rsidRPr="00EC12FE">
        <w:rPr>
          <w:sz w:val="23"/>
          <w:szCs w:val="23"/>
        </w:rPr>
        <w:t>defines</w:t>
      </w:r>
      <w:proofErr w:type="gramEnd"/>
      <w:r w:rsidRPr="00EC12FE">
        <w:rPr>
          <w:sz w:val="23"/>
          <w:szCs w:val="23"/>
        </w:rPr>
        <w:t xml:space="preserve">, for the purposes of this provision, the terms set forth below as follows: </w:t>
      </w:r>
    </w:p>
    <w:p w:rsidR="00765DB8" w:rsidRPr="00EC12FE" w:rsidRDefault="00765DB8" w:rsidP="00765DB8">
      <w:pPr>
        <w:adjustRightInd w:val="0"/>
        <w:spacing w:after="160"/>
        <w:ind w:left="1728" w:hanging="576"/>
        <w:jc w:val="both"/>
      </w:pPr>
      <w:r w:rsidRPr="00EC12FE">
        <w:t xml:space="preserve">(i) </w:t>
      </w:r>
      <w:r w:rsidRPr="00EC12FE">
        <w:rPr>
          <w:sz w:val="23"/>
          <w:szCs w:val="23"/>
        </w:rPr>
        <w:t>“</w:t>
      </w:r>
      <w:proofErr w:type="gramStart"/>
      <w:r w:rsidRPr="00EC12FE">
        <w:rPr>
          <w:sz w:val="23"/>
          <w:szCs w:val="23"/>
        </w:rPr>
        <w:t>corrupt</w:t>
      </w:r>
      <w:proofErr w:type="gramEnd"/>
      <w:r w:rsidRPr="00EC12FE">
        <w:rPr>
          <w:sz w:val="23"/>
          <w:szCs w:val="23"/>
        </w:rPr>
        <w:t xml:space="preserve"> practice” is the offering, giving, receiving, or soliciting, directly or indirectly, of anything of value to influence improperly the actions of another party;</w:t>
      </w:r>
      <w:r w:rsidRPr="00EC12FE">
        <w:rPr>
          <w:rStyle w:val="FootnoteReference"/>
        </w:rPr>
        <w:footnoteReference w:id="34"/>
      </w:r>
      <w:r w:rsidRPr="00EC12FE">
        <w:t>;</w:t>
      </w:r>
    </w:p>
    <w:p w:rsidR="00765DB8" w:rsidRPr="00EC12FE" w:rsidRDefault="00765DB8" w:rsidP="00765DB8">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35"/>
      </w:r>
    </w:p>
    <w:p w:rsidR="00765DB8" w:rsidRPr="00EC12FE" w:rsidRDefault="00765DB8" w:rsidP="00765DB8">
      <w:pPr>
        <w:adjustRightInd w:val="0"/>
        <w:spacing w:after="160"/>
        <w:ind w:left="1728" w:hanging="576"/>
        <w:jc w:val="both"/>
      </w:pPr>
      <w:r w:rsidRPr="00EC12FE">
        <w:t>(iii)</w:t>
      </w:r>
      <w:r w:rsidRPr="00EC12FE">
        <w:tab/>
      </w:r>
      <w:r w:rsidRPr="00EC12FE">
        <w:rPr>
          <w:sz w:val="23"/>
          <w:szCs w:val="23"/>
        </w:rPr>
        <w:t>“</w:t>
      </w:r>
      <w:proofErr w:type="gramStart"/>
      <w:r w:rsidRPr="00EC12FE">
        <w:rPr>
          <w:sz w:val="23"/>
          <w:szCs w:val="23"/>
        </w:rPr>
        <w:t>collusive</w:t>
      </w:r>
      <w:proofErr w:type="gramEnd"/>
      <w:r w:rsidRPr="00EC12FE">
        <w:rPr>
          <w:sz w:val="23"/>
          <w:szCs w:val="23"/>
        </w:rPr>
        <w:t xml:space="preserve"> practice” is an arrangement between two or more parties designed to achieve an improper purpose, including to influence improperly the actions of another party;</w:t>
      </w:r>
      <w:r w:rsidRPr="00EC12FE">
        <w:rPr>
          <w:rStyle w:val="FootnoteReference"/>
          <w:sz w:val="23"/>
          <w:szCs w:val="23"/>
        </w:rPr>
        <w:footnoteReference w:id="36"/>
      </w:r>
    </w:p>
    <w:p w:rsidR="00765DB8" w:rsidRPr="00EC12FE" w:rsidRDefault="00765DB8" w:rsidP="00765DB8">
      <w:pPr>
        <w:adjustRightInd w:val="0"/>
        <w:spacing w:after="160"/>
        <w:ind w:left="1728" w:hanging="576"/>
        <w:jc w:val="both"/>
      </w:pPr>
      <w:r w:rsidRPr="00EC12FE">
        <w:t>(iv)</w:t>
      </w:r>
      <w:r w:rsidRPr="00EC12FE">
        <w:tab/>
        <w:t>“</w:t>
      </w:r>
      <w:proofErr w:type="gramStart"/>
      <w:r w:rsidRPr="00EC12FE">
        <w:rPr>
          <w:sz w:val="23"/>
          <w:szCs w:val="23"/>
        </w:rPr>
        <w:t>coercive</w:t>
      </w:r>
      <w:proofErr w:type="gramEnd"/>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37"/>
      </w:r>
    </w:p>
    <w:p w:rsidR="00765DB8" w:rsidRPr="00EC12FE" w:rsidRDefault="00765DB8" w:rsidP="00765DB8">
      <w:pPr>
        <w:adjustRightInd w:val="0"/>
        <w:spacing w:after="160"/>
        <w:ind w:left="1728" w:hanging="576"/>
        <w:jc w:val="both"/>
        <w:rPr>
          <w:color w:val="000000"/>
        </w:rPr>
      </w:pPr>
      <w:r w:rsidRPr="00EC12FE">
        <w:rPr>
          <w:bCs/>
          <w:color w:val="000000"/>
        </w:rPr>
        <w:t>(v)</w:t>
      </w:r>
      <w:r w:rsidRPr="00EC12FE">
        <w:rPr>
          <w:bCs/>
          <w:color w:val="000000"/>
        </w:rPr>
        <w:tab/>
        <w:t>“</w:t>
      </w:r>
      <w:proofErr w:type="gramStart"/>
      <w:r w:rsidRPr="00EC12FE">
        <w:rPr>
          <w:sz w:val="23"/>
          <w:szCs w:val="23"/>
        </w:rPr>
        <w:t>obstructive</w:t>
      </w:r>
      <w:proofErr w:type="gramEnd"/>
      <w:r w:rsidRPr="00EC12FE">
        <w:rPr>
          <w:bCs/>
          <w:color w:val="000000"/>
        </w:rPr>
        <w:t xml:space="preserve"> practice” </w:t>
      </w:r>
      <w:r w:rsidRPr="00EC12FE">
        <w:rPr>
          <w:color w:val="000000"/>
        </w:rPr>
        <w:t>is</w:t>
      </w:r>
    </w:p>
    <w:p w:rsidR="00765DB8" w:rsidRPr="00EC12FE" w:rsidRDefault="00765DB8" w:rsidP="00765DB8">
      <w:pPr>
        <w:adjustRightInd w:val="0"/>
        <w:spacing w:after="160"/>
        <w:ind w:left="2304" w:hanging="576"/>
        <w:jc w:val="both"/>
      </w:pPr>
      <w:r w:rsidRPr="00EC12FE">
        <w:rPr>
          <w:bCs/>
          <w:color w:val="000000"/>
        </w:rPr>
        <w:t>(</w:t>
      </w:r>
      <w:proofErr w:type="spellStart"/>
      <w:r w:rsidRPr="00EC12FE">
        <w:rPr>
          <w:bCs/>
          <w:color w:val="000000"/>
        </w:rPr>
        <w:t>aa</w:t>
      </w:r>
      <w:proofErr w:type="spellEnd"/>
      <w:r w:rsidRPr="00EC12FE">
        <w:rPr>
          <w:bCs/>
          <w:color w:val="000000"/>
        </w:rPr>
        <w:t>)</w:t>
      </w:r>
      <w:r w:rsidRPr="00EC12FE">
        <w:tab/>
      </w:r>
      <w:r w:rsidRPr="00EC12FE">
        <w:rPr>
          <w:color w:val="000000"/>
        </w:rPr>
        <w:t xml:space="preserve">deliberately destroying, falsifying, altering, or concealing of evidence material to the investigation or making false statements to investigators in order to materially impede a Bank investigation into </w:t>
      </w:r>
      <w:r w:rsidRPr="00EC12FE">
        <w:rPr>
          <w:color w:val="000000"/>
        </w:rPr>
        <w:lastRenderedPageBreak/>
        <w:t>allegations of a corrupt, fraudulent, coercive or collusive practice; and/or threatening, harassing or intimidating any party to prevent it from disclosing its knowledge of matters relevant to the investigation or from pursuing the investigation, or</w:t>
      </w:r>
    </w:p>
    <w:p w:rsidR="00765DB8" w:rsidRPr="00EC12FE" w:rsidRDefault="00765DB8" w:rsidP="00765DB8">
      <w:pPr>
        <w:adjustRightInd w:val="0"/>
        <w:spacing w:after="160"/>
        <w:ind w:left="2304" w:hanging="576"/>
        <w:jc w:val="both"/>
      </w:pPr>
      <w:r w:rsidRPr="00EC12FE">
        <w:rPr>
          <w:bCs/>
          <w:color w:val="000000"/>
        </w:rPr>
        <w:t>(</w:t>
      </w:r>
      <w:proofErr w:type="gramStart"/>
      <w:r w:rsidRPr="00EC12FE">
        <w:rPr>
          <w:bCs/>
          <w:color w:val="000000"/>
        </w:rPr>
        <w:t>bb</w:t>
      </w:r>
      <w:proofErr w:type="gramEnd"/>
      <w:r w:rsidRPr="00EC12FE">
        <w:rPr>
          <w:bCs/>
          <w:color w:val="000000"/>
        </w:rPr>
        <w:t>)</w:t>
      </w:r>
      <w:r w:rsidRPr="00EC12FE">
        <w:rPr>
          <w:bCs/>
          <w:color w:val="000000"/>
        </w:rPr>
        <w:tab/>
        <w:t>acts intended to materially impede the exercise of the Bank’s inspection and audit rights provided for under paragraph 1.16(e) below.</w:t>
      </w:r>
    </w:p>
    <w:p w:rsidR="00765DB8" w:rsidRPr="00EC12FE" w:rsidRDefault="00765DB8" w:rsidP="00765DB8">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765DB8" w:rsidRPr="00EC12FE" w:rsidRDefault="00765DB8" w:rsidP="00765DB8">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765DB8" w:rsidRPr="00EC12FE" w:rsidRDefault="00765DB8" w:rsidP="00765DB8">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38"/>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39"/>
      </w:r>
      <w:r w:rsidRPr="00EC12FE">
        <w:t>;</w:t>
      </w:r>
    </w:p>
    <w:p w:rsidR="00765DB8" w:rsidRPr="00EC12FE" w:rsidRDefault="00765DB8" w:rsidP="00765DB8">
      <w:pPr>
        <w:autoSpaceDE w:val="0"/>
        <w:autoSpaceDN w:val="0"/>
        <w:adjustRightInd w:val="0"/>
        <w:spacing w:after="160"/>
        <w:ind w:left="1152" w:hanging="576"/>
        <w:jc w:val="both"/>
      </w:pPr>
      <w:r w:rsidRPr="00EC12FE">
        <w:t>(e)</w:t>
      </w:r>
      <w:r w:rsidRPr="00EC12FE">
        <w:tab/>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65DB8" w:rsidRPr="00EC12FE" w:rsidRDefault="00765DB8" w:rsidP="00765DB8">
      <w:pPr>
        <w:sectPr w:rsidR="00765DB8" w:rsidRPr="00EC12FE" w:rsidSect="00C9100A">
          <w:headerReference w:type="even" r:id="rId41"/>
          <w:headerReference w:type="default" r:id="rId42"/>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559" w:name="_Toc87070118"/>
      <w:bookmarkStart w:id="560" w:name="_Toc372613508"/>
      <w:r w:rsidRPr="00EC12FE">
        <w:lastRenderedPageBreak/>
        <w:t>Section I</w:t>
      </w:r>
      <w:r w:rsidR="001A418F" w:rsidRPr="00EC12FE">
        <w:t>X</w:t>
      </w:r>
      <w:r w:rsidRPr="00EC12FE">
        <w:t xml:space="preserve">.  </w:t>
      </w:r>
      <w:r w:rsidRPr="00EC12FE">
        <w:rPr>
          <w:iCs/>
        </w:rPr>
        <w:t xml:space="preserve">Particular </w:t>
      </w:r>
      <w:r w:rsidRPr="00EC12FE">
        <w:t>Conditions of Contract</w:t>
      </w:r>
      <w:bookmarkEnd w:id="559"/>
      <w:bookmarkEnd w:id="560"/>
    </w:p>
    <w:p w:rsidR="007B586E" w:rsidRPr="00EC12FE" w:rsidRDefault="007B586E"/>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7614"/>
      </w:tblGrid>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tabs>
                <w:tab w:val="left" w:pos="556"/>
              </w:tabs>
              <w:spacing w:before="120" w:after="200"/>
              <w:ind w:left="562" w:right="-72" w:hanging="562"/>
              <w:jc w:val="center"/>
              <w:rPr>
                <w:b/>
                <w:sz w:val="28"/>
              </w:rPr>
            </w:pPr>
            <w:r w:rsidRPr="00EC12FE">
              <w:rPr>
                <w:b/>
                <w:sz w:val="28"/>
              </w:rPr>
              <w:t>A. General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(d)</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left" w:pos="556"/>
              </w:tabs>
              <w:spacing w:after="200"/>
              <w:ind w:left="556" w:right="2" w:hanging="556"/>
            </w:pPr>
            <w:r w:rsidRPr="00EC12FE">
              <w:t>The financing institution is:</w:t>
            </w:r>
            <w:r w:rsidR="0069301A">
              <w:t xml:space="preserve"> </w:t>
            </w:r>
            <w:r w:rsidR="0014582A">
              <w:rPr>
                <w:b/>
                <w:i/>
              </w:rPr>
              <w:t>World Bank</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(s)</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tabs>
                <w:tab w:val="left" w:pos="556"/>
              </w:tabs>
              <w:ind w:left="556" w:right="2" w:hanging="556"/>
            </w:pPr>
            <w:r w:rsidRPr="00EC12FE">
              <w:t xml:space="preserve">The </w:t>
            </w:r>
            <w:r w:rsidR="00283744" w:rsidRPr="00EC12FE">
              <w:t>Employer</w:t>
            </w:r>
            <w:r w:rsidRPr="00EC12FE">
              <w:t xml:space="preserve"> is </w:t>
            </w:r>
            <w:r w:rsidR="00502AF1">
              <w:t xml:space="preserve">: </w:t>
            </w:r>
          </w:p>
          <w:p w:rsidR="007B586E" w:rsidRDefault="00502AF1" w:rsidP="00502AF1">
            <w:pPr>
              <w:tabs>
                <w:tab w:val="left" w:pos="556"/>
              </w:tabs>
              <w:ind w:left="556" w:right="2" w:hanging="556"/>
              <w:rPr>
                <w:b/>
              </w:rPr>
            </w:pPr>
            <w:r>
              <w:rPr>
                <w:b/>
                <w:i/>
              </w:rPr>
              <w:tab/>
            </w:r>
            <w:r w:rsidR="0069301A" w:rsidRPr="0069301A">
              <w:rPr>
                <w:b/>
                <w:i/>
              </w:rPr>
              <w:t>Ministry of Environment and Energy, Male’</w:t>
            </w:r>
            <w:r>
              <w:rPr>
                <w:b/>
                <w:i/>
              </w:rPr>
              <w:t xml:space="preserve">, </w:t>
            </w:r>
            <w:r w:rsidR="0034465E">
              <w:rPr>
                <w:b/>
                <w:i/>
              </w:rPr>
              <w:t>Republic of</w:t>
            </w:r>
            <w:r w:rsidR="0069301A" w:rsidRPr="0069301A">
              <w:rPr>
                <w:b/>
                <w:i/>
              </w:rPr>
              <w:t xml:space="preserve"> Maldives</w:t>
            </w:r>
            <w:r w:rsidR="007B586E" w:rsidRPr="0069301A">
              <w:rPr>
                <w:b/>
              </w:rPr>
              <w:t>.</w:t>
            </w:r>
          </w:p>
          <w:p w:rsidR="00502AF1" w:rsidRPr="00502AF1" w:rsidRDefault="00502AF1" w:rsidP="00502AF1">
            <w:pPr>
              <w:tabs>
                <w:tab w:val="left" w:pos="556"/>
              </w:tabs>
              <w:ind w:left="556" w:right="2" w:hanging="556"/>
              <w:rPr>
                <w:b/>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(v)</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69301A">
            <w:pPr>
              <w:ind w:right="2"/>
            </w:pPr>
            <w:r w:rsidRPr="00EC12FE">
              <w:t>The Intended Completion Date for the whole of the Works shall be</w:t>
            </w:r>
            <w:r w:rsidR="0014582A">
              <w:t>:-</w:t>
            </w:r>
          </w:p>
          <w:p w:rsidR="007B586E" w:rsidRDefault="007B586E" w:rsidP="00FE3BE2">
            <w:pPr>
              <w:ind w:right="2"/>
              <w:rPr>
                <w:b/>
                <w:i/>
              </w:rPr>
            </w:pPr>
            <w:r w:rsidRPr="00EC12FE">
              <w:t xml:space="preserve"> </w:t>
            </w:r>
            <w:r w:rsidR="00502AF1">
              <w:tab/>
            </w:r>
            <w:r w:rsidR="00FE3BE2">
              <w:rPr>
                <w:b/>
                <w:i/>
              </w:rPr>
              <w:t>90</w:t>
            </w:r>
            <w:r w:rsidR="0069301A">
              <w:rPr>
                <w:b/>
                <w:i/>
              </w:rPr>
              <w:t xml:space="preserve"> </w:t>
            </w:r>
            <w:r w:rsidR="0069301A" w:rsidRPr="002F1141">
              <w:rPr>
                <w:b/>
                <w:i/>
              </w:rPr>
              <w:t>Days</w:t>
            </w:r>
            <w:r w:rsidR="0069301A" w:rsidRPr="0069301A">
              <w:rPr>
                <w:b/>
                <w:i/>
              </w:rPr>
              <w:t xml:space="preserve"> from the </w:t>
            </w:r>
            <w:r w:rsidR="003D6122">
              <w:rPr>
                <w:b/>
                <w:i/>
              </w:rPr>
              <w:t>start date (GCC 1.1 (</w:t>
            </w:r>
            <w:proofErr w:type="spellStart"/>
            <w:r w:rsidR="003D6122">
              <w:rPr>
                <w:b/>
                <w:i/>
              </w:rPr>
              <w:t>dd</w:t>
            </w:r>
            <w:proofErr w:type="spellEnd"/>
            <w:r w:rsidR="003D6122">
              <w:rPr>
                <w:b/>
                <w:i/>
              </w:rPr>
              <w:t>))</w:t>
            </w:r>
          </w:p>
          <w:p w:rsidR="0014582A" w:rsidRPr="00EC12FE" w:rsidRDefault="0014582A" w:rsidP="0069301A">
            <w:pPr>
              <w:ind w:right="2"/>
              <w:rPr>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(y)</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501FC5">
            <w:pPr>
              <w:tabs>
                <w:tab w:val="left" w:pos="556"/>
              </w:tabs>
              <w:spacing w:after="200"/>
              <w:ind w:right="2"/>
            </w:pPr>
            <w:r w:rsidRPr="00EC12FE">
              <w:t xml:space="preserve">The Project Manager is </w:t>
            </w:r>
            <w:r w:rsidR="00493E1B" w:rsidRPr="00493E1B">
              <w:rPr>
                <w:b/>
                <w:i/>
              </w:rPr>
              <w:t xml:space="preserve">Project Manager, </w:t>
            </w:r>
            <w:r w:rsidR="00501FC5">
              <w:rPr>
                <w:b/>
                <w:i/>
              </w:rPr>
              <w:t xml:space="preserve">Maldives </w:t>
            </w:r>
            <w:r w:rsidR="00701924">
              <w:rPr>
                <w:b/>
                <w:i/>
              </w:rPr>
              <w:t>Environmental Management Project (MEMP)</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aa</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701924">
            <w:pPr>
              <w:spacing w:after="200"/>
              <w:ind w:right="2"/>
            </w:pPr>
            <w:r w:rsidRPr="00EC12FE">
              <w:t xml:space="preserve">The Site is located at </w:t>
            </w:r>
            <w:r w:rsidR="00701924">
              <w:rPr>
                <w:b/>
                <w:i/>
              </w:rPr>
              <w:t xml:space="preserve">R. </w:t>
            </w:r>
            <w:proofErr w:type="spellStart"/>
            <w:r w:rsidR="00701924">
              <w:rPr>
                <w:b/>
                <w:i/>
              </w:rPr>
              <w:t>Vandhoo</w:t>
            </w:r>
            <w:proofErr w:type="spellEnd"/>
            <w:r w:rsidR="00701924">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dd</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21737E">
            <w:pPr>
              <w:tabs>
                <w:tab w:val="left" w:pos="556"/>
              </w:tabs>
              <w:ind w:right="2"/>
            </w:pPr>
            <w:r w:rsidRPr="00EC12FE">
              <w:t>The Start Date shall be</w:t>
            </w:r>
            <w:r w:rsidR="0014582A">
              <w:t>:</w:t>
            </w:r>
          </w:p>
          <w:p w:rsidR="007B586E" w:rsidRDefault="007B586E" w:rsidP="00C4485D">
            <w:pPr>
              <w:tabs>
                <w:tab w:val="left" w:pos="556"/>
              </w:tabs>
              <w:ind w:right="2"/>
              <w:rPr>
                <w:b/>
                <w:i/>
              </w:rPr>
            </w:pPr>
            <w:r w:rsidRPr="00EC12FE">
              <w:t xml:space="preserve"> </w:t>
            </w:r>
            <w:r w:rsidR="00502AF1">
              <w:tab/>
            </w:r>
            <w:r w:rsidR="00701924">
              <w:rPr>
                <w:b/>
                <w:i/>
              </w:rPr>
              <w:t>14</w:t>
            </w:r>
            <w:r w:rsidR="0021737E">
              <w:rPr>
                <w:b/>
                <w:i/>
              </w:rPr>
              <w:t xml:space="preserve"> </w:t>
            </w:r>
            <w:r w:rsidR="0021737E" w:rsidRPr="002F1141">
              <w:rPr>
                <w:b/>
                <w:i/>
              </w:rPr>
              <w:t>Days</w:t>
            </w:r>
            <w:r w:rsidR="0021737E" w:rsidRPr="0069301A">
              <w:rPr>
                <w:b/>
                <w:i/>
              </w:rPr>
              <w:t xml:space="preserve"> from the</w:t>
            </w:r>
            <w:r w:rsidR="00C4485D" w:rsidRPr="0069301A">
              <w:rPr>
                <w:b/>
                <w:i/>
              </w:rPr>
              <w:t xml:space="preserve"> date of Acceptance Letter</w:t>
            </w:r>
            <w:r w:rsidR="0021737E" w:rsidRPr="002F1141">
              <w:rPr>
                <w:b/>
                <w:i/>
              </w:rPr>
              <w:t>.</w:t>
            </w:r>
          </w:p>
          <w:p w:rsidR="0014582A" w:rsidRPr="00EC12FE" w:rsidRDefault="0014582A" w:rsidP="0021737E">
            <w:pPr>
              <w:tabs>
                <w:tab w:val="left" w:pos="556"/>
              </w:tabs>
              <w:ind w:right="2"/>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hh</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FE3BE2">
            <w:pPr>
              <w:spacing w:after="200"/>
              <w:ind w:right="2"/>
            </w:pPr>
            <w:r w:rsidRPr="00EC12FE">
              <w:t xml:space="preserve">The Works consist of </w:t>
            </w:r>
            <w:r w:rsidR="004D361E">
              <w:rPr>
                <w:b/>
                <w:i/>
              </w:rPr>
              <w:t xml:space="preserve">Construction of </w:t>
            </w:r>
            <w:r w:rsidR="00FE3BE2" w:rsidRPr="00FE3BE2">
              <w:rPr>
                <w:b/>
                <w:i/>
              </w:rPr>
              <w:t xml:space="preserve">Drainage, Storage Room and Mess room in </w:t>
            </w:r>
            <w:proofErr w:type="spellStart"/>
            <w:r w:rsidR="00FE3BE2" w:rsidRPr="00FE3BE2">
              <w:rPr>
                <w:b/>
                <w:i/>
              </w:rPr>
              <w:t>R.Vandhoo</w:t>
            </w:r>
            <w:proofErr w:type="spellEnd"/>
            <w:r w:rsidR="00E65194">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2.3(i)</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The following documents also form part of the Contract: </w:t>
            </w:r>
            <w:r w:rsidR="0021737E" w:rsidRPr="0021737E">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 xml:space="preserve">GCC 3.1 </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The language of the contract is </w:t>
            </w:r>
            <w:r w:rsidR="00493E1B" w:rsidRPr="00493E1B">
              <w:rPr>
                <w:b/>
                <w:i/>
              </w:rPr>
              <w:t>English.</w:t>
            </w:r>
            <w:r w:rsidRPr="00EC12FE">
              <w:rPr>
                <w:i/>
              </w:rPr>
              <w:t xml:space="preserve"> </w:t>
            </w:r>
          </w:p>
          <w:p w:rsidR="007B586E" w:rsidRPr="00EC12FE" w:rsidRDefault="007B586E" w:rsidP="00493E1B">
            <w:pPr>
              <w:tabs>
                <w:tab w:val="left" w:pos="556"/>
              </w:tabs>
              <w:spacing w:after="200"/>
              <w:ind w:left="556" w:right="-72" w:hanging="556"/>
            </w:pPr>
            <w:r w:rsidRPr="00EC12FE">
              <w:t xml:space="preserve">The law that applies to the Contract is the law of </w:t>
            </w:r>
            <w:r w:rsidR="00493E1B" w:rsidRPr="00493E1B">
              <w:rPr>
                <w:b/>
                <w:i/>
              </w:rPr>
              <w:t>Republic of Maldives</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493E1B">
            <w:pPr>
              <w:spacing w:after="200"/>
              <w:ind w:right="-72"/>
            </w:pPr>
            <w:r w:rsidRPr="00EC12FE">
              <w:t xml:space="preserve">The Project manager </w:t>
            </w:r>
            <w:r w:rsidRPr="00493E1B">
              <w:rPr>
                <w:b/>
                <w:i/>
              </w:rPr>
              <w:t xml:space="preserve">may </w:t>
            </w:r>
            <w:r w:rsidRPr="00EC12FE">
              <w:t>delegate any of his duties and responsibilities.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8.1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right" w:pos="7254"/>
              </w:tabs>
              <w:spacing w:after="200"/>
            </w:pPr>
            <w:r w:rsidRPr="00EC12FE">
              <w:t xml:space="preserve">Schedule of other contractors: </w:t>
            </w:r>
            <w:r w:rsidR="0014582A" w:rsidRPr="00C4485D">
              <w:rPr>
                <w:b/>
                <w:bCs/>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13.1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The minimum insurance amounts and deductibles shall be:</w:t>
            </w:r>
          </w:p>
          <w:p w:rsidR="00502AF1" w:rsidRDefault="007B586E" w:rsidP="003D6FE5">
            <w:pPr>
              <w:tabs>
                <w:tab w:val="left" w:pos="556"/>
              </w:tabs>
              <w:spacing w:after="160"/>
              <w:ind w:left="556" w:right="-72" w:hanging="547"/>
            </w:pPr>
            <w:r w:rsidRPr="00EC12FE">
              <w:t>(a)</w:t>
            </w:r>
            <w:r w:rsidRPr="00EC12FE">
              <w:tab/>
            </w:r>
            <w:r w:rsidR="00701924" w:rsidRPr="00EC12FE">
              <w:t>For</w:t>
            </w:r>
            <w:r w:rsidRPr="00EC12FE">
              <w:t xml:space="preserve"> loss or damage to the Works</w:t>
            </w:r>
            <w:r w:rsidR="00701924" w:rsidRPr="00EC12FE">
              <w:t>, Plant</w:t>
            </w:r>
            <w:r w:rsidRPr="00EC12FE">
              <w:t xml:space="preserve"> and Materials: </w:t>
            </w:r>
            <w:r w:rsidR="00502AF1" w:rsidRPr="00B864AE">
              <w:rPr>
                <w:b/>
                <w:bCs/>
                <w:i/>
                <w:iCs/>
              </w:rPr>
              <w:t>110% of Contract Price</w:t>
            </w:r>
            <w:r w:rsidR="00502AF1" w:rsidRPr="00B864AE">
              <w:t>.</w:t>
            </w:r>
            <w:r w:rsidR="00502AF1" w:rsidRPr="00EC12FE">
              <w:t xml:space="preserve"> </w:t>
            </w:r>
          </w:p>
          <w:p w:rsidR="00502AF1" w:rsidRDefault="007B586E" w:rsidP="00502AF1">
            <w:pPr>
              <w:tabs>
                <w:tab w:val="left" w:pos="556"/>
              </w:tabs>
              <w:spacing w:after="160"/>
              <w:ind w:left="556" w:right="-72" w:hanging="547"/>
            </w:pPr>
            <w:r w:rsidRPr="00EC12FE">
              <w:t>(b)</w:t>
            </w:r>
            <w:r w:rsidRPr="00EC12FE">
              <w:tab/>
              <w:t xml:space="preserve">For loss or damage to Equipment:  </w:t>
            </w:r>
            <w:r w:rsidR="00502AF1" w:rsidRPr="00787CF9">
              <w:rPr>
                <w:b/>
                <w:bCs/>
                <w:i/>
                <w:iCs/>
              </w:rPr>
              <w:t>110% value of the essential  machinery and equipment</w:t>
            </w:r>
          </w:p>
          <w:p w:rsidR="00502AF1" w:rsidRPr="00502AF1" w:rsidRDefault="007B586E" w:rsidP="00A5770E">
            <w:pPr>
              <w:tabs>
                <w:tab w:val="left" w:pos="556"/>
              </w:tabs>
              <w:spacing w:after="160"/>
              <w:ind w:left="556" w:right="-72" w:hanging="547"/>
            </w:pPr>
            <w:r w:rsidRPr="00EC12FE">
              <w:t>(c)</w:t>
            </w:r>
            <w:r w:rsidRPr="00EC12FE">
              <w:tab/>
            </w:r>
            <w:r w:rsidR="00C4485D" w:rsidRPr="00EC12FE">
              <w:t>For</w:t>
            </w:r>
            <w:r w:rsidRPr="00EC12FE">
              <w:t xml:space="preserve"> loss or damage to property (except the Works, Plant, Materials, and Equipment) in connection with Contract </w:t>
            </w:r>
            <w:r w:rsidR="00502AF1" w:rsidRPr="00B864AE">
              <w:rPr>
                <w:b/>
                <w:bCs/>
                <w:i/>
                <w:iCs/>
              </w:rPr>
              <w:t>05% of the Contract Price.</w:t>
            </w:r>
          </w:p>
          <w:p w:rsidR="007B586E" w:rsidRPr="00EC12FE" w:rsidRDefault="007B586E">
            <w:pPr>
              <w:tabs>
                <w:tab w:val="left" w:pos="556"/>
              </w:tabs>
              <w:spacing w:after="160"/>
              <w:ind w:left="556" w:right="-72" w:hanging="547"/>
            </w:pPr>
            <w:r w:rsidRPr="00EC12FE">
              <w:t>(d)</w:t>
            </w:r>
            <w:r w:rsidRPr="00EC12FE">
              <w:tab/>
              <w:t xml:space="preserve">for personal injury or death: </w:t>
            </w:r>
          </w:p>
          <w:p w:rsidR="00502AF1" w:rsidRPr="00B864A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proofErr w:type="gramStart"/>
            <w:r w:rsidRPr="00B864AE">
              <w:t>of</w:t>
            </w:r>
            <w:proofErr w:type="gramEnd"/>
            <w:r w:rsidRPr="00B864AE">
              <w:t xml:space="preserve"> the Contractor’s employees: </w:t>
            </w:r>
            <w:r w:rsidRPr="00B864AE">
              <w:rPr>
                <w:b/>
                <w:bCs/>
                <w:i/>
                <w:iCs/>
              </w:rPr>
              <w:t xml:space="preserve">Rufiyaa </w:t>
            </w:r>
            <w:r w:rsidR="00206881">
              <w:rPr>
                <w:b/>
                <w:bCs/>
                <w:i/>
                <w:iCs/>
              </w:rPr>
              <w:t>1</w:t>
            </w:r>
            <w:r>
              <w:rPr>
                <w:b/>
                <w:bCs/>
                <w:i/>
                <w:iCs/>
              </w:rPr>
              <w:t>00</w:t>
            </w:r>
            <w:r w:rsidRPr="00B864AE">
              <w:rPr>
                <w:b/>
                <w:bCs/>
                <w:i/>
                <w:iCs/>
              </w:rPr>
              <w:t>,000 per person</w:t>
            </w:r>
            <w:r w:rsidRPr="00B864AE">
              <w:t>.</w:t>
            </w:r>
          </w:p>
          <w:p w:rsidR="007B586E" w:rsidRPr="00EC12F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proofErr w:type="gramStart"/>
            <w:r w:rsidRPr="00B864AE">
              <w:t>of</w:t>
            </w:r>
            <w:proofErr w:type="gramEnd"/>
            <w:r w:rsidRPr="00B864AE">
              <w:t xml:space="preserve"> other people: </w:t>
            </w:r>
            <w:r w:rsidRPr="00B864AE">
              <w:rPr>
                <w:b/>
                <w:bCs/>
                <w:i/>
                <w:iCs/>
              </w:rPr>
              <w:t xml:space="preserve">Rufiyaa </w:t>
            </w:r>
            <w:r>
              <w:rPr>
                <w:b/>
                <w:bCs/>
                <w:i/>
                <w:iCs/>
              </w:rPr>
              <w:t>100</w:t>
            </w:r>
            <w:r w:rsidRPr="00B864AE">
              <w:rPr>
                <w:b/>
                <w:bCs/>
                <w:i/>
                <w:iCs/>
              </w:rPr>
              <w:t>,000 per person</w:t>
            </w:r>
            <w:r w:rsidRPr="00B864A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14.1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3968A6">
            <w:pPr>
              <w:spacing w:after="200"/>
              <w:ind w:right="-72"/>
            </w:pPr>
            <w:r w:rsidRPr="00EC12FE">
              <w:t xml:space="preserve">Site Data are: </w:t>
            </w:r>
            <w:r w:rsidR="003968A6">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lastRenderedPageBreak/>
              <w:t>GCC 20.1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A049C0">
            <w:pPr>
              <w:spacing w:after="200"/>
              <w:ind w:right="-72"/>
            </w:pPr>
            <w:r w:rsidRPr="00EC12FE">
              <w:t xml:space="preserve">The Site Possession Date(s) shall be: </w:t>
            </w:r>
            <w:r w:rsidR="00A049C0">
              <w:rPr>
                <w:b/>
                <w:i/>
              </w:rPr>
              <w:t>7-14</w:t>
            </w:r>
            <w:r w:rsidR="00C766AE" w:rsidRPr="00C766AE">
              <w:rPr>
                <w:b/>
                <w:i/>
              </w:rPr>
              <w:t xml:space="preserve"> Days from the signing of the Contract</w:t>
            </w:r>
            <w:r w:rsidRPr="00EC12FE">
              <w:rPr>
                <w:i/>
              </w:rPr>
              <w:t xml:space="preserve"> </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23.1 &amp;</w:t>
            </w:r>
          </w:p>
          <w:p w:rsidR="007B586E" w:rsidRPr="00EC12FE" w:rsidRDefault="007B586E">
            <w:pPr>
              <w:rPr>
                <w:b/>
              </w:rPr>
            </w:pPr>
            <w:r w:rsidRPr="00EC12FE">
              <w:rPr>
                <w:b/>
              </w:rPr>
              <w:t>GCC 23.2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Appointing </w:t>
            </w:r>
            <w:r w:rsidR="00C766AE">
              <w:t xml:space="preserve">Authority for the Adjudicator: </w:t>
            </w:r>
            <w:r w:rsidR="0021737E" w:rsidRPr="00C766AE">
              <w:rPr>
                <w:b/>
                <w:i/>
              </w:rPr>
              <w:t>Ministry of Finance and Treasury</w:t>
            </w:r>
            <w:r w:rsidR="00502AF1">
              <w:rPr>
                <w:b/>
                <w:i/>
              </w:rPr>
              <w:t>, Male’, Republic of Maldives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24.3</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Hourly rate and types of reimbursable expenses to be paid to the Adjudicator: </w:t>
            </w:r>
            <w:r w:rsidRPr="00EC12FE">
              <w:rPr>
                <w:i/>
              </w:rPr>
              <w:t>[insert hourly fees and</w:t>
            </w:r>
            <w:r w:rsidRPr="00EC12FE">
              <w:t xml:space="preserve"> </w:t>
            </w:r>
            <w:r w:rsidRPr="00EC12FE">
              <w:rPr>
                <w:i/>
              </w:rPr>
              <w:t>reimbursable expenses]</w:t>
            </w:r>
            <w:r w:rsidRPr="00EC12F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24.4</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keepNext/>
              <w:spacing w:after="200"/>
              <w:ind w:right="92"/>
            </w:pPr>
            <w:r w:rsidRPr="00EC12FE">
              <w:t xml:space="preserve">Institution whose arbitration procedures shall be used: </w:t>
            </w:r>
            <w:r w:rsidR="00502AF1">
              <w:rPr>
                <w:b/>
                <w:i/>
              </w:rPr>
              <w:t>United Nations Commission on International Trade Law (UNCITRAL) Arbitration Rules</w:t>
            </w:r>
          </w:p>
          <w:p w:rsidR="007B586E" w:rsidRPr="00EC12FE" w:rsidRDefault="007B586E" w:rsidP="00493E1B">
            <w:pPr>
              <w:spacing w:after="160"/>
              <w:ind w:right="86"/>
            </w:pPr>
            <w:r w:rsidRPr="00EC12FE">
              <w:t xml:space="preserve">The place of arbitration shall be: </w:t>
            </w:r>
            <w:r w:rsidR="00493E1B" w:rsidRPr="00C766AE">
              <w:rPr>
                <w:b/>
                <w:i/>
              </w:rPr>
              <w:t>Male’, Republic of Maldives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B. Time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E65194">
            <w:pPr>
              <w:spacing w:after="200"/>
              <w:ind w:right="92"/>
            </w:pPr>
            <w:r w:rsidRPr="00EC12FE">
              <w:t xml:space="preserve">The Contractor shall submit for approval a Program for the Works within </w:t>
            </w:r>
            <w:r w:rsidR="00AE113B">
              <w:rPr>
                <w:b/>
                <w:i/>
                <w:noProof/>
              </w:rPr>
              <mc:AlternateContent>
                <mc:Choice Requires="wps">
                  <w:drawing>
                    <wp:anchor distT="0" distB="0" distL="114300" distR="114300" simplePos="0" relativeHeight="251655680" behindDoc="1" locked="0" layoutInCell="0" allowOverlap="1">
                      <wp:simplePos x="0" y="0"/>
                      <wp:positionH relativeFrom="margin">
                        <wp:posOffset>4198620</wp:posOffset>
                      </wp:positionH>
                      <wp:positionV relativeFrom="page">
                        <wp:posOffset>914400</wp:posOffset>
                      </wp:positionV>
                      <wp:extent cx="1289050" cy="6350"/>
                      <wp:effectExtent l="0" t="0" r="0" b="3175"/>
                      <wp:wrapNone/>
                      <wp:docPr id="7"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7" o:spid="_x0000_s1026" style="position:absolute;margin-left:330.6pt;margin-top:1in;width:101.5pt;height:.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" o:allowincell="f" fillcolor="black" stroked="f" strokeweight="0">
                      <w10:wrap anchorx="margin" anchory="page"/>
                    </v:rect>
                  </w:pict>
                </mc:Fallback>
              </mc:AlternateContent>
            </w:r>
            <w:r w:rsidR="00E65194">
              <w:rPr>
                <w:b/>
                <w:i/>
              </w:rPr>
              <w:t>7</w:t>
            </w:r>
            <w:r w:rsidRPr="00C766AE">
              <w:rPr>
                <w:b/>
                <w:i/>
              </w:rPr>
              <w:t xml:space="preserve"> days</w:t>
            </w:r>
            <w:r w:rsidRPr="00EC12FE">
              <w:t xml:space="preserve"> from the date of the Letter of Acceptance.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.3</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rsidP="00A049C0">
            <w:pPr>
              <w:spacing w:after="200"/>
              <w:ind w:right="92"/>
              <w:rPr>
                <w:b/>
                <w:i/>
              </w:rPr>
            </w:pPr>
            <w:r w:rsidRPr="00EC12FE">
              <w:t xml:space="preserve">The period between Program updates is </w:t>
            </w:r>
            <w:r w:rsidR="00A049C0">
              <w:rPr>
                <w:b/>
                <w:i/>
              </w:rPr>
              <w:t>45</w:t>
            </w:r>
            <w:r w:rsidRPr="00C766AE">
              <w:rPr>
                <w:b/>
                <w:i/>
              </w:rPr>
              <w:t xml:space="preserve"> days.</w:t>
            </w:r>
          </w:p>
          <w:p w:rsidR="007B586E" w:rsidRPr="00EC12FE" w:rsidRDefault="007B586E">
            <w:pPr>
              <w:spacing w:after="200"/>
              <w:ind w:right="92"/>
            </w:pPr>
            <w:r w:rsidRPr="00EC12FE">
              <w:t xml:space="preserve">The amount to be withheld for late submission of an updated Program is </w:t>
            </w:r>
            <w:r w:rsidR="00502AF1" w:rsidRPr="007B4460">
              <w:rPr>
                <w:b/>
                <w:i/>
              </w:rPr>
              <w:t xml:space="preserve">ten </w:t>
            </w:r>
            <w:r w:rsidR="00502AF1">
              <w:rPr>
                <w:b/>
                <w:i/>
              </w:rPr>
              <w:t>(</w:t>
            </w:r>
            <w:r w:rsidR="00502AF1" w:rsidRPr="007B4460">
              <w:rPr>
                <w:b/>
                <w:i/>
              </w:rPr>
              <w:t>10</w:t>
            </w:r>
            <w:r w:rsidR="00502AF1">
              <w:rPr>
                <w:b/>
                <w:i/>
              </w:rPr>
              <w:t>)</w:t>
            </w:r>
            <w:r w:rsidR="00502AF1" w:rsidRPr="007B4460">
              <w:rPr>
                <w:b/>
                <w:i/>
              </w:rPr>
              <w:t xml:space="preserve"> percent </w:t>
            </w:r>
            <w:r w:rsidR="00502AF1" w:rsidRPr="00CF3EE1">
              <w:rPr>
                <w:bCs/>
                <w:iCs/>
              </w:rPr>
              <w:t>of monthly progress bill.</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C. Quality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rPr>
                <w:b/>
              </w:rPr>
            </w:pPr>
            <w:r w:rsidRPr="00EC12FE">
              <w:rPr>
                <w:b/>
              </w:rPr>
              <w:t>GCC 3</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after="200"/>
              <w:ind w:right="92"/>
              <w:rPr>
                <w:i/>
              </w:rPr>
            </w:pPr>
            <w:r w:rsidRPr="00EC12FE">
              <w:t xml:space="preserve">The Defects Liability Period is: </w:t>
            </w:r>
            <w:r w:rsidR="00493E1B" w:rsidRPr="0021737E">
              <w:rPr>
                <w:b/>
                <w:i/>
              </w:rPr>
              <w:t>365</w:t>
            </w:r>
            <w:r w:rsidRPr="0021737E">
              <w:rPr>
                <w:b/>
                <w:i/>
              </w:rPr>
              <w:t xml:space="preserve"> days.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D. Cost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F1141">
            <w:pPr>
              <w:spacing w:after="200"/>
              <w:ind w:right="2"/>
            </w:pPr>
            <w:r w:rsidRPr="00EC12FE">
              <w:t xml:space="preserve">The currency of the </w:t>
            </w:r>
            <w:r w:rsidR="00283744" w:rsidRPr="00EC12FE">
              <w:t>Employer</w:t>
            </w:r>
            <w:r w:rsidRPr="00EC12FE">
              <w:t xml:space="preserve">’s country is: </w:t>
            </w:r>
            <w:r w:rsidR="00AE113B">
              <w:rPr>
                <w:b/>
                <w:noProof/>
              </w:rPr>
              <mc:AlternateContent>
                <mc:Choice Requires="wps">
                  <w:drawing>
                    <wp:anchor distT="0" distB="0" distL="114300" distR="114300" simplePos="0" relativeHeight="251657728" behindDoc="1" locked="0" layoutInCell="0" allowOverlap="1">
                      <wp:simplePos x="0" y="0"/>
                      <wp:positionH relativeFrom="margin">
                        <wp:posOffset>2846705</wp:posOffset>
                      </wp:positionH>
                      <wp:positionV relativeFrom="page">
                        <wp:posOffset>914400</wp:posOffset>
                      </wp:positionV>
                      <wp:extent cx="2642870" cy="6350"/>
                      <wp:effectExtent l="0" t="0" r="0" b="3175"/>
                      <wp:wrapNone/>
                      <wp:docPr id="6" name="Rectangle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2870" cy="635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9" o:spid="_x0000_s1026" style="position:absolute;margin-left:224.15pt;margin-top:1in;width:208.1pt;height:.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" o:allowincell="f" fillcolor="black" stroked="f" strokeweight="0">
                      <w10:wrap anchorx="margin" anchory="page"/>
                    </v:rect>
                  </w:pict>
                </mc:Fallback>
              </mc:AlternateContent>
            </w:r>
            <w:r w:rsidR="002F1141" w:rsidRPr="002F1141">
              <w:rPr>
                <w:b/>
                <w:i/>
              </w:rPr>
              <w:t>Maldivian Rufiyaa (MVR)</w:t>
            </w:r>
            <w:r w:rsidRPr="002F1141">
              <w:rPr>
                <w:b/>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5</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34465E" w:rsidRDefault="0034465E" w:rsidP="0034465E">
            <w:pPr>
              <w:spacing w:after="200"/>
              <w:ind w:right="2"/>
              <w:rPr>
                <w:b/>
                <w:i/>
              </w:rPr>
            </w:pPr>
            <w:r w:rsidRPr="0034465E">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2F1141" w:rsidRDefault="00AE113B" w:rsidP="00502AF1">
            <w:pPr>
              <w:spacing w:after="200"/>
              <w:ind w:right="2"/>
            </w:pPr>
            <w:r>
              <w:rPr>
                <w:noProof/>
              </w:rPr>
              <mc:AlternateContent>
                <mc:Choice Requires="wps">
                  <w:drawing>
                    <wp:anchor distT="0" distB="0" distL="114300" distR="114300" simplePos="0" relativeHeight="251658752" behindDoc="1" locked="0" layoutInCell="0" allowOverlap="1">
                      <wp:simplePos x="0" y="0"/>
                      <wp:positionH relativeFrom="margin">
                        <wp:posOffset>1261110</wp:posOffset>
                      </wp:positionH>
                      <wp:positionV relativeFrom="page">
                        <wp:posOffset>914400</wp:posOffset>
                      </wp:positionV>
                      <wp:extent cx="4224655" cy="6350"/>
                      <wp:effectExtent l="3810" t="0" r="635" b="3175"/>
                      <wp:wrapNone/>
                      <wp:docPr id="5"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2" o:spid="_x0000_s1026" style="position:absolute;margin-left:99.3pt;margin-top:1in;width:332.65pt;height:.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" o:allowincell="f" fillcolor="black" stroked="f" strokeweight="0">
                      <w10:wrap anchorx="margin" anchory="page"/>
                    </v:rect>
                  </w:pict>
                </mc:Fallback>
              </mc:AlternateContent>
            </w:r>
            <w:r w:rsidR="007B586E" w:rsidRPr="00EC12FE">
              <w:t xml:space="preserve">The proportion of payments retained is: </w:t>
            </w:r>
            <w:r w:rsidR="00502AF1" w:rsidRPr="00502AF1">
              <w:rPr>
                <w:b/>
                <w:i/>
              </w:rPr>
              <w:t>Five (</w:t>
            </w:r>
            <w:r w:rsidR="00502AF1">
              <w:rPr>
                <w:b/>
                <w:i/>
              </w:rPr>
              <w:t>05)</w:t>
            </w:r>
            <w:r w:rsidR="002F1141" w:rsidRPr="002F1141">
              <w:rPr>
                <w:b/>
                <w:i/>
              </w:rPr>
              <w:t xml:space="preserve"> percent.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7</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325478" w:rsidRDefault="007B586E" w:rsidP="00523C8C">
            <w:pPr>
              <w:spacing w:after="200"/>
              <w:ind w:right="2"/>
            </w:pPr>
            <w:r w:rsidRPr="00EC12FE">
              <w:t>The liquidated damages for the whole of the Works are</w:t>
            </w:r>
            <w:r w:rsidR="00493E1B">
              <w:t xml:space="preserve"> </w:t>
            </w:r>
            <w:r w:rsidR="00493E1B" w:rsidRPr="00493E1B">
              <w:rPr>
                <w:b/>
                <w:i/>
              </w:rPr>
              <w:t xml:space="preserve">Point </w:t>
            </w:r>
            <w:r w:rsidR="00523C8C">
              <w:rPr>
                <w:b/>
                <w:i/>
              </w:rPr>
              <w:t>Two</w:t>
            </w:r>
            <w:r w:rsidR="00493E1B" w:rsidRPr="00493E1B">
              <w:rPr>
                <w:b/>
                <w:i/>
              </w:rPr>
              <w:t xml:space="preserve"> </w:t>
            </w:r>
            <w:r w:rsidR="00AE113B">
              <w:rPr>
                <w:b/>
                <w:i/>
                <w:noProof/>
              </w:rPr>
              <mc:AlternateContent>
                <mc:Choice Requires="wps">
                  <w:drawing>
                    <wp:anchor distT="0" distB="0" distL="114300" distR="114300" simplePos="0" relativeHeight="251659776" behindDoc="1" locked="0" layoutInCell="0" allowOverlap="1">
                      <wp:simplePos x="0" y="0"/>
                      <wp:positionH relativeFrom="margin">
                        <wp:posOffset>3395345</wp:posOffset>
                      </wp:positionH>
                      <wp:positionV relativeFrom="page">
                        <wp:posOffset>914400</wp:posOffset>
                      </wp:positionV>
                      <wp:extent cx="2094230" cy="6350"/>
                      <wp:effectExtent l="4445" t="0" r="0" b="3175"/>
                      <wp:wrapNone/>
                      <wp:docPr id="4"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3" o:spid="_x0000_s1026" style="position:absolute;margin-left:267.35pt;margin-top:1in;width:164.9pt;height:.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" o:allowincell="f" fillcolor="black" stroked="f" strokeweight="0">
                      <w10:wrap anchorx="margin" anchory="page"/>
                    </v:rect>
                  </w:pict>
                </mc:Fallback>
              </mc:AlternateContent>
            </w:r>
            <w:r w:rsidR="00493E1B" w:rsidRPr="00493E1B">
              <w:rPr>
                <w:b/>
                <w:i/>
              </w:rPr>
              <w:t>(0.</w:t>
            </w:r>
            <w:r w:rsidR="00523C8C">
              <w:rPr>
                <w:b/>
                <w:i/>
              </w:rPr>
              <w:t>2</w:t>
            </w:r>
            <w:r w:rsidR="00493E1B" w:rsidRPr="00493E1B">
              <w:rPr>
                <w:b/>
                <w:i/>
              </w:rPr>
              <w:t>) percent</w:t>
            </w:r>
            <w:r w:rsidR="00493E1B">
              <w:rPr>
                <w:i/>
              </w:rPr>
              <w:t xml:space="preserve"> </w:t>
            </w:r>
            <w:r w:rsidR="00493E1B" w:rsidRPr="00EC12FE">
              <w:t>per</w:t>
            </w:r>
            <w:r w:rsidRPr="00EC12FE">
              <w:t xml:space="preserve"> day. </w:t>
            </w:r>
          </w:p>
          <w:p w:rsidR="007B586E" w:rsidRPr="00EC12FE" w:rsidRDefault="007B586E" w:rsidP="00B0527A">
            <w:pPr>
              <w:spacing w:after="200"/>
              <w:ind w:right="2"/>
              <w:rPr>
                <w:i/>
              </w:rPr>
            </w:pPr>
            <w:r w:rsidRPr="00EC12FE">
              <w:t xml:space="preserve">The maximum amount of liquidated damages for the whole of the Works is </w:t>
            </w:r>
            <w:r w:rsidR="00493E1B" w:rsidRPr="00493E1B">
              <w:rPr>
                <w:b/>
                <w:i/>
              </w:rPr>
              <w:t>Ten (10) percent</w:t>
            </w:r>
            <w:r w:rsidRPr="00EC12FE">
              <w:t xml:space="preserve"> of the final Contract Price.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8</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21737E">
            <w:pPr>
              <w:spacing w:after="200"/>
              <w:ind w:right="2"/>
              <w:rPr>
                <w:i/>
              </w:rPr>
            </w:pPr>
            <w:r w:rsidRPr="00B0527A">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9</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B52D98">
            <w:pPr>
              <w:spacing w:after="200"/>
              <w:ind w:right="2"/>
            </w:pPr>
            <w:r w:rsidRPr="00EC12FE">
              <w:t xml:space="preserve">The Advance Payments shall be: </w:t>
            </w:r>
            <w:r w:rsidR="0021737E" w:rsidRPr="0021737E">
              <w:rPr>
                <w:b/>
                <w:i/>
              </w:rPr>
              <w:t>Fifteen (15) percent</w:t>
            </w:r>
            <w:r w:rsidR="0021737E">
              <w:rPr>
                <w:i/>
              </w:rPr>
              <w:t xml:space="preserve"> </w:t>
            </w:r>
            <w:r w:rsidR="00B52D98" w:rsidRPr="00B0527A">
              <w:rPr>
                <w:b/>
                <w:i/>
              </w:rPr>
              <w:t>of the accepted contract amount</w:t>
            </w:r>
            <w:r w:rsidR="00B52D98">
              <w:rPr>
                <w:b/>
                <w:i/>
              </w:rPr>
              <w:t xml:space="preserve"> </w:t>
            </w:r>
            <w:r w:rsidRPr="00EC12FE">
              <w:t xml:space="preserve">and shall be paid to the Contractor no later than </w:t>
            </w:r>
            <w:r w:rsidR="00B0527A" w:rsidRPr="00B0527A">
              <w:rPr>
                <w:b/>
                <w:i/>
              </w:rPr>
              <w:t>21 days from the signing</w:t>
            </w:r>
            <w:r w:rsidR="00B0527A">
              <w:rPr>
                <w:b/>
                <w:i/>
              </w:rPr>
              <w:t xml:space="preserve"> o</w:t>
            </w:r>
            <w:r w:rsidR="00B0527A" w:rsidRPr="00B0527A">
              <w:rPr>
                <w:b/>
                <w:i/>
              </w:rPr>
              <w:t>f the contract</w:t>
            </w:r>
            <w:r w:rsidR="00BE3CEF">
              <w:rPr>
                <w:b/>
                <w:i/>
              </w:rPr>
              <w:t xml:space="preserve"> (upon submission of</w:t>
            </w:r>
            <w:r w:rsidR="00B52D98">
              <w:rPr>
                <w:b/>
                <w:i/>
              </w:rPr>
              <w:t xml:space="preserve"> Advance Payment Guaranty</w:t>
            </w:r>
            <w:r w:rsidR="006967AA">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 xml:space="preserve">GCC </w:t>
            </w:r>
            <w:r w:rsidR="005065DF" w:rsidRPr="00EC12FE">
              <w:rPr>
                <w:b/>
              </w:rPr>
              <w:t>50</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2"/>
            </w:pPr>
            <w:r w:rsidRPr="00EC12FE">
              <w:t xml:space="preserve">The Performance Security amount is  </w:t>
            </w:r>
          </w:p>
          <w:p w:rsidR="007B586E" w:rsidRPr="00EC12FE" w:rsidRDefault="007B586E" w:rsidP="00B0527A">
            <w:pPr>
              <w:tabs>
                <w:tab w:val="left" w:pos="556"/>
              </w:tabs>
              <w:spacing w:after="200"/>
              <w:ind w:left="540" w:right="2" w:hanging="540"/>
            </w:pPr>
            <w:r w:rsidRPr="00EC12FE">
              <w:t>(a)</w:t>
            </w:r>
            <w:r w:rsidRPr="00EC12FE">
              <w:tab/>
              <w:t xml:space="preserve">Bank Guarantee: </w:t>
            </w:r>
            <w:r w:rsidR="00B0527A" w:rsidRPr="00B0527A">
              <w:rPr>
                <w:b/>
                <w:i/>
              </w:rPr>
              <w:t xml:space="preserve">Five (5) Percent of the accepted contract amount in </w:t>
            </w:r>
            <w:r w:rsidR="00B0527A" w:rsidRPr="00B0527A">
              <w:rPr>
                <w:b/>
                <w:i/>
              </w:rPr>
              <w:lastRenderedPageBreak/>
              <w:t>the currency of the accepted contract amount</w:t>
            </w:r>
            <w:r w:rsidRPr="00B0527A">
              <w:rPr>
                <w:b/>
                <w:i/>
              </w:rPr>
              <w:t>.</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lastRenderedPageBreak/>
              <w:t>E. Finishing the Contract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pPr>
              <w:spacing w:after="200"/>
              <w:ind w:right="2"/>
              <w:rPr>
                <w:b/>
                <w:i/>
              </w:rPr>
            </w:pPr>
            <w:r w:rsidRPr="00EC12FE">
              <w:t xml:space="preserve">The date by which operating and maintenance manuals are required is </w:t>
            </w:r>
            <w:r w:rsidR="00C766AE">
              <w:rPr>
                <w:b/>
                <w:i/>
              </w:rPr>
              <w:t>15</w:t>
            </w:r>
            <w:r w:rsidR="00C766AE" w:rsidRPr="00C766AE">
              <w:rPr>
                <w:b/>
                <w:i/>
              </w:rPr>
              <w:t xml:space="preserve"> days from the completion of the works.</w:t>
            </w:r>
          </w:p>
          <w:p w:rsidR="007B586E" w:rsidRPr="00EC12FE" w:rsidRDefault="007B586E" w:rsidP="00C766AE">
            <w:pPr>
              <w:spacing w:after="200"/>
              <w:ind w:right="2"/>
            </w:pPr>
            <w:r w:rsidRPr="00EC12FE">
              <w:t xml:space="preserve">The date by which “as built” drawings are required is </w:t>
            </w:r>
            <w:r w:rsidR="00AE113B">
              <w:rPr>
                <w:b/>
                <w:i/>
                <w:noProof/>
              </w:rPr>
              <mc:AlternateContent>
                <mc:Choice Requires="wps">
                  <w:drawing>
                    <wp:anchor distT="0" distB="0" distL="114300" distR="114300" simplePos="0" relativeHeight="251660800" behindDoc="1" locked="0" layoutInCell="0" allowOverlap="1">
                      <wp:simplePos x="0" y="0"/>
                      <wp:positionH relativeFrom="margin">
                        <wp:posOffset>2741930</wp:posOffset>
                      </wp:positionH>
                      <wp:positionV relativeFrom="page">
                        <wp:posOffset>914400</wp:posOffset>
                      </wp:positionV>
                      <wp:extent cx="2743200" cy="6350"/>
                      <wp:effectExtent l="0" t="0" r="1270" b="3175"/>
                      <wp:wrapNone/>
                      <wp:docPr id="3"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4" o:spid="_x0000_s1026" style="position:absolute;margin-left:215.9pt;margin-top:1in;width:3in;height:.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K1yLMdQIAAPgEAAAOAAAAAAAA&#10;AAAAAAAAAC4CAABkcnMvZTJvRG9jLnhtbFBLAQItABQABgAIAAAAIQAPlkdD3AAAAAsBAAAPAAAA&#10;AAAAAAAAAAAAAM8EAABkcnMvZG93bnJldi54bWxQSwUGAAAAAAQABADzAAAA2AUAAAAA&#10;" o:allowincell="f" fillcolor="black" stroked="f" strokeweight="0">
                      <w10:wrap anchorx="margin" anchory="page"/>
                    </v:rect>
                  </w:pict>
                </mc:Fallback>
              </mc:AlternateContent>
            </w:r>
            <w:r w:rsidR="00C766AE" w:rsidRPr="00C766AE">
              <w:rPr>
                <w:b/>
                <w:i/>
              </w:rPr>
              <w:t>30 days from the completion of the works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C766AE">
            <w:pPr>
              <w:spacing w:after="200"/>
              <w:ind w:right="2"/>
            </w:pPr>
            <w:r w:rsidRPr="00EC12FE">
              <w:t xml:space="preserve">The amount to be withheld for failing to produce “as built” drawings and/or operating and maintenance manuals by the date required in GCC 58.1 is </w:t>
            </w:r>
            <w:r w:rsidR="00AE113B">
              <w:rPr>
                <w:b/>
                <w:i/>
                <w:noProof/>
              </w:rPr>
              <mc:AlternateContent>
                <mc:Choice Requires="wps">
                  <w:drawing>
                    <wp:anchor distT="0" distB="0" distL="114300" distR="114300" simplePos="0" relativeHeight="251661824" behindDoc="1" locked="0" layoutInCell="0" allowOverlap="1">
                      <wp:simplePos x="0" y="0"/>
                      <wp:positionH relativeFrom="margin">
                        <wp:posOffset>2741930</wp:posOffset>
                      </wp:positionH>
                      <wp:positionV relativeFrom="page">
                        <wp:posOffset>914400</wp:posOffset>
                      </wp:positionV>
                      <wp:extent cx="2743200" cy="6350"/>
                      <wp:effectExtent l="0" t="0" r="1270" b="3175"/>
                      <wp:wrapNone/>
                      <wp:docPr id="2"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6" o:spid="_x0000_s1026" style="position:absolute;margin-left:215.9pt;margin-top:1in;width:3in;height:.5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BRJBJdQIAAPgEAAAOAAAAAAAA&#10;AAAAAAAAAC4CAABkcnMvZTJvRG9jLnhtbFBLAQItABQABgAIAAAAIQAPlkdD3AAAAAsBAAAPAAAA&#10;AAAAAAAAAAAAAM8EAABkcnMvZG93bnJldi54bWxQSwUGAAAAAAQABADzAAAA2AUAAAAA&#10;" o:allowincell="f" fillcolor="black" stroked="f" strokeweight="0">
                      <w10:wrap anchorx="margin" anchory="page"/>
                    </v:rect>
                  </w:pict>
                </mc:Fallback>
              </mc:AlternateContent>
            </w:r>
            <w:r w:rsidR="00C766AE" w:rsidRPr="00C766AE">
              <w:rPr>
                <w:b/>
                <w:i/>
              </w:rPr>
              <w:t>MVR 15,000.00</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7</w:t>
            </w:r>
            <w:r w:rsidRPr="00EC12FE">
              <w:rPr>
                <w:b/>
              </w:rPr>
              <w:t>.2 (g)</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523C8C">
            <w:pPr>
              <w:spacing w:after="200"/>
              <w:ind w:right="2"/>
            </w:pPr>
            <w:r w:rsidRPr="00EC12FE">
              <w:t xml:space="preserve">The maximum number of days is: </w:t>
            </w:r>
            <w:r w:rsidR="00523C8C">
              <w:rPr>
                <w:b/>
                <w:i/>
              </w:rPr>
              <w:t>50</w:t>
            </w:r>
            <w:r w:rsidR="00C766AE" w:rsidRPr="00C766AE">
              <w:rPr>
                <w:b/>
                <w:i/>
              </w:rPr>
              <w:t xml:space="preserve"> Days</w:t>
            </w:r>
            <w:r w:rsidRPr="00C766AE">
              <w:rPr>
                <w:b/>
                <w:i/>
              </w:rPr>
              <w:t>.</w:t>
            </w:r>
            <w:r w:rsidRPr="00EC12FE">
              <w:t xml:space="preserve"> </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58.1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E23BCE">
            <w:pPr>
              <w:spacing w:after="200"/>
              <w:ind w:right="2"/>
            </w:pPr>
            <w:r w:rsidRPr="00EC12FE">
              <w:t xml:space="preserve">The percentage to apply to the value of the work not completed, representing the </w:t>
            </w:r>
            <w:r w:rsidR="00283744" w:rsidRPr="00EC12FE">
              <w:t>Employer</w:t>
            </w:r>
            <w:r w:rsidRPr="00EC12FE">
              <w:t xml:space="preserve">’s additional cost for completing the Works, is </w:t>
            </w:r>
            <w:r w:rsidR="00C766AE" w:rsidRPr="00C766AE">
              <w:rPr>
                <w:b/>
                <w:i/>
              </w:rPr>
              <w:t>T</w:t>
            </w:r>
            <w:r w:rsidR="00E23BCE">
              <w:rPr>
                <w:b/>
                <w:i/>
              </w:rPr>
              <w:t>en</w:t>
            </w:r>
            <w:r w:rsidR="00C766AE" w:rsidRPr="00C766AE">
              <w:rPr>
                <w:b/>
                <w:i/>
              </w:rPr>
              <w:t xml:space="preserve"> (</w:t>
            </w:r>
            <w:r w:rsidR="00E23BCE">
              <w:rPr>
                <w:b/>
                <w:i/>
              </w:rPr>
              <w:t>1</w:t>
            </w:r>
            <w:r w:rsidR="00C766AE" w:rsidRPr="00C766AE">
              <w:rPr>
                <w:b/>
                <w:i/>
              </w:rPr>
              <w:t>0) percent</w:t>
            </w:r>
            <w:r w:rsidRPr="00C766AE">
              <w:rPr>
                <w:b/>
                <w:i/>
              </w:rPr>
              <w:t>.</w:t>
            </w:r>
          </w:p>
        </w:tc>
      </w:tr>
    </w:tbl>
    <w:p w:rsidR="007B586E" w:rsidRPr="00EC12FE" w:rsidRDefault="007B586E"/>
    <w:p w:rsidR="007B586E" w:rsidRPr="00EC12FE" w:rsidRDefault="007B586E"/>
    <w:p w:rsidR="007B586E" w:rsidRPr="00EC12FE" w:rsidRDefault="007B586E"/>
    <w:p w:rsidR="007B586E" w:rsidRPr="00EC12FE" w:rsidRDefault="007B586E"/>
    <w:p w:rsidR="007B586E" w:rsidRPr="00EC12FE" w:rsidRDefault="007B586E">
      <w:pPr>
        <w:sectPr w:rsidR="007B586E" w:rsidRPr="00EC12FE" w:rsidSect="00C9100A">
          <w:headerReference w:type="even" r:id="rId43"/>
          <w:headerReference w:type="default" r:id="rId44"/>
          <w:headerReference w:type="first" r:id="rId45"/>
          <w:type w:val="nextColumn"/>
          <w:pgSz w:w="11901" w:h="16840" w:code="150"/>
          <w:pgMar w:top="1440" w:right="1440" w:bottom="1440" w:left="1440" w:header="720" w:footer="720" w:gutter="0"/>
          <w:cols w:space="720"/>
          <w:titlePg/>
        </w:sectPr>
      </w:pPr>
    </w:p>
    <w:p w:rsidR="007B586E" w:rsidRPr="00EC12FE" w:rsidRDefault="007B586E">
      <w:pPr>
        <w:pStyle w:val="Subtitle"/>
        <w:rPr>
          <w:b w:val="0"/>
        </w:rPr>
      </w:pPr>
      <w:bookmarkStart w:id="561" w:name="_Toc41971250"/>
      <w:bookmarkStart w:id="562" w:name="_Toc372613509"/>
      <w:r w:rsidRPr="00EC12FE">
        <w:lastRenderedPageBreak/>
        <w:t>Section X - Contract Forms</w:t>
      </w:r>
      <w:bookmarkEnd w:id="561"/>
      <w:bookmarkEnd w:id="562"/>
    </w:p>
    <w:p w:rsidR="007B586E" w:rsidRPr="00EC12FE" w:rsidRDefault="007B586E">
      <w:pPr>
        <w:pStyle w:val="TOC1"/>
        <w:ind w:left="180" w:right="288"/>
        <w:rPr>
          <w:rFonts w:cs="Arial"/>
          <w:b w:val="0"/>
        </w:rPr>
      </w:pPr>
    </w:p>
    <w:p w:rsidR="007B586E" w:rsidRPr="00EC12FE" w:rsidRDefault="007B586E">
      <w:pPr>
        <w:jc w:val="both"/>
      </w:pPr>
      <w:r w:rsidRPr="00EC12FE">
        <w:t>This Section contains forms which, once completed, will form part of the Contract. The forms for Performance Security and Advance Payment Security, when required, shall only be completed by the successful Bidder after contract award.</w:t>
      </w:r>
    </w:p>
    <w:p w:rsidR="007B586E" w:rsidRPr="00EC12FE" w:rsidRDefault="007B586E">
      <w:pPr>
        <w:pStyle w:val="TOC1"/>
        <w:ind w:left="180" w:right="288"/>
        <w:rPr>
          <w:b w:val="0"/>
          <w:szCs w:val="24"/>
        </w:rPr>
      </w:pPr>
    </w:p>
    <w:p w:rsidR="007B586E" w:rsidRPr="00EC12FE" w:rsidRDefault="007B586E">
      <w:pPr>
        <w:jc w:val="center"/>
        <w:rPr>
          <w:b/>
          <w:sz w:val="28"/>
          <w:szCs w:val="28"/>
        </w:rPr>
      </w:pPr>
      <w:bookmarkStart w:id="563" w:name="_Toc139863297"/>
      <w:r w:rsidRPr="00EC12FE">
        <w:rPr>
          <w:b/>
          <w:sz w:val="28"/>
          <w:szCs w:val="28"/>
        </w:rPr>
        <w:t>Table of Forms</w:t>
      </w:r>
      <w:bookmarkEnd w:id="563"/>
    </w:p>
    <w:p w:rsidR="006967AA" w:rsidRPr="006967AA" w:rsidRDefault="0051627C">
      <w:pPr>
        <w:pStyle w:val="TOC1"/>
        <w:tabs>
          <w:tab w:val="right" w:leader="dot" w:pos="9011"/>
        </w:tabs>
        <w:rPr>
          <w:rFonts w:asciiTheme="minorHAnsi" w:eastAsiaTheme="minorEastAsia" w:hAnsiTheme="minorHAnsi" w:cstheme="minorBidi"/>
          <w:b w:val="0"/>
          <w:bCs/>
          <w:noProof/>
          <w:sz w:val="22"/>
          <w:szCs w:val="22"/>
        </w:rPr>
      </w:pPr>
      <w:r w:rsidRPr="006967AA">
        <w:rPr>
          <w:b w:val="0"/>
          <w:bCs/>
        </w:rPr>
        <w:fldChar w:fldCharType="begin"/>
      </w:r>
      <w:r w:rsidR="007B586E" w:rsidRPr="006967AA">
        <w:rPr>
          <w:b w:val="0"/>
          <w:bCs/>
        </w:rPr>
        <w:instrText xml:space="preserve"> TOC \h \z \t "S9 Header 1,1" </w:instrText>
      </w:r>
      <w:r w:rsidRPr="006967AA">
        <w:rPr>
          <w:b w:val="0"/>
          <w:bCs/>
        </w:rPr>
        <w:fldChar w:fldCharType="separate"/>
      </w:r>
      <w:hyperlink w:anchor="_Toc398116292" w:history="1">
        <w:r w:rsidR="006967AA" w:rsidRPr="006967AA">
          <w:rPr>
            <w:rStyle w:val="Hyperlink"/>
            <w:b w:val="0"/>
            <w:bCs/>
            <w:noProof/>
          </w:rPr>
          <w:t>Letter of Acceptance</w:t>
        </w:r>
        <w:r w:rsidR="006967AA" w:rsidRPr="006967AA">
          <w:rPr>
            <w:b w:val="0"/>
            <w:bCs/>
            <w:noProof/>
            <w:webHidden/>
          </w:rPr>
          <w:tab/>
        </w:r>
        <w:r w:rsidRPr="006967AA">
          <w:rPr>
            <w:b w:val="0"/>
            <w:bCs/>
            <w:noProof/>
            <w:webHidden/>
          </w:rPr>
          <w:fldChar w:fldCharType="begin"/>
        </w:r>
        <w:r w:rsidR="006967AA" w:rsidRPr="006967AA">
          <w:rPr>
            <w:b w:val="0"/>
            <w:bCs/>
            <w:noProof/>
            <w:webHidden/>
          </w:rPr>
          <w:instrText xml:space="preserve"> PAGEREF _Toc398116292 \h </w:instrText>
        </w:r>
        <w:r w:rsidRPr="006967AA">
          <w:rPr>
            <w:b w:val="0"/>
            <w:bCs/>
            <w:noProof/>
            <w:webHidden/>
          </w:rPr>
        </w:r>
        <w:r w:rsidRPr="006967AA">
          <w:rPr>
            <w:b w:val="0"/>
            <w:bCs/>
            <w:noProof/>
            <w:webHidden/>
          </w:rPr>
          <w:fldChar w:fldCharType="separate"/>
        </w:r>
        <w:r w:rsidR="00FE3BE2">
          <w:rPr>
            <w:b w:val="0"/>
            <w:bCs/>
            <w:noProof/>
            <w:webHidden/>
          </w:rPr>
          <w:t>33</w:t>
        </w:r>
        <w:r w:rsidRPr="006967AA">
          <w:rPr>
            <w:b w:val="0"/>
            <w:bCs/>
            <w:noProof/>
            <w:webHidden/>
          </w:rPr>
          <w:fldChar w:fldCharType="end"/>
        </w:r>
      </w:hyperlink>
    </w:p>
    <w:p w:rsidR="006967AA" w:rsidRPr="006967AA" w:rsidRDefault="00A068D4">
      <w:pPr>
        <w:pStyle w:val="TOC1"/>
        <w:tabs>
          <w:tab w:val="right" w:leader="dot" w:pos="9011"/>
        </w:tabs>
        <w:rPr>
          <w:rFonts w:asciiTheme="minorHAnsi" w:eastAsiaTheme="minorEastAsia" w:hAnsiTheme="minorHAnsi" w:cstheme="minorBidi"/>
          <w:b w:val="0"/>
          <w:bCs/>
          <w:noProof/>
          <w:sz w:val="22"/>
          <w:szCs w:val="22"/>
        </w:rPr>
      </w:pPr>
      <w:hyperlink w:anchor="_Toc398116293" w:history="1">
        <w:r w:rsidR="006967AA" w:rsidRPr="006967AA">
          <w:rPr>
            <w:rStyle w:val="Hyperlink"/>
            <w:b w:val="0"/>
            <w:bCs/>
            <w:noProof/>
          </w:rPr>
          <w:t>Contract Agreement</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_Toc398116293 \h </w:instrText>
        </w:r>
        <w:r w:rsidR="0051627C" w:rsidRPr="006967AA">
          <w:rPr>
            <w:b w:val="0"/>
            <w:bCs/>
            <w:noProof/>
            <w:webHidden/>
          </w:rPr>
        </w:r>
        <w:r w:rsidR="0051627C" w:rsidRPr="006967AA">
          <w:rPr>
            <w:b w:val="0"/>
            <w:bCs/>
            <w:noProof/>
            <w:webHidden/>
          </w:rPr>
          <w:fldChar w:fldCharType="separate"/>
        </w:r>
        <w:r w:rsidR="00FE3BE2">
          <w:rPr>
            <w:b w:val="0"/>
            <w:bCs/>
            <w:noProof/>
            <w:webHidden/>
          </w:rPr>
          <w:t>34</w:t>
        </w:r>
        <w:r w:rsidR="0051627C" w:rsidRPr="006967AA">
          <w:rPr>
            <w:b w:val="0"/>
            <w:bCs/>
            <w:noProof/>
            <w:webHidden/>
          </w:rPr>
          <w:fldChar w:fldCharType="end"/>
        </w:r>
      </w:hyperlink>
    </w:p>
    <w:p w:rsidR="006967AA" w:rsidRPr="006967AA" w:rsidRDefault="00A068D4">
      <w:pPr>
        <w:pStyle w:val="TOC1"/>
        <w:tabs>
          <w:tab w:val="right" w:leader="dot" w:pos="9011"/>
        </w:tabs>
        <w:rPr>
          <w:rFonts w:asciiTheme="minorHAnsi" w:eastAsiaTheme="minorEastAsia" w:hAnsiTheme="minorHAnsi" w:cstheme="minorBidi"/>
          <w:b w:val="0"/>
          <w:bCs/>
          <w:noProof/>
          <w:sz w:val="22"/>
          <w:szCs w:val="22"/>
        </w:rPr>
      </w:pPr>
      <w:hyperlink w:anchor="_Toc398116294" w:history="1">
        <w:r w:rsidR="006967AA" w:rsidRPr="006967AA">
          <w:rPr>
            <w:rStyle w:val="Hyperlink"/>
            <w:b w:val="0"/>
            <w:bCs/>
            <w:noProof/>
          </w:rPr>
          <w:t>Performance Security (Bank Guarantee)</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_Toc398116294 \h </w:instrText>
        </w:r>
        <w:r w:rsidR="0051627C" w:rsidRPr="006967AA">
          <w:rPr>
            <w:b w:val="0"/>
            <w:bCs/>
            <w:noProof/>
            <w:webHidden/>
          </w:rPr>
        </w:r>
        <w:r w:rsidR="0051627C" w:rsidRPr="006967AA">
          <w:rPr>
            <w:b w:val="0"/>
            <w:bCs/>
            <w:noProof/>
            <w:webHidden/>
          </w:rPr>
          <w:fldChar w:fldCharType="separate"/>
        </w:r>
        <w:r w:rsidR="00FE3BE2">
          <w:rPr>
            <w:b w:val="0"/>
            <w:bCs/>
            <w:noProof/>
            <w:webHidden/>
          </w:rPr>
          <w:t>36</w:t>
        </w:r>
        <w:r w:rsidR="0051627C" w:rsidRPr="006967AA">
          <w:rPr>
            <w:b w:val="0"/>
            <w:bCs/>
            <w:noProof/>
            <w:webHidden/>
          </w:rPr>
          <w:fldChar w:fldCharType="end"/>
        </w:r>
      </w:hyperlink>
    </w:p>
    <w:p w:rsidR="006967AA" w:rsidRPr="006967AA" w:rsidRDefault="00A068D4">
      <w:pPr>
        <w:pStyle w:val="TOC1"/>
        <w:tabs>
          <w:tab w:val="right" w:leader="dot" w:pos="9011"/>
        </w:tabs>
        <w:rPr>
          <w:rFonts w:asciiTheme="minorHAnsi" w:eastAsiaTheme="minorEastAsia" w:hAnsiTheme="minorHAnsi" w:cstheme="minorBidi"/>
          <w:b w:val="0"/>
          <w:bCs/>
          <w:noProof/>
          <w:sz w:val="22"/>
          <w:szCs w:val="22"/>
        </w:rPr>
      </w:pPr>
      <w:hyperlink w:anchor="_Toc398116295" w:history="1">
        <w:r w:rsidR="006967AA" w:rsidRPr="006967AA">
          <w:rPr>
            <w:rStyle w:val="Hyperlink"/>
            <w:b w:val="0"/>
            <w:bCs/>
            <w:noProof/>
          </w:rPr>
          <w:t>Advance Payment Security</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_Toc398116295 \h </w:instrText>
        </w:r>
        <w:r w:rsidR="0051627C" w:rsidRPr="006967AA">
          <w:rPr>
            <w:b w:val="0"/>
            <w:bCs/>
            <w:noProof/>
            <w:webHidden/>
          </w:rPr>
        </w:r>
        <w:r w:rsidR="0051627C" w:rsidRPr="006967AA">
          <w:rPr>
            <w:b w:val="0"/>
            <w:bCs/>
            <w:noProof/>
            <w:webHidden/>
          </w:rPr>
          <w:fldChar w:fldCharType="separate"/>
        </w:r>
        <w:r w:rsidR="00FE3BE2">
          <w:rPr>
            <w:b w:val="0"/>
            <w:bCs/>
            <w:noProof/>
            <w:webHidden/>
          </w:rPr>
          <w:t>37</w:t>
        </w:r>
        <w:r w:rsidR="0051627C" w:rsidRPr="006967AA">
          <w:rPr>
            <w:b w:val="0"/>
            <w:bCs/>
            <w:noProof/>
            <w:webHidden/>
          </w:rPr>
          <w:fldChar w:fldCharType="end"/>
        </w:r>
      </w:hyperlink>
    </w:p>
    <w:p w:rsidR="007B586E" w:rsidRPr="00EC12FE" w:rsidRDefault="0051627C">
      <w:r w:rsidRPr="006967AA">
        <w:rPr>
          <w:bCs/>
        </w:rPr>
        <w:fldChar w:fldCharType="end"/>
      </w:r>
    </w:p>
    <w:p w:rsidR="007B586E" w:rsidRPr="00EC12FE" w:rsidRDefault="007B586E">
      <w:pPr>
        <w:tabs>
          <w:tab w:val="right" w:leader="dot" w:pos="9180"/>
        </w:tabs>
        <w:spacing w:before="120" w:after="120"/>
        <w:ind w:left="360" w:right="108"/>
        <w:rPr>
          <w:b/>
          <w:sz w:val="32"/>
        </w:rPr>
      </w:pPr>
    </w:p>
    <w:p w:rsidR="007B586E" w:rsidRPr="00EC12FE" w:rsidRDefault="007B586E">
      <w:pPr>
        <w:pStyle w:val="S9Header1"/>
        <w:rPr>
          <w:rFonts w:cs="Arial"/>
          <w:sz w:val="20"/>
        </w:rPr>
      </w:pPr>
      <w:r w:rsidRPr="00EC12FE">
        <w:br w:type="page"/>
      </w:r>
      <w:bookmarkStart w:id="564" w:name="_Toc41971555"/>
      <w:bookmarkStart w:id="565" w:name="_Toc78273066"/>
      <w:bookmarkStart w:id="566" w:name="_Toc111009244"/>
      <w:bookmarkStart w:id="567" w:name="_Toc398116292"/>
      <w:r w:rsidRPr="00EC12FE">
        <w:lastRenderedPageBreak/>
        <w:t>Letter of A</w:t>
      </w:r>
      <w:bookmarkEnd w:id="564"/>
      <w:bookmarkEnd w:id="565"/>
      <w:bookmarkEnd w:id="566"/>
      <w:r w:rsidRPr="00EC12FE">
        <w:t>cceptance</w:t>
      </w:r>
      <w:bookmarkEnd w:id="567"/>
    </w:p>
    <w:p w:rsidR="007B586E" w:rsidRPr="00EC12FE" w:rsidRDefault="007B586E">
      <w:pPr>
        <w:pStyle w:val="BodyText"/>
        <w:rPr>
          <w:b/>
          <w:i/>
        </w:rPr>
      </w:pPr>
    </w:p>
    <w:p w:rsidR="007B586E" w:rsidRPr="00EC12FE" w:rsidRDefault="007B586E">
      <w:pPr>
        <w:pStyle w:val="BodyText"/>
        <w:ind w:left="180" w:right="288"/>
        <w:jc w:val="both"/>
        <w:rPr>
          <w:b/>
          <w:i/>
        </w:rPr>
      </w:pPr>
    </w:p>
    <w:p w:rsidR="007B586E" w:rsidRPr="00EC12FE" w:rsidRDefault="007B586E">
      <w:pPr>
        <w:pStyle w:val="BodyText"/>
        <w:ind w:left="180" w:right="288"/>
        <w:jc w:val="center"/>
        <w:rPr>
          <w:rFonts w:ascii="Times New Roman" w:hAnsi="Times New Roman" w:cs="Times New Roman"/>
          <w:b/>
          <w:i/>
          <w:szCs w:val="20"/>
        </w:rPr>
      </w:pPr>
      <w:proofErr w:type="gramStart"/>
      <w:r w:rsidRPr="00EC12FE">
        <w:rPr>
          <w:rFonts w:ascii="Times New Roman" w:hAnsi="Times New Roman" w:cs="Times New Roman"/>
          <w:b/>
          <w:i/>
          <w:szCs w:val="20"/>
        </w:rPr>
        <w:t>[ on</w:t>
      </w:r>
      <w:proofErr w:type="gramEnd"/>
      <w:r w:rsidRPr="00EC12FE">
        <w:rPr>
          <w:rFonts w:ascii="Times New Roman" w:hAnsi="Times New Roman" w:cs="Times New Roman"/>
          <w:b/>
          <w:i/>
          <w:szCs w:val="20"/>
        </w:rPr>
        <w:t xml:space="preserve"> letterhead paper of the </w:t>
      </w:r>
      <w:r w:rsidR="00283744" w:rsidRPr="00EC12FE">
        <w:rPr>
          <w:rFonts w:ascii="Times New Roman" w:hAnsi="Times New Roman" w:cs="Times New Roman"/>
          <w:szCs w:val="20"/>
        </w:rPr>
        <w:t>Employer</w:t>
      </w:r>
      <w:r w:rsidRPr="00EC12FE">
        <w:rPr>
          <w:rFonts w:ascii="Times New Roman" w:hAnsi="Times New Roman" w:cs="Times New Roman"/>
          <w:b/>
          <w:i/>
          <w:szCs w:val="20"/>
        </w:rPr>
        <w:t>]</w:t>
      </w:r>
    </w:p>
    <w:p w:rsidR="007B586E" w:rsidRPr="00EC12FE" w:rsidRDefault="007B586E">
      <w:pPr>
        <w:pStyle w:val="BodyText"/>
        <w:ind w:left="180" w:right="288"/>
        <w:jc w:val="both"/>
        <w:rPr>
          <w:rFonts w:ascii="Times New Roman" w:hAnsi="Times New Roman" w:cs="Times New Roman"/>
          <w:b/>
          <w:i/>
          <w:sz w:val="24"/>
        </w:rPr>
      </w:pPr>
    </w:p>
    <w:p w:rsidR="007B586E" w:rsidRPr="00EC12FE" w:rsidRDefault="007B586E">
      <w:pPr>
        <w:pStyle w:val="BodyText"/>
        <w:ind w:left="180" w:right="288"/>
        <w:jc w:val="right"/>
        <w:rPr>
          <w:rFonts w:ascii="Times New Roman" w:hAnsi="Times New Roman" w:cs="Times New Roman"/>
          <w:i/>
          <w:sz w:val="24"/>
        </w:rPr>
      </w:pPr>
      <w:r w:rsidRPr="00EC12FE">
        <w:rPr>
          <w:rFonts w:ascii="Times New Roman" w:hAnsi="Times New Roman" w:cs="Times New Roman"/>
          <w:i/>
          <w:sz w:val="24"/>
        </w:rPr>
        <w:t xml:space="preserve">. . . . . . . </w:t>
      </w:r>
      <w:r w:rsidRPr="00EC12FE">
        <w:rPr>
          <w:rFonts w:ascii="Times New Roman" w:hAnsi="Times New Roman" w:cs="Times New Roman"/>
          <w:b/>
          <w:i/>
          <w:sz w:val="24"/>
        </w:rPr>
        <w:t>[</w:t>
      </w:r>
      <w:proofErr w:type="gramStart"/>
      <w:r w:rsidRPr="00EC12FE">
        <w:rPr>
          <w:rFonts w:ascii="Times New Roman" w:hAnsi="Times New Roman" w:cs="Times New Roman"/>
          <w:b/>
          <w:bCs/>
          <w:i/>
          <w:szCs w:val="20"/>
        </w:rPr>
        <w:t>date</w:t>
      </w:r>
      <w:proofErr w:type="gramEnd"/>
      <w:r w:rsidRPr="00EC12FE">
        <w:rPr>
          <w:rFonts w:ascii="Times New Roman" w:hAnsi="Times New Roman" w:cs="Times New Roman"/>
          <w:b/>
          <w:bCs/>
          <w:i/>
          <w:szCs w:val="20"/>
        </w:rPr>
        <w:t>]</w:t>
      </w:r>
      <w:r w:rsidRPr="00EC12FE">
        <w:rPr>
          <w:rFonts w:ascii="Times New Roman" w:hAnsi="Times New Roman" w:cs="Times New Roman"/>
          <w:i/>
          <w:sz w:val="24"/>
        </w:rPr>
        <w:t>.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To</w:t>
      </w:r>
      <w:proofErr w:type="gramStart"/>
      <w:r w:rsidRPr="00EC12FE">
        <w:rPr>
          <w:rFonts w:ascii="Times New Roman" w:hAnsi="Times New Roman" w:cs="Times New Roman"/>
          <w:iCs/>
          <w:sz w:val="24"/>
        </w:rPr>
        <w:t>:</w:t>
      </w:r>
      <w:r w:rsidRPr="00EC12FE">
        <w:rPr>
          <w:rFonts w:ascii="Times New Roman" w:hAnsi="Times New Roman" w:cs="Times New Roman"/>
          <w:iCs/>
          <w:sz w:val="24"/>
        </w:rPr>
        <w:tab/>
        <w:t>. . . . . . . . . .</w:t>
      </w:r>
      <w:proofErr w:type="gramEnd"/>
      <w:r w:rsidRPr="00EC12FE">
        <w:rPr>
          <w:rFonts w:ascii="Times New Roman" w:hAnsi="Times New Roman" w:cs="Times New Roman"/>
          <w:iCs/>
          <w:sz w:val="24"/>
        </w:rPr>
        <w:t xml:space="preserve">  </w:t>
      </w:r>
      <w:proofErr w:type="gramStart"/>
      <w:r w:rsidRPr="00EC12FE">
        <w:rPr>
          <w:rFonts w:ascii="Times New Roman" w:hAnsi="Times New Roman" w:cs="Times New Roman"/>
          <w:b/>
          <w:i/>
          <w:iCs/>
          <w:sz w:val="24"/>
        </w:rPr>
        <w:t>[</w:t>
      </w:r>
      <w:r w:rsidRPr="00EC12FE">
        <w:rPr>
          <w:rFonts w:ascii="Times New Roman" w:hAnsi="Times New Roman" w:cs="Times New Roman"/>
          <w:iCs/>
          <w:szCs w:val="20"/>
        </w:rPr>
        <w:t xml:space="preserve"> </w:t>
      </w:r>
      <w:r w:rsidRPr="00EC12FE">
        <w:rPr>
          <w:rFonts w:ascii="Times New Roman" w:hAnsi="Times New Roman" w:cs="Times New Roman"/>
          <w:b/>
          <w:bCs/>
          <w:i/>
          <w:szCs w:val="20"/>
        </w:rPr>
        <w:t>name</w:t>
      </w:r>
      <w:proofErr w:type="gramEnd"/>
      <w:r w:rsidRPr="00EC12FE">
        <w:rPr>
          <w:rFonts w:ascii="Times New Roman" w:hAnsi="Times New Roman" w:cs="Times New Roman"/>
          <w:b/>
          <w:bCs/>
          <w:i/>
          <w:szCs w:val="20"/>
        </w:rPr>
        <w:t xml:space="preserve"> and address of the Contractor]</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Subject</w:t>
      </w:r>
      <w:proofErr w:type="gramStart"/>
      <w:r w:rsidRPr="00EC12FE">
        <w:rPr>
          <w:rFonts w:ascii="Times New Roman" w:hAnsi="Times New Roman" w:cs="Times New Roman"/>
          <w:iCs/>
          <w:sz w:val="24"/>
        </w:rPr>
        <w:t>:</w:t>
      </w:r>
      <w:r w:rsidRPr="00EC12FE">
        <w:rPr>
          <w:rFonts w:ascii="Times New Roman" w:hAnsi="Times New Roman" w:cs="Times New Roman"/>
          <w:iCs/>
          <w:sz w:val="24"/>
        </w:rPr>
        <w:tab/>
        <w:t>. . . . . . . . . .</w:t>
      </w:r>
      <w:proofErr w:type="gramEnd"/>
      <w:r w:rsidRPr="00EC12FE">
        <w:rPr>
          <w:rFonts w:ascii="Times New Roman" w:hAnsi="Times New Roman" w:cs="Times New Roman"/>
          <w:iCs/>
          <w:sz w:val="24"/>
        </w:rPr>
        <w:t xml:space="preserve">   </w:t>
      </w:r>
      <w:proofErr w:type="gramStart"/>
      <w:r w:rsidRPr="00EC12FE">
        <w:rPr>
          <w:rFonts w:ascii="Times New Roman" w:hAnsi="Times New Roman" w:cs="Times New Roman"/>
          <w:b/>
          <w:i/>
          <w:iCs/>
          <w:sz w:val="24"/>
        </w:rPr>
        <w:t>[</w:t>
      </w:r>
      <w:r w:rsidRPr="00EC12FE">
        <w:rPr>
          <w:rFonts w:ascii="Times New Roman" w:hAnsi="Times New Roman" w:cs="Times New Roman"/>
          <w:b/>
          <w:bCs/>
          <w:i/>
          <w:szCs w:val="20"/>
        </w:rPr>
        <w:t>Notification of Award Contract No]</w:t>
      </w:r>
      <w:r w:rsidRPr="00EC12FE">
        <w:rPr>
          <w:rFonts w:ascii="Times New Roman" w:hAnsi="Times New Roman" w:cs="Times New Roman"/>
          <w:iCs/>
          <w:szCs w:val="20"/>
        </w:rPr>
        <w:t>.</w:t>
      </w:r>
      <w:proofErr w:type="gramEnd"/>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ind w:left="180" w:right="288"/>
        <w:jc w:val="both"/>
        <w:rPr>
          <w:iCs/>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 xml:space="preserve">This is to notify you that your Bid dated . . . . </w:t>
      </w:r>
      <w:r w:rsidRPr="00EC12FE">
        <w:rPr>
          <w:rFonts w:ascii="Times New Roman" w:hAnsi="Times New Roman" w:cs="Times New Roman"/>
          <w:b/>
          <w:bCs/>
          <w:i/>
          <w:szCs w:val="20"/>
        </w:rPr>
        <w:t>[</w:t>
      </w:r>
      <w:proofErr w:type="gramStart"/>
      <w:r w:rsidRPr="00EC12FE">
        <w:rPr>
          <w:rFonts w:ascii="Times New Roman" w:hAnsi="Times New Roman" w:cs="Times New Roman"/>
          <w:b/>
          <w:bCs/>
          <w:i/>
          <w:szCs w:val="20"/>
        </w:rPr>
        <w:t>insert</w:t>
      </w:r>
      <w:proofErr w:type="gramEnd"/>
      <w:r w:rsidRPr="00EC12FE">
        <w:rPr>
          <w:rFonts w:ascii="Times New Roman" w:hAnsi="Times New Roman" w:cs="Times New Roman"/>
          <w:b/>
          <w:bCs/>
          <w:i/>
          <w:szCs w:val="20"/>
        </w:rPr>
        <w:t xml:space="preserve"> date] . .</w:t>
      </w:r>
      <w:r w:rsidRPr="00EC12FE">
        <w:rPr>
          <w:rFonts w:ascii="Times New Roman" w:hAnsi="Times New Roman" w:cs="Times New Roman"/>
          <w:iCs/>
          <w:sz w:val="24"/>
        </w:rPr>
        <w:t xml:space="preserve"> . .  </w:t>
      </w:r>
      <w:proofErr w:type="gramStart"/>
      <w:r w:rsidRPr="00EC12FE">
        <w:rPr>
          <w:rFonts w:ascii="Times New Roman" w:hAnsi="Times New Roman" w:cs="Times New Roman"/>
          <w:iCs/>
          <w:sz w:val="24"/>
        </w:rPr>
        <w:t>for</w:t>
      </w:r>
      <w:proofErr w:type="gramEnd"/>
      <w:r w:rsidRPr="00EC12FE">
        <w:rPr>
          <w:rFonts w:ascii="Times New Roman" w:hAnsi="Times New Roman" w:cs="Times New Roman"/>
          <w:iCs/>
          <w:sz w:val="24"/>
        </w:rPr>
        <w:t xml:space="preserve"> execution of the . . . . . . . . . </w:t>
      </w:r>
      <w:r w:rsidRPr="00EC12FE">
        <w:rPr>
          <w:rFonts w:ascii="Times New Roman" w:hAnsi="Times New Roman" w:cs="Times New Roman"/>
          <w:b/>
          <w:i/>
          <w:iCs/>
          <w:szCs w:val="20"/>
        </w:rPr>
        <w:t xml:space="preserve">.[insert </w:t>
      </w:r>
      <w:r w:rsidRPr="00EC12FE">
        <w:rPr>
          <w:rFonts w:ascii="Times New Roman" w:hAnsi="Times New Roman" w:cs="Times New Roman"/>
          <w:b/>
          <w:bCs/>
          <w:i/>
          <w:szCs w:val="20"/>
        </w:rPr>
        <w:t>name of the contract and identification number</w:t>
      </w:r>
      <w:r w:rsidR="004B1320">
        <w:rPr>
          <w:rFonts w:ascii="Times New Roman" w:hAnsi="Times New Roman" w:cs="Times New Roman"/>
          <w:b/>
          <w:bCs/>
          <w:i/>
          <w:szCs w:val="20"/>
        </w:rPr>
        <w:t>, as given in the PCC</w:t>
      </w:r>
      <w:r w:rsidRPr="00EC12FE">
        <w:rPr>
          <w:rFonts w:ascii="Times New Roman" w:hAnsi="Times New Roman" w:cs="Times New Roman"/>
          <w:b/>
          <w:bCs/>
          <w:i/>
          <w:szCs w:val="20"/>
        </w:rPr>
        <w:t>]</w:t>
      </w:r>
      <w:r w:rsidRPr="00EC12FE">
        <w:rPr>
          <w:rFonts w:ascii="Times New Roman" w:hAnsi="Times New Roman" w:cs="Times New Roman"/>
          <w:i/>
          <w:iCs/>
          <w:szCs w:val="20"/>
        </w:rPr>
        <w:t xml:space="preserve"> </w:t>
      </w:r>
      <w:r w:rsidRPr="00EC12FE">
        <w:rPr>
          <w:rFonts w:ascii="Times New Roman" w:hAnsi="Times New Roman" w:cs="Times New Roman"/>
          <w:iCs/>
          <w:szCs w:val="20"/>
        </w:rPr>
        <w:t xml:space="preserve">. </w:t>
      </w:r>
      <w:r w:rsidRPr="00EC12FE">
        <w:rPr>
          <w:rFonts w:ascii="Times New Roman" w:hAnsi="Times New Roman" w:cs="Times New Roman"/>
          <w:iCs/>
          <w:sz w:val="24"/>
        </w:rPr>
        <w:t xml:space="preserve">. . . . . . . . . for the Accepted Contract Amount of . . . . . . . . </w:t>
      </w:r>
      <w:proofErr w:type="gramStart"/>
      <w:r w:rsidRPr="00EC12FE">
        <w:rPr>
          <w:rFonts w:ascii="Times New Roman" w:hAnsi="Times New Roman" w:cs="Times New Roman"/>
          <w:b/>
          <w:bCs/>
          <w:i/>
          <w:szCs w:val="20"/>
        </w:rPr>
        <w:t>.[</w:t>
      </w:r>
      <w:proofErr w:type="gramEnd"/>
      <w:r w:rsidRPr="00EC12FE">
        <w:rPr>
          <w:rFonts w:ascii="Times New Roman" w:hAnsi="Times New Roman" w:cs="Times New Roman"/>
          <w:b/>
          <w:bCs/>
          <w:i/>
          <w:szCs w:val="20"/>
        </w:rPr>
        <w:t>insert</w:t>
      </w:r>
      <w:r w:rsidRPr="00EC12FE">
        <w:rPr>
          <w:rFonts w:ascii="Times New Roman" w:hAnsi="Times New Roman" w:cs="Times New Roman"/>
          <w:iCs/>
          <w:sz w:val="24"/>
        </w:rPr>
        <w:t xml:space="preserve"> </w:t>
      </w:r>
      <w:r w:rsidRPr="00EC12FE">
        <w:rPr>
          <w:rFonts w:ascii="Times New Roman" w:hAnsi="Times New Roman" w:cs="Times New Roman"/>
          <w:b/>
          <w:bCs/>
          <w:i/>
          <w:szCs w:val="20"/>
        </w:rPr>
        <w:t>amount in numbers and words and name of currency]</w:t>
      </w:r>
      <w:r w:rsidRPr="00EC12FE">
        <w:rPr>
          <w:rFonts w:ascii="Times New Roman" w:hAnsi="Times New Roman" w:cs="Times New Roman"/>
          <w:iCs/>
          <w:sz w:val="24"/>
        </w:rPr>
        <w:t>, as corrected and modified in accordance with the Instructions to Bidders is hereby accepted by our Agency.</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You are requested to furnish the Performance Security within 28 days in accordance with the Conditions of Contract, using for that purpose the of the Performance Security Form included in Section X</w:t>
      </w:r>
      <w:r w:rsidR="004B1320">
        <w:rPr>
          <w:rFonts w:ascii="Times New Roman" w:hAnsi="Times New Roman" w:cs="Times New Roman"/>
          <w:iCs/>
          <w:sz w:val="24"/>
        </w:rPr>
        <w:t xml:space="preserve">. </w:t>
      </w:r>
      <w:r w:rsidRPr="00EC12FE">
        <w:rPr>
          <w:rFonts w:ascii="Times New Roman" w:hAnsi="Times New Roman" w:cs="Times New Roman"/>
          <w:iCs/>
          <w:sz w:val="24"/>
        </w:rPr>
        <w:t>Contract Forms</w:t>
      </w:r>
      <w:r w:rsidR="004B1320">
        <w:rPr>
          <w:rFonts w:ascii="Times New Roman" w:hAnsi="Times New Roman" w:cs="Times New Roman"/>
          <w:iCs/>
          <w:sz w:val="24"/>
        </w:rPr>
        <w:t>,</w:t>
      </w:r>
      <w:r w:rsidRPr="00EC12FE">
        <w:rPr>
          <w:rFonts w:ascii="Times New Roman" w:hAnsi="Times New Roman" w:cs="Times New Roman"/>
          <w:iCs/>
          <w:sz w:val="24"/>
        </w:rPr>
        <w:t xml:space="preserve"> of the Bidding Document.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[Choose one of the following statements:]</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accept that _________________________</w:t>
      </w:r>
      <w:proofErr w:type="gramStart"/>
      <w:r w:rsidRPr="00EC12FE">
        <w:rPr>
          <w:rFonts w:ascii="Times New Roman" w:hAnsi="Times New Roman" w:cs="Times New Roman"/>
          <w:iCs/>
          <w:sz w:val="24"/>
        </w:rPr>
        <w:t>_</w:t>
      </w:r>
      <w:r w:rsidRPr="00EC12FE">
        <w:rPr>
          <w:rFonts w:ascii="Times New Roman" w:hAnsi="Times New Roman" w:cs="Times New Roman"/>
          <w:b/>
          <w:i/>
          <w:iCs/>
          <w:szCs w:val="20"/>
        </w:rPr>
        <w:t>[</w:t>
      </w:r>
      <w:proofErr w:type="gramEnd"/>
      <w:r w:rsidRPr="00EC12FE">
        <w:rPr>
          <w:rFonts w:ascii="Times New Roman" w:hAnsi="Times New Roman" w:cs="Times New Roman"/>
          <w:b/>
          <w:i/>
          <w:iCs/>
          <w:szCs w:val="20"/>
        </w:rPr>
        <w:t xml:space="preserve">insert the name of Adjudicator proposed by the Bidder]  </w:t>
      </w:r>
      <w:r w:rsidRPr="00EC12FE">
        <w:rPr>
          <w:rFonts w:ascii="Times New Roman" w:hAnsi="Times New Roman" w:cs="Times New Roman"/>
          <w:iCs/>
          <w:sz w:val="24"/>
        </w:rPr>
        <w:t>be appointed as the Adjudicator.</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w:t>
      </w:r>
      <w:proofErr w:type="gramStart"/>
      <w:r w:rsidRPr="00EC12FE">
        <w:rPr>
          <w:rFonts w:ascii="Times New Roman" w:hAnsi="Times New Roman" w:cs="Times New Roman"/>
          <w:b/>
          <w:i/>
          <w:iCs/>
          <w:sz w:val="24"/>
        </w:rPr>
        <w:t>or</w:t>
      </w:r>
      <w:proofErr w:type="gramEnd"/>
      <w:r w:rsidRPr="00EC12FE">
        <w:rPr>
          <w:rFonts w:ascii="Times New Roman" w:hAnsi="Times New Roman" w:cs="Times New Roman"/>
          <w:b/>
          <w:i/>
          <w:iCs/>
          <w:sz w:val="24"/>
        </w:rPr>
        <w: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do not accept that _______________________</w:t>
      </w:r>
      <w:r w:rsidRPr="00EC12FE">
        <w:rPr>
          <w:rFonts w:ascii="Times New Roman" w:hAnsi="Times New Roman" w:cs="Times New Roman"/>
          <w:b/>
          <w:i/>
          <w:iCs/>
          <w:szCs w:val="20"/>
        </w:rPr>
        <w:t xml:space="preserve">[insert the name of the Adjudicator proposed by the Bidder] </w:t>
      </w:r>
      <w:r w:rsidRPr="00EC12FE">
        <w:rPr>
          <w:rFonts w:ascii="Times New Roman" w:hAnsi="Times New Roman" w:cs="Times New Roman"/>
          <w:iCs/>
          <w:sz w:val="24"/>
        </w:rPr>
        <w:t>be appointed as the Adjudicator, and by sending a copy of this Letter of Acceptance to ________________________________________</w:t>
      </w:r>
      <w:r w:rsidRPr="00EC12FE">
        <w:rPr>
          <w:rFonts w:ascii="Times New Roman" w:hAnsi="Times New Roman" w:cs="Times New Roman"/>
          <w:b/>
          <w:i/>
          <w:iCs/>
          <w:szCs w:val="20"/>
        </w:rPr>
        <w:t>[insert name of the Appointing Authority]</w:t>
      </w:r>
      <w:r w:rsidRPr="00EC12FE">
        <w:rPr>
          <w:rFonts w:ascii="Times New Roman" w:hAnsi="Times New Roman" w:cs="Times New Roman"/>
          <w:iCs/>
          <w:sz w:val="24"/>
        </w:rPr>
        <w:t>, the Appointing Authority, we are hereby requesting such Authority to appoint the Adjudicator in accordance with ITB 4</w:t>
      </w:r>
      <w:r w:rsidR="001826EC" w:rsidRPr="00EC12FE">
        <w:rPr>
          <w:rFonts w:ascii="Times New Roman" w:hAnsi="Times New Roman" w:cs="Times New Roman"/>
          <w:iCs/>
          <w:sz w:val="24"/>
        </w:rPr>
        <w:t>3</w:t>
      </w:r>
      <w:r w:rsidRPr="00EC12FE">
        <w:rPr>
          <w:rFonts w:ascii="Times New Roman" w:hAnsi="Times New Roman" w:cs="Times New Roman"/>
          <w:iCs/>
          <w:sz w:val="24"/>
        </w:rPr>
        <w:t>.1 and GCC 23.1.</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Authorized Signature: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and Title of Signatory: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of Agency:  </w:t>
      </w:r>
      <w:r w:rsidRPr="00EC12FE">
        <w:rPr>
          <w:rFonts w:ascii="Times New Roman" w:hAnsi="Times New Roman" w:cs="Times New Roman"/>
          <w:iCs/>
          <w:sz w:val="24"/>
        </w:rPr>
        <w:tab/>
      </w:r>
    </w:p>
    <w:p w:rsidR="007B586E" w:rsidRPr="00EC12FE" w:rsidRDefault="007B586E">
      <w:pPr>
        <w:pStyle w:val="Enclosure"/>
        <w:ind w:left="180" w:right="288"/>
      </w:pPr>
    </w:p>
    <w:p w:rsidR="007B586E" w:rsidRPr="00EC12FE" w:rsidRDefault="007B586E">
      <w:pPr>
        <w:pStyle w:val="Enclosure"/>
        <w:ind w:left="180" w:right="288"/>
      </w:pPr>
      <w:r w:rsidRPr="00EC12FE">
        <w:t>Attachment:  Contract Agreement</w:t>
      </w:r>
    </w:p>
    <w:p w:rsidR="007B586E" w:rsidRPr="00EC12FE" w:rsidRDefault="007B586E">
      <w:pPr>
        <w:pStyle w:val="S9Header1"/>
      </w:pPr>
      <w:r w:rsidRPr="00EC12FE">
        <w:rPr>
          <w:rFonts w:cs="Arial"/>
          <w:bCs/>
          <w:sz w:val="20"/>
        </w:rPr>
        <w:br w:type="page"/>
      </w:r>
      <w:bookmarkStart w:id="568" w:name="_Toc23238064"/>
      <w:bookmarkStart w:id="569" w:name="_Toc41971556"/>
      <w:bookmarkStart w:id="570" w:name="_Toc78273067"/>
      <w:bookmarkStart w:id="571" w:name="_Toc111009245"/>
      <w:bookmarkStart w:id="572" w:name="_Toc398116293"/>
      <w:bookmarkStart w:id="573" w:name="_Toc438907197"/>
      <w:bookmarkStart w:id="574" w:name="_Toc438907297"/>
      <w:r w:rsidRPr="00EC12FE">
        <w:lastRenderedPageBreak/>
        <w:t>Contract Agreement</w:t>
      </w:r>
      <w:bookmarkEnd w:id="568"/>
      <w:bookmarkEnd w:id="569"/>
      <w:bookmarkEnd w:id="570"/>
      <w:bookmarkEnd w:id="571"/>
      <w:bookmarkEnd w:id="572"/>
    </w:p>
    <w:bookmarkEnd w:id="573"/>
    <w:bookmarkEnd w:id="574"/>
    <w:p w:rsidR="007B586E" w:rsidRPr="00EC12FE" w:rsidRDefault="007B586E" w:rsidP="008A329C">
      <w:pPr>
        <w:pStyle w:val="BodyTextIndent"/>
        <w:ind w:left="180" w:right="288"/>
        <w:jc w:val="both"/>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THIS AGREEMENT made the . . . . . </w:t>
      </w:r>
      <w:proofErr w:type="gramStart"/>
      <w:r w:rsidRPr="00EC12FE">
        <w:rPr>
          <w:rFonts w:ascii="Times New Roman" w:hAnsi="Times New Roman" w:cs="Times New Roman"/>
          <w:sz w:val="24"/>
        </w:rPr>
        <w:t>.day</w:t>
      </w:r>
      <w:proofErr w:type="gramEnd"/>
      <w:r w:rsidRPr="00EC12FE">
        <w:rPr>
          <w:rFonts w:ascii="Times New Roman" w:hAnsi="Times New Roman" w:cs="Times New Roman"/>
          <w:sz w:val="24"/>
        </w:rPr>
        <w:t xml:space="preserve"> of . . . . . . . . . . . . . . . . ., . . . . . . ., between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iCs/>
          <w:szCs w:val="20"/>
        </w:rPr>
        <w:t xml:space="preserve">name of the </w:t>
      </w:r>
      <w:r w:rsidR="00283744" w:rsidRPr="00EC12FE">
        <w:rPr>
          <w:rFonts w:ascii="Times New Roman" w:hAnsi="Times New Roman" w:cs="Times New Roman"/>
          <w:bCs/>
          <w:iCs/>
          <w:szCs w:val="20"/>
        </w:rPr>
        <w:t>Employer</w:t>
      </w:r>
      <w:r w:rsidRPr="00EC12FE">
        <w:rPr>
          <w:rFonts w:ascii="Times New Roman" w:hAnsi="Times New Roman" w:cs="Times New Roman"/>
          <w:b/>
          <w:bCs/>
          <w:i/>
          <w:iCs/>
          <w:szCs w:val="20"/>
        </w:rPr>
        <w:t>]</w:t>
      </w:r>
      <w:r w:rsidRPr="00EC12FE">
        <w:rPr>
          <w:rFonts w:ascii="Times New Roman" w:hAnsi="Times New Roman" w:cs="Times New Roman"/>
          <w:szCs w:val="20"/>
        </w:rPr>
        <w:t>. . . . .</w:t>
      </w:r>
      <w:r w:rsidRPr="00EC12FE">
        <w:rPr>
          <w:rFonts w:ascii="Times New Roman" w:hAnsi="Times New Roman" w:cs="Times New Roman"/>
          <w:sz w:val="24"/>
        </w:rPr>
        <w:t>. . . . . (</w:t>
      </w:r>
      <w:proofErr w:type="gramStart"/>
      <w:r w:rsidRPr="00EC12FE">
        <w:rPr>
          <w:rFonts w:ascii="Times New Roman" w:hAnsi="Times New Roman" w:cs="Times New Roman"/>
          <w:sz w:val="24"/>
        </w:rPr>
        <w:t>hereinafter</w:t>
      </w:r>
      <w:proofErr w:type="gramEnd"/>
      <w:r w:rsidRPr="00EC12FE">
        <w:rPr>
          <w:rFonts w:ascii="Times New Roman" w:hAnsi="Times New Roman" w:cs="Times New Roman"/>
          <w:sz w:val="24"/>
        </w:rPr>
        <w:t xml:space="preserve">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of the one part, and . . . . . </w:t>
      </w:r>
      <w:r w:rsidRPr="00EC12FE">
        <w:rPr>
          <w:rFonts w:ascii="Times New Roman" w:hAnsi="Times New Roman" w:cs="Times New Roman"/>
          <w:b/>
          <w:i/>
          <w:sz w:val="24"/>
        </w:rPr>
        <w:t>[</w:t>
      </w:r>
      <w:r w:rsidRPr="00EC12FE">
        <w:rPr>
          <w:rFonts w:ascii="Times New Roman" w:hAnsi="Times New Roman" w:cs="Times New Roman"/>
          <w:b/>
          <w:bCs/>
          <w:i/>
          <w:iCs/>
          <w:szCs w:val="20"/>
        </w:rPr>
        <w:t>name of the Contractor]</w:t>
      </w:r>
      <w:r w:rsidRPr="00EC12FE">
        <w:rPr>
          <w:rFonts w:ascii="Times New Roman" w:hAnsi="Times New Roman" w:cs="Times New Roman"/>
          <w:szCs w:val="20"/>
        </w:rPr>
        <w:t>. . .</w:t>
      </w:r>
      <w:r w:rsidRPr="00EC12FE">
        <w:rPr>
          <w:rFonts w:ascii="Times New Roman" w:hAnsi="Times New Roman" w:cs="Times New Roman"/>
          <w:sz w:val="24"/>
        </w:rPr>
        <w:t xml:space="preserve"> . .(hereinafter “the Contractor”), of the other part:</w:t>
      </w:r>
    </w:p>
    <w:p w:rsidR="007B586E" w:rsidRPr="00EC12FE" w:rsidRDefault="007B586E" w:rsidP="008A329C">
      <w:pPr>
        <w:pStyle w:val="BodyTextIndent"/>
        <w:ind w:left="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WHEREAS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desires that the Works known as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szCs w:val="20"/>
        </w:rPr>
        <w:t>name of the Contract</w:t>
      </w:r>
      <w:proofErr w:type="gramStart"/>
      <w:r w:rsidRPr="00EC12FE">
        <w:rPr>
          <w:rFonts w:ascii="Times New Roman" w:hAnsi="Times New Roman" w:cs="Times New Roman"/>
          <w:b/>
          <w:bCs/>
          <w:i/>
          <w:szCs w:val="20"/>
        </w:rPr>
        <w:t>]</w:t>
      </w:r>
      <w:r w:rsidRPr="00EC12FE">
        <w:rPr>
          <w:rFonts w:ascii="Times New Roman" w:hAnsi="Times New Roman" w:cs="Times New Roman"/>
          <w:i/>
          <w:szCs w:val="20"/>
        </w:rPr>
        <w:t>.</w:t>
      </w:r>
      <w:proofErr w:type="gramEnd"/>
      <w:r w:rsidRPr="00EC12FE">
        <w:rPr>
          <w:rFonts w:ascii="Times New Roman" w:hAnsi="Times New Roman" w:cs="Times New Roman"/>
          <w:i/>
          <w:szCs w:val="20"/>
        </w:rPr>
        <w:t xml:space="preserve"> . </w:t>
      </w:r>
      <w:r w:rsidRPr="00EC12FE">
        <w:rPr>
          <w:rFonts w:ascii="Times New Roman" w:hAnsi="Times New Roman" w:cs="Times New Roman"/>
          <w:i/>
          <w:sz w:val="24"/>
        </w:rPr>
        <w:t>. . .</w:t>
      </w:r>
      <w:r w:rsidRPr="00EC12FE">
        <w:rPr>
          <w:rFonts w:ascii="Times New Roman" w:hAnsi="Times New Roman" w:cs="Times New Roman"/>
          <w:sz w:val="24"/>
        </w:rPr>
        <w:t xml:space="preserve">should be executed by the Contractor, and has accepted a Bid by the Contractor for the execution and completion of these Works and the remedying of any defects therein, </w:t>
      </w:r>
    </w:p>
    <w:p w:rsidR="007B586E" w:rsidRPr="00EC12FE" w:rsidRDefault="007B586E" w:rsidP="008A329C">
      <w:pPr>
        <w:pStyle w:val="BodyTextIndent"/>
        <w:ind w:left="18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and the Contractor agree as follows:</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1.</w:t>
      </w:r>
      <w:r w:rsidRPr="00EC12FE">
        <w:rPr>
          <w:rFonts w:ascii="Times New Roman" w:hAnsi="Times New Roman" w:cs="Times New Roman"/>
          <w:b w:val="0"/>
          <w:bCs w:val="0"/>
          <w:i w:val="0"/>
          <w:iCs w:val="0"/>
          <w:sz w:val="24"/>
        </w:rPr>
        <w:tab/>
        <w:t>In this Agreement words and expressions shall have the same meanings as are respectively assigned to them in the Contract documents referred to.</w:t>
      </w:r>
    </w:p>
    <w:p w:rsidR="003D75A9" w:rsidRPr="00D20367" w:rsidRDefault="00765DB8" w:rsidP="003D75A9">
      <w:pPr>
        <w:spacing w:after="160"/>
      </w:pPr>
      <w:r w:rsidRPr="00EC12FE">
        <w:rPr>
          <w:bCs/>
          <w:iCs/>
        </w:rPr>
        <w:t>2.</w:t>
      </w:r>
      <w:r w:rsidRPr="00EC12FE">
        <w:rPr>
          <w:bCs/>
          <w:iCs/>
        </w:rPr>
        <w:tab/>
      </w:r>
      <w:r w:rsidR="003D75A9" w:rsidRPr="00D20367">
        <w:t xml:space="preserve">The following documents shall be deemed to form and be read and construed as part of this Agreement. This Agreement shall prevail over all other Contract documents. </w:t>
      </w:r>
    </w:p>
    <w:p w:rsidR="003D75A9" w:rsidRPr="00D20367" w:rsidRDefault="003D75A9" w:rsidP="00C6410E">
      <w:pPr>
        <w:pStyle w:val="P3Header1-Clauses"/>
        <w:numPr>
          <w:ilvl w:val="0"/>
          <w:numId w:val="44"/>
        </w:numPr>
        <w:tabs>
          <w:tab w:val="clear" w:pos="1038"/>
        </w:tabs>
        <w:ind w:left="1440" w:hanging="699"/>
      </w:pPr>
      <w:r w:rsidRPr="00D20367">
        <w:t>the Letter of Acceptance</w:t>
      </w:r>
    </w:p>
    <w:p w:rsidR="003D75A9" w:rsidRPr="00D20367" w:rsidRDefault="003D75A9" w:rsidP="00C6410E">
      <w:pPr>
        <w:pStyle w:val="P3Header1-Clauses"/>
        <w:numPr>
          <w:ilvl w:val="0"/>
          <w:numId w:val="44"/>
        </w:numPr>
        <w:tabs>
          <w:tab w:val="clear" w:pos="1038"/>
        </w:tabs>
        <w:ind w:left="1440" w:hanging="699"/>
      </w:pPr>
      <w:r w:rsidRPr="00D20367">
        <w:t xml:space="preserve">the Letter of Bid </w:t>
      </w:r>
    </w:p>
    <w:p w:rsidR="003D75A9" w:rsidRPr="009E1404" w:rsidRDefault="003D75A9" w:rsidP="00C6410E">
      <w:pPr>
        <w:pStyle w:val="P3Header1-Clauses"/>
        <w:numPr>
          <w:ilvl w:val="0"/>
          <w:numId w:val="44"/>
        </w:numPr>
        <w:tabs>
          <w:tab w:val="clear" w:pos="1038"/>
        </w:tabs>
        <w:ind w:left="1440" w:hanging="699"/>
      </w:pPr>
      <w:r w:rsidRPr="009E1404">
        <w:t xml:space="preserve">the addenda </w:t>
      </w:r>
      <w:proofErr w:type="spellStart"/>
      <w:r w:rsidRPr="009E1404">
        <w:t>Nos</w:t>
      </w:r>
      <w:proofErr w:type="spellEnd"/>
      <w:r w:rsidRPr="009E1404">
        <w:t xml:space="preserve"> ________(if any)</w:t>
      </w:r>
    </w:p>
    <w:p w:rsidR="003D75A9" w:rsidRPr="00D20367" w:rsidRDefault="003D75A9" w:rsidP="00C6410E">
      <w:pPr>
        <w:pStyle w:val="P3Header1-Clauses"/>
        <w:numPr>
          <w:ilvl w:val="0"/>
          <w:numId w:val="44"/>
        </w:numPr>
        <w:tabs>
          <w:tab w:val="clear" w:pos="1038"/>
        </w:tabs>
        <w:ind w:left="1440" w:hanging="699"/>
      </w:pPr>
      <w:r w:rsidRPr="00D20367">
        <w:t xml:space="preserve">the Particular Conditions </w:t>
      </w:r>
    </w:p>
    <w:p w:rsidR="003D75A9" w:rsidRPr="00D20367" w:rsidRDefault="003D75A9" w:rsidP="00C6410E">
      <w:pPr>
        <w:pStyle w:val="P3Header1-Clauses"/>
        <w:numPr>
          <w:ilvl w:val="0"/>
          <w:numId w:val="44"/>
        </w:numPr>
        <w:tabs>
          <w:tab w:val="clear" w:pos="1038"/>
        </w:tabs>
        <w:ind w:left="1440" w:hanging="699"/>
      </w:pPr>
      <w:r w:rsidRPr="00D20367">
        <w:t>the General Conditions</w:t>
      </w:r>
      <w:r w:rsidR="00C6410E">
        <w:t xml:space="preserve"> of Contract, including appendix</w:t>
      </w:r>
      <w:r w:rsidRPr="00D20367">
        <w:t>;</w:t>
      </w:r>
    </w:p>
    <w:p w:rsidR="003D75A9" w:rsidRPr="00D20367" w:rsidRDefault="003D75A9" w:rsidP="00C6410E">
      <w:pPr>
        <w:pStyle w:val="P3Header1-Clauses"/>
        <w:numPr>
          <w:ilvl w:val="0"/>
          <w:numId w:val="44"/>
        </w:numPr>
        <w:tabs>
          <w:tab w:val="clear" w:pos="1038"/>
        </w:tabs>
        <w:ind w:left="1440" w:hanging="699"/>
      </w:pPr>
      <w:r w:rsidRPr="00D20367">
        <w:t>the Specification</w:t>
      </w:r>
    </w:p>
    <w:p w:rsidR="00C6410E" w:rsidRDefault="003D75A9" w:rsidP="00C6410E">
      <w:pPr>
        <w:pStyle w:val="P3Header1-Clauses"/>
        <w:numPr>
          <w:ilvl w:val="0"/>
          <w:numId w:val="44"/>
        </w:numPr>
        <w:tabs>
          <w:tab w:val="clear" w:pos="1038"/>
        </w:tabs>
        <w:ind w:left="1440" w:hanging="699"/>
      </w:pPr>
      <w:r w:rsidRPr="00D20367">
        <w:t xml:space="preserve">the Drawings </w:t>
      </w:r>
    </w:p>
    <w:p w:rsidR="003D75A9" w:rsidRPr="00D20367" w:rsidRDefault="00C6410E" w:rsidP="00C6410E">
      <w:pPr>
        <w:pStyle w:val="P3Header1-Clauses"/>
        <w:numPr>
          <w:ilvl w:val="0"/>
          <w:numId w:val="44"/>
        </w:numPr>
        <w:tabs>
          <w:tab w:val="clear" w:pos="1038"/>
        </w:tabs>
        <w:ind w:left="1440" w:hanging="699"/>
      </w:pPr>
      <w:r>
        <w:t>Bill of Quantities;</w:t>
      </w:r>
      <w:r w:rsidRPr="00C6410E" w:rsidDel="003D75A9">
        <w:rPr>
          <w:rStyle w:val="FootnoteReference"/>
        </w:rPr>
        <w:t xml:space="preserve"> </w:t>
      </w:r>
      <w:r w:rsidRPr="00EC12FE">
        <w:rPr>
          <w:rStyle w:val="FootnoteReference"/>
        </w:rPr>
        <w:footnoteReference w:id="40"/>
      </w:r>
      <w:r>
        <w:t xml:space="preserve"> </w:t>
      </w:r>
      <w:r w:rsidR="003D75A9" w:rsidRPr="00D20367">
        <w:t>and</w:t>
      </w:r>
    </w:p>
    <w:p w:rsidR="003D75A9" w:rsidRPr="00623706" w:rsidRDefault="00C6410E" w:rsidP="00C6410E">
      <w:pPr>
        <w:pStyle w:val="P3Header1-Clauses"/>
        <w:numPr>
          <w:ilvl w:val="0"/>
          <w:numId w:val="44"/>
        </w:numPr>
        <w:tabs>
          <w:tab w:val="clear" w:pos="1038"/>
        </w:tabs>
        <w:ind w:left="1440" w:hanging="699"/>
      </w:pPr>
      <w:r w:rsidRPr="00EC12FE">
        <w:t xml:space="preserve">any other document </w:t>
      </w:r>
      <w:r w:rsidRPr="00EC12FE">
        <w:rPr>
          <w:b/>
        </w:rPr>
        <w:t>listed in the PCC</w:t>
      </w:r>
      <w:r w:rsidRPr="00EC12FE">
        <w:t xml:space="preserve"> as forming part of the Contract</w:t>
      </w:r>
      <w:r w:rsidR="003D75A9" w:rsidRPr="00ED3E0D">
        <w:t xml:space="preserve">, </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3.</w:t>
      </w:r>
      <w:r w:rsidRPr="00EC12FE">
        <w:rPr>
          <w:rFonts w:ascii="Times New Roman" w:hAnsi="Times New Roman" w:cs="Times New Roman"/>
          <w:b w:val="0"/>
          <w:bCs w:val="0"/>
          <w:i w:val="0"/>
          <w:iCs w:val="0"/>
          <w:sz w:val="24"/>
        </w:rPr>
        <w:tab/>
        <w:t xml:space="preserve">In consideration of the payments to be made by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the Contractor as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in this Agreement, the Contractor hereby covenants with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execute the Works and to remedy defects therein in conformity in all respects with the provisions of the Contract.</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4.</w:t>
      </w:r>
      <w:r w:rsidRPr="00EC12FE">
        <w:rPr>
          <w:rFonts w:ascii="Times New Roman" w:hAnsi="Times New Roman" w:cs="Times New Roman"/>
          <w:b w:val="0"/>
          <w:bCs w:val="0"/>
          <w:i w:val="0"/>
          <w:iCs w:val="0"/>
          <w:sz w:val="24"/>
        </w:rPr>
        <w:tab/>
        <w:t xml:space="preserve">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EC12FE" w:rsidRDefault="007B586E">
      <w:pPr>
        <w:pStyle w:val="BlockText"/>
        <w:spacing w:before="240" w:after="240"/>
        <w:ind w:left="720" w:right="288"/>
        <w:rPr>
          <w:rFonts w:ascii="Times New Roman" w:hAnsi="Times New Roman" w:cs="Times New Roman"/>
          <w:sz w:val="24"/>
        </w:rPr>
      </w:pPr>
      <w:r w:rsidRPr="00EC12FE">
        <w:rPr>
          <w:rFonts w:ascii="Times New Roman" w:hAnsi="Times New Roman" w:cs="Times New Roman"/>
          <w:b w:val="0"/>
          <w:bCs w:val="0"/>
          <w:i w:val="0"/>
          <w:iCs w:val="0"/>
          <w:sz w:val="24"/>
        </w:rPr>
        <w:t>IN WITNESS whereof the parties hereto have caused this Agreement to be executed in accordance with the laws of . . .</w:t>
      </w:r>
      <w:r w:rsidRPr="00EC12FE">
        <w:rPr>
          <w:rFonts w:ascii="Times New Roman" w:hAnsi="Times New Roman" w:cs="Times New Roman"/>
          <w:b w:val="0"/>
          <w:bCs w:val="0"/>
          <w:i w:val="0"/>
          <w:iCs w:val="0"/>
          <w:sz w:val="20"/>
          <w:szCs w:val="20"/>
        </w:rPr>
        <w:t xml:space="preserve"> . . </w:t>
      </w:r>
      <w:r w:rsidRPr="00EC12FE">
        <w:rPr>
          <w:rFonts w:ascii="Times New Roman" w:hAnsi="Times New Roman" w:cs="Times New Roman"/>
          <w:bCs w:val="0"/>
          <w:iCs w:val="0"/>
          <w:sz w:val="20"/>
          <w:szCs w:val="20"/>
        </w:rPr>
        <w:t>[</w:t>
      </w:r>
      <w:r w:rsidRPr="00EC12FE">
        <w:rPr>
          <w:rFonts w:ascii="Times New Roman" w:hAnsi="Times New Roman" w:cs="Times New Roman"/>
          <w:sz w:val="20"/>
          <w:szCs w:val="20"/>
        </w:rPr>
        <w:t>name of the borrowing country</w:t>
      </w:r>
      <w:proofErr w:type="gramStart"/>
      <w:r w:rsidRPr="00EC12FE">
        <w:rPr>
          <w:rFonts w:ascii="Times New Roman" w:hAnsi="Times New Roman" w:cs="Times New Roman"/>
          <w:sz w:val="20"/>
          <w:szCs w:val="20"/>
        </w:rPr>
        <w:t>]</w:t>
      </w:r>
      <w:r w:rsidRPr="00EC12FE">
        <w:rPr>
          <w:rFonts w:ascii="Times New Roman" w:hAnsi="Times New Roman" w:cs="Times New Roman"/>
          <w:b w:val="0"/>
          <w:bCs w:val="0"/>
          <w:i w:val="0"/>
          <w:iCs w:val="0"/>
          <w:sz w:val="20"/>
          <w:szCs w:val="20"/>
        </w:rPr>
        <w:t>.</w:t>
      </w:r>
      <w:proofErr w:type="gramEnd"/>
      <w:r w:rsidRPr="00EC12FE">
        <w:rPr>
          <w:rFonts w:ascii="Times New Roman" w:hAnsi="Times New Roman" w:cs="Times New Roman"/>
          <w:b w:val="0"/>
          <w:bCs w:val="0"/>
          <w:i w:val="0"/>
          <w:iCs w:val="0"/>
          <w:sz w:val="20"/>
          <w:szCs w:val="20"/>
        </w:rPr>
        <w:t xml:space="preserve"> . .</w:t>
      </w:r>
      <w:r w:rsidRPr="00EC12FE">
        <w:rPr>
          <w:rFonts w:ascii="Times New Roman" w:hAnsi="Times New Roman" w:cs="Times New Roman"/>
          <w:b w:val="0"/>
          <w:bCs w:val="0"/>
          <w:i w:val="0"/>
          <w:iCs w:val="0"/>
          <w:sz w:val="24"/>
        </w:rPr>
        <w:t xml:space="preserve"> . .on the day, month and year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above.</w:t>
      </w:r>
    </w:p>
    <w:p w:rsidR="007B586E" w:rsidRPr="00EC12FE" w:rsidRDefault="007B586E">
      <w:pPr>
        <w:pStyle w:val="BlockText"/>
        <w:ind w:right="288"/>
        <w:rPr>
          <w:rFonts w:ascii="Times New Roman" w:hAnsi="Times New Roman" w:cs="Times New Roman"/>
          <w:sz w:val="24"/>
        </w:rPr>
      </w:pPr>
    </w:p>
    <w:p w:rsidR="007B586E" w:rsidRPr="00EC12FE" w:rsidRDefault="007B586E">
      <w:pPr>
        <w:pStyle w:val="BlockText"/>
        <w:ind w:right="288"/>
        <w:rPr>
          <w:rFonts w:ascii="Times New Roman" w:hAnsi="Times New Roman" w:cs="Times New Roman"/>
          <w:sz w:val="24"/>
        </w:rPr>
      </w:pPr>
    </w:p>
    <w:tbl>
      <w:tblPr>
        <w:tblW w:w="9468" w:type="dxa"/>
        <w:tblBorders>
          <w:bottom w:val="dotted" w:sz="4" w:space="0" w:color="auto"/>
        </w:tblBorders>
        <w:tblLook w:val="01E0" w:firstRow="1" w:lastRow="1" w:firstColumn="1" w:lastColumn="1" w:noHBand="0" w:noVBand="0"/>
      </w:tblPr>
      <w:tblGrid>
        <w:gridCol w:w="1368"/>
        <w:gridCol w:w="3012"/>
        <w:gridCol w:w="1308"/>
        <w:gridCol w:w="3780"/>
      </w:tblGrid>
      <w:tr w:rsidR="007B586E" w:rsidRPr="00EC12FE">
        <w:tc>
          <w:tcPr>
            <w:tcW w:w="1368" w:type="dxa"/>
          </w:tcPr>
          <w:p w:rsidR="007B586E" w:rsidRPr="00EC12FE" w:rsidRDefault="007B586E">
            <w:pPr>
              <w:tabs>
                <w:tab w:val="right" w:leader="dot" w:pos="4500"/>
                <w:tab w:val="left" w:pos="5040"/>
                <w:tab w:val="right" w:leader="dot" w:pos="9360"/>
              </w:tabs>
              <w:spacing w:before="360"/>
              <w:jc w:val="right"/>
            </w:pPr>
            <w:r w:rsidRPr="00EC12FE">
              <w:t>Signed by:</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Pr>
          <w:p w:rsidR="007B586E" w:rsidRPr="00EC12FE" w:rsidRDefault="007B586E">
            <w:pPr>
              <w:tabs>
                <w:tab w:val="right" w:leader="dot" w:pos="4500"/>
                <w:tab w:val="left" w:pos="5040"/>
                <w:tab w:val="right" w:leader="dot" w:pos="9360"/>
              </w:tabs>
              <w:spacing w:before="360"/>
              <w:ind w:right="-108"/>
              <w:jc w:val="right"/>
            </w:pPr>
            <w:r w:rsidRPr="00EC12FE">
              <w:t>Signed by:</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240"/>
              <w:ind w:right="288"/>
              <w:jc w:val="both"/>
            </w:pPr>
          </w:p>
        </w:tc>
      </w:tr>
      <w:tr w:rsidR="007B586E" w:rsidRPr="00EC12FE">
        <w:tc>
          <w:tcPr>
            <w:tcW w:w="4380"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 xml:space="preserve">for and on behalf of the </w:t>
            </w:r>
            <w:r w:rsidR="00283744" w:rsidRPr="00EC12FE">
              <w:rPr>
                <w:sz w:val="20"/>
                <w:szCs w:val="20"/>
              </w:rPr>
              <w:t>Employer</w:t>
            </w:r>
          </w:p>
        </w:tc>
        <w:tc>
          <w:tcPr>
            <w:tcW w:w="5088"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for and on behalf the Contractor</w:t>
            </w:r>
          </w:p>
        </w:tc>
      </w:tr>
      <w:tr w:rsidR="007B586E" w:rsidRPr="00EC12FE">
        <w:tc>
          <w:tcPr>
            <w:tcW w:w="1368" w:type="dxa"/>
            <w:tcBorders>
              <w:bottom w:val="nil"/>
            </w:tcBorders>
          </w:tcPr>
          <w:p w:rsidR="007B586E" w:rsidRPr="00EC12FE" w:rsidRDefault="007B586E">
            <w:pPr>
              <w:tabs>
                <w:tab w:val="right" w:leader="dot" w:pos="4500"/>
                <w:tab w:val="left" w:pos="5040"/>
                <w:tab w:val="right" w:leader="dot" w:pos="9360"/>
              </w:tabs>
              <w:spacing w:before="360"/>
              <w:ind w:right="-108"/>
              <w:jc w:val="right"/>
            </w:pPr>
            <w:r w:rsidRPr="00EC12FE">
              <w:t>in the presence of:</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Borders>
              <w:bottom w:val="nil"/>
            </w:tcBorders>
          </w:tcPr>
          <w:p w:rsidR="007B586E" w:rsidRPr="00EC12FE" w:rsidRDefault="007B586E">
            <w:pPr>
              <w:tabs>
                <w:tab w:val="right" w:leader="dot" w:pos="4500"/>
                <w:tab w:val="left" w:pos="5040"/>
                <w:tab w:val="right" w:leader="dot" w:pos="9360"/>
              </w:tabs>
              <w:spacing w:before="360"/>
              <w:ind w:right="-132"/>
              <w:jc w:val="right"/>
            </w:pPr>
            <w:r w:rsidRPr="00EC12FE">
              <w:t>in the presence of:</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360"/>
              <w:ind w:right="-132"/>
            </w:pPr>
          </w:p>
        </w:tc>
      </w:tr>
      <w:tr w:rsidR="007B586E" w:rsidRPr="00EC12FE">
        <w:tc>
          <w:tcPr>
            <w:tcW w:w="4380"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c>
          <w:tcPr>
            <w:tcW w:w="5088"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r>
    </w:tbl>
    <w:p w:rsidR="007B586E" w:rsidRPr="00EC12FE" w:rsidRDefault="007B586E">
      <w:pPr>
        <w:tabs>
          <w:tab w:val="right" w:pos="4500"/>
          <w:tab w:val="left" w:pos="5040"/>
          <w:tab w:val="right" w:leader="dot" w:pos="9360"/>
        </w:tabs>
        <w:ind w:left="180" w:right="288"/>
        <w:jc w:val="both"/>
      </w:pPr>
    </w:p>
    <w:p w:rsidR="007B586E" w:rsidRPr="00EC12FE" w:rsidRDefault="007B586E">
      <w:pPr>
        <w:tabs>
          <w:tab w:val="right" w:pos="4500"/>
          <w:tab w:val="left" w:pos="5040"/>
          <w:tab w:val="right" w:leader="dot" w:pos="9360"/>
        </w:tabs>
        <w:ind w:left="180" w:right="288"/>
        <w:jc w:val="both"/>
      </w:pPr>
    </w:p>
    <w:p w:rsidR="007B586E" w:rsidRPr="00EC12FE" w:rsidRDefault="007B586E">
      <w:pPr>
        <w:pStyle w:val="S9Header1"/>
      </w:pPr>
      <w:r w:rsidRPr="00EC12FE">
        <w:br w:type="page"/>
      </w:r>
      <w:bookmarkStart w:id="575" w:name="_Toc23238065"/>
      <w:bookmarkStart w:id="576" w:name="_Toc41971557"/>
      <w:bookmarkStart w:id="577" w:name="_Toc78273068"/>
      <w:bookmarkStart w:id="578" w:name="_Toc111009246"/>
      <w:bookmarkStart w:id="579" w:name="_Toc398116294"/>
      <w:bookmarkStart w:id="580" w:name="_Toc428352207"/>
      <w:bookmarkStart w:id="581" w:name="_Toc438907198"/>
      <w:bookmarkStart w:id="582" w:name="_Toc438907298"/>
      <w:r w:rsidRPr="00EC12FE">
        <w:lastRenderedPageBreak/>
        <w:t>Performance Security</w:t>
      </w:r>
      <w:bookmarkEnd w:id="575"/>
      <w:bookmarkEnd w:id="576"/>
      <w:bookmarkEnd w:id="577"/>
      <w:bookmarkEnd w:id="578"/>
      <w:r w:rsidR="005C4234" w:rsidRPr="00EC12FE">
        <w:t xml:space="preserve"> (Bank Guarantee)</w:t>
      </w:r>
      <w:bookmarkEnd w:id="579"/>
    </w:p>
    <w:bookmarkEnd w:id="580"/>
    <w:bookmarkEnd w:id="581"/>
    <w:bookmarkEnd w:id="582"/>
    <w:p w:rsidR="001A418F" w:rsidRPr="00EC12FE" w:rsidRDefault="005C4234" w:rsidP="0020119D">
      <w:pPr>
        <w:jc w:val="center"/>
        <w:rPr>
          <w:b/>
          <w:iCs/>
          <w:sz w:val="28"/>
          <w:szCs w:val="28"/>
        </w:rPr>
      </w:pPr>
      <w:r w:rsidRPr="00EC12FE">
        <w:rPr>
          <w:b/>
          <w:iCs/>
          <w:sz w:val="28"/>
          <w:szCs w:val="28"/>
        </w:rPr>
        <w:t>(Bank</w:t>
      </w:r>
      <w:r w:rsidR="00795684" w:rsidRPr="00EC12FE">
        <w:rPr>
          <w:b/>
          <w:iCs/>
          <w:sz w:val="28"/>
          <w:szCs w:val="28"/>
        </w:rPr>
        <w:t xml:space="preserve"> Guarantee)</w:t>
      </w:r>
    </w:p>
    <w:p w:rsidR="001A418F" w:rsidRPr="005656DE" w:rsidRDefault="001A418F" w:rsidP="001A418F">
      <w:pPr>
        <w:pStyle w:val="NormalWeb"/>
        <w:rPr>
          <w:rFonts w:ascii="Times New Roman" w:hAnsi="Times New Roman"/>
          <w:i/>
          <w:szCs w:val="20"/>
        </w:rPr>
      </w:pPr>
      <w:r w:rsidRPr="005656DE">
        <w:rPr>
          <w:rFonts w:ascii="Times New Roman" w:hAnsi="Times New Roman"/>
          <w:i/>
          <w:szCs w:val="20"/>
        </w:rPr>
        <w:t>[Guarantor letterhead or SWIFT identifier code]</w:t>
      </w:r>
    </w:p>
    <w:p w:rsidR="001A418F" w:rsidRPr="005656DE" w:rsidRDefault="001A418F" w:rsidP="001A418F">
      <w:pPr>
        <w:pStyle w:val="NormalWeb"/>
        <w:rPr>
          <w:rFonts w:ascii="Times New Roman" w:hAnsi="Times New Roman"/>
          <w:i/>
          <w:szCs w:val="20"/>
        </w:rPr>
      </w:pPr>
      <w:r w:rsidRPr="005656DE">
        <w:rPr>
          <w:rFonts w:ascii="Times New Roman" w:hAnsi="Times New Roman"/>
          <w:b/>
          <w:szCs w:val="20"/>
        </w:rPr>
        <w:t>Beneficiary:</w:t>
      </w:r>
      <w:r w:rsidRPr="005656DE">
        <w:rPr>
          <w:rFonts w:ascii="Times New Roman" w:hAnsi="Times New Roman"/>
          <w:szCs w:val="20"/>
        </w:rPr>
        <w:tab/>
      </w:r>
      <w:r w:rsidRPr="005656DE">
        <w:rPr>
          <w:rFonts w:ascii="Times New Roman" w:hAnsi="Times New Roman"/>
          <w:i/>
          <w:szCs w:val="20"/>
        </w:rPr>
        <w:t xml:space="preserve">[insert name and Address of </w:t>
      </w:r>
      <w:r w:rsidRPr="005656DE">
        <w:rPr>
          <w:rFonts w:ascii="Times New Roman" w:hAnsi="Times New Roman"/>
          <w:szCs w:val="20"/>
        </w:rPr>
        <w:t>Employer</w:t>
      </w:r>
      <w:r w:rsidRPr="005656DE">
        <w:rPr>
          <w:rFonts w:ascii="Times New Roman" w:hAnsi="Times New Roman"/>
          <w:i/>
          <w:szCs w:val="20"/>
        </w:rPr>
        <w:t>]</w:t>
      </w:r>
      <w:r w:rsidRPr="005656DE">
        <w:rPr>
          <w:rFonts w:ascii="Times New Roman" w:hAnsi="Times New Roman"/>
          <w:i/>
          <w:szCs w:val="20"/>
        </w:rPr>
        <w:tab/>
      </w:r>
      <w:r w:rsidRPr="005656DE">
        <w:rPr>
          <w:rFonts w:ascii="Times New Roman" w:hAnsi="Times New Roman"/>
          <w:i/>
          <w:szCs w:val="20"/>
        </w:rPr>
        <w:tab/>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Date:</w:t>
      </w:r>
      <w:r w:rsidRPr="005656DE">
        <w:rPr>
          <w:rFonts w:ascii="Times New Roman" w:hAnsi="Times New Roman"/>
          <w:szCs w:val="20"/>
        </w:rPr>
        <w:tab/>
        <w:t>_</w:t>
      </w:r>
      <w:r w:rsidRPr="005656DE">
        <w:rPr>
          <w:rFonts w:ascii="Times New Roman" w:hAnsi="Times New Roman"/>
          <w:i/>
          <w:szCs w:val="20"/>
        </w:rPr>
        <w:t xml:space="preserve"> [Insert date of issue]</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PERFORMANCE GUARANTEE No.:</w:t>
      </w:r>
      <w:r w:rsidRPr="005656DE">
        <w:rPr>
          <w:rFonts w:ascii="Times New Roman" w:hAnsi="Times New Roman"/>
          <w:szCs w:val="20"/>
        </w:rPr>
        <w:tab/>
      </w:r>
      <w:r w:rsidRPr="005656DE">
        <w:rPr>
          <w:rFonts w:ascii="Times New Roman" w:hAnsi="Times New Roman"/>
          <w:i/>
          <w:szCs w:val="20"/>
        </w:rPr>
        <w:t>[Insert guarantee reference number]</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 xml:space="preserve">Guarantor:  </w:t>
      </w:r>
      <w:r w:rsidRPr="005656DE">
        <w:rPr>
          <w:rFonts w:ascii="Times New Roman" w:hAnsi="Times New Roman"/>
          <w:i/>
          <w:szCs w:val="20"/>
        </w:rPr>
        <w:t>[Insert name and address of place of issue, unless indicated in the letterhead]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 xml:space="preserve">We have been informed that _ </w:t>
      </w:r>
      <w:r w:rsidRPr="005656DE">
        <w:rPr>
          <w:rFonts w:ascii="Times New Roman" w:hAnsi="Times New Roman"/>
          <w:i/>
          <w:szCs w:val="20"/>
        </w:rPr>
        <w:t xml:space="preserve">[insert name of Contractor, which in the case of a joint venture shall be the name of the joint venture] </w:t>
      </w:r>
      <w:r w:rsidRPr="005656DE">
        <w:rPr>
          <w:rFonts w:ascii="Times New Roman" w:hAnsi="Times New Roman"/>
          <w:szCs w:val="20"/>
        </w:rPr>
        <w:t xml:space="preserve">(hereinafter called "the Applicant") has entered into Contract No. </w:t>
      </w:r>
      <w:r w:rsidRPr="005656DE">
        <w:rPr>
          <w:rFonts w:ascii="Times New Roman" w:hAnsi="Times New Roman"/>
          <w:i/>
          <w:szCs w:val="20"/>
        </w:rPr>
        <w:t>[</w:t>
      </w:r>
      <w:proofErr w:type="gramStart"/>
      <w:r w:rsidRPr="005656DE">
        <w:rPr>
          <w:rFonts w:ascii="Times New Roman" w:hAnsi="Times New Roman"/>
          <w:i/>
          <w:szCs w:val="20"/>
        </w:rPr>
        <w:t>insert</w:t>
      </w:r>
      <w:proofErr w:type="gramEnd"/>
      <w:r w:rsidRPr="005656DE">
        <w:rPr>
          <w:rFonts w:ascii="Times New Roman" w:hAnsi="Times New Roman"/>
          <w:i/>
          <w:szCs w:val="20"/>
        </w:rPr>
        <w:t xml:space="preserve"> reference number of the contract] </w:t>
      </w:r>
      <w:r w:rsidRPr="005656DE">
        <w:rPr>
          <w:rFonts w:ascii="Times New Roman" w:hAnsi="Times New Roman"/>
          <w:szCs w:val="20"/>
        </w:rPr>
        <w:t xml:space="preserve">dated </w:t>
      </w:r>
      <w:r w:rsidRPr="005656DE">
        <w:rPr>
          <w:rFonts w:ascii="Times New Roman" w:hAnsi="Times New Roman"/>
          <w:i/>
          <w:szCs w:val="20"/>
        </w:rPr>
        <w:t>[insert date]</w:t>
      </w:r>
      <w:r w:rsidRPr="005656DE">
        <w:rPr>
          <w:rFonts w:ascii="Times New Roman" w:hAnsi="Times New Roman"/>
          <w:szCs w:val="20"/>
        </w:rPr>
        <w:t xml:space="preserve"> with the Beneficiary, for the execution of _ </w:t>
      </w:r>
      <w:r w:rsidRPr="005656DE">
        <w:rPr>
          <w:rFonts w:ascii="Times New Roman" w:hAnsi="Times New Roman"/>
          <w:i/>
          <w:szCs w:val="20"/>
        </w:rPr>
        <w:t xml:space="preserve">[insert name of contract and brief description of </w:t>
      </w:r>
      <w:r w:rsidRPr="005656DE">
        <w:rPr>
          <w:rFonts w:ascii="Times New Roman" w:hAnsi="Times New Roman"/>
          <w:szCs w:val="20"/>
        </w:rPr>
        <w:t>Works</w:t>
      </w:r>
      <w:r w:rsidRPr="005656DE">
        <w:rPr>
          <w:rFonts w:ascii="Times New Roman" w:hAnsi="Times New Roman"/>
          <w:i/>
          <w:szCs w:val="20"/>
        </w:rPr>
        <w:t>]</w:t>
      </w:r>
      <w:r w:rsidRPr="005656DE">
        <w:rPr>
          <w:rFonts w:ascii="Times New Roman" w:hAnsi="Times New Roman"/>
          <w:szCs w:val="20"/>
        </w:rPr>
        <w:t xml:space="preserve"> (hereinafter called "the Contract").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Furthermore, we understand that, according to the conditions of the Contract, a performance guarantee is required.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At the request of the Applicant, we as Guarantor,</w:t>
      </w:r>
      <w:r w:rsidR="005068DD" w:rsidRPr="005656DE">
        <w:rPr>
          <w:rFonts w:ascii="Times New Roman" w:hAnsi="Times New Roman"/>
          <w:szCs w:val="20"/>
        </w:rPr>
        <w:t xml:space="preserve"> </w:t>
      </w:r>
      <w:r w:rsidRPr="005656DE">
        <w:rPr>
          <w:rFonts w:ascii="Times New Roman" w:hAnsi="Times New Roman"/>
          <w:szCs w:val="20"/>
        </w:rPr>
        <w:t xml:space="preserve">hereby irrevocably undertake to pay the Beneficiary any sum or sums not exceeding in total an amount of </w:t>
      </w:r>
      <w:r w:rsidRPr="005656DE">
        <w:rPr>
          <w:rFonts w:ascii="Times New Roman" w:hAnsi="Times New Roman"/>
          <w:i/>
          <w:szCs w:val="20"/>
        </w:rPr>
        <w:t xml:space="preserve">[insert amount in figures] </w:t>
      </w:r>
      <w:r w:rsidRPr="005656DE">
        <w:rPr>
          <w:rFonts w:ascii="Times New Roman" w:hAnsi="Times New Roman"/>
          <w:szCs w:val="20"/>
        </w:rPr>
        <w:t>(</w:t>
      </w:r>
      <w:r w:rsidR="00765DB8" w:rsidRPr="005656DE">
        <w:rPr>
          <w:rFonts w:ascii="Times New Roman" w:hAnsi="Times New Roman"/>
          <w:szCs w:val="20"/>
        </w:rPr>
        <w:t>______</w:t>
      </w:r>
      <w:r w:rsidRPr="005656DE">
        <w:rPr>
          <w:rFonts w:ascii="Times New Roman" w:hAnsi="Times New Roman"/>
          <w:szCs w:val="20"/>
        </w:rPr>
        <w:t>)</w:t>
      </w:r>
      <w:r w:rsidRPr="005656DE">
        <w:rPr>
          <w:rFonts w:ascii="Times New Roman" w:hAnsi="Times New Roman"/>
          <w:i/>
          <w:szCs w:val="20"/>
        </w:rPr>
        <w:t xml:space="preserve"> [insert amount in words]</w:t>
      </w:r>
      <w:r w:rsidRPr="005656DE">
        <w:rPr>
          <w:rFonts w:ascii="Times New Roman" w:hAnsi="Times New Roman"/>
          <w:szCs w:val="20"/>
        </w:rPr>
        <w:t>,</w:t>
      </w:r>
      <w:r w:rsidRPr="005656DE">
        <w:rPr>
          <w:rStyle w:val="FootnoteReference"/>
          <w:rFonts w:ascii="Times New Roman" w:hAnsi="Times New Roman"/>
          <w:szCs w:val="20"/>
        </w:rPr>
        <w:footnoteReference w:customMarkFollows="1" w:id="41"/>
        <w:t>1</w:t>
      </w:r>
      <w:r w:rsidRPr="005656DE">
        <w:rPr>
          <w:rFonts w:ascii="Times New Roman" w:hAnsi="Times New Roman"/>
          <w:szCs w:val="2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This guarantee shall expire, no later than the …. Day of ……, 2</w:t>
      </w:r>
      <w:proofErr w:type="gramStart"/>
      <w:r w:rsidRPr="005656DE">
        <w:rPr>
          <w:rFonts w:ascii="Times New Roman" w:hAnsi="Times New Roman"/>
          <w:szCs w:val="20"/>
        </w:rPr>
        <w:t xml:space="preserve">… </w:t>
      </w:r>
      <w:proofErr w:type="gramEnd"/>
      <w:r w:rsidRPr="005656DE">
        <w:rPr>
          <w:rStyle w:val="FootnoteReference"/>
          <w:rFonts w:ascii="Times New Roman" w:hAnsi="Times New Roman"/>
          <w:szCs w:val="20"/>
        </w:rPr>
        <w:footnoteReference w:customMarkFollows="1" w:id="42"/>
        <w:t>2</w:t>
      </w:r>
      <w:r w:rsidRPr="005656DE">
        <w:rPr>
          <w:rFonts w:ascii="Times New Roman" w:hAnsi="Times New Roman"/>
          <w:szCs w:val="20"/>
        </w:rPr>
        <w:t xml:space="preserve">, and any demand for payment under it must be received by us at this office indicated above on or before that date.  </w:t>
      </w:r>
    </w:p>
    <w:p w:rsidR="001A418F" w:rsidRPr="005656DE" w:rsidRDefault="001A418F" w:rsidP="001A418F">
      <w:pPr>
        <w:pStyle w:val="NormalWeb"/>
        <w:rPr>
          <w:rFonts w:ascii="Times New Roman" w:hAnsi="Times New Roman"/>
          <w:szCs w:val="20"/>
        </w:rPr>
      </w:pPr>
      <w:r w:rsidRPr="005656DE">
        <w:rPr>
          <w:rFonts w:ascii="Times New Roman" w:hAnsi="Times New Roman"/>
          <w:szCs w:val="20"/>
        </w:rPr>
        <w:t>This guarantee is subject to the Uniform Rules for Demand Guarantees (URDG) 2010 Revision, ICC Publication No. 758, except that the supporting statement under Article 15(a) is hereby excluded.</w:t>
      </w:r>
      <w:r w:rsidRPr="005656DE">
        <w:rPr>
          <w:rFonts w:ascii="Times New Roman" w:hAnsi="Times New Roman"/>
          <w:szCs w:val="20"/>
        </w:rPr>
        <w:br/>
      </w:r>
    </w:p>
    <w:p w:rsidR="001A418F" w:rsidRPr="005656DE" w:rsidRDefault="001A418F" w:rsidP="001A418F">
      <w:pPr>
        <w:jc w:val="center"/>
        <w:rPr>
          <w:sz w:val="20"/>
          <w:szCs w:val="20"/>
        </w:rPr>
      </w:pPr>
      <w:r w:rsidRPr="005656DE">
        <w:rPr>
          <w:sz w:val="20"/>
          <w:szCs w:val="20"/>
        </w:rPr>
        <w:t xml:space="preserve">_____________________ </w:t>
      </w:r>
      <w:r w:rsidRPr="005656DE">
        <w:rPr>
          <w:sz w:val="20"/>
          <w:szCs w:val="20"/>
        </w:rPr>
        <w:br/>
      </w:r>
      <w:r w:rsidRPr="005656DE">
        <w:rPr>
          <w:i/>
          <w:sz w:val="20"/>
          <w:szCs w:val="20"/>
        </w:rPr>
        <w:t>[signature(s)]</w:t>
      </w:r>
      <w:r w:rsidRPr="005656DE">
        <w:rPr>
          <w:sz w:val="20"/>
          <w:szCs w:val="20"/>
        </w:rPr>
        <w:t xml:space="preserve"> </w:t>
      </w:r>
    </w:p>
    <w:p w:rsidR="001A418F" w:rsidRPr="005656DE" w:rsidRDefault="001A418F" w:rsidP="001A418F">
      <w:pPr>
        <w:pStyle w:val="BodyText"/>
        <w:rPr>
          <w:sz w:val="16"/>
          <w:szCs w:val="20"/>
        </w:rPr>
      </w:pPr>
      <w:r w:rsidRPr="005656DE">
        <w:rPr>
          <w:sz w:val="16"/>
          <w:szCs w:val="20"/>
        </w:rPr>
        <w:br/>
        <w:t xml:space="preserve"> </w:t>
      </w:r>
    </w:p>
    <w:p w:rsidR="001A418F" w:rsidRPr="005656DE" w:rsidRDefault="001A418F" w:rsidP="001A418F">
      <w:pPr>
        <w:pStyle w:val="NormalWeb"/>
        <w:tabs>
          <w:tab w:val="center" w:leader="dot" w:pos="4860"/>
          <w:tab w:val="right" w:leader="dot" w:pos="9360"/>
        </w:tabs>
        <w:spacing w:before="120" w:beforeAutospacing="0" w:after="120" w:afterAutospacing="0"/>
        <w:ind w:left="180" w:right="288"/>
        <w:jc w:val="both"/>
        <w:rPr>
          <w:b/>
          <w:i/>
          <w:sz w:val="16"/>
          <w:szCs w:val="20"/>
        </w:rPr>
      </w:pPr>
      <w:r w:rsidRPr="005656DE">
        <w:rPr>
          <w:b/>
          <w:i/>
          <w:sz w:val="16"/>
          <w:szCs w:val="20"/>
        </w:rPr>
        <w:t>Note:  All italicized text (including footnotes) is for use in preparing this form and shall be deleted from the final product.</w:t>
      </w:r>
    </w:p>
    <w:p w:rsidR="007B586E" w:rsidRPr="00EC12FE" w:rsidRDefault="007B586E">
      <w:pPr>
        <w:ind w:right="468"/>
        <w:jc w:val="both"/>
        <w:rPr>
          <w:b/>
          <w:bCs/>
          <w:i/>
          <w:iCs/>
          <w:sz w:val="20"/>
          <w:szCs w:val="20"/>
        </w:rPr>
      </w:pPr>
    </w:p>
    <w:p w:rsidR="007B586E" w:rsidRPr="00EC12FE" w:rsidRDefault="00795684">
      <w:pPr>
        <w:pStyle w:val="S9Header1"/>
      </w:pPr>
      <w:bookmarkStart w:id="583" w:name="_Toc78273069"/>
      <w:bookmarkStart w:id="584" w:name="_Toc111009247"/>
      <w:bookmarkStart w:id="585" w:name="_Toc428352208"/>
      <w:bookmarkStart w:id="586" w:name="_Toc438907199"/>
      <w:bookmarkStart w:id="587" w:name="_Toc438907299"/>
      <w:r w:rsidRPr="00EC12FE">
        <w:br w:type="page"/>
      </w:r>
      <w:bookmarkStart w:id="588" w:name="_Toc398116295"/>
      <w:r w:rsidR="007B586E" w:rsidRPr="00EC12FE">
        <w:lastRenderedPageBreak/>
        <w:t>Advance Payment Security</w:t>
      </w:r>
      <w:bookmarkEnd w:id="583"/>
      <w:bookmarkEnd w:id="584"/>
      <w:bookmarkEnd w:id="588"/>
    </w:p>
    <w:bookmarkEnd w:id="585"/>
    <w:bookmarkEnd w:id="586"/>
    <w:bookmarkEnd w:id="587"/>
    <w:p w:rsidR="007B586E" w:rsidRPr="00EC12FE" w:rsidRDefault="007B586E">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16"/>
        </w:rPr>
      </w:pPr>
    </w:p>
    <w:p w:rsidR="00EC5546" w:rsidRPr="00EC12FE" w:rsidRDefault="00EC5546" w:rsidP="00EC5546">
      <w:pPr>
        <w:pStyle w:val="NormalWeb"/>
        <w:rPr>
          <w:rFonts w:ascii="Times New Roman" w:hAnsi="Times New Roman"/>
          <w:i/>
          <w:sz w:val="24"/>
        </w:rPr>
      </w:pPr>
      <w:r w:rsidRPr="00EC12FE">
        <w:rPr>
          <w:rFonts w:ascii="Times New Roman" w:hAnsi="Times New Roman"/>
          <w:i/>
          <w:sz w:val="24"/>
        </w:rPr>
        <w:t xml:space="preserve">[Guarantor letterhead or SWIFT identifier code] </w:t>
      </w:r>
    </w:p>
    <w:p w:rsidR="00EC5546" w:rsidRPr="00EC12FE" w:rsidRDefault="00EC5546" w:rsidP="00EC5546">
      <w:pPr>
        <w:pStyle w:val="NormalWeb"/>
        <w:rPr>
          <w:rFonts w:ascii="Times New Roman" w:hAnsi="Times New Roman"/>
          <w:i/>
          <w:sz w:val="24"/>
        </w:rPr>
      </w:pPr>
      <w:r w:rsidRPr="00EC12FE">
        <w:rPr>
          <w:rFonts w:ascii="Times New Roman" w:hAnsi="Times New Roman"/>
          <w:b/>
          <w:sz w:val="24"/>
        </w:rPr>
        <w:t>Beneficiary:</w:t>
      </w:r>
      <w:r w:rsidRPr="00EC12FE">
        <w:rPr>
          <w:rFonts w:ascii="Times New Roman" w:hAnsi="Times New Roman"/>
          <w:sz w:val="24"/>
        </w:rPr>
        <w:t xml:space="preserve"> </w:t>
      </w:r>
      <w:r w:rsidRPr="00EC12FE">
        <w:rPr>
          <w:rFonts w:ascii="Times New Roman" w:hAnsi="Times New Roman"/>
          <w:i/>
          <w:sz w:val="24"/>
        </w:rPr>
        <w:t xml:space="preserve">[Insert name and Address of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i/>
          <w:sz w:val="24"/>
        </w:rPr>
        <w:tab/>
      </w:r>
      <w:r w:rsidRPr="00EC12FE">
        <w:rPr>
          <w:rFonts w:ascii="Times New Roman" w:hAnsi="Times New Roman"/>
          <w:i/>
          <w:sz w:val="24"/>
        </w:rPr>
        <w:tab/>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ab/>
      </w:r>
      <w:r w:rsidRPr="00EC12FE">
        <w:rPr>
          <w:rFonts w:ascii="Times New Roman" w:hAnsi="Times New Roman"/>
          <w:i/>
          <w:sz w:val="24"/>
        </w:rPr>
        <w:t>[Insert date of issue]</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ADVANCE PAYMENT GUARANTEE No.:</w:t>
      </w:r>
      <w:r w:rsidRPr="00EC12FE">
        <w:rPr>
          <w:rFonts w:ascii="Times New Roman" w:hAnsi="Times New Roman"/>
          <w:sz w:val="24"/>
        </w:rPr>
        <w:tab/>
      </w:r>
      <w:r w:rsidRPr="00EC12FE">
        <w:rPr>
          <w:rFonts w:ascii="Times New Roman" w:hAnsi="Times New Roman"/>
          <w:i/>
          <w:sz w:val="24"/>
        </w:rPr>
        <w:t>[Insert guarantee reference number]</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 xml:space="preserve">Guarantor: </w:t>
      </w:r>
      <w:r w:rsidRPr="00EC12FE">
        <w:rPr>
          <w:rFonts w:ascii="Times New Roman" w:hAnsi="Times New Roman"/>
          <w:i/>
          <w:sz w:val="24"/>
        </w:rPr>
        <w:t xml:space="preserve"> [Insert name and address of place of issue, unless indicated in the letterhead]</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Contractor, which in the case of a joint venture shall be the name of the joint venture]</w:t>
      </w:r>
      <w:r w:rsidRPr="00EC12FE">
        <w:rPr>
          <w:rFonts w:ascii="Times New Roman" w:hAnsi="Times New Roman"/>
          <w:sz w:val="24"/>
        </w:rPr>
        <w:t xml:space="preserve"> (hereinafter called “the Applicant”) has entered into Contract No. </w:t>
      </w:r>
      <w:r w:rsidRPr="00EC12FE">
        <w:rPr>
          <w:rFonts w:ascii="Times New Roman" w:hAnsi="Times New Roman"/>
          <w:i/>
          <w:sz w:val="24"/>
        </w:rPr>
        <w:t>[</w:t>
      </w:r>
      <w:proofErr w:type="gramStart"/>
      <w:r w:rsidRPr="00EC12FE">
        <w:rPr>
          <w:rFonts w:ascii="Times New Roman" w:hAnsi="Times New Roman"/>
          <w:i/>
          <w:sz w:val="24"/>
        </w:rPr>
        <w:t>insert</w:t>
      </w:r>
      <w:proofErr w:type="gramEnd"/>
      <w:r w:rsidRPr="00EC12FE">
        <w:rPr>
          <w:rFonts w:ascii="Times New Roman" w:hAnsi="Times New Roman"/>
          <w:i/>
          <w:sz w:val="24"/>
        </w:rPr>
        <w:t xml:space="preserve"> reference number of the contract] </w:t>
      </w:r>
      <w:r w:rsidRPr="00EC12FE">
        <w:rPr>
          <w:rFonts w:ascii="Times New Roman" w:hAnsi="Times New Roman"/>
          <w:sz w:val="24"/>
        </w:rPr>
        <w:t xml:space="preserve">dated </w:t>
      </w:r>
      <w:r w:rsidRPr="00EC12FE">
        <w:rPr>
          <w:rFonts w:ascii="Times New Roman" w:hAnsi="Times New Roman"/>
          <w:i/>
          <w:sz w:val="24"/>
        </w:rPr>
        <w:t>[insert date]</w:t>
      </w:r>
      <w:r w:rsidRPr="00EC12FE">
        <w:rPr>
          <w:rFonts w:ascii="Times New Roman" w:hAnsi="Times New Roman"/>
          <w:sz w:val="24"/>
        </w:rPr>
        <w:t xml:space="preserve"> with the Beneficiary, for the execution of </w:t>
      </w:r>
      <w:r w:rsidRPr="00EC12FE">
        <w:rPr>
          <w:rFonts w:ascii="Times New Roman" w:hAnsi="Times New Roman"/>
          <w:i/>
          <w:sz w:val="24"/>
        </w:rPr>
        <w:t xml:space="preserve">[insert name of contract and brief description of </w:t>
      </w:r>
      <w:r w:rsidRPr="00EC12FE">
        <w:rPr>
          <w:rFonts w:ascii="Times New Roman" w:hAnsi="Times New Roman"/>
          <w:sz w:val="24"/>
        </w:rPr>
        <w:t>Works</w:t>
      </w:r>
      <w:r w:rsidRPr="00EC12FE">
        <w:rPr>
          <w:rFonts w:ascii="Times New Roman" w:hAnsi="Times New Roman"/>
          <w:i/>
          <w:sz w:val="24"/>
        </w:rPr>
        <w:t>]</w:t>
      </w:r>
      <w:r w:rsidRPr="00EC12FE">
        <w:rPr>
          <w:rFonts w:ascii="Times New Roman" w:hAnsi="Times New Roman"/>
          <w:sz w:val="24"/>
        </w:rPr>
        <w:t xml:space="preserve"> (hereinafter called "the Contract"). </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Furthermore, we understand that, according to the conditions of the Contract, an advance payment in the sum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i/>
          <w:sz w:val="24"/>
        </w:rPr>
        <w:t xml:space="preserve"> [insert amount in words]</w:t>
      </w:r>
      <w:r w:rsidRPr="00EC12FE">
        <w:rPr>
          <w:rFonts w:ascii="Times New Roman" w:hAnsi="Times New Roman"/>
          <w:sz w:val="24"/>
        </w:rPr>
        <w:t xml:space="preserve"> is to be made against an advance payment guarantee.</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At the request of the Applicant, we as Guarantor,</w:t>
      </w:r>
      <w:r w:rsidR="005068DD" w:rsidRPr="00EC12FE">
        <w:rPr>
          <w:rFonts w:ascii="Times New Roman" w:hAnsi="Times New Roman"/>
          <w:sz w:val="24"/>
        </w:rPr>
        <w:t xml:space="preserve"> </w:t>
      </w:r>
      <w:r w:rsidRPr="00EC12FE">
        <w:rPr>
          <w:rFonts w:ascii="Times New Roman" w:hAnsi="Times New Roman"/>
          <w:sz w:val="24"/>
        </w:rPr>
        <w:t xml:space="preserve">hereby irrevocably undertake to pay the Beneficiary any sum or sums not exceeding in total an amount of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sz w:val="24"/>
          <w:u w:val="single"/>
        </w:rPr>
        <w:t xml:space="preserve">                    </w:t>
      </w:r>
      <w:r w:rsidRPr="00EC12FE">
        <w:rPr>
          <w:rFonts w:ascii="Times New Roman" w:hAnsi="Times New Roman"/>
          <w:sz w:val="24"/>
        </w:rPr>
        <w:t>)</w:t>
      </w:r>
      <w:r w:rsidRPr="00EC12FE">
        <w:rPr>
          <w:rFonts w:ascii="Times New Roman" w:hAnsi="Times New Roman"/>
          <w:i/>
          <w:sz w:val="24"/>
        </w:rPr>
        <w:t xml:space="preserve"> [insert amount in words]</w:t>
      </w:r>
      <w:r w:rsidRPr="00EC12FE">
        <w:rPr>
          <w:rStyle w:val="FootnoteReference"/>
          <w:rFonts w:ascii="Times New Roman" w:hAnsi="Times New Roman"/>
          <w:i/>
          <w:sz w:val="24"/>
        </w:rPr>
        <w:footnoteReference w:customMarkFollows="1" w:id="43"/>
        <w:t>1</w:t>
      </w:r>
      <w:r w:rsidRPr="00EC12FE">
        <w:rPr>
          <w:rFonts w:ascii="Times New Roman" w:hAnsi="Times New Roman"/>
          <w:sz w:val="24"/>
        </w:rPr>
        <w:t xml:space="preserve"> upon receipt by us of the Beneficiary’s complying demand supported by the Beneficiary’s statement, whether in the demand itself or in a separate signed document accompanying or identifying the demand, stating either that the Applicant:</w:t>
      </w:r>
    </w:p>
    <w:p w:rsidR="00EC5546" w:rsidRPr="00EC12FE" w:rsidRDefault="00EC5546" w:rsidP="001E254C">
      <w:pPr>
        <w:pStyle w:val="P3Header1-Clauses"/>
        <w:numPr>
          <w:ilvl w:val="2"/>
          <w:numId w:val="39"/>
        </w:numPr>
        <w:tabs>
          <w:tab w:val="left" w:pos="972"/>
        </w:tabs>
        <w:rPr>
          <w:szCs w:val="24"/>
        </w:rPr>
      </w:pPr>
      <w:r w:rsidRPr="00EC12FE">
        <w:rPr>
          <w:szCs w:val="24"/>
        </w:rPr>
        <w:t>has used the advance payment for purposes other than the costs of mobilization in respect of the Works; or</w:t>
      </w:r>
    </w:p>
    <w:p w:rsidR="00EC5546" w:rsidRPr="00EC12FE" w:rsidRDefault="00EC5546" w:rsidP="001E254C">
      <w:pPr>
        <w:pStyle w:val="P3Header1-Clauses"/>
        <w:numPr>
          <w:ilvl w:val="2"/>
          <w:numId w:val="30"/>
        </w:numPr>
        <w:tabs>
          <w:tab w:val="clear" w:pos="864"/>
          <w:tab w:val="num" w:pos="828"/>
          <w:tab w:val="left" w:pos="972"/>
        </w:tabs>
        <w:ind w:left="396" w:firstLine="144"/>
        <w:rPr>
          <w:szCs w:val="24"/>
        </w:rPr>
      </w:pPr>
      <w:r w:rsidRPr="00EC12FE">
        <w:rPr>
          <w:szCs w:val="24"/>
        </w:rPr>
        <w:t xml:space="preserve"> </w:t>
      </w:r>
      <w:proofErr w:type="gramStart"/>
      <w:r w:rsidRPr="00EC12FE">
        <w:rPr>
          <w:szCs w:val="24"/>
        </w:rPr>
        <w:t>has</w:t>
      </w:r>
      <w:proofErr w:type="gramEnd"/>
      <w:r w:rsidRPr="00EC12FE">
        <w:rPr>
          <w:szCs w:val="24"/>
        </w:rPr>
        <w:t xml:space="preserve"> failed to repay the advance payment in accordance with the Contract conditions, specifying the amount which the Applicant has failed to repay. </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EC12FE">
        <w:rPr>
          <w:rFonts w:ascii="Times New Roman" w:hAnsi="Times New Roman"/>
          <w:i/>
          <w:sz w:val="24"/>
        </w:rPr>
        <w:t>[insert number]</w:t>
      </w:r>
      <w:r w:rsidRPr="00EC12FE">
        <w:rPr>
          <w:rFonts w:ascii="Times New Roman" w:hAnsi="Times New Roman"/>
          <w:sz w:val="24"/>
        </w:rPr>
        <w:t xml:space="preserve"> at  </w:t>
      </w:r>
      <w:r w:rsidRPr="00EC12FE">
        <w:rPr>
          <w:rFonts w:ascii="Times New Roman" w:hAnsi="Times New Roman"/>
          <w:i/>
          <w:sz w:val="24"/>
        </w:rPr>
        <w:t>[insert name and address of Applicant’s bank]</w:t>
      </w:r>
      <w:r w:rsidRPr="00EC12FE">
        <w:rPr>
          <w:rFonts w:ascii="Times New Roman" w:hAnsi="Times New Roman"/>
          <w:sz w:val="24"/>
        </w:rPr>
        <w:t>..</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lastRenderedPageBreak/>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w:t>
      </w:r>
      <w:r w:rsidRPr="00EC12FE">
        <w:rPr>
          <w:rFonts w:ascii="Times New Roman" w:hAnsi="Times New Roman"/>
          <w:i/>
          <w:sz w:val="24"/>
        </w:rPr>
        <w:t>[insert day]</w:t>
      </w:r>
      <w:r w:rsidRPr="00EC12FE">
        <w:rPr>
          <w:rFonts w:ascii="Times New Roman" w:hAnsi="Times New Roman"/>
          <w:sz w:val="24"/>
        </w:rPr>
        <w:t xml:space="preserve"> day of </w:t>
      </w:r>
      <w:r w:rsidRPr="00EC12FE">
        <w:rPr>
          <w:rFonts w:ascii="Times New Roman" w:hAnsi="Times New Roman"/>
          <w:i/>
          <w:sz w:val="24"/>
        </w:rPr>
        <w:t>[insert month]</w:t>
      </w:r>
      <w:r w:rsidRPr="00EC12FE">
        <w:rPr>
          <w:rFonts w:ascii="Times New Roman" w:hAnsi="Times New Roman"/>
          <w:sz w:val="24"/>
        </w:rPr>
        <w:t xml:space="preserve">, 2 </w:t>
      </w:r>
      <w:r w:rsidRPr="00EC12FE">
        <w:rPr>
          <w:rFonts w:ascii="Times New Roman" w:hAnsi="Times New Roman"/>
          <w:i/>
          <w:sz w:val="24"/>
        </w:rPr>
        <w:t>[insert year]</w:t>
      </w:r>
      <w:r w:rsidRPr="00EC12FE">
        <w:rPr>
          <w:rFonts w:ascii="Times New Roman" w:hAnsi="Times New Roman"/>
          <w:sz w:val="24"/>
        </w:rPr>
        <w:t>,</w:t>
      </w:r>
      <w:r w:rsidRPr="00EC12FE">
        <w:rPr>
          <w:rStyle w:val="FootnoteReference"/>
          <w:rFonts w:ascii="Times New Roman" w:hAnsi="Times New Roman"/>
          <w:sz w:val="24"/>
        </w:rPr>
        <w:footnoteReference w:customMarkFollows="1" w:id="44"/>
        <w:t>2</w:t>
      </w:r>
      <w:r w:rsidRPr="00EC12FE">
        <w:rPr>
          <w:rFonts w:ascii="Times New Roman" w:hAnsi="Times New Roman"/>
          <w:sz w:val="24"/>
        </w:rPr>
        <w:t xml:space="preserve"> whichever is earlier.</w:t>
      </w:r>
      <w:r w:rsidRPr="00EC12FE">
        <w:rPr>
          <w:sz w:val="24"/>
        </w:rPr>
        <w:t xml:space="preserve">  </w:t>
      </w:r>
      <w:r w:rsidRPr="00EC12FE">
        <w:rPr>
          <w:rFonts w:ascii="Times New Roman" w:hAnsi="Times New Roman"/>
          <w:sz w:val="24"/>
        </w:rPr>
        <w:t>Consequently, any demand for payment under this</w:t>
      </w:r>
      <w:r w:rsidRPr="00EC12FE">
        <w:rPr>
          <w:sz w:val="24"/>
        </w:rPr>
        <w:t xml:space="preserve"> </w:t>
      </w:r>
      <w:r w:rsidRPr="00EC12FE">
        <w:rPr>
          <w:rFonts w:ascii="Times New Roman" w:hAnsi="Times New Roman"/>
          <w:sz w:val="24"/>
        </w:rPr>
        <w:t>guarantee must be received by us at this office on or before that date.</w:t>
      </w:r>
    </w:p>
    <w:p w:rsidR="00EC5546" w:rsidRPr="00EC12FE" w:rsidRDefault="00EB5341" w:rsidP="00EC5546">
      <w:pPr>
        <w:pStyle w:val="NormalWeb"/>
        <w:spacing w:before="0" w:after="0"/>
        <w:jc w:val="both"/>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 except that the supporting statement under Article 15(a) is hereby excluded.</w:t>
      </w:r>
    </w:p>
    <w:p w:rsidR="00EC5546" w:rsidRPr="00EC12FE" w:rsidRDefault="00EC5546" w:rsidP="00BC7FBD">
      <w:pPr>
        <w:jc w:val="center"/>
      </w:pPr>
      <w:r w:rsidRPr="00EC12FE">
        <w:t xml:space="preserve">____________________ </w:t>
      </w:r>
      <w:r w:rsidRPr="00EC12FE">
        <w:br/>
      </w:r>
      <w:r w:rsidRPr="00EC12FE">
        <w:rPr>
          <w:i/>
        </w:rPr>
        <w:t>[signature(s)]</w:t>
      </w:r>
    </w:p>
    <w:p w:rsidR="00EC5546" w:rsidRPr="00EC12FE" w:rsidRDefault="00EC5546" w:rsidP="00EC5546">
      <w:pPr>
        <w:pStyle w:val="NormalWeb"/>
        <w:tabs>
          <w:tab w:val="center" w:leader="dot" w:pos="4860"/>
          <w:tab w:val="right" w:leader="dot" w:pos="9000"/>
        </w:tabs>
        <w:spacing w:before="0" w:beforeAutospacing="0" w:after="0" w:afterAutospacing="0"/>
        <w:jc w:val="both"/>
        <w:rPr>
          <w:b/>
          <w:i/>
        </w:rPr>
      </w:pPr>
      <w:r w:rsidRPr="00EC12FE">
        <w:br/>
      </w:r>
      <w:r w:rsidRPr="00EC12FE">
        <w:rPr>
          <w:b/>
          <w:i/>
        </w:rPr>
        <w:t>Note:  All italicized text (including footnotes) is for use in preparing this form and shall be deleted from the final product.</w:t>
      </w:r>
    </w:p>
    <w:p w:rsidR="007B586E" w:rsidRPr="00AE113B"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7B586E" w:rsidRPr="00AE113B"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26735A" w:rsidRPr="0065610C" w:rsidRDefault="00F67F08" w:rsidP="00F67F08">
      <w:pPr>
        <w:pStyle w:val="Heading1a"/>
        <w:keepNext w:val="0"/>
        <w:keepLines w:val="0"/>
        <w:tabs>
          <w:tab w:val="clear" w:pos="-720"/>
        </w:tabs>
        <w:suppressAutoHyphens w:val="0"/>
        <w:rPr>
          <w:spacing w:val="-2"/>
        </w:rPr>
      </w:pPr>
      <w:r w:rsidRPr="0065610C">
        <w:rPr>
          <w:spacing w:val="-2"/>
        </w:rPr>
        <w:t xml:space="preserve"> </w:t>
      </w:r>
    </w:p>
    <w:p w:rsidR="007B586E" w:rsidRDefault="007B586E"/>
    <w:sectPr w:rsidR="007B586E" w:rsidSect="00C9100A">
      <w:headerReference w:type="even" r:id="rId46"/>
      <w:headerReference w:type="default" r:id="rId47"/>
      <w:type w:val="nextColumn"/>
      <w:pgSz w:w="11901" w:h="16840" w:code="15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CEC" w:rsidRDefault="00EE0CEC">
      <w:r>
        <w:separator/>
      </w:r>
    </w:p>
  </w:endnote>
  <w:endnote w:type="continuationSeparator" w:id="0">
    <w:p w:rsidR="00EE0CEC" w:rsidRDefault="00EE0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7F7F7F" w:themeColor="text1" w:themeTint="80"/>
      </w:rPr>
      <w:id w:val="97837718"/>
      <w:docPartObj>
        <w:docPartGallery w:val="Page Numbers (Bottom of Page)"/>
        <w:docPartUnique/>
      </w:docPartObj>
    </w:sdtPr>
    <w:sdtEndPr/>
    <w:sdtContent>
      <w:p w:rsidR="001A4978" w:rsidRPr="00676D0C" w:rsidRDefault="001A4978" w:rsidP="001A4978">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031</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 xml:space="preserve">Construction of </w:t>
        </w:r>
        <w:r w:rsidRPr="001A4978">
          <w:rPr>
            <w:rFonts w:asciiTheme="minorHAnsi" w:hAnsiTheme="minorHAnsi"/>
            <w:color w:val="7F7F7F" w:themeColor="text1" w:themeTint="80"/>
          </w:rPr>
          <w:t xml:space="preserve">Drainage, Storage Room and Mess room in </w:t>
        </w:r>
        <w:proofErr w:type="spellStart"/>
        <w:r w:rsidRPr="001A4978">
          <w:rPr>
            <w:rFonts w:asciiTheme="minorHAnsi" w:hAnsiTheme="minorHAnsi"/>
            <w:color w:val="7F7F7F" w:themeColor="text1" w:themeTint="80"/>
          </w:rPr>
          <w:t>R.Vandhoo</w:t>
        </w:r>
        <w:proofErr w:type="spellEnd"/>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A068D4">
          <w:rPr>
            <w:rFonts w:asciiTheme="minorHAnsi" w:hAnsiTheme="minorHAnsi"/>
            <w:noProof/>
            <w:color w:val="7F7F7F" w:themeColor="text1" w:themeTint="80"/>
          </w:rPr>
          <w:t>26</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7F7F7F" w:themeColor="text1" w:themeTint="80"/>
      </w:rPr>
      <w:id w:val="942889159"/>
      <w:docPartObj>
        <w:docPartGallery w:val="Page Numbers (Bottom of Page)"/>
        <w:docPartUnique/>
      </w:docPartObj>
    </w:sdtPr>
    <w:sdtEndPr/>
    <w:sdtContent>
      <w:p w:rsidR="001A4978" w:rsidRPr="00676D0C" w:rsidRDefault="001A4978" w:rsidP="001A4978">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031</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 xml:space="preserve">Construction of </w:t>
        </w:r>
        <w:r w:rsidRPr="001A4978">
          <w:rPr>
            <w:rFonts w:asciiTheme="minorHAnsi" w:hAnsiTheme="minorHAnsi"/>
            <w:color w:val="7F7F7F" w:themeColor="text1" w:themeTint="80"/>
          </w:rPr>
          <w:t xml:space="preserve">Drainage, Storage Room and Mess room in </w:t>
        </w:r>
        <w:proofErr w:type="spellStart"/>
        <w:r w:rsidRPr="001A4978">
          <w:rPr>
            <w:rFonts w:asciiTheme="minorHAnsi" w:hAnsiTheme="minorHAnsi"/>
            <w:color w:val="7F7F7F" w:themeColor="text1" w:themeTint="80"/>
          </w:rPr>
          <w:t>R.Vandhoo</w:t>
        </w:r>
        <w:proofErr w:type="spellEnd"/>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A068D4">
          <w:rPr>
            <w:rFonts w:asciiTheme="minorHAnsi" w:hAnsiTheme="minorHAnsi"/>
            <w:noProof/>
            <w:color w:val="7F7F7F" w:themeColor="text1" w:themeTint="80"/>
          </w:rPr>
          <w:t>25</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7F7F7F" w:themeColor="text1" w:themeTint="80"/>
      </w:rPr>
      <w:id w:val="-1406831678"/>
      <w:docPartObj>
        <w:docPartGallery w:val="Page Numbers (Bottom of Page)"/>
        <w:docPartUnique/>
      </w:docPartObj>
    </w:sdtPr>
    <w:sdtEndPr/>
    <w:sdtContent>
      <w:p w:rsidR="001A4978" w:rsidRPr="00676D0C" w:rsidRDefault="001A4978" w:rsidP="001A4978">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031</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 xml:space="preserve">Construction of </w:t>
        </w:r>
        <w:r w:rsidRPr="001A4978">
          <w:rPr>
            <w:rFonts w:asciiTheme="minorHAnsi" w:hAnsiTheme="minorHAnsi"/>
            <w:color w:val="7F7F7F" w:themeColor="text1" w:themeTint="80"/>
          </w:rPr>
          <w:t xml:space="preserve">Drainage, Storage Room and Mess room in </w:t>
        </w:r>
        <w:proofErr w:type="spellStart"/>
        <w:r w:rsidRPr="001A4978">
          <w:rPr>
            <w:rFonts w:asciiTheme="minorHAnsi" w:hAnsiTheme="minorHAnsi"/>
            <w:color w:val="7F7F7F" w:themeColor="text1" w:themeTint="80"/>
          </w:rPr>
          <w:t>R.Vandhoo</w:t>
        </w:r>
        <w:proofErr w:type="spellEnd"/>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A068D4">
          <w:rPr>
            <w:rFonts w:asciiTheme="minorHAnsi" w:hAnsiTheme="minorHAnsi"/>
            <w:noProof/>
            <w:color w:val="7F7F7F" w:themeColor="text1" w:themeTint="80"/>
          </w:rPr>
          <w:t>42</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7F7F7F" w:themeColor="text1" w:themeTint="80"/>
      </w:rPr>
      <w:id w:val="-1785036271"/>
      <w:docPartObj>
        <w:docPartGallery w:val="Page Numbers (Bottom of Page)"/>
        <w:docPartUnique/>
      </w:docPartObj>
    </w:sdtPr>
    <w:sdtEndPr/>
    <w:sdtContent>
      <w:p w:rsidR="001A4978" w:rsidRPr="00676D0C" w:rsidRDefault="001A4978" w:rsidP="001A4978">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031</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 xml:space="preserve">Construction of </w:t>
        </w:r>
        <w:r w:rsidRPr="001A4978">
          <w:rPr>
            <w:rFonts w:asciiTheme="minorHAnsi" w:hAnsiTheme="minorHAnsi"/>
            <w:color w:val="7F7F7F" w:themeColor="text1" w:themeTint="80"/>
          </w:rPr>
          <w:t xml:space="preserve">Drainage, Storage Room and Mess room in </w:t>
        </w:r>
        <w:proofErr w:type="spellStart"/>
        <w:r w:rsidRPr="001A4978">
          <w:rPr>
            <w:rFonts w:asciiTheme="minorHAnsi" w:hAnsiTheme="minorHAnsi"/>
            <w:color w:val="7F7F7F" w:themeColor="text1" w:themeTint="80"/>
          </w:rPr>
          <w:t>R.Vandhoo</w:t>
        </w:r>
        <w:proofErr w:type="spellEnd"/>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A068D4">
          <w:rPr>
            <w:rFonts w:asciiTheme="minorHAnsi" w:hAnsiTheme="minorHAnsi"/>
            <w:noProof/>
            <w:color w:val="7F7F7F" w:themeColor="text1" w:themeTint="80"/>
          </w:rPr>
          <w:t>43</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7F7F7F" w:themeColor="text1" w:themeTint="80"/>
      </w:rPr>
      <w:id w:val="-141436818"/>
      <w:docPartObj>
        <w:docPartGallery w:val="Page Numbers (Bottom of Page)"/>
        <w:docPartUnique/>
      </w:docPartObj>
    </w:sdtPr>
    <w:sdtEndPr/>
    <w:sdtContent>
      <w:p w:rsidR="001A4978" w:rsidRPr="00676D0C" w:rsidRDefault="001A4978" w:rsidP="001A4978">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031</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 xml:space="preserve">Construction of </w:t>
        </w:r>
        <w:r w:rsidRPr="001A4978">
          <w:rPr>
            <w:rFonts w:asciiTheme="minorHAnsi" w:hAnsiTheme="minorHAnsi"/>
            <w:color w:val="7F7F7F" w:themeColor="text1" w:themeTint="80"/>
          </w:rPr>
          <w:t xml:space="preserve">Drainage, Storage Room and Mess room in </w:t>
        </w:r>
        <w:proofErr w:type="spellStart"/>
        <w:r w:rsidRPr="001A4978">
          <w:rPr>
            <w:rFonts w:asciiTheme="minorHAnsi" w:hAnsiTheme="minorHAnsi"/>
            <w:color w:val="7F7F7F" w:themeColor="text1" w:themeTint="80"/>
          </w:rPr>
          <w:t>R.Vandhoo</w:t>
        </w:r>
        <w:proofErr w:type="spellEnd"/>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A068D4">
          <w:rPr>
            <w:rFonts w:asciiTheme="minorHAnsi" w:hAnsiTheme="minorHAnsi"/>
            <w:noProof/>
            <w:color w:val="7F7F7F" w:themeColor="text1" w:themeTint="80"/>
          </w:rPr>
          <w:t>38</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7F7F7F" w:themeColor="text1" w:themeTint="80"/>
      </w:rPr>
      <w:id w:val="-840779826"/>
      <w:docPartObj>
        <w:docPartGallery w:val="Page Numbers (Bottom of Page)"/>
        <w:docPartUnique/>
      </w:docPartObj>
    </w:sdtPr>
    <w:sdtEndPr/>
    <w:sdtContent>
      <w:p w:rsidR="001A4978" w:rsidRPr="00676D0C" w:rsidRDefault="001A4978" w:rsidP="001A4978">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031</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 xml:space="preserve">Construction of </w:t>
        </w:r>
        <w:r w:rsidRPr="001A4978">
          <w:rPr>
            <w:rFonts w:asciiTheme="minorHAnsi" w:hAnsiTheme="minorHAnsi"/>
            <w:color w:val="7F7F7F" w:themeColor="text1" w:themeTint="80"/>
          </w:rPr>
          <w:t xml:space="preserve">Drainage, Storage Room and Mess room in </w:t>
        </w:r>
        <w:proofErr w:type="spellStart"/>
        <w:r w:rsidRPr="001A4978">
          <w:rPr>
            <w:rFonts w:asciiTheme="minorHAnsi" w:hAnsiTheme="minorHAnsi"/>
            <w:color w:val="7F7F7F" w:themeColor="text1" w:themeTint="80"/>
          </w:rPr>
          <w:t>R.Vandhoo</w:t>
        </w:r>
        <w:proofErr w:type="spellEnd"/>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A068D4">
          <w:rPr>
            <w:rFonts w:asciiTheme="minorHAnsi" w:hAnsiTheme="minorHAnsi"/>
            <w:noProof/>
            <w:color w:val="7F7F7F" w:themeColor="text1" w:themeTint="80"/>
          </w:rPr>
          <w:t>37</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CEC" w:rsidRDefault="00EE0CEC">
      <w:r>
        <w:separator/>
      </w:r>
    </w:p>
  </w:footnote>
  <w:footnote w:type="continuationSeparator" w:id="0">
    <w:p w:rsidR="00EE0CEC" w:rsidRDefault="00EE0CEC">
      <w:r>
        <w:continuationSeparator/>
      </w:r>
    </w:p>
  </w:footnote>
  <w:footnote w:id="1">
    <w:p w:rsidR="00EE0CEC" w:rsidRPr="00E25AC8" w:rsidRDefault="00EE0CEC">
      <w:pPr>
        <w:pStyle w:val="FootnoteText"/>
      </w:pPr>
      <w:r w:rsidRPr="00E25AC8">
        <w:rPr>
          <w:rStyle w:val="FootnoteReference"/>
        </w:rPr>
        <w:footnoteRef/>
      </w:r>
      <w:r w:rsidRPr="00E25AC8">
        <w:t xml:space="preserve"> </w:t>
      </w:r>
      <w:r w:rsidRPr="00E25AC8">
        <w:tab/>
        <w:t>In lump sum contracts, delete “rates and prices and the</w:t>
      </w:r>
      <w:r>
        <w:t>.</w:t>
      </w:r>
      <w:r w:rsidRPr="00E25AC8">
        <w:t>”</w:t>
      </w:r>
    </w:p>
  </w:footnote>
  <w:footnote w:id="2">
    <w:p w:rsidR="00EE0CEC" w:rsidRPr="00E25AC8" w:rsidRDefault="00EE0CEC" w:rsidP="00766714">
      <w:pPr>
        <w:pStyle w:val="FootnoteText"/>
      </w:pPr>
      <w:r w:rsidRPr="00E25AC8">
        <w:rPr>
          <w:rStyle w:val="FootnoteReference"/>
        </w:rPr>
        <w:footnoteRef/>
      </w:r>
      <w:r w:rsidRPr="00E25AC8">
        <w:t xml:space="preserve"> </w:t>
      </w:r>
      <w:r w:rsidRPr="00E25AC8">
        <w:tab/>
        <w:t>For lump sum contracts, delete “</w:t>
      </w:r>
      <w:r>
        <w:t xml:space="preserve">unit </w:t>
      </w:r>
      <w:r w:rsidRPr="00E25AC8">
        <w:t>rates and prices and shown in the Schedule of Adjustment Data are reasonable” and replace with “Lump Sum.”</w:t>
      </w:r>
    </w:p>
  </w:footnote>
  <w:footnote w:id="3">
    <w:p w:rsidR="00EE0CEC" w:rsidRDefault="00EE0CEC" w:rsidP="00152955">
      <w:pPr>
        <w:pStyle w:val="FootnoteText"/>
      </w:pPr>
      <w:r>
        <w:rPr>
          <w:rStyle w:val="FootnoteReference"/>
        </w:rPr>
        <w:footnoteRef/>
      </w:r>
      <w:r>
        <w:t xml:space="preserve">    </w:t>
      </w:r>
      <w:r>
        <w:tab/>
      </w:r>
      <w:r w:rsidRPr="009D50E7">
        <w:t>An individual firm is considered a domestic bidder for purposes of the margin of preference if it is registered in the country of the Employer, has more than 50 percent ownership by nationals of the country of the Employer, and if it does not subcontract more than 10 percent of the contract price, excluding provisional sums, to foreign contractors. JVs are considered as domestic bidders and eligible for domestic preference only if the individual member firms are registered in the country of the Employer or have more than 50 percent ownership by nationals of the country of the Employer, and the JV shall be registered in the country of the Borrower. The JV shall not subcontract more than 10 percent of the contract price, excluding provisional sums, to foreign firms. JVs between foreign and national firms will not be eligible for domestic preference.</w:t>
      </w:r>
    </w:p>
  </w:footnote>
  <w:footnote w:id="4">
    <w:p w:rsidR="00EE0CEC" w:rsidRPr="00E25AC8" w:rsidRDefault="00EE0CEC" w:rsidP="006542E1">
      <w:pPr>
        <w:pStyle w:val="FootnoteText"/>
      </w:pPr>
      <w:r w:rsidRPr="00E25AC8">
        <w:rPr>
          <w:rStyle w:val="FootnoteReference"/>
        </w:rPr>
        <w:footnoteRef/>
      </w:r>
      <w:r w:rsidRPr="00E25AC8">
        <w:t xml:space="preserve"> </w:t>
      </w:r>
      <w:r w:rsidRPr="00E25AC8">
        <w:tab/>
        <w:t>In lump sum contracts, delete “Bill of Quantities” and replace with “Activity Schedule.”</w:t>
      </w:r>
    </w:p>
  </w:footnote>
  <w:footnote w:id="5">
    <w:p w:rsidR="00EE0CEC" w:rsidRPr="00E25AC8" w:rsidRDefault="00EE0CEC" w:rsidP="006542E1">
      <w:pPr>
        <w:pStyle w:val="FootnoteText"/>
      </w:pPr>
      <w:r w:rsidRPr="00E25AC8">
        <w:rPr>
          <w:rStyle w:val="FootnoteReference"/>
        </w:rPr>
        <w:footnoteRef/>
      </w:r>
      <w:r w:rsidRPr="00E25AC8">
        <w:t xml:space="preserve"> </w:t>
      </w:r>
      <w:r w:rsidRPr="00E25AC8">
        <w:tab/>
      </w:r>
      <w:proofErr w:type="spellStart"/>
      <w:r w:rsidRPr="00E25AC8">
        <w:t>Daywork</w:t>
      </w:r>
      <w:proofErr w:type="spellEnd"/>
      <w:r w:rsidRPr="00E25AC8">
        <w:t xml:space="preserve"> is work carried out following instructions of the Project Manager and paid for on the basis of time spent by workers, and the use of materials and the Contractor’s equipment, at the rates quoted in the Bid.  For </w:t>
      </w:r>
      <w:proofErr w:type="spellStart"/>
      <w:r w:rsidRPr="00E25AC8">
        <w:t>Daywork</w:t>
      </w:r>
      <w:proofErr w:type="spellEnd"/>
      <w:r w:rsidRPr="00E25AC8">
        <w:t xml:space="preserve"> to be priced competitively for Bid evaluation purposes, the Employer must list tentative quantities for individual items to be </w:t>
      </w:r>
      <w:proofErr w:type="spellStart"/>
      <w:r w:rsidRPr="00E25AC8">
        <w:t>costed</w:t>
      </w:r>
      <w:proofErr w:type="spellEnd"/>
      <w:r w:rsidRPr="00E25AC8">
        <w:t xml:space="preserve"> against </w:t>
      </w:r>
      <w:proofErr w:type="spellStart"/>
      <w:r w:rsidRPr="00E25AC8">
        <w:t>Daywork</w:t>
      </w:r>
      <w:proofErr w:type="spellEnd"/>
      <w:r w:rsidRPr="00E25AC8">
        <w:t xml:space="preserve"> (e.g., a specific number of tractor driver staff-days, or a specific tonnage of Portland cement), to be multiplied by the bidders’ quoted rates and included in the total Bid price.</w:t>
      </w:r>
    </w:p>
  </w:footnote>
  <w:footnote w:id="6">
    <w:p w:rsidR="00EE0CEC" w:rsidRDefault="00EE0CEC" w:rsidP="003531F4">
      <w:pPr>
        <w:pStyle w:val="FootnoteText"/>
      </w:pPr>
      <w:r>
        <w:rPr>
          <w:rStyle w:val="FootnoteReference"/>
        </w:rPr>
        <w:footnoteRef/>
      </w:r>
      <w:r>
        <w:t xml:space="preserve"> </w:t>
      </w:r>
      <w:proofErr w:type="spellStart"/>
      <w:r>
        <w:t>Non performance</w:t>
      </w:r>
      <w:proofErr w:type="spellEnd"/>
      <w:r>
        <w:t xml:space="preserve">, as decided by the Employer, shall include </w:t>
      </w:r>
      <w:r w:rsidRPr="00D95926">
        <w:t xml:space="preserve">all contracts where </w:t>
      </w:r>
      <w:r>
        <w:t xml:space="preserve">(a) </w:t>
      </w:r>
      <w:proofErr w:type="spellStart"/>
      <w:r w:rsidRPr="00D95926">
        <w:t>non</w:t>
      </w:r>
      <w:r>
        <w:t xml:space="preserve"> </w:t>
      </w:r>
      <w:r w:rsidRPr="00D95926">
        <w:t>performance</w:t>
      </w:r>
      <w:proofErr w:type="spellEnd"/>
      <w:r w:rsidRPr="00D95926">
        <w:t xml:space="preserv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w:t>
      </w:r>
      <w:proofErr w:type="spellStart"/>
      <w:r>
        <w:t>Non performance</w:t>
      </w:r>
      <w:proofErr w:type="spellEnd"/>
      <w:r>
        <w:t xml:space="preserve"> shall not include contracts where Employers decision was </w:t>
      </w:r>
      <w:r w:rsidRPr="00191148">
        <w:t>overruled by t</w:t>
      </w:r>
      <w:r>
        <w:t xml:space="preserve">he dispute resolution mechanism. </w:t>
      </w:r>
      <w:proofErr w:type="spellStart"/>
      <w:r>
        <w:t>Non performance</w:t>
      </w:r>
      <w:proofErr w:type="spellEnd"/>
      <w:r>
        <w:t xml:space="preserv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7">
    <w:p w:rsidR="00EE0CEC" w:rsidRDefault="00EE0CEC" w:rsidP="003531F4">
      <w:pPr>
        <w:pStyle w:val="FootnoteText"/>
      </w:pPr>
      <w:r>
        <w:rPr>
          <w:rStyle w:val="FootnoteReference"/>
        </w:rPr>
        <w:footnoteRef/>
      </w:r>
      <w:r>
        <w:t xml:space="preserve"> This requirement also applies to contracts executed by the Bidder as JV member.</w:t>
      </w:r>
    </w:p>
  </w:footnote>
  <w:footnote w:id="8">
    <w:p w:rsidR="00EE0CEC" w:rsidRDefault="00EE0CEC" w:rsidP="00325A5B">
      <w:pPr>
        <w:pStyle w:val="FootnoteText"/>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w:t>
      </w:r>
      <w:r>
        <w:t>three</w:t>
      </w:r>
      <w:r w:rsidRPr="008672FE">
        <w:t xml:space="preser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9">
    <w:p w:rsidR="00EE0CEC" w:rsidRDefault="00EE0CEC" w:rsidP="003531F4">
      <w:pPr>
        <w:pStyle w:val="FootnoteText"/>
      </w:pPr>
      <w:r>
        <w:rPr>
          <w:rStyle w:val="FootnoteReference"/>
        </w:rPr>
        <w:footnoteRef/>
      </w:r>
      <w:r>
        <w:t xml:space="preserve"> </w:t>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10">
    <w:p w:rsidR="00EE0CEC" w:rsidDel="006A3E0C" w:rsidRDefault="00EE0CEC" w:rsidP="003531F4">
      <w:pPr>
        <w:pStyle w:val="FootnoteText"/>
      </w:pPr>
      <w:r>
        <w:rPr>
          <w:rStyle w:val="FootnoteReference"/>
        </w:rPr>
        <w:footnoteRef/>
      </w:r>
      <w:r>
        <w:t xml:space="preserve"> Substantial completion shall be based on 80% or more works completed under the contract.</w:t>
      </w:r>
    </w:p>
  </w:footnote>
  <w:footnote w:id="11">
    <w:p w:rsidR="00EE0CEC" w:rsidRDefault="00EE0CEC" w:rsidP="003531F4">
      <w:pPr>
        <w:pStyle w:val="FootnoteText"/>
      </w:pPr>
      <w:r>
        <w:rPr>
          <w:rStyle w:val="FootnoteReference"/>
        </w:rPr>
        <w:footnoteRef/>
      </w:r>
      <w:r>
        <w:t xml:space="preserve"> For contracts under which the Bidder participated as a joint venture member or sub-contractor, only the Bidder’s share, by value, shall be considered to meet this requirement.</w:t>
      </w:r>
    </w:p>
  </w:footnote>
  <w:footnote w:id="12">
    <w:p w:rsidR="00EE0CEC" w:rsidRDefault="00EE0CEC" w:rsidP="003531F4">
      <w:pPr>
        <w:pStyle w:val="FootnoteText"/>
      </w:pPr>
      <w:r>
        <w:rPr>
          <w:rStyle w:val="FootnoteReference"/>
        </w:rPr>
        <w:footnoteRef/>
      </w:r>
      <w:r>
        <w:t xml:space="preserve"> 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3">
    <w:p w:rsidR="00EE0CEC" w:rsidRDefault="00EE0CEC" w:rsidP="003531F4">
      <w:pPr>
        <w:pStyle w:val="FootnoteText"/>
      </w:pPr>
      <w:r>
        <w:rPr>
          <w:rStyle w:val="FootnoteReference"/>
        </w:rPr>
        <w:footnoteRef/>
      </w:r>
      <w:r>
        <w:t xml:space="preserve"> </w:t>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4">
    <w:p w:rsidR="00EE0CEC" w:rsidRDefault="00EE0CEC" w:rsidP="003531F4">
      <w:pPr>
        <w:pStyle w:val="FootnoteText"/>
        <w:tabs>
          <w:tab w:val="clear" w:pos="360"/>
          <w:tab w:val="left" w:pos="180"/>
        </w:tabs>
        <w:ind w:left="180" w:hanging="180"/>
      </w:pPr>
      <w:r>
        <w:rPr>
          <w:rStyle w:val="FootnoteReference"/>
        </w:rPr>
        <w:footnoteRef/>
      </w:r>
      <w:r>
        <w:t xml:space="preserve"> 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5">
    <w:p w:rsidR="00EE0CEC" w:rsidDel="008E2812" w:rsidRDefault="00EE0CEC" w:rsidP="00372302">
      <w:pPr>
        <w:pStyle w:val="FootnoteText"/>
        <w:rPr>
          <w:ins w:id="416" w:author="Karina Mostipan" w:date="2012-12-05T11:54:00Z"/>
          <w:del w:id="417" w:author="wb335182" w:date="2011-11-18T14:22:00Z"/>
        </w:rPr>
      </w:pPr>
      <w:r>
        <w:rPr>
          <w:rStyle w:val="FootnoteReference"/>
        </w:rPr>
        <w:footnoteRef/>
      </w:r>
      <w:r>
        <w:t xml:space="preserve">  </w:t>
      </w:r>
      <w:r>
        <w:rPr>
          <w:i/>
          <w:iCs/>
        </w:rPr>
        <w:t>Bidder to use as appropriate</w:t>
      </w:r>
    </w:p>
  </w:footnote>
  <w:footnote w:id="16">
    <w:p w:rsidR="00EE0CEC" w:rsidRDefault="00EE0CEC" w:rsidP="000B3397">
      <w:pPr>
        <w:pStyle w:val="FootnoteText"/>
      </w:pPr>
      <w:r>
        <w:rPr>
          <w:rStyle w:val="FootnoteReference"/>
        </w:rPr>
        <w:footnoteRef/>
      </w:r>
      <w:r>
        <w:t xml:space="preserve"> </w:t>
      </w:r>
      <w:r>
        <w:tab/>
        <w:t>If the most recent set of financial statements is for a period earlier than 12 months from the date of bid, the reason for this should be justified.</w:t>
      </w:r>
    </w:p>
  </w:footnote>
  <w:footnote w:id="17">
    <w:p w:rsidR="00EE0CEC" w:rsidRDefault="00EE0CEC">
      <w:pPr>
        <w:pStyle w:val="FootnoteText"/>
      </w:pPr>
      <w:r>
        <w:rPr>
          <w:rStyle w:val="FootnoteReference"/>
        </w:rPr>
        <w:footnoteRef/>
      </w:r>
      <w:r>
        <w:t xml:space="preserve"> </w:t>
      </w:r>
      <w:r>
        <w:tab/>
      </w:r>
      <w:proofErr w:type="gramStart"/>
      <w:r>
        <w:t>If applicable.</w:t>
      </w:r>
      <w:proofErr w:type="gramEnd"/>
    </w:p>
  </w:footnote>
  <w:footnote w:id="18">
    <w:p w:rsidR="00EE0CEC" w:rsidRDefault="00EE0CEC" w:rsidP="001A418F">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19">
    <w:p w:rsidR="00EE0CEC" w:rsidRDefault="00EE0CEC" w:rsidP="001A418F">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20">
    <w:p w:rsidR="00EE0CEC" w:rsidRDefault="00EE0CEC" w:rsidP="001A418F">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21">
    <w:p w:rsidR="00EE0CEC" w:rsidRDefault="00EE0CEC" w:rsidP="001A418F">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2">
    <w:p w:rsidR="00EE0CEC" w:rsidRDefault="00EE0CEC" w:rsidP="001A418F">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23">
    <w:p w:rsidR="00EE0CEC" w:rsidRDefault="00EE0CEC" w:rsidP="001A418F">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24">
    <w:p w:rsidR="00EE0CEC" w:rsidRDefault="00EE0CEC" w:rsidP="001A418F">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25">
    <w:p w:rsidR="00EE0CEC" w:rsidRPr="0026306C" w:rsidRDefault="00EE0CEC">
      <w:pPr>
        <w:pStyle w:val="FootnoteText"/>
      </w:pPr>
      <w:r w:rsidRPr="0026306C">
        <w:rPr>
          <w:rStyle w:val="FootnoteReference"/>
        </w:rPr>
        <w:footnoteRef/>
      </w:r>
      <w:r w:rsidRPr="0026306C">
        <w:t xml:space="preserve"> </w:t>
      </w:r>
      <w:r w:rsidRPr="0026306C">
        <w:tab/>
        <w:t>In lump sum contracts, delete “Bill of Quantities” and replace with “Activity Schedule.”</w:t>
      </w:r>
    </w:p>
  </w:footnote>
  <w:footnote w:id="26">
    <w:p w:rsidR="00EE0CEC" w:rsidRPr="0026306C" w:rsidRDefault="00EE0CEC" w:rsidP="00FA20AB">
      <w:pPr>
        <w:pStyle w:val="FootnoteText"/>
      </w:pPr>
      <w:r w:rsidRPr="0026306C">
        <w:rPr>
          <w:rStyle w:val="FootnoteReference"/>
        </w:rPr>
        <w:footnoteRef/>
      </w:r>
      <w:r>
        <w:t xml:space="preserve"> </w:t>
      </w:r>
      <w:r>
        <w:tab/>
        <w:t xml:space="preserve">In lump sum contracts, </w:t>
      </w:r>
      <w:r w:rsidRPr="0026306C">
        <w:t>replace GCC Sub-Clauses 36.1 as follows:</w:t>
      </w:r>
    </w:p>
    <w:p w:rsidR="00EE0CEC" w:rsidRPr="0026306C" w:rsidRDefault="00EE0CEC" w:rsidP="00FA20AB">
      <w:pPr>
        <w:pStyle w:val="FootnoteText"/>
        <w:tabs>
          <w:tab w:val="left" w:pos="1080"/>
        </w:tabs>
        <w:ind w:left="1080" w:hanging="540"/>
      </w:pPr>
      <w:r w:rsidRPr="0026306C">
        <w:t>36.1</w:t>
      </w:r>
      <w:r w:rsidRPr="0026306C">
        <w:tab/>
        <w:t xml:space="preserve">The Contractor shall provide updated Activity Schedules within 14 days of being instructed to by the Project Manager.  The Activity Schedule shall </w:t>
      </w:r>
      <w:r>
        <w:t>contain the priced activities for the Works to be performed by the Contractor. The Activity Schedule is used to monitor and control the performance of activities on which basis the Contractor will be paid. If payment for materials on site shall be made separately, t</w:t>
      </w:r>
      <w:r w:rsidRPr="0026306C">
        <w:t>he Contractor shall show delivery of Materials to the Site separately on the Activity Schedule</w:t>
      </w:r>
      <w:r>
        <w:t>.</w:t>
      </w:r>
    </w:p>
  </w:footnote>
  <w:footnote w:id="27">
    <w:p w:rsidR="00EE0CEC" w:rsidRPr="0026306C" w:rsidRDefault="00EE0CEC" w:rsidP="00FA20AB">
      <w:pPr>
        <w:pStyle w:val="FootnoteText"/>
      </w:pPr>
      <w:r w:rsidRPr="0026306C">
        <w:rPr>
          <w:rStyle w:val="FootnoteReference"/>
        </w:rPr>
        <w:footnoteRef/>
      </w:r>
      <w:r w:rsidRPr="0026306C">
        <w:t xml:space="preserve"> </w:t>
      </w:r>
      <w:r w:rsidRPr="0026306C">
        <w:tab/>
        <w:t>In lump sum contracts, replace entire GCC Clause 37 with new GCC Sub-Clause 37.1, as follows:</w:t>
      </w:r>
    </w:p>
    <w:p w:rsidR="00EE0CEC" w:rsidRPr="0026306C" w:rsidRDefault="00EE0CEC" w:rsidP="00FA20AB">
      <w:pPr>
        <w:pStyle w:val="FootnoteText"/>
        <w:tabs>
          <w:tab w:val="left" w:pos="1080"/>
        </w:tabs>
        <w:ind w:left="1080" w:hanging="540"/>
      </w:pPr>
      <w:r w:rsidRPr="0026306C">
        <w:t>37.1</w:t>
      </w:r>
      <w:r w:rsidRPr="0026306C">
        <w:tab/>
        <w:t>The Activity Schedule shall be amended by the Contractor to accommodate changes of Program or method of working made at the Contractor’s own discretion.  Prices in the Activity Schedule shall not be altered when the Contractor makes such changes to the Activity Schedule.</w:t>
      </w:r>
    </w:p>
  </w:footnote>
  <w:footnote w:id="28">
    <w:p w:rsidR="00EE0CEC" w:rsidRPr="0026306C" w:rsidRDefault="00EE0CEC" w:rsidP="00325307">
      <w:pPr>
        <w:pStyle w:val="FootnoteText"/>
      </w:pPr>
      <w:r w:rsidRPr="0026306C">
        <w:rPr>
          <w:rStyle w:val="FootnoteReference"/>
        </w:rPr>
        <w:footnoteRef/>
      </w:r>
      <w:r w:rsidRPr="0026306C">
        <w:t xml:space="preserve"> </w:t>
      </w:r>
      <w:r w:rsidRPr="0026306C">
        <w:tab/>
        <w:t>In lump sum contracts, add “and Activity Schedules” after “Programs.”</w:t>
      </w:r>
    </w:p>
  </w:footnote>
  <w:footnote w:id="29">
    <w:p w:rsidR="00EE0CEC" w:rsidRPr="0026306C" w:rsidRDefault="00EE0CEC" w:rsidP="00325307">
      <w:pPr>
        <w:pStyle w:val="FootnoteText"/>
      </w:pPr>
      <w:r w:rsidRPr="0026306C">
        <w:rPr>
          <w:rStyle w:val="FootnoteReference"/>
        </w:rPr>
        <w:footnoteRef/>
      </w:r>
      <w:r w:rsidRPr="0026306C">
        <w:t xml:space="preserve"> </w:t>
      </w:r>
      <w:r w:rsidRPr="0026306C">
        <w:tab/>
        <w:t>In lump sum contracts, delete this paragraph.</w:t>
      </w:r>
    </w:p>
  </w:footnote>
  <w:footnote w:id="30">
    <w:p w:rsidR="00EE0CEC" w:rsidRPr="0026306C" w:rsidRDefault="00EE0CEC" w:rsidP="00325307">
      <w:pPr>
        <w:pStyle w:val="FootnoteText"/>
      </w:pPr>
      <w:r w:rsidRPr="0026306C">
        <w:rPr>
          <w:rStyle w:val="FootnoteReference"/>
        </w:rPr>
        <w:footnoteRef/>
      </w:r>
      <w:r w:rsidRPr="0026306C">
        <w:t xml:space="preserve"> </w:t>
      </w:r>
      <w:r w:rsidRPr="0026306C">
        <w:tab/>
        <w:t>In lump sum contracts, add “or Activity Schedule” after “Program.”</w:t>
      </w:r>
    </w:p>
  </w:footnote>
  <w:footnote w:id="31">
    <w:p w:rsidR="00EE0CEC" w:rsidRPr="005F76C3" w:rsidRDefault="00EE0CEC" w:rsidP="00E43A27">
      <w:pPr>
        <w:pStyle w:val="FootnoteText"/>
      </w:pPr>
      <w:r w:rsidRPr="005F76C3">
        <w:rPr>
          <w:rStyle w:val="FootnoteReference"/>
        </w:rPr>
        <w:footnoteRef/>
      </w:r>
      <w:r w:rsidRPr="005F76C3">
        <w:t xml:space="preserve"> </w:t>
      </w:r>
      <w:r w:rsidRPr="005F76C3">
        <w:tab/>
        <w:t>In lump sum contracts, replace this paragraph with the following:  “The value of work executed shall comprise the value of completed activities in the Activity Schedule.”</w:t>
      </w:r>
    </w:p>
  </w:footnote>
  <w:footnote w:id="32">
    <w:p w:rsidR="00EE0CEC" w:rsidRPr="0026306C" w:rsidRDefault="00EE0CEC">
      <w:pPr>
        <w:pStyle w:val="FootnoteText"/>
        <w:jc w:val="both"/>
      </w:pPr>
      <w:r w:rsidRPr="0026306C">
        <w:rPr>
          <w:rStyle w:val="FootnoteReference"/>
        </w:rPr>
        <w:footnoteRef/>
      </w:r>
      <w:r w:rsidRPr="0026306C">
        <w:t xml:space="preserve"> </w:t>
      </w:r>
      <w:r w:rsidRPr="0026306C">
        <w:tab/>
        <w:t>The sum of the two coefficients A</w:t>
      </w:r>
      <w:r w:rsidRPr="0026306C">
        <w:rPr>
          <w:vertAlign w:val="subscript"/>
        </w:rPr>
        <w:t>c</w:t>
      </w:r>
      <w:r w:rsidRPr="0026306C">
        <w:t xml:space="preserve"> and </w:t>
      </w:r>
      <w:proofErr w:type="spellStart"/>
      <w:proofErr w:type="gramStart"/>
      <w:r w:rsidRPr="0026306C">
        <w:t>B</w:t>
      </w:r>
      <w:r w:rsidRPr="0026306C">
        <w:rPr>
          <w:vertAlign w:val="subscript"/>
        </w:rPr>
        <w:t>c</w:t>
      </w:r>
      <w:proofErr w:type="spellEnd"/>
      <w:proofErr w:type="gramEnd"/>
      <w:r w:rsidRPr="0026306C">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sums of the adjustments for each currency are added to the Contract Price.</w:t>
      </w:r>
    </w:p>
  </w:footnote>
  <w:footnote w:id="33">
    <w:p w:rsidR="00EE0CEC" w:rsidRDefault="00EE0CEC" w:rsidP="00765DB8">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34">
    <w:p w:rsidR="00EE0CEC" w:rsidRDefault="00EE0CEC" w:rsidP="00765DB8">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35">
    <w:p w:rsidR="00EE0CEC" w:rsidRDefault="00EE0CEC" w:rsidP="00765DB8">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36">
    <w:p w:rsidR="00EE0CEC" w:rsidRDefault="00EE0CEC" w:rsidP="00765DB8">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37">
    <w:p w:rsidR="00EE0CEC" w:rsidRDefault="00EE0CEC" w:rsidP="00765DB8">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38">
    <w:p w:rsidR="00EE0CEC" w:rsidRDefault="00EE0CEC" w:rsidP="00765DB8">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39">
    <w:p w:rsidR="00EE0CEC" w:rsidRDefault="00EE0CEC" w:rsidP="00765DB8">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40">
    <w:p w:rsidR="00EE0CEC" w:rsidRPr="00765DB8" w:rsidRDefault="00EE0CEC" w:rsidP="00C6410E">
      <w:pPr>
        <w:pStyle w:val="FootnoteText"/>
      </w:pPr>
      <w:r w:rsidRPr="00765DB8">
        <w:rPr>
          <w:rStyle w:val="FootnoteReference"/>
        </w:rPr>
        <w:footnoteRef/>
      </w:r>
      <w:r w:rsidRPr="00765DB8">
        <w:t xml:space="preserve"> </w:t>
      </w:r>
      <w:r w:rsidRPr="00765DB8">
        <w:tab/>
        <w:t>In lump sum contracts, delete “Bill of Quantities” and replace with “Activity Schedule.”</w:t>
      </w:r>
    </w:p>
  </w:footnote>
  <w:footnote w:id="41">
    <w:p w:rsidR="00EE0CEC" w:rsidRPr="00765DB8" w:rsidRDefault="00EE0CEC" w:rsidP="001A418F">
      <w:pPr>
        <w:pStyle w:val="FootnoteText"/>
        <w:rPr>
          <w:i/>
        </w:rPr>
      </w:pPr>
      <w:r w:rsidRPr="00765DB8">
        <w:rPr>
          <w:rStyle w:val="FootnoteReference"/>
          <w:i/>
        </w:rPr>
        <w:t>1</w:t>
      </w:r>
      <w:r w:rsidRPr="00765DB8">
        <w:rPr>
          <w:i/>
        </w:rPr>
        <w:tab/>
        <w:t xml:space="preserve"> The Guarantor shall insert an amount representing the percentage of the Accepted Contract Amount specified in the Letter of Acceptance, less provisional sums, if any, and denominated either in the </w:t>
      </w:r>
      <w:proofErr w:type="gramStart"/>
      <w:r w:rsidRPr="00765DB8">
        <w:rPr>
          <w:i/>
        </w:rPr>
        <w:t>currency(</w:t>
      </w:r>
      <w:proofErr w:type="spellStart"/>
      <w:proofErr w:type="gramEnd"/>
      <w:r w:rsidRPr="00765DB8">
        <w:rPr>
          <w:i/>
        </w:rPr>
        <w:t>cies</w:t>
      </w:r>
      <w:proofErr w:type="spellEnd"/>
      <w:r w:rsidRPr="00765DB8">
        <w:rPr>
          <w:i/>
        </w:rPr>
        <w:t>) of the Contract or a freely convertible currency acceptable to the Beneficiary.</w:t>
      </w:r>
    </w:p>
  </w:footnote>
  <w:footnote w:id="42">
    <w:p w:rsidR="00EE0CEC" w:rsidRPr="00765DB8" w:rsidRDefault="00EE0CEC" w:rsidP="001A418F">
      <w:pPr>
        <w:pStyle w:val="FootnoteText"/>
        <w:rPr>
          <w:i/>
          <w:iCs/>
        </w:rPr>
      </w:pPr>
      <w:r w:rsidRPr="00765DB8">
        <w:rPr>
          <w:rStyle w:val="FootnoteReference"/>
          <w:i/>
        </w:rPr>
        <w:t>2</w:t>
      </w:r>
      <w:r w:rsidRPr="00765DB8">
        <w:rPr>
          <w:i/>
        </w:rPr>
        <w:tab/>
      </w:r>
      <w:r w:rsidRPr="00765DB8">
        <w:rPr>
          <w:i/>
          <w:iCs/>
        </w:rPr>
        <w:t>Insert the date twenty-eight days after the expected completion date</w:t>
      </w:r>
      <w:r w:rsidRPr="00765DB8">
        <w:rPr>
          <w:i/>
          <w:iCs/>
          <w:sz w:val="24"/>
        </w:rPr>
        <w:t xml:space="preserve"> </w:t>
      </w:r>
      <w:r w:rsidRPr="00765DB8">
        <w:rPr>
          <w:i/>
          <w:iCs/>
        </w:rPr>
        <w:t xml:space="preserve">as described in GC Clause </w:t>
      </w:r>
      <w:r>
        <w:rPr>
          <w:i/>
          <w:iCs/>
        </w:rPr>
        <w:t>53.1</w:t>
      </w:r>
      <w:r w:rsidRPr="00765DB8">
        <w:rPr>
          <w:i/>
          <w:iCs/>
        </w:rPr>
        <w:t>.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765DB8">
        <w:rPr>
          <w:i/>
          <w:iCs/>
        </w:rPr>
        <w:t>][</w:t>
      </w:r>
      <w:proofErr w:type="gramEnd"/>
      <w:r w:rsidRPr="00765DB8">
        <w:rPr>
          <w:i/>
          <w:iCs/>
        </w:rPr>
        <w:t>one year], in response to the Beneficiary’s written request for such extension, such request to be presented to the Guarantor before the expiry of the guarantee.”</w:t>
      </w:r>
    </w:p>
  </w:footnote>
  <w:footnote w:id="43">
    <w:p w:rsidR="00EE0CEC" w:rsidRPr="00BC09A2" w:rsidRDefault="00EE0CEC" w:rsidP="00EC5546">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w:t>
      </w:r>
      <w:proofErr w:type="gramStart"/>
      <w:r w:rsidRPr="00BC09A2">
        <w:rPr>
          <w:i/>
        </w:rPr>
        <w:t>currency(</w:t>
      </w:r>
      <w:proofErr w:type="spellStart"/>
      <w:proofErr w:type="gramEnd"/>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44">
    <w:p w:rsidR="00EE0CEC" w:rsidRPr="0080505F" w:rsidRDefault="00EE0CEC" w:rsidP="00EC5546">
      <w:pPr>
        <w:pStyle w:val="FootnoteText"/>
      </w:pPr>
      <w:r w:rsidRPr="0080505F">
        <w:rPr>
          <w:rStyle w:val="FootnoteReference"/>
        </w:rPr>
        <w:t>2</w:t>
      </w:r>
      <w:r w:rsidRPr="0080505F">
        <w:t xml:space="preserve"> </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80505F">
        <w:rPr>
          <w:i/>
          <w:iCs/>
        </w:rPr>
        <w:t>][</w:t>
      </w:r>
      <w:proofErr w:type="gramEnd"/>
      <w:r w:rsidRPr="0080505F">
        <w:rPr>
          <w:i/>
          <w:iCs/>
        </w:rPr>
        <w:t xml:space="preserve">one year], in response to the </w:t>
      </w:r>
      <w:r>
        <w:rPr>
          <w:i/>
          <w:iCs/>
        </w:rPr>
        <w:t>Beneficiary</w:t>
      </w:r>
      <w:r w:rsidRPr="0080505F">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Default="00EE0CEC" w:rsidP="00CD4CC4">
    <w:pPr>
      <w:pStyle w:val="Header"/>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8E495D">
    <w:pPr>
      <w:pStyle w:val="Header"/>
      <w:pBdr>
        <w:bottom w:val="none" w:sz="0" w:space="0" w:color="auto"/>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9471D9" w:rsidRDefault="00EE0CEC" w:rsidP="009471D9">
    <w:pPr>
      <w:pStyle w:val="Header"/>
      <w:pBdr>
        <w:bottom w:val="none" w:sz="0" w:space="0" w:color="auto"/>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9471D9" w:rsidRDefault="00EE0CEC" w:rsidP="009471D9">
    <w:pPr>
      <w:pStyle w:val="Header"/>
      <w:pBdr>
        <w:bottom w:val="none" w:sz="0" w:space="0" w:color="auto"/>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922991">
    <w:pPr>
      <w:pStyle w:val="Header"/>
      <w:pBdr>
        <w:bottom w:val="none" w:sz="0" w:space="0" w:color="auto"/>
      </w:pBd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Default="00EE0CEC" w:rsidP="00CD4CC4">
    <w:pPr>
      <w:pStyle w:val="Header"/>
      <w:pBdr>
        <w:bottom w:val="none" w:sz="0" w:space="0" w:color="auto"/>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B669EB" w:rsidRDefault="00EE0CEC" w:rsidP="00B669EB">
    <w:pPr>
      <w:pStyle w:val="Header"/>
      <w:pBdr>
        <w:bottom w:val="none" w:sz="0" w:space="0" w:color="auto"/>
      </w:pBd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B669EB" w:rsidRDefault="00EE0CEC" w:rsidP="00B669EB">
    <w:pPr>
      <w:pStyle w:val="Header"/>
      <w:pBdr>
        <w:bottom w:val="none" w:sz="0" w:space="0" w:color="auto"/>
      </w:pBd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3D6FE5" w:rsidRDefault="00EE0CEC" w:rsidP="003D6FE5">
    <w:pPr>
      <w:pStyle w:val="Header"/>
      <w:pBdr>
        <w:bottom w:val="none" w:sz="0" w:space="0" w:color="auto"/>
      </w:pBd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3D6FE5" w:rsidRDefault="00EE0CEC" w:rsidP="003D6FE5">
    <w:pPr>
      <w:pStyle w:val="Header"/>
      <w:pBdr>
        <w:bottom w:val="none" w:sz="0" w:space="0" w:color="auto"/>
      </w:pBd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3D6FE5" w:rsidRDefault="00EE0CEC" w:rsidP="003D6FE5">
    <w:pPr>
      <w:pStyle w:val="Header"/>
      <w:pBdr>
        <w:bottom w:val="none" w:sz="0" w:space="0" w:color="auto"/>
      </w:pBd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CEC" w:rsidRPr="00C9100A" w:rsidRDefault="00EE0CEC" w:rsidP="00C9100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5">
    <w:nsid w:val="10BF1626"/>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6">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9">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4">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ED10A5F"/>
    <w:multiLevelType w:val="multilevel"/>
    <w:tmpl w:val="6B50498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4">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5">
    <w:nsid w:val="5B9B25D7"/>
    <w:multiLevelType w:val="hybridMultilevel"/>
    <w:tmpl w:val="040CA442"/>
    <w:lvl w:ilvl="0" w:tplc="1BD06D84">
      <w:start w:val="1"/>
      <w:numFmt w:val="lowerLetter"/>
      <w:lvlText w:val="(%1)"/>
      <w:lvlJc w:val="left"/>
      <w:pPr>
        <w:tabs>
          <w:tab w:val="num" w:pos="720"/>
        </w:tabs>
        <w:ind w:left="720" w:hanging="360"/>
      </w:pPr>
      <w:rPr>
        <w:rFonts w:hint="default"/>
      </w:rPr>
    </w:lvl>
    <w:lvl w:ilvl="1" w:tplc="FF144BE8">
      <w:start w:val="1"/>
      <w:numFmt w:val="bullet"/>
      <w:lvlText w:val=""/>
      <w:lvlJc w:val="left"/>
      <w:pPr>
        <w:tabs>
          <w:tab w:val="num" w:pos="1440"/>
        </w:tabs>
        <w:ind w:left="1440" w:hanging="360"/>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lvl>
    <w:lvl w:ilvl="2" w:tplc="0409001B" w:tentative="1">
      <w:start w:val="1"/>
      <w:numFmt w:val="lowerRoman"/>
      <w:lvlText w:val="%3."/>
      <w:lvlJc w:val="right"/>
      <w:pPr>
        <w:tabs>
          <w:tab w:val="num" w:pos="2679"/>
        </w:tabs>
        <w:ind w:left="2679" w:hanging="180"/>
      </w:pPr>
    </w:lvl>
    <w:lvl w:ilvl="3" w:tplc="0409000F" w:tentative="1">
      <w:start w:val="1"/>
      <w:numFmt w:val="decimal"/>
      <w:lvlText w:val="%4."/>
      <w:lvlJc w:val="left"/>
      <w:pPr>
        <w:tabs>
          <w:tab w:val="num" w:pos="3399"/>
        </w:tabs>
        <w:ind w:left="3399" w:hanging="360"/>
      </w:pPr>
    </w:lvl>
    <w:lvl w:ilvl="4" w:tplc="04090019" w:tentative="1">
      <w:start w:val="1"/>
      <w:numFmt w:val="lowerLetter"/>
      <w:lvlText w:val="%5."/>
      <w:lvlJc w:val="left"/>
      <w:pPr>
        <w:tabs>
          <w:tab w:val="num" w:pos="4119"/>
        </w:tabs>
        <w:ind w:left="4119" w:hanging="360"/>
      </w:pPr>
    </w:lvl>
    <w:lvl w:ilvl="5" w:tplc="0409001B" w:tentative="1">
      <w:start w:val="1"/>
      <w:numFmt w:val="lowerRoman"/>
      <w:lvlText w:val="%6."/>
      <w:lvlJc w:val="right"/>
      <w:pPr>
        <w:tabs>
          <w:tab w:val="num" w:pos="4839"/>
        </w:tabs>
        <w:ind w:left="4839" w:hanging="180"/>
      </w:pPr>
    </w:lvl>
    <w:lvl w:ilvl="6" w:tplc="0409000F" w:tentative="1">
      <w:start w:val="1"/>
      <w:numFmt w:val="decimal"/>
      <w:lvlText w:val="%7."/>
      <w:lvlJc w:val="left"/>
      <w:pPr>
        <w:tabs>
          <w:tab w:val="num" w:pos="5559"/>
        </w:tabs>
        <w:ind w:left="5559" w:hanging="360"/>
      </w:pPr>
    </w:lvl>
    <w:lvl w:ilvl="7" w:tplc="04090019" w:tentative="1">
      <w:start w:val="1"/>
      <w:numFmt w:val="lowerLetter"/>
      <w:lvlText w:val="%8."/>
      <w:lvlJc w:val="left"/>
      <w:pPr>
        <w:tabs>
          <w:tab w:val="num" w:pos="6279"/>
        </w:tabs>
        <w:ind w:left="6279" w:hanging="360"/>
      </w:pPr>
    </w:lvl>
    <w:lvl w:ilvl="8" w:tplc="0409001B" w:tentative="1">
      <w:start w:val="1"/>
      <w:numFmt w:val="lowerRoman"/>
      <w:lvlText w:val="%9."/>
      <w:lvlJc w:val="right"/>
      <w:pPr>
        <w:tabs>
          <w:tab w:val="num" w:pos="6999"/>
        </w:tabs>
        <w:ind w:left="6999" w:hanging="180"/>
      </w:pPr>
    </w:lvl>
  </w:abstractNum>
  <w:abstractNum w:abstractNumId="37">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8">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nsid w:val="6D511C1F"/>
    <w:multiLevelType w:val="hybridMultilevel"/>
    <w:tmpl w:val="27BC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61B4A06"/>
    <w:multiLevelType w:val="multilevel"/>
    <w:tmpl w:val="17D6EA8C"/>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41">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2">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3">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num w:numId="1">
    <w:abstractNumId w:val="34"/>
  </w:num>
  <w:num w:numId="2">
    <w:abstractNumId w:val="33"/>
  </w:num>
  <w:num w:numId="3">
    <w:abstractNumId w:val="28"/>
  </w:num>
  <w:num w:numId="4">
    <w:abstractNumId w:val="29"/>
  </w:num>
  <w:num w:numId="5">
    <w:abstractNumId w:val="42"/>
  </w:num>
  <w:num w:numId="6">
    <w:abstractNumId w:val="8"/>
  </w:num>
  <w:num w:numId="7">
    <w:abstractNumId w:val="13"/>
  </w:num>
  <w:num w:numId="8">
    <w:abstractNumId w:val="32"/>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31"/>
  </w:num>
  <w:num w:numId="19">
    <w:abstractNumId w:val="37"/>
  </w:num>
  <w:num w:numId="20">
    <w:abstractNumId w:val="21"/>
  </w:num>
  <w:num w:numId="21">
    <w:abstractNumId w:val="38"/>
  </w:num>
  <w:num w:numId="22">
    <w:abstractNumId w:val="18"/>
  </w:num>
  <w:num w:numId="23">
    <w:abstractNumId w:val="22"/>
  </w:num>
  <w:num w:numId="24">
    <w:abstractNumId w:val="10"/>
  </w:num>
  <w:num w:numId="25">
    <w:abstractNumId w:val="30"/>
  </w:num>
  <w:num w:numId="26">
    <w:abstractNumId w:val="12"/>
  </w:num>
  <w:num w:numId="27">
    <w:abstractNumId w:val="26"/>
  </w:num>
  <w:num w:numId="28">
    <w:abstractNumId w:val="35"/>
  </w:num>
  <w:num w:numId="29">
    <w:abstractNumId w:val="24"/>
  </w:num>
  <w:num w:numId="30">
    <w:abstractNumId w:val="28"/>
  </w:num>
  <w:num w:numId="31">
    <w:abstractNumId w:val="17"/>
  </w:num>
  <w:num w:numId="32">
    <w:abstractNumId w:val="11"/>
  </w:num>
  <w:num w:numId="33">
    <w:abstractNumId w:val="19"/>
  </w:num>
  <w:num w:numId="34">
    <w:abstractNumId w:val="43"/>
  </w:num>
  <w:num w:numId="35">
    <w:abstractNumId w:val="41"/>
  </w:num>
  <w:num w:numId="36">
    <w:abstractNumId w:val="15"/>
  </w:num>
  <w:num w:numId="37">
    <w:abstractNumId w:val="25"/>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27"/>
  </w:num>
  <w:num w:numId="42">
    <w:abstractNumId w:val="20"/>
  </w:num>
  <w:num w:numId="43">
    <w:abstractNumId w:val="39"/>
  </w:num>
  <w:num w:numId="44">
    <w:abstractNumId w:val="36"/>
  </w:num>
  <w:num w:numId="45">
    <w:abstractNumId w:val="14"/>
  </w:num>
  <w:num w:numId="46">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_tradnl" w:vendorID="64" w:dllVersion="131078" w:nlCheck="1" w:checkStyle="1"/>
  <w:activeWritingStyle w:appName="MSWord" w:lang="en-IN"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hdrShapeDefaults>
    <o:shapedefaults v:ext="edit" spidmax="37889">
      <o:colormru v:ext="edit" colors="#011291,#d9ecf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C56"/>
    <w:rsid w:val="000026E5"/>
    <w:rsid w:val="00002A9A"/>
    <w:rsid w:val="000034D5"/>
    <w:rsid w:val="00004A07"/>
    <w:rsid w:val="0000522A"/>
    <w:rsid w:val="0001185D"/>
    <w:rsid w:val="00012772"/>
    <w:rsid w:val="000158D3"/>
    <w:rsid w:val="00016EBA"/>
    <w:rsid w:val="00021106"/>
    <w:rsid w:val="00025327"/>
    <w:rsid w:val="00030555"/>
    <w:rsid w:val="00046F04"/>
    <w:rsid w:val="0005124D"/>
    <w:rsid w:val="00065A88"/>
    <w:rsid w:val="000742A5"/>
    <w:rsid w:val="0007519D"/>
    <w:rsid w:val="000800C0"/>
    <w:rsid w:val="000906B8"/>
    <w:rsid w:val="000A611F"/>
    <w:rsid w:val="000A7393"/>
    <w:rsid w:val="000B3397"/>
    <w:rsid w:val="000B6867"/>
    <w:rsid w:val="000B78D0"/>
    <w:rsid w:val="000C3B0F"/>
    <w:rsid w:val="000C3DA4"/>
    <w:rsid w:val="000C49AF"/>
    <w:rsid w:val="000D1FA2"/>
    <w:rsid w:val="000D39AF"/>
    <w:rsid w:val="000E213A"/>
    <w:rsid w:val="000E49F6"/>
    <w:rsid w:val="000E539E"/>
    <w:rsid w:val="000E6189"/>
    <w:rsid w:val="000E7B73"/>
    <w:rsid w:val="000F6F74"/>
    <w:rsid w:val="0010316B"/>
    <w:rsid w:val="0011190A"/>
    <w:rsid w:val="00114585"/>
    <w:rsid w:val="0012497D"/>
    <w:rsid w:val="0012709F"/>
    <w:rsid w:val="0013121C"/>
    <w:rsid w:val="001347F5"/>
    <w:rsid w:val="0014582A"/>
    <w:rsid w:val="00147FE7"/>
    <w:rsid w:val="00152955"/>
    <w:rsid w:val="001647A4"/>
    <w:rsid w:val="00165DD8"/>
    <w:rsid w:val="00167934"/>
    <w:rsid w:val="00167B83"/>
    <w:rsid w:val="001706DF"/>
    <w:rsid w:val="00175DB8"/>
    <w:rsid w:val="001826EC"/>
    <w:rsid w:val="00185794"/>
    <w:rsid w:val="00190047"/>
    <w:rsid w:val="0019324B"/>
    <w:rsid w:val="00193B2A"/>
    <w:rsid w:val="001956ED"/>
    <w:rsid w:val="001A418F"/>
    <w:rsid w:val="001A4369"/>
    <w:rsid w:val="001A4978"/>
    <w:rsid w:val="001B2EE2"/>
    <w:rsid w:val="001B3844"/>
    <w:rsid w:val="001B5586"/>
    <w:rsid w:val="001C10FA"/>
    <w:rsid w:val="001C66C8"/>
    <w:rsid w:val="001C7943"/>
    <w:rsid w:val="001D4CEA"/>
    <w:rsid w:val="001E223A"/>
    <w:rsid w:val="001E254C"/>
    <w:rsid w:val="001E4E88"/>
    <w:rsid w:val="001E7E44"/>
    <w:rsid w:val="001F1709"/>
    <w:rsid w:val="0020119D"/>
    <w:rsid w:val="00205154"/>
    <w:rsid w:val="00206881"/>
    <w:rsid w:val="00206F2C"/>
    <w:rsid w:val="0021299F"/>
    <w:rsid w:val="0021737E"/>
    <w:rsid w:val="00217957"/>
    <w:rsid w:val="0022012F"/>
    <w:rsid w:val="00220722"/>
    <w:rsid w:val="00221A05"/>
    <w:rsid w:val="00221AED"/>
    <w:rsid w:val="00237C02"/>
    <w:rsid w:val="00245258"/>
    <w:rsid w:val="0024765A"/>
    <w:rsid w:val="002477E8"/>
    <w:rsid w:val="0025005E"/>
    <w:rsid w:val="002509A0"/>
    <w:rsid w:val="0026306C"/>
    <w:rsid w:val="002631B9"/>
    <w:rsid w:val="0026735A"/>
    <w:rsid w:val="00272DE8"/>
    <w:rsid w:val="002732CA"/>
    <w:rsid w:val="00276916"/>
    <w:rsid w:val="00277338"/>
    <w:rsid w:val="00281155"/>
    <w:rsid w:val="002823F8"/>
    <w:rsid w:val="002835CE"/>
    <w:rsid w:val="00283744"/>
    <w:rsid w:val="00283A08"/>
    <w:rsid w:val="0028633C"/>
    <w:rsid w:val="002A34D0"/>
    <w:rsid w:val="002B090E"/>
    <w:rsid w:val="002B244E"/>
    <w:rsid w:val="002B3CE5"/>
    <w:rsid w:val="002B718B"/>
    <w:rsid w:val="002D4DA6"/>
    <w:rsid w:val="002D6925"/>
    <w:rsid w:val="002D7084"/>
    <w:rsid w:val="002D7F1F"/>
    <w:rsid w:val="002F1141"/>
    <w:rsid w:val="00301412"/>
    <w:rsid w:val="0030377F"/>
    <w:rsid w:val="00303DF7"/>
    <w:rsid w:val="003066E5"/>
    <w:rsid w:val="00306DBF"/>
    <w:rsid w:val="0032278E"/>
    <w:rsid w:val="00325307"/>
    <w:rsid w:val="00325478"/>
    <w:rsid w:val="00325A5B"/>
    <w:rsid w:val="00341064"/>
    <w:rsid w:val="0034465E"/>
    <w:rsid w:val="003509D5"/>
    <w:rsid w:val="003531F4"/>
    <w:rsid w:val="00363286"/>
    <w:rsid w:val="00363A2E"/>
    <w:rsid w:val="00371378"/>
    <w:rsid w:val="00372302"/>
    <w:rsid w:val="003756CE"/>
    <w:rsid w:val="00375B33"/>
    <w:rsid w:val="0037620F"/>
    <w:rsid w:val="003769D7"/>
    <w:rsid w:val="00376AEF"/>
    <w:rsid w:val="00383563"/>
    <w:rsid w:val="00387218"/>
    <w:rsid w:val="003935D6"/>
    <w:rsid w:val="00395CFF"/>
    <w:rsid w:val="003968A6"/>
    <w:rsid w:val="003A0A5C"/>
    <w:rsid w:val="003B477E"/>
    <w:rsid w:val="003B7929"/>
    <w:rsid w:val="003C0DE4"/>
    <w:rsid w:val="003C4C4E"/>
    <w:rsid w:val="003C4F6D"/>
    <w:rsid w:val="003C5761"/>
    <w:rsid w:val="003C58A7"/>
    <w:rsid w:val="003D3342"/>
    <w:rsid w:val="003D4C07"/>
    <w:rsid w:val="003D6122"/>
    <w:rsid w:val="003D623B"/>
    <w:rsid w:val="003D6FE5"/>
    <w:rsid w:val="003D75A9"/>
    <w:rsid w:val="003E1DCD"/>
    <w:rsid w:val="003E3B1A"/>
    <w:rsid w:val="003F10D8"/>
    <w:rsid w:val="003F4EBB"/>
    <w:rsid w:val="00402C5B"/>
    <w:rsid w:val="00405652"/>
    <w:rsid w:val="00411456"/>
    <w:rsid w:val="00411FDF"/>
    <w:rsid w:val="00412471"/>
    <w:rsid w:val="00412553"/>
    <w:rsid w:val="00412786"/>
    <w:rsid w:val="00413275"/>
    <w:rsid w:val="00416BE4"/>
    <w:rsid w:val="0041709E"/>
    <w:rsid w:val="00422EE4"/>
    <w:rsid w:val="00430342"/>
    <w:rsid w:val="00435224"/>
    <w:rsid w:val="00444652"/>
    <w:rsid w:val="0044696F"/>
    <w:rsid w:val="004473CA"/>
    <w:rsid w:val="00451007"/>
    <w:rsid w:val="00455964"/>
    <w:rsid w:val="00456DEE"/>
    <w:rsid w:val="00463244"/>
    <w:rsid w:val="004639C1"/>
    <w:rsid w:val="00477372"/>
    <w:rsid w:val="00477CE5"/>
    <w:rsid w:val="00487AF5"/>
    <w:rsid w:val="0049153D"/>
    <w:rsid w:val="00493775"/>
    <w:rsid w:val="00493E1B"/>
    <w:rsid w:val="0049485C"/>
    <w:rsid w:val="004958FC"/>
    <w:rsid w:val="004A4144"/>
    <w:rsid w:val="004B1320"/>
    <w:rsid w:val="004B32A1"/>
    <w:rsid w:val="004B5191"/>
    <w:rsid w:val="004C1275"/>
    <w:rsid w:val="004C6CD4"/>
    <w:rsid w:val="004D03D7"/>
    <w:rsid w:val="004D29B4"/>
    <w:rsid w:val="004D361E"/>
    <w:rsid w:val="004E5FE1"/>
    <w:rsid w:val="00501FC5"/>
    <w:rsid w:val="00502AF1"/>
    <w:rsid w:val="00503D38"/>
    <w:rsid w:val="005065DF"/>
    <w:rsid w:val="005068DD"/>
    <w:rsid w:val="00511F78"/>
    <w:rsid w:val="0051627C"/>
    <w:rsid w:val="00523C8C"/>
    <w:rsid w:val="00541534"/>
    <w:rsid w:val="005449BA"/>
    <w:rsid w:val="005458E2"/>
    <w:rsid w:val="0055247C"/>
    <w:rsid w:val="005656DE"/>
    <w:rsid w:val="00572474"/>
    <w:rsid w:val="00582863"/>
    <w:rsid w:val="0058552B"/>
    <w:rsid w:val="00592549"/>
    <w:rsid w:val="00593BDC"/>
    <w:rsid w:val="00594414"/>
    <w:rsid w:val="005965A9"/>
    <w:rsid w:val="00597B62"/>
    <w:rsid w:val="00597CAB"/>
    <w:rsid w:val="005A2214"/>
    <w:rsid w:val="005B45E8"/>
    <w:rsid w:val="005B5777"/>
    <w:rsid w:val="005B6664"/>
    <w:rsid w:val="005B7347"/>
    <w:rsid w:val="005C1474"/>
    <w:rsid w:val="005C3BA4"/>
    <w:rsid w:val="005C4234"/>
    <w:rsid w:val="005C5A06"/>
    <w:rsid w:val="005C636C"/>
    <w:rsid w:val="005D33BB"/>
    <w:rsid w:val="005D6752"/>
    <w:rsid w:val="005D7E98"/>
    <w:rsid w:val="005E5DF3"/>
    <w:rsid w:val="005F0029"/>
    <w:rsid w:val="005F76C3"/>
    <w:rsid w:val="006134A0"/>
    <w:rsid w:val="006211FC"/>
    <w:rsid w:val="00636D0B"/>
    <w:rsid w:val="006542E1"/>
    <w:rsid w:val="0066007D"/>
    <w:rsid w:val="00660280"/>
    <w:rsid w:val="00665BE1"/>
    <w:rsid w:val="00666C18"/>
    <w:rsid w:val="00667D09"/>
    <w:rsid w:val="00672226"/>
    <w:rsid w:val="00676D0C"/>
    <w:rsid w:val="00677438"/>
    <w:rsid w:val="00685604"/>
    <w:rsid w:val="0069301A"/>
    <w:rsid w:val="006967AA"/>
    <w:rsid w:val="006A065C"/>
    <w:rsid w:val="006A44DE"/>
    <w:rsid w:val="006A51FA"/>
    <w:rsid w:val="006A53AC"/>
    <w:rsid w:val="006B423C"/>
    <w:rsid w:val="006D7915"/>
    <w:rsid w:val="006E1078"/>
    <w:rsid w:val="006E2B57"/>
    <w:rsid w:val="006E6220"/>
    <w:rsid w:val="006F71C1"/>
    <w:rsid w:val="00700586"/>
    <w:rsid w:val="00701924"/>
    <w:rsid w:val="00711F37"/>
    <w:rsid w:val="00713CBD"/>
    <w:rsid w:val="0072781D"/>
    <w:rsid w:val="0073245A"/>
    <w:rsid w:val="00734157"/>
    <w:rsid w:val="0073679F"/>
    <w:rsid w:val="00746C10"/>
    <w:rsid w:val="007530CC"/>
    <w:rsid w:val="007566B7"/>
    <w:rsid w:val="007605B6"/>
    <w:rsid w:val="00760CDE"/>
    <w:rsid w:val="0076160A"/>
    <w:rsid w:val="0076598B"/>
    <w:rsid w:val="00765DB8"/>
    <w:rsid w:val="00766714"/>
    <w:rsid w:val="00770240"/>
    <w:rsid w:val="0077028E"/>
    <w:rsid w:val="00771044"/>
    <w:rsid w:val="00777B77"/>
    <w:rsid w:val="007906A8"/>
    <w:rsid w:val="00791174"/>
    <w:rsid w:val="00795684"/>
    <w:rsid w:val="007A1F6D"/>
    <w:rsid w:val="007A3A47"/>
    <w:rsid w:val="007B586E"/>
    <w:rsid w:val="007D5118"/>
    <w:rsid w:val="007E44AE"/>
    <w:rsid w:val="007E4F7C"/>
    <w:rsid w:val="007E6E58"/>
    <w:rsid w:val="007E7B4D"/>
    <w:rsid w:val="007F39B1"/>
    <w:rsid w:val="00800C4F"/>
    <w:rsid w:val="008041C8"/>
    <w:rsid w:val="00815A2C"/>
    <w:rsid w:val="00815AFB"/>
    <w:rsid w:val="00817D77"/>
    <w:rsid w:val="00836E64"/>
    <w:rsid w:val="00841E29"/>
    <w:rsid w:val="00842952"/>
    <w:rsid w:val="008500D4"/>
    <w:rsid w:val="00860846"/>
    <w:rsid w:val="00866083"/>
    <w:rsid w:val="00877FDF"/>
    <w:rsid w:val="008976BD"/>
    <w:rsid w:val="008A108E"/>
    <w:rsid w:val="008A329C"/>
    <w:rsid w:val="008A4581"/>
    <w:rsid w:val="008A5C7A"/>
    <w:rsid w:val="008B4A24"/>
    <w:rsid w:val="008B78CA"/>
    <w:rsid w:val="008C500C"/>
    <w:rsid w:val="008E0952"/>
    <w:rsid w:val="008E38AB"/>
    <w:rsid w:val="008E495D"/>
    <w:rsid w:val="008E510B"/>
    <w:rsid w:val="008E7C50"/>
    <w:rsid w:val="008F14AA"/>
    <w:rsid w:val="008F71FF"/>
    <w:rsid w:val="009060F9"/>
    <w:rsid w:val="00907C36"/>
    <w:rsid w:val="00910C8F"/>
    <w:rsid w:val="00917BC6"/>
    <w:rsid w:val="009202D8"/>
    <w:rsid w:val="00920C32"/>
    <w:rsid w:val="00922991"/>
    <w:rsid w:val="009349AF"/>
    <w:rsid w:val="00936135"/>
    <w:rsid w:val="009408E0"/>
    <w:rsid w:val="00941B70"/>
    <w:rsid w:val="009471D9"/>
    <w:rsid w:val="00947897"/>
    <w:rsid w:val="00951844"/>
    <w:rsid w:val="0095348B"/>
    <w:rsid w:val="0095356F"/>
    <w:rsid w:val="00956B9B"/>
    <w:rsid w:val="009601FE"/>
    <w:rsid w:val="009660CD"/>
    <w:rsid w:val="009664B2"/>
    <w:rsid w:val="00970495"/>
    <w:rsid w:val="00977F7A"/>
    <w:rsid w:val="00991235"/>
    <w:rsid w:val="009A002D"/>
    <w:rsid w:val="009A0FEF"/>
    <w:rsid w:val="009A305D"/>
    <w:rsid w:val="009B086D"/>
    <w:rsid w:val="009C6C65"/>
    <w:rsid w:val="009C76F0"/>
    <w:rsid w:val="009D50E7"/>
    <w:rsid w:val="009D53CC"/>
    <w:rsid w:val="009D5D9F"/>
    <w:rsid w:val="009D7836"/>
    <w:rsid w:val="009D7B00"/>
    <w:rsid w:val="009E3034"/>
    <w:rsid w:val="009E655F"/>
    <w:rsid w:val="009E7638"/>
    <w:rsid w:val="009E7D71"/>
    <w:rsid w:val="00A01AEE"/>
    <w:rsid w:val="00A049C0"/>
    <w:rsid w:val="00A05096"/>
    <w:rsid w:val="00A068D4"/>
    <w:rsid w:val="00A071DB"/>
    <w:rsid w:val="00A14BC5"/>
    <w:rsid w:val="00A263C1"/>
    <w:rsid w:val="00A26E51"/>
    <w:rsid w:val="00A27CDB"/>
    <w:rsid w:val="00A306F6"/>
    <w:rsid w:val="00A341C8"/>
    <w:rsid w:val="00A35560"/>
    <w:rsid w:val="00A36331"/>
    <w:rsid w:val="00A36593"/>
    <w:rsid w:val="00A374FA"/>
    <w:rsid w:val="00A37C6D"/>
    <w:rsid w:val="00A41AC1"/>
    <w:rsid w:val="00A41BA5"/>
    <w:rsid w:val="00A42DE7"/>
    <w:rsid w:val="00A43C56"/>
    <w:rsid w:val="00A44519"/>
    <w:rsid w:val="00A5036B"/>
    <w:rsid w:val="00A507F1"/>
    <w:rsid w:val="00A5770E"/>
    <w:rsid w:val="00A64ABE"/>
    <w:rsid w:val="00A665F3"/>
    <w:rsid w:val="00A673DB"/>
    <w:rsid w:val="00A74483"/>
    <w:rsid w:val="00A91A43"/>
    <w:rsid w:val="00AA10CD"/>
    <w:rsid w:val="00AA3EA1"/>
    <w:rsid w:val="00AA6F00"/>
    <w:rsid w:val="00AA7ABE"/>
    <w:rsid w:val="00AB3336"/>
    <w:rsid w:val="00AB4D20"/>
    <w:rsid w:val="00AC39E0"/>
    <w:rsid w:val="00AC6CF2"/>
    <w:rsid w:val="00AE113B"/>
    <w:rsid w:val="00AE141E"/>
    <w:rsid w:val="00AE3FF7"/>
    <w:rsid w:val="00AF4DDF"/>
    <w:rsid w:val="00B0061E"/>
    <w:rsid w:val="00B0527A"/>
    <w:rsid w:val="00B07ED2"/>
    <w:rsid w:val="00B135C1"/>
    <w:rsid w:val="00B210B7"/>
    <w:rsid w:val="00B25105"/>
    <w:rsid w:val="00B25AF9"/>
    <w:rsid w:val="00B264CB"/>
    <w:rsid w:val="00B41952"/>
    <w:rsid w:val="00B42F95"/>
    <w:rsid w:val="00B431DB"/>
    <w:rsid w:val="00B50534"/>
    <w:rsid w:val="00B51822"/>
    <w:rsid w:val="00B52D98"/>
    <w:rsid w:val="00B530A2"/>
    <w:rsid w:val="00B53626"/>
    <w:rsid w:val="00B669EB"/>
    <w:rsid w:val="00B77FDF"/>
    <w:rsid w:val="00B8768F"/>
    <w:rsid w:val="00B961D0"/>
    <w:rsid w:val="00B97C75"/>
    <w:rsid w:val="00BA77CE"/>
    <w:rsid w:val="00BB01BC"/>
    <w:rsid w:val="00BC078E"/>
    <w:rsid w:val="00BC7FBD"/>
    <w:rsid w:val="00BD09EC"/>
    <w:rsid w:val="00BE3CEF"/>
    <w:rsid w:val="00BF3B7D"/>
    <w:rsid w:val="00C010A5"/>
    <w:rsid w:val="00C05EB3"/>
    <w:rsid w:val="00C119E0"/>
    <w:rsid w:val="00C16E1C"/>
    <w:rsid w:val="00C422C4"/>
    <w:rsid w:val="00C429AE"/>
    <w:rsid w:val="00C4485D"/>
    <w:rsid w:val="00C514E3"/>
    <w:rsid w:val="00C53D35"/>
    <w:rsid w:val="00C54583"/>
    <w:rsid w:val="00C62D7B"/>
    <w:rsid w:val="00C6410E"/>
    <w:rsid w:val="00C6684C"/>
    <w:rsid w:val="00C70000"/>
    <w:rsid w:val="00C716DC"/>
    <w:rsid w:val="00C766AE"/>
    <w:rsid w:val="00C85A70"/>
    <w:rsid w:val="00C8738F"/>
    <w:rsid w:val="00C90A94"/>
    <w:rsid w:val="00C9100A"/>
    <w:rsid w:val="00CB5B6C"/>
    <w:rsid w:val="00CB6A0E"/>
    <w:rsid w:val="00CC14EA"/>
    <w:rsid w:val="00CC1DAF"/>
    <w:rsid w:val="00CC318E"/>
    <w:rsid w:val="00CC37B2"/>
    <w:rsid w:val="00CC4CD6"/>
    <w:rsid w:val="00CD4CC4"/>
    <w:rsid w:val="00CE4942"/>
    <w:rsid w:val="00CF688D"/>
    <w:rsid w:val="00CF7582"/>
    <w:rsid w:val="00CF7AE6"/>
    <w:rsid w:val="00D06641"/>
    <w:rsid w:val="00D16F74"/>
    <w:rsid w:val="00D17296"/>
    <w:rsid w:val="00D22BF6"/>
    <w:rsid w:val="00D2626B"/>
    <w:rsid w:val="00D41581"/>
    <w:rsid w:val="00D416FF"/>
    <w:rsid w:val="00D41CD2"/>
    <w:rsid w:val="00D46B5A"/>
    <w:rsid w:val="00D47D22"/>
    <w:rsid w:val="00D509A1"/>
    <w:rsid w:val="00D50CB7"/>
    <w:rsid w:val="00D56AAD"/>
    <w:rsid w:val="00D741EE"/>
    <w:rsid w:val="00D77589"/>
    <w:rsid w:val="00D81166"/>
    <w:rsid w:val="00D82230"/>
    <w:rsid w:val="00D85274"/>
    <w:rsid w:val="00D86D51"/>
    <w:rsid w:val="00D917F4"/>
    <w:rsid w:val="00D9212C"/>
    <w:rsid w:val="00D93F81"/>
    <w:rsid w:val="00DA5578"/>
    <w:rsid w:val="00DC2028"/>
    <w:rsid w:val="00DC79E8"/>
    <w:rsid w:val="00DD07BF"/>
    <w:rsid w:val="00DD30AF"/>
    <w:rsid w:val="00DE0225"/>
    <w:rsid w:val="00DE256C"/>
    <w:rsid w:val="00DE2834"/>
    <w:rsid w:val="00DF1571"/>
    <w:rsid w:val="00DF1785"/>
    <w:rsid w:val="00DF5A51"/>
    <w:rsid w:val="00E15B0B"/>
    <w:rsid w:val="00E17292"/>
    <w:rsid w:val="00E21615"/>
    <w:rsid w:val="00E23BCE"/>
    <w:rsid w:val="00E25AC8"/>
    <w:rsid w:val="00E32AA7"/>
    <w:rsid w:val="00E33F34"/>
    <w:rsid w:val="00E43A27"/>
    <w:rsid w:val="00E45F24"/>
    <w:rsid w:val="00E50E7E"/>
    <w:rsid w:val="00E65194"/>
    <w:rsid w:val="00E833ED"/>
    <w:rsid w:val="00E93658"/>
    <w:rsid w:val="00EA5814"/>
    <w:rsid w:val="00EB5341"/>
    <w:rsid w:val="00EC12FE"/>
    <w:rsid w:val="00EC5546"/>
    <w:rsid w:val="00ED0A32"/>
    <w:rsid w:val="00EE0CEC"/>
    <w:rsid w:val="00EE5FA0"/>
    <w:rsid w:val="00EE7B1C"/>
    <w:rsid w:val="00EF3F55"/>
    <w:rsid w:val="00EF60EB"/>
    <w:rsid w:val="00EF61C0"/>
    <w:rsid w:val="00EF7544"/>
    <w:rsid w:val="00F029E8"/>
    <w:rsid w:val="00F03CA3"/>
    <w:rsid w:val="00F0665C"/>
    <w:rsid w:val="00F16907"/>
    <w:rsid w:val="00F16E44"/>
    <w:rsid w:val="00F224E8"/>
    <w:rsid w:val="00F3230C"/>
    <w:rsid w:val="00F3418A"/>
    <w:rsid w:val="00F46510"/>
    <w:rsid w:val="00F46B0A"/>
    <w:rsid w:val="00F46CC6"/>
    <w:rsid w:val="00F546D5"/>
    <w:rsid w:val="00F60073"/>
    <w:rsid w:val="00F67F08"/>
    <w:rsid w:val="00F70B29"/>
    <w:rsid w:val="00F73262"/>
    <w:rsid w:val="00F74D24"/>
    <w:rsid w:val="00F74F5B"/>
    <w:rsid w:val="00F76CC1"/>
    <w:rsid w:val="00F82925"/>
    <w:rsid w:val="00F82BC3"/>
    <w:rsid w:val="00F838CF"/>
    <w:rsid w:val="00F85A6E"/>
    <w:rsid w:val="00F9208D"/>
    <w:rsid w:val="00F96D04"/>
    <w:rsid w:val="00F9786A"/>
    <w:rsid w:val="00FA20AB"/>
    <w:rsid w:val="00FA419D"/>
    <w:rsid w:val="00FA7EE7"/>
    <w:rsid w:val="00FB224B"/>
    <w:rsid w:val="00FB4E9F"/>
    <w:rsid w:val="00FC0981"/>
    <w:rsid w:val="00FC0D60"/>
    <w:rsid w:val="00FD1FE9"/>
    <w:rsid w:val="00FE3BE2"/>
    <w:rsid w:val="00FE6B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colormru v:ext="edit" colors="#011291,#d9ec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943"/>
    <w:rPr>
      <w:sz w:val="24"/>
      <w:szCs w:val="24"/>
    </w:rPr>
  </w:style>
  <w:style w:type="paragraph" w:styleId="Heading1">
    <w:name w:val="heading 1"/>
    <w:aliases w:val="Document Header1"/>
    <w:basedOn w:val="Normal"/>
    <w:next w:val="Normal"/>
    <w:link w:val="Heading1Char"/>
    <w:qFormat/>
    <w:rsid w:val="0076160A"/>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76160A"/>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76160A"/>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76160A"/>
    <w:pPr>
      <w:numPr>
        <w:ilvl w:val="3"/>
        <w:numId w:val="31"/>
      </w:numPr>
      <w:spacing w:before="120" w:after="120"/>
      <w:jc w:val="both"/>
      <w:outlineLvl w:val="3"/>
    </w:pPr>
    <w:rPr>
      <w:rFonts w:ascii="Arial" w:hAnsi="Arial" w:cs="Arial"/>
      <w:sz w:val="20"/>
      <w:szCs w:val="20"/>
    </w:rPr>
  </w:style>
  <w:style w:type="paragraph" w:styleId="Heading5">
    <w:name w:val="heading 5"/>
    <w:basedOn w:val="Normal"/>
    <w:next w:val="Normal"/>
    <w:qFormat/>
    <w:rsid w:val="0076160A"/>
    <w:pPr>
      <w:keepNext/>
      <w:suppressAutoHyphens/>
      <w:spacing w:before="60" w:after="120"/>
      <w:outlineLvl w:val="4"/>
    </w:pPr>
    <w:rPr>
      <w:rFonts w:cs="Arial"/>
      <w:b/>
      <w:bCs/>
      <w:iCs/>
      <w:spacing w:val="-2"/>
    </w:rPr>
  </w:style>
  <w:style w:type="paragraph" w:styleId="Heading6">
    <w:name w:val="heading 6"/>
    <w:basedOn w:val="Normal"/>
    <w:next w:val="Normal"/>
    <w:qFormat/>
    <w:rsid w:val="0076160A"/>
    <w:pPr>
      <w:numPr>
        <w:ilvl w:val="5"/>
        <w:numId w:val="31"/>
      </w:numPr>
      <w:spacing w:before="240" w:after="60"/>
      <w:jc w:val="both"/>
      <w:outlineLvl w:val="5"/>
    </w:pPr>
    <w:rPr>
      <w:rFonts w:ascii="Arial" w:hAnsi="Arial"/>
      <w:i/>
      <w:sz w:val="22"/>
      <w:szCs w:val="20"/>
    </w:rPr>
  </w:style>
  <w:style w:type="paragraph" w:styleId="Heading7">
    <w:name w:val="heading 7"/>
    <w:basedOn w:val="Normal"/>
    <w:next w:val="Normal"/>
    <w:qFormat/>
    <w:rsid w:val="0076160A"/>
    <w:pPr>
      <w:numPr>
        <w:ilvl w:val="6"/>
        <w:numId w:val="31"/>
      </w:numPr>
      <w:spacing w:before="240" w:after="60"/>
      <w:jc w:val="both"/>
      <w:outlineLvl w:val="6"/>
    </w:pPr>
    <w:rPr>
      <w:rFonts w:ascii="Arial" w:hAnsi="Arial"/>
      <w:sz w:val="20"/>
      <w:szCs w:val="20"/>
    </w:rPr>
  </w:style>
  <w:style w:type="paragraph" w:styleId="Heading8">
    <w:name w:val="heading 8"/>
    <w:basedOn w:val="Normal"/>
    <w:next w:val="Normal"/>
    <w:qFormat/>
    <w:rsid w:val="0076160A"/>
    <w:pPr>
      <w:numPr>
        <w:ilvl w:val="7"/>
        <w:numId w:val="31"/>
      </w:numPr>
      <w:spacing w:before="240" w:after="60"/>
      <w:jc w:val="both"/>
      <w:outlineLvl w:val="7"/>
    </w:pPr>
    <w:rPr>
      <w:rFonts w:ascii="Arial" w:hAnsi="Arial"/>
      <w:i/>
      <w:sz w:val="20"/>
      <w:szCs w:val="20"/>
    </w:rPr>
  </w:style>
  <w:style w:type="paragraph" w:styleId="Heading9">
    <w:name w:val="heading 9"/>
    <w:basedOn w:val="Normal"/>
    <w:next w:val="Normal"/>
    <w:qFormat/>
    <w:rsid w:val="0076160A"/>
    <w:pPr>
      <w:numPr>
        <w:ilvl w:val="8"/>
        <w:numId w:val="3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76160A"/>
    <w:pPr>
      <w:spacing w:before="120" w:after="120"/>
      <w:jc w:val="center"/>
    </w:pPr>
    <w:rPr>
      <w:rFonts w:ascii="Arial" w:hAnsi="Arial"/>
      <w:b/>
      <w:szCs w:val="20"/>
    </w:rPr>
  </w:style>
  <w:style w:type="paragraph" w:customStyle="1" w:styleId="2AutoList1">
    <w:name w:val="2AutoList1"/>
    <w:basedOn w:val="Normal"/>
    <w:rsid w:val="0076160A"/>
    <w:pPr>
      <w:numPr>
        <w:ilvl w:val="1"/>
        <w:numId w:val="2"/>
      </w:numPr>
      <w:jc w:val="both"/>
    </w:pPr>
    <w:rPr>
      <w:rFonts w:ascii="Arial" w:hAnsi="Arial"/>
      <w:sz w:val="20"/>
      <w:szCs w:val="20"/>
    </w:rPr>
  </w:style>
  <w:style w:type="paragraph" w:customStyle="1" w:styleId="Header1-Clauses">
    <w:name w:val="Header 1 - Clauses"/>
    <w:basedOn w:val="Normal"/>
    <w:rsid w:val="0076160A"/>
    <w:pPr>
      <w:numPr>
        <w:numId w:val="3"/>
      </w:numPr>
      <w:spacing w:before="120"/>
    </w:pPr>
    <w:rPr>
      <w:rFonts w:ascii="Arial" w:hAnsi="Arial"/>
      <w:b/>
      <w:sz w:val="20"/>
      <w:szCs w:val="20"/>
    </w:rPr>
  </w:style>
  <w:style w:type="paragraph" w:customStyle="1" w:styleId="Header2-SubClauses">
    <w:name w:val="Header 2 - SubClauses"/>
    <w:basedOn w:val="Normal"/>
    <w:rsid w:val="0076160A"/>
    <w:pPr>
      <w:numPr>
        <w:ilvl w:val="1"/>
        <w:numId w:val="31"/>
      </w:numPr>
      <w:spacing w:after="200"/>
      <w:jc w:val="both"/>
    </w:pPr>
    <w:rPr>
      <w:rFonts w:cs="Arial"/>
    </w:rPr>
  </w:style>
  <w:style w:type="paragraph" w:customStyle="1" w:styleId="P3Header1-Clauses">
    <w:name w:val="P3 Header1-Clauses"/>
    <w:basedOn w:val="Header1-Clauses"/>
    <w:rsid w:val="0076160A"/>
    <w:pPr>
      <w:numPr>
        <w:ilvl w:val="2"/>
        <w:numId w:val="31"/>
      </w:numPr>
      <w:spacing w:before="0" w:after="200"/>
      <w:jc w:val="both"/>
    </w:pPr>
    <w:rPr>
      <w:rFonts w:ascii="Times New Roman" w:hAnsi="Times New Roman"/>
      <w:b w:val="0"/>
      <w:sz w:val="24"/>
    </w:rPr>
  </w:style>
  <w:style w:type="paragraph" w:customStyle="1" w:styleId="Outline3">
    <w:name w:val="Outline3"/>
    <w:basedOn w:val="Normal"/>
    <w:rsid w:val="0076160A"/>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76160A"/>
    <w:pPr>
      <w:numPr>
        <w:numId w:val="5"/>
      </w:numPr>
      <w:spacing w:before="120"/>
    </w:pPr>
    <w:rPr>
      <w:rFonts w:ascii="Arial" w:hAnsi="Arial"/>
      <w:sz w:val="20"/>
      <w:szCs w:val="20"/>
    </w:rPr>
  </w:style>
  <w:style w:type="paragraph" w:styleId="Subtitle">
    <w:name w:val="Subtitle"/>
    <w:basedOn w:val="Normal"/>
    <w:qFormat/>
    <w:rsid w:val="0076160A"/>
    <w:pPr>
      <w:spacing w:before="120" w:after="240"/>
      <w:jc w:val="center"/>
    </w:pPr>
    <w:rPr>
      <w:b/>
      <w:sz w:val="36"/>
      <w:szCs w:val="20"/>
    </w:rPr>
  </w:style>
  <w:style w:type="paragraph" w:customStyle="1" w:styleId="Subtitle2">
    <w:name w:val="Subtitle 2"/>
    <w:basedOn w:val="Footer"/>
    <w:autoRedefine/>
    <w:rsid w:val="0076160A"/>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76160A"/>
    <w:pPr>
      <w:tabs>
        <w:tab w:val="right" w:leader="underscore" w:pos="9504"/>
      </w:tabs>
      <w:spacing w:before="120"/>
    </w:pPr>
    <w:rPr>
      <w:rFonts w:ascii="Arial" w:hAnsi="Arial"/>
      <w:sz w:val="20"/>
      <w:szCs w:val="20"/>
    </w:rPr>
  </w:style>
  <w:style w:type="paragraph" w:customStyle="1" w:styleId="explanatorynotes">
    <w:name w:val="explanatory_notes"/>
    <w:basedOn w:val="Normal"/>
    <w:rsid w:val="0076160A"/>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76160A"/>
    <w:pPr>
      <w:spacing w:before="240" w:after="240"/>
      <w:outlineLvl w:val="0"/>
    </w:pPr>
    <w:rPr>
      <w:b/>
      <w:szCs w:val="20"/>
    </w:rPr>
  </w:style>
  <w:style w:type="paragraph" w:styleId="TOC2">
    <w:name w:val="toc 2"/>
    <w:basedOn w:val="Normal"/>
    <w:next w:val="Normal"/>
    <w:autoRedefine/>
    <w:uiPriority w:val="39"/>
    <w:rsid w:val="00165DD8"/>
    <w:pPr>
      <w:tabs>
        <w:tab w:val="left" w:pos="1350"/>
        <w:tab w:val="right" w:leader="dot" w:pos="9356"/>
      </w:tabs>
      <w:ind w:left="720" w:hanging="547"/>
      <w:outlineLvl w:val="1"/>
    </w:pPr>
    <w:rPr>
      <w:noProof/>
      <w:szCs w:val="20"/>
    </w:rPr>
  </w:style>
  <w:style w:type="paragraph" w:customStyle="1" w:styleId="i">
    <w:name w:val="(i)"/>
    <w:basedOn w:val="Normal"/>
    <w:rsid w:val="0076160A"/>
    <w:pPr>
      <w:suppressAutoHyphens/>
      <w:jc w:val="both"/>
    </w:pPr>
    <w:rPr>
      <w:rFonts w:ascii="Tms Rmn" w:hAnsi="Tms Rmn"/>
      <w:sz w:val="20"/>
      <w:szCs w:val="20"/>
    </w:rPr>
  </w:style>
  <w:style w:type="paragraph" w:styleId="Header">
    <w:name w:val="header"/>
    <w:basedOn w:val="Normal"/>
    <w:link w:val="HeaderChar"/>
    <w:uiPriority w:val="99"/>
    <w:rsid w:val="0076160A"/>
    <w:pPr>
      <w:pBdr>
        <w:bottom w:val="single" w:sz="4" w:space="1" w:color="000000"/>
      </w:pBdr>
      <w:tabs>
        <w:tab w:val="right" w:pos="9000"/>
      </w:tabs>
      <w:jc w:val="both"/>
    </w:pPr>
    <w:rPr>
      <w:rFonts w:ascii="Arial" w:hAnsi="Arial"/>
      <w:sz w:val="20"/>
      <w:szCs w:val="20"/>
    </w:rPr>
  </w:style>
  <w:style w:type="character" w:styleId="PageNumber">
    <w:name w:val="page number"/>
    <w:rsid w:val="0076160A"/>
    <w:rPr>
      <w:rFonts w:ascii="Times New Roman" w:hAnsi="Times New Roman"/>
      <w:sz w:val="20"/>
    </w:rPr>
  </w:style>
  <w:style w:type="paragraph" w:customStyle="1" w:styleId="TOCNumber1">
    <w:name w:val="TOC Number1"/>
    <w:basedOn w:val="Heading4"/>
    <w:autoRedefine/>
    <w:rsid w:val="0076160A"/>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76160A"/>
    <w:pPr>
      <w:jc w:val="both"/>
    </w:pPr>
    <w:rPr>
      <w:b/>
      <w:bCs/>
      <w:lang w:val="es-ES_tradnl"/>
    </w:rPr>
  </w:style>
  <w:style w:type="paragraph" w:styleId="CommentText">
    <w:name w:val="annotation text"/>
    <w:basedOn w:val="Normal"/>
    <w:link w:val="CommentTextChar"/>
    <w:uiPriority w:val="99"/>
    <w:rsid w:val="0076160A"/>
    <w:rPr>
      <w:rFonts w:ascii="Arial" w:hAnsi="Arial"/>
      <w:sz w:val="20"/>
      <w:szCs w:val="20"/>
    </w:rPr>
  </w:style>
  <w:style w:type="paragraph" w:styleId="Caption">
    <w:name w:val="caption"/>
    <w:basedOn w:val="Normal"/>
    <w:next w:val="Normal"/>
    <w:qFormat/>
    <w:rsid w:val="0076160A"/>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76160A"/>
    <w:pPr>
      <w:keepNext w:val="0"/>
      <w:tabs>
        <w:tab w:val="clear" w:pos="1422"/>
        <w:tab w:val="right" w:pos="9000"/>
      </w:tabs>
      <w:spacing w:before="120" w:after="120"/>
      <w:ind w:left="0"/>
      <w:outlineLvl w:val="9"/>
    </w:pPr>
    <w:rPr>
      <w:bCs/>
      <w:szCs w:val="20"/>
    </w:rPr>
  </w:style>
  <w:style w:type="paragraph" w:styleId="BodyText">
    <w:name w:val="Body Text"/>
    <w:basedOn w:val="Normal"/>
    <w:rsid w:val="0076160A"/>
    <w:rPr>
      <w:rFonts w:ascii="Arial" w:hAnsi="Arial" w:cs="Arial"/>
      <w:sz w:val="20"/>
    </w:rPr>
  </w:style>
  <w:style w:type="paragraph" w:customStyle="1" w:styleId="Head2">
    <w:name w:val="Head 2"/>
    <w:basedOn w:val="Heading9"/>
    <w:rsid w:val="0076160A"/>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76160A"/>
    <w:pPr>
      <w:jc w:val="center"/>
    </w:pPr>
    <w:rPr>
      <w:rFonts w:ascii="Arial" w:hAnsi="Arial"/>
      <w:b/>
      <w:sz w:val="36"/>
      <w:szCs w:val="20"/>
      <w:lang w:val="es-ES_tradnl"/>
    </w:rPr>
  </w:style>
  <w:style w:type="paragraph" w:styleId="Index1">
    <w:name w:val="index 1"/>
    <w:basedOn w:val="Normal"/>
    <w:next w:val="Normal"/>
    <w:autoRedefine/>
    <w:semiHidden/>
    <w:rsid w:val="0076160A"/>
    <w:pPr>
      <w:ind w:left="240" w:hanging="240"/>
    </w:pPr>
  </w:style>
  <w:style w:type="paragraph" w:customStyle="1" w:styleId="Technical4">
    <w:name w:val="Technical 4"/>
    <w:rsid w:val="0076160A"/>
    <w:pPr>
      <w:tabs>
        <w:tab w:val="left" w:pos="-720"/>
      </w:tabs>
      <w:suppressAutoHyphens/>
    </w:pPr>
    <w:rPr>
      <w:rFonts w:ascii="Times" w:hAnsi="Times"/>
      <w:b/>
      <w:sz w:val="24"/>
    </w:rPr>
  </w:style>
  <w:style w:type="character" w:customStyle="1" w:styleId="Table">
    <w:name w:val="Table"/>
    <w:rsid w:val="0076160A"/>
    <w:rPr>
      <w:rFonts w:ascii="Arial" w:hAnsi="Arial"/>
      <w:sz w:val="20"/>
    </w:rPr>
  </w:style>
  <w:style w:type="paragraph" w:customStyle="1" w:styleId="Head12">
    <w:name w:val="Head 1.2"/>
    <w:basedOn w:val="Normal"/>
    <w:rsid w:val="0076160A"/>
    <w:pPr>
      <w:tabs>
        <w:tab w:val="num" w:pos="720"/>
      </w:tabs>
      <w:ind w:left="720" w:hanging="720"/>
      <w:jc w:val="both"/>
    </w:pPr>
    <w:rPr>
      <w:rFonts w:ascii="Arial" w:hAnsi="Arial"/>
      <w:sz w:val="20"/>
      <w:szCs w:val="20"/>
    </w:rPr>
  </w:style>
  <w:style w:type="paragraph" w:customStyle="1" w:styleId="Header3-Paragraph">
    <w:name w:val="Header 3 - Paragraph"/>
    <w:basedOn w:val="Normal"/>
    <w:rsid w:val="0076160A"/>
    <w:pPr>
      <w:tabs>
        <w:tab w:val="num" w:pos="864"/>
      </w:tabs>
      <w:spacing w:after="200"/>
      <w:ind w:left="864" w:hanging="432"/>
      <w:jc w:val="both"/>
    </w:pPr>
    <w:rPr>
      <w:rFonts w:ascii="Arial" w:hAnsi="Arial"/>
      <w:sz w:val="20"/>
      <w:szCs w:val="20"/>
    </w:rPr>
  </w:style>
  <w:style w:type="paragraph" w:customStyle="1" w:styleId="titulo">
    <w:name w:val="titulo"/>
    <w:basedOn w:val="Heading5"/>
    <w:rsid w:val="0076160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76160A"/>
    <w:pPr>
      <w:spacing w:after="240"/>
    </w:pPr>
    <w:rPr>
      <w:rFonts w:ascii="Arial" w:hAnsi="Arial"/>
      <w:sz w:val="20"/>
      <w:szCs w:val="20"/>
    </w:rPr>
  </w:style>
  <w:style w:type="paragraph" w:customStyle="1" w:styleId="Outline">
    <w:name w:val="Outline"/>
    <w:basedOn w:val="Normal"/>
    <w:rsid w:val="0076160A"/>
    <w:pPr>
      <w:spacing w:before="240"/>
    </w:pPr>
    <w:rPr>
      <w:rFonts w:ascii="Arial" w:hAnsi="Arial"/>
      <w:kern w:val="28"/>
      <w:sz w:val="20"/>
      <w:szCs w:val="20"/>
    </w:rPr>
  </w:style>
  <w:style w:type="paragraph" w:styleId="BalloonText">
    <w:name w:val="Balloon Text"/>
    <w:basedOn w:val="Normal"/>
    <w:semiHidden/>
    <w:rsid w:val="0076160A"/>
    <w:pPr>
      <w:jc w:val="both"/>
    </w:pPr>
    <w:rPr>
      <w:rFonts w:ascii="Tahoma" w:hAnsi="Tahoma" w:cs="Tahoma"/>
      <w:sz w:val="16"/>
      <w:szCs w:val="16"/>
      <w:lang w:val="es-ES_tradnl"/>
    </w:rPr>
  </w:style>
  <w:style w:type="paragraph" w:styleId="NormalWeb">
    <w:name w:val="Normal (Web)"/>
    <w:basedOn w:val="Normal"/>
    <w:rsid w:val="0076160A"/>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76160A"/>
    <w:pPr>
      <w:jc w:val="both"/>
    </w:pPr>
    <w:rPr>
      <w:rFonts w:ascii="Arial" w:hAnsi="Arial"/>
      <w:i/>
      <w:sz w:val="20"/>
      <w:szCs w:val="20"/>
    </w:rPr>
  </w:style>
  <w:style w:type="paragraph" w:styleId="BlockText">
    <w:name w:val="Block Text"/>
    <w:basedOn w:val="Normal"/>
    <w:rsid w:val="0076160A"/>
    <w:pPr>
      <w:ind w:left="180" w:right="108"/>
      <w:jc w:val="both"/>
    </w:pPr>
    <w:rPr>
      <w:rFonts w:ascii="Comic Sans MS" w:hAnsi="Comic Sans MS" w:cs="Arial"/>
      <w:b/>
      <w:bCs/>
      <w:i/>
      <w:iCs/>
      <w:sz w:val="16"/>
    </w:rPr>
  </w:style>
  <w:style w:type="paragraph" w:styleId="BodyTextIndent">
    <w:name w:val="Body Text Indent"/>
    <w:basedOn w:val="Normal"/>
    <w:rsid w:val="0076160A"/>
    <w:pPr>
      <w:ind w:left="603"/>
    </w:pPr>
    <w:rPr>
      <w:rFonts w:ascii="Arial" w:hAnsi="Arial" w:cs="Arial"/>
      <w:sz w:val="20"/>
    </w:rPr>
  </w:style>
  <w:style w:type="paragraph" w:styleId="BodyTextIndent3">
    <w:name w:val="Body Text Indent 3"/>
    <w:basedOn w:val="Normal"/>
    <w:rsid w:val="0076160A"/>
    <w:pPr>
      <w:ind w:left="2043" w:hanging="837"/>
    </w:pPr>
    <w:rPr>
      <w:rFonts w:ascii="Arial" w:hAnsi="Arial" w:cs="Arial"/>
      <w:sz w:val="20"/>
    </w:rPr>
  </w:style>
  <w:style w:type="paragraph" w:styleId="ListBullet">
    <w:name w:val="List Bullet"/>
    <w:basedOn w:val="Normal"/>
    <w:autoRedefine/>
    <w:rsid w:val="0076160A"/>
    <w:pPr>
      <w:numPr>
        <w:numId w:val="9"/>
      </w:numPr>
    </w:pPr>
    <w:rPr>
      <w:sz w:val="20"/>
      <w:szCs w:val="20"/>
    </w:rPr>
  </w:style>
  <w:style w:type="paragraph" w:styleId="ListBullet2">
    <w:name w:val="List Bullet 2"/>
    <w:basedOn w:val="Normal"/>
    <w:autoRedefine/>
    <w:rsid w:val="0076160A"/>
    <w:pPr>
      <w:numPr>
        <w:numId w:val="10"/>
      </w:numPr>
    </w:pPr>
    <w:rPr>
      <w:sz w:val="20"/>
      <w:szCs w:val="20"/>
    </w:rPr>
  </w:style>
  <w:style w:type="paragraph" w:styleId="ListBullet3">
    <w:name w:val="List Bullet 3"/>
    <w:basedOn w:val="Normal"/>
    <w:autoRedefine/>
    <w:rsid w:val="0076160A"/>
    <w:pPr>
      <w:numPr>
        <w:numId w:val="11"/>
      </w:numPr>
    </w:pPr>
    <w:rPr>
      <w:sz w:val="20"/>
      <w:szCs w:val="20"/>
    </w:rPr>
  </w:style>
  <w:style w:type="paragraph" w:styleId="ListBullet4">
    <w:name w:val="List Bullet 4"/>
    <w:basedOn w:val="Normal"/>
    <w:autoRedefine/>
    <w:rsid w:val="0076160A"/>
    <w:pPr>
      <w:numPr>
        <w:numId w:val="12"/>
      </w:numPr>
    </w:pPr>
    <w:rPr>
      <w:sz w:val="20"/>
      <w:szCs w:val="20"/>
    </w:rPr>
  </w:style>
  <w:style w:type="paragraph" w:styleId="ListBullet5">
    <w:name w:val="List Bullet 5"/>
    <w:basedOn w:val="Normal"/>
    <w:autoRedefine/>
    <w:rsid w:val="0076160A"/>
    <w:pPr>
      <w:numPr>
        <w:numId w:val="13"/>
      </w:numPr>
    </w:pPr>
    <w:rPr>
      <w:sz w:val="20"/>
      <w:szCs w:val="20"/>
    </w:rPr>
  </w:style>
  <w:style w:type="paragraph" w:styleId="ListNumber">
    <w:name w:val="List Number"/>
    <w:basedOn w:val="Normal"/>
    <w:rsid w:val="0076160A"/>
    <w:pPr>
      <w:numPr>
        <w:numId w:val="6"/>
      </w:numPr>
    </w:pPr>
    <w:rPr>
      <w:sz w:val="20"/>
      <w:szCs w:val="20"/>
    </w:rPr>
  </w:style>
  <w:style w:type="paragraph" w:styleId="ListNumber2">
    <w:name w:val="List Number 2"/>
    <w:basedOn w:val="Normal"/>
    <w:rsid w:val="0076160A"/>
    <w:pPr>
      <w:numPr>
        <w:numId w:val="14"/>
      </w:numPr>
    </w:pPr>
    <w:rPr>
      <w:sz w:val="20"/>
      <w:szCs w:val="20"/>
    </w:rPr>
  </w:style>
  <w:style w:type="paragraph" w:styleId="ListNumber3">
    <w:name w:val="List Number 3"/>
    <w:basedOn w:val="Normal"/>
    <w:rsid w:val="0076160A"/>
    <w:pPr>
      <w:numPr>
        <w:numId w:val="15"/>
      </w:numPr>
    </w:pPr>
    <w:rPr>
      <w:sz w:val="20"/>
      <w:szCs w:val="20"/>
    </w:rPr>
  </w:style>
  <w:style w:type="paragraph" w:styleId="ListNumber4">
    <w:name w:val="List Number 4"/>
    <w:basedOn w:val="Normal"/>
    <w:rsid w:val="0076160A"/>
    <w:pPr>
      <w:numPr>
        <w:numId w:val="16"/>
      </w:numPr>
    </w:pPr>
    <w:rPr>
      <w:sz w:val="20"/>
      <w:szCs w:val="20"/>
    </w:rPr>
  </w:style>
  <w:style w:type="paragraph" w:styleId="ListNumber5">
    <w:name w:val="List Number 5"/>
    <w:basedOn w:val="Normal"/>
    <w:rsid w:val="0076160A"/>
    <w:pPr>
      <w:numPr>
        <w:numId w:val="17"/>
      </w:numPr>
    </w:pPr>
    <w:rPr>
      <w:sz w:val="20"/>
      <w:szCs w:val="20"/>
    </w:rPr>
  </w:style>
  <w:style w:type="paragraph" w:customStyle="1" w:styleId="SectionTitle">
    <w:name w:val="Section Title"/>
    <w:next w:val="Normal"/>
    <w:rsid w:val="0076160A"/>
    <w:pPr>
      <w:spacing w:after="200"/>
      <w:jc w:val="center"/>
    </w:pPr>
    <w:rPr>
      <w:b/>
      <w:sz w:val="44"/>
      <w:lang w:val="en-GB"/>
    </w:rPr>
  </w:style>
  <w:style w:type="paragraph" w:styleId="Title">
    <w:name w:val="Title"/>
    <w:basedOn w:val="Normal"/>
    <w:link w:val="TitleChar"/>
    <w:qFormat/>
    <w:rsid w:val="0076160A"/>
    <w:pPr>
      <w:jc w:val="center"/>
    </w:pPr>
    <w:rPr>
      <w:rFonts w:ascii="Arial" w:hAnsi="Arial"/>
      <w:b/>
      <w:sz w:val="48"/>
      <w:szCs w:val="20"/>
    </w:rPr>
  </w:style>
  <w:style w:type="paragraph" w:customStyle="1" w:styleId="Outline2">
    <w:name w:val="Outline2"/>
    <w:basedOn w:val="Normal"/>
    <w:rsid w:val="0076160A"/>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76160A"/>
    <w:pPr>
      <w:spacing w:before="120" w:after="120"/>
      <w:ind w:left="1440"/>
      <w:jc w:val="both"/>
    </w:pPr>
    <w:rPr>
      <w:rFonts w:ascii="Arial" w:hAnsi="Arial"/>
      <w:sz w:val="20"/>
      <w:szCs w:val="20"/>
    </w:rPr>
  </w:style>
  <w:style w:type="paragraph" w:customStyle="1" w:styleId="explanatoryclause">
    <w:name w:val="explanatory_clause"/>
    <w:basedOn w:val="Normal"/>
    <w:rsid w:val="0076160A"/>
    <w:pPr>
      <w:suppressAutoHyphens/>
      <w:spacing w:after="240"/>
      <w:ind w:left="738" w:right="-14" w:hanging="738"/>
    </w:pPr>
    <w:rPr>
      <w:rFonts w:ascii="Arial" w:hAnsi="Arial"/>
      <w:sz w:val="22"/>
      <w:szCs w:val="20"/>
    </w:rPr>
  </w:style>
  <w:style w:type="character" w:styleId="Hyperlink">
    <w:name w:val="Hyperlink"/>
    <w:uiPriority w:val="99"/>
    <w:rsid w:val="0076160A"/>
    <w:rPr>
      <w:color w:val="0000FF"/>
      <w:u w:val="single"/>
    </w:rPr>
  </w:style>
  <w:style w:type="paragraph" w:customStyle="1" w:styleId="Level3Body">
    <w:name w:val="Level 3 (Body)"/>
    <w:rsid w:val="0076160A"/>
    <w:pPr>
      <w:tabs>
        <w:tab w:val="left" w:pos="1502"/>
      </w:tabs>
      <w:spacing w:line="270" w:lineRule="atLeast"/>
      <w:ind w:left="1502" w:hanging="425"/>
      <w:jc w:val="both"/>
    </w:pPr>
    <w:rPr>
      <w:rFonts w:ascii="Optima" w:hAnsi="Optima"/>
      <w:sz w:val="22"/>
    </w:rPr>
  </w:style>
  <w:style w:type="paragraph" w:styleId="List2">
    <w:name w:val="List 2"/>
    <w:basedOn w:val="Normal"/>
    <w:rsid w:val="0076160A"/>
    <w:pPr>
      <w:ind w:left="720" w:hanging="360"/>
    </w:pPr>
  </w:style>
  <w:style w:type="paragraph" w:styleId="List3">
    <w:name w:val="List 3"/>
    <w:basedOn w:val="Normal"/>
    <w:rsid w:val="0076160A"/>
    <w:pPr>
      <w:ind w:left="1080" w:hanging="360"/>
    </w:pPr>
  </w:style>
  <w:style w:type="paragraph" w:styleId="MessageHeader">
    <w:name w:val="Message Header"/>
    <w:basedOn w:val="Normal"/>
    <w:rsid w:val="0076160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76160A"/>
    <w:pPr>
      <w:spacing w:after="120"/>
      <w:ind w:left="720"/>
    </w:pPr>
  </w:style>
  <w:style w:type="paragraph" w:styleId="ListContinue3">
    <w:name w:val="List Continue 3"/>
    <w:basedOn w:val="Normal"/>
    <w:rsid w:val="0076160A"/>
    <w:pPr>
      <w:spacing w:after="120"/>
      <w:ind w:left="1080"/>
    </w:pPr>
  </w:style>
  <w:style w:type="paragraph" w:customStyle="1" w:styleId="Enclosure">
    <w:name w:val="Enclosure"/>
    <w:basedOn w:val="Normal"/>
    <w:rsid w:val="0076160A"/>
  </w:style>
  <w:style w:type="paragraph" w:styleId="NormalIndent">
    <w:name w:val="Normal Indent"/>
    <w:basedOn w:val="Normal"/>
    <w:rsid w:val="0076160A"/>
    <w:pPr>
      <w:ind w:left="720"/>
    </w:pPr>
  </w:style>
  <w:style w:type="character" w:styleId="FollowedHyperlink">
    <w:name w:val="FollowedHyperlink"/>
    <w:rsid w:val="0076160A"/>
    <w:rPr>
      <w:color w:val="800080"/>
      <w:u w:val="single"/>
    </w:rPr>
  </w:style>
  <w:style w:type="paragraph" w:styleId="BodyTextIndent2">
    <w:name w:val="Body Text Indent 2"/>
    <w:basedOn w:val="Normal"/>
    <w:rsid w:val="0076160A"/>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76160A"/>
  </w:style>
  <w:style w:type="paragraph" w:styleId="IndexHeading">
    <w:name w:val="index heading"/>
    <w:basedOn w:val="Normal"/>
    <w:next w:val="Index1"/>
    <w:semiHidden/>
    <w:rsid w:val="0076160A"/>
    <w:rPr>
      <w:sz w:val="20"/>
      <w:szCs w:val="20"/>
    </w:rPr>
  </w:style>
  <w:style w:type="character" w:styleId="FootnoteReference">
    <w:name w:val="footnote reference"/>
    <w:semiHidden/>
    <w:rsid w:val="0076160A"/>
    <w:rPr>
      <w:vertAlign w:val="superscript"/>
    </w:rPr>
  </w:style>
  <w:style w:type="paragraph" w:customStyle="1" w:styleId="RightPar5">
    <w:name w:val="Right Par 5"/>
    <w:rsid w:val="0076160A"/>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76160A"/>
  </w:style>
  <w:style w:type="character" w:customStyle="1" w:styleId="TechInit">
    <w:name w:val="Tech Init"/>
    <w:rsid w:val="0076160A"/>
    <w:rPr>
      <w:rFonts w:ascii="Times New Roman" w:hAnsi="Times New Roman"/>
      <w:noProof w:val="0"/>
      <w:sz w:val="20"/>
      <w:lang w:val="en-US"/>
    </w:rPr>
  </w:style>
  <w:style w:type="character" w:customStyle="1" w:styleId="Technical1">
    <w:name w:val="Technical 1"/>
    <w:rsid w:val="0076160A"/>
    <w:rPr>
      <w:rFonts w:ascii="Times New Roman" w:hAnsi="Times New Roman"/>
      <w:noProof w:val="0"/>
      <w:sz w:val="20"/>
      <w:lang w:val="en-US"/>
    </w:rPr>
  </w:style>
  <w:style w:type="character" w:customStyle="1" w:styleId="Technical2">
    <w:name w:val="Technical 2"/>
    <w:rsid w:val="0076160A"/>
    <w:rPr>
      <w:rFonts w:ascii="Times New Roman" w:hAnsi="Times New Roman"/>
      <w:noProof w:val="0"/>
      <w:sz w:val="20"/>
      <w:lang w:val="en-US"/>
    </w:rPr>
  </w:style>
  <w:style w:type="character" w:customStyle="1" w:styleId="Technical3">
    <w:name w:val="Technical 3"/>
    <w:rsid w:val="0076160A"/>
    <w:rPr>
      <w:rFonts w:ascii="Times New Roman" w:hAnsi="Times New Roman"/>
      <w:noProof w:val="0"/>
      <w:sz w:val="20"/>
      <w:lang w:val="en-US"/>
    </w:rPr>
  </w:style>
  <w:style w:type="paragraph" w:customStyle="1" w:styleId="Technical5">
    <w:name w:val="Technical 5"/>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76160A"/>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76160A"/>
  </w:style>
  <w:style w:type="paragraph" w:customStyle="1" w:styleId="Document1">
    <w:name w:val="Document 1"/>
    <w:rsid w:val="0076160A"/>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76160A"/>
    <w:rPr>
      <w:rFonts w:ascii="Times New Roman" w:hAnsi="Times New Roman"/>
      <w:noProof w:val="0"/>
      <w:sz w:val="20"/>
      <w:lang w:val="en-US"/>
    </w:rPr>
  </w:style>
  <w:style w:type="character" w:customStyle="1" w:styleId="Document3">
    <w:name w:val="Document 3"/>
    <w:rsid w:val="0076160A"/>
    <w:rPr>
      <w:rFonts w:ascii="Times New Roman" w:hAnsi="Times New Roman"/>
      <w:noProof w:val="0"/>
      <w:sz w:val="20"/>
      <w:lang w:val="en-US"/>
    </w:rPr>
  </w:style>
  <w:style w:type="character" w:customStyle="1" w:styleId="Document4">
    <w:name w:val="Document 4"/>
    <w:rsid w:val="0076160A"/>
    <w:rPr>
      <w:b/>
      <w:i/>
      <w:sz w:val="20"/>
    </w:rPr>
  </w:style>
  <w:style w:type="character" w:customStyle="1" w:styleId="Document5">
    <w:name w:val="Document 5"/>
    <w:basedOn w:val="DefaultParagraphFont"/>
    <w:rsid w:val="0076160A"/>
  </w:style>
  <w:style w:type="character" w:customStyle="1" w:styleId="Document6">
    <w:name w:val="Document 6"/>
    <w:basedOn w:val="DefaultParagraphFont"/>
    <w:rsid w:val="0076160A"/>
  </w:style>
  <w:style w:type="character" w:customStyle="1" w:styleId="Document7">
    <w:name w:val="Document 7"/>
    <w:basedOn w:val="DefaultParagraphFont"/>
    <w:rsid w:val="0076160A"/>
  </w:style>
  <w:style w:type="character" w:customStyle="1" w:styleId="Document8">
    <w:name w:val="Document 8"/>
    <w:basedOn w:val="DefaultParagraphFont"/>
    <w:rsid w:val="0076160A"/>
  </w:style>
  <w:style w:type="paragraph" w:customStyle="1" w:styleId="Pleading">
    <w:name w:val="Pleading"/>
    <w:rsid w:val="0076160A"/>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76160A"/>
    <w:rPr>
      <w:rFonts w:ascii="Times New Roman" w:hAnsi="Times New Roman"/>
      <w:noProof w:val="0"/>
      <w:sz w:val="20"/>
      <w:lang w:val="en-US"/>
    </w:rPr>
  </w:style>
  <w:style w:type="paragraph" w:customStyle="1" w:styleId="BHead">
    <w:name w:val="B Head"/>
    <w:rsid w:val="0076160A"/>
    <w:pPr>
      <w:tabs>
        <w:tab w:val="left" w:pos="-720"/>
      </w:tabs>
      <w:suppressAutoHyphens/>
      <w:overflowPunct w:val="0"/>
      <w:autoSpaceDE w:val="0"/>
      <w:autoSpaceDN w:val="0"/>
      <w:adjustRightInd w:val="0"/>
      <w:textAlignment w:val="baseline"/>
    </w:pPr>
  </w:style>
  <w:style w:type="paragraph" w:customStyle="1" w:styleId="CHead">
    <w:name w:val="C Head"/>
    <w:rsid w:val="0076160A"/>
    <w:pPr>
      <w:tabs>
        <w:tab w:val="left" w:pos="-720"/>
      </w:tabs>
      <w:suppressAutoHyphens/>
      <w:overflowPunct w:val="0"/>
      <w:autoSpaceDE w:val="0"/>
      <w:autoSpaceDN w:val="0"/>
      <w:adjustRightInd w:val="0"/>
      <w:textAlignment w:val="baseline"/>
    </w:pPr>
  </w:style>
  <w:style w:type="paragraph" w:customStyle="1" w:styleId="SecNoHe">
    <w:name w:val="Sec No. &amp; He"/>
    <w:rsid w:val="0076160A"/>
    <w:pPr>
      <w:tabs>
        <w:tab w:val="left" w:pos="-720"/>
      </w:tabs>
      <w:suppressAutoHyphens/>
      <w:overflowPunct w:val="0"/>
      <w:autoSpaceDE w:val="0"/>
      <w:autoSpaceDN w:val="0"/>
      <w:adjustRightInd w:val="0"/>
      <w:textAlignment w:val="baseline"/>
    </w:pPr>
  </w:style>
  <w:style w:type="character" w:customStyle="1" w:styleId="DefaultPara">
    <w:name w:val="Default Para"/>
    <w:rsid w:val="0076160A"/>
    <w:rPr>
      <w:rFonts w:ascii="CG Times" w:hAnsi="CG Times"/>
      <w:b/>
      <w:i/>
      <w:noProof w:val="0"/>
      <w:sz w:val="24"/>
      <w:lang w:val="en-US"/>
    </w:rPr>
  </w:style>
  <w:style w:type="paragraph" w:customStyle="1" w:styleId="RightPar1">
    <w:name w:val="Right Par[1]"/>
    <w:rsid w:val="0076160A"/>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76160A"/>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76160A"/>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76160A"/>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76160A"/>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76160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76160A"/>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76160A"/>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76160A"/>
  </w:style>
  <w:style w:type="character" w:customStyle="1" w:styleId="BulletList">
    <w:name w:val="Bullet List"/>
    <w:basedOn w:val="DefaultParagraphFont"/>
    <w:rsid w:val="0076160A"/>
  </w:style>
  <w:style w:type="paragraph" w:customStyle="1" w:styleId="Head21">
    <w:name w:val="Head 2.1"/>
    <w:basedOn w:val="Normal"/>
    <w:rsid w:val="0076160A"/>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76160A"/>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76160A"/>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76160A"/>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76160A"/>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76160A"/>
    <w:pPr>
      <w:spacing w:before="240" w:after="240"/>
      <w:ind w:left="1418"/>
    </w:pPr>
  </w:style>
  <w:style w:type="paragraph" w:customStyle="1" w:styleId="e4">
    <w:name w:val="e4"/>
    <w:aliases w:val="exh line end"/>
    <w:basedOn w:val="Normal"/>
    <w:next w:val="Normal"/>
    <w:rsid w:val="0076160A"/>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76160A"/>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76160A"/>
    <w:pPr>
      <w:spacing w:before="3120" w:after="240"/>
      <w:jc w:val="center"/>
    </w:pPr>
    <w:rPr>
      <w:b/>
      <w:sz w:val="48"/>
      <w:szCs w:val="20"/>
    </w:rPr>
  </w:style>
  <w:style w:type="paragraph" w:customStyle="1" w:styleId="plane">
    <w:name w:val="plane"/>
    <w:basedOn w:val="Normal"/>
    <w:rsid w:val="0076160A"/>
    <w:pPr>
      <w:suppressAutoHyphens/>
      <w:jc w:val="both"/>
    </w:pPr>
    <w:rPr>
      <w:rFonts w:ascii="Tms Rmn" w:hAnsi="Tms Rmn"/>
      <w:szCs w:val="20"/>
    </w:rPr>
  </w:style>
  <w:style w:type="paragraph" w:customStyle="1" w:styleId="S8Header1">
    <w:name w:val="S8 Header 1"/>
    <w:basedOn w:val="Normal"/>
    <w:next w:val="Normal"/>
    <w:rsid w:val="0076160A"/>
    <w:pPr>
      <w:spacing w:before="120" w:after="200"/>
      <w:jc w:val="both"/>
    </w:pPr>
    <w:rPr>
      <w:b/>
      <w:szCs w:val="20"/>
    </w:rPr>
  </w:style>
  <w:style w:type="paragraph" w:customStyle="1" w:styleId="S1-Header1">
    <w:name w:val="S1-Header1"/>
    <w:basedOn w:val="Normal"/>
    <w:rsid w:val="0076160A"/>
    <w:pPr>
      <w:numPr>
        <w:numId w:val="32"/>
      </w:numPr>
      <w:spacing w:before="240" w:after="240"/>
      <w:jc w:val="center"/>
    </w:pPr>
    <w:rPr>
      <w:b/>
      <w:sz w:val="28"/>
    </w:rPr>
  </w:style>
  <w:style w:type="paragraph" w:customStyle="1" w:styleId="S1-Header2">
    <w:name w:val="S1-Header2"/>
    <w:basedOn w:val="Normal"/>
    <w:rsid w:val="0076160A"/>
    <w:pPr>
      <w:numPr>
        <w:numId w:val="31"/>
      </w:numPr>
      <w:spacing w:after="200"/>
    </w:pPr>
    <w:rPr>
      <w:b/>
    </w:rPr>
  </w:style>
  <w:style w:type="paragraph" w:customStyle="1" w:styleId="StyleHeader2-SubClausesItalic">
    <w:name w:val="Style Header 2 - SubClauses + Italic"/>
    <w:basedOn w:val="Header2-SubClauses"/>
    <w:rsid w:val="0076160A"/>
    <w:rPr>
      <w:i/>
      <w:iCs/>
    </w:rPr>
  </w:style>
  <w:style w:type="character" w:customStyle="1" w:styleId="StyleHeader2-SubClausesItalicChar">
    <w:name w:val="Style Header 2 - SubClauses + Italic Char"/>
    <w:rsid w:val="0076160A"/>
    <w:rPr>
      <w:rFonts w:cs="Arial"/>
      <w:i/>
      <w:iCs/>
      <w:sz w:val="24"/>
      <w:szCs w:val="24"/>
      <w:lang w:val="en-US" w:eastAsia="en-US" w:bidi="ar-SA"/>
    </w:rPr>
  </w:style>
  <w:style w:type="paragraph" w:customStyle="1" w:styleId="StyleHeader2-SubClausesAfter6pt">
    <w:name w:val="Style Header 2 - SubClauses + After:  6 pt"/>
    <w:basedOn w:val="Header2-SubClauses"/>
    <w:rsid w:val="0076160A"/>
    <w:rPr>
      <w:rFonts w:cs="Times New Roman"/>
    </w:rPr>
  </w:style>
  <w:style w:type="paragraph" w:customStyle="1" w:styleId="StyleSubtitleLeft013Right02">
    <w:name w:val="Style Subtitle + Left:  0.13&quot; Right:  0.2&quot;"/>
    <w:basedOn w:val="Subtitle"/>
    <w:rsid w:val="0076160A"/>
    <w:pPr>
      <w:ind w:left="180" w:right="288"/>
    </w:pPr>
    <w:rPr>
      <w:bCs/>
    </w:rPr>
  </w:style>
  <w:style w:type="paragraph" w:customStyle="1" w:styleId="StyleArial20ptBoldCenteredBefore6ptAfter12pt">
    <w:name w:val="Style Arial 20 pt Bold Centered Before:  6 pt After:  12 pt"/>
    <w:basedOn w:val="Normal"/>
    <w:rsid w:val="0076160A"/>
    <w:pPr>
      <w:spacing w:before="120" w:after="240"/>
      <w:jc w:val="center"/>
    </w:pPr>
    <w:rPr>
      <w:b/>
      <w:bCs/>
      <w:sz w:val="36"/>
      <w:szCs w:val="20"/>
    </w:rPr>
  </w:style>
  <w:style w:type="paragraph" w:customStyle="1" w:styleId="S3-Header1">
    <w:name w:val="S3-Header 1"/>
    <w:basedOn w:val="Normal"/>
    <w:rsid w:val="0076160A"/>
    <w:pPr>
      <w:spacing w:before="120" w:after="200"/>
      <w:ind w:left="1080" w:hanging="720"/>
      <w:jc w:val="both"/>
    </w:pPr>
    <w:rPr>
      <w:b/>
      <w:bCs/>
      <w:noProof/>
      <w:sz w:val="28"/>
      <w:szCs w:val="20"/>
    </w:rPr>
  </w:style>
  <w:style w:type="paragraph" w:customStyle="1" w:styleId="S3-Heading2">
    <w:name w:val="S3-Heading 2"/>
    <w:basedOn w:val="Normal"/>
    <w:rsid w:val="0076160A"/>
    <w:pPr>
      <w:spacing w:after="200"/>
      <w:ind w:left="1080" w:right="288" w:hanging="720"/>
      <w:jc w:val="both"/>
    </w:pPr>
    <w:rPr>
      <w:b/>
      <w:bCs/>
    </w:rPr>
  </w:style>
  <w:style w:type="paragraph" w:styleId="TOC3">
    <w:name w:val="toc 3"/>
    <w:basedOn w:val="Normal"/>
    <w:next w:val="Normal"/>
    <w:autoRedefine/>
    <w:semiHidden/>
    <w:rsid w:val="0076160A"/>
    <w:pPr>
      <w:ind w:left="480"/>
    </w:pPr>
  </w:style>
  <w:style w:type="paragraph" w:styleId="TOC4">
    <w:name w:val="toc 4"/>
    <w:basedOn w:val="Normal"/>
    <w:next w:val="Normal"/>
    <w:autoRedefine/>
    <w:semiHidden/>
    <w:rsid w:val="0076160A"/>
    <w:pPr>
      <w:ind w:left="720"/>
    </w:pPr>
  </w:style>
  <w:style w:type="paragraph" w:styleId="TOC5">
    <w:name w:val="toc 5"/>
    <w:basedOn w:val="Normal"/>
    <w:next w:val="Normal"/>
    <w:autoRedefine/>
    <w:semiHidden/>
    <w:rsid w:val="0076160A"/>
    <w:pPr>
      <w:ind w:left="960"/>
    </w:pPr>
  </w:style>
  <w:style w:type="paragraph" w:styleId="TOC6">
    <w:name w:val="toc 6"/>
    <w:basedOn w:val="Normal"/>
    <w:next w:val="Normal"/>
    <w:autoRedefine/>
    <w:semiHidden/>
    <w:rsid w:val="0076160A"/>
    <w:pPr>
      <w:ind w:left="1200"/>
    </w:pPr>
  </w:style>
  <w:style w:type="paragraph" w:styleId="TOC7">
    <w:name w:val="toc 7"/>
    <w:basedOn w:val="Normal"/>
    <w:next w:val="Normal"/>
    <w:autoRedefine/>
    <w:semiHidden/>
    <w:rsid w:val="0076160A"/>
    <w:pPr>
      <w:ind w:left="1440"/>
    </w:pPr>
  </w:style>
  <w:style w:type="paragraph" w:styleId="TOC8">
    <w:name w:val="toc 8"/>
    <w:basedOn w:val="Normal"/>
    <w:next w:val="Normal"/>
    <w:autoRedefine/>
    <w:semiHidden/>
    <w:rsid w:val="0076160A"/>
    <w:pPr>
      <w:ind w:left="1680"/>
    </w:pPr>
  </w:style>
  <w:style w:type="paragraph" w:styleId="TOC9">
    <w:name w:val="toc 9"/>
    <w:basedOn w:val="Normal"/>
    <w:next w:val="Normal"/>
    <w:autoRedefine/>
    <w:semiHidden/>
    <w:rsid w:val="0076160A"/>
    <w:pPr>
      <w:ind w:left="1920"/>
    </w:pPr>
  </w:style>
  <w:style w:type="paragraph" w:customStyle="1" w:styleId="S4Header">
    <w:name w:val="S4 Header"/>
    <w:basedOn w:val="Normal"/>
    <w:next w:val="Normal"/>
    <w:rsid w:val="0076160A"/>
    <w:pPr>
      <w:spacing w:before="120" w:after="240"/>
      <w:jc w:val="center"/>
    </w:pPr>
    <w:rPr>
      <w:b/>
      <w:sz w:val="32"/>
      <w:szCs w:val="20"/>
    </w:rPr>
  </w:style>
  <w:style w:type="paragraph" w:customStyle="1" w:styleId="S4-header1">
    <w:name w:val="S4-header1"/>
    <w:basedOn w:val="Normal"/>
    <w:rsid w:val="0076160A"/>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76160A"/>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76160A"/>
    <w:pPr>
      <w:spacing w:before="120" w:after="240"/>
      <w:jc w:val="center"/>
    </w:pPr>
    <w:rPr>
      <w:b/>
      <w:sz w:val="32"/>
    </w:rPr>
  </w:style>
  <w:style w:type="paragraph" w:customStyle="1" w:styleId="S6-Header1">
    <w:name w:val="S6-Header 1"/>
    <w:basedOn w:val="Normal"/>
    <w:next w:val="Normal"/>
    <w:rsid w:val="0076160A"/>
    <w:pPr>
      <w:spacing w:before="120" w:after="240"/>
      <w:jc w:val="center"/>
    </w:pPr>
    <w:rPr>
      <w:rFonts w:cs="Arial"/>
      <w:b/>
      <w:sz w:val="32"/>
    </w:rPr>
  </w:style>
  <w:style w:type="paragraph" w:customStyle="1" w:styleId="Part">
    <w:name w:val="Part"/>
    <w:basedOn w:val="Normal"/>
    <w:rsid w:val="0076160A"/>
    <w:pPr>
      <w:keepNext/>
      <w:spacing w:before="2280"/>
      <w:jc w:val="center"/>
    </w:pPr>
    <w:rPr>
      <w:b/>
      <w:sz w:val="52"/>
    </w:rPr>
  </w:style>
  <w:style w:type="character" w:styleId="CommentReference">
    <w:name w:val="annotation reference"/>
    <w:uiPriority w:val="99"/>
    <w:rsid w:val="0076160A"/>
    <w:rPr>
      <w:sz w:val="16"/>
      <w:szCs w:val="16"/>
    </w:rPr>
  </w:style>
  <w:style w:type="paragraph" w:customStyle="1" w:styleId="StyleHead41Before6ptAfter6pt">
    <w:name w:val="Style Head 4.1 + Before:  6 pt After:  6 pt"/>
    <w:basedOn w:val="Head41"/>
    <w:rsid w:val="0076160A"/>
    <w:rPr>
      <w:bCs/>
    </w:rPr>
  </w:style>
  <w:style w:type="paragraph" w:customStyle="1" w:styleId="S9Header1">
    <w:name w:val="S9 Header 1"/>
    <w:basedOn w:val="Normal"/>
    <w:next w:val="Normal"/>
    <w:rsid w:val="0076160A"/>
    <w:pPr>
      <w:spacing w:before="120" w:after="240"/>
      <w:jc w:val="center"/>
    </w:pPr>
    <w:rPr>
      <w:b/>
      <w:sz w:val="36"/>
    </w:rPr>
  </w:style>
  <w:style w:type="paragraph" w:customStyle="1" w:styleId="StyleS1-Header1TimesNewRoman14pt">
    <w:name w:val="Style S1-Header1 + Times New Roman 14 pt"/>
    <w:basedOn w:val="S1-Header1"/>
    <w:rsid w:val="0076160A"/>
    <w:pPr>
      <w:numPr>
        <w:numId w:val="0"/>
      </w:numPr>
    </w:pPr>
    <w:rPr>
      <w:bCs/>
    </w:rPr>
  </w:style>
  <w:style w:type="character" w:customStyle="1" w:styleId="BodyText2Char">
    <w:name w:val="Body Text 2 Char"/>
    <w:rsid w:val="0076160A"/>
    <w:rPr>
      <w:rFonts w:ascii="Arial" w:hAnsi="Arial"/>
      <w:b/>
      <w:sz w:val="24"/>
      <w:lang w:val="en-US" w:eastAsia="en-US" w:bidi="ar-SA"/>
    </w:rPr>
  </w:style>
  <w:style w:type="character" w:customStyle="1" w:styleId="S1-Header1CharChar">
    <w:name w:val="S1-Header1 Char Char"/>
    <w:rsid w:val="0076160A"/>
    <w:rPr>
      <w:rFonts w:ascii="Arial" w:hAnsi="Arial"/>
      <w:b/>
      <w:sz w:val="28"/>
      <w:szCs w:val="24"/>
      <w:lang w:val="en-US" w:eastAsia="en-US" w:bidi="ar-SA"/>
    </w:rPr>
  </w:style>
  <w:style w:type="character" w:customStyle="1" w:styleId="StyleS1-Header1TimesNewRoman14ptChar">
    <w:name w:val="Style S1-Header1 + Times New Roman 14 pt Char"/>
    <w:rsid w:val="0076160A"/>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76160A"/>
    <w:pPr>
      <w:numPr>
        <w:numId w:val="1"/>
      </w:numPr>
    </w:pPr>
  </w:style>
  <w:style w:type="character" w:customStyle="1" w:styleId="StyleStyleS1-Header1TimesNewRoman14ptChar">
    <w:name w:val="Style Style S1-Header1 + Times New Roman 14 pt + Char"/>
    <w:basedOn w:val="StyleS1-Header1TimesNewRoman14ptChar"/>
    <w:rsid w:val="0076160A"/>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rsid w:val="0076160A"/>
    <w:pPr>
      <w:numPr>
        <w:numId w:val="33"/>
      </w:numPr>
    </w:pPr>
  </w:style>
  <w:style w:type="character" w:customStyle="1" w:styleId="StyleStyleS1-Header1TimesNewRoman14pt1Char">
    <w:name w:val="Style Style S1-Header1 + Times New Roman 14 pt +1 Char"/>
    <w:basedOn w:val="StyleS1-Header1TimesNewRoman14ptChar"/>
    <w:rsid w:val="0076160A"/>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CommentTextChar">
    <w:name w:val="Comment Text Char"/>
    <w:link w:val="CommentText"/>
    <w:uiPriority w:val="99"/>
    <w:rsid w:val="005F0029"/>
    <w:rPr>
      <w:rFonts w:ascii="Arial" w:hAnsi="Arial"/>
    </w:rPr>
  </w:style>
  <w:style w:type="character" w:customStyle="1" w:styleId="FootnoteTextChar">
    <w:name w:val="Footnote Text Char"/>
    <w:basedOn w:val="DefaultParagraphFont"/>
    <w:link w:val="FootnoteText"/>
    <w:semiHidden/>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character" w:customStyle="1" w:styleId="HeaderChar">
    <w:name w:val="Header Char"/>
    <w:link w:val="Header"/>
    <w:uiPriority w:val="99"/>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character" w:customStyle="1" w:styleId="TitleChar">
    <w:name w:val="Title Char"/>
    <w:link w:val="Title"/>
    <w:rsid w:val="00BF3B7D"/>
    <w:rPr>
      <w:rFonts w:ascii="Arial" w:hAnsi="Arial"/>
      <w:b/>
      <w:sz w:val="48"/>
    </w:rPr>
  </w:style>
  <w:style w:type="table" w:customStyle="1" w:styleId="GridTable1Light1">
    <w:name w:val="Grid Table 1 Light1"/>
    <w:basedOn w:val="TableNormal"/>
    <w:uiPriority w:val="46"/>
    <w:rsid w:val="00237C02"/>
    <w:rPr>
      <w:rFonts w:ascii="Calibri" w:eastAsia="Calibri" w:hAnsi="Calibri" w:cs="Mangal"/>
      <w:sz w:val="22"/>
      <w:szCs w:val="22"/>
      <w:lang w:val="en-I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FooterChar">
    <w:name w:val="Footer Char"/>
    <w:basedOn w:val="DefaultParagraphFont"/>
    <w:link w:val="Footer"/>
    <w:uiPriority w:val="99"/>
    <w:rsid w:val="005A2214"/>
    <w:rPr>
      <w:rFonts w:ascii="Arial" w:hAnsi="Arial"/>
    </w:rPr>
  </w:style>
  <w:style w:type="character" w:customStyle="1" w:styleId="Heading1Char">
    <w:name w:val="Heading 1 Char"/>
    <w:aliases w:val="Document Header1 Char"/>
    <w:basedOn w:val="DefaultParagraphFont"/>
    <w:link w:val="Heading1"/>
    <w:rsid w:val="008E495D"/>
    <w:rPr>
      <w:rFonts w:ascii="Arial" w:hAnsi="Arial" w:cs="Arial"/>
      <w:b/>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943"/>
    <w:rPr>
      <w:sz w:val="24"/>
      <w:szCs w:val="24"/>
    </w:rPr>
  </w:style>
  <w:style w:type="paragraph" w:styleId="Heading1">
    <w:name w:val="heading 1"/>
    <w:aliases w:val="Document Header1"/>
    <w:basedOn w:val="Normal"/>
    <w:next w:val="Normal"/>
    <w:link w:val="Heading1Char"/>
    <w:qFormat/>
    <w:rsid w:val="0076160A"/>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76160A"/>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76160A"/>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76160A"/>
    <w:pPr>
      <w:numPr>
        <w:ilvl w:val="3"/>
        <w:numId w:val="31"/>
      </w:numPr>
      <w:spacing w:before="120" w:after="120"/>
      <w:jc w:val="both"/>
      <w:outlineLvl w:val="3"/>
    </w:pPr>
    <w:rPr>
      <w:rFonts w:ascii="Arial" w:hAnsi="Arial" w:cs="Arial"/>
      <w:sz w:val="20"/>
      <w:szCs w:val="20"/>
    </w:rPr>
  </w:style>
  <w:style w:type="paragraph" w:styleId="Heading5">
    <w:name w:val="heading 5"/>
    <w:basedOn w:val="Normal"/>
    <w:next w:val="Normal"/>
    <w:qFormat/>
    <w:rsid w:val="0076160A"/>
    <w:pPr>
      <w:keepNext/>
      <w:suppressAutoHyphens/>
      <w:spacing w:before="60" w:after="120"/>
      <w:outlineLvl w:val="4"/>
    </w:pPr>
    <w:rPr>
      <w:rFonts w:cs="Arial"/>
      <w:b/>
      <w:bCs/>
      <w:iCs/>
      <w:spacing w:val="-2"/>
    </w:rPr>
  </w:style>
  <w:style w:type="paragraph" w:styleId="Heading6">
    <w:name w:val="heading 6"/>
    <w:basedOn w:val="Normal"/>
    <w:next w:val="Normal"/>
    <w:qFormat/>
    <w:rsid w:val="0076160A"/>
    <w:pPr>
      <w:numPr>
        <w:ilvl w:val="5"/>
        <w:numId w:val="31"/>
      </w:numPr>
      <w:spacing w:before="240" w:after="60"/>
      <w:jc w:val="both"/>
      <w:outlineLvl w:val="5"/>
    </w:pPr>
    <w:rPr>
      <w:rFonts w:ascii="Arial" w:hAnsi="Arial"/>
      <w:i/>
      <w:sz w:val="22"/>
      <w:szCs w:val="20"/>
    </w:rPr>
  </w:style>
  <w:style w:type="paragraph" w:styleId="Heading7">
    <w:name w:val="heading 7"/>
    <w:basedOn w:val="Normal"/>
    <w:next w:val="Normal"/>
    <w:qFormat/>
    <w:rsid w:val="0076160A"/>
    <w:pPr>
      <w:numPr>
        <w:ilvl w:val="6"/>
        <w:numId w:val="31"/>
      </w:numPr>
      <w:spacing w:before="240" w:after="60"/>
      <w:jc w:val="both"/>
      <w:outlineLvl w:val="6"/>
    </w:pPr>
    <w:rPr>
      <w:rFonts w:ascii="Arial" w:hAnsi="Arial"/>
      <w:sz w:val="20"/>
      <w:szCs w:val="20"/>
    </w:rPr>
  </w:style>
  <w:style w:type="paragraph" w:styleId="Heading8">
    <w:name w:val="heading 8"/>
    <w:basedOn w:val="Normal"/>
    <w:next w:val="Normal"/>
    <w:qFormat/>
    <w:rsid w:val="0076160A"/>
    <w:pPr>
      <w:numPr>
        <w:ilvl w:val="7"/>
        <w:numId w:val="31"/>
      </w:numPr>
      <w:spacing w:before="240" w:after="60"/>
      <w:jc w:val="both"/>
      <w:outlineLvl w:val="7"/>
    </w:pPr>
    <w:rPr>
      <w:rFonts w:ascii="Arial" w:hAnsi="Arial"/>
      <w:i/>
      <w:sz w:val="20"/>
      <w:szCs w:val="20"/>
    </w:rPr>
  </w:style>
  <w:style w:type="paragraph" w:styleId="Heading9">
    <w:name w:val="heading 9"/>
    <w:basedOn w:val="Normal"/>
    <w:next w:val="Normal"/>
    <w:qFormat/>
    <w:rsid w:val="0076160A"/>
    <w:pPr>
      <w:numPr>
        <w:ilvl w:val="8"/>
        <w:numId w:val="3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76160A"/>
    <w:pPr>
      <w:spacing w:before="120" w:after="120"/>
      <w:jc w:val="center"/>
    </w:pPr>
    <w:rPr>
      <w:rFonts w:ascii="Arial" w:hAnsi="Arial"/>
      <w:b/>
      <w:szCs w:val="20"/>
    </w:rPr>
  </w:style>
  <w:style w:type="paragraph" w:customStyle="1" w:styleId="2AutoList1">
    <w:name w:val="2AutoList1"/>
    <w:basedOn w:val="Normal"/>
    <w:rsid w:val="0076160A"/>
    <w:pPr>
      <w:numPr>
        <w:ilvl w:val="1"/>
        <w:numId w:val="2"/>
      </w:numPr>
      <w:jc w:val="both"/>
    </w:pPr>
    <w:rPr>
      <w:rFonts w:ascii="Arial" w:hAnsi="Arial"/>
      <w:sz w:val="20"/>
      <w:szCs w:val="20"/>
    </w:rPr>
  </w:style>
  <w:style w:type="paragraph" w:customStyle="1" w:styleId="Header1-Clauses">
    <w:name w:val="Header 1 - Clauses"/>
    <w:basedOn w:val="Normal"/>
    <w:rsid w:val="0076160A"/>
    <w:pPr>
      <w:numPr>
        <w:numId w:val="3"/>
      </w:numPr>
      <w:spacing w:before="120"/>
    </w:pPr>
    <w:rPr>
      <w:rFonts w:ascii="Arial" w:hAnsi="Arial"/>
      <w:b/>
      <w:sz w:val="20"/>
      <w:szCs w:val="20"/>
    </w:rPr>
  </w:style>
  <w:style w:type="paragraph" w:customStyle="1" w:styleId="Header2-SubClauses">
    <w:name w:val="Header 2 - SubClauses"/>
    <w:basedOn w:val="Normal"/>
    <w:rsid w:val="0076160A"/>
    <w:pPr>
      <w:numPr>
        <w:ilvl w:val="1"/>
        <w:numId w:val="31"/>
      </w:numPr>
      <w:spacing w:after="200"/>
      <w:jc w:val="both"/>
    </w:pPr>
    <w:rPr>
      <w:rFonts w:cs="Arial"/>
    </w:rPr>
  </w:style>
  <w:style w:type="paragraph" w:customStyle="1" w:styleId="P3Header1-Clauses">
    <w:name w:val="P3 Header1-Clauses"/>
    <w:basedOn w:val="Header1-Clauses"/>
    <w:rsid w:val="0076160A"/>
    <w:pPr>
      <w:numPr>
        <w:ilvl w:val="2"/>
        <w:numId w:val="31"/>
      </w:numPr>
      <w:spacing w:before="0" w:after="200"/>
      <w:jc w:val="both"/>
    </w:pPr>
    <w:rPr>
      <w:rFonts w:ascii="Times New Roman" w:hAnsi="Times New Roman"/>
      <w:b w:val="0"/>
      <w:sz w:val="24"/>
    </w:rPr>
  </w:style>
  <w:style w:type="paragraph" w:customStyle="1" w:styleId="Outline3">
    <w:name w:val="Outline3"/>
    <w:basedOn w:val="Normal"/>
    <w:rsid w:val="0076160A"/>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76160A"/>
    <w:pPr>
      <w:numPr>
        <w:numId w:val="5"/>
      </w:numPr>
      <w:spacing w:before="120"/>
    </w:pPr>
    <w:rPr>
      <w:rFonts w:ascii="Arial" w:hAnsi="Arial"/>
      <w:sz w:val="20"/>
      <w:szCs w:val="20"/>
    </w:rPr>
  </w:style>
  <w:style w:type="paragraph" w:styleId="Subtitle">
    <w:name w:val="Subtitle"/>
    <w:basedOn w:val="Normal"/>
    <w:qFormat/>
    <w:rsid w:val="0076160A"/>
    <w:pPr>
      <w:spacing w:before="120" w:after="240"/>
      <w:jc w:val="center"/>
    </w:pPr>
    <w:rPr>
      <w:b/>
      <w:sz w:val="36"/>
      <w:szCs w:val="20"/>
    </w:rPr>
  </w:style>
  <w:style w:type="paragraph" w:customStyle="1" w:styleId="Subtitle2">
    <w:name w:val="Subtitle 2"/>
    <w:basedOn w:val="Footer"/>
    <w:autoRedefine/>
    <w:rsid w:val="0076160A"/>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76160A"/>
    <w:pPr>
      <w:tabs>
        <w:tab w:val="right" w:leader="underscore" w:pos="9504"/>
      </w:tabs>
      <w:spacing w:before="120"/>
    </w:pPr>
    <w:rPr>
      <w:rFonts w:ascii="Arial" w:hAnsi="Arial"/>
      <w:sz w:val="20"/>
      <w:szCs w:val="20"/>
    </w:rPr>
  </w:style>
  <w:style w:type="paragraph" w:customStyle="1" w:styleId="explanatorynotes">
    <w:name w:val="explanatory_notes"/>
    <w:basedOn w:val="Normal"/>
    <w:rsid w:val="0076160A"/>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76160A"/>
    <w:pPr>
      <w:spacing w:before="240" w:after="240"/>
      <w:outlineLvl w:val="0"/>
    </w:pPr>
    <w:rPr>
      <w:b/>
      <w:szCs w:val="20"/>
    </w:rPr>
  </w:style>
  <w:style w:type="paragraph" w:styleId="TOC2">
    <w:name w:val="toc 2"/>
    <w:basedOn w:val="Normal"/>
    <w:next w:val="Normal"/>
    <w:autoRedefine/>
    <w:uiPriority w:val="39"/>
    <w:rsid w:val="00165DD8"/>
    <w:pPr>
      <w:tabs>
        <w:tab w:val="left" w:pos="1350"/>
        <w:tab w:val="right" w:leader="dot" w:pos="9356"/>
      </w:tabs>
      <w:ind w:left="720" w:hanging="547"/>
      <w:outlineLvl w:val="1"/>
    </w:pPr>
    <w:rPr>
      <w:noProof/>
      <w:szCs w:val="20"/>
    </w:rPr>
  </w:style>
  <w:style w:type="paragraph" w:customStyle="1" w:styleId="i">
    <w:name w:val="(i)"/>
    <w:basedOn w:val="Normal"/>
    <w:rsid w:val="0076160A"/>
    <w:pPr>
      <w:suppressAutoHyphens/>
      <w:jc w:val="both"/>
    </w:pPr>
    <w:rPr>
      <w:rFonts w:ascii="Tms Rmn" w:hAnsi="Tms Rmn"/>
      <w:sz w:val="20"/>
      <w:szCs w:val="20"/>
    </w:rPr>
  </w:style>
  <w:style w:type="paragraph" w:styleId="Header">
    <w:name w:val="header"/>
    <w:basedOn w:val="Normal"/>
    <w:link w:val="HeaderChar"/>
    <w:uiPriority w:val="99"/>
    <w:rsid w:val="0076160A"/>
    <w:pPr>
      <w:pBdr>
        <w:bottom w:val="single" w:sz="4" w:space="1" w:color="000000"/>
      </w:pBdr>
      <w:tabs>
        <w:tab w:val="right" w:pos="9000"/>
      </w:tabs>
      <w:jc w:val="both"/>
    </w:pPr>
    <w:rPr>
      <w:rFonts w:ascii="Arial" w:hAnsi="Arial"/>
      <w:sz w:val="20"/>
      <w:szCs w:val="20"/>
    </w:rPr>
  </w:style>
  <w:style w:type="character" w:styleId="PageNumber">
    <w:name w:val="page number"/>
    <w:rsid w:val="0076160A"/>
    <w:rPr>
      <w:rFonts w:ascii="Times New Roman" w:hAnsi="Times New Roman"/>
      <w:sz w:val="20"/>
    </w:rPr>
  </w:style>
  <w:style w:type="paragraph" w:customStyle="1" w:styleId="TOCNumber1">
    <w:name w:val="TOC Number1"/>
    <w:basedOn w:val="Heading4"/>
    <w:autoRedefine/>
    <w:rsid w:val="0076160A"/>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76160A"/>
    <w:pPr>
      <w:jc w:val="both"/>
    </w:pPr>
    <w:rPr>
      <w:b/>
      <w:bCs/>
      <w:lang w:val="es-ES_tradnl"/>
    </w:rPr>
  </w:style>
  <w:style w:type="paragraph" w:styleId="CommentText">
    <w:name w:val="annotation text"/>
    <w:basedOn w:val="Normal"/>
    <w:link w:val="CommentTextChar"/>
    <w:uiPriority w:val="99"/>
    <w:rsid w:val="0076160A"/>
    <w:rPr>
      <w:rFonts w:ascii="Arial" w:hAnsi="Arial"/>
      <w:sz w:val="20"/>
      <w:szCs w:val="20"/>
    </w:rPr>
  </w:style>
  <w:style w:type="paragraph" w:styleId="Caption">
    <w:name w:val="caption"/>
    <w:basedOn w:val="Normal"/>
    <w:next w:val="Normal"/>
    <w:qFormat/>
    <w:rsid w:val="0076160A"/>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76160A"/>
    <w:pPr>
      <w:keepNext w:val="0"/>
      <w:tabs>
        <w:tab w:val="clear" w:pos="1422"/>
        <w:tab w:val="right" w:pos="9000"/>
      </w:tabs>
      <w:spacing w:before="120" w:after="120"/>
      <w:ind w:left="0"/>
      <w:outlineLvl w:val="9"/>
    </w:pPr>
    <w:rPr>
      <w:bCs/>
      <w:szCs w:val="20"/>
    </w:rPr>
  </w:style>
  <w:style w:type="paragraph" w:styleId="BodyText">
    <w:name w:val="Body Text"/>
    <w:basedOn w:val="Normal"/>
    <w:rsid w:val="0076160A"/>
    <w:rPr>
      <w:rFonts w:ascii="Arial" w:hAnsi="Arial" w:cs="Arial"/>
      <w:sz w:val="20"/>
    </w:rPr>
  </w:style>
  <w:style w:type="paragraph" w:customStyle="1" w:styleId="Head2">
    <w:name w:val="Head 2"/>
    <w:basedOn w:val="Heading9"/>
    <w:rsid w:val="0076160A"/>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76160A"/>
    <w:pPr>
      <w:jc w:val="center"/>
    </w:pPr>
    <w:rPr>
      <w:rFonts w:ascii="Arial" w:hAnsi="Arial"/>
      <w:b/>
      <w:sz w:val="36"/>
      <w:szCs w:val="20"/>
      <w:lang w:val="es-ES_tradnl"/>
    </w:rPr>
  </w:style>
  <w:style w:type="paragraph" w:styleId="Index1">
    <w:name w:val="index 1"/>
    <w:basedOn w:val="Normal"/>
    <w:next w:val="Normal"/>
    <w:autoRedefine/>
    <w:semiHidden/>
    <w:rsid w:val="0076160A"/>
    <w:pPr>
      <w:ind w:left="240" w:hanging="240"/>
    </w:pPr>
  </w:style>
  <w:style w:type="paragraph" w:customStyle="1" w:styleId="Technical4">
    <w:name w:val="Technical 4"/>
    <w:rsid w:val="0076160A"/>
    <w:pPr>
      <w:tabs>
        <w:tab w:val="left" w:pos="-720"/>
      </w:tabs>
      <w:suppressAutoHyphens/>
    </w:pPr>
    <w:rPr>
      <w:rFonts w:ascii="Times" w:hAnsi="Times"/>
      <w:b/>
      <w:sz w:val="24"/>
    </w:rPr>
  </w:style>
  <w:style w:type="character" w:customStyle="1" w:styleId="Table">
    <w:name w:val="Table"/>
    <w:rsid w:val="0076160A"/>
    <w:rPr>
      <w:rFonts w:ascii="Arial" w:hAnsi="Arial"/>
      <w:sz w:val="20"/>
    </w:rPr>
  </w:style>
  <w:style w:type="paragraph" w:customStyle="1" w:styleId="Head12">
    <w:name w:val="Head 1.2"/>
    <w:basedOn w:val="Normal"/>
    <w:rsid w:val="0076160A"/>
    <w:pPr>
      <w:tabs>
        <w:tab w:val="num" w:pos="720"/>
      </w:tabs>
      <w:ind w:left="720" w:hanging="720"/>
      <w:jc w:val="both"/>
    </w:pPr>
    <w:rPr>
      <w:rFonts w:ascii="Arial" w:hAnsi="Arial"/>
      <w:sz w:val="20"/>
      <w:szCs w:val="20"/>
    </w:rPr>
  </w:style>
  <w:style w:type="paragraph" w:customStyle="1" w:styleId="Header3-Paragraph">
    <w:name w:val="Header 3 - Paragraph"/>
    <w:basedOn w:val="Normal"/>
    <w:rsid w:val="0076160A"/>
    <w:pPr>
      <w:tabs>
        <w:tab w:val="num" w:pos="864"/>
      </w:tabs>
      <w:spacing w:after="200"/>
      <w:ind w:left="864" w:hanging="432"/>
      <w:jc w:val="both"/>
    </w:pPr>
    <w:rPr>
      <w:rFonts w:ascii="Arial" w:hAnsi="Arial"/>
      <w:sz w:val="20"/>
      <w:szCs w:val="20"/>
    </w:rPr>
  </w:style>
  <w:style w:type="paragraph" w:customStyle="1" w:styleId="titulo">
    <w:name w:val="titulo"/>
    <w:basedOn w:val="Heading5"/>
    <w:rsid w:val="0076160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76160A"/>
    <w:pPr>
      <w:spacing w:after="240"/>
    </w:pPr>
    <w:rPr>
      <w:rFonts w:ascii="Arial" w:hAnsi="Arial"/>
      <w:sz w:val="20"/>
      <w:szCs w:val="20"/>
    </w:rPr>
  </w:style>
  <w:style w:type="paragraph" w:customStyle="1" w:styleId="Outline">
    <w:name w:val="Outline"/>
    <w:basedOn w:val="Normal"/>
    <w:rsid w:val="0076160A"/>
    <w:pPr>
      <w:spacing w:before="240"/>
    </w:pPr>
    <w:rPr>
      <w:rFonts w:ascii="Arial" w:hAnsi="Arial"/>
      <w:kern w:val="28"/>
      <w:sz w:val="20"/>
      <w:szCs w:val="20"/>
    </w:rPr>
  </w:style>
  <w:style w:type="paragraph" w:styleId="BalloonText">
    <w:name w:val="Balloon Text"/>
    <w:basedOn w:val="Normal"/>
    <w:semiHidden/>
    <w:rsid w:val="0076160A"/>
    <w:pPr>
      <w:jc w:val="both"/>
    </w:pPr>
    <w:rPr>
      <w:rFonts w:ascii="Tahoma" w:hAnsi="Tahoma" w:cs="Tahoma"/>
      <w:sz w:val="16"/>
      <w:szCs w:val="16"/>
      <w:lang w:val="es-ES_tradnl"/>
    </w:rPr>
  </w:style>
  <w:style w:type="paragraph" w:styleId="NormalWeb">
    <w:name w:val="Normal (Web)"/>
    <w:basedOn w:val="Normal"/>
    <w:rsid w:val="0076160A"/>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76160A"/>
    <w:pPr>
      <w:jc w:val="both"/>
    </w:pPr>
    <w:rPr>
      <w:rFonts w:ascii="Arial" w:hAnsi="Arial"/>
      <w:i/>
      <w:sz w:val="20"/>
      <w:szCs w:val="20"/>
    </w:rPr>
  </w:style>
  <w:style w:type="paragraph" w:styleId="BlockText">
    <w:name w:val="Block Text"/>
    <w:basedOn w:val="Normal"/>
    <w:rsid w:val="0076160A"/>
    <w:pPr>
      <w:ind w:left="180" w:right="108"/>
      <w:jc w:val="both"/>
    </w:pPr>
    <w:rPr>
      <w:rFonts w:ascii="Comic Sans MS" w:hAnsi="Comic Sans MS" w:cs="Arial"/>
      <w:b/>
      <w:bCs/>
      <w:i/>
      <w:iCs/>
      <w:sz w:val="16"/>
    </w:rPr>
  </w:style>
  <w:style w:type="paragraph" w:styleId="BodyTextIndent">
    <w:name w:val="Body Text Indent"/>
    <w:basedOn w:val="Normal"/>
    <w:rsid w:val="0076160A"/>
    <w:pPr>
      <w:ind w:left="603"/>
    </w:pPr>
    <w:rPr>
      <w:rFonts w:ascii="Arial" w:hAnsi="Arial" w:cs="Arial"/>
      <w:sz w:val="20"/>
    </w:rPr>
  </w:style>
  <w:style w:type="paragraph" w:styleId="BodyTextIndent3">
    <w:name w:val="Body Text Indent 3"/>
    <w:basedOn w:val="Normal"/>
    <w:rsid w:val="0076160A"/>
    <w:pPr>
      <w:ind w:left="2043" w:hanging="837"/>
    </w:pPr>
    <w:rPr>
      <w:rFonts w:ascii="Arial" w:hAnsi="Arial" w:cs="Arial"/>
      <w:sz w:val="20"/>
    </w:rPr>
  </w:style>
  <w:style w:type="paragraph" w:styleId="ListBullet">
    <w:name w:val="List Bullet"/>
    <w:basedOn w:val="Normal"/>
    <w:autoRedefine/>
    <w:rsid w:val="0076160A"/>
    <w:pPr>
      <w:numPr>
        <w:numId w:val="9"/>
      </w:numPr>
    </w:pPr>
    <w:rPr>
      <w:sz w:val="20"/>
      <w:szCs w:val="20"/>
    </w:rPr>
  </w:style>
  <w:style w:type="paragraph" w:styleId="ListBullet2">
    <w:name w:val="List Bullet 2"/>
    <w:basedOn w:val="Normal"/>
    <w:autoRedefine/>
    <w:rsid w:val="0076160A"/>
    <w:pPr>
      <w:numPr>
        <w:numId w:val="10"/>
      </w:numPr>
    </w:pPr>
    <w:rPr>
      <w:sz w:val="20"/>
      <w:szCs w:val="20"/>
    </w:rPr>
  </w:style>
  <w:style w:type="paragraph" w:styleId="ListBullet3">
    <w:name w:val="List Bullet 3"/>
    <w:basedOn w:val="Normal"/>
    <w:autoRedefine/>
    <w:rsid w:val="0076160A"/>
    <w:pPr>
      <w:numPr>
        <w:numId w:val="11"/>
      </w:numPr>
    </w:pPr>
    <w:rPr>
      <w:sz w:val="20"/>
      <w:szCs w:val="20"/>
    </w:rPr>
  </w:style>
  <w:style w:type="paragraph" w:styleId="ListBullet4">
    <w:name w:val="List Bullet 4"/>
    <w:basedOn w:val="Normal"/>
    <w:autoRedefine/>
    <w:rsid w:val="0076160A"/>
    <w:pPr>
      <w:numPr>
        <w:numId w:val="12"/>
      </w:numPr>
    </w:pPr>
    <w:rPr>
      <w:sz w:val="20"/>
      <w:szCs w:val="20"/>
    </w:rPr>
  </w:style>
  <w:style w:type="paragraph" w:styleId="ListBullet5">
    <w:name w:val="List Bullet 5"/>
    <w:basedOn w:val="Normal"/>
    <w:autoRedefine/>
    <w:rsid w:val="0076160A"/>
    <w:pPr>
      <w:numPr>
        <w:numId w:val="13"/>
      </w:numPr>
    </w:pPr>
    <w:rPr>
      <w:sz w:val="20"/>
      <w:szCs w:val="20"/>
    </w:rPr>
  </w:style>
  <w:style w:type="paragraph" w:styleId="ListNumber">
    <w:name w:val="List Number"/>
    <w:basedOn w:val="Normal"/>
    <w:rsid w:val="0076160A"/>
    <w:pPr>
      <w:numPr>
        <w:numId w:val="6"/>
      </w:numPr>
    </w:pPr>
    <w:rPr>
      <w:sz w:val="20"/>
      <w:szCs w:val="20"/>
    </w:rPr>
  </w:style>
  <w:style w:type="paragraph" w:styleId="ListNumber2">
    <w:name w:val="List Number 2"/>
    <w:basedOn w:val="Normal"/>
    <w:rsid w:val="0076160A"/>
    <w:pPr>
      <w:numPr>
        <w:numId w:val="14"/>
      </w:numPr>
    </w:pPr>
    <w:rPr>
      <w:sz w:val="20"/>
      <w:szCs w:val="20"/>
    </w:rPr>
  </w:style>
  <w:style w:type="paragraph" w:styleId="ListNumber3">
    <w:name w:val="List Number 3"/>
    <w:basedOn w:val="Normal"/>
    <w:rsid w:val="0076160A"/>
    <w:pPr>
      <w:numPr>
        <w:numId w:val="15"/>
      </w:numPr>
    </w:pPr>
    <w:rPr>
      <w:sz w:val="20"/>
      <w:szCs w:val="20"/>
    </w:rPr>
  </w:style>
  <w:style w:type="paragraph" w:styleId="ListNumber4">
    <w:name w:val="List Number 4"/>
    <w:basedOn w:val="Normal"/>
    <w:rsid w:val="0076160A"/>
    <w:pPr>
      <w:numPr>
        <w:numId w:val="16"/>
      </w:numPr>
    </w:pPr>
    <w:rPr>
      <w:sz w:val="20"/>
      <w:szCs w:val="20"/>
    </w:rPr>
  </w:style>
  <w:style w:type="paragraph" w:styleId="ListNumber5">
    <w:name w:val="List Number 5"/>
    <w:basedOn w:val="Normal"/>
    <w:rsid w:val="0076160A"/>
    <w:pPr>
      <w:numPr>
        <w:numId w:val="17"/>
      </w:numPr>
    </w:pPr>
    <w:rPr>
      <w:sz w:val="20"/>
      <w:szCs w:val="20"/>
    </w:rPr>
  </w:style>
  <w:style w:type="paragraph" w:customStyle="1" w:styleId="SectionTitle">
    <w:name w:val="Section Title"/>
    <w:next w:val="Normal"/>
    <w:rsid w:val="0076160A"/>
    <w:pPr>
      <w:spacing w:after="200"/>
      <w:jc w:val="center"/>
    </w:pPr>
    <w:rPr>
      <w:b/>
      <w:sz w:val="44"/>
      <w:lang w:val="en-GB"/>
    </w:rPr>
  </w:style>
  <w:style w:type="paragraph" w:styleId="Title">
    <w:name w:val="Title"/>
    <w:basedOn w:val="Normal"/>
    <w:link w:val="TitleChar"/>
    <w:qFormat/>
    <w:rsid w:val="0076160A"/>
    <w:pPr>
      <w:jc w:val="center"/>
    </w:pPr>
    <w:rPr>
      <w:rFonts w:ascii="Arial" w:hAnsi="Arial"/>
      <w:b/>
      <w:sz w:val="48"/>
      <w:szCs w:val="20"/>
    </w:rPr>
  </w:style>
  <w:style w:type="paragraph" w:customStyle="1" w:styleId="Outline2">
    <w:name w:val="Outline2"/>
    <w:basedOn w:val="Normal"/>
    <w:rsid w:val="0076160A"/>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76160A"/>
    <w:pPr>
      <w:spacing w:before="120" w:after="120"/>
      <w:ind w:left="1440"/>
      <w:jc w:val="both"/>
    </w:pPr>
    <w:rPr>
      <w:rFonts w:ascii="Arial" w:hAnsi="Arial"/>
      <w:sz w:val="20"/>
      <w:szCs w:val="20"/>
    </w:rPr>
  </w:style>
  <w:style w:type="paragraph" w:customStyle="1" w:styleId="explanatoryclause">
    <w:name w:val="explanatory_clause"/>
    <w:basedOn w:val="Normal"/>
    <w:rsid w:val="0076160A"/>
    <w:pPr>
      <w:suppressAutoHyphens/>
      <w:spacing w:after="240"/>
      <w:ind w:left="738" w:right="-14" w:hanging="738"/>
    </w:pPr>
    <w:rPr>
      <w:rFonts w:ascii="Arial" w:hAnsi="Arial"/>
      <w:sz w:val="22"/>
      <w:szCs w:val="20"/>
    </w:rPr>
  </w:style>
  <w:style w:type="character" w:styleId="Hyperlink">
    <w:name w:val="Hyperlink"/>
    <w:uiPriority w:val="99"/>
    <w:rsid w:val="0076160A"/>
    <w:rPr>
      <w:color w:val="0000FF"/>
      <w:u w:val="single"/>
    </w:rPr>
  </w:style>
  <w:style w:type="paragraph" w:customStyle="1" w:styleId="Level3Body">
    <w:name w:val="Level 3 (Body)"/>
    <w:rsid w:val="0076160A"/>
    <w:pPr>
      <w:tabs>
        <w:tab w:val="left" w:pos="1502"/>
      </w:tabs>
      <w:spacing w:line="270" w:lineRule="atLeast"/>
      <w:ind w:left="1502" w:hanging="425"/>
      <w:jc w:val="both"/>
    </w:pPr>
    <w:rPr>
      <w:rFonts w:ascii="Optima" w:hAnsi="Optima"/>
      <w:sz w:val="22"/>
    </w:rPr>
  </w:style>
  <w:style w:type="paragraph" w:styleId="List2">
    <w:name w:val="List 2"/>
    <w:basedOn w:val="Normal"/>
    <w:rsid w:val="0076160A"/>
    <w:pPr>
      <w:ind w:left="720" w:hanging="360"/>
    </w:pPr>
  </w:style>
  <w:style w:type="paragraph" w:styleId="List3">
    <w:name w:val="List 3"/>
    <w:basedOn w:val="Normal"/>
    <w:rsid w:val="0076160A"/>
    <w:pPr>
      <w:ind w:left="1080" w:hanging="360"/>
    </w:pPr>
  </w:style>
  <w:style w:type="paragraph" w:styleId="MessageHeader">
    <w:name w:val="Message Header"/>
    <w:basedOn w:val="Normal"/>
    <w:rsid w:val="0076160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76160A"/>
    <w:pPr>
      <w:spacing w:after="120"/>
      <w:ind w:left="720"/>
    </w:pPr>
  </w:style>
  <w:style w:type="paragraph" w:styleId="ListContinue3">
    <w:name w:val="List Continue 3"/>
    <w:basedOn w:val="Normal"/>
    <w:rsid w:val="0076160A"/>
    <w:pPr>
      <w:spacing w:after="120"/>
      <w:ind w:left="1080"/>
    </w:pPr>
  </w:style>
  <w:style w:type="paragraph" w:customStyle="1" w:styleId="Enclosure">
    <w:name w:val="Enclosure"/>
    <w:basedOn w:val="Normal"/>
    <w:rsid w:val="0076160A"/>
  </w:style>
  <w:style w:type="paragraph" w:styleId="NormalIndent">
    <w:name w:val="Normal Indent"/>
    <w:basedOn w:val="Normal"/>
    <w:rsid w:val="0076160A"/>
    <w:pPr>
      <w:ind w:left="720"/>
    </w:pPr>
  </w:style>
  <w:style w:type="character" w:styleId="FollowedHyperlink">
    <w:name w:val="FollowedHyperlink"/>
    <w:rsid w:val="0076160A"/>
    <w:rPr>
      <w:color w:val="800080"/>
      <w:u w:val="single"/>
    </w:rPr>
  </w:style>
  <w:style w:type="paragraph" w:styleId="BodyTextIndent2">
    <w:name w:val="Body Text Indent 2"/>
    <w:basedOn w:val="Normal"/>
    <w:rsid w:val="0076160A"/>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76160A"/>
  </w:style>
  <w:style w:type="paragraph" w:styleId="IndexHeading">
    <w:name w:val="index heading"/>
    <w:basedOn w:val="Normal"/>
    <w:next w:val="Index1"/>
    <w:semiHidden/>
    <w:rsid w:val="0076160A"/>
    <w:rPr>
      <w:sz w:val="20"/>
      <w:szCs w:val="20"/>
    </w:rPr>
  </w:style>
  <w:style w:type="character" w:styleId="FootnoteReference">
    <w:name w:val="footnote reference"/>
    <w:semiHidden/>
    <w:rsid w:val="0076160A"/>
    <w:rPr>
      <w:vertAlign w:val="superscript"/>
    </w:rPr>
  </w:style>
  <w:style w:type="paragraph" w:customStyle="1" w:styleId="RightPar5">
    <w:name w:val="Right Par 5"/>
    <w:rsid w:val="0076160A"/>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76160A"/>
  </w:style>
  <w:style w:type="character" w:customStyle="1" w:styleId="TechInit">
    <w:name w:val="Tech Init"/>
    <w:rsid w:val="0076160A"/>
    <w:rPr>
      <w:rFonts w:ascii="Times New Roman" w:hAnsi="Times New Roman"/>
      <w:noProof w:val="0"/>
      <w:sz w:val="20"/>
      <w:lang w:val="en-US"/>
    </w:rPr>
  </w:style>
  <w:style w:type="character" w:customStyle="1" w:styleId="Technical1">
    <w:name w:val="Technical 1"/>
    <w:rsid w:val="0076160A"/>
    <w:rPr>
      <w:rFonts w:ascii="Times New Roman" w:hAnsi="Times New Roman"/>
      <w:noProof w:val="0"/>
      <w:sz w:val="20"/>
      <w:lang w:val="en-US"/>
    </w:rPr>
  </w:style>
  <w:style w:type="character" w:customStyle="1" w:styleId="Technical2">
    <w:name w:val="Technical 2"/>
    <w:rsid w:val="0076160A"/>
    <w:rPr>
      <w:rFonts w:ascii="Times New Roman" w:hAnsi="Times New Roman"/>
      <w:noProof w:val="0"/>
      <w:sz w:val="20"/>
      <w:lang w:val="en-US"/>
    </w:rPr>
  </w:style>
  <w:style w:type="character" w:customStyle="1" w:styleId="Technical3">
    <w:name w:val="Technical 3"/>
    <w:rsid w:val="0076160A"/>
    <w:rPr>
      <w:rFonts w:ascii="Times New Roman" w:hAnsi="Times New Roman"/>
      <w:noProof w:val="0"/>
      <w:sz w:val="20"/>
      <w:lang w:val="en-US"/>
    </w:rPr>
  </w:style>
  <w:style w:type="paragraph" w:customStyle="1" w:styleId="Technical5">
    <w:name w:val="Technical 5"/>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76160A"/>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76160A"/>
  </w:style>
  <w:style w:type="paragraph" w:customStyle="1" w:styleId="Document1">
    <w:name w:val="Document 1"/>
    <w:rsid w:val="0076160A"/>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76160A"/>
    <w:rPr>
      <w:rFonts w:ascii="Times New Roman" w:hAnsi="Times New Roman"/>
      <w:noProof w:val="0"/>
      <w:sz w:val="20"/>
      <w:lang w:val="en-US"/>
    </w:rPr>
  </w:style>
  <w:style w:type="character" w:customStyle="1" w:styleId="Document3">
    <w:name w:val="Document 3"/>
    <w:rsid w:val="0076160A"/>
    <w:rPr>
      <w:rFonts w:ascii="Times New Roman" w:hAnsi="Times New Roman"/>
      <w:noProof w:val="0"/>
      <w:sz w:val="20"/>
      <w:lang w:val="en-US"/>
    </w:rPr>
  </w:style>
  <w:style w:type="character" w:customStyle="1" w:styleId="Document4">
    <w:name w:val="Document 4"/>
    <w:rsid w:val="0076160A"/>
    <w:rPr>
      <w:b/>
      <w:i/>
      <w:sz w:val="20"/>
    </w:rPr>
  </w:style>
  <w:style w:type="character" w:customStyle="1" w:styleId="Document5">
    <w:name w:val="Document 5"/>
    <w:basedOn w:val="DefaultParagraphFont"/>
    <w:rsid w:val="0076160A"/>
  </w:style>
  <w:style w:type="character" w:customStyle="1" w:styleId="Document6">
    <w:name w:val="Document 6"/>
    <w:basedOn w:val="DefaultParagraphFont"/>
    <w:rsid w:val="0076160A"/>
  </w:style>
  <w:style w:type="character" w:customStyle="1" w:styleId="Document7">
    <w:name w:val="Document 7"/>
    <w:basedOn w:val="DefaultParagraphFont"/>
    <w:rsid w:val="0076160A"/>
  </w:style>
  <w:style w:type="character" w:customStyle="1" w:styleId="Document8">
    <w:name w:val="Document 8"/>
    <w:basedOn w:val="DefaultParagraphFont"/>
    <w:rsid w:val="0076160A"/>
  </w:style>
  <w:style w:type="paragraph" w:customStyle="1" w:styleId="Pleading">
    <w:name w:val="Pleading"/>
    <w:rsid w:val="0076160A"/>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76160A"/>
    <w:rPr>
      <w:rFonts w:ascii="Times New Roman" w:hAnsi="Times New Roman"/>
      <w:noProof w:val="0"/>
      <w:sz w:val="20"/>
      <w:lang w:val="en-US"/>
    </w:rPr>
  </w:style>
  <w:style w:type="paragraph" w:customStyle="1" w:styleId="BHead">
    <w:name w:val="B Head"/>
    <w:rsid w:val="0076160A"/>
    <w:pPr>
      <w:tabs>
        <w:tab w:val="left" w:pos="-720"/>
      </w:tabs>
      <w:suppressAutoHyphens/>
      <w:overflowPunct w:val="0"/>
      <w:autoSpaceDE w:val="0"/>
      <w:autoSpaceDN w:val="0"/>
      <w:adjustRightInd w:val="0"/>
      <w:textAlignment w:val="baseline"/>
    </w:pPr>
  </w:style>
  <w:style w:type="paragraph" w:customStyle="1" w:styleId="CHead">
    <w:name w:val="C Head"/>
    <w:rsid w:val="0076160A"/>
    <w:pPr>
      <w:tabs>
        <w:tab w:val="left" w:pos="-720"/>
      </w:tabs>
      <w:suppressAutoHyphens/>
      <w:overflowPunct w:val="0"/>
      <w:autoSpaceDE w:val="0"/>
      <w:autoSpaceDN w:val="0"/>
      <w:adjustRightInd w:val="0"/>
      <w:textAlignment w:val="baseline"/>
    </w:pPr>
  </w:style>
  <w:style w:type="paragraph" w:customStyle="1" w:styleId="SecNoHe">
    <w:name w:val="Sec No. &amp; He"/>
    <w:rsid w:val="0076160A"/>
    <w:pPr>
      <w:tabs>
        <w:tab w:val="left" w:pos="-720"/>
      </w:tabs>
      <w:suppressAutoHyphens/>
      <w:overflowPunct w:val="0"/>
      <w:autoSpaceDE w:val="0"/>
      <w:autoSpaceDN w:val="0"/>
      <w:adjustRightInd w:val="0"/>
      <w:textAlignment w:val="baseline"/>
    </w:pPr>
  </w:style>
  <w:style w:type="character" w:customStyle="1" w:styleId="DefaultPara">
    <w:name w:val="Default Para"/>
    <w:rsid w:val="0076160A"/>
    <w:rPr>
      <w:rFonts w:ascii="CG Times" w:hAnsi="CG Times"/>
      <w:b/>
      <w:i/>
      <w:noProof w:val="0"/>
      <w:sz w:val="24"/>
      <w:lang w:val="en-US"/>
    </w:rPr>
  </w:style>
  <w:style w:type="paragraph" w:customStyle="1" w:styleId="RightPar1">
    <w:name w:val="Right Par[1]"/>
    <w:rsid w:val="0076160A"/>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76160A"/>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76160A"/>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76160A"/>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76160A"/>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76160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76160A"/>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76160A"/>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76160A"/>
  </w:style>
  <w:style w:type="character" w:customStyle="1" w:styleId="BulletList">
    <w:name w:val="Bullet List"/>
    <w:basedOn w:val="DefaultParagraphFont"/>
    <w:rsid w:val="0076160A"/>
  </w:style>
  <w:style w:type="paragraph" w:customStyle="1" w:styleId="Head21">
    <w:name w:val="Head 2.1"/>
    <w:basedOn w:val="Normal"/>
    <w:rsid w:val="0076160A"/>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76160A"/>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76160A"/>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76160A"/>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76160A"/>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76160A"/>
    <w:pPr>
      <w:spacing w:before="240" w:after="240"/>
      <w:ind w:left="1418"/>
    </w:pPr>
  </w:style>
  <w:style w:type="paragraph" w:customStyle="1" w:styleId="e4">
    <w:name w:val="e4"/>
    <w:aliases w:val="exh line end"/>
    <w:basedOn w:val="Normal"/>
    <w:next w:val="Normal"/>
    <w:rsid w:val="0076160A"/>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76160A"/>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76160A"/>
    <w:pPr>
      <w:spacing w:before="3120" w:after="240"/>
      <w:jc w:val="center"/>
    </w:pPr>
    <w:rPr>
      <w:b/>
      <w:sz w:val="48"/>
      <w:szCs w:val="20"/>
    </w:rPr>
  </w:style>
  <w:style w:type="paragraph" w:customStyle="1" w:styleId="plane">
    <w:name w:val="plane"/>
    <w:basedOn w:val="Normal"/>
    <w:rsid w:val="0076160A"/>
    <w:pPr>
      <w:suppressAutoHyphens/>
      <w:jc w:val="both"/>
    </w:pPr>
    <w:rPr>
      <w:rFonts w:ascii="Tms Rmn" w:hAnsi="Tms Rmn"/>
      <w:szCs w:val="20"/>
    </w:rPr>
  </w:style>
  <w:style w:type="paragraph" w:customStyle="1" w:styleId="S8Header1">
    <w:name w:val="S8 Header 1"/>
    <w:basedOn w:val="Normal"/>
    <w:next w:val="Normal"/>
    <w:rsid w:val="0076160A"/>
    <w:pPr>
      <w:spacing w:before="120" w:after="200"/>
      <w:jc w:val="both"/>
    </w:pPr>
    <w:rPr>
      <w:b/>
      <w:szCs w:val="20"/>
    </w:rPr>
  </w:style>
  <w:style w:type="paragraph" w:customStyle="1" w:styleId="S1-Header1">
    <w:name w:val="S1-Header1"/>
    <w:basedOn w:val="Normal"/>
    <w:rsid w:val="0076160A"/>
    <w:pPr>
      <w:numPr>
        <w:numId w:val="32"/>
      </w:numPr>
      <w:spacing w:before="240" w:after="240"/>
      <w:jc w:val="center"/>
    </w:pPr>
    <w:rPr>
      <w:b/>
      <w:sz w:val="28"/>
    </w:rPr>
  </w:style>
  <w:style w:type="paragraph" w:customStyle="1" w:styleId="S1-Header2">
    <w:name w:val="S1-Header2"/>
    <w:basedOn w:val="Normal"/>
    <w:rsid w:val="0076160A"/>
    <w:pPr>
      <w:numPr>
        <w:numId w:val="31"/>
      </w:numPr>
      <w:spacing w:after="200"/>
    </w:pPr>
    <w:rPr>
      <w:b/>
    </w:rPr>
  </w:style>
  <w:style w:type="paragraph" w:customStyle="1" w:styleId="StyleHeader2-SubClausesItalic">
    <w:name w:val="Style Header 2 - SubClauses + Italic"/>
    <w:basedOn w:val="Header2-SubClauses"/>
    <w:rsid w:val="0076160A"/>
    <w:rPr>
      <w:i/>
      <w:iCs/>
    </w:rPr>
  </w:style>
  <w:style w:type="character" w:customStyle="1" w:styleId="StyleHeader2-SubClausesItalicChar">
    <w:name w:val="Style Header 2 - SubClauses + Italic Char"/>
    <w:rsid w:val="0076160A"/>
    <w:rPr>
      <w:rFonts w:cs="Arial"/>
      <w:i/>
      <w:iCs/>
      <w:sz w:val="24"/>
      <w:szCs w:val="24"/>
      <w:lang w:val="en-US" w:eastAsia="en-US" w:bidi="ar-SA"/>
    </w:rPr>
  </w:style>
  <w:style w:type="paragraph" w:customStyle="1" w:styleId="StyleHeader2-SubClausesAfter6pt">
    <w:name w:val="Style Header 2 - SubClauses + After:  6 pt"/>
    <w:basedOn w:val="Header2-SubClauses"/>
    <w:rsid w:val="0076160A"/>
    <w:rPr>
      <w:rFonts w:cs="Times New Roman"/>
    </w:rPr>
  </w:style>
  <w:style w:type="paragraph" w:customStyle="1" w:styleId="StyleSubtitleLeft013Right02">
    <w:name w:val="Style Subtitle + Left:  0.13&quot; Right:  0.2&quot;"/>
    <w:basedOn w:val="Subtitle"/>
    <w:rsid w:val="0076160A"/>
    <w:pPr>
      <w:ind w:left="180" w:right="288"/>
    </w:pPr>
    <w:rPr>
      <w:bCs/>
    </w:rPr>
  </w:style>
  <w:style w:type="paragraph" w:customStyle="1" w:styleId="StyleArial20ptBoldCenteredBefore6ptAfter12pt">
    <w:name w:val="Style Arial 20 pt Bold Centered Before:  6 pt After:  12 pt"/>
    <w:basedOn w:val="Normal"/>
    <w:rsid w:val="0076160A"/>
    <w:pPr>
      <w:spacing w:before="120" w:after="240"/>
      <w:jc w:val="center"/>
    </w:pPr>
    <w:rPr>
      <w:b/>
      <w:bCs/>
      <w:sz w:val="36"/>
      <w:szCs w:val="20"/>
    </w:rPr>
  </w:style>
  <w:style w:type="paragraph" w:customStyle="1" w:styleId="S3-Header1">
    <w:name w:val="S3-Header 1"/>
    <w:basedOn w:val="Normal"/>
    <w:rsid w:val="0076160A"/>
    <w:pPr>
      <w:spacing w:before="120" w:after="200"/>
      <w:ind w:left="1080" w:hanging="720"/>
      <w:jc w:val="both"/>
    </w:pPr>
    <w:rPr>
      <w:b/>
      <w:bCs/>
      <w:noProof/>
      <w:sz w:val="28"/>
      <w:szCs w:val="20"/>
    </w:rPr>
  </w:style>
  <w:style w:type="paragraph" w:customStyle="1" w:styleId="S3-Heading2">
    <w:name w:val="S3-Heading 2"/>
    <w:basedOn w:val="Normal"/>
    <w:rsid w:val="0076160A"/>
    <w:pPr>
      <w:spacing w:after="200"/>
      <w:ind w:left="1080" w:right="288" w:hanging="720"/>
      <w:jc w:val="both"/>
    </w:pPr>
    <w:rPr>
      <w:b/>
      <w:bCs/>
    </w:rPr>
  </w:style>
  <w:style w:type="paragraph" w:styleId="TOC3">
    <w:name w:val="toc 3"/>
    <w:basedOn w:val="Normal"/>
    <w:next w:val="Normal"/>
    <w:autoRedefine/>
    <w:semiHidden/>
    <w:rsid w:val="0076160A"/>
    <w:pPr>
      <w:ind w:left="480"/>
    </w:pPr>
  </w:style>
  <w:style w:type="paragraph" w:styleId="TOC4">
    <w:name w:val="toc 4"/>
    <w:basedOn w:val="Normal"/>
    <w:next w:val="Normal"/>
    <w:autoRedefine/>
    <w:semiHidden/>
    <w:rsid w:val="0076160A"/>
    <w:pPr>
      <w:ind w:left="720"/>
    </w:pPr>
  </w:style>
  <w:style w:type="paragraph" w:styleId="TOC5">
    <w:name w:val="toc 5"/>
    <w:basedOn w:val="Normal"/>
    <w:next w:val="Normal"/>
    <w:autoRedefine/>
    <w:semiHidden/>
    <w:rsid w:val="0076160A"/>
    <w:pPr>
      <w:ind w:left="960"/>
    </w:pPr>
  </w:style>
  <w:style w:type="paragraph" w:styleId="TOC6">
    <w:name w:val="toc 6"/>
    <w:basedOn w:val="Normal"/>
    <w:next w:val="Normal"/>
    <w:autoRedefine/>
    <w:semiHidden/>
    <w:rsid w:val="0076160A"/>
    <w:pPr>
      <w:ind w:left="1200"/>
    </w:pPr>
  </w:style>
  <w:style w:type="paragraph" w:styleId="TOC7">
    <w:name w:val="toc 7"/>
    <w:basedOn w:val="Normal"/>
    <w:next w:val="Normal"/>
    <w:autoRedefine/>
    <w:semiHidden/>
    <w:rsid w:val="0076160A"/>
    <w:pPr>
      <w:ind w:left="1440"/>
    </w:pPr>
  </w:style>
  <w:style w:type="paragraph" w:styleId="TOC8">
    <w:name w:val="toc 8"/>
    <w:basedOn w:val="Normal"/>
    <w:next w:val="Normal"/>
    <w:autoRedefine/>
    <w:semiHidden/>
    <w:rsid w:val="0076160A"/>
    <w:pPr>
      <w:ind w:left="1680"/>
    </w:pPr>
  </w:style>
  <w:style w:type="paragraph" w:styleId="TOC9">
    <w:name w:val="toc 9"/>
    <w:basedOn w:val="Normal"/>
    <w:next w:val="Normal"/>
    <w:autoRedefine/>
    <w:semiHidden/>
    <w:rsid w:val="0076160A"/>
    <w:pPr>
      <w:ind w:left="1920"/>
    </w:pPr>
  </w:style>
  <w:style w:type="paragraph" w:customStyle="1" w:styleId="S4Header">
    <w:name w:val="S4 Header"/>
    <w:basedOn w:val="Normal"/>
    <w:next w:val="Normal"/>
    <w:rsid w:val="0076160A"/>
    <w:pPr>
      <w:spacing w:before="120" w:after="240"/>
      <w:jc w:val="center"/>
    </w:pPr>
    <w:rPr>
      <w:b/>
      <w:sz w:val="32"/>
      <w:szCs w:val="20"/>
    </w:rPr>
  </w:style>
  <w:style w:type="paragraph" w:customStyle="1" w:styleId="S4-header1">
    <w:name w:val="S4-header1"/>
    <w:basedOn w:val="Normal"/>
    <w:rsid w:val="0076160A"/>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76160A"/>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76160A"/>
    <w:pPr>
      <w:spacing w:before="120" w:after="240"/>
      <w:jc w:val="center"/>
    </w:pPr>
    <w:rPr>
      <w:b/>
      <w:sz w:val="32"/>
    </w:rPr>
  </w:style>
  <w:style w:type="paragraph" w:customStyle="1" w:styleId="S6-Header1">
    <w:name w:val="S6-Header 1"/>
    <w:basedOn w:val="Normal"/>
    <w:next w:val="Normal"/>
    <w:rsid w:val="0076160A"/>
    <w:pPr>
      <w:spacing w:before="120" w:after="240"/>
      <w:jc w:val="center"/>
    </w:pPr>
    <w:rPr>
      <w:rFonts w:cs="Arial"/>
      <w:b/>
      <w:sz w:val="32"/>
    </w:rPr>
  </w:style>
  <w:style w:type="paragraph" w:customStyle="1" w:styleId="Part">
    <w:name w:val="Part"/>
    <w:basedOn w:val="Normal"/>
    <w:rsid w:val="0076160A"/>
    <w:pPr>
      <w:keepNext/>
      <w:spacing w:before="2280"/>
      <w:jc w:val="center"/>
    </w:pPr>
    <w:rPr>
      <w:b/>
      <w:sz w:val="52"/>
    </w:rPr>
  </w:style>
  <w:style w:type="character" w:styleId="CommentReference">
    <w:name w:val="annotation reference"/>
    <w:uiPriority w:val="99"/>
    <w:rsid w:val="0076160A"/>
    <w:rPr>
      <w:sz w:val="16"/>
      <w:szCs w:val="16"/>
    </w:rPr>
  </w:style>
  <w:style w:type="paragraph" w:customStyle="1" w:styleId="StyleHead41Before6ptAfter6pt">
    <w:name w:val="Style Head 4.1 + Before:  6 pt After:  6 pt"/>
    <w:basedOn w:val="Head41"/>
    <w:rsid w:val="0076160A"/>
    <w:rPr>
      <w:bCs/>
    </w:rPr>
  </w:style>
  <w:style w:type="paragraph" w:customStyle="1" w:styleId="S9Header1">
    <w:name w:val="S9 Header 1"/>
    <w:basedOn w:val="Normal"/>
    <w:next w:val="Normal"/>
    <w:rsid w:val="0076160A"/>
    <w:pPr>
      <w:spacing w:before="120" w:after="240"/>
      <w:jc w:val="center"/>
    </w:pPr>
    <w:rPr>
      <w:b/>
      <w:sz w:val="36"/>
    </w:rPr>
  </w:style>
  <w:style w:type="paragraph" w:customStyle="1" w:styleId="StyleS1-Header1TimesNewRoman14pt">
    <w:name w:val="Style S1-Header1 + Times New Roman 14 pt"/>
    <w:basedOn w:val="S1-Header1"/>
    <w:rsid w:val="0076160A"/>
    <w:pPr>
      <w:numPr>
        <w:numId w:val="0"/>
      </w:numPr>
    </w:pPr>
    <w:rPr>
      <w:bCs/>
    </w:rPr>
  </w:style>
  <w:style w:type="character" w:customStyle="1" w:styleId="BodyText2Char">
    <w:name w:val="Body Text 2 Char"/>
    <w:rsid w:val="0076160A"/>
    <w:rPr>
      <w:rFonts w:ascii="Arial" w:hAnsi="Arial"/>
      <w:b/>
      <w:sz w:val="24"/>
      <w:lang w:val="en-US" w:eastAsia="en-US" w:bidi="ar-SA"/>
    </w:rPr>
  </w:style>
  <w:style w:type="character" w:customStyle="1" w:styleId="S1-Header1CharChar">
    <w:name w:val="S1-Header1 Char Char"/>
    <w:rsid w:val="0076160A"/>
    <w:rPr>
      <w:rFonts w:ascii="Arial" w:hAnsi="Arial"/>
      <w:b/>
      <w:sz w:val="28"/>
      <w:szCs w:val="24"/>
      <w:lang w:val="en-US" w:eastAsia="en-US" w:bidi="ar-SA"/>
    </w:rPr>
  </w:style>
  <w:style w:type="character" w:customStyle="1" w:styleId="StyleS1-Header1TimesNewRoman14ptChar">
    <w:name w:val="Style S1-Header1 + Times New Roman 14 pt Char"/>
    <w:rsid w:val="0076160A"/>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76160A"/>
    <w:pPr>
      <w:numPr>
        <w:numId w:val="1"/>
      </w:numPr>
    </w:pPr>
  </w:style>
  <w:style w:type="character" w:customStyle="1" w:styleId="StyleStyleS1-Header1TimesNewRoman14ptChar">
    <w:name w:val="Style Style S1-Header1 + Times New Roman 14 pt + Char"/>
    <w:basedOn w:val="StyleS1-Header1TimesNewRoman14ptChar"/>
    <w:rsid w:val="0076160A"/>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rsid w:val="0076160A"/>
    <w:pPr>
      <w:numPr>
        <w:numId w:val="33"/>
      </w:numPr>
    </w:pPr>
  </w:style>
  <w:style w:type="character" w:customStyle="1" w:styleId="StyleStyleS1-Header1TimesNewRoman14pt1Char">
    <w:name w:val="Style Style S1-Header1 + Times New Roman 14 pt +1 Char"/>
    <w:basedOn w:val="StyleS1-Header1TimesNewRoman14ptChar"/>
    <w:rsid w:val="0076160A"/>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CommentTextChar">
    <w:name w:val="Comment Text Char"/>
    <w:link w:val="CommentText"/>
    <w:uiPriority w:val="99"/>
    <w:rsid w:val="005F0029"/>
    <w:rPr>
      <w:rFonts w:ascii="Arial" w:hAnsi="Arial"/>
    </w:rPr>
  </w:style>
  <w:style w:type="character" w:customStyle="1" w:styleId="FootnoteTextChar">
    <w:name w:val="Footnote Text Char"/>
    <w:basedOn w:val="DefaultParagraphFont"/>
    <w:link w:val="FootnoteText"/>
    <w:semiHidden/>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character" w:customStyle="1" w:styleId="HeaderChar">
    <w:name w:val="Header Char"/>
    <w:link w:val="Header"/>
    <w:uiPriority w:val="99"/>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character" w:customStyle="1" w:styleId="TitleChar">
    <w:name w:val="Title Char"/>
    <w:link w:val="Title"/>
    <w:rsid w:val="00BF3B7D"/>
    <w:rPr>
      <w:rFonts w:ascii="Arial" w:hAnsi="Arial"/>
      <w:b/>
      <w:sz w:val="48"/>
    </w:rPr>
  </w:style>
  <w:style w:type="table" w:customStyle="1" w:styleId="GridTable1Light1">
    <w:name w:val="Grid Table 1 Light1"/>
    <w:basedOn w:val="TableNormal"/>
    <w:uiPriority w:val="46"/>
    <w:rsid w:val="00237C02"/>
    <w:rPr>
      <w:rFonts w:ascii="Calibri" w:eastAsia="Calibri" w:hAnsi="Calibri" w:cs="Mangal"/>
      <w:sz w:val="22"/>
      <w:szCs w:val="22"/>
      <w:lang w:val="en-I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FooterChar">
    <w:name w:val="Footer Char"/>
    <w:basedOn w:val="DefaultParagraphFont"/>
    <w:link w:val="Footer"/>
    <w:uiPriority w:val="99"/>
    <w:rsid w:val="005A2214"/>
    <w:rPr>
      <w:rFonts w:ascii="Arial" w:hAnsi="Arial"/>
    </w:rPr>
  </w:style>
  <w:style w:type="character" w:customStyle="1" w:styleId="Heading1Char">
    <w:name w:val="Heading 1 Char"/>
    <w:aliases w:val="Document Header1 Char"/>
    <w:basedOn w:val="DefaultParagraphFont"/>
    <w:link w:val="Heading1"/>
    <w:rsid w:val="008E495D"/>
    <w:rPr>
      <w:rFonts w:ascii="Arial" w:hAnsi="Arial" w:cs="Arial"/>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343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worldbank.org/debarr." TargetMode="External"/><Relationship Id="rId26" Type="http://schemas.openxmlformats.org/officeDocument/2006/relationships/header" Target="header9.xml"/><Relationship Id="rId39" Type="http://schemas.openxmlformats.org/officeDocument/2006/relationships/header" Target="header20.xml"/><Relationship Id="rId3" Type="http://schemas.openxmlformats.org/officeDocument/2006/relationships/styles" Target="styles.xml"/><Relationship Id="rId21" Type="http://schemas.openxmlformats.org/officeDocument/2006/relationships/hyperlink" Target="mailto:tender@finance.gov.mv" TargetMode="External"/><Relationship Id="rId34" Type="http://schemas.openxmlformats.org/officeDocument/2006/relationships/header" Target="header17.xml"/><Relationship Id="rId42" Type="http://schemas.openxmlformats.org/officeDocument/2006/relationships/header" Target="header23.xml"/><Relationship Id="rId47" Type="http://schemas.openxmlformats.org/officeDocument/2006/relationships/header" Target="header28.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footer" Target="footer4.xml"/><Relationship Id="rId33" Type="http://schemas.openxmlformats.org/officeDocument/2006/relationships/header" Target="header16.xml"/><Relationship Id="rId38" Type="http://schemas.openxmlformats.org/officeDocument/2006/relationships/header" Target="header19.xml"/><Relationship Id="rId46" Type="http://schemas.openxmlformats.org/officeDocument/2006/relationships/header" Target="header27.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www.finance.gov.mv" TargetMode="External"/><Relationship Id="rId29" Type="http://schemas.openxmlformats.org/officeDocument/2006/relationships/header" Target="header12.xml"/><Relationship Id="rId41"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3.xml"/><Relationship Id="rId32" Type="http://schemas.openxmlformats.org/officeDocument/2006/relationships/header" Target="header15.xml"/><Relationship Id="rId37" Type="http://schemas.openxmlformats.org/officeDocument/2006/relationships/header" Target="header18.xml"/><Relationship Id="rId40" Type="http://schemas.openxmlformats.org/officeDocument/2006/relationships/header" Target="header21.xml"/><Relationship Id="rId45" Type="http://schemas.openxmlformats.org/officeDocument/2006/relationships/header" Target="header26.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footer" Target="footer6.xml"/><Relationship Id="rId49"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mailto:tender@finance.gov.mv" TargetMode="External"/><Relationship Id="rId31" Type="http://schemas.openxmlformats.org/officeDocument/2006/relationships/header" Target="header14.xml"/><Relationship Id="rId44" Type="http://schemas.openxmlformats.org/officeDocument/2006/relationships/header" Target="header25.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footer" Target="footer5.xml"/><Relationship Id="rId43" Type="http://schemas.openxmlformats.org/officeDocument/2006/relationships/header" Target="header24.xm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6E417-53EE-42D3-A005-137B4DF5B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108</Pages>
  <Words>24545</Words>
  <Characters>136863</Characters>
  <Application>Microsoft Office Word</Application>
  <DocSecurity>0</DocSecurity>
  <Lines>1140</Lines>
  <Paragraphs>322</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161086</CharactersWithSpaces>
  <SharedDoc>false</SharedDoc>
  <HLinks>
    <vt:vector size="648" baseType="variant">
      <vt:variant>
        <vt:i4>1114172</vt:i4>
      </vt:variant>
      <vt:variant>
        <vt:i4>867</vt:i4>
      </vt:variant>
      <vt:variant>
        <vt:i4>0</vt:i4>
      </vt:variant>
      <vt:variant>
        <vt:i4>5</vt:i4>
      </vt:variant>
      <vt:variant>
        <vt:lpwstr/>
      </vt:variant>
      <vt:variant>
        <vt:lpwstr>_Toc345685217</vt:lpwstr>
      </vt:variant>
      <vt:variant>
        <vt:i4>1114172</vt:i4>
      </vt:variant>
      <vt:variant>
        <vt:i4>861</vt:i4>
      </vt:variant>
      <vt:variant>
        <vt:i4>0</vt:i4>
      </vt:variant>
      <vt:variant>
        <vt:i4>5</vt:i4>
      </vt:variant>
      <vt:variant>
        <vt:lpwstr/>
      </vt:variant>
      <vt:variant>
        <vt:lpwstr>_Toc345685216</vt:lpwstr>
      </vt:variant>
      <vt:variant>
        <vt:i4>1114172</vt:i4>
      </vt:variant>
      <vt:variant>
        <vt:i4>855</vt:i4>
      </vt:variant>
      <vt:variant>
        <vt:i4>0</vt:i4>
      </vt:variant>
      <vt:variant>
        <vt:i4>5</vt:i4>
      </vt:variant>
      <vt:variant>
        <vt:lpwstr/>
      </vt:variant>
      <vt:variant>
        <vt:lpwstr>_Toc345685215</vt:lpwstr>
      </vt:variant>
      <vt:variant>
        <vt:i4>1114172</vt:i4>
      </vt:variant>
      <vt:variant>
        <vt:i4>849</vt:i4>
      </vt:variant>
      <vt:variant>
        <vt:i4>0</vt:i4>
      </vt:variant>
      <vt:variant>
        <vt:i4>5</vt:i4>
      </vt:variant>
      <vt:variant>
        <vt:lpwstr/>
      </vt:variant>
      <vt:variant>
        <vt:lpwstr>_Toc345685214</vt:lpwstr>
      </vt:variant>
      <vt:variant>
        <vt:i4>1114172</vt:i4>
      </vt:variant>
      <vt:variant>
        <vt:i4>843</vt:i4>
      </vt:variant>
      <vt:variant>
        <vt:i4>0</vt:i4>
      </vt:variant>
      <vt:variant>
        <vt:i4>5</vt:i4>
      </vt:variant>
      <vt:variant>
        <vt:lpwstr/>
      </vt:variant>
      <vt:variant>
        <vt:lpwstr>_Toc345685213</vt:lpwstr>
      </vt:variant>
      <vt:variant>
        <vt:i4>1703991</vt:i4>
      </vt:variant>
      <vt:variant>
        <vt:i4>633</vt:i4>
      </vt:variant>
      <vt:variant>
        <vt:i4>0</vt:i4>
      </vt:variant>
      <vt:variant>
        <vt:i4>5</vt:i4>
      </vt:variant>
      <vt:variant>
        <vt:lpwstr/>
      </vt:variant>
      <vt:variant>
        <vt:lpwstr>_Toc168299704</vt:lpwstr>
      </vt:variant>
      <vt:variant>
        <vt:i4>1703991</vt:i4>
      </vt:variant>
      <vt:variant>
        <vt:i4>627</vt:i4>
      </vt:variant>
      <vt:variant>
        <vt:i4>0</vt:i4>
      </vt:variant>
      <vt:variant>
        <vt:i4>5</vt:i4>
      </vt:variant>
      <vt:variant>
        <vt:lpwstr/>
      </vt:variant>
      <vt:variant>
        <vt:lpwstr>_Toc168299703</vt:lpwstr>
      </vt:variant>
      <vt:variant>
        <vt:i4>1703991</vt:i4>
      </vt:variant>
      <vt:variant>
        <vt:i4>621</vt:i4>
      </vt:variant>
      <vt:variant>
        <vt:i4>0</vt:i4>
      </vt:variant>
      <vt:variant>
        <vt:i4>5</vt:i4>
      </vt:variant>
      <vt:variant>
        <vt:lpwstr/>
      </vt:variant>
      <vt:variant>
        <vt:lpwstr>_Toc168299702</vt:lpwstr>
      </vt:variant>
      <vt:variant>
        <vt:i4>1310778</vt:i4>
      </vt:variant>
      <vt:variant>
        <vt:i4>600</vt:i4>
      </vt:variant>
      <vt:variant>
        <vt:i4>0</vt:i4>
      </vt:variant>
      <vt:variant>
        <vt:i4>5</vt:i4>
      </vt:variant>
      <vt:variant>
        <vt:lpwstr/>
      </vt:variant>
      <vt:variant>
        <vt:lpwstr>_Toc345681404</vt:lpwstr>
      </vt:variant>
      <vt:variant>
        <vt:i4>1310778</vt:i4>
      </vt:variant>
      <vt:variant>
        <vt:i4>594</vt:i4>
      </vt:variant>
      <vt:variant>
        <vt:i4>0</vt:i4>
      </vt:variant>
      <vt:variant>
        <vt:i4>5</vt:i4>
      </vt:variant>
      <vt:variant>
        <vt:lpwstr/>
      </vt:variant>
      <vt:variant>
        <vt:lpwstr>_Toc345681403</vt:lpwstr>
      </vt:variant>
      <vt:variant>
        <vt:i4>1310778</vt:i4>
      </vt:variant>
      <vt:variant>
        <vt:i4>588</vt:i4>
      </vt:variant>
      <vt:variant>
        <vt:i4>0</vt:i4>
      </vt:variant>
      <vt:variant>
        <vt:i4>5</vt:i4>
      </vt:variant>
      <vt:variant>
        <vt:lpwstr/>
      </vt:variant>
      <vt:variant>
        <vt:lpwstr>_Toc345681402</vt:lpwstr>
      </vt:variant>
      <vt:variant>
        <vt:i4>1310778</vt:i4>
      </vt:variant>
      <vt:variant>
        <vt:i4>582</vt:i4>
      </vt:variant>
      <vt:variant>
        <vt:i4>0</vt:i4>
      </vt:variant>
      <vt:variant>
        <vt:i4>5</vt:i4>
      </vt:variant>
      <vt:variant>
        <vt:lpwstr/>
      </vt:variant>
      <vt:variant>
        <vt:lpwstr>_Toc345681401</vt:lpwstr>
      </vt:variant>
      <vt:variant>
        <vt:i4>1310778</vt:i4>
      </vt:variant>
      <vt:variant>
        <vt:i4>576</vt:i4>
      </vt:variant>
      <vt:variant>
        <vt:i4>0</vt:i4>
      </vt:variant>
      <vt:variant>
        <vt:i4>5</vt:i4>
      </vt:variant>
      <vt:variant>
        <vt:lpwstr/>
      </vt:variant>
      <vt:variant>
        <vt:lpwstr>_Toc345681400</vt:lpwstr>
      </vt:variant>
      <vt:variant>
        <vt:i4>1900605</vt:i4>
      </vt:variant>
      <vt:variant>
        <vt:i4>570</vt:i4>
      </vt:variant>
      <vt:variant>
        <vt:i4>0</vt:i4>
      </vt:variant>
      <vt:variant>
        <vt:i4>5</vt:i4>
      </vt:variant>
      <vt:variant>
        <vt:lpwstr/>
      </vt:variant>
      <vt:variant>
        <vt:lpwstr>_Toc345681399</vt:lpwstr>
      </vt:variant>
      <vt:variant>
        <vt:i4>1900605</vt:i4>
      </vt:variant>
      <vt:variant>
        <vt:i4>564</vt:i4>
      </vt:variant>
      <vt:variant>
        <vt:i4>0</vt:i4>
      </vt:variant>
      <vt:variant>
        <vt:i4>5</vt:i4>
      </vt:variant>
      <vt:variant>
        <vt:lpwstr/>
      </vt:variant>
      <vt:variant>
        <vt:lpwstr>_Toc345681398</vt:lpwstr>
      </vt:variant>
      <vt:variant>
        <vt:i4>1900605</vt:i4>
      </vt:variant>
      <vt:variant>
        <vt:i4>558</vt:i4>
      </vt:variant>
      <vt:variant>
        <vt:i4>0</vt:i4>
      </vt:variant>
      <vt:variant>
        <vt:i4>5</vt:i4>
      </vt:variant>
      <vt:variant>
        <vt:lpwstr/>
      </vt:variant>
      <vt:variant>
        <vt:lpwstr>_Toc345681397</vt:lpwstr>
      </vt:variant>
      <vt:variant>
        <vt:i4>1900605</vt:i4>
      </vt:variant>
      <vt:variant>
        <vt:i4>552</vt:i4>
      </vt:variant>
      <vt:variant>
        <vt:i4>0</vt:i4>
      </vt:variant>
      <vt:variant>
        <vt:i4>5</vt:i4>
      </vt:variant>
      <vt:variant>
        <vt:lpwstr/>
      </vt:variant>
      <vt:variant>
        <vt:lpwstr>_Toc345681396</vt:lpwstr>
      </vt:variant>
      <vt:variant>
        <vt:i4>1900605</vt:i4>
      </vt:variant>
      <vt:variant>
        <vt:i4>546</vt:i4>
      </vt:variant>
      <vt:variant>
        <vt:i4>0</vt:i4>
      </vt:variant>
      <vt:variant>
        <vt:i4>5</vt:i4>
      </vt:variant>
      <vt:variant>
        <vt:lpwstr/>
      </vt:variant>
      <vt:variant>
        <vt:lpwstr>_Toc345681395</vt:lpwstr>
      </vt:variant>
      <vt:variant>
        <vt:i4>1900605</vt:i4>
      </vt:variant>
      <vt:variant>
        <vt:i4>540</vt:i4>
      </vt:variant>
      <vt:variant>
        <vt:i4>0</vt:i4>
      </vt:variant>
      <vt:variant>
        <vt:i4>5</vt:i4>
      </vt:variant>
      <vt:variant>
        <vt:lpwstr/>
      </vt:variant>
      <vt:variant>
        <vt:lpwstr>_Toc345681394</vt:lpwstr>
      </vt:variant>
      <vt:variant>
        <vt:i4>1900605</vt:i4>
      </vt:variant>
      <vt:variant>
        <vt:i4>534</vt:i4>
      </vt:variant>
      <vt:variant>
        <vt:i4>0</vt:i4>
      </vt:variant>
      <vt:variant>
        <vt:i4>5</vt:i4>
      </vt:variant>
      <vt:variant>
        <vt:lpwstr/>
      </vt:variant>
      <vt:variant>
        <vt:lpwstr>_Toc345681393</vt:lpwstr>
      </vt:variant>
      <vt:variant>
        <vt:i4>1900605</vt:i4>
      </vt:variant>
      <vt:variant>
        <vt:i4>528</vt:i4>
      </vt:variant>
      <vt:variant>
        <vt:i4>0</vt:i4>
      </vt:variant>
      <vt:variant>
        <vt:i4>5</vt:i4>
      </vt:variant>
      <vt:variant>
        <vt:lpwstr/>
      </vt:variant>
      <vt:variant>
        <vt:lpwstr>_Toc345681392</vt:lpwstr>
      </vt:variant>
      <vt:variant>
        <vt:i4>1900605</vt:i4>
      </vt:variant>
      <vt:variant>
        <vt:i4>522</vt:i4>
      </vt:variant>
      <vt:variant>
        <vt:i4>0</vt:i4>
      </vt:variant>
      <vt:variant>
        <vt:i4>5</vt:i4>
      </vt:variant>
      <vt:variant>
        <vt:lpwstr/>
      </vt:variant>
      <vt:variant>
        <vt:lpwstr>_Toc345681391</vt:lpwstr>
      </vt:variant>
      <vt:variant>
        <vt:i4>1900605</vt:i4>
      </vt:variant>
      <vt:variant>
        <vt:i4>516</vt:i4>
      </vt:variant>
      <vt:variant>
        <vt:i4>0</vt:i4>
      </vt:variant>
      <vt:variant>
        <vt:i4>5</vt:i4>
      </vt:variant>
      <vt:variant>
        <vt:lpwstr/>
      </vt:variant>
      <vt:variant>
        <vt:lpwstr>_Toc345681390</vt:lpwstr>
      </vt:variant>
      <vt:variant>
        <vt:i4>1835069</vt:i4>
      </vt:variant>
      <vt:variant>
        <vt:i4>510</vt:i4>
      </vt:variant>
      <vt:variant>
        <vt:i4>0</vt:i4>
      </vt:variant>
      <vt:variant>
        <vt:i4>5</vt:i4>
      </vt:variant>
      <vt:variant>
        <vt:lpwstr/>
      </vt:variant>
      <vt:variant>
        <vt:lpwstr>_Toc345681389</vt:lpwstr>
      </vt:variant>
      <vt:variant>
        <vt:i4>1835069</vt:i4>
      </vt:variant>
      <vt:variant>
        <vt:i4>504</vt:i4>
      </vt:variant>
      <vt:variant>
        <vt:i4>0</vt:i4>
      </vt:variant>
      <vt:variant>
        <vt:i4>5</vt:i4>
      </vt:variant>
      <vt:variant>
        <vt:lpwstr/>
      </vt:variant>
      <vt:variant>
        <vt:lpwstr>_Toc345681388</vt:lpwstr>
      </vt:variant>
      <vt:variant>
        <vt:i4>1835069</vt:i4>
      </vt:variant>
      <vt:variant>
        <vt:i4>498</vt:i4>
      </vt:variant>
      <vt:variant>
        <vt:i4>0</vt:i4>
      </vt:variant>
      <vt:variant>
        <vt:i4>5</vt:i4>
      </vt:variant>
      <vt:variant>
        <vt:lpwstr/>
      </vt:variant>
      <vt:variant>
        <vt:lpwstr>_Toc345681387</vt:lpwstr>
      </vt:variant>
      <vt:variant>
        <vt:i4>1835069</vt:i4>
      </vt:variant>
      <vt:variant>
        <vt:i4>492</vt:i4>
      </vt:variant>
      <vt:variant>
        <vt:i4>0</vt:i4>
      </vt:variant>
      <vt:variant>
        <vt:i4>5</vt:i4>
      </vt:variant>
      <vt:variant>
        <vt:lpwstr/>
      </vt:variant>
      <vt:variant>
        <vt:lpwstr>_Toc345681386</vt:lpwstr>
      </vt:variant>
      <vt:variant>
        <vt:i4>1835069</vt:i4>
      </vt:variant>
      <vt:variant>
        <vt:i4>486</vt:i4>
      </vt:variant>
      <vt:variant>
        <vt:i4>0</vt:i4>
      </vt:variant>
      <vt:variant>
        <vt:i4>5</vt:i4>
      </vt:variant>
      <vt:variant>
        <vt:lpwstr/>
      </vt:variant>
      <vt:variant>
        <vt:lpwstr>_Toc345681385</vt:lpwstr>
      </vt:variant>
      <vt:variant>
        <vt:i4>1835069</vt:i4>
      </vt:variant>
      <vt:variant>
        <vt:i4>480</vt:i4>
      </vt:variant>
      <vt:variant>
        <vt:i4>0</vt:i4>
      </vt:variant>
      <vt:variant>
        <vt:i4>5</vt:i4>
      </vt:variant>
      <vt:variant>
        <vt:lpwstr/>
      </vt:variant>
      <vt:variant>
        <vt:lpwstr>_Toc345681384</vt:lpwstr>
      </vt:variant>
      <vt:variant>
        <vt:i4>1835069</vt:i4>
      </vt:variant>
      <vt:variant>
        <vt:i4>474</vt:i4>
      </vt:variant>
      <vt:variant>
        <vt:i4>0</vt:i4>
      </vt:variant>
      <vt:variant>
        <vt:i4>5</vt:i4>
      </vt:variant>
      <vt:variant>
        <vt:lpwstr/>
      </vt:variant>
      <vt:variant>
        <vt:lpwstr>_Toc345681383</vt:lpwstr>
      </vt:variant>
      <vt:variant>
        <vt:i4>1179706</vt:i4>
      </vt:variant>
      <vt:variant>
        <vt:i4>458</vt:i4>
      </vt:variant>
      <vt:variant>
        <vt:i4>0</vt:i4>
      </vt:variant>
      <vt:variant>
        <vt:i4>5</vt:i4>
      </vt:variant>
      <vt:variant>
        <vt:lpwstr/>
      </vt:variant>
      <vt:variant>
        <vt:lpwstr>_Toc325555971</vt:lpwstr>
      </vt:variant>
      <vt:variant>
        <vt:i4>1179706</vt:i4>
      </vt:variant>
      <vt:variant>
        <vt:i4>452</vt:i4>
      </vt:variant>
      <vt:variant>
        <vt:i4>0</vt:i4>
      </vt:variant>
      <vt:variant>
        <vt:i4>5</vt:i4>
      </vt:variant>
      <vt:variant>
        <vt:lpwstr/>
      </vt:variant>
      <vt:variant>
        <vt:lpwstr>_Toc325555970</vt:lpwstr>
      </vt:variant>
      <vt:variant>
        <vt:i4>1179706</vt:i4>
      </vt:variant>
      <vt:variant>
        <vt:i4>446</vt:i4>
      </vt:variant>
      <vt:variant>
        <vt:i4>0</vt:i4>
      </vt:variant>
      <vt:variant>
        <vt:i4>5</vt:i4>
      </vt:variant>
      <vt:variant>
        <vt:lpwstr/>
      </vt:variant>
      <vt:variant>
        <vt:lpwstr>_Toc325555970</vt:lpwstr>
      </vt:variant>
      <vt:variant>
        <vt:i4>1179706</vt:i4>
      </vt:variant>
      <vt:variant>
        <vt:i4>440</vt:i4>
      </vt:variant>
      <vt:variant>
        <vt:i4>0</vt:i4>
      </vt:variant>
      <vt:variant>
        <vt:i4>5</vt:i4>
      </vt:variant>
      <vt:variant>
        <vt:lpwstr/>
      </vt:variant>
      <vt:variant>
        <vt:lpwstr>_Toc325555970</vt:lpwstr>
      </vt:variant>
      <vt:variant>
        <vt:i4>1179706</vt:i4>
      </vt:variant>
      <vt:variant>
        <vt:i4>434</vt:i4>
      </vt:variant>
      <vt:variant>
        <vt:i4>0</vt:i4>
      </vt:variant>
      <vt:variant>
        <vt:i4>5</vt:i4>
      </vt:variant>
      <vt:variant>
        <vt:lpwstr/>
      </vt:variant>
      <vt:variant>
        <vt:lpwstr>_Toc325555970</vt:lpwstr>
      </vt:variant>
      <vt:variant>
        <vt:i4>1179706</vt:i4>
      </vt:variant>
      <vt:variant>
        <vt:i4>428</vt:i4>
      </vt:variant>
      <vt:variant>
        <vt:i4>0</vt:i4>
      </vt:variant>
      <vt:variant>
        <vt:i4>5</vt:i4>
      </vt:variant>
      <vt:variant>
        <vt:lpwstr/>
      </vt:variant>
      <vt:variant>
        <vt:lpwstr>_Toc325555970</vt:lpwstr>
      </vt:variant>
      <vt:variant>
        <vt:i4>1245242</vt:i4>
      </vt:variant>
      <vt:variant>
        <vt:i4>422</vt:i4>
      </vt:variant>
      <vt:variant>
        <vt:i4>0</vt:i4>
      </vt:variant>
      <vt:variant>
        <vt:i4>5</vt:i4>
      </vt:variant>
      <vt:variant>
        <vt:lpwstr/>
      </vt:variant>
      <vt:variant>
        <vt:lpwstr>_Toc325555969</vt:lpwstr>
      </vt:variant>
      <vt:variant>
        <vt:i4>1245242</vt:i4>
      </vt:variant>
      <vt:variant>
        <vt:i4>416</vt:i4>
      </vt:variant>
      <vt:variant>
        <vt:i4>0</vt:i4>
      </vt:variant>
      <vt:variant>
        <vt:i4>5</vt:i4>
      </vt:variant>
      <vt:variant>
        <vt:lpwstr/>
      </vt:variant>
      <vt:variant>
        <vt:lpwstr>_Toc325555968</vt:lpwstr>
      </vt:variant>
      <vt:variant>
        <vt:i4>1245242</vt:i4>
      </vt:variant>
      <vt:variant>
        <vt:i4>410</vt:i4>
      </vt:variant>
      <vt:variant>
        <vt:i4>0</vt:i4>
      </vt:variant>
      <vt:variant>
        <vt:i4>5</vt:i4>
      </vt:variant>
      <vt:variant>
        <vt:lpwstr/>
      </vt:variant>
      <vt:variant>
        <vt:lpwstr>_Toc325555967</vt:lpwstr>
      </vt:variant>
      <vt:variant>
        <vt:i4>1245242</vt:i4>
      </vt:variant>
      <vt:variant>
        <vt:i4>404</vt:i4>
      </vt:variant>
      <vt:variant>
        <vt:i4>0</vt:i4>
      </vt:variant>
      <vt:variant>
        <vt:i4>5</vt:i4>
      </vt:variant>
      <vt:variant>
        <vt:lpwstr/>
      </vt:variant>
      <vt:variant>
        <vt:lpwstr>_Toc325555966</vt:lpwstr>
      </vt:variant>
      <vt:variant>
        <vt:i4>1245242</vt:i4>
      </vt:variant>
      <vt:variant>
        <vt:i4>398</vt:i4>
      </vt:variant>
      <vt:variant>
        <vt:i4>0</vt:i4>
      </vt:variant>
      <vt:variant>
        <vt:i4>5</vt:i4>
      </vt:variant>
      <vt:variant>
        <vt:lpwstr/>
      </vt:variant>
      <vt:variant>
        <vt:lpwstr>_Toc325555965</vt:lpwstr>
      </vt:variant>
      <vt:variant>
        <vt:i4>1245242</vt:i4>
      </vt:variant>
      <vt:variant>
        <vt:i4>392</vt:i4>
      </vt:variant>
      <vt:variant>
        <vt:i4>0</vt:i4>
      </vt:variant>
      <vt:variant>
        <vt:i4>5</vt:i4>
      </vt:variant>
      <vt:variant>
        <vt:lpwstr/>
      </vt:variant>
      <vt:variant>
        <vt:lpwstr>_Toc325555964</vt:lpwstr>
      </vt:variant>
      <vt:variant>
        <vt:i4>1048634</vt:i4>
      </vt:variant>
      <vt:variant>
        <vt:i4>386</vt:i4>
      </vt:variant>
      <vt:variant>
        <vt:i4>0</vt:i4>
      </vt:variant>
      <vt:variant>
        <vt:i4>5</vt:i4>
      </vt:variant>
      <vt:variant>
        <vt:lpwstr/>
      </vt:variant>
      <vt:variant>
        <vt:lpwstr>_Toc325555956</vt:lpwstr>
      </vt:variant>
      <vt:variant>
        <vt:i4>3080262</vt:i4>
      </vt:variant>
      <vt:variant>
        <vt:i4>381</vt:i4>
      </vt:variant>
      <vt:variant>
        <vt:i4>0</vt:i4>
      </vt:variant>
      <vt:variant>
        <vt:i4>5</vt:i4>
      </vt:variant>
      <vt:variant>
        <vt:lpwstr>mailto:tender@finance.gov.mv</vt:lpwstr>
      </vt:variant>
      <vt:variant>
        <vt:lpwstr/>
      </vt:variant>
      <vt:variant>
        <vt:i4>8060962</vt:i4>
      </vt:variant>
      <vt:variant>
        <vt:i4>378</vt:i4>
      </vt:variant>
      <vt:variant>
        <vt:i4>0</vt:i4>
      </vt:variant>
      <vt:variant>
        <vt:i4>5</vt:i4>
      </vt:variant>
      <vt:variant>
        <vt:lpwstr>http://www.finance.gov.mv/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1179738</vt:i4>
      </vt:variant>
      <vt:variant>
        <vt:i4>372</vt:i4>
      </vt:variant>
      <vt:variant>
        <vt:i4>0</vt:i4>
      </vt:variant>
      <vt:variant>
        <vt:i4>5</vt:i4>
      </vt:variant>
      <vt:variant>
        <vt:lpwstr>http://www.worldbank.org/debarr.</vt:lpwstr>
      </vt:variant>
      <vt:variant>
        <vt:lpwstr/>
      </vt:variant>
      <vt:variant>
        <vt:i4>1507389</vt:i4>
      </vt:variant>
      <vt:variant>
        <vt:i4>365</vt:i4>
      </vt:variant>
      <vt:variant>
        <vt:i4>0</vt:i4>
      </vt:variant>
      <vt:variant>
        <vt:i4>5</vt:i4>
      </vt:variant>
      <vt:variant>
        <vt:lpwstr/>
      </vt:variant>
      <vt:variant>
        <vt:lpwstr>_Toc325723964</vt:lpwstr>
      </vt:variant>
      <vt:variant>
        <vt:i4>1507389</vt:i4>
      </vt:variant>
      <vt:variant>
        <vt:i4>359</vt:i4>
      </vt:variant>
      <vt:variant>
        <vt:i4>0</vt:i4>
      </vt:variant>
      <vt:variant>
        <vt:i4>5</vt:i4>
      </vt:variant>
      <vt:variant>
        <vt:lpwstr/>
      </vt:variant>
      <vt:variant>
        <vt:lpwstr>_Toc325723963</vt:lpwstr>
      </vt:variant>
      <vt:variant>
        <vt:i4>1507389</vt:i4>
      </vt:variant>
      <vt:variant>
        <vt:i4>353</vt:i4>
      </vt:variant>
      <vt:variant>
        <vt:i4>0</vt:i4>
      </vt:variant>
      <vt:variant>
        <vt:i4>5</vt:i4>
      </vt:variant>
      <vt:variant>
        <vt:lpwstr/>
      </vt:variant>
      <vt:variant>
        <vt:lpwstr>_Toc325723962</vt:lpwstr>
      </vt:variant>
      <vt:variant>
        <vt:i4>1507389</vt:i4>
      </vt:variant>
      <vt:variant>
        <vt:i4>347</vt:i4>
      </vt:variant>
      <vt:variant>
        <vt:i4>0</vt:i4>
      </vt:variant>
      <vt:variant>
        <vt:i4>5</vt:i4>
      </vt:variant>
      <vt:variant>
        <vt:lpwstr/>
      </vt:variant>
      <vt:variant>
        <vt:lpwstr>_Toc325723961</vt:lpwstr>
      </vt:variant>
      <vt:variant>
        <vt:i4>1507389</vt:i4>
      </vt:variant>
      <vt:variant>
        <vt:i4>341</vt:i4>
      </vt:variant>
      <vt:variant>
        <vt:i4>0</vt:i4>
      </vt:variant>
      <vt:variant>
        <vt:i4>5</vt:i4>
      </vt:variant>
      <vt:variant>
        <vt:lpwstr/>
      </vt:variant>
      <vt:variant>
        <vt:lpwstr>_Toc325723960</vt:lpwstr>
      </vt:variant>
      <vt:variant>
        <vt:i4>1310781</vt:i4>
      </vt:variant>
      <vt:variant>
        <vt:i4>335</vt:i4>
      </vt:variant>
      <vt:variant>
        <vt:i4>0</vt:i4>
      </vt:variant>
      <vt:variant>
        <vt:i4>5</vt:i4>
      </vt:variant>
      <vt:variant>
        <vt:lpwstr/>
      </vt:variant>
      <vt:variant>
        <vt:lpwstr>_Toc325723959</vt:lpwstr>
      </vt:variant>
      <vt:variant>
        <vt:i4>1310781</vt:i4>
      </vt:variant>
      <vt:variant>
        <vt:i4>329</vt:i4>
      </vt:variant>
      <vt:variant>
        <vt:i4>0</vt:i4>
      </vt:variant>
      <vt:variant>
        <vt:i4>5</vt:i4>
      </vt:variant>
      <vt:variant>
        <vt:lpwstr/>
      </vt:variant>
      <vt:variant>
        <vt:lpwstr>_Toc325723958</vt:lpwstr>
      </vt:variant>
      <vt:variant>
        <vt:i4>1310781</vt:i4>
      </vt:variant>
      <vt:variant>
        <vt:i4>323</vt:i4>
      </vt:variant>
      <vt:variant>
        <vt:i4>0</vt:i4>
      </vt:variant>
      <vt:variant>
        <vt:i4>5</vt:i4>
      </vt:variant>
      <vt:variant>
        <vt:lpwstr/>
      </vt:variant>
      <vt:variant>
        <vt:lpwstr>_Toc325723957</vt:lpwstr>
      </vt:variant>
      <vt:variant>
        <vt:i4>1310781</vt:i4>
      </vt:variant>
      <vt:variant>
        <vt:i4>317</vt:i4>
      </vt:variant>
      <vt:variant>
        <vt:i4>0</vt:i4>
      </vt:variant>
      <vt:variant>
        <vt:i4>5</vt:i4>
      </vt:variant>
      <vt:variant>
        <vt:lpwstr/>
      </vt:variant>
      <vt:variant>
        <vt:lpwstr>_Toc325723956</vt:lpwstr>
      </vt:variant>
      <vt:variant>
        <vt:i4>1310781</vt:i4>
      </vt:variant>
      <vt:variant>
        <vt:i4>311</vt:i4>
      </vt:variant>
      <vt:variant>
        <vt:i4>0</vt:i4>
      </vt:variant>
      <vt:variant>
        <vt:i4>5</vt:i4>
      </vt:variant>
      <vt:variant>
        <vt:lpwstr/>
      </vt:variant>
      <vt:variant>
        <vt:lpwstr>_Toc325723955</vt:lpwstr>
      </vt:variant>
      <vt:variant>
        <vt:i4>1310781</vt:i4>
      </vt:variant>
      <vt:variant>
        <vt:i4>305</vt:i4>
      </vt:variant>
      <vt:variant>
        <vt:i4>0</vt:i4>
      </vt:variant>
      <vt:variant>
        <vt:i4>5</vt:i4>
      </vt:variant>
      <vt:variant>
        <vt:lpwstr/>
      </vt:variant>
      <vt:variant>
        <vt:lpwstr>_Toc325723954</vt:lpwstr>
      </vt:variant>
      <vt:variant>
        <vt:i4>1310781</vt:i4>
      </vt:variant>
      <vt:variant>
        <vt:i4>299</vt:i4>
      </vt:variant>
      <vt:variant>
        <vt:i4>0</vt:i4>
      </vt:variant>
      <vt:variant>
        <vt:i4>5</vt:i4>
      </vt:variant>
      <vt:variant>
        <vt:lpwstr/>
      </vt:variant>
      <vt:variant>
        <vt:lpwstr>_Toc325723953</vt:lpwstr>
      </vt:variant>
      <vt:variant>
        <vt:i4>1310781</vt:i4>
      </vt:variant>
      <vt:variant>
        <vt:i4>293</vt:i4>
      </vt:variant>
      <vt:variant>
        <vt:i4>0</vt:i4>
      </vt:variant>
      <vt:variant>
        <vt:i4>5</vt:i4>
      </vt:variant>
      <vt:variant>
        <vt:lpwstr/>
      </vt:variant>
      <vt:variant>
        <vt:lpwstr>_Toc325723952</vt:lpwstr>
      </vt:variant>
      <vt:variant>
        <vt:i4>1310781</vt:i4>
      </vt:variant>
      <vt:variant>
        <vt:i4>287</vt:i4>
      </vt:variant>
      <vt:variant>
        <vt:i4>0</vt:i4>
      </vt:variant>
      <vt:variant>
        <vt:i4>5</vt:i4>
      </vt:variant>
      <vt:variant>
        <vt:lpwstr/>
      </vt:variant>
      <vt:variant>
        <vt:lpwstr>_Toc325723951</vt:lpwstr>
      </vt:variant>
      <vt:variant>
        <vt:i4>1310781</vt:i4>
      </vt:variant>
      <vt:variant>
        <vt:i4>281</vt:i4>
      </vt:variant>
      <vt:variant>
        <vt:i4>0</vt:i4>
      </vt:variant>
      <vt:variant>
        <vt:i4>5</vt:i4>
      </vt:variant>
      <vt:variant>
        <vt:lpwstr/>
      </vt:variant>
      <vt:variant>
        <vt:lpwstr>_Toc325723950</vt:lpwstr>
      </vt:variant>
      <vt:variant>
        <vt:i4>1376317</vt:i4>
      </vt:variant>
      <vt:variant>
        <vt:i4>275</vt:i4>
      </vt:variant>
      <vt:variant>
        <vt:i4>0</vt:i4>
      </vt:variant>
      <vt:variant>
        <vt:i4>5</vt:i4>
      </vt:variant>
      <vt:variant>
        <vt:lpwstr/>
      </vt:variant>
      <vt:variant>
        <vt:lpwstr>_Toc325723949</vt:lpwstr>
      </vt:variant>
      <vt:variant>
        <vt:i4>1376317</vt:i4>
      </vt:variant>
      <vt:variant>
        <vt:i4>269</vt:i4>
      </vt:variant>
      <vt:variant>
        <vt:i4>0</vt:i4>
      </vt:variant>
      <vt:variant>
        <vt:i4>5</vt:i4>
      </vt:variant>
      <vt:variant>
        <vt:lpwstr/>
      </vt:variant>
      <vt:variant>
        <vt:lpwstr>_Toc325723948</vt:lpwstr>
      </vt:variant>
      <vt:variant>
        <vt:i4>1376317</vt:i4>
      </vt:variant>
      <vt:variant>
        <vt:i4>263</vt:i4>
      </vt:variant>
      <vt:variant>
        <vt:i4>0</vt:i4>
      </vt:variant>
      <vt:variant>
        <vt:i4>5</vt:i4>
      </vt:variant>
      <vt:variant>
        <vt:lpwstr/>
      </vt:variant>
      <vt:variant>
        <vt:lpwstr>_Toc325723947</vt:lpwstr>
      </vt:variant>
      <vt:variant>
        <vt:i4>1376317</vt:i4>
      </vt:variant>
      <vt:variant>
        <vt:i4>257</vt:i4>
      </vt:variant>
      <vt:variant>
        <vt:i4>0</vt:i4>
      </vt:variant>
      <vt:variant>
        <vt:i4>5</vt:i4>
      </vt:variant>
      <vt:variant>
        <vt:lpwstr/>
      </vt:variant>
      <vt:variant>
        <vt:lpwstr>_Toc325723946</vt:lpwstr>
      </vt:variant>
      <vt:variant>
        <vt:i4>1376317</vt:i4>
      </vt:variant>
      <vt:variant>
        <vt:i4>251</vt:i4>
      </vt:variant>
      <vt:variant>
        <vt:i4>0</vt:i4>
      </vt:variant>
      <vt:variant>
        <vt:i4>5</vt:i4>
      </vt:variant>
      <vt:variant>
        <vt:lpwstr/>
      </vt:variant>
      <vt:variant>
        <vt:lpwstr>_Toc325723945</vt:lpwstr>
      </vt:variant>
      <vt:variant>
        <vt:i4>1376317</vt:i4>
      </vt:variant>
      <vt:variant>
        <vt:i4>245</vt:i4>
      </vt:variant>
      <vt:variant>
        <vt:i4>0</vt:i4>
      </vt:variant>
      <vt:variant>
        <vt:i4>5</vt:i4>
      </vt:variant>
      <vt:variant>
        <vt:lpwstr/>
      </vt:variant>
      <vt:variant>
        <vt:lpwstr>_Toc325723944</vt:lpwstr>
      </vt:variant>
      <vt:variant>
        <vt:i4>1376317</vt:i4>
      </vt:variant>
      <vt:variant>
        <vt:i4>239</vt:i4>
      </vt:variant>
      <vt:variant>
        <vt:i4>0</vt:i4>
      </vt:variant>
      <vt:variant>
        <vt:i4>5</vt:i4>
      </vt:variant>
      <vt:variant>
        <vt:lpwstr/>
      </vt:variant>
      <vt:variant>
        <vt:lpwstr>_Toc325723943</vt:lpwstr>
      </vt:variant>
      <vt:variant>
        <vt:i4>1376317</vt:i4>
      </vt:variant>
      <vt:variant>
        <vt:i4>233</vt:i4>
      </vt:variant>
      <vt:variant>
        <vt:i4>0</vt:i4>
      </vt:variant>
      <vt:variant>
        <vt:i4>5</vt:i4>
      </vt:variant>
      <vt:variant>
        <vt:lpwstr/>
      </vt:variant>
      <vt:variant>
        <vt:lpwstr>_Toc325723942</vt:lpwstr>
      </vt:variant>
      <vt:variant>
        <vt:i4>1376317</vt:i4>
      </vt:variant>
      <vt:variant>
        <vt:i4>227</vt:i4>
      </vt:variant>
      <vt:variant>
        <vt:i4>0</vt:i4>
      </vt:variant>
      <vt:variant>
        <vt:i4>5</vt:i4>
      </vt:variant>
      <vt:variant>
        <vt:lpwstr/>
      </vt:variant>
      <vt:variant>
        <vt:lpwstr>_Toc325723941</vt:lpwstr>
      </vt:variant>
      <vt:variant>
        <vt:i4>1376317</vt:i4>
      </vt:variant>
      <vt:variant>
        <vt:i4>221</vt:i4>
      </vt:variant>
      <vt:variant>
        <vt:i4>0</vt:i4>
      </vt:variant>
      <vt:variant>
        <vt:i4>5</vt:i4>
      </vt:variant>
      <vt:variant>
        <vt:lpwstr/>
      </vt:variant>
      <vt:variant>
        <vt:lpwstr>_Toc325723940</vt:lpwstr>
      </vt:variant>
      <vt:variant>
        <vt:i4>1179709</vt:i4>
      </vt:variant>
      <vt:variant>
        <vt:i4>215</vt:i4>
      </vt:variant>
      <vt:variant>
        <vt:i4>0</vt:i4>
      </vt:variant>
      <vt:variant>
        <vt:i4>5</vt:i4>
      </vt:variant>
      <vt:variant>
        <vt:lpwstr/>
      </vt:variant>
      <vt:variant>
        <vt:lpwstr>_Toc325723939</vt:lpwstr>
      </vt:variant>
      <vt:variant>
        <vt:i4>1179709</vt:i4>
      </vt:variant>
      <vt:variant>
        <vt:i4>209</vt:i4>
      </vt:variant>
      <vt:variant>
        <vt:i4>0</vt:i4>
      </vt:variant>
      <vt:variant>
        <vt:i4>5</vt:i4>
      </vt:variant>
      <vt:variant>
        <vt:lpwstr/>
      </vt:variant>
      <vt:variant>
        <vt:lpwstr>_Toc325723938</vt:lpwstr>
      </vt:variant>
      <vt:variant>
        <vt:i4>1179709</vt:i4>
      </vt:variant>
      <vt:variant>
        <vt:i4>203</vt:i4>
      </vt:variant>
      <vt:variant>
        <vt:i4>0</vt:i4>
      </vt:variant>
      <vt:variant>
        <vt:i4>5</vt:i4>
      </vt:variant>
      <vt:variant>
        <vt:lpwstr/>
      </vt:variant>
      <vt:variant>
        <vt:lpwstr>_Toc325723937</vt:lpwstr>
      </vt:variant>
      <vt:variant>
        <vt:i4>1179709</vt:i4>
      </vt:variant>
      <vt:variant>
        <vt:i4>197</vt:i4>
      </vt:variant>
      <vt:variant>
        <vt:i4>0</vt:i4>
      </vt:variant>
      <vt:variant>
        <vt:i4>5</vt:i4>
      </vt:variant>
      <vt:variant>
        <vt:lpwstr/>
      </vt:variant>
      <vt:variant>
        <vt:lpwstr>_Toc325723936</vt:lpwstr>
      </vt:variant>
      <vt:variant>
        <vt:i4>1179709</vt:i4>
      </vt:variant>
      <vt:variant>
        <vt:i4>191</vt:i4>
      </vt:variant>
      <vt:variant>
        <vt:i4>0</vt:i4>
      </vt:variant>
      <vt:variant>
        <vt:i4>5</vt:i4>
      </vt:variant>
      <vt:variant>
        <vt:lpwstr/>
      </vt:variant>
      <vt:variant>
        <vt:lpwstr>_Toc325723935</vt:lpwstr>
      </vt:variant>
      <vt:variant>
        <vt:i4>1179709</vt:i4>
      </vt:variant>
      <vt:variant>
        <vt:i4>185</vt:i4>
      </vt:variant>
      <vt:variant>
        <vt:i4>0</vt:i4>
      </vt:variant>
      <vt:variant>
        <vt:i4>5</vt:i4>
      </vt:variant>
      <vt:variant>
        <vt:lpwstr/>
      </vt:variant>
      <vt:variant>
        <vt:lpwstr>_Toc325723934</vt:lpwstr>
      </vt:variant>
      <vt:variant>
        <vt:i4>1179709</vt:i4>
      </vt:variant>
      <vt:variant>
        <vt:i4>179</vt:i4>
      </vt:variant>
      <vt:variant>
        <vt:i4>0</vt:i4>
      </vt:variant>
      <vt:variant>
        <vt:i4>5</vt:i4>
      </vt:variant>
      <vt:variant>
        <vt:lpwstr/>
      </vt:variant>
      <vt:variant>
        <vt:lpwstr>_Toc325723933</vt:lpwstr>
      </vt:variant>
      <vt:variant>
        <vt:i4>1179709</vt:i4>
      </vt:variant>
      <vt:variant>
        <vt:i4>173</vt:i4>
      </vt:variant>
      <vt:variant>
        <vt:i4>0</vt:i4>
      </vt:variant>
      <vt:variant>
        <vt:i4>5</vt:i4>
      </vt:variant>
      <vt:variant>
        <vt:lpwstr/>
      </vt:variant>
      <vt:variant>
        <vt:lpwstr>_Toc325723932</vt:lpwstr>
      </vt:variant>
      <vt:variant>
        <vt:i4>1179709</vt:i4>
      </vt:variant>
      <vt:variant>
        <vt:i4>167</vt:i4>
      </vt:variant>
      <vt:variant>
        <vt:i4>0</vt:i4>
      </vt:variant>
      <vt:variant>
        <vt:i4>5</vt:i4>
      </vt:variant>
      <vt:variant>
        <vt:lpwstr/>
      </vt:variant>
      <vt:variant>
        <vt:lpwstr>_Toc325723931</vt:lpwstr>
      </vt:variant>
      <vt:variant>
        <vt:i4>1179709</vt:i4>
      </vt:variant>
      <vt:variant>
        <vt:i4>161</vt:i4>
      </vt:variant>
      <vt:variant>
        <vt:i4>0</vt:i4>
      </vt:variant>
      <vt:variant>
        <vt:i4>5</vt:i4>
      </vt:variant>
      <vt:variant>
        <vt:lpwstr/>
      </vt:variant>
      <vt:variant>
        <vt:lpwstr>_Toc325723930</vt:lpwstr>
      </vt:variant>
      <vt:variant>
        <vt:i4>1245245</vt:i4>
      </vt:variant>
      <vt:variant>
        <vt:i4>155</vt:i4>
      </vt:variant>
      <vt:variant>
        <vt:i4>0</vt:i4>
      </vt:variant>
      <vt:variant>
        <vt:i4>5</vt:i4>
      </vt:variant>
      <vt:variant>
        <vt:lpwstr/>
      </vt:variant>
      <vt:variant>
        <vt:lpwstr>_Toc325723929</vt:lpwstr>
      </vt:variant>
      <vt:variant>
        <vt:i4>1245245</vt:i4>
      </vt:variant>
      <vt:variant>
        <vt:i4>149</vt:i4>
      </vt:variant>
      <vt:variant>
        <vt:i4>0</vt:i4>
      </vt:variant>
      <vt:variant>
        <vt:i4>5</vt:i4>
      </vt:variant>
      <vt:variant>
        <vt:lpwstr/>
      </vt:variant>
      <vt:variant>
        <vt:lpwstr>_Toc325723928</vt:lpwstr>
      </vt:variant>
      <vt:variant>
        <vt:i4>1245245</vt:i4>
      </vt:variant>
      <vt:variant>
        <vt:i4>143</vt:i4>
      </vt:variant>
      <vt:variant>
        <vt:i4>0</vt:i4>
      </vt:variant>
      <vt:variant>
        <vt:i4>5</vt:i4>
      </vt:variant>
      <vt:variant>
        <vt:lpwstr/>
      </vt:variant>
      <vt:variant>
        <vt:lpwstr>_Toc325723927</vt:lpwstr>
      </vt:variant>
      <vt:variant>
        <vt:i4>1245245</vt:i4>
      </vt:variant>
      <vt:variant>
        <vt:i4>137</vt:i4>
      </vt:variant>
      <vt:variant>
        <vt:i4>0</vt:i4>
      </vt:variant>
      <vt:variant>
        <vt:i4>5</vt:i4>
      </vt:variant>
      <vt:variant>
        <vt:lpwstr/>
      </vt:variant>
      <vt:variant>
        <vt:lpwstr>_Toc325723926</vt:lpwstr>
      </vt:variant>
      <vt:variant>
        <vt:i4>1245245</vt:i4>
      </vt:variant>
      <vt:variant>
        <vt:i4>131</vt:i4>
      </vt:variant>
      <vt:variant>
        <vt:i4>0</vt:i4>
      </vt:variant>
      <vt:variant>
        <vt:i4>5</vt:i4>
      </vt:variant>
      <vt:variant>
        <vt:lpwstr/>
      </vt:variant>
      <vt:variant>
        <vt:lpwstr>_Toc325723925</vt:lpwstr>
      </vt:variant>
      <vt:variant>
        <vt:i4>1245245</vt:i4>
      </vt:variant>
      <vt:variant>
        <vt:i4>125</vt:i4>
      </vt:variant>
      <vt:variant>
        <vt:i4>0</vt:i4>
      </vt:variant>
      <vt:variant>
        <vt:i4>5</vt:i4>
      </vt:variant>
      <vt:variant>
        <vt:lpwstr/>
      </vt:variant>
      <vt:variant>
        <vt:lpwstr>_Toc325723924</vt:lpwstr>
      </vt:variant>
      <vt:variant>
        <vt:i4>1245245</vt:i4>
      </vt:variant>
      <vt:variant>
        <vt:i4>119</vt:i4>
      </vt:variant>
      <vt:variant>
        <vt:i4>0</vt:i4>
      </vt:variant>
      <vt:variant>
        <vt:i4>5</vt:i4>
      </vt:variant>
      <vt:variant>
        <vt:lpwstr/>
      </vt:variant>
      <vt:variant>
        <vt:lpwstr>_Toc325723923</vt:lpwstr>
      </vt:variant>
      <vt:variant>
        <vt:i4>1245245</vt:i4>
      </vt:variant>
      <vt:variant>
        <vt:i4>113</vt:i4>
      </vt:variant>
      <vt:variant>
        <vt:i4>0</vt:i4>
      </vt:variant>
      <vt:variant>
        <vt:i4>5</vt:i4>
      </vt:variant>
      <vt:variant>
        <vt:lpwstr/>
      </vt:variant>
      <vt:variant>
        <vt:lpwstr>_Toc325723922</vt:lpwstr>
      </vt:variant>
      <vt:variant>
        <vt:i4>1245245</vt:i4>
      </vt:variant>
      <vt:variant>
        <vt:i4>107</vt:i4>
      </vt:variant>
      <vt:variant>
        <vt:i4>0</vt:i4>
      </vt:variant>
      <vt:variant>
        <vt:i4>5</vt:i4>
      </vt:variant>
      <vt:variant>
        <vt:lpwstr/>
      </vt:variant>
      <vt:variant>
        <vt:lpwstr>_Toc325723921</vt:lpwstr>
      </vt:variant>
      <vt:variant>
        <vt:i4>1245245</vt:i4>
      </vt:variant>
      <vt:variant>
        <vt:i4>101</vt:i4>
      </vt:variant>
      <vt:variant>
        <vt:i4>0</vt:i4>
      </vt:variant>
      <vt:variant>
        <vt:i4>5</vt:i4>
      </vt:variant>
      <vt:variant>
        <vt:lpwstr/>
      </vt:variant>
      <vt:variant>
        <vt:lpwstr>_Toc325723920</vt:lpwstr>
      </vt:variant>
      <vt:variant>
        <vt:i4>1048637</vt:i4>
      </vt:variant>
      <vt:variant>
        <vt:i4>95</vt:i4>
      </vt:variant>
      <vt:variant>
        <vt:i4>0</vt:i4>
      </vt:variant>
      <vt:variant>
        <vt:i4>5</vt:i4>
      </vt:variant>
      <vt:variant>
        <vt:lpwstr/>
      </vt:variant>
      <vt:variant>
        <vt:lpwstr>_Toc325723919</vt:lpwstr>
      </vt:variant>
      <vt:variant>
        <vt:i4>1048637</vt:i4>
      </vt:variant>
      <vt:variant>
        <vt:i4>89</vt:i4>
      </vt:variant>
      <vt:variant>
        <vt:i4>0</vt:i4>
      </vt:variant>
      <vt:variant>
        <vt:i4>5</vt:i4>
      </vt:variant>
      <vt:variant>
        <vt:lpwstr/>
      </vt:variant>
      <vt:variant>
        <vt:lpwstr>_Toc325723918</vt:lpwstr>
      </vt:variant>
      <vt:variant>
        <vt:i4>1048637</vt:i4>
      </vt:variant>
      <vt:variant>
        <vt:i4>83</vt:i4>
      </vt:variant>
      <vt:variant>
        <vt:i4>0</vt:i4>
      </vt:variant>
      <vt:variant>
        <vt:i4>5</vt:i4>
      </vt:variant>
      <vt:variant>
        <vt:lpwstr/>
      </vt:variant>
      <vt:variant>
        <vt:lpwstr>_Toc325723917</vt:lpwstr>
      </vt:variant>
      <vt:variant>
        <vt:i4>1048637</vt:i4>
      </vt:variant>
      <vt:variant>
        <vt:i4>77</vt:i4>
      </vt:variant>
      <vt:variant>
        <vt:i4>0</vt:i4>
      </vt:variant>
      <vt:variant>
        <vt:i4>5</vt:i4>
      </vt:variant>
      <vt:variant>
        <vt:lpwstr/>
      </vt:variant>
      <vt:variant>
        <vt:lpwstr>_Toc325723916</vt:lpwstr>
      </vt:variant>
      <vt:variant>
        <vt:i4>1441841</vt:i4>
      </vt:variant>
      <vt:variant>
        <vt:i4>68</vt:i4>
      </vt:variant>
      <vt:variant>
        <vt:i4>0</vt:i4>
      </vt:variant>
      <vt:variant>
        <vt:i4>5</vt:i4>
      </vt:variant>
      <vt:variant>
        <vt:lpwstr/>
      </vt:variant>
      <vt:variant>
        <vt:lpwstr>_Toc333923383</vt:lpwstr>
      </vt:variant>
      <vt:variant>
        <vt:i4>1441841</vt:i4>
      </vt:variant>
      <vt:variant>
        <vt:i4>62</vt:i4>
      </vt:variant>
      <vt:variant>
        <vt:i4>0</vt:i4>
      </vt:variant>
      <vt:variant>
        <vt:i4>5</vt:i4>
      </vt:variant>
      <vt:variant>
        <vt:lpwstr/>
      </vt:variant>
      <vt:variant>
        <vt:lpwstr>_Toc333923382</vt:lpwstr>
      </vt:variant>
      <vt:variant>
        <vt:i4>1441841</vt:i4>
      </vt:variant>
      <vt:variant>
        <vt:i4>56</vt:i4>
      </vt:variant>
      <vt:variant>
        <vt:i4>0</vt:i4>
      </vt:variant>
      <vt:variant>
        <vt:i4>5</vt:i4>
      </vt:variant>
      <vt:variant>
        <vt:lpwstr/>
      </vt:variant>
      <vt:variant>
        <vt:lpwstr>_Toc333923381</vt:lpwstr>
      </vt:variant>
      <vt:variant>
        <vt:i4>1441841</vt:i4>
      </vt:variant>
      <vt:variant>
        <vt:i4>50</vt:i4>
      </vt:variant>
      <vt:variant>
        <vt:i4>0</vt:i4>
      </vt:variant>
      <vt:variant>
        <vt:i4>5</vt:i4>
      </vt:variant>
      <vt:variant>
        <vt:lpwstr/>
      </vt:variant>
      <vt:variant>
        <vt:lpwstr>_Toc333923380</vt:lpwstr>
      </vt:variant>
      <vt:variant>
        <vt:i4>1638449</vt:i4>
      </vt:variant>
      <vt:variant>
        <vt:i4>44</vt:i4>
      </vt:variant>
      <vt:variant>
        <vt:i4>0</vt:i4>
      </vt:variant>
      <vt:variant>
        <vt:i4>5</vt:i4>
      </vt:variant>
      <vt:variant>
        <vt:lpwstr/>
      </vt:variant>
      <vt:variant>
        <vt:lpwstr>_Toc333923379</vt:lpwstr>
      </vt:variant>
      <vt:variant>
        <vt:i4>1638449</vt:i4>
      </vt:variant>
      <vt:variant>
        <vt:i4>38</vt:i4>
      </vt:variant>
      <vt:variant>
        <vt:i4>0</vt:i4>
      </vt:variant>
      <vt:variant>
        <vt:i4>5</vt:i4>
      </vt:variant>
      <vt:variant>
        <vt:lpwstr/>
      </vt:variant>
      <vt:variant>
        <vt:lpwstr>_Toc333923378</vt:lpwstr>
      </vt:variant>
      <vt:variant>
        <vt:i4>1638449</vt:i4>
      </vt:variant>
      <vt:variant>
        <vt:i4>32</vt:i4>
      </vt:variant>
      <vt:variant>
        <vt:i4>0</vt:i4>
      </vt:variant>
      <vt:variant>
        <vt:i4>5</vt:i4>
      </vt:variant>
      <vt:variant>
        <vt:lpwstr/>
      </vt:variant>
      <vt:variant>
        <vt:lpwstr>_Toc333923377</vt:lpwstr>
      </vt:variant>
      <vt:variant>
        <vt:i4>1638449</vt:i4>
      </vt:variant>
      <vt:variant>
        <vt:i4>26</vt:i4>
      </vt:variant>
      <vt:variant>
        <vt:i4>0</vt:i4>
      </vt:variant>
      <vt:variant>
        <vt:i4>5</vt:i4>
      </vt:variant>
      <vt:variant>
        <vt:lpwstr/>
      </vt:variant>
      <vt:variant>
        <vt:lpwstr>_Toc333923376</vt:lpwstr>
      </vt:variant>
      <vt:variant>
        <vt:i4>1638449</vt:i4>
      </vt:variant>
      <vt:variant>
        <vt:i4>20</vt:i4>
      </vt:variant>
      <vt:variant>
        <vt:i4>0</vt:i4>
      </vt:variant>
      <vt:variant>
        <vt:i4>5</vt:i4>
      </vt:variant>
      <vt:variant>
        <vt:lpwstr/>
      </vt:variant>
      <vt:variant>
        <vt:lpwstr>_Toc333923375</vt:lpwstr>
      </vt:variant>
      <vt:variant>
        <vt:i4>1638449</vt:i4>
      </vt:variant>
      <vt:variant>
        <vt:i4>14</vt:i4>
      </vt:variant>
      <vt:variant>
        <vt:i4>0</vt:i4>
      </vt:variant>
      <vt:variant>
        <vt:i4>5</vt:i4>
      </vt:variant>
      <vt:variant>
        <vt:lpwstr/>
      </vt:variant>
      <vt:variant>
        <vt:lpwstr>_Toc333923374</vt:lpwstr>
      </vt:variant>
      <vt:variant>
        <vt:i4>1638449</vt:i4>
      </vt:variant>
      <vt:variant>
        <vt:i4>8</vt:i4>
      </vt:variant>
      <vt:variant>
        <vt:i4>0</vt:i4>
      </vt:variant>
      <vt:variant>
        <vt:i4>5</vt:i4>
      </vt:variant>
      <vt:variant>
        <vt:lpwstr/>
      </vt:variant>
      <vt:variant>
        <vt:lpwstr>_Toc333923373</vt:lpwstr>
      </vt:variant>
      <vt:variant>
        <vt:i4>1638449</vt:i4>
      </vt:variant>
      <vt:variant>
        <vt:i4>2</vt:i4>
      </vt:variant>
      <vt:variant>
        <vt:i4>0</vt:i4>
      </vt:variant>
      <vt:variant>
        <vt:i4>5</vt:i4>
      </vt:variant>
      <vt:variant>
        <vt:lpwstr/>
      </vt:variant>
      <vt:variant>
        <vt:lpwstr>_Toc333923372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Aminath Naaheen Ahmed</cp:lastModifiedBy>
  <cp:revision>8</cp:revision>
  <cp:lastPrinted>2013-08-16T10:18:00Z</cp:lastPrinted>
  <dcterms:created xsi:type="dcterms:W3CDTF">2015-06-02T06:34:00Z</dcterms:created>
  <dcterms:modified xsi:type="dcterms:W3CDTF">2015-06-23T09:52:00Z</dcterms:modified>
</cp:coreProperties>
</file>