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32660264" w:displacedByCustomXml="next"/>
    <w:bookmarkStart w:id="1" w:name="_Toc433788616" w:displacedByCustomXml="next"/>
    <w:sdt>
      <w:sdtPr>
        <w:id w:val="-636105513"/>
        <w:docPartObj>
          <w:docPartGallery w:val="Cover Pages"/>
          <w:docPartUnique/>
        </w:docPartObj>
      </w:sdtPr>
      <w:sdtEndPr>
        <w:rPr>
          <w:rFonts w:asciiTheme="majorBidi" w:hAnsiTheme="majorBidi" w:cstheme="majorBidi"/>
          <w:b/>
          <w:bCs/>
          <w:sz w:val="24"/>
          <w:szCs w:val="24"/>
        </w:rPr>
      </w:sdtEndPr>
      <w:sdtContent>
        <w:p w:rsidR="00084A7F" w:rsidRDefault="00084A7F"/>
        <w:p w:rsidR="00084A7F" w:rsidRDefault="00084A7F"/>
        <w:p w:rsidR="00084A7F" w:rsidRDefault="00084A7F"/>
        <w:p w:rsidR="00084A7F" w:rsidRDefault="00084A7F"/>
        <w:p w:rsidR="00084A7F" w:rsidRDefault="00084A7F" w:rsidP="00084A7F">
          <w:pPr>
            <w:jc w:val="center"/>
          </w:pPr>
          <w:r w:rsidRPr="00296CFA">
            <w:object w:dxaOrig="926" w:dyaOrig="1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80.75pt" o:ole="">
                <v:imagedata r:id="rId9" o:title=""/>
              </v:shape>
              <o:OLEObject Type="Embed" ProgID="CorelDraw.Graphic.12" ShapeID="_x0000_i1025" DrawAspect="Content" ObjectID="_1624086148" r:id="rId10"/>
            </w:object>
          </w:r>
        </w:p>
        <w:p w:rsidR="00084A7F" w:rsidRDefault="00084A7F"/>
        <w:p w:rsidR="00084A7F" w:rsidRDefault="00084A7F"/>
        <w:p w:rsidR="00084A7F" w:rsidRDefault="00084A7F"/>
        <w:p w:rsidR="00084A7F" w:rsidRDefault="00084A7F"/>
        <w:p w:rsidR="00084A7F" w:rsidRDefault="00084A7F"/>
        <w:tbl>
          <w:tblPr>
            <w:tblpPr w:leftFromText="187" w:rightFromText="187" w:horzAnchor="margin" w:tblpXSpec="center" w:tblpYSpec="bottom"/>
            <w:tblW w:w="4000" w:type="pct"/>
            <w:tblLook w:val="04A0" w:firstRow="1" w:lastRow="0" w:firstColumn="1" w:lastColumn="0" w:noHBand="0" w:noVBand="1"/>
          </w:tblPr>
          <w:tblGrid>
            <w:gridCol w:w="7406"/>
          </w:tblGrid>
          <w:tr w:rsidR="00084A7F">
            <w:tc>
              <w:tcPr>
                <w:tcW w:w="7672" w:type="dxa"/>
                <w:tcMar>
                  <w:top w:w="216" w:type="dxa"/>
                  <w:left w:w="115" w:type="dxa"/>
                  <w:bottom w:w="216" w:type="dxa"/>
                  <w:right w:w="115" w:type="dxa"/>
                </w:tcMar>
              </w:tcPr>
              <w:p w:rsidR="00084A7F" w:rsidRDefault="00084A7F">
                <w:pPr>
                  <w:pStyle w:val="NoSpacing"/>
                  <w:rPr>
                    <w:color w:val="4F81BD" w:themeColor="accent1"/>
                  </w:rPr>
                </w:pPr>
              </w:p>
            </w:tc>
          </w:tr>
        </w:tbl>
        <w:p w:rsidR="00084A7F" w:rsidRDefault="00084A7F"/>
        <w:p w:rsidR="00084A7F" w:rsidRPr="00D60295" w:rsidRDefault="00084A7F" w:rsidP="00084A7F">
          <w:pPr>
            <w:tabs>
              <w:tab w:val="left" w:pos="720"/>
              <w:tab w:val="right" w:leader="dot" w:pos="8640"/>
            </w:tabs>
            <w:spacing w:before="120" w:after="120"/>
            <w:jc w:val="center"/>
            <w:rPr>
              <w:b/>
              <w:sz w:val="28"/>
              <w:szCs w:val="28"/>
            </w:rPr>
          </w:pPr>
          <w:r w:rsidRPr="00D60295">
            <w:rPr>
              <w:b/>
              <w:sz w:val="28"/>
              <w:szCs w:val="28"/>
            </w:rPr>
            <w:t>Republic of Maldives</w:t>
          </w:r>
        </w:p>
        <w:p w:rsidR="00084A7F" w:rsidRPr="00D60295" w:rsidRDefault="00084A7F" w:rsidP="00084A7F">
          <w:pPr>
            <w:pStyle w:val="Title"/>
            <w:rPr>
              <w:color w:val="31849B"/>
              <w:spacing w:val="80"/>
              <w:sz w:val="40"/>
            </w:rPr>
          </w:pPr>
        </w:p>
        <w:p w:rsidR="00084A7F" w:rsidRPr="00D60295" w:rsidRDefault="00084A7F" w:rsidP="00084A7F">
          <w:pPr>
            <w:pStyle w:val="NoSpacing"/>
            <w:jc w:val="center"/>
          </w:pPr>
        </w:p>
        <w:p w:rsidR="00084A7F" w:rsidRPr="00D60295" w:rsidRDefault="00534843" w:rsidP="00084A7F">
          <w:pPr>
            <w:pStyle w:val="NoSpacing"/>
            <w:jc w:val="center"/>
            <w:rPr>
              <w:rFonts w:ascii="Times New Roman" w:hAnsi="Times New Roman" w:cs="Times New Roman"/>
              <w:b/>
              <w:bCs/>
              <w:sz w:val="32"/>
              <w:szCs w:val="32"/>
            </w:rPr>
          </w:pPr>
          <w:r w:rsidRPr="00D60295">
            <w:rPr>
              <w:rFonts w:ascii="Times New Roman" w:hAnsi="Times New Roman" w:cs="Times New Roman"/>
              <w:b/>
              <w:bCs/>
              <w:sz w:val="32"/>
              <w:szCs w:val="32"/>
            </w:rPr>
            <w:t>REQUIREMENTS OF THE CLIENT</w:t>
          </w:r>
        </w:p>
        <w:p w:rsidR="00084A7F" w:rsidRPr="00D60295" w:rsidRDefault="00084A7F" w:rsidP="00084A7F">
          <w:pPr>
            <w:pStyle w:val="NoSpacing"/>
            <w:jc w:val="center"/>
            <w:rPr>
              <w:rFonts w:ascii="Times New Roman" w:hAnsi="Times New Roman" w:cs="Times New Roman"/>
              <w:b/>
              <w:bCs/>
              <w:sz w:val="96"/>
              <w:szCs w:val="24"/>
            </w:rPr>
          </w:pPr>
        </w:p>
        <w:p w:rsidR="00084A7F" w:rsidRPr="00D60295" w:rsidRDefault="00084A7F" w:rsidP="00084A7F">
          <w:pPr>
            <w:pStyle w:val="NoSpacing"/>
            <w:jc w:val="center"/>
            <w:rPr>
              <w:rFonts w:ascii="Times New Roman" w:hAnsi="Times New Roman" w:cs="Times New Roman"/>
              <w:b/>
              <w:sz w:val="24"/>
              <w:szCs w:val="24"/>
            </w:rPr>
          </w:pPr>
          <w:r w:rsidRPr="00D60295">
            <w:rPr>
              <w:rFonts w:ascii="Times New Roman" w:hAnsi="Times New Roman" w:cs="Times New Roman"/>
              <w:b/>
              <w:sz w:val="24"/>
              <w:szCs w:val="24"/>
            </w:rPr>
            <w:t>for</w:t>
          </w:r>
        </w:p>
        <w:p w:rsidR="00084A7F" w:rsidRPr="00D60295" w:rsidRDefault="00084A7F" w:rsidP="00084A7F">
          <w:pPr>
            <w:pStyle w:val="NoSpacing"/>
            <w:jc w:val="center"/>
          </w:pPr>
        </w:p>
        <w:p w:rsidR="00084A7F" w:rsidRPr="00D60295" w:rsidRDefault="00084A7F" w:rsidP="00084A7F">
          <w:pPr>
            <w:pStyle w:val="NoSpacing"/>
            <w:jc w:val="center"/>
            <w:rPr>
              <w:rFonts w:ascii="Times New Roman" w:hAnsi="Times New Roman" w:cs="Times New Roman"/>
              <w:b/>
              <w:sz w:val="56"/>
              <w:szCs w:val="56"/>
              <w:lang w:val="en-GB"/>
            </w:rPr>
          </w:pPr>
          <w:r w:rsidRPr="00D60295">
            <w:rPr>
              <w:rFonts w:ascii="Times New Roman" w:hAnsi="Times New Roman" w:cs="Times New Roman"/>
              <w:b/>
              <w:sz w:val="56"/>
              <w:szCs w:val="56"/>
              <w:lang w:val="en-GB"/>
            </w:rPr>
            <w:t xml:space="preserve">Design and Construction of </w:t>
          </w:r>
        </w:p>
        <w:p w:rsidR="00084A7F" w:rsidRPr="00D60295" w:rsidRDefault="00E36BDB" w:rsidP="0044470E">
          <w:pPr>
            <w:pStyle w:val="NoSpacing"/>
            <w:jc w:val="center"/>
            <w:rPr>
              <w:rFonts w:ascii="Times New Roman" w:hAnsi="Times New Roman" w:cs="Times New Roman"/>
              <w:b/>
              <w:sz w:val="56"/>
              <w:szCs w:val="56"/>
              <w:lang w:val="en-GB"/>
            </w:rPr>
          </w:pPr>
          <w:r>
            <w:rPr>
              <w:rFonts w:ascii="Times New Roman" w:hAnsi="Times New Roman" w:cs="Times New Roman"/>
              <w:b/>
              <w:sz w:val="56"/>
              <w:szCs w:val="56"/>
              <w:lang w:val="en-GB"/>
            </w:rPr>
            <w:t>1</w:t>
          </w:r>
          <w:r w:rsidR="00084A7F" w:rsidRPr="00D60295">
            <w:rPr>
              <w:rFonts w:ascii="Times New Roman" w:hAnsi="Times New Roman" w:cs="Times New Roman"/>
              <w:b/>
              <w:sz w:val="56"/>
              <w:szCs w:val="56"/>
              <w:lang w:val="en-GB"/>
            </w:rPr>
            <w:t xml:space="preserve">00 Housing Units at </w:t>
          </w:r>
          <w:r w:rsidR="0044470E">
            <w:rPr>
              <w:rFonts w:ascii="Times New Roman" w:hAnsi="Times New Roman" w:cs="Times New Roman"/>
              <w:b/>
              <w:sz w:val="56"/>
              <w:szCs w:val="56"/>
              <w:lang w:val="en-GB"/>
            </w:rPr>
            <w:t>M</w:t>
          </w:r>
          <w:r w:rsidR="004C0DB8">
            <w:rPr>
              <w:rFonts w:ascii="Times New Roman" w:hAnsi="Times New Roman" w:cs="Times New Roman"/>
              <w:b/>
              <w:sz w:val="56"/>
              <w:szCs w:val="56"/>
              <w:lang w:val="en-GB"/>
            </w:rPr>
            <w:t xml:space="preserve">. </w:t>
          </w:r>
          <w:r w:rsidR="0044470E">
            <w:rPr>
              <w:rFonts w:ascii="Times New Roman" w:hAnsi="Times New Roman" w:cs="Times New Roman"/>
              <w:b/>
              <w:sz w:val="56"/>
              <w:szCs w:val="56"/>
              <w:lang w:val="en-GB"/>
            </w:rPr>
            <w:t>Kolhufushi</w:t>
          </w:r>
        </w:p>
        <w:p w:rsidR="00084A7F" w:rsidRPr="00D60295" w:rsidRDefault="00084A7F" w:rsidP="00084A7F">
          <w:pPr>
            <w:pStyle w:val="NoSpacing"/>
            <w:jc w:val="center"/>
            <w:rPr>
              <w:b/>
              <w:szCs w:val="40"/>
            </w:rPr>
          </w:pPr>
        </w:p>
        <w:p w:rsidR="00084A7F" w:rsidRPr="00D60295" w:rsidRDefault="00084A7F" w:rsidP="00084A7F">
          <w:pPr>
            <w:pStyle w:val="NoSpacing"/>
            <w:jc w:val="center"/>
            <w:rPr>
              <w:b/>
              <w:szCs w:val="40"/>
            </w:rPr>
          </w:pPr>
        </w:p>
        <w:p w:rsidR="00084A7F" w:rsidRPr="00D60295" w:rsidRDefault="00084A7F" w:rsidP="00084A7F">
          <w:pPr>
            <w:pStyle w:val="NoSpacing"/>
            <w:jc w:val="center"/>
            <w:rPr>
              <w:b/>
              <w:szCs w:val="40"/>
            </w:rPr>
          </w:pPr>
        </w:p>
        <w:p w:rsidR="00084A7F" w:rsidRPr="00D60295" w:rsidRDefault="00084A7F" w:rsidP="00084A7F">
          <w:pPr>
            <w:suppressAutoHyphens/>
            <w:rPr>
              <w:b/>
              <w:spacing w:val="60"/>
              <w:sz w:val="40"/>
            </w:rPr>
          </w:pPr>
        </w:p>
        <w:p w:rsidR="00084A7F" w:rsidRDefault="00084A7F" w:rsidP="00084A7F">
          <w:pPr>
            <w:suppressAutoHyphens/>
            <w:rPr>
              <w:b/>
              <w:spacing w:val="60"/>
              <w:sz w:val="40"/>
            </w:rPr>
          </w:pPr>
        </w:p>
        <w:p w:rsidR="00692519" w:rsidRPr="00D60295" w:rsidRDefault="00692519" w:rsidP="00084A7F">
          <w:pPr>
            <w:suppressAutoHyphens/>
            <w:rPr>
              <w:b/>
              <w:spacing w:val="60"/>
              <w:sz w:val="40"/>
            </w:rPr>
          </w:pPr>
        </w:p>
        <w:p w:rsidR="00084A7F" w:rsidRPr="00D60295" w:rsidRDefault="00084A7F" w:rsidP="00084A7F">
          <w:pPr>
            <w:suppressAutoHyphens/>
            <w:jc w:val="center"/>
            <w:rPr>
              <w:spacing w:val="60"/>
            </w:rPr>
          </w:pPr>
        </w:p>
        <w:p w:rsidR="00084A7F" w:rsidRPr="00D60295" w:rsidRDefault="00084A7F" w:rsidP="00084A7F">
          <w:pPr>
            <w:pStyle w:val="Document1"/>
            <w:keepNext w:val="0"/>
            <w:keepLines w:val="0"/>
            <w:tabs>
              <w:tab w:val="clear" w:pos="-720"/>
            </w:tabs>
            <w:jc w:val="right"/>
            <w:rPr>
              <w:rFonts w:ascii="Humanst521 BT" w:hAnsi="Humanst521 BT"/>
              <w:lang w:val="en-GB"/>
            </w:rPr>
          </w:pPr>
        </w:p>
        <w:p w:rsidR="00084A7F" w:rsidRPr="00D60295" w:rsidRDefault="00084A7F" w:rsidP="00084A7F">
          <w:pPr>
            <w:pStyle w:val="NoSpacing"/>
            <w:jc w:val="center"/>
            <w:rPr>
              <w:b/>
              <w:szCs w:val="40"/>
            </w:rPr>
          </w:pPr>
        </w:p>
        <w:p w:rsidR="00084A7F" w:rsidRPr="00C20D23" w:rsidRDefault="00084A7F" w:rsidP="00084A7F">
          <w:pPr>
            <w:pStyle w:val="NoSpacing"/>
            <w:jc w:val="center"/>
            <w:rPr>
              <w:b/>
              <w:szCs w:val="40"/>
            </w:rPr>
          </w:pPr>
          <w:r w:rsidRPr="00C20D23">
            <w:rPr>
              <w:b/>
              <w:szCs w:val="40"/>
            </w:rPr>
            <w:t>Ministry of Housing and Urban Development</w:t>
          </w:r>
        </w:p>
        <w:p w:rsidR="00084A7F" w:rsidRPr="00D60295" w:rsidRDefault="00084A7F" w:rsidP="00E05B93">
          <w:pPr>
            <w:pStyle w:val="NoSpacing"/>
            <w:jc w:val="center"/>
            <w:rPr>
              <w:b/>
              <w:szCs w:val="40"/>
            </w:rPr>
          </w:pPr>
          <w:r w:rsidRPr="00C20D23">
            <w:rPr>
              <w:b/>
              <w:szCs w:val="40"/>
            </w:rPr>
            <w:t xml:space="preserve">Issued on: </w:t>
          </w:r>
          <w:r w:rsidR="009640F9">
            <w:rPr>
              <w:b/>
              <w:szCs w:val="40"/>
            </w:rPr>
            <w:t>23</w:t>
          </w:r>
          <w:r w:rsidR="009640F9" w:rsidRPr="009640F9">
            <w:rPr>
              <w:b/>
              <w:szCs w:val="40"/>
              <w:vertAlign w:val="superscript"/>
            </w:rPr>
            <w:t>rd</w:t>
          </w:r>
          <w:r w:rsidR="009640F9">
            <w:rPr>
              <w:b/>
              <w:szCs w:val="40"/>
            </w:rPr>
            <w:t xml:space="preserve"> </w:t>
          </w:r>
          <w:r w:rsidR="00E05B93" w:rsidRPr="00C20D23">
            <w:rPr>
              <w:b/>
              <w:szCs w:val="40"/>
            </w:rPr>
            <w:t>J</w:t>
          </w:r>
          <w:r w:rsidR="004207A6" w:rsidRPr="00C20D23">
            <w:rPr>
              <w:b/>
              <w:szCs w:val="40"/>
            </w:rPr>
            <w:t>une</w:t>
          </w:r>
          <w:r w:rsidRPr="00C20D23">
            <w:rPr>
              <w:b/>
              <w:szCs w:val="40"/>
            </w:rPr>
            <w:t xml:space="preserve"> 2019</w:t>
          </w:r>
        </w:p>
        <w:p w:rsidR="00084A7F" w:rsidRPr="00D60295" w:rsidRDefault="00084A7F" w:rsidP="00084A7F">
          <w:pPr>
            <w:pStyle w:val="Document1"/>
            <w:keepNext w:val="0"/>
            <w:keepLines w:val="0"/>
            <w:tabs>
              <w:tab w:val="clear" w:pos="-720"/>
            </w:tabs>
            <w:jc w:val="right"/>
            <w:rPr>
              <w:rFonts w:ascii="Humanst521 BT" w:hAnsi="Humanst521 BT"/>
              <w:lang w:val="en-GB"/>
            </w:rPr>
          </w:pPr>
        </w:p>
        <w:p w:rsidR="00084A7F" w:rsidRPr="00D60295" w:rsidRDefault="00084A7F" w:rsidP="00084A7F"/>
        <w:p w:rsidR="00084A7F" w:rsidRPr="00D60295" w:rsidRDefault="00084A7F">
          <w:pPr>
            <w:rPr>
              <w:rFonts w:asciiTheme="majorBidi" w:hAnsiTheme="majorBidi" w:cstheme="majorBidi"/>
              <w:b/>
              <w:bCs/>
              <w:sz w:val="24"/>
              <w:szCs w:val="24"/>
            </w:rPr>
          </w:pPr>
        </w:p>
        <w:p w:rsidR="00084A7F" w:rsidRPr="00D60295" w:rsidRDefault="00084A7F">
          <w:pPr>
            <w:rPr>
              <w:rFonts w:asciiTheme="majorBidi" w:hAnsiTheme="majorBidi" w:cstheme="majorBidi"/>
              <w:b/>
              <w:bCs/>
              <w:sz w:val="24"/>
              <w:szCs w:val="24"/>
            </w:rPr>
          </w:pPr>
        </w:p>
        <w:p w:rsidR="00084A7F" w:rsidRPr="00D60295" w:rsidRDefault="00084A7F">
          <w:pPr>
            <w:rPr>
              <w:rFonts w:asciiTheme="majorBidi" w:hAnsiTheme="majorBidi" w:cstheme="majorBidi"/>
              <w:b/>
              <w:bCs/>
              <w:sz w:val="24"/>
              <w:szCs w:val="24"/>
            </w:rPr>
          </w:pPr>
        </w:p>
        <w:p w:rsidR="00084A7F" w:rsidRDefault="00084A7F">
          <w:pPr>
            <w:rPr>
              <w:rFonts w:asciiTheme="majorBidi" w:hAnsiTheme="majorBidi" w:cstheme="majorBidi"/>
              <w:b/>
              <w:bCs/>
              <w:sz w:val="24"/>
              <w:szCs w:val="24"/>
            </w:rPr>
          </w:pPr>
        </w:p>
        <w:p w:rsidR="00692519" w:rsidRPr="00D60295" w:rsidRDefault="00692519">
          <w:pPr>
            <w:rPr>
              <w:rFonts w:asciiTheme="majorBidi" w:hAnsiTheme="majorBidi" w:cstheme="majorBidi"/>
              <w:b/>
              <w:bCs/>
              <w:sz w:val="24"/>
              <w:szCs w:val="24"/>
            </w:rPr>
          </w:pPr>
        </w:p>
        <w:p w:rsidR="00BB7908" w:rsidRDefault="00F636A7" w:rsidP="00BB7908">
          <w:pPr>
            <w:rPr>
              <w:rFonts w:asciiTheme="majorBidi" w:hAnsiTheme="majorBidi" w:cstheme="majorBidi"/>
              <w:b/>
              <w:bCs/>
              <w:sz w:val="24"/>
              <w:szCs w:val="24"/>
            </w:rPr>
          </w:pPr>
        </w:p>
      </w:sdtContent>
    </w:sdt>
    <w:p w:rsidR="00084A7F" w:rsidRPr="00C20D23" w:rsidRDefault="00611BB1" w:rsidP="00BB7908">
      <w:pPr>
        <w:rPr>
          <w:rFonts w:asciiTheme="majorBidi" w:hAnsiTheme="majorBidi" w:cstheme="majorBidi"/>
          <w:b/>
          <w:bCs/>
          <w:sz w:val="24"/>
          <w:szCs w:val="24"/>
        </w:rPr>
      </w:pPr>
      <w:r w:rsidRPr="00C20D23">
        <w:rPr>
          <w:rFonts w:asciiTheme="majorBidi" w:hAnsiTheme="majorBidi" w:cstheme="majorBidi"/>
          <w:b/>
          <w:bCs/>
          <w:sz w:val="24"/>
          <w:szCs w:val="24"/>
        </w:rPr>
        <w:t xml:space="preserve"> Requirements of the Client</w:t>
      </w:r>
    </w:p>
    <w:p w:rsidR="00B4174A" w:rsidRPr="00C20D23" w:rsidRDefault="00B4174A" w:rsidP="00325887">
      <w:pPr>
        <w:pStyle w:val="Heading2"/>
        <w:rPr>
          <w:rFonts w:asciiTheme="majorBidi" w:hAnsiTheme="majorBidi" w:cstheme="majorBidi"/>
          <w:color w:val="auto"/>
          <w:sz w:val="24"/>
          <w:szCs w:val="24"/>
        </w:rPr>
      </w:pPr>
      <w:r w:rsidRPr="00C20D23">
        <w:rPr>
          <w:rFonts w:asciiTheme="majorBidi" w:hAnsiTheme="majorBidi" w:cstheme="majorBidi"/>
          <w:color w:val="auto"/>
          <w:sz w:val="24"/>
          <w:szCs w:val="24"/>
        </w:rPr>
        <w:t>Scope of Work</w:t>
      </w:r>
      <w:bookmarkEnd w:id="0"/>
      <w:r w:rsidRPr="00C20D23">
        <w:rPr>
          <w:rFonts w:asciiTheme="majorBidi" w:hAnsiTheme="majorBidi" w:cstheme="majorBidi"/>
          <w:color w:val="auto"/>
          <w:sz w:val="24"/>
          <w:szCs w:val="24"/>
        </w:rPr>
        <w:t>s</w:t>
      </w:r>
      <w:bookmarkEnd w:id="1"/>
    </w:p>
    <w:p w:rsidR="00496F12" w:rsidRPr="00C20D23" w:rsidRDefault="00496F12" w:rsidP="00496F12"/>
    <w:p w:rsidR="00496F12" w:rsidRPr="00C20D23" w:rsidRDefault="00496F12" w:rsidP="00B86629">
      <w:pPr>
        <w:spacing w:line="360" w:lineRule="auto"/>
        <w:jc w:val="both"/>
        <w:rPr>
          <w:rFonts w:asciiTheme="majorBidi" w:hAnsiTheme="majorBidi" w:cstheme="majorBidi"/>
          <w:sz w:val="24"/>
          <w:szCs w:val="24"/>
        </w:rPr>
      </w:pPr>
      <w:r w:rsidRPr="00C20D23">
        <w:rPr>
          <w:rFonts w:asciiTheme="majorBidi" w:hAnsiTheme="majorBidi" w:cstheme="majorBidi"/>
          <w:sz w:val="24"/>
          <w:szCs w:val="24"/>
        </w:rPr>
        <w:t xml:space="preserve">The project requires design and construction of </w:t>
      </w:r>
      <w:r w:rsidR="002E1588" w:rsidRPr="00C20D23">
        <w:rPr>
          <w:rFonts w:asciiTheme="majorBidi" w:hAnsiTheme="majorBidi" w:cstheme="majorBidi"/>
          <w:sz w:val="24"/>
          <w:szCs w:val="24"/>
        </w:rPr>
        <w:t>100</w:t>
      </w:r>
      <w:r w:rsidRPr="00C20D23">
        <w:rPr>
          <w:rFonts w:asciiTheme="majorBidi" w:hAnsiTheme="majorBidi" w:cstheme="majorBidi"/>
          <w:sz w:val="24"/>
          <w:szCs w:val="24"/>
        </w:rPr>
        <w:t xml:space="preserve"> social housing units </w:t>
      </w:r>
      <w:r w:rsidR="002E1588" w:rsidRPr="00C20D23">
        <w:rPr>
          <w:rFonts w:asciiTheme="majorBidi" w:hAnsiTheme="majorBidi" w:cstheme="majorBidi"/>
          <w:sz w:val="24"/>
          <w:szCs w:val="24"/>
        </w:rPr>
        <w:t xml:space="preserve">in the form of </w:t>
      </w:r>
      <w:r w:rsidR="00005825" w:rsidRPr="00C20D23">
        <w:rPr>
          <w:rFonts w:asciiTheme="majorBidi" w:hAnsiTheme="majorBidi" w:cstheme="majorBidi"/>
          <w:sz w:val="24"/>
          <w:szCs w:val="24"/>
        </w:rPr>
        <w:t>single</w:t>
      </w:r>
      <w:r w:rsidR="002E1588" w:rsidRPr="00C20D23">
        <w:rPr>
          <w:rFonts w:asciiTheme="majorBidi" w:hAnsiTheme="majorBidi" w:cstheme="majorBidi"/>
          <w:sz w:val="24"/>
          <w:szCs w:val="24"/>
        </w:rPr>
        <w:t xml:space="preserve"> story hous</w:t>
      </w:r>
      <w:r w:rsidR="00E063FD" w:rsidRPr="00C20D23">
        <w:rPr>
          <w:rFonts w:asciiTheme="majorBidi" w:hAnsiTheme="majorBidi" w:cstheme="majorBidi"/>
          <w:sz w:val="24"/>
          <w:szCs w:val="24"/>
        </w:rPr>
        <w:t>ing units</w:t>
      </w:r>
      <w:r w:rsidR="002E1588" w:rsidRPr="00C20D23">
        <w:rPr>
          <w:rFonts w:asciiTheme="majorBidi" w:hAnsiTheme="majorBidi" w:cstheme="majorBidi"/>
          <w:sz w:val="24"/>
          <w:szCs w:val="24"/>
        </w:rPr>
        <w:t xml:space="preserve"> </w:t>
      </w:r>
      <w:r w:rsidRPr="00C20D23">
        <w:rPr>
          <w:rFonts w:asciiTheme="majorBidi" w:hAnsiTheme="majorBidi" w:cstheme="majorBidi"/>
          <w:sz w:val="24"/>
          <w:szCs w:val="24"/>
        </w:rPr>
        <w:t xml:space="preserve">at </w:t>
      </w:r>
      <w:r w:rsidR="0044470E" w:rsidRPr="00C20D23">
        <w:rPr>
          <w:rFonts w:asciiTheme="majorBidi" w:hAnsiTheme="majorBidi" w:cstheme="majorBidi"/>
          <w:sz w:val="24"/>
          <w:szCs w:val="24"/>
        </w:rPr>
        <w:t>M. Kolhufushi</w:t>
      </w:r>
      <w:r w:rsidRPr="00C20D23">
        <w:rPr>
          <w:rFonts w:asciiTheme="majorBidi" w:hAnsiTheme="majorBidi" w:cstheme="majorBidi"/>
          <w:sz w:val="24"/>
          <w:szCs w:val="24"/>
        </w:rPr>
        <w:t xml:space="preserve">. </w:t>
      </w:r>
      <w:r w:rsidR="00B86629">
        <w:rPr>
          <w:rFonts w:asciiTheme="majorBidi" w:hAnsiTheme="majorBidi" w:cstheme="majorBidi"/>
          <w:sz w:val="24"/>
          <w:szCs w:val="24"/>
        </w:rPr>
        <w:t xml:space="preserve">The housing units are to be located on individual plots of land at different locations within the island. </w:t>
      </w:r>
      <w:r w:rsidR="003714A4" w:rsidRPr="00C20D23">
        <w:rPr>
          <w:rFonts w:asciiTheme="majorBidi" w:hAnsiTheme="majorBidi" w:cstheme="majorBidi"/>
          <w:sz w:val="24"/>
          <w:szCs w:val="24"/>
        </w:rPr>
        <w:t>S</w:t>
      </w:r>
      <w:r w:rsidRPr="00C20D23">
        <w:rPr>
          <w:rFonts w:asciiTheme="majorBidi" w:hAnsiTheme="majorBidi" w:cstheme="majorBidi"/>
          <w:sz w:val="24"/>
          <w:szCs w:val="24"/>
        </w:rPr>
        <w:t xml:space="preserve">etbacks, accessibility and such shall be taken into consideration and shall be designed and constructed in accordance with the local and internationally accepted building codes and standards. </w:t>
      </w:r>
    </w:p>
    <w:p w:rsidR="005916CA" w:rsidRPr="00C20D23" w:rsidRDefault="005916CA" w:rsidP="00A152B1">
      <w:pPr>
        <w:pStyle w:val="Heading3"/>
        <w:spacing w:line="360" w:lineRule="auto"/>
        <w:rPr>
          <w:rFonts w:asciiTheme="majorBidi" w:hAnsiTheme="majorBidi" w:cstheme="majorBidi"/>
          <w:color w:val="auto"/>
          <w:sz w:val="24"/>
          <w:szCs w:val="24"/>
        </w:rPr>
      </w:pPr>
      <w:r w:rsidRPr="00C20D23">
        <w:rPr>
          <w:rFonts w:asciiTheme="majorBidi" w:hAnsiTheme="majorBidi" w:cstheme="majorBidi"/>
          <w:color w:val="auto"/>
          <w:sz w:val="24"/>
          <w:szCs w:val="24"/>
        </w:rPr>
        <w:t xml:space="preserve">Design and Preparation of Architectural, Structural and Services drawings, Bill of Quantities and Technical specifications </w:t>
      </w:r>
    </w:p>
    <w:p w:rsidR="005916CA" w:rsidRPr="00C20D23" w:rsidRDefault="005916C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bookmarkStart w:id="2" w:name="OLE_LINK8"/>
      <w:r w:rsidRPr="00C20D23">
        <w:rPr>
          <w:rFonts w:asciiTheme="majorBidi" w:hAnsiTheme="majorBidi" w:cstheme="majorBidi"/>
          <w:spacing w:val="-3"/>
          <w:sz w:val="24"/>
          <w:szCs w:val="24"/>
        </w:rPr>
        <w:t>Design requirement are as follows;</w:t>
      </w:r>
    </w:p>
    <w:p w:rsidR="005916CA" w:rsidRPr="00C20D23" w:rsidRDefault="00E063FD" w:rsidP="00E063FD">
      <w:pPr>
        <w:widowControl w:val="0"/>
        <w:numPr>
          <w:ilvl w:val="0"/>
          <w:numId w:val="6"/>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Detailed d</w:t>
      </w:r>
      <w:r w:rsidR="005916CA" w:rsidRPr="00C20D23">
        <w:rPr>
          <w:rFonts w:asciiTheme="majorBidi" w:hAnsiTheme="majorBidi" w:cstheme="majorBidi"/>
          <w:spacing w:val="-3"/>
          <w:sz w:val="24"/>
          <w:szCs w:val="24"/>
        </w:rPr>
        <w:t xml:space="preserve">esign </w:t>
      </w:r>
      <w:r w:rsidRPr="00C20D23">
        <w:rPr>
          <w:rFonts w:asciiTheme="majorBidi" w:hAnsiTheme="majorBidi" w:cstheme="majorBidi"/>
          <w:spacing w:val="-3"/>
          <w:sz w:val="24"/>
          <w:szCs w:val="24"/>
        </w:rPr>
        <w:t>of</w:t>
      </w:r>
    </w:p>
    <w:p w:rsidR="003714A4" w:rsidRPr="00C20D23" w:rsidRDefault="00E063FD" w:rsidP="00A30F06">
      <w:pPr>
        <w:widowControl w:val="0"/>
        <w:numPr>
          <w:ilvl w:val="0"/>
          <w:numId w:val="8"/>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100</w:t>
      </w:r>
      <w:r w:rsidR="00416EE9" w:rsidRPr="00C20D23">
        <w:rPr>
          <w:rFonts w:asciiTheme="majorBidi" w:hAnsiTheme="majorBidi" w:cstheme="majorBidi"/>
          <w:spacing w:val="-3"/>
          <w:sz w:val="24"/>
          <w:szCs w:val="24"/>
        </w:rPr>
        <w:t xml:space="preserve"> </w:t>
      </w:r>
      <w:r w:rsidRPr="00C20D23">
        <w:rPr>
          <w:rFonts w:asciiTheme="majorBidi" w:hAnsiTheme="majorBidi" w:cstheme="majorBidi"/>
          <w:spacing w:val="-3"/>
          <w:sz w:val="24"/>
          <w:szCs w:val="24"/>
        </w:rPr>
        <w:t>single story housing units</w:t>
      </w:r>
      <w:r w:rsidR="003714A4" w:rsidRPr="00C20D23">
        <w:rPr>
          <w:rFonts w:asciiTheme="majorBidi" w:hAnsiTheme="majorBidi" w:cstheme="majorBidi"/>
          <w:spacing w:val="-3"/>
          <w:sz w:val="24"/>
          <w:szCs w:val="24"/>
        </w:rPr>
        <w:t xml:space="preserve"> </w:t>
      </w:r>
      <w:r w:rsidR="007115AF" w:rsidRPr="00C20D23">
        <w:rPr>
          <w:rFonts w:asciiTheme="majorBidi" w:hAnsiTheme="majorBidi" w:cstheme="majorBidi"/>
          <w:spacing w:val="-3"/>
          <w:sz w:val="24"/>
          <w:szCs w:val="24"/>
        </w:rPr>
        <w:t xml:space="preserve">on individual plots of land, the </w:t>
      </w:r>
      <w:r w:rsidR="007D7683" w:rsidRPr="00C20D23">
        <w:rPr>
          <w:rFonts w:asciiTheme="majorBidi" w:hAnsiTheme="majorBidi" w:cstheme="majorBidi"/>
          <w:spacing w:val="-3"/>
          <w:sz w:val="24"/>
          <w:szCs w:val="24"/>
        </w:rPr>
        <w:t xml:space="preserve">distances from the plot boundary to the building should </w:t>
      </w:r>
      <w:r w:rsidR="00A30F06" w:rsidRPr="00C20D23">
        <w:rPr>
          <w:rFonts w:asciiTheme="majorBidi" w:hAnsiTheme="majorBidi" w:cstheme="majorBidi"/>
          <w:spacing w:val="-3"/>
          <w:sz w:val="24"/>
          <w:szCs w:val="24"/>
        </w:rPr>
        <w:t>be proposed to, and approved by the Client prior to construction.</w:t>
      </w:r>
    </w:p>
    <w:p w:rsidR="00E063FD" w:rsidRPr="00C20D23" w:rsidRDefault="00E063FD" w:rsidP="000E52BA">
      <w:pPr>
        <w:widowControl w:val="0"/>
        <w:numPr>
          <w:ilvl w:val="0"/>
          <w:numId w:val="8"/>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The development should include but should not be limited to the design </w:t>
      </w:r>
      <w:r w:rsidR="0068619C" w:rsidRPr="00C20D23">
        <w:rPr>
          <w:rFonts w:asciiTheme="majorBidi" w:hAnsiTheme="majorBidi" w:cstheme="majorBidi"/>
          <w:spacing w:val="-3"/>
          <w:sz w:val="24"/>
          <w:szCs w:val="24"/>
        </w:rPr>
        <w:t xml:space="preserve">of </w:t>
      </w:r>
      <w:r w:rsidRPr="00C20D23">
        <w:rPr>
          <w:rFonts w:asciiTheme="majorBidi" w:hAnsiTheme="majorBidi" w:cstheme="majorBidi"/>
          <w:spacing w:val="-3"/>
          <w:sz w:val="24"/>
          <w:szCs w:val="24"/>
        </w:rPr>
        <w:t>water</w:t>
      </w:r>
      <w:r w:rsidR="0068619C" w:rsidRPr="00C20D23">
        <w:rPr>
          <w:rFonts w:asciiTheme="majorBidi" w:hAnsiTheme="majorBidi" w:cstheme="majorBidi"/>
          <w:spacing w:val="-3"/>
          <w:sz w:val="24"/>
          <w:szCs w:val="24"/>
        </w:rPr>
        <w:t xml:space="preserve"> supply</w:t>
      </w:r>
      <w:r w:rsidRPr="00C20D23">
        <w:rPr>
          <w:rFonts w:asciiTheme="majorBidi" w:hAnsiTheme="majorBidi" w:cstheme="majorBidi"/>
          <w:spacing w:val="-3"/>
          <w:sz w:val="24"/>
          <w:szCs w:val="24"/>
        </w:rPr>
        <w:t>, electrical, sewerage</w:t>
      </w:r>
      <w:r w:rsidR="00A30F06" w:rsidRPr="00C20D23">
        <w:rPr>
          <w:rFonts w:asciiTheme="majorBidi" w:hAnsiTheme="majorBidi" w:cstheme="majorBidi"/>
          <w:spacing w:val="-3"/>
          <w:sz w:val="24"/>
          <w:szCs w:val="24"/>
        </w:rPr>
        <w:t xml:space="preserve"> and </w:t>
      </w:r>
      <w:r w:rsidRPr="00C20D23">
        <w:rPr>
          <w:rFonts w:asciiTheme="majorBidi" w:hAnsiTheme="majorBidi" w:cstheme="majorBidi"/>
          <w:spacing w:val="-3"/>
          <w:sz w:val="24"/>
          <w:szCs w:val="24"/>
        </w:rPr>
        <w:t>dr</w:t>
      </w:r>
      <w:r w:rsidR="00A30F06" w:rsidRPr="00C20D23">
        <w:rPr>
          <w:rFonts w:asciiTheme="majorBidi" w:hAnsiTheme="majorBidi" w:cstheme="majorBidi"/>
          <w:spacing w:val="-3"/>
          <w:sz w:val="24"/>
          <w:szCs w:val="24"/>
        </w:rPr>
        <w:t>ainage</w:t>
      </w:r>
      <w:r w:rsidRPr="00C20D23">
        <w:rPr>
          <w:rFonts w:asciiTheme="majorBidi" w:hAnsiTheme="majorBidi" w:cstheme="majorBidi"/>
          <w:spacing w:val="-3"/>
          <w:sz w:val="24"/>
          <w:szCs w:val="24"/>
        </w:rPr>
        <w:t xml:space="preserve">. </w:t>
      </w:r>
    </w:p>
    <w:p w:rsidR="00A26D60" w:rsidRPr="000E52BA" w:rsidRDefault="00A26D60" w:rsidP="000E52BA">
      <w:pPr>
        <w:widowControl w:val="0"/>
        <w:numPr>
          <w:ilvl w:val="0"/>
          <w:numId w:val="8"/>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The Contractor shall accommodate for any amendments regarding the layout and the </w:t>
      </w:r>
      <w:r w:rsidRPr="000E52BA">
        <w:rPr>
          <w:rFonts w:asciiTheme="majorBidi" w:hAnsiTheme="majorBidi" w:cstheme="majorBidi"/>
          <w:spacing w:val="-3"/>
          <w:sz w:val="24"/>
          <w:szCs w:val="24"/>
        </w:rPr>
        <w:t xml:space="preserve">distribution of the blocks as requested by the Client. </w:t>
      </w:r>
    </w:p>
    <w:p w:rsidR="00085BFE" w:rsidRPr="000E52BA" w:rsidRDefault="003714A4" w:rsidP="000E52BA">
      <w:pPr>
        <w:widowControl w:val="0"/>
        <w:numPr>
          <w:ilvl w:val="0"/>
          <w:numId w:val="6"/>
        </w:numPr>
        <w:suppressAutoHyphens/>
        <w:spacing w:line="360" w:lineRule="auto"/>
        <w:jc w:val="both"/>
        <w:rPr>
          <w:rFonts w:asciiTheme="majorBidi" w:hAnsiTheme="majorBidi" w:cstheme="majorBidi"/>
          <w:spacing w:val="-3"/>
          <w:sz w:val="24"/>
          <w:szCs w:val="24"/>
        </w:rPr>
      </w:pPr>
      <w:r w:rsidRPr="000E52BA">
        <w:rPr>
          <w:rFonts w:asciiTheme="majorBidi" w:hAnsiTheme="majorBidi" w:cstheme="majorBidi"/>
          <w:spacing w:val="-3"/>
          <w:sz w:val="24"/>
          <w:szCs w:val="24"/>
        </w:rPr>
        <w:t>Sit</w:t>
      </w:r>
      <w:r w:rsidR="00085BFE" w:rsidRPr="000E52BA">
        <w:rPr>
          <w:rFonts w:asciiTheme="majorBidi" w:hAnsiTheme="majorBidi" w:cstheme="majorBidi"/>
          <w:spacing w:val="-3"/>
          <w:sz w:val="24"/>
          <w:szCs w:val="24"/>
        </w:rPr>
        <w:t xml:space="preserve">e investigations including site surveying, soil investigation and appropriate geotechnical surveys where applicable. </w:t>
      </w:r>
    </w:p>
    <w:p w:rsidR="00085BFE" w:rsidRPr="000E52BA" w:rsidRDefault="00085BFE" w:rsidP="000E52BA">
      <w:pPr>
        <w:widowControl w:val="0"/>
        <w:numPr>
          <w:ilvl w:val="0"/>
          <w:numId w:val="6"/>
        </w:numPr>
        <w:suppressAutoHyphens/>
        <w:spacing w:line="360" w:lineRule="auto"/>
        <w:jc w:val="both"/>
        <w:rPr>
          <w:rFonts w:asciiTheme="majorBidi" w:hAnsiTheme="majorBidi" w:cstheme="majorBidi"/>
          <w:spacing w:val="-3"/>
          <w:sz w:val="24"/>
          <w:szCs w:val="24"/>
        </w:rPr>
      </w:pPr>
      <w:r w:rsidRPr="000E52BA">
        <w:rPr>
          <w:rFonts w:asciiTheme="majorBidi" w:hAnsiTheme="majorBidi" w:cstheme="majorBidi"/>
          <w:spacing w:val="-3"/>
          <w:sz w:val="24"/>
          <w:szCs w:val="24"/>
        </w:rPr>
        <w:t xml:space="preserve">Each housing unit shall cover a </w:t>
      </w:r>
      <w:r w:rsidR="002951DF" w:rsidRPr="000E52BA">
        <w:rPr>
          <w:rFonts w:asciiTheme="majorBidi" w:hAnsiTheme="majorBidi" w:cstheme="majorBidi"/>
          <w:spacing w:val="-3"/>
          <w:sz w:val="24"/>
          <w:szCs w:val="24"/>
        </w:rPr>
        <w:t xml:space="preserve">minimum </w:t>
      </w:r>
      <w:r w:rsidR="008C14FD" w:rsidRPr="000E52BA">
        <w:rPr>
          <w:rFonts w:asciiTheme="majorBidi" w:hAnsiTheme="majorBidi" w:cstheme="majorBidi"/>
          <w:spacing w:val="-3"/>
          <w:sz w:val="24"/>
          <w:szCs w:val="24"/>
        </w:rPr>
        <w:t>built-up</w:t>
      </w:r>
      <w:r w:rsidR="002E1588" w:rsidRPr="000E52BA">
        <w:rPr>
          <w:rFonts w:asciiTheme="majorBidi" w:hAnsiTheme="majorBidi" w:cstheme="majorBidi"/>
          <w:spacing w:val="-3"/>
          <w:sz w:val="24"/>
          <w:szCs w:val="24"/>
        </w:rPr>
        <w:t xml:space="preserve"> </w:t>
      </w:r>
      <w:r w:rsidR="002951DF" w:rsidRPr="000E52BA">
        <w:rPr>
          <w:rFonts w:asciiTheme="majorBidi" w:hAnsiTheme="majorBidi" w:cstheme="majorBidi"/>
          <w:spacing w:val="-3"/>
          <w:sz w:val="24"/>
          <w:szCs w:val="24"/>
        </w:rPr>
        <w:t xml:space="preserve">area of </w:t>
      </w:r>
      <w:r w:rsidR="008C14FD" w:rsidRPr="000E52BA">
        <w:rPr>
          <w:rFonts w:asciiTheme="majorBidi" w:hAnsiTheme="majorBidi" w:cstheme="majorBidi"/>
          <w:spacing w:val="-3"/>
          <w:sz w:val="24"/>
          <w:szCs w:val="24"/>
        </w:rPr>
        <w:t>92.9</w:t>
      </w:r>
      <w:r w:rsidR="002E1588" w:rsidRPr="000E52BA">
        <w:rPr>
          <w:rFonts w:asciiTheme="majorBidi" w:hAnsiTheme="majorBidi" w:cstheme="majorBidi"/>
          <w:spacing w:val="-3"/>
          <w:sz w:val="24"/>
          <w:szCs w:val="24"/>
        </w:rPr>
        <w:t xml:space="preserve"> </w:t>
      </w:r>
      <w:r w:rsidR="002951DF" w:rsidRPr="000E52BA">
        <w:rPr>
          <w:rFonts w:asciiTheme="majorBidi" w:hAnsiTheme="majorBidi" w:cstheme="majorBidi"/>
          <w:spacing w:val="-3"/>
          <w:sz w:val="24"/>
          <w:szCs w:val="24"/>
        </w:rPr>
        <w:t>square meters</w:t>
      </w:r>
      <w:r w:rsidR="006014EB" w:rsidRPr="000E52BA">
        <w:rPr>
          <w:rFonts w:asciiTheme="majorBidi" w:hAnsiTheme="majorBidi" w:cstheme="majorBidi"/>
          <w:spacing w:val="-3"/>
          <w:sz w:val="24"/>
          <w:szCs w:val="24"/>
        </w:rPr>
        <w:t xml:space="preserve"> (</w:t>
      </w:r>
      <w:r w:rsidR="008C14FD" w:rsidRPr="000E52BA">
        <w:rPr>
          <w:rFonts w:asciiTheme="majorBidi" w:hAnsiTheme="majorBidi" w:cstheme="majorBidi"/>
          <w:spacing w:val="-3"/>
          <w:sz w:val="24"/>
          <w:szCs w:val="24"/>
        </w:rPr>
        <w:t>10</w:t>
      </w:r>
      <w:r w:rsidR="006014EB" w:rsidRPr="000E52BA">
        <w:rPr>
          <w:rFonts w:asciiTheme="majorBidi" w:hAnsiTheme="majorBidi" w:cstheme="majorBidi"/>
          <w:spacing w:val="-3"/>
          <w:sz w:val="24"/>
          <w:szCs w:val="24"/>
        </w:rPr>
        <w:t xml:space="preserve">00 square feet) </w:t>
      </w:r>
      <w:r w:rsidR="00110EFD" w:rsidRPr="000E52BA">
        <w:rPr>
          <w:rFonts w:asciiTheme="majorBidi" w:hAnsiTheme="majorBidi" w:cstheme="majorBidi"/>
          <w:spacing w:val="-3"/>
          <w:sz w:val="24"/>
          <w:szCs w:val="24"/>
        </w:rPr>
        <w:t xml:space="preserve">and shall not exceed </w:t>
      </w:r>
      <w:r w:rsidR="00082C96" w:rsidRPr="000E52BA">
        <w:rPr>
          <w:rFonts w:asciiTheme="majorBidi" w:hAnsiTheme="majorBidi" w:cstheme="majorBidi"/>
          <w:spacing w:val="-3"/>
          <w:sz w:val="24"/>
          <w:szCs w:val="24"/>
        </w:rPr>
        <w:t>1100 square meters, excluding the balconies, voids and staircases.</w:t>
      </w:r>
    </w:p>
    <w:p w:rsidR="00A30F06" w:rsidRPr="00C20D23" w:rsidRDefault="00A30F06" w:rsidP="000E52BA">
      <w:pPr>
        <w:pStyle w:val="ListParagraph"/>
        <w:numPr>
          <w:ilvl w:val="0"/>
          <w:numId w:val="6"/>
        </w:numPr>
        <w:spacing w:after="0" w:line="360" w:lineRule="auto"/>
        <w:rPr>
          <w:rFonts w:asciiTheme="majorBidi" w:eastAsia="Times New Roman" w:hAnsiTheme="majorBidi" w:cstheme="majorBidi"/>
          <w:sz w:val="24"/>
          <w:szCs w:val="24"/>
        </w:rPr>
      </w:pPr>
      <w:r w:rsidRPr="00C20D23">
        <w:rPr>
          <w:rFonts w:asciiTheme="majorBidi" w:hAnsiTheme="majorBidi" w:cstheme="majorBidi"/>
          <w:spacing w:val="-3"/>
          <w:sz w:val="24"/>
          <w:szCs w:val="24"/>
        </w:rPr>
        <w:t>The building should be elevated for 0.3m from ground level (t</w:t>
      </w:r>
      <w:r w:rsidRPr="00C20D23">
        <w:rPr>
          <w:rFonts w:asciiTheme="majorBidi" w:eastAsia="Times New Roman" w:hAnsiTheme="majorBidi" w:cstheme="majorBidi"/>
          <w:sz w:val="24"/>
          <w:szCs w:val="24"/>
        </w:rPr>
        <w:t xml:space="preserve">he finished floor level of the ground floor shall be 0.3m from the ground level). </w:t>
      </w:r>
    </w:p>
    <w:p w:rsidR="00A30F06" w:rsidRPr="00C20D23" w:rsidRDefault="00A30F06" w:rsidP="00A30F06">
      <w:pPr>
        <w:pStyle w:val="ListParagraph"/>
        <w:numPr>
          <w:ilvl w:val="0"/>
          <w:numId w:val="6"/>
        </w:numPr>
        <w:shd w:val="clear" w:color="auto" w:fill="FFFFFF"/>
        <w:spacing w:after="0" w:line="360" w:lineRule="auto"/>
        <w:rPr>
          <w:rFonts w:asciiTheme="majorBidi" w:eastAsia="Times New Roman" w:hAnsiTheme="majorBidi" w:cstheme="majorBidi"/>
          <w:sz w:val="24"/>
          <w:szCs w:val="24"/>
        </w:rPr>
      </w:pPr>
      <w:r w:rsidRPr="00C20D23">
        <w:rPr>
          <w:rFonts w:asciiTheme="majorBidi" w:eastAsia="Times New Roman" w:hAnsiTheme="majorBidi" w:cstheme="majorBidi"/>
          <w:sz w:val="24"/>
          <w:szCs w:val="24"/>
        </w:rPr>
        <w:t xml:space="preserve">The entrance should be designed in consideration of the future inclusion of a ramp. </w:t>
      </w:r>
    </w:p>
    <w:p w:rsidR="002951DF" w:rsidRPr="00C20D23" w:rsidRDefault="002951DF"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All common areas </w:t>
      </w:r>
      <w:r w:rsidR="00BE41DC" w:rsidRPr="00C20D23">
        <w:rPr>
          <w:rFonts w:asciiTheme="majorBidi" w:hAnsiTheme="majorBidi" w:cstheme="majorBidi"/>
          <w:spacing w:val="-3"/>
          <w:sz w:val="24"/>
          <w:szCs w:val="24"/>
        </w:rPr>
        <w:t>and the apartments located on the ground floor shall be accessible by wheel chair.</w:t>
      </w:r>
      <w:r w:rsidRPr="00C20D23">
        <w:rPr>
          <w:rFonts w:asciiTheme="majorBidi" w:hAnsiTheme="majorBidi" w:cstheme="majorBidi"/>
          <w:spacing w:val="-3"/>
          <w:sz w:val="24"/>
          <w:szCs w:val="24"/>
        </w:rPr>
        <w:t xml:space="preserve"> </w:t>
      </w:r>
    </w:p>
    <w:p w:rsidR="00DF41FA" w:rsidRPr="00C20D23" w:rsidRDefault="00DF41FA" w:rsidP="0099732D">
      <w:pPr>
        <w:widowControl w:val="0"/>
        <w:numPr>
          <w:ilvl w:val="0"/>
          <w:numId w:val="6"/>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Height of the buildings should not exceed </w:t>
      </w:r>
      <w:r w:rsidR="0099732D" w:rsidRPr="00C20D23">
        <w:rPr>
          <w:rFonts w:asciiTheme="majorBidi" w:hAnsiTheme="majorBidi" w:cstheme="majorBidi"/>
          <w:spacing w:val="-3"/>
          <w:sz w:val="24"/>
          <w:szCs w:val="24"/>
        </w:rPr>
        <w:t>5</w:t>
      </w:r>
      <w:r w:rsidRPr="00C20D23">
        <w:rPr>
          <w:rFonts w:asciiTheme="majorBidi" w:hAnsiTheme="majorBidi" w:cstheme="majorBidi"/>
          <w:spacing w:val="-3"/>
          <w:sz w:val="24"/>
          <w:szCs w:val="24"/>
        </w:rPr>
        <w:t xml:space="preserve">m in height up to roof apex level. </w:t>
      </w:r>
    </w:p>
    <w:p w:rsidR="005916CA" w:rsidRPr="00C20D23" w:rsidRDefault="005916CA"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Prepare detailed architectural, structural, services drawings (electrical, plumbing and </w:t>
      </w:r>
      <w:r w:rsidRPr="00C20D23">
        <w:rPr>
          <w:rFonts w:asciiTheme="majorBidi" w:hAnsiTheme="majorBidi" w:cstheme="majorBidi"/>
          <w:spacing w:val="-3"/>
          <w:sz w:val="24"/>
          <w:szCs w:val="24"/>
        </w:rPr>
        <w:lastRenderedPageBreak/>
        <w:t>firefighting) for above mentioned buildings.</w:t>
      </w:r>
    </w:p>
    <w:p w:rsidR="007A01A2" w:rsidRPr="00C20D23" w:rsidRDefault="007A01A2"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Provisions for other services such as cable TV, and internet should be provided. </w:t>
      </w:r>
    </w:p>
    <w:p w:rsidR="005916CA" w:rsidRPr="00C20D23" w:rsidRDefault="005916CA" w:rsidP="00C600C7">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Prepare Bill of Quantities for the above mentioned buildings.</w:t>
      </w:r>
      <w:r w:rsidR="00B12236" w:rsidRPr="00C20D23">
        <w:rPr>
          <w:rFonts w:asciiTheme="majorBidi" w:hAnsiTheme="majorBidi" w:cstheme="majorBidi"/>
          <w:spacing w:val="-3"/>
          <w:sz w:val="24"/>
          <w:szCs w:val="24"/>
        </w:rPr>
        <w:t xml:space="preserve"> B</w:t>
      </w:r>
      <w:r w:rsidRPr="00C20D23">
        <w:rPr>
          <w:rFonts w:asciiTheme="majorBidi" w:hAnsiTheme="majorBidi" w:cstheme="majorBidi"/>
          <w:spacing w:val="-3"/>
          <w:sz w:val="24"/>
          <w:szCs w:val="24"/>
        </w:rPr>
        <w:t>ill of quantities shall include the building</w:t>
      </w:r>
      <w:r w:rsidR="00C600C7" w:rsidRPr="00C20D23">
        <w:rPr>
          <w:rFonts w:asciiTheme="majorBidi" w:hAnsiTheme="majorBidi" w:cstheme="majorBidi"/>
          <w:spacing w:val="-3"/>
          <w:sz w:val="24"/>
          <w:szCs w:val="24"/>
        </w:rPr>
        <w:t>’</w:t>
      </w:r>
      <w:r w:rsidRPr="00C20D23">
        <w:rPr>
          <w:rFonts w:asciiTheme="majorBidi" w:hAnsiTheme="majorBidi" w:cstheme="majorBidi"/>
          <w:spacing w:val="-3"/>
          <w:sz w:val="24"/>
          <w:szCs w:val="24"/>
        </w:rPr>
        <w:t xml:space="preserve">s whole of the works and </w:t>
      </w:r>
      <w:r w:rsidR="00C600C7" w:rsidRPr="00C20D23">
        <w:rPr>
          <w:rFonts w:asciiTheme="majorBidi" w:hAnsiTheme="majorBidi" w:cstheme="majorBidi"/>
          <w:spacing w:val="-3"/>
          <w:sz w:val="24"/>
          <w:szCs w:val="24"/>
        </w:rPr>
        <w:t>in order to</w:t>
      </w:r>
      <w:r w:rsidRPr="00C20D23">
        <w:rPr>
          <w:rFonts w:asciiTheme="majorBidi" w:hAnsiTheme="majorBidi" w:cstheme="majorBidi"/>
          <w:spacing w:val="-3"/>
          <w:sz w:val="24"/>
          <w:szCs w:val="24"/>
        </w:rPr>
        <w:t xml:space="preserve"> </w:t>
      </w:r>
      <w:r w:rsidR="00085BFE" w:rsidRPr="00C20D23">
        <w:rPr>
          <w:rFonts w:asciiTheme="majorBidi" w:hAnsiTheme="majorBidi" w:cstheme="majorBidi"/>
          <w:spacing w:val="-3"/>
          <w:sz w:val="24"/>
          <w:szCs w:val="24"/>
        </w:rPr>
        <w:t>minimize</w:t>
      </w:r>
      <w:r w:rsidRPr="00C20D23">
        <w:rPr>
          <w:rFonts w:asciiTheme="majorBidi" w:hAnsiTheme="majorBidi" w:cstheme="majorBidi"/>
          <w:spacing w:val="-3"/>
          <w:sz w:val="24"/>
          <w:szCs w:val="24"/>
        </w:rPr>
        <w:t xml:space="preserve"> any variation.</w:t>
      </w:r>
    </w:p>
    <w:p w:rsidR="002951DF" w:rsidRPr="00C20D23" w:rsidRDefault="00DF41F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F</w:t>
      </w:r>
      <w:r w:rsidR="005916CA" w:rsidRPr="00C20D23">
        <w:rPr>
          <w:rFonts w:asciiTheme="majorBidi" w:hAnsiTheme="majorBidi" w:cstheme="majorBidi"/>
          <w:spacing w:val="-3"/>
          <w:sz w:val="24"/>
          <w:szCs w:val="24"/>
        </w:rPr>
        <w:t>inal drawings, BOQ and technical specifications shall</w:t>
      </w:r>
      <w:r w:rsidR="002951DF" w:rsidRPr="00C20D23">
        <w:rPr>
          <w:rFonts w:asciiTheme="majorBidi" w:hAnsiTheme="majorBidi" w:cstheme="majorBidi"/>
          <w:spacing w:val="-3"/>
          <w:sz w:val="24"/>
          <w:szCs w:val="24"/>
        </w:rPr>
        <w:t xml:space="preserve"> be provided by the Contractor and shall</w:t>
      </w:r>
      <w:r w:rsidR="005916CA" w:rsidRPr="00C20D23">
        <w:rPr>
          <w:rFonts w:asciiTheme="majorBidi" w:hAnsiTheme="majorBidi" w:cstheme="majorBidi"/>
          <w:spacing w:val="-3"/>
          <w:sz w:val="24"/>
          <w:szCs w:val="24"/>
        </w:rPr>
        <w:t xml:space="preserve"> include provisions for all civil, architectural, structural, electrical, plumbing and firefighting disciplines. </w:t>
      </w:r>
    </w:p>
    <w:p w:rsidR="002951DF" w:rsidRPr="00C20D23" w:rsidRDefault="002951DF"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Bills of Quantities and the drawings shall be provided separately for the individual building types.</w:t>
      </w:r>
    </w:p>
    <w:p w:rsidR="005916CA" w:rsidRPr="00C20D23" w:rsidRDefault="005916C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 All plans and specifications must be in English.</w:t>
      </w:r>
    </w:p>
    <w:p w:rsidR="005916CA" w:rsidRPr="00C20D23" w:rsidRDefault="005916C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Design drawings, BOQ  and</w:t>
      </w:r>
      <w:r w:rsidR="00DF41FA" w:rsidRPr="00C20D23">
        <w:rPr>
          <w:rFonts w:asciiTheme="majorBidi" w:hAnsiTheme="majorBidi" w:cstheme="majorBidi"/>
          <w:spacing w:val="-3"/>
          <w:sz w:val="24"/>
          <w:szCs w:val="24"/>
        </w:rPr>
        <w:t xml:space="preserve"> detailed</w:t>
      </w:r>
      <w:r w:rsidRPr="00C20D23">
        <w:rPr>
          <w:rFonts w:asciiTheme="majorBidi" w:hAnsiTheme="majorBidi" w:cstheme="majorBidi"/>
          <w:spacing w:val="-3"/>
          <w:sz w:val="24"/>
          <w:szCs w:val="24"/>
        </w:rPr>
        <w:t xml:space="preserve"> technical specifications shall include all considerations and details necessary for a builder to construct the Works, such as, but not limited to:</w:t>
      </w:r>
    </w:p>
    <w:p w:rsidR="005916CA" w:rsidRPr="00C20D23" w:rsidRDefault="005916CA" w:rsidP="00883CAD">
      <w:pPr>
        <w:widowControl w:val="0"/>
        <w:numPr>
          <w:ilvl w:val="1"/>
          <w:numId w:val="27"/>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Site Work, sewage disposal system, drives, parking areas, curbs, storm drainage and end-walls, etc.</w:t>
      </w:r>
    </w:p>
    <w:p w:rsidR="005916CA" w:rsidRPr="00C20D23" w:rsidRDefault="005916CA" w:rsidP="00883CAD">
      <w:pPr>
        <w:widowControl w:val="0"/>
        <w:numPr>
          <w:ilvl w:val="1"/>
          <w:numId w:val="27"/>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Architectural, including plans, elevations, wall sections, construction details, hardware and finishing schedules, waterproofing, sundries, etc.</w:t>
      </w:r>
    </w:p>
    <w:p w:rsidR="005916CA" w:rsidRPr="00C20D23" w:rsidRDefault="005916CA" w:rsidP="00883CAD">
      <w:pPr>
        <w:widowControl w:val="0"/>
        <w:numPr>
          <w:ilvl w:val="1"/>
          <w:numId w:val="27"/>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Structural, including framing and concrete reinforcement layout, bar schedules and bending diagrams, bearings and connection details, etc.</w:t>
      </w:r>
    </w:p>
    <w:p w:rsidR="005916CA" w:rsidRPr="00C20D23" w:rsidRDefault="005916CA" w:rsidP="00883CAD">
      <w:pPr>
        <w:widowControl w:val="0"/>
        <w:numPr>
          <w:ilvl w:val="1"/>
          <w:numId w:val="27"/>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Electrical, Security, and Communications including wiring diagrams, lighting fixtures, control panels, etc.</w:t>
      </w:r>
    </w:p>
    <w:p w:rsidR="005916CA" w:rsidRPr="00C20D23" w:rsidRDefault="005916CA" w:rsidP="00883CAD">
      <w:pPr>
        <w:widowControl w:val="0"/>
        <w:numPr>
          <w:ilvl w:val="1"/>
          <w:numId w:val="27"/>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Mechanical, including heating, air conditioning and/or ventilation systems, as may be applicable.</w:t>
      </w:r>
    </w:p>
    <w:p w:rsidR="005916CA" w:rsidRPr="00C20D23" w:rsidRDefault="005916CA" w:rsidP="00883CAD">
      <w:pPr>
        <w:widowControl w:val="0"/>
        <w:numPr>
          <w:ilvl w:val="1"/>
          <w:numId w:val="27"/>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Plumbing</w:t>
      </w:r>
      <w:r w:rsidR="00FB13AB" w:rsidRPr="00C20D23">
        <w:rPr>
          <w:rFonts w:asciiTheme="majorBidi" w:hAnsiTheme="majorBidi" w:cstheme="majorBidi"/>
          <w:spacing w:val="-3"/>
          <w:sz w:val="24"/>
          <w:szCs w:val="24"/>
        </w:rPr>
        <w:t xml:space="preserve"> layouts should be complete with</w:t>
      </w:r>
      <w:r w:rsidRPr="00C20D23">
        <w:rPr>
          <w:rFonts w:asciiTheme="majorBidi" w:hAnsiTheme="majorBidi" w:cstheme="majorBidi"/>
          <w:spacing w:val="-3"/>
          <w:sz w:val="24"/>
          <w:szCs w:val="24"/>
        </w:rPr>
        <w:t xml:space="preserve"> pipe diagrams</w:t>
      </w:r>
      <w:r w:rsidR="00FB13AB" w:rsidRPr="00C20D23">
        <w:rPr>
          <w:rFonts w:asciiTheme="majorBidi" w:hAnsiTheme="majorBidi" w:cstheme="majorBidi"/>
          <w:spacing w:val="-3"/>
          <w:sz w:val="24"/>
          <w:szCs w:val="24"/>
        </w:rPr>
        <w:t xml:space="preserve">, </w:t>
      </w:r>
      <w:r w:rsidRPr="00C20D23">
        <w:rPr>
          <w:rFonts w:asciiTheme="majorBidi" w:hAnsiTheme="majorBidi" w:cstheme="majorBidi"/>
          <w:spacing w:val="-3"/>
          <w:sz w:val="24"/>
          <w:szCs w:val="24"/>
        </w:rPr>
        <w:t xml:space="preserve">schedules, fixtures, </w:t>
      </w:r>
      <w:r w:rsidR="002D002C" w:rsidRPr="00C20D23">
        <w:rPr>
          <w:rFonts w:asciiTheme="majorBidi" w:hAnsiTheme="majorBidi" w:cstheme="majorBidi"/>
          <w:spacing w:val="-3"/>
          <w:sz w:val="24"/>
          <w:szCs w:val="24"/>
        </w:rPr>
        <w:t>etc., for each housing unit and for the development (shall include water provisions for irrigation).</w:t>
      </w:r>
    </w:p>
    <w:p w:rsidR="002D002C" w:rsidRPr="00C20D23" w:rsidRDefault="002D002C" w:rsidP="00883CAD">
      <w:pPr>
        <w:widowControl w:val="0"/>
        <w:numPr>
          <w:ilvl w:val="1"/>
          <w:numId w:val="27"/>
        </w:numPr>
        <w:suppressAutoHyphens/>
        <w:spacing w:line="360" w:lineRule="auto"/>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Waste water disposal systems should be complete with all the elements required and all the internal connections leading up to the main sewer. </w:t>
      </w:r>
    </w:p>
    <w:p w:rsidR="00A30F06" w:rsidRPr="00C20D23" w:rsidRDefault="00821675" w:rsidP="00821675">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Separate </w:t>
      </w:r>
      <w:r w:rsidR="00A30F06" w:rsidRPr="00C20D23">
        <w:rPr>
          <w:rFonts w:asciiTheme="majorBidi" w:hAnsiTheme="majorBidi" w:cstheme="majorBidi"/>
          <w:spacing w:val="-3"/>
          <w:sz w:val="24"/>
          <w:szCs w:val="24"/>
        </w:rPr>
        <w:t xml:space="preserve">Bills of Quantities </w:t>
      </w:r>
      <w:r w:rsidRPr="00C20D23">
        <w:rPr>
          <w:rFonts w:asciiTheme="majorBidi" w:hAnsiTheme="majorBidi" w:cstheme="majorBidi"/>
          <w:spacing w:val="-3"/>
          <w:sz w:val="24"/>
          <w:szCs w:val="24"/>
        </w:rPr>
        <w:t xml:space="preserve">and </w:t>
      </w:r>
      <w:r w:rsidR="00A30F06" w:rsidRPr="00C20D23">
        <w:rPr>
          <w:rFonts w:asciiTheme="majorBidi" w:hAnsiTheme="majorBidi" w:cstheme="majorBidi"/>
          <w:spacing w:val="-3"/>
          <w:sz w:val="24"/>
          <w:szCs w:val="24"/>
        </w:rPr>
        <w:t>detailed drawings</w:t>
      </w:r>
      <w:r w:rsidRPr="00C20D23">
        <w:rPr>
          <w:rFonts w:asciiTheme="majorBidi" w:hAnsiTheme="majorBidi" w:cstheme="majorBidi"/>
          <w:spacing w:val="-3"/>
          <w:sz w:val="24"/>
          <w:szCs w:val="24"/>
        </w:rPr>
        <w:t xml:space="preserve"> should be provided by </w:t>
      </w:r>
      <w:r w:rsidR="00A30F06" w:rsidRPr="00C20D23">
        <w:rPr>
          <w:rFonts w:asciiTheme="majorBidi" w:hAnsiTheme="majorBidi" w:cstheme="majorBidi"/>
          <w:spacing w:val="-3"/>
          <w:sz w:val="24"/>
          <w:szCs w:val="24"/>
        </w:rPr>
        <w:t>the Contractor</w:t>
      </w:r>
      <w:r w:rsidRPr="00C20D23">
        <w:rPr>
          <w:rFonts w:asciiTheme="majorBidi" w:hAnsiTheme="majorBidi" w:cstheme="majorBidi"/>
          <w:spacing w:val="-3"/>
          <w:sz w:val="24"/>
          <w:szCs w:val="24"/>
        </w:rPr>
        <w:t xml:space="preserve"> for both types of housing units</w:t>
      </w:r>
      <w:r w:rsidR="00A30F06" w:rsidRPr="00C20D23">
        <w:rPr>
          <w:rFonts w:asciiTheme="majorBidi" w:hAnsiTheme="majorBidi" w:cstheme="majorBidi"/>
          <w:spacing w:val="-3"/>
          <w:sz w:val="24"/>
          <w:szCs w:val="24"/>
        </w:rPr>
        <w:t>.</w:t>
      </w:r>
    </w:p>
    <w:p w:rsidR="00AC522D" w:rsidRPr="00C20D23" w:rsidRDefault="00AC522D" w:rsidP="002D002C">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All designs shall comply with the Building Act and all regulations stipulated under the Act as well as the relevant International Standards. </w:t>
      </w:r>
    </w:p>
    <w:p w:rsidR="00AC522D" w:rsidRPr="00C20D23"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For interior space management of the buildings, the Contractor shall maintain overall uses specified in the Specific Requirements.  However Contractor may redesign any component of the building/s based on the Design team’s recommendations, and subject to prior approval of the Employer.</w:t>
      </w:r>
    </w:p>
    <w:p w:rsidR="00AC522D" w:rsidRPr="00C20D23"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The Contractor shall make a minimum of seven amendments to the design proposed at no additional cost, upon receipt of comments and requests for the amendment of the prepared concept drawings, detailed drawings, the BOQ and the Technical Specification. </w:t>
      </w:r>
    </w:p>
    <w:p w:rsidR="00AC522D" w:rsidRPr="00C20D23" w:rsidRDefault="00AC522D" w:rsidP="005846A1">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The contractor shall submit the raw soft copies of all the detailed design documents, including but not limited to drawings in AutoCAD format, the Technical Specifications in MS Word format, the BOQ and the Structural Calculations in MS Excel.</w:t>
      </w:r>
      <w:r w:rsidR="005846A1">
        <w:rPr>
          <w:rFonts w:asciiTheme="majorBidi" w:hAnsiTheme="majorBidi" w:cstheme="majorBidi"/>
          <w:spacing w:val="-3"/>
          <w:sz w:val="24"/>
          <w:szCs w:val="24"/>
        </w:rPr>
        <w:t xml:space="preserve"> The Ministry reserves all rights over the documents submitted.</w:t>
      </w:r>
    </w:p>
    <w:p w:rsidR="007E7D07" w:rsidRPr="00C20D23"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The Contractor shall provide one hard copy of the finalized approved drawings</w:t>
      </w:r>
      <w:r w:rsidR="002F0CDC" w:rsidRPr="00C20D23">
        <w:rPr>
          <w:rFonts w:asciiTheme="majorBidi" w:hAnsiTheme="majorBidi" w:cstheme="majorBidi"/>
          <w:spacing w:val="-3"/>
          <w:sz w:val="24"/>
          <w:szCs w:val="24"/>
        </w:rPr>
        <w:t xml:space="preserve"> complete</w:t>
      </w:r>
      <w:r w:rsidRPr="00C20D23">
        <w:rPr>
          <w:rFonts w:asciiTheme="majorBidi" w:hAnsiTheme="majorBidi" w:cstheme="majorBidi"/>
          <w:spacing w:val="-3"/>
          <w:sz w:val="24"/>
          <w:szCs w:val="24"/>
        </w:rPr>
        <w:t xml:space="preserve"> with </w:t>
      </w:r>
      <w:r w:rsidR="007E7D07" w:rsidRPr="00C20D23">
        <w:rPr>
          <w:rFonts w:asciiTheme="majorBidi" w:hAnsiTheme="majorBidi" w:cstheme="majorBidi"/>
          <w:spacing w:val="-3"/>
          <w:sz w:val="24"/>
          <w:szCs w:val="24"/>
        </w:rPr>
        <w:t>architectural checker stamp, structural checker stamp, along with all other permits and stamps</w:t>
      </w:r>
      <w:r w:rsidR="00BF6C6D" w:rsidRPr="00C20D23">
        <w:rPr>
          <w:rFonts w:asciiTheme="majorBidi" w:hAnsiTheme="majorBidi" w:cstheme="majorBidi"/>
          <w:spacing w:val="-3"/>
          <w:sz w:val="24"/>
          <w:szCs w:val="24"/>
        </w:rPr>
        <w:t xml:space="preserve"> required,</w:t>
      </w:r>
      <w:r w:rsidRPr="00C20D23">
        <w:rPr>
          <w:rFonts w:asciiTheme="majorBidi" w:hAnsiTheme="majorBidi" w:cstheme="majorBidi"/>
          <w:spacing w:val="-3"/>
          <w:sz w:val="24"/>
          <w:szCs w:val="24"/>
        </w:rPr>
        <w:t xml:space="preserve"> from the relevant authorities</w:t>
      </w:r>
      <w:r w:rsidR="007E7D07" w:rsidRPr="00C20D23">
        <w:rPr>
          <w:rFonts w:asciiTheme="majorBidi" w:hAnsiTheme="majorBidi" w:cstheme="majorBidi"/>
          <w:spacing w:val="-3"/>
          <w:sz w:val="24"/>
          <w:szCs w:val="24"/>
        </w:rPr>
        <w:t>.</w:t>
      </w:r>
    </w:p>
    <w:p w:rsidR="00AC522D" w:rsidRPr="00C20D23" w:rsidRDefault="007E7D07"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The contractor shall submit</w:t>
      </w:r>
      <w:r w:rsidR="00AC522D" w:rsidRPr="00C20D23">
        <w:rPr>
          <w:rFonts w:asciiTheme="majorBidi" w:hAnsiTheme="majorBidi" w:cstheme="majorBidi"/>
          <w:spacing w:val="-3"/>
          <w:sz w:val="24"/>
          <w:szCs w:val="24"/>
        </w:rPr>
        <w:t xml:space="preserve"> </w:t>
      </w:r>
      <w:r w:rsidRPr="00C20D23">
        <w:rPr>
          <w:rFonts w:asciiTheme="majorBidi" w:hAnsiTheme="majorBidi" w:cstheme="majorBidi"/>
          <w:spacing w:val="-3"/>
          <w:sz w:val="24"/>
          <w:szCs w:val="24"/>
        </w:rPr>
        <w:t>a</w:t>
      </w:r>
      <w:r w:rsidR="00AC522D" w:rsidRPr="00C20D23">
        <w:rPr>
          <w:rFonts w:asciiTheme="majorBidi" w:hAnsiTheme="majorBidi" w:cstheme="majorBidi"/>
          <w:spacing w:val="-3"/>
          <w:sz w:val="24"/>
          <w:szCs w:val="24"/>
        </w:rPr>
        <w:t xml:space="preserve"> hardcopy of the BOQ and the Technical Specifications.    </w:t>
      </w:r>
    </w:p>
    <w:p w:rsidR="009F1848" w:rsidRPr="00C20D23" w:rsidRDefault="009F1848"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C20D23">
        <w:rPr>
          <w:rFonts w:asciiTheme="majorBidi" w:hAnsiTheme="majorBidi" w:cstheme="majorBidi"/>
          <w:spacing w:val="-3"/>
          <w:sz w:val="24"/>
          <w:szCs w:val="24"/>
        </w:rPr>
        <w:t xml:space="preserve">The Contractor shall apply for and obtain the Environmental Impact Assessment (EIA) permit if required. </w:t>
      </w:r>
    </w:p>
    <w:p w:rsidR="00B4174A" w:rsidRDefault="00B4174A" w:rsidP="0079299A">
      <w:pPr>
        <w:pStyle w:val="Heading3"/>
        <w:spacing w:line="360" w:lineRule="auto"/>
        <w:rPr>
          <w:rFonts w:asciiTheme="majorBidi" w:hAnsiTheme="majorBidi" w:cstheme="majorBidi"/>
          <w:color w:val="auto"/>
          <w:sz w:val="24"/>
          <w:szCs w:val="24"/>
        </w:rPr>
      </w:pPr>
      <w:bookmarkStart w:id="3" w:name="_Toc433788617"/>
      <w:bookmarkEnd w:id="2"/>
      <w:r w:rsidRPr="00C20D23">
        <w:rPr>
          <w:rFonts w:asciiTheme="majorBidi" w:hAnsiTheme="majorBidi" w:cstheme="majorBidi"/>
          <w:color w:val="auto"/>
          <w:sz w:val="24"/>
          <w:szCs w:val="24"/>
        </w:rPr>
        <w:t xml:space="preserve">Specific </w:t>
      </w:r>
      <w:r w:rsidR="00244E8B" w:rsidRPr="00C20D23">
        <w:rPr>
          <w:rFonts w:asciiTheme="majorBidi" w:hAnsiTheme="majorBidi" w:cstheme="majorBidi"/>
          <w:color w:val="auto"/>
          <w:sz w:val="24"/>
          <w:szCs w:val="24"/>
        </w:rPr>
        <w:t>requirements</w:t>
      </w:r>
      <w:r w:rsidRPr="00C20D23">
        <w:rPr>
          <w:rFonts w:asciiTheme="majorBidi" w:hAnsiTheme="majorBidi" w:cstheme="majorBidi"/>
          <w:color w:val="auto"/>
          <w:sz w:val="24"/>
          <w:szCs w:val="24"/>
        </w:rPr>
        <w:t>:</w:t>
      </w:r>
      <w:bookmarkEnd w:id="3"/>
      <w:r w:rsidRPr="00C20D23">
        <w:rPr>
          <w:rFonts w:asciiTheme="majorBidi" w:hAnsiTheme="majorBidi" w:cstheme="majorBidi"/>
          <w:color w:val="auto"/>
          <w:sz w:val="24"/>
          <w:szCs w:val="24"/>
        </w:rPr>
        <w:t xml:space="preserve"> </w:t>
      </w:r>
    </w:p>
    <w:p w:rsidR="00883CAD" w:rsidRPr="00883CAD" w:rsidRDefault="00883CAD" w:rsidP="00883CAD"/>
    <w:p w:rsidR="00C56C13" w:rsidRPr="00C20D23" w:rsidRDefault="00C02015"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B</w:t>
      </w:r>
      <w:r w:rsidR="003003C4" w:rsidRPr="00C20D23">
        <w:rPr>
          <w:rFonts w:asciiTheme="majorBidi" w:hAnsiTheme="majorBidi" w:cstheme="majorBidi"/>
          <w:sz w:val="24"/>
          <w:szCs w:val="24"/>
        </w:rPr>
        <w:t>oundary wall</w:t>
      </w:r>
      <w:r w:rsidRPr="00C20D23">
        <w:rPr>
          <w:rFonts w:asciiTheme="majorBidi" w:hAnsiTheme="majorBidi" w:cstheme="majorBidi"/>
          <w:sz w:val="24"/>
          <w:szCs w:val="24"/>
        </w:rPr>
        <w:t>s</w:t>
      </w:r>
      <w:r w:rsidR="003003C4" w:rsidRPr="00C20D23">
        <w:rPr>
          <w:rFonts w:asciiTheme="majorBidi" w:hAnsiTheme="majorBidi" w:cstheme="majorBidi"/>
          <w:sz w:val="24"/>
          <w:szCs w:val="24"/>
        </w:rPr>
        <w:t xml:space="preserve"> </w:t>
      </w:r>
      <w:r w:rsidR="002D101B" w:rsidRPr="00C20D23">
        <w:rPr>
          <w:rFonts w:asciiTheme="majorBidi" w:hAnsiTheme="majorBidi" w:cstheme="majorBidi"/>
          <w:sz w:val="24"/>
          <w:szCs w:val="24"/>
        </w:rPr>
        <w:t xml:space="preserve">of minimum 2m height </w:t>
      </w:r>
      <w:r w:rsidRPr="00C20D23">
        <w:rPr>
          <w:rFonts w:asciiTheme="majorBidi" w:hAnsiTheme="majorBidi" w:cstheme="majorBidi"/>
          <w:sz w:val="24"/>
          <w:szCs w:val="24"/>
        </w:rPr>
        <w:t>should</w:t>
      </w:r>
      <w:r w:rsidR="003003C4" w:rsidRPr="00C20D23">
        <w:rPr>
          <w:rFonts w:asciiTheme="majorBidi" w:hAnsiTheme="majorBidi" w:cstheme="majorBidi"/>
          <w:sz w:val="24"/>
          <w:szCs w:val="24"/>
        </w:rPr>
        <w:t xml:space="preserve"> be provided </w:t>
      </w:r>
      <w:r w:rsidR="00244E8B" w:rsidRPr="00C20D23">
        <w:rPr>
          <w:rFonts w:asciiTheme="majorBidi" w:hAnsiTheme="majorBidi" w:cstheme="majorBidi"/>
          <w:sz w:val="24"/>
          <w:szCs w:val="24"/>
        </w:rPr>
        <w:t xml:space="preserve">around </w:t>
      </w:r>
      <w:r w:rsidRPr="00C20D23">
        <w:rPr>
          <w:rFonts w:asciiTheme="majorBidi" w:hAnsiTheme="majorBidi" w:cstheme="majorBidi"/>
          <w:sz w:val="24"/>
          <w:szCs w:val="24"/>
        </w:rPr>
        <w:t>all the plots</w:t>
      </w:r>
      <w:r w:rsidR="00244E8B" w:rsidRPr="00C20D23">
        <w:rPr>
          <w:rFonts w:asciiTheme="majorBidi" w:hAnsiTheme="majorBidi" w:cstheme="majorBidi"/>
          <w:sz w:val="24"/>
          <w:szCs w:val="24"/>
        </w:rPr>
        <w:t xml:space="preserve"> and</w:t>
      </w:r>
      <w:r w:rsidR="003003C4" w:rsidRPr="00C20D23">
        <w:rPr>
          <w:rFonts w:asciiTheme="majorBidi" w:hAnsiTheme="majorBidi" w:cstheme="majorBidi"/>
          <w:sz w:val="24"/>
          <w:szCs w:val="24"/>
        </w:rPr>
        <w:t xml:space="preserve"> an</w:t>
      </w:r>
      <w:r w:rsidR="00C56C13" w:rsidRPr="00C20D23">
        <w:rPr>
          <w:rFonts w:asciiTheme="majorBidi" w:hAnsiTheme="majorBidi" w:cstheme="majorBidi"/>
          <w:sz w:val="24"/>
          <w:szCs w:val="24"/>
        </w:rPr>
        <w:t xml:space="preserve"> entrance shall </w:t>
      </w:r>
      <w:r w:rsidR="00325887" w:rsidRPr="00C20D23">
        <w:rPr>
          <w:rFonts w:asciiTheme="majorBidi" w:hAnsiTheme="majorBidi" w:cstheme="majorBidi"/>
          <w:sz w:val="24"/>
          <w:szCs w:val="24"/>
        </w:rPr>
        <w:t xml:space="preserve">be </w:t>
      </w:r>
      <w:r w:rsidR="003003C4" w:rsidRPr="00C20D23">
        <w:rPr>
          <w:rFonts w:asciiTheme="majorBidi" w:hAnsiTheme="majorBidi" w:cstheme="majorBidi"/>
          <w:sz w:val="24"/>
          <w:szCs w:val="24"/>
        </w:rPr>
        <w:t>located</w:t>
      </w:r>
      <w:r w:rsidR="00325887" w:rsidRPr="00C20D23">
        <w:rPr>
          <w:rFonts w:asciiTheme="majorBidi" w:hAnsiTheme="majorBidi" w:cstheme="majorBidi"/>
          <w:sz w:val="24"/>
          <w:szCs w:val="24"/>
        </w:rPr>
        <w:t xml:space="preserve"> </w:t>
      </w:r>
      <w:r w:rsidR="003003C4" w:rsidRPr="00C20D23">
        <w:rPr>
          <w:rFonts w:asciiTheme="majorBidi" w:hAnsiTheme="majorBidi" w:cstheme="majorBidi"/>
          <w:sz w:val="24"/>
          <w:szCs w:val="24"/>
        </w:rPr>
        <w:t>to access the premises</w:t>
      </w:r>
      <w:r w:rsidR="00C56C13" w:rsidRPr="00C20D23">
        <w:rPr>
          <w:rFonts w:asciiTheme="majorBidi" w:hAnsiTheme="majorBidi" w:cstheme="majorBidi"/>
          <w:sz w:val="24"/>
          <w:szCs w:val="24"/>
        </w:rPr>
        <w:t xml:space="preserve">. </w:t>
      </w:r>
    </w:p>
    <w:p w:rsidR="00B4174A" w:rsidRPr="00C20D23" w:rsidRDefault="00B4174A"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A</w:t>
      </w:r>
      <w:r w:rsidR="00F97994" w:rsidRPr="00C20D23">
        <w:rPr>
          <w:rFonts w:asciiTheme="majorBidi" w:hAnsiTheme="majorBidi" w:cstheme="majorBidi"/>
          <w:sz w:val="24"/>
          <w:szCs w:val="24"/>
        </w:rPr>
        <w:t>n adequate size of a</w:t>
      </w:r>
      <w:r w:rsidRPr="00C20D23">
        <w:rPr>
          <w:rFonts w:asciiTheme="majorBidi" w:hAnsiTheme="majorBidi" w:cstheme="majorBidi"/>
          <w:sz w:val="24"/>
          <w:szCs w:val="24"/>
        </w:rPr>
        <w:t xml:space="preserve"> reserve water tank</w:t>
      </w:r>
      <w:r w:rsidR="009503A5" w:rsidRPr="00C20D23">
        <w:rPr>
          <w:rFonts w:asciiTheme="majorBidi" w:hAnsiTheme="majorBidi" w:cstheme="majorBidi"/>
          <w:sz w:val="24"/>
          <w:szCs w:val="24"/>
        </w:rPr>
        <w:t>s (overhead tanks and for rain water storage)</w:t>
      </w:r>
      <w:r w:rsidRPr="00C20D23">
        <w:rPr>
          <w:rFonts w:asciiTheme="majorBidi" w:hAnsiTheme="majorBidi" w:cstheme="majorBidi"/>
          <w:sz w:val="24"/>
          <w:szCs w:val="24"/>
        </w:rPr>
        <w:t xml:space="preserve"> sh</w:t>
      </w:r>
      <w:r w:rsidR="009503A5" w:rsidRPr="00C20D23">
        <w:rPr>
          <w:rFonts w:asciiTheme="majorBidi" w:hAnsiTheme="majorBidi" w:cstheme="majorBidi"/>
          <w:sz w:val="24"/>
          <w:szCs w:val="24"/>
        </w:rPr>
        <w:t>all</w:t>
      </w:r>
      <w:r w:rsidRPr="00C20D23">
        <w:rPr>
          <w:rFonts w:asciiTheme="majorBidi" w:hAnsiTheme="majorBidi" w:cstheme="majorBidi"/>
          <w:sz w:val="24"/>
          <w:szCs w:val="24"/>
        </w:rPr>
        <w:t xml:space="preserve"> be included in the building</w:t>
      </w:r>
      <w:r w:rsidR="00C56C13" w:rsidRPr="00C20D23">
        <w:rPr>
          <w:rFonts w:asciiTheme="majorBidi" w:hAnsiTheme="majorBidi" w:cstheme="majorBidi"/>
          <w:sz w:val="24"/>
          <w:szCs w:val="24"/>
        </w:rPr>
        <w:t>s</w:t>
      </w:r>
      <w:r w:rsidRPr="00C20D23">
        <w:rPr>
          <w:rFonts w:asciiTheme="majorBidi" w:hAnsiTheme="majorBidi" w:cstheme="majorBidi"/>
          <w:sz w:val="24"/>
          <w:szCs w:val="24"/>
        </w:rPr>
        <w:t xml:space="preserve">. </w:t>
      </w:r>
    </w:p>
    <w:p w:rsidR="009503A5" w:rsidRPr="00C20D23" w:rsidRDefault="009503A5"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 xml:space="preserve">Project shall include </w:t>
      </w:r>
      <w:r w:rsidR="00342590" w:rsidRPr="00C20D23">
        <w:rPr>
          <w:rFonts w:asciiTheme="majorBidi" w:hAnsiTheme="majorBidi" w:cstheme="majorBidi"/>
          <w:sz w:val="24"/>
          <w:szCs w:val="24"/>
        </w:rPr>
        <w:t xml:space="preserve">allocation of parking zones, </w:t>
      </w:r>
      <w:r w:rsidRPr="00C20D23">
        <w:rPr>
          <w:rFonts w:asciiTheme="majorBidi" w:hAnsiTheme="majorBidi" w:cstheme="majorBidi"/>
          <w:sz w:val="24"/>
          <w:szCs w:val="24"/>
        </w:rPr>
        <w:t>landscaping and installation of benches, swings and children</w:t>
      </w:r>
      <w:r w:rsidR="00C61E42" w:rsidRPr="00C20D23">
        <w:rPr>
          <w:rFonts w:asciiTheme="majorBidi" w:hAnsiTheme="majorBidi" w:cstheme="majorBidi"/>
          <w:sz w:val="24"/>
          <w:szCs w:val="24"/>
        </w:rPr>
        <w:t>’s</w:t>
      </w:r>
      <w:r w:rsidRPr="00C20D23">
        <w:rPr>
          <w:rFonts w:asciiTheme="majorBidi" w:hAnsiTheme="majorBidi" w:cstheme="majorBidi"/>
          <w:sz w:val="24"/>
          <w:szCs w:val="24"/>
        </w:rPr>
        <w:t xml:space="preserve"> outdoor play units. </w:t>
      </w:r>
    </w:p>
    <w:p w:rsidR="00342590" w:rsidRPr="00C20D23" w:rsidRDefault="00342590"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Installation of ground well and connection of utilities (electricity, water &amp; sewerage) to that main lines shall be included.</w:t>
      </w:r>
    </w:p>
    <w:p w:rsidR="00A152B1" w:rsidRPr="00C20D23" w:rsidRDefault="00A152B1"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Site clearing and demarcation</w:t>
      </w:r>
      <w:r w:rsidR="00671A93" w:rsidRPr="00C20D23">
        <w:rPr>
          <w:rFonts w:asciiTheme="majorBidi" w:hAnsiTheme="majorBidi" w:cstheme="majorBidi"/>
          <w:sz w:val="24"/>
          <w:szCs w:val="24"/>
        </w:rPr>
        <w:t xml:space="preserve"> of work zones and bypasses</w:t>
      </w:r>
      <w:r w:rsidRPr="00C20D23">
        <w:rPr>
          <w:rFonts w:asciiTheme="majorBidi" w:hAnsiTheme="majorBidi" w:cstheme="majorBidi"/>
          <w:sz w:val="24"/>
          <w:szCs w:val="24"/>
        </w:rPr>
        <w:t xml:space="preserve">. </w:t>
      </w:r>
    </w:p>
    <w:p w:rsidR="00BE41DC" w:rsidRPr="00C20D23" w:rsidRDefault="00BE41DC"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For additional Information, submit the sectional drawings with the dimensions.</w:t>
      </w:r>
    </w:p>
    <w:p w:rsidR="00BE41DC" w:rsidRPr="00C20D23" w:rsidRDefault="00BE41DC"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Label the roads on site plans.</w:t>
      </w:r>
    </w:p>
    <w:p w:rsidR="00BE41DC" w:rsidRPr="00C20D23" w:rsidRDefault="00BE41DC"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Identify motorbike and car parking zones at ground level</w:t>
      </w:r>
    </w:p>
    <w:p w:rsidR="00BE41DC" w:rsidRPr="00C20D23" w:rsidRDefault="00BE41DC"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Specify boundary wall height and material. (we highly encourage boundary wall to be designed with perforations or with a natural green facade)</w:t>
      </w:r>
    </w:p>
    <w:p w:rsidR="00BE41DC" w:rsidRPr="00C20D23" w:rsidRDefault="00BE41DC"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Submit pedestrian and vehicle circulation layout.</w:t>
      </w:r>
    </w:p>
    <w:p w:rsidR="00BE41DC" w:rsidRPr="00C20D23" w:rsidRDefault="00BE41DC"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Identify the spaces required for the installation or provision of supporting facilities of transformers, pump rooms, storage tanks and service stations within the given area for the development.</w:t>
      </w:r>
    </w:p>
    <w:p w:rsidR="00BE41DC" w:rsidRPr="00C20D23" w:rsidRDefault="00BE41DC"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Dedicated utility space at either ground floor or first floor level should be provided for the provision and or installation of relevant services as required.</w:t>
      </w:r>
    </w:p>
    <w:p w:rsidR="00BE41DC" w:rsidRPr="00C20D23" w:rsidRDefault="00BE41DC"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Garbage collection area should be separated from common area. A central collection area at ground floor with ease of loading/unloading vehicular access should be provided.</w:t>
      </w:r>
    </w:p>
    <w:p w:rsidR="00BE41DC" w:rsidRPr="00C20D23" w:rsidRDefault="00BE41DC"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A children’s play area should be provided within the development.</w:t>
      </w:r>
    </w:p>
    <w:p w:rsidR="00BE41DC" w:rsidRPr="00C20D23" w:rsidRDefault="00BE41DC"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 xml:space="preserve">The main entrance of the </w:t>
      </w:r>
      <w:r w:rsidR="000C0F0B" w:rsidRPr="00C20D23">
        <w:rPr>
          <w:rFonts w:asciiTheme="majorBidi" w:hAnsiTheme="majorBidi" w:cstheme="majorBidi"/>
          <w:sz w:val="24"/>
          <w:szCs w:val="24"/>
        </w:rPr>
        <w:t>housing</w:t>
      </w:r>
      <w:r w:rsidRPr="00C20D23">
        <w:rPr>
          <w:rFonts w:asciiTheme="majorBidi" w:hAnsiTheme="majorBidi" w:cstheme="majorBidi"/>
          <w:sz w:val="24"/>
          <w:szCs w:val="24"/>
        </w:rPr>
        <w:t xml:space="preserve"> unit should be minimum 900mm wide.</w:t>
      </w:r>
    </w:p>
    <w:p w:rsidR="00BE41DC" w:rsidRPr="00C20D23" w:rsidRDefault="00BE41DC"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Minimum width of the toilet or a bath room should be 1.2m.</w:t>
      </w:r>
    </w:p>
    <w:p w:rsidR="0076297E" w:rsidRPr="00C20D23" w:rsidRDefault="00DC06C0"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 xml:space="preserve">The </w:t>
      </w:r>
      <w:r w:rsidR="00AA0097" w:rsidRPr="00C20D23">
        <w:rPr>
          <w:rFonts w:asciiTheme="majorBidi" w:hAnsiTheme="majorBidi" w:cstheme="majorBidi"/>
          <w:sz w:val="24"/>
          <w:szCs w:val="24"/>
        </w:rPr>
        <w:t>built-up</w:t>
      </w:r>
      <w:r w:rsidRPr="00C20D23">
        <w:rPr>
          <w:rFonts w:asciiTheme="majorBidi" w:hAnsiTheme="majorBidi" w:cstheme="majorBidi"/>
          <w:sz w:val="24"/>
          <w:szCs w:val="24"/>
        </w:rPr>
        <w:t xml:space="preserve"> </w:t>
      </w:r>
      <w:r w:rsidR="0076297E" w:rsidRPr="00C20D23">
        <w:rPr>
          <w:rFonts w:asciiTheme="majorBidi" w:hAnsiTheme="majorBidi" w:cstheme="majorBidi"/>
          <w:sz w:val="24"/>
          <w:szCs w:val="24"/>
        </w:rPr>
        <w:t xml:space="preserve">area for each housing unit, </w:t>
      </w:r>
      <w:r w:rsidR="00AA0097" w:rsidRPr="00C20D23">
        <w:rPr>
          <w:rFonts w:asciiTheme="majorBidi" w:hAnsiTheme="majorBidi" w:cstheme="majorBidi"/>
          <w:sz w:val="24"/>
          <w:szCs w:val="24"/>
        </w:rPr>
        <w:t>excluding</w:t>
      </w:r>
      <w:r w:rsidR="0076297E" w:rsidRPr="00C20D23">
        <w:rPr>
          <w:rFonts w:asciiTheme="majorBidi" w:hAnsiTheme="majorBidi" w:cstheme="majorBidi"/>
          <w:sz w:val="24"/>
          <w:szCs w:val="24"/>
        </w:rPr>
        <w:t xml:space="preserve"> balconies and voids should be approximately </w:t>
      </w:r>
      <w:r w:rsidR="00AA0097" w:rsidRPr="00C20D23">
        <w:rPr>
          <w:rFonts w:asciiTheme="majorBidi" w:hAnsiTheme="majorBidi" w:cstheme="majorBidi"/>
          <w:spacing w:val="-3"/>
          <w:sz w:val="24"/>
          <w:szCs w:val="24"/>
        </w:rPr>
        <w:t>92.9</w:t>
      </w:r>
      <w:r w:rsidRPr="00C20D23">
        <w:rPr>
          <w:rFonts w:asciiTheme="majorBidi" w:hAnsiTheme="majorBidi" w:cstheme="majorBidi"/>
          <w:spacing w:val="-3"/>
          <w:sz w:val="24"/>
          <w:szCs w:val="24"/>
        </w:rPr>
        <w:t xml:space="preserve"> square meters (</w:t>
      </w:r>
      <w:r w:rsidR="00AA0097" w:rsidRPr="00C20D23">
        <w:rPr>
          <w:rFonts w:asciiTheme="majorBidi" w:hAnsiTheme="majorBidi" w:cstheme="majorBidi"/>
          <w:spacing w:val="-3"/>
          <w:sz w:val="24"/>
          <w:szCs w:val="24"/>
        </w:rPr>
        <w:t>1000</w:t>
      </w:r>
      <w:r w:rsidRPr="00C20D23">
        <w:rPr>
          <w:rFonts w:asciiTheme="majorBidi" w:hAnsiTheme="majorBidi" w:cstheme="majorBidi"/>
          <w:spacing w:val="-3"/>
          <w:sz w:val="24"/>
          <w:szCs w:val="24"/>
        </w:rPr>
        <w:t xml:space="preserve"> square feet)</w:t>
      </w:r>
      <w:r w:rsidR="0076297E" w:rsidRPr="00C20D23">
        <w:rPr>
          <w:rFonts w:asciiTheme="majorBidi" w:hAnsiTheme="majorBidi" w:cstheme="majorBidi"/>
          <w:sz w:val="24"/>
          <w:szCs w:val="24"/>
        </w:rPr>
        <w:t xml:space="preserve">) </w:t>
      </w:r>
    </w:p>
    <w:p w:rsidR="00BE41DC" w:rsidRPr="00C20D23" w:rsidRDefault="0076297E" w:rsidP="00883CAD">
      <w:pPr>
        <w:pStyle w:val="ListParagraph"/>
        <w:numPr>
          <w:ilvl w:val="0"/>
          <w:numId w:val="3"/>
        </w:numPr>
        <w:spacing w:after="0" w:line="360" w:lineRule="auto"/>
        <w:ind w:left="720"/>
        <w:jc w:val="both"/>
        <w:rPr>
          <w:rFonts w:asciiTheme="majorBidi" w:hAnsiTheme="majorBidi" w:cstheme="majorBidi"/>
          <w:sz w:val="24"/>
          <w:szCs w:val="24"/>
        </w:rPr>
      </w:pPr>
      <w:r w:rsidRPr="00C20D23">
        <w:rPr>
          <w:rFonts w:asciiTheme="majorBidi" w:hAnsiTheme="majorBidi" w:cstheme="majorBidi"/>
          <w:sz w:val="24"/>
          <w:szCs w:val="24"/>
        </w:rPr>
        <w:t xml:space="preserve">The </w:t>
      </w:r>
      <w:r w:rsidR="00BE41DC" w:rsidRPr="00C20D23">
        <w:rPr>
          <w:rFonts w:asciiTheme="majorBidi" w:hAnsiTheme="majorBidi" w:cstheme="majorBidi"/>
          <w:sz w:val="24"/>
          <w:szCs w:val="24"/>
        </w:rPr>
        <w:t xml:space="preserve">Minimum </w:t>
      </w:r>
      <w:r w:rsidRPr="00C20D23">
        <w:rPr>
          <w:rFonts w:asciiTheme="majorBidi" w:hAnsiTheme="majorBidi" w:cstheme="majorBidi"/>
          <w:sz w:val="24"/>
          <w:szCs w:val="24"/>
        </w:rPr>
        <w:t>dimensions</w:t>
      </w:r>
      <w:r w:rsidR="00BE41DC" w:rsidRPr="00C20D23">
        <w:rPr>
          <w:rFonts w:asciiTheme="majorBidi" w:hAnsiTheme="majorBidi" w:cstheme="majorBidi"/>
          <w:sz w:val="24"/>
          <w:szCs w:val="24"/>
        </w:rPr>
        <w:t xml:space="preserve"> </w:t>
      </w:r>
      <w:r w:rsidRPr="00C20D23">
        <w:rPr>
          <w:rFonts w:asciiTheme="majorBidi" w:hAnsiTheme="majorBidi" w:cstheme="majorBidi"/>
          <w:sz w:val="24"/>
          <w:szCs w:val="24"/>
        </w:rPr>
        <w:t xml:space="preserve">for the following </w:t>
      </w:r>
      <w:r w:rsidR="00BE41DC" w:rsidRPr="00C20D23">
        <w:rPr>
          <w:rFonts w:asciiTheme="majorBidi" w:hAnsiTheme="majorBidi" w:cstheme="majorBidi"/>
          <w:sz w:val="24"/>
          <w:szCs w:val="24"/>
        </w:rPr>
        <w:t xml:space="preserve">spaces </w:t>
      </w:r>
      <w:r w:rsidRPr="00C20D23">
        <w:rPr>
          <w:rFonts w:asciiTheme="majorBidi" w:hAnsiTheme="majorBidi" w:cstheme="majorBidi"/>
          <w:sz w:val="24"/>
          <w:szCs w:val="24"/>
        </w:rPr>
        <w:t>are as specified</w:t>
      </w:r>
      <w:r w:rsidR="00BE41DC" w:rsidRPr="00C20D23">
        <w:rPr>
          <w:rFonts w:asciiTheme="majorBidi" w:hAnsiTheme="majorBidi" w:cstheme="majorBidi"/>
          <w:sz w:val="24"/>
          <w:szCs w:val="24"/>
        </w:rPr>
        <w:t>:</w:t>
      </w:r>
    </w:p>
    <w:p w:rsidR="00BE41DC" w:rsidRPr="00C20D23" w:rsidRDefault="0076297E" w:rsidP="00883CAD">
      <w:pPr>
        <w:pStyle w:val="ListParagraph"/>
        <w:numPr>
          <w:ilvl w:val="2"/>
          <w:numId w:val="9"/>
        </w:numPr>
        <w:spacing w:after="160" w:line="360" w:lineRule="auto"/>
        <w:ind w:left="1260" w:right="27"/>
        <w:rPr>
          <w:rFonts w:asciiTheme="majorBidi" w:hAnsiTheme="majorBidi" w:cstheme="majorBidi"/>
          <w:sz w:val="24"/>
          <w:szCs w:val="24"/>
        </w:rPr>
      </w:pPr>
      <w:r w:rsidRPr="00C20D23">
        <w:rPr>
          <w:rFonts w:asciiTheme="majorBidi" w:hAnsiTheme="majorBidi" w:cstheme="majorBidi"/>
          <w:sz w:val="24"/>
          <w:szCs w:val="24"/>
        </w:rPr>
        <w:t>Master bedroom- 13 feet x 12 feet</w:t>
      </w:r>
    </w:p>
    <w:p w:rsidR="00BE41DC" w:rsidRPr="00C20D23" w:rsidRDefault="0076297E" w:rsidP="00883CAD">
      <w:pPr>
        <w:pStyle w:val="ListParagraph"/>
        <w:numPr>
          <w:ilvl w:val="2"/>
          <w:numId w:val="9"/>
        </w:numPr>
        <w:spacing w:after="160" w:line="360" w:lineRule="auto"/>
        <w:ind w:left="1260" w:right="27"/>
        <w:rPr>
          <w:rFonts w:asciiTheme="majorBidi" w:hAnsiTheme="majorBidi" w:cstheme="majorBidi"/>
          <w:sz w:val="24"/>
          <w:szCs w:val="24"/>
        </w:rPr>
      </w:pPr>
      <w:r w:rsidRPr="00C20D23">
        <w:rPr>
          <w:rFonts w:asciiTheme="majorBidi" w:hAnsiTheme="majorBidi" w:cstheme="majorBidi"/>
          <w:sz w:val="24"/>
          <w:szCs w:val="24"/>
        </w:rPr>
        <w:t>Master bedroom toilet-  5 feet x 7 feet</w:t>
      </w:r>
    </w:p>
    <w:p w:rsidR="0076297E" w:rsidRPr="00C20D23" w:rsidRDefault="0076297E" w:rsidP="00883CAD">
      <w:pPr>
        <w:pStyle w:val="ListParagraph"/>
        <w:numPr>
          <w:ilvl w:val="2"/>
          <w:numId w:val="9"/>
        </w:numPr>
        <w:spacing w:after="160" w:line="360" w:lineRule="auto"/>
        <w:ind w:left="1260" w:right="27"/>
        <w:rPr>
          <w:rFonts w:asciiTheme="majorBidi" w:hAnsiTheme="majorBidi" w:cstheme="majorBidi"/>
          <w:sz w:val="24"/>
          <w:szCs w:val="24"/>
        </w:rPr>
      </w:pPr>
      <w:r w:rsidRPr="00C20D23">
        <w:rPr>
          <w:rFonts w:asciiTheme="majorBidi" w:hAnsiTheme="majorBidi" w:cstheme="majorBidi"/>
          <w:sz w:val="24"/>
          <w:szCs w:val="24"/>
        </w:rPr>
        <w:t>Bedroom 2 toilet- 4 feet x 7 feet</w:t>
      </w:r>
    </w:p>
    <w:p w:rsidR="0076297E" w:rsidRPr="00C20D23" w:rsidRDefault="0076297E" w:rsidP="00883CAD">
      <w:pPr>
        <w:pStyle w:val="ListParagraph"/>
        <w:numPr>
          <w:ilvl w:val="2"/>
          <w:numId w:val="9"/>
        </w:numPr>
        <w:spacing w:after="160" w:line="360" w:lineRule="auto"/>
        <w:ind w:left="1260" w:right="27"/>
        <w:rPr>
          <w:rFonts w:asciiTheme="majorBidi" w:hAnsiTheme="majorBidi" w:cstheme="majorBidi"/>
          <w:sz w:val="24"/>
          <w:szCs w:val="24"/>
        </w:rPr>
      </w:pPr>
      <w:r w:rsidRPr="00C20D23">
        <w:rPr>
          <w:rFonts w:asciiTheme="majorBidi" w:hAnsiTheme="majorBidi" w:cstheme="majorBidi"/>
          <w:sz w:val="24"/>
          <w:szCs w:val="24"/>
        </w:rPr>
        <w:t>Bedroom 3 toilet- 4 feet x 6 feet</w:t>
      </w:r>
    </w:p>
    <w:p w:rsidR="0076297E" w:rsidRPr="00C20D23" w:rsidRDefault="00806194" w:rsidP="00883CAD">
      <w:pPr>
        <w:pStyle w:val="ListParagraph"/>
        <w:numPr>
          <w:ilvl w:val="2"/>
          <w:numId w:val="9"/>
        </w:numPr>
        <w:spacing w:after="160" w:line="360" w:lineRule="auto"/>
        <w:ind w:left="1260" w:right="27"/>
        <w:rPr>
          <w:rFonts w:asciiTheme="majorBidi" w:hAnsiTheme="majorBidi" w:cstheme="majorBidi"/>
          <w:sz w:val="24"/>
          <w:szCs w:val="24"/>
        </w:rPr>
      </w:pPr>
      <w:r w:rsidRPr="00C20D23">
        <w:rPr>
          <w:rFonts w:asciiTheme="majorBidi" w:hAnsiTheme="majorBidi" w:cstheme="majorBidi"/>
          <w:sz w:val="24"/>
          <w:szCs w:val="24"/>
        </w:rPr>
        <w:t>In addition to the specified spaces</w:t>
      </w:r>
      <w:r w:rsidR="00524D51" w:rsidRPr="00C20D23">
        <w:rPr>
          <w:rFonts w:asciiTheme="majorBidi" w:hAnsiTheme="majorBidi" w:cstheme="majorBidi"/>
          <w:sz w:val="24"/>
          <w:szCs w:val="24"/>
        </w:rPr>
        <w:t xml:space="preserve"> above</w:t>
      </w:r>
      <w:r w:rsidRPr="00C20D23">
        <w:rPr>
          <w:rFonts w:asciiTheme="majorBidi" w:hAnsiTheme="majorBidi" w:cstheme="majorBidi"/>
          <w:sz w:val="24"/>
          <w:szCs w:val="24"/>
        </w:rPr>
        <w:t>, bedroom 2, bedroom 3, living room, kitchen, dining, laundry and a small store need to be accommoda</w:t>
      </w:r>
      <w:r w:rsidR="00AA0097" w:rsidRPr="00C20D23">
        <w:rPr>
          <w:rFonts w:asciiTheme="majorBidi" w:hAnsiTheme="majorBidi" w:cstheme="majorBidi"/>
          <w:sz w:val="24"/>
          <w:szCs w:val="24"/>
        </w:rPr>
        <w:t xml:space="preserve">ted within the </w:t>
      </w:r>
      <w:r w:rsidR="00DC06C0" w:rsidRPr="00C20D23">
        <w:rPr>
          <w:rFonts w:asciiTheme="majorBidi" w:hAnsiTheme="majorBidi" w:cstheme="majorBidi"/>
          <w:sz w:val="24"/>
          <w:szCs w:val="24"/>
        </w:rPr>
        <w:t>area</w:t>
      </w:r>
      <w:r w:rsidRPr="00C20D23">
        <w:rPr>
          <w:rFonts w:asciiTheme="majorBidi" w:hAnsiTheme="majorBidi" w:cstheme="majorBidi"/>
          <w:sz w:val="24"/>
          <w:szCs w:val="24"/>
        </w:rPr>
        <w:t xml:space="preserve"> allocated for the </w:t>
      </w:r>
      <w:r w:rsidR="00AA0097" w:rsidRPr="00C20D23">
        <w:rPr>
          <w:rFonts w:asciiTheme="majorBidi" w:hAnsiTheme="majorBidi" w:cstheme="majorBidi"/>
          <w:sz w:val="24"/>
          <w:szCs w:val="24"/>
        </w:rPr>
        <w:t>single</w:t>
      </w:r>
      <w:r w:rsidR="00DC06C0" w:rsidRPr="00C20D23">
        <w:rPr>
          <w:rFonts w:asciiTheme="majorBidi" w:hAnsiTheme="majorBidi" w:cstheme="majorBidi"/>
          <w:sz w:val="24"/>
          <w:szCs w:val="24"/>
        </w:rPr>
        <w:t xml:space="preserve"> story housing </w:t>
      </w:r>
      <w:r w:rsidRPr="00C20D23">
        <w:rPr>
          <w:rFonts w:asciiTheme="majorBidi" w:hAnsiTheme="majorBidi" w:cstheme="majorBidi"/>
          <w:sz w:val="24"/>
          <w:szCs w:val="24"/>
        </w:rPr>
        <w:t>unit.</w:t>
      </w:r>
    </w:p>
    <w:p w:rsidR="0068619C" w:rsidRPr="00C20D23" w:rsidRDefault="008034CB" w:rsidP="00883CAD">
      <w:pPr>
        <w:pStyle w:val="ListParagraph"/>
        <w:numPr>
          <w:ilvl w:val="2"/>
          <w:numId w:val="9"/>
        </w:numPr>
        <w:spacing w:after="160" w:line="360" w:lineRule="auto"/>
        <w:ind w:left="1260" w:right="27"/>
        <w:rPr>
          <w:rFonts w:asciiTheme="majorBidi" w:hAnsiTheme="majorBidi" w:cstheme="majorBidi"/>
          <w:sz w:val="24"/>
          <w:szCs w:val="24"/>
        </w:rPr>
      </w:pPr>
      <w:r w:rsidRPr="00C20D23">
        <w:rPr>
          <w:rFonts w:asciiTheme="majorBidi" w:hAnsiTheme="majorBidi" w:cstheme="majorBidi"/>
          <w:sz w:val="24"/>
          <w:szCs w:val="24"/>
        </w:rPr>
        <w:t>The</w:t>
      </w:r>
      <w:r w:rsidR="0068619C" w:rsidRPr="00C20D23">
        <w:rPr>
          <w:rFonts w:asciiTheme="majorBidi" w:hAnsiTheme="majorBidi" w:cstheme="majorBidi"/>
          <w:sz w:val="24"/>
          <w:szCs w:val="24"/>
        </w:rPr>
        <w:t xml:space="preserve"> parking area </w:t>
      </w:r>
      <w:r w:rsidRPr="00C20D23">
        <w:rPr>
          <w:rFonts w:asciiTheme="majorBidi" w:hAnsiTheme="majorBidi" w:cstheme="majorBidi"/>
          <w:sz w:val="24"/>
          <w:szCs w:val="24"/>
        </w:rPr>
        <w:t>should be</w:t>
      </w:r>
      <w:r w:rsidR="0068619C" w:rsidRPr="00C20D23">
        <w:rPr>
          <w:rFonts w:asciiTheme="majorBidi" w:hAnsiTheme="majorBidi" w:cstheme="majorBidi"/>
          <w:sz w:val="24"/>
          <w:szCs w:val="24"/>
        </w:rPr>
        <w:t xml:space="preserve"> 2.5 percent of the built-up area for each unit</w:t>
      </w:r>
      <w:r w:rsidRPr="00C20D23">
        <w:rPr>
          <w:rFonts w:asciiTheme="majorBidi" w:hAnsiTheme="majorBidi" w:cstheme="majorBidi"/>
          <w:sz w:val="24"/>
          <w:szCs w:val="24"/>
        </w:rPr>
        <w:t xml:space="preserve"> and</w:t>
      </w:r>
      <w:r w:rsidR="0068619C" w:rsidRPr="00C20D23">
        <w:rPr>
          <w:rFonts w:asciiTheme="majorBidi" w:hAnsiTheme="majorBidi" w:cstheme="majorBidi"/>
          <w:sz w:val="24"/>
          <w:szCs w:val="24"/>
        </w:rPr>
        <w:t xml:space="preserve"> should be provided within the plot. </w:t>
      </w:r>
    </w:p>
    <w:p w:rsidR="0076297E" w:rsidRPr="00C20D23" w:rsidRDefault="00621B89" w:rsidP="00883CAD">
      <w:pPr>
        <w:pStyle w:val="ListParagraph"/>
        <w:numPr>
          <w:ilvl w:val="2"/>
          <w:numId w:val="9"/>
        </w:numPr>
        <w:spacing w:after="160" w:line="360" w:lineRule="auto"/>
        <w:ind w:left="1260" w:right="27"/>
        <w:rPr>
          <w:rFonts w:asciiTheme="majorBidi" w:hAnsiTheme="majorBidi" w:cstheme="majorBidi"/>
          <w:sz w:val="24"/>
          <w:szCs w:val="24"/>
        </w:rPr>
      </w:pPr>
      <w:r w:rsidRPr="00C20D23">
        <w:rPr>
          <w:rFonts w:asciiTheme="majorBidi" w:hAnsiTheme="majorBidi" w:cstheme="majorBidi"/>
          <w:sz w:val="24"/>
          <w:szCs w:val="24"/>
        </w:rPr>
        <w:t xml:space="preserve">An appropriately sized garbage disposal location should be provided within each plot. </w:t>
      </w:r>
    </w:p>
    <w:p w:rsidR="00B4174A" w:rsidRPr="00C20D23" w:rsidRDefault="00B4174A" w:rsidP="0079299A">
      <w:pPr>
        <w:pStyle w:val="Heading3"/>
        <w:spacing w:line="360" w:lineRule="auto"/>
        <w:rPr>
          <w:rFonts w:asciiTheme="majorBidi" w:hAnsiTheme="majorBidi" w:cstheme="majorBidi"/>
          <w:color w:val="auto"/>
          <w:sz w:val="24"/>
          <w:szCs w:val="24"/>
        </w:rPr>
      </w:pPr>
      <w:bookmarkStart w:id="4" w:name="_Toc433788618"/>
      <w:r w:rsidRPr="00C20D23">
        <w:rPr>
          <w:rFonts w:asciiTheme="majorBidi" w:hAnsiTheme="majorBidi" w:cstheme="majorBidi"/>
          <w:color w:val="auto"/>
          <w:sz w:val="24"/>
          <w:szCs w:val="24"/>
        </w:rPr>
        <w:t>General guideline:</w:t>
      </w:r>
      <w:bookmarkEnd w:id="4"/>
      <w:r w:rsidRPr="00C20D23">
        <w:rPr>
          <w:rFonts w:asciiTheme="majorBidi" w:hAnsiTheme="majorBidi" w:cstheme="majorBidi"/>
          <w:color w:val="auto"/>
          <w:sz w:val="24"/>
          <w:szCs w:val="24"/>
        </w:rPr>
        <w:t xml:space="preserve"> </w:t>
      </w:r>
    </w:p>
    <w:p w:rsidR="00B4174A" w:rsidRPr="00C20D23"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C20D23">
        <w:rPr>
          <w:rFonts w:asciiTheme="majorBidi" w:hAnsiTheme="majorBidi" w:cstheme="majorBidi"/>
          <w:b/>
          <w:bCs/>
          <w:sz w:val="24"/>
          <w:szCs w:val="24"/>
        </w:rPr>
        <w:t>Electrical installation</w:t>
      </w:r>
      <w:r w:rsidRPr="00C20D23">
        <w:rPr>
          <w:rFonts w:asciiTheme="majorBidi" w:hAnsiTheme="majorBidi" w:cstheme="majorBidi"/>
          <w:sz w:val="24"/>
          <w:szCs w:val="24"/>
        </w:rPr>
        <w:t xml:space="preserve">: Wiring for lighting and power shall be concealed conduit except for spaces within DB’s closet and area above false ceiling, which shall be exposed conduit/trunking. In each </w:t>
      </w:r>
      <w:r w:rsidR="009503A5" w:rsidRPr="00C20D23">
        <w:rPr>
          <w:rFonts w:asciiTheme="majorBidi" w:hAnsiTheme="majorBidi" w:cstheme="majorBidi"/>
          <w:sz w:val="24"/>
          <w:szCs w:val="24"/>
        </w:rPr>
        <w:t>housing unit</w:t>
      </w:r>
      <w:r w:rsidRPr="00C20D23">
        <w:rPr>
          <w:rFonts w:asciiTheme="majorBidi" w:hAnsiTheme="majorBidi" w:cstheme="majorBidi"/>
          <w:sz w:val="24"/>
          <w:szCs w:val="24"/>
        </w:rPr>
        <w:t xml:space="preserve"> minimum of </w:t>
      </w:r>
      <w:r w:rsidR="009503A5" w:rsidRPr="00C20D23">
        <w:rPr>
          <w:rFonts w:asciiTheme="majorBidi" w:hAnsiTheme="majorBidi" w:cstheme="majorBidi"/>
          <w:sz w:val="24"/>
          <w:szCs w:val="24"/>
        </w:rPr>
        <w:t>three</w:t>
      </w:r>
      <w:r w:rsidRPr="00C20D23">
        <w:rPr>
          <w:rFonts w:asciiTheme="majorBidi" w:hAnsiTheme="majorBidi" w:cstheme="majorBidi"/>
          <w:sz w:val="24"/>
          <w:szCs w:val="24"/>
        </w:rPr>
        <w:t xml:space="preserve"> electric socket</w:t>
      </w:r>
      <w:r w:rsidR="009503A5" w:rsidRPr="00C20D23">
        <w:rPr>
          <w:rFonts w:asciiTheme="majorBidi" w:hAnsiTheme="majorBidi" w:cstheme="majorBidi"/>
          <w:sz w:val="24"/>
          <w:szCs w:val="24"/>
        </w:rPr>
        <w:t xml:space="preserve"> in each room and one data/media and </w:t>
      </w:r>
      <w:r w:rsidRPr="00C20D23">
        <w:rPr>
          <w:rFonts w:asciiTheme="majorBidi" w:hAnsiTheme="majorBidi" w:cstheme="majorBidi"/>
          <w:sz w:val="24"/>
          <w:szCs w:val="24"/>
        </w:rPr>
        <w:t>telephone points sh</w:t>
      </w:r>
      <w:r w:rsidR="009503A5" w:rsidRPr="00C20D23">
        <w:rPr>
          <w:rFonts w:asciiTheme="majorBidi" w:hAnsiTheme="majorBidi" w:cstheme="majorBidi"/>
          <w:sz w:val="24"/>
          <w:szCs w:val="24"/>
        </w:rPr>
        <w:t>all</w:t>
      </w:r>
      <w:r w:rsidRPr="00C20D23">
        <w:rPr>
          <w:rFonts w:asciiTheme="majorBidi" w:hAnsiTheme="majorBidi" w:cstheme="majorBidi"/>
          <w:sz w:val="24"/>
          <w:szCs w:val="24"/>
        </w:rPr>
        <w:t xml:space="preserve"> be provided. All electrical wiring shall be in accordance with </w:t>
      </w:r>
      <w:r w:rsidR="00FA1335" w:rsidRPr="00C20D23">
        <w:rPr>
          <w:rFonts w:asciiTheme="majorBidi" w:hAnsiTheme="majorBidi" w:cstheme="majorBidi"/>
          <w:sz w:val="24"/>
          <w:szCs w:val="24"/>
        </w:rPr>
        <w:t xml:space="preserve">the guidelines set out by the </w:t>
      </w:r>
      <w:r w:rsidRPr="00C20D23">
        <w:rPr>
          <w:rFonts w:asciiTheme="majorBidi" w:hAnsiTheme="majorBidi" w:cstheme="majorBidi"/>
          <w:sz w:val="24"/>
          <w:szCs w:val="24"/>
        </w:rPr>
        <w:t xml:space="preserve">State Electric Company </w:t>
      </w:r>
      <w:r w:rsidR="00FA1335" w:rsidRPr="00C20D23">
        <w:rPr>
          <w:rFonts w:asciiTheme="majorBidi" w:hAnsiTheme="majorBidi" w:cstheme="majorBidi"/>
          <w:sz w:val="24"/>
          <w:szCs w:val="24"/>
        </w:rPr>
        <w:t>Ltd (STELCO)</w:t>
      </w:r>
      <w:r w:rsidRPr="00C20D23">
        <w:rPr>
          <w:rFonts w:asciiTheme="majorBidi" w:hAnsiTheme="majorBidi" w:cstheme="majorBidi"/>
          <w:sz w:val="24"/>
          <w:szCs w:val="24"/>
        </w:rPr>
        <w:t xml:space="preserve">.    </w:t>
      </w:r>
    </w:p>
    <w:p w:rsidR="00B4174A" w:rsidRPr="00C20D23"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C20D23">
        <w:rPr>
          <w:rFonts w:asciiTheme="majorBidi" w:hAnsiTheme="majorBidi" w:cstheme="majorBidi"/>
          <w:b/>
          <w:bCs/>
          <w:sz w:val="24"/>
          <w:szCs w:val="24"/>
        </w:rPr>
        <w:t>Fire Rating:</w:t>
      </w:r>
      <w:r w:rsidRPr="00C20D23">
        <w:rPr>
          <w:rFonts w:asciiTheme="majorBidi" w:hAnsiTheme="majorBidi" w:cstheme="majorBidi"/>
          <w:sz w:val="24"/>
          <w:szCs w:val="24"/>
        </w:rPr>
        <w:t xml:space="preserve"> structural members and wall</w:t>
      </w:r>
      <w:r w:rsidR="009503A5" w:rsidRPr="00C20D23">
        <w:rPr>
          <w:rFonts w:asciiTheme="majorBidi" w:hAnsiTheme="majorBidi" w:cstheme="majorBidi"/>
          <w:sz w:val="24"/>
          <w:szCs w:val="24"/>
        </w:rPr>
        <w:t>s</w:t>
      </w:r>
      <w:r w:rsidRPr="00C20D23">
        <w:rPr>
          <w:rFonts w:asciiTheme="majorBidi" w:hAnsiTheme="majorBidi" w:cstheme="majorBidi"/>
          <w:sz w:val="24"/>
          <w:szCs w:val="24"/>
        </w:rPr>
        <w:t xml:space="preserve"> are to be designed to accommodate the requirement of the local fire department. All structures above the ground floor </w:t>
      </w:r>
      <w:r w:rsidR="008C43C3" w:rsidRPr="00C20D23">
        <w:rPr>
          <w:rFonts w:asciiTheme="majorBidi" w:hAnsiTheme="majorBidi" w:cstheme="majorBidi"/>
          <w:sz w:val="24"/>
          <w:szCs w:val="24"/>
        </w:rPr>
        <w:t>shall</w:t>
      </w:r>
      <w:r w:rsidRPr="00C20D23">
        <w:rPr>
          <w:rFonts w:asciiTheme="majorBidi" w:hAnsiTheme="majorBidi" w:cstheme="majorBidi"/>
          <w:sz w:val="24"/>
          <w:szCs w:val="24"/>
        </w:rPr>
        <w:t xml:space="preserve"> be designed for a minimum period of 2 hours fire rating.</w:t>
      </w:r>
    </w:p>
    <w:p w:rsidR="00CE1878" w:rsidRPr="00C20D23" w:rsidRDefault="00B4174A" w:rsidP="00C35E38">
      <w:pPr>
        <w:pStyle w:val="ListParagraph"/>
        <w:numPr>
          <w:ilvl w:val="0"/>
          <w:numId w:val="4"/>
        </w:numPr>
        <w:spacing w:after="0" w:line="360" w:lineRule="auto"/>
        <w:jc w:val="both"/>
        <w:rPr>
          <w:rFonts w:asciiTheme="majorBidi" w:hAnsiTheme="majorBidi" w:cstheme="majorBidi"/>
          <w:sz w:val="24"/>
          <w:szCs w:val="24"/>
        </w:rPr>
      </w:pPr>
      <w:r w:rsidRPr="00C20D23">
        <w:rPr>
          <w:rFonts w:asciiTheme="majorBidi" w:hAnsiTheme="majorBidi" w:cstheme="majorBidi"/>
          <w:b/>
          <w:bCs/>
          <w:sz w:val="24"/>
          <w:szCs w:val="24"/>
        </w:rPr>
        <w:t xml:space="preserve">Fire Protection System: </w:t>
      </w:r>
      <w:r w:rsidRPr="00C20D23">
        <w:rPr>
          <w:rFonts w:asciiTheme="majorBidi" w:hAnsiTheme="majorBidi" w:cstheme="majorBidi"/>
          <w:sz w:val="24"/>
          <w:szCs w:val="24"/>
        </w:rPr>
        <w:t>Portable fire extinguishers</w:t>
      </w:r>
      <w:r w:rsidR="00CE1878" w:rsidRPr="00C20D23">
        <w:rPr>
          <w:rFonts w:asciiTheme="majorBidi" w:hAnsiTheme="majorBidi" w:cstheme="majorBidi"/>
          <w:sz w:val="24"/>
          <w:szCs w:val="24"/>
        </w:rPr>
        <w:t>, fire blankets,</w:t>
      </w:r>
      <w:r w:rsidRPr="00C20D23">
        <w:rPr>
          <w:rFonts w:asciiTheme="majorBidi" w:hAnsiTheme="majorBidi" w:cstheme="majorBidi"/>
          <w:sz w:val="24"/>
          <w:szCs w:val="24"/>
        </w:rPr>
        <w:t xml:space="preserve"> and microprocessor based addressable automatic </w:t>
      </w:r>
      <w:r w:rsidR="00CE1878" w:rsidRPr="00C20D23">
        <w:rPr>
          <w:rFonts w:asciiTheme="majorBidi" w:hAnsiTheme="majorBidi" w:cstheme="majorBidi"/>
          <w:sz w:val="24"/>
          <w:szCs w:val="24"/>
        </w:rPr>
        <w:t>smoke and heat detector should be provided.</w:t>
      </w:r>
      <w:r w:rsidRPr="00C20D23">
        <w:rPr>
          <w:rFonts w:asciiTheme="majorBidi" w:hAnsiTheme="majorBidi" w:cstheme="majorBidi"/>
          <w:sz w:val="24"/>
          <w:szCs w:val="24"/>
        </w:rPr>
        <w:t xml:space="preserve"> </w:t>
      </w:r>
    </w:p>
    <w:p w:rsidR="00B4174A" w:rsidRPr="00C20D23"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C20D23">
        <w:rPr>
          <w:rFonts w:asciiTheme="majorBidi" w:hAnsiTheme="majorBidi" w:cstheme="majorBidi"/>
          <w:b/>
          <w:bCs/>
          <w:sz w:val="24"/>
          <w:szCs w:val="24"/>
        </w:rPr>
        <w:t>Soil Investigation</w:t>
      </w:r>
      <w:r w:rsidRPr="00C20D23">
        <w:rPr>
          <w:rFonts w:asciiTheme="majorBidi" w:hAnsiTheme="majorBidi" w:cstheme="majorBidi"/>
          <w:sz w:val="24"/>
          <w:szCs w:val="24"/>
        </w:rPr>
        <w:t xml:space="preserve">: Bidders </w:t>
      </w:r>
      <w:r w:rsidR="008C43C3" w:rsidRPr="00C20D23">
        <w:rPr>
          <w:rFonts w:asciiTheme="majorBidi" w:hAnsiTheme="majorBidi" w:cstheme="majorBidi"/>
          <w:sz w:val="24"/>
          <w:szCs w:val="24"/>
        </w:rPr>
        <w:t>shall</w:t>
      </w:r>
      <w:r w:rsidRPr="00C20D23">
        <w:rPr>
          <w:rFonts w:asciiTheme="majorBidi" w:hAnsiTheme="majorBidi" w:cstheme="majorBidi"/>
          <w:sz w:val="24"/>
          <w:szCs w:val="24"/>
        </w:rPr>
        <w:t xml:space="preserve"> carry out soil investigation at their own cost, prior to commencement of detail design of the </w:t>
      </w:r>
      <w:r w:rsidR="008C43C3" w:rsidRPr="00C20D23">
        <w:rPr>
          <w:rFonts w:asciiTheme="majorBidi" w:hAnsiTheme="majorBidi" w:cstheme="majorBidi"/>
          <w:sz w:val="24"/>
          <w:szCs w:val="24"/>
        </w:rPr>
        <w:t>sub-structure</w:t>
      </w:r>
      <w:r w:rsidRPr="00C20D23">
        <w:rPr>
          <w:rFonts w:asciiTheme="majorBidi" w:hAnsiTheme="majorBidi" w:cstheme="majorBidi"/>
          <w:sz w:val="24"/>
          <w:szCs w:val="24"/>
        </w:rPr>
        <w:t xml:space="preserve">. </w:t>
      </w:r>
    </w:p>
    <w:p w:rsidR="00B4174A" w:rsidRPr="00C20D23"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C20D23">
        <w:rPr>
          <w:rFonts w:asciiTheme="majorBidi" w:hAnsiTheme="majorBidi" w:cstheme="majorBidi"/>
          <w:b/>
          <w:bCs/>
          <w:sz w:val="24"/>
          <w:szCs w:val="24"/>
        </w:rPr>
        <w:t xml:space="preserve">Site Visit: </w:t>
      </w:r>
      <w:r w:rsidRPr="00C20D23">
        <w:rPr>
          <w:rFonts w:asciiTheme="majorBidi" w:hAnsiTheme="majorBidi" w:cstheme="majorBidi"/>
          <w:sz w:val="24"/>
          <w:szCs w:val="24"/>
        </w:rP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B4174A" w:rsidRPr="00C20D23" w:rsidRDefault="00B4174A" w:rsidP="00C35E38">
      <w:pPr>
        <w:pStyle w:val="ListParagraph"/>
        <w:numPr>
          <w:ilvl w:val="0"/>
          <w:numId w:val="4"/>
        </w:numPr>
        <w:spacing w:after="0" w:line="360" w:lineRule="auto"/>
        <w:jc w:val="both"/>
        <w:rPr>
          <w:rFonts w:asciiTheme="majorBidi" w:hAnsiTheme="majorBidi" w:cstheme="majorBidi"/>
          <w:sz w:val="24"/>
          <w:szCs w:val="24"/>
        </w:rPr>
      </w:pPr>
      <w:r w:rsidRPr="00C20D23">
        <w:rPr>
          <w:rFonts w:asciiTheme="majorBidi" w:hAnsiTheme="majorBidi" w:cstheme="majorBidi"/>
          <w:b/>
          <w:bCs/>
          <w:sz w:val="24"/>
          <w:szCs w:val="24"/>
        </w:rPr>
        <w:t xml:space="preserve">Supervision, inspection &amp; test plan: </w:t>
      </w:r>
      <w:r w:rsidRPr="00C20D23">
        <w:rPr>
          <w:rFonts w:asciiTheme="majorBidi" w:hAnsiTheme="majorBidi" w:cstheme="majorBidi"/>
          <w:sz w:val="24"/>
          <w:szCs w:val="24"/>
        </w:rPr>
        <w:t xml:space="preserve">the supervision, inspection and testing of the materials and works shall be carried out in accordance </w:t>
      </w:r>
      <w:r w:rsidR="00CE1878" w:rsidRPr="00C20D23">
        <w:rPr>
          <w:rFonts w:asciiTheme="majorBidi" w:hAnsiTheme="majorBidi" w:cstheme="majorBidi"/>
          <w:sz w:val="24"/>
          <w:szCs w:val="24"/>
        </w:rPr>
        <w:t>with the local standards and legislature.</w:t>
      </w:r>
      <w:r w:rsidRPr="00C20D23">
        <w:rPr>
          <w:rFonts w:asciiTheme="majorBidi" w:hAnsiTheme="majorBidi" w:cstheme="majorBidi"/>
          <w:sz w:val="24"/>
          <w:szCs w:val="24"/>
        </w:rPr>
        <w:t xml:space="preserve"> </w:t>
      </w:r>
    </w:p>
    <w:p w:rsidR="00B4174A" w:rsidRPr="00C20D23" w:rsidRDefault="00B4174A" w:rsidP="00E75246">
      <w:pPr>
        <w:pStyle w:val="ListParagraph"/>
        <w:numPr>
          <w:ilvl w:val="0"/>
          <w:numId w:val="4"/>
        </w:numPr>
        <w:spacing w:after="0" w:line="360" w:lineRule="auto"/>
        <w:jc w:val="both"/>
        <w:rPr>
          <w:rFonts w:asciiTheme="majorBidi" w:hAnsiTheme="majorBidi" w:cstheme="majorBidi"/>
          <w:b/>
          <w:bCs/>
          <w:sz w:val="24"/>
          <w:szCs w:val="24"/>
        </w:rPr>
      </w:pPr>
      <w:r w:rsidRPr="00C20D23">
        <w:rPr>
          <w:rFonts w:asciiTheme="majorBidi" w:hAnsiTheme="majorBidi" w:cstheme="majorBidi"/>
          <w:b/>
          <w:bCs/>
          <w:sz w:val="24"/>
          <w:szCs w:val="24"/>
        </w:rPr>
        <w:t xml:space="preserve">Earthing System: </w:t>
      </w:r>
      <w:r w:rsidRPr="00C20D23">
        <w:rPr>
          <w:rFonts w:asciiTheme="majorBidi" w:hAnsiTheme="majorBidi" w:cstheme="majorBidi"/>
          <w:sz w:val="24"/>
          <w:szCs w:val="24"/>
        </w:rPr>
        <w:t>shall be installed in accordance with the requirement of BS Code of Practice BS 7430, IEC 62305 and Rules and Regulations of “STELCO” and “MEA” to provide a low impedance earthing systems and connections for equipment earthing.</w:t>
      </w:r>
    </w:p>
    <w:p w:rsidR="00B4174A" w:rsidRPr="00C20D23" w:rsidRDefault="00B61477" w:rsidP="00E75246">
      <w:pPr>
        <w:pStyle w:val="ListParagraph"/>
        <w:numPr>
          <w:ilvl w:val="0"/>
          <w:numId w:val="4"/>
        </w:numPr>
        <w:spacing w:after="0" w:line="360" w:lineRule="auto"/>
        <w:jc w:val="both"/>
        <w:rPr>
          <w:rFonts w:asciiTheme="majorBidi" w:hAnsiTheme="majorBidi" w:cstheme="majorBidi"/>
          <w:b/>
          <w:bCs/>
          <w:sz w:val="24"/>
          <w:szCs w:val="24"/>
        </w:rPr>
      </w:pPr>
      <w:r w:rsidRPr="00C20D23">
        <w:rPr>
          <w:rFonts w:asciiTheme="majorBidi" w:hAnsiTheme="majorBidi" w:cstheme="majorBidi"/>
          <w:b/>
          <w:bCs/>
          <w:sz w:val="24"/>
          <w:szCs w:val="24"/>
        </w:rPr>
        <w:t xml:space="preserve">Approval of Materials and Systems </w:t>
      </w:r>
    </w:p>
    <w:p w:rsidR="00B61477" w:rsidRPr="00C20D23" w:rsidRDefault="00B61477" w:rsidP="0079299A">
      <w:pPr>
        <w:pStyle w:val="ListParagraph"/>
        <w:spacing w:after="0" w:line="360" w:lineRule="auto"/>
        <w:ind w:left="1620"/>
        <w:jc w:val="both"/>
        <w:rPr>
          <w:rFonts w:asciiTheme="majorBidi" w:hAnsiTheme="majorBidi" w:cstheme="majorBidi"/>
          <w:sz w:val="24"/>
          <w:szCs w:val="24"/>
        </w:rPr>
      </w:pPr>
      <w:r w:rsidRPr="00C20D23">
        <w:rPr>
          <w:rFonts w:asciiTheme="majorBidi" w:hAnsiTheme="majorBidi" w:cstheme="majorBidi"/>
          <w:sz w:val="24"/>
          <w:szCs w:val="24"/>
        </w:rPr>
        <w:t xml:space="preserve">The materials and systems to be used in the building shall be approved by the Employer prior to use or installation. </w:t>
      </w:r>
    </w:p>
    <w:p w:rsidR="00B61477" w:rsidRPr="00C20D23" w:rsidRDefault="00B61477" w:rsidP="00E75246">
      <w:pPr>
        <w:pStyle w:val="ListParagraph"/>
        <w:numPr>
          <w:ilvl w:val="0"/>
          <w:numId w:val="4"/>
        </w:numPr>
        <w:spacing w:after="0" w:line="360" w:lineRule="auto"/>
        <w:jc w:val="both"/>
        <w:rPr>
          <w:rFonts w:asciiTheme="majorBidi" w:hAnsiTheme="majorBidi" w:cstheme="majorBidi"/>
          <w:b/>
          <w:bCs/>
          <w:sz w:val="24"/>
          <w:szCs w:val="24"/>
        </w:rPr>
      </w:pPr>
      <w:r w:rsidRPr="00C20D23">
        <w:rPr>
          <w:rFonts w:asciiTheme="majorBidi" w:hAnsiTheme="majorBidi" w:cstheme="majorBidi"/>
          <w:b/>
          <w:bCs/>
          <w:sz w:val="24"/>
          <w:szCs w:val="24"/>
        </w:rPr>
        <w:t>Luminaires</w:t>
      </w:r>
    </w:p>
    <w:p w:rsidR="00325887" w:rsidRPr="00C20D23" w:rsidRDefault="00B4174A" w:rsidP="0079299A">
      <w:pPr>
        <w:pStyle w:val="ListParagraph"/>
        <w:spacing w:after="0" w:line="360" w:lineRule="auto"/>
        <w:ind w:left="1620"/>
        <w:jc w:val="both"/>
        <w:rPr>
          <w:rFonts w:asciiTheme="majorBidi" w:hAnsiTheme="majorBidi" w:cstheme="majorBidi"/>
          <w:sz w:val="24"/>
          <w:szCs w:val="24"/>
        </w:rPr>
      </w:pPr>
      <w:r w:rsidRPr="00C20D23">
        <w:rPr>
          <w:rFonts w:asciiTheme="majorBidi" w:hAnsiTheme="majorBidi" w:cstheme="majorBidi"/>
          <w:sz w:val="24"/>
          <w:szCs w:val="24"/>
        </w:rPr>
        <w:t xml:space="preserve">Adequate lighting shall be installed and the illumination levels shall generally be in accordance to international IES and IEC standards. </w:t>
      </w:r>
    </w:p>
    <w:tbl>
      <w:tblPr>
        <w:tblW w:w="7511" w:type="dxa"/>
        <w:tblInd w:w="1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4271"/>
      </w:tblGrid>
      <w:tr w:rsidR="00325887" w:rsidRPr="00C20D23" w:rsidTr="00493B7F">
        <w:trPr>
          <w:trHeight w:val="548"/>
        </w:trPr>
        <w:tc>
          <w:tcPr>
            <w:tcW w:w="3240" w:type="dxa"/>
            <w:shd w:val="clear" w:color="auto" w:fill="auto"/>
          </w:tcPr>
          <w:p w:rsidR="00B4174A" w:rsidRPr="00C20D23" w:rsidRDefault="008C43C3" w:rsidP="0079299A">
            <w:pPr>
              <w:spacing w:line="360" w:lineRule="auto"/>
              <w:rPr>
                <w:rFonts w:asciiTheme="majorBidi" w:hAnsiTheme="majorBidi" w:cstheme="majorBidi"/>
                <w:sz w:val="24"/>
                <w:szCs w:val="24"/>
              </w:rPr>
            </w:pPr>
            <w:r w:rsidRPr="00C20D23">
              <w:rPr>
                <w:rFonts w:asciiTheme="majorBidi" w:hAnsiTheme="majorBidi" w:cstheme="majorBidi"/>
                <w:sz w:val="24"/>
                <w:szCs w:val="24"/>
              </w:rPr>
              <w:t>Sitting Room</w:t>
            </w:r>
            <w:r w:rsidR="00B4174A" w:rsidRPr="00C20D23">
              <w:rPr>
                <w:rFonts w:asciiTheme="majorBidi" w:hAnsiTheme="majorBidi" w:cstheme="majorBidi"/>
                <w:sz w:val="24"/>
                <w:szCs w:val="24"/>
              </w:rPr>
              <w:t xml:space="preserve"> / </w:t>
            </w:r>
            <w:r w:rsidRPr="00C20D23">
              <w:rPr>
                <w:rFonts w:asciiTheme="majorBidi" w:hAnsiTheme="majorBidi" w:cstheme="majorBidi"/>
                <w:sz w:val="24"/>
                <w:szCs w:val="24"/>
              </w:rPr>
              <w:t>Dining Room</w:t>
            </w:r>
            <w:r w:rsidR="00B4174A" w:rsidRPr="00C20D23">
              <w:rPr>
                <w:rFonts w:asciiTheme="majorBidi" w:hAnsiTheme="majorBidi" w:cstheme="majorBidi"/>
                <w:sz w:val="24"/>
                <w:szCs w:val="24"/>
              </w:rPr>
              <w:t xml:space="preserve"> / </w:t>
            </w:r>
            <w:r w:rsidRPr="00C20D23">
              <w:rPr>
                <w:rFonts w:asciiTheme="majorBidi" w:hAnsiTheme="majorBidi" w:cstheme="majorBidi"/>
                <w:sz w:val="24"/>
                <w:szCs w:val="24"/>
              </w:rPr>
              <w:t>Kitchen</w:t>
            </w:r>
            <w:r w:rsidR="00B4174A" w:rsidRPr="00C20D23">
              <w:rPr>
                <w:rFonts w:asciiTheme="majorBidi" w:hAnsiTheme="majorBidi" w:cstheme="majorBidi"/>
                <w:sz w:val="24"/>
                <w:szCs w:val="24"/>
              </w:rPr>
              <w:t xml:space="preserve"> / </w:t>
            </w:r>
            <w:r w:rsidRPr="00C20D23">
              <w:rPr>
                <w:rFonts w:asciiTheme="majorBidi" w:hAnsiTheme="majorBidi" w:cstheme="majorBidi"/>
                <w:sz w:val="24"/>
                <w:szCs w:val="24"/>
              </w:rPr>
              <w:t>Toilets</w:t>
            </w:r>
          </w:p>
        </w:tc>
        <w:tc>
          <w:tcPr>
            <w:tcW w:w="4271" w:type="dxa"/>
            <w:shd w:val="clear" w:color="auto" w:fill="auto"/>
          </w:tcPr>
          <w:p w:rsidR="00B4174A" w:rsidRPr="00C20D23" w:rsidRDefault="00325887" w:rsidP="0079299A">
            <w:pPr>
              <w:spacing w:line="360" w:lineRule="auto"/>
              <w:rPr>
                <w:rFonts w:asciiTheme="majorBidi" w:hAnsiTheme="majorBidi" w:cstheme="majorBidi"/>
                <w:sz w:val="24"/>
                <w:szCs w:val="24"/>
              </w:rPr>
            </w:pPr>
            <w:r w:rsidRPr="00C20D23">
              <w:rPr>
                <w:rFonts w:asciiTheme="majorBidi" w:hAnsiTheme="majorBidi" w:cstheme="majorBidi"/>
                <w:sz w:val="24"/>
                <w:szCs w:val="24"/>
              </w:rPr>
              <w:t xml:space="preserve">300 - </w:t>
            </w:r>
            <w:r w:rsidR="00B4174A" w:rsidRPr="00C20D23">
              <w:rPr>
                <w:rFonts w:asciiTheme="majorBidi" w:hAnsiTheme="majorBidi" w:cstheme="majorBidi"/>
                <w:sz w:val="24"/>
                <w:szCs w:val="24"/>
              </w:rPr>
              <w:t>500 lux</w:t>
            </w:r>
          </w:p>
        </w:tc>
      </w:tr>
      <w:tr w:rsidR="00325887" w:rsidRPr="00C20D23" w:rsidTr="00493B7F">
        <w:trPr>
          <w:trHeight w:val="288"/>
        </w:trPr>
        <w:tc>
          <w:tcPr>
            <w:tcW w:w="3240" w:type="dxa"/>
            <w:shd w:val="clear" w:color="auto" w:fill="auto"/>
          </w:tcPr>
          <w:p w:rsidR="00B4174A" w:rsidRPr="00C20D23" w:rsidRDefault="008C43C3" w:rsidP="0079299A">
            <w:pPr>
              <w:spacing w:line="360" w:lineRule="auto"/>
              <w:rPr>
                <w:rFonts w:asciiTheme="majorBidi" w:hAnsiTheme="majorBidi" w:cstheme="majorBidi"/>
                <w:sz w:val="24"/>
                <w:szCs w:val="24"/>
              </w:rPr>
            </w:pPr>
            <w:r w:rsidRPr="00C20D23">
              <w:rPr>
                <w:rFonts w:asciiTheme="majorBidi" w:hAnsiTheme="majorBidi" w:cstheme="majorBidi"/>
                <w:sz w:val="24"/>
                <w:szCs w:val="24"/>
              </w:rPr>
              <w:t>Services</w:t>
            </w:r>
            <w:r w:rsidR="00B4174A" w:rsidRPr="00C20D23">
              <w:rPr>
                <w:rFonts w:asciiTheme="majorBidi" w:hAnsiTheme="majorBidi" w:cstheme="majorBidi"/>
                <w:sz w:val="24"/>
                <w:szCs w:val="24"/>
              </w:rPr>
              <w:t xml:space="preserve"> Room</w:t>
            </w:r>
            <w:r w:rsidRPr="00C20D23">
              <w:rPr>
                <w:rFonts w:asciiTheme="majorBidi" w:hAnsiTheme="majorBidi" w:cstheme="majorBidi"/>
                <w:sz w:val="24"/>
                <w:szCs w:val="24"/>
              </w:rPr>
              <w:t xml:space="preserve"> / Garbage Room</w:t>
            </w:r>
          </w:p>
        </w:tc>
        <w:tc>
          <w:tcPr>
            <w:tcW w:w="4271" w:type="dxa"/>
            <w:shd w:val="clear" w:color="auto" w:fill="auto"/>
          </w:tcPr>
          <w:p w:rsidR="00B4174A" w:rsidRPr="00C20D23" w:rsidRDefault="00B4174A" w:rsidP="0079299A">
            <w:pPr>
              <w:spacing w:line="360" w:lineRule="auto"/>
              <w:rPr>
                <w:rFonts w:asciiTheme="majorBidi" w:hAnsiTheme="majorBidi" w:cstheme="majorBidi"/>
                <w:sz w:val="24"/>
                <w:szCs w:val="24"/>
              </w:rPr>
            </w:pPr>
            <w:r w:rsidRPr="00C20D23">
              <w:rPr>
                <w:rFonts w:asciiTheme="majorBidi" w:hAnsiTheme="majorBidi" w:cstheme="majorBidi"/>
                <w:sz w:val="24"/>
                <w:szCs w:val="24"/>
              </w:rPr>
              <w:t>200 lux</w:t>
            </w:r>
          </w:p>
        </w:tc>
      </w:tr>
      <w:tr w:rsidR="00325887" w:rsidRPr="00C20D23" w:rsidTr="00493B7F">
        <w:trPr>
          <w:trHeight w:val="275"/>
        </w:trPr>
        <w:tc>
          <w:tcPr>
            <w:tcW w:w="3240" w:type="dxa"/>
            <w:shd w:val="clear" w:color="auto" w:fill="auto"/>
          </w:tcPr>
          <w:p w:rsidR="00B4174A" w:rsidRPr="00C20D23" w:rsidRDefault="008C43C3" w:rsidP="0079299A">
            <w:pPr>
              <w:spacing w:line="360" w:lineRule="auto"/>
              <w:rPr>
                <w:rFonts w:asciiTheme="majorBidi" w:hAnsiTheme="majorBidi" w:cstheme="majorBidi"/>
                <w:sz w:val="24"/>
                <w:szCs w:val="24"/>
              </w:rPr>
            </w:pPr>
            <w:r w:rsidRPr="00C20D23">
              <w:rPr>
                <w:rFonts w:asciiTheme="majorBidi" w:hAnsiTheme="majorBidi" w:cstheme="majorBidi"/>
                <w:sz w:val="24"/>
                <w:szCs w:val="24"/>
              </w:rPr>
              <w:t>Store Room</w:t>
            </w:r>
          </w:p>
        </w:tc>
        <w:tc>
          <w:tcPr>
            <w:tcW w:w="4271" w:type="dxa"/>
            <w:shd w:val="clear" w:color="auto" w:fill="auto"/>
          </w:tcPr>
          <w:p w:rsidR="00B4174A" w:rsidRPr="00C20D23" w:rsidRDefault="00B4174A" w:rsidP="0079299A">
            <w:pPr>
              <w:spacing w:line="360" w:lineRule="auto"/>
              <w:rPr>
                <w:rFonts w:asciiTheme="majorBidi" w:hAnsiTheme="majorBidi" w:cstheme="majorBidi"/>
                <w:sz w:val="24"/>
                <w:szCs w:val="24"/>
              </w:rPr>
            </w:pPr>
            <w:r w:rsidRPr="00C20D23">
              <w:rPr>
                <w:rFonts w:asciiTheme="majorBidi" w:hAnsiTheme="majorBidi" w:cstheme="majorBidi"/>
                <w:sz w:val="24"/>
                <w:szCs w:val="24"/>
              </w:rPr>
              <w:t>200 lux</w:t>
            </w:r>
          </w:p>
        </w:tc>
      </w:tr>
      <w:tr w:rsidR="00325887" w:rsidRPr="00C20D23" w:rsidTr="00493B7F">
        <w:trPr>
          <w:trHeight w:val="275"/>
        </w:trPr>
        <w:tc>
          <w:tcPr>
            <w:tcW w:w="3240" w:type="dxa"/>
            <w:shd w:val="clear" w:color="auto" w:fill="auto"/>
          </w:tcPr>
          <w:p w:rsidR="00B4174A" w:rsidRPr="00C20D23" w:rsidRDefault="00B4174A" w:rsidP="0079299A">
            <w:pPr>
              <w:spacing w:line="360" w:lineRule="auto"/>
              <w:rPr>
                <w:rFonts w:asciiTheme="majorBidi" w:hAnsiTheme="majorBidi" w:cstheme="majorBidi"/>
                <w:sz w:val="24"/>
                <w:szCs w:val="24"/>
              </w:rPr>
            </w:pPr>
            <w:r w:rsidRPr="00C20D23">
              <w:rPr>
                <w:rFonts w:asciiTheme="majorBidi" w:hAnsiTheme="majorBidi" w:cstheme="majorBidi"/>
                <w:sz w:val="24"/>
                <w:szCs w:val="24"/>
              </w:rPr>
              <w:t xml:space="preserve">Corridor / Lobby </w:t>
            </w:r>
          </w:p>
        </w:tc>
        <w:tc>
          <w:tcPr>
            <w:tcW w:w="4271" w:type="dxa"/>
            <w:shd w:val="clear" w:color="auto" w:fill="auto"/>
          </w:tcPr>
          <w:p w:rsidR="00B4174A" w:rsidRPr="00C20D23" w:rsidRDefault="00B4174A" w:rsidP="0079299A">
            <w:pPr>
              <w:spacing w:line="360" w:lineRule="auto"/>
              <w:rPr>
                <w:rFonts w:asciiTheme="majorBidi" w:hAnsiTheme="majorBidi" w:cstheme="majorBidi"/>
                <w:sz w:val="24"/>
                <w:szCs w:val="24"/>
              </w:rPr>
            </w:pPr>
            <w:r w:rsidRPr="00C20D23">
              <w:rPr>
                <w:rFonts w:asciiTheme="majorBidi" w:hAnsiTheme="majorBidi" w:cstheme="majorBidi"/>
                <w:sz w:val="24"/>
                <w:szCs w:val="24"/>
              </w:rPr>
              <w:t>150 lux</w:t>
            </w:r>
          </w:p>
        </w:tc>
      </w:tr>
      <w:tr w:rsidR="00325887" w:rsidRPr="00C20D23" w:rsidTr="00493B7F">
        <w:trPr>
          <w:trHeight w:val="275"/>
        </w:trPr>
        <w:tc>
          <w:tcPr>
            <w:tcW w:w="3240" w:type="dxa"/>
            <w:shd w:val="clear" w:color="auto" w:fill="auto"/>
          </w:tcPr>
          <w:p w:rsidR="00B4174A" w:rsidRPr="00C20D23" w:rsidRDefault="00B4174A" w:rsidP="0079299A">
            <w:pPr>
              <w:spacing w:line="360" w:lineRule="auto"/>
              <w:rPr>
                <w:rFonts w:asciiTheme="majorBidi" w:hAnsiTheme="majorBidi" w:cstheme="majorBidi"/>
                <w:sz w:val="24"/>
                <w:szCs w:val="24"/>
              </w:rPr>
            </w:pPr>
            <w:r w:rsidRPr="00C20D23">
              <w:rPr>
                <w:rFonts w:asciiTheme="majorBidi" w:hAnsiTheme="majorBidi" w:cstheme="majorBidi"/>
                <w:sz w:val="24"/>
                <w:szCs w:val="24"/>
              </w:rPr>
              <w:t xml:space="preserve">Parking area </w:t>
            </w:r>
            <w:r w:rsidR="00D76A53" w:rsidRPr="00C20D23">
              <w:rPr>
                <w:rFonts w:asciiTheme="majorBidi" w:hAnsiTheme="majorBidi" w:cstheme="majorBidi"/>
                <w:sz w:val="24"/>
                <w:szCs w:val="24"/>
              </w:rPr>
              <w:t xml:space="preserve">/ Basement </w:t>
            </w:r>
          </w:p>
        </w:tc>
        <w:tc>
          <w:tcPr>
            <w:tcW w:w="4271" w:type="dxa"/>
            <w:shd w:val="clear" w:color="auto" w:fill="auto"/>
          </w:tcPr>
          <w:p w:rsidR="00B4174A" w:rsidRPr="00C20D23" w:rsidRDefault="00B4174A" w:rsidP="0079299A">
            <w:pPr>
              <w:spacing w:line="360" w:lineRule="auto"/>
              <w:rPr>
                <w:rFonts w:asciiTheme="majorBidi" w:hAnsiTheme="majorBidi" w:cstheme="majorBidi"/>
                <w:sz w:val="24"/>
                <w:szCs w:val="24"/>
              </w:rPr>
            </w:pPr>
            <w:r w:rsidRPr="00C20D23">
              <w:rPr>
                <w:rFonts w:asciiTheme="majorBidi" w:hAnsiTheme="majorBidi" w:cstheme="majorBidi"/>
                <w:sz w:val="24"/>
                <w:szCs w:val="24"/>
              </w:rPr>
              <w:t>30-50 lux (parking area) at working plane of 0.2m</w:t>
            </w:r>
          </w:p>
        </w:tc>
      </w:tr>
      <w:tr w:rsidR="00325887" w:rsidRPr="00C20D23" w:rsidTr="00493B7F">
        <w:trPr>
          <w:trHeight w:val="288"/>
        </w:trPr>
        <w:tc>
          <w:tcPr>
            <w:tcW w:w="3240" w:type="dxa"/>
            <w:shd w:val="clear" w:color="auto" w:fill="auto"/>
          </w:tcPr>
          <w:p w:rsidR="00B4174A" w:rsidRPr="00C20D23" w:rsidRDefault="008C43C3" w:rsidP="00493B7F">
            <w:pPr>
              <w:spacing w:line="360" w:lineRule="auto"/>
              <w:rPr>
                <w:rFonts w:asciiTheme="majorBidi" w:hAnsiTheme="majorBidi" w:cstheme="majorBidi"/>
                <w:sz w:val="24"/>
                <w:szCs w:val="24"/>
              </w:rPr>
            </w:pPr>
            <w:r w:rsidRPr="00C20D23">
              <w:rPr>
                <w:rFonts w:asciiTheme="majorBidi" w:hAnsiTheme="majorBidi" w:cstheme="majorBidi"/>
                <w:sz w:val="24"/>
                <w:szCs w:val="24"/>
              </w:rPr>
              <w:t xml:space="preserve">Premises within </w:t>
            </w:r>
            <w:r w:rsidR="00493B7F">
              <w:rPr>
                <w:rFonts w:asciiTheme="majorBidi" w:hAnsiTheme="majorBidi" w:cstheme="majorBidi"/>
                <w:sz w:val="24"/>
                <w:szCs w:val="24"/>
              </w:rPr>
              <w:t>the plot</w:t>
            </w:r>
            <w:r w:rsidR="00D76A53" w:rsidRPr="00C20D23">
              <w:rPr>
                <w:rFonts w:asciiTheme="majorBidi" w:hAnsiTheme="majorBidi" w:cstheme="majorBidi"/>
                <w:sz w:val="24"/>
                <w:szCs w:val="24"/>
              </w:rPr>
              <w:t xml:space="preserve"> </w:t>
            </w:r>
          </w:p>
        </w:tc>
        <w:tc>
          <w:tcPr>
            <w:tcW w:w="4271" w:type="dxa"/>
            <w:shd w:val="clear" w:color="auto" w:fill="auto"/>
          </w:tcPr>
          <w:p w:rsidR="00B4174A" w:rsidRPr="00BB7908" w:rsidRDefault="00B4174A" w:rsidP="00BB7908">
            <w:pPr>
              <w:pStyle w:val="ListParagraph"/>
              <w:numPr>
                <w:ilvl w:val="1"/>
                <w:numId w:val="20"/>
              </w:numPr>
              <w:spacing w:line="360" w:lineRule="auto"/>
              <w:rPr>
                <w:rFonts w:asciiTheme="majorBidi" w:hAnsiTheme="majorBidi" w:cstheme="majorBidi"/>
                <w:sz w:val="24"/>
                <w:szCs w:val="24"/>
              </w:rPr>
            </w:pPr>
            <w:r w:rsidRPr="00BB7908">
              <w:rPr>
                <w:rFonts w:asciiTheme="majorBidi" w:hAnsiTheme="majorBidi" w:cstheme="majorBidi"/>
                <w:sz w:val="24"/>
                <w:szCs w:val="24"/>
              </w:rPr>
              <w:t>x at working plane of 0.2m</w:t>
            </w:r>
          </w:p>
        </w:tc>
      </w:tr>
    </w:tbl>
    <w:p w:rsidR="00911F31" w:rsidRDefault="00911F31" w:rsidP="0079299A">
      <w:pPr>
        <w:autoSpaceDE w:val="0"/>
        <w:autoSpaceDN w:val="0"/>
        <w:adjustRightInd w:val="0"/>
        <w:spacing w:line="360" w:lineRule="auto"/>
        <w:ind w:left="360"/>
        <w:rPr>
          <w:rFonts w:asciiTheme="majorBidi" w:eastAsia="Calibri" w:hAnsiTheme="majorBidi" w:cstheme="majorBidi"/>
          <w:color w:val="000000"/>
          <w:sz w:val="24"/>
          <w:szCs w:val="24"/>
        </w:rPr>
      </w:pPr>
    </w:p>
    <w:p w:rsidR="00FB3C1B" w:rsidRPr="00C20D23" w:rsidRDefault="00FB3C1B" w:rsidP="00FB3C1B">
      <w:pPr>
        <w:pStyle w:val="Heading2"/>
        <w:spacing w:line="360" w:lineRule="auto"/>
        <w:rPr>
          <w:rFonts w:asciiTheme="majorBidi" w:hAnsiTheme="majorBidi" w:cstheme="majorBidi"/>
          <w:color w:val="auto"/>
          <w:sz w:val="24"/>
          <w:szCs w:val="24"/>
        </w:rPr>
      </w:pPr>
      <w:bookmarkStart w:id="5" w:name="_Toc428859988"/>
      <w:bookmarkStart w:id="6" w:name="_Toc433788620"/>
      <w:r w:rsidRPr="00C20D23">
        <w:rPr>
          <w:rFonts w:asciiTheme="majorBidi" w:hAnsiTheme="majorBidi" w:cstheme="majorBidi"/>
          <w:color w:val="auto"/>
          <w:sz w:val="24"/>
          <w:szCs w:val="24"/>
        </w:rPr>
        <w:t>Expected Schedule of Finishes</w:t>
      </w:r>
      <w:bookmarkEnd w:id="5"/>
      <w:bookmarkEnd w:id="6"/>
    </w:p>
    <w:p w:rsidR="00FB3C1B" w:rsidRPr="00C20D23" w:rsidRDefault="00FB3C1B" w:rsidP="00FB3C1B"/>
    <w:p w:rsidR="00FB3C1B" w:rsidRPr="00C20D23" w:rsidRDefault="00FB3C1B" w:rsidP="00FB3C1B"/>
    <w:tbl>
      <w:tblPr>
        <w:tblW w:w="10065" w:type="dxa"/>
        <w:tblInd w:w="-17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D9D9D9" w:themeFill="background1" w:themeFillShade="D9"/>
        <w:tblLayout w:type="fixed"/>
        <w:tblLook w:val="04A0" w:firstRow="1" w:lastRow="0" w:firstColumn="1" w:lastColumn="0" w:noHBand="0" w:noVBand="1"/>
      </w:tblPr>
      <w:tblGrid>
        <w:gridCol w:w="1560"/>
        <w:gridCol w:w="1559"/>
        <w:gridCol w:w="1134"/>
        <w:gridCol w:w="1418"/>
        <w:gridCol w:w="1134"/>
        <w:gridCol w:w="992"/>
        <w:gridCol w:w="2268"/>
      </w:tblGrid>
      <w:tr w:rsidR="00FB3C1B" w:rsidRPr="00C20D23" w:rsidTr="004274B1">
        <w:trPr>
          <w:trHeight w:val="412"/>
        </w:trPr>
        <w:tc>
          <w:tcPr>
            <w:tcW w:w="1560"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FB3C1B" w:rsidRPr="00C20D23" w:rsidRDefault="00FB3C1B" w:rsidP="004274B1">
            <w:pPr>
              <w:spacing w:line="360" w:lineRule="auto"/>
              <w:jc w:val="center"/>
              <w:rPr>
                <w:rFonts w:asciiTheme="majorBidi" w:hAnsiTheme="majorBidi" w:cstheme="majorBidi"/>
                <w:b/>
                <w:bCs/>
                <w:sz w:val="24"/>
                <w:szCs w:val="24"/>
              </w:rPr>
            </w:pPr>
            <w:r w:rsidRPr="00C20D23">
              <w:rPr>
                <w:rFonts w:asciiTheme="majorBidi" w:hAnsiTheme="majorBidi" w:cstheme="majorBidi"/>
                <w:b/>
                <w:bCs/>
                <w:sz w:val="24"/>
                <w:szCs w:val="24"/>
              </w:rPr>
              <w:t>Location/Area</w:t>
            </w:r>
          </w:p>
        </w:tc>
        <w:tc>
          <w:tcPr>
            <w:tcW w:w="1559"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FB3C1B" w:rsidRPr="00C20D23" w:rsidRDefault="00FB3C1B" w:rsidP="004274B1">
            <w:pPr>
              <w:spacing w:line="360" w:lineRule="auto"/>
              <w:jc w:val="center"/>
              <w:rPr>
                <w:rFonts w:asciiTheme="majorBidi" w:hAnsiTheme="majorBidi" w:cstheme="majorBidi"/>
                <w:b/>
                <w:bCs/>
                <w:sz w:val="24"/>
                <w:szCs w:val="24"/>
              </w:rPr>
            </w:pPr>
            <w:r w:rsidRPr="00C20D23">
              <w:rPr>
                <w:rFonts w:asciiTheme="majorBidi" w:hAnsiTheme="majorBidi" w:cstheme="majorBidi"/>
                <w:b/>
                <w:bCs/>
                <w:sz w:val="24"/>
                <w:szCs w:val="24"/>
              </w:rPr>
              <w:t>Floor</w:t>
            </w:r>
          </w:p>
        </w:tc>
        <w:tc>
          <w:tcPr>
            <w:tcW w:w="1134"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FB3C1B" w:rsidRPr="00C20D23" w:rsidRDefault="00FB3C1B" w:rsidP="004274B1">
            <w:pPr>
              <w:spacing w:line="360" w:lineRule="auto"/>
              <w:jc w:val="center"/>
              <w:rPr>
                <w:rFonts w:asciiTheme="majorBidi" w:hAnsiTheme="majorBidi" w:cstheme="majorBidi"/>
                <w:b/>
                <w:bCs/>
                <w:sz w:val="24"/>
                <w:szCs w:val="24"/>
              </w:rPr>
            </w:pPr>
            <w:r w:rsidRPr="00C20D23">
              <w:rPr>
                <w:rFonts w:asciiTheme="majorBidi" w:hAnsiTheme="majorBidi" w:cstheme="majorBidi"/>
                <w:b/>
                <w:bCs/>
                <w:sz w:val="24"/>
                <w:szCs w:val="24"/>
              </w:rPr>
              <w:t>Skirting</w:t>
            </w:r>
          </w:p>
        </w:tc>
        <w:tc>
          <w:tcPr>
            <w:tcW w:w="1418"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FB3C1B" w:rsidRPr="00C20D23" w:rsidRDefault="00FB3C1B" w:rsidP="004274B1">
            <w:pPr>
              <w:spacing w:line="360" w:lineRule="auto"/>
              <w:jc w:val="center"/>
              <w:rPr>
                <w:rFonts w:asciiTheme="majorBidi" w:hAnsiTheme="majorBidi" w:cstheme="majorBidi"/>
                <w:b/>
                <w:bCs/>
                <w:sz w:val="24"/>
                <w:szCs w:val="24"/>
              </w:rPr>
            </w:pPr>
            <w:r w:rsidRPr="00C20D23">
              <w:rPr>
                <w:rFonts w:asciiTheme="majorBidi" w:hAnsiTheme="majorBidi" w:cstheme="majorBidi"/>
                <w:b/>
                <w:bCs/>
                <w:sz w:val="24"/>
                <w:szCs w:val="24"/>
              </w:rPr>
              <w:t>Wall</w:t>
            </w:r>
          </w:p>
        </w:tc>
        <w:tc>
          <w:tcPr>
            <w:tcW w:w="1134"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FB3C1B" w:rsidRPr="00C20D23" w:rsidRDefault="00FB3C1B" w:rsidP="004274B1">
            <w:pPr>
              <w:spacing w:line="360" w:lineRule="auto"/>
              <w:jc w:val="center"/>
              <w:rPr>
                <w:rFonts w:asciiTheme="majorBidi" w:hAnsiTheme="majorBidi" w:cstheme="majorBidi"/>
                <w:b/>
                <w:bCs/>
                <w:sz w:val="24"/>
                <w:szCs w:val="24"/>
              </w:rPr>
            </w:pPr>
            <w:r w:rsidRPr="00C20D23">
              <w:rPr>
                <w:rFonts w:asciiTheme="majorBidi" w:hAnsiTheme="majorBidi" w:cstheme="majorBidi"/>
                <w:b/>
                <w:bCs/>
                <w:sz w:val="24"/>
                <w:szCs w:val="24"/>
              </w:rPr>
              <w:t>Ceiling</w:t>
            </w:r>
          </w:p>
        </w:tc>
        <w:tc>
          <w:tcPr>
            <w:tcW w:w="992"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FB3C1B" w:rsidRPr="00C20D23" w:rsidRDefault="00FB3C1B" w:rsidP="004274B1">
            <w:pPr>
              <w:spacing w:line="360" w:lineRule="auto"/>
              <w:jc w:val="center"/>
              <w:rPr>
                <w:rFonts w:asciiTheme="majorBidi" w:hAnsiTheme="majorBidi" w:cstheme="majorBidi"/>
                <w:b/>
                <w:bCs/>
                <w:sz w:val="24"/>
                <w:szCs w:val="24"/>
              </w:rPr>
            </w:pPr>
            <w:r w:rsidRPr="00C20D23">
              <w:rPr>
                <w:rFonts w:asciiTheme="majorBidi" w:hAnsiTheme="majorBidi" w:cstheme="majorBidi"/>
                <w:b/>
                <w:bCs/>
                <w:sz w:val="24"/>
                <w:szCs w:val="24"/>
              </w:rPr>
              <w:t>Partition</w:t>
            </w:r>
          </w:p>
        </w:tc>
        <w:tc>
          <w:tcPr>
            <w:tcW w:w="2268"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FB3C1B" w:rsidRPr="00C20D23" w:rsidRDefault="00FB3C1B" w:rsidP="004274B1">
            <w:pPr>
              <w:spacing w:line="360" w:lineRule="auto"/>
              <w:jc w:val="center"/>
              <w:rPr>
                <w:rFonts w:asciiTheme="majorBidi" w:hAnsiTheme="majorBidi" w:cstheme="majorBidi"/>
                <w:b/>
                <w:bCs/>
                <w:sz w:val="24"/>
                <w:szCs w:val="24"/>
              </w:rPr>
            </w:pPr>
            <w:r w:rsidRPr="00C20D23">
              <w:rPr>
                <w:rFonts w:asciiTheme="majorBidi" w:hAnsiTheme="majorBidi" w:cstheme="majorBidi"/>
                <w:b/>
                <w:bCs/>
                <w:sz w:val="24"/>
                <w:szCs w:val="24"/>
              </w:rPr>
              <w:t>Doors/window</w:t>
            </w:r>
          </w:p>
        </w:tc>
      </w:tr>
      <w:tr w:rsidR="00FB3C1B" w:rsidRPr="00C20D23" w:rsidTr="004274B1">
        <w:trPr>
          <w:trHeight w:val="708"/>
        </w:trPr>
        <w:tc>
          <w:tcPr>
            <w:tcW w:w="1560" w:type="dxa"/>
            <w:tcBorders>
              <w:top w:val="single" w:sz="24" w:space="0" w:color="FFFFFF"/>
              <w:left w:val="single" w:sz="8" w:space="0" w:color="FFFFFF"/>
              <w:right w:val="single" w:sz="24" w:space="0" w:color="FFFFFF"/>
            </w:tcBorders>
            <w:shd w:val="clear" w:color="auto" w:fill="A6A6A6" w:themeFill="background1" w:themeFillShade="A6"/>
            <w:vAlign w:val="center"/>
          </w:tcPr>
          <w:p w:rsidR="00FB3C1B" w:rsidRPr="00C20D23" w:rsidRDefault="00FB3C1B" w:rsidP="004274B1">
            <w:pPr>
              <w:spacing w:line="360" w:lineRule="auto"/>
              <w:rPr>
                <w:rFonts w:asciiTheme="majorBidi" w:hAnsiTheme="majorBidi" w:cstheme="majorBidi"/>
                <w:b/>
                <w:bCs/>
                <w:sz w:val="24"/>
                <w:szCs w:val="24"/>
              </w:rPr>
            </w:pPr>
            <w:r w:rsidRPr="00C20D23">
              <w:rPr>
                <w:rFonts w:asciiTheme="majorBidi" w:hAnsiTheme="majorBidi" w:cstheme="majorBidi"/>
                <w:b/>
                <w:bCs/>
                <w:sz w:val="24"/>
                <w:szCs w:val="24"/>
              </w:rPr>
              <w:t xml:space="preserve">Ground floor / Parking area </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Epoxy flooring system</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Matte wall paint</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Powder coated aluminum frame with tinted / clear   glass</w:t>
            </w:r>
          </w:p>
        </w:tc>
      </w:tr>
      <w:tr w:rsidR="00FB3C1B" w:rsidRPr="00C20D23" w:rsidTr="004274B1">
        <w:trPr>
          <w:trHeight w:val="708"/>
        </w:trPr>
        <w:tc>
          <w:tcPr>
            <w:tcW w:w="1560" w:type="dxa"/>
            <w:tcBorders>
              <w:top w:val="single" w:sz="8" w:space="0" w:color="FFFFFF"/>
              <w:left w:val="single" w:sz="8" w:space="0" w:color="FFFFFF"/>
              <w:right w:val="single" w:sz="24" w:space="0" w:color="FFFFFF"/>
            </w:tcBorders>
            <w:shd w:val="clear" w:color="auto" w:fill="A6A6A6" w:themeFill="background1" w:themeFillShade="A6"/>
            <w:vAlign w:val="center"/>
          </w:tcPr>
          <w:p w:rsidR="00FB3C1B" w:rsidRPr="00C20D23" w:rsidRDefault="00FB3C1B" w:rsidP="004274B1">
            <w:pPr>
              <w:spacing w:line="360" w:lineRule="auto"/>
              <w:rPr>
                <w:rFonts w:asciiTheme="majorBidi" w:hAnsiTheme="majorBidi" w:cstheme="majorBidi"/>
                <w:b/>
                <w:bCs/>
                <w:sz w:val="24"/>
                <w:szCs w:val="24"/>
              </w:rPr>
            </w:pPr>
            <w:r w:rsidRPr="00C20D23">
              <w:rPr>
                <w:rFonts w:asciiTheme="majorBidi" w:hAnsiTheme="majorBidi" w:cstheme="majorBidi"/>
                <w:b/>
                <w:bCs/>
                <w:sz w:val="24"/>
                <w:szCs w:val="24"/>
              </w:rPr>
              <w:t>Common areas</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Homogeneous/Porcelain tiles</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Homogeneous/Porcelain tiles</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Skim coating and emulsion paint</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Powder coated aluminum frame with tinted, clear or frosted glass where appropriate.</w:t>
            </w:r>
          </w:p>
        </w:tc>
      </w:tr>
      <w:tr w:rsidR="00FB3C1B" w:rsidRPr="00C20D23" w:rsidTr="004274B1">
        <w:trPr>
          <w:trHeight w:val="777"/>
        </w:trPr>
        <w:tc>
          <w:tcPr>
            <w:tcW w:w="1560" w:type="dxa"/>
            <w:tcBorders>
              <w:left w:val="single" w:sz="8" w:space="0" w:color="FFFFFF"/>
              <w:right w:val="single" w:sz="24" w:space="0" w:color="FFFFFF"/>
            </w:tcBorders>
            <w:shd w:val="clear" w:color="auto" w:fill="A6A6A6" w:themeFill="background1" w:themeFillShade="A6"/>
            <w:vAlign w:val="center"/>
          </w:tcPr>
          <w:p w:rsidR="00FB3C1B" w:rsidRPr="00C20D23" w:rsidRDefault="00FB3C1B" w:rsidP="004274B1">
            <w:pPr>
              <w:spacing w:line="360" w:lineRule="auto"/>
              <w:rPr>
                <w:rFonts w:asciiTheme="majorBidi" w:hAnsiTheme="majorBidi" w:cstheme="majorBidi"/>
                <w:b/>
                <w:bCs/>
                <w:sz w:val="24"/>
                <w:szCs w:val="24"/>
              </w:rPr>
            </w:pPr>
            <w:r w:rsidRPr="00C20D23">
              <w:rPr>
                <w:rFonts w:asciiTheme="majorBidi" w:hAnsiTheme="majorBidi" w:cstheme="majorBidi"/>
                <w:b/>
                <w:bCs/>
                <w:sz w:val="24"/>
                <w:szCs w:val="24"/>
              </w:rPr>
              <w:t>Corridor at typical floors</w:t>
            </w:r>
          </w:p>
        </w:tc>
        <w:tc>
          <w:tcPr>
            <w:tcW w:w="1559"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Homogeneous/Porcelain tiles</w:t>
            </w:r>
          </w:p>
        </w:tc>
        <w:tc>
          <w:tcPr>
            <w:tcW w:w="1134"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 tiles</w:t>
            </w:r>
          </w:p>
        </w:tc>
        <w:tc>
          <w:tcPr>
            <w:tcW w:w="1418"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Skim coating and emulsion paint</w:t>
            </w:r>
          </w:p>
        </w:tc>
        <w:tc>
          <w:tcPr>
            <w:tcW w:w="1134"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w:t>
            </w:r>
          </w:p>
        </w:tc>
        <w:tc>
          <w:tcPr>
            <w:tcW w:w="992"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Brick wall</w:t>
            </w:r>
          </w:p>
        </w:tc>
        <w:tc>
          <w:tcPr>
            <w:tcW w:w="2268"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Powder coated aluminum frame with tinted, clear or frosted glass where appropriate.</w:t>
            </w:r>
          </w:p>
        </w:tc>
      </w:tr>
      <w:tr w:rsidR="00FB3C1B" w:rsidRPr="00C20D23" w:rsidTr="004274B1">
        <w:trPr>
          <w:trHeight w:val="768"/>
        </w:trPr>
        <w:tc>
          <w:tcPr>
            <w:tcW w:w="1560" w:type="dxa"/>
            <w:tcBorders>
              <w:top w:val="single" w:sz="8" w:space="0" w:color="FFFFFF"/>
              <w:left w:val="single" w:sz="8" w:space="0" w:color="FFFFFF"/>
              <w:right w:val="single" w:sz="24" w:space="0" w:color="FFFFFF"/>
            </w:tcBorders>
            <w:shd w:val="clear" w:color="auto" w:fill="A6A6A6" w:themeFill="background1" w:themeFillShade="A6"/>
            <w:vAlign w:val="center"/>
          </w:tcPr>
          <w:p w:rsidR="00FB3C1B" w:rsidRPr="00C20D23" w:rsidRDefault="00FB3C1B" w:rsidP="004274B1">
            <w:pPr>
              <w:spacing w:line="360" w:lineRule="auto"/>
              <w:rPr>
                <w:rFonts w:asciiTheme="majorBidi" w:hAnsiTheme="majorBidi" w:cstheme="majorBidi"/>
                <w:b/>
                <w:bCs/>
                <w:sz w:val="24"/>
                <w:szCs w:val="24"/>
              </w:rPr>
            </w:pPr>
            <w:r w:rsidRPr="00C20D23">
              <w:rPr>
                <w:rFonts w:asciiTheme="majorBidi" w:hAnsiTheme="majorBidi" w:cstheme="majorBidi"/>
                <w:b/>
                <w:bCs/>
                <w:sz w:val="24"/>
                <w:szCs w:val="24"/>
              </w:rPr>
              <w:t>Sitting room &amp; living area</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Homogeneous/Porcelain tiles</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 tiles</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Skim coating and emulsion paint</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 xml:space="preserve">Powder coated aluminum frame with tinted frosted glass / Timber door frame with timber panels  </w:t>
            </w:r>
          </w:p>
        </w:tc>
      </w:tr>
      <w:tr w:rsidR="00FB3C1B" w:rsidRPr="00C20D23" w:rsidTr="004274B1">
        <w:trPr>
          <w:trHeight w:val="449"/>
        </w:trPr>
        <w:tc>
          <w:tcPr>
            <w:tcW w:w="1560" w:type="dxa"/>
            <w:tcBorders>
              <w:left w:val="single" w:sz="8" w:space="0" w:color="FFFFFF"/>
              <w:right w:val="single" w:sz="24" w:space="0" w:color="FFFFFF"/>
            </w:tcBorders>
            <w:shd w:val="clear" w:color="auto" w:fill="A6A6A6" w:themeFill="background1" w:themeFillShade="A6"/>
            <w:vAlign w:val="center"/>
          </w:tcPr>
          <w:p w:rsidR="00FB3C1B" w:rsidRPr="00C20D23" w:rsidRDefault="00FB3C1B" w:rsidP="004274B1">
            <w:pPr>
              <w:spacing w:line="360" w:lineRule="auto"/>
              <w:rPr>
                <w:rFonts w:asciiTheme="majorBidi" w:hAnsiTheme="majorBidi" w:cstheme="majorBidi"/>
                <w:b/>
                <w:bCs/>
                <w:sz w:val="24"/>
                <w:szCs w:val="24"/>
              </w:rPr>
            </w:pPr>
            <w:r w:rsidRPr="00C20D23">
              <w:rPr>
                <w:rFonts w:asciiTheme="majorBidi" w:hAnsiTheme="majorBidi" w:cstheme="majorBidi"/>
                <w:b/>
                <w:bCs/>
                <w:sz w:val="24"/>
                <w:szCs w:val="24"/>
              </w:rPr>
              <w:t>Store room / Services room</w:t>
            </w:r>
          </w:p>
        </w:tc>
        <w:tc>
          <w:tcPr>
            <w:tcW w:w="1559"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Homogeneous/Porcelain tiles</w:t>
            </w:r>
          </w:p>
        </w:tc>
        <w:tc>
          <w:tcPr>
            <w:tcW w:w="1134"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Homogeneous/Porcelain tiles</w:t>
            </w:r>
          </w:p>
        </w:tc>
        <w:tc>
          <w:tcPr>
            <w:tcW w:w="1418"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Skim coating and emulsion paint</w:t>
            </w:r>
          </w:p>
        </w:tc>
        <w:tc>
          <w:tcPr>
            <w:tcW w:w="1134"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w:t>
            </w:r>
          </w:p>
        </w:tc>
        <w:tc>
          <w:tcPr>
            <w:tcW w:w="992"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Brick wall</w:t>
            </w:r>
          </w:p>
        </w:tc>
        <w:tc>
          <w:tcPr>
            <w:tcW w:w="2268" w:type="dxa"/>
            <w:tcBorders>
              <w:top w:val="single" w:sz="8" w:space="0" w:color="FFFFFF"/>
              <w:bottom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 xml:space="preserve">Powder coated aluminum frame with aluminum panels  </w:t>
            </w:r>
          </w:p>
        </w:tc>
      </w:tr>
      <w:tr w:rsidR="00FB3C1B" w:rsidRPr="00C20D23" w:rsidTr="004274B1">
        <w:trPr>
          <w:trHeight w:val="1366"/>
        </w:trPr>
        <w:tc>
          <w:tcPr>
            <w:tcW w:w="1560" w:type="dxa"/>
            <w:tcBorders>
              <w:top w:val="single" w:sz="8" w:space="0" w:color="FFFFFF"/>
              <w:left w:val="single" w:sz="8" w:space="0" w:color="FFFFFF"/>
              <w:right w:val="single" w:sz="24" w:space="0" w:color="FFFFFF"/>
            </w:tcBorders>
            <w:shd w:val="clear" w:color="auto" w:fill="A6A6A6" w:themeFill="background1" w:themeFillShade="A6"/>
            <w:vAlign w:val="center"/>
          </w:tcPr>
          <w:p w:rsidR="00FB3C1B" w:rsidRPr="00C20D23" w:rsidRDefault="00FB3C1B" w:rsidP="004274B1">
            <w:pPr>
              <w:spacing w:line="360" w:lineRule="auto"/>
              <w:rPr>
                <w:rFonts w:asciiTheme="majorBidi" w:hAnsiTheme="majorBidi" w:cstheme="majorBidi"/>
                <w:b/>
                <w:bCs/>
                <w:sz w:val="24"/>
                <w:szCs w:val="24"/>
              </w:rPr>
            </w:pPr>
            <w:r w:rsidRPr="00C20D23">
              <w:rPr>
                <w:rFonts w:asciiTheme="majorBidi" w:hAnsiTheme="majorBidi" w:cstheme="majorBidi"/>
                <w:b/>
                <w:bCs/>
                <w:sz w:val="24"/>
                <w:szCs w:val="24"/>
              </w:rPr>
              <w:t>Toilets</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Non- slippery homogeneous tiles + 2 coats of waterproofing (brush bond)</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Ceramic wall tiles</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Fibrous plaster board ceiling</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 xml:space="preserve">Powder coated aluminum frame with tinted frosted glass / Timber door frame with timber panels  </w:t>
            </w:r>
          </w:p>
        </w:tc>
      </w:tr>
      <w:tr w:rsidR="00FB3C1B" w:rsidRPr="00C20D23" w:rsidTr="004274B1">
        <w:trPr>
          <w:trHeight w:val="449"/>
        </w:trPr>
        <w:tc>
          <w:tcPr>
            <w:tcW w:w="1560" w:type="dxa"/>
            <w:tcBorders>
              <w:top w:val="single" w:sz="8" w:space="0" w:color="FFFFFF"/>
              <w:left w:val="single" w:sz="8" w:space="0" w:color="FFFFFF"/>
              <w:bottom w:val="single" w:sz="8" w:space="0" w:color="FFFFFF"/>
              <w:right w:val="single" w:sz="24" w:space="0" w:color="FFFFFF"/>
            </w:tcBorders>
            <w:shd w:val="clear" w:color="auto" w:fill="A6A6A6" w:themeFill="background1" w:themeFillShade="A6"/>
            <w:vAlign w:val="center"/>
          </w:tcPr>
          <w:p w:rsidR="00FB3C1B" w:rsidRPr="00C20D23" w:rsidRDefault="00FB3C1B" w:rsidP="004274B1">
            <w:pPr>
              <w:spacing w:line="360" w:lineRule="auto"/>
              <w:rPr>
                <w:rFonts w:asciiTheme="majorBidi" w:hAnsiTheme="majorBidi" w:cstheme="majorBidi"/>
                <w:b/>
                <w:bCs/>
                <w:sz w:val="24"/>
                <w:szCs w:val="24"/>
              </w:rPr>
            </w:pPr>
            <w:r w:rsidRPr="00C20D23">
              <w:rPr>
                <w:rFonts w:asciiTheme="majorBidi" w:hAnsiTheme="majorBidi" w:cstheme="majorBidi"/>
                <w:b/>
                <w:bCs/>
                <w:sz w:val="24"/>
                <w:szCs w:val="24"/>
              </w:rPr>
              <w:t>Services room</w:t>
            </w:r>
          </w:p>
        </w:tc>
        <w:tc>
          <w:tcPr>
            <w:tcW w:w="1559" w:type="dxa"/>
            <w:tcBorders>
              <w:top w:val="single" w:sz="8" w:space="0" w:color="FFFFFF"/>
              <w:left w:val="single" w:sz="8"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Titanium finish</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w:t>
            </w:r>
          </w:p>
        </w:tc>
        <w:tc>
          <w:tcPr>
            <w:tcW w:w="1418"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Skim coating and emulsion paint</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w:t>
            </w:r>
          </w:p>
        </w:tc>
        <w:tc>
          <w:tcPr>
            <w:tcW w:w="992"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Concrete / Brick wall</w:t>
            </w:r>
          </w:p>
        </w:tc>
        <w:tc>
          <w:tcPr>
            <w:tcW w:w="2268" w:type="dxa"/>
            <w:tcBorders>
              <w:top w:val="single" w:sz="8" w:space="0" w:color="FFFFFF"/>
              <w:left w:val="single" w:sz="6" w:space="0" w:color="FFFFFF"/>
              <w:bottom w:val="single" w:sz="8" w:space="0" w:color="FFFFFF"/>
              <w:right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 xml:space="preserve">Powder coated aluminum frame with aluminum panels  </w:t>
            </w:r>
          </w:p>
        </w:tc>
      </w:tr>
      <w:tr w:rsidR="00FB3C1B" w:rsidRPr="00C20D23" w:rsidTr="004274B1">
        <w:trPr>
          <w:trHeight w:val="449"/>
        </w:trPr>
        <w:tc>
          <w:tcPr>
            <w:tcW w:w="1560" w:type="dxa"/>
            <w:tcBorders>
              <w:top w:val="single" w:sz="8" w:space="0" w:color="FFFFFF"/>
              <w:left w:val="single" w:sz="8" w:space="0" w:color="FFFFFF"/>
              <w:bottom w:val="single" w:sz="8" w:space="0" w:color="FFFFFF"/>
              <w:right w:val="single" w:sz="24" w:space="0" w:color="FFFFFF"/>
            </w:tcBorders>
            <w:shd w:val="clear" w:color="auto" w:fill="A6A6A6" w:themeFill="background1" w:themeFillShade="A6"/>
            <w:vAlign w:val="center"/>
          </w:tcPr>
          <w:p w:rsidR="00FB3C1B" w:rsidRPr="00C20D23" w:rsidRDefault="00FB3C1B" w:rsidP="004274B1">
            <w:pPr>
              <w:spacing w:line="360" w:lineRule="auto"/>
              <w:rPr>
                <w:rFonts w:asciiTheme="majorBidi" w:hAnsiTheme="majorBidi" w:cstheme="majorBidi"/>
                <w:b/>
                <w:bCs/>
                <w:sz w:val="24"/>
                <w:szCs w:val="24"/>
              </w:rPr>
            </w:pPr>
            <w:r w:rsidRPr="00C20D23">
              <w:rPr>
                <w:rFonts w:asciiTheme="majorBidi" w:hAnsiTheme="majorBidi" w:cstheme="majorBidi"/>
                <w:b/>
                <w:bCs/>
                <w:sz w:val="24"/>
                <w:szCs w:val="24"/>
              </w:rPr>
              <w:t>Outdoor tiled area</w:t>
            </w:r>
          </w:p>
        </w:tc>
        <w:tc>
          <w:tcPr>
            <w:tcW w:w="1559" w:type="dxa"/>
            <w:tcBorders>
              <w:top w:val="single" w:sz="8" w:space="0" w:color="FFFFFF"/>
              <w:left w:val="single" w:sz="8"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 tiles + 2 coats of waterproofing (brush bond)</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 tiles</w:t>
            </w:r>
          </w:p>
        </w:tc>
        <w:tc>
          <w:tcPr>
            <w:tcW w:w="1418"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Ceramic wall tiles</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w:t>
            </w:r>
          </w:p>
        </w:tc>
        <w:tc>
          <w:tcPr>
            <w:tcW w:w="992"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Concrete / Brick wall</w:t>
            </w:r>
          </w:p>
        </w:tc>
        <w:tc>
          <w:tcPr>
            <w:tcW w:w="2268" w:type="dxa"/>
            <w:tcBorders>
              <w:top w:val="single" w:sz="8" w:space="0" w:color="FFFFFF"/>
              <w:left w:val="single" w:sz="6" w:space="0" w:color="FFFFFF"/>
              <w:bottom w:val="single" w:sz="8" w:space="0" w:color="FFFFFF"/>
              <w:right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 xml:space="preserve">Powder coated aluminum frame with tinted / clear   glass  </w:t>
            </w:r>
          </w:p>
        </w:tc>
      </w:tr>
      <w:tr w:rsidR="00FB3C1B" w:rsidRPr="00C20D23" w:rsidTr="004274B1">
        <w:trPr>
          <w:trHeight w:val="449"/>
        </w:trPr>
        <w:tc>
          <w:tcPr>
            <w:tcW w:w="1560" w:type="dxa"/>
            <w:tcBorders>
              <w:top w:val="single" w:sz="8" w:space="0" w:color="FFFFFF"/>
              <w:left w:val="single" w:sz="8" w:space="0" w:color="FFFFFF"/>
              <w:bottom w:val="single" w:sz="8" w:space="0" w:color="FFFFFF"/>
              <w:right w:val="single" w:sz="24" w:space="0" w:color="FFFFFF"/>
            </w:tcBorders>
            <w:shd w:val="clear" w:color="auto" w:fill="A6A6A6" w:themeFill="background1" w:themeFillShade="A6"/>
            <w:vAlign w:val="center"/>
          </w:tcPr>
          <w:p w:rsidR="00FB3C1B" w:rsidRPr="00C20D23" w:rsidRDefault="00FB3C1B" w:rsidP="004274B1">
            <w:pPr>
              <w:spacing w:line="360" w:lineRule="auto"/>
              <w:rPr>
                <w:rFonts w:asciiTheme="majorBidi" w:hAnsiTheme="majorBidi" w:cstheme="majorBidi"/>
                <w:b/>
                <w:bCs/>
                <w:sz w:val="24"/>
                <w:szCs w:val="24"/>
              </w:rPr>
            </w:pPr>
            <w:r w:rsidRPr="00C20D23">
              <w:rPr>
                <w:rFonts w:asciiTheme="majorBidi" w:hAnsiTheme="majorBidi" w:cstheme="majorBidi"/>
                <w:b/>
                <w:bCs/>
                <w:sz w:val="24"/>
                <w:szCs w:val="24"/>
              </w:rPr>
              <w:t>Garbage room</w:t>
            </w:r>
          </w:p>
        </w:tc>
        <w:tc>
          <w:tcPr>
            <w:tcW w:w="1559" w:type="dxa"/>
            <w:tcBorders>
              <w:top w:val="single" w:sz="8" w:space="0" w:color="FFFFFF"/>
              <w:left w:val="single" w:sz="8"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 tiles + 2 coats of waterproofing (brush bond)</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w:t>
            </w:r>
          </w:p>
        </w:tc>
        <w:tc>
          <w:tcPr>
            <w:tcW w:w="1418"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Homogeneous/Porcelain tiles</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w:t>
            </w:r>
          </w:p>
        </w:tc>
        <w:tc>
          <w:tcPr>
            <w:tcW w:w="992"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Brick wall</w:t>
            </w:r>
          </w:p>
        </w:tc>
        <w:tc>
          <w:tcPr>
            <w:tcW w:w="2268" w:type="dxa"/>
            <w:tcBorders>
              <w:top w:val="single" w:sz="8" w:space="0" w:color="FFFFFF"/>
              <w:left w:val="single" w:sz="6" w:space="0" w:color="FFFFFF"/>
              <w:bottom w:val="single" w:sz="8" w:space="0" w:color="FFFFFF"/>
              <w:right w:val="single" w:sz="8" w:space="0" w:color="FFFFFF"/>
            </w:tcBorders>
            <w:shd w:val="clear" w:color="auto" w:fill="BFBFBF" w:themeFill="background1" w:themeFillShade="BF"/>
            <w:vAlign w:val="center"/>
          </w:tcPr>
          <w:p w:rsidR="00FB3C1B" w:rsidRPr="00C20D23" w:rsidRDefault="00FB3C1B" w:rsidP="004274B1">
            <w:pPr>
              <w:spacing w:line="360" w:lineRule="auto"/>
              <w:rPr>
                <w:rFonts w:asciiTheme="majorBidi" w:hAnsiTheme="majorBidi" w:cstheme="majorBidi"/>
                <w:sz w:val="24"/>
                <w:szCs w:val="24"/>
              </w:rPr>
            </w:pPr>
            <w:r w:rsidRPr="00C20D23">
              <w:rPr>
                <w:rFonts w:asciiTheme="majorBidi" w:hAnsiTheme="majorBidi" w:cstheme="majorBidi"/>
                <w:sz w:val="24"/>
                <w:szCs w:val="24"/>
              </w:rPr>
              <w:t xml:space="preserve">Powder coated aluminum frame with aluminum panels  </w:t>
            </w:r>
          </w:p>
        </w:tc>
      </w:tr>
    </w:tbl>
    <w:p w:rsidR="00FB3C1B" w:rsidRPr="00C20D23" w:rsidRDefault="00FB3C1B" w:rsidP="00FB3C1B">
      <w:pPr>
        <w:spacing w:line="360" w:lineRule="auto"/>
        <w:rPr>
          <w:rFonts w:asciiTheme="majorBidi" w:hAnsiTheme="majorBidi" w:cstheme="majorBidi"/>
          <w:sz w:val="24"/>
          <w:szCs w:val="24"/>
        </w:rPr>
      </w:pPr>
      <w:r w:rsidRPr="00C20D23">
        <w:rPr>
          <w:rFonts w:asciiTheme="majorBidi" w:hAnsiTheme="majorBidi" w:cstheme="majorBidi"/>
          <w:sz w:val="24"/>
          <w:szCs w:val="24"/>
        </w:rPr>
        <w:t>Materials, fixtures and fittings used on exterior walls and surfaces shall be weather-proof, external finishing materials, including fixtures and fittings.</w:t>
      </w:r>
    </w:p>
    <w:p w:rsidR="00FB3C1B" w:rsidRPr="00C20D23" w:rsidRDefault="00FB3C1B" w:rsidP="00FB3C1B">
      <w:pPr>
        <w:spacing w:line="360" w:lineRule="auto"/>
        <w:rPr>
          <w:rFonts w:asciiTheme="majorBidi" w:hAnsiTheme="majorBidi" w:cstheme="majorBidi"/>
          <w:sz w:val="24"/>
          <w:szCs w:val="24"/>
        </w:rPr>
      </w:pPr>
    </w:p>
    <w:p w:rsidR="00FB3C1B" w:rsidRPr="00C20D23" w:rsidRDefault="00FB3C1B" w:rsidP="00FB3C1B">
      <w:pPr>
        <w:spacing w:line="360" w:lineRule="auto"/>
        <w:rPr>
          <w:rFonts w:asciiTheme="majorBidi" w:hAnsiTheme="majorBidi" w:cstheme="majorBidi"/>
          <w:sz w:val="24"/>
          <w:szCs w:val="24"/>
        </w:rPr>
      </w:pPr>
      <w:r w:rsidRPr="00C20D23">
        <w:rPr>
          <w:rFonts w:asciiTheme="majorBidi" w:hAnsiTheme="majorBidi" w:cstheme="majorBidi"/>
          <w:sz w:val="24"/>
          <w:szCs w:val="24"/>
        </w:rPr>
        <w:t>All the major materials, fixtures and fittings shall be submitted to the Client for approval prior to installation or application.</w:t>
      </w:r>
    </w:p>
    <w:p w:rsidR="00FB3C1B" w:rsidRPr="00C20D23" w:rsidRDefault="00FB3C1B" w:rsidP="00FB3C1B">
      <w:pPr>
        <w:spacing w:line="360" w:lineRule="auto"/>
        <w:rPr>
          <w:rFonts w:asciiTheme="majorBidi" w:hAnsiTheme="majorBidi" w:cstheme="majorBidi"/>
          <w:sz w:val="24"/>
          <w:szCs w:val="24"/>
        </w:rPr>
      </w:pPr>
    </w:p>
    <w:p w:rsidR="00FB3C1B" w:rsidRPr="00C20D23" w:rsidRDefault="00FB3C1B" w:rsidP="00FB3C1B">
      <w:pPr>
        <w:pStyle w:val="Heading2"/>
        <w:spacing w:line="360" w:lineRule="auto"/>
        <w:rPr>
          <w:rFonts w:asciiTheme="majorBidi" w:hAnsiTheme="majorBidi" w:cstheme="majorBidi"/>
          <w:color w:val="auto"/>
          <w:sz w:val="24"/>
          <w:szCs w:val="24"/>
        </w:rPr>
      </w:pPr>
      <w:r w:rsidRPr="00C20D23">
        <w:rPr>
          <w:rFonts w:asciiTheme="majorBidi" w:hAnsiTheme="majorBidi" w:cstheme="majorBidi"/>
          <w:color w:val="auto"/>
          <w:sz w:val="24"/>
          <w:szCs w:val="24"/>
        </w:rPr>
        <w:t>General Design Obligations of the Contractor</w:t>
      </w:r>
    </w:p>
    <w:p w:rsidR="00FB3C1B" w:rsidRPr="00C20D23" w:rsidRDefault="00FB3C1B" w:rsidP="00FB3C1B">
      <w:pPr>
        <w:pStyle w:val="CM54"/>
        <w:numPr>
          <w:ilvl w:val="0"/>
          <w:numId w:val="1"/>
        </w:numPr>
        <w:spacing w:line="360" w:lineRule="auto"/>
        <w:ind w:right="-45"/>
        <w:jc w:val="both"/>
        <w:rPr>
          <w:rFonts w:asciiTheme="majorBidi" w:hAnsiTheme="majorBidi" w:cstheme="majorBidi"/>
          <w:lang w:val="en-GB"/>
        </w:rPr>
      </w:pPr>
      <w:r w:rsidRPr="00C20D23">
        <w:rPr>
          <w:rFonts w:asciiTheme="majorBidi" w:hAnsiTheme="majorBidi" w:cstheme="majorBidi"/>
          <w:lang w:val="en-GB"/>
        </w:rPr>
        <w:t>The Contractor shall carry out, and be responsible for the design of the Works. Basic design shall be in accordance with the spaces defined in the Specific Requirements. Detail Design shall be prepared by qualified designers who comply with the following criteria:</w:t>
      </w:r>
    </w:p>
    <w:p w:rsidR="00FB3C1B" w:rsidRPr="00C20D23" w:rsidRDefault="00FB3C1B" w:rsidP="00FB3C1B">
      <w:pPr>
        <w:pStyle w:val="Heading4"/>
        <w:numPr>
          <w:ilvl w:val="0"/>
          <w:numId w:val="10"/>
        </w:numPr>
        <w:spacing w:line="360" w:lineRule="auto"/>
        <w:rPr>
          <w:rFonts w:asciiTheme="majorBidi" w:hAnsiTheme="majorBidi" w:cstheme="majorBidi"/>
          <w:i w:val="0"/>
          <w:iCs w:val="0"/>
          <w:color w:val="auto"/>
          <w:sz w:val="24"/>
          <w:szCs w:val="24"/>
        </w:rPr>
      </w:pPr>
      <w:r w:rsidRPr="00C20D23">
        <w:rPr>
          <w:rFonts w:asciiTheme="majorBidi" w:hAnsiTheme="majorBidi" w:cstheme="majorBidi"/>
          <w:i w:val="0"/>
          <w:iCs w:val="0"/>
          <w:color w:val="auto"/>
          <w:sz w:val="24"/>
          <w:szCs w:val="24"/>
        </w:rPr>
        <w:t xml:space="preserve">Architect </w:t>
      </w:r>
    </w:p>
    <w:p w:rsidR="00FB3C1B" w:rsidRPr="00C20D23" w:rsidRDefault="00FB3C1B" w:rsidP="00FB3C1B">
      <w:pPr>
        <w:pStyle w:val="ListParagraph"/>
        <w:numPr>
          <w:ilvl w:val="1"/>
          <w:numId w:val="12"/>
        </w:numPr>
        <w:spacing w:line="360" w:lineRule="auto"/>
        <w:jc w:val="both"/>
        <w:rPr>
          <w:rFonts w:asciiTheme="majorBidi" w:hAnsiTheme="majorBidi" w:cstheme="majorBidi"/>
          <w:sz w:val="24"/>
          <w:szCs w:val="24"/>
        </w:rPr>
      </w:pPr>
      <w:r w:rsidRPr="00C20D23">
        <w:rPr>
          <w:rFonts w:asciiTheme="majorBidi" w:hAnsiTheme="majorBidi" w:cstheme="majorBidi"/>
          <w:sz w:val="24"/>
          <w:szCs w:val="24"/>
        </w:rPr>
        <w:t>A registered architect at his/her country with minimum 07 years of architectural design experience.  Must have designed at least 2 buildings of similar scale within this period.</w:t>
      </w:r>
    </w:p>
    <w:p w:rsidR="00FB3C1B" w:rsidRPr="00C20D23" w:rsidRDefault="00FB3C1B" w:rsidP="00FB3C1B">
      <w:pPr>
        <w:pStyle w:val="Heading4"/>
        <w:numPr>
          <w:ilvl w:val="0"/>
          <w:numId w:val="10"/>
        </w:numPr>
        <w:spacing w:line="360" w:lineRule="auto"/>
        <w:rPr>
          <w:rFonts w:asciiTheme="majorBidi" w:hAnsiTheme="majorBidi" w:cstheme="majorBidi"/>
          <w:i w:val="0"/>
          <w:iCs w:val="0"/>
          <w:color w:val="auto"/>
          <w:sz w:val="24"/>
          <w:szCs w:val="24"/>
        </w:rPr>
      </w:pPr>
      <w:r w:rsidRPr="00C20D23">
        <w:rPr>
          <w:rFonts w:asciiTheme="majorBidi" w:hAnsiTheme="majorBidi" w:cstheme="majorBidi"/>
          <w:i w:val="0"/>
          <w:iCs w:val="0"/>
          <w:color w:val="auto"/>
          <w:sz w:val="24"/>
          <w:szCs w:val="24"/>
        </w:rPr>
        <w:t xml:space="preserve">Civil/Structural Engineer </w:t>
      </w:r>
    </w:p>
    <w:p w:rsidR="00FB3C1B" w:rsidRPr="00C20D23" w:rsidRDefault="00FB3C1B" w:rsidP="00FB3C1B">
      <w:pPr>
        <w:pStyle w:val="ListParagraph"/>
        <w:numPr>
          <w:ilvl w:val="0"/>
          <w:numId w:val="13"/>
        </w:numPr>
        <w:spacing w:line="360" w:lineRule="auto"/>
        <w:jc w:val="both"/>
        <w:rPr>
          <w:rFonts w:asciiTheme="majorBidi" w:hAnsiTheme="majorBidi" w:cstheme="majorBidi"/>
          <w:sz w:val="24"/>
          <w:szCs w:val="24"/>
        </w:rPr>
      </w:pPr>
      <w:r w:rsidRPr="00C20D23">
        <w:rPr>
          <w:rFonts w:asciiTheme="majorBidi" w:hAnsiTheme="majorBidi" w:cstheme="majorBidi"/>
          <w:sz w:val="24"/>
          <w:szCs w:val="24"/>
        </w:rPr>
        <w:t xml:space="preserve">A registered engineer at his/her country with 07 years of experience in structural design of buildings of similar scale. </w:t>
      </w:r>
    </w:p>
    <w:p w:rsidR="00FB3C1B" w:rsidRPr="00C20D23" w:rsidRDefault="00FB3C1B" w:rsidP="00FB3C1B">
      <w:pPr>
        <w:pStyle w:val="Heading4"/>
        <w:numPr>
          <w:ilvl w:val="0"/>
          <w:numId w:val="10"/>
        </w:numPr>
        <w:spacing w:line="360" w:lineRule="auto"/>
        <w:rPr>
          <w:rFonts w:asciiTheme="majorBidi" w:hAnsiTheme="majorBidi" w:cstheme="majorBidi"/>
          <w:i w:val="0"/>
          <w:iCs w:val="0"/>
          <w:color w:val="auto"/>
          <w:sz w:val="24"/>
          <w:szCs w:val="24"/>
        </w:rPr>
      </w:pPr>
      <w:r w:rsidRPr="00C20D23">
        <w:rPr>
          <w:rFonts w:asciiTheme="majorBidi" w:hAnsiTheme="majorBidi" w:cstheme="majorBidi"/>
          <w:i w:val="0"/>
          <w:iCs w:val="0"/>
          <w:color w:val="auto"/>
          <w:sz w:val="24"/>
          <w:szCs w:val="24"/>
        </w:rPr>
        <w:t xml:space="preserve">Services Engineer </w:t>
      </w:r>
    </w:p>
    <w:p w:rsidR="00FB3C1B" w:rsidRPr="00C20D23" w:rsidRDefault="00FB3C1B" w:rsidP="00FB3C1B">
      <w:pPr>
        <w:pStyle w:val="ListParagraph"/>
        <w:numPr>
          <w:ilvl w:val="0"/>
          <w:numId w:val="14"/>
        </w:numPr>
        <w:spacing w:line="360" w:lineRule="auto"/>
        <w:jc w:val="both"/>
        <w:rPr>
          <w:rFonts w:asciiTheme="majorBidi" w:hAnsiTheme="majorBidi" w:cstheme="majorBidi"/>
          <w:sz w:val="24"/>
          <w:szCs w:val="24"/>
        </w:rPr>
      </w:pPr>
      <w:r w:rsidRPr="00C20D23">
        <w:rPr>
          <w:rFonts w:asciiTheme="majorBidi" w:hAnsiTheme="majorBidi" w:cstheme="majorBidi"/>
          <w:sz w:val="24"/>
          <w:szCs w:val="24"/>
        </w:rPr>
        <w:t>Minimum bachelor’s degree and 07 years of experience in service design of buildings of similar scale.</w:t>
      </w:r>
    </w:p>
    <w:p w:rsidR="00FB3C1B" w:rsidRPr="00C20D23" w:rsidRDefault="00FB3C1B" w:rsidP="00FB3C1B">
      <w:pPr>
        <w:pStyle w:val="Heading3"/>
        <w:spacing w:line="360" w:lineRule="auto"/>
        <w:rPr>
          <w:rFonts w:asciiTheme="majorBidi" w:hAnsiTheme="majorBidi" w:cstheme="majorBidi"/>
          <w:color w:val="auto"/>
          <w:sz w:val="24"/>
          <w:szCs w:val="24"/>
        </w:rPr>
      </w:pPr>
      <w:r w:rsidRPr="00C20D23">
        <w:rPr>
          <w:rFonts w:asciiTheme="majorBidi" w:hAnsiTheme="majorBidi" w:cstheme="majorBidi"/>
          <w:color w:val="auto"/>
          <w:sz w:val="24"/>
          <w:szCs w:val="24"/>
        </w:rPr>
        <w:t>Tests on Completion</w:t>
      </w:r>
    </w:p>
    <w:p w:rsidR="00FB3C1B" w:rsidRPr="00C20D23" w:rsidRDefault="00FB3C1B" w:rsidP="00FB3C1B">
      <w:pPr>
        <w:spacing w:line="360" w:lineRule="auto"/>
        <w:rPr>
          <w:rFonts w:asciiTheme="majorBidi" w:hAnsiTheme="majorBidi" w:cstheme="majorBidi"/>
          <w:sz w:val="24"/>
          <w:szCs w:val="24"/>
          <w:lang w:val="en-GB"/>
        </w:rPr>
      </w:pPr>
      <w:r w:rsidRPr="00C20D23">
        <w:rPr>
          <w:rFonts w:asciiTheme="majorBidi" w:hAnsiTheme="majorBidi" w:cstheme="majorBidi"/>
          <w:sz w:val="24"/>
          <w:szCs w:val="24"/>
          <w:lang w:val="en-GB"/>
        </w:rPr>
        <w:t xml:space="preserve">Upon completion of the building Contractor shall allow for testing of the services installed in the building as part of commissioning. </w:t>
      </w:r>
    </w:p>
    <w:p w:rsidR="00FB3C1B" w:rsidRPr="00C20D23" w:rsidRDefault="00FB3C1B" w:rsidP="00FB3C1B">
      <w:pPr>
        <w:pStyle w:val="Heading3"/>
        <w:spacing w:line="360" w:lineRule="auto"/>
        <w:rPr>
          <w:rFonts w:asciiTheme="majorBidi" w:hAnsiTheme="majorBidi" w:cstheme="majorBidi"/>
          <w:color w:val="auto"/>
          <w:sz w:val="24"/>
          <w:szCs w:val="24"/>
        </w:rPr>
      </w:pPr>
      <w:r w:rsidRPr="00C20D23">
        <w:rPr>
          <w:rFonts w:asciiTheme="majorBidi" w:hAnsiTheme="majorBidi" w:cstheme="majorBidi"/>
          <w:color w:val="auto"/>
          <w:sz w:val="24"/>
          <w:szCs w:val="24"/>
        </w:rPr>
        <w:t>Contractors’ Documents</w:t>
      </w:r>
    </w:p>
    <w:p w:rsidR="00FB3C1B" w:rsidRPr="00C20D23" w:rsidRDefault="00FB3C1B" w:rsidP="00FB3C1B">
      <w:pPr>
        <w:spacing w:line="360" w:lineRule="auto"/>
        <w:jc w:val="both"/>
        <w:rPr>
          <w:rFonts w:asciiTheme="majorBidi" w:hAnsiTheme="majorBidi" w:cstheme="majorBidi"/>
          <w:sz w:val="24"/>
          <w:szCs w:val="24"/>
          <w:lang w:val="en-GB"/>
        </w:rPr>
      </w:pPr>
      <w:r w:rsidRPr="00C20D23">
        <w:rPr>
          <w:rFonts w:asciiTheme="majorBidi" w:hAnsiTheme="majorBidi" w:cstheme="majorBidi"/>
          <w:sz w:val="24"/>
          <w:szCs w:val="24"/>
          <w:lang w:val="en-GB"/>
        </w:rPr>
        <w:t xml:space="preserve">The Contractor shall submit preliminary designs, which includes floor plans, sections and elevations for the approval of the Employer.  Once the preliminary design is approved by the Client, Contractor shall submit the detailed design for approval.  The detail design shall be signed by a locally registered Architect and Engineer and shall be certified by accredited architectural and structural checkers. The materials used for construction shall be of good quality, with a design life of 50 years and where necessary design shall incorporate renewable energy and sustainable design components where practical. </w:t>
      </w:r>
    </w:p>
    <w:p w:rsidR="00FB3C1B" w:rsidRDefault="00FB3C1B" w:rsidP="0079299A">
      <w:pPr>
        <w:autoSpaceDE w:val="0"/>
        <w:autoSpaceDN w:val="0"/>
        <w:adjustRightInd w:val="0"/>
        <w:spacing w:line="360" w:lineRule="auto"/>
        <w:ind w:left="360"/>
        <w:rPr>
          <w:rFonts w:asciiTheme="majorBidi" w:eastAsia="Calibri" w:hAnsiTheme="majorBidi" w:cstheme="majorBidi"/>
          <w:color w:val="000000"/>
          <w:sz w:val="24"/>
          <w:szCs w:val="24"/>
        </w:rPr>
      </w:pPr>
    </w:p>
    <w:p w:rsidR="00FB3C1B" w:rsidRPr="00C20D23" w:rsidRDefault="00FB3C1B" w:rsidP="00FB3C1B">
      <w:pPr>
        <w:pStyle w:val="Heading3"/>
        <w:numPr>
          <w:ilvl w:val="0"/>
          <w:numId w:val="1"/>
        </w:numPr>
        <w:spacing w:line="360" w:lineRule="auto"/>
        <w:rPr>
          <w:rFonts w:asciiTheme="majorBidi" w:hAnsiTheme="majorBidi" w:cstheme="majorBidi"/>
          <w:color w:val="auto"/>
          <w:sz w:val="24"/>
          <w:szCs w:val="24"/>
        </w:rPr>
      </w:pPr>
      <w:r w:rsidRPr="00C20D23">
        <w:rPr>
          <w:rFonts w:asciiTheme="majorBidi" w:hAnsiTheme="majorBidi" w:cstheme="majorBidi"/>
          <w:color w:val="auto"/>
          <w:sz w:val="24"/>
          <w:szCs w:val="24"/>
        </w:rPr>
        <w:t>Specific Information</w:t>
      </w:r>
    </w:p>
    <w:p w:rsidR="00FB3C1B" w:rsidRPr="00C20D23" w:rsidRDefault="00FB3C1B" w:rsidP="00FB3C1B">
      <w:pPr>
        <w:pStyle w:val="ListParagraph"/>
        <w:numPr>
          <w:ilvl w:val="0"/>
          <w:numId w:val="5"/>
        </w:numPr>
        <w:spacing w:after="0" w:line="360" w:lineRule="auto"/>
        <w:jc w:val="both"/>
        <w:rPr>
          <w:rFonts w:asciiTheme="majorBidi" w:hAnsiTheme="majorBidi" w:cstheme="majorBidi"/>
          <w:sz w:val="24"/>
          <w:szCs w:val="24"/>
        </w:rPr>
      </w:pPr>
      <w:r w:rsidRPr="00C20D23">
        <w:rPr>
          <w:rFonts w:asciiTheme="majorBidi" w:hAnsiTheme="majorBidi" w:cstheme="majorBidi"/>
          <w:sz w:val="24"/>
          <w:szCs w:val="24"/>
        </w:rPr>
        <w:t>The plots are located on different areas of the island and the plot sizes vary. The locations of the plots will be communicated with the selected Contractor.</w:t>
      </w:r>
    </w:p>
    <w:p w:rsidR="00FB3C1B" w:rsidRPr="00C20D23" w:rsidRDefault="00FB3C1B" w:rsidP="00FB3C1B">
      <w:pPr>
        <w:pStyle w:val="ListParagraph"/>
        <w:numPr>
          <w:ilvl w:val="0"/>
          <w:numId w:val="5"/>
        </w:numPr>
        <w:spacing w:after="0" w:line="360" w:lineRule="auto"/>
        <w:jc w:val="both"/>
        <w:rPr>
          <w:rFonts w:asciiTheme="majorBidi" w:hAnsiTheme="majorBidi" w:cstheme="majorBidi"/>
          <w:sz w:val="24"/>
          <w:szCs w:val="24"/>
        </w:rPr>
      </w:pPr>
      <w:r w:rsidRPr="00C20D23">
        <w:rPr>
          <w:rFonts w:asciiTheme="majorBidi" w:hAnsiTheme="majorBidi" w:cstheme="majorBidi"/>
          <w:sz w:val="24"/>
          <w:szCs w:val="24"/>
        </w:rPr>
        <w:t>There are 100 building plots out of which</w:t>
      </w:r>
    </w:p>
    <w:p w:rsidR="00FB3C1B" w:rsidRPr="00C20D23" w:rsidRDefault="00FB3C1B" w:rsidP="00AE5A1F">
      <w:pPr>
        <w:pStyle w:val="ListParagraph"/>
        <w:numPr>
          <w:ilvl w:val="0"/>
          <w:numId w:val="28"/>
        </w:numPr>
        <w:spacing w:after="0" w:line="360" w:lineRule="auto"/>
        <w:jc w:val="both"/>
        <w:rPr>
          <w:rFonts w:asciiTheme="majorBidi" w:hAnsiTheme="majorBidi" w:cstheme="majorBidi"/>
          <w:sz w:val="24"/>
          <w:szCs w:val="24"/>
        </w:rPr>
      </w:pPr>
      <w:r w:rsidRPr="00C20D23">
        <w:rPr>
          <w:rFonts w:asciiTheme="majorBidi" w:hAnsiTheme="majorBidi" w:cstheme="majorBidi"/>
          <w:sz w:val="24"/>
          <w:szCs w:val="24"/>
        </w:rPr>
        <w:t>84 plots are vacant</w:t>
      </w:r>
      <w:r>
        <w:rPr>
          <w:rFonts w:asciiTheme="majorBidi" w:hAnsiTheme="majorBidi" w:cstheme="majorBidi"/>
          <w:sz w:val="24"/>
          <w:szCs w:val="24"/>
        </w:rPr>
        <w:t xml:space="preserve"> </w:t>
      </w:r>
    </w:p>
    <w:p w:rsidR="00FB3C1B" w:rsidRPr="00C20D23" w:rsidRDefault="00FB3C1B" w:rsidP="00AE5A1F">
      <w:pPr>
        <w:pStyle w:val="ListParagraph"/>
        <w:numPr>
          <w:ilvl w:val="0"/>
          <w:numId w:val="28"/>
        </w:numPr>
        <w:spacing w:after="0" w:line="360" w:lineRule="auto"/>
        <w:jc w:val="both"/>
        <w:rPr>
          <w:rFonts w:asciiTheme="majorBidi" w:hAnsiTheme="majorBidi" w:cstheme="majorBidi"/>
          <w:sz w:val="24"/>
          <w:szCs w:val="24"/>
        </w:rPr>
      </w:pPr>
      <w:r w:rsidRPr="00C20D23">
        <w:rPr>
          <w:rFonts w:asciiTheme="majorBidi" w:hAnsiTheme="majorBidi" w:cstheme="majorBidi"/>
          <w:sz w:val="24"/>
          <w:szCs w:val="24"/>
        </w:rPr>
        <w:t xml:space="preserve">16 plots have small building structures or other features that need to be demolished or cleared. </w:t>
      </w:r>
    </w:p>
    <w:p w:rsidR="00FB3C1B" w:rsidRPr="00C20D23" w:rsidRDefault="00FB3C1B" w:rsidP="00AE5A1F">
      <w:pPr>
        <w:pStyle w:val="ListParagraph"/>
        <w:numPr>
          <w:ilvl w:val="0"/>
          <w:numId w:val="5"/>
        </w:numPr>
        <w:spacing w:after="0" w:line="360" w:lineRule="auto"/>
        <w:jc w:val="both"/>
        <w:rPr>
          <w:rFonts w:asciiTheme="majorBidi" w:hAnsiTheme="majorBidi" w:cstheme="majorBidi"/>
          <w:sz w:val="24"/>
          <w:szCs w:val="24"/>
        </w:rPr>
      </w:pPr>
      <w:r w:rsidRPr="00C20D23">
        <w:rPr>
          <w:rFonts w:asciiTheme="majorBidi" w:hAnsiTheme="majorBidi" w:cstheme="majorBidi"/>
          <w:sz w:val="24"/>
          <w:szCs w:val="24"/>
        </w:rPr>
        <w:t xml:space="preserve">Bidders are required to examine and consider the site conditions prior to bid submission. </w:t>
      </w:r>
    </w:p>
    <w:p w:rsidR="00FB3C1B" w:rsidRPr="00C20D23" w:rsidRDefault="00FB3C1B" w:rsidP="0079299A">
      <w:pPr>
        <w:autoSpaceDE w:val="0"/>
        <w:autoSpaceDN w:val="0"/>
        <w:adjustRightInd w:val="0"/>
        <w:spacing w:line="360" w:lineRule="auto"/>
        <w:ind w:left="360"/>
        <w:rPr>
          <w:rFonts w:asciiTheme="majorBidi" w:eastAsia="Calibri" w:hAnsiTheme="majorBidi" w:cstheme="majorBidi"/>
          <w:color w:val="000000"/>
          <w:sz w:val="24"/>
          <w:szCs w:val="24"/>
        </w:rPr>
      </w:pPr>
    </w:p>
    <w:p w:rsidR="00453A52" w:rsidRPr="00C20D23" w:rsidRDefault="00453A52" w:rsidP="00FB3C1B">
      <w:pPr>
        <w:pStyle w:val="Heading3"/>
        <w:numPr>
          <w:ilvl w:val="0"/>
          <w:numId w:val="1"/>
        </w:numPr>
        <w:spacing w:line="360" w:lineRule="auto"/>
        <w:rPr>
          <w:rFonts w:asciiTheme="majorBidi" w:hAnsiTheme="majorBidi" w:cstheme="majorBidi"/>
          <w:color w:val="auto"/>
          <w:sz w:val="24"/>
          <w:szCs w:val="24"/>
        </w:rPr>
      </w:pPr>
      <w:r w:rsidRPr="00C20D23">
        <w:rPr>
          <w:rFonts w:asciiTheme="majorBidi" w:hAnsiTheme="majorBidi" w:cstheme="majorBidi"/>
          <w:color w:val="auto"/>
          <w:sz w:val="24"/>
          <w:szCs w:val="24"/>
        </w:rPr>
        <w:t>Additional Information</w:t>
      </w:r>
    </w:p>
    <w:p w:rsidR="00B64ABC" w:rsidRPr="00C20D23" w:rsidRDefault="00B64ABC" w:rsidP="00B64ABC"/>
    <w:p w:rsidR="0047127E" w:rsidRPr="00C20D23" w:rsidRDefault="0047127E" w:rsidP="00FB3C1B">
      <w:pPr>
        <w:pStyle w:val="ListParagraph"/>
        <w:numPr>
          <w:ilvl w:val="0"/>
          <w:numId w:val="24"/>
        </w:numPr>
        <w:spacing w:after="0" w:line="360" w:lineRule="auto"/>
        <w:jc w:val="both"/>
        <w:rPr>
          <w:rFonts w:asciiTheme="majorBidi" w:hAnsiTheme="majorBidi" w:cstheme="majorBidi"/>
          <w:sz w:val="24"/>
          <w:szCs w:val="24"/>
        </w:rPr>
      </w:pPr>
      <w:r w:rsidRPr="00C20D23">
        <w:rPr>
          <w:rFonts w:asciiTheme="majorBidi" w:hAnsiTheme="majorBidi" w:cstheme="majorBidi"/>
          <w:sz w:val="24"/>
          <w:szCs w:val="24"/>
        </w:rPr>
        <w:t xml:space="preserve">The average floor areas for the housing units are to be maintained between 1000-1100 square </w:t>
      </w:r>
      <w:r w:rsidR="00C20D23">
        <w:rPr>
          <w:rFonts w:asciiTheme="majorBidi" w:hAnsiTheme="majorBidi" w:cstheme="majorBidi"/>
          <w:sz w:val="24"/>
          <w:szCs w:val="24"/>
        </w:rPr>
        <w:t>feet</w:t>
      </w:r>
      <w:r w:rsidRPr="00C20D23">
        <w:rPr>
          <w:rFonts w:asciiTheme="majorBidi" w:hAnsiTheme="majorBidi" w:cstheme="majorBidi"/>
          <w:sz w:val="24"/>
          <w:szCs w:val="24"/>
        </w:rPr>
        <w:t xml:space="preserve">. </w:t>
      </w:r>
    </w:p>
    <w:p w:rsidR="0047127E" w:rsidRPr="00C20D23" w:rsidRDefault="0047127E" w:rsidP="00FB3C1B">
      <w:pPr>
        <w:pStyle w:val="ListParagraph"/>
        <w:numPr>
          <w:ilvl w:val="0"/>
          <w:numId w:val="24"/>
        </w:numPr>
        <w:spacing w:after="0" w:line="360" w:lineRule="auto"/>
        <w:jc w:val="both"/>
        <w:rPr>
          <w:rFonts w:asciiTheme="majorBidi" w:hAnsiTheme="majorBidi" w:cstheme="majorBidi"/>
          <w:sz w:val="24"/>
          <w:szCs w:val="24"/>
        </w:rPr>
      </w:pPr>
      <w:r w:rsidRPr="00C20D23">
        <w:rPr>
          <w:rFonts w:asciiTheme="majorBidi" w:hAnsiTheme="majorBidi" w:cstheme="majorBidi"/>
          <w:sz w:val="24"/>
          <w:szCs w:val="24"/>
        </w:rPr>
        <w:t xml:space="preserve">The Bidders are expected to provide two different designs for elongated and </w:t>
      </w:r>
      <w:r w:rsidR="0044470E" w:rsidRPr="00C20D23">
        <w:rPr>
          <w:rFonts w:asciiTheme="majorBidi" w:hAnsiTheme="majorBidi" w:cstheme="majorBidi"/>
          <w:sz w:val="24"/>
          <w:szCs w:val="24"/>
        </w:rPr>
        <w:t>square plots proposed</w:t>
      </w:r>
      <w:r w:rsidR="000F22BB" w:rsidRPr="00C20D23">
        <w:rPr>
          <w:rFonts w:asciiTheme="majorBidi" w:hAnsiTheme="majorBidi" w:cstheme="majorBidi"/>
          <w:sz w:val="24"/>
          <w:szCs w:val="24"/>
        </w:rPr>
        <w:t xml:space="preserve"> (sample design for the layouts are attached</w:t>
      </w:r>
      <w:r w:rsidR="00813C6A">
        <w:rPr>
          <w:rFonts w:asciiTheme="majorBidi" w:hAnsiTheme="majorBidi" w:cstheme="majorBidi"/>
          <w:sz w:val="24"/>
          <w:szCs w:val="24"/>
        </w:rPr>
        <w:t xml:space="preserve"> in Appendix 1</w:t>
      </w:r>
      <w:r w:rsidR="000F22BB" w:rsidRPr="00C20D23">
        <w:rPr>
          <w:rFonts w:asciiTheme="majorBidi" w:hAnsiTheme="majorBidi" w:cstheme="majorBidi"/>
          <w:sz w:val="24"/>
          <w:szCs w:val="24"/>
        </w:rPr>
        <w:t>)</w:t>
      </w:r>
      <w:r w:rsidR="0044470E" w:rsidRPr="00C20D23">
        <w:rPr>
          <w:rFonts w:asciiTheme="majorBidi" w:hAnsiTheme="majorBidi" w:cstheme="majorBidi"/>
          <w:sz w:val="24"/>
          <w:szCs w:val="24"/>
        </w:rPr>
        <w:t xml:space="preserve">. </w:t>
      </w:r>
    </w:p>
    <w:p w:rsidR="00FE2E33" w:rsidRPr="00C20D23" w:rsidRDefault="002861FB" w:rsidP="00FB3C1B">
      <w:pPr>
        <w:pStyle w:val="ListParagraph"/>
        <w:numPr>
          <w:ilvl w:val="0"/>
          <w:numId w:val="24"/>
        </w:numPr>
        <w:spacing w:after="0" w:line="360" w:lineRule="auto"/>
        <w:jc w:val="both"/>
        <w:rPr>
          <w:rFonts w:asciiTheme="majorBidi" w:hAnsiTheme="majorBidi" w:cstheme="majorBidi"/>
          <w:sz w:val="24"/>
          <w:szCs w:val="24"/>
        </w:rPr>
      </w:pPr>
      <w:r w:rsidRPr="00C20D23">
        <w:rPr>
          <w:rFonts w:asciiTheme="majorBidi" w:hAnsiTheme="majorBidi" w:cstheme="majorBidi"/>
          <w:sz w:val="24"/>
          <w:szCs w:val="24"/>
        </w:rPr>
        <w:t>Final price should be exclusive of the import duty for any imported construction material, equipment, machinery, etc</w:t>
      </w:r>
      <w:r w:rsidR="00B4174A" w:rsidRPr="00C20D23">
        <w:rPr>
          <w:rFonts w:asciiTheme="majorBidi" w:hAnsiTheme="majorBidi" w:cstheme="majorBidi"/>
          <w:sz w:val="24"/>
          <w:szCs w:val="24"/>
        </w:rPr>
        <w:t xml:space="preserve">.   </w:t>
      </w:r>
    </w:p>
    <w:p w:rsidR="00A53DE8" w:rsidRPr="00C20D23" w:rsidRDefault="00B4174A" w:rsidP="00FB3C1B">
      <w:pPr>
        <w:pStyle w:val="ListParagraph"/>
        <w:numPr>
          <w:ilvl w:val="0"/>
          <w:numId w:val="24"/>
        </w:numPr>
        <w:spacing w:afterLines="120" w:after="288" w:line="360" w:lineRule="auto"/>
        <w:jc w:val="both"/>
        <w:rPr>
          <w:rFonts w:asciiTheme="majorBidi" w:hAnsiTheme="majorBidi" w:cstheme="majorBidi"/>
          <w:sz w:val="24"/>
          <w:szCs w:val="24"/>
        </w:rPr>
      </w:pPr>
      <w:r w:rsidRPr="00C20D23">
        <w:rPr>
          <w:rFonts w:asciiTheme="majorBidi" w:hAnsiTheme="majorBidi" w:cstheme="majorBidi"/>
          <w:sz w:val="24"/>
          <w:szCs w:val="24"/>
        </w:rPr>
        <w:t xml:space="preserve">The price also should include electricity and water required for the project. </w:t>
      </w:r>
    </w:p>
    <w:p w:rsidR="00FB3CA4" w:rsidRPr="00C20D23" w:rsidRDefault="00FB3CA4" w:rsidP="00FB3C1B">
      <w:pPr>
        <w:pStyle w:val="ListParagraph"/>
        <w:numPr>
          <w:ilvl w:val="0"/>
          <w:numId w:val="24"/>
        </w:numPr>
        <w:spacing w:afterLines="120" w:after="288" w:line="360" w:lineRule="auto"/>
        <w:jc w:val="both"/>
        <w:rPr>
          <w:rFonts w:asciiTheme="majorBidi" w:hAnsiTheme="majorBidi" w:cstheme="majorBidi"/>
        </w:rPr>
      </w:pPr>
      <w:r w:rsidRPr="00C20D23">
        <w:rPr>
          <w:rFonts w:asciiTheme="majorBidi" w:hAnsiTheme="majorBidi" w:cstheme="majorBidi"/>
          <w:sz w:val="24"/>
          <w:szCs w:val="24"/>
        </w:rPr>
        <w:t xml:space="preserve">Demolition waste and debris shall be transported to </w:t>
      </w:r>
      <w:r w:rsidR="006A38AE" w:rsidRPr="00C20D23">
        <w:rPr>
          <w:rFonts w:asciiTheme="majorBidi" w:hAnsiTheme="majorBidi" w:cstheme="majorBidi"/>
          <w:sz w:val="24"/>
          <w:szCs w:val="24"/>
        </w:rPr>
        <w:t xml:space="preserve">a </w:t>
      </w:r>
      <w:r w:rsidRPr="00C20D23">
        <w:rPr>
          <w:rFonts w:asciiTheme="majorBidi" w:hAnsiTheme="majorBidi" w:cstheme="majorBidi"/>
          <w:sz w:val="24"/>
          <w:szCs w:val="24"/>
        </w:rPr>
        <w:t>designated waste management site.</w:t>
      </w:r>
    </w:p>
    <w:p w:rsidR="00FB3CA4" w:rsidRPr="00C20D23" w:rsidRDefault="00FB3CA4" w:rsidP="00FB3C1B">
      <w:pPr>
        <w:pStyle w:val="ListParagraph"/>
        <w:numPr>
          <w:ilvl w:val="0"/>
          <w:numId w:val="24"/>
        </w:numPr>
        <w:spacing w:afterLines="120" w:after="288" w:line="360" w:lineRule="auto"/>
        <w:jc w:val="both"/>
        <w:rPr>
          <w:rFonts w:asciiTheme="majorBidi" w:hAnsiTheme="majorBidi" w:cstheme="majorBidi"/>
          <w:sz w:val="24"/>
          <w:szCs w:val="24"/>
        </w:rPr>
      </w:pPr>
      <w:r w:rsidRPr="00C20D23">
        <w:rPr>
          <w:rFonts w:asciiTheme="majorBidi" w:hAnsiTheme="majorBidi" w:cstheme="majorBidi"/>
          <w:sz w:val="24"/>
          <w:szCs w:val="24"/>
        </w:rPr>
        <w:t>Detailed design and 3D rendered images of the exterior of the buildings and the development as a whole, to be submitted in accordance with the timeline agreed with the Employer after signing of the Contract.</w:t>
      </w:r>
    </w:p>
    <w:p w:rsidR="00FB3CA4" w:rsidRPr="00C20D23" w:rsidRDefault="00FB3CA4" w:rsidP="00FB3CA4">
      <w:pPr>
        <w:pStyle w:val="ListParagraph"/>
        <w:spacing w:afterLines="120" w:after="288" w:line="360" w:lineRule="auto"/>
        <w:ind w:left="1620"/>
        <w:jc w:val="both"/>
        <w:rPr>
          <w:rFonts w:asciiTheme="majorBidi" w:hAnsiTheme="majorBidi" w:cstheme="majorBidi"/>
          <w:sz w:val="24"/>
          <w:szCs w:val="24"/>
        </w:rPr>
      </w:pPr>
    </w:p>
    <w:p w:rsidR="00986E97" w:rsidRPr="00C20D23" w:rsidRDefault="00FB3C1B" w:rsidP="00FB3C1B">
      <w:pPr>
        <w:pStyle w:val="Heading3"/>
        <w:numPr>
          <w:ilvl w:val="0"/>
          <w:numId w:val="1"/>
        </w:numPr>
        <w:spacing w:line="360" w:lineRule="auto"/>
        <w:rPr>
          <w:rFonts w:asciiTheme="majorBidi" w:hAnsiTheme="majorBidi" w:cstheme="majorBidi"/>
          <w:color w:val="auto"/>
          <w:sz w:val="24"/>
          <w:szCs w:val="24"/>
        </w:rPr>
      </w:pPr>
      <w:r>
        <w:rPr>
          <w:rFonts w:asciiTheme="majorBidi" w:hAnsiTheme="majorBidi" w:cstheme="majorBidi"/>
          <w:color w:val="auto"/>
          <w:sz w:val="24"/>
          <w:szCs w:val="24"/>
        </w:rPr>
        <w:t>Documents to be submitted with the bid</w:t>
      </w:r>
    </w:p>
    <w:p w:rsidR="00FB3CA4" w:rsidRPr="00FB3C1B" w:rsidRDefault="00FB3CA4" w:rsidP="00FB3C1B">
      <w:pPr>
        <w:pStyle w:val="ListParagraph"/>
        <w:numPr>
          <w:ilvl w:val="0"/>
          <w:numId w:val="25"/>
        </w:numPr>
        <w:spacing w:afterLines="120" w:after="288" w:line="360" w:lineRule="auto"/>
        <w:jc w:val="both"/>
        <w:rPr>
          <w:rFonts w:asciiTheme="majorBidi" w:hAnsiTheme="majorBidi" w:cstheme="majorBidi"/>
          <w:sz w:val="24"/>
          <w:szCs w:val="24"/>
        </w:rPr>
      </w:pPr>
      <w:r w:rsidRPr="00FB3C1B">
        <w:rPr>
          <w:rFonts w:asciiTheme="majorBidi" w:hAnsiTheme="majorBidi" w:cstheme="majorBidi"/>
          <w:sz w:val="24"/>
          <w:szCs w:val="24"/>
        </w:rPr>
        <w:t>Conceptual layout drawings of the proposed buildings</w:t>
      </w:r>
      <w:r w:rsidR="0044470E" w:rsidRPr="00FB3C1B">
        <w:rPr>
          <w:rFonts w:asciiTheme="majorBidi" w:hAnsiTheme="majorBidi" w:cstheme="majorBidi"/>
          <w:sz w:val="24"/>
          <w:szCs w:val="24"/>
        </w:rPr>
        <w:t>.</w:t>
      </w:r>
    </w:p>
    <w:p w:rsidR="00FB3CA4" w:rsidRPr="00FB3C1B" w:rsidRDefault="00FB3CA4" w:rsidP="00FB3C1B">
      <w:pPr>
        <w:pStyle w:val="ListParagraph"/>
        <w:numPr>
          <w:ilvl w:val="0"/>
          <w:numId w:val="25"/>
        </w:numPr>
        <w:spacing w:afterLines="120" w:after="288" w:line="360" w:lineRule="auto"/>
        <w:jc w:val="both"/>
        <w:rPr>
          <w:rFonts w:asciiTheme="majorBidi" w:hAnsiTheme="majorBidi" w:cstheme="majorBidi"/>
          <w:sz w:val="24"/>
          <w:szCs w:val="24"/>
        </w:rPr>
      </w:pPr>
      <w:r w:rsidRPr="00FB3C1B">
        <w:rPr>
          <w:rFonts w:asciiTheme="majorBidi" w:hAnsiTheme="majorBidi" w:cstheme="majorBidi"/>
          <w:sz w:val="24"/>
          <w:szCs w:val="24"/>
        </w:rPr>
        <w:t xml:space="preserve">Conceptual 3D drawings of the buildings. </w:t>
      </w:r>
    </w:p>
    <w:p w:rsidR="00FB3CA4" w:rsidRPr="00FB3C1B" w:rsidRDefault="00FB3CA4" w:rsidP="00FB3C1B">
      <w:pPr>
        <w:pStyle w:val="ListParagraph"/>
        <w:numPr>
          <w:ilvl w:val="0"/>
          <w:numId w:val="25"/>
        </w:numPr>
        <w:spacing w:afterLines="120" w:after="288" w:line="360" w:lineRule="auto"/>
        <w:jc w:val="both"/>
        <w:rPr>
          <w:rFonts w:asciiTheme="majorBidi" w:hAnsiTheme="majorBidi" w:cstheme="majorBidi"/>
          <w:sz w:val="24"/>
          <w:szCs w:val="24"/>
        </w:rPr>
      </w:pPr>
      <w:r w:rsidRPr="00FB3C1B">
        <w:rPr>
          <w:rFonts w:asciiTheme="majorBidi" w:hAnsiTheme="majorBidi" w:cstheme="majorBidi"/>
          <w:sz w:val="24"/>
          <w:szCs w:val="24"/>
        </w:rPr>
        <w:t>The floor plans attached with the proposal should be to a scale of 1:100 or 1:200, and shall include the furniture layout, fixtures, fittings and the column positions.</w:t>
      </w:r>
    </w:p>
    <w:p w:rsidR="00FB3CA4" w:rsidRPr="00FB3C1B" w:rsidRDefault="00FB3CA4" w:rsidP="00FB3C1B">
      <w:pPr>
        <w:pStyle w:val="ListParagraph"/>
        <w:numPr>
          <w:ilvl w:val="0"/>
          <w:numId w:val="25"/>
        </w:numPr>
        <w:spacing w:afterLines="120" w:after="288" w:line="360" w:lineRule="auto"/>
        <w:jc w:val="both"/>
        <w:rPr>
          <w:rFonts w:asciiTheme="majorBidi" w:hAnsiTheme="majorBidi" w:cstheme="majorBidi"/>
          <w:sz w:val="24"/>
          <w:szCs w:val="24"/>
        </w:rPr>
      </w:pPr>
      <w:r w:rsidRPr="00FB3C1B">
        <w:rPr>
          <w:rFonts w:asciiTheme="majorBidi" w:hAnsiTheme="majorBidi" w:cstheme="majorBidi"/>
          <w:sz w:val="24"/>
          <w:szCs w:val="24"/>
        </w:rPr>
        <w:t xml:space="preserve">Proposed equipment for works and work methodology. </w:t>
      </w:r>
    </w:p>
    <w:p w:rsidR="00FB3CA4" w:rsidRPr="00FB3C1B" w:rsidRDefault="00FB3CA4" w:rsidP="00FB3C1B">
      <w:pPr>
        <w:pStyle w:val="ListParagraph"/>
        <w:numPr>
          <w:ilvl w:val="0"/>
          <w:numId w:val="25"/>
        </w:numPr>
        <w:spacing w:afterLines="120" w:after="288" w:line="360" w:lineRule="auto"/>
        <w:jc w:val="both"/>
        <w:rPr>
          <w:rFonts w:asciiTheme="majorBidi" w:hAnsiTheme="majorBidi" w:cstheme="majorBidi"/>
          <w:sz w:val="24"/>
          <w:szCs w:val="24"/>
        </w:rPr>
      </w:pPr>
      <w:r w:rsidRPr="00FB3C1B">
        <w:rPr>
          <w:rFonts w:asciiTheme="majorBidi" w:hAnsiTheme="majorBidi" w:cstheme="majorBidi"/>
          <w:sz w:val="24"/>
          <w:szCs w:val="24"/>
        </w:rPr>
        <w:t xml:space="preserve">Preliminary work schedule - The contractor shall submit a proposed work schedule with the bid. This work schedule shall indicate the major works to be carried out under the scope of the project. The work schedule shall clearly show the proposed start and end dates for all the project stages and the total project duration proposed. </w:t>
      </w:r>
    </w:p>
    <w:p w:rsidR="00FB3C1B" w:rsidRDefault="00FB3C1B" w:rsidP="00172BFB">
      <w:pPr>
        <w:pStyle w:val="Default"/>
        <w:spacing w:after="135" w:line="360" w:lineRule="auto"/>
        <w:jc w:val="both"/>
        <w:rPr>
          <w:rFonts w:asciiTheme="majorBidi" w:hAnsiTheme="majorBidi" w:cstheme="majorBidi"/>
          <w:b/>
          <w:bCs/>
          <w:color w:val="auto"/>
          <w:lang w:val="en-GB"/>
        </w:rPr>
      </w:pPr>
    </w:p>
    <w:p w:rsidR="00172BFB" w:rsidRDefault="00FB3C1B" w:rsidP="00FB3C1B">
      <w:pPr>
        <w:pStyle w:val="Heading3"/>
        <w:numPr>
          <w:ilvl w:val="0"/>
          <w:numId w:val="1"/>
        </w:numPr>
        <w:spacing w:line="360" w:lineRule="auto"/>
        <w:rPr>
          <w:rFonts w:asciiTheme="majorBidi" w:hAnsiTheme="majorBidi" w:cstheme="majorBidi"/>
          <w:color w:val="auto"/>
          <w:sz w:val="24"/>
          <w:szCs w:val="24"/>
          <w:lang w:val="en-GB"/>
        </w:rPr>
      </w:pPr>
      <w:r w:rsidRPr="00FB3C1B">
        <w:rPr>
          <w:rFonts w:asciiTheme="majorBidi" w:hAnsiTheme="majorBidi" w:cstheme="majorBidi"/>
          <w:color w:val="auto"/>
          <w:sz w:val="24"/>
          <w:szCs w:val="24"/>
          <w:lang w:val="en-GB"/>
        </w:rPr>
        <w:t xml:space="preserve">Bid Price and </w:t>
      </w:r>
      <w:r w:rsidR="00172BFB" w:rsidRPr="00FB3C1B">
        <w:rPr>
          <w:rFonts w:asciiTheme="majorBidi" w:hAnsiTheme="majorBidi" w:cstheme="majorBidi"/>
          <w:color w:val="auto"/>
          <w:sz w:val="24"/>
          <w:szCs w:val="24"/>
          <w:lang w:val="en-GB"/>
        </w:rPr>
        <w:t>Payment Terms</w:t>
      </w:r>
    </w:p>
    <w:p w:rsidR="00E900D7" w:rsidRPr="00E900D7" w:rsidRDefault="00E900D7" w:rsidP="0017640E">
      <w:pPr>
        <w:pStyle w:val="ListParagraph"/>
        <w:numPr>
          <w:ilvl w:val="0"/>
          <w:numId w:val="19"/>
        </w:numPr>
        <w:spacing w:after="0" w:line="360" w:lineRule="auto"/>
        <w:jc w:val="both"/>
        <w:rPr>
          <w:rFonts w:asciiTheme="majorBidi" w:hAnsiTheme="majorBidi" w:cstheme="majorBidi"/>
          <w:sz w:val="24"/>
          <w:szCs w:val="24"/>
        </w:rPr>
      </w:pPr>
      <w:r w:rsidRPr="00E900D7">
        <w:rPr>
          <w:rFonts w:asciiTheme="majorBidi" w:hAnsiTheme="majorBidi" w:cstheme="majorBidi"/>
          <w:sz w:val="24"/>
          <w:szCs w:val="24"/>
        </w:rPr>
        <w:t>Definitions</w:t>
      </w:r>
      <w:r>
        <w:rPr>
          <w:rFonts w:asciiTheme="majorBidi" w:hAnsiTheme="majorBidi" w:cstheme="majorBidi"/>
          <w:sz w:val="24"/>
          <w:szCs w:val="24"/>
        </w:rPr>
        <w:t xml:space="preserve"> of important terms as interpreted in this contract are</w:t>
      </w:r>
      <w:r w:rsidR="009238AF">
        <w:rPr>
          <w:rFonts w:asciiTheme="majorBidi" w:hAnsiTheme="majorBidi" w:cstheme="majorBidi"/>
          <w:sz w:val="24"/>
          <w:szCs w:val="24"/>
        </w:rPr>
        <w:t xml:space="preserve"> as follows;</w:t>
      </w:r>
    </w:p>
    <w:p w:rsidR="00E900D7" w:rsidRPr="00E900D7" w:rsidRDefault="00E900D7" w:rsidP="0017640E">
      <w:pPr>
        <w:pStyle w:val="ListParagraph"/>
        <w:spacing w:after="0" w:line="360" w:lineRule="auto"/>
        <w:ind w:left="1440"/>
        <w:rPr>
          <w:rFonts w:asciiTheme="majorBidi" w:hAnsiTheme="majorBidi" w:cstheme="majorBidi"/>
          <w:sz w:val="24"/>
          <w:szCs w:val="24"/>
        </w:rPr>
      </w:pPr>
      <w:r w:rsidRPr="00E900D7">
        <w:rPr>
          <w:rFonts w:asciiTheme="majorBidi" w:hAnsiTheme="majorBidi" w:cstheme="majorBidi"/>
          <w:sz w:val="24"/>
          <w:szCs w:val="24"/>
        </w:rPr>
        <w:t>Contractor’s Proposed Rate-</w:t>
      </w:r>
      <w:r w:rsidR="009238AF">
        <w:rPr>
          <w:rFonts w:asciiTheme="majorBidi" w:hAnsiTheme="majorBidi" w:cstheme="majorBidi"/>
          <w:sz w:val="24"/>
          <w:szCs w:val="24"/>
        </w:rPr>
        <w:t xml:space="preserve"> The rate proposed by the Contractor for the </w:t>
      </w:r>
      <w:r w:rsidR="004D366A">
        <w:rPr>
          <w:rFonts w:asciiTheme="majorBidi" w:hAnsiTheme="majorBidi" w:cstheme="majorBidi"/>
          <w:sz w:val="24"/>
          <w:szCs w:val="24"/>
        </w:rPr>
        <w:t xml:space="preserve">complete </w:t>
      </w:r>
      <w:r w:rsidR="009238AF">
        <w:rPr>
          <w:rFonts w:asciiTheme="majorBidi" w:hAnsiTheme="majorBidi" w:cstheme="majorBidi"/>
          <w:sz w:val="24"/>
          <w:szCs w:val="24"/>
        </w:rPr>
        <w:t>works</w:t>
      </w:r>
    </w:p>
    <w:p w:rsidR="00E900D7" w:rsidRPr="00E900D7" w:rsidRDefault="00E900D7" w:rsidP="0017640E">
      <w:pPr>
        <w:pStyle w:val="ListParagraph"/>
        <w:spacing w:after="0" w:line="360" w:lineRule="auto"/>
        <w:ind w:left="1440"/>
        <w:rPr>
          <w:rFonts w:asciiTheme="majorBidi" w:hAnsiTheme="majorBidi" w:cstheme="majorBidi"/>
          <w:sz w:val="24"/>
          <w:szCs w:val="24"/>
        </w:rPr>
      </w:pPr>
      <w:r w:rsidRPr="00E900D7">
        <w:rPr>
          <w:rFonts w:asciiTheme="majorBidi" w:hAnsiTheme="majorBidi" w:cstheme="majorBidi"/>
          <w:sz w:val="24"/>
          <w:szCs w:val="24"/>
        </w:rPr>
        <w:t>Contract Price-</w:t>
      </w:r>
      <w:r w:rsidR="009238AF">
        <w:rPr>
          <w:rFonts w:asciiTheme="majorBidi" w:hAnsiTheme="majorBidi" w:cstheme="majorBidi"/>
          <w:sz w:val="24"/>
          <w:szCs w:val="24"/>
        </w:rPr>
        <w:t xml:space="preserve"> The threshold price based on which the Contract is evaluated and awarded. This amount cannot be altered through changes made to the proposed rate. </w:t>
      </w:r>
    </w:p>
    <w:p w:rsidR="00E900D7" w:rsidRPr="000E52BA" w:rsidRDefault="00E900D7" w:rsidP="0017640E">
      <w:pPr>
        <w:pStyle w:val="ListParagraph"/>
        <w:spacing w:after="0" w:line="360" w:lineRule="auto"/>
        <w:ind w:left="1440"/>
        <w:rPr>
          <w:rFonts w:asciiTheme="majorBidi" w:hAnsiTheme="majorBidi" w:cstheme="majorBidi"/>
          <w:sz w:val="24"/>
          <w:szCs w:val="24"/>
        </w:rPr>
      </w:pPr>
      <w:r w:rsidRPr="000E52BA">
        <w:rPr>
          <w:rFonts w:asciiTheme="majorBidi" w:hAnsiTheme="majorBidi" w:cstheme="majorBidi"/>
          <w:sz w:val="24"/>
          <w:szCs w:val="24"/>
        </w:rPr>
        <w:t>Ascertained Final Sum-</w:t>
      </w:r>
      <w:r w:rsidR="009238AF" w:rsidRPr="000E52BA">
        <w:rPr>
          <w:rFonts w:asciiTheme="majorBidi" w:hAnsiTheme="majorBidi" w:cstheme="majorBidi"/>
          <w:sz w:val="24"/>
          <w:szCs w:val="24"/>
        </w:rPr>
        <w:t xml:space="preserve"> The final price calculated</w:t>
      </w:r>
      <w:r w:rsidR="009A214A" w:rsidRPr="000E52BA">
        <w:rPr>
          <w:rFonts w:asciiTheme="majorBidi" w:hAnsiTheme="majorBidi" w:cstheme="majorBidi"/>
          <w:sz w:val="24"/>
          <w:szCs w:val="24"/>
        </w:rPr>
        <w:t xml:space="preserve"> upon confirmation of the </w:t>
      </w:r>
      <w:r w:rsidR="009238AF" w:rsidRPr="000E52BA">
        <w:rPr>
          <w:rFonts w:asciiTheme="majorBidi" w:hAnsiTheme="majorBidi" w:cstheme="majorBidi"/>
          <w:sz w:val="24"/>
          <w:szCs w:val="24"/>
        </w:rPr>
        <w:t xml:space="preserve">sizes and the numbers of the housing units, based on the Contractor’s Proposed </w:t>
      </w:r>
      <w:r w:rsidR="009A214A" w:rsidRPr="000E52BA">
        <w:rPr>
          <w:rFonts w:asciiTheme="majorBidi" w:hAnsiTheme="majorBidi" w:cstheme="majorBidi"/>
          <w:sz w:val="24"/>
          <w:szCs w:val="24"/>
        </w:rPr>
        <w:t>R</w:t>
      </w:r>
      <w:r w:rsidR="009238AF" w:rsidRPr="000E52BA">
        <w:rPr>
          <w:rFonts w:asciiTheme="majorBidi" w:hAnsiTheme="majorBidi" w:cstheme="majorBidi"/>
          <w:sz w:val="24"/>
          <w:szCs w:val="24"/>
        </w:rPr>
        <w:t xml:space="preserve">ate.   </w:t>
      </w:r>
    </w:p>
    <w:p w:rsidR="00E900D7" w:rsidRPr="000E52BA" w:rsidRDefault="00E900D7" w:rsidP="00E900D7">
      <w:pPr>
        <w:rPr>
          <w:lang w:val="en-GB"/>
        </w:rPr>
      </w:pPr>
    </w:p>
    <w:p w:rsidR="00172BFB" w:rsidRPr="000E52BA" w:rsidRDefault="00172BFB" w:rsidP="00172BFB">
      <w:pPr>
        <w:pStyle w:val="ListParagraph"/>
        <w:numPr>
          <w:ilvl w:val="0"/>
          <w:numId w:val="19"/>
        </w:numPr>
        <w:spacing w:after="0" w:line="360" w:lineRule="auto"/>
        <w:jc w:val="both"/>
        <w:rPr>
          <w:rFonts w:asciiTheme="majorBidi" w:hAnsiTheme="majorBidi" w:cstheme="majorBidi"/>
          <w:sz w:val="24"/>
          <w:szCs w:val="24"/>
        </w:rPr>
      </w:pPr>
      <w:r w:rsidRPr="000E52BA">
        <w:rPr>
          <w:rFonts w:asciiTheme="majorBidi" w:hAnsiTheme="majorBidi" w:cstheme="majorBidi"/>
          <w:sz w:val="24"/>
          <w:szCs w:val="24"/>
        </w:rPr>
        <w:t>Bidders are expected to quote the price based on the maximum average footprint area, using the following formula</w:t>
      </w:r>
    </w:p>
    <w:p w:rsidR="00172BFB" w:rsidRPr="000E52BA" w:rsidRDefault="00172BFB" w:rsidP="00172BFB">
      <w:pPr>
        <w:pStyle w:val="ListParagraph"/>
        <w:spacing w:after="0" w:line="360" w:lineRule="auto"/>
        <w:ind w:left="360"/>
        <w:jc w:val="center"/>
        <w:rPr>
          <w:rFonts w:asciiTheme="majorBidi" w:hAnsiTheme="majorBidi" w:cstheme="majorBidi"/>
          <w:b/>
          <w:bCs/>
          <w:sz w:val="24"/>
          <w:szCs w:val="24"/>
        </w:rPr>
      </w:pPr>
      <w:r w:rsidRPr="000E52BA">
        <w:rPr>
          <w:rFonts w:asciiTheme="majorBidi" w:hAnsiTheme="majorBidi" w:cstheme="majorBidi"/>
          <w:b/>
          <w:bCs/>
          <w:sz w:val="24"/>
          <w:szCs w:val="24"/>
        </w:rPr>
        <w:t>100</w:t>
      </w:r>
      <w:r w:rsidR="007C12B5" w:rsidRPr="000E52BA">
        <w:rPr>
          <w:rFonts w:asciiTheme="majorBidi" w:hAnsiTheme="majorBidi" w:cstheme="majorBidi"/>
          <w:b/>
          <w:bCs/>
          <w:sz w:val="24"/>
          <w:szCs w:val="24"/>
        </w:rPr>
        <w:t xml:space="preserve"> (maximum number of housing units)</w:t>
      </w:r>
      <w:r w:rsidRPr="000E52BA">
        <w:rPr>
          <w:rFonts w:asciiTheme="majorBidi" w:hAnsiTheme="majorBidi" w:cstheme="majorBidi"/>
          <w:b/>
          <w:bCs/>
          <w:sz w:val="24"/>
          <w:szCs w:val="24"/>
        </w:rPr>
        <w:t xml:space="preserve"> x 1100</w:t>
      </w:r>
      <w:r w:rsidR="007C12B5" w:rsidRPr="000E52BA">
        <w:rPr>
          <w:rFonts w:asciiTheme="majorBidi" w:hAnsiTheme="majorBidi" w:cstheme="majorBidi"/>
          <w:b/>
          <w:bCs/>
          <w:sz w:val="24"/>
          <w:szCs w:val="24"/>
        </w:rPr>
        <w:t xml:space="preserve"> (maximum area per unit)</w:t>
      </w:r>
      <w:r w:rsidRPr="000E52BA">
        <w:rPr>
          <w:rFonts w:asciiTheme="majorBidi" w:hAnsiTheme="majorBidi" w:cstheme="majorBidi"/>
          <w:b/>
          <w:bCs/>
          <w:sz w:val="24"/>
          <w:szCs w:val="24"/>
        </w:rPr>
        <w:t xml:space="preserve"> x Contractor’s Proposed Rate</w:t>
      </w:r>
    </w:p>
    <w:p w:rsidR="00FB3C1B" w:rsidRPr="000E52BA" w:rsidRDefault="00FB3C1B" w:rsidP="00FB3C1B">
      <w:pPr>
        <w:pStyle w:val="ListParagraph"/>
        <w:spacing w:after="0" w:line="360" w:lineRule="auto"/>
        <w:rPr>
          <w:rFonts w:asciiTheme="majorBidi" w:hAnsiTheme="majorBidi" w:cstheme="majorBidi"/>
          <w:sz w:val="24"/>
          <w:szCs w:val="24"/>
        </w:rPr>
      </w:pPr>
      <w:r w:rsidRPr="000E52BA">
        <w:rPr>
          <w:rFonts w:asciiTheme="majorBidi" w:hAnsiTheme="majorBidi" w:cstheme="majorBidi"/>
          <w:sz w:val="24"/>
          <w:szCs w:val="24"/>
        </w:rPr>
        <w:t>Where t</w:t>
      </w:r>
      <w:r w:rsidR="00172BFB" w:rsidRPr="000E52BA">
        <w:rPr>
          <w:rFonts w:asciiTheme="majorBidi" w:hAnsiTheme="majorBidi" w:cstheme="majorBidi"/>
          <w:sz w:val="24"/>
          <w:szCs w:val="24"/>
        </w:rPr>
        <w:t xml:space="preserve">he maximum number of housing units </w:t>
      </w:r>
      <w:r w:rsidRPr="000E52BA">
        <w:rPr>
          <w:rFonts w:asciiTheme="majorBidi" w:hAnsiTheme="majorBidi" w:cstheme="majorBidi"/>
          <w:sz w:val="24"/>
          <w:szCs w:val="24"/>
        </w:rPr>
        <w:t>shall</w:t>
      </w:r>
      <w:r w:rsidR="00172BFB" w:rsidRPr="000E52BA">
        <w:rPr>
          <w:rFonts w:asciiTheme="majorBidi" w:hAnsiTheme="majorBidi" w:cstheme="majorBidi"/>
          <w:sz w:val="24"/>
          <w:szCs w:val="24"/>
        </w:rPr>
        <w:t xml:space="preserve"> be </w:t>
      </w:r>
      <w:r w:rsidRPr="000E52BA">
        <w:rPr>
          <w:rFonts w:asciiTheme="majorBidi" w:hAnsiTheme="majorBidi" w:cstheme="majorBidi"/>
          <w:sz w:val="24"/>
          <w:szCs w:val="24"/>
        </w:rPr>
        <w:t>100</w:t>
      </w:r>
      <w:r w:rsidR="00172BFB" w:rsidRPr="000E52BA">
        <w:rPr>
          <w:rFonts w:asciiTheme="majorBidi" w:hAnsiTheme="majorBidi" w:cstheme="majorBidi"/>
          <w:sz w:val="24"/>
          <w:szCs w:val="24"/>
        </w:rPr>
        <w:t xml:space="preserve"> and the development area </w:t>
      </w:r>
      <w:r w:rsidRPr="000E52BA">
        <w:rPr>
          <w:rFonts w:asciiTheme="majorBidi" w:hAnsiTheme="majorBidi" w:cstheme="majorBidi"/>
          <w:sz w:val="24"/>
          <w:szCs w:val="24"/>
        </w:rPr>
        <w:t>shall</w:t>
      </w:r>
      <w:r w:rsidR="00172BFB" w:rsidRPr="000E52BA">
        <w:rPr>
          <w:rFonts w:asciiTheme="majorBidi" w:hAnsiTheme="majorBidi" w:cstheme="majorBidi"/>
          <w:sz w:val="24"/>
          <w:szCs w:val="24"/>
        </w:rPr>
        <w:t xml:space="preserve"> not exceed 1100 square feet</w:t>
      </w:r>
      <w:r w:rsidR="00BB7908" w:rsidRPr="000E52BA">
        <w:rPr>
          <w:rFonts w:asciiTheme="majorBidi" w:hAnsiTheme="majorBidi" w:cstheme="majorBidi"/>
          <w:sz w:val="24"/>
          <w:szCs w:val="24"/>
        </w:rPr>
        <w:t>, on any plot.</w:t>
      </w:r>
    </w:p>
    <w:p w:rsidR="00FB3C1B" w:rsidRPr="000E52BA" w:rsidRDefault="00FB3C1B" w:rsidP="00A52C05">
      <w:pPr>
        <w:pStyle w:val="ListParagraph"/>
        <w:spacing w:after="0" w:line="360" w:lineRule="auto"/>
        <w:rPr>
          <w:rFonts w:asciiTheme="majorBidi" w:hAnsiTheme="majorBidi" w:cstheme="majorBidi"/>
          <w:sz w:val="24"/>
          <w:szCs w:val="24"/>
        </w:rPr>
      </w:pPr>
      <w:r w:rsidRPr="000E52BA">
        <w:rPr>
          <w:rFonts w:asciiTheme="majorBidi" w:hAnsiTheme="majorBidi" w:cstheme="majorBidi"/>
          <w:sz w:val="24"/>
          <w:szCs w:val="24"/>
        </w:rPr>
        <w:t xml:space="preserve">However the </w:t>
      </w:r>
      <w:r w:rsidR="00E900D7" w:rsidRPr="000E52BA">
        <w:rPr>
          <w:rFonts w:asciiTheme="majorBidi" w:hAnsiTheme="majorBidi" w:cstheme="majorBidi"/>
          <w:sz w:val="24"/>
          <w:szCs w:val="24"/>
        </w:rPr>
        <w:t xml:space="preserve">Ascertained Final Contract Price </w:t>
      </w:r>
      <w:r w:rsidR="009238AF" w:rsidRPr="000E52BA">
        <w:rPr>
          <w:rFonts w:asciiTheme="majorBidi" w:hAnsiTheme="majorBidi" w:cstheme="majorBidi"/>
          <w:sz w:val="24"/>
          <w:szCs w:val="24"/>
        </w:rPr>
        <w:t>shall vary de</w:t>
      </w:r>
      <w:r w:rsidR="009A214A" w:rsidRPr="000E52BA">
        <w:rPr>
          <w:rFonts w:asciiTheme="majorBidi" w:hAnsiTheme="majorBidi" w:cstheme="majorBidi"/>
          <w:sz w:val="24"/>
          <w:szCs w:val="24"/>
        </w:rPr>
        <w:t xml:space="preserve">pending on the sizes of the </w:t>
      </w:r>
      <w:r w:rsidR="004D366A" w:rsidRPr="000E52BA">
        <w:rPr>
          <w:rFonts w:asciiTheme="majorBidi" w:hAnsiTheme="majorBidi" w:cstheme="majorBidi"/>
          <w:sz w:val="24"/>
          <w:szCs w:val="24"/>
        </w:rPr>
        <w:t>plots</w:t>
      </w:r>
      <w:r w:rsidR="00350BDA" w:rsidRPr="000E52BA">
        <w:rPr>
          <w:rFonts w:asciiTheme="majorBidi" w:hAnsiTheme="majorBidi" w:cstheme="majorBidi"/>
          <w:sz w:val="24"/>
          <w:szCs w:val="24"/>
        </w:rPr>
        <w:t xml:space="preserve"> which will be confirmed by the Client</w:t>
      </w:r>
      <w:r w:rsidR="004D366A" w:rsidRPr="000E52BA">
        <w:rPr>
          <w:rFonts w:asciiTheme="majorBidi" w:hAnsiTheme="majorBidi" w:cstheme="majorBidi"/>
          <w:sz w:val="24"/>
          <w:szCs w:val="24"/>
        </w:rPr>
        <w:t>.</w:t>
      </w:r>
    </w:p>
    <w:p w:rsidR="007C12B5" w:rsidRPr="000E52BA" w:rsidRDefault="007C12B5" w:rsidP="007C12B5">
      <w:pPr>
        <w:pStyle w:val="ListParagraph"/>
        <w:numPr>
          <w:ilvl w:val="0"/>
          <w:numId w:val="19"/>
        </w:numPr>
        <w:spacing w:after="0" w:line="360" w:lineRule="auto"/>
        <w:jc w:val="both"/>
        <w:rPr>
          <w:rFonts w:asciiTheme="majorBidi" w:hAnsiTheme="majorBidi" w:cstheme="majorBidi"/>
          <w:sz w:val="24"/>
          <w:szCs w:val="24"/>
        </w:rPr>
      </w:pPr>
      <w:r w:rsidRPr="000E52BA">
        <w:rPr>
          <w:rFonts w:asciiTheme="majorBidi" w:hAnsiTheme="majorBidi" w:cstheme="majorBidi"/>
          <w:sz w:val="24"/>
          <w:szCs w:val="24"/>
        </w:rPr>
        <w:t xml:space="preserve">The </w:t>
      </w:r>
    </w:p>
    <w:p w:rsidR="00172BFB" w:rsidRPr="000E52BA" w:rsidRDefault="00172BFB" w:rsidP="007C12B5">
      <w:pPr>
        <w:pStyle w:val="ListParagraph"/>
        <w:numPr>
          <w:ilvl w:val="0"/>
          <w:numId w:val="19"/>
        </w:numPr>
        <w:spacing w:after="0" w:line="360" w:lineRule="auto"/>
        <w:jc w:val="both"/>
        <w:rPr>
          <w:rFonts w:asciiTheme="majorBidi" w:hAnsiTheme="majorBidi" w:cstheme="majorBidi"/>
          <w:sz w:val="24"/>
          <w:szCs w:val="24"/>
        </w:rPr>
      </w:pPr>
      <w:r w:rsidRPr="000E52BA">
        <w:rPr>
          <w:rFonts w:asciiTheme="majorBidi" w:hAnsiTheme="majorBidi" w:cstheme="majorBidi"/>
          <w:sz w:val="24"/>
          <w:szCs w:val="24"/>
        </w:rPr>
        <w:t>The bids shall be evaluated and awarded based on the Contractor’s Proposed Rate</w:t>
      </w:r>
      <w:r w:rsidR="00110EFD" w:rsidRPr="000E52BA">
        <w:rPr>
          <w:rFonts w:asciiTheme="majorBidi" w:hAnsiTheme="majorBidi" w:cstheme="majorBidi"/>
          <w:sz w:val="24"/>
          <w:szCs w:val="24"/>
        </w:rPr>
        <w:t xml:space="preserve"> for the quoted </w:t>
      </w:r>
      <w:r w:rsidR="007C12B5" w:rsidRPr="000E52BA">
        <w:rPr>
          <w:rFonts w:asciiTheme="majorBidi" w:hAnsiTheme="majorBidi" w:cstheme="majorBidi"/>
          <w:sz w:val="24"/>
          <w:szCs w:val="24"/>
        </w:rPr>
        <w:t>Bid</w:t>
      </w:r>
      <w:r w:rsidRPr="000E52BA">
        <w:rPr>
          <w:rFonts w:asciiTheme="majorBidi" w:hAnsiTheme="majorBidi" w:cstheme="majorBidi"/>
          <w:sz w:val="24"/>
          <w:szCs w:val="24"/>
        </w:rPr>
        <w:t xml:space="preserve"> P</w:t>
      </w:r>
      <w:r w:rsidR="00110EFD" w:rsidRPr="000E52BA">
        <w:rPr>
          <w:rFonts w:asciiTheme="majorBidi" w:hAnsiTheme="majorBidi" w:cstheme="majorBidi"/>
          <w:sz w:val="24"/>
          <w:szCs w:val="24"/>
        </w:rPr>
        <w:t>rice (Award Price).</w:t>
      </w:r>
    </w:p>
    <w:p w:rsidR="00110EFD" w:rsidRPr="000E52BA" w:rsidRDefault="00110EFD" w:rsidP="004A2A4C">
      <w:pPr>
        <w:pStyle w:val="ListParagraph"/>
        <w:numPr>
          <w:ilvl w:val="0"/>
          <w:numId w:val="19"/>
        </w:numPr>
        <w:spacing w:after="0" w:line="360" w:lineRule="auto"/>
        <w:jc w:val="both"/>
        <w:rPr>
          <w:rFonts w:asciiTheme="majorBidi" w:hAnsiTheme="majorBidi" w:cstheme="majorBidi"/>
          <w:sz w:val="24"/>
          <w:szCs w:val="24"/>
        </w:rPr>
      </w:pPr>
      <w:r w:rsidRPr="000E52BA">
        <w:rPr>
          <w:rFonts w:asciiTheme="majorBidi" w:hAnsiTheme="majorBidi" w:cstheme="majorBidi"/>
          <w:sz w:val="24"/>
          <w:szCs w:val="24"/>
        </w:rPr>
        <w:t>The Contractor shall be provided with a layout plan indicating the location of the plots. The Contractor is expected to survey the plots and provide the two designs as</w:t>
      </w:r>
      <w:r w:rsidR="00BB7908" w:rsidRPr="000E52BA">
        <w:rPr>
          <w:rFonts w:asciiTheme="majorBidi" w:hAnsiTheme="majorBidi" w:cstheme="majorBidi"/>
          <w:sz w:val="24"/>
          <w:szCs w:val="24"/>
        </w:rPr>
        <w:t xml:space="preserve"> stated</w:t>
      </w:r>
      <w:r w:rsidRPr="000E52BA">
        <w:rPr>
          <w:rFonts w:asciiTheme="majorBidi" w:hAnsiTheme="majorBidi" w:cstheme="majorBidi"/>
          <w:sz w:val="24"/>
          <w:szCs w:val="24"/>
        </w:rPr>
        <w:t xml:space="preserve"> in Additional Information.</w:t>
      </w:r>
      <w:r w:rsidR="004A2A4C" w:rsidRPr="000E52BA">
        <w:rPr>
          <w:rFonts w:asciiTheme="majorBidi" w:hAnsiTheme="majorBidi" w:cstheme="majorBidi"/>
          <w:sz w:val="24"/>
          <w:szCs w:val="24"/>
        </w:rPr>
        <w:t xml:space="preserve"> </w:t>
      </w:r>
    </w:p>
    <w:p w:rsidR="00BB7908" w:rsidRPr="000E52BA" w:rsidRDefault="00BB7908" w:rsidP="00004C54">
      <w:pPr>
        <w:pStyle w:val="ListParagraph"/>
        <w:numPr>
          <w:ilvl w:val="0"/>
          <w:numId w:val="19"/>
        </w:numPr>
        <w:spacing w:after="0" w:line="360" w:lineRule="auto"/>
        <w:jc w:val="both"/>
        <w:rPr>
          <w:rFonts w:asciiTheme="majorBidi" w:hAnsiTheme="majorBidi" w:cstheme="majorBidi"/>
          <w:sz w:val="24"/>
          <w:szCs w:val="24"/>
        </w:rPr>
      </w:pPr>
      <w:r w:rsidRPr="000E52BA">
        <w:rPr>
          <w:rFonts w:asciiTheme="majorBidi" w:hAnsiTheme="majorBidi" w:cstheme="majorBidi"/>
          <w:sz w:val="24"/>
          <w:szCs w:val="24"/>
        </w:rPr>
        <w:t xml:space="preserve"> Upon finalization of the initial concept design, the Client shall provide the Contractor with the areas and the numbers of housing units. </w:t>
      </w:r>
    </w:p>
    <w:p w:rsidR="00813C6A" w:rsidRDefault="004D366A" w:rsidP="00813C6A">
      <w:pPr>
        <w:pStyle w:val="ListParagraph"/>
        <w:numPr>
          <w:ilvl w:val="0"/>
          <w:numId w:val="19"/>
        </w:numPr>
        <w:spacing w:afterLines="120" w:after="288" w:line="360" w:lineRule="auto"/>
        <w:jc w:val="both"/>
        <w:rPr>
          <w:rFonts w:asciiTheme="majorBidi" w:hAnsiTheme="majorBidi" w:cstheme="majorBidi"/>
          <w:sz w:val="24"/>
          <w:szCs w:val="24"/>
        </w:rPr>
      </w:pPr>
      <w:r w:rsidRPr="000E52BA">
        <w:rPr>
          <w:rFonts w:asciiTheme="majorBidi" w:hAnsiTheme="majorBidi" w:cstheme="majorBidi"/>
          <w:sz w:val="24"/>
          <w:szCs w:val="24"/>
        </w:rPr>
        <w:t xml:space="preserve">The </w:t>
      </w:r>
      <w:r w:rsidR="00791574" w:rsidRPr="000E52BA">
        <w:rPr>
          <w:rFonts w:asciiTheme="majorBidi" w:hAnsiTheme="majorBidi" w:cstheme="majorBidi"/>
          <w:sz w:val="24"/>
          <w:szCs w:val="24"/>
        </w:rPr>
        <w:t xml:space="preserve">Contractor shall then </w:t>
      </w:r>
      <w:r w:rsidR="006234BD" w:rsidRPr="000E52BA">
        <w:rPr>
          <w:rFonts w:asciiTheme="majorBidi" w:hAnsiTheme="majorBidi" w:cstheme="majorBidi"/>
          <w:sz w:val="24"/>
          <w:szCs w:val="24"/>
        </w:rPr>
        <w:t>provide</w:t>
      </w:r>
      <w:r w:rsidR="00BB7908" w:rsidRPr="000E52BA">
        <w:rPr>
          <w:rFonts w:asciiTheme="majorBidi" w:hAnsiTheme="majorBidi" w:cstheme="majorBidi"/>
          <w:sz w:val="24"/>
          <w:szCs w:val="24"/>
        </w:rPr>
        <w:t xml:space="preserve"> a work breakdown schedule within 10 days from the date of </w:t>
      </w:r>
      <w:r w:rsidR="006234BD" w:rsidRPr="000E52BA">
        <w:rPr>
          <w:rFonts w:asciiTheme="majorBidi" w:hAnsiTheme="majorBidi" w:cstheme="majorBidi"/>
          <w:sz w:val="24"/>
          <w:szCs w:val="24"/>
        </w:rPr>
        <w:t>signing the agreement for the Ascertained Final Sum</w:t>
      </w:r>
      <w:r w:rsidR="00BB7908" w:rsidRPr="000E52BA">
        <w:rPr>
          <w:rFonts w:asciiTheme="majorBidi" w:hAnsiTheme="majorBidi" w:cstheme="majorBidi"/>
          <w:sz w:val="24"/>
          <w:szCs w:val="24"/>
        </w:rPr>
        <w:t xml:space="preserve">, indicating the price break down and the durations for each task. </w:t>
      </w:r>
      <w:r w:rsidR="00813C6A">
        <w:rPr>
          <w:rFonts w:asciiTheme="majorBidi" w:hAnsiTheme="majorBidi" w:cstheme="majorBidi"/>
          <w:sz w:val="24"/>
          <w:szCs w:val="24"/>
        </w:rPr>
        <w:t xml:space="preserve">A sample format for calculation of the Ascertained Final Sum is attached in Appendix 2. </w:t>
      </w:r>
    </w:p>
    <w:p w:rsidR="00BB7908" w:rsidRPr="000E52BA" w:rsidRDefault="00BB7908" w:rsidP="006234BD">
      <w:pPr>
        <w:pStyle w:val="ListParagraph"/>
        <w:numPr>
          <w:ilvl w:val="0"/>
          <w:numId w:val="19"/>
        </w:numPr>
        <w:spacing w:afterLines="120" w:after="288" w:line="360" w:lineRule="auto"/>
        <w:jc w:val="both"/>
        <w:rPr>
          <w:rFonts w:asciiTheme="majorBidi" w:hAnsiTheme="majorBidi" w:cstheme="majorBidi"/>
          <w:sz w:val="24"/>
          <w:szCs w:val="24"/>
        </w:rPr>
      </w:pPr>
      <w:r w:rsidRPr="000E52BA">
        <w:rPr>
          <w:rFonts w:asciiTheme="majorBidi" w:hAnsiTheme="majorBidi" w:cstheme="majorBidi"/>
          <w:sz w:val="24"/>
          <w:szCs w:val="24"/>
        </w:rPr>
        <w:t xml:space="preserve">The proposed work schedule will then be finalized following negotiations </w:t>
      </w:r>
      <w:r w:rsidR="006234BD" w:rsidRPr="000E52BA">
        <w:rPr>
          <w:rFonts w:asciiTheme="majorBidi" w:hAnsiTheme="majorBidi" w:cstheme="majorBidi"/>
          <w:sz w:val="24"/>
          <w:szCs w:val="24"/>
        </w:rPr>
        <w:t>between the Client and the Contractor</w:t>
      </w:r>
      <w:r w:rsidRPr="000E52BA">
        <w:rPr>
          <w:rFonts w:asciiTheme="majorBidi" w:hAnsiTheme="majorBidi" w:cstheme="majorBidi"/>
          <w:sz w:val="24"/>
          <w:szCs w:val="24"/>
        </w:rPr>
        <w:t xml:space="preserve">. </w:t>
      </w:r>
    </w:p>
    <w:p w:rsidR="00BB7908" w:rsidRPr="000E52BA" w:rsidRDefault="00BB7908" w:rsidP="00BB7908">
      <w:pPr>
        <w:pStyle w:val="ListParagraph"/>
        <w:numPr>
          <w:ilvl w:val="0"/>
          <w:numId w:val="19"/>
        </w:numPr>
        <w:spacing w:afterLines="120" w:after="288" w:line="360" w:lineRule="auto"/>
        <w:jc w:val="both"/>
        <w:rPr>
          <w:rFonts w:asciiTheme="majorBidi" w:hAnsiTheme="majorBidi" w:cstheme="majorBidi"/>
          <w:sz w:val="24"/>
          <w:szCs w:val="24"/>
        </w:rPr>
      </w:pPr>
      <w:r w:rsidRPr="000E52BA">
        <w:rPr>
          <w:rFonts w:asciiTheme="majorBidi" w:hAnsiTheme="majorBidi" w:cstheme="majorBidi"/>
          <w:sz w:val="24"/>
          <w:szCs w:val="24"/>
        </w:rPr>
        <w:t xml:space="preserve">Finalized work schedule- The Finalized work schedule will then be used as a basis for measuring the works completed in order to issue the interim payments. </w:t>
      </w:r>
    </w:p>
    <w:p w:rsidR="00BB7908" w:rsidRPr="000E52BA" w:rsidRDefault="00BB7908" w:rsidP="00BB7908">
      <w:pPr>
        <w:pStyle w:val="ListParagraph"/>
        <w:numPr>
          <w:ilvl w:val="0"/>
          <w:numId w:val="19"/>
        </w:numPr>
        <w:spacing w:after="0" w:line="360" w:lineRule="auto"/>
        <w:jc w:val="both"/>
        <w:rPr>
          <w:rFonts w:asciiTheme="majorBidi" w:hAnsiTheme="majorBidi" w:cstheme="majorBidi"/>
          <w:sz w:val="24"/>
          <w:szCs w:val="24"/>
        </w:rPr>
      </w:pPr>
      <w:r w:rsidRPr="000E52BA">
        <w:rPr>
          <w:rFonts w:asciiTheme="majorBidi" w:hAnsiTheme="majorBidi" w:cstheme="majorBidi"/>
          <w:sz w:val="24"/>
          <w:szCs w:val="24"/>
        </w:rPr>
        <w:t xml:space="preserve">The Contractor shall obtain all the permits required from regulatory authorities / service providers etc. </w:t>
      </w:r>
    </w:p>
    <w:p w:rsidR="00F636A7" w:rsidRDefault="00F636A7" w:rsidP="000E52BA">
      <w:pPr>
        <w:rPr>
          <w:rFonts w:asciiTheme="majorBidi" w:hAnsiTheme="majorBidi" w:cstheme="majorBidi"/>
          <w:b/>
          <w:bCs/>
          <w:sz w:val="24"/>
          <w:szCs w:val="24"/>
        </w:rPr>
      </w:pPr>
    </w:p>
    <w:p w:rsidR="000E52BA" w:rsidRPr="000E52BA" w:rsidRDefault="000E52BA" w:rsidP="000E52BA">
      <w:pPr>
        <w:rPr>
          <w:rFonts w:asciiTheme="majorBidi" w:hAnsiTheme="majorBidi" w:cstheme="majorBidi"/>
          <w:b/>
          <w:bCs/>
          <w:sz w:val="24"/>
          <w:szCs w:val="24"/>
        </w:rPr>
      </w:pPr>
      <w:r w:rsidRPr="000E52BA">
        <w:rPr>
          <w:rFonts w:asciiTheme="majorBidi" w:hAnsiTheme="majorBidi" w:cstheme="majorBidi"/>
          <w:b/>
          <w:bCs/>
          <w:sz w:val="24"/>
          <w:szCs w:val="24"/>
        </w:rPr>
        <w:t xml:space="preserve">Appendix </w:t>
      </w:r>
      <w:r>
        <w:rPr>
          <w:rFonts w:asciiTheme="majorBidi" w:hAnsiTheme="majorBidi" w:cstheme="majorBidi"/>
          <w:b/>
          <w:bCs/>
          <w:sz w:val="24"/>
          <w:szCs w:val="24"/>
        </w:rPr>
        <w:t>1</w:t>
      </w:r>
    </w:p>
    <w:p w:rsidR="000E52BA" w:rsidRDefault="000E52BA" w:rsidP="00270640">
      <w:pPr>
        <w:rPr>
          <w:rFonts w:asciiTheme="majorBidi" w:hAnsiTheme="majorBidi" w:cstheme="majorBidi"/>
          <w:sz w:val="24"/>
          <w:szCs w:val="24"/>
        </w:rPr>
      </w:pPr>
    </w:p>
    <w:p w:rsidR="000E52BA" w:rsidRDefault="000E11EF" w:rsidP="000E11EF">
      <w:pPr>
        <w:rPr>
          <w:rFonts w:asciiTheme="majorBidi" w:hAnsiTheme="majorBidi" w:cstheme="majorBidi"/>
          <w:sz w:val="24"/>
          <w:szCs w:val="24"/>
        </w:rPr>
      </w:pPr>
      <w:r>
        <w:rPr>
          <w:rFonts w:asciiTheme="majorBidi" w:hAnsiTheme="majorBidi" w:cstheme="majorBidi"/>
          <w:sz w:val="24"/>
          <w:szCs w:val="24"/>
        </w:rPr>
        <w:t>Sample la</w:t>
      </w:r>
      <w:r w:rsidR="000E52BA">
        <w:rPr>
          <w:rFonts w:asciiTheme="majorBidi" w:hAnsiTheme="majorBidi" w:cstheme="majorBidi"/>
          <w:sz w:val="24"/>
          <w:szCs w:val="24"/>
        </w:rPr>
        <w:t xml:space="preserve">yout </w:t>
      </w:r>
      <w:r>
        <w:rPr>
          <w:rFonts w:asciiTheme="majorBidi" w:hAnsiTheme="majorBidi" w:cstheme="majorBidi"/>
          <w:sz w:val="24"/>
          <w:szCs w:val="24"/>
        </w:rPr>
        <w:t>for</w:t>
      </w:r>
      <w:r w:rsidR="000E52BA">
        <w:rPr>
          <w:rFonts w:asciiTheme="majorBidi" w:hAnsiTheme="majorBidi" w:cstheme="majorBidi"/>
          <w:sz w:val="24"/>
          <w:szCs w:val="24"/>
        </w:rPr>
        <w:t xml:space="preserve"> Type 1</w:t>
      </w:r>
    </w:p>
    <w:p w:rsidR="000E52BA" w:rsidRDefault="000E52BA" w:rsidP="00270640">
      <w:pPr>
        <w:rPr>
          <w:rFonts w:asciiTheme="majorBidi" w:hAnsiTheme="majorBidi" w:cstheme="majorBidi"/>
          <w:sz w:val="24"/>
          <w:szCs w:val="24"/>
        </w:rPr>
      </w:pPr>
    </w:p>
    <w:p w:rsidR="000E52BA" w:rsidRDefault="000E52BA" w:rsidP="00270640">
      <w:pPr>
        <w:rPr>
          <w:rFonts w:asciiTheme="majorBidi" w:hAnsiTheme="majorBidi" w:cstheme="majorBidi"/>
          <w:sz w:val="24"/>
          <w:szCs w:val="24"/>
        </w:rPr>
      </w:pPr>
    </w:p>
    <w:p w:rsidR="000E52BA" w:rsidRDefault="000E52BA" w:rsidP="00270640">
      <w:pPr>
        <w:rPr>
          <w:rFonts w:asciiTheme="majorBidi" w:hAnsiTheme="majorBidi" w:cstheme="majorBidi"/>
          <w:sz w:val="24"/>
          <w:szCs w:val="24"/>
        </w:rPr>
      </w:pPr>
    </w:p>
    <w:p w:rsidR="000E52BA" w:rsidRDefault="000E11EF" w:rsidP="00270640">
      <w:pPr>
        <w:rPr>
          <w:rFonts w:asciiTheme="majorBidi" w:hAnsiTheme="majorBidi" w:cstheme="majorBidi"/>
          <w:sz w:val="24"/>
          <w:szCs w:val="24"/>
        </w:rPr>
      </w:pPr>
      <w:r>
        <w:rPr>
          <w:rFonts w:asciiTheme="majorBidi" w:hAnsiTheme="majorBidi" w:cstheme="majorBidi"/>
          <w:noProof/>
          <w:sz w:val="24"/>
          <w:szCs w:val="24"/>
        </w:rPr>
        <w:drawing>
          <wp:inline distT="0" distB="0" distL="0" distR="0" wp14:anchorId="6BF85124" wp14:editId="304DB283">
            <wp:extent cx="5286375" cy="6343650"/>
            <wp:effectExtent l="0" t="0" r="9525" b="0"/>
            <wp:docPr id="1" name="Picture 1" descr="X:\Housing\Common\PROJECTS\M.Kolhufushi\Tendering- 2019\TYP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Housing\Common\PROJECTS\M.Kolhufushi\Tendering- 2019\TYPE 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86375" cy="6343650"/>
                    </a:xfrm>
                    <a:prstGeom prst="rect">
                      <a:avLst/>
                    </a:prstGeom>
                    <a:noFill/>
                    <a:ln>
                      <a:noFill/>
                    </a:ln>
                  </pic:spPr>
                </pic:pic>
              </a:graphicData>
            </a:graphic>
          </wp:inline>
        </w:drawing>
      </w:r>
    </w:p>
    <w:p w:rsidR="000E52BA" w:rsidRDefault="000E52BA" w:rsidP="00270640">
      <w:pPr>
        <w:rPr>
          <w:rFonts w:asciiTheme="majorBidi" w:hAnsiTheme="majorBidi" w:cstheme="majorBidi"/>
          <w:sz w:val="24"/>
          <w:szCs w:val="24"/>
        </w:rPr>
      </w:pPr>
    </w:p>
    <w:p w:rsidR="000E52BA" w:rsidRDefault="000E52BA" w:rsidP="00270640">
      <w:pPr>
        <w:rPr>
          <w:rFonts w:asciiTheme="majorBidi" w:hAnsiTheme="majorBidi" w:cstheme="majorBidi"/>
          <w:sz w:val="24"/>
          <w:szCs w:val="24"/>
        </w:rPr>
      </w:pPr>
    </w:p>
    <w:p w:rsidR="000E52BA" w:rsidRDefault="000E52BA" w:rsidP="00270640">
      <w:pPr>
        <w:rPr>
          <w:rFonts w:asciiTheme="majorBidi" w:hAnsiTheme="majorBidi" w:cstheme="majorBidi"/>
          <w:sz w:val="24"/>
          <w:szCs w:val="24"/>
        </w:rPr>
      </w:pPr>
    </w:p>
    <w:p w:rsidR="000E52BA" w:rsidRDefault="000E52BA" w:rsidP="00270640">
      <w:pPr>
        <w:rPr>
          <w:rFonts w:asciiTheme="majorBidi" w:hAnsiTheme="majorBidi" w:cstheme="majorBidi"/>
          <w:sz w:val="24"/>
          <w:szCs w:val="24"/>
        </w:rPr>
      </w:pPr>
    </w:p>
    <w:p w:rsidR="000E11EF" w:rsidRDefault="000E11EF" w:rsidP="00270640">
      <w:pPr>
        <w:rPr>
          <w:rFonts w:asciiTheme="majorBidi" w:hAnsiTheme="majorBidi" w:cstheme="majorBidi"/>
          <w:sz w:val="24"/>
          <w:szCs w:val="24"/>
        </w:rPr>
      </w:pPr>
    </w:p>
    <w:p w:rsidR="000E11EF" w:rsidRDefault="000E11EF" w:rsidP="00270640">
      <w:pPr>
        <w:rPr>
          <w:rFonts w:asciiTheme="majorBidi" w:hAnsiTheme="majorBidi" w:cstheme="majorBidi"/>
          <w:sz w:val="24"/>
          <w:szCs w:val="24"/>
        </w:rPr>
      </w:pPr>
    </w:p>
    <w:p w:rsidR="000E11EF" w:rsidRDefault="000E11EF" w:rsidP="00270640">
      <w:pPr>
        <w:rPr>
          <w:rFonts w:asciiTheme="majorBidi" w:hAnsiTheme="majorBidi" w:cstheme="majorBidi"/>
          <w:sz w:val="24"/>
          <w:szCs w:val="24"/>
        </w:rPr>
      </w:pPr>
    </w:p>
    <w:p w:rsidR="000E52BA" w:rsidRDefault="000E52BA" w:rsidP="00270640">
      <w:pPr>
        <w:rPr>
          <w:rFonts w:asciiTheme="majorBidi" w:hAnsiTheme="majorBidi" w:cstheme="majorBidi"/>
          <w:sz w:val="24"/>
          <w:szCs w:val="24"/>
        </w:rPr>
      </w:pPr>
    </w:p>
    <w:p w:rsidR="000E11EF" w:rsidRDefault="000E11EF" w:rsidP="000E11EF">
      <w:pPr>
        <w:rPr>
          <w:rFonts w:asciiTheme="majorBidi" w:hAnsiTheme="majorBidi" w:cstheme="majorBidi"/>
          <w:sz w:val="24"/>
          <w:szCs w:val="24"/>
        </w:rPr>
      </w:pPr>
      <w:r>
        <w:rPr>
          <w:rFonts w:asciiTheme="majorBidi" w:hAnsiTheme="majorBidi" w:cstheme="majorBidi"/>
          <w:sz w:val="24"/>
          <w:szCs w:val="24"/>
        </w:rPr>
        <w:t>Sample layout for Type 2</w:t>
      </w:r>
    </w:p>
    <w:p w:rsidR="000E52BA" w:rsidRDefault="000E52BA" w:rsidP="00270640">
      <w:pPr>
        <w:rPr>
          <w:rFonts w:asciiTheme="majorBidi" w:hAnsiTheme="majorBidi" w:cstheme="majorBidi"/>
          <w:sz w:val="24"/>
          <w:szCs w:val="24"/>
        </w:rPr>
      </w:pPr>
    </w:p>
    <w:p w:rsidR="000E52BA" w:rsidRDefault="000E52BA" w:rsidP="00270640">
      <w:pPr>
        <w:rPr>
          <w:rFonts w:asciiTheme="majorBidi" w:hAnsiTheme="majorBidi" w:cstheme="majorBidi"/>
          <w:sz w:val="24"/>
          <w:szCs w:val="24"/>
        </w:rPr>
      </w:pPr>
    </w:p>
    <w:p w:rsidR="000E52BA" w:rsidRDefault="000E11EF" w:rsidP="00270640">
      <w:pPr>
        <w:rPr>
          <w:rFonts w:asciiTheme="majorBidi" w:hAnsiTheme="majorBidi" w:cstheme="majorBidi"/>
          <w:sz w:val="24"/>
          <w:szCs w:val="24"/>
        </w:rPr>
      </w:pPr>
      <w:r>
        <w:rPr>
          <w:rFonts w:asciiTheme="majorBidi" w:hAnsiTheme="majorBidi" w:cstheme="majorBidi"/>
          <w:noProof/>
          <w:sz w:val="24"/>
          <w:szCs w:val="24"/>
        </w:rPr>
        <w:drawing>
          <wp:inline distT="0" distB="0" distL="0" distR="0">
            <wp:extent cx="5362575" cy="7505700"/>
            <wp:effectExtent l="0" t="0" r="9525" b="0"/>
            <wp:docPr id="2" name="Picture 2" descr="X:\Housing\Common\PROJECTS\M.Kolhufushi\Tendering- 2019\TYP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Housing\Common\PROJECTS\M.Kolhufushi\Tendering- 2019\TYPE 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2575" cy="7505700"/>
                    </a:xfrm>
                    <a:prstGeom prst="rect">
                      <a:avLst/>
                    </a:prstGeom>
                    <a:noFill/>
                    <a:ln>
                      <a:noFill/>
                    </a:ln>
                  </pic:spPr>
                </pic:pic>
              </a:graphicData>
            </a:graphic>
          </wp:inline>
        </w:drawing>
      </w:r>
    </w:p>
    <w:p w:rsidR="00813C6A" w:rsidRDefault="00813C6A" w:rsidP="00270640">
      <w:pPr>
        <w:rPr>
          <w:rFonts w:asciiTheme="majorBidi" w:hAnsiTheme="majorBidi" w:cstheme="majorBidi"/>
          <w:b/>
          <w:bCs/>
          <w:sz w:val="24"/>
          <w:szCs w:val="24"/>
        </w:rPr>
      </w:pPr>
    </w:p>
    <w:p w:rsidR="00813C6A" w:rsidRDefault="00813C6A" w:rsidP="00270640">
      <w:pPr>
        <w:rPr>
          <w:rFonts w:asciiTheme="majorBidi" w:hAnsiTheme="majorBidi" w:cstheme="majorBidi"/>
          <w:b/>
          <w:bCs/>
          <w:sz w:val="24"/>
          <w:szCs w:val="24"/>
        </w:rPr>
      </w:pPr>
    </w:p>
    <w:p w:rsidR="00813C6A" w:rsidRDefault="00813C6A" w:rsidP="00270640">
      <w:pPr>
        <w:rPr>
          <w:rFonts w:asciiTheme="majorBidi" w:hAnsiTheme="majorBidi" w:cstheme="majorBidi"/>
          <w:b/>
          <w:bCs/>
          <w:sz w:val="24"/>
          <w:szCs w:val="24"/>
        </w:rPr>
      </w:pPr>
    </w:p>
    <w:p w:rsidR="00813C6A" w:rsidRDefault="00813C6A" w:rsidP="00270640">
      <w:pPr>
        <w:rPr>
          <w:rFonts w:asciiTheme="majorBidi" w:hAnsiTheme="majorBidi" w:cstheme="majorBidi"/>
          <w:b/>
          <w:bCs/>
          <w:sz w:val="24"/>
          <w:szCs w:val="24"/>
        </w:rPr>
      </w:pPr>
    </w:p>
    <w:p w:rsidR="000E52BA" w:rsidRPr="000E52BA" w:rsidRDefault="000E52BA" w:rsidP="00270640">
      <w:pPr>
        <w:rPr>
          <w:rFonts w:asciiTheme="majorBidi" w:hAnsiTheme="majorBidi" w:cstheme="majorBidi"/>
          <w:b/>
          <w:bCs/>
          <w:sz w:val="24"/>
          <w:szCs w:val="24"/>
        </w:rPr>
      </w:pPr>
      <w:r w:rsidRPr="000E52BA">
        <w:rPr>
          <w:rFonts w:asciiTheme="majorBidi" w:hAnsiTheme="majorBidi" w:cstheme="majorBidi"/>
          <w:b/>
          <w:bCs/>
          <w:sz w:val="24"/>
          <w:szCs w:val="24"/>
        </w:rPr>
        <w:t>Appendix 2</w:t>
      </w:r>
    </w:p>
    <w:p w:rsidR="00270640" w:rsidRDefault="00270640" w:rsidP="00270640">
      <w:pPr>
        <w:rPr>
          <w:rFonts w:asciiTheme="majorBidi" w:hAnsiTheme="majorBidi" w:cstheme="majorBidi"/>
          <w:sz w:val="24"/>
          <w:szCs w:val="24"/>
        </w:rPr>
      </w:pPr>
    </w:p>
    <w:p w:rsidR="00270640" w:rsidRDefault="000E52BA" w:rsidP="00270640">
      <w:pPr>
        <w:rPr>
          <w:rFonts w:asciiTheme="majorBidi" w:hAnsiTheme="majorBidi" w:cstheme="majorBidi"/>
          <w:b/>
          <w:bCs/>
          <w:sz w:val="24"/>
          <w:szCs w:val="24"/>
        </w:rPr>
      </w:pPr>
      <w:r>
        <w:rPr>
          <w:rFonts w:asciiTheme="majorBidi" w:hAnsiTheme="majorBidi" w:cstheme="majorBidi"/>
          <w:b/>
          <w:bCs/>
          <w:sz w:val="24"/>
          <w:szCs w:val="24"/>
        </w:rPr>
        <w:t>Sample form for calculating the Ascertained Final Sum</w:t>
      </w:r>
    </w:p>
    <w:p w:rsidR="000E52BA" w:rsidRDefault="000E52BA" w:rsidP="00270640">
      <w:pPr>
        <w:rPr>
          <w:rFonts w:asciiTheme="majorBidi" w:hAnsiTheme="majorBidi" w:cstheme="majorBidi"/>
          <w:b/>
          <w:bCs/>
          <w:sz w:val="24"/>
          <w:szCs w:val="24"/>
        </w:rPr>
      </w:pPr>
    </w:p>
    <w:p w:rsidR="000E52BA" w:rsidRPr="000E52BA" w:rsidRDefault="000E52BA" w:rsidP="00270640">
      <w:pPr>
        <w:rPr>
          <w:rFonts w:asciiTheme="majorBidi" w:hAnsiTheme="majorBidi" w:cstheme="majorBidi"/>
          <w:b/>
          <w:bCs/>
          <w:sz w:val="24"/>
          <w:szCs w:val="24"/>
        </w:rPr>
      </w:pPr>
    </w:p>
    <w:p w:rsidR="00270640" w:rsidRPr="00360A2E" w:rsidRDefault="00270640" w:rsidP="00270640">
      <w:pPr>
        <w:rPr>
          <w:rFonts w:asciiTheme="majorBidi" w:hAnsiTheme="majorBidi" w:cstheme="majorBidi"/>
          <w:b/>
          <w:bCs/>
          <w:sz w:val="24"/>
          <w:szCs w:val="24"/>
        </w:rPr>
      </w:pPr>
      <w:r w:rsidRPr="00360A2E">
        <w:rPr>
          <w:rFonts w:asciiTheme="majorBidi" w:hAnsiTheme="majorBidi" w:cstheme="majorBidi"/>
          <w:b/>
          <w:bCs/>
          <w:sz w:val="24"/>
          <w:szCs w:val="24"/>
        </w:rPr>
        <w:t>Ascertained Final Sum:</w:t>
      </w:r>
    </w:p>
    <w:tbl>
      <w:tblPr>
        <w:tblStyle w:val="TableGrid"/>
        <w:tblW w:w="0" w:type="auto"/>
        <w:tblLook w:val="04A0" w:firstRow="1" w:lastRow="0" w:firstColumn="1" w:lastColumn="0" w:noHBand="0" w:noVBand="1"/>
      </w:tblPr>
      <w:tblGrid>
        <w:gridCol w:w="4628"/>
        <w:gridCol w:w="4615"/>
      </w:tblGrid>
      <w:tr w:rsidR="007C12B5" w:rsidRPr="00360A2E" w:rsidTr="007C12B5">
        <w:tc>
          <w:tcPr>
            <w:tcW w:w="4628" w:type="dxa"/>
          </w:tcPr>
          <w:p w:rsidR="00270640" w:rsidRPr="00360A2E" w:rsidRDefault="00270640" w:rsidP="00F81B6E">
            <w:pPr>
              <w:rPr>
                <w:rFonts w:asciiTheme="majorBidi" w:hAnsiTheme="majorBidi" w:cstheme="majorBidi"/>
                <w:b/>
                <w:bCs/>
                <w:sz w:val="24"/>
                <w:szCs w:val="24"/>
              </w:rPr>
            </w:pPr>
            <w:r w:rsidRPr="00360A2E">
              <w:rPr>
                <w:rFonts w:asciiTheme="majorBidi" w:hAnsiTheme="majorBidi" w:cstheme="majorBidi"/>
                <w:b/>
                <w:bCs/>
                <w:sz w:val="24"/>
                <w:szCs w:val="24"/>
              </w:rPr>
              <w:t>Type 1:</w:t>
            </w:r>
          </w:p>
          <w:p w:rsidR="00270640" w:rsidRPr="00360A2E" w:rsidRDefault="00270640" w:rsidP="00F81B6E">
            <w:pPr>
              <w:rPr>
                <w:rFonts w:asciiTheme="majorBidi" w:hAnsiTheme="majorBidi" w:cstheme="majorBidi"/>
                <w:sz w:val="24"/>
                <w:szCs w:val="24"/>
              </w:rPr>
            </w:pPr>
            <w:r w:rsidRPr="00360A2E">
              <w:rPr>
                <w:rFonts w:asciiTheme="majorBidi" w:hAnsiTheme="majorBidi" w:cstheme="majorBidi"/>
                <w:sz w:val="24"/>
                <w:szCs w:val="24"/>
              </w:rPr>
              <w:t>(no. of housing units) x  (area per unit) x Contractor’s Proposed Rate</w:t>
            </w:r>
          </w:p>
          <w:p w:rsidR="00270640" w:rsidRPr="00360A2E" w:rsidRDefault="00270640" w:rsidP="00F81B6E">
            <w:pPr>
              <w:rPr>
                <w:rFonts w:asciiTheme="majorBidi" w:hAnsiTheme="majorBidi" w:cstheme="majorBidi"/>
                <w:b/>
                <w:bCs/>
                <w:sz w:val="24"/>
                <w:szCs w:val="24"/>
              </w:rPr>
            </w:pPr>
          </w:p>
        </w:tc>
        <w:tc>
          <w:tcPr>
            <w:tcW w:w="4615" w:type="dxa"/>
          </w:tcPr>
          <w:p w:rsidR="00270640" w:rsidRPr="00360A2E" w:rsidRDefault="00270640" w:rsidP="00F81B6E">
            <w:pPr>
              <w:rPr>
                <w:rFonts w:asciiTheme="majorBidi" w:hAnsiTheme="majorBidi" w:cstheme="majorBidi"/>
                <w:sz w:val="24"/>
                <w:szCs w:val="24"/>
              </w:rPr>
            </w:pPr>
            <w:r w:rsidRPr="00360A2E">
              <w:rPr>
                <w:rFonts w:asciiTheme="majorBidi" w:hAnsiTheme="majorBidi" w:cstheme="majorBidi"/>
                <w:sz w:val="24"/>
                <w:szCs w:val="24"/>
              </w:rPr>
              <w:t>(Currency amount in figures) (Currency amount in words)</w:t>
            </w:r>
          </w:p>
          <w:p w:rsidR="00270640" w:rsidRPr="00360A2E" w:rsidRDefault="00270640" w:rsidP="00F81B6E">
            <w:pPr>
              <w:rPr>
                <w:rFonts w:asciiTheme="majorBidi" w:hAnsiTheme="majorBidi" w:cstheme="majorBidi"/>
                <w:sz w:val="24"/>
                <w:szCs w:val="24"/>
              </w:rPr>
            </w:pPr>
          </w:p>
        </w:tc>
      </w:tr>
      <w:tr w:rsidR="007C12B5" w:rsidRPr="00360A2E" w:rsidTr="007C12B5">
        <w:tc>
          <w:tcPr>
            <w:tcW w:w="4628" w:type="dxa"/>
          </w:tcPr>
          <w:p w:rsidR="00270640" w:rsidRPr="00360A2E" w:rsidRDefault="00270640" w:rsidP="00F81B6E">
            <w:pPr>
              <w:rPr>
                <w:rFonts w:asciiTheme="majorBidi" w:hAnsiTheme="majorBidi" w:cstheme="majorBidi"/>
                <w:b/>
                <w:bCs/>
                <w:sz w:val="24"/>
                <w:szCs w:val="24"/>
              </w:rPr>
            </w:pPr>
            <w:r w:rsidRPr="00360A2E">
              <w:rPr>
                <w:rFonts w:asciiTheme="majorBidi" w:hAnsiTheme="majorBidi" w:cstheme="majorBidi"/>
                <w:b/>
                <w:bCs/>
                <w:sz w:val="24"/>
                <w:szCs w:val="24"/>
              </w:rPr>
              <w:t>Type 2:</w:t>
            </w:r>
          </w:p>
          <w:p w:rsidR="00270640" w:rsidRPr="00360A2E" w:rsidRDefault="00270640" w:rsidP="00F81B6E">
            <w:pPr>
              <w:rPr>
                <w:rFonts w:asciiTheme="majorBidi" w:hAnsiTheme="majorBidi" w:cstheme="majorBidi"/>
                <w:sz w:val="24"/>
                <w:szCs w:val="24"/>
              </w:rPr>
            </w:pPr>
            <w:r w:rsidRPr="00360A2E">
              <w:rPr>
                <w:rFonts w:asciiTheme="majorBidi" w:hAnsiTheme="majorBidi" w:cstheme="majorBidi"/>
                <w:sz w:val="24"/>
                <w:szCs w:val="24"/>
              </w:rPr>
              <w:t>(no. of housing units) x  (area per unit) x Contractor’s Proposed Rate</w:t>
            </w:r>
          </w:p>
          <w:p w:rsidR="00270640" w:rsidRPr="00360A2E" w:rsidRDefault="00270640" w:rsidP="00F81B6E">
            <w:pPr>
              <w:rPr>
                <w:rFonts w:asciiTheme="majorBidi" w:hAnsiTheme="majorBidi" w:cstheme="majorBidi"/>
                <w:b/>
                <w:bCs/>
                <w:sz w:val="24"/>
                <w:szCs w:val="24"/>
              </w:rPr>
            </w:pPr>
          </w:p>
        </w:tc>
        <w:tc>
          <w:tcPr>
            <w:tcW w:w="4615" w:type="dxa"/>
          </w:tcPr>
          <w:p w:rsidR="00270640" w:rsidRPr="00360A2E" w:rsidRDefault="00270640" w:rsidP="00F81B6E">
            <w:pPr>
              <w:rPr>
                <w:rFonts w:asciiTheme="majorBidi" w:hAnsiTheme="majorBidi" w:cstheme="majorBidi"/>
                <w:sz w:val="24"/>
                <w:szCs w:val="24"/>
              </w:rPr>
            </w:pPr>
            <w:r w:rsidRPr="00360A2E">
              <w:rPr>
                <w:rFonts w:asciiTheme="majorBidi" w:hAnsiTheme="majorBidi" w:cstheme="majorBidi"/>
                <w:sz w:val="24"/>
                <w:szCs w:val="24"/>
              </w:rPr>
              <w:t>(Currency amount in figures) (Currency amount in words)</w:t>
            </w:r>
          </w:p>
          <w:p w:rsidR="00270640" w:rsidRPr="00360A2E" w:rsidRDefault="00270640" w:rsidP="00F81B6E">
            <w:pPr>
              <w:rPr>
                <w:rFonts w:asciiTheme="majorBidi" w:hAnsiTheme="majorBidi" w:cstheme="majorBidi"/>
                <w:sz w:val="24"/>
                <w:szCs w:val="24"/>
              </w:rPr>
            </w:pPr>
          </w:p>
        </w:tc>
      </w:tr>
      <w:tr w:rsidR="007C12B5" w:rsidRPr="00360A2E" w:rsidTr="007C12B5">
        <w:tc>
          <w:tcPr>
            <w:tcW w:w="4628" w:type="dxa"/>
          </w:tcPr>
          <w:p w:rsidR="00270640" w:rsidRPr="00360A2E" w:rsidRDefault="00270640" w:rsidP="00F81B6E">
            <w:pPr>
              <w:rPr>
                <w:rFonts w:asciiTheme="majorBidi" w:hAnsiTheme="majorBidi" w:cstheme="majorBidi"/>
                <w:b/>
                <w:bCs/>
                <w:sz w:val="24"/>
                <w:szCs w:val="24"/>
              </w:rPr>
            </w:pPr>
            <w:r w:rsidRPr="00360A2E">
              <w:rPr>
                <w:rFonts w:asciiTheme="majorBidi" w:hAnsiTheme="majorBidi" w:cstheme="majorBidi"/>
                <w:b/>
                <w:bCs/>
                <w:sz w:val="24"/>
                <w:szCs w:val="24"/>
              </w:rPr>
              <w:t>Total for the units</w:t>
            </w:r>
          </w:p>
          <w:p w:rsidR="00270640" w:rsidRPr="00360A2E" w:rsidRDefault="00270640" w:rsidP="00F81B6E">
            <w:pPr>
              <w:rPr>
                <w:rFonts w:asciiTheme="majorBidi" w:hAnsiTheme="majorBidi" w:cstheme="majorBidi"/>
                <w:sz w:val="24"/>
                <w:szCs w:val="24"/>
              </w:rPr>
            </w:pPr>
            <w:r w:rsidRPr="00360A2E">
              <w:rPr>
                <w:rFonts w:asciiTheme="majorBidi" w:hAnsiTheme="majorBidi" w:cstheme="majorBidi"/>
                <w:sz w:val="24"/>
                <w:szCs w:val="24"/>
              </w:rPr>
              <w:t>100 (maximum no. of housing units) x 1100 (maximum area per unit) x Contractor’s Proposed Rate</w:t>
            </w:r>
          </w:p>
          <w:p w:rsidR="00270640" w:rsidRPr="00360A2E" w:rsidRDefault="00270640" w:rsidP="00F81B6E">
            <w:pPr>
              <w:rPr>
                <w:rFonts w:asciiTheme="majorBidi" w:hAnsiTheme="majorBidi" w:cstheme="majorBidi"/>
                <w:b/>
                <w:bCs/>
                <w:sz w:val="24"/>
                <w:szCs w:val="24"/>
              </w:rPr>
            </w:pPr>
          </w:p>
        </w:tc>
        <w:tc>
          <w:tcPr>
            <w:tcW w:w="4615" w:type="dxa"/>
          </w:tcPr>
          <w:p w:rsidR="00270640" w:rsidRPr="00360A2E" w:rsidRDefault="00270640" w:rsidP="00F81B6E">
            <w:pPr>
              <w:rPr>
                <w:rFonts w:asciiTheme="majorBidi" w:hAnsiTheme="majorBidi" w:cstheme="majorBidi"/>
                <w:sz w:val="24"/>
                <w:szCs w:val="24"/>
              </w:rPr>
            </w:pPr>
            <w:r w:rsidRPr="00360A2E">
              <w:rPr>
                <w:rFonts w:asciiTheme="majorBidi" w:hAnsiTheme="majorBidi" w:cstheme="majorBidi"/>
                <w:sz w:val="24"/>
                <w:szCs w:val="24"/>
              </w:rPr>
              <w:t>(Currency amount in figures) (Currency amount in words)</w:t>
            </w:r>
          </w:p>
          <w:p w:rsidR="00270640" w:rsidRPr="00360A2E" w:rsidRDefault="00270640" w:rsidP="00F81B6E">
            <w:pPr>
              <w:rPr>
                <w:rFonts w:asciiTheme="majorBidi" w:hAnsiTheme="majorBidi" w:cstheme="majorBidi"/>
                <w:sz w:val="24"/>
                <w:szCs w:val="24"/>
              </w:rPr>
            </w:pPr>
          </w:p>
        </w:tc>
      </w:tr>
      <w:tr w:rsidR="007C12B5" w:rsidRPr="00360A2E" w:rsidTr="007C12B5">
        <w:tc>
          <w:tcPr>
            <w:tcW w:w="4628" w:type="dxa"/>
          </w:tcPr>
          <w:p w:rsidR="00270640" w:rsidRPr="00360A2E" w:rsidRDefault="00270640" w:rsidP="00F81B6E">
            <w:pPr>
              <w:rPr>
                <w:rFonts w:asciiTheme="majorBidi" w:hAnsiTheme="majorBidi" w:cstheme="majorBidi"/>
                <w:b/>
                <w:bCs/>
                <w:sz w:val="24"/>
                <w:szCs w:val="24"/>
              </w:rPr>
            </w:pPr>
            <w:r w:rsidRPr="00360A2E">
              <w:rPr>
                <w:rFonts w:asciiTheme="majorBidi" w:hAnsiTheme="majorBidi" w:cstheme="majorBidi"/>
                <w:b/>
                <w:bCs/>
                <w:sz w:val="24"/>
                <w:szCs w:val="24"/>
              </w:rPr>
              <w:t>GST Rate:</w:t>
            </w:r>
          </w:p>
        </w:tc>
        <w:tc>
          <w:tcPr>
            <w:tcW w:w="4615" w:type="dxa"/>
          </w:tcPr>
          <w:p w:rsidR="00270640" w:rsidRPr="00360A2E" w:rsidRDefault="00270640" w:rsidP="00F81B6E">
            <w:pPr>
              <w:rPr>
                <w:rFonts w:asciiTheme="majorBidi" w:hAnsiTheme="majorBidi" w:cstheme="majorBidi"/>
                <w:sz w:val="24"/>
                <w:szCs w:val="24"/>
              </w:rPr>
            </w:pPr>
            <w:r w:rsidRPr="00360A2E">
              <w:rPr>
                <w:rFonts w:asciiTheme="majorBidi" w:hAnsiTheme="majorBidi" w:cstheme="majorBidi"/>
                <w:sz w:val="24"/>
                <w:szCs w:val="24"/>
              </w:rPr>
              <w:t>(Currency amount in figures) (Currency amount in words)</w:t>
            </w:r>
          </w:p>
          <w:p w:rsidR="00270640" w:rsidRPr="00360A2E" w:rsidRDefault="00270640" w:rsidP="00F81B6E">
            <w:pPr>
              <w:rPr>
                <w:rFonts w:asciiTheme="majorBidi" w:hAnsiTheme="majorBidi" w:cstheme="majorBidi"/>
                <w:sz w:val="24"/>
                <w:szCs w:val="24"/>
              </w:rPr>
            </w:pPr>
          </w:p>
        </w:tc>
      </w:tr>
      <w:tr w:rsidR="007C12B5" w:rsidRPr="00360A2E" w:rsidTr="007C12B5">
        <w:tc>
          <w:tcPr>
            <w:tcW w:w="4628" w:type="dxa"/>
          </w:tcPr>
          <w:p w:rsidR="00270640" w:rsidRPr="00360A2E" w:rsidRDefault="00270640" w:rsidP="00F81B6E">
            <w:pPr>
              <w:rPr>
                <w:rFonts w:asciiTheme="majorBidi" w:hAnsiTheme="majorBidi" w:cstheme="majorBidi"/>
                <w:b/>
                <w:bCs/>
                <w:sz w:val="24"/>
                <w:szCs w:val="24"/>
              </w:rPr>
            </w:pPr>
            <w:r w:rsidRPr="00360A2E">
              <w:rPr>
                <w:rFonts w:asciiTheme="majorBidi" w:hAnsiTheme="majorBidi" w:cstheme="majorBidi"/>
                <w:b/>
                <w:bCs/>
                <w:sz w:val="24"/>
                <w:szCs w:val="24"/>
              </w:rPr>
              <w:t>Ascertained Final Sum:</w:t>
            </w:r>
          </w:p>
          <w:p w:rsidR="00270640" w:rsidRPr="00360A2E" w:rsidRDefault="00270640" w:rsidP="00F81B6E">
            <w:pPr>
              <w:rPr>
                <w:rFonts w:asciiTheme="majorBidi" w:hAnsiTheme="majorBidi" w:cstheme="majorBidi"/>
                <w:b/>
                <w:bCs/>
                <w:sz w:val="24"/>
                <w:szCs w:val="24"/>
              </w:rPr>
            </w:pPr>
          </w:p>
        </w:tc>
        <w:tc>
          <w:tcPr>
            <w:tcW w:w="4615" w:type="dxa"/>
          </w:tcPr>
          <w:p w:rsidR="007C12B5" w:rsidRPr="00360A2E" w:rsidRDefault="007C12B5" w:rsidP="007C12B5">
            <w:pPr>
              <w:rPr>
                <w:rFonts w:asciiTheme="majorBidi" w:hAnsiTheme="majorBidi" w:cstheme="majorBidi"/>
                <w:sz w:val="24"/>
                <w:szCs w:val="24"/>
              </w:rPr>
            </w:pPr>
            <w:r w:rsidRPr="00360A2E">
              <w:rPr>
                <w:rFonts w:asciiTheme="majorBidi" w:hAnsiTheme="majorBidi" w:cstheme="majorBidi"/>
                <w:sz w:val="24"/>
                <w:szCs w:val="24"/>
              </w:rPr>
              <w:t>(Currency amount in figures) (Currency amount in words)</w:t>
            </w:r>
          </w:p>
          <w:p w:rsidR="00270640" w:rsidRPr="00360A2E" w:rsidRDefault="00270640" w:rsidP="00F81B6E">
            <w:pPr>
              <w:rPr>
                <w:rFonts w:asciiTheme="majorBidi" w:hAnsiTheme="majorBidi" w:cstheme="majorBidi"/>
                <w:sz w:val="24"/>
                <w:szCs w:val="24"/>
              </w:rPr>
            </w:pPr>
          </w:p>
        </w:tc>
      </w:tr>
    </w:tbl>
    <w:p w:rsidR="00270640" w:rsidRDefault="00270640" w:rsidP="00270640"/>
    <w:p w:rsidR="00270640" w:rsidRPr="00501896" w:rsidRDefault="000111F6" w:rsidP="00501896">
      <w:pPr>
        <w:rPr>
          <w:rFonts w:asciiTheme="majorBidi" w:hAnsiTheme="majorBidi" w:cstheme="majorBidi"/>
          <w:sz w:val="24"/>
          <w:szCs w:val="24"/>
        </w:rPr>
      </w:pPr>
      <w:r>
        <w:rPr>
          <w:rFonts w:asciiTheme="majorBidi" w:hAnsiTheme="majorBidi" w:cstheme="majorBidi"/>
          <w:sz w:val="24"/>
          <w:szCs w:val="24"/>
        </w:rPr>
        <w:t xml:space="preserve">* </w:t>
      </w:r>
      <w:r w:rsidR="00501896" w:rsidRPr="00501896">
        <w:rPr>
          <w:rFonts w:asciiTheme="majorBidi" w:hAnsiTheme="majorBidi" w:cstheme="majorBidi"/>
          <w:sz w:val="24"/>
          <w:szCs w:val="24"/>
        </w:rPr>
        <w:t xml:space="preserve">To be submitted by the selected Contractor upon completion of the site survey. </w:t>
      </w:r>
    </w:p>
    <w:p w:rsidR="00270640" w:rsidRDefault="00270640" w:rsidP="00911921">
      <w:pPr>
        <w:spacing w:line="360" w:lineRule="auto"/>
        <w:jc w:val="both"/>
        <w:rPr>
          <w:rFonts w:asciiTheme="minorHAnsi" w:hAnsiTheme="minorHAnsi"/>
        </w:rPr>
      </w:pPr>
      <w:bookmarkStart w:id="7" w:name="_GoBack"/>
      <w:bookmarkEnd w:id="7"/>
    </w:p>
    <w:sectPr w:rsidR="00270640" w:rsidSect="00084A7F">
      <w:headerReference w:type="default" r:id="rId13"/>
      <w:footerReference w:type="default" r:id="rId14"/>
      <w:pgSz w:w="11907" w:h="16839" w:code="9"/>
      <w:pgMar w:top="1440" w:right="1440" w:bottom="1440" w:left="1440"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C09" w:rsidRDefault="006D6C09" w:rsidP="00864502">
      <w:r>
        <w:separator/>
      </w:r>
    </w:p>
  </w:endnote>
  <w:endnote w:type="continuationSeparator" w:id="0">
    <w:p w:rsidR="006D6C09" w:rsidRDefault="006D6C09" w:rsidP="00864502">
      <w:r>
        <w:continuationSeparator/>
      </w:r>
    </w:p>
  </w:endnote>
  <w:endnote w:type="continuationNotice" w:id="1">
    <w:p w:rsidR="006D6C09" w:rsidRDefault="006D6C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umanst521 BT">
    <w:altName w:val="Lucida Sans Unicode"/>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9598911"/>
      <w:docPartObj>
        <w:docPartGallery w:val="Page Numbers (Bottom of Page)"/>
        <w:docPartUnique/>
      </w:docPartObj>
    </w:sdtPr>
    <w:sdtEndPr/>
    <w:sdtContent>
      <w:sdt>
        <w:sdtPr>
          <w:id w:val="860082579"/>
          <w:docPartObj>
            <w:docPartGallery w:val="Page Numbers (Top of Page)"/>
            <w:docPartUnique/>
          </w:docPartObj>
        </w:sdtPr>
        <w:sdtEndPr/>
        <w:sdtContent>
          <w:p w:rsidR="001D0B95" w:rsidRDefault="00CE1878" w:rsidP="00CE1878">
            <w:pPr>
              <w:pStyle w:val="Footer"/>
              <w:tabs>
                <w:tab w:val="left" w:pos="7740"/>
                <w:tab w:val="right" w:pos="9027"/>
              </w:tabs>
            </w:pPr>
            <w:r>
              <w:tab/>
            </w:r>
            <w:r>
              <w:tab/>
            </w:r>
            <w:r>
              <w:tab/>
            </w:r>
            <w:r w:rsidR="001D0B95">
              <w:t xml:space="preserve">Page </w:t>
            </w:r>
            <w:r w:rsidR="001D0B95">
              <w:rPr>
                <w:b/>
                <w:bCs/>
                <w:sz w:val="24"/>
                <w:szCs w:val="24"/>
              </w:rPr>
              <w:fldChar w:fldCharType="begin"/>
            </w:r>
            <w:r w:rsidR="001D0B95">
              <w:rPr>
                <w:b/>
                <w:bCs/>
              </w:rPr>
              <w:instrText xml:space="preserve"> PAGE </w:instrText>
            </w:r>
            <w:r w:rsidR="001D0B95">
              <w:rPr>
                <w:b/>
                <w:bCs/>
                <w:sz w:val="24"/>
                <w:szCs w:val="24"/>
              </w:rPr>
              <w:fldChar w:fldCharType="separate"/>
            </w:r>
            <w:r w:rsidR="00F636A7">
              <w:rPr>
                <w:b/>
                <w:bCs/>
                <w:noProof/>
              </w:rPr>
              <w:t>1</w:t>
            </w:r>
            <w:r w:rsidR="001D0B95">
              <w:rPr>
                <w:b/>
                <w:bCs/>
                <w:sz w:val="24"/>
                <w:szCs w:val="24"/>
              </w:rPr>
              <w:fldChar w:fldCharType="end"/>
            </w:r>
            <w:r w:rsidR="001D0B95">
              <w:t xml:space="preserve"> of </w:t>
            </w:r>
            <w:r w:rsidR="001D0B95">
              <w:rPr>
                <w:b/>
                <w:bCs/>
                <w:sz w:val="24"/>
                <w:szCs w:val="24"/>
              </w:rPr>
              <w:fldChar w:fldCharType="begin"/>
            </w:r>
            <w:r w:rsidR="001D0B95">
              <w:rPr>
                <w:b/>
                <w:bCs/>
              </w:rPr>
              <w:instrText xml:space="preserve"> NUMPAGES  </w:instrText>
            </w:r>
            <w:r w:rsidR="001D0B95">
              <w:rPr>
                <w:b/>
                <w:bCs/>
                <w:sz w:val="24"/>
                <w:szCs w:val="24"/>
              </w:rPr>
              <w:fldChar w:fldCharType="separate"/>
            </w:r>
            <w:r w:rsidR="00F636A7">
              <w:rPr>
                <w:b/>
                <w:bCs/>
                <w:noProof/>
              </w:rPr>
              <w:t>13</w:t>
            </w:r>
            <w:r w:rsidR="001D0B95">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C09" w:rsidRDefault="006D6C09" w:rsidP="00864502">
      <w:r>
        <w:separator/>
      </w:r>
    </w:p>
  </w:footnote>
  <w:footnote w:type="continuationSeparator" w:id="0">
    <w:p w:rsidR="006D6C09" w:rsidRDefault="006D6C09" w:rsidP="00864502">
      <w:r>
        <w:continuationSeparator/>
      </w:r>
    </w:p>
  </w:footnote>
  <w:footnote w:type="continuationNotice" w:id="1">
    <w:p w:rsidR="006D6C09" w:rsidRDefault="006D6C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519" w:rsidRPr="00692519" w:rsidRDefault="00692519" w:rsidP="009E1A99">
    <w:pPr>
      <w:pStyle w:val="Header"/>
      <w:rPr>
        <w:i/>
        <w:iCs/>
        <w:sz w:val="16"/>
        <w:szCs w:val="16"/>
      </w:rPr>
    </w:pPr>
    <w:r w:rsidRPr="00692519">
      <w:rPr>
        <w:i/>
        <w:iCs/>
        <w:sz w:val="16"/>
        <w:szCs w:val="16"/>
      </w:rPr>
      <w:t>Requirements</w:t>
    </w:r>
    <w:r w:rsidR="00B42B3E">
      <w:rPr>
        <w:i/>
        <w:iCs/>
        <w:sz w:val="16"/>
        <w:szCs w:val="16"/>
      </w:rPr>
      <w:t xml:space="preserve"> of the Client</w:t>
    </w:r>
    <w:r w:rsidRPr="00692519">
      <w:rPr>
        <w:i/>
        <w:iCs/>
        <w:sz w:val="16"/>
        <w:szCs w:val="16"/>
      </w:rPr>
      <w:t xml:space="preserve"> for Design and Construction of </w:t>
    </w:r>
    <w:r w:rsidR="00E75246">
      <w:rPr>
        <w:i/>
        <w:iCs/>
        <w:sz w:val="16"/>
        <w:szCs w:val="16"/>
      </w:rPr>
      <w:t>1</w:t>
    </w:r>
    <w:r w:rsidRPr="00692519">
      <w:rPr>
        <w:i/>
        <w:iCs/>
        <w:sz w:val="16"/>
        <w:szCs w:val="16"/>
      </w:rPr>
      <w:t xml:space="preserve">00 Housing Units at </w:t>
    </w:r>
    <w:r w:rsidR="00B86629">
      <w:rPr>
        <w:i/>
        <w:iCs/>
        <w:sz w:val="16"/>
        <w:szCs w:val="16"/>
      </w:rPr>
      <w:t>M. Kolhufushi</w:t>
    </w:r>
    <w:ins w:id="8" w:author="Fathimath Farah" w:date="2019-06-23T12:01:00Z">
      <w:r w:rsidR="00B86629">
        <w:rPr>
          <w:i/>
          <w:iCs/>
          <w:sz w:val="16"/>
          <w:szCs w:val="16"/>
        </w:rPr>
        <w:t>- 2</w:t>
      </w:r>
    </w:ins>
    <w:r w:rsidR="009E1A99">
      <w:rPr>
        <w:i/>
        <w:iCs/>
        <w:sz w:val="16"/>
        <w:szCs w:val="16"/>
      </w:rPr>
      <w:t>4</w:t>
    </w:r>
    <w:ins w:id="9" w:author="Fathimath Farah" w:date="2019-06-23T12:01:00Z">
      <w:r w:rsidR="00B86629">
        <w:rPr>
          <w:i/>
          <w:iCs/>
          <w:sz w:val="16"/>
          <w:szCs w:val="16"/>
        </w:rPr>
        <w:t>.06.2019</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91702"/>
    <w:multiLevelType w:val="hybridMultilevel"/>
    <w:tmpl w:val="9DAA1C7E"/>
    <w:lvl w:ilvl="0" w:tplc="0409000F">
      <w:start w:val="1"/>
      <w:numFmt w:val="decimal"/>
      <w:lvlText w:val="%1."/>
      <w:lvlJc w:val="left"/>
      <w:pPr>
        <w:ind w:left="360" w:hanging="360"/>
      </w:pPr>
    </w:lvl>
    <w:lvl w:ilvl="1" w:tplc="04090019">
      <w:start w:val="1"/>
      <w:numFmt w:val="lowerLetter"/>
      <w:lvlText w:val="%2."/>
      <w:lvlJc w:val="left"/>
      <w:pPr>
        <w:ind w:left="756" w:hanging="360"/>
      </w:pPr>
    </w:lvl>
    <w:lvl w:ilvl="2" w:tplc="0409001B" w:tentative="1">
      <w:start w:val="1"/>
      <w:numFmt w:val="lowerRoman"/>
      <w:lvlText w:val="%3."/>
      <w:lvlJc w:val="right"/>
      <w:pPr>
        <w:ind w:left="1476" w:hanging="180"/>
      </w:pPr>
    </w:lvl>
    <w:lvl w:ilvl="3" w:tplc="0409000F" w:tentative="1">
      <w:start w:val="1"/>
      <w:numFmt w:val="decimal"/>
      <w:lvlText w:val="%4."/>
      <w:lvlJc w:val="left"/>
      <w:pPr>
        <w:ind w:left="2196" w:hanging="360"/>
      </w:pPr>
    </w:lvl>
    <w:lvl w:ilvl="4" w:tplc="04090019" w:tentative="1">
      <w:start w:val="1"/>
      <w:numFmt w:val="lowerLetter"/>
      <w:lvlText w:val="%5."/>
      <w:lvlJc w:val="left"/>
      <w:pPr>
        <w:ind w:left="2916" w:hanging="360"/>
      </w:pPr>
    </w:lvl>
    <w:lvl w:ilvl="5" w:tplc="0409001B" w:tentative="1">
      <w:start w:val="1"/>
      <w:numFmt w:val="lowerRoman"/>
      <w:lvlText w:val="%6."/>
      <w:lvlJc w:val="right"/>
      <w:pPr>
        <w:ind w:left="3636" w:hanging="180"/>
      </w:pPr>
    </w:lvl>
    <w:lvl w:ilvl="6" w:tplc="0409000F" w:tentative="1">
      <w:start w:val="1"/>
      <w:numFmt w:val="decimal"/>
      <w:lvlText w:val="%7."/>
      <w:lvlJc w:val="left"/>
      <w:pPr>
        <w:ind w:left="4356" w:hanging="360"/>
      </w:pPr>
    </w:lvl>
    <w:lvl w:ilvl="7" w:tplc="04090019" w:tentative="1">
      <w:start w:val="1"/>
      <w:numFmt w:val="lowerLetter"/>
      <w:lvlText w:val="%8."/>
      <w:lvlJc w:val="left"/>
      <w:pPr>
        <w:ind w:left="5076" w:hanging="360"/>
      </w:pPr>
    </w:lvl>
    <w:lvl w:ilvl="8" w:tplc="0409001B" w:tentative="1">
      <w:start w:val="1"/>
      <w:numFmt w:val="lowerRoman"/>
      <w:lvlText w:val="%9."/>
      <w:lvlJc w:val="right"/>
      <w:pPr>
        <w:ind w:left="5796" w:hanging="180"/>
      </w:pPr>
    </w:lvl>
  </w:abstractNum>
  <w:abstractNum w:abstractNumId="1" w15:restartNumberingAfterBreak="0">
    <w:nsid w:val="0F1E19B3"/>
    <w:multiLevelType w:val="hybridMultilevel"/>
    <w:tmpl w:val="BC5234BE"/>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A140A7CE">
      <w:start w:val="1"/>
      <w:numFmt w:val="lowerRoman"/>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A1ACC9C8">
      <w:start w:val="3"/>
      <w:numFmt w:val="decimal"/>
      <w:lvlText w:val="%5"/>
      <w:lvlJc w:val="left"/>
      <w:pPr>
        <w:tabs>
          <w:tab w:val="num" w:pos="4320"/>
        </w:tabs>
        <w:ind w:left="4320" w:hanging="72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21552E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DBB4B2F"/>
    <w:multiLevelType w:val="hybridMultilevel"/>
    <w:tmpl w:val="BE6856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310B1E"/>
    <w:multiLevelType w:val="hybridMultilevel"/>
    <w:tmpl w:val="664A9D1A"/>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196" w:hanging="360"/>
      </w:pPr>
    </w:lvl>
    <w:lvl w:ilvl="2" w:tplc="0409001B" w:tentative="1">
      <w:start w:val="1"/>
      <w:numFmt w:val="lowerRoman"/>
      <w:lvlText w:val="%3."/>
      <w:lvlJc w:val="right"/>
      <w:pPr>
        <w:ind w:left="2916" w:hanging="180"/>
      </w:pPr>
    </w:lvl>
    <w:lvl w:ilvl="3" w:tplc="0409000F" w:tentative="1">
      <w:start w:val="1"/>
      <w:numFmt w:val="decimal"/>
      <w:lvlText w:val="%4."/>
      <w:lvlJc w:val="left"/>
      <w:pPr>
        <w:ind w:left="3636" w:hanging="360"/>
      </w:pPr>
    </w:lvl>
    <w:lvl w:ilvl="4" w:tplc="04090019" w:tentative="1">
      <w:start w:val="1"/>
      <w:numFmt w:val="lowerLetter"/>
      <w:lvlText w:val="%5."/>
      <w:lvlJc w:val="left"/>
      <w:pPr>
        <w:ind w:left="4356" w:hanging="360"/>
      </w:pPr>
    </w:lvl>
    <w:lvl w:ilvl="5" w:tplc="0409001B" w:tentative="1">
      <w:start w:val="1"/>
      <w:numFmt w:val="lowerRoman"/>
      <w:lvlText w:val="%6."/>
      <w:lvlJc w:val="right"/>
      <w:pPr>
        <w:ind w:left="5076" w:hanging="180"/>
      </w:pPr>
    </w:lvl>
    <w:lvl w:ilvl="6" w:tplc="0409000F" w:tentative="1">
      <w:start w:val="1"/>
      <w:numFmt w:val="decimal"/>
      <w:lvlText w:val="%7."/>
      <w:lvlJc w:val="left"/>
      <w:pPr>
        <w:ind w:left="5796" w:hanging="360"/>
      </w:pPr>
    </w:lvl>
    <w:lvl w:ilvl="7" w:tplc="04090019" w:tentative="1">
      <w:start w:val="1"/>
      <w:numFmt w:val="lowerLetter"/>
      <w:lvlText w:val="%8."/>
      <w:lvlJc w:val="left"/>
      <w:pPr>
        <w:ind w:left="6516" w:hanging="360"/>
      </w:pPr>
    </w:lvl>
    <w:lvl w:ilvl="8" w:tplc="0409001B" w:tentative="1">
      <w:start w:val="1"/>
      <w:numFmt w:val="lowerRoman"/>
      <w:lvlText w:val="%9."/>
      <w:lvlJc w:val="right"/>
      <w:pPr>
        <w:ind w:left="7236" w:hanging="180"/>
      </w:pPr>
    </w:lvl>
  </w:abstractNum>
  <w:abstractNum w:abstractNumId="5"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357471"/>
    <w:multiLevelType w:val="hybridMultilevel"/>
    <w:tmpl w:val="CCFEDB14"/>
    <w:lvl w:ilvl="0" w:tplc="EDEAABAE">
      <w:numFmt w:val="bullet"/>
      <w:lvlText w:val="-"/>
      <w:lvlJc w:val="left"/>
      <w:pPr>
        <w:tabs>
          <w:tab w:val="num" w:pos="1080"/>
        </w:tabs>
        <w:ind w:left="1080" w:hanging="360"/>
      </w:pPr>
      <w:rPr>
        <w:rFonts w:ascii="Calibri" w:eastAsia="Calibri" w:hAnsi="Calibri" w:cs="Calibri" w:hint="default"/>
      </w:rPr>
    </w:lvl>
    <w:lvl w:ilvl="1" w:tplc="04090019">
      <w:start w:val="1"/>
      <w:numFmt w:val="lowerLetter"/>
      <w:lvlText w:val="%2."/>
      <w:lvlJc w:val="left"/>
      <w:pPr>
        <w:tabs>
          <w:tab w:val="num" w:pos="1800"/>
        </w:tabs>
        <w:ind w:left="1800" w:hanging="360"/>
      </w:pPr>
    </w:lvl>
    <w:lvl w:ilvl="2" w:tplc="A140A7CE">
      <w:start w:val="1"/>
      <w:numFmt w:val="lowerRoman"/>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A1ACC9C8">
      <w:start w:val="3"/>
      <w:numFmt w:val="decimal"/>
      <w:lvlText w:val="%5"/>
      <w:lvlJc w:val="left"/>
      <w:pPr>
        <w:tabs>
          <w:tab w:val="num" w:pos="4320"/>
        </w:tabs>
        <w:ind w:left="4320" w:hanging="72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23756DF"/>
    <w:multiLevelType w:val="hybridMultilevel"/>
    <w:tmpl w:val="3A86927A"/>
    <w:lvl w:ilvl="0" w:tplc="04090017">
      <w:start w:val="1"/>
      <w:numFmt w:val="lowerLetter"/>
      <w:lvlText w:val="%1)"/>
      <w:lvlJc w:val="left"/>
      <w:pPr>
        <w:ind w:left="1620" w:hanging="360"/>
      </w:pPr>
      <w:rPr>
        <w:b/>
        <w:bCs/>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8" w15:restartNumberingAfterBreak="0">
    <w:nsid w:val="254500E4"/>
    <w:multiLevelType w:val="hybridMultilevel"/>
    <w:tmpl w:val="9DAA1C7E"/>
    <w:lvl w:ilvl="0" w:tplc="0409000F">
      <w:start w:val="1"/>
      <w:numFmt w:val="decimal"/>
      <w:lvlText w:val="%1."/>
      <w:lvlJc w:val="left"/>
      <w:pPr>
        <w:ind w:left="1620" w:hanging="360"/>
      </w:p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9" w15:restartNumberingAfterBreak="0">
    <w:nsid w:val="266B1403"/>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392069"/>
    <w:multiLevelType w:val="hybridMultilevel"/>
    <w:tmpl w:val="ADFE60B2"/>
    <w:lvl w:ilvl="0" w:tplc="0409000F">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A140A7CE">
      <w:start w:val="1"/>
      <w:numFmt w:val="lowerRoman"/>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A1ACC9C8">
      <w:start w:val="3"/>
      <w:numFmt w:val="decimal"/>
      <w:lvlText w:val="%5"/>
      <w:lvlJc w:val="left"/>
      <w:pPr>
        <w:tabs>
          <w:tab w:val="num" w:pos="4320"/>
        </w:tabs>
        <w:ind w:left="4320" w:hanging="72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FB07667"/>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E54A41"/>
    <w:multiLevelType w:val="hybridMultilevel"/>
    <w:tmpl w:val="9DAA1C7E"/>
    <w:lvl w:ilvl="0" w:tplc="0409000F">
      <w:start w:val="1"/>
      <w:numFmt w:val="decimal"/>
      <w:lvlText w:val="%1."/>
      <w:lvlJc w:val="left"/>
      <w:pPr>
        <w:ind w:left="1620" w:hanging="360"/>
      </w:p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46E03844"/>
    <w:multiLevelType w:val="hybridMultilevel"/>
    <w:tmpl w:val="99D27D88"/>
    <w:lvl w:ilvl="0" w:tplc="0409000F">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7">
      <w:start w:val="1"/>
      <w:numFmt w:val="lowerLetter"/>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A1ACC9C8">
      <w:start w:val="3"/>
      <w:numFmt w:val="decimal"/>
      <w:lvlText w:val="%5"/>
      <w:lvlJc w:val="left"/>
      <w:pPr>
        <w:tabs>
          <w:tab w:val="num" w:pos="4320"/>
        </w:tabs>
        <w:ind w:left="4320" w:hanging="72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47926FEF"/>
    <w:multiLevelType w:val="hybridMultilevel"/>
    <w:tmpl w:val="DAF216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667B9"/>
    <w:multiLevelType w:val="hybridMultilevel"/>
    <w:tmpl w:val="9DAA1C7E"/>
    <w:lvl w:ilvl="0" w:tplc="0409000F">
      <w:start w:val="1"/>
      <w:numFmt w:val="decimal"/>
      <w:lvlText w:val="%1."/>
      <w:lvlJc w:val="left"/>
      <w:pPr>
        <w:ind w:left="360" w:hanging="360"/>
      </w:pPr>
    </w:lvl>
    <w:lvl w:ilvl="1" w:tplc="04090019">
      <w:start w:val="1"/>
      <w:numFmt w:val="lowerLetter"/>
      <w:lvlText w:val="%2."/>
      <w:lvlJc w:val="left"/>
      <w:pPr>
        <w:ind w:left="756" w:hanging="360"/>
      </w:pPr>
    </w:lvl>
    <w:lvl w:ilvl="2" w:tplc="0409001B" w:tentative="1">
      <w:start w:val="1"/>
      <w:numFmt w:val="lowerRoman"/>
      <w:lvlText w:val="%3."/>
      <w:lvlJc w:val="right"/>
      <w:pPr>
        <w:ind w:left="1476" w:hanging="180"/>
      </w:pPr>
    </w:lvl>
    <w:lvl w:ilvl="3" w:tplc="0409000F" w:tentative="1">
      <w:start w:val="1"/>
      <w:numFmt w:val="decimal"/>
      <w:lvlText w:val="%4."/>
      <w:lvlJc w:val="left"/>
      <w:pPr>
        <w:ind w:left="2196" w:hanging="360"/>
      </w:pPr>
    </w:lvl>
    <w:lvl w:ilvl="4" w:tplc="04090019" w:tentative="1">
      <w:start w:val="1"/>
      <w:numFmt w:val="lowerLetter"/>
      <w:lvlText w:val="%5."/>
      <w:lvlJc w:val="left"/>
      <w:pPr>
        <w:ind w:left="2916" w:hanging="360"/>
      </w:pPr>
    </w:lvl>
    <w:lvl w:ilvl="5" w:tplc="0409001B" w:tentative="1">
      <w:start w:val="1"/>
      <w:numFmt w:val="lowerRoman"/>
      <w:lvlText w:val="%6."/>
      <w:lvlJc w:val="right"/>
      <w:pPr>
        <w:ind w:left="3636" w:hanging="180"/>
      </w:pPr>
    </w:lvl>
    <w:lvl w:ilvl="6" w:tplc="0409000F" w:tentative="1">
      <w:start w:val="1"/>
      <w:numFmt w:val="decimal"/>
      <w:lvlText w:val="%7."/>
      <w:lvlJc w:val="left"/>
      <w:pPr>
        <w:ind w:left="4356" w:hanging="360"/>
      </w:pPr>
    </w:lvl>
    <w:lvl w:ilvl="7" w:tplc="04090019" w:tentative="1">
      <w:start w:val="1"/>
      <w:numFmt w:val="lowerLetter"/>
      <w:lvlText w:val="%8."/>
      <w:lvlJc w:val="left"/>
      <w:pPr>
        <w:ind w:left="5076" w:hanging="360"/>
      </w:pPr>
    </w:lvl>
    <w:lvl w:ilvl="8" w:tplc="0409001B" w:tentative="1">
      <w:start w:val="1"/>
      <w:numFmt w:val="lowerRoman"/>
      <w:lvlText w:val="%9."/>
      <w:lvlJc w:val="right"/>
      <w:pPr>
        <w:ind w:left="5796" w:hanging="180"/>
      </w:pPr>
    </w:lvl>
  </w:abstractNum>
  <w:abstractNum w:abstractNumId="16" w15:restartNumberingAfterBreak="0">
    <w:nsid w:val="4F3906B3"/>
    <w:multiLevelType w:val="hybridMultilevel"/>
    <w:tmpl w:val="9DAA1C7E"/>
    <w:lvl w:ilvl="0" w:tplc="0409000F">
      <w:start w:val="1"/>
      <w:numFmt w:val="decimal"/>
      <w:lvlText w:val="%1."/>
      <w:lvlJc w:val="left"/>
      <w:pPr>
        <w:ind w:left="360" w:hanging="360"/>
      </w:pPr>
    </w:lvl>
    <w:lvl w:ilvl="1" w:tplc="04090019">
      <w:start w:val="1"/>
      <w:numFmt w:val="lowerLetter"/>
      <w:lvlText w:val="%2."/>
      <w:lvlJc w:val="left"/>
      <w:pPr>
        <w:ind w:left="756" w:hanging="360"/>
      </w:pPr>
    </w:lvl>
    <w:lvl w:ilvl="2" w:tplc="0409001B" w:tentative="1">
      <w:start w:val="1"/>
      <w:numFmt w:val="lowerRoman"/>
      <w:lvlText w:val="%3."/>
      <w:lvlJc w:val="right"/>
      <w:pPr>
        <w:ind w:left="1476" w:hanging="180"/>
      </w:pPr>
    </w:lvl>
    <w:lvl w:ilvl="3" w:tplc="0409000F" w:tentative="1">
      <w:start w:val="1"/>
      <w:numFmt w:val="decimal"/>
      <w:lvlText w:val="%4."/>
      <w:lvlJc w:val="left"/>
      <w:pPr>
        <w:ind w:left="2196" w:hanging="360"/>
      </w:pPr>
    </w:lvl>
    <w:lvl w:ilvl="4" w:tplc="04090019" w:tentative="1">
      <w:start w:val="1"/>
      <w:numFmt w:val="lowerLetter"/>
      <w:lvlText w:val="%5."/>
      <w:lvlJc w:val="left"/>
      <w:pPr>
        <w:ind w:left="2916" w:hanging="360"/>
      </w:pPr>
    </w:lvl>
    <w:lvl w:ilvl="5" w:tplc="0409001B" w:tentative="1">
      <w:start w:val="1"/>
      <w:numFmt w:val="lowerRoman"/>
      <w:lvlText w:val="%6."/>
      <w:lvlJc w:val="right"/>
      <w:pPr>
        <w:ind w:left="3636" w:hanging="180"/>
      </w:pPr>
    </w:lvl>
    <w:lvl w:ilvl="6" w:tplc="0409000F" w:tentative="1">
      <w:start w:val="1"/>
      <w:numFmt w:val="decimal"/>
      <w:lvlText w:val="%7."/>
      <w:lvlJc w:val="left"/>
      <w:pPr>
        <w:ind w:left="4356" w:hanging="360"/>
      </w:pPr>
    </w:lvl>
    <w:lvl w:ilvl="7" w:tplc="04090019" w:tentative="1">
      <w:start w:val="1"/>
      <w:numFmt w:val="lowerLetter"/>
      <w:lvlText w:val="%8."/>
      <w:lvlJc w:val="left"/>
      <w:pPr>
        <w:ind w:left="5076" w:hanging="360"/>
      </w:pPr>
    </w:lvl>
    <w:lvl w:ilvl="8" w:tplc="0409001B" w:tentative="1">
      <w:start w:val="1"/>
      <w:numFmt w:val="lowerRoman"/>
      <w:lvlText w:val="%9."/>
      <w:lvlJc w:val="right"/>
      <w:pPr>
        <w:ind w:left="5796" w:hanging="180"/>
      </w:pPr>
    </w:lvl>
  </w:abstractNum>
  <w:abstractNum w:abstractNumId="17" w15:restartNumberingAfterBreak="0">
    <w:nsid w:val="530D72C5"/>
    <w:multiLevelType w:val="hybridMultilevel"/>
    <w:tmpl w:val="9DAA1C7E"/>
    <w:lvl w:ilvl="0" w:tplc="0409000F">
      <w:start w:val="1"/>
      <w:numFmt w:val="decimal"/>
      <w:lvlText w:val="%1."/>
      <w:lvlJc w:val="left"/>
      <w:pPr>
        <w:ind w:left="360" w:hanging="360"/>
      </w:pPr>
    </w:lvl>
    <w:lvl w:ilvl="1" w:tplc="04090019">
      <w:start w:val="1"/>
      <w:numFmt w:val="lowerLetter"/>
      <w:lvlText w:val="%2."/>
      <w:lvlJc w:val="left"/>
      <w:pPr>
        <w:ind w:left="756" w:hanging="360"/>
      </w:pPr>
    </w:lvl>
    <w:lvl w:ilvl="2" w:tplc="0409001B" w:tentative="1">
      <w:start w:val="1"/>
      <w:numFmt w:val="lowerRoman"/>
      <w:lvlText w:val="%3."/>
      <w:lvlJc w:val="right"/>
      <w:pPr>
        <w:ind w:left="1476" w:hanging="180"/>
      </w:pPr>
    </w:lvl>
    <w:lvl w:ilvl="3" w:tplc="0409000F" w:tentative="1">
      <w:start w:val="1"/>
      <w:numFmt w:val="decimal"/>
      <w:lvlText w:val="%4."/>
      <w:lvlJc w:val="left"/>
      <w:pPr>
        <w:ind w:left="2196" w:hanging="360"/>
      </w:pPr>
    </w:lvl>
    <w:lvl w:ilvl="4" w:tplc="04090019" w:tentative="1">
      <w:start w:val="1"/>
      <w:numFmt w:val="lowerLetter"/>
      <w:lvlText w:val="%5."/>
      <w:lvlJc w:val="left"/>
      <w:pPr>
        <w:ind w:left="2916" w:hanging="360"/>
      </w:pPr>
    </w:lvl>
    <w:lvl w:ilvl="5" w:tplc="0409001B" w:tentative="1">
      <w:start w:val="1"/>
      <w:numFmt w:val="lowerRoman"/>
      <w:lvlText w:val="%6."/>
      <w:lvlJc w:val="right"/>
      <w:pPr>
        <w:ind w:left="3636" w:hanging="180"/>
      </w:pPr>
    </w:lvl>
    <w:lvl w:ilvl="6" w:tplc="0409000F" w:tentative="1">
      <w:start w:val="1"/>
      <w:numFmt w:val="decimal"/>
      <w:lvlText w:val="%7."/>
      <w:lvlJc w:val="left"/>
      <w:pPr>
        <w:ind w:left="4356" w:hanging="360"/>
      </w:pPr>
    </w:lvl>
    <w:lvl w:ilvl="7" w:tplc="04090019" w:tentative="1">
      <w:start w:val="1"/>
      <w:numFmt w:val="lowerLetter"/>
      <w:lvlText w:val="%8."/>
      <w:lvlJc w:val="left"/>
      <w:pPr>
        <w:ind w:left="5076" w:hanging="360"/>
      </w:pPr>
    </w:lvl>
    <w:lvl w:ilvl="8" w:tplc="0409001B" w:tentative="1">
      <w:start w:val="1"/>
      <w:numFmt w:val="lowerRoman"/>
      <w:lvlText w:val="%9."/>
      <w:lvlJc w:val="right"/>
      <w:pPr>
        <w:ind w:left="5796" w:hanging="180"/>
      </w:pPr>
    </w:lvl>
  </w:abstractNum>
  <w:abstractNum w:abstractNumId="18" w15:restartNumberingAfterBreak="0">
    <w:nsid w:val="538E39BE"/>
    <w:multiLevelType w:val="hybridMultilevel"/>
    <w:tmpl w:val="BE6856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05147C1"/>
    <w:multiLevelType w:val="hybridMultilevel"/>
    <w:tmpl w:val="E0BE8E90"/>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91327A"/>
    <w:multiLevelType w:val="multilevel"/>
    <w:tmpl w:val="4A5CFF2A"/>
    <w:lvl w:ilvl="0">
      <w:start w:val="100"/>
      <w:numFmt w:val="decimal"/>
      <w:lvlText w:val="%1"/>
      <w:lvlJc w:val="left"/>
      <w:pPr>
        <w:ind w:left="795" w:hanging="795"/>
      </w:pPr>
      <w:rPr>
        <w:rFonts w:hint="default"/>
      </w:rPr>
    </w:lvl>
    <w:lvl w:ilvl="1">
      <w:start w:val="150"/>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C40E40"/>
    <w:multiLevelType w:val="hybridMultilevel"/>
    <w:tmpl w:val="BCF46466"/>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 w15:restartNumberingAfterBreak="0">
    <w:nsid w:val="7D586499"/>
    <w:multiLevelType w:val="hybridMultilevel"/>
    <w:tmpl w:val="1548BF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6BC27ACC">
      <w:start w:val="3"/>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7"/>
  </w:num>
  <w:num w:numId="5">
    <w:abstractNumId w:val="15"/>
  </w:num>
  <w:num w:numId="6">
    <w:abstractNumId w:val="1"/>
  </w:num>
  <w:num w:numId="7">
    <w:abstractNumId w:val="10"/>
  </w:num>
  <w:num w:numId="8">
    <w:abstractNumId w:val="6"/>
  </w:num>
  <w:num w:numId="9">
    <w:abstractNumId w:val="22"/>
  </w:num>
  <w:num w:numId="10">
    <w:abstractNumId w:val="14"/>
  </w:num>
  <w:num w:numId="11">
    <w:abstractNumId w:val="9"/>
  </w:num>
  <w:num w:numId="12">
    <w:abstractNumId w:val="19"/>
  </w:num>
  <w:num w:numId="13">
    <w:abstractNumId w:val="18"/>
  </w:num>
  <w:num w:numId="14">
    <w:abstractNumId w:val="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6"/>
  </w:num>
  <w:num w:numId="18">
    <w:abstractNumId w:val="21"/>
  </w:num>
  <w:num w:numId="19">
    <w:abstractNumId w:val="11"/>
  </w:num>
  <w:num w:numId="20">
    <w:abstractNumId w:val="20"/>
  </w:num>
  <w:num w:numId="21">
    <w:abstractNumId w:val="2"/>
  </w:num>
  <w:num w:numId="22">
    <w:abstractNumId w:val="2"/>
  </w:num>
  <w:num w:numId="23">
    <w:abstractNumId w:val="2"/>
  </w:num>
  <w:num w:numId="24">
    <w:abstractNumId w:val="17"/>
  </w:num>
  <w:num w:numId="25">
    <w:abstractNumId w:val="0"/>
  </w:num>
  <w:num w:numId="26">
    <w:abstractNumId w:val="2"/>
  </w:num>
  <w:num w:numId="27">
    <w:abstractNumId w:val="13"/>
  </w:num>
  <w:num w:numId="2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0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DA5"/>
    <w:rsid w:val="00004C54"/>
    <w:rsid w:val="00005825"/>
    <w:rsid w:val="000111F6"/>
    <w:rsid w:val="000358ED"/>
    <w:rsid w:val="0004352F"/>
    <w:rsid w:val="00043E13"/>
    <w:rsid w:val="00045D9A"/>
    <w:rsid w:val="0007066D"/>
    <w:rsid w:val="0007165B"/>
    <w:rsid w:val="00074D4F"/>
    <w:rsid w:val="0007637D"/>
    <w:rsid w:val="00077E2A"/>
    <w:rsid w:val="00082326"/>
    <w:rsid w:val="00082C96"/>
    <w:rsid w:val="00084A7F"/>
    <w:rsid w:val="00085BFE"/>
    <w:rsid w:val="000871D0"/>
    <w:rsid w:val="00087DD4"/>
    <w:rsid w:val="00090D07"/>
    <w:rsid w:val="000934AD"/>
    <w:rsid w:val="00093DFC"/>
    <w:rsid w:val="00093E6C"/>
    <w:rsid w:val="000942D7"/>
    <w:rsid w:val="000C0F0B"/>
    <w:rsid w:val="000C371E"/>
    <w:rsid w:val="000C7AE1"/>
    <w:rsid w:val="000E11EF"/>
    <w:rsid w:val="000E142A"/>
    <w:rsid w:val="000E3681"/>
    <w:rsid w:val="000E52BA"/>
    <w:rsid w:val="000E6D93"/>
    <w:rsid w:val="000F22BB"/>
    <w:rsid w:val="00110EFD"/>
    <w:rsid w:val="00113B90"/>
    <w:rsid w:val="00136C86"/>
    <w:rsid w:val="00152194"/>
    <w:rsid w:val="0015541F"/>
    <w:rsid w:val="00157A85"/>
    <w:rsid w:val="00172BFB"/>
    <w:rsid w:val="00174377"/>
    <w:rsid w:val="0017640E"/>
    <w:rsid w:val="00177D37"/>
    <w:rsid w:val="00182D83"/>
    <w:rsid w:val="00184176"/>
    <w:rsid w:val="00186B30"/>
    <w:rsid w:val="00195399"/>
    <w:rsid w:val="001A17E3"/>
    <w:rsid w:val="001A63E5"/>
    <w:rsid w:val="001B0F38"/>
    <w:rsid w:val="001D0B95"/>
    <w:rsid w:val="001D27B9"/>
    <w:rsid w:val="001D578D"/>
    <w:rsid w:val="0020525B"/>
    <w:rsid w:val="00210AC8"/>
    <w:rsid w:val="00212040"/>
    <w:rsid w:val="0023042E"/>
    <w:rsid w:val="0024402C"/>
    <w:rsid w:val="00244E8B"/>
    <w:rsid w:val="00252C83"/>
    <w:rsid w:val="00270640"/>
    <w:rsid w:val="00271455"/>
    <w:rsid w:val="00276DAC"/>
    <w:rsid w:val="002848F8"/>
    <w:rsid w:val="002861FB"/>
    <w:rsid w:val="00293E11"/>
    <w:rsid w:val="002951DF"/>
    <w:rsid w:val="002A0276"/>
    <w:rsid w:val="002A07C8"/>
    <w:rsid w:val="002A3343"/>
    <w:rsid w:val="002A3DD7"/>
    <w:rsid w:val="002B356C"/>
    <w:rsid w:val="002C0518"/>
    <w:rsid w:val="002C05D6"/>
    <w:rsid w:val="002D002C"/>
    <w:rsid w:val="002D101B"/>
    <w:rsid w:val="002D258F"/>
    <w:rsid w:val="002E1588"/>
    <w:rsid w:val="002F0CDC"/>
    <w:rsid w:val="003003C4"/>
    <w:rsid w:val="003049E3"/>
    <w:rsid w:val="00325282"/>
    <w:rsid w:val="00325887"/>
    <w:rsid w:val="00335D14"/>
    <w:rsid w:val="00342590"/>
    <w:rsid w:val="00347A99"/>
    <w:rsid w:val="00350BDA"/>
    <w:rsid w:val="003604E0"/>
    <w:rsid w:val="00366A29"/>
    <w:rsid w:val="003705A1"/>
    <w:rsid w:val="003714A4"/>
    <w:rsid w:val="0037300B"/>
    <w:rsid w:val="00381406"/>
    <w:rsid w:val="0038178B"/>
    <w:rsid w:val="0038257A"/>
    <w:rsid w:val="00390CAF"/>
    <w:rsid w:val="0039658F"/>
    <w:rsid w:val="003C607C"/>
    <w:rsid w:val="003F274B"/>
    <w:rsid w:val="00407C0A"/>
    <w:rsid w:val="004134C0"/>
    <w:rsid w:val="00416EE9"/>
    <w:rsid w:val="00417CF8"/>
    <w:rsid w:val="0042044E"/>
    <w:rsid w:val="004207A6"/>
    <w:rsid w:val="00424920"/>
    <w:rsid w:val="00431814"/>
    <w:rsid w:val="00442329"/>
    <w:rsid w:val="0044470E"/>
    <w:rsid w:val="00450332"/>
    <w:rsid w:val="00451F0C"/>
    <w:rsid w:val="00452122"/>
    <w:rsid w:val="00453A52"/>
    <w:rsid w:val="00461B68"/>
    <w:rsid w:val="0046618A"/>
    <w:rsid w:val="0047127E"/>
    <w:rsid w:val="00472B4E"/>
    <w:rsid w:val="0047695F"/>
    <w:rsid w:val="00486061"/>
    <w:rsid w:val="00493B7F"/>
    <w:rsid w:val="00493FBA"/>
    <w:rsid w:val="00496F12"/>
    <w:rsid w:val="004A2A4C"/>
    <w:rsid w:val="004A56A7"/>
    <w:rsid w:val="004B78AB"/>
    <w:rsid w:val="004C0285"/>
    <w:rsid w:val="004C0DB8"/>
    <w:rsid w:val="004C48CD"/>
    <w:rsid w:val="004C7D30"/>
    <w:rsid w:val="004D366A"/>
    <w:rsid w:val="004F4144"/>
    <w:rsid w:val="00501896"/>
    <w:rsid w:val="005124CD"/>
    <w:rsid w:val="00516E43"/>
    <w:rsid w:val="00524BC3"/>
    <w:rsid w:val="00524D51"/>
    <w:rsid w:val="005259E1"/>
    <w:rsid w:val="00534843"/>
    <w:rsid w:val="00540B9D"/>
    <w:rsid w:val="00565746"/>
    <w:rsid w:val="0057626D"/>
    <w:rsid w:val="005846A1"/>
    <w:rsid w:val="00584EE9"/>
    <w:rsid w:val="005916CA"/>
    <w:rsid w:val="00592D19"/>
    <w:rsid w:val="005A3676"/>
    <w:rsid w:val="005A3A77"/>
    <w:rsid w:val="005A57E4"/>
    <w:rsid w:val="005A5B13"/>
    <w:rsid w:val="005B2CA2"/>
    <w:rsid w:val="005C6008"/>
    <w:rsid w:val="005D4BE5"/>
    <w:rsid w:val="005D7B80"/>
    <w:rsid w:val="006014EB"/>
    <w:rsid w:val="006031BF"/>
    <w:rsid w:val="00611BB1"/>
    <w:rsid w:val="00621B89"/>
    <w:rsid w:val="006234BD"/>
    <w:rsid w:val="00625816"/>
    <w:rsid w:val="00630D12"/>
    <w:rsid w:val="006368F2"/>
    <w:rsid w:val="00637D25"/>
    <w:rsid w:val="006400B5"/>
    <w:rsid w:val="0066344D"/>
    <w:rsid w:val="00671A93"/>
    <w:rsid w:val="0068619C"/>
    <w:rsid w:val="00692519"/>
    <w:rsid w:val="0069699F"/>
    <w:rsid w:val="00696F1A"/>
    <w:rsid w:val="00697BE8"/>
    <w:rsid w:val="006A38AE"/>
    <w:rsid w:val="006B533A"/>
    <w:rsid w:val="006C7477"/>
    <w:rsid w:val="006D6812"/>
    <w:rsid w:val="006D6C09"/>
    <w:rsid w:val="006E1A4C"/>
    <w:rsid w:val="006F021F"/>
    <w:rsid w:val="00703E0D"/>
    <w:rsid w:val="007115AF"/>
    <w:rsid w:val="007221BB"/>
    <w:rsid w:val="007231BA"/>
    <w:rsid w:val="00727558"/>
    <w:rsid w:val="00731677"/>
    <w:rsid w:val="00750C2C"/>
    <w:rsid w:val="0075687F"/>
    <w:rsid w:val="0076261C"/>
    <w:rsid w:val="0076297E"/>
    <w:rsid w:val="00763688"/>
    <w:rsid w:val="00765D3F"/>
    <w:rsid w:val="00781C09"/>
    <w:rsid w:val="007839FC"/>
    <w:rsid w:val="00790E41"/>
    <w:rsid w:val="00791574"/>
    <w:rsid w:val="0079299A"/>
    <w:rsid w:val="007A01A2"/>
    <w:rsid w:val="007B31CD"/>
    <w:rsid w:val="007C12B5"/>
    <w:rsid w:val="007D4A97"/>
    <w:rsid w:val="007D7683"/>
    <w:rsid w:val="007E7D07"/>
    <w:rsid w:val="007F529E"/>
    <w:rsid w:val="008034CB"/>
    <w:rsid w:val="00806194"/>
    <w:rsid w:val="0081188D"/>
    <w:rsid w:val="00813C6A"/>
    <w:rsid w:val="00816BA4"/>
    <w:rsid w:val="0082108C"/>
    <w:rsid w:val="00821675"/>
    <w:rsid w:val="00825E35"/>
    <w:rsid w:val="00826C92"/>
    <w:rsid w:val="0082759E"/>
    <w:rsid w:val="00843C21"/>
    <w:rsid w:val="008613A1"/>
    <w:rsid w:val="00864502"/>
    <w:rsid w:val="0087170C"/>
    <w:rsid w:val="008838BC"/>
    <w:rsid w:val="00883CAD"/>
    <w:rsid w:val="00890A34"/>
    <w:rsid w:val="008A22CB"/>
    <w:rsid w:val="008C14FD"/>
    <w:rsid w:val="008C1EC1"/>
    <w:rsid w:val="008C43C3"/>
    <w:rsid w:val="008E0732"/>
    <w:rsid w:val="008E58D9"/>
    <w:rsid w:val="008F1199"/>
    <w:rsid w:val="008F76D1"/>
    <w:rsid w:val="00911921"/>
    <w:rsid w:val="00911F31"/>
    <w:rsid w:val="00912535"/>
    <w:rsid w:val="00917469"/>
    <w:rsid w:val="009238AF"/>
    <w:rsid w:val="009345F1"/>
    <w:rsid w:val="00944067"/>
    <w:rsid w:val="009503A5"/>
    <w:rsid w:val="00955C0E"/>
    <w:rsid w:val="009640F9"/>
    <w:rsid w:val="00964FAB"/>
    <w:rsid w:val="00984057"/>
    <w:rsid w:val="00986E97"/>
    <w:rsid w:val="00994B56"/>
    <w:rsid w:val="0099732D"/>
    <w:rsid w:val="009A214A"/>
    <w:rsid w:val="009B19C4"/>
    <w:rsid w:val="009B5F9B"/>
    <w:rsid w:val="009C1910"/>
    <w:rsid w:val="009C36E6"/>
    <w:rsid w:val="009C3728"/>
    <w:rsid w:val="009D453D"/>
    <w:rsid w:val="009D5580"/>
    <w:rsid w:val="009E1A99"/>
    <w:rsid w:val="009F1848"/>
    <w:rsid w:val="009F45E1"/>
    <w:rsid w:val="009F6DA5"/>
    <w:rsid w:val="00A06307"/>
    <w:rsid w:val="00A11469"/>
    <w:rsid w:val="00A14099"/>
    <w:rsid w:val="00A152B1"/>
    <w:rsid w:val="00A211B8"/>
    <w:rsid w:val="00A24141"/>
    <w:rsid w:val="00A255B6"/>
    <w:rsid w:val="00A26D60"/>
    <w:rsid w:val="00A3094E"/>
    <w:rsid w:val="00A30E16"/>
    <w:rsid w:val="00A30F06"/>
    <w:rsid w:val="00A3477C"/>
    <w:rsid w:val="00A52C05"/>
    <w:rsid w:val="00A53DE8"/>
    <w:rsid w:val="00A87A77"/>
    <w:rsid w:val="00AA0097"/>
    <w:rsid w:val="00AA02C6"/>
    <w:rsid w:val="00AC0020"/>
    <w:rsid w:val="00AC522D"/>
    <w:rsid w:val="00AD21DE"/>
    <w:rsid w:val="00AE5A1F"/>
    <w:rsid w:val="00AF0E60"/>
    <w:rsid w:val="00AF5CEA"/>
    <w:rsid w:val="00B01213"/>
    <w:rsid w:val="00B0122E"/>
    <w:rsid w:val="00B01FD0"/>
    <w:rsid w:val="00B026A9"/>
    <w:rsid w:val="00B0368D"/>
    <w:rsid w:val="00B10656"/>
    <w:rsid w:val="00B12236"/>
    <w:rsid w:val="00B345AD"/>
    <w:rsid w:val="00B4174A"/>
    <w:rsid w:val="00B42B3E"/>
    <w:rsid w:val="00B42F79"/>
    <w:rsid w:val="00B51DCF"/>
    <w:rsid w:val="00B54F46"/>
    <w:rsid w:val="00B61237"/>
    <w:rsid w:val="00B61477"/>
    <w:rsid w:val="00B64ABC"/>
    <w:rsid w:val="00B66F95"/>
    <w:rsid w:val="00B72DA6"/>
    <w:rsid w:val="00B81CD5"/>
    <w:rsid w:val="00B84788"/>
    <w:rsid w:val="00B86629"/>
    <w:rsid w:val="00B91897"/>
    <w:rsid w:val="00B93DE8"/>
    <w:rsid w:val="00B94FF2"/>
    <w:rsid w:val="00BB350F"/>
    <w:rsid w:val="00BB3594"/>
    <w:rsid w:val="00BB4CC0"/>
    <w:rsid w:val="00BB5096"/>
    <w:rsid w:val="00BB7908"/>
    <w:rsid w:val="00BC1FF1"/>
    <w:rsid w:val="00BC442B"/>
    <w:rsid w:val="00BD7F25"/>
    <w:rsid w:val="00BE41DC"/>
    <w:rsid w:val="00BE6845"/>
    <w:rsid w:val="00BF0BBF"/>
    <w:rsid w:val="00BF6C6D"/>
    <w:rsid w:val="00C02015"/>
    <w:rsid w:val="00C0307F"/>
    <w:rsid w:val="00C0749E"/>
    <w:rsid w:val="00C10972"/>
    <w:rsid w:val="00C14787"/>
    <w:rsid w:val="00C15AEA"/>
    <w:rsid w:val="00C20D23"/>
    <w:rsid w:val="00C35E38"/>
    <w:rsid w:val="00C52422"/>
    <w:rsid w:val="00C52BA6"/>
    <w:rsid w:val="00C56C13"/>
    <w:rsid w:val="00C600C7"/>
    <w:rsid w:val="00C61594"/>
    <w:rsid w:val="00C61D6C"/>
    <w:rsid w:val="00C61E42"/>
    <w:rsid w:val="00C66152"/>
    <w:rsid w:val="00C72F7C"/>
    <w:rsid w:val="00C75B11"/>
    <w:rsid w:val="00C75C2A"/>
    <w:rsid w:val="00C808D5"/>
    <w:rsid w:val="00C86870"/>
    <w:rsid w:val="00C91038"/>
    <w:rsid w:val="00C940F0"/>
    <w:rsid w:val="00CB2864"/>
    <w:rsid w:val="00CC334F"/>
    <w:rsid w:val="00CC5B60"/>
    <w:rsid w:val="00CD5A62"/>
    <w:rsid w:val="00CD62B6"/>
    <w:rsid w:val="00CE1878"/>
    <w:rsid w:val="00CE78C3"/>
    <w:rsid w:val="00CF562E"/>
    <w:rsid w:val="00CF741A"/>
    <w:rsid w:val="00D03E2B"/>
    <w:rsid w:val="00D04013"/>
    <w:rsid w:val="00D14B92"/>
    <w:rsid w:val="00D15E47"/>
    <w:rsid w:val="00D179F6"/>
    <w:rsid w:val="00D244CF"/>
    <w:rsid w:val="00D42334"/>
    <w:rsid w:val="00D60295"/>
    <w:rsid w:val="00D610C2"/>
    <w:rsid w:val="00D63F12"/>
    <w:rsid w:val="00D76A53"/>
    <w:rsid w:val="00D77E04"/>
    <w:rsid w:val="00D8127B"/>
    <w:rsid w:val="00D82B8D"/>
    <w:rsid w:val="00D9380B"/>
    <w:rsid w:val="00DA3BFC"/>
    <w:rsid w:val="00DC06C0"/>
    <w:rsid w:val="00DC4450"/>
    <w:rsid w:val="00DD21DE"/>
    <w:rsid w:val="00DE25A7"/>
    <w:rsid w:val="00DF41FA"/>
    <w:rsid w:val="00E040FA"/>
    <w:rsid w:val="00E05B93"/>
    <w:rsid w:val="00E063FD"/>
    <w:rsid w:val="00E15BBE"/>
    <w:rsid w:val="00E16CC9"/>
    <w:rsid w:val="00E212F8"/>
    <w:rsid w:val="00E22A0F"/>
    <w:rsid w:val="00E30310"/>
    <w:rsid w:val="00E36BDB"/>
    <w:rsid w:val="00E36EA3"/>
    <w:rsid w:val="00E43C3E"/>
    <w:rsid w:val="00E53EDB"/>
    <w:rsid w:val="00E5675A"/>
    <w:rsid w:val="00E75246"/>
    <w:rsid w:val="00E76CCE"/>
    <w:rsid w:val="00E83E56"/>
    <w:rsid w:val="00E853AD"/>
    <w:rsid w:val="00E900D7"/>
    <w:rsid w:val="00E93B69"/>
    <w:rsid w:val="00EA3D90"/>
    <w:rsid w:val="00EA5590"/>
    <w:rsid w:val="00EC25DC"/>
    <w:rsid w:val="00EC3303"/>
    <w:rsid w:val="00EC3484"/>
    <w:rsid w:val="00ED336F"/>
    <w:rsid w:val="00ED3A71"/>
    <w:rsid w:val="00ED716A"/>
    <w:rsid w:val="00EF1EF5"/>
    <w:rsid w:val="00EF4DD3"/>
    <w:rsid w:val="00F06C1F"/>
    <w:rsid w:val="00F23E53"/>
    <w:rsid w:val="00F24EA2"/>
    <w:rsid w:val="00F36F6A"/>
    <w:rsid w:val="00F5521C"/>
    <w:rsid w:val="00F563A9"/>
    <w:rsid w:val="00F567AC"/>
    <w:rsid w:val="00F636A7"/>
    <w:rsid w:val="00F76C29"/>
    <w:rsid w:val="00F90E74"/>
    <w:rsid w:val="00F9454D"/>
    <w:rsid w:val="00F97994"/>
    <w:rsid w:val="00FA1335"/>
    <w:rsid w:val="00FB0C80"/>
    <w:rsid w:val="00FB13AB"/>
    <w:rsid w:val="00FB3C1B"/>
    <w:rsid w:val="00FB3CA4"/>
    <w:rsid w:val="00FB6A48"/>
    <w:rsid w:val="00FC6259"/>
    <w:rsid w:val="00FD4D99"/>
    <w:rsid w:val="00FD781F"/>
    <w:rsid w:val="00FE0525"/>
    <w:rsid w:val="00FE2E33"/>
    <w:rsid w:val="00FE6766"/>
    <w:rsid w:val="00FE755A"/>
    <w:rsid w:val="00FF03C1"/>
    <w:rsid w:val="00FF0689"/>
    <w:rsid w:val="00FF4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F9E64546-1F83-4658-8BDB-DF5F78E0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DA5"/>
    <w:rPr>
      <w:rFonts w:ascii="Times New Roman" w:eastAsia="Times New Roman" w:hAnsi="Times New Roman" w:cs="Times New Roman"/>
    </w:rPr>
  </w:style>
  <w:style w:type="paragraph" w:styleId="Heading1">
    <w:name w:val="heading 1"/>
    <w:basedOn w:val="Normal"/>
    <w:next w:val="Normal"/>
    <w:link w:val="Heading1Char"/>
    <w:qFormat/>
    <w:rsid w:val="00B4174A"/>
    <w:pPr>
      <w:keepNext/>
      <w:keepLines/>
      <w:numPr>
        <w:numId w:val="2"/>
      </w:numPr>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B4174A"/>
    <w:pPr>
      <w:keepNext/>
      <w:keepLines/>
      <w:numPr>
        <w:ilvl w:val="1"/>
        <w:numId w:val="2"/>
      </w:numPr>
      <w:spacing w:before="200" w:line="276" w:lineRule="auto"/>
      <w:outlineLvl w:val="1"/>
    </w:pPr>
    <w:rPr>
      <w:rFonts w:ascii="Cambria" w:hAnsi="Cambria"/>
      <w:b/>
      <w:bCs/>
      <w:color w:val="4F81BD"/>
      <w:sz w:val="26"/>
      <w:szCs w:val="26"/>
    </w:rPr>
  </w:style>
  <w:style w:type="paragraph" w:styleId="Heading3">
    <w:name w:val="heading 3"/>
    <w:basedOn w:val="Normal"/>
    <w:next w:val="Normal"/>
    <w:link w:val="Heading3Char"/>
    <w:unhideWhenUsed/>
    <w:qFormat/>
    <w:rsid w:val="00B4174A"/>
    <w:pPr>
      <w:keepNext/>
      <w:keepLines/>
      <w:numPr>
        <w:ilvl w:val="2"/>
        <w:numId w:val="2"/>
      </w:numPr>
      <w:spacing w:before="200" w:line="276" w:lineRule="auto"/>
      <w:outlineLvl w:val="2"/>
    </w:pPr>
    <w:rPr>
      <w:rFonts w:ascii="Cambria" w:hAnsi="Cambria"/>
      <w:b/>
      <w:bCs/>
      <w:color w:val="4F81BD"/>
      <w:sz w:val="22"/>
      <w:szCs w:val="22"/>
    </w:rPr>
  </w:style>
  <w:style w:type="paragraph" w:styleId="Heading4">
    <w:name w:val="heading 4"/>
    <w:basedOn w:val="Normal"/>
    <w:next w:val="Normal"/>
    <w:link w:val="Heading4Char"/>
    <w:unhideWhenUsed/>
    <w:qFormat/>
    <w:rsid w:val="00B4174A"/>
    <w:pPr>
      <w:keepNext/>
      <w:keepLines/>
      <w:numPr>
        <w:ilvl w:val="3"/>
        <w:numId w:val="2"/>
      </w:numPr>
      <w:spacing w:before="200" w:line="276" w:lineRule="auto"/>
      <w:outlineLvl w:val="3"/>
    </w:pPr>
    <w:rPr>
      <w:rFonts w:ascii="Cambria" w:hAnsi="Cambria"/>
      <w:b/>
      <w:bCs/>
      <w:i/>
      <w:iCs/>
      <w:color w:val="4F81BD"/>
      <w:sz w:val="22"/>
      <w:szCs w:val="22"/>
    </w:rPr>
  </w:style>
  <w:style w:type="paragraph" w:styleId="Heading5">
    <w:name w:val="heading 5"/>
    <w:basedOn w:val="Normal"/>
    <w:next w:val="Normal"/>
    <w:link w:val="Heading5Char"/>
    <w:uiPriority w:val="9"/>
    <w:semiHidden/>
    <w:unhideWhenUsed/>
    <w:qFormat/>
    <w:rsid w:val="00B4174A"/>
    <w:pPr>
      <w:keepNext/>
      <w:keepLines/>
      <w:numPr>
        <w:ilvl w:val="4"/>
        <w:numId w:val="2"/>
      </w:numPr>
      <w:spacing w:before="200" w:line="276" w:lineRule="auto"/>
      <w:outlineLvl w:val="4"/>
    </w:pPr>
    <w:rPr>
      <w:rFonts w:ascii="Cambria" w:hAnsi="Cambria"/>
      <w:color w:val="243F60"/>
      <w:sz w:val="22"/>
      <w:szCs w:val="22"/>
    </w:rPr>
  </w:style>
  <w:style w:type="paragraph" w:styleId="Heading6">
    <w:name w:val="heading 6"/>
    <w:basedOn w:val="Normal"/>
    <w:next w:val="Normal"/>
    <w:link w:val="Heading6Char"/>
    <w:uiPriority w:val="9"/>
    <w:semiHidden/>
    <w:unhideWhenUsed/>
    <w:qFormat/>
    <w:rsid w:val="00B4174A"/>
    <w:pPr>
      <w:keepNext/>
      <w:keepLines/>
      <w:numPr>
        <w:ilvl w:val="5"/>
        <w:numId w:val="2"/>
      </w:numPr>
      <w:spacing w:before="200" w:line="276" w:lineRule="auto"/>
      <w:outlineLvl w:val="5"/>
    </w:pPr>
    <w:rPr>
      <w:rFonts w:ascii="Cambria" w:hAnsi="Cambria"/>
      <w:i/>
      <w:iCs/>
      <w:color w:val="243F60"/>
      <w:sz w:val="22"/>
      <w:szCs w:val="22"/>
    </w:rPr>
  </w:style>
  <w:style w:type="paragraph" w:styleId="Heading7">
    <w:name w:val="heading 7"/>
    <w:basedOn w:val="Normal"/>
    <w:next w:val="Normal"/>
    <w:link w:val="Heading7Char"/>
    <w:uiPriority w:val="9"/>
    <w:semiHidden/>
    <w:unhideWhenUsed/>
    <w:qFormat/>
    <w:rsid w:val="00B4174A"/>
    <w:pPr>
      <w:keepNext/>
      <w:keepLines/>
      <w:numPr>
        <w:ilvl w:val="6"/>
        <w:numId w:val="2"/>
      </w:numPr>
      <w:spacing w:before="200" w:line="276" w:lineRule="auto"/>
      <w:outlineLvl w:val="6"/>
    </w:pPr>
    <w:rPr>
      <w:rFonts w:ascii="Cambria" w:hAnsi="Cambria"/>
      <w:i/>
      <w:iCs/>
      <w:color w:val="404040"/>
      <w:sz w:val="22"/>
      <w:szCs w:val="22"/>
    </w:rPr>
  </w:style>
  <w:style w:type="paragraph" w:styleId="Heading8">
    <w:name w:val="heading 8"/>
    <w:basedOn w:val="Normal"/>
    <w:next w:val="Normal"/>
    <w:link w:val="Heading8Char"/>
    <w:uiPriority w:val="9"/>
    <w:semiHidden/>
    <w:unhideWhenUsed/>
    <w:qFormat/>
    <w:rsid w:val="00B4174A"/>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
    <w:semiHidden/>
    <w:unhideWhenUsed/>
    <w:qFormat/>
    <w:rsid w:val="00B4174A"/>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6DA5"/>
    <w:pPr>
      <w:widowControl w:val="0"/>
      <w:autoSpaceDE w:val="0"/>
      <w:autoSpaceDN w:val="0"/>
      <w:adjustRightInd w:val="0"/>
    </w:pPr>
    <w:rPr>
      <w:rFonts w:ascii="Times New Roman" w:eastAsia="Times New Roman" w:hAnsi="Times New Roman" w:cs="Times New Roman"/>
      <w:color w:val="000000"/>
      <w:sz w:val="24"/>
      <w:szCs w:val="24"/>
    </w:rPr>
  </w:style>
  <w:style w:type="paragraph" w:customStyle="1" w:styleId="CM54">
    <w:name w:val="CM54"/>
    <w:basedOn w:val="Default"/>
    <w:next w:val="Default"/>
    <w:rsid w:val="009F6DA5"/>
    <w:pPr>
      <w:spacing w:after="135"/>
    </w:pPr>
    <w:rPr>
      <w:color w:val="auto"/>
    </w:rPr>
  </w:style>
  <w:style w:type="paragraph" w:customStyle="1" w:styleId="CM58">
    <w:name w:val="CM58"/>
    <w:basedOn w:val="Default"/>
    <w:next w:val="Default"/>
    <w:rsid w:val="009F6DA5"/>
    <w:pPr>
      <w:spacing w:after="230"/>
    </w:pPr>
    <w:rPr>
      <w:color w:val="auto"/>
    </w:rPr>
  </w:style>
  <w:style w:type="paragraph" w:customStyle="1" w:styleId="CM60">
    <w:name w:val="CM60"/>
    <w:basedOn w:val="Default"/>
    <w:next w:val="Default"/>
    <w:rsid w:val="009F6DA5"/>
    <w:pPr>
      <w:spacing w:after="343"/>
    </w:pPr>
    <w:rPr>
      <w:color w:val="auto"/>
    </w:rPr>
  </w:style>
  <w:style w:type="paragraph" w:customStyle="1" w:styleId="CM35">
    <w:name w:val="CM35"/>
    <w:basedOn w:val="Default"/>
    <w:next w:val="Default"/>
    <w:rsid w:val="009F6DA5"/>
    <w:pPr>
      <w:spacing w:line="253" w:lineRule="atLeast"/>
    </w:pPr>
    <w:rPr>
      <w:color w:val="auto"/>
    </w:rPr>
  </w:style>
  <w:style w:type="paragraph" w:styleId="ListParagraph">
    <w:name w:val="List Paragraph"/>
    <w:basedOn w:val="Normal"/>
    <w:uiPriority w:val="34"/>
    <w:qFormat/>
    <w:rsid w:val="00450332"/>
    <w:pPr>
      <w:spacing w:after="200" w:line="276" w:lineRule="auto"/>
      <w:ind w:left="720"/>
      <w:contextualSpacing/>
    </w:pPr>
    <w:rPr>
      <w:rFonts w:ascii="Calibri" w:eastAsia="Calibri" w:hAnsi="Calibri" w:cs="Arial"/>
      <w:sz w:val="22"/>
      <w:szCs w:val="22"/>
      <w:lang w:val="en-GB"/>
    </w:rPr>
  </w:style>
  <w:style w:type="paragraph" w:styleId="BalloonText">
    <w:name w:val="Balloon Text"/>
    <w:basedOn w:val="Normal"/>
    <w:link w:val="BalloonTextChar"/>
    <w:uiPriority w:val="99"/>
    <w:semiHidden/>
    <w:unhideWhenUsed/>
    <w:rsid w:val="005A3676"/>
    <w:rPr>
      <w:rFonts w:ascii="Tahoma" w:hAnsi="Tahoma" w:cs="Tahoma"/>
      <w:sz w:val="16"/>
      <w:szCs w:val="16"/>
    </w:rPr>
  </w:style>
  <w:style w:type="character" w:customStyle="1" w:styleId="BalloonTextChar">
    <w:name w:val="Balloon Text Char"/>
    <w:basedOn w:val="DefaultParagraphFont"/>
    <w:link w:val="BalloonText"/>
    <w:uiPriority w:val="99"/>
    <w:semiHidden/>
    <w:rsid w:val="005A3676"/>
    <w:rPr>
      <w:rFonts w:ascii="Tahoma" w:eastAsia="Times New Roman" w:hAnsi="Tahoma" w:cs="Tahoma"/>
      <w:sz w:val="16"/>
      <w:szCs w:val="16"/>
    </w:rPr>
  </w:style>
  <w:style w:type="paragraph" w:styleId="Subtitle">
    <w:name w:val="Subtitle"/>
    <w:basedOn w:val="Normal"/>
    <w:link w:val="SubtitleChar"/>
    <w:uiPriority w:val="11"/>
    <w:qFormat/>
    <w:rsid w:val="006400B5"/>
    <w:pPr>
      <w:jc w:val="center"/>
    </w:pPr>
    <w:rPr>
      <w:rFonts w:ascii="Arial" w:hAnsi="Arial"/>
      <w:b/>
      <w:sz w:val="40"/>
    </w:rPr>
  </w:style>
  <w:style w:type="character" w:customStyle="1" w:styleId="SubtitleChar">
    <w:name w:val="Subtitle Char"/>
    <w:basedOn w:val="DefaultParagraphFont"/>
    <w:link w:val="Subtitle"/>
    <w:uiPriority w:val="11"/>
    <w:rsid w:val="006400B5"/>
    <w:rPr>
      <w:rFonts w:ascii="Arial" w:eastAsia="Times New Roman" w:hAnsi="Arial" w:cs="Times New Roman"/>
      <w:b/>
      <w:sz w:val="40"/>
      <w:szCs w:val="20"/>
    </w:rPr>
  </w:style>
  <w:style w:type="paragraph" w:styleId="Header">
    <w:name w:val="header"/>
    <w:basedOn w:val="Normal"/>
    <w:link w:val="HeaderChar"/>
    <w:unhideWhenUsed/>
    <w:rsid w:val="00864502"/>
    <w:pPr>
      <w:tabs>
        <w:tab w:val="center" w:pos="4680"/>
        <w:tab w:val="right" w:pos="9360"/>
      </w:tabs>
    </w:pPr>
  </w:style>
  <w:style w:type="character" w:customStyle="1" w:styleId="HeaderChar">
    <w:name w:val="Header Char"/>
    <w:basedOn w:val="DefaultParagraphFont"/>
    <w:link w:val="Header"/>
    <w:rsid w:val="00864502"/>
    <w:rPr>
      <w:rFonts w:ascii="Times New Roman" w:eastAsia="Times New Roman" w:hAnsi="Times New Roman" w:cs="Times New Roman"/>
    </w:rPr>
  </w:style>
  <w:style w:type="paragraph" w:styleId="Footer">
    <w:name w:val="footer"/>
    <w:basedOn w:val="Normal"/>
    <w:link w:val="FooterChar"/>
    <w:uiPriority w:val="99"/>
    <w:unhideWhenUsed/>
    <w:rsid w:val="00864502"/>
    <w:pPr>
      <w:tabs>
        <w:tab w:val="center" w:pos="4680"/>
        <w:tab w:val="right" w:pos="9360"/>
      </w:tabs>
    </w:pPr>
  </w:style>
  <w:style w:type="character" w:customStyle="1" w:styleId="FooterChar">
    <w:name w:val="Footer Char"/>
    <w:basedOn w:val="DefaultParagraphFont"/>
    <w:link w:val="Footer"/>
    <w:uiPriority w:val="99"/>
    <w:rsid w:val="00864502"/>
    <w:rPr>
      <w:rFonts w:ascii="Times New Roman" w:eastAsia="Times New Roman" w:hAnsi="Times New Roman" w:cs="Times New Roman"/>
    </w:rPr>
  </w:style>
  <w:style w:type="character" w:styleId="PageNumber">
    <w:name w:val="page number"/>
    <w:basedOn w:val="DefaultParagraphFont"/>
    <w:rsid w:val="00864502"/>
  </w:style>
  <w:style w:type="character" w:customStyle="1" w:styleId="Heading1Char">
    <w:name w:val="Heading 1 Char"/>
    <w:basedOn w:val="DefaultParagraphFont"/>
    <w:link w:val="Heading1"/>
    <w:rsid w:val="00B4174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B4174A"/>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B4174A"/>
    <w:rPr>
      <w:rFonts w:ascii="Cambria" w:eastAsia="Times New Roman" w:hAnsi="Cambria" w:cs="Times New Roman"/>
      <w:b/>
      <w:bCs/>
      <w:color w:val="4F81BD"/>
      <w:sz w:val="22"/>
      <w:szCs w:val="22"/>
    </w:rPr>
  </w:style>
  <w:style w:type="character" w:customStyle="1" w:styleId="Heading4Char">
    <w:name w:val="Heading 4 Char"/>
    <w:basedOn w:val="DefaultParagraphFont"/>
    <w:link w:val="Heading4"/>
    <w:rsid w:val="00B4174A"/>
    <w:rPr>
      <w:rFonts w:ascii="Cambria" w:eastAsia="Times New Roman" w:hAnsi="Cambria" w:cs="Times New Roman"/>
      <w:b/>
      <w:bCs/>
      <w:i/>
      <w:iCs/>
      <w:color w:val="4F81BD"/>
      <w:sz w:val="22"/>
      <w:szCs w:val="22"/>
    </w:rPr>
  </w:style>
  <w:style w:type="character" w:customStyle="1" w:styleId="Heading5Char">
    <w:name w:val="Heading 5 Char"/>
    <w:basedOn w:val="DefaultParagraphFont"/>
    <w:link w:val="Heading5"/>
    <w:uiPriority w:val="9"/>
    <w:semiHidden/>
    <w:rsid w:val="00B4174A"/>
    <w:rPr>
      <w:rFonts w:ascii="Cambria" w:eastAsia="Times New Roman" w:hAnsi="Cambria" w:cs="Times New Roman"/>
      <w:color w:val="243F60"/>
      <w:sz w:val="22"/>
      <w:szCs w:val="22"/>
    </w:rPr>
  </w:style>
  <w:style w:type="character" w:customStyle="1" w:styleId="Heading6Char">
    <w:name w:val="Heading 6 Char"/>
    <w:basedOn w:val="DefaultParagraphFont"/>
    <w:link w:val="Heading6"/>
    <w:uiPriority w:val="9"/>
    <w:semiHidden/>
    <w:rsid w:val="00B4174A"/>
    <w:rPr>
      <w:rFonts w:ascii="Cambria" w:eastAsia="Times New Roman" w:hAnsi="Cambria" w:cs="Times New Roman"/>
      <w:i/>
      <w:iCs/>
      <w:color w:val="243F60"/>
      <w:sz w:val="22"/>
      <w:szCs w:val="22"/>
    </w:rPr>
  </w:style>
  <w:style w:type="character" w:customStyle="1" w:styleId="Heading7Char">
    <w:name w:val="Heading 7 Char"/>
    <w:basedOn w:val="DefaultParagraphFont"/>
    <w:link w:val="Heading7"/>
    <w:uiPriority w:val="9"/>
    <w:semiHidden/>
    <w:rsid w:val="00B4174A"/>
    <w:rPr>
      <w:rFonts w:ascii="Cambria" w:eastAsia="Times New Roman" w:hAnsi="Cambria" w:cs="Times New Roman"/>
      <w:i/>
      <w:iCs/>
      <w:color w:val="404040"/>
      <w:sz w:val="22"/>
      <w:szCs w:val="22"/>
    </w:rPr>
  </w:style>
  <w:style w:type="character" w:customStyle="1" w:styleId="Heading8Char">
    <w:name w:val="Heading 8 Char"/>
    <w:basedOn w:val="DefaultParagraphFont"/>
    <w:link w:val="Heading8"/>
    <w:uiPriority w:val="9"/>
    <w:semiHidden/>
    <w:rsid w:val="00B4174A"/>
    <w:rPr>
      <w:rFonts w:ascii="Cambria" w:eastAsia="Times New Roman" w:hAnsi="Cambria" w:cs="Times New Roman"/>
      <w:color w:val="404040"/>
    </w:rPr>
  </w:style>
  <w:style w:type="character" w:customStyle="1" w:styleId="Heading9Char">
    <w:name w:val="Heading 9 Char"/>
    <w:basedOn w:val="DefaultParagraphFont"/>
    <w:link w:val="Heading9"/>
    <w:uiPriority w:val="9"/>
    <w:semiHidden/>
    <w:rsid w:val="00B4174A"/>
    <w:rPr>
      <w:rFonts w:ascii="Cambria" w:eastAsia="Times New Roman" w:hAnsi="Cambria" w:cs="Times New Roman"/>
      <w:i/>
      <w:iCs/>
      <w:color w:val="404040"/>
    </w:rPr>
  </w:style>
  <w:style w:type="character" w:styleId="CommentReference">
    <w:name w:val="annotation reference"/>
    <w:basedOn w:val="DefaultParagraphFont"/>
    <w:uiPriority w:val="99"/>
    <w:semiHidden/>
    <w:unhideWhenUsed/>
    <w:rsid w:val="001A17E3"/>
    <w:rPr>
      <w:sz w:val="16"/>
      <w:szCs w:val="16"/>
    </w:rPr>
  </w:style>
  <w:style w:type="paragraph" w:styleId="CommentText">
    <w:name w:val="annotation text"/>
    <w:basedOn w:val="Normal"/>
    <w:link w:val="CommentTextChar"/>
    <w:uiPriority w:val="99"/>
    <w:semiHidden/>
    <w:unhideWhenUsed/>
    <w:rsid w:val="001A17E3"/>
  </w:style>
  <w:style w:type="character" w:customStyle="1" w:styleId="CommentTextChar">
    <w:name w:val="Comment Text Char"/>
    <w:basedOn w:val="DefaultParagraphFont"/>
    <w:link w:val="CommentText"/>
    <w:uiPriority w:val="99"/>
    <w:semiHidden/>
    <w:rsid w:val="001A17E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1A17E3"/>
    <w:rPr>
      <w:b/>
      <w:bCs/>
    </w:rPr>
  </w:style>
  <w:style w:type="character" w:customStyle="1" w:styleId="CommentSubjectChar">
    <w:name w:val="Comment Subject Char"/>
    <w:basedOn w:val="CommentTextChar"/>
    <w:link w:val="CommentSubject"/>
    <w:uiPriority w:val="99"/>
    <w:semiHidden/>
    <w:rsid w:val="001A17E3"/>
    <w:rPr>
      <w:rFonts w:ascii="Times New Roman" w:eastAsia="Times New Roman" w:hAnsi="Times New Roman" w:cs="Times New Roman"/>
      <w:b/>
      <w:bCs/>
    </w:rPr>
  </w:style>
  <w:style w:type="paragraph" w:styleId="BodyText">
    <w:name w:val="Body Text"/>
    <w:basedOn w:val="Normal"/>
    <w:link w:val="BodyTextChar"/>
    <w:rsid w:val="005916CA"/>
    <w:rPr>
      <w:i/>
      <w:sz w:val="24"/>
    </w:rPr>
  </w:style>
  <w:style w:type="character" w:customStyle="1" w:styleId="BodyTextChar">
    <w:name w:val="Body Text Char"/>
    <w:basedOn w:val="DefaultParagraphFont"/>
    <w:link w:val="BodyText"/>
    <w:rsid w:val="005916CA"/>
    <w:rPr>
      <w:rFonts w:ascii="Times New Roman" w:eastAsia="Times New Roman" w:hAnsi="Times New Roman" w:cs="Times New Roman"/>
      <w:i/>
      <w:sz w:val="24"/>
    </w:rPr>
  </w:style>
  <w:style w:type="paragraph" w:styleId="EndnoteText">
    <w:name w:val="endnote text"/>
    <w:basedOn w:val="Normal"/>
    <w:link w:val="EndnoteTextChar"/>
    <w:semiHidden/>
    <w:rsid w:val="005916CA"/>
    <w:pPr>
      <w:widowControl w:val="0"/>
    </w:pPr>
    <w:rPr>
      <w:rFonts w:ascii="Courier New" w:hAnsi="Courier New"/>
      <w:snapToGrid w:val="0"/>
      <w:sz w:val="24"/>
    </w:rPr>
  </w:style>
  <w:style w:type="character" w:customStyle="1" w:styleId="EndnoteTextChar">
    <w:name w:val="Endnote Text Char"/>
    <w:basedOn w:val="DefaultParagraphFont"/>
    <w:link w:val="EndnoteText"/>
    <w:semiHidden/>
    <w:rsid w:val="005916CA"/>
    <w:rPr>
      <w:rFonts w:ascii="Courier New" w:eastAsia="Times New Roman" w:hAnsi="Courier New" w:cs="Times New Roman"/>
      <w:snapToGrid w:val="0"/>
      <w:sz w:val="24"/>
    </w:rPr>
  </w:style>
  <w:style w:type="table" w:styleId="TableGrid">
    <w:name w:val="Table Grid"/>
    <w:basedOn w:val="TableNormal"/>
    <w:uiPriority w:val="59"/>
    <w:rsid w:val="00C61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84A7F"/>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084A7F"/>
    <w:rPr>
      <w:rFonts w:asciiTheme="minorHAnsi" w:eastAsiaTheme="minorEastAsia" w:hAnsiTheme="minorHAnsi" w:cstheme="minorBidi"/>
      <w:sz w:val="22"/>
      <w:szCs w:val="22"/>
      <w:lang w:eastAsia="ja-JP"/>
    </w:rPr>
  </w:style>
  <w:style w:type="paragraph" w:customStyle="1" w:styleId="Document1">
    <w:name w:val="Document 1"/>
    <w:rsid w:val="00084A7F"/>
    <w:pPr>
      <w:keepNext/>
      <w:keepLines/>
      <w:tabs>
        <w:tab w:val="left" w:pos="-720"/>
      </w:tabs>
      <w:suppressAutoHyphens/>
    </w:pPr>
    <w:rPr>
      <w:rFonts w:ascii="Times" w:eastAsia="Times New Roman" w:hAnsi="Times" w:cs="Times New Roman"/>
      <w:sz w:val="24"/>
    </w:rPr>
  </w:style>
  <w:style w:type="paragraph" w:styleId="Title">
    <w:name w:val="Title"/>
    <w:basedOn w:val="Normal"/>
    <w:link w:val="TitleChar"/>
    <w:qFormat/>
    <w:rsid w:val="00084A7F"/>
    <w:pPr>
      <w:jc w:val="center"/>
    </w:pPr>
    <w:rPr>
      <w:rFonts w:eastAsia="MS Mincho"/>
      <w:b/>
      <w:bCs/>
      <w:sz w:val="24"/>
      <w:szCs w:val="24"/>
      <w:lang w:val="x-none"/>
    </w:rPr>
  </w:style>
  <w:style w:type="character" w:customStyle="1" w:styleId="TitleChar">
    <w:name w:val="Title Char"/>
    <w:basedOn w:val="DefaultParagraphFont"/>
    <w:link w:val="Title"/>
    <w:rsid w:val="00084A7F"/>
    <w:rPr>
      <w:rFonts w:ascii="Times New Roman" w:eastAsia="MS Mincho" w:hAnsi="Times New Roman" w:cs="Times New Roman"/>
      <w:b/>
      <w:bCs/>
      <w:sz w:val="24"/>
      <w:szCs w:val="24"/>
      <w:lang w:val="x-none"/>
    </w:rPr>
  </w:style>
  <w:style w:type="paragraph" w:styleId="Revision">
    <w:name w:val="Revision"/>
    <w:hidden/>
    <w:uiPriority w:val="99"/>
    <w:semiHidden/>
    <w:rsid w:val="006D6C0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7916">
      <w:bodyDiv w:val="1"/>
      <w:marLeft w:val="0"/>
      <w:marRight w:val="0"/>
      <w:marTop w:val="0"/>
      <w:marBottom w:val="0"/>
      <w:divBdr>
        <w:top w:val="none" w:sz="0" w:space="0" w:color="auto"/>
        <w:left w:val="none" w:sz="0" w:space="0" w:color="auto"/>
        <w:bottom w:val="none" w:sz="0" w:space="0" w:color="auto"/>
        <w:right w:val="none" w:sz="0" w:space="0" w:color="auto"/>
      </w:divBdr>
    </w:div>
    <w:div w:id="176156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5A0ED-67FD-4AC8-BCDC-F928A3D1CB41}">
  <ds:schemaRefs>
    <ds:schemaRef ds:uri="http://schemas.openxmlformats.org/officeDocument/2006/bibliography"/>
  </ds:schemaRefs>
</ds:datastoreItem>
</file>

<file path=customXml/itemProps2.xml><?xml version="1.0" encoding="utf-8"?>
<ds:datastoreItem xmlns:ds="http://schemas.openxmlformats.org/officeDocument/2006/customXml" ds:itemID="{3E63B14C-40B2-4DE5-AB2E-35D754FB4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14</Pages>
  <Words>2795</Words>
  <Characters>15935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Fathimath Farah</dc:creator>
  <cp:lastModifiedBy>AHMED JINAH IBRAHIM</cp:lastModifiedBy>
  <cp:revision>32</cp:revision>
  <cp:lastPrinted>2019-06-24T06:08:00Z</cp:lastPrinted>
  <dcterms:created xsi:type="dcterms:W3CDTF">2019-06-16T06:20:00Z</dcterms:created>
  <dcterms:modified xsi:type="dcterms:W3CDTF">2019-07-08T05:16:00Z</dcterms:modified>
</cp:coreProperties>
</file>