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61702D" w:rsidRDefault="0061702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Pr="00CB0E84" w:rsidRDefault="00CB0E84" w:rsidP="00CB0E84">
      <w:pPr>
        <w:jc w:val="center"/>
        <w:rPr>
          <w:b/>
          <w:sz w:val="44"/>
          <w:szCs w:val="44"/>
        </w:rPr>
      </w:pPr>
      <w:r w:rsidRPr="00CB0E84">
        <w:rPr>
          <w:b/>
          <w:sz w:val="48"/>
          <w:szCs w:val="48"/>
        </w:rPr>
        <w:t xml:space="preserve">Completion of Visitors Center Remaining Works at </w:t>
      </w:r>
      <w:proofErr w:type="spellStart"/>
      <w:r w:rsidRPr="00CB0E84">
        <w:rPr>
          <w:b/>
          <w:sz w:val="48"/>
          <w:szCs w:val="48"/>
        </w:rPr>
        <w:t>Hithadhoo</w:t>
      </w:r>
      <w:proofErr w:type="spellEnd"/>
      <w:r w:rsidRPr="00CB0E84">
        <w:rPr>
          <w:b/>
          <w:sz w:val="48"/>
          <w:szCs w:val="48"/>
        </w:rPr>
        <w:t xml:space="preserve"> Ecotourism Facility</w:t>
      </w:r>
    </w:p>
    <w:p w:rsidR="00BF3B7D" w:rsidRDefault="00BF3B7D" w:rsidP="00CB0E84">
      <w:pPr>
        <w:tabs>
          <w:tab w:val="left" w:pos="720"/>
          <w:tab w:val="right" w:leader="dot" w:pos="8640"/>
        </w:tabs>
        <w:jc w:val="center"/>
        <w:rPr>
          <w:b/>
          <w:sz w:val="40"/>
          <w:szCs w:val="40"/>
        </w:rPr>
      </w:pPr>
      <w:r>
        <w:rPr>
          <w:b/>
          <w:sz w:val="40"/>
          <w:szCs w:val="40"/>
        </w:rPr>
        <w:t>IFB No.: 0</w:t>
      </w:r>
      <w:r w:rsidR="00CB0E84">
        <w:rPr>
          <w:b/>
          <w:sz w:val="40"/>
          <w:szCs w:val="40"/>
        </w:rPr>
        <w:t>12</w:t>
      </w:r>
      <w:r>
        <w:rPr>
          <w:b/>
          <w:sz w:val="40"/>
          <w:szCs w:val="40"/>
        </w:rPr>
        <w:t>/</w:t>
      </w:r>
      <w:r w:rsidR="00C55558">
        <w:rPr>
          <w:b/>
          <w:sz w:val="40"/>
          <w:szCs w:val="40"/>
        </w:rPr>
        <w:t>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61702D" w:rsidRPr="0061702D" w:rsidRDefault="0061702D" w:rsidP="00672734">
      <w:pPr>
        <w:jc w:val="center"/>
        <w:rPr>
          <w:b/>
          <w:sz w:val="32"/>
          <w:szCs w:val="32"/>
        </w:rPr>
      </w:pPr>
      <w:r w:rsidRPr="0061702D">
        <w:rPr>
          <w:b/>
          <w:sz w:val="32"/>
          <w:szCs w:val="32"/>
        </w:rPr>
        <w:t>Grant No.: TF019383</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CB0E84">
      <w:pPr>
        <w:tabs>
          <w:tab w:val="left" w:pos="720"/>
          <w:tab w:val="right" w:leader="dot" w:pos="8640"/>
        </w:tabs>
        <w:jc w:val="center"/>
        <w:rPr>
          <w:b/>
          <w:sz w:val="32"/>
          <w:szCs w:val="32"/>
        </w:rPr>
      </w:pPr>
      <w:r>
        <w:rPr>
          <w:b/>
          <w:sz w:val="32"/>
          <w:szCs w:val="32"/>
        </w:rPr>
        <w:t xml:space="preserve">Issued on: </w:t>
      </w:r>
      <w:r w:rsidR="00CB0E84">
        <w:rPr>
          <w:b/>
          <w:sz w:val="32"/>
          <w:szCs w:val="32"/>
        </w:rPr>
        <w:t>April 19</w:t>
      </w:r>
      <w:r>
        <w:rPr>
          <w:b/>
          <w:sz w:val="32"/>
          <w:szCs w:val="32"/>
        </w:rPr>
        <w:t>, 201</w:t>
      </w:r>
      <w:r w:rsidR="003A5351">
        <w:rPr>
          <w:b/>
          <w:sz w:val="32"/>
          <w:szCs w:val="32"/>
        </w:rPr>
        <w:t>7</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5D2A31">
          <w:rPr>
            <w:noProof/>
            <w:webHidden/>
          </w:rPr>
          <w:t>3</w:t>
        </w:r>
        <w:r>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5D2A31">
          <w:rPr>
            <w:webHidden/>
          </w:rPr>
          <w:t>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5D2A31">
          <w:rPr>
            <w:webHidden/>
          </w:rPr>
          <w:t>26</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5D2A31">
          <w:rPr>
            <w:webHidden/>
          </w:rPr>
          <w:t>29</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5D2A31">
          <w:rPr>
            <w:webHidden/>
          </w:rPr>
          <w:t>40</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5D2A31">
          <w:rPr>
            <w:webHidden/>
          </w:rPr>
          <w:t>65</w:t>
        </w:r>
        <w:r w:rsidR="0051627C">
          <w:rPr>
            <w:webHidden/>
          </w:rPr>
          <w:fldChar w:fldCharType="end"/>
        </w:r>
      </w:hyperlink>
    </w:p>
    <w:p w:rsidR="001B5586" w:rsidRDefault="000528CA"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5D2A31">
          <w:rPr>
            <w:noProof/>
            <w:webHidden/>
          </w:rPr>
          <w:t>68</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5D2A31">
          <w:rPr>
            <w:webHidden/>
          </w:rPr>
          <w:t>69</w:t>
        </w:r>
        <w:r w:rsidR="0051627C">
          <w:rPr>
            <w:webHidden/>
          </w:rPr>
          <w:fldChar w:fldCharType="end"/>
        </w:r>
      </w:hyperlink>
    </w:p>
    <w:p w:rsidR="001B5586" w:rsidRDefault="000528CA"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5D2A31">
          <w:rPr>
            <w:noProof/>
            <w:webHidden/>
          </w:rPr>
          <w:t>71</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5D2A31">
          <w:rPr>
            <w:webHidden/>
          </w:rPr>
          <w:t>72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5D2A31">
          <w:rPr>
            <w:webHidden/>
          </w:rPr>
          <w:t>96</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5D2A31">
          <w:rPr>
            <w:webHidden/>
          </w:rPr>
          <w:t>99</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230ACA">
          <w:headerReference w:type="even" r:id="rId9"/>
          <w:headerReference w:type="default" r:id="rId10"/>
          <w:footerReference w:type="even" r:id="rId11"/>
          <w:footerReference w:type="default" r:id="rId12"/>
          <w:headerReference w:type="first" r:id="rId13"/>
          <w:type w:val="nextColumn"/>
          <w:pgSz w:w="11901" w:h="16840" w:code="9"/>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5D2A31">
          <w:rPr>
            <w:noProof/>
            <w:webHidden/>
          </w:rPr>
          <w:t>6</w:t>
        </w:r>
        <w:r>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5D2A31">
          <w:rPr>
            <w:webHidden/>
          </w:rPr>
          <w:t>6</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5D2A31">
          <w:rPr>
            <w:webHidden/>
          </w:rPr>
          <w:t>6</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5D2A31">
          <w:rPr>
            <w:webHidden/>
          </w:rPr>
          <w:t>6</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5D2A31">
          <w:rPr>
            <w:webHidden/>
          </w:rPr>
          <w:t>7</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5D2A31">
          <w:rPr>
            <w:webHidden/>
          </w:rPr>
          <w:t>9</w:t>
        </w:r>
        <w:r w:rsidR="0051627C">
          <w:rPr>
            <w:webHidden/>
          </w:rPr>
          <w:fldChar w:fldCharType="end"/>
        </w:r>
      </w:hyperlink>
    </w:p>
    <w:p w:rsidR="001B5586" w:rsidRDefault="000528C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5D2A31">
          <w:rPr>
            <w:noProof/>
            <w:webHidden/>
          </w:rPr>
          <w:t>9</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5D2A31">
          <w:rPr>
            <w:webHidden/>
          </w:rPr>
          <w:t>9</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5D2A31">
          <w:rPr>
            <w:webHidden/>
          </w:rPr>
          <w:t>10</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5D2A31">
          <w:rPr>
            <w:webHidden/>
          </w:rPr>
          <w:t>11</w:t>
        </w:r>
        <w:r w:rsidR="0051627C">
          <w:rPr>
            <w:webHidden/>
          </w:rPr>
          <w:fldChar w:fldCharType="end"/>
        </w:r>
      </w:hyperlink>
    </w:p>
    <w:p w:rsidR="001B5586" w:rsidRDefault="000528C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5D2A31">
          <w:rPr>
            <w:noProof/>
            <w:webHidden/>
          </w:rPr>
          <w:t>11</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5D2A31">
          <w:rPr>
            <w:webHidden/>
          </w:rPr>
          <w:t>11</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5D2A31">
          <w:rPr>
            <w:webHidden/>
          </w:rPr>
          <w:t>11</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5D2A31">
          <w:rPr>
            <w:webHidden/>
          </w:rPr>
          <w:t>12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5D2A31">
          <w:rPr>
            <w:webHidden/>
          </w:rPr>
          <w:t>12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5D2A31">
          <w:rPr>
            <w:webHidden/>
          </w:rPr>
          <w:t>12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5D2A31">
          <w:rPr>
            <w:webHidden/>
          </w:rPr>
          <w:t>13</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5D2A31">
          <w:rPr>
            <w:webHidden/>
          </w:rPr>
          <w:t>14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5D2A31">
          <w:rPr>
            <w:webHidden/>
          </w:rPr>
          <w:t>14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5D2A31">
          <w:rPr>
            <w:webHidden/>
          </w:rPr>
          <w:t>14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5D2A31">
          <w:rPr>
            <w:webHidden/>
          </w:rPr>
          <w:t>14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5D2A31">
          <w:rPr>
            <w:webHidden/>
          </w:rPr>
          <w:t>15</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5D2A31">
          <w:rPr>
            <w:webHidden/>
          </w:rPr>
          <w:t>17</w:t>
        </w:r>
        <w:r w:rsidR="0051627C">
          <w:rPr>
            <w:webHidden/>
          </w:rPr>
          <w:fldChar w:fldCharType="end"/>
        </w:r>
      </w:hyperlink>
    </w:p>
    <w:p w:rsidR="001B5586" w:rsidRDefault="000528C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5D2A31">
          <w:rPr>
            <w:noProof/>
            <w:webHidden/>
          </w:rPr>
          <w:t>17</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5D2A31">
          <w:rPr>
            <w:webHidden/>
          </w:rPr>
          <w:t>17</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5D2A31">
          <w:rPr>
            <w:webHidden/>
          </w:rPr>
          <w:t>18</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5D2A31">
          <w:rPr>
            <w:webHidden/>
          </w:rPr>
          <w:t>18</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5D2A31">
          <w:rPr>
            <w:webHidden/>
          </w:rPr>
          <w:t>18</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5D2A31">
          <w:rPr>
            <w:webHidden/>
          </w:rPr>
          <w:t>18</w:t>
        </w:r>
        <w:r w:rsidR="0051627C">
          <w:rPr>
            <w:webHidden/>
          </w:rPr>
          <w:fldChar w:fldCharType="end"/>
        </w:r>
      </w:hyperlink>
    </w:p>
    <w:p w:rsidR="001B5586" w:rsidRDefault="000528C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5D2A31">
          <w:rPr>
            <w:noProof/>
            <w:webHidden/>
          </w:rPr>
          <w:t>19</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5D2A31">
          <w:rPr>
            <w:webHidden/>
          </w:rPr>
          <w:t>19</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5D2A31">
          <w:rPr>
            <w:webHidden/>
          </w:rPr>
          <w:t>20</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5D2A31">
          <w:rPr>
            <w:webHidden/>
          </w:rPr>
          <w:t>20</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5D2A31">
          <w:rPr>
            <w:webHidden/>
          </w:rPr>
          <w:t>20</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5D2A31">
          <w:rPr>
            <w:webHidden/>
          </w:rPr>
          <w:t>21</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5D2A31">
          <w:rPr>
            <w:webHidden/>
          </w:rPr>
          <w:t>21</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5D2A31">
          <w:rPr>
            <w:webHidden/>
          </w:rPr>
          <w:t>22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5D2A31">
          <w:rPr>
            <w:webHidden/>
          </w:rPr>
          <w:t>22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5D2A31">
          <w:rPr>
            <w:webHidden/>
          </w:rPr>
          <w:t>22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5D2A31">
          <w:rPr>
            <w:webHidden/>
          </w:rPr>
          <w:t>22</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5D2A31">
          <w:rPr>
            <w:webHidden/>
          </w:rPr>
          <w:t>23</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5D2A31">
          <w:rPr>
            <w:webHidden/>
          </w:rPr>
          <w:t>23</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5D2A31">
          <w:rPr>
            <w:webHidden/>
          </w:rPr>
          <w:t>24</w:t>
        </w:r>
        <w:r w:rsidR="0051627C">
          <w:rPr>
            <w:webHidden/>
          </w:rPr>
          <w:fldChar w:fldCharType="end"/>
        </w:r>
      </w:hyperlink>
    </w:p>
    <w:p w:rsidR="001B5586" w:rsidRDefault="000528C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5D2A31">
          <w:rPr>
            <w:noProof/>
            <w:webHidden/>
          </w:rPr>
          <w:t>24</w:t>
        </w:r>
        <w:r w:rsidR="0051627C">
          <w:rPr>
            <w:noProof/>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5D2A31">
          <w:rPr>
            <w:webHidden/>
          </w:rPr>
          <w:t>24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5D2A31">
          <w:rPr>
            <w:webHidden/>
          </w:rPr>
          <w:t>24</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5D2A31">
          <w:rPr>
            <w:webHidden/>
          </w:rPr>
          <w:t>25</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5D2A31">
          <w:rPr>
            <w:webHidden/>
          </w:rPr>
          <w:t>25</w:t>
        </w:r>
        <w:r w:rsidR="0051627C">
          <w:rPr>
            <w:webHidden/>
          </w:rPr>
          <w:fldChar w:fldCharType="end"/>
        </w:r>
      </w:hyperlink>
    </w:p>
    <w:p w:rsidR="001B5586" w:rsidRDefault="000528CA"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5D2A31">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230ACA">
          <w:headerReference w:type="even" r:id="rId14"/>
          <w:headerReference w:type="default" r:id="rId15"/>
          <w:headerReference w:type="first" r:id="rId16"/>
          <w:type w:val="nextColumn"/>
          <w:pgSz w:w="11901" w:h="16840" w:code="9"/>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587DF0">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587DF0">
              <w:rPr>
                <w:b/>
                <w:i/>
                <w:lang w:val="en-GB"/>
              </w:rPr>
              <w:t>7</w:t>
            </w:r>
            <w:r w:rsidR="00DC79E8">
              <w:rPr>
                <w:b/>
                <w:i/>
                <w:lang w:val="en-GB"/>
              </w:rPr>
              <w:t>/</w:t>
            </w:r>
            <w:r w:rsidR="008E3515" w:rsidRPr="00B97E54">
              <w:rPr>
                <w:b/>
                <w:i/>
                <w:highlight w:val="yellow"/>
                <w:lang w:val="en-GB"/>
              </w:rPr>
              <w:t>79</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CB0E84">
            <w:pPr>
              <w:tabs>
                <w:tab w:val="right" w:pos="7272"/>
              </w:tabs>
              <w:spacing w:after="160"/>
              <w:jc w:val="both"/>
            </w:pPr>
            <w:r w:rsidRPr="00EC12FE">
              <w:t xml:space="preserve">The name of the bidding process is: </w:t>
            </w:r>
            <w:r w:rsidR="00CB0E84" w:rsidRPr="00CB0E84">
              <w:rPr>
                <w:b/>
                <w:i/>
                <w:lang w:val="en-GB"/>
              </w:rPr>
              <w:t xml:space="preserve">Completion of Visitors </w:t>
            </w:r>
            <w:proofErr w:type="spellStart"/>
            <w:r w:rsidR="00CB0E84" w:rsidRPr="00CB0E84">
              <w:rPr>
                <w:b/>
                <w:i/>
                <w:lang w:val="en-GB"/>
              </w:rPr>
              <w:t>Center</w:t>
            </w:r>
            <w:proofErr w:type="spellEnd"/>
            <w:r w:rsidR="00CB0E84" w:rsidRPr="00CB0E84">
              <w:rPr>
                <w:b/>
                <w:i/>
                <w:lang w:val="en-GB"/>
              </w:rPr>
              <w:t xml:space="preserve"> Remaining Works at </w:t>
            </w:r>
            <w:proofErr w:type="spellStart"/>
            <w:r w:rsidR="00CB0E84" w:rsidRPr="00CB0E84">
              <w:rPr>
                <w:b/>
                <w:i/>
                <w:lang w:val="en-GB"/>
              </w:rPr>
              <w:t>Hithadhoo</w:t>
            </w:r>
            <w:proofErr w:type="spellEnd"/>
            <w:r w:rsidR="00CB0E84" w:rsidRPr="00CB0E84">
              <w:rPr>
                <w:b/>
                <w:i/>
                <w:lang w:val="en-GB"/>
              </w:rPr>
              <w:t xml:space="preserve"> Ecotourism Facility</w:t>
            </w:r>
          </w:p>
          <w:p w:rsidR="00030555" w:rsidRDefault="007B586E" w:rsidP="00CB0E84">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B0E84">
              <w:rPr>
                <w:b/>
                <w:i/>
                <w:lang w:val="en-GB"/>
              </w:rPr>
              <w:t>12</w:t>
            </w:r>
            <w:r w:rsidR="006B423C" w:rsidRPr="006B423C">
              <w:rPr>
                <w:b/>
                <w:i/>
                <w:lang w:val="en-GB"/>
              </w:rPr>
              <w:t>/</w:t>
            </w:r>
            <w:r w:rsidR="00F557FA">
              <w:rPr>
                <w:b/>
                <w:i/>
                <w:lang w:val="en-GB"/>
              </w:rPr>
              <w:t>TF019383</w:t>
            </w:r>
          </w:p>
          <w:p w:rsidR="00016EBA" w:rsidRPr="006B423C" w:rsidRDefault="00016EBA" w:rsidP="000E7624">
            <w:pPr>
              <w:tabs>
                <w:tab w:val="right" w:pos="7272"/>
              </w:tabs>
              <w:spacing w:after="160"/>
              <w:ind w:left="5040"/>
            </w:pPr>
            <w:r w:rsidRPr="0061702D">
              <w:rPr>
                <w:b/>
                <w:i/>
                <w:lang w:val="en-GB"/>
              </w:rPr>
              <w:t>TEB/20</w:t>
            </w:r>
            <w:r w:rsidR="00A35560" w:rsidRPr="0061702D">
              <w:rPr>
                <w:b/>
                <w:i/>
                <w:lang w:val="en-GB"/>
              </w:rPr>
              <w:t>1</w:t>
            </w:r>
            <w:r w:rsidR="00587DF0">
              <w:rPr>
                <w:b/>
                <w:i/>
                <w:lang w:val="en-GB"/>
              </w:rPr>
              <w:t>7</w:t>
            </w:r>
            <w:r w:rsidRPr="006C18DE">
              <w:rPr>
                <w:b/>
                <w:i/>
                <w:lang w:val="en-GB"/>
              </w:rPr>
              <w:t>/</w:t>
            </w:r>
            <w:r w:rsidR="00A35560" w:rsidRPr="006C18DE">
              <w:rPr>
                <w:b/>
                <w:i/>
                <w:lang w:val="en-GB"/>
              </w:rPr>
              <w:t>W-</w:t>
            </w:r>
            <w:r w:rsidR="000E7624">
              <w:rPr>
                <w:b/>
                <w:i/>
                <w:lang w:val="en-GB"/>
              </w:rPr>
              <w:t>19</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CB0E84" w:rsidRDefault="00CB0E84" w:rsidP="006134A0">
            <w:pPr>
              <w:tabs>
                <w:tab w:val="right" w:pos="7254"/>
              </w:tabs>
              <w:spacing w:after="60"/>
              <w:ind w:left="720"/>
              <w:rPr>
                <w:b/>
                <w:i/>
              </w:rPr>
            </w:pPr>
            <w:r w:rsidRPr="00CB0E84">
              <w:rPr>
                <w:b/>
                <w:i/>
              </w:rPr>
              <w:t>National Tender and Project Monitoring</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3801E9">
            <w:pPr>
              <w:tabs>
                <w:tab w:val="right" w:pos="7254"/>
              </w:tabs>
              <w:spacing w:after="60"/>
              <w:ind w:left="720"/>
              <w:rPr>
                <w:b/>
                <w:i/>
              </w:rPr>
            </w:pPr>
            <w:r w:rsidRPr="00EE5FA0">
              <w:rPr>
                <w:b/>
                <w:i/>
              </w:rPr>
              <w:t>Tel: (960) 3349</w:t>
            </w:r>
            <w:r w:rsidR="003801E9">
              <w:rPr>
                <w:b/>
                <w:i/>
              </w:rPr>
              <w:t>104</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Pr="003801E9" w:rsidRDefault="006B423C" w:rsidP="006134A0">
            <w:pPr>
              <w:tabs>
                <w:tab w:val="right" w:pos="7254"/>
              </w:tabs>
              <w:spacing w:after="60"/>
              <w:ind w:left="720"/>
              <w:rPr>
                <w:b/>
                <w:i/>
              </w:rPr>
            </w:pPr>
            <w:r w:rsidRPr="00EE5FA0">
              <w:rPr>
                <w:b/>
                <w:i/>
              </w:rPr>
              <w:t>E-Mail:</w:t>
            </w:r>
            <w:r w:rsidRPr="00AF6143">
              <w:t xml:space="preserve"> </w:t>
            </w:r>
            <w:hyperlink r:id="rId18" w:history="1">
              <w:r w:rsidRPr="003801E9">
                <w:rPr>
                  <w:b/>
                  <w:i/>
                </w:rPr>
                <w:t>tender@finance.gov.mv</w:t>
              </w:r>
            </w:hyperlink>
          </w:p>
          <w:p w:rsidR="003801E9" w:rsidRPr="003801E9" w:rsidRDefault="003801E9" w:rsidP="006134A0">
            <w:pPr>
              <w:tabs>
                <w:tab w:val="right" w:pos="7254"/>
              </w:tabs>
              <w:spacing w:after="60"/>
              <w:ind w:left="720"/>
              <w:rPr>
                <w:b/>
                <w:i/>
              </w:rPr>
            </w:pPr>
            <w:r w:rsidRPr="003801E9">
              <w:rPr>
                <w:b/>
                <w:i/>
              </w:rPr>
              <w:t xml:space="preserve">              </w:t>
            </w:r>
            <w:r>
              <w:rPr>
                <w:b/>
                <w:i/>
              </w:rPr>
              <w:t>a</w:t>
            </w:r>
            <w:r w:rsidRPr="003801E9">
              <w:rPr>
                <w:b/>
                <w:i/>
              </w:rPr>
              <w:t>hmed.jinah@finance.gov.mv</w:t>
            </w:r>
          </w:p>
          <w:p w:rsidR="006B423C" w:rsidRDefault="006B423C" w:rsidP="006134A0">
            <w:pPr>
              <w:tabs>
                <w:tab w:val="right" w:pos="7254"/>
              </w:tabs>
            </w:pPr>
          </w:p>
          <w:p w:rsidR="007B586E" w:rsidRPr="00EC12FE" w:rsidRDefault="007B586E" w:rsidP="00CB0E84">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6C18DE" w:rsidRPr="006C18DE">
              <w:rPr>
                <w:b/>
                <w:i/>
              </w:rPr>
              <w:t>1</w:t>
            </w:r>
            <w:r w:rsidR="003A5351">
              <w:rPr>
                <w:b/>
                <w:i/>
              </w:rPr>
              <w:t>4</w:t>
            </w:r>
            <w:r w:rsidR="006C18DE" w:rsidRPr="006C18DE">
              <w:rPr>
                <w:b/>
                <w:i/>
              </w:rPr>
              <w:t xml:space="preserve">00 hours on </w:t>
            </w:r>
            <w:r w:rsidR="00CB0E84">
              <w:rPr>
                <w:b/>
                <w:i/>
              </w:rPr>
              <w:t>May 0</w:t>
            </w:r>
            <w:r w:rsidR="007F34CD">
              <w:rPr>
                <w:b/>
                <w:i/>
              </w:rPr>
              <w:t>4</w:t>
            </w:r>
            <w:r w:rsidR="006C18DE" w:rsidRPr="006C18DE">
              <w:rPr>
                <w:b/>
                <w:i/>
              </w:rPr>
              <w:t>,</w:t>
            </w:r>
            <w:r w:rsidR="00666B8F">
              <w:rPr>
                <w:b/>
                <w:i/>
              </w:rPr>
              <w:t xml:space="preserve"> 201</w:t>
            </w:r>
            <w:r w:rsidR="00587DF0">
              <w:rPr>
                <w:b/>
                <w:i/>
              </w:rPr>
              <w:t>7</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7F34CD">
            <w:pPr>
              <w:tabs>
                <w:tab w:val="right" w:pos="7254"/>
              </w:tabs>
              <w:spacing w:after="120"/>
              <w:rPr>
                <w:i/>
              </w:rPr>
            </w:pPr>
            <w:r>
              <w:t>Date</w:t>
            </w:r>
            <w:r w:rsidRPr="00EC12FE">
              <w:t xml:space="preserve">: </w:t>
            </w:r>
            <w:r w:rsidR="003A5351">
              <w:rPr>
                <w:b/>
                <w:i/>
                <w:lang w:val="en-GB"/>
              </w:rPr>
              <w:t>Ma</w:t>
            </w:r>
            <w:r w:rsidR="007F34CD">
              <w:rPr>
                <w:b/>
                <w:i/>
                <w:lang w:val="en-GB"/>
              </w:rPr>
              <w:t>y 02</w:t>
            </w:r>
            <w:r w:rsidR="00666B8F">
              <w:rPr>
                <w:b/>
                <w:i/>
                <w:lang w:val="en-GB"/>
              </w:rPr>
              <w:t>, 201</w:t>
            </w:r>
            <w:r w:rsidR="00587DF0">
              <w:rPr>
                <w:b/>
                <w:i/>
                <w:lang w:val="en-GB"/>
              </w:rPr>
              <w:t>7</w:t>
            </w:r>
          </w:p>
          <w:p w:rsidR="00A4317D" w:rsidRPr="00EC12FE" w:rsidRDefault="00A4317D" w:rsidP="003A5351">
            <w:pPr>
              <w:tabs>
                <w:tab w:val="right" w:pos="7254"/>
              </w:tabs>
              <w:spacing w:after="120"/>
              <w:rPr>
                <w:i/>
              </w:rPr>
            </w:pPr>
            <w:r w:rsidRPr="00EC12FE">
              <w:t xml:space="preserve">Time: </w:t>
            </w:r>
            <w:r w:rsidRPr="00AA7ABE">
              <w:rPr>
                <w:b/>
                <w:i/>
                <w:lang w:val="en-GB"/>
              </w:rPr>
              <w:t>1</w:t>
            </w:r>
            <w:r w:rsidR="003A5351">
              <w:rPr>
                <w:b/>
                <w:i/>
                <w:lang w:val="en-GB"/>
              </w:rPr>
              <w:t>1</w:t>
            </w:r>
            <w:r w:rsidRPr="00AA7ABE">
              <w:rPr>
                <w:b/>
                <w:i/>
                <w:lang w:val="en-GB"/>
              </w:rPr>
              <w:t>00 H</w:t>
            </w:r>
            <w:r w:rsidR="006C18DE">
              <w:rPr>
                <w:b/>
                <w:i/>
                <w:lang w:val="en-GB"/>
              </w:rPr>
              <w:t>ou</w:t>
            </w:r>
            <w:r w:rsidRPr="00AA7ABE">
              <w:rPr>
                <w:b/>
                <w:i/>
                <w:lang w:val="en-GB"/>
              </w:rPr>
              <w:t>rs</w:t>
            </w:r>
          </w:p>
          <w:p w:rsidR="007B586E" w:rsidRPr="009A305D" w:rsidRDefault="00A4317D" w:rsidP="00A4317D">
            <w:pPr>
              <w:tabs>
                <w:tab w:val="right" w:pos="7254"/>
              </w:tabs>
              <w:spacing w:after="160"/>
              <w:rPr>
                <w:i/>
              </w:rPr>
            </w:pPr>
            <w:r w:rsidRPr="00EC12FE">
              <w:t xml:space="preserve">Place: </w:t>
            </w:r>
            <w:r w:rsidR="007F34CD" w:rsidRPr="007F34CD">
              <w:rPr>
                <w:b/>
                <w:i/>
                <w:lang w:val="en-GB"/>
              </w:rPr>
              <w:t xml:space="preserve">National Tender and Project Monitoring </w:t>
            </w:r>
            <w:r w:rsidRPr="00AA7ABE">
              <w:rPr>
                <w:b/>
                <w:i/>
                <w:lang w:val="en-GB"/>
              </w:rPr>
              <w:t>/ Ministry of Finance and Treasury</w:t>
            </w:r>
          </w:p>
        </w:tc>
      </w:tr>
    </w:tbl>
    <w:p w:rsidR="00A4317D" w:rsidRDefault="00A4317D" w:rsidP="006134A0">
      <w:pPr>
        <w:pStyle w:val="Caption"/>
        <w:spacing w:before="0"/>
        <w:rPr>
          <w:rFonts w:ascii="Times New Roman" w:hAnsi="Times New Roman" w:cs="Times New Roman"/>
        </w:rPr>
      </w:pPr>
    </w:p>
    <w:p w:rsidR="007F34CD" w:rsidRDefault="007F34CD" w:rsidP="007F34CD"/>
    <w:p w:rsidR="003801E9" w:rsidRPr="007F34CD" w:rsidRDefault="003801E9" w:rsidP="007F34CD"/>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40320A">
            <w:pPr>
              <w:tabs>
                <w:tab w:val="right" w:pos="7254"/>
              </w:tabs>
              <w:spacing w:after="180"/>
              <w:jc w:val="both"/>
            </w:pPr>
            <w:r w:rsidRPr="00EC12FE">
              <w:t>The Bidder shall submit with its bid the following additional documents:</w:t>
            </w:r>
            <w:r w:rsidRPr="00EC12FE">
              <w:rPr>
                <w:b/>
              </w:rPr>
              <w:t xml:space="preserve"> </w:t>
            </w:r>
            <w:r w:rsidR="0040320A">
              <w:rPr>
                <w:b/>
                <w:i/>
              </w:rPr>
              <w:t>NA</w:t>
            </w:r>
            <w:r w:rsidR="006C18DE">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F34C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F34CD">
              <w:rPr>
                <w:b/>
                <w:i/>
                <w:iCs/>
              </w:rPr>
              <w:t>35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7F34CD" w:rsidRDefault="007F34CD" w:rsidP="007F34CD">
            <w:pPr>
              <w:tabs>
                <w:tab w:val="right" w:pos="7254"/>
              </w:tabs>
              <w:spacing w:after="60"/>
              <w:ind w:left="720"/>
              <w:rPr>
                <w:b/>
                <w:i/>
              </w:rPr>
            </w:pPr>
            <w:r w:rsidRPr="00CB0E84">
              <w:rPr>
                <w:b/>
                <w:i/>
              </w:rPr>
              <w:t>National Tender and Project Monitoring</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3801E9">
            <w:pPr>
              <w:tabs>
                <w:tab w:val="right" w:pos="7254"/>
              </w:tabs>
              <w:spacing w:after="60"/>
              <w:ind w:left="720"/>
              <w:rPr>
                <w:b/>
                <w:i/>
              </w:rPr>
            </w:pPr>
            <w:r w:rsidRPr="00EE5FA0">
              <w:rPr>
                <w:b/>
                <w:i/>
              </w:rPr>
              <w:t>Tel: (960) 3349</w:t>
            </w:r>
            <w:r w:rsidR="003801E9">
              <w:rPr>
                <w:b/>
                <w:i/>
              </w:rPr>
              <w:t>104</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7F34CD">
            <w:pPr>
              <w:tabs>
                <w:tab w:val="right" w:pos="7254"/>
              </w:tabs>
              <w:rPr>
                <w:i/>
              </w:rPr>
            </w:pPr>
            <w:r>
              <w:t>Date</w:t>
            </w:r>
            <w:r w:rsidRPr="00EC12FE">
              <w:t xml:space="preserve">: </w:t>
            </w:r>
            <w:r w:rsidR="007F34CD">
              <w:rPr>
                <w:b/>
                <w:i/>
                <w:lang w:val="en-GB"/>
              </w:rPr>
              <w:t>MAY 18</w:t>
            </w:r>
            <w:r w:rsidR="002E51E6">
              <w:rPr>
                <w:b/>
                <w:i/>
                <w:lang w:val="en-GB"/>
              </w:rPr>
              <w:t>, 2017</w:t>
            </w:r>
          </w:p>
          <w:p w:rsidR="00B530A2" w:rsidRPr="00B530A2" w:rsidRDefault="00B530A2" w:rsidP="003A5351">
            <w:pPr>
              <w:tabs>
                <w:tab w:val="right" w:pos="7254"/>
              </w:tabs>
              <w:rPr>
                <w:i/>
              </w:rPr>
            </w:pPr>
            <w:r w:rsidRPr="00EC12FE">
              <w:t xml:space="preserve">Time: </w:t>
            </w:r>
            <w:r w:rsidRPr="00AA7ABE">
              <w:rPr>
                <w:b/>
                <w:i/>
                <w:lang w:val="en-GB"/>
              </w:rPr>
              <w:t>1</w:t>
            </w:r>
            <w:r w:rsidR="003A5351">
              <w:rPr>
                <w:b/>
                <w:i/>
                <w:lang w:val="en-GB"/>
              </w:rPr>
              <w:t>1</w:t>
            </w:r>
            <w:r w:rsidRPr="00AA7ABE">
              <w:rPr>
                <w:b/>
                <w:i/>
                <w:lang w:val="en-GB"/>
              </w:rPr>
              <w:t>00 H</w:t>
            </w:r>
            <w:r w:rsidR="006C18DE">
              <w:rPr>
                <w:b/>
                <w:i/>
                <w:lang w:val="en-GB"/>
              </w:rPr>
              <w:t>ou</w:t>
            </w:r>
            <w:r w:rsidRPr="00AA7ABE">
              <w:rPr>
                <w:b/>
                <w:i/>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F34CD" w:rsidRDefault="007F34CD" w:rsidP="006134A0">
            <w:pPr>
              <w:tabs>
                <w:tab w:val="right" w:pos="7254"/>
              </w:tabs>
              <w:spacing w:after="60"/>
              <w:ind w:left="720"/>
              <w:rPr>
                <w:b/>
                <w:i/>
              </w:rPr>
            </w:pPr>
            <w:r w:rsidRPr="007F34CD">
              <w:rPr>
                <w:b/>
                <w:i/>
              </w:rPr>
              <w:t>National Tender and Project Monitoring</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r w:rsidR="000E7624">
              <w:rPr>
                <w:b/>
                <w:i/>
              </w:rPr>
              <w:t>.</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6C18DE">
            <w:pPr>
              <w:tabs>
                <w:tab w:val="right" w:pos="7254"/>
              </w:tabs>
              <w:spacing w:after="120"/>
              <w:rPr>
                <w:bCs/>
              </w:rPr>
            </w:pPr>
            <w:r w:rsidRPr="00EC12FE">
              <w:rPr>
                <w:bCs/>
              </w:rPr>
              <w:t>The Adjudicator proposed by the Employer is</w:t>
            </w:r>
            <w:r w:rsidRPr="00EC12FE">
              <w:rPr>
                <w:b/>
                <w:bCs/>
                <w:i/>
              </w:rPr>
              <w:t xml:space="preserve">: </w:t>
            </w:r>
            <w:r w:rsidR="006C18DE">
              <w:rPr>
                <w:b/>
                <w:bCs/>
                <w:i/>
              </w:rPr>
              <w:t>Ministry of Finance and Treasury</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bookmarkStart w:id="371" w:name="_GoBack"/>
      <w:bookmarkEnd w:id="371"/>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5D2A31">
          <w:rPr>
            <w:noProof/>
            <w:webHidden/>
          </w:rPr>
          <w:t>31</w:t>
        </w:r>
        <w:r>
          <w:rPr>
            <w:noProof/>
            <w:webHidden/>
          </w:rPr>
          <w:fldChar w:fldCharType="end"/>
        </w:r>
      </w:hyperlink>
    </w:p>
    <w:p w:rsidR="003531F4" w:rsidRDefault="000528CA"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5D2A31">
          <w:rPr>
            <w:noProof/>
            <w:webHidden/>
          </w:rPr>
          <w:t>31</w:t>
        </w:r>
        <w:r w:rsidR="0051627C">
          <w:rPr>
            <w:noProof/>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5D2A31">
          <w:rPr>
            <w:webHidden/>
          </w:rPr>
          <w:t>31</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5D2A31">
          <w:rPr>
            <w:webHidden/>
          </w:rPr>
          <w:t>31</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5D2A31">
          <w:rPr>
            <w:webHidden/>
          </w:rPr>
          <w:t>31</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5D2A31">
          <w:rPr>
            <w:webHidden/>
          </w:rPr>
          <w:t>31</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5D2A31">
          <w:rPr>
            <w:webHidden/>
          </w:rPr>
          <w:t>31</w:t>
        </w:r>
        <w:r w:rsidR="0051627C">
          <w:rPr>
            <w:webHidden/>
          </w:rPr>
          <w:fldChar w:fldCharType="end"/>
        </w:r>
      </w:hyperlink>
    </w:p>
    <w:p w:rsidR="003531F4" w:rsidRDefault="000528CA"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5D2A31">
          <w:rPr>
            <w:noProof/>
            <w:webHidden/>
          </w:rPr>
          <w:t>32</w:t>
        </w:r>
        <w:r w:rsidR="0051627C">
          <w:rPr>
            <w:noProof/>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5D2A31">
          <w:rPr>
            <w:webHidden/>
          </w:rPr>
          <w:t>32</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5D2A31">
          <w:rPr>
            <w:webHidden/>
          </w:rPr>
          <w:t>33</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5D2A31">
          <w:rPr>
            <w:webHidden/>
          </w:rPr>
          <w:t>35</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5D2A31">
          <w:rPr>
            <w:webHidden/>
          </w:rPr>
          <w:t>37</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5D2A31">
          <w:rPr>
            <w:webHidden/>
          </w:rPr>
          <w:t>39</w:t>
        </w:r>
        <w:r w:rsidR="0051627C">
          <w:rPr>
            <w:webHidden/>
          </w:rPr>
          <w:fldChar w:fldCharType="end"/>
        </w:r>
      </w:hyperlink>
    </w:p>
    <w:p w:rsidR="003531F4" w:rsidRDefault="000528CA"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5D2A31">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230ACA">
          <w:headerReference w:type="even" r:id="rId21"/>
          <w:headerReference w:type="default" r:id="rId22"/>
          <w:footerReference w:type="even" r:id="rId23"/>
          <w:footerReference w:type="default" r:id="rId24"/>
          <w:type w:val="nextColumn"/>
          <w:pgSz w:w="11901" w:h="16840" w:code="9"/>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690AC0"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690AC0"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2F400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2F4004">
              <w:rPr>
                <w:rFonts w:ascii="Arial" w:hAnsi="Arial" w:cs="Arial"/>
                <w:b/>
                <w:bCs/>
                <w:i/>
                <w:iCs/>
                <w:sz w:val="20"/>
                <w:szCs w:val="20"/>
                <w:u w:val="single"/>
              </w:rPr>
              <w:t>3</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690AC0" w:rsidRPr="00EC12FE" w:rsidTr="000E7624">
        <w:trPr>
          <w:trHeight w:val="1448"/>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2F400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2F4004">
              <w:rPr>
                <w:rFonts w:ascii="Arial" w:hAnsi="Arial" w:cs="Arial"/>
                <w:b/>
                <w:bCs/>
                <w:i/>
                <w:iCs/>
                <w:sz w:val="20"/>
                <w:szCs w:val="20"/>
                <w:u w:val="single"/>
              </w:rPr>
              <w:t>3</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690AC0"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2F400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2F4004">
              <w:rPr>
                <w:rFonts w:ascii="Arial" w:hAnsi="Arial" w:cs="Arial"/>
                <w:b/>
                <w:i/>
                <w:sz w:val="19"/>
                <w:szCs w:val="19"/>
              </w:rPr>
              <w:t>50</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p w:rsidR="003801E9" w:rsidRDefault="003801E9" w:rsidP="003531F4">
            <w:pPr>
              <w:pStyle w:val="Style11"/>
              <w:tabs>
                <w:tab w:val="left" w:leader="dot" w:pos="8424"/>
              </w:tabs>
              <w:spacing w:line="240" w:lineRule="auto"/>
              <w:rPr>
                <w:rFonts w:ascii="Arial" w:hAnsi="Arial" w:cs="Arial"/>
                <w:sz w:val="19"/>
                <w:szCs w:val="19"/>
              </w:rPr>
            </w:pPr>
          </w:p>
          <w:p w:rsidR="003801E9" w:rsidRPr="002B244E" w:rsidRDefault="003801E9" w:rsidP="003531F4">
            <w:pPr>
              <w:pStyle w:val="Style11"/>
              <w:tabs>
                <w:tab w:val="left" w:leader="dot" w:pos="8424"/>
              </w:tabs>
              <w:spacing w:line="240" w:lineRule="auto"/>
              <w:rPr>
                <w:rFonts w:ascii="Arial" w:hAnsi="Arial" w:cs="Arial"/>
                <w:sz w:val="19"/>
                <w:szCs w:val="19"/>
              </w:rPr>
            </w:pP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Default="003531F4" w:rsidP="00FF682E">
            <w:pPr>
              <w:pStyle w:val="Style11"/>
              <w:tabs>
                <w:tab w:val="left" w:leader="dot" w:pos="8424"/>
              </w:tabs>
              <w:spacing w:line="240" w:lineRule="auto"/>
              <w:rPr>
                <w:rFonts w:ascii="Arial" w:hAnsi="Arial" w:cs="Arial"/>
                <w:b/>
                <w:i/>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FF682E">
              <w:rPr>
                <w:rFonts w:ascii="Arial" w:hAnsi="Arial" w:cs="Arial"/>
                <w:b/>
                <w:i/>
                <w:sz w:val="19"/>
                <w:szCs w:val="19"/>
              </w:rPr>
              <w:t>3</w:t>
            </w:r>
            <w:r w:rsidR="00690AC0">
              <w:rPr>
                <w:rFonts w:ascii="Arial" w:hAnsi="Arial" w:cs="Arial"/>
                <w:b/>
                <w:i/>
                <w:sz w:val="19"/>
                <w:szCs w:val="19"/>
              </w:rPr>
              <w:t>,</w:t>
            </w:r>
            <w:r w:rsidR="00FF682E">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p w:rsidR="003801E9" w:rsidRPr="002B244E" w:rsidRDefault="003801E9" w:rsidP="00FF682E">
            <w:pPr>
              <w:pStyle w:val="Style11"/>
              <w:tabs>
                <w:tab w:val="left" w:leader="dot" w:pos="8424"/>
              </w:tabs>
              <w:spacing w:line="240" w:lineRule="auto"/>
              <w:rPr>
                <w:rFonts w:ascii="Arial" w:hAnsi="Arial" w:cs="Arial"/>
                <w:sz w:val="19"/>
                <w:szCs w:val="19"/>
              </w:rPr>
            </w:pP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2F400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2F4004">
              <w:rPr>
                <w:rFonts w:ascii="Arial" w:hAnsi="Arial" w:cs="Arial"/>
                <w:b/>
                <w:i/>
                <w:sz w:val="20"/>
                <w:szCs w:val="20"/>
              </w:rPr>
              <w:t>3</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2F400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8"/>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2F4004">
              <w:rPr>
                <w:rFonts w:ascii="Arial" w:hAnsi="Arial" w:cs="Arial"/>
                <w:b/>
                <w:i/>
                <w:sz w:val="20"/>
                <w:szCs w:val="20"/>
              </w:rPr>
              <w:t>3</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90AC0">
              <w:rPr>
                <w:rFonts w:ascii="Arial" w:hAnsi="Arial" w:cs="Arial"/>
                <w:b/>
                <w:i/>
                <w:sz w:val="20"/>
                <w:szCs w:val="20"/>
              </w:rPr>
              <w:t>1,500</w:t>
            </w:r>
            <w:r w:rsidRPr="003D623B">
              <w:rPr>
                <w:rFonts w:ascii="Arial" w:hAnsi="Arial" w:cs="Arial"/>
                <w:b/>
                <w:i/>
                <w:sz w:val="20"/>
                <w:szCs w:val="20"/>
              </w:rPr>
              <w:t>,000.00.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2F400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2F4004">
              <w:rPr>
                <w:rFonts w:ascii="Arial" w:hAnsi="Arial" w:cs="Arial"/>
                <w:i/>
                <w:sz w:val="20"/>
                <w:szCs w:val="20"/>
              </w:rPr>
              <w:t xml:space="preserve">Construction and Carpentry </w:t>
            </w:r>
            <w:r w:rsidRPr="00B504EF">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8B6425">
          <w:headerReference w:type="even" r:id="rId25"/>
          <w:headerReference w:type="default" r:id="rId26"/>
          <w:pgSz w:w="16840" w:h="11901" w:orient="landscape" w:code="9"/>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711"/>
        <w:gridCol w:w="1564"/>
        <w:gridCol w:w="2104"/>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A1374" w:rsidRPr="00EC12FE" w:rsidTr="008E495D">
        <w:trPr>
          <w:trHeight w:val="413"/>
        </w:trPr>
        <w:tc>
          <w:tcPr>
            <w:tcW w:w="720" w:type="dxa"/>
            <w:vAlign w:val="center"/>
          </w:tcPr>
          <w:p w:rsidR="00BA1374" w:rsidRPr="0081217F" w:rsidRDefault="00BA1374" w:rsidP="00AA3EA1">
            <w:pPr>
              <w:jc w:val="center"/>
              <w:rPr>
                <w:b/>
                <w:bCs/>
                <w:rtl/>
                <w:lang w:bidi="dv-MV"/>
              </w:rPr>
            </w:pPr>
            <w:r w:rsidRPr="0081217F">
              <w:rPr>
                <w:b/>
                <w:bCs/>
                <w:lang w:bidi="dv-MV"/>
              </w:rPr>
              <w:t>4</w:t>
            </w:r>
          </w:p>
        </w:tc>
        <w:tc>
          <w:tcPr>
            <w:tcW w:w="3768" w:type="dxa"/>
            <w:vAlign w:val="center"/>
          </w:tcPr>
          <w:p w:rsidR="00BA1374" w:rsidRPr="0081217F" w:rsidRDefault="00BA1374" w:rsidP="00AA3EA1">
            <w:pPr>
              <w:rPr>
                <w:rFonts w:cs="MV Boli"/>
                <w:b/>
                <w:bCs/>
                <w:lang w:bidi="dv-MV"/>
              </w:rPr>
            </w:pPr>
            <w:r w:rsidRPr="0081217F">
              <w:rPr>
                <w:rFonts w:cs="MV Boli"/>
                <w:b/>
                <w:bCs/>
                <w:lang w:bidi="dv-MV"/>
              </w:rPr>
              <w:t>Site Supervisor</w:t>
            </w:r>
            <w:r w:rsidRPr="0081217F">
              <w:rPr>
                <w:rStyle w:val="FootnoteReference"/>
                <w:rFonts w:cs="MV Boli"/>
                <w:b/>
                <w:bCs/>
                <w:lang w:bidi="dv-MV"/>
              </w:rPr>
              <w:footnoteReference w:id="12"/>
            </w:r>
          </w:p>
        </w:tc>
        <w:tc>
          <w:tcPr>
            <w:tcW w:w="1574"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5</w:t>
            </w:r>
          </w:p>
        </w:tc>
        <w:tc>
          <w:tcPr>
            <w:tcW w:w="2128"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81217F"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230ACA">
          <w:headerReference w:type="even" r:id="rId27"/>
          <w:headerReference w:type="default" r:id="rId28"/>
          <w:headerReference w:type="first" r:id="rId29"/>
          <w:pgSz w:w="11901" w:h="16840" w:code="9"/>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5D2A31">
          <w:rPr>
            <w:noProof/>
            <w:webHidden/>
          </w:rPr>
          <w:t>41</w:t>
        </w:r>
        <w:r w:rsidR="00895B2C">
          <w:rPr>
            <w:noProof/>
            <w:webHidden/>
          </w:rPr>
          <w:fldChar w:fldCharType="end"/>
        </w:r>
      </w:hyperlink>
    </w:p>
    <w:p w:rsidR="00895B2C" w:rsidRDefault="000528CA">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5D2A31">
          <w:rPr>
            <w:noProof/>
            <w:webHidden/>
          </w:rPr>
          <w:t>44</w:t>
        </w:r>
        <w:r w:rsidR="00895B2C">
          <w:rPr>
            <w:noProof/>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5D2A31">
          <w:rPr>
            <w:webHidden/>
          </w:rPr>
          <w:t>44</w:t>
        </w:r>
        <w:r w:rsidR="00895B2C">
          <w:rPr>
            <w:webHidden/>
          </w:rPr>
          <w:fldChar w:fldCharType="end"/>
        </w:r>
      </w:hyperlink>
    </w:p>
    <w:p w:rsidR="00895B2C" w:rsidRDefault="000528CA">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5D2A31">
          <w:rPr>
            <w:noProof/>
            <w:webHidden/>
          </w:rPr>
          <w:t>45</w:t>
        </w:r>
        <w:r w:rsidR="00895B2C">
          <w:rPr>
            <w:noProof/>
            <w:webHidden/>
          </w:rPr>
          <w:fldChar w:fldCharType="end"/>
        </w:r>
      </w:hyperlink>
    </w:p>
    <w:p w:rsidR="00895B2C" w:rsidRDefault="000528CA">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5D2A31">
          <w:rPr>
            <w:noProof/>
            <w:webHidden/>
          </w:rPr>
          <w:t>47</w:t>
        </w:r>
        <w:r w:rsidR="00895B2C">
          <w:rPr>
            <w:noProof/>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5D2A31">
          <w:rPr>
            <w:webHidden/>
          </w:rPr>
          <w:t>47</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5D2A31">
          <w:rPr>
            <w:webHidden/>
          </w:rPr>
          <w:t>48</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5D2A31">
          <w:rPr>
            <w:webHidden/>
          </w:rPr>
          <w:t>50</w:t>
        </w:r>
        <w:r w:rsidR="00895B2C">
          <w:rPr>
            <w:webHidden/>
          </w:rPr>
          <w:fldChar w:fldCharType="end"/>
        </w:r>
      </w:hyperlink>
    </w:p>
    <w:p w:rsidR="00895B2C" w:rsidRDefault="000528CA">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5D2A31">
          <w:rPr>
            <w:noProof/>
            <w:webHidden/>
          </w:rPr>
          <w:t>51</w:t>
        </w:r>
        <w:r w:rsidR="00895B2C">
          <w:rPr>
            <w:noProof/>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5D2A31">
          <w:rPr>
            <w:webHidden/>
          </w:rPr>
          <w:t>52</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5D2A31">
          <w:rPr>
            <w:webHidden/>
          </w:rPr>
          <w:t>53</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5D2A31">
          <w:rPr>
            <w:webHidden/>
          </w:rPr>
          <w:t>54</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5D2A31">
          <w:rPr>
            <w:webHidden/>
          </w:rPr>
          <w:t>55</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5D2A31">
          <w:rPr>
            <w:webHidden/>
          </w:rPr>
          <w:t>56</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5D2A31">
          <w:rPr>
            <w:webHidden/>
          </w:rPr>
          <w:t>58</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5D2A31">
          <w:rPr>
            <w:webHidden/>
          </w:rPr>
          <w:t>59</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5D2A31">
          <w:rPr>
            <w:webHidden/>
          </w:rPr>
          <w:t>60</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5D2A31">
          <w:rPr>
            <w:webHidden/>
          </w:rPr>
          <w:t>61</w:t>
        </w:r>
        <w:r w:rsidR="00895B2C">
          <w:rPr>
            <w:webHidden/>
          </w:rPr>
          <w:fldChar w:fldCharType="end"/>
        </w:r>
      </w:hyperlink>
    </w:p>
    <w:p w:rsidR="00895B2C" w:rsidRDefault="000528CA">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5D2A31">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446421971"/>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2E51E6">
      <w:pPr>
        <w:tabs>
          <w:tab w:val="right" w:pos="9000"/>
        </w:tabs>
      </w:pPr>
      <w:r>
        <w:t>N</w:t>
      </w:r>
      <w:r w:rsidR="00372302" w:rsidRPr="00EC12FE">
        <w:t xml:space="preserve">CB No.: </w:t>
      </w:r>
      <w:r w:rsidR="0061702D" w:rsidRPr="00A071DB">
        <w:rPr>
          <w:b/>
          <w:i/>
        </w:rPr>
        <w:t>13-K/13/201</w:t>
      </w:r>
      <w:r w:rsidR="002E51E6">
        <w:rPr>
          <w:b/>
          <w:i/>
        </w:rPr>
        <w:t>7</w:t>
      </w:r>
      <w:r w:rsidR="0061702D" w:rsidRPr="00A071DB">
        <w:rPr>
          <w:b/>
          <w:i/>
        </w:rPr>
        <w:t>/</w:t>
      </w:r>
      <w:r w:rsidR="0061702D" w:rsidRPr="00EA007D">
        <w:rPr>
          <w:b/>
          <w:i/>
          <w:highlight w:val="yellow"/>
        </w:rPr>
        <w:t>7</w:t>
      </w:r>
      <w:r w:rsidR="00195A12">
        <w:rPr>
          <w:b/>
          <w:i/>
        </w:rPr>
        <w:t>6</w:t>
      </w:r>
    </w:p>
    <w:p w:rsidR="00372302" w:rsidRPr="00EC12FE" w:rsidRDefault="00372302" w:rsidP="002F4004">
      <w:pPr>
        <w:tabs>
          <w:tab w:val="right" w:pos="9000"/>
        </w:tabs>
      </w:pPr>
      <w:r w:rsidRPr="00EC12FE">
        <w:t xml:space="preserve">Invitation for Bid No.: </w:t>
      </w:r>
      <w:r w:rsidR="0061702D" w:rsidRPr="00A071DB">
        <w:rPr>
          <w:b/>
          <w:u w:val="single"/>
        </w:rPr>
        <w:t>IFB No.: 0</w:t>
      </w:r>
      <w:r w:rsidR="002F4004">
        <w:rPr>
          <w:b/>
          <w:u w:val="single"/>
        </w:rPr>
        <w:t>12</w:t>
      </w:r>
      <w:r w:rsidR="0061702D" w:rsidRPr="00A071DB">
        <w:rPr>
          <w:b/>
          <w:u w:val="single"/>
        </w:rPr>
        <w:t>/</w:t>
      </w:r>
      <w:r w:rsidR="0061702D">
        <w:rPr>
          <w:b/>
          <w:u w:val="single"/>
        </w:rPr>
        <w:t>TF019383</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2E51E6" w:rsidRDefault="00372302" w:rsidP="0040320A">
      <w:pPr>
        <w:pStyle w:val="ListParagraph"/>
        <w:numPr>
          <w:ilvl w:val="0"/>
          <w:numId w:val="42"/>
        </w:numPr>
        <w:spacing w:after="200"/>
        <w:ind w:left="432" w:hanging="432"/>
        <w:contextualSpacing w:val="0"/>
        <w:jc w:val="left"/>
        <w:rPr>
          <w:bCs/>
        </w:rPr>
      </w:pPr>
      <w:r w:rsidRPr="002E51E6">
        <w:rPr>
          <w:bCs/>
        </w:rPr>
        <w:t xml:space="preserve">We offer to execute in conformity with the Bidding Documents the following Works: </w:t>
      </w:r>
      <w:r w:rsidR="002E51E6" w:rsidRPr="002E51E6">
        <w:rPr>
          <w:b/>
          <w:u w:val="single"/>
        </w:rPr>
        <w:t>C</w:t>
      </w:r>
      <w:r w:rsidR="0040320A">
        <w:rPr>
          <w:b/>
          <w:u w:val="single"/>
        </w:rPr>
        <w:t xml:space="preserve">ompletion of Visitors Center Remaining Works at </w:t>
      </w:r>
      <w:proofErr w:type="spellStart"/>
      <w:r w:rsidR="0040320A">
        <w:rPr>
          <w:b/>
          <w:u w:val="single"/>
        </w:rPr>
        <w:t>Hithadhoo</w:t>
      </w:r>
      <w:proofErr w:type="spellEnd"/>
      <w:r w:rsidR="0040320A">
        <w:rPr>
          <w:b/>
          <w:u w:val="single"/>
        </w:rPr>
        <w:t xml:space="preserve"> Ecotourism </w:t>
      </w:r>
      <w:r w:rsidR="002E51E6" w:rsidRPr="002E51E6">
        <w:rPr>
          <w:b/>
          <w:u w:val="single"/>
        </w:rPr>
        <w:t>Facilit</w:t>
      </w:r>
      <w:r w:rsidR="0040320A">
        <w:rPr>
          <w:b/>
          <w:u w:val="single"/>
        </w:rPr>
        <w:t>y</w:t>
      </w:r>
      <w:r w:rsidRPr="002E51E6">
        <w:rPr>
          <w:bCs/>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3"/>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446421972"/>
      <w:r w:rsidRPr="00EC12FE">
        <w:t>Schedules</w:t>
      </w:r>
      <w:bookmarkEnd w:id="419"/>
    </w:p>
    <w:p w:rsidR="00F70B29" w:rsidRPr="00EC12FE" w:rsidRDefault="00895B2C" w:rsidP="00C010A5">
      <w:pPr>
        <w:pStyle w:val="S4-Header2"/>
      </w:pPr>
      <w:bookmarkStart w:id="420" w:name="_Toc446421973"/>
      <w:bookmarkStart w:id="421" w:name="_Toc108950333"/>
      <w:bookmarkStart w:id="422" w:name="_Toc138144061"/>
      <w:r>
        <w:t>Activity Schedule</w:t>
      </w:r>
      <w:bookmarkEnd w:id="420"/>
      <w:r w:rsidR="00DE2834" w:rsidRPr="00EC12FE">
        <w:t xml:space="preserve"> </w:t>
      </w:r>
    </w:p>
    <w:bookmarkEnd w:id="421"/>
    <w:bookmarkEnd w:id="422"/>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3" w:name="_Toc41971550"/>
            <w:bookmarkStart w:id="424" w:name="_Toc125871319"/>
            <w:bookmarkStart w:id="425" w:name="_Toc139856167"/>
            <w:bookmarkStart w:id="426" w:name="_Toc446421974"/>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446421975"/>
      <w:r w:rsidR="007B586E" w:rsidRPr="00EC12FE">
        <w:t>Technical Proposal</w:t>
      </w:r>
      <w:bookmarkEnd w:id="427"/>
    </w:p>
    <w:p w:rsidR="007B586E" w:rsidRPr="00EC12FE" w:rsidRDefault="007B586E">
      <w:pPr>
        <w:pStyle w:val="S4-Header2"/>
      </w:pPr>
      <w:bookmarkStart w:id="428" w:name="_Toc138144062"/>
      <w:bookmarkStart w:id="429" w:name="_Toc446421976"/>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446421977"/>
      <w:r w:rsidRPr="00EC12FE">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446421978"/>
      <w:r w:rsidRPr="00EC12FE">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446421979"/>
      <w:r w:rsidRPr="00EC12FE">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446421980"/>
      <w:bookmarkStart w:id="436" w:name="_Toc78273052"/>
      <w:bookmarkStart w:id="437" w:name="_Toc108950346"/>
      <w:bookmarkEnd w:id="415"/>
      <w:r w:rsidR="000B3397" w:rsidRPr="00EC12FE">
        <w:rPr>
          <w:szCs w:val="32"/>
        </w:rPr>
        <w:t>Form ELI -1.1</w:t>
      </w:r>
      <w:r w:rsidR="00301412" w:rsidRPr="00EC12FE">
        <w:rPr>
          <w:szCs w:val="32"/>
        </w:rPr>
        <w:t xml:space="preserve">: </w:t>
      </w:r>
      <w:bookmarkStart w:id="438" w:name="_Toc108424563"/>
      <w:r w:rsidR="000B3397" w:rsidRPr="00EC12FE">
        <w:t>Bidder Information Form</w:t>
      </w:r>
      <w:bookmarkEnd w:id="435"/>
      <w:bookmarkEnd w:id="438"/>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446421981"/>
      <w:bookmarkStart w:id="440" w:name="_Toc78273053"/>
      <w:bookmarkStart w:id="441"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446421982"/>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446421983"/>
      <w:r w:rsidRPr="00EC12FE">
        <w:rPr>
          <w:szCs w:val="32"/>
        </w:rPr>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4"/>
      <w:bookmarkEnd w:id="445"/>
      <w:bookmarkEnd w:id="446"/>
      <w:bookmarkEnd w:id="447"/>
      <w:bookmarkEnd w:id="448"/>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446421984"/>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4"/>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446421985"/>
      <w:r w:rsidRPr="00EC12FE">
        <w:t>Form FIN - 3.2</w:t>
      </w:r>
      <w:r w:rsidR="00301412" w:rsidRPr="00EC12FE">
        <w:t xml:space="preserve">: </w:t>
      </w:r>
      <w:bookmarkStart w:id="461" w:name="_Toc108424567"/>
      <w:r w:rsidRPr="00EC12FE">
        <w:t>Average Annual Construction Turnover</w:t>
      </w:r>
      <w:bookmarkEnd w:id="460"/>
      <w:bookmarkEnd w:id="461"/>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446421986"/>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2"/>
      <w:bookmarkEnd w:id="463"/>
      <w:bookmarkEnd w:id="464"/>
      <w:bookmarkEnd w:id="465"/>
      <w:bookmarkEnd w:id="466"/>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446421987"/>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446421988"/>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0"/>
      <w:bookmarkEnd w:id="471"/>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446421989"/>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2"/>
      <w:bookmarkEnd w:id="473"/>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5"/>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8B6425" w:rsidRDefault="008B6425">
      <w:pPr>
        <w:pStyle w:val="Subtitle"/>
        <w:ind w:left="180" w:right="288"/>
        <w:rPr>
          <w:rFonts w:cs="Arial"/>
        </w:rPr>
        <w:sectPr w:rsidR="008B6425" w:rsidSect="00230ACA">
          <w:headerReference w:type="even" r:id="rId30"/>
          <w:headerReference w:type="default" r:id="rId31"/>
          <w:type w:val="nextColumn"/>
          <w:pgSz w:w="11901" w:h="16840" w:code="9"/>
          <w:pgMar w:top="1440" w:right="1440" w:bottom="1440" w:left="1440" w:header="720" w:footer="720" w:gutter="0"/>
          <w:cols w:space="720"/>
          <w:titlePg/>
        </w:sectPr>
      </w:pPr>
      <w:bookmarkStart w:id="474" w:name="_Toc372613503"/>
    </w:p>
    <w:p w:rsidR="007B586E" w:rsidRPr="00EC12FE" w:rsidRDefault="007B586E">
      <w:pPr>
        <w:pStyle w:val="Subtitle"/>
        <w:ind w:left="180" w:right="288"/>
        <w:rPr>
          <w:rFonts w:cs="Arial"/>
        </w:rPr>
      </w:pPr>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8B6425" w:rsidRDefault="008B6425" w:rsidP="00A64ABE">
      <w:pPr>
        <w:pStyle w:val="Header1"/>
        <w:spacing w:before="0"/>
        <w:rPr>
          <w:sz w:val="36"/>
          <w:szCs w:val="36"/>
        </w:rPr>
        <w:sectPr w:rsidR="008B6425" w:rsidSect="008B6425">
          <w:type w:val="nextColumn"/>
          <w:pgSz w:w="11901" w:h="16840" w:code="9"/>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6"/>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7"/>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8"/>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19"/>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0"/>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1"/>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2"/>
      </w:r>
      <w:r w:rsidRPr="00EC12FE">
        <w:t>;</w:t>
      </w:r>
    </w:p>
    <w:p w:rsidR="002B244E" w:rsidRDefault="001A418F" w:rsidP="002C5195">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2B244E" w:rsidRDefault="002B244E" w:rsidP="002B244E">
      <w:pPr>
        <w:pStyle w:val="Part"/>
        <w:tabs>
          <w:tab w:val="left" w:pos="3286"/>
        </w:tabs>
        <w:spacing w:before="0"/>
      </w:pPr>
    </w:p>
    <w:p w:rsidR="008B6425" w:rsidRDefault="008B6425" w:rsidP="002B244E">
      <w:pPr>
        <w:pStyle w:val="Part"/>
        <w:tabs>
          <w:tab w:val="left" w:pos="3286"/>
        </w:tabs>
        <w:spacing w:before="0"/>
        <w:sectPr w:rsidR="008B6425" w:rsidSect="008B6425">
          <w:type w:val="nextColumn"/>
          <w:pgSz w:w="11901" w:h="16840" w:code="9"/>
          <w:pgMar w:top="1440" w:right="1440" w:bottom="1440" w:left="1440" w:header="720" w:footer="720" w:gutter="0"/>
          <w:cols w:space="720"/>
          <w:titlePg/>
        </w:sectPr>
      </w:pPr>
    </w:p>
    <w:p w:rsidR="002B244E" w:rsidRDefault="002B244E"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pStyle w:val="Subtitle"/>
        <w:ind w:left="180" w:right="288"/>
        <w:rPr>
          <w:rFonts w:cs="Arial"/>
        </w:rPr>
      </w:pPr>
    </w:p>
    <w:p w:rsidR="008B6425" w:rsidRDefault="008B6425">
      <w:pPr>
        <w:pStyle w:val="Subtitle"/>
        <w:ind w:left="180" w:right="288"/>
        <w:rPr>
          <w:rFonts w:cs="Arial"/>
        </w:rPr>
        <w:sectPr w:rsidR="008B6425" w:rsidSect="008B6425">
          <w:type w:val="nextColumn"/>
          <w:pgSz w:w="11901" w:h="16840" w:code="9"/>
          <w:pgMar w:top="1440" w:right="1440" w:bottom="1440" w:left="1440" w:header="720" w:footer="720" w:gutter="0"/>
          <w:cols w:space="720"/>
          <w:titlePg/>
        </w:sectPr>
      </w:pPr>
      <w:bookmarkStart w:id="477" w:name="_Toc372613505"/>
    </w:p>
    <w:p w:rsidR="007B586E" w:rsidRPr="00EC12FE" w:rsidRDefault="007B586E">
      <w:pPr>
        <w:pStyle w:val="Subtitle"/>
        <w:ind w:left="180" w:right="288"/>
        <w:rPr>
          <w:rFonts w:cs="Arial"/>
        </w:rPr>
      </w:pPr>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5D2A31">
          <w:rPr>
            <w:b w:val="0"/>
            <w:bCs/>
            <w:noProof/>
            <w:webHidden/>
          </w:rPr>
          <w:t>70</w:t>
        </w:r>
        <w:r w:rsidR="00D60939" w:rsidRPr="00D60939">
          <w:rPr>
            <w:b w:val="0"/>
            <w:bCs/>
            <w:noProof/>
            <w:webHidden/>
          </w:rPr>
          <w:fldChar w:fldCharType="end"/>
        </w:r>
      </w:hyperlink>
    </w:p>
    <w:p w:rsidR="00D60939" w:rsidRPr="00D60939" w:rsidRDefault="000528CA">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5D2A31">
          <w:rPr>
            <w:b w:val="0"/>
            <w:bCs/>
            <w:noProof/>
            <w:webHidden/>
          </w:rPr>
          <w:t>70</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446419323"/>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7B586E" w:rsidRPr="00EC12FE" w:rsidRDefault="008F14AA" w:rsidP="00D60939">
      <w:r>
        <w:rPr>
          <w:i/>
        </w:rPr>
        <w:t xml:space="preserve">See Annex </w:t>
      </w:r>
      <w:r w:rsidR="00D46B5A">
        <w:rPr>
          <w:i/>
        </w:rPr>
        <w:t>B</w:t>
      </w:r>
      <w:r w:rsidR="0044696F">
        <w:rPr>
          <w:i/>
        </w:rPr>
        <w:t xml:space="preserve"> - Drawings</w:t>
      </w:r>
    </w:p>
    <w:bookmarkEnd w:id="484"/>
    <w:bookmarkEnd w:id="485"/>
    <w:bookmarkEnd w:id="486"/>
    <w:bookmarkEnd w:id="487"/>
    <w:p w:rsidR="00D60939" w:rsidRDefault="00D60939" w:rsidP="00666B8F">
      <w:pPr>
        <w:pStyle w:val="S6-Header1"/>
      </w:pPr>
    </w:p>
    <w:p w:rsidR="00666B8F" w:rsidRPr="00EC12FE" w:rsidRDefault="00666B8F" w:rsidP="00666B8F">
      <w:pPr>
        <w:pStyle w:val="S6-Header1"/>
      </w:pPr>
      <w:bookmarkStart w:id="488" w:name="_Toc446419324"/>
      <w:r>
        <w:t>Supplementary Information</w:t>
      </w:r>
      <w:bookmarkEnd w:id="488"/>
    </w:p>
    <w:p w:rsidR="00666B8F" w:rsidRDefault="00666B8F" w:rsidP="00666B8F">
      <w:pPr>
        <w:rPr>
          <w:i/>
        </w:rPr>
      </w:pPr>
    </w:p>
    <w:p w:rsidR="00666B8F" w:rsidRPr="00EC12FE" w:rsidRDefault="00666B8F" w:rsidP="002F4004">
      <w:r>
        <w:rPr>
          <w:i/>
        </w:rPr>
        <w:t xml:space="preserve">See Annex C </w:t>
      </w:r>
      <w:r w:rsidR="00D60939">
        <w:rPr>
          <w:i/>
        </w:rPr>
        <w:t>–</w:t>
      </w:r>
      <w:r>
        <w:rPr>
          <w:i/>
        </w:rPr>
        <w:t xml:space="preserve"> </w:t>
      </w:r>
      <w:r w:rsidR="002F4004">
        <w:rPr>
          <w:i/>
        </w:rPr>
        <w:t>Mitigation Measures</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81217F" w:rsidRDefault="00D60939" w:rsidP="00CF0E97">
      <w:pPr>
        <w:pStyle w:val="explanatorynotes"/>
        <w:spacing w:after="0" w:line="240" w:lineRule="auto"/>
        <w:ind w:right="288"/>
        <w:rPr>
          <w:rFonts w:asciiTheme="majorBidi" w:hAnsiTheme="majorBidi" w:cstheme="majorBidi"/>
          <w:b/>
          <w:bCs/>
          <w:sz w:val="22"/>
          <w:szCs w:val="22"/>
        </w:rPr>
      </w:pPr>
      <w:r w:rsidRPr="0081217F">
        <w:rPr>
          <w:rFonts w:asciiTheme="majorBidi" w:hAnsiTheme="majorBidi" w:cstheme="majorBidi"/>
          <w:b/>
          <w:bCs/>
          <w:sz w:val="22"/>
          <w:szCs w:val="22"/>
        </w:rPr>
        <w:t>Please note that the contractor</w:t>
      </w:r>
      <w:r w:rsidR="0081217F">
        <w:rPr>
          <w:rFonts w:asciiTheme="majorBidi" w:hAnsiTheme="majorBidi" w:cstheme="majorBidi"/>
          <w:b/>
          <w:bCs/>
          <w:sz w:val="22"/>
          <w:szCs w:val="22"/>
        </w:rPr>
        <w:t xml:space="preserve"> selected</w:t>
      </w:r>
      <w:r w:rsidRPr="0081217F">
        <w:rPr>
          <w:rFonts w:asciiTheme="majorBidi" w:hAnsiTheme="majorBidi" w:cstheme="majorBidi"/>
          <w:b/>
          <w:bCs/>
          <w:sz w:val="22"/>
          <w:szCs w:val="22"/>
        </w:rPr>
        <w:t xml:space="preserve"> </w:t>
      </w:r>
      <w:r w:rsidR="0081217F">
        <w:rPr>
          <w:rFonts w:asciiTheme="majorBidi" w:hAnsiTheme="majorBidi" w:cstheme="majorBidi"/>
          <w:b/>
          <w:bCs/>
          <w:sz w:val="22"/>
          <w:szCs w:val="22"/>
        </w:rPr>
        <w:t xml:space="preserve">for </w:t>
      </w:r>
      <w:r w:rsidRPr="0081217F">
        <w:rPr>
          <w:rFonts w:asciiTheme="majorBidi" w:hAnsiTheme="majorBidi" w:cstheme="majorBidi"/>
          <w:b/>
          <w:bCs/>
          <w:sz w:val="22"/>
          <w:szCs w:val="22"/>
        </w:rPr>
        <w:t xml:space="preserve">the project needs to </w:t>
      </w:r>
      <w:r w:rsidR="00CF0E97">
        <w:rPr>
          <w:rFonts w:asciiTheme="majorBidi" w:hAnsiTheme="majorBidi" w:cstheme="majorBidi"/>
          <w:b/>
          <w:bCs/>
          <w:sz w:val="22"/>
          <w:szCs w:val="22"/>
        </w:rPr>
        <w:t xml:space="preserve">adhere to </w:t>
      </w:r>
      <w:r w:rsidR="00CF0E97" w:rsidRPr="00CF0E97">
        <w:rPr>
          <w:rFonts w:asciiTheme="majorBidi" w:hAnsiTheme="majorBidi" w:cstheme="majorBidi"/>
          <w:b/>
          <w:bCs/>
          <w:sz w:val="22"/>
          <w:szCs w:val="22"/>
        </w:rPr>
        <w:t xml:space="preserve">construction phase measures </w:t>
      </w:r>
      <w:r w:rsidRPr="0081217F">
        <w:rPr>
          <w:rFonts w:asciiTheme="majorBidi" w:hAnsiTheme="majorBidi" w:cstheme="majorBidi"/>
          <w:b/>
          <w:bCs/>
          <w:sz w:val="22"/>
          <w:szCs w:val="22"/>
        </w:rPr>
        <w:t>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9" w:name="_Toc372613506"/>
      <w:r w:rsidRPr="00EC12FE">
        <w:t>PART 3 – Conditions of Contract and Contract Forms</w:t>
      </w:r>
      <w:bookmarkEnd w:id="489"/>
    </w:p>
    <w:p w:rsidR="008B6425" w:rsidRDefault="008B6425" w:rsidP="00A64ABE">
      <w:pPr>
        <w:pStyle w:val="Subtitle"/>
        <w:spacing w:before="0"/>
        <w:sectPr w:rsidR="008B6425" w:rsidSect="008B6425">
          <w:type w:val="nextColumn"/>
          <w:pgSz w:w="11901" w:h="16840" w:code="9"/>
          <w:pgMar w:top="1440" w:right="1440" w:bottom="1440" w:left="1440" w:header="720" w:footer="720" w:gutter="0"/>
          <w:cols w:space="720"/>
          <w:titlePg/>
        </w:sectPr>
      </w:pPr>
      <w:bookmarkStart w:id="490" w:name="_Toc87070116"/>
      <w:bookmarkStart w:id="491" w:name="_Toc372613507"/>
    </w:p>
    <w:p w:rsidR="007B586E" w:rsidRPr="00EC12FE" w:rsidRDefault="007B586E" w:rsidP="00A64ABE">
      <w:pPr>
        <w:pStyle w:val="Subtitle"/>
        <w:spacing w:before="0"/>
      </w:pPr>
      <w:r w:rsidRPr="00EC12FE">
        <w:t>Section VII</w:t>
      </w:r>
      <w:r w:rsidR="001A418F" w:rsidRPr="00EC12FE">
        <w:t>I</w:t>
      </w:r>
      <w:r w:rsidRPr="00EC12FE">
        <w:t>.  General Conditions of Contract</w:t>
      </w:r>
      <w:bookmarkEnd w:id="490"/>
      <w:bookmarkEnd w:id="491"/>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2" w:name="_Toc87070117"/>
      <w:r w:rsidRPr="00B669EB">
        <w:rPr>
          <w:rFonts w:ascii="Times New Roman" w:hAnsi="Times New Roman" w:cs="Times New Roman"/>
          <w:sz w:val="28"/>
          <w:szCs w:val="28"/>
        </w:rPr>
        <w:t>Table of Clauses</w:t>
      </w:r>
      <w:bookmarkEnd w:id="492"/>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5D2A31">
        <w:rPr>
          <w:noProof/>
        </w:rPr>
        <w:t>75</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5D2A31">
        <w:t>75</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5D2A31">
        <w:t>77</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5D2A31">
        <w:t>78</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5D2A31">
        <w:t>79</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5D2A31">
        <w:t>79</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5D2A31">
        <w:t>79</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5D2A31">
        <w:t>80</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5D2A31">
        <w:t>80</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5D2A31">
        <w:t>80</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5D2A31">
        <w:t>81</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5D2A31">
        <w:t>82</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5D2A31">
        <w:t>82</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5D2A31">
        <w:t>82</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5D2A31">
        <w:t>83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5D2A31">
        <w:rPr>
          <w:noProof/>
        </w:rPr>
        <w:t>83</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5D2A31">
        <w:t>83</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5D2A31">
        <w:t>84</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5D2A31">
        <w:t>84</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5D2A31">
        <w:t>84</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5D2A31">
        <w:t>84</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5D2A31">
        <w:t>84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5D2A31">
        <w:rPr>
          <w:noProof/>
        </w:rPr>
        <w:t>85</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5D2A31">
        <w:t>85</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5D2A31">
        <w:t>85</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5D2A31">
        <w:t>85</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5D2A31">
        <w:t>85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5D2A31">
        <w:rPr>
          <w:noProof/>
        </w:rPr>
        <w:t>85</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5D2A31">
        <w:t>85</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5D2A31">
        <w:t>86</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5D2A31">
        <w:t>86</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5D2A31">
        <w:t>86</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5D2A31">
        <w:t>86</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5D2A31">
        <w:t>87</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5D2A31">
        <w:t>87</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5D2A31">
        <w:t>88</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5D2A31">
        <w:t>88</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5D2A31">
        <w:t>89</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5D2A31">
        <w:t>89</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5D2A31">
        <w:t>89</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5D2A31">
        <w:t>90</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5D2A31">
        <w:t>90</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5D2A31">
        <w:t>90</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5D2A31">
        <w:t>91</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5D2A31">
        <w:t>91</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5D2A31">
        <w:rPr>
          <w:noProof/>
        </w:rPr>
        <w:t>91</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5D2A31">
        <w:t>91</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5D2A31">
        <w:t>91</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5D2A31">
        <w:t>91</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5D2A31">
        <w:t>91</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5D2A31">
        <w:t>92</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5D2A31">
        <w:t>92</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5D2A31">
        <w:t>93</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5D2A31">
        <w:t>93</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5D2A31">
        <w:t>93</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3" w:name="_Toc398116215"/>
      <w:r w:rsidRPr="00EC12FE">
        <w:t>A.  General</w:t>
      </w:r>
      <w:bookmarkEnd w:id="493"/>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6"/>
            <w:r w:rsidRPr="00EC12FE">
              <w:t>Definitions</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7"/>
            <w:r w:rsidRPr="00EC12FE">
              <w:t>Interpretation</w:t>
            </w:r>
            <w:bookmarkEnd w:id="495"/>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6" w:name="_Toc398116218"/>
            <w:r w:rsidRPr="00EC12FE">
              <w:t>Language and Law</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7" w:name="_Toc398116219"/>
            <w:r w:rsidRPr="00EC12FE">
              <w:t>Project Manager’s Decisions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0"/>
            <w:r w:rsidRPr="00EC12FE">
              <w:t>Delegation</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1"/>
            <w:r w:rsidRPr="00EC12FE">
              <w:t>Communica</w:t>
            </w:r>
            <w:r w:rsidRPr="00EC12FE">
              <w:softHyphen/>
              <w:t>tions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0" w:name="_Toc398116222"/>
            <w:r w:rsidRPr="00EC12FE">
              <w:t>Subcontracting</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1" w:name="_Toc398116223"/>
            <w:r w:rsidRPr="00EC12FE">
              <w:t>Other Contractors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2" w:name="_Toc398116224"/>
            <w:r w:rsidRPr="00EC12FE">
              <w:t>Personnel and Equipment</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3" w:name="_Toc398116225"/>
            <w:r w:rsidRPr="00EC12FE">
              <w:t>Employer</w:t>
            </w:r>
            <w:r w:rsidR="007B586E" w:rsidRPr="00EC12FE">
              <w:t>’s and Contractor’s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4" w:name="_Toc398116226"/>
            <w:r w:rsidRPr="00EC12FE">
              <w:t>Employer</w:t>
            </w:r>
            <w:r w:rsidR="007B586E" w:rsidRPr="00EC12FE">
              <w:t>’s Risks</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5" w:name="_Toc398116227"/>
            <w:r w:rsidRPr="00EC12FE">
              <w:t>Contractor’s Risks</w:t>
            </w:r>
            <w:bookmarkEnd w:id="505"/>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8"/>
            <w:r w:rsidRPr="00EC12FE">
              <w:t>Insurance</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7" w:name="_Toc398116229"/>
            <w:r w:rsidRPr="00EC12FE">
              <w:t>Site Data</w:t>
            </w:r>
            <w:bookmarkEnd w:id="507"/>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0"/>
            <w:r w:rsidRPr="00EC12FE">
              <w:t>Contractor to Construct the Works</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9" w:name="_Toc398116231"/>
            <w:r w:rsidRPr="00EC12FE">
              <w:t>The Works to Be Completed by the Intended Completion Date</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0" w:name="_Toc398116232"/>
            <w:r w:rsidRPr="00EC12FE">
              <w:t>Approval by the Project Manager</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3"/>
            <w:r w:rsidRPr="00EC12FE">
              <w:t>Safety</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4"/>
            <w:r w:rsidRPr="00EC12FE">
              <w:t>Discoveries</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3" w:name="_Toc398116235"/>
            <w:r w:rsidRPr="00EC12FE">
              <w:t>Possession of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6"/>
            <w:r w:rsidRPr="00EC12FE">
              <w:t>Access to the Site</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7"/>
            <w:r w:rsidRPr="00EC12FE">
              <w:t>Instructions, Inspections and Audits</w:t>
            </w:r>
            <w:bookmarkEnd w:id="515"/>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98116238"/>
            <w:r w:rsidRPr="00EC12FE">
              <w:t>Appointment of the Adjudicator</w:t>
            </w:r>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7" w:name="_Toc343309866"/>
            <w:bookmarkStart w:id="518" w:name="_Toc398116239"/>
            <w:r w:rsidRPr="00EC12FE">
              <w:t>Procedure for Disputes</w:t>
            </w:r>
            <w:bookmarkEnd w:id="517"/>
            <w:bookmarkEnd w:id="51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9" w:name="_Toc398116240"/>
            <w:r w:rsidRPr="00EC12FE">
              <w:t>Corrupt and Fraudulent Practices</w:t>
            </w:r>
            <w:bookmarkEnd w:id="519"/>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20" w:name="_Toc398116241"/>
      <w:r w:rsidRPr="00EC12FE">
        <w:t>B.  Time Control</w:t>
      </w:r>
      <w:bookmarkEnd w:id="520"/>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2"/>
            <w:r w:rsidRPr="00EC12FE">
              <w:t>Program</w:t>
            </w:r>
            <w:bookmarkEnd w:id="521"/>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3"/>
            <w:r w:rsidRPr="00EC12FE">
              <w:t>Extension of the Intended Completion Date</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3" w:name="_Toc398116244"/>
            <w:r w:rsidRPr="00EC12FE">
              <w:t>Acceleration</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5"/>
            <w:r w:rsidRPr="00EC12FE">
              <w:t>Delays Ordered by the Project Manager</w:t>
            </w:r>
            <w:bookmarkEnd w:id="524"/>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5" w:name="_Toc398116246"/>
            <w:r w:rsidRPr="00EC12FE">
              <w:t>Management Meetings</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6" w:name="_Toc398116247"/>
            <w:r w:rsidRPr="00EC12FE">
              <w:t>Early Warning</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7" w:name="_Toc398116248"/>
      <w:r w:rsidRPr="00EC12FE">
        <w:t>C.  Quality Control</w:t>
      </w:r>
      <w:bookmarkEnd w:id="527"/>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49"/>
            <w:r w:rsidRPr="00EC12FE">
              <w:t>Identifying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0"/>
            <w:r w:rsidRPr="00EC12FE">
              <w:t>Tests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1"/>
            <w:r w:rsidRPr="00EC12FE">
              <w:t>Correction of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2"/>
            <w:r w:rsidRPr="00EC12FE">
              <w:t>Uncorrected Defects</w:t>
            </w:r>
            <w:bookmarkEnd w:id="53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2" w:name="_Toc398116253"/>
      <w:r w:rsidRPr="00EC12FE">
        <w:t>D.  Cost Control</w:t>
      </w:r>
      <w:bookmarkEnd w:id="53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4"/>
            <w:r w:rsidRPr="00EC12FE">
              <w:t>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4" w:name="_Toc398116255"/>
            <w:r w:rsidRPr="00EC12FE">
              <w:t>Changes in the Contract Price</w:t>
            </w:r>
            <w:bookmarkEnd w:id="534"/>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5" w:name="_Toc398116256"/>
            <w:r w:rsidRPr="00EC12FE">
              <w:t>Variations</w:t>
            </w:r>
            <w:bookmarkEnd w:id="535"/>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7"/>
            <w:r w:rsidRPr="00EC12FE">
              <w:t>Cash Flow Forecasts</w:t>
            </w:r>
            <w:bookmarkEnd w:id="536"/>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7" w:name="_Toc398116258"/>
            <w:r w:rsidRPr="00EC12FE">
              <w:t>Payment Certificates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59"/>
            <w:r w:rsidRPr="00EC12FE">
              <w:t>Payments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0"/>
            <w:r w:rsidRPr="00EC12FE">
              <w:t>Compensation Events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1"/>
            <w:r w:rsidRPr="00EC12FE">
              <w:t>Tax</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1" w:name="_Toc398116262"/>
            <w:r w:rsidRPr="00EC12FE">
              <w:t>Currencies</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3"/>
            <w:r w:rsidRPr="00EC12FE">
              <w:t>Price Adjustment</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23"/>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4"/>
            <w:r w:rsidRPr="00EC12FE">
              <w:t>Retention</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5"/>
            <w:r w:rsidRPr="00EC12FE">
              <w:t>Liquidated Damages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6"/>
            <w:r w:rsidRPr="00EC12FE">
              <w:t>Bonus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7"/>
            <w:r w:rsidRPr="00EC12FE">
              <w:t>Advance Payment</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68"/>
            <w:r w:rsidRPr="00EC12FE">
              <w:t>Securities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8" w:name="_Toc398116269"/>
            <w:proofErr w:type="spellStart"/>
            <w:r w:rsidRPr="00EC12FE">
              <w:t>Dayworks</w:t>
            </w:r>
            <w:bookmarkEnd w:id="548"/>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0"/>
            <w:r w:rsidRPr="00EC12FE">
              <w:t>Cost of Repairs</w:t>
            </w:r>
            <w:bookmarkEnd w:id="549"/>
          </w:p>
        </w:tc>
        <w:tc>
          <w:tcPr>
            <w:tcW w:w="6984" w:type="dxa"/>
            <w:tcBorders>
              <w:top w:val="nil"/>
              <w:left w:val="nil"/>
              <w:bottom w:val="nil"/>
              <w:right w:val="nil"/>
            </w:tcBorders>
          </w:tcPr>
          <w:p w:rsidR="00D60939" w:rsidRPr="00EC12FE" w:rsidRDefault="007B586E" w:rsidP="008B6425">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50" w:name="_Toc398116271"/>
      <w:r w:rsidRPr="00EC12FE">
        <w:t>E.  Finishing the Contract</w:t>
      </w:r>
      <w:bookmarkEnd w:id="550"/>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1" w:name="_Toc398116272"/>
            <w:r w:rsidRPr="00EC12FE">
              <w:t>Completion</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3"/>
            <w:r w:rsidRPr="00EC12FE">
              <w:t>Taking Over</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3" w:name="_Toc398116274"/>
            <w:r w:rsidRPr="00EC12FE">
              <w:t>Final Account</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5"/>
            <w:r w:rsidRPr="00EC12FE">
              <w:t>Operating and Maintenance Manuals</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5" w:name="_Toc398116276"/>
            <w:r w:rsidRPr="00EC12FE">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7"/>
            <w:r w:rsidRPr="00EC12FE">
              <w:t>Payment upon Termination</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7" w:name="_Toc398116278"/>
            <w:r w:rsidRPr="00EC12FE">
              <w:t>Property</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79"/>
            <w:r w:rsidRPr="00EC12FE">
              <w:t>Release from Performance</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9" w:name="_Toc398116280"/>
            <w:r w:rsidRPr="00EC12FE">
              <w:t>Suspension of Bank Loan or Credit</w:t>
            </w:r>
            <w:bookmarkEnd w:id="55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4"/>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25"/>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6"/>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7"/>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8"/>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9"/>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0"/>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8B6425">
          <w:type w:val="nextColumn"/>
          <w:pgSz w:w="11901" w:h="16840" w:code="9"/>
          <w:pgMar w:top="1440" w:right="1440" w:bottom="1440" w:left="1440" w:header="720" w:footer="720" w:gutter="0"/>
          <w:cols w:space="720"/>
          <w:titlePg/>
        </w:sectPr>
      </w:pPr>
    </w:p>
    <w:p w:rsidR="007B586E" w:rsidRPr="00EC12FE" w:rsidRDefault="007B586E">
      <w:pPr>
        <w:pStyle w:val="Subtitle"/>
      </w:pPr>
      <w:bookmarkStart w:id="560" w:name="_Toc87070118"/>
      <w:bookmarkStart w:id="561"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60"/>
      <w:bookmarkEnd w:id="561"/>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BA1BAA">
            <w:pPr>
              <w:ind w:right="2"/>
              <w:rPr>
                <w:b/>
                <w:i/>
              </w:rPr>
            </w:pPr>
            <w:r w:rsidRPr="00EC12FE">
              <w:t xml:space="preserve"> </w:t>
            </w:r>
            <w:r w:rsidR="00502AF1">
              <w:tab/>
            </w:r>
            <w:r w:rsidR="002F4004">
              <w:rPr>
                <w:b/>
                <w:i/>
              </w:rPr>
              <w:t>1</w:t>
            </w:r>
            <w:r w:rsidR="00BA1BAA">
              <w:rPr>
                <w:b/>
                <w:i/>
              </w:rPr>
              <w:t>8</w:t>
            </w:r>
            <w:r w:rsidR="002F4004">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B7203">
            <w:pPr>
              <w:tabs>
                <w:tab w:val="left" w:pos="556"/>
              </w:tabs>
              <w:spacing w:after="200"/>
              <w:ind w:right="2"/>
            </w:pPr>
            <w:r w:rsidRPr="00EC12FE">
              <w:t xml:space="preserve">The Project Manager is </w:t>
            </w:r>
            <w:r w:rsidR="003B7203">
              <w:rPr>
                <w:b/>
                <w:i/>
              </w:rPr>
              <w:t>Civil Engineer</w:t>
            </w:r>
            <w:r w:rsidR="00493E1B" w:rsidRPr="00493E1B">
              <w:rPr>
                <w:b/>
                <w:i/>
              </w:rPr>
              <w:t xml:space="preserve">,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4004">
            <w:pPr>
              <w:spacing w:after="200"/>
              <w:ind w:right="2"/>
            </w:pPr>
            <w:r w:rsidRPr="00EC12FE">
              <w:t xml:space="preserve">The Site is located at </w:t>
            </w:r>
            <w:proofErr w:type="spellStart"/>
            <w:r w:rsidR="002F4004">
              <w:rPr>
                <w:b/>
                <w:i/>
              </w:rPr>
              <w:t>Addu</w:t>
            </w:r>
            <w:proofErr w:type="spellEnd"/>
            <w:r w:rsidR="002F4004">
              <w:rPr>
                <w:b/>
                <w:i/>
              </w:rPr>
              <w:t xml:space="preserve"> City </w:t>
            </w:r>
            <w:proofErr w:type="spellStart"/>
            <w:r w:rsidR="002F4004">
              <w:rPr>
                <w:b/>
                <w:i/>
              </w:rPr>
              <w:t>Hithadhoo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F16AC">
            <w:pPr>
              <w:spacing w:after="200"/>
              <w:ind w:right="2"/>
              <w:jc w:val="both"/>
            </w:pPr>
            <w:r w:rsidRPr="00EC12FE">
              <w:t xml:space="preserve">The Works consist of </w:t>
            </w:r>
            <w:r w:rsidR="002F4004" w:rsidRPr="002F4004">
              <w:rPr>
                <w:b/>
                <w:i/>
              </w:rPr>
              <w:t xml:space="preserve">Completion of Visitors Center Remaining Works at </w:t>
            </w:r>
            <w:proofErr w:type="spellStart"/>
            <w:r w:rsidR="002F4004" w:rsidRPr="002F4004">
              <w:rPr>
                <w:b/>
                <w:i/>
              </w:rPr>
              <w:t>Hithadhoo</w:t>
            </w:r>
            <w:proofErr w:type="spellEnd"/>
            <w:r w:rsidR="002F4004" w:rsidRPr="002F4004">
              <w:rPr>
                <w:b/>
                <w:i/>
              </w:rPr>
              <w:t xml:space="preserve"> Ecotourism Facility</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3B7203">
            <w:pPr>
              <w:spacing w:after="200"/>
              <w:ind w:right="92"/>
              <w:rPr>
                <w:b/>
                <w:i/>
              </w:rPr>
            </w:pPr>
            <w:r w:rsidRPr="00EC12FE">
              <w:t xml:space="preserve">The period between Program updates is </w:t>
            </w:r>
            <w:r w:rsidR="003B7203">
              <w:rPr>
                <w:b/>
                <w:i/>
              </w:rPr>
              <w:t>30</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8B6425">
          <w:headerReference w:type="even" r:id="rId32"/>
          <w:headerReference w:type="default" r:id="rId33"/>
          <w:headerReference w:type="first" r:id="rId34"/>
          <w:type w:val="nextColumn"/>
          <w:pgSz w:w="11901" w:h="16840" w:code="9"/>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5D2A31">
          <w:rPr>
            <w:b w:val="0"/>
            <w:bCs/>
            <w:noProof/>
            <w:webHidden/>
          </w:rPr>
          <w:t>100</w:t>
        </w:r>
        <w:r w:rsidRPr="006967AA">
          <w:rPr>
            <w:b w:val="0"/>
            <w:bCs/>
            <w:noProof/>
            <w:webHidden/>
          </w:rPr>
          <w:fldChar w:fldCharType="end"/>
        </w:r>
      </w:hyperlink>
    </w:p>
    <w:p w:rsidR="006967AA" w:rsidRPr="006967AA" w:rsidRDefault="000528CA">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5D2A31">
          <w:rPr>
            <w:b w:val="0"/>
            <w:bCs/>
            <w:noProof/>
            <w:webHidden/>
          </w:rPr>
          <w:t>101</w:t>
        </w:r>
        <w:r w:rsidR="0051627C" w:rsidRPr="006967AA">
          <w:rPr>
            <w:b w:val="0"/>
            <w:bCs/>
            <w:noProof/>
            <w:webHidden/>
          </w:rPr>
          <w:fldChar w:fldCharType="end"/>
        </w:r>
      </w:hyperlink>
    </w:p>
    <w:p w:rsidR="006967AA" w:rsidRPr="006967AA" w:rsidRDefault="000528CA">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5D2A31">
          <w:rPr>
            <w:b w:val="0"/>
            <w:bCs/>
            <w:noProof/>
            <w:webHidden/>
          </w:rPr>
          <w:t>103</w:t>
        </w:r>
        <w:r w:rsidR="0051627C" w:rsidRPr="006967AA">
          <w:rPr>
            <w:b w:val="0"/>
            <w:bCs/>
            <w:noProof/>
            <w:webHidden/>
          </w:rPr>
          <w:fldChar w:fldCharType="end"/>
        </w:r>
      </w:hyperlink>
    </w:p>
    <w:p w:rsidR="006967AA" w:rsidRPr="006967AA" w:rsidRDefault="000528CA">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5D2A31">
          <w:rPr>
            <w:b w:val="0"/>
            <w:bCs/>
            <w:noProof/>
            <w:webHidden/>
          </w:rPr>
          <w:t>104</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rsidP="008B6425">
      <w:pPr>
        <w:pStyle w:val="BlockText"/>
        <w:spacing w:before="240" w:after="240"/>
        <w:ind w:left="0" w:right="232"/>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3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8B6425">
      <w:headerReference w:type="even" r:id="rId35"/>
      <w:headerReference w:type="default" r:id="rId36"/>
      <w:type w:val="nextColumn"/>
      <w:pgSz w:w="11901" w:h="16840" w:code="9"/>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8CA" w:rsidRDefault="000528CA">
      <w:r>
        <w:separator/>
      </w:r>
    </w:p>
  </w:endnote>
  <w:endnote w:type="continuationSeparator" w:id="0">
    <w:p w:rsidR="000528CA" w:rsidRDefault="00052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sz w:val="18"/>
        <w:szCs w:val="18"/>
      </w:rPr>
      <w:id w:val="1514570043"/>
      <w:docPartObj>
        <w:docPartGallery w:val="Page Numbers (Bottom of Page)"/>
        <w:docPartUnique/>
      </w:docPartObj>
    </w:sdtPr>
    <w:sdtEndPr/>
    <w:sdtContent>
      <w:p w:rsidR="003801E9" w:rsidRPr="002C5195" w:rsidRDefault="003801E9" w:rsidP="002C5195">
        <w:pPr>
          <w:pStyle w:val="Footer"/>
          <w:pBdr>
            <w:top w:val="single" w:sz="4" w:space="1" w:color="A5A5A5"/>
          </w:pBdr>
          <w:jc w:val="center"/>
          <w:rPr>
            <w:rFonts w:asciiTheme="minorHAnsi" w:hAnsiTheme="minorHAnsi"/>
            <w:color w:val="7F7F7F" w:themeColor="text1" w:themeTint="80"/>
            <w:sz w:val="18"/>
            <w:szCs w:val="18"/>
          </w:rPr>
        </w:pPr>
        <w:r w:rsidRPr="002C5195">
          <w:rPr>
            <w:rFonts w:asciiTheme="minorHAnsi" w:hAnsiTheme="minorHAnsi"/>
            <w:color w:val="7F7F7F" w:themeColor="text1" w:themeTint="80"/>
            <w:sz w:val="18"/>
            <w:szCs w:val="18"/>
          </w:rPr>
          <w:t xml:space="preserve">012/TF019383 | Completion of Visitors Center Remaining Works at </w:t>
        </w:r>
        <w:proofErr w:type="spellStart"/>
        <w:r w:rsidRPr="002C5195">
          <w:rPr>
            <w:rFonts w:asciiTheme="minorHAnsi" w:hAnsiTheme="minorHAnsi"/>
            <w:color w:val="7F7F7F" w:themeColor="text1" w:themeTint="80"/>
            <w:sz w:val="18"/>
            <w:szCs w:val="18"/>
          </w:rPr>
          <w:t>Hithadhoo</w:t>
        </w:r>
        <w:proofErr w:type="spellEnd"/>
        <w:r w:rsidRPr="002C5195">
          <w:rPr>
            <w:rFonts w:asciiTheme="minorHAnsi" w:hAnsiTheme="minorHAnsi"/>
            <w:color w:val="7F7F7F" w:themeColor="text1" w:themeTint="80"/>
            <w:sz w:val="18"/>
            <w:szCs w:val="18"/>
          </w:rPr>
          <w:t xml:space="preserve"> Ecotourism Facility</w:t>
        </w:r>
        <w:r>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fldChar w:fldCharType="begin"/>
        </w:r>
        <w:r w:rsidRPr="002C5195">
          <w:rPr>
            <w:rFonts w:asciiTheme="minorHAnsi" w:hAnsiTheme="minorHAnsi"/>
            <w:color w:val="7F7F7F" w:themeColor="text1" w:themeTint="80"/>
            <w:sz w:val="18"/>
            <w:szCs w:val="18"/>
          </w:rPr>
          <w:instrText xml:space="preserve"> PAGE  \* Arabic  \* MERGEFORMAT </w:instrText>
        </w:r>
        <w:r w:rsidRPr="002C5195">
          <w:rPr>
            <w:rFonts w:asciiTheme="minorHAnsi" w:hAnsiTheme="minorHAnsi"/>
            <w:color w:val="7F7F7F" w:themeColor="text1" w:themeTint="80"/>
            <w:sz w:val="18"/>
            <w:szCs w:val="18"/>
          </w:rPr>
          <w:fldChar w:fldCharType="separate"/>
        </w:r>
        <w:r w:rsidR="000E7624">
          <w:rPr>
            <w:rFonts w:asciiTheme="minorHAnsi" w:hAnsiTheme="minorHAnsi"/>
            <w:noProof/>
            <w:color w:val="7F7F7F" w:themeColor="text1" w:themeTint="80"/>
            <w:sz w:val="18"/>
            <w:szCs w:val="18"/>
          </w:rPr>
          <w:t>24</w:t>
        </w:r>
        <w:r w:rsidRPr="002C5195">
          <w:rPr>
            <w:rFonts w:asciiTheme="minorHAnsi" w:hAnsiTheme="minorHAnsi"/>
            <w:color w:val="7F7F7F" w:themeColor="text1" w:themeTint="80"/>
            <w:sz w:val="18"/>
            <w:szCs w:val="18"/>
          </w:rPr>
          <w:fldChar w:fldCharType="end"/>
        </w:r>
        <w:r w:rsidRPr="002C5195">
          <w:rPr>
            <w:rFonts w:asciiTheme="minorHAnsi" w:hAnsiTheme="minorHAnsi"/>
            <w:color w:val="7F7F7F" w:themeColor="text1" w:themeTint="80"/>
            <w:sz w:val="18"/>
            <w:szCs w:val="18"/>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sz w:val="18"/>
        <w:szCs w:val="18"/>
      </w:rPr>
      <w:id w:val="505014654"/>
      <w:docPartObj>
        <w:docPartGallery w:val="Page Numbers (Bottom of Page)"/>
        <w:docPartUnique/>
      </w:docPartObj>
    </w:sdtPr>
    <w:sdtEndPr/>
    <w:sdtContent>
      <w:p w:rsidR="003801E9" w:rsidRPr="002C5195" w:rsidRDefault="003801E9" w:rsidP="002C5195">
        <w:pPr>
          <w:pStyle w:val="Footer"/>
          <w:pBdr>
            <w:top w:val="single" w:sz="4" w:space="1" w:color="A5A5A5"/>
          </w:pBdr>
          <w:jc w:val="center"/>
          <w:rPr>
            <w:rFonts w:asciiTheme="minorHAnsi" w:hAnsiTheme="minorHAnsi"/>
            <w:color w:val="7F7F7F" w:themeColor="text1" w:themeTint="80"/>
            <w:sz w:val="18"/>
            <w:szCs w:val="18"/>
          </w:rPr>
        </w:pPr>
        <w:r w:rsidRPr="002C5195">
          <w:rPr>
            <w:rFonts w:asciiTheme="minorHAnsi" w:hAnsiTheme="minorHAnsi"/>
            <w:color w:val="7F7F7F" w:themeColor="text1" w:themeTint="80"/>
            <w:sz w:val="18"/>
            <w:szCs w:val="18"/>
          </w:rPr>
          <w:t xml:space="preserve">012/TF019383 | Completion of Visitors Center Remaining Works at </w:t>
        </w:r>
        <w:proofErr w:type="spellStart"/>
        <w:r w:rsidRPr="002C5195">
          <w:rPr>
            <w:rFonts w:asciiTheme="minorHAnsi" w:hAnsiTheme="minorHAnsi"/>
            <w:color w:val="7F7F7F" w:themeColor="text1" w:themeTint="80"/>
            <w:sz w:val="18"/>
            <w:szCs w:val="18"/>
          </w:rPr>
          <w:t>Hithadhoo</w:t>
        </w:r>
        <w:proofErr w:type="spellEnd"/>
        <w:r w:rsidRPr="002C5195">
          <w:rPr>
            <w:rFonts w:asciiTheme="minorHAnsi" w:hAnsiTheme="minorHAnsi"/>
            <w:color w:val="7F7F7F" w:themeColor="text1" w:themeTint="80"/>
            <w:sz w:val="18"/>
            <w:szCs w:val="18"/>
          </w:rPr>
          <w:t xml:space="preserve"> Ecotourism Facility</w:t>
        </w:r>
        <w:r>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fldChar w:fldCharType="begin"/>
        </w:r>
        <w:r w:rsidRPr="002C5195">
          <w:rPr>
            <w:rFonts w:asciiTheme="minorHAnsi" w:hAnsiTheme="minorHAnsi"/>
            <w:color w:val="7F7F7F" w:themeColor="text1" w:themeTint="80"/>
            <w:sz w:val="18"/>
            <w:szCs w:val="18"/>
          </w:rPr>
          <w:instrText xml:space="preserve"> PAGE  \* Arabic  \* MERGEFORMAT </w:instrText>
        </w:r>
        <w:r w:rsidRPr="002C5195">
          <w:rPr>
            <w:rFonts w:asciiTheme="minorHAnsi" w:hAnsiTheme="minorHAnsi"/>
            <w:color w:val="7F7F7F" w:themeColor="text1" w:themeTint="80"/>
            <w:sz w:val="18"/>
            <w:szCs w:val="18"/>
          </w:rPr>
          <w:fldChar w:fldCharType="separate"/>
        </w:r>
        <w:r w:rsidR="000E7624">
          <w:rPr>
            <w:rFonts w:asciiTheme="minorHAnsi" w:hAnsiTheme="minorHAnsi"/>
            <w:noProof/>
            <w:color w:val="7F7F7F" w:themeColor="text1" w:themeTint="80"/>
            <w:sz w:val="18"/>
            <w:szCs w:val="18"/>
          </w:rPr>
          <w:t>25</w:t>
        </w:r>
        <w:r w:rsidRPr="002C5195">
          <w:rPr>
            <w:rFonts w:asciiTheme="minorHAnsi" w:hAnsiTheme="minorHAnsi"/>
            <w:color w:val="7F7F7F" w:themeColor="text1" w:themeTint="80"/>
            <w:sz w:val="18"/>
            <w:szCs w:val="18"/>
          </w:rPr>
          <w:fldChar w:fldCharType="end"/>
        </w:r>
        <w:r w:rsidRPr="002C5195">
          <w:rPr>
            <w:rFonts w:asciiTheme="minorHAnsi" w:hAnsiTheme="minorHAnsi"/>
            <w:color w:val="7F7F7F" w:themeColor="text1" w:themeTint="80"/>
            <w:sz w:val="18"/>
            <w:szCs w:val="18"/>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sz w:val="18"/>
        <w:szCs w:val="18"/>
      </w:rPr>
      <w:id w:val="-547605504"/>
      <w:docPartObj>
        <w:docPartGallery w:val="Page Numbers (Bottom of Page)"/>
        <w:docPartUnique/>
      </w:docPartObj>
    </w:sdtPr>
    <w:sdtEndPr/>
    <w:sdtContent>
      <w:p w:rsidR="003801E9" w:rsidRPr="002C5195" w:rsidRDefault="003801E9" w:rsidP="002C5195">
        <w:pPr>
          <w:pStyle w:val="Footer"/>
          <w:pBdr>
            <w:top w:val="single" w:sz="4" w:space="1" w:color="A5A5A5"/>
          </w:pBdr>
          <w:jc w:val="center"/>
          <w:rPr>
            <w:rFonts w:asciiTheme="minorHAnsi" w:hAnsiTheme="minorHAnsi"/>
            <w:color w:val="7F7F7F" w:themeColor="text1" w:themeTint="80"/>
            <w:sz w:val="18"/>
            <w:szCs w:val="18"/>
          </w:rPr>
        </w:pPr>
        <w:r w:rsidRPr="002C5195">
          <w:rPr>
            <w:rFonts w:asciiTheme="minorHAnsi" w:hAnsiTheme="minorHAnsi"/>
            <w:color w:val="7F7F7F" w:themeColor="text1" w:themeTint="80"/>
            <w:sz w:val="18"/>
            <w:szCs w:val="18"/>
          </w:rPr>
          <w:t xml:space="preserve">012/TF019383 | Completion of Visitors Center Remaining Works at </w:t>
        </w:r>
        <w:proofErr w:type="spellStart"/>
        <w:r w:rsidRPr="002C5195">
          <w:rPr>
            <w:rFonts w:asciiTheme="minorHAnsi" w:hAnsiTheme="minorHAnsi"/>
            <w:color w:val="7F7F7F" w:themeColor="text1" w:themeTint="80"/>
            <w:sz w:val="18"/>
            <w:szCs w:val="18"/>
          </w:rPr>
          <w:t>Hithadhoo</w:t>
        </w:r>
        <w:proofErr w:type="spellEnd"/>
        <w:r w:rsidRPr="002C5195">
          <w:rPr>
            <w:rFonts w:asciiTheme="minorHAnsi" w:hAnsiTheme="minorHAnsi"/>
            <w:color w:val="7F7F7F" w:themeColor="text1" w:themeTint="80"/>
            <w:sz w:val="18"/>
            <w:szCs w:val="18"/>
          </w:rPr>
          <w:t xml:space="preserve"> Ecotourism Facility</w:t>
        </w:r>
        <w:r>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fldChar w:fldCharType="begin"/>
        </w:r>
        <w:r w:rsidRPr="002C5195">
          <w:rPr>
            <w:rFonts w:asciiTheme="minorHAnsi" w:hAnsiTheme="minorHAnsi"/>
            <w:color w:val="7F7F7F" w:themeColor="text1" w:themeTint="80"/>
            <w:sz w:val="18"/>
            <w:szCs w:val="18"/>
          </w:rPr>
          <w:instrText xml:space="preserve"> PAGE  \* Arabic  \* MERGEFORMAT </w:instrText>
        </w:r>
        <w:r w:rsidRPr="002C5195">
          <w:rPr>
            <w:rFonts w:asciiTheme="minorHAnsi" w:hAnsiTheme="minorHAnsi"/>
            <w:color w:val="7F7F7F" w:themeColor="text1" w:themeTint="80"/>
            <w:sz w:val="18"/>
            <w:szCs w:val="18"/>
          </w:rPr>
          <w:fldChar w:fldCharType="separate"/>
        </w:r>
        <w:r w:rsidR="000E7624">
          <w:rPr>
            <w:rFonts w:asciiTheme="minorHAnsi" w:hAnsiTheme="minorHAnsi"/>
            <w:noProof/>
            <w:color w:val="7F7F7F" w:themeColor="text1" w:themeTint="80"/>
            <w:sz w:val="18"/>
            <w:szCs w:val="18"/>
          </w:rPr>
          <w:t>80</w:t>
        </w:r>
        <w:r w:rsidRPr="002C5195">
          <w:rPr>
            <w:rFonts w:asciiTheme="minorHAnsi" w:hAnsiTheme="minorHAnsi"/>
            <w:color w:val="7F7F7F" w:themeColor="text1" w:themeTint="80"/>
            <w:sz w:val="18"/>
            <w:szCs w:val="18"/>
          </w:rPr>
          <w:fldChar w:fldCharType="end"/>
        </w:r>
        <w:r w:rsidRPr="002C5195">
          <w:rPr>
            <w:rFonts w:asciiTheme="minorHAnsi" w:hAnsiTheme="minorHAnsi"/>
            <w:color w:val="7F7F7F" w:themeColor="text1" w:themeTint="80"/>
            <w:sz w:val="18"/>
            <w:szCs w:val="18"/>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sz w:val="18"/>
        <w:szCs w:val="18"/>
      </w:rPr>
      <w:id w:val="-1782331820"/>
      <w:docPartObj>
        <w:docPartGallery w:val="Page Numbers (Bottom of Page)"/>
        <w:docPartUnique/>
      </w:docPartObj>
    </w:sdtPr>
    <w:sdtEndPr/>
    <w:sdtContent>
      <w:p w:rsidR="003801E9" w:rsidRPr="002C5195" w:rsidRDefault="003801E9" w:rsidP="002C5195">
        <w:pPr>
          <w:pStyle w:val="Footer"/>
          <w:pBdr>
            <w:top w:val="single" w:sz="4" w:space="1" w:color="A5A5A5"/>
          </w:pBdr>
          <w:jc w:val="center"/>
          <w:rPr>
            <w:rFonts w:asciiTheme="minorHAnsi" w:hAnsiTheme="minorHAnsi"/>
            <w:color w:val="7F7F7F" w:themeColor="text1" w:themeTint="80"/>
            <w:sz w:val="18"/>
            <w:szCs w:val="18"/>
          </w:rPr>
        </w:pPr>
        <w:r w:rsidRPr="002C5195">
          <w:rPr>
            <w:rFonts w:asciiTheme="minorHAnsi" w:hAnsiTheme="minorHAnsi"/>
            <w:color w:val="7F7F7F" w:themeColor="text1" w:themeTint="80"/>
            <w:sz w:val="18"/>
            <w:szCs w:val="18"/>
          </w:rPr>
          <w:t xml:space="preserve">012/TF019383 | Completion of Visitors Center Remaining Works at </w:t>
        </w:r>
        <w:proofErr w:type="spellStart"/>
        <w:r w:rsidRPr="002C5195">
          <w:rPr>
            <w:rFonts w:asciiTheme="minorHAnsi" w:hAnsiTheme="minorHAnsi"/>
            <w:color w:val="7F7F7F" w:themeColor="text1" w:themeTint="80"/>
            <w:sz w:val="18"/>
            <w:szCs w:val="18"/>
          </w:rPr>
          <w:t>Hithadhoo</w:t>
        </w:r>
        <w:proofErr w:type="spellEnd"/>
        <w:r w:rsidRPr="002C5195">
          <w:rPr>
            <w:rFonts w:asciiTheme="minorHAnsi" w:hAnsiTheme="minorHAnsi"/>
            <w:color w:val="7F7F7F" w:themeColor="text1" w:themeTint="80"/>
            <w:sz w:val="18"/>
            <w:szCs w:val="18"/>
          </w:rPr>
          <w:t xml:space="preserve"> Ecotourism Facility</w:t>
        </w:r>
        <w:r>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t xml:space="preserve">                        </w:t>
        </w:r>
        <w:r w:rsidRPr="002C5195">
          <w:rPr>
            <w:rFonts w:asciiTheme="minorHAnsi" w:hAnsiTheme="minorHAnsi"/>
            <w:color w:val="7F7F7F" w:themeColor="text1" w:themeTint="80"/>
            <w:sz w:val="18"/>
            <w:szCs w:val="18"/>
          </w:rPr>
          <w:fldChar w:fldCharType="begin"/>
        </w:r>
        <w:r w:rsidRPr="002C5195">
          <w:rPr>
            <w:rFonts w:asciiTheme="minorHAnsi" w:hAnsiTheme="minorHAnsi"/>
            <w:color w:val="7F7F7F" w:themeColor="text1" w:themeTint="80"/>
            <w:sz w:val="18"/>
            <w:szCs w:val="18"/>
          </w:rPr>
          <w:instrText xml:space="preserve"> PAGE  \* Arabic  \* MERGEFORMAT </w:instrText>
        </w:r>
        <w:r w:rsidRPr="002C5195">
          <w:rPr>
            <w:rFonts w:asciiTheme="minorHAnsi" w:hAnsiTheme="minorHAnsi"/>
            <w:color w:val="7F7F7F" w:themeColor="text1" w:themeTint="80"/>
            <w:sz w:val="18"/>
            <w:szCs w:val="18"/>
          </w:rPr>
          <w:fldChar w:fldCharType="separate"/>
        </w:r>
        <w:r w:rsidR="000E7624">
          <w:rPr>
            <w:rFonts w:asciiTheme="minorHAnsi" w:hAnsiTheme="minorHAnsi"/>
            <w:noProof/>
            <w:color w:val="7F7F7F" w:themeColor="text1" w:themeTint="80"/>
            <w:sz w:val="18"/>
            <w:szCs w:val="18"/>
          </w:rPr>
          <w:t>81</w:t>
        </w:r>
        <w:r w:rsidRPr="002C5195">
          <w:rPr>
            <w:rFonts w:asciiTheme="minorHAnsi" w:hAnsiTheme="minorHAnsi"/>
            <w:color w:val="7F7F7F" w:themeColor="text1" w:themeTint="80"/>
            <w:sz w:val="18"/>
            <w:szCs w:val="18"/>
          </w:rPr>
          <w:fldChar w:fldCharType="end"/>
        </w:r>
        <w:r w:rsidRPr="002C5195">
          <w:rPr>
            <w:rFonts w:asciiTheme="minorHAnsi" w:hAnsiTheme="minorHAnsi"/>
            <w:color w:val="7F7F7F" w:themeColor="text1" w:themeTint="80"/>
            <w:sz w:val="18"/>
            <w:szCs w:val="18"/>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8CA" w:rsidRDefault="000528CA">
      <w:r>
        <w:separator/>
      </w:r>
    </w:p>
  </w:footnote>
  <w:footnote w:type="continuationSeparator" w:id="0">
    <w:p w:rsidR="000528CA" w:rsidRDefault="000528CA">
      <w:r>
        <w:continuationSeparator/>
      </w:r>
    </w:p>
  </w:footnote>
  <w:footnote w:id="1">
    <w:p w:rsidR="003801E9" w:rsidRDefault="003801E9"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3801E9" w:rsidRPr="00E25AC8" w:rsidRDefault="003801E9" w:rsidP="00AF1F3E">
      <w:pPr>
        <w:pStyle w:val="FootnoteText"/>
        <w:jc w:val="both"/>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costed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3">
    <w:p w:rsidR="003801E9" w:rsidRDefault="003801E9"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3801E9" w:rsidRDefault="003801E9" w:rsidP="003531F4">
      <w:pPr>
        <w:pStyle w:val="FootnoteText"/>
      </w:pPr>
      <w:r>
        <w:rPr>
          <w:rStyle w:val="FootnoteReference"/>
        </w:rPr>
        <w:footnoteRef/>
      </w:r>
      <w:r>
        <w:t xml:space="preserve"> This requirement also applies to contracts executed by the Bidder as JV member.</w:t>
      </w:r>
    </w:p>
  </w:footnote>
  <w:footnote w:id="5">
    <w:p w:rsidR="003801E9" w:rsidRDefault="003801E9"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3801E9" w:rsidRDefault="003801E9"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3801E9" w:rsidDel="006A3E0C" w:rsidRDefault="003801E9" w:rsidP="003531F4">
      <w:pPr>
        <w:pStyle w:val="FootnoteText"/>
      </w:pPr>
      <w:r>
        <w:rPr>
          <w:rStyle w:val="FootnoteReference"/>
        </w:rPr>
        <w:footnoteRef/>
      </w:r>
      <w:r>
        <w:t xml:space="preserve"> Substantial completion shall be based on 80% or more works completed under the contract.</w:t>
      </w:r>
    </w:p>
  </w:footnote>
  <w:footnote w:id="8">
    <w:p w:rsidR="003801E9" w:rsidRDefault="003801E9"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3801E9" w:rsidRDefault="003801E9"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3801E9" w:rsidRDefault="003801E9"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3801E9" w:rsidRDefault="003801E9"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3801E9" w:rsidRPr="0081217F" w:rsidRDefault="003801E9" w:rsidP="0081217F">
      <w:pPr>
        <w:pStyle w:val="FootnoteText"/>
        <w:rPr>
          <w:b/>
          <w:bCs/>
        </w:rPr>
      </w:pPr>
      <w:r w:rsidRPr="0081217F">
        <w:rPr>
          <w:rStyle w:val="FootnoteReference"/>
          <w:b/>
          <w:bCs/>
        </w:rPr>
        <w:footnoteRef/>
      </w:r>
      <w:r w:rsidRPr="0081217F">
        <w:rPr>
          <w:b/>
          <w:bCs/>
        </w:rPr>
        <w:t xml:space="preserve"> </w:t>
      </w:r>
      <w:r>
        <w:rPr>
          <w:b/>
          <w:bCs/>
        </w:rPr>
        <w:t>Site supervisor will be required to</w:t>
      </w:r>
      <w:r w:rsidRPr="0081217F">
        <w:rPr>
          <w:b/>
          <w:bCs/>
        </w:rPr>
        <w:t xml:space="preserve"> be present at project worksite throughout the duration of the works and should be the individual proposed with the contractors bid. </w:t>
      </w:r>
      <w:r>
        <w:rPr>
          <w:b/>
          <w:bCs/>
        </w:rPr>
        <w:t>Contractors who do not demonstrate that they have the required personal will be deemed as unresponsive.</w:t>
      </w:r>
    </w:p>
  </w:footnote>
  <w:footnote w:id="13">
    <w:p w:rsidR="003801E9" w:rsidDel="008E2812" w:rsidRDefault="003801E9"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4">
    <w:p w:rsidR="003801E9" w:rsidRDefault="003801E9"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3801E9" w:rsidRDefault="003801E9">
      <w:pPr>
        <w:pStyle w:val="FootnoteText"/>
      </w:pPr>
      <w:r>
        <w:rPr>
          <w:rStyle w:val="FootnoteReference"/>
        </w:rPr>
        <w:footnoteRef/>
      </w:r>
      <w:r>
        <w:t xml:space="preserve"> </w:t>
      </w:r>
      <w:r>
        <w:tab/>
        <w:t>If applicable.</w:t>
      </w:r>
    </w:p>
  </w:footnote>
  <w:footnote w:id="16">
    <w:p w:rsidR="003801E9" w:rsidRDefault="003801E9"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3801E9" w:rsidRDefault="003801E9"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8">
    <w:p w:rsidR="003801E9" w:rsidRDefault="003801E9"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3801E9" w:rsidRDefault="003801E9"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3801E9" w:rsidRDefault="003801E9"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3801E9" w:rsidRDefault="003801E9" w:rsidP="001A418F">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2">
    <w:p w:rsidR="003801E9" w:rsidRDefault="003801E9"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23">
    <w:p w:rsidR="003801E9" w:rsidRPr="0026306C" w:rsidRDefault="003801E9">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4">
    <w:p w:rsidR="003801E9" w:rsidRDefault="003801E9"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5">
    <w:p w:rsidR="003801E9" w:rsidRDefault="003801E9"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6">
    <w:p w:rsidR="003801E9" w:rsidRDefault="003801E9"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7">
    <w:p w:rsidR="003801E9" w:rsidRDefault="003801E9"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8">
    <w:p w:rsidR="003801E9" w:rsidRDefault="003801E9"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9">
    <w:p w:rsidR="003801E9" w:rsidRDefault="003801E9" w:rsidP="00765DB8">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0">
    <w:p w:rsidR="003801E9" w:rsidRDefault="003801E9"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31">
    <w:p w:rsidR="003801E9" w:rsidRPr="00765DB8" w:rsidRDefault="003801E9"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2">
    <w:p w:rsidR="003801E9" w:rsidRPr="00765DB8" w:rsidRDefault="003801E9"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3">
    <w:p w:rsidR="003801E9" w:rsidRPr="00BC09A2" w:rsidRDefault="003801E9"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4">
    <w:p w:rsidR="003801E9" w:rsidRPr="0080505F" w:rsidRDefault="003801E9"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Default="003801E9"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B669EB" w:rsidRDefault="003801E9" w:rsidP="00B669EB">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3D6FE5" w:rsidRDefault="003801E9" w:rsidP="003D6FE5">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3D6FE5" w:rsidRDefault="003801E9" w:rsidP="003D6FE5">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3D6FE5" w:rsidRDefault="003801E9" w:rsidP="003D6FE5">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Default="003801E9"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E9" w:rsidRPr="00C9100A" w:rsidRDefault="003801E9"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savePreviewPicture/>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528CA"/>
    <w:rsid w:val="00065A88"/>
    <w:rsid w:val="000742A5"/>
    <w:rsid w:val="0007519D"/>
    <w:rsid w:val="000800C0"/>
    <w:rsid w:val="000906B8"/>
    <w:rsid w:val="000A1DA8"/>
    <w:rsid w:val="000A611F"/>
    <w:rsid w:val="000A7393"/>
    <w:rsid w:val="000B3397"/>
    <w:rsid w:val="000B6867"/>
    <w:rsid w:val="000C3B0F"/>
    <w:rsid w:val="000C3DA4"/>
    <w:rsid w:val="000D1FA2"/>
    <w:rsid w:val="000D39AF"/>
    <w:rsid w:val="000E213A"/>
    <w:rsid w:val="000E49F6"/>
    <w:rsid w:val="000E539E"/>
    <w:rsid w:val="000E6189"/>
    <w:rsid w:val="000E7624"/>
    <w:rsid w:val="000E7B73"/>
    <w:rsid w:val="000F6F74"/>
    <w:rsid w:val="0010316B"/>
    <w:rsid w:val="0011190A"/>
    <w:rsid w:val="00114585"/>
    <w:rsid w:val="0012497D"/>
    <w:rsid w:val="0012709F"/>
    <w:rsid w:val="00127C07"/>
    <w:rsid w:val="0013121C"/>
    <w:rsid w:val="001347F5"/>
    <w:rsid w:val="0014582A"/>
    <w:rsid w:val="00147FE7"/>
    <w:rsid w:val="00152955"/>
    <w:rsid w:val="00164435"/>
    <w:rsid w:val="001647A4"/>
    <w:rsid w:val="00165DD8"/>
    <w:rsid w:val="00167B83"/>
    <w:rsid w:val="001706DF"/>
    <w:rsid w:val="00175DB8"/>
    <w:rsid w:val="001826EC"/>
    <w:rsid w:val="00185794"/>
    <w:rsid w:val="00190047"/>
    <w:rsid w:val="0019324B"/>
    <w:rsid w:val="00193B2A"/>
    <w:rsid w:val="001956ED"/>
    <w:rsid w:val="00195A12"/>
    <w:rsid w:val="001A418F"/>
    <w:rsid w:val="001A4369"/>
    <w:rsid w:val="001B2EE2"/>
    <w:rsid w:val="001B5586"/>
    <w:rsid w:val="001C10FA"/>
    <w:rsid w:val="001C66A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0ACA"/>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C5195"/>
    <w:rsid w:val="002D4DA6"/>
    <w:rsid w:val="002D6925"/>
    <w:rsid w:val="002D7084"/>
    <w:rsid w:val="002D7F1F"/>
    <w:rsid w:val="002E51E6"/>
    <w:rsid w:val="002F1141"/>
    <w:rsid w:val="002F4004"/>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01E9"/>
    <w:rsid w:val="00383563"/>
    <w:rsid w:val="00387218"/>
    <w:rsid w:val="003935D6"/>
    <w:rsid w:val="00395CFF"/>
    <w:rsid w:val="003968A6"/>
    <w:rsid w:val="003A0A5C"/>
    <w:rsid w:val="003A5351"/>
    <w:rsid w:val="003B477E"/>
    <w:rsid w:val="003B7203"/>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320A"/>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130"/>
    <w:rsid w:val="00462E42"/>
    <w:rsid w:val="00463244"/>
    <w:rsid w:val="004639C1"/>
    <w:rsid w:val="00477372"/>
    <w:rsid w:val="00477CE5"/>
    <w:rsid w:val="0048122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87DF0"/>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2A31"/>
    <w:rsid w:val="005D33BB"/>
    <w:rsid w:val="005D6752"/>
    <w:rsid w:val="005D7E98"/>
    <w:rsid w:val="005E5DF3"/>
    <w:rsid w:val="005F0029"/>
    <w:rsid w:val="005F76C3"/>
    <w:rsid w:val="005F7D9E"/>
    <w:rsid w:val="006134A0"/>
    <w:rsid w:val="0061702D"/>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0AC0"/>
    <w:rsid w:val="0069301A"/>
    <w:rsid w:val="006967AA"/>
    <w:rsid w:val="006A065C"/>
    <w:rsid w:val="006A07BC"/>
    <w:rsid w:val="006A44DE"/>
    <w:rsid w:val="006A51FA"/>
    <w:rsid w:val="006A53AC"/>
    <w:rsid w:val="006B11A2"/>
    <w:rsid w:val="006B423C"/>
    <w:rsid w:val="006C18DE"/>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4CD"/>
    <w:rsid w:val="007F39B1"/>
    <w:rsid w:val="008006C4"/>
    <w:rsid w:val="00800C4F"/>
    <w:rsid w:val="008041C8"/>
    <w:rsid w:val="0081217F"/>
    <w:rsid w:val="00815A2C"/>
    <w:rsid w:val="00815AFB"/>
    <w:rsid w:val="00816E34"/>
    <w:rsid w:val="00817D77"/>
    <w:rsid w:val="00836E64"/>
    <w:rsid w:val="00841E0B"/>
    <w:rsid w:val="00841E29"/>
    <w:rsid w:val="00842952"/>
    <w:rsid w:val="008500D4"/>
    <w:rsid w:val="00860846"/>
    <w:rsid w:val="00866083"/>
    <w:rsid w:val="00877FDF"/>
    <w:rsid w:val="00895B2C"/>
    <w:rsid w:val="008976BD"/>
    <w:rsid w:val="008A108E"/>
    <w:rsid w:val="008A329C"/>
    <w:rsid w:val="008A4581"/>
    <w:rsid w:val="008A5C7A"/>
    <w:rsid w:val="008B4A24"/>
    <w:rsid w:val="008B6425"/>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B9B"/>
    <w:rsid w:val="00990F5C"/>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16AC"/>
    <w:rsid w:val="00AF1F3E"/>
    <w:rsid w:val="00AF4DDF"/>
    <w:rsid w:val="00B0061E"/>
    <w:rsid w:val="00B0527A"/>
    <w:rsid w:val="00B07ED2"/>
    <w:rsid w:val="00B135C1"/>
    <w:rsid w:val="00B210B7"/>
    <w:rsid w:val="00B236D9"/>
    <w:rsid w:val="00B25105"/>
    <w:rsid w:val="00B25AF9"/>
    <w:rsid w:val="00B264CB"/>
    <w:rsid w:val="00B41952"/>
    <w:rsid w:val="00B431DB"/>
    <w:rsid w:val="00B504EF"/>
    <w:rsid w:val="00B50534"/>
    <w:rsid w:val="00B51822"/>
    <w:rsid w:val="00B52D98"/>
    <w:rsid w:val="00B530A2"/>
    <w:rsid w:val="00B53626"/>
    <w:rsid w:val="00B669EB"/>
    <w:rsid w:val="00B77FDF"/>
    <w:rsid w:val="00B961D0"/>
    <w:rsid w:val="00B97C75"/>
    <w:rsid w:val="00B97E54"/>
    <w:rsid w:val="00BA1374"/>
    <w:rsid w:val="00BA1BAA"/>
    <w:rsid w:val="00BA77CE"/>
    <w:rsid w:val="00BB01BC"/>
    <w:rsid w:val="00BC078E"/>
    <w:rsid w:val="00BC7FBD"/>
    <w:rsid w:val="00BD09EC"/>
    <w:rsid w:val="00BE3CEF"/>
    <w:rsid w:val="00BF3B7D"/>
    <w:rsid w:val="00BF6D64"/>
    <w:rsid w:val="00C010A5"/>
    <w:rsid w:val="00C05EB3"/>
    <w:rsid w:val="00C119E0"/>
    <w:rsid w:val="00C16E1C"/>
    <w:rsid w:val="00C33FED"/>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0E84"/>
    <w:rsid w:val="00CB5B6C"/>
    <w:rsid w:val="00CB6A0E"/>
    <w:rsid w:val="00CC14EA"/>
    <w:rsid w:val="00CC1DAF"/>
    <w:rsid w:val="00CC318E"/>
    <w:rsid w:val="00CC37B2"/>
    <w:rsid w:val="00CC4CD6"/>
    <w:rsid w:val="00CD4CC4"/>
    <w:rsid w:val="00CE4942"/>
    <w:rsid w:val="00CE5874"/>
    <w:rsid w:val="00CF0E97"/>
    <w:rsid w:val="00CF688D"/>
    <w:rsid w:val="00CF7582"/>
    <w:rsid w:val="00CF7AE6"/>
    <w:rsid w:val="00D16F74"/>
    <w:rsid w:val="00D17296"/>
    <w:rsid w:val="00D21AC7"/>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5274"/>
    <w:rsid w:val="00D86D51"/>
    <w:rsid w:val="00D9212C"/>
    <w:rsid w:val="00D93F81"/>
    <w:rsid w:val="00DA5578"/>
    <w:rsid w:val="00DB4893"/>
    <w:rsid w:val="00DC2028"/>
    <w:rsid w:val="00DC79E8"/>
    <w:rsid w:val="00DD07BF"/>
    <w:rsid w:val="00DD30AF"/>
    <w:rsid w:val="00DD5E93"/>
    <w:rsid w:val="00DE0225"/>
    <w:rsid w:val="00DE256C"/>
    <w:rsid w:val="00DE2834"/>
    <w:rsid w:val="00DF1571"/>
    <w:rsid w:val="00DF1785"/>
    <w:rsid w:val="00DF5A51"/>
    <w:rsid w:val="00E15B0B"/>
    <w:rsid w:val="00E17292"/>
    <w:rsid w:val="00E21615"/>
    <w:rsid w:val="00E23BCE"/>
    <w:rsid w:val="00E25AC8"/>
    <w:rsid w:val="00E30399"/>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F68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F1725-6638-4D10-ACFF-8E154F303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105</Pages>
  <Words>24026</Words>
  <Characters>136953</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160658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AHMED JINAH IBRAHIM</cp:lastModifiedBy>
  <cp:revision>33</cp:revision>
  <cp:lastPrinted>2013-08-16T10:18:00Z</cp:lastPrinted>
  <dcterms:created xsi:type="dcterms:W3CDTF">2015-05-04T09:28:00Z</dcterms:created>
  <dcterms:modified xsi:type="dcterms:W3CDTF">2017-05-17T09:05:00Z</dcterms:modified>
</cp:coreProperties>
</file>