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701A" w:rsidRPr="004A50A8" w:rsidRDefault="003A701A" w:rsidP="003A701A">
      <w:pPr>
        <w:tabs>
          <w:tab w:val="left" w:pos="5835"/>
        </w:tabs>
        <w:spacing w:after="240"/>
        <w:rPr>
          <w:bCs/>
        </w:rPr>
      </w:pPr>
      <w:r w:rsidRPr="004A50A8">
        <w:rPr>
          <w:sz w:val="52"/>
        </w:rPr>
        <w:tab/>
      </w:r>
    </w:p>
    <w:p w:rsidR="003A701A" w:rsidRPr="004A50A8" w:rsidRDefault="003A701A" w:rsidP="003A701A">
      <w:pPr>
        <w:tabs>
          <w:tab w:val="left" w:pos="5835"/>
        </w:tabs>
        <w:spacing w:after="240"/>
        <w:rPr>
          <w:bCs/>
        </w:rPr>
      </w:pPr>
    </w:p>
    <w:p w:rsidR="003A701A" w:rsidRPr="004A50A8" w:rsidRDefault="003A701A" w:rsidP="003A701A">
      <w:pPr>
        <w:jc w:val="center"/>
        <w:rPr>
          <w:b/>
          <w:sz w:val="28"/>
        </w:rPr>
      </w:pPr>
      <w:r w:rsidRPr="004A50A8">
        <w:rPr>
          <w:b/>
          <w:sz w:val="28"/>
        </w:rPr>
        <w:t>Ministry of Finance and Treasury</w:t>
      </w:r>
    </w:p>
    <w:p w:rsidR="003A701A" w:rsidRPr="004A50A8" w:rsidRDefault="003A701A" w:rsidP="003A701A">
      <w:pPr>
        <w:jc w:val="center"/>
        <w:rPr>
          <w:bCs/>
          <w:sz w:val="28"/>
        </w:rPr>
      </w:pPr>
      <w:r w:rsidRPr="004A50A8">
        <w:rPr>
          <w:bCs/>
          <w:sz w:val="28"/>
        </w:rPr>
        <w:t>Republic of Maldives</w:t>
      </w:r>
    </w:p>
    <w:p w:rsidR="003A701A" w:rsidRPr="004A50A8" w:rsidRDefault="003A701A" w:rsidP="003A701A">
      <w:pPr>
        <w:rPr>
          <w:b/>
          <w:sz w:val="28"/>
        </w:rPr>
      </w:pPr>
    </w:p>
    <w:p w:rsidR="003A701A" w:rsidRPr="004A50A8" w:rsidRDefault="003A701A" w:rsidP="003A701A">
      <w:pPr>
        <w:rPr>
          <w:b/>
          <w:sz w:val="28"/>
        </w:rPr>
      </w:pPr>
    </w:p>
    <w:p w:rsidR="003A701A" w:rsidRPr="004A50A8" w:rsidRDefault="003A701A" w:rsidP="003A701A">
      <w:pPr>
        <w:jc w:val="center"/>
        <w:rPr>
          <w:b/>
          <w:sz w:val="32"/>
          <w:szCs w:val="28"/>
        </w:rPr>
      </w:pPr>
    </w:p>
    <w:p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rsidR="003A701A" w:rsidRPr="004A50A8" w:rsidRDefault="003A701A" w:rsidP="003A701A">
      <w:pPr>
        <w:spacing w:after="240" w:line="259" w:lineRule="auto"/>
        <w:jc w:val="center"/>
        <w:rPr>
          <w:b/>
          <w:bCs/>
          <w:sz w:val="36"/>
          <w:szCs w:val="36"/>
        </w:rPr>
      </w:pPr>
      <w:proofErr w:type="gramStart"/>
      <w:r w:rsidRPr="004A50A8">
        <w:rPr>
          <w:b/>
          <w:bCs/>
          <w:sz w:val="36"/>
          <w:szCs w:val="36"/>
        </w:rPr>
        <w:t>for</w:t>
      </w:r>
      <w:proofErr w:type="gramEnd"/>
    </w:p>
    <w:p w:rsidR="003A701A" w:rsidRPr="004A50A8" w:rsidRDefault="003A701A" w:rsidP="003A701A">
      <w:pPr>
        <w:spacing w:after="240" w:line="259" w:lineRule="auto"/>
        <w:rPr>
          <w:b/>
          <w:bCs/>
          <w:color w:val="FF0000"/>
          <w:sz w:val="32"/>
          <w:szCs w:val="32"/>
        </w:rPr>
      </w:pPr>
    </w:p>
    <w:p w:rsidR="00BC7014" w:rsidRPr="004A50A8" w:rsidRDefault="00BC7014" w:rsidP="003A701A">
      <w:pPr>
        <w:spacing w:after="240" w:line="259" w:lineRule="auto"/>
        <w:jc w:val="center"/>
        <w:rPr>
          <w:b/>
          <w:bCs/>
          <w:color w:val="FF0000"/>
          <w:sz w:val="32"/>
          <w:szCs w:val="32"/>
        </w:rPr>
      </w:pPr>
    </w:p>
    <w:p w:rsidR="008B1FAD" w:rsidRDefault="009509C2" w:rsidP="00C06B1D">
      <w:pPr>
        <w:spacing w:after="240" w:line="259" w:lineRule="auto"/>
        <w:jc w:val="center"/>
        <w:rPr>
          <w:b/>
          <w:bCs/>
          <w:color w:val="000000"/>
          <w:sz w:val="40"/>
          <w:szCs w:val="40"/>
        </w:rPr>
      </w:pPr>
      <w:r>
        <w:rPr>
          <w:b/>
          <w:bCs/>
          <w:color w:val="000000"/>
          <w:sz w:val="40"/>
          <w:szCs w:val="40"/>
        </w:rPr>
        <w:t>TES/2018/</w:t>
      </w:r>
      <w:r w:rsidR="008B1FAD">
        <w:rPr>
          <w:b/>
          <w:bCs/>
          <w:color w:val="000000"/>
          <w:sz w:val="40"/>
          <w:szCs w:val="40"/>
        </w:rPr>
        <w:t>G</w:t>
      </w:r>
      <w:r>
        <w:rPr>
          <w:b/>
          <w:bCs/>
          <w:color w:val="000000"/>
          <w:sz w:val="40"/>
          <w:szCs w:val="40"/>
        </w:rPr>
        <w:t>-</w:t>
      </w:r>
      <w:r w:rsidR="00C06B1D">
        <w:rPr>
          <w:b/>
          <w:bCs/>
          <w:color w:val="000000"/>
          <w:sz w:val="40"/>
          <w:szCs w:val="40"/>
        </w:rPr>
        <w:t>021</w:t>
      </w:r>
      <w:r w:rsidR="004106EF">
        <w:rPr>
          <w:b/>
          <w:bCs/>
          <w:color w:val="000000"/>
          <w:sz w:val="40"/>
          <w:szCs w:val="40"/>
        </w:rPr>
        <w:t>-R01</w:t>
      </w:r>
      <w:r>
        <w:rPr>
          <w:b/>
          <w:bCs/>
          <w:color w:val="000000"/>
          <w:sz w:val="40"/>
          <w:szCs w:val="40"/>
        </w:rPr>
        <w:t xml:space="preserve">: </w:t>
      </w:r>
    </w:p>
    <w:tbl>
      <w:tblPr>
        <w:tblW w:w="0" w:type="auto"/>
        <w:tblCellSpacing w:w="15" w:type="dxa"/>
        <w:tblInd w:w="90" w:type="dxa"/>
        <w:tblCellMar>
          <w:top w:w="15" w:type="dxa"/>
          <w:left w:w="15" w:type="dxa"/>
          <w:bottom w:w="15" w:type="dxa"/>
          <w:right w:w="15" w:type="dxa"/>
        </w:tblCellMar>
        <w:tblLook w:val="04A0" w:firstRow="1" w:lastRow="0" w:firstColumn="1" w:lastColumn="0" w:noHBand="0" w:noVBand="1"/>
      </w:tblPr>
      <w:tblGrid>
        <w:gridCol w:w="8496"/>
        <w:gridCol w:w="81"/>
      </w:tblGrid>
      <w:tr w:rsidR="008B1FAD" w:rsidRPr="008B1FAD" w:rsidTr="00F91E43">
        <w:trPr>
          <w:tblCellSpacing w:w="15" w:type="dxa"/>
        </w:trPr>
        <w:tc>
          <w:tcPr>
            <w:tcW w:w="0" w:type="auto"/>
            <w:vAlign w:val="center"/>
            <w:hideMark/>
          </w:tcPr>
          <w:p w:rsidR="008B1FAD" w:rsidRPr="008B1FAD" w:rsidRDefault="00F91E43" w:rsidP="00C06B1D">
            <w:pPr>
              <w:spacing w:after="240" w:line="259" w:lineRule="auto"/>
              <w:jc w:val="center"/>
              <w:rPr>
                <w:szCs w:val="24"/>
              </w:rPr>
            </w:pPr>
            <w:r w:rsidRPr="00F91E43">
              <w:rPr>
                <w:b/>
                <w:bCs/>
                <w:color w:val="000000"/>
                <w:sz w:val="40"/>
                <w:szCs w:val="40"/>
              </w:rPr>
              <w:t xml:space="preserve">Supply and Delivery of </w:t>
            </w:r>
            <w:r w:rsidR="00C06B1D">
              <w:rPr>
                <w:b/>
                <w:bCs/>
                <w:color w:val="000000"/>
                <w:sz w:val="40"/>
                <w:szCs w:val="40"/>
              </w:rPr>
              <w:t>Fixtures, Furniture and Equipment for the School of Medicine</w:t>
            </w:r>
          </w:p>
        </w:tc>
        <w:tc>
          <w:tcPr>
            <w:tcW w:w="0" w:type="auto"/>
            <w:vAlign w:val="center"/>
            <w:hideMark/>
          </w:tcPr>
          <w:p w:rsidR="008B1FAD" w:rsidRPr="008B1FAD" w:rsidRDefault="008B1FAD" w:rsidP="008B1FAD">
            <w:pPr>
              <w:rPr>
                <w:szCs w:val="24"/>
              </w:rPr>
            </w:pPr>
          </w:p>
        </w:tc>
      </w:tr>
    </w:tbl>
    <w:p w:rsidR="003A701A" w:rsidRDefault="003A701A" w:rsidP="008B1FAD">
      <w:pPr>
        <w:spacing w:after="240" w:line="259" w:lineRule="auto"/>
        <w:jc w:val="center"/>
        <w:rPr>
          <w:b/>
          <w:bCs/>
          <w:color w:val="000000"/>
          <w:sz w:val="40"/>
          <w:szCs w:val="40"/>
        </w:rPr>
      </w:pPr>
    </w:p>
    <w:p w:rsidR="003A701A" w:rsidRDefault="003A701A" w:rsidP="003A701A">
      <w:pPr>
        <w:spacing w:after="240" w:line="259" w:lineRule="auto"/>
        <w:jc w:val="both"/>
        <w:rPr>
          <w:b/>
          <w:bCs/>
        </w:rPr>
      </w:pPr>
    </w:p>
    <w:p w:rsidR="00BC7014" w:rsidRPr="004A50A8" w:rsidRDefault="00BC7014" w:rsidP="003A701A">
      <w:pPr>
        <w:spacing w:after="240" w:line="259" w:lineRule="auto"/>
        <w:jc w:val="both"/>
        <w:rPr>
          <w:b/>
          <w:bCs/>
        </w:rPr>
      </w:pPr>
    </w:p>
    <w:p w:rsidR="003A701A" w:rsidRPr="00BC7014" w:rsidRDefault="00BC7014" w:rsidP="004106EF">
      <w:pPr>
        <w:spacing w:line="259" w:lineRule="auto"/>
        <w:jc w:val="center"/>
        <w:rPr>
          <w:sz w:val="28"/>
          <w:szCs w:val="28"/>
        </w:rPr>
      </w:pPr>
      <w:r w:rsidRPr="00BC7014">
        <w:rPr>
          <w:sz w:val="28"/>
          <w:szCs w:val="28"/>
        </w:rPr>
        <w:t xml:space="preserve">Issued on: </w:t>
      </w:r>
      <w:r w:rsidR="004106EF">
        <w:rPr>
          <w:sz w:val="28"/>
          <w:szCs w:val="28"/>
        </w:rPr>
        <w:t>2</w:t>
      </w:r>
      <w:r w:rsidR="004106EF">
        <w:rPr>
          <w:sz w:val="28"/>
          <w:szCs w:val="28"/>
          <w:vertAlign w:val="superscript"/>
        </w:rPr>
        <w:t xml:space="preserve">nd </w:t>
      </w:r>
      <w:r w:rsidR="004106EF">
        <w:rPr>
          <w:sz w:val="28"/>
          <w:szCs w:val="28"/>
        </w:rPr>
        <w:t>July</w:t>
      </w:r>
      <w:bookmarkStart w:id="0" w:name="_GoBack"/>
      <w:bookmarkEnd w:id="0"/>
      <w:r w:rsidRPr="00BC7014">
        <w:rPr>
          <w:sz w:val="28"/>
          <w:szCs w:val="28"/>
        </w:rPr>
        <w:t xml:space="preserve"> 2018</w:t>
      </w:r>
    </w:p>
    <w:p w:rsidR="003A701A" w:rsidRPr="00BC7014" w:rsidRDefault="003A701A" w:rsidP="003A701A">
      <w:pPr>
        <w:spacing w:line="259" w:lineRule="auto"/>
        <w:jc w:val="center"/>
        <w:rPr>
          <w:sz w:val="28"/>
          <w:szCs w:val="28"/>
        </w:rPr>
      </w:pPr>
    </w:p>
    <w:p w:rsidR="00BC7014" w:rsidRPr="00BC7014" w:rsidRDefault="00BC7014" w:rsidP="003A701A">
      <w:pPr>
        <w:spacing w:line="259" w:lineRule="auto"/>
        <w:jc w:val="center"/>
        <w:rPr>
          <w:sz w:val="28"/>
          <w:szCs w:val="28"/>
        </w:rPr>
      </w:pPr>
    </w:p>
    <w:p w:rsidR="00BC7014" w:rsidRPr="00BC7014" w:rsidRDefault="00BC7014" w:rsidP="003A701A">
      <w:pPr>
        <w:spacing w:line="259" w:lineRule="auto"/>
        <w:jc w:val="center"/>
        <w:rPr>
          <w:sz w:val="28"/>
          <w:szCs w:val="28"/>
        </w:rPr>
      </w:pPr>
    </w:p>
    <w:p w:rsidR="003A701A" w:rsidRPr="00BC7014" w:rsidRDefault="00BC7014" w:rsidP="003A701A">
      <w:pPr>
        <w:spacing w:line="259" w:lineRule="auto"/>
        <w:jc w:val="center"/>
        <w:rPr>
          <w:sz w:val="28"/>
          <w:szCs w:val="28"/>
        </w:rPr>
      </w:pPr>
      <w:r w:rsidRPr="00BC7014">
        <w:rPr>
          <w:sz w:val="28"/>
          <w:szCs w:val="28"/>
        </w:rPr>
        <w:t>National tender</w:t>
      </w:r>
    </w:p>
    <w:p w:rsidR="003A701A" w:rsidRPr="00BC7014" w:rsidRDefault="003A701A" w:rsidP="003A701A">
      <w:pPr>
        <w:spacing w:line="259" w:lineRule="auto"/>
        <w:jc w:val="center"/>
        <w:rPr>
          <w:sz w:val="28"/>
          <w:szCs w:val="28"/>
        </w:rPr>
      </w:pPr>
      <w:r w:rsidRPr="00BC7014">
        <w:rPr>
          <w:sz w:val="28"/>
          <w:szCs w:val="28"/>
        </w:rPr>
        <w:t>Ministry of Finance and Treasury</w:t>
      </w:r>
    </w:p>
    <w:p w:rsidR="003A701A" w:rsidRPr="00BC7014" w:rsidRDefault="003A701A" w:rsidP="003A701A">
      <w:pPr>
        <w:tabs>
          <w:tab w:val="left" w:pos="1995"/>
        </w:tabs>
        <w:jc w:val="center"/>
        <w:rPr>
          <w:sz w:val="72"/>
          <w:szCs w:val="24"/>
        </w:rPr>
      </w:pPr>
      <w:r w:rsidRPr="00BC7014">
        <w:rPr>
          <w:sz w:val="28"/>
          <w:szCs w:val="28"/>
        </w:rPr>
        <w:t>Republic of Maldives</w:t>
      </w:r>
    </w:p>
    <w:p w:rsidR="00E21BEF" w:rsidRPr="000C41D9" w:rsidRDefault="00E21BEF" w:rsidP="00117C97">
      <w:pPr>
        <w:spacing w:line="276" w:lineRule="auto"/>
        <w:rPr>
          <w:b/>
          <w:sz w:val="56"/>
        </w:rPr>
      </w:pPr>
    </w:p>
    <w:p w:rsidR="00455149" w:rsidRDefault="00455149">
      <w:pPr>
        <w:rPr>
          <w:sz w:val="22"/>
          <w:szCs w:val="22"/>
        </w:rPr>
      </w:pPr>
    </w:p>
    <w:p w:rsidR="0061745F" w:rsidRDefault="0061745F">
      <w:pPr>
        <w:rPr>
          <w:sz w:val="22"/>
          <w:szCs w:val="22"/>
        </w:rPr>
      </w:pPr>
    </w:p>
    <w:p w:rsidR="003A701A" w:rsidRDefault="003A701A">
      <w:pPr>
        <w:rPr>
          <w:sz w:val="22"/>
          <w:szCs w:val="22"/>
        </w:rPr>
      </w:pPr>
    </w:p>
    <w:p w:rsidR="003A701A" w:rsidRDefault="003A701A">
      <w:pPr>
        <w:rPr>
          <w:sz w:val="22"/>
          <w:szCs w:val="22"/>
        </w:rPr>
      </w:pPr>
    </w:p>
    <w:p w:rsidR="00BC7014" w:rsidRDefault="00BC7014">
      <w:pPr>
        <w:rPr>
          <w:sz w:val="22"/>
          <w:szCs w:val="22"/>
        </w:rPr>
      </w:pPr>
    </w:p>
    <w:p w:rsidR="0061745F" w:rsidRDefault="0061745F">
      <w:pPr>
        <w:rPr>
          <w:sz w:val="22"/>
          <w:szCs w:val="22"/>
        </w:rPr>
      </w:pPr>
    </w:p>
    <w:p w:rsidR="0061745F" w:rsidRDefault="0061745F">
      <w:pPr>
        <w:rPr>
          <w:b/>
          <w:bCs/>
          <w:spacing w:val="-2"/>
          <w:u w:val="single"/>
        </w:rPr>
      </w:pPr>
    </w:p>
    <w:p w:rsidR="00455149" w:rsidRPr="00D65D6E" w:rsidRDefault="00455149">
      <w:pPr>
        <w:jc w:val="center"/>
        <w:rPr>
          <w:b/>
          <w:color w:val="000000" w:themeColor="text1"/>
          <w:sz w:val="32"/>
        </w:rPr>
      </w:pPr>
      <w:r w:rsidRPr="00D65D6E">
        <w:rPr>
          <w:b/>
          <w:color w:val="000000" w:themeColor="text1"/>
          <w:sz w:val="32"/>
        </w:rPr>
        <w:t>Table of Contents</w:t>
      </w:r>
    </w:p>
    <w:p w:rsidR="00455149" w:rsidRPr="00FB0828" w:rsidRDefault="00455149">
      <w:pPr>
        <w:rPr>
          <w:i/>
          <w:color w:val="FF0000"/>
        </w:rPr>
      </w:pPr>
    </w:p>
    <w:p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rsidR="00B95277" w:rsidRPr="008B66E1" w:rsidRDefault="00B95277" w:rsidP="00B95277">
      <w:pPr>
        <w:spacing w:before="120" w:after="120"/>
        <w:rPr>
          <w:iCs/>
        </w:rPr>
      </w:pPr>
      <w:r w:rsidRPr="008B66E1">
        <w:rPr>
          <w:i/>
        </w:rPr>
        <w:fldChar w:fldCharType="end"/>
      </w:r>
    </w:p>
    <w:p w:rsidR="00455149" w:rsidRPr="008B66E1" w:rsidRDefault="00455149">
      <w:pPr>
        <w:spacing w:before="120" w:after="120"/>
        <w:rPr>
          <w:iCs/>
        </w:rPr>
      </w:pPr>
    </w:p>
    <w:p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rsidR="00455149" w:rsidRPr="008B66E1" w:rsidRDefault="00455149" w:rsidP="00652EBF"/>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FB0828" w:rsidRDefault="00455149" w:rsidP="00FB0828">
      <w:pPr>
        <w:pStyle w:val="Heading1"/>
      </w:pPr>
      <w:bookmarkStart w:id="1" w:name="_Toc438529596"/>
      <w:bookmarkStart w:id="2" w:name="_Toc438725752"/>
      <w:bookmarkStart w:id="3" w:name="_Toc438817747"/>
      <w:bookmarkStart w:id="4" w:name="_Toc438954441"/>
      <w:bookmarkStart w:id="5" w:name="_Toc461939615"/>
      <w:bookmarkStart w:id="6" w:name="_Toc458816205"/>
      <w:bookmarkStart w:id="7" w:name="_Toc459036698"/>
      <w:r w:rsidRPr="008B66E1">
        <w:t xml:space="preserve">PART 1 – </w:t>
      </w:r>
      <w:bookmarkStart w:id="8" w:name="_Toc234130381"/>
      <w:bookmarkEnd w:id="1"/>
      <w:bookmarkEnd w:id="2"/>
      <w:bookmarkEnd w:id="3"/>
      <w:bookmarkEnd w:id="4"/>
      <w:bookmarkEnd w:id="5"/>
      <w:r w:rsidR="00FB0828">
        <w:t>Tendering Procedures</w:t>
      </w:r>
      <w:bookmarkEnd w:id="6"/>
      <w:bookmarkEnd w:id="7"/>
      <w:bookmarkEnd w:id="8"/>
    </w:p>
    <w:p w:rsidR="00455149" w:rsidRPr="008B66E1" w:rsidRDefault="00455149" w:rsidP="00FB0828">
      <w:pPr>
        <w:pStyle w:val="Heading1"/>
      </w:pPr>
    </w:p>
    <w:p w:rsidR="00455149" w:rsidRPr="008B66E1" w:rsidRDefault="00455149"/>
    <w:p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trPr>
          <w:trHeight w:val="801"/>
        </w:trPr>
        <w:tc>
          <w:tcPr>
            <w:tcW w:w="9198" w:type="dxa"/>
            <w:vAlign w:val="center"/>
          </w:tcPr>
          <w:p w:rsidR="00455149" w:rsidRPr="00E1089A" w:rsidRDefault="00455149" w:rsidP="00B95277">
            <w:pPr>
              <w:pStyle w:val="Subtitle"/>
              <w:rPr>
                <w:color w:val="000000" w:themeColor="text1"/>
              </w:rPr>
            </w:pPr>
            <w:bookmarkStart w:id="9" w:name="_Toc438954442"/>
            <w:bookmarkStart w:id="10" w:name="_Toc458816206"/>
            <w:bookmarkStart w:id="11" w:name="_Toc459036699"/>
            <w:r w:rsidRPr="00E1089A">
              <w:rPr>
                <w:color w:val="000000" w:themeColor="text1"/>
              </w:rPr>
              <w:lastRenderedPageBreak/>
              <w:t xml:space="preserve">Section I.  Instructions to </w:t>
            </w:r>
            <w:bookmarkEnd w:id="9"/>
            <w:bookmarkEnd w:id="10"/>
            <w:r w:rsidR="00B95277">
              <w:rPr>
                <w:color w:val="000000" w:themeColor="text1"/>
              </w:rPr>
              <w:t>Tenderers</w:t>
            </w:r>
            <w:bookmarkEnd w:id="11"/>
          </w:p>
        </w:tc>
      </w:tr>
    </w:tbl>
    <w:p w:rsidR="00455149" w:rsidRPr="00E1089A" w:rsidRDefault="00455149">
      <w:pPr>
        <w:rPr>
          <w:color w:val="000000" w:themeColor="text1"/>
        </w:rPr>
      </w:pPr>
    </w:p>
    <w:p w:rsidR="00455149" w:rsidRPr="00FB0828" w:rsidRDefault="00455149">
      <w:pPr>
        <w:jc w:val="center"/>
        <w:rPr>
          <w:b/>
          <w:color w:val="FF0000"/>
          <w:sz w:val="32"/>
        </w:rPr>
      </w:pPr>
      <w:r w:rsidRPr="00E1089A">
        <w:rPr>
          <w:b/>
          <w:color w:val="000000" w:themeColor="text1"/>
          <w:sz w:val="32"/>
        </w:rPr>
        <w:t>Table of Clauses</w:t>
      </w:r>
    </w:p>
    <w:p w:rsidR="00455149" w:rsidRPr="00FB0828" w:rsidRDefault="00455149">
      <w:pPr>
        <w:rPr>
          <w:color w:val="FF0000"/>
        </w:rPr>
      </w:pPr>
    </w:p>
    <w:p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rsidR="00455149" w:rsidRPr="00FB0828" w:rsidRDefault="00EC38AC">
      <w:pPr>
        <w:rPr>
          <w:color w:val="FF0000"/>
        </w:rPr>
      </w:pPr>
      <w:r w:rsidRPr="00FB0828">
        <w:rPr>
          <w:color w:val="FF0000"/>
        </w:rPr>
        <w:fldChar w:fldCharType="end"/>
      </w:r>
    </w:p>
    <w:p w:rsidR="00455149" w:rsidRPr="00FB0828" w:rsidRDefault="00455149">
      <w:pPr>
        <w:rPr>
          <w:color w:val="FF0000"/>
        </w:rPr>
      </w:pPr>
    </w:p>
    <w:p w:rsidR="00455149" w:rsidRPr="00FB0828" w:rsidRDefault="00455149">
      <w:pPr>
        <w:spacing w:after="120"/>
        <w:rPr>
          <w:color w:val="FF0000"/>
        </w:rPr>
      </w:pPr>
    </w:p>
    <w:p w:rsidR="00455149" w:rsidRPr="008B66E1" w:rsidRDefault="00455149">
      <w:pPr>
        <w:jc w:val="right"/>
        <w:outlineLvl w:val="0"/>
        <w:rPr>
          <w:sz w:val="28"/>
        </w:rPr>
      </w:pPr>
    </w:p>
    <w:p w:rsidR="00455149" w:rsidRPr="008B66E1" w:rsidRDefault="00455149">
      <w:pPr>
        <w:pStyle w:val="TOC1"/>
      </w:pPr>
    </w:p>
    <w:p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rsidTr="00BC7014">
        <w:trPr>
          <w:trHeight w:val="800"/>
        </w:trPr>
        <w:tc>
          <w:tcPr>
            <w:tcW w:w="8910" w:type="dxa"/>
            <w:vAlign w:val="center"/>
          </w:tcPr>
          <w:p w:rsidR="009D4CFF" w:rsidRDefault="009D4CFF" w:rsidP="009D4CFF">
            <w:pPr>
              <w:jc w:val="center"/>
              <w:rPr>
                <w:b/>
                <w:bCs/>
                <w:sz w:val="36"/>
              </w:rPr>
            </w:pPr>
            <w:r>
              <w:rPr>
                <w:b/>
                <w:bCs/>
                <w:sz w:val="36"/>
                <w:u w:val="single"/>
              </w:rPr>
              <w:lastRenderedPageBreak/>
              <w:br w:type="page"/>
            </w:r>
            <w:r>
              <w:rPr>
                <w:b/>
                <w:bCs/>
                <w:sz w:val="36"/>
              </w:rPr>
              <w:br w:type="page"/>
            </w:r>
            <w:bookmarkStart w:id="12" w:name="_Hlt438532663"/>
            <w:bookmarkStart w:id="13" w:name="_Toc438266923"/>
            <w:bookmarkStart w:id="14" w:name="_Toc438267877"/>
            <w:bookmarkStart w:id="15" w:name="_Toc438366664"/>
            <w:bookmarkStart w:id="16" w:name="_Toc507316736"/>
            <w:bookmarkStart w:id="17" w:name="_Toc73332847"/>
            <w:bookmarkEnd w:id="12"/>
            <w:r>
              <w:rPr>
                <w:b/>
                <w:bCs/>
                <w:sz w:val="36"/>
              </w:rPr>
              <w:t>Section I.  Instructions to Tenderers</w:t>
            </w:r>
            <w:bookmarkEnd w:id="13"/>
            <w:bookmarkEnd w:id="14"/>
            <w:bookmarkEnd w:id="15"/>
            <w:bookmarkEnd w:id="16"/>
            <w:bookmarkEnd w:id="17"/>
          </w:p>
        </w:tc>
      </w:tr>
      <w:tr w:rsidR="009D4CFF" w:rsidTr="00BC7014">
        <w:tc>
          <w:tcPr>
            <w:tcW w:w="8910" w:type="dxa"/>
          </w:tcPr>
          <w:p w:rsidR="009D4CFF" w:rsidRDefault="009D4CFF" w:rsidP="00E81F1B">
            <w:pPr>
              <w:pStyle w:val="BodyText2"/>
              <w:numPr>
                <w:ilvl w:val="0"/>
                <w:numId w:val="99"/>
              </w:numPr>
              <w:spacing w:before="60" w:after="60"/>
            </w:pPr>
            <w:bookmarkStart w:id="18" w:name="_Toc505659523"/>
            <w:bookmarkStart w:id="19" w:name="_Toc234130408"/>
            <w:bookmarkStart w:id="20" w:name="_Toc459036710"/>
            <w:r>
              <w:t>General</w:t>
            </w:r>
            <w:bookmarkEnd w:id="18"/>
            <w:bookmarkEnd w:id="19"/>
            <w:bookmarkEnd w:id="20"/>
          </w:p>
          <w:p w:rsidR="00165E78" w:rsidRDefault="00165E78" w:rsidP="00165E78">
            <w:pPr>
              <w:pStyle w:val="BodyText2"/>
              <w:tabs>
                <w:tab w:val="clear" w:pos="360"/>
              </w:tabs>
              <w:spacing w:before="60" w:after="60"/>
              <w:ind w:left="408" w:firstLine="0"/>
              <w:jc w:val="left"/>
            </w:pPr>
          </w:p>
        </w:tc>
      </w:tr>
      <w:tr w:rsidR="009D4CFF" w:rsidRPr="0061745F" w:rsidTr="00BC7014">
        <w:tc>
          <w:tcPr>
            <w:tcW w:w="8910" w:type="dxa"/>
          </w:tcPr>
          <w:p w:rsidR="009D4CFF" w:rsidRPr="0061745F" w:rsidRDefault="009D4CFF" w:rsidP="00E81F1B">
            <w:pPr>
              <w:pStyle w:val="Sec1-Clauses"/>
              <w:numPr>
                <w:ilvl w:val="0"/>
                <w:numId w:val="81"/>
              </w:numPr>
              <w:ind w:left="357" w:hanging="357"/>
              <w:rPr>
                <w:szCs w:val="24"/>
              </w:rPr>
            </w:pPr>
            <w:bookmarkStart w:id="21" w:name="_Toc234130409"/>
            <w:bookmarkStart w:id="22" w:name="_Toc459036711"/>
            <w:r w:rsidRPr="0061745F">
              <w:rPr>
                <w:szCs w:val="24"/>
              </w:rPr>
              <w:t>Scope of Bid</w:t>
            </w:r>
            <w:bookmarkEnd w:id="21"/>
            <w:bookmarkEnd w:id="22"/>
          </w:p>
          <w:p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proofErr w:type="gramStart"/>
            <w:r w:rsidRPr="0061745F">
              <w:rPr>
                <w:b/>
                <w:bCs/>
                <w:spacing w:val="0"/>
                <w:szCs w:val="24"/>
              </w:rPr>
              <w:t>BDS .</w:t>
            </w:r>
            <w:proofErr w:type="gramEnd"/>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the</w:t>
            </w:r>
            <w:proofErr w:type="gramEnd"/>
            <w:r w:rsidRPr="0061745F">
              <w:rPr>
                <w:szCs w:val="24"/>
              </w:rPr>
              <w:t xml:space="preserve"> term “in writing” means communicated in written form (e.g. by mail, e-mail, fax, telex) with proof of receipt;</w:t>
            </w:r>
          </w:p>
          <w:p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if</w:t>
            </w:r>
            <w:proofErr w:type="gramEnd"/>
            <w:r w:rsidRPr="0061745F">
              <w:rPr>
                <w:szCs w:val="24"/>
              </w:rPr>
              <w:t xml:space="preserve"> the context so requires, “singular” means “plural” and vice versa; and</w:t>
            </w:r>
          </w:p>
          <w:p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proofErr w:type="gramStart"/>
            <w:r w:rsidRPr="0061745F">
              <w:rPr>
                <w:szCs w:val="24"/>
              </w:rPr>
              <w:t>day</w:t>
            </w:r>
            <w:proofErr w:type="gramEnd"/>
            <w:r w:rsidRPr="0061745F">
              <w:rPr>
                <w:szCs w:val="24"/>
              </w:rPr>
              <w:t>” means calendar day.</w:t>
            </w:r>
          </w:p>
        </w:tc>
      </w:tr>
    </w:tbl>
    <w:p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rsidTr="00BC7014">
        <w:tc>
          <w:tcPr>
            <w:tcW w:w="8712" w:type="dxa"/>
          </w:tcPr>
          <w:p w:rsidR="00F96083" w:rsidRPr="0061745F" w:rsidRDefault="00F96083" w:rsidP="00E81F1B">
            <w:pPr>
              <w:pStyle w:val="Sec1-Clauses"/>
              <w:numPr>
                <w:ilvl w:val="0"/>
                <w:numId w:val="81"/>
              </w:numPr>
              <w:tabs>
                <w:tab w:val="num" w:pos="252"/>
              </w:tabs>
              <w:ind w:left="357" w:hanging="465"/>
              <w:rPr>
                <w:szCs w:val="24"/>
              </w:rPr>
            </w:pPr>
            <w:bookmarkStart w:id="23" w:name="_Toc234130410"/>
            <w:bookmarkStart w:id="24" w:name="_Toc459036712"/>
            <w:bookmarkStart w:id="25" w:name="_Toc438438821"/>
            <w:bookmarkStart w:id="26" w:name="_Toc438532556"/>
            <w:bookmarkStart w:id="27" w:name="_Toc438733965"/>
            <w:bookmarkStart w:id="28" w:name="_Toc438907006"/>
            <w:bookmarkStart w:id="29" w:name="_Toc438907205"/>
            <w:r w:rsidRPr="0061745F">
              <w:rPr>
                <w:szCs w:val="24"/>
              </w:rPr>
              <w:t>Source of Funds</w:t>
            </w:r>
            <w:bookmarkEnd w:id="23"/>
            <w:bookmarkEnd w:id="24"/>
          </w:p>
          <w:bookmarkEnd w:id="25"/>
          <w:bookmarkEnd w:id="26"/>
          <w:bookmarkEnd w:id="27"/>
          <w:bookmarkEnd w:id="28"/>
          <w:bookmarkEnd w:id="29"/>
          <w:p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rsidTr="00BC7014">
        <w:tc>
          <w:tcPr>
            <w:tcW w:w="8712" w:type="dxa"/>
            <w:tcBorders>
              <w:bottom w:val="nil"/>
            </w:tcBorders>
          </w:tcPr>
          <w:p w:rsidR="00F96083" w:rsidRPr="0061745F" w:rsidRDefault="00F96083" w:rsidP="00E81F1B">
            <w:pPr>
              <w:pStyle w:val="Sec1-Clauses"/>
              <w:numPr>
                <w:ilvl w:val="0"/>
                <w:numId w:val="81"/>
              </w:numPr>
              <w:tabs>
                <w:tab w:val="num" w:pos="252"/>
              </w:tabs>
              <w:ind w:left="252"/>
              <w:rPr>
                <w:szCs w:val="24"/>
              </w:rPr>
            </w:pPr>
            <w:bookmarkStart w:id="30" w:name="_Toc234130411"/>
            <w:bookmarkStart w:id="31" w:name="_Toc459036713"/>
            <w:bookmarkStart w:id="32" w:name="_Toc438002631"/>
            <w:bookmarkStart w:id="33" w:name="_Toc438438822"/>
            <w:bookmarkStart w:id="34" w:name="_Toc438532559"/>
            <w:bookmarkStart w:id="35" w:name="_Toc438733966"/>
            <w:bookmarkStart w:id="36" w:name="_Toc438907007"/>
            <w:bookmarkStart w:id="37" w:name="_Toc438907206"/>
            <w:r w:rsidRPr="0061745F">
              <w:rPr>
                <w:szCs w:val="24"/>
              </w:rPr>
              <w:t>Fraud and Corruption</w:t>
            </w:r>
            <w:bookmarkEnd w:id="30"/>
            <w:bookmarkEnd w:id="31"/>
          </w:p>
          <w:bookmarkEnd w:id="32"/>
          <w:bookmarkEnd w:id="33"/>
          <w:bookmarkEnd w:id="34"/>
          <w:bookmarkEnd w:id="35"/>
          <w:bookmarkEnd w:id="36"/>
          <w:bookmarkEnd w:id="37"/>
          <w:p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38" w:name="_Toc234130412"/>
            <w:bookmarkStart w:id="39" w:name="_Toc459036714"/>
            <w:bookmarkStart w:id="40" w:name="_Toc438438823"/>
            <w:bookmarkStart w:id="41" w:name="_Toc438532560"/>
            <w:bookmarkStart w:id="42" w:name="_Toc438733967"/>
            <w:bookmarkStart w:id="43" w:name="_Toc438907008"/>
            <w:bookmarkStart w:id="44" w:name="_Toc438907207"/>
            <w:r w:rsidRPr="0061745F">
              <w:rPr>
                <w:szCs w:val="24"/>
              </w:rPr>
              <w:lastRenderedPageBreak/>
              <w:t>Eligible Tenderers</w:t>
            </w:r>
            <w:bookmarkEnd w:id="38"/>
            <w:bookmarkEnd w:id="39"/>
          </w:p>
          <w:bookmarkEnd w:id="40"/>
          <w:bookmarkEnd w:id="41"/>
          <w:bookmarkEnd w:id="42"/>
          <w:bookmarkEnd w:id="43"/>
          <w:bookmarkEnd w:id="44"/>
          <w:p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rsidR="00F96083" w:rsidRPr="0061745F" w:rsidRDefault="00F96083" w:rsidP="00F96083">
            <w:pPr>
              <w:pStyle w:val="Reg-letter"/>
              <w:numPr>
                <w:ilvl w:val="2"/>
                <w:numId w:val="16"/>
              </w:numPr>
            </w:pPr>
            <w:r w:rsidRPr="0061745F">
              <w:lastRenderedPageBreak/>
              <w:t>have the legal capacity to enter into the contract;</w:t>
            </w:r>
          </w:p>
          <w:p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rsidR="00F96083" w:rsidRPr="0061745F" w:rsidRDefault="00F96083" w:rsidP="00F96083">
            <w:pPr>
              <w:pStyle w:val="Reg-letter"/>
              <w:numPr>
                <w:ilvl w:val="2"/>
                <w:numId w:val="16"/>
              </w:numPr>
            </w:pPr>
            <w:r w:rsidRPr="0061745F">
              <w:t>have fulfilled its obligations to pay taxes and social security contributions;</w:t>
            </w:r>
          </w:p>
          <w:p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F96083" w:rsidRPr="0061745F" w:rsidRDefault="00F96083" w:rsidP="00F96083">
            <w:pPr>
              <w:pStyle w:val="Reg-letter"/>
              <w:numPr>
                <w:ilvl w:val="2"/>
                <w:numId w:val="16"/>
              </w:numPr>
            </w:pPr>
            <w:proofErr w:type="gramStart"/>
            <w:r w:rsidRPr="0061745F">
              <w:t>not</w:t>
            </w:r>
            <w:proofErr w:type="gramEnd"/>
            <w:r w:rsidRPr="0061745F">
              <w:t xml:space="preserve"> have a conflict of interest in relation to the procurement requirement in accordance with Sub-Clause 4.3. </w:t>
            </w:r>
          </w:p>
          <w:p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proofErr w:type="gramStart"/>
            <w:r w:rsidRPr="0061745F">
              <w:rPr>
                <w:szCs w:val="24"/>
              </w:rPr>
              <w:t>submit</w:t>
            </w:r>
            <w:proofErr w:type="gramEnd"/>
            <w:r w:rsidRPr="0061745F">
              <w:rPr>
                <w:szCs w:val="24"/>
              </w:rPr>
              <w:t xml:space="preserve"> more than one tender in this tendering process, except for alternative offers permitted under ITT Clause 13.  However, this does not limit the participation of subcontractors in more than one tender; </w:t>
            </w:r>
          </w:p>
          <w:p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rsidTr="00BC7014">
        <w:tc>
          <w:tcPr>
            <w:tcW w:w="8712" w:type="dxa"/>
          </w:tcPr>
          <w:p w:rsidR="00F96083" w:rsidRPr="0061745F" w:rsidRDefault="00F96083" w:rsidP="00E81F1B">
            <w:pPr>
              <w:pStyle w:val="Sec1-Clauses"/>
              <w:numPr>
                <w:ilvl w:val="0"/>
                <w:numId w:val="81"/>
              </w:numPr>
              <w:ind w:left="357" w:hanging="357"/>
              <w:rPr>
                <w:szCs w:val="24"/>
              </w:rPr>
            </w:pPr>
            <w:bookmarkStart w:id="45" w:name="_Toc234130413"/>
            <w:bookmarkStart w:id="46" w:name="_Toc459036715"/>
            <w:bookmarkStart w:id="47" w:name="_Toc438438824"/>
            <w:bookmarkStart w:id="48" w:name="_Toc438532568"/>
            <w:bookmarkStart w:id="49" w:name="_Toc438733968"/>
            <w:bookmarkStart w:id="50" w:name="_Toc438907009"/>
            <w:bookmarkStart w:id="51" w:name="_Toc438907208"/>
            <w:r w:rsidRPr="0061745F">
              <w:rPr>
                <w:szCs w:val="24"/>
              </w:rPr>
              <w:lastRenderedPageBreak/>
              <w:t>Eligible Goods and Related Services</w:t>
            </w:r>
            <w:bookmarkEnd w:id="45"/>
            <w:bookmarkEnd w:id="46"/>
          </w:p>
          <w:bookmarkEnd w:id="47"/>
          <w:bookmarkEnd w:id="48"/>
          <w:bookmarkEnd w:id="49"/>
          <w:bookmarkEnd w:id="50"/>
          <w:bookmarkEnd w:id="51"/>
          <w:p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rsidR="00BC7014" w:rsidRDefault="00BC7014" w:rsidP="00BC7014">
            <w:pPr>
              <w:pStyle w:val="Sub-ClauseText"/>
              <w:spacing w:before="60" w:after="60"/>
              <w:rPr>
                <w:spacing w:val="0"/>
                <w:szCs w:val="24"/>
              </w:rPr>
            </w:pPr>
          </w:p>
          <w:p w:rsidR="00BC7014" w:rsidRPr="0061745F" w:rsidRDefault="00BC7014" w:rsidP="00BC7014">
            <w:pPr>
              <w:pStyle w:val="Sub-ClauseText"/>
              <w:spacing w:before="60" w:after="60"/>
              <w:rPr>
                <w:spacing w:val="0"/>
                <w:szCs w:val="24"/>
              </w:rPr>
            </w:pPr>
          </w:p>
        </w:tc>
      </w:tr>
      <w:tr w:rsidR="00F96083" w:rsidRPr="00692B95" w:rsidTr="00BC7014">
        <w:tc>
          <w:tcPr>
            <w:tcW w:w="8712" w:type="dxa"/>
          </w:tcPr>
          <w:p w:rsidR="00F96083" w:rsidRPr="00692B95" w:rsidRDefault="00F96083" w:rsidP="00E81F1B">
            <w:pPr>
              <w:pStyle w:val="BodyText2"/>
              <w:numPr>
                <w:ilvl w:val="0"/>
                <w:numId w:val="99"/>
              </w:numPr>
              <w:spacing w:before="60" w:after="60"/>
            </w:pPr>
            <w:bookmarkStart w:id="52" w:name="_Toc505659524"/>
            <w:bookmarkStart w:id="53" w:name="_Toc234130414"/>
            <w:bookmarkStart w:id="54" w:name="_Toc459036716"/>
            <w:r w:rsidRPr="00692B95">
              <w:lastRenderedPageBreak/>
              <w:t xml:space="preserve">Contents of </w:t>
            </w:r>
            <w:r>
              <w:t>Tendering</w:t>
            </w:r>
            <w:r w:rsidRPr="00692B95">
              <w:t xml:space="preserve"> Document</w:t>
            </w:r>
            <w:bookmarkEnd w:id="52"/>
            <w:r w:rsidRPr="00692B95">
              <w:t>s</w:t>
            </w:r>
            <w:bookmarkEnd w:id="53"/>
            <w:bookmarkEnd w:id="54"/>
          </w:p>
        </w:tc>
      </w:tr>
      <w:tr w:rsidR="00F96083" w:rsidRPr="00692B95" w:rsidTr="00BC7014">
        <w:tc>
          <w:tcPr>
            <w:tcW w:w="8712" w:type="dxa"/>
          </w:tcPr>
          <w:p w:rsidR="00F96083" w:rsidRPr="0061745F" w:rsidRDefault="00F96083" w:rsidP="00E81F1B">
            <w:pPr>
              <w:pStyle w:val="Sec1-Clauses"/>
              <w:numPr>
                <w:ilvl w:val="0"/>
                <w:numId w:val="81"/>
              </w:numPr>
              <w:ind w:left="357" w:hanging="357"/>
              <w:rPr>
                <w:szCs w:val="24"/>
              </w:rPr>
            </w:pPr>
            <w:bookmarkStart w:id="55" w:name="_Toc234130415"/>
            <w:bookmarkStart w:id="56" w:name="_Toc459036717"/>
            <w:bookmarkStart w:id="57" w:name="_Toc438438826"/>
            <w:bookmarkStart w:id="58" w:name="_Toc438532574"/>
            <w:bookmarkStart w:id="59" w:name="_Toc438733970"/>
            <w:bookmarkStart w:id="60" w:name="_Toc438907010"/>
            <w:bookmarkStart w:id="61" w:name="_Toc438907209"/>
            <w:r w:rsidRPr="0061745F">
              <w:rPr>
                <w:szCs w:val="24"/>
              </w:rPr>
              <w:t>Sections of Tendering Documents</w:t>
            </w:r>
            <w:bookmarkEnd w:id="55"/>
            <w:bookmarkEnd w:id="56"/>
          </w:p>
          <w:bookmarkEnd w:id="57"/>
          <w:bookmarkEnd w:id="58"/>
          <w:bookmarkEnd w:id="59"/>
          <w:bookmarkEnd w:id="60"/>
          <w:bookmarkEnd w:id="61"/>
          <w:p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rsidTr="00BC7014">
        <w:trPr>
          <w:cantSplit/>
        </w:trPr>
        <w:tc>
          <w:tcPr>
            <w:tcW w:w="8712" w:type="dxa"/>
            <w:tcBorders>
              <w:bottom w:val="nil"/>
            </w:tcBorders>
          </w:tcPr>
          <w:p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rsidTr="00BC7014">
        <w:tc>
          <w:tcPr>
            <w:tcW w:w="8712" w:type="dxa"/>
          </w:tcPr>
          <w:p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rsidTr="00BC7014">
        <w:tc>
          <w:tcPr>
            <w:tcW w:w="8712" w:type="dxa"/>
          </w:tcPr>
          <w:p w:rsidR="00F96083" w:rsidRPr="0061745F" w:rsidRDefault="00F96083" w:rsidP="00E81F1B">
            <w:pPr>
              <w:pStyle w:val="Sec1-Clauses"/>
              <w:numPr>
                <w:ilvl w:val="0"/>
                <w:numId w:val="81"/>
              </w:numPr>
              <w:ind w:left="357" w:hanging="357"/>
              <w:rPr>
                <w:szCs w:val="24"/>
              </w:rPr>
            </w:pPr>
            <w:bookmarkStart w:id="62" w:name="_Toc234130416"/>
            <w:bookmarkStart w:id="63" w:name="_Toc459036718"/>
            <w:bookmarkStart w:id="64" w:name="_Toc438438827"/>
            <w:bookmarkStart w:id="65" w:name="_Toc438532575"/>
            <w:bookmarkStart w:id="66" w:name="_Toc438733971"/>
            <w:bookmarkStart w:id="67" w:name="_Toc438907011"/>
            <w:bookmarkStart w:id="68" w:name="_Toc438907210"/>
            <w:r w:rsidRPr="0061745F">
              <w:rPr>
                <w:szCs w:val="24"/>
              </w:rPr>
              <w:t>Clarification of Tendering Documents</w:t>
            </w:r>
            <w:bookmarkEnd w:id="62"/>
            <w:bookmarkEnd w:id="63"/>
          </w:p>
          <w:bookmarkEnd w:id="64"/>
          <w:bookmarkEnd w:id="65"/>
          <w:bookmarkEnd w:id="66"/>
          <w:bookmarkEnd w:id="67"/>
          <w:bookmarkEnd w:id="68"/>
          <w:p w:rsidR="00F96083" w:rsidRPr="0061745F" w:rsidRDefault="00F96083" w:rsidP="007225DA">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w:t>
            </w:r>
            <w:r w:rsidR="007225DA">
              <w:rPr>
                <w:spacing w:val="0"/>
                <w:szCs w:val="24"/>
              </w:rPr>
              <w:t>the date specified in the BDS</w:t>
            </w:r>
            <w:r w:rsidRPr="0061745F">
              <w:rPr>
                <w:spacing w:val="0"/>
                <w:szCs w:val="24"/>
              </w:rPr>
              <w:t xml:space="preserve">.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rsidTr="00BC7014">
        <w:tc>
          <w:tcPr>
            <w:tcW w:w="8712" w:type="dxa"/>
          </w:tcPr>
          <w:p w:rsidR="00F96083" w:rsidRPr="0061745F" w:rsidRDefault="00F96083" w:rsidP="00E81F1B">
            <w:pPr>
              <w:pStyle w:val="Sec1-Clauses"/>
              <w:numPr>
                <w:ilvl w:val="0"/>
                <w:numId w:val="81"/>
              </w:numPr>
              <w:ind w:left="357" w:hanging="357"/>
              <w:rPr>
                <w:szCs w:val="24"/>
              </w:rPr>
            </w:pPr>
            <w:bookmarkStart w:id="69" w:name="_Toc234130417"/>
            <w:bookmarkStart w:id="70" w:name="_Toc459036719"/>
            <w:bookmarkStart w:id="71" w:name="_Toc438438828"/>
            <w:bookmarkStart w:id="72" w:name="_Toc438532576"/>
            <w:bookmarkStart w:id="73" w:name="_Toc438733972"/>
            <w:bookmarkStart w:id="74" w:name="_Toc438907012"/>
            <w:bookmarkStart w:id="75" w:name="_Toc438907211"/>
            <w:r w:rsidRPr="0061745F">
              <w:rPr>
                <w:szCs w:val="24"/>
              </w:rPr>
              <w:t>Amendment of Tendering Documents</w:t>
            </w:r>
            <w:bookmarkEnd w:id="69"/>
            <w:bookmarkEnd w:id="70"/>
          </w:p>
          <w:bookmarkEnd w:id="71"/>
          <w:bookmarkEnd w:id="72"/>
          <w:bookmarkEnd w:id="73"/>
          <w:bookmarkEnd w:id="74"/>
          <w:bookmarkEnd w:id="75"/>
          <w:p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rsidTr="00BC7014">
        <w:tc>
          <w:tcPr>
            <w:tcW w:w="8712" w:type="dxa"/>
          </w:tcPr>
          <w:p w:rsidR="00F96083" w:rsidRPr="002E2E91" w:rsidRDefault="00F96083" w:rsidP="00E81F1B">
            <w:pPr>
              <w:pStyle w:val="BodyText2"/>
              <w:numPr>
                <w:ilvl w:val="0"/>
                <w:numId w:val="99"/>
              </w:numPr>
              <w:spacing w:before="60" w:after="60"/>
              <w:ind w:left="30" w:firstLine="18"/>
            </w:pPr>
            <w:bookmarkStart w:id="76" w:name="_Toc505659525"/>
            <w:bookmarkStart w:id="77" w:name="_Toc234130418"/>
            <w:bookmarkStart w:id="78" w:name="_Toc459036720"/>
            <w:r w:rsidRPr="002E2E91">
              <w:lastRenderedPageBreak/>
              <w:t xml:space="preserve">Preparation of </w:t>
            </w:r>
            <w:r>
              <w:t>Tender</w:t>
            </w:r>
            <w:r w:rsidRPr="002E2E91">
              <w:t>s</w:t>
            </w:r>
            <w:bookmarkEnd w:id="76"/>
            <w:bookmarkEnd w:id="77"/>
            <w:bookmarkEnd w:id="78"/>
          </w:p>
        </w:tc>
      </w:tr>
      <w:tr w:rsidR="00F96083" w:rsidRPr="002E2E91" w:rsidTr="00BC7014">
        <w:trPr>
          <w:trHeight w:val="1215"/>
        </w:trPr>
        <w:tc>
          <w:tcPr>
            <w:tcW w:w="8712" w:type="dxa"/>
          </w:tcPr>
          <w:p w:rsidR="00F96083" w:rsidRPr="0061745F" w:rsidRDefault="00F96083" w:rsidP="00E81F1B">
            <w:pPr>
              <w:pStyle w:val="Sec1-Clauses"/>
              <w:numPr>
                <w:ilvl w:val="0"/>
                <w:numId w:val="81"/>
              </w:numPr>
              <w:ind w:left="357" w:hanging="357"/>
              <w:rPr>
                <w:szCs w:val="24"/>
              </w:rPr>
            </w:pPr>
            <w:bookmarkStart w:id="79" w:name="_Toc234130419"/>
            <w:bookmarkStart w:id="80" w:name="_Toc459036721"/>
            <w:bookmarkStart w:id="81" w:name="_Toc438438830"/>
            <w:bookmarkStart w:id="82" w:name="_Toc438532578"/>
            <w:bookmarkStart w:id="83" w:name="_Toc438733974"/>
            <w:bookmarkStart w:id="84" w:name="_Toc438907013"/>
            <w:bookmarkStart w:id="85" w:name="_Toc438907212"/>
            <w:r w:rsidRPr="0061745F">
              <w:rPr>
                <w:szCs w:val="24"/>
              </w:rPr>
              <w:t>Cost of Tendering</w:t>
            </w:r>
            <w:bookmarkEnd w:id="79"/>
            <w:bookmarkEnd w:id="80"/>
          </w:p>
          <w:bookmarkEnd w:id="81"/>
          <w:bookmarkEnd w:id="82"/>
          <w:bookmarkEnd w:id="83"/>
          <w:bookmarkEnd w:id="84"/>
          <w:bookmarkEnd w:id="85"/>
          <w:p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rsidTr="00BC7014">
        <w:tc>
          <w:tcPr>
            <w:tcW w:w="8712" w:type="dxa"/>
          </w:tcPr>
          <w:p w:rsidR="00F96083" w:rsidRPr="0061745F" w:rsidRDefault="00F96083" w:rsidP="00E81F1B">
            <w:pPr>
              <w:pStyle w:val="Sec1-Clauses"/>
              <w:numPr>
                <w:ilvl w:val="0"/>
                <w:numId w:val="81"/>
              </w:numPr>
              <w:ind w:left="357" w:hanging="357"/>
              <w:rPr>
                <w:szCs w:val="24"/>
              </w:rPr>
            </w:pPr>
            <w:bookmarkStart w:id="86" w:name="_Toc234130420"/>
            <w:bookmarkStart w:id="87" w:name="_Toc459036722"/>
            <w:bookmarkStart w:id="88" w:name="_Toc438438831"/>
            <w:bookmarkStart w:id="89" w:name="_Toc438532579"/>
            <w:bookmarkStart w:id="90" w:name="_Toc438733975"/>
            <w:bookmarkStart w:id="91" w:name="_Toc438907014"/>
            <w:bookmarkStart w:id="92" w:name="_Toc438907213"/>
            <w:r w:rsidRPr="0061745F">
              <w:rPr>
                <w:szCs w:val="24"/>
              </w:rPr>
              <w:t>Language of Tender</w:t>
            </w:r>
            <w:bookmarkEnd w:id="86"/>
            <w:bookmarkEnd w:id="87"/>
          </w:p>
          <w:bookmarkEnd w:id="88"/>
          <w:bookmarkEnd w:id="89"/>
          <w:bookmarkEnd w:id="90"/>
          <w:bookmarkEnd w:id="91"/>
          <w:bookmarkEnd w:id="92"/>
          <w:p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proofErr w:type="gramStart"/>
            <w:r w:rsidRPr="0061745F">
              <w:rPr>
                <w:b/>
                <w:spacing w:val="0"/>
                <w:szCs w:val="24"/>
              </w:rPr>
              <w:t>BDS .</w:t>
            </w:r>
            <w:proofErr w:type="gramEnd"/>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rsidTr="00BC7014">
        <w:tc>
          <w:tcPr>
            <w:tcW w:w="8712" w:type="dxa"/>
          </w:tcPr>
          <w:p w:rsidR="00F96083" w:rsidRPr="0061745F" w:rsidRDefault="00F96083" w:rsidP="00E81F1B">
            <w:pPr>
              <w:pStyle w:val="Sec1-Clauses"/>
              <w:numPr>
                <w:ilvl w:val="0"/>
                <w:numId w:val="81"/>
              </w:numPr>
              <w:ind w:left="357" w:hanging="357"/>
              <w:rPr>
                <w:szCs w:val="24"/>
              </w:rPr>
            </w:pPr>
            <w:bookmarkStart w:id="93" w:name="_Toc234130421"/>
            <w:bookmarkStart w:id="94" w:name="_Toc459036723"/>
            <w:bookmarkStart w:id="95" w:name="_Toc438438832"/>
            <w:bookmarkStart w:id="96" w:name="_Toc438532580"/>
            <w:bookmarkStart w:id="97" w:name="_Toc438733976"/>
            <w:bookmarkStart w:id="98" w:name="_Toc438907015"/>
            <w:bookmarkStart w:id="99" w:name="_Toc438907214"/>
            <w:r w:rsidRPr="0061745F">
              <w:rPr>
                <w:szCs w:val="24"/>
              </w:rPr>
              <w:t>Documents Comprising the Tender</w:t>
            </w:r>
            <w:bookmarkEnd w:id="93"/>
            <w:bookmarkEnd w:id="94"/>
          </w:p>
          <w:bookmarkEnd w:id="95"/>
          <w:bookmarkEnd w:id="96"/>
          <w:bookmarkEnd w:id="97"/>
          <w:bookmarkEnd w:id="98"/>
          <w:bookmarkEnd w:id="99"/>
          <w:p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rsidR="00F96083" w:rsidRPr="0061745F" w:rsidRDefault="00F96083" w:rsidP="00F96083">
            <w:pPr>
              <w:pStyle w:val="Heading3"/>
              <w:numPr>
                <w:ilvl w:val="2"/>
                <w:numId w:val="51"/>
              </w:numPr>
              <w:spacing w:before="60" w:after="60"/>
              <w:rPr>
                <w:szCs w:val="24"/>
              </w:rPr>
            </w:pPr>
            <w:proofErr w:type="gramStart"/>
            <w:r w:rsidRPr="0061745F">
              <w:rPr>
                <w:szCs w:val="24"/>
              </w:rPr>
              <w:t>written</w:t>
            </w:r>
            <w:proofErr w:type="gramEnd"/>
            <w:r w:rsidRPr="0061745F">
              <w:rPr>
                <w:szCs w:val="24"/>
              </w:rPr>
              <w:t xml:space="preserve"> confirmation authorizing the signatory of the Tender to commit the Tenderer, in accordance with ITT Clause 22;</w:t>
            </w:r>
          </w:p>
          <w:p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16 establishing the Tenderer’s eligibility to tender;</w:t>
            </w:r>
          </w:p>
          <w:p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17, that the Goods and Related Services to be supplied by the Tenderer are of eligible origin;</w:t>
            </w:r>
          </w:p>
          <w:p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Clauses 18 and 30, that the Goods and Related Services conform to the Tendering Documents;</w:t>
            </w:r>
          </w:p>
          <w:p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19 establishing the Tenderer’s qualifications to perform the contract if its tender is accepted;  and</w:t>
            </w:r>
          </w:p>
          <w:p w:rsidR="00F96083" w:rsidRPr="0061745F" w:rsidRDefault="00F96083" w:rsidP="00F96083">
            <w:pPr>
              <w:pStyle w:val="Heading3"/>
              <w:numPr>
                <w:ilvl w:val="2"/>
                <w:numId w:val="51"/>
              </w:numPr>
              <w:spacing w:before="60" w:after="60"/>
              <w:rPr>
                <w:b/>
                <w:szCs w:val="24"/>
              </w:rPr>
            </w:pPr>
            <w:proofErr w:type="gramStart"/>
            <w:r w:rsidRPr="0061745F">
              <w:rPr>
                <w:szCs w:val="24"/>
              </w:rPr>
              <w:t>any</w:t>
            </w:r>
            <w:proofErr w:type="gramEnd"/>
            <w:r w:rsidRPr="0061745F">
              <w:rPr>
                <w:szCs w:val="24"/>
              </w:rPr>
              <w:t xml:space="preserve"> other document </w:t>
            </w:r>
            <w:r w:rsidRPr="0061745F">
              <w:rPr>
                <w:b/>
                <w:bCs/>
                <w:szCs w:val="24"/>
              </w:rPr>
              <w:t>required in the</w:t>
            </w:r>
            <w:r w:rsidRPr="0061745F">
              <w:rPr>
                <w:szCs w:val="24"/>
              </w:rPr>
              <w:t xml:space="preserve"> </w:t>
            </w:r>
            <w:r w:rsidRPr="0061745F">
              <w:rPr>
                <w:b/>
                <w:szCs w:val="24"/>
              </w:rPr>
              <w:t>BDS.</w:t>
            </w:r>
          </w:p>
          <w:p w:rsidR="0095611F" w:rsidRPr="0061745F" w:rsidRDefault="0095611F" w:rsidP="0095611F">
            <w:pPr>
              <w:rPr>
                <w:szCs w:val="24"/>
              </w:rPr>
            </w:pPr>
          </w:p>
        </w:tc>
      </w:tr>
      <w:tr w:rsidR="00F96083" w:rsidRPr="00AF3DCA" w:rsidTr="00BC7014">
        <w:tc>
          <w:tcPr>
            <w:tcW w:w="8712" w:type="dxa"/>
          </w:tcPr>
          <w:p w:rsidR="00F96083" w:rsidRPr="0061745F" w:rsidRDefault="00F96083" w:rsidP="00E81F1B">
            <w:pPr>
              <w:pStyle w:val="Sec1-Clauses"/>
              <w:numPr>
                <w:ilvl w:val="0"/>
                <w:numId w:val="81"/>
              </w:numPr>
              <w:ind w:left="357" w:hanging="357"/>
              <w:rPr>
                <w:szCs w:val="24"/>
              </w:rPr>
            </w:pPr>
            <w:bookmarkStart w:id="100" w:name="_Toc234130422"/>
            <w:bookmarkStart w:id="101" w:name="_Toc459036724"/>
            <w:r w:rsidRPr="0061745F">
              <w:rPr>
                <w:szCs w:val="24"/>
              </w:rPr>
              <w:t>Tender Submission Form and Price Schedules</w:t>
            </w:r>
            <w:bookmarkEnd w:id="100"/>
            <w:bookmarkEnd w:id="101"/>
            <w:r w:rsidRPr="0061745F">
              <w:rPr>
                <w:szCs w:val="24"/>
              </w:rPr>
              <w:t xml:space="preserve"> </w:t>
            </w:r>
          </w:p>
          <w:p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rsidTr="00BC7014">
        <w:tc>
          <w:tcPr>
            <w:tcW w:w="8712" w:type="dxa"/>
          </w:tcPr>
          <w:p w:rsidR="00F96083" w:rsidRPr="0061745F" w:rsidRDefault="00F96083" w:rsidP="00E81F1B">
            <w:pPr>
              <w:pStyle w:val="Sec1-Clauses"/>
              <w:numPr>
                <w:ilvl w:val="0"/>
                <w:numId w:val="81"/>
              </w:numPr>
              <w:ind w:left="357" w:hanging="357"/>
              <w:rPr>
                <w:szCs w:val="24"/>
              </w:rPr>
            </w:pPr>
            <w:bookmarkStart w:id="102" w:name="_Toc234130423"/>
            <w:bookmarkStart w:id="103" w:name="_Toc459036725"/>
            <w:bookmarkStart w:id="104" w:name="_Toc438438834"/>
            <w:bookmarkStart w:id="105" w:name="_Toc438532587"/>
            <w:bookmarkStart w:id="106" w:name="_Toc438733978"/>
            <w:bookmarkStart w:id="107" w:name="_Toc438907017"/>
            <w:bookmarkStart w:id="108" w:name="_Toc438907216"/>
            <w:r w:rsidRPr="0061745F">
              <w:rPr>
                <w:szCs w:val="24"/>
              </w:rPr>
              <w:lastRenderedPageBreak/>
              <w:t>Alternative Tenders</w:t>
            </w:r>
            <w:bookmarkEnd w:id="102"/>
            <w:bookmarkEnd w:id="103"/>
          </w:p>
          <w:bookmarkEnd w:id="104"/>
          <w:bookmarkEnd w:id="105"/>
          <w:bookmarkEnd w:id="106"/>
          <w:bookmarkEnd w:id="107"/>
          <w:bookmarkEnd w:id="108"/>
          <w:p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alternative tenders shall not be considered.</w:t>
            </w:r>
          </w:p>
        </w:tc>
      </w:tr>
      <w:tr w:rsidR="00F96083" w:rsidRPr="005A7412" w:rsidTr="00BC7014">
        <w:tc>
          <w:tcPr>
            <w:tcW w:w="8712" w:type="dxa"/>
          </w:tcPr>
          <w:p w:rsidR="00F96083" w:rsidRPr="0061745F" w:rsidRDefault="00F96083" w:rsidP="00E81F1B">
            <w:pPr>
              <w:pStyle w:val="Sec1-Clauses"/>
              <w:numPr>
                <w:ilvl w:val="0"/>
                <w:numId w:val="81"/>
              </w:numPr>
              <w:rPr>
                <w:szCs w:val="24"/>
              </w:rPr>
            </w:pPr>
            <w:bookmarkStart w:id="109" w:name="_Toc234130424"/>
            <w:bookmarkStart w:id="110" w:name="_Toc459036726"/>
            <w:bookmarkStart w:id="111" w:name="_Toc438438835"/>
            <w:bookmarkStart w:id="112" w:name="_Toc438532588"/>
            <w:bookmarkStart w:id="113" w:name="_Toc438733979"/>
            <w:bookmarkStart w:id="114" w:name="_Toc438907018"/>
            <w:bookmarkStart w:id="115" w:name="_Toc438907217"/>
            <w:r w:rsidRPr="0061745F">
              <w:rPr>
                <w:szCs w:val="24"/>
              </w:rPr>
              <w:t>Tender Prices and Discounts</w:t>
            </w:r>
            <w:bookmarkEnd w:id="109"/>
            <w:bookmarkEnd w:id="110"/>
          </w:p>
          <w:bookmarkEnd w:id="111"/>
          <w:bookmarkEnd w:id="112"/>
          <w:bookmarkEnd w:id="113"/>
          <w:bookmarkEnd w:id="114"/>
          <w:bookmarkEnd w:id="115"/>
          <w:p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proofErr w:type="gramStart"/>
            <w:r w:rsidRPr="0061745F">
              <w:rPr>
                <w:b/>
                <w:spacing w:val="0"/>
                <w:szCs w:val="24"/>
              </w:rPr>
              <w:t>BDS .</w:t>
            </w:r>
            <w:proofErr w:type="gramEnd"/>
          </w:p>
          <w:p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proofErr w:type="gramStart"/>
            <w:r w:rsidRPr="0061745F">
              <w:rPr>
                <w:spacing w:val="0"/>
                <w:szCs w:val="24"/>
              </w:rPr>
              <w:t>..</w:t>
            </w:r>
            <w:proofErr w:type="gramEnd"/>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rsidR="00F96083" w:rsidRPr="0061745F" w:rsidRDefault="00F96083" w:rsidP="00E81F1B">
            <w:pPr>
              <w:pStyle w:val="BodyTextIndent3"/>
              <w:numPr>
                <w:ilvl w:val="0"/>
                <w:numId w:val="95"/>
              </w:numPr>
              <w:spacing w:before="60" w:after="60"/>
              <w:jc w:val="both"/>
              <w:rPr>
                <w:szCs w:val="24"/>
              </w:rPr>
            </w:pPr>
            <w:r w:rsidRPr="0061745F">
              <w:rPr>
                <w:szCs w:val="24"/>
              </w:rPr>
              <w:t>For Goods</w:t>
            </w:r>
          </w:p>
          <w:p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proofErr w:type="spellStart"/>
            <w:r w:rsidRPr="0061745F">
              <w:rPr>
                <w:szCs w:val="24"/>
              </w:rPr>
              <w:t>ex factory</w:t>
            </w:r>
            <w:proofErr w:type="spellEnd"/>
            <w:r w:rsidRPr="0061745F">
              <w:rPr>
                <w:szCs w:val="24"/>
              </w:rPr>
              <w:t xml:space="preserve">, ex warehouse, ex showroom or off the shelf) including all customs duties and sales and other taxes already paid or payable; </w:t>
            </w:r>
          </w:p>
          <w:p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rsidR="00F96083" w:rsidRPr="0061745F" w:rsidRDefault="00F96083" w:rsidP="007731EC">
            <w:pPr>
              <w:numPr>
                <w:ilvl w:val="0"/>
                <w:numId w:val="74"/>
              </w:numPr>
              <w:tabs>
                <w:tab w:val="clear" w:pos="2160"/>
              </w:tabs>
              <w:spacing w:before="60" w:after="60"/>
              <w:ind w:left="1980" w:hanging="540"/>
              <w:jc w:val="both"/>
              <w:rPr>
                <w:szCs w:val="24"/>
              </w:rPr>
            </w:pPr>
            <w:proofErr w:type="gramStart"/>
            <w:r w:rsidRPr="0061745F">
              <w:rPr>
                <w:szCs w:val="24"/>
              </w:rPr>
              <w:t>any</w:t>
            </w:r>
            <w:proofErr w:type="gramEnd"/>
            <w:r w:rsidRPr="0061745F">
              <w:rPr>
                <w:szCs w:val="24"/>
              </w:rPr>
              <w:t xml:space="preserve"> rebate or mark-up of the local agent or representative.</w:t>
            </w:r>
          </w:p>
          <w:p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rsidR="00F96083" w:rsidRPr="0061745F" w:rsidRDefault="00F96083" w:rsidP="00E81F1B">
            <w:pPr>
              <w:numPr>
                <w:ilvl w:val="0"/>
                <w:numId w:val="96"/>
              </w:numPr>
              <w:tabs>
                <w:tab w:val="clear" w:pos="2160"/>
                <w:tab w:val="num" w:pos="2005"/>
              </w:tabs>
              <w:spacing w:before="60" w:after="60"/>
              <w:ind w:left="2005" w:hanging="565"/>
              <w:jc w:val="both"/>
              <w:rPr>
                <w:szCs w:val="24"/>
              </w:rPr>
            </w:pPr>
            <w:proofErr w:type="gramStart"/>
            <w:r w:rsidRPr="0061745F">
              <w:rPr>
                <w:szCs w:val="24"/>
              </w:rPr>
              <w:t>the</w:t>
            </w:r>
            <w:proofErr w:type="gramEnd"/>
            <w:r w:rsidRPr="0061745F">
              <w:rPr>
                <w:szCs w:val="24"/>
              </w:rPr>
              <w:t xml:space="preserve"> price of each item comprising the Related Services (inclusive of any applicable taxes). </w:t>
            </w:r>
          </w:p>
          <w:p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proofErr w:type="spellStart"/>
            <w:r w:rsidRPr="0061745F">
              <w:rPr>
                <w:spacing w:val="0"/>
                <w:szCs w:val="24"/>
              </w:rPr>
              <w:t>non responsive</w:t>
            </w:r>
            <w:proofErr w:type="spellEnd"/>
            <w:r w:rsidRPr="0061745F">
              <w:rPr>
                <w:spacing w:val="0"/>
                <w:szCs w:val="24"/>
              </w:rPr>
              <w:t xml:space="preserve"> and shall be rejected, pursuant to ITT Clause 30.  However, if in accordance with the </w:t>
            </w:r>
            <w:proofErr w:type="gramStart"/>
            <w:r w:rsidRPr="0061745F">
              <w:rPr>
                <w:b/>
                <w:spacing w:val="0"/>
                <w:szCs w:val="24"/>
              </w:rPr>
              <w:t>BDS ,</w:t>
            </w:r>
            <w:proofErr w:type="gramEnd"/>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rsidTr="00BC7014">
        <w:tc>
          <w:tcPr>
            <w:tcW w:w="8712" w:type="dxa"/>
          </w:tcPr>
          <w:p w:rsidR="00F96083" w:rsidRPr="0061745F" w:rsidRDefault="00F96083" w:rsidP="00E81F1B">
            <w:pPr>
              <w:pStyle w:val="Sec1-Clauses"/>
              <w:numPr>
                <w:ilvl w:val="0"/>
                <w:numId w:val="81"/>
              </w:numPr>
              <w:ind w:left="357" w:hanging="357"/>
              <w:rPr>
                <w:szCs w:val="24"/>
              </w:rPr>
            </w:pPr>
            <w:bookmarkStart w:id="116" w:name="_Toc234130425"/>
            <w:bookmarkStart w:id="117" w:name="_Toc459036727"/>
            <w:bookmarkStart w:id="118" w:name="_Toc438438836"/>
            <w:bookmarkStart w:id="119" w:name="_Toc438532597"/>
            <w:bookmarkStart w:id="120" w:name="_Toc438733980"/>
            <w:bookmarkStart w:id="121" w:name="_Toc438907019"/>
            <w:bookmarkStart w:id="122" w:name="_Toc438907218"/>
            <w:r w:rsidRPr="0061745F">
              <w:rPr>
                <w:szCs w:val="24"/>
              </w:rPr>
              <w:lastRenderedPageBreak/>
              <w:t>Cu</w:t>
            </w:r>
            <w:bookmarkStart w:id="123" w:name="_Hlt438531797"/>
            <w:bookmarkEnd w:id="123"/>
            <w:r w:rsidRPr="0061745F">
              <w:rPr>
                <w:szCs w:val="24"/>
              </w:rPr>
              <w:t>rrencies of Tender</w:t>
            </w:r>
            <w:bookmarkEnd w:id="116"/>
            <w:bookmarkEnd w:id="117"/>
          </w:p>
          <w:bookmarkEnd w:id="118"/>
          <w:bookmarkEnd w:id="119"/>
          <w:bookmarkEnd w:id="120"/>
          <w:bookmarkEnd w:id="121"/>
          <w:bookmarkEnd w:id="122"/>
          <w:p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proofErr w:type="spellStart"/>
            <w:r w:rsidRPr="0061745F">
              <w:rPr>
                <w:spacing w:val="0"/>
                <w:szCs w:val="24"/>
              </w:rPr>
              <w:t>Rufiya</w:t>
            </w:r>
            <w:proofErr w:type="spellEnd"/>
            <w:r w:rsidRPr="0061745F">
              <w:rPr>
                <w:b/>
                <w:spacing w:val="0"/>
                <w:szCs w:val="24"/>
              </w:rPr>
              <w:t>.</w:t>
            </w:r>
          </w:p>
          <w:p w:rsidR="00D03D5D" w:rsidRPr="0061745F" w:rsidRDefault="00D03D5D" w:rsidP="00D03D5D">
            <w:pPr>
              <w:pStyle w:val="Sub-ClauseText"/>
              <w:spacing w:before="60" w:after="60"/>
              <w:ind w:left="605"/>
              <w:rPr>
                <w:spacing w:val="0"/>
                <w:szCs w:val="24"/>
              </w:rPr>
            </w:pPr>
          </w:p>
          <w:p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rsidTr="00BC7014">
        <w:tc>
          <w:tcPr>
            <w:tcW w:w="8712" w:type="dxa"/>
          </w:tcPr>
          <w:p w:rsidR="00F96083" w:rsidRPr="0061745F" w:rsidRDefault="00F96083" w:rsidP="00E81F1B">
            <w:pPr>
              <w:pStyle w:val="Sec1-Clauses"/>
              <w:numPr>
                <w:ilvl w:val="0"/>
                <w:numId w:val="81"/>
              </w:numPr>
              <w:ind w:left="357" w:hanging="357"/>
              <w:rPr>
                <w:szCs w:val="24"/>
              </w:rPr>
            </w:pPr>
            <w:bookmarkStart w:id="124" w:name="_Toc234130426"/>
            <w:bookmarkStart w:id="125" w:name="_Toc459036728"/>
            <w:bookmarkStart w:id="126" w:name="_Toc438438837"/>
            <w:bookmarkStart w:id="127" w:name="_Toc438532598"/>
            <w:bookmarkStart w:id="128" w:name="_Toc438733981"/>
            <w:bookmarkStart w:id="129" w:name="_Toc438907020"/>
            <w:bookmarkStart w:id="130" w:name="_Toc438907219"/>
            <w:r w:rsidRPr="0061745F">
              <w:rPr>
                <w:szCs w:val="24"/>
              </w:rPr>
              <w:t xml:space="preserve">Documents </w:t>
            </w:r>
            <w:bookmarkStart w:id="131" w:name="_Hlt438531760"/>
            <w:bookmarkEnd w:id="131"/>
            <w:r w:rsidRPr="0061745F">
              <w:rPr>
                <w:szCs w:val="24"/>
              </w:rPr>
              <w:t>Establishing the Eligibility of the Tenderer</w:t>
            </w:r>
            <w:bookmarkEnd w:id="124"/>
            <w:bookmarkEnd w:id="125"/>
          </w:p>
          <w:bookmarkEnd w:id="126"/>
          <w:bookmarkEnd w:id="127"/>
          <w:bookmarkEnd w:id="128"/>
          <w:bookmarkEnd w:id="129"/>
          <w:bookmarkEnd w:id="130"/>
          <w:p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rsidTr="00BC7014">
        <w:trPr>
          <w:cantSplit/>
        </w:trPr>
        <w:tc>
          <w:tcPr>
            <w:tcW w:w="8712" w:type="dxa"/>
          </w:tcPr>
          <w:p w:rsidR="00F96083" w:rsidRPr="0061745F" w:rsidRDefault="00F96083" w:rsidP="00E81F1B">
            <w:pPr>
              <w:pStyle w:val="Sec1-Clauses"/>
              <w:numPr>
                <w:ilvl w:val="0"/>
                <w:numId w:val="81"/>
              </w:numPr>
              <w:ind w:left="357" w:hanging="357"/>
              <w:rPr>
                <w:szCs w:val="24"/>
              </w:rPr>
            </w:pPr>
            <w:bookmarkStart w:id="132" w:name="_Toc234130427"/>
            <w:bookmarkStart w:id="133" w:name="_Toc459036729"/>
            <w:r w:rsidRPr="0061745F">
              <w:rPr>
                <w:szCs w:val="24"/>
              </w:rPr>
              <w:t>Documents Establishing the Eligibility of the Goods and Related Services</w:t>
            </w:r>
            <w:bookmarkEnd w:id="132"/>
            <w:bookmarkEnd w:id="133"/>
          </w:p>
          <w:p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rsidTr="00BC7014">
        <w:tc>
          <w:tcPr>
            <w:tcW w:w="8712" w:type="dxa"/>
          </w:tcPr>
          <w:p w:rsidR="00F96083" w:rsidRPr="0061745F" w:rsidRDefault="00F96083" w:rsidP="00E81F1B">
            <w:pPr>
              <w:pStyle w:val="Sec1-Clauses"/>
              <w:numPr>
                <w:ilvl w:val="0"/>
                <w:numId w:val="81"/>
              </w:numPr>
              <w:ind w:left="357" w:hanging="357"/>
              <w:rPr>
                <w:szCs w:val="24"/>
              </w:rPr>
            </w:pPr>
            <w:bookmarkStart w:id="134" w:name="_Toc234130428"/>
            <w:bookmarkStart w:id="135" w:name="_Toc459036730"/>
            <w:bookmarkStart w:id="136" w:name="_Toc438438839"/>
            <w:bookmarkStart w:id="137" w:name="_Toc438532600"/>
            <w:bookmarkStart w:id="138" w:name="_Toc438733983"/>
            <w:bookmarkStart w:id="139" w:name="_Toc438907022"/>
            <w:bookmarkStart w:id="140" w:name="_Toc438907221"/>
            <w:r w:rsidRPr="0061745F">
              <w:rPr>
                <w:szCs w:val="24"/>
              </w:rPr>
              <w:t>Documents Establishing the Conformity of the Goods and Related Services</w:t>
            </w:r>
            <w:bookmarkEnd w:id="134"/>
            <w:bookmarkEnd w:id="135"/>
          </w:p>
          <w:bookmarkEnd w:id="136"/>
          <w:bookmarkEnd w:id="137"/>
          <w:bookmarkEnd w:id="138"/>
          <w:bookmarkEnd w:id="139"/>
          <w:bookmarkEnd w:id="140"/>
          <w:p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rsidTr="00BC7014">
        <w:tc>
          <w:tcPr>
            <w:tcW w:w="8712" w:type="dxa"/>
          </w:tcPr>
          <w:p w:rsidR="00F96083" w:rsidRPr="0061745F" w:rsidRDefault="00F96083" w:rsidP="00E81F1B">
            <w:pPr>
              <w:pStyle w:val="Sec1-Clauses"/>
              <w:numPr>
                <w:ilvl w:val="0"/>
                <w:numId w:val="81"/>
              </w:numPr>
              <w:ind w:left="357" w:hanging="357"/>
              <w:rPr>
                <w:szCs w:val="24"/>
              </w:rPr>
            </w:pPr>
            <w:bookmarkStart w:id="141" w:name="_Toc234130429"/>
            <w:bookmarkStart w:id="142" w:name="_Toc459036731"/>
            <w:bookmarkStart w:id="143" w:name="_Toc438438840"/>
            <w:bookmarkStart w:id="144" w:name="_Toc438532603"/>
            <w:bookmarkStart w:id="145" w:name="_Toc438733984"/>
            <w:bookmarkStart w:id="146" w:name="_Toc438907023"/>
            <w:bookmarkStart w:id="147" w:name="_Toc438907222"/>
            <w:r w:rsidRPr="0061745F">
              <w:rPr>
                <w:szCs w:val="24"/>
              </w:rPr>
              <w:lastRenderedPageBreak/>
              <w:t>Documents Establishing the Qualifications of the Tenderer</w:t>
            </w:r>
            <w:bookmarkEnd w:id="141"/>
            <w:bookmarkEnd w:id="142"/>
          </w:p>
          <w:bookmarkEnd w:id="143"/>
          <w:bookmarkEnd w:id="144"/>
          <w:bookmarkEnd w:id="145"/>
          <w:bookmarkEnd w:id="146"/>
          <w:bookmarkEnd w:id="147"/>
          <w:p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rsidR="00F96083" w:rsidRPr="0061745F" w:rsidRDefault="00F96083" w:rsidP="007731EC">
            <w:pPr>
              <w:pStyle w:val="Heading3"/>
              <w:numPr>
                <w:ilvl w:val="2"/>
                <w:numId w:val="52"/>
              </w:numPr>
              <w:spacing w:before="60" w:after="60"/>
              <w:rPr>
                <w:szCs w:val="24"/>
              </w:rPr>
            </w:pPr>
            <w:proofErr w:type="gramStart"/>
            <w:r w:rsidRPr="0061745F">
              <w:rPr>
                <w:szCs w:val="24"/>
              </w:rPr>
              <w:t>the</w:t>
            </w:r>
            <w:proofErr w:type="gramEnd"/>
            <w:r w:rsidRPr="0061745F">
              <w:rPr>
                <w:szCs w:val="24"/>
              </w:rPr>
              <w:t xml:space="preserve"> Tenderer meets each of the qualification criterion specified in Section III, Evaluation and Qualification Criteria.</w:t>
            </w:r>
          </w:p>
        </w:tc>
      </w:tr>
      <w:tr w:rsidR="00F96083" w:rsidRPr="00DE0D92"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148" w:name="_Toc234130430"/>
            <w:bookmarkStart w:id="149" w:name="_Toc459036732"/>
            <w:bookmarkStart w:id="150" w:name="_Toc438438841"/>
            <w:bookmarkStart w:id="151" w:name="_Toc438532604"/>
            <w:bookmarkStart w:id="152" w:name="_Toc438733985"/>
            <w:bookmarkStart w:id="153" w:name="_Toc438907024"/>
            <w:bookmarkStart w:id="154" w:name="_Toc438907223"/>
            <w:r w:rsidRPr="0061745F">
              <w:rPr>
                <w:szCs w:val="24"/>
              </w:rPr>
              <w:t>Period of Validity of Tenders</w:t>
            </w:r>
            <w:bookmarkEnd w:id="148"/>
            <w:bookmarkEnd w:id="149"/>
          </w:p>
          <w:bookmarkEnd w:id="150"/>
          <w:bookmarkEnd w:id="151"/>
          <w:bookmarkEnd w:id="152"/>
          <w:bookmarkEnd w:id="153"/>
          <w:bookmarkEnd w:id="154"/>
          <w:p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proofErr w:type="spellStart"/>
            <w:r w:rsidRPr="0061745F">
              <w:rPr>
                <w:spacing w:val="0"/>
                <w:szCs w:val="24"/>
              </w:rPr>
              <w:t>non responsive</w:t>
            </w:r>
            <w:proofErr w:type="spellEnd"/>
            <w:r w:rsidRPr="0061745F">
              <w:rPr>
                <w:spacing w:val="0"/>
                <w:szCs w:val="24"/>
              </w:rPr>
              <w:t>.</w:t>
            </w:r>
          </w:p>
          <w:p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rsidTr="00BC7014">
        <w:tc>
          <w:tcPr>
            <w:tcW w:w="8712" w:type="dxa"/>
          </w:tcPr>
          <w:p w:rsidR="00F96083" w:rsidRPr="0061745F" w:rsidRDefault="00F96083" w:rsidP="00E81F1B">
            <w:pPr>
              <w:pStyle w:val="Sec1-Clauses"/>
              <w:numPr>
                <w:ilvl w:val="0"/>
                <w:numId w:val="81"/>
              </w:numPr>
              <w:ind w:left="357" w:hanging="357"/>
              <w:rPr>
                <w:szCs w:val="24"/>
              </w:rPr>
            </w:pPr>
            <w:bookmarkStart w:id="155" w:name="_Toc234130431"/>
            <w:bookmarkStart w:id="156" w:name="_Toc459036733"/>
            <w:bookmarkStart w:id="157" w:name="_Toc438438842"/>
            <w:bookmarkStart w:id="158" w:name="_Toc438532605"/>
            <w:bookmarkStart w:id="159" w:name="_Toc438733986"/>
            <w:bookmarkStart w:id="160" w:name="_Toc438907025"/>
            <w:bookmarkStart w:id="161" w:name="_Toc438907224"/>
            <w:r w:rsidRPr="0061745F">
              <w:rPr>
                <w:szCs w:val="24"/>
              </w:rPr>
              <w:t>Tender Security</w:t>
            </w:r>
            <w:bookmarkEnd w:id="155"/>
            <w:bookmarkEnd w:id="156"/>
          </w:p>
          <w:bookmarkEnd w:id="157"/>
          <w:bookmarkEnd w:id="158"/>
          <w:bookmarkEnd w:id="159"/>
          <w:bookmarkEnd w:id="160"/>
          <w:bookmarkEnd w:id="161"/>
          <w:p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proofErr w:type="spellStart"/>
            <w:r w:rsidRPr="0061745F">
              <w:rPr>
                <w:spacing w:val="0"/>
                <w:szCs w:val="24"/>
              </w:rPr>
              <w:t>Rufiya</w:t>
            </w:r>
            <w:proofErr w:type="spellEnd"/>
            <w:r w:rsidRPr="0061745F">
              <w:rPr>
                <w:spacing w:val="0"/>
                <w:szCs w:val="24"/>
              </w:rPr>
              <w:t xml:space="preserve"> or a freely convertible currency, and shall:</w:t>
            </w:r>
          </w:p>
          <w:p w:rsidR="00F96083" w:rsidRPr="0061745F" w:rsidRDefault="00F96083" w:rsidP="00E81F1B">
            <w:pPr>
              <w:pStyle w:val="Heading3"/>
              <w:numPr>
                <w:ilvl w:val="2"/>
                <w:numId w:val="93"/>
              </w:numPr>
              <w:spacing w:before="60" w:after="60"/>
              <w:rPr>
                <w:szCs w:val="24"/>
              </w:rPr>
            </w:pPr>
            <w:proofErr w:type="gramStart"/>
            <w:r w:rsidRPr="0061745F">
              <w:rPr>
                <w:szCs w:val="24"/>
              </w:rPr>
              <w:t>at</w:t>
            </w:r>
            <w:proofErr w:type="gramEnd"/>
            <w:r w:rsidRPr="0061745F">
              <w:rPr>
                <w:szCs w:val="24"/>
              </w:rPr>
              <w:t xml:space="preserve"> the Tenderer’s option, be in the form of either a letter of credit, or a bank guarantee from a banking institution, or a bond issued by a surety; </w:t>
            </w:r>
          </w:p>
          <w:p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substantially in accordance with one of the forms of Tender Security included in Section IV, Tendering Forms, or other form approved by the Procuring Entity prior to tender submission;</w:t>
            </w:r>
          </w:p>
          <w:p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payable promptly upon written demand by the Procuring Entity in case the conditions listed in ITT Clause 21.5 are invoked;</w:t>
            </w:r>
          </w:p>
          <w:p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submitted in its original form; copies will not be accepted;</w:t>
            </w:r>
          </w:p>
          <w:p w:rsidR="00F96083" w:rsidRPr="0061745F" w:rsidRDefault="00F96083" w:rsidP="00E81F1B">
            <w:pPr>
              <w:pStyle w:val="Heading3"/>
              <w:numPr>
                <w:ilvl w:val="2"/>
                <w:numId w:val="93"/>
              </w:numPr>
              <w:spacing w:before="60" w:after="60"/>
              <w:rPr>
                <w:szCs w:val="24"/>
              </w:rPr>
            </w:pPr>
            <w:proofErr w:type="gramStart"/>
            <w:r w:rsidRPr="0061745F">
              <w:rPr>
                <w:szCs w:val="24"/>
              </w:rPr>
              <w:t>remain</w:t>
            </w:r>
            <w:proofErr w:type="gramEnd"/>
            <w:r w:rsidRPr="0061745F">
              <w:rPr>
                <w:szCs w:val="24"/>
              </w:rPr>
              <w:t xml:space="preserve"> valid for a period of 28 days beyond the validity period of the tenders, as extended, if applicable, in accordance with ITT Clause 20.2;  </w:t>
            </w:r>
          </w:p>
          <w:p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rsidR="00F96083" w:rsidRPr="0061745F" w:rsidRDefault="00F96083" w:rsidP="007731EC">
            <w:pPr>
              <w:pStyle w:val="Heading3"/>
              <w:numPr>
                <w:ilvl w:val="2"/>
                <w:numId w:val="53"/>
              </w:numPr>
              <w:spacing w:before="60" w:after="60"/>
              <w:rPr>
                <w:szCs w:val="24"/>
              </w:rPr>
            </w:pPr>
            <w:r w:rsidRPr="0061745F">
              <w:rPr>
                <w:szCs w:val="24"/>
              </w:rPr>
              <w:t>if a Tenderer</w:t>
            </w:r>
            <w:bookmarkStart w:id="162" w:name="_Toc438267890"/>
            <w:r w:rsidRPr="0061745F">
              <w:rPr>
                <w:szCs w:val="24"/>
              </w:rPr>
              <w:t xml:space="preserve"> withdraws its tender during the period of tender validity specified by the Tenderer on the Tender Submission Form, except as provided in ITT Sub-Clause 20.2; or</w:t>
            </w:r>
            <w:bookmarkEnd w:id="162"/>
          </w:p>
          <w:p w:rsidR="00F96083" w:rsidRPr="0061745F" w:rsidRDefault="00F96083" w:rsidP="007731EC">
            <w:pPr>
              <w:pStyle w:val="Heading3"/>
              <w:numPr>
                <w:ilvl w:val="2"/>
                <w:numId w:val="53"/>
              </w:numPr>
              <w:spacing w:before="60" w:after="60"/>
              <w:rPr>
                <w:szCs w:val="24"/>
              </w:rPr>
            </w:pPr>
            <w:proofErr w:type="gramStart"/>
            <w:r w:rsidRPr="0061745F">
              <w:rPr>
                <w:szCs w:val="24"/>
              </w:rPr>
              <w:t>if</w:t>
            </w:r>
            <w:proofErr w:type="gramEnd"/>
            <w:r w:rsidRPr="0061745F">
              <w:rPr>
                <w:szCs w:val="24"/>
              </w:rPr>
              <w:t xml:space="preserve"> the successful Tenderer fails to:</w:t>
            </w:r>
            <w:bookmarkStart w:id="163" w:name="_Toc438267892"/>
            <w:r w:rsidRPr="0061745F">
              <w:rPr>
                <w:szCs w:val="24"/>
              </w:rPr>
              <w:t xml:space="preserve"> </w:t>
            </w:r>
            <w:bookmarkEnd w:id="163"/>
          </w:p>
          <w:p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proofErr w:type="gramStart"/>
            <w:r w:rsidRPr="0061745F">
              <w:rPr>
                <w:spacing w:val="0"/>
                <w:szCs w:val="24"/>
              </w:rPr>
              <w:t>sign</w:t>
            </w:r>
            <w:proofErr w:type="gramEnd"/>
            <w:r w:rsidRPr="0061745F">
              <w:rPr>
                <w:spacing w:val="0"/>
                <w:szCs w:val="24"/>
              </w:rPr>
              <w:t xml:space="preserve"> the Contract in accordance with ITT Clause 43; </w:t>
            </w:r>
          </w:p>
          <w:p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4" w:name="_Toc438267893"/>
            <w:proofErr w:type="gramStart"/>
            <w:r w:rsidRPr="0061745F">
              <w:rPr>
                <w:spacing w:val="0"/>
                <w:szCs w:val="24"/>
              </w:rPr>
              <w:t>furnish</w:t>
            </w:r>
            <w:proofErr w:type="gramEnd"/>
            <w:r w:rsidRPr="0061745F">
              <w:rPr>
                <w:spacing w:val="0"/>
                <w:szCs w:val="24"/>
              </w:rPr>
              <w:t xml:space="preserve"> a Performance Security in accordance with ITT Clause 44.</w:t>
            </w:r>
            <w:bookmarkStart w:id="165" w:name="_Toc438267894"/>
            <w:bookmarkEnd w:id="164"/>
          </w:p>
          <w:bookmarkEnd w:id="165"/>
          <w:p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166" w:name="_Toc438438843"/>
            <w:bookmarkStart w:id="167" w:name="_Toc438532612"/>
            <w:bookmarkStart w:id="168" w:name="_Toc438733987"/>
            <w:bookmarkStart w:id="169" w:name="_Toc438907026"/>
            <w:bookmarkStart w:id="170" w:name="_Toc438907225"/>
            <w:bookmarkStart w:id="171" w:name="_Toc234130432"/>
            <w:bookmarkStart w:id="172" w:name="_Toc459036734"/>
            <w:r w:rsidRPr="0061745F">
              <w:rPr>
                <w:szCs w:val="24"/>
              </w:rPr>
              <w:lastRenderedPageBreak/>
              <w:t>Format and Signing of Tender</w:t>
            </w:r>
            <w:bookmarkEnd w:id="166"/>
            <w:bookmarkEnd w:id="167"/>
            <w:bookmarkEnd w:id="168"/>
            <w:bookmarkEnd w:id="169"/>
            <w:bookmarkEnd w:id="170"/>
            <w:bookmarkEnd w:id="171"/>
            <w:bookmarkEnd w:id="172"/>
          </w:p>
          <w:p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proofErr w:type="spellStart"/>
            <w:r w:rsidRPr="0061745F">
              <w:rPr>
                <w:spacing w:val="0"/>
                <w:szCs w:val="24"/>
              </w:rPr>
              <w:t>initialled</w:t>
            </w:r>
            <w:proofErr w:type="spellEnd"/>
            <w:r w:rsidRPr="0061745F">
              <w:rPr>
                <w:spacing w:val="0"/>
                <w:szCs w:val="24"/>
              </w:rPr>
              <w:t xml:space="preserve"> by the person signing the Tender.</w:t>
            </w:r>
          </w:p>
          <w:p w:rsidR="0061745F" w:rsidRPr="0061745F" w:rsidRDefault="0061745F" w:rsidP="0061745F">
            <w:pPr>
              <w:pStyle w:val="Sub-ClauseText"/>
              <w:spacing w:before="60" w:after="60"/>
              <w:ind w:left="605"/>
              <w:rPr>
                <w:spacing w:val="0"/>
                <w:szCs w:val="24"/>
              </w:rPr>
            </w:pPr>
          </w:p>
        </w:tc>
      </w:tr>
      <w:tr w:rsidR="00F96083" w:rsidRPr="00361713" w:rsidTr="00BC7014">
        <w:tc>
          <w:tcPr>
            <w:tcW w:w="8712" w:type="dxa"/>
          </w:tcPr>
          <w:p w:rsidR="00F96083" w:rsidRPr="00361713" w:rsidRDefault="00F96083" w:rsidP="00E81F1B">
            <w:pPr>
              <w:pStyle w:val="BodyText2"/>
              <w:numPr>
                <w:ilvl w:val="0"/>
                <w:numId w:val="99"/>
              </w:numPr>
              <w:spacing w:before="60" w:after="60"/>
              <w:ind w:left="30" w:firstLine="18"/>
            </w:pPr>
            <w:bookmarkStart w:id="173" w:name="_Toc505659526"/>
            <w:bookmarkStart w:id="174" w:name="_Toc234130433"/>
            <w:bookmarkStart w:id="175" w:name="_Toc459036735"/>
            <w:r w:rsidRPr="00361713">
              <w:t xml:space="preserve">Submission and Opening of </w:t>
            </w:r>
            <w:r>
              <w:t>Tender</w:t>
            </w:r>
            <w:r w:rsidRPr="00361713">
              <w:t>s</w:t>
            </w:r>
            <w:bookmarkEnd w:id="173"/>
            <w:bookmarkEnd w:id="174"/>
            <w:bookmarkEnd w:id="175"/>
          </w:p>
        </w:tc>
      </w:tr>
      <w:tr w:rsidR="00F96083" w:rsidRPr="007C70CE" w:rsidTr="00BC7014">
        <w:trPr>
          <w:trHeight w:val="360"/>
        </w:trPr>
        <w:tc>
          <w:tcPr>
            <w:tcW w:w="8712" w:type="dxa"/>
          </w:tcPr>
          <w:p w:rsidR="00F96083" w:rsidRPr="0061745F" w:rsidRDefault="00F96083" w:rsidP="00E81F1B">
            <w:pPr>
              <w:pStyle w:val="Sec1-Clauses"/>
              <w:numPr>
                <w:ilvl w:val="0"/>
                <w:numId w:val="81"/>
              </w:numPr>
              <w:ind w:left="357" w:hanging="357"/>
              <w:rPr>
                <w:szCs w:val="24"/>
              </w:rPr>
            </w:pPr>
            <w:bookmarkStart w:id="176" w:name="_Toc234130434"/>
            <w:bookmarkStart w:id="177" w:name="_Toc459036736"/>
            <w:bookmarkStart w:id="178" w:name="_Toc438438845"/>
            <w:bookmarkStart w:id="179" w:name="_Toc438532614"/>
            <w:bookmarkStart w:id="180" w:name="_Toc438733989"/>
            <w:bookmarkStart w:id="181" w:name="_Toc438907027"/>
            <w:bookmarkStart w:id="182" w:name="_Toc438907226"/>
            <w:r w:rsidRPr="0061745F">
              <w:rPr>
                <w:szCs w:val="24"/>
              </w:rPr>
              <w:t>Submission, Sealing and Marking of Tenders</w:t>
            </w:r>
            <w:bookmarkEnd w:id="176"/>
            <w:bookmarkEnd w:id="177"/>
          </w:p>
          <w:bookmarkEnd w:id="178"/>
          <w:bookmarkEnd w:id="179"/>
          <w:bookmarkEnd w:id="180"/>
          <w:bookmarkEnd w:id="181"/>
          <w:bookmarkEnd w:id="182"/>
          <w:p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rsidR="00F96083" w:rsidRPr="0061745F" w:rsidRDefault="00F96083" w:rsidP="007731EC">
            <w:pPr>
              <w:pStyle w:val="Heading3"/>
              <w:numPr>
                <w:ilvl w:val="2"/>
                <w:numId w:val="73"/>
              </w:numPr>
              <w:spacing w:before="60" w:after="60"/>
              <w:rPr>
                <w:szCs w:val="24"/>
              </w:rPr>
            </w:pPr>
            <w:proofErr w:type="gramStart"/>
            <w:r w:rsidRPr="0061745F">
              <w:rPr>
                <w:szCs w:val="24"/>
              </w:rPr>
              <w:t>be</w:t>
            </w:r>
            <w:proofErr w:type="gramEnd"/>
            <w:r w:rsidRPr="0061745F">
              <w:rPr>
                <w:szCs w:val="24"/>
              </w:rPr>
              <w:t xml:space="preserve"> addressed to the Procuring Entity in accordance with ITT Sub-Clause 24.1;</w:t>
            </w:r>
          </w:p>
          <w:p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rsidR="00F96083" w:rsidRPr="0061745F" w:rsidRDefault="00F96083" w:rsidP="007731EC">
            <w:pPr>
              <w:pStyle w:val="Heading3"/>
              <w:numPr>
                <w:ilvl w:val="2"/>
                <w:numId w:val="73"/>
              </w:numPr>
              <w:spacing w:before="60" w:after="60"/>
              <w:rPr>
                <w:szCs w:val="24"/>
              </w:rPr>
            </w:pPr>
            <w:proofErr w:type="gramStart"/>
            <w:r w:rsidRPr="0061745F">
              <w:rPr>
                <w:szCs w:val="24"/>
              </w:rPr>
              <w:t>bear</w:t>
            </w:r>
            <w:proofErr w:type="gramEnd"/>
            <w:r w:rsidRPr="0061745F">
              <w:rPr>
                <w:szCs w:val="24"/>
              </w:rPr>
              <w:t xml:space="preserve"> a warning not to open before the time and date for tender opening, in accordance with ITT Sub-Clause 27.1.</w:t>
            </w:r>
          </w:p>
          <w:p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rsidTr="00BC7014">
        <w:tc>
          <w:tcPr>
            <w:tcW w:w="8712" w:type="dxa"/>
          </w:tcPr>
          <w:p w:rsidR="00F96083" w:rsidRPr="0061745F" w:rsidRDefault="00F96083" w:rsidP="00E81F1B">
            <w:pPr>
              <w:pStyle w:val="Sec1-Clauses"/>
              <w:numPr>
                <w:ilvl w:val="0"/>
                <w:numId w:val="81"/>
              </w:numPr>
              <w:ind w:left="357" w:hanging="357"/>
              <w:rPr>
                <w:szCs w:val="24"/>
              </w:rPr>
            </w:pPr>
            <w:bookmarkStart w:id="183" w:name="_Toc234130435"/>
            <w:bookmarkStart w:id="184" w:name="_Toc459036737"/>
            <w:bookmarkStart w:id="185" w:name="_Toc424009124"/>
            <w:bookmarkStart w:id="186" w:name="_Toc438438846"/>
            <w:bookmarkStart w:id="187" w:name="_Toc438532618"/>
            <w:bookmarkStart w:id="188" w:name="_Toc438733990"/>
            <w:bookmarkStart w:id="189" w:name="_Toc438907028"/>
            <w:bookmarkStart w:id="190" w:name="_Toc438907227"/>
            <w:r w:rsidRPr="0061745F">
              <w:rPr>
                <w:szCs w:val="24"/>
              </w:rPr>
              <w:t>Deadline for Submission of Tenders</w:t>
            </w:r>
            <w:bookmarkEnd w:id="183"/>
            <w:bookmarkEnd w:id="184"/>
          </w:p>
          <w:bookmarkEnd w:id="185"/>
          <w:bookmarkEnd w:id="186"/>
          <w:bookmarkEnd w:id="187"/>
          <w:bookmarkEnd w:id="188"/>
          <w:bookmarkEnd w:id="189"/>
          <w:bookmarkEnd w:id="190"/>
          <w:p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rsidTr="00BC7014">
        <w:tc>
          <w:tcPr>
            <w:tcW w:w="8712" w:type="dxa"/>
          </w:tcPr>
          <w:p w:rsidR="00F96083" w:rsidRPr="0061745F" w:rsidRDefault="00F96083" w:rsidP="00E81F1B">
            <w:pPr>
              <w:pStyle w:val="Sec1-Clauses"/>
              <w:numPr>
                <w:ilvl w:val="0"/>
                <w:numId w:val="81"/>
              </w:numPr>
              <w:ind w:left="357" w:hanging="357"/>
              <w:rPr>
                <w:szCs w:val="24"/>
              </w:rPr>
            </w:pPr>
            <w:bookmarkStart w:id="191" w:name="_Toc234130436"/>
            <w:bookmarkStart w:id="192" w:name="_Toc459036738"/>
            <w:bookmarkStart w:id="193" w:name="_Toc438438847"/>
            <w:bookmarkStart w:id="194" w:name="_Toc438532619"/>
            <w:bookmarkStart w:id="195" w:name="_Toc438733991"/>
            <w:bookmarkStart w:id="196" w:name="_Toc438907029"/>
            <w:bookmarkStart w:id="197" w:name="_Toc438907228"/>
            <w:r w:rsidRPr="0061745F">
              <w:rPr>
                <w:szCs w:val="24"/>
              </w:rPr>
              <w:t>Late Tenders</w:t>
            </w:r>
            <w:bookmarkEnd w:id="191"/>
            <w:bookmarkEnd w:id="192"/>
          </w:p>
          <w:bookmarkEnd w:id="193"/>
          <w:bookmarkEnd w:id="194"/>
          <w:bookmarkEnd w:id="195"/>
          <w:bookmarkEnd w:id="196"/>
          <w:bookmarkEnd w:id="197"/>
          <w:p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198" w:name="_Toc424009126"/>
            <w:bookmarkStart w:id="199" w:name="_Toc438438848"/>
            <w:bookmarkStart w:id="200" w:name="_Toc438532620"/>
            <w:bookmarkStart w:id="201" w:name="_Toc438733992"/>
            <w:bookmarkStart w:id="202" w:name="_Toc438907030"/>
            <w:bookmarkStart w:id="203" w:name="_Toc438907229"/>
            <w:bookmarkStart w:id="204" w:name="_Toc234130437"/>
            <w:bookmarkStart w:id="205" w:name="_Toc459036739"/>
            <w:r w:rsidRPr="0061745F">
              <w:rPr>
                <w:szCs w:val="24"/>
              </w:rPr>
              <w:lastRenderedPageBreak/>
              <w:t>Withdrawal, Substitution, and Modification of Tenders</w:t>
            </w:r>
            <w:bookmarkEnd w:id="198"/>
            <w:bookmarkEnd w:id="199"/>
            <w:bookmarkEnd w:id="200"/>
            <w:bookmarkEnd w:id="201"/>
            <w:bookmarkEnd w:id="202"/>
            <w:bookmarkEnd w:id="203"/>
            <w:bookmarkEnd w:id="204"/>
            <w:bookmarkEnd w:id="205"/>
            <w:r w:rsidRPr="0061745F">
              <w:rPr>
                <w:szCs w:val="24"/>
              </w:rPr>
              <w:t xml:space="preserve"> </w:t>
            </w:r>
          </w:p>
          <w:p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rsidR="00F96083" w:rsidRPr="0061745F" w:rsidRDefault="00F96083" w:rsidP="007731EC">
            <w:pPr>
              <w:numPr>
                <w:ilvl w:val="0"/>
                <w:numId w:val="72"/>
              </w:numPr>
              <w:tabs>
                <w:tab w:val="left" w:pos="1152"/>
              </w:tabs>
              <w:spacing w:before="60" w:after="60"/>
              <w:ind w:left="1166" w:hanging="547"/>
              <w:jc w:val="both"/>
              <w:rPr>
                <w:szCs w:val="24"/>
              </w:rPr>
            </w:pPr>
            <w:proofErr w:type="gramStart"/>
            <w:r w:rsidRPr="0061745F">
              <w:rPr>
                <w:szCs w:val="24"/>
              </w:rPr>
              <w:t>received</w:t>
            </w:r>
            <w:proofErr w:type="gramEnd"/>
            <w:r w:rsidRPr="0061745F">
              <w:rPr>
                <w:szCs w:val="24"/>
              </w:rPr>
              <w:t xml:space="preserve"> by the Procuring Entity prior to the deadline prescribed for submission of tenders, in accordance with ITT Clause 24.</w:t>
            </w:r>
          </w:p>
          <w:p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206" w:name="_Toc234130438"/>
            <w:bookmarkStart w:id="207" w:name="_Toc459036740"/>
            <w:bookmarkStart w:id="208" w:name="_Toc438438849"/>
            <w:bookmarkStart w:id="209" w:name="_Toc438532623"/>
            <w:bookmarkStart w:id="210" w:name="_Toc438733993"/>
            <w:bookmarkStart w:id="211" w:name="_Toc438907031"/>
            <w:bookmarkStart w:id="212" w:name="_Toc438907230"/>
            <w:r w:rsidRPr="0061745F">
              <w:rPr>
                <w:szCs w:val="24"/>
              </w:rPr>
              <w:t>Tender Opening</w:t>
            </w:r>
            <w:bookmarkEnd w:id="206"/>
            <w:bookmarkEnd w:id="207"/>
          </w:p>
          <w:bookmarkEnd w:id="208"/>
          <w:bookmarkEnd w:id="209"/>
          <w:bookmarkEnd w:id="210"/>
          <w:bookmarkEnd w:id="211"/>
          <w:bookmarkEnd w:id="212"/>
          <w:p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rsidR="0061745F" w:rsidRPr="0061745F" w:rsidRDefault="0061745F" w:rsidP="0061745F">
            <w:pPr>
              <w:pStyle w:val="Sub-ClauseText"/>
              <w:spacing w:before="60" w:after="60"/>
              <w:ind w:left="600"/>
              <w:rPr>
                <w:spacing w:val="0"/>
                <w:szCs w:val="24"/>
              </w:rPr>
            </w:pPr>
          </w:p>
        </w:tc>
      </w:tr>
      <w:tr w:rsidR="00F96083" w:rsidRPr="00284E98" w:rsidTr="00BC7014">
        <w:tc>
          <w:tcPr>
            <w:tcW w:w="8712" w:type="dxa"/>
          </w:tcPr>
          <w:p w:rsidR="00F96083" w:rsidRPr="00284E98" w:rsidRDefault="00F96083" w:rsidP="00E81F1B">
            <w:pPr>
              <w:pStyle w:val="BodyText2"/>
              <w:numPr>
                <w:ilvl w:val="0"/>
                <w:numId w:val="99"/>
              </w:numPr>
              <w:spacing w:before="60" w:after="60"/>
              <w:ind w:left="30" w:firstLine="18"/>
            </w:pPr>
            <w:bookmarkStart w:id="213" w:name="_Toc505659527"/>
            <w:bookmarkStart w:id="214" w:name="_Toc234130439"/>
            <w:bookmarkStart w:id="215" w:name="_Toc459036741"/>
            <w:r w:rsidRPr="00284E98">
              <w:lastRenderedPageBreak/>
              <w:t xml:space="preserve">Evaluation and Comparison of </w:t>
            </w:r>
            <w:r>
              <w:t>Tender</w:t>
            </w:r>
            <w:r w:rsidRPr="00284E98">
              <w:t>s</w:t>
            </w:r>
            <w:bookmarkEnd w:id="213"/>
            <w:bookmarkEnd w:id="214"/>
            <w:bookmarkEnd w:id="215"/>
          </w:p>
        </w:tc>
      </w:tr>
      <w:tr w:rsidR="00F96083" w:rsidRPr="00284E98" w:rsidTr="00BC7014">
        <w:tc>
          <w:tcPr>
            <w:tcW w:w="8712" w:type="dxa"/>
          </w:tcPr>
          <w:p w:rsidR="00F96083" w:rsidRPr="0061745F" w:rsidRDefault="00F96083" w:rsidP="00E81F1B">
            <w:pPr>
              <w:pStyle w:val="Sec1-Clauses"/>
              <w:numPr>
                <w:ilvl w:val="0"/>
                <w:numId w:val="81"/>
              </w:numPr>
              <w:ind w:left="357" w:hanging="357"/>
              <w:rPr>
                <w:szCs w:val="24"/>
              </w:rPr>
            </w:pPr>
            <w:bookmarkStart w:id="216" w:name="_Toc234130440"/>
            <w:bookmarkStart w:id="217" w:name="_Toc459036742"/>
            <w:r w:rsidRPr="0061745F">
              <w:rPr>
                <w:szCs w:val="24"/>
              </w:rPr>
              <w:t>Confidentiality</w:t>
            </w:r>
            <w:bookmarkEnd w:id="216"/>
            <w:bookmarkEnd w:id="217"/>
          </w:p>
          <w:p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rsidTr="00BC7014">
        <w:tc>
          <w:tcPr>
            <w:tcW w:w="8712" w:type="dxa"/>
          </w:tcPr>
          <w:p w:rsidR="00F96083" w:rsidRPr="0061745F" w:rsidRDefault="00F96083" w:rsidP="00E81F1B">
            <w:pPr>
              <w:pStyle w:val="Sec1-Clauses"/>
              <w:numPr>
                <w:ilvl w:val="0"/>
                <w:numId w:val="81"/>
              </w:numPr>
              <w:ind w:left="357" w:hanging="357"/>
              <w:rPr>
                <w:szCs w:val="24"/>
              </w:rPr>
            </w:pPr>
            <w:bookmarkStart w:id="218" w:name="_Toc234130441"/>
            <w:bookmarkStart w:id="219" w:name="_Toc459036743"/>
            <w:r w:rsidRPr="0061745F">
              <w:rPr>
                <w:szCs w:val="24"/>
              </w:rPr>
              <w:t>Clarification of Tenders</w:t>
            </w:r>
            <w:bookmarkEnd w:id="218"/>
            <w:bookmarkEnd w:id="219"/>
          </w:p>
          <w:p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rsidTr="00BC7014">
        <w:tc>
          <w:tcPr>
            <w:tcW w:w="8712" w:type="dxa"/>
          </w:tcPr>
          <w:p w:rsidR="00F96083" w:rsidRPr="0061745F" w:rsidRDefault="00F96083" w:rsidP="00E81F1B">
            <w:pPr>
              <w:pStyle w:val="Sec1-Clauses"/>
              <w:numPr>
                <w:ilvl w:val="0"/>
                <w:numId w:val="81"/>
              </w:numPr>
              <w:ind w:left="357" w:hanging="357"/>
              <w:rPr>
                <w:szCs w:val="24"/>
              </w:rPr>
            </w:pPr>
            <w:bookmarkStart w:id="220" w:name="_Toc424009130"/>
            <w:bookmarkStart w:id="221" w:name="_Toc234130442"/>
            <w:bookmarkStart w:id="222" w:name="_Toc459036744"/>
            <w:bookmarkStart w:id="223" w:name="_Toc438438853"/>
            <w:bookmarkStart w:id="224" w:name="_Toc438532632"/>
            <w:bookmarkStart w:id="225" w:name="_Toc438733997"/>
            <w:bookmarkStart w:id="226" w:name="_Toc438907034"/>
            <w:bookmarkStart w:id="227" w:name="_Toc438907233"/>
            <w:r w:rsidRPr="0061745F">
              <w:rPr>
                <w:szCs w:val="24"/>
              </w:rPr>
              <w:t>Responsiveness</w:t>
            </w:r>
            <w:bookmarkEnd w:id="220"/>
            <w:r w:rsidRPr="0061745F">
              <w:rPr>
                <w:szCs w:val="24"/>
              </w:rPr>
              <w:t xml:space="preserve"> of Tenders</w:t>
            </w:r>
            <w:bookmarkEnd w:id="221"/>
            <w:bookmarkEnd w:id="222"/>
          </w:p>
          <w:bookmarkEnd w:id="223"/>
          <w:bookmarkEnd w:id="224"/>
          <w:bookmarkEnd w:id="225"/>
          <w:bookmarkEnd w:id="226"/>
          <w:bookmarkEnd w:id="227"/>
          <w:p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rsidR="00F96083" w:rsidRPr="0061745F" w:rsidRDefault="00F96083" w:rsidP="007731EC">
            <w:pPr>
              <w:pStyle w:val="Heading3"/>
              <w:numPr>
                <w:ilvl w:val="2"/>
                <w:numId w:val="54"/>
              </w:numPr>
              <w:spacing w:before="60" w:after="60"/>
              <w:rPr>
                <w:szCs w:val="24"/>
              </w:rPr>
            </w:pPr>
            <w:proofErr w:type="gramStart"/>
            <w:r w:rsidRPr="0061745F">
              <w:rPr>
                <w:szCs w:val="24"/>
              </w:rPr>
              <w:lastRenderedPageBreak/>
              <w:t>affects</w:t>
            </w:r>
            <w:proofErr w:type="gramEnd"/>
            <w:r w:rsidRPr="0061745F">
              <w:rPr>
                <w:szCs w:val="24"/>
              </w:rPr>
              <w:t xml:space="preserve"> in any substantial way the scope, quality, or performance of the Goods and Related Services specified in the Contract; or</w:t>
            </w:r>
          </w:p>
          <w:p w:rsidR="00F96083" w:rsidRPr="0061745F" w:rsidRDefault="00F96083" w:rsidP="007731EC">
            <w:pPr>
              <w:pStyle w:val="Heading3"/>
              <w:numPr>
                <w:ilvl w:val="2"/>
                <w:numId w:val="54"/>
              </w:numPr>
              <w:spacing w:before="60" w:after="60"/>
              <w:rPr>
                <w:szCs w:val="24"/>
              </w:rPr>
            </w:pPr>
            <w:proofErr w:type="gramStart"/>
            <w:r w:rsidRPr="0061745F">
              <w:rPr>
                <w:szCs w:val="24"/>
              </w:rPr>
              <w:t>limits</w:t>
            </w:r>
            <w:proofErr w:type="gramEnd"/>
            <w:r w:rsidRPr="0061745F">
              <w:rPr>
                <w:szCs w:val="24"/>
              </w:rPr>
              <w:t xml:space="preserve"> in any substantial way, inconsistent with the Tendering Documents, the Procuring Entity’s rights or the Tenderer’s obligations under the Contract; or</w:t>
            </w:r>
          </w:p>
          <w:p w:rsidR="00F96083" w:rsidRPr="0061745F" w:rsidRDefault="00F96083" w:rsidP="007731EC">
            <w:pPr>
              <w:pStyle w:val="Heading3"/>
              <w:numPr>
                <w:ilvl w:val="2"/>
                <w:numId w:val="54"/>
              </w:numPr>
              <w:spacing w:before="60" w:after="60"/>
              <w:rPr>
                <w:szCs w:val="24"/>
              </w:rPr>
            </w:pPr>
            <w:proofErr w:type="gramStart"/>
            <w:r w:rsidRPr="0061745F">
              <w:rPr>
                <w:szCs w:val="24"/>
              </w:rPr>
              <w:t>if</w:t>
            </w:r>
            <w:proofErr w:type="gramEnd"/>
            <w:r w:rsidRPr="0061745F">
              <w:rPr>
                <w:szCs w:val="24"/>
              </w:rPr>
              <w:t xml:space="preserve"> rectified would unfairly affect the competitive position of other Tenderers presenting substantially responsive tenders.</w:t>
            </w:r>
          </w:p>
          <w:p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228" w:name="_Toc234130443"/>
            <w:bookmarkStart w:id="229" w:name="_Toc459036745"/>
            <w:bookmarkStart w:id="230" w:name="_Toc438438854"/>
            <w:bookmarkStart w:id="231" w:name="_Toc438532636"/>
            <w:bookmarkStart w:id="232" w:name="_Toc438733998"/>
            <w:bookmarkStart w:id="233" w:name="_Toc438907035"/>
            <w:bookmarkStart w:id="234" w:name="_Toc438907234"/>
            <w:r w:rsidRPr="0061745F">
              <w:rPr>
                <w:szCs w:val="24"/>
              </w:rPr>
              <w:lastRenderedPageBreak/>
              <w:t>Nonconformities, Errors, and Omissions</w:t>
            </w:r>
            <w:bookmarkEnd w:id="228"/>
            <w:bookmarkEnd w:id="229"/>
          </w:p>
          <w:p w:rsidR="00F96083" w:rsidRPr="0061745F" w:rsidRDefault="00F96083" w:rsidP="00977952">
            <w:pPr>
              <w:pStyle w:val="Sub-ClauseText"/>
              <w:numPr>
                <w:ilvl w:val="1"/>
                <w:numId w:val="39"/>
              </w:numPr>
              <w:spacing w:before="60" w:after="60"/>
              <w:rPr>
                <w:spacing w:val="0"/>
                <w:szCs w:val="24"/>
              </w:rPr>
            </w:pPr>
            <w:bookmarkStart w:id="235" w:name="_Hlt438533232"/>
            <w:bookmarkEnd w:id="230"/>
            <w:bookmarkEnd w:id="231"/>
            <w:bookmarkEnd w:id="232"/>
            <w:bookmarkEnd w:id="233"/>
            <w:bookmarkEnd w:id="234"/>
            <w:bookmarkEnd w:id="235"/>
            <w:r w:rsidRPr="0061745F">
              <w:rPr>
                <w:spacing w:val="0"/>
                <w:szCs w:val="24"/>
              </w:rPr>
              <w:t>Provided that a Tender is substantially responsive, the Procuring Entity may waive any non-conformities or omissions in the Tender that do not constitute a material deviation.</w:t>
            </w:r>
          </w:p>
          <w:p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an error in a total corresponding to the addition or subtraction of subtotals, the subtotals shall prevail and the total shall be corrected; and</w:t>
            </w:r>
          </w:p>
          <w:p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rsidR="00D03D5D" w:rsidRPr="0061745F" w:rsidRDefault="00D03D5D" w:rsidP="00D03D5D">
            <w:pPr>
              <w:pStyle w:val="Sub-ClauseText"/>
              <w:spacing w:before="60" w:after="60"/>
              <w:ind w:left="600"/>
              <w:rPr>
                <w:spacing w:val="0"/>
                <w:szCs w:val="24"/>
              </w:rPr>
            </w:pPr>
          </w:p>
        </w:tc>
      </w:tr>
      <w:tr w:rsidR="00F96083" w:rsidRPr="000B5AE7" w:rsidTr="00BC7014">
        <w:tc>
          <w:tcPr>
            <w:tcW w:w="8712" w:type="dxa"/>
          </w:tcPr>
          <w:p w:rsidR="00F96083" w:rsidRPr="0061745F" w:rsidRDefault="00F96083" w:rsidP="00E81F1B">
            <w:pPr>
              <w:pStyle w:val="Sec1-Clauses"/>
              <w:numPr>
                <w:ilvl w:val="0"/>
                <w:numId w:val="81"/>
              </w:numPr>
              <w:ind w:left="357" w:hanging="357"/>
              <w:rPr>
                <w:szCs w:val="24"/>
              </w:rPr>
            </w:pPr>
            <w:bookmarkStart w:id="236" w:name="_Toc234130444"/>
            <w:bookmarkStart w:id="237" w:name="_Toc459036746"/>
            <w:bookmarkStart w:id="238" w:name="_Toc438438855"/>
            <w:bookmarkStart w:id="239" w:name="_Toc438532642"/>
            <w:bookmarkStart w:id="240" w:name="_Toc438733999"/>
            <w:bookmarkStart w:id="241" w:name="_Toc438907036"/>
            <w:bookmarkStart w:id="242" w:name="_Toc438907235"/>
            <w:r w:rsidRPr="0061745F">
              <w:rPr>
                <w:szCs w:val="24"/>
              </w:rPr>
              <w:t>Preliminary Examination of Tenders</w:t>
            </w:r>
            <w:bookmarkEnd w:id="236"/>
            <w:bookmarkEnd w:id="237"/>
          </w:p>
          <w:bookmarkEnd w:id="238"/>
          <w:bookmarkEnd w:id="239"/>
          <w:bookmarkEnd w:id="240"/>
          <w:bookmarkEnd w:id="241"/>
          <w:bookmarkEnd w:id="242"/>
          <w:p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rsidTr="00BC7014">
        <w:tc>
          <w:tcPr>
            <w:tcW w:w="8712" w:type="dxa"/>
          </w:tcPr>
          <w:p w:rsidR="00F96083" w:rsidRPr="0061745F" w:rsidRDefault="00F96083" w:rsidP="00E81F1B">
            <w:pPr>
              <w:pStyle w:val="Sec1-Clauses"/>
              <w:numPr>
                <w:ilvl w:val="0"/>
                <w:numId w:val="81"/>
              </w:numPr>
              <w:ind w:left="357" w:hanging="357"/>
              <w:rPr>
                <w:szCs w:val="24"/>
              </w:rPr>
            </w:pPr>
            <w:bookmarkStart w:id="243" w:name="_Toc234130445"/>
            <w:bookmarkStart w:id="244" w:name="_Toc459036747"/>
            <w:r w:rsidRPr="0061745F">
              <w:rPr>
                <w:szCs w:val="24"/>
              </w:rPr>
              <w:lastRenderedPageBreak/>
              <w:t>Examination of Terms and Conditions; Technical Evaluation</w:t>
            </w:r>
            <w:bookmarkEnd w:id="243"/>
            <w:bookmarkEnd w:id="244"/>
          </w:p>
          <w:p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rsidTr="00BC7014">
        <w:tc>
          <w:tcPr>
            <w:tcW w:w="8712" w:type="dxa"/>
          </w:tcPr>
          <w:p w:rsidR="00F96083" w:rsidRPr="0061745F" w:rsidRDefault="00F96083" w:rsidP="00E81F1B">
            <w:pPr>
              <w:pStyle w:val="Sec1-Clauses"/>
              <w:numPr>
                <w:ilvl w:val="0"/>
                <w:numId w:val="81"/>
              </w:numPr>
              <w:ind w:left="357" w:hanging="357"/>
              <w:rPr>
                <w:szCs w:val="24"/>
              </w:rPr>
            </w:pPr>
            <w:bookmarkStart w:id="245" w:name="_Toc234130446"/>
            <w:bookmarkStart w:id="246" w:name="_Toc459036748"/>
            <w:bookmarkStart w:id="247" w:name="_Toc438438857"/>
            <w:bookmarkStart w:id="248" w:name="_Toc438532646"/>
            <w:bookmarkStart w:id="249" w:name="_Toc438734001"/>
            <w:bookmarkStart w:id="250" w:name="_Toc438907038"/>
            <w:bookmarkStart w:id="251" w:name="_Toc438907237"/>
            <w:r w:rsidRPr="0061745F">
              <w:rPr>
                <w:szCs w:val="24"/>
              </w:rPr>
              <w:t>Conversion to Single Currency</w:t>
            </w:r>
            <w:bookmarkEnd w:id="245"/>
            <w:bookmarkEnd w:id="246"/>
          </w:p>
          <w:bookmarkEnd w:id="247"/>
          <w:bookmarkEnd w:id="248"/>
          <w:bookmarkEnd w:id="249"/>
          <w:bookmarkEnd w:id="250"/>
          <w:bookmarkEnd w:id="251"/>
          <w:p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rsidTr="00BC7014">
        <w:tc>
          <w:tcPr>
            <w:tcW w:w="8712" w:type="dxa"/>
          </w:tcPr>
          <w:p w:rsidR="00F96083" w:rsidRPr="0061745F" w:rsidRDefault="00F96083" w:rsidP="00E81F1B">
            <w:pPr>
              <w:pStyle w:val="Sec1-Clauses"/>
              <w:numPr>
                <w:ilvl w:val="0"/>
                <w:numId w:val="81"/>
              </w:numPr>
              <w:ind w:left="357" w:hanging="357"/>
              <w:rPr>
                <w:szCs w:val="24"/>
              </w:rPr>
            </w:pPr>
            <w:bookmarkStart w:id="252" w:name="_Toc234130447"/>
            <w:bookmarkStart w:id="253" w:name="_Toc459036749"/>
            <w:bookmarkStart w:id="254" w:name="_Toc438438858"/>
            <w:bookmarkStart w:id="255" w:name="_Toc438532647"/>
            <w:bookmarkStart w:id="256" w:name="_Toc438734002"/>
            <w:bookmarkStart w:id="257" w:name="_Toc438907039"/>
            <w:bookmarkStart w:id="258" w:name="_Toc438907238"/>
            <w:r w:rsidRPr="0061745F">
              <w:rPr>
                <w:szCs w:val="24"/>
              </w:rPr>
              <w:t>Domestic Preference</w:t>
            </w:r>
            <w:bookmarkEnd w:id="252"/>
            <w:bookmarkEnd w:id="253"/>
          </w:p>
          <w:bookmarkEnd w:id="254"/>
          <w:bookmarkEnd w:id="255"/>
          <w:bookmarkEnd w:id="256"/>
          <w:bookmarkEnd w:id="257"/>
          <w:bookmarkEnd w:id="258"/>
          <w:p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259" w:name="_Toc234130448"/>
            <w:bookmarkStart w:id="260" w:name="_Toc459036750"/>
            <w:bookmarkStart w:id="261" w:name="_Toc438438859"/>
            <w:bookmarkStart w:id="262" w:name="_Toc438532648"/>
            <w:bookmarkStart w:id="263" w:name="_Toc438734003"/>
            <w:bookmarkStart w:id="264" w:name="_Toc438907040"/>
            <w:bookmarkStart w:id="265" w:name="_Toc438907239"/>
            <w:r w:rsidRPr="0061745F">
              <w:rPr>
                <w:szCs w:val="24"/>
              </w:rPr>
              <w:t>Evaluation of Tenders</w:t>
            </w:r>
            <w:bookmarkEnd w:id="259"/>
            <w:bookmarkEnd w:id="260"/>
          </w:p>
          <w:p w:rsidR="00F96083" w:rsidRPr="0061745F" w:rsidRDefault="00F96083" w:rsidP="00977952">
            <w:pPr>
              <w:pStyle w:val="Sub-ClauseText"/>
              <w:numPr>
                <w:ilvl w:val="1"/>
                <w:numId w:val="42"/>
              </w:numPr>
              <w:spacing w:before="60" w:after="60"/>
              <w:rPr>
                <w:spacing w:val="0"/>
                <w:szCs w:val="24"/>
              </w:rPr>
            </w:pPr>
            <w:bookmarkStart w:id="266" w:name="_Hlt438533055"/>
            <w:bookmarkEnd w:id="261"/>
            <w:bookmarkEnd w:id="262"/>
            <w:bookmarkEnd w:id="263"/>
            <w:bookmarkEnd w:id="264"/>
            <w:bookmarkEnd w:id="265"/>
            <w:bookmarkEnd w:id="266"/>
            <w:r w:rsidRPr="0061745F">
              <w:rPr>
                <w:spacing w:val="0"/>
                <w:szCs w:val="24"/>
              </w:rPr>
              <w:t>The Procuring Entity shall evaluate each tender that has been determined, up to this stage of the evaluation, to be substantially responsive.</w:t>
            </w:r>
          </w:p>
          <w:p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rsidR="00F96083" w:rsidRPr="0061745F" w:rsidRDefault="00F96083" w:rsidP="007731EC">
            <w:pPr>
              <w:pStyle w:val="Heading3"/>
              <w:numPr>
                <w:ilvl w:val="2"/>
                <w:numId w:val="56"/>
              </w:numPr>
              <w:spacing w:before="60" w:after="60"/>
              <w:rPr>
                <w:szCs w:val="24"/>
              </w:rPr>
            </w:pPr>
            <w:proofErr w:type="gramStart"/>
            <w:r w:rsidRPr="0061745F">
              <w:rPr>
                <w:szCs w:val="24"/>
              </w:rPr>
              <w:t>evaluation</w:t>
            </w:r>
            <w:proofErr w:type="gramEnd"/>
            <w:r w:rsidRPr="0061745F">
              <w:rPr>
                <w:szCs w:val="24"/>
              </w:rPr>
              <w:t xml:space="preserve"> will be done for Items or Lots, as </w:t>
            </w:r>
            <w:r w:rsidRPr="0061745F">
              <w:rPr>
                <w:b/>
                <w:bCs/>
                <w:szCs w:val="24"/>
              </w:rPr>
              <w:t>specified in the</w:t>
            </w:r>
            <w:r w:rsidRPr="0061745F">
              <w:rPr>
                <w:szCs w:val="24"/>
              </w:rPr>
              <w:t xml:space="preserve"> </w:t>
            </w:r>
            <w:r w:rsidRPr="0061745F">
              <w:rPr>
                <w:b/>
                <w:szCs w:val="24"/>
              </w:rPr>
              <w:t xml:space="preserve">BDS ; </w:t>
            </w:r>
            <w:r w:rsidRPr="0061745F">
              <w:rPr>
                <w:bCs/>
                <w:szCs w:val="24"/>
              </w:rPr>
              <w:t>and</w:t>
            </w:r>
            <w:r w:rsidRPr="0061745F">
              <w:rPr>
                <w:b/>
                <w:szCs w:val="24"/>
              </w:rPr>
              <w:t xml:space="preserve"> </w:t>
            </w:r>
            <w:r w:rsidRPr="0061745F">
              <w:rPr>
                <w:szCs w:val="24"/>
              </w:rPr>
              <w:t>the Tender Price as quoted in accordance with clause 14;</w:t>
            </w:r>
          </w:p>
          <w:p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for correction of arithmetic errors in accordance with ITT Sub-Clause 31.3;</w:t>
            </w:r>
          </w:p>
          <w:p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due to discounts offered in accordance with ITT Sub-Clause 14.4;</w:t>
            </w:r>
          </w:p>
          <w:p w:rsidR="00F96083" w:rsidRPr="0061745F" w:rsidRDefault="00F96083" w:rsidP="007731EC">
            <w:pPr>
              <w:pStyle w:val="Heading3"/>
              <w:numPr>
                <w:ilvl w:val="2"/>
                <w:numId w:val="56"/>
              </w:numPr>
              <w:spacing w:before="60" w:after="60"/>
              <w:rPr>
                <w:szCs w:val="24"/>
              </w:rPr>
            </w:pPr>
            <w:proofErr w:type="gramStart"/>
            <w:r w:rsidRPr="0061745F">
              <w:rPr>
                <w:szCs w:val="24"/>
              </w:rPr>
              <w:t>adjustments</w:t>
            </w:r>
            <w:proofErr w:type="gramEnd"/>
            <w:r w:rsidRPr="0061745F">
              <w:rPr>
                <w:szCs w:val="24"/>
              </w:rPr>
              <w:t xml:space="preserve">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rsidR="00F96083" w:rsidRPr="0061745F" w:rsidRDefault="00F96083" w:rsidP="00F96083">
            <w:pPr>
              <w:pStyle w:val="Sub-ClauseText"/>
              <w:numPr>
                <w:ilvl w:val="1"/>
                <w:numId w:val="42"/>
              </w:numPr>
              <w:spacing w:before="60" w:after="60"/>
              <w:rPr>
                <w:szCs w:val="24"/>
              </w:rPr>
            </w:pPr>
            <w:r w:rsidRPr="0061745F">
              <w:rPr>
                <w:spacing w:val="0"/>
                <w:szCs w:val="24"/>
              </w:rPr>
              <w:t>The Procuring Entity’s evaluation of a tender will exclude and not take into account</w:t>
            </w:r>
            <w:ins w:id="267" w:author="John Steer" w:date="2009-06-26T13:13:00Z">
              <w:r w:rsidRPr="0061745F">
                <w:rPr>
                  <w:spacing w:val="0"/>
                  <w:szCs w:val="24"/>
                </w:rPr>
                <w:t xml:space="preserve"> </w:t>
              </w:r>
            </w:ins>
            <w:r w:rsidRPr="0061745F">
              <w:rPr>
                <w:szCs w:val="24"/>
              </w:rPr>
              <w:t>any allowance for price adjustment during the period of execution of the contract, if provided in the tender.</w:t>
            </w:r>
          </w:p>
          <w:p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rsidTr="00BC7014">
        <w:tc>
          <w:tcPr>
            <w:tcW w:w="8712" w:type="dxa"/>
          </w:tcPr>
          <w:p w:rsidR="00F96083" w:rsidRPr="0061745F" w:rsidRDefault="00F96083" w:rsidP="00E81F1B">
            <w:pPr>
              <w:pStyle w:val="Sec1-Clauses"/>
              <w:numPr>
                <w:ilvl w:val="0"/>
                <w:numId w:val="81"/>
              </w:numPr>
              <w:ind w:left="357" w:hanging="357"/>
              <w:rPr>
                <w:szCs w:val="24"/>
              </w:rPr>
            </w:pPr>
            <w:bookmarkStart w:id="268" w:name="_Toc234130449"/>
            <w:bookmarkStart w:id="269" w:name="_Toc459036751"/>
            <w:r w:rsidRPr="0061745F">
              <w:rPr>
                <w:szCs w:val="24"/>
              </w:rPr>
              <w:lastRenderedPageBreak/>
              <w:t>Comparison of Tenders</w:t>
            </w:r>
            <w:bookmarkEnd w:id="268"/>
            <w:bookmarkEnd w:id="269"/>
          </w:p>
          <w:p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rsidTr="00BC7014">
        <w:tc>
          <w:tcPr>
            <w:tcW w:w="8712" w:type="dxa"/>
          </w:tcPr>
          <w:p w:rsidR="00F96083" w:rsidRPr="0061745F" w:rsidRDefault="00F96083" w:rsidP="00E81F1B">
            <w:pPr>
              <w:pStyle w:val="Sec1-Clauses"/>
              <w:numPr>
                <w:ilvl w:val="0"/>
                <w:numId w:val="81"/>
              </w:numPr>
              <w:ind w:left="357" w:hanging="357"/>
              <w:rPr>
                <w:szCs w:val="24"/>
              </w:rPr>
            </w:pPr>
            <w:bookmarkStart w:id="270" w:name="_Toc234130450"/>
            <w:bookmarkStart w:id="271" w:name="_Toc459036752"/>
            <w:bookmarkStart w:id="272" w:name="_Toc438438861"/>
            <w:bookmarkStart w:id="273" w:name="_Toc438532655"/>
            <w:bookmarkStart w:id="274" w:name="_Toc438734005"/>
            <w:bookmarkStart w:id="275" w:name="_Toc438907042"/>
            <w:bookmarkStart w:id="276" w:name="_Toc438907241"/>
            <w:r w:rsidRPr="0061745F">
              <w:rPr>
                <w:szCs w:val="24"/>
              </w:rPr>
              <w:t>Post qualification of the Tenderer</w:t>
            </w:r>
            <w:bookmarkEnd w:id="270"/>
            <w:bookmarkEnd w:id="271"/>
          </w:p>
          <w:bookmarkEnd w:id="272"/>
          <w:bookmarkEnd w:id="273"/>
          <w:bookmarkEnd w:id="274"/>
          <w:bookmarkEnd w:id="275"/>
          <w:bookmarkEnd w:id="276"/>
          <w:p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rsidTr="00BC7014">
        <w:trPr>
          <w:cantSplit/>
        </w:trPr>
        <w:tc>
          <w:tcPr>
            <w:tcW w:w="8712" w:type="dxa"/>
          </w:tcPr>
          <w:p w:rsidR="00F96083" w:rsidRPr="0061745F" w:rsidRDefault="00F96083" w:rsidP="00E81F1B">
            <w:pPr>
              <w:pStyle w:val="Sec1-Clauses"/>
              <w:numPr>
                <w:ilvl w:val="0"/>
                <w:numId w:val="81"/>
              </w:numPr>
              <w:ind w:left="357" w:hanging="357"/>
              <w:rPr>
                <w:szCs w:val="24"/>
              </w:rPr>
            </w:pPr>
            <w:bookmarkStart w:id="277" w:name="_Toc234130451"/>
            <w:bookmarkStart w:id="278" w:name="_Toc459036753"/>
            <w:bookmarkStart w:id="279" w:name="_Toc438438862"/>
            <w:bookmarkStart w:id="280" w:name="_Toc438532656"/>
            <w:bookmarkStart w:id="281" w:name="_Toc438734006"/>
            <w:bookmarkStart w:id="282" w:name="_Toc438907043"/>
            <w:bookmarkStart w:id="283" w:name="_Toc438907242"/>
            <w:r w:rsidRPr="0061745F">
              <w:rPr>
                <w:szCs w:val="24"/>
              </w:rPr>
              <w:t>Procuring Entity’s Right to Accept Any Tender, and to Reject Any or All Tenders</w:t>
            </w:r>
            <w:bookmarkEnd w:id="277"/>
            <w:bookmarkEnd w:id="278"/>
          </w:p>
          <w:bookmarkEnd w:id="279"/>
          <w:bookmarkEnd w:id="280"/>
          <w:bookmarkEnd w:id="281"/>
          <w:bookmarkEnd w:id="282"/>
          <w:bookmarkEnd w:id="283"/>
          <w:p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rsidTr="00BC7014">
        <w:tc>
          <w:tcPr>
            <w:tcW w:w="8712" w:type="dxa"/>
          </w:tcPr>
          <w:p w:rsidR="00F96083" w:rsidRPr="00D01AB1" w:rsidRDefault="00F96083" w:rsidP="00E81F1B">
            <w:pPr>
              <w:pStyle w:val="BodyText2"/>
              <w:numPr>
                <w:ilvl w:val="0"/>
                <w:numId w:val="99"/>
              </w:numPr>
              <w:spacing w:before="60" w:after="60"/>
              <w:ind w:left="30" w:firstLine="18"/>
            </w:pPr>
            <w:bookmarkStart w:id="284" w:name="_Toc505659528"/>
            <w:bookmarkStart w:id="285" w:name="_Toc234130452"/>
            <w:bookmarkStart w:id="286" w:name="_Toc459036754"/>
            <w:r w:rsidRPr="00D01AB1">
              <w:t>Award of Contract</w:t>
            </w:r>
            <w:bookmarkEnd w:id="284"/>
            <w:bookmarkEnd w:id="285"/>
            <w:bookmarkEnd w:id="286"/>
          </w:p>
        </w:tc>
      </w:tr>
      <w:tr w:rsidR="00F96083" w:rsidRPr="00D01AB1" w:rsidTr="00BC7014">
        <w:tc>
          <w:tcPr>
            <w:tcW w:w="8712" w:type="dxa"/>
          </w:tcPr>
          <w:p w:rsidR="00F96083" w:rsidRPr="0061745F" w:rsidRDefault="00F96083" w:rsidP="00E81F1B">
            <w:pPr>
              <w:pStyle w:val="Sec1-Clauses"/>
              <w:numPr>
                <w:ilvl w:val="0"/>
                <w:numId w:val="81"/>
              </w:numPr>
              <w:ind w:left="357" w:hanging="357"/>
              <w:rPr>
                <w:szCs w:val="24"/>
              </w:rPr>
            </w:pPr>
            <w:bookmarkStart w:id="287" w:name="_Toc234130453"/>
            <w:bookmarkStart w:id="288" w:name="_Toc459036755"/>
            <w:bookmarkStart w:id="289" w:name="_Toc438438864"/>
            <w:bookmarkStart w:id="290" w:name="_Toc438532658"/>
            <w:bookmarkStart w:id="291" w:name="_Toc438734008"/>
            <w:bookmarkStart w:id="292" w:name="_Toc438907044"/>
            <w:bookmarkStart w:id="293" w:name="_Toc438907243"/>
            <w:r w:rsidRPr="0061745F">
              <w:rPr>
                <w:szCs w:val="24"/>
              </w:rPr>
              <w:t>Award Criteria</w:t>
            </w:r>
            <w:bookmarkEnd w:id="287"/>
            <w:bookmarkEnd w:id="288"/>
          </w:p>
          <w:bookmarkEnd w:id="289"/>
          <w:bookmarkEnd w:id="290"/>
          <w:bookmarkEnd w:id="291"/>
          <w:bookmarkEnd w:id="292"/>
          <w:bookmarkEnd w:id="293"/>
          <w:p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rsidTr="00BC7014">
        <w:tc>
          <w:tcPr>
            <w:tcW w:w="8712" w:type="dxa"/>
          </w:tcPr>
          <w:p w:rsidR="00F96083" w:rsidRPr="0061745F" w:rsidRDefault="00F96083" w:rsidP="00E81F1B">
            <w:pPr>
              <w:pStyle w:val="Sec1-Clauses"/>
              <w:numPr>
                <w:ilvl w:val="0"/>
                <w:numId w:val="81"/>
              </w:numPr>
              <w:ind w:left="357" w:hanging="357"/>
              <w:rPr>
                <w:szCs w:val="24"/>
              </w:rPr>
            </w:pPr>
            <w:bookmarkStart w:id="294" w:name="_Toc438438865"/>
            <w:bookmarkStart w:id="295" w:name="_Toc438532659"/>
            <w:bookmarkStart w:id="296" w:name="_Toc438734009"/>
            <w:bookmarkStart w:id="297" w:name="_Toc438907045"/>
            <w:bookmarkStart w:id="298" w:name="_Toc438907244"/>
            <w:bookmarkStart w:id="299" w:name="_Toc234130454"/>
            <w:bookmarkStart w:id="300" w:name="_Toc459036756"/>
            <w:r w:rsidRPr="0061745F">
              <w:rPr>
                <w:szCs w:val="24"/>
              </w:rPr>
              <w:t>Procuring Entity’s Right to Vary Quantities at Time of Award</w:t>
            </w:r>
            <w:bookmarkEnd w:id="294"/>
            <w:bookmarkEnd w:id="295"/>
            <w:bookmarkEnd w:id="296"/>
            <w:bookmarkEnd w:id="297"/>
            <w:bookmarkEnd w:id="298"/>
            <w:bookmarkEnd w:id="299"/>
            <w:bookmarkEnd w:id="300"/>
            <w:r w:rsidRPr="0061745F">
              <w:rPr>
                <w:szCs w:val="24"/>
              </w:rPr>
              <w:t xml:space="preserve"> </w:t>
            </w:r>
          </w:p>
          <w:p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rsidR="0061745F" w:rsidRPr="0061745F" w:rsidRDefault="0061745F" w:rsidP="0061745F">
            <w:pPr>
              <w:pStyle w:val="Sub-ClauseText"/>
              <w:spacing w:before="60" w:after="60"/>
              <w:ind w:left="600"/>
              <w:rPr>
                <w:spacing w:val="0"/>
                <w:szCs w:val="24"/>
              </w:rPr>
            </w:pPr>
          </w:p>
        </w:tc>
      </w:tr>
      <w:tr w:rsidR="00F96083" w:rsidRPr="009F6953" w:rsidTr="00BC7014">
        <w:tc>
          <w:tcPr>
            <w:tcW w:w="8712" w:type="dxa"/>
          </w:tcPr>
          <w:p w:rsidR="00F96083" w:rsidRPr="0061745F" w:rsidRDefault="00F96083" w:rsidP="00E81F1B">
            <w:pPr>
              <w:pStyle w:val="Sec1-Clauses"/>
              <w:numPr>
                <w:ilvl w:val="0"/>
                <w:numId w:val="81"/>
              </w:numPr>
              <w:ind w:left="357" w:hanging="357"/>
              <w:rPr>
                <w:szCs w:val="24"/>
              </w:rPr>
            </w:pPr>
            <w:bookmarkStart w:id="301" w:name="_Toc234130455"/>
            <w:bookmarkStart w:id="302" w:name="_Toc459036757"/>
            <w:bookmarkStart w:id="303" w:name="_Toc438438866"/>
            <w:bookmarkStart w:id="304" w:name="_Toc438532660"/>
            <w:bookmarkStart w:id="305" w:name="_Toc438734010"/>
            <w:bookmarkStart w:id="306" w:name="_Toc438907046"/>
            <w:bookmarkStart w:id="307" w:name="_Toc438907245"/>
            <w:r w:rsidRPr="0061745F">
              <w:rPr>
                <w:szCs w:val="24"/>
              </w:rPr>
              <w:t>Notification of Award</w:t>
            </w:r>
            <w:bookmarkEnd w:id="301"/>
            <w:bookmarkEnd w:id="302"/>
          </w:p>
          <w:bookmarkEnd w:id="303"/>
          <w:bookmarkEnd w:id="304"/>
          <w:bookmarkEnd w:id="305"/>
          <w:bookmarkEnd w:id="306"/>
          <w:bookmarkEnd w:id="307"/>
          <w:p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rsidTr="00BC7014">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308" w:name="_Toc234130456"/>
            <w:bookmarkStart w:id="309" w:name="_Toc459036758"/>
            <w:r w:rsidRPr="0061745F">
              <w:rPr>
                <w:szCs w:val="24"/>
              </w:rPr>
              <w:lastRenderedPageBreak/>
              <w:t>Signing of Contract</w:t>
            </w:r>
            <w:bookmarkEnd w:id="308"/>
            <w:bookmarkEnd w:id="309"/>
          </w:p>
          <w:p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rsidTr="00BC7014">
        <w:trPr>
          <w:trHeight w:val="1827"/>
        </w:trPr>
        <w:tc>
          <w:tcPr>
            <w:tcW w:w="8712" w:type="dxa"/>
            <w:tcBorders>
              <w:bottom w:val="nil"/>
            </w:tcBorders>
          </w:tcPr>
          <w:p w:rsidR="00F96083" w:rsidRPr="0061745F" w:rsidRDefault="00F96083" w:rsidP="00E81F1B">
            <w:pPr>
              <w:pStyle w:val="Sec1-Clauses"/>
              <w:numPr>
                <w:ilvl w:val="0"/>
                <w:numId w:val="81"/>
              </w:numPr>
              <w:ind w:left="357" w:hanging="357"/>
              <w:rPr>
                <w:szCs w:val="24"/>
              </w:rPr>
            </w:pPr>
            <w:bookmarkStart w:id="310" w:name="_Toc234130457"/>
            <w:bookmarkStart w:id="311" w:name="_Toc459036759"/>
            <w:r w:rsidRPr="0061745F">
              <w:rPr>
                <w:szCs w:val="24"/>
              </w:rPr>
              <w:lastRenderedPageBreak/>
              <w:t>Performance Security</w:t>
            </w:r>
            <w:bookmarkEnd w:id="310"/>
            <w:bookmarkEnd w:id="311"/>
          </w:p>
          <w:p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rsidTr="00A00C63">
        <w:trPr>
          <w:cantSplit/>
        </w:trPr>
        <w:tc>
          <w:tcPr>
            <w:tcW w:w="9090" w:type="dxa"/>
            <w:gridSpan w:val="2"/>
            <w:tcBorders>
              <w:top w:val="nil"/>
              <w:left w:val="nil"/>
              <w:bottom w:val="single" w:sz="12" w:space="0" w:color="000000"/>
              <w:right w:val="nil"/>
            </w:tcBorders>
            <w:vAlign w:val="center"/>
          </w:tcPr>
          <w:p w:rsidR="007230E5" w:rsidRDefault="007230E5" w:rsidP="00A00C63">
            <w:pPr>
              <w:pStyle w:val="Subtitle"/>
              <w:spacing w:after="120"/>
              <w:jc w:val="left"/>
            </w:pPr>
            <w:bookmarkStart w:id="312" w:name="_Toc438366665"/>
            <w:bookmarkStart w:id="313" w:name="_Toc438954443"/>
          </w:p>
          <w:p w:rsidR="00455149" w:rsidRPr="00B95277" w:rsidRDefault="00455149" w:rsidP="00B95277">
            <w:pPr>
              <w:pStyle w:val="Subtitle"/>
            </w:pPr>
            <w:bookmarkStart w:id="314" w:name="_Toc458816207"/>
            <w:bookmarkStart w:id="315" w:name="_Toc459036700"/>
            <w:r w:rsidRPr="00B95277">
              <w:t>Section II.  Bid Data Sheet</w:t>
            </w:r>
            <w:bookmarkEnd w:id="312"/>
            <w:bookmarkEnd w:id="313"/>
            <w:r w:rsidRPr="00B95277">
              <w:t xml:space="preserve"> (BDS)</w:t>
            </w:r>
            <w:bookmarkEnd w:id="314"/>
            <w:bookmarkEnd w:id="315"/>
          </w:p>
          <w:p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rsidR="00455149" w:rsidRPr="008B66E1" w:rsidRDefault="00455149" w:rsidP="00A00C63">
            <w:pPr>
              <w:suppressAutoHyphens/>
              <w:jc w:val="both"/>
              <w:rPr>
                <w:b/>
                <w:bCs/>
                <w:i/>
                <w:iCs/>
              </w:rPr>
            </w:pPr>
          </w:p>
        </w:tc>
      </w:tr>
      <w:tr w:rsidR="00455149" w:rsidRPr="008B66E1" w:rsidTr="00A00C63">
        <w:trPr>
          <w:cantSplit/>
        </w:trPr>
        <w:tc>
          <w:tcPr>
            <w:tcW w:w="1620" w:type="dxa"/>
            <w:tcBorders>
              <w:bottom w:val="nil"/>
            </w:tcBorders>
          </w:tcPr>
          <w:p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rsidTr="00A00C63">
        <w:trPr>
          <w:cantSplit/>
        </w:trPr>
        <w:tc>
          <w:tcPr>
            <w:tcW w:w="1620" w:type="dxa"/>
            <w:tcBorders>
              <w:bottom w:val="nil"/>
            </w:tcBorders>
          </w:tcPr>
          <w:p w:rsidR="00F96083" w:rsidRPr="00F96083" w:rsidRDefault="00F96083" w:rsidP="00A00C63">
            <w:pPr>
              <w:spacing w:before="120"/>
              <w:rPr>
                <w:b/>
                <w:bCs/>
                <w:szCs w:val="24"/>
              </w:rPr>
            </w:pPr>
          </w:p>
        </w:tc>
        <w:tc>
          <w:tcPr>
            <w:tcW w:w="7470" w:type="dxa"/>
            <w:tcBorders>
              <w:bottom w:val="nil"/>
            </w:tcBorders>
          </w:tcPr>
          <w:p w:rsidR="00F96083" w:rsidRPr="008B66E1" w:rsidRDefault="00F96083" w:rsidP="00A00C63">
            <w:pPr>
              <w:spacing w:before="120" w:after="120"/>
              <w:jc w:val="center"/>
              <w:rPr>
                <w:b/>
                <w:bCs/>
                <w:sz w:val="28"/>
              </w:rPr>
            </w:pPr>
            <w:bookmarkStart w:id="316" w:name="_Toc505659529"/>
            <w:bookmarkStart w:id="317" w:name="_Toc506185677"/>
            <w:r w:rsidRPr="008B66E1">
              <w:rPr>
                <w:b/>
                <w:bCs/>
                <w:sz w:val="28"/>
              </w:rPr>
              <w:t>A. General</w:t>
            </w:r>
            <w:bookmarkEnd w:id="316"/>
            <w:bookmarkEnd w:id="317"/>
          </w:p>
        </w:tc>
      </w:tr>
      <w:tr w:rsidR="00F96083" w:rsidRPr="008B66E1" w:rsidTr="00A00C63">
        <w:trPr>
          <w:cantSplit/>
        </w:trPr>
        <w:tc>
          <w:tcPr>
            <w:tcW w:w="1620" w:type="dxa"/>
            <w:tcBorders>
              <w:bottom w:val="nil"/>
            </w:tcBorders>
          </w:tcPr>
          <w:p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rsidR="00F96083" w:rsidRPr="00927B9F" w:rsidRDefault="00F96083" w:rsidP="009509C2">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Ministry of Finance and Treasury</w:t>
            </w:r>
            <w:r w:rsidR="00CC64A8" w:rsidRPr="00196CD1">
              <w:rPr>
                <w:sz w:val="22"/>
                <w:szCs w:val="22"/>
              </w:rPr>
              <w:t xml:space="preserve"> </w:t>
            </w:r>
          </w:p>
        </w:tc>
      </w:tr>
      <w:tr w:rsidR="00F96083" w:rsidRPr="008B66E1" w:rsidTr="00A00C63">
        <w:trPr>
          <w:cantSplit/>
        </w:trPr>
        <w:tc>
          <w:tcPr>
            <w:tcW w:w="1620" w:type="dxa"/>
            <w:tcBorders>
              <w:top w:val="single" w:sz="12" w:space="0" w:color="000000"/>
              <w:left w:val="single" w:sz="12" w:space="0" w:color="000000"/>
              <w:bottom w:val="nil"/>
              <w:right w:val="single" w:sz="8" w:space="0" w:color="000000"/>
            </w:tcBorders>
          </w:tcPr>
          <w:p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rsidR="00CC64A8" w:rsidRPr="00196CD1" w:rsidRDefault="00CC64A8" w:rsidP="009509C2">
            <w:pPr>
              <w:tabs>
                <w:tab w:val="right" w:pos="7272"/>
              </w:tabs>
              <w:rPr>
                <w:b/>
                <w:bCs/>
                <w:i/>
                <w:iCs/>
                <w:szCs w:val="24"/>
              </w:rPr>
            </w:pPr>
            <w:r w:rsidRPr="00196CD1">
              <w:rPr>
                <w:b/>
                <w:bCs/>
                <w:i/>
                <w:iCs/>
                <w:szCs w:val="24"/>
              </w:rPr>
              <w:t xml:space="preserve">Ministry of </w:t>
            </w:r>
            <w:r w:rsidR="009509C2">
              <w:rPr>
                <w:b/>
                <w:bCs/>
                <w:i/>
                <w:iCs/>
                <w:szCs w:val="24"/>
              </w:rPr>
              <w:t>Finance and Treasury</w:t>
            </w:r>
            <w:r w:rsidRPr="00196CD1">
              <w:rPr>
                <w:b/>
                <w:bCs/>
                <w:i/>
                <w:iCs/>
                <w:szCs w:val="24"/>
              </w:rPr>
              <w:t xml:space="preserve"> </w:t>
            </w:r>
          </w:p>
          <w:p w:rsidR="00CC64A8" w:rsidRPr="00196CD1" w:rsidRDefault="00CC64A8" w:rsidP="00CC64A8">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rsidR="00CC64A8" w:rsidRPr="00196CD1" w:rsidRDefault="00CC64A8" w:rsidP="00CC64A8">
            <w:pPr>
              <w:tabs>
                <w:tab w:val="right" w:pos="7272"/>
              </w:tabs>
              <w:rPr>
                <w:b/>
                <w:bCs/>
                <w:i/>
                <w:iCs/>
                <w:szCs w:val="24"/>
              </w:rPr>
            </w:pPr>
            <w:r w:rsidRPr="00196CD1">
              <w:rPr>
                <w:b/>
                <w:bCs/>
                <w:i/>
                <w:iCs/>
                <w:szCs w:val="24"/>
              </w:rPr>
              <w:t xml:space="preserve">Republic of Maldives. </w:t>
            </w:r>
          </w:p>
          <w:p w:rsidR="00BD1353" w:rsidRDefault="00CC64A8" w:rsidP="00C06B1D">
            <w:pPr>
              <w:tabs>
                <w:tab w:val="right" w:pos="7272"/>
              </w:tabs>
              <w:spacing w:before="60" w:after="60"/>
              <w:rPr>
                <w:b/>
                <w:bCs/>
                <w:i/>
                <w:iCs/>
                <w:color w:val="FF0000"/>
                <w:szCs w:val="24"/>
              </w:rPr>
            </w:pPr>
            <w:r>
              <w:t xml:space="preserve">The name of the ICB is: </w:t>
            </w:r>
            <w:r w:rsidR="00BD1353">
              <w:t xml:space="preserve"> </w:t>
            </w:r>
            <w:r w:rsidR="004B67A7" w:rsidRPr="004B67A7">
              <w:rPr>
                <w:b/>
                <w:bCs/>
              </w:rPr>
              <w:t>TES/2018/</w:t>
            </w:r>
            <w:r w:rsidR="00763FD0">
              <w:rPr>
                <w:b/>
                <w:bCs/>
              </w:rPr>
              <w:t>G</w:t>
            </w:r>
            <w:r w:rsidR="004B67A7" w:rsidRPr="004B67A7">
              <w:rPr>
                <w:b/>
                <w:bCs/>
              </w:rPr>
              <w:t>-</w:t>
            </w:r>
            <w:r w:rsidR="00C06B1D">
              <w:rPr>
                <w:b/>
                <w:bCs/>
              </w:rPr>
              <w:t>021</w:t>
            </w:r>
            <w:r w:rsidR="004106EF">
              <w:rPr>
                <w:b/>
                <w:bCs/>
              </w:rPr>
              <w:t>-R01</w:t>
            </w:r>
            <w:r w:rsidR="004B67A7" w:rsidRPr="004B67A7">
              <w:rPr>
                <w:b/>
                <w:bCs/>
              </w:rPr>
              <w:t>:</w:t>
            </w:r>
            <w:r w:rsidR="004B67A7">
              <w:t xml:space="preserve"> </w:t>
            </w:r>
            <w:r w:rsidR="00C06B1D" w:rsidRPr="00F91E43">
              <w:rPr>
                <w:b/>
                <w:bCs/>
                <w:color w:val="000000"/>
                <w:sz w:val="40"/>
                <w:szCs w:val="40"/>
              </w:rPr>
              <w:t xml:space="preserve"> </w:t>
            </w:r>
            <w:r w:rsidR="00C06B1D" w:rsidRPr="00C06B1D">
              <w:rPr>
                <w:b/>
                <w:bCs/>
                <w:i/>
                <w:iCs/>
                <w:szCs w:val="24"/>
              </w:rPr>
              <w:t>Supply and Delivery of Fixtures, Furniture and Equipment for the School of Medicine</w:t>
            </w:r>
            <w:r w:rsidR="00C06B1D" w:rsidRPr="00196CD1">
              <w:rPr>
                <w:b/>
                <w:bCs/>
                <w:i/>
                <w:iCs/>
                <w:szCs w:val="24"/>
              </w:rPr>
              <w:t xml:space="preserve"> </w:t>
            </w:r>
            <w:r w:rsidR="00FC320F" w:rsidRPr="00196CD1">
              <w:rPr>
                <w:b/>
                <w:bCs/>
                <w:i/>
                <w:iCs/>
                <w:szCs w:val="24"/>
              </w:rPr>
              <w:t xml:space="preserve"> </w:t>
            </w:r>
            <w:r w:rsidR="00BD1353" w:rsidRPr="00196CD1">
              <w:rPr>
                <w:b/>
                <w:bCs/>
                <w:i/>
                <w:iCs/>
                <w:szCs w:val="24"/>
              </w:rPr>
              <w:t xml:space="preserve"> </w:t>
            </w:r>
          </w:p>
          <w:p w:rsidR="00552326" w:rsidRPr="008B66E1" w:rsidRDefault="00552326" w:rsidP="004106EF">
            <w:pPr>
              <w:tabs>
                <w:tab w:val="right" w:pos="7272"/>
              </w:tabs>
              <w:spacing w:before="60" w:after="60"/>
              <w:rPr>
                <w:b/>
                <w:bCs/>
                <w:i/>
                <w:iCs/>
              </w:rPr>
            </w:pPr>
            <w:r w:rsidRPr="008B66E1">
              <w:t>The identification number</w:t>
            </w:r>
            <w:r w:rsidRPr="008B66E1">
              <w:rPr>
                <w:i/>
              </w:rPr>
              <w:t xml:space="preserve"> </w:t>
            </w:r>
            <w:r w:rsidRPr="008B66E1">
              <w:t>of the ICB is</w:t>
            </w:r>
            <w:r w:rsidR="003A701A">
              <w:t>:</w:t>
            </w:r>
            <w:r w:rsidR="003A701A" w:rsidRPr="003A701A">
              <w:rPr>
                <w:b/>
                <w:bCs/>
              </w:rPr>
              <w:t xml:space="preserve"> </w:t>
            </w:r>
            <w:r w:rsidR="008B1FAD">
              <w:rPr>
                <w:b/>
                <w:bCs/>
              </w:rPr>
              <w:t>(IUL)13-K/13/2018/</w:t>
            </w:r>
            <w:r w:rsidR="00C06B1D">
              <w:rPr>
                <w:b/>
                <w:bCs/>
              </w:rPr>
              <w:t>1</w:t>
            </w:r>
            <w:r w:rsidR="004106EF">
              <w:rPr>
                <w:b/>
                <w:bCs/>
              </w:rPr>
              <w:t>26</w:t>
            </w:r>
          </w:p>
          <w:p w:rsidR="00552326" w:rsidRPr="008B66E1" w:rsidRDefault="00552326" w:rsidP="00C06B1D">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 xml:space="preserve">comprising this </w:t>
            </w:r>
            <w:r w:rsidR="00C06B1D">
              <w:t>NCB</w:t>
            </w:r>
            <w:r w:rsidRPr="008B66E1">
              <w:t xml:space="preserve"> is:</w:t>
            </w:r>
            <w:r w:rsidRPr="008B66E1">
              <w:rPr>
                <w:b/>
              </w:rPr>
              <w:t xml:space="preserve"> </w:t>
            </w:r>
            <w:r w:rsidR="008B1FAD">
              <w:rPr>
                <w:b/>
                <w:bCs/>
                <w:color w:val="FF0000"/>
              </w:rPr>
              <w:t xml:space="preserve"> N/A</w:t>
            </w:r>
          </w:p>
        </w:tc>
      </w:tr>
      <w:tr w:rsidR="00552326" w:rsidRPr="008B66E1" w:rsidTr="00A00C63">
        <w:trPr>
          <w:cantSplit/>
        </w:trPr>
        <w:tc>
          <w:tcPr>
            <w:tcW w:w="1620" w:type="dxa"/>
            <w:tcBorders>
              <w:top w:val="single" w:sz="12" w:space="0" w:color="000000"/>
              <w:bottom w:val="nil"/>
            </w:tcBorders>
          </w:tcPr>
          <w:p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rsidTr="00A00C63">
        <w:tblPrEx>
          <w:tblBorders>
            <w:insideH w:val="single" w:sz="8" w:space="0" w:color="000000"/>
          </w:tblBorders>
        </w:tblPrEx>
        <w:tc>
          <w:tcPr>
            <w:tcW w:w="1620" w:type="dxa"/>
          </w:tcPr>
          <w:p w:rsidR="00552326" w:rsidRPr="00F96083" w:rsidRDefault="00552326" w:rsidP="00A00C63">
            <w:pPr>
              <w:spacing w:before="120"/>
              <w:rPr>
                <w:b/>
                <w:bCs/>
                <w:szCs w:val="24"/>
              </w:rPr>
            </w:pPr>
          </w:p>
        </w:tc>
        <w:tc>
          <w:tcPr>
            <w:tcW w:w="7470" w:type="dxa"/>
          </w:tcPr>
          <w:p w:rsidR="00552326" w:rsidRPr="008B66E1" w:rsidRDefault="00552326" w:rsidP="00A00C63">
            <w:pPr>
              <w:spacing w:before="120" w:after="120"/>
              <w:jc w:val="center"/>
              <w:rPr>
                <w:b/>
                <w:bCs/>
                <w:sz w:val="28"/>
              </w:rPr>
            </w:pPr>
            <w:bookmarkStart w:id="318" w:name="_Toc505659530"/>
            <w:bookmarkStart w:id="319" w:name="_Toc506185678"/>
            <w:r w:rsidRPr="008B66E1">
              <w:rPr>
                <w:b/>
                <w:bCs/>
                <w:sz w:val="28"/>
              </w:rPr>
              <w:t>B. Contents of Bidding Document</w:t>
            </w:r>
            <w:bookmarkEnd w:id="318"/>
            <w:bookmarkEnd w:id="319"/>
            <w:r w:rsidRPr="008B66E1">
              <w:rPr>
                <w:b/>
                <w:bCs/>
                <w:sz w:val="28"/>
              </w:rPr>
              <w:t>s</w:t>
            </w:r>
          </w:p>
        </w:tc>
      </w:tr>
      <w:tr w:rsidR="00552326" w:rsidRPr="008B66E1" w:rsidTr="00A00C63">
        <w:tblPrEx>
          <w:tblBorders>
            <w:insideH w:val="single" w:sz="8" w:space="0" w:color="000000"/>
          </w:tblBorders>
        </w:tblPrEx>
        <w:tc>
          <w:tcPr>
            <w:tcW w:w="1620" w:type="dxa"/>
          </w:tcPr>
          <w:p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rsidR="008B5383" w:rsidRDefault="008B5383" w:rsidP="003A701A">
            <w:pPr>
              <w:tabs>
                <w:tab w:val="right" w:pos="7254"/>
              </w:tabs>
              <w:spacing w:before="160" w:after="160" w:line="276" w:lineRule="auto"/>
              <w:rPr>
                <w:sz w:val="22"/>
                <w:szCs w:val="22"/>
              </w:rPr>
            </w:pPr>
          </w:p>
          <w:p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rsidR="003A701A" w:rsidRPr="001334B4" w:rsidRDefault="004B67A7" w:rsidP="003A701A">
            <w:pPr>
              <w:pStyle w:val="Default"/>
              <w:ind w:left="720"/>
              <w:rPr>
                <w:bCs/>
                <w:color w:val="auto"/>
                <w:szCs w:val="20"/>
                <w:lang w:val="en-GB"/>
              </w:rPr>
            </w:pPr>
            <w:r w:rsidRPr="001334B4">
              <w:rPr>
                <w:bCs/>
                <w:color w:val="auto"/>
                <w:szCs w:val="20"/>
                <w:lang w:val="en-GB"/>
              </w:rPr>
              <w:t xml:space="preserve">Aminath </w:t>
            </w:r>
            <w:proofErr w:type="spellStart"/>
            <w:r w:rsidRPr="001334B4">
              <w:rPr>
                <w:bCs/>
                <w:color w:val="auto"/>
                <w:szCs w:val="20"/>
                <w:lang w:val="en-GB"/>
              </w:rPr>
              <w:t>Naheen</w:t>
            </w:r>
            <w:proofErr w:type="spellEnd"/>
            <w:r w:rsidRPr="001334B4">
              <w:rPr>
                <w:bCs/>
                <w:color w:val="auto"/>
                <w:szCs w:val="20"/>
                <w:lang w:val="en-GB"/>
              </w:rPr>
              <w:t xml:space="preserve"> Ahmed</w:t>
            </w:r>
          </w:p>
          <w:p w:rsidR="003A701A" w:rsidRPr="001334B4" w:rsidRDefault="004B67A7" w:rsidP="003A701A">
            <w:pPr>
              <w:pStyle w:val="Default"/>
              <w:ind w:left="720"/>
              <w:rPr>
                <w:bCs/>
                <w:color w:val="auto"/>
                <w:szCs w:val="20"/>
                <w:lang w:val="en-GB"/>
              </w:rPr>
            </w:pPr>
            <w:r w:rsidRPr="001334B4">
              <w:rPr>
                <w:bCs/>
                <w:color w:val="auto"/>
                <w:szCs w:val="20"/>
                <w:lang w:val="en-GB"/>
              </w:rPr>
              <w:t>Assistant Procurement Executive</w:t>
            </w:r>
          </w:p>
          <w:p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rsidR="003A701A" w:rsidRPr="001334B4" w:rsidRDefault="003A701A" w:rsidP="003A701A">
            <w:pPr>
              <w:pStyle w:val="Default"/>
              <w:ind w:left="720"/>
              <w:rPr>
                <w:bCs/>
                <w:color w:val="auto"/>
                <w:szCs w:val="20"/>
                <w:lang w:val="en-GB"/>
              </w:rPr>
            </w:pPr>
            <w:r w:rsidRPr="001334B4">
              <w:rPr>
                <w:bCs/>
                <w:color w:val="auto"/>
                <w:szCs w:val="20"/>
                <w:lang w:val="en-GB"/>
              </w:rPr>
              <w:t>Ministry of Finance and Treasury</w:t>
            </w:r>
          </w:p>
          <w:p w:rsidR="003A701A" w:rsidRPr="001334B4" w:rsidRDefault="003A701A" w:rsidP="003A701A">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rsidR="003A701A" w:rsidRPr="001334B4" w:rsidRDefault="003A701A" w:rsidP="008B5383">
            <w:pPr>
              <w:pStyle w:val="Default"/>
              <w:ind w:left="720"/>
              <w:rPr>
                <w:bCs/>
                <w:color w:val="auto"/>
                <w:szCs w:val="20"/>
                <w:lang w:val="en-GB"/>
              </w:rPr>
            </w:pPr>
            <w:r w:rsidRPr="001334B4">
              <w:rPr>
                <w:bCs/>
                <w:color w:val="auto"/>
                <w:szCs w:val="20"/>
                <w:lang w:val="en-GB"/>
              </w:rPr>
              <w:t>Tel: (960) 334 9</w:t>
            </w:r>
            <w:r w:rsidR="008B5383">
              <w:rPr>
                <w:bCs/>
                <w:color w:val="auto"/>
                <w:szCs w:val="20"/>
                <w:lang w:val="en-GB"/>
              </w:rPr>
              <w:t>191</w:t>
            </w:r>
            <w:r w:rsidRPr="001334B4">
              <w:rPr>
                <w:bCs/>
                <w:color w:val="auto"/>
                <w:szCs w:val="20"/>
                <w:lang w:val="en-GB"/>
              </w:rPr>
              <w:t xml:space="preserve">, (960) </w:t>
            </w:r>
            <w:r w:rsidRPr="001334B4">
              <w:rPr>
                <w:bCs/>
                <w:szCs w:val="20"/>
                <w:lang w:val="en-GB"/>
              </w:rPr>
              <w:t>334 9106</w:t>
            </w:r>
          </w:p>
          <w:p w:rsidR="003A701A" w:rsidRPr="001334B4" w:rsidRDefault="003A701A" w:rsidP="00C06B1D">
            <w:pPr>
              <w:pStyle w:val="BodyText"/>
              <w:tabs>
                <w:tab w:val="left" w:pos="3346"/>
                <w:tab w:val="right" w:pos="7306"/>
              </w:tabs>
              <w:rPr>
                <w:bCs/>
                <w:color w:val="FF0000"/>
              </w:rPr>
            </w:pPr>
            <w:r w:rsidRPr="001334B4">
              <w:rPr>
                <w:bCs/>
              </w:rPr>
              <w:lastRenderedPageBreak/>
              <w:t xml:space="preserve">            E-mail: </w:t>
            </w:r>
            <w:hyperlink r:id="rId19" w:history="1">
              <w:r w:rsidR="00C06B1D" w:rsidRPr="00D25FDF">
                <w:rPr>
                  <w:rStyle w:val="Hyperlink"/>
                  <w:lang w:val="it-IT"/>
                </w:rPr>
                <w:t>aminath.naaheen@finance.gov.mv</w:t>
              </w:r>
            </w:hyperlink>
          </w:p>
          <w:p w:rsidR="003A701A" w:rsidRPr="000A360D" w:rsidRDefault="003A701A" w:rsidP="003A701A">
            <w:pPr>
              <w:pStyle w:val="BodyText"/>
              <w:tabs>
                <w:tab w:val="left" w:pos="1521"/>
              </w:tabs>
              <w:rPr>
                <w:color w:val="FF0000"/>
                <w:lang w:val="it-IT"/>
              </w:rPr>
            </w:pPr>
            <w:r w:rsidRPr="001334B4">
              <w:rPr>
                <w:color w:val="FF0000"/>
                <w:lang w:val="it-IT"/>
              </w:rPr>
              <w:t xml:space="preserve">                             </w:t>
            </w:r>
            <w:r w:rsidRPr="001334B4">
              <w:rPr>
                <w:lang w:val="it-IT"/>
              </w:rPr>
              <w:t>tender@finance.gov.mv</w:t>
            </w:r>
            <w:r w:rsidR="00FB29EF">
              <w:fldChar w:fldCharType="begin"/>
            </w:r>
            <w:r w:rsidR="00FB29EF">
              <w:instrText xml:space="preserve"> HYPERLINK "mailto:project.officer@finance.gov.mv" </w:instrText>
            </w:r>
            <w:r w:rsidR="00FB29EF">
              <w:fldChar w:fldCharType="end"/>
            </w:r>
          </w:p>
          <w:p w:rsidR="003A701A" w:rsidRPr="004A50A8" w:rsidRDefault="003A701A" w:rsidP="003A701A">
            <w:pPr>
              <w:pStyle w:val="BodyText"/>
              <w:tabs>
                <w:tab w:val="left" w:pos="1521"/>
              </w:tabs>
              <w:rPr>
                <w:lang w:val="it-IT"/>
              </w:rPr>
            </w:pPr>
            <w:r w:rsidRPr="004A50A8">
              <w:rPr>
                <w:lang w:val="it-IT"/>
              </w:rPr>
              <w:tab/>
            </w:r>
          </w:p>
          <w:p w:rsidR="007230E5" w:rsidRPr="007230E5" w:rsidRDefault="003A701A" w:rsidP="004106EF">
            <w:pPr>
              <w:tabs>
                <w:tab w:val="right" w:pos="7254"/>
              </w:tabs>
              <w:rPr>
                <w:rFonts w:cs="MV Boli"/>
                <w:b/>
                <w:bCs/>
                <w:i/>
                <w:sz w:val="22"/>
                <w:szCs w:val="22"/>
                <w:lang w:bidi="dv-MV"/>
              </w:rPr>
            </w:pPr>
            <w:r w:rsidRPr="004A50A8">
              <w:rPr>
                <w:sz w:val="22"/>
                <w:szCs w:val="22"/>
              </w:rPr>
              <w:t xml:space="preserve">Requests for </w:t>
            </w:r>
            <w:r w:rsidR="008B5383">
              <w:rPr>
                <w:b/>
                <w:bCs/>
                <w:color w:val="FF0000"/>
                <w:sz w:val="22"/>
                <w:szCs w:val="22"/>
              </w:rPr>
              <w:t>C</w:t>
            </w:r>
            <w:r w:rsidRPr="00AF4D3A">
              <w:rPr>
                <w:b/>
                <w:bCs/>
                <w:color w:val="FF0000"/>
                <w:sz w:val="22"/>
                <w:szCs w:val="22"/>
              </w:rPr>
              <w:t>larification</w:t>
            </w:r>
            <w:r w:rsidRPr="004A50A8">
              <w:rPr>
                <w:sz w:val="22"/>
                <w:szCs w:val="22"/>
              </w:rPr>
              <w:t xml:space="preserve"> should be received by the Employer no later than: </w:t>
            </w:r>
            <w:r w:rsidR="004106EF">
              <w:rPr>
                <w:b/>
                <w:bCs/>
                <w:color w:val="FF0000"/>
                <w:sz w:val="22"/>
                <w:szCs w:val="22"/>
              </w:rPr>
              <w:t>5</w:t>
            </w:r>
            <w:r w:rsidR="004106EF" w:rsidRPr="004106EF">
              <w:rPr>
                <w:b/>
                <w:bCs/>
                <w:color w:val="FF0000"/>
                <w:sz w:val="22"/>
                <w:szCs w:val="22"/>
                <w:vertAlign w:val="superscript"/>
              </w:rPr>
              <w:t>TH</w:t>
            </w:r>
            <w:r w:rsidR="004106EF">
              <w:rPr>
                <w:b/>
                <w:bCs/>
                <w:color w:val="FF0000"/>
                <w:sz w:val="22"/>
                <w:szCs w:val="22"/>
              </w:rPr>
              <w:t xml:space="preserve"> July</w:t>
            </w:r>
            <w:r w:rsidRPr="005169CE">
              <w:rPr>
                <w:b/>
                <w:bCs/>
                <w:color w:val="FF0000"/>
                <w:sz w:val="22"/>
                <w:szCs w:val="22"/>
              </w:rPr>
              <w:t xml:space="preserve">  201</w:t>
            </w:r>
            <w:r w:rsidR="001334B4" w:rsidRPr="005169CE">
              <w:rPr>
                <w:b/>
                <w:bCs/>
                <w:color w:val="FF0000"/>
                <w:sz w:val="22"/>
                <w:szCs w:val="22"/>
              </w:rPr>
              <w:t>8</w:t>
            </w:r>
            <w:r w:rsidRPr="005169CE">
              <w:rPr>
                <w:b/>
                <w:bCs/>
                <w:color w:val="FF0000"/>
                <w:sz w:val="22"/>
                <w:szCs w:val="22"/>
              </w:rPr>
              <w:t xml:space="preserve"> 1</w:t>
            </w:r>
            <w:r w:rsidR="008B1FAD">
              <w:rPr>
                <w:b/>
                <w:bCs/>
                <w:color w:val="FF0000"/>
                <w:sz w:val="22"/>
                <w:szCs w:val="22"/>
              </w:rPr>
              <w:t>4</w:t>
            </w:r>
            <w:r w:rsidRPr="005169CE">
              <w:rPr>
                <w:b/>
                <w:bCs/>
                <w:color w:val="FF0000"/>
                <w:sz w:val="22"/>
                <w:szCs w:val="22"/>
              </w:rPr>
              <w:t>:</w:t>
            </w:r>
            <w:r w:rsidR="001334B4" w:rsidRPr="005169CE">
              <w:rPr>
                <w:b/>
                <w:bCs/>
                <w:color w:val="FF0000"/>
                <w:sz w:val="22"/>
                <w:szCs w:val="22"/>
              </w:rPr>
              <w:t>0</w:t>
            </w:r>
            <w:r w:rsidRPr="005169CE">
              <w:rPr>
                <w:b/>
                <w:bCs/>
                <w:color w:val="FF0000"/>
                <w:sz w:val="22"/>
                <w:szCs w:val="22"/>
              </w:rPr>
              <w:t xml:space="preserve">0 </w:t>
            </w:r>
            <w:proofErr w:type="spellStart"/>
            <w:r w:rsidRPr="005169CE">
              <w:rPr>
                <w:b/>
                <w:bCs/>
                <w:color w:val="FF0000"/>
                <w:sz w:val="22"/>
                <w:szCs w:val="22"/>
              </w:rPr>
              <w:t>hrs</w:t>
            </w:r>
            <w:proofErr w:type="spellEnd"/>
            <w:r w:rsidRPr="005169CE">
              <w:rPr>
                <w:color w:val="FF0000"/>
                <w:sz w:val="22"/>
                <w:szCs w:val="22"/>
              </w:rPr>
              <w:t xml:space="preserve"> </w:t>
            </w:r>
          </w:p>
        </w:tc>
      </w:tr>
      <w:tr w:rsidR="00552326" w:rsidRPr="008B66E1" w:rsidTr="00A00C63">
        <w:tblPrEx>
          <w:tblBorders>
            <w:insideH w:val="single" w:sz="8" w:space="0" w:color="000000"/>
          </w:tblBorders>
        </w:tblPrEx>
        <w:tc>
          <w:tcPr>
            <w:tcW w:w="1620" w:type="dxa"/>
          </w:tcPr>
          <w:p w:rsidR="00552326" w:rsidRPr="008B66E1" w:rsidRDefault="00552326" w:rsidP="00A00C63">
            <w:pPr>
              <w:spacing w:before="120"/>
              <w:ind w:left="227"/>
              <w:rPr>
                <w:b/>
                <w:bCs/>
              </w:rPr>
            </w:pPr>
          </w:p>
        </w:tc>
        <w:tc>
          <w:tcPr>
            <w:tcW w:w="7470" w:type="dxa"/>
          </w:tcPr>
          <w:p w:rsidR="00552326" w:rsidRPr="008B66E1" w:rsidRDefault="00552326" w:rsidP="00A00C63">
            <w:pPr>
              <w:spacing w:before="120" w:after="120"/>
              <w:jc w:val="center"/>
              <w:rPr>
                <w:b/>
                <w:bCs/>
                <w:sz w:val="28"/>
              </w:rPr>
            </w:pPr>
            <w:bookmarkStart w:id="320" w:name="_Toc505659531"/>
            <w:bookmarkStart w:id="321" w:name="_Toc506185679"/>
            <w:r w:rsidRPr="008B66E1">
              <w:rPr>
                <w:b/>
                <w:bCs/>
                <w:sz w:val="28"/>
              </w:rPr>
              <w:t>C. Preparation of Bids</w:t>
            </w:r>
            <w:bookmarkEnd w:id="320"/>
            <w:bookmarkEnd w:id="321"/>
          </w:p>
        </w:tc>
      </w:tr>
      <w:tr w:rsidR="007230E5" w:rsidRPr="008B66E1" w:rsidTr="00A00C63">
        <w:tblPrEx>
          <w:tblBorders>
            <w:insideH w:val="single" w:sz="8" w:space="0" w:color="000000"/>
          </w:tblBorders>
        </w:tblPrEx>
        <w:trPr>
          <w:trHeight w:val="565"/>
        </w:trPr>
        <w:tc>
          <w:tcPr>
            <w:tcW w:w="1620" w:type="dxa"/>
          </w:tcPr>
          <w:p w:rsidR="007230E5" w:rsidRPr="00927B9F" w:rsidRDefault="007230E5" w:rsidP="00A00C63">
            <w:pPr>
              <w:spacing w:before="120"/>
              <w:rPr>
                <w:b/>
                <w:bCs/>
                <w:sz w:val="22"/>
                <w:szCs w:val="22"/>
              </w:rPr>
            </w:pPr>
            <w:r w:rsidRPr="00927B9F">
              <w:rPr>
                <w:b/>
                <w:bCs/>
                <w:sz w:val="22"/>
                <w:szCs w:val="22"/>
              </w:rPr>
              <w:t>ITT 10.1</w:t>
            </w:r>
          </w:p>
        </w:tc>
        <w:tc>
          <w:tcPr>
            <w:tcW w:w="7470" w:type="dxa"/>
          </w:tcPr>
          <w:p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rsidTr="00A00C63">
        <w:tblPrEx>
          <w:tblBorders>
            <w:insideH w:val="single" w:sz="8" w:space="0" w:color="000000"/>
          </w:tblBorders>
        </w:tblPrEx>
        <w:tc>
          <w:tcPr>
            <w:tcW w:w="1620" w:type="dxa"/>
          </w:tcPr>
          <w:p w:rsidR="007230E5" w:rsidRPr="00927B9F" w:rsidRDefault="007230E5" w:rsidP="00A00C63">
            <w:pPr>
              <w:spacing w:before="120"/>
              <w:rPr>
                <w:b/>
                <w:bCs/>
                <w:sz w:val="22"/>
                <w:szCs w:val="22"/>
              </w:rPr>
            </w:pPr>
            <w:r w:rsidRPr="00927B9F">
              <w:rPr>
                <w:b/>
                <w:bCs/>
                <w:sz w:val="22"/>
                <w:szCs w:val="22"/>
              </w:rPr>
              <w:t>ITT 11.1 (h)</w:t>
            </w:r>
          </w:p>
        </w:tc>
        <w:tc>
          <w:tcPr>
            <w:tcW w:w="7470" w:type="dxa"/>
          </w:tcPr>
          <w:p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rsidR="002B7D2E" w:rsidRPr="002B7D2E" w:rsidRDefault="002B7D2E" w:rsidP="002B7D2E">
            <w:pPr>
              <w:ind w:left="252"/>
              <w:rPr>
                <w:szCs w:val="24"/>
              </w:rPr>
            </w:pPr>
            <w:r w:rsidRPr="002B7D2E">
              <w:rPr>
                <w:szCs w:val="24"/>
              </w:rPr>
              <w:t>International Bidders shall be required to submit the Tax Clearance Certificate, if they have already completed or are currently engaged in any work in Maldives.</w:t>
            </w:r>
          </w:p>
          <w:p w:rsidR="00FC1B21" w:rsidRPr="00945E00" w:rsidRDefault="00FC1B21" w:rsidP="00FC1B21">
            <w:pPr>
              <w:pStyle w:val="ListParagraph"/>
              <w:tabs>
                <w:tab w:val="right" w:pos="682"/>
                <w:tab w:val="right" w:pos="1249"/>
              </w:tabs>
              <w:spacing w:before="120" w:after="120"/>
              <w:ind w:left="252"/>
              <w:rPr>
                <w:szCs w:val="24"/>
              </w:rPr>
            </w:pPr>
          </w:p>
        </w:tc>
      </w:tr>
      <w:tr w:rsidR="007230E5" w:rsidRPr="008B66E1" w:rsidTr="00A00C63">
        <w:tblPrEx>
          <w:tblBorders>
            <w:insideH w:val="single" w:sz="8" w:space="0" w:color="000000"/>
          </w:tblBorders>
        </w:tblPrEx>
        <w:tc>
          <w:tcPr>
            <w:tcW w:w="1620" w:type="dxa"/>
            <w:vAlign w:val="center"/>
          </w:tcPr>
          <w:p w:rsidR="007230E5" w:rsidRPr="00927B9F" w:rsidRDefault="007230E5" w:rsidP="00A00C63">
            <w:pPr>
              <w:spacing w:before="120" w:after="120"/>
              <w:rPr>
                <w:b/>
                <w:bCs/>
                <w:sz w:val="22"/>
                <w:szCs w:val="22"/>
              </w:rPr>
            </w:pPr>
            <w:r w:rsidRPr="00927B9F">
              <w:rPr>
                <w:b/>
                <w:bCs/>
                <w:sz w:val="22"/>
                <w:szCs w:val="22"/>
              </w:rPr>
              <w:t>ITT 13.1</w:t>
            </w:r>
          </w:p>
        </w:tc>
        <w:tc>
          <w:tcPr>
            <w:tcW w:w="7470" w:type="dxa"/>
          </w:tcPr>
          <w:p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rsidTr="00A00C63">
        <w:tblPrEx>
          <w:tblBorders>
            <w:insideH w:val="single" w:sz="8" w:space="0" w:color="000000"/>
          </w:tblBorders>
          <w:tblCellMar>
            <w:left w:w="103" w:type="dxa"/>
            <w:right w:w="103" w:type="dxa"/>
          </w:tblCellMar>
        </w:tblPrEx>
        <w:tc>
          <w:tcPr>
            <w:tcW w:w="1620" w:type="dxa"/>
          </w:tcPr>
          <w:p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rsidTr="00A00C63">
        <w:tblPrEx>
          <w:tblBorders>
            <w:insideH w:val="single" w:sz="8" w:space="0" w:color="000000"/>
          </w:tblBorders>
          <w:tblCellMar>
            <w:left w:w="103" w:type="dxa"/>
            <w:right w:w="103" w:type="dxa"/>
          </w:tblCellMar>
        </w:tblPrEx>
        <w:trPr>
          <w:trHeight w:val="556"/>
        </w:trPr>
        <w:tc>
          <w:tcPr>
            <w:tcW w:w="1620" w:type="dxa"/>
          </w:tcPr>
          <w:p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rsidR="00C338C3" w:rsidRPr="00945E00" w:rsidRDefault="00C338C3" w:rsidP="008B1FAD">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Pr="00945E00">
              <w:rPr>
                <w:rFonts w:ascii="Times New Roman" w:hAnsi="Times New Roman"/>
                <w:b/>
                <w:bCs/>
                <w:szCs w:val="24"/>
              </w:rPr>
              <w:t>As mentioned in the delivery schedule</w:t>
            </w:r>
            <w:r w:rsidR="001334B4">
              <w:rPr>
                <w:rFonts w:ascii="Times New Roman" w:hAnsi="Times New Roman"/>
                <w:b/>
                <w:bCs/>
                <w:szCs w:val="24"/>
              </w:rPr>
              <w:t xml:space="preserve"> </w:t>
            </w:r>
          </w:p>
        </w:tc>
      </w:tr>
      <w:tr w:rsidR="0091619A" w:rsidRPr="008B66E1" w:rsidTr="00A00C63">
        <w:tblPrEx>
          <w:tblBorders>
            <w:insideH w:val="single" w:sz="8" w:space="0" w:color="000000"/>
          </w:tblBorders>
          <w:tblCellMar>
            <w:left w:w="103" w:type="dxa"/>
            <w:right w:w="103" w:type="dxa"/>
          </w:tblCellMar>
        </w:tblPrEx>
        <w:trPr>
          <w:trHeight w:val="556"/>
        </w:trPr>
        <w:tc>
          <w:tcPr>
            <w:tcW w:w="1620" w:type="dxa"/>
          </w:tcPr>
          <w:p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rsidTr="00A00C63">
        <w:tblPrEx>
          <w:tblBorders>
            <w:insideH w:val="single" w:sz="8" w:space="0" w:color="000000"/>
          </w:tblBorders>
          <w:tblCellMar>
            <w:left w:w="103" w:type="dxa"/>
            <w:right w:w="103" w:type="dxa"/>
          </w:tblCellMar>
        </w:tblPrEx>
        <w:trPr>
          <w:trHeight w:val="556"/>
        </w:trPr>
        <w:tc>
          <w:tcPr>
            <w:tcW w:w="1620" w:type="dxa"/>
          </w:tcPr>
          <w:p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rsidR="00C338C3" w:rsidRPr="00945E00" w:rsidRDefault="00C338C3" w:rsidP="007225DA">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“Final destination”: </w:t>
            </w:r>
            <w:proofErr w:type="spellStart"/>
            <w:r w:rsidR="007225DA">
              <w:rPr>
                <w:rFonts w:ascii="Times New Roman" w:hAnsi="Times New Roman"/>
                <w:b/>
                <w:bCs/>
                <w:szCs w:val="24"/>
              </w:rPr>
              <w:t>Dharumavantha</w:t>
            </w:r>
            <w:proofErr w:type="spellEnd"/>
            <w:r w:rsidR="007225DA">
              <w:rPr>
                <w:rFonts w:ascii="Times New Roman" w:hAnsi="Times New Roman"/>
                <w:b/>
                <w:bCs/>
                <w:szCs w:val="24"/>
              </w:rPr>
              <w:t xml:space="preserve"> Hospital, Male’</w:t>
            </w:r>
            <w:r w:rsidR="001334B4">
              <w:rPr>
                <w:rFonts w:ascii="Times New Roman" w:hAnsi="Times New Roman"/>
                <w:b/>
                <w:bCs/>
                <w:szCs w:val="24"/>
              </w:rPr>
              <w:t xml:space="preserve"> </w:t>
            </w:r>
          </w:p>
        </w:tc>
      </w:tr>
      <w:tr w:rsidR="00C338C3" w:rsidRPr="008B66E1" w:rsidTr="00A00C63">
        <w:tblPrEx>
          <w:tblBorders>
            <w:insideH w:val="single" w:sz="8" w:space="0" w:color="000000"/>
          </w:tblBorders>
        </w:tblPrEx>
        <w:tc>
          <w:tcPr>
            <w:tcW w:w="1620" w:type="dxa"/>
          </w:tcPr>
          <w:p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rsidTr="00A00C63">
        <w:tblPrEx>
          <w:tblBorders>
            <w:insideH w:val="single" w:sz="8" w:space="0" w:color="000000"/>
          </w:tblBorders>
        </w:tblPrEx>
        <w:tc>
          <w:tcPr>
            <w:tcW w:w="1620" w:type="dxa"/>
          </w:tcPr>
          <w:p w:rsidR="00C338C3" w:rsidRPr="008B66E1" w:rsidRDefault="00C338C3" w:rsidP="00A00C63">
            <w:pPr>
              <w:spacing w:before="120" w:after="80"/>
              <w:rPr>
                <w:b/>
                <w:bCs/>
              </w:rPr>
            </w:pPr>
            <w:r w:rsidRPr="008B66E1">
              <w:rPr>
                <w:b/>
                <w:bCs/>
              </w:rPr>
              <w:t>IT</w:t>
            </w:r>
            <w:r>
              <w:rPr>
                <w:b/>
                <w:bCs/>
              </w:rPr>
              <w:t>T</w:t>
            </w:r>
            <w:r w:rsidRPr="008B66E1">
              <w:rPr>
                <w:b/>
                <w:bCs/>
              </w:rPr>
              <w:t xml:space="preserve"> 14.8 </w:t>
            </w:r>
          </w:p>
        </w:tc>
        <w:tc>
          <w:tcPr>
            <w:tcW w:w="7470" w:type="dxa"/>
          </w:tcPr>
          <w:p w:rsidR="00C338C3" w:rsidRPr="00945E00" w:rsidRDefault="00C338C3" w:rsidP="00267398">
            <w:pPr>
              <w:tabs>
                <w:tab w:val="right" w:pos="7254"/>
              </w:tabs>
              <w:spacing w:before="120" w:after="120"/>
              <w:jc w:val="both"/>
              <w:rPr>
                <w:szCs w:val="24"/>
              </w:rPr>
            </w:pPr>
            <w:r w:rsidRPr="00945E00">
              <w:rPr>
                <w:szCs w:val="24"/>
              </w:rPr>
              <w:t xml:space="preserve">Prices quoted for each lot or item shall correspond at least to </w:t>
            </w:r>
            <w:r w:rsidR="00267398" w:rsidRPr="00267398">
              <w:rPr>
                <w:szCs w:val="24"/>
              </w:rPr>
              <w:t>100</w:t>
            </w:r>
            <w:r w:rsidRPr="00267398">
              <w:rPr>
                <w:szCs w:val="24"/>
              </w:rPr>
              <w:t>%</w:t>
            </w:r>
            <w:r w:rsidRPr="00945E00">
              <w:rPr>
                <w:szCs w:val="24"/>
              </w:rPr>
              <w:t xml:space="preserve"> of the items specified for each lot.</w:t>
            </w:r>
          </w:p>
          <w:p w:rsidR="00C338C3" w:rsidRPr="00945E00" w:rsidRDefault="00C338C3" w:rsidP="00267398">
            <w:pPr>
              <w:pStyle w:val="Sub-ClauseText"/>
              <w:tabs>
                <w:tab w:val="right" w:pos="7254"/>
              </w:tabs>
              <w:rPr>
                <w:spacing w:val="0"/>
                <w:szCs w:val="24"/>
              </w:rPr>
            </w:pPr>
            <w:r w:rsidRPr="00945E00">
              <w:rPr>
                <w:szCs w:val="24"/>
              </w:rPr>
              <w:t xml:space="preserve">Prices quoted for each item of a lot or item shall correspond at least to </w:t>
            </w:r>
            <w:r w:rsidR="00267398" w:rsidRPr="00267398">
              <w:rPr>
                <w:szCs w:val="24"/>
              </w:rPr>
              <w:t>100%</w:t>
            </w:r>
            <w:r w:rsidRPr="00945E00">
              <w:rPr>
                <w:szCs w:val="24"/>
              </w:rPr>
              <w:t xml:space="preserve"> of the quantities specified for this item of a lot.</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proofErr w:type="spellStart"/>
            <w:r w:rsidRPr="00C338C3">
              <w:rPr>
                <w:b/>
                <w:bCs/>
                <w:szCs w:val="24"/>
              </w:rPr>
              <w:t>Rufiya</w:t>
            </w:r>
            <w:proofErr w:type="spellEnd"/>
            <w:r w:rsidRPr="00C338C3">
              <w:rPr>
                <w:b/>
                <w:bCs/>
                <w:szCs w:val="24"/>
              </w:rPr>
              <w:t>.</w:t>
            </w:r>
            <w:r w:rsidRPr="00945E00">
              <w:rPr>
                <w:szCs w:val="24"/>
              </w:rPr>
              <w:t xml:space="preserve"> </w:t>
            </w:r>
          </w:p>
          <w:p w:rsidR="00C642E9" w:rsidRPr="00C642E9" w:rsidRDefault="00C642E9" w:rsidP="00C642E9">
            <w:pPr>
              <w:tabs>
                <w:tab w:val="right" w:pos="7254"/>
              </w:tabs>
              <w:spacing w:before="120" w:after="120"/>
              <w:rPr>
                <w:szCs w:val="24"/>
              </w:rPr>
            </w:pPr>
            <w:r>
              <w:rPr>
                <w:szCs w:val="24"/>
              </w:rPr>
              <w:lastRenderedPageBreak/>
              <w:t xml:space="preserve">The award of contract shall be in </w:t>
            </w:r>
            <w:r w:rsidRPr="00C642E9">
              <w:rPr>
                <w:b/>
                <w:bCs/>
                <w:szCs w:val="24"/>
              </w:rPr>
              <w:t xml:space="preserve">Maldivian </w:t>
            </w:r>
            <w:proofErr w:type="spellStart"/>
            <w:r w:rsidRPr="00C642E9">
              <w:rPr>
                <w:b/>
                <w:bCs/>
                <w:szCs w:val="24"/>
              </w:rPr>
              <w:t>Ruffiya</w:t>
            </w:r>
            <w:proofErr w:type="spellEnd"/>
            <w:r>
              <w:rPr>
                <w:b/>
                <w:bCs/>
                <w:szCs w:val="24"/>
              </w:rPr>
              <w:t xml:space="preserve"> </w:t>
            </w:r>
            <w:r>
              <w:rPr>
                <w:szCs w:val="24"/>
              </w:rPr>
              <w:t>for the bids quoted in other currencies.</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E3665F" w:rsidRDefault="00C338C3" w:rsidP="00A00C63">
            <w:pPr>
              <w:spacing w:before="120"/>
              <w:rPr>
                <w:b/>
                <w:bCs/>
                <w:szCs w:val="24"/>
              </w:rPr>
            </w:pPr>
            <w:r w:rsidRPr="00E3665F">
              <w:rPr>
                <w:b/>
                <w:bCs/>
                <w:szCs w:val="24"/>
              </w:rPr>
              <w:lastRenderedPageBreak/>
              <w:t>ITT 18.3</w:t>
            </w:r>
          </w:p>
        </w:tc>
        <w:tc>
          <w:tcPr>
            <w:tcW w:w="7470" w:type="dxa"/>
          </w:tcPr>
          <w:p w:rsidR="00C338C3" w:rsidRPr="008B66E1" w:rsidRDefault="00013F28" w:rsidP="00267398">
            <w:pPr>
              <w:tabs>
                <w:tab w:val="right" w:pos="7254"/>
              </w:tabs>
              <w:spacing w:before="120" w:after="120"/>
              <w:rPr>
                <w:rFonts w:cs="MV Boli"/>
                <w:lang w:bidi="dv-MV"/>
              </w:rPr>
            </w:pPr>
            <w:r>
              <w:t>N/A</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C338C3" w:rsidRDefault="00C338C3" w:rsidP="00A00C63">
            <w:pPr>
              <w:spacing w:before="120"/>
              <w:rPr>
                <w:b/>
                <w:bCs/>
                <w:szCs w:val="24"/>
              </w:rPr>
            </w:pPr>
            <w:r w:rsidRPr="00C338C3">
              <w:rPr>
                <w:b/>
                <w:bCs/>
                <w:szCs w:val="24"/>
              </w:rPr>
              <w:t>ITT 19.1 (a)</w:t>
            </w:r>
          </w:p>
        </w:tc>
        <w:tc>
          <w:tcPr>
            <w:tcW w:w="7470" w:type="dxa"/>
          </w:tcPr>
          <w:p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C338C3" w:rsidRDefault="00C338C3" w:rsidP="00A00C63">
            <w:pPr>
              <w:pStyle w:val="TOCNumber1"/>
            </w:pPr>
            <w:r w:rsidRPr="00C338C3">
              <w:t>ITT 19.1 (b)</w:t>
            </w:r>
          </w:p>
        </w:tc>
        <w:tc>
          <w:tcPr>
            <w:tcW w:w="7470" w:type="dxa"/>
          </w:tcPr>
          <w:p w:rsidR="00C338C3" w:rsidRPr="005419FA" w:rsidRDefault="00C338C3" w:rsidP="00E46547">
            <w:pPr>
              <w:tabs>
                <w:tab w:val="right" w:pos="7254"/>
              </w:tabs>
              <w:spacing w:before="120" w:after="120"/>
            </w:pPr>
            <w:r w:rsidRPr="005419FA">
              <w:t xml:space="preserve">After sales service is: </w:t>
            </w:r>
            <w:r w:rsidR="00E46547">
              <w:t>N/A</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E3665F" w:rsidRDefault="00C338C3" w:rsidP="00A00C63">
            <w:pPr>
              <w:spacing w:before="120"/>
              <w:rPr>
                <w:b/>
                <w:bCs/>
                <w:szCs w:val="24"/>
              </w:rPr>
            </w:pPr>
            <w:r w:rsidRPr="00E3665F">
              <w:rPr>
                <w:b/>
                <w:bCs/>
                <w:szCs w:val="24"/>
              </w:rPr>
              <w:t>ITT 20.1</w:t>
            </w:r>
          </w:p>
        </w:tc>
        <w:tc>
          <w:tcPr>
            <w:tcW w:w="7470" w:type="dxa"/>
          </w:tcPr>
          <w:p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E3665F" w:rsidRDefault="00C338C3" w:rsidP="00A00C63">
            <w:pPr>
              <w:spacing w:before="120"/>
              <w:rPr>
                <w:b/>
                <w:bCs/>
                <w:szCs w:val="24"/>
              </w:rPr>
            </w:pPr>
            <w:r w:rsidRPr="00E3665F">
              <w:rPr>
                <w:b/>
                <w:bCs/>
                <w:szCs w:val="24"/>
              </w:rPr>
              <w:t>ITT 21.1</w:t>
            </w:r>
          </w:p>
        </w:tc>
        <w:tc>
          <w:tcPr>
            <w:tcW w:w="7470" w:type="dxa"/>
          </w:tcPr>
          <w:p w:rsidR="00C338C3" w:rsidRPr="00945E00" w:rsidRDefault="00E81F1B" w:rsidP="008B5383">
            <w:pPr>
              <w:tabs>
                <w:tab w:val="right" w:pos="7254"/>
              </w:tabs>
              <w:spacing w:before="120" w:after="100"/>
              <w:jc w:val="both"/>
              <w:rPr>
                <w:szCs w:val="24"/>
              </w:rPr>
            </w:pPr>
            <w:r w:rsidRPr="00E81F1B">
              <w:rPr>
                <w:szCs w:val="24"/>
              </w:rPr>
              <w:t>The currency of the bid security shall be in Maldivian Rufiyaa. Bid Security shall be in the form of either a bank guarantee from a banking institution, or a bond issued by a surety or cashier’s check.</w:t>
            </w:r>
          </w:p>
        </w:tc>
      </w:tr>
      <w:tr w:rsidR="0022681F" w:rsidRPr="008B66E1" w:rsidTr="00A00C63">
        <w:tblPrEx>
          <w:tblBorders>
            <w:insideH w:val="single" w:sz="8" w:space="0" w:color="000000"/>
          </w:tblBorders>
        </w:tblPrEx>
        <w:tc>
          <w:tcPr>
            <w:tcW w:w="1620" w:type="dxa"/>
          </w:tcPr>
          <w:p w:rsidR="0022681F" w:rsidRPr="00E3665F" w:rsidRDefault="0022681F" w:rsidP="00A00C63">
            <w:pPr>
              <w:spacing w:before="120"/>
              <w:rPr>
                <w:b/>
                <w:bCs/>
                <w:szCs w:val="24"/>
              </w:rPr>
            </w:pPr>
            <w:r w:rsidRPr="00E3665F">
              <w:rPr>
                <w:b/>
                <w:bCs/>
                <w:szCs w:val="24"/>
              </w:rPr>
              <w:t>ITT 21.2</w:t>
            </w:r>
          </w:p>
        </w:tc>
        <w:tc>
          <w:tcPr>
            <w:tcW w:w="7470" w:type="dxa"/>
          </w:tcPr>
          <w:p w:rsidR="00912A74" w:rsidRDefault="00912A74" w:rsidP="008B5383">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sidR="00E46547">
              <w:rPr>
                <w:sz w:val="22"/>
                <w:szCs w:val="22"/>
              </w:rPr>
              <w:t xml:space="preserve"> </w:t>
            </w:r>
            <w:r w:rsidR="008B1FAD" w:rsidRPr="008B1FAD">
              <w:rPr>
                <w:color w:val="FF0000"/>
                <w:sz w:val="22"/>
                <w:szCs w:val="22"/>
              </w:rPr>
              <w:t xml:space="preserve">MVR </w:t>
            </w:r>
            <w:r w:rsidR="008B5383">
              <w:rPr>
                <w:color w:val="FF0000"/>
                <w:sz w:val="22"/>
                <w:szCs w:val="22"/>
              </w:rPr>
              <w:t>75</w:t>
            </w:r>
            <w:r w:rsidR="008B1FAD" w:rsidRPr="008B1FAD">
              <w:rPr>
                <w:color w:val="FF0000"/>
                <w:sz w:val="22"/>
                <w:szCs w:val="22"/>
              </w:rPr>
              <w:t>,000.00</w:t>
            </w:r>
          </w:p>
          <w:p w:rsidR="00912A74" w:rsidRPr="009E5D35" w:rsidRDefault="00912A74" w:rsidP="00912A74">
            <w:pPr>
              <w:tabs>
                <w:tab w:val="left" w:pos="-1440"/>
                <w:tab w:val="left" w:pos="-720"/>
                <w:tab w:val="left" w:pos="0"/>
                <w:tab w:val="left" w:pos="371"/>
                <w:tab w:val="left" w:pos="742"/>
                <w:tab w:val="left" w:pos="1138"/>
                <w:tab w:val="center" w:pos="8657"/>
              </w:tabs>
              <w:suppressAutoHyphens/>
              <w:spacing w:line="288" w:lineRule="auto"/>
              <w:rPr>
                <w:sz w:val="4"/>
                <w:szCs w:val="4"/>
              </w:rPr>
            </w:pPr>
          </w:p>
          <w:p w:rsidR="0022681F" w:rsidRPr="00E3665F" w:rsidRDefault="00912A74" w:rsidP="00912A74">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rsidTr="00A00C63">
        <w:tblPrEx>
          <w:tblBorders>
            <w:insideH w:val="single" w:sz="8" w:space="0" w:color="000000"/>
          </w:tblBorders>
        </w:tblPrEx>
        <w:tc>
          <w:tcPr>
            <w:tcW w:w="1620" w:type="dxa"/>
          </w:tcPr>
          <w:p w:rsidR="0022681F" w:rsidRPr="00E3665F" w:rsidRDefault="0022681F" w:rsidP="00A00C63">
            <w:pPr>
              <w:spacing w:before="120"/>
              <w:rPr>
                <w:b/>
                <w:bCs/>
                <w:szCs w:val="24"/>
              </w:rPr>
            </w:pPr>
            <w:r w:rsidRPr="00E3665F">
              <w:rPr>
                <w:b/>
                <w:bCs/>
                <w:szCs w:val="24"/>
              </w:rPr>
              <w:t>ITT 21.7</w:t>
            </w:r>
          </w:p>
        </w:tc>
        <w:tc>
          <w:tcPr>
            <w:tcW w:w="7470" w:type="dxa"/>
          </w:tcPr>
          <w:p w:rsidR="0022681F" w:rsidRPr="008B66E1" w:rsidRDefault="00912A74" w:rsidP="00A00C63">
            <w:pPr>
              <w:tabs>
                <w:tab w:val="right" w:pos="7254"/>
              </w:tabs>
              <w:spacing w:before="60" w:after="60"/>
              <w:jc w:val="both"/>
            </w:pPr>
            <w:r>
              <w:rPr>
                <w:szCs w:val="24"/>
              </w:rPr>
              <w:t>N/A</w:t>
            </w:r>
          </w:p>
        </w:tc>
      </w:tr>
      <w:tr w:rsidR="0022681F" w:rsidRPr="008B66E1" w:rsidTr="00A00C63">
        <w:tblPrEx>
          <w:tblBorders>
            <w:insideH w:val="single" w:sz="8" w:space="0" w:color="000000"/>
          </w:tblBorders>
        </w:tblPrEx>
        <w:tc>
          <w:tcPr>
            <w:tcW w:w="1620" w:type="dxa"/>
          </w:tcPr>
          <w:p w:rsidR="0022681F" w:rsidRPr="00E3665F" w:rsidRDefault="0022681F" w:rsidP="00A00C63">
            <w:pPr>
              <w:spacing w:before="120"/>
              <w:rPr>
                <w:b/>
                <w:bCs/>
                <w:szCs w:val="24"/>
              </w:rPr>
            </w:pPr>
            <w:r w:rsidRPr="00E3665F">
              <w:rPr>
                <w:b/>
                <w:bCs/>
                <w:szCs w:val="24"/>
              </w:rPr>
              <w:t>ITT 22.1</w:t>
            </w:r>
          </w:p>
        </w:tc>
        <w:tc>
          <w:tcPr>
            <w:tcW w:w="7470" w:type="dxa"/>
          </w:tcPr>
          <w:p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rsidTr="00A00C63">
        <w:tblPrEx>
          <w:tblBorders>
            <w:insideH w:val="single" w:sz="8" w:space="0" w:color="000000"/>
          </w:tblBorders>
          <w:tblCellMar>
            <w:left w:w="103" w:type="dxa"/>
            <w:right w:w="103" w:type="dxa"/>
          </w:tblCellMar>
        </w:tblPrEx>
        <w:tc>
          <w:tcPr>
            <w:tcW w:w="1620" w:type="dxa"/>
          </w:tcPr>
          <w:p w:rsidR="0022681F" w:rsidRPr="008B66E1" w:rsidRDefault="0022681F" w:rsidP="00A00C63">
            <w:pPr>
              <w:spacing w:before="120"/>
              <w:ind w:hanging="38"/>
              <w:rPr>
                <w:b/>
                <w:bCs/>
              </w:rPr>
            </w:pPr>
          </w:p>
        </w:tc>
        <w:tc>
          <w:tcPr>
            <w:tcW w:w="7470" w:type="dxa"/>
          </w:tcPr>
          <w:p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rsidTr="00053952">
        <w:tblPrEx>
          <w:tblBorders>
            <w:insideH w:val="single" w:sz="8" w:space="0" w:color="000000"/>
          </w:tblBorders>
          <w:tblCellMar>
            <w:left w:w="103" w:type="dxa"/>
            <w:right w:w="103" w:type="dxa"/>
          </w:tblCellMar>
        </w:tblPrEx>
        <w:trPr>
          <w:trHeight w:val="655"/>
        </w:trPr>
        <w:tc>
          <w:tcPr>
            <w:tcW w:w="1620" w:type="dxa"/>
            <w:vAlign w:val="center"/>
          </w:tcPr>
          <w:p w:rsidR="00053952" w:rsidRDefault="00053952" w:rsidP="00053952">
            <w:pPr>
              <w:spacing w:before="120"/>
              <w:rPr>
                <w:b/>
                <w:bCs/>
              </w:rPr>
            </w:pPr>
            <w:r>
              <w:rPr>
                <w:b/>
                <w:bCs/>
              </w:rPr>
              <w:t>ITT 23.1</w:t>
            </w:r>
          </w:p>
        </w:tc>
        <w:tc>
          <w:tcPr>
            <w:tcW w:w="7470" w:type="dxa"/>
            <w:vAlign w:val="center"/>
          </w:tcPr>
          <w:p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rsidTr="007413A8">
        <w:tblPrEx>
          <w:tblBorders>
            <w:insideH w:val="single" w:sz="8" w:space="0" w:color="000000"/>
          </w:tblBorders>
          <w:tblCellMar>
            <w:left w:w="103" w:type="dxa"/>
            <w:right w:w="103" w:type="dxa"/>
          </w:tblCellMar>
        </w:tblPrEx>
        <w:trPr>
          <w:trHeight w:val="700"/>
        </w:trPr>
        <w:tc>
          <w:tcPr>
            <w:tcW w:w="1620" w:type="dxa"/>
            <w:vAlign w:val="center"/>
          </w:tcPr>
          <w:p w:rsidR="00053952" w:rsidRDefault="00053952" w:rsidP="006D3466">
            <w:pPr>
              <w:spacing w:before="120"/>
              <w:rPr>
                <w:b/>
                <w:bCs/>
              </w:rPr>
            </w:pPr>
            <w:r>
              <w:rPr>
                <w:b/>
                <w:bCs/>
              </w:rPr>
              <w:t>ITT 23.2 (</w:t>
            </w:r>
            <w:r w:rsidR="006D3466">
              <w:rPr>
                <w:b/>
                <w:bCs/>
              </w:rPr>
              <w:t>c</w:t>
            </w:r>
            <w:r>
              <w:rPr>
                <w:b/>
                <w:bCs/>
              </w:rPr>
              <w:t>)</w:t>
            </w:r>
          </w:p>
        </w:tc>
        <w:tc>
          <w:tcPr>
            <w:tcW w:w="7470" w:type="dxa"/>
            <w:vAlign w:val="center"/>
          </w:tcPr>
          <w:p w:rsidR="00053952" w:rsidRDefault="00053952" w:rsidP="006D3466">
            <w:pPr>
              <w:tabs>
                <w:tab w:val="right" w:pos="7254"/>
              </w:tabs>
              <w:spacing w:before="120" w:after="120"/>
              <w:jc w:val="both"/>
            </w:pPr>
            <w:r w:rsidRPr="00927B9F">
              <w:t>The inner and outer envelopes shal</w:t>
            </w:r>
            <w:r>
              <w:t xml:space="preserve">l bear the following additional </w:t>
            </w:r>
            <w:r w:rsidRPr="00927B9F">
              <w:t>identification marks:</w:t>
            </w:r>
          </w:p>
          <w:p w:rsidR="007413A8" w:rsidRPr="005169CE" w:rsidRDefault="007413A8" w:rsidP="006D3466">
            <w:pPr>
              <w:tabs>
                <w:tab w:val="right" w:pos="7254"/>
              </w:tabs>
              <w:spacing w:before="120" w:after="120"/>
              <w:jc w:val="both"/>
              <w:rPr>
                <w:sz w:val="16"/>
                <w:szCs w:val="12"/>
              </w:rPr>
            </w:pPr>
          </w:p>
          <w:p w:rsidR="00053952" w:rsidRPr="005169CE" w:rsidRDefault="008B5383" w:rsidP="008B5383">
            <w:pPr>
              <w:tabs>
                <w:tab w:val="right" w:pos="7254"/>
              </w:tabs>
              <w:spacing w:before="120" w:after="120"/>
              <w:jc w:val="both"/>
              <w:rPr>
                <w:b/>
                <w:bCs/>
                <w:i/>
                <w:iCs/>
              </w:rPr>
            </w:pPr>
            <w:r w:rsidRPr="004B67A7">
              <w:rPr>
                <w:b/>
                <w:bCs/>
              </w:rPr>
              <w:t>TES/2018/</w:t>
            </w:r>
            <w:r>
              <w:rPr>
                <w:b/>
                <w:bCs/>
              </w:rPr>
              <w:t>G</w:t>
            </w:r>
            <w:r w:rsidRPr="004B67A7">
              <w:rPr>
                <w:b/>
                <w:bCs/>
              </w:rPr>
              <w:t>-</w:t>
            </w:r>
            <w:r>
              <w:rPr>
                <w:b/>
                <w:bCs/>
              </w:rPr>
              <w:t>021</w:t>
            </w:r>
            <w:r w:rsidR="004106EF">
              <w:rPr>
                <w:b/>
                <w:bCs/>
              </w:rPr>
              <w:t>-R01</w:t>
            </w:r>
            <w:r w:rsidRPr="004B67A7">
              <w:rPr>
                <w:b/>
                <w:bCs/>
              </w:rPr>
              <w:t>:</w:t>
            </w:r>
            <w:r>
              <w:t xml:space="preserve"> </w:t>
            </w:r>
            <w:r w:rsidRPr="00C06B1D">
              <w:rPr>
                <w:b/>
                <w:bCs/>
                <w:i/>
                <w:iCs/>
                <w:szCs w:val="24"/>
              </w:rPr>
              <w:t>Supply and Delivery of Fixtures, Furniture and Equipment for the School of Medicine</w:t>
            </w:r>
            <w:r w:rsidRPr="00196CD1">
              <w:rPr>
                <w:b/>
                <w:bCs/>
                <w:i/>
                <w:iCs/>
                <w:szCs w:val="24"/>
              </w:rPr>
              <w:t xml:space="preserve">   </w:t>
            </w:r>
          </w:p>
        </w:tc>
      </w:tr>
      <w:tr w:rsidR="00053952" w:rsidRPr="008B66E1" w:rsidTr="00053952">
        <w:tblPrEx>
          <w:tblBorders>
            <w:insideH w:val="single" w:sz="8" w:space="0" w:color="000000"/>
          </w:tblBorders>
          <w:tblCellMar>
            <w:left w:w="103" w:type="dxa"/>
            <w:right w:w="103" w:type="dxa"/>
          </w:tblCellMar>
        </w:tblPrEx>
        <w:trPr>
          <w:trHeight w:val="655"/>
        </w:trPr>
        <w:tc>
          <w:tcPr>
            <w:tcW w:w="1620" w:type="dxa"/>
            <w:vAlign w:val="center"/>
          </w:tcPr>
          <w:p w:rsidR="00053952" w:rsidRDefault="00053952" w:rsidP="00053952">
            <w:pPr>
              <w:spacing w:before="120"/>
              <w:rPr>
                <w:b/>
                <w:bCs/>
              </w:rPr>
            </w:pPr>
            <w:r>
              <w:rPr>
                <w:b/>
                <w:bCs/>
              </w:rPr>
              <w:t>ITT 24.1</w:t>
            </w:r>
          </w:p>
        </w:tc>
        <w:tc>
          <w:tcPr>
            <w:tcW w:w="7470" w:type="dxa"/>
            <w:vAlign w:val="center"/>
          </w:tcPr>
          <w:p w:rsidR="007413A8" w:rsidRPr="007413A8" w:rsidRDefault="007413A8" w:rsidP="007413A8">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Mr. Ahmed </w:t>
            </w:r>
            <w:proofErr w:type="spellStart"/>
            <w:r w:rsidRPr="007413A8">
              <w:rPr>
                <w:bCs/>
                <w:i/>
                <w:iCs/>
                <w:color w:val="auto"/>
                <w:szCs w:val="20"/>
                <w:lang w:val="en-GB"/>
              </w:rPr>
              <w:t>Mujuthaba</w:t>
            </w:r>
            <w:proofErr w:type="spellEnd"/>
            <w:r w:rsidRPr="007413A8">
              <w:rPr>
                <w:bCs/>
                <w:i/>
                <w:iCs/>
                <w:color w:val="auto"/>
                <w:szCs w:val="20"/>
                <w:lang w:val="en-GB"/>
              </w:rPr>
              <w:t>,</w:t>
            </w:r>
          </w:p>
          <w:p w:rsidR="007413A8" w:rsidRPr="007413A8" w:rsidRDefault="008B5383" w:rsidP="007413A8">
            <w:pPr>
              <w:pStyle w:val="Default"/>
              <w:ind w:left="720"/>
              <w:rPr>
                <w:bCs/>
                <w:i/>
                <w:iCs/>
                <w:color w:val="auto"/>
                <w:szCs w:val="20"/>
                <w:lang w:val="en-GB"/>
              </w:rPr>
            </w:pPr>
            <w:r>
              <w:rPr>
                <w:bCs/>
                <w:i/>
                <w:iCs/>
                <w:color w:val="auto"/>
                <w:szCs w:val="20"/>
                <w:lang w:val="en-GB"/>
              </w:rPr>
              <w:t>Chief Procurement Executive</w:t>
            </w:r>
            <w:r w:rsidR="007413A8" w:rsidRPr="007413A8">
              <w:rPr>
                <w:bCs/>
                <w:i/>
                <w:iCs/>
                <w:color w:val="auto"/>
                <w:szCs w:val="20"/>
                <w:lang w:val="en-GB"/>
              </w:rPr>
              <w:t>,</w:t>
            </w:r>
          </w:p>
          <w:p w:rsidR="007413A8" w:rsidRPr="007413A8" w:rsidRDefault="007413A8" w:rsidP="007413A8">
            <w:pPr>
              <w:pStyle w:val="Default"/>
              <w:ind w:left="720"/>
              <w:rPr>
                <w:bCs/>
                <w:i/>
                <w:iCs/>
                <w:color w:val="auto"/>
                <w:szCs w:val="20"/>
                <w:lang w:val="en-GB"/>
              </w:rPr>
            </w:pPr>
            <w:r w:rsidRPr="007413A8">
              <w:rPr>
                <w:bCs/>
                <w:i/>
                <w:iCs/>
                <w:color w:val="auto"/>
                <w:szCs w:val="20"/>
                <w:lang w:val="en-GB"/>
              </w:rPr>
              <w:t>National tender</w:t>
            </w:r>
          </w:p>
          <w:p w:rsidR="007413A8" w:rsidRPr="007413A8" w:rsidRDefault="007413A8" w:rsidP="007413A8">
            <w:pPr>
              <w:pStyle w:val="Default"/>
              <w:ind w:left="720"/>
              <w:rPr>
                <w:bCs/>
                <w:i/>
                <w:iCs/>
                <w:color w:val="auto"/>
                <w:szCs w:val="20"/>
                <w:lang w:val="en-GB"/>
              </w:rPr>
            </w:pPr>
            <w:r w:rsidRPr="007413A8">
              <w:rPr>
                <w:bCs/>
                <w:i/>
                <w:iCs/>
                <w:color w:val="auto"/>
                <w:szCs w:val="20"/>
                <w:lang w:val="en-GB"/>
              </w:rPr>
              <w:t>Ministry of Finance and Treasury</w:t>
            </w:r>
          </w:p>
          <w:p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rsidR="007413A8" w:rsidRPr="007413A8" w:rsidRDefault="007413A8" w:rsidP="008B5383">
            <w:pPr>
              <w:pStyle w:val="Default"/>
              <w:ind w:left="720"/>
              <w:rPr>
                <w:bCs/>
                <w:i/>
                <w:iCs/>
                <w:szCs w:val="20"/>
                <w:lang w:val="en-GB"/>
              </w:rPr>
            </w:pPr>
            <w:r w:rsidRPr="007413A8">
              <w:rPr>
                <w:bCs/>
                <w:i/>
                <w:iCs/>
                <w:color w:val="auto"/>
                <w:szCs w:val="20"/>
                <w:lang w:val="en-GB"/>
              </w:rPr>
              <w:t>Tel: (960) 334 9</w:t>
            </w:r>
            <w:r w:rsidR="008B5383">
              <w:rPr>
                <w:bCs/>
                <w:i/>
                <w:iCs/>
                <w:color w:val="FF0000"/>
                <w:szCs w:val="20"/>
                <w:lang w:val="en-GB"/>
              </w:rPr>
              <w:t>191</w:t>
            </w:r>
            <w:r w:rsidRPr="007413A8">
              <w:rPr>
                <w:bCs/>
                <w:i/>
                <w:iCs/>
                <w:color w:val="auto"/>
                <w:szCs w:val="20"/>
                <w:lang w:val="en-GB"/>
              </w:rPr>
              <w:t xml:space="preserve">, (960) </w:t>
            </w:r>
            <w:r w:rsidR="008B5383">
              <w:rPr>
                <w:bCs/>
                <w:i/>
                <w:iCs/>
                <w:szCs w:val="20"/>
                <w:lang w:val="en-GB"/>
              </w:rPr>
              <w:t>334 9106</w:t>
            </w:r>
          </w:p>
          <w:p w:rsidR="008B5383" w:rsidRPr="008B5383" w:rsidRDefault="007413A8" w:rsidP="008B5383">
            <w:pPr>
              <w:pStyle w:val="BodyText"/>
              <w:tabs>
                <w:tab w:val="left" w:pos="3346"/>
                <w:tab w:val="right" w:pos="7306"/>
              </w:tabs>
              <w:ind w:firstLine="617"/>
              <w:rPr>
                <w:i/>
                <w:iCs/>
                <w:lang w:val="it-IT"/>
              </w:rPr>
            </w:pPr>
            <w:r w:rsidRPr="007413A8">
              <w:rPr>
                <w:bCs/>
                <w:i/>
                <w:iCs/>
              </w:rPr>
              <w:t xml:space="preserve">  E-mail</w:t>
            </w:r>
            <w:r w:rsidR="008B5383" w:rsidRPr="001334B4">
              <w:rPr>
                <w:bCs/>
              </w:rPr>
              <w:t xml:space="preserve">: </w:t>
            </w:r>
            <w:hyperlink r:id="rId20" w:history="1">
              <w:r w:rsidR="008B5383" w:rsidRPr="008B5383">
                <w:rPr>
                  <w:i/>
                  <w:iCs/>
                </w:rPr>
                <w:t>aminath.naaheen@finance.gov.mv</w:t>
              </w:r>
            </w:hyperlink>
          </w:p>
          <w:p w:rsidR="007413A8" w:rsidRPr="007413A8" w:rsidRDefault="007413A8" w:rsidP="007413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FB29EF">
              <w:fldChar w:fldCharType="begin"/>
            </w:r>
            <w:r w:rsidR="00FB29EF">
              <w:instrText xml:space="preserve"> HYPERLINK "mailto:project.officer@finance.gov.mv" </w:instrText>
            </w:r>
            <w:r w:rsidR="00FB29EF">
              <w:fldChar w:fldCharType="end"/>
            </w:r>
          </w:p>
          <w:p w:rsidR="007413A8" w:rsidRPr="004A50A8" w:rsidRDefault="007413A8" w:rsidP="007413A8">
            <w:pPr>
              <w:pStyle w:val="Default"/>
              <w:ind w:left="720"/>
              <w:rPr>
                <w:bCs/>
                <w:color w:val="auto"/>
                <w:szCs w:val="20"/>
                <w:lang w:val="en-GB"/>
              </w:rPr>
            </w:pPr>
          </w:p>
          <w:p w:rsidR="00053952" w:rsidRPr="00C144F4" w:rsidRDefault="00053952" w:rsidP="00053952">
            <w:pPr>
              <w:tabs>
                <w:tab w:val="right" w:pos="7254"/>
              </w:tabs>
              <w:spacing w:before="120" w:after="120"/>
              <w:rPr>
                <w:b/>
                <w:bCs/>
                <w:szCs w:val="24"/>
              </w:rPr>
            </w:pPr>
            <w:r w:rsidRPr="00C144F4">
              <w:rPr>
                <w:b/>
                <w:bCs/>
                <w:szCs w:val="24"/>
              </w:rPr>
              <w:t>The deadline for the submission of bids is:</w:t>
            </w:r>
          </w:p>
          <w:p w:rsidR="00053952" w:rsidRPr="007413A8" w:rsidRDefault="00053952" w:rsidP="004106EF">
            <w:pPr>
              <w:tabs>
                <w:tab w:val="right" w:pos="7254"/>
              </w:tabs>
              <w:spacing w:before="120" w:after="120"/>
              <w:rPr>
                <w:b/>
                <w:bCs/>
                <w:szCs w:val="24"/>
              </w:rPr>
            </w:pPr>
            <w:r w:rsidRPr="00053952">
              <w:rPr>
                <w:b/>
                <w:bCs/>
                <w:szCs w:val="24"/>
              </w:rPr>
              <w:t>Date:</w:t>
            </w:r>
            <w:r w:rsidR="008B5383">
              <w:rPr>
                <w:b/>
                <w:bCs/>
                <w:szCs w:val="24"/>
              </w:rPr>
              <w:t xml:space="preserve"> </w:t>
            </w:r>
            <w:r w:rsidR="004106EF">
              <w:rPr>
                <w:b/>
                <w:bCs/>
                <w:color w:val="FF0000"/>
                <w:szCs w:val="24"/>
              </w:rPr>
              <w:t>12</w:t>
            </w:r>
            <w:r w:rsidR="004106EF" w:rsidRPr="004106EF">
              <w:rPr>
                <w:b/>
                <w:bCs/>
                <w:color w:val="FF0000"/>
                <w:szCs w:val="24"/>
                <w:vertAlign w:val="superscript"/>
              </w:rPr>
              <w:t>th</w:t>
            </w:r>
            <w:r w:rsidR="004106EF">
              <w:rPr>
                <w:b/>
                <w:bCs/>
                <w:color w:val="FF0000"/>
                <w:szCs w:val="24"/>
              </w:rPr>
              <w:t xml:space="preserve"> July</w:t>
            </w:r>
            <w:r w:rsidR="00912A74" w:rsidRPr="007413A8">
              <w:rPr>
                <w:b/>
                <w:bCs/>
                <w:color w:val="FF0000"/>
                <w:szCs w:val="24"/>
              </w:rPr>
              <w:t xml:space="preserve"> 201</w:t>
            </w:r>
            <w:r w:rsidR="007413A8" w:rsidRPr="007413A8">
              <w:rPr>
                <w:b/>
                <w:bCs/>
                <w:color w:val="FF0000"/>
                <w:szCs w:val="24"/>
              </w:rPr>
              <w:t>8</w:t>
            </w:r>
          </w:p>
          <w:p w:rsidR="00053952" w:rsidRPr="00053952" w:rsidRDefault="00053952" w:rsidP="004106EF">
            <w:pPr>
              <w:tabs>
                <w:tab w:val="right" w:pos="7254"/>
              </w:tabs>
              <w:spacing w:before="120" w:after="120"/>
              <w:rPr>
                <w:b/>
                <w:bCs/>
                <w:szCs w:val="24"/>
              </w:rPr>
            </w:pPr>
            <w:r w:rsidRPr="007413A8">
              <w:rPr>
                <w:b/>
                <w:bCs/>
                <w:szCs w:val="24"/>
              </w:rPr>
              <w:t xml:space="preserve">Time: </w:t>
            </w:r>
            <w:r w:rsidR="00912A74" w:rsidRPr="007413A8">
              <w:rPr>
                <w:b/>
                <w:bCs/>
                <w:color w:val="FF0000"/>
                <w:szCs w:val="24"/>
              </w:rPr>
              <w:t>1</w:t>
            </w:r>
            <w:r w:rsidR="004106EF">
              <w:rPr>
                <w:b/>
                <w:bCs/>
                <w:color w:val="FF0000"/>
                <w:szCs w:val="24"/>
              </w:rPr>
              <w:t>0</w:t>
            </w:r>
            <w:r w:rsidR="00912A74" w:rsidRPr="007413A8">
              <w:rPr>
                <w:b/>
                <w:bCs/>
                <w:color w:val="FF0000"/>
                <w:szCs w:val="24"/>
              </w:rPr>
              <w:t xml:space="preserve">00 </w:t>
            </w:r>
            <w:proofErr w:type="spellStart"/>
            <w:r w:rsidR="00912A74" w:rsidRPr="007413A8">
              <w:rPr>
                <w:b/>
                <w:bCs/>
                <w:color w:val="FF0000"/>
                <w:szCs w:val="24"/>
              </w:rPr>
              <w:t>hrs</w:t>
            </w:r>
            <w:proofErr w:type="spellEnd"/>
            <w:r w:rsidR="00912A74" w:rsidRPr="007413A8">
              <w:rPr>
                <w:b/>
                <w:bCs/>
                <w:color w:val="FF0000"/>
                <w:szCs w:val="24"/>
              </w:rPr>
              <w:t xml:space="preserve"> (Local Time)</w:t>
            </w:r>
          </w:p>
        </w:tc>
      </w:tr>
      <w:tr w:rsidR="00053952" w:rsidRPr="008B66E1" w:rsidTr="00053952">
        <w:tblPrEx>
          <w:tblBorders>
            <w:insideH w:val="single" w:sz="8" w:space="0" w:color="000000"/>
          </w:tblBorders>
          <w:tblCellMar>
            <w:left w:w="103" w:type="dxa"/>
            <w:right w:w="103" w:type="dxa"/>
          </w:tblCellMar>
        </w:tblPrEx>
        <w:trPr>
          <w:trHeight w:val="655"/>
        </w:trPr>
        <w:tc>
          <w:tcPr>
            <w:tcW w:w="1620" w:type="dxa"/>
            <w:vAlign w:val="center"/>
          </w:tcPr>
          <w:p w:rsidR="00053952" w:rsidRDefault="00053952" w:rsidP="00053952">
            <w:pPr>
              <w:spacing w:before="120"/>
              <w:rPr>
                <w:b/>
                <w:bCs/>
              </w:rPr>
            </w:pPr>
            <w:r>
              <w:rPr>
                <w:b/>
                <w:bCs/>
              </w:rPr>
              <w:lastRenderedPageBreak/>
              <w:t>ITT 27.1</w:t>
            </w:r>
          </w:p>
        </w:tc>
        <w:tc>
          <w:tcPr>
            <w:tcW w:w="7470" w:type="dxa"/>
            <w:vAlign w:val="center"/>
          </w:tcPr>
          <w:p w:rsidR="00053952" w:rsidRDefault="00053952" w:rsidP="00053952">
            <w:pPr>
              <w:tabs>
                <w:tab w:val="right" w:pos="7254"/>
              </w:tabs>
              <w:spacing w:before="120" w:after="120"/>
            </w:pPr>
            <w:r w:rsidRPr="004C501A">
              <w:t xml:space="preserve">The </w:t>
            </w:r>
            <w:r>
              <w:t>tender</w:t>
            </w:r>
            <w:r w:rsidRPr="004C501A">
              <w:t xml:space="preserve"> opening shall take place at:</w:t>
            </w:r>
          </w:p>
          <w:p w:rsidR="007413A8" w:rsidRPr="004A50A8" w:rsidRDefault="007413A8" w:rsidP="007413A8">
            <w:pPr>
              <w:pStyle w:val="Default"/>
              <w:ind w:left="720"/>
              <w:rPr>
                <w:bCs/>
                <w:color w:val="auto"/>
                <w:szCs w:val="20"/>
                <w:lang w:val="en-GB"/>
              </w:rPr>
            </w:pPr>
            <w:r>
              <w:rPr>
                <w:bCs/>
                <w:color w:val="auto"/>
                <w:szCs w:val="20"/>
                <w:lang w:val="en-GB"/>
              </w:rPr>
              <w:t>National tender</w:t>
            </w:r>
          </w:p>
          <w:p w:rsidR="007413A8" w:rsidRPr="004A50A8" w:rsidRDefault="007413A8" w:rsidP="007413A8">
            <w:pPr>
              <w:pStyle w:val="Default"/>
              <w:ind w:left="720"/>
              <w:rPr>
                <w:bCs/>
                <w:color w:val="auto"/>
                <w:szCs w:val="20"/>
                <w:lang w:val="en-GB"/>
              </w:rPr>
            </w:pPr>
            <w:r w:rsidRPr="004A50A8">
              <w:rPr>
                <w:bCs/>
                <w:color w:val="auto"/>
                <w:szCs w:val="20"/>
                <w:lang w:val="en-GB"/>
              </w:rPr>
              <w:t>Ministry of Finance and Treasury</w:t>
            </w:r>
          </w:p>
          <w:p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rsidR="007413A8" w:rsidRPr="004A50A8" w:rsidRDefault="007413A8" w:rsidP="007413A8">
            <w:pPr>
              <w:pStyle w:val="Default"/>
              <w:ind w:left="720"/>
              <w:rPr>
                <w:bCs/>
                <w:color w:val="auto"/>
                <w:szCs w:val="20"/>
                <w:lang w:val="en-GB"/>
              </w:rPr>
            </w:pPr>
          </w:p>
          <w:p w:rsidR="00053952" w:rsidRPr="00927B9F" w:rsidRDefault="00053952" w:rsidP="00053952">
            <w:pPr>
              <w:spacing w:after="120"/>
              <w:rPr>
                <w:b/>
                <w:bCs/>
                <w:sz w:val="23"/>
                <w:szCs w:val="23"/>
              </w:rPr>
            </w:pPr>
            <w:r w:rsidRPr="00927B9F">
              <w:rPr>
                <w:b/>
                <w:bCs/>
                <w:sz w:val="23"/>
                <w:szCs w:val="23"/>
              </w:rPr>
              <w:t>The deadline for the submission of bids is:</w:t>
            </w:r>
          </w:p>
          <w:p w:rsidR="007413A8" w:rsidRPr="007413A8" w:rsidRDefault="007413A8" w:rsidP="004106EF">
            <w:pPr>
              <w:tabs>
                <w:tab w:val="right" w:pos="7254"/>
              </w:tabs>
              <w:spacing w:before="120" w:after="120"/>
              <w:rPr>
                <w:b/>
                <w:bCs/>
                <w:szCs w:val="24"/>
              </w:rPr>
            </w:pPr>
            <w:r w:rsidRPr="00053952">
              <w:rPr>
                <w:b/>
                <w:bCs/>
                <w:szCs w:val="24"/>
              </w:rPr>
              <w:t>Date:</w:t>
            </w:r>
            <w:r w:rsidR="008B5383">
              <w:rPr>
                <w:b/>
                <w:bCs/>
                <w:szCs w:val="24"/>
              </w:rPr>
              <w:t xml:space="preserve"> </w:t>
            </w:r>
            <w:r w:rsidR="004106EF">
              <w:rPr>
                <w:b/>
                <w:bCs/>
                <w:color w:val="FF0000"/>
                <w:szCs w:val="24"/>
              </w:rPr>
              <w:t>12</w:t>
            </w:r>
            <w:r w:rsidR="004106EF" w:rsidRPr="004106EF">
              <w:rPr>
                <w:b/>
                <w:bCs/>
                <w:color w:val="FF0000"/>
                <w:szCs w:val="24"/>
                <w:vertAlign w:val="superscript"/>
              </w:rPr>
              <w:t>th</w:t>
            </w:r>
            <w:r w:rsidR="004106EF">
              <w:rPr>
                <w:b/>
                <w:bCs/>
                <w:color w:val="FF0000"/>
                <w:szCs w:val="24"/>
              </w:rPr>
              <w:t xml:space="preserve"> July</w:t>
            </w:r>
            <w:r w:rsidR="008B5383" w:rsidRPr="007413A8">
              <w:rPr>
                <w:b/>
                <w:bCs/>
                <w:color w:val="FF0000"/>
                <w:szCs w:val="24"/>
              </w:rPr>
              <w:t xml:space="preserve"> 2018</w:t>
            </w:r>
          </w:p>
          <w:p w:rsidR="003E4E20" w:rsidRPr="00053952" w:rsidRDefault="007413A8" w:rsidP="004106EF">
            <w:pPr>
              <w:tabs>
                <w:tab w:val="right" w:pos="7254"/>
              </w:tabs>
              <w:spacing w:after="120"/>
              <w:rPr>
                <w:sz w:val="23"/>
                <w:szCs w:val="23"/>
              </w:rPr>
            </w:pPr>
            <w:r w:rsidRPr="007413A8">
              <w:rPr>
                <w:b/>
                <w:bCs/>
                <w:szCs w:val="24"/>
              </w:rPr>
              <w:t xml:space="preserve">Time: </w:t>
            </w:r>
            <w:r w:rsidRPr="007413A8">
              <w:rPr>
                <w:b/>
                <w:bCs/>
                <w:color w:val="FF0000"/>
                <w:szCs w:val="24"/>
              </w:rPr>
              <w:t>1</w:t>
            </w:r>
            <w:r w:rsidR="004106EF">
              <w:rPr>
                <w:b/>
                <w:bCs/>
                <w:color w:val="FF0000"/>
                <w:szCs w:val="24"/>
              </w:rPr>
              <w:t>0</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rsidTr="00DE1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rsidTr="00A00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rsidR="00053952" w:rsidRPr="008B66E1" w:rsidRDefault="00053952" w:rsidP="00053952">
            <w:pPr>
              <w:tabs>
                <w:tab w:val="right" w:pos="7434"/>
              </w:tabs>
              <w:spacing w:before="60" w:after="60"/>
              <w:rPr>
                <w:b/>
                <w:i/>
              </w:rPr>
            </w:pPr>
          </w:p>
        </w:tc>
        <w:tc>
          <w:tcPr>
            <w:tcW w:w="7470" w:type="dxa"/>
          </w:tcPr>
          <w:p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r w:rsidRPr="008B5383">
              <w:rPr>
                <w:color w:val="FF0000"/>
              </w:rPr>
              <w:t>:</w:t>
            </w:r>
            <w:r w:rsidR="008B5383" w:rsidRPr="008B5383">
              <w:rPr>
                <w:color w:val="FF0000"/>
              </w:rPr>
              <w:t xml:space="preserve"> N/A</w:t>
            </w:r>
          </w:p>
          <w:p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rsidTr="00A00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rsidR="00053952" w:rsidRPr="003E4E20" w:rsidRDefault="003E4E20" w:rsidP="00AB2CC0">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Tenders will be evaluated for each item and the Contract will comprise the item(s) awarded to the successful Tenderer</w:t>
            </w:r>
            <w:proofErr w:type="gramStart"/>
            <w:r w:rsidR="00AB2CC0" w:rsidRPr="00AB2CC0">
              <w:rPr>
                <w:b/>
                <w:bCs/>
                <w:i/>
                <w:szCs w:val="24"/>
              </w:rPr>
              <w:t>.</w:t>
            </w:r>
            <w:r w:rsidRPr="003E4E20">
              <w:rPr>
                <w:b/>
                <w:bCs/>
                <w:i/>
                <w:szCs w:val="24"/>
              </w:rPr>
              <w:t>.</w:t>
            </w:r>
            <w:proofErr w:type="gramEnd"/>
          </w:p>
        </w:tc>
      </w:tr>
      <w:tr w:rsidR="003E4E20" w:rsidRPr="008B66E1"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rsidR="003E4E20" w:rsidRDefault="003E4E20" w:rsidP="003E4E20">
            <w:pPr>
              <w:tabs>
                <w:tab w:val="right" w:pos="7434"/>
              </w:tabs>
              <w:spacing w:before="60" w:after="60"/>
              <w:rPr>
                <w:b/>
                <w:iCs/>
              </w:rPr>
            </w:pPr>
            <w:r>
              <w:rPr>
                <w:b/>
                <w:iCs/>
              </w:rPr>
              <w:t>ITT 36.3 (d)</w:t>
            </w:r>
          </w:p>
        </w:tc>
        <w:tc>
          <w:tcPr>
            <w:tcW w:w="7470" w:type="dxa"/>
          </w:tcPr>
          <w:p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rsidR="0010141C" w:rsidRDefault="0010141C" w:rsidP="003E4E20">
            <w:pPr>
              <w:tabs>
                <w:tab w:val="right" w:pos="7434"/>
              </w:tabs>
              <w:spacing w:before="60" w:after="60"/>
              <w:rPr>
                <w:b/>
                <w:iCs/>
              </w:rPr>
            </w:pPr>
          </w:p>
        </w:tc>
        <w:tc>
          <w:tcPr>
            <w:tcW w:w="7470" w:type="dxa"/>
          </w:tcPr>
          <w:p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rsidR="0010141C" w:rsidRDefault="0010141C" w:rsidP="003E4E20">
            <w:pPr>
              <w:tabs>
                <w:tab w:val="right" w:pos="7434"/>
              </w:tabs>
              <w:spacing w:before="60" w:after="60"/>
              <w:rPr>
                <w:b/>
                <w:iCs/>
              </w:rPr>
            </w:pPr>
            <w:r>
              <w:rPr>
                <w:b/>
                <w:iCs/>
              </w:rPr>
              <w:lastRenderedPageBreak/>
              <w:t>ITT 40.1</w:t>
            </w:r>
          </w:p>
        </w:tc>
        <w:tc>
          <w:tcPr>
            <w:tcW w:w="7470" w:type="dxa"/>
          </w:tcPr>
          <w:p w:rsidR="0010141C" w:rsidRPr="0010141C" w:rsidRDefault="0010141C" w:rsidP="00C54CD7">
            <w:pPr>
              <w:tabs>
                <w:tab w:val="right" w:pos="7254"/>
              </w:tabs>
              <w:spacing w:before="120" w:after="120"/>
              <w:rPr>
                <w:szCs w:val="24"/>
              </w:rPr>
            </w:pPr>
            <w:r w:rsidRPr="0010141C">
              <w:rPr>
                <w:szCs w:val="24"/>
              </w:rPr>
              <w:t xml:space="preserve">This project will be awarded to </w:t>
            </w:r>
            <w:r w:rsidR="000A1567">
              <w:rPr>
                <w:szCs w:val="24"/>
              </w:rPr>
              <w:t>Tenderer</w:t>
            </w:r>
            <w:r w:rsidRPr="0010141C">
              <w:rPr>
                <w:szCs w:val="24"/>
              </w:rPr>
              <w:t xml:space="preserve"> whose offer has been determined to be the substantially responsive </w:t>
            </w:r>
            <w:r w:rsidR="000A1567">
              <w:rPr>
                <w:szCs w:val="24"/>
              </w:rPr>
              <w:t>Tenderer</w:t>
            </w:r>
            <w:r w:rsidRPr="0010141C">
              <w:rPr>
                <w:szCs w:val="24"/>
              </w:rPr>
              <w:t xml:space="preserve"> who offers the lowest price for each </w:t>
            </w:r>
            <w:r w:rsidR="00C54CD7">
              <w:rPr>
                <w:szCs w:val="24"/>
              </w:rPr>
              <w:t>lot</w:t>
            </w:r>
            <w:r>
              <w:rPr>
                <w:szCs w:val="24"/>
              </w:rPr>
              <w:t xml:space="preserve">. </w:t>
            </w:r>
          </w:p>
        </w:tc>
      </w:tr>
    </w:tbl>
    <w:p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rsidR="00455149" w:rsidRPr="00B95277" w:rsidRDefault="00455149" w:rsidP="00B95277">
      <w:pPr>
        <w:pStyle w:val="Subtitle"/>
      </w:pPr>
      <w:bookmarkStart w:id="322" w:name="_Toc458816208"/>
      <w:bookmarkStart w:id="323" w:name="_Toc459036701"/>
      <w:r w:rsidRPr="00B95277">
        <w:lastRenderedPageBreak/>
        <w:t>Section III.  Evaluation and Qualification Criteria</w:t>
      </w:r>
      <w:bookmarkEnd w:id="322"/>
      <w:bookmarkEnd w:id="323"/>
    </w:p>
    <w:p w:rsidR="00455149" w:rsidRPr="008B66E1" w:rsidRDefault="00455149"/>
    <w:p w:rsidR="00455149" w:rsidRPr="008B66E1" w:rsidRDefault="00455149" w:rsidP="00BB37E1">
      <w:pPr>
        <w:pStyle w:val="BodyText3"/>
        <w:jc w:val="both"/>
      </w:pPr>
      <w:bookmarkStart w:id="324"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4"/>
      <w:r w:rsidRPr="008B66E1">
        <w:t xml:space="preserve"> </w:t>
      </w:r>
    </w:p>
    <w:p w:rsidR="00BA74D0" w:rsidRPr="008B66E1" w:rsidRDefault="00BA74D0">
      <w:pPr>
        <w:pStyle w:val="BodyText3"/>
      </w:pPr>
    </w:p>
    <w:p w:rsidR="00455149" w:rsidRPr="008B66E1" w:rsidRDefault="00455149">
      <w:pPr>
        <w:pStyle w:val="BodyText3"/>
        <w:rPr>
          <w:b/>
          <w:bCs/>
        </w:rPr>
      </w:pPr>
    </w:p>
    <w:p w:rsidR="00455149" w:rsidRDefault="00455149">
      <w:pPr>
        <w:jc w:val="center"/>
        <w:rPr>
          <w:b/>
          <w:sz w:val="36"/>
        </w:rPr>
      </w:pPr>
      <w:r w:rsidRPr="008B66E1">
        <w:rPr>
          <w:b/>
          <w:sz w:val="36"/>
        </w:rPr>
        <w:t>Contents</w:t>
      </w:r>
    </w:p>
    <w:p w:rsidR="00162EDA" w:rsidRDefault="00162EDA">
      <w:pPr>
        <w:jc w:val="center"/>
        <w:rPr>
          <w:b/>
          <w:sz w:val="36"/>
        </w:rPr>
      </w:pPr>
    </w:p>
    <w:p w:rsidR="00162EDA" w:rsidRPr="008B66E1" w:rsidRDefault="00162EDA">
      <w:pPr>
        <w:jc w:val="center"/>
        <w:rPr>
          <w:b/>
          <w:sz w:val="36"/>
        </w:rPr>
      </w:pPr>
    </w:p>
    <w:p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rsidR="00DC79BC" w:rsidRPr="0095611F" w:rsidRDefault="00EC38AC" w:rsidP="0095611F">
      <w:pPr>
        <w:rPr>
          <w:b/>
        </w:rPr>
      </w:pPr>
      <w:r w:rsidRPr="008B66E1">
        <w:fldChar w:fldCharType="end"/>
      </w:r>
      <w:r w:rsidR="00455149" w:rsidRPr="008B66E1">
        <w:rPr>
          <w:b/>
        </w:rPr>
        <w:br w:type="page"/>
      </w:r>
    </w:p>
    <w:p w:rsidR="00013F28" w:rsidRPr="004A50A8" w:rsidRDefault="00013F28" w:rsidP="00013F28">
      <w:pPr>
        <w:spacing w:after="200" w:line="276" w:lineRule="auto"/>
        <w:ind w:left="1080" w:right="288"/>
        <w:jc w:val="both"/>
      </w:pPr>
    </w:p>
    <w:p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rsidR="0022599E" w:rsidRDefault="0022599E" w:rsidP="0022599E">
      <w:pPr>
        <w:ind w:left="1440"/>
        <w:rPr>
          <w:color w:val="31849B" w:themeColor="accent5" w:themeShade="BF"/>
        </w:rPr>
      </w:pPr>
    </w:p>
    <w:p w:rsidR="0022599E" w:rsidRDefault="0022599E" w:rsidP="00E81F1B">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rsidR="0022599E" w:rsidRPr="0022599E" w:rsidRDefault="0022599E" w:rsidP="0022599E">
      <w:pPr>
        <w:pStyle w:val="ListParagraph"/>
        <w:ind w:left="1440"/>
        <w:rPr>
          <w:color w:val="31849B" w:themeColor="accent5" w:themeShade="BF"/>
        </w:rPr>
      </w:pPr>
    </w:p>
    <w:p w:rsidR="0022599E" w:rsidRPr="0022599E" w:rsidRDefault="0022599E" w:rsidP="00E81F1B">
      <w:pPr>
        <w:pStyle w:val="ListParagraph"/>
        <w:numPr>
          <w:ilvl w:val="0"/>
          <w:numId w:val="102"/>
        </w:numPr>
        <w:rPr>
          <w:color w:val="31849B" w:themeColor="accent5" w:themeShade="BF"/>
        </w:rPr>
      </w:pPr>
      <w:r w:rsidRPr="0022599E">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rsidR="0022599E" w:rsidRPr="008E1614" w:rsidRDefault="0022599E" w:rsidP="0022599E">
      <w:pPr>
        <w:ind w:left="1440"/>
        <w:rPr>
          <w:color w:val="31849B" w:themeColor="accent5" w:themeShade="BF"/>
        </w:rPr>
      </w:pPr>
    </w:p>
    <w:p w:rsidR="00013F28" w:rsidRPr="00FA6523" w:rsidRDefault="00013F28" w:rsidP="00013F28"/>
    <w:p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p>
    <w:p w:rsidR="00013F28" w:rsidRPr="005C445F" w:rsidRDefault="00013F28" w:rsidP="00013F28">
      <w:pPr>
        <w:pStyle w:val="S3-Heading2"/>
        <w:spacing w:line="276" w:lineRule="auto"/>
        <w:rPr>
          <w:color w:val="002060"/>
        </w:rPr>
      </w:pPr>
    </w:p>
    <w:p w:rsidR="00013F28" w:rsidRPr="004A50A8" w:rsidRDefault="00013F28" w:rsidP="00013F28">
      <w:pPr>
        <w:pStyle w:val="S3-Heading2"/>
        <w:spacing w:line="276" w:lineRule="auto"/>
        <w:ind w:left="540" w:hanging="540"/>
        <w:rPr>
          <w:noProof/>
        </w:rPr>
      </w:pPr>
      <w:bookmarkStart w:id="331" w:name="_Toc78774488"/>
      <w:bookmarkStart w:id="332" w:name="_Toc103401416"/>
      <w:bookmarkStart w:id="333" w:name="_Toc235671308"/>
      <w:r w:rsidRPr="004A50A8">
        <w:rPr>
          <w:noProof/>
        </w:rPr>
        <w:t>1.3</w:t>
      </w:r>
      <w:r w:rsidRPr="004A50A8">
        <w:rPr>
          <w:noProof/>
        </w:rPr>
        <w:tab/>
        <w:t>Completion Time</w:t>
      </w:r>
      <w:bookmarkEnd w:id="331"/>
      <w:bookmarkEnd w:id="332"/>
      <w:bookmarkEnd w:id="333"/>
    </w:p>
    <w:p w:rsidR="00013F28" w:rsidRPr="004A50A8" w:rsidRDefault="00013F28" w:rsidP="00013F28">
      <w:pPr>
        <w:pStyle w:val="Heading1"/>
        <w:spacing w:line="276" w:lineRule="auto"/>
        <w:ind w:left="540" w:right="288"/>
        <w:jc w:val="both"/>
        <w:rPr>
          <w:b w:val="0"/>
          <w:noProof/>
          <w:sz w:val="24"/>
        </w:rPr>
      </w:pPr>
      <w:bookmarkStart w:id="334" w:name="_Toc78774489"/>
      <w:bookmarkStart w:id="335" w:name="_Toc101516513"/>
      <w:bookmarkStart w:id="336" w:name="_Toc103401417"/>
      <w:r w:rsidRPr="004A50A8">
        <w:rPr>
          <w:b w:val="0"/>
          <w:noProof/>
          <w:sz w:val="24"/>
        </w:rPr>
        <w:t>An alternative Completion Time, if permitted under ITB 13.2, will be evaluated as follows:</w:t>
      </w:r>
      <w:bookmarkEnd w:id="334"/>
      <w:bookmarkEnd w:id="335"/>
      <w:bookmarkEnd w:id="336"/>
    </w:p>
    <w:p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rsidR="00013F28" w:rsidRPr="004A50A8" w:rsidRDefault="00013F28" w:rsidP="00013F28">
      <w:pPr>
        <w:pStyle w:val="S3-Heading2"/>
        <w:spacing w:line="276" w:lineRule="auto"/>
        <w:ind w:left="540" w:hanging="540"/>
        <w:rPr>
          <w:noProof/>
        </w:rPr>
      </w:pPr>
      <w:bookmarkStart w:id="337" w:name="_Toc78774490"/>
      <w:bookmarkStart w:id="338" w:name="_Toc103401418"/>
      <w:bookmarkStart w:id="339" w:name="_Toc235671309"/>
      <w:r w:rsidRPr="004A50A8">
        <w:rPr>
          <w:noProof/>
        </w:rPr>
        <w:t>1.4</w:t>
      </w:r>
      <w:r w:rsidRPr="004A50A8">
        <w:rPr>
          <w:noProof/>
        </w:rPr>
        <w:tab/>
        <w:t>Technical Alternatives</w:t>
      </w:r>
      <w:bookmarkEnd w:id="337"/>
      <w:bookmarkEnd w:id="338"/>
      <w:bookmarkEnd w:id="339"/>
    </w:p>
    <w:p w:rsidR="00013F28" w:rsidRPr="004A50A8" w:rsidRDefault="00013F28" w:rsidP="00013F28">
      <w:pPr>
        <w:pStyle w:val="Heading1"/>
        <w:spacing w:line="276" w:lineRule="auto"/>
        <w:ind w:left="540" w:right="288"/>
        <w:jc w:val="both"/>
        <w:rPr>
          <w:b w:val="0"/>
          <w:noProof/>
          <w:sz w:val="24"/>
        </w:rPr>
      </w:pPr>
      <w:bookmarkStart w:id="340" w:name="_Toc78774491"/>
      <w:bookmarkStart w:id="341" w:name="_Toc101516515"/>
      <w:bookmarkStart w:id="342" w:name="_Toc103401419"/>
      <w:r w:rsidRPr="004A50A8">
        <w:rPr>
          <w:b w:val="0"/>
          <w:noProof/>
          <w:sz w:val="24"/>
        </w:rPr>
        <w:t>Technical alternatives, if permitted under ITB 13.4, will be evaluated as follows:</w:t>
      </w:r>
      <w:bookmarkEnd w:id="340"/>
      <w:bookmarkEnd w:id="341"/>
      <w:bookmarkEnd w:id="342"/>
    </w:p>
    <w:p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rsidR="00013F28" w:rsidRPr="004A50A8" w:rsidRDefault="00013F28" w:rsidP="00013F28">
      <w:pPr>
        <w:pStyle w:val="Heading1"/>
        <w:spacing w:line="276" w:lineRule="auto"/>
        <w:ind w:left="540" w:right="288"/>
        <w:jc w:val="both"/>
        <w:rPr>
          <w:b w:val="0"/>
          <w:noProof/>
          <w:sz w:val="24"/>
        </w:rPr>
      </w:pPr>
    </w:p>
    <w:p w:rsidR="00670831" w:rsidRDefault="00670831" w:rsidP="00670831">
      <w:pPr>
        <w:autoSpaceDE w:val="0"/>
        <w:autoSpaceDN w:val="0"/>
        <w:adjustRightInd w:val="0"/>
        <w:spacing w:after="240"/>
        <w:ind w:left="1080" w:hanging="540"/>
        <w:jc w:val="both"/>
        <w:rPr>
          <w:szCs w:val="24"/>
        </w:rPr>
      </w:pPr>
    </w:p>
    <w:p w:rsidR="008E1614" w:rsidRDefault="008E1614" w:rsidP="00670831">
      <w:pPr>
        <w:autoSpaceDE w:val="0"/>
        <w:autoSpaceDN w:val="0"/>
        <w:adjustRightInd w:val="0"/>
        <w:spacing w:after="240"/>
        <w:ind w:left="1080" w:hanging="540"/>
        <w:jc w:val="both"/>
        <w:rPr>
          <w:szCs w:val="24"/>
        </w:rPr>
      </w:pPr>
    </w:p>
    <w:p w:rsidR="008E1614" w:rsidRDefault="008E1614" w:rsidP="00670831">
      <w:pPr>
        <w:autoSpaceDE w:val="0"/>
        <w:autoSpaceDN w:val="0"/>
        <w:adjustRightInd w:val="0"/>
        <w:spacing w:after="240"/>
        <w:ind w:left="1080" w:hanging="540"/>
        <w:jc w:val="both"/>
        <w:rPr>
          <w:szCs w:val="24"/>
        </w:rPr>
      </w:pPr>
    </w:p>
    <w:p w:rsidR="008E1614" w:rsidRDefault="008E1614" w:rsidP="00670831">
      <w:pPr>
        <w:autoSpaceDE w:val="0"/>
        <w:autoSpaceDN w:val="0"/>
        <w:adjustRightInd w:val="0"/>
        <w:spacing w:after="240"/>
        <w:ind w:left="1080" w:hanging="540"/>
        <w:jc w:val="both"/>
        <w:rPr>
          <w:szCs w:val="24"/>
        </w:rPr>
      </w:pPr>
    </w:p>
    <w:p w:rsidR="008E1614" w:rsidRDefault="008E1614" w:rsidP="00670831">
      <w:pPr>
        <w:autoSpaceDE w:val="0"/>
        <w:autoSpaceDN w:val="0"/>
        <w:adjustRightInd w:val="0"/>
        <w:spacing w:after="240"/>
        <w:ind w:left="1080" w:hanging="540"/>
        <w:jc w:val="both"/>
        <w:rPr>
          <w:szCs w:val="24"/>
        </w:rPr>
      </w:pPr>
    </w:p>
    <w:p w:rsidR="008E1614" w:rsidRDefault="008E1614" w:rsidP="00670831">
      <w:pPr>
        <w:autoSpaceDE w:val="0"/>
        <w:autoSpaceDN w:val="0"/>
        <w:adjustRightInd w:val="0"/>
        <w:spacing w:after="240"/>
        <w:ind w:left="1080" w:hanging="540"/>
        <w:jc w:val="both"/>
        <w:rPr>
          <w:szCs w:val="24"/>
        </w:rPr>
      </w:pPr>
    </w:p>
    <w:p w:rsidR="008E1614" w:rsidRDefault="008E1614" w:rsidP="00670831">
      <w:pPr>
        <w:autoSpaceDE w:val="0"/>
        <w:autoSpaceDN w:val="0"/>
        <w:adjustRightInd w:val="0"/>
        <w:spacing w:after="240"/>
        <w:ind w:left="1080" w:hanging="540"/>
        <w:jc w:val="both"/>
        <w:rPr>
          <w:szCs w:val="24"/>
        </w:rPr>
      </w:pPr>
    </w:p>
    <w:p w:rsidR="008E1614" w:rsidRDefault="008E1614" w:rsidP="00670831">
      <w:pPr>
        <w:autoSpaceDE w:val="0"/>
        <w:autoSpaceDN w:val="0"/>
        <w:adjustRightInd w:val="0"/>
        <w:spacing w:after="240"/>
        <w:ind w:left="1080" w:hanging="540"/>
        <w:jc w:val="both"/>
        <w:rPr>
          <w:szCs w:val="24"/>
        </w:rPr>
      </w:pPr>
    </w:p>
    <w:p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3" w:name="_Toc103401422"/>
    </w:p>
    <w:p w:rsidR="008E1614" w:rsidRPr="004A50A8" w:rsidRDefault="008E1614" w:rsidP="008E1614">
      <w:pPr>
        <w:pStyle w:val="S3-Header1"/>
        <w:spacing w:line="276" w:lineRule="auto"/>
        <w:rPr>
          <w:b w:val="0"/>
          <w:color w:val="FF0000"/>
          <w:sz w:val="24"/>
          <w:szCs w:val="24"/>
        </w:rPr>
      </w:pPr>
      <w:bookmarkStart w:id="344" w:name="_Toc235671310"/>
      <w:r w:rsidRPr="004A50A8">
        <w:lastRenderedPageBreak/>
        <w:t>2.</w:t>
      </w:r>
      <w:r w:rsidRPr="004A50A8">
        <w:tab/>
        <w:t>Qualification</w:t>
      </w:r>
      <w:bookmarkEnd w:id="343"/>
      <w:r w:rsidRPr="004A50A8">
        <w:t xml:space="preserve"> </w:t>
      </w:r>
      <w:bookmarkEnd w:id="344"/>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rsidTr="008E1614">
        <w:trPr>
          <w:cantSplit/>
          <w:tblHeader/>
        </w:trPr>
        <w:tc>
          <w:tcPr>
            <w:tcW w:w="1908" w:type="dxa"/>
          </w:tcPr>
          <w:p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rsidR="008E1614" w:rsidRPr="004A50A8" w:rsidRDefault="008E1614" w:rsidP="008E1614">
            <w:pPr>
              <w:pStyle w:val="S3-Heading2"/>
              <w:spacing w:line="276" w:lineRule="auto"/>
            </w:pPr>
            <w:bookmarkStart w:id="345" w:name="_Toc496006430"/>
            <w:bookmarkStart w:id="346" w:name="_Toc496006831"/>
            <w:bookmarkStart w:id="347" w:name="_Toc496113482"/>
            <w:bookmarkStart w:id="348" w:name="_Toc496359153"/>
            <w:bookmarkStart w:id="349" w:name="_Toc496968116"/>
            <w:bookmarkStart w:id="350" w:name="_Toc498339860"/>
            <w:bookmarkStart w:id="351" w:name="_Toc498848207"/>
            <w:bookmarkStart w:id="352" w:name="_Toc499021785"/>
            <w:bookmarkStart w:id="353" w:name="_Toc499023468"/>
            <w:bookmarkStart w:id="354" w:name="_Toc501529950"/>
            <w:bookmarkStart w:id="355" w:name="_Toc503874228"/>
            <w:bookmarkStart w:id="356" w:name="_Toc23215164"/>
            <w:bookmarkStart w:id="357" w:name="_Toc235671311"/>
            <w:r w:rsidRPr="004A50A8">
              <w:t xml:space="preserve">2.1 </w:t>
            </w:r>
            <w:r w:rsidRPr="004A50A8">
              <w:tab/>
              <w:t>Eligibility</w:t>
            </w:r>
            <w:bookmarkEnd w:id="345"/>
            <w:bookmarkEnd w:id="346"/>
            <w:bookmarkEnd w:id="347"/>
            <w:bookmarkEnd w:id="348"/>
            <w:bookmarkEnd w:id="349"/>
            <w:bookmarkEnd w:id="350"/>
            <w:bookmarkEnd w:id="351"/>
            <w:bookmarkEnd w:id="352"/>
            <w:bookmarkEnd w:id="353"/>
            <w:bookmarkEnd w:id="354"/>
            <w:bookmarkEnd w:id="355"/>
            <w:bookmarkEnd w:id="356"/>
            <w:bookmarkEnd w:id="357"/>
          </w:p>
        </w:tc>
      </w:tr>
      <w:tr w:rsidR="008E1614" w:rsidRPr="004A50A8" w:rsidTr="008E1614">
        <w:trPr>
          <w:cantSplit/>
          <w:tblHeader/>
        </w:trPr>
        <w:tc>
          <w:tcPr>
            <w:tcW w:w="1908" w:type="dxa"/>
            <w:vMerge w:val="restart"/>
            <w:shd w:val="clear" w:color="auto" w:fill="FFF5EB"/>
            <w:vAlign w:val="center"/>
          </w:tcPr>
          <w:p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rsidTr="008E1614">
        <w:trPr>
          <w:cantSplit/>
          <w:tblHeader/>
        </w:trPr>
        <w:tc>
          <w:tcPr>
            <w:tcW w:w="1908" w:type="dxa"/>
            <w:vMerge/>
            <w:shd w:val="clear" w:color="auto" w:fill="FFF5EB"/>
          </w:tcPr>
          <w:p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rsidR="008E1614" w:rsidRPr="004A50A8" w:rsidRDefault="008E1614" w:rsidP="008E1614">
            <w:pPr>
              <w:pStyle w:val="titulo"/>
              <w:spacing w:before="80" w:line="276" w:lineRule="auto"/>
              <w:rPr>
                <w:b w:val="0"/>
                <w:sz w:val="22"/>
                <w:szCs w:val="22"/>
              </w:rPr>
            </w:pPr>
          </w:p>
        </w:tc>
      </w:tr>
      <w:tr w:rsidR="008E1614" w:rsidRPr="004A50A8" w:rsidTr="008E1614">
        <w:trPr>
          <w:cantSplit/>
          <w:tblHeader/>
        </w:trPr>
        <w:tc>
          <w:tcPr>
            <w:tcW w:w="1908" w:type="dxa"/>
            <w:vMerge/>
            <w:shd w:val="clear" w:color="auto" w:fill="FFF5EB"/>
          </w:tcPr>
          <w:p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rsidTr="008E1614">
        <w:trPr>
          <w:cantSplit/>
          <w:tblHeader/>
        </w:trPr>
        <w:tc>
          <w:tcPr>
            <w:tcW w:w="1908" w:type="dxa"/>
            <w:vMerge/>
            <w:shd w:val="clear" w:color="auto" w:fill="FFF5EB"/>
          </w:tcPr>
          <w:p w:rsidR="008E1614" w:rsidRPr="004A50A8" w:rsidRDefault="008E1614" w:rsidP="008E1614">
            <w:pPr>
              <w:spacing w:line="276" w:lineRule="auto"/>
              <w:ind w:left="360" w:hanging="360"/>
              <w:rPr>
                <w:b/>
                <w:sz w:val="22"/>
                <w:szCs w:val="22"/>
              </w:rPr>
            </w:pPr>
          </w:p>
        </w:tc>
        <w:tc>
          <w:tcPr>
            <w:tcW w:w="3600" w:type="dxa"/>
            <w:vMerge/>
            <w:shd w:val="clear" w:color="auto" w:fill="FFF5EB"/>
          </w:tcPr>
          <w:p w:rsidR="008E1614" w:rsidRPr="004A50A8" w:rsidRDefault="008E1614" w:rsidP="008E1614">
            <w:pPr>
              <w:spacing w:line="276" w:lineRule="auto"/>
              <w:ind w:left="360" w:hanging="360"/>
              <w:rPr>
                <w:b/>
                <w:sz w:val="20"/>
              </w:rPr>
            </w:pPr>
          </w:p>
        </w:tc>
        <w:tc>
          <w:tcPr>
            <w:tcW w:w="1440" w:type="dxa"/>
            <w:vMerge/>
            <w:shd w:val="clear" w:color="auto" w:fill="FFF5EB"/>
          </w:tcPr>
          <w:p w:rsidR="008E1614" w:rsidRPr="004A50A8" w:rsidRDefault="008E1614" w:rsidP="008E1614">
            <w:pPr>
              <w:spacing w:line="276" w:lineRule="auto"/>
              <w:rPr>
                <w:b/>
                <w:sz w:val="20"/>
              </w:rPr>
            </w:pPr>
          </w:p>
        </w:tc>
        <w:tc>
          <w:tcPr>
            <w:tcW w:w="1440" w:type="dxa"/>
            <w:shd w:val="clear" w:color="auto" w:fill="FFF5EB"/>
          </w:tcPr>
          <w:p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rsidR="008E1614" w:rsidRPr="004A50A8" w:rsidRDefault="008E1614" w:rsidP="008E1614">
            <w:pPr>
              <w:spacing w:line="276" w:lineRule="auto"/>
              <w:rPr>
                <w:b/>
                <w:sz w:val="22"/>
                <w:szCs w:val="22"/>
              </w:rPr>
            </w:pPr>
          </w:p>
        </w:tc>
      </w:tr>
      <w:tr w:rsidR="008E1614" w:rsidRPr="004A50A8" w:rsidTr="008E1614">
        <w:trPr>
          <w:cantSplit/>
        </w:trPr>
        <w:tc>
          <w:tcPr>
            <w:tcW w:w="1908" w:type="dxa"/>
          </w:tcPr>
          <w:p w:rsidR="008E1614" w:rsidRPr="004A50A8" w:rsidRDefault="008E1614" w:rsidP="008E1614">
            <w:pPr>
              <w:spacing w:before="60" w:after="60" w:line="276" w:lineRule="auto"/>
              <w:rPr>
                <w:sz w:val="20"/>
              </w:rPr>
            </w:pPr>
            <w:bookmarkStart w:id="358" w:name="_Toc496968117"/>
            <w:r w:rsidRPr="004A50A8">
              <w:rPr>
                <w:sz w:val="20"/>
              </w:rPr>
              <w:t>2.1.1 Nationality</w:t>
            </w:r>
            <w:bookmarkEnd w:id="358"/>
            <w:r w:rsidRPr="004A50A8">
              <w:rPr>
                <w:sz w:val="20"/>
              </w:rPr>
              <w:t xml:space="preserve"> </w:t>
            </w:r>
          </w:p>
        </w:tc>
        <w:tc>
          <w:tcPr>
            <w:tcW w:w="3600" w:type="dxa"/>
          </w:tcPr>
          <w:p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N/A</w:t>
            </w:r>
          </w:p>
        </w:tc>
        <w:tc>
          <w:tcPr>
            <w:tcW w:w="1980" w:type="dxa"/>
            <w:vAlign w:val="center"/>
          </w:tcPr>
          <w:p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rsidTr="008E1614">
        <w:trPr>
          <w:cantSplit/>
        </w:trPr>
        <w:tc>
          <w:tcPr>
            <w:tcW w:w="1908" w:type="dxa"/>
          </w:tcPr>
          <w:p w:rsidR="008E1614" w:rsidRPr="004A50A8" w:rsidRDefault="008E1614" w:rsidP="008E1614">
            <w:pPr>
              <w:spacing w:before="60" w:after="60" w:line="276" w:lineRule="auto"/>
              <w:rPr>
                <w:sz w:val="20"/>
              </w:rPr>
            </w:pPr>
            <w:r w:rsidRPr="004A50A8">
              <w:rPr>
                <w:sz w:val="20"/>
              </w:rPr>
              <w:t>2.1.2 Conflict of Interest</w:t>
            </w:r>
          </w:p>
        </w:tc>
        <w:tc>
          <w:tcPr>
            <w:tcW w:w="3600" w:type="dxa"/>
          </w:tcPr>
          <w:p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N/A</w:t>
            </w:r>
          </w:p>
        </w:tc>
        <w:tc>
          <w:tcPr>
            <w:tcW w:w="1980" w:type="dxa"/>
            <w:vAlign w:val="center"/>
          </w:tcPr>
          <w:p w:rsidR="008E1614" w:rsidRPr="004A50A8" w:rsidRDefault="008E1614" w:rsidP="008E1614">
            <w:pPr>
              <w:spacing w:before="60" w:after="60" w:line="276" w:lineRule="auto"/>
              <w:rPr>
                <w:sz w:val="20"/>
              </w:rPr>
            </w:pPr>
            <w:r w:rsidRPr="004A50A8">
              <w:rPr>
                <w:sz w:val="20"/>
              </w:rPr>
              <w:t>Letter of Tender</w:t>
            </w:r>
          </w:p>
        </w:tc>
      </w:tr>
      <w:tr w:rsidR="008E1614" w:rsidRPr="004A50A8" w:rsidTr="008E1614">
        <w:trPr>
          <w:cantSplit/>
        </w:trPr>
        <w:tc>
          <w:tcPr>
            <w:tcW w:w="1908" w:type="dxa"/>
          </w:tcPr>
          <w:p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rsidR="008E1614" w:rsidRPr="004A50A8" w:rsidRDefault="008E1614" w:rsidP="008E1614">
            <w:pPr>
              <w:spacing w:before="60" w:after="60" w:line="276" w:lineRule="auto"/>
              <w:rPr>
                <w:sz w:val="20"/>
              </w:rPr>
            </w:pPr>
            <w:r w:rsidRPr="004A50A8">
              <w:rPr>
                <w:sz w:val="20"/>
              </w:rPr>
              <w:t>Must meet requirement</w:t>
            </w:r>
          </w:p>
        </w:tc>
        <w:tc>
          <w:tcPr>
            <w:tcW w:w="1440" w:type="dxa"/>
          </w:tcPr>
          <w:p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rsidR="008E1614" w:rsidRPr="004A50A8" w:rsidRDefault="008E1614" w:rsidP="008E1614">
            <w:pPr>
              <w:spacing w:before="60" w:after="60" w:line="276" w:lineRule="auto"/>
              <w:rPr>
                <w:sz w:val="20"/>
              </w:rPr>
            </w:pPr>
            <w:r w:rsidRPr="004A50A8">
              <w:rPr>
                <w:sz w:val="20"/>
              </w:rPr>
              <w:t>N / A</w:t>
            </w:r>
          </w:p>
        </w:tc>
        <w:tc>
          <w:tcPr>
            <w:tcW w:w="1980" w:type="dxa"/>
          </w:tcPr>
          <w:p w:rsidR="008E1614" w:rsidRPr="004A50A8" w:rsidRDefault="008E1614" w:rsidP="008E1614">
            <w:pPr>
              <w:spacing w:before="60" w:after="60" w:line="276" w:lineRule="auto"/>
              <w:rPr>
                <w:sz w:val="20"/>
              </w:rPr>
            </w:pPr>
            <w:r w:rsidRPr="004A50A8">
              <w:rPr>
                <w:sz w:val="20"/>
              </w:rPr>
              <w:t>Letter of Bid</w:t>
            </w:r>
          </w:p>
        </w:tc>
      </w:tr>
      <w:tr w:rsidR="008E1614" w:rsidRPr="004A50A8" w:rsidTr="008E1614">
        <w:trPr>
          <w:cantSplit/>
        </w:trPr>
        <w:tc>
          <w:tcPr>
            <w:tcW w:w="1908" w:type="dxa"/>
          </w:tcPr>
          <w:p w:rsidR="008E1614" w:rsidRPr="004A50A8" w:rsidRDefault="008E1614" w:rsidP="008E1614">
            <w:pPr>
              <w:spacing w:before="60" w:after="60" w:line="276" w:lineRule="auto"/>
              <w:rPr>
                <w:sz w:val="20"/>
              </w:rPr>
            </w:pPr>
            <w:r w:rsidRPr="004A50A8">
              <w:rPr>
                <w:sz w:val="20"/>
              </w:rPr>
              <w:t>2.1.4 Government Owned Entity</w:t>
            </w:r>
          </w:p>
        </w:tc>
        <w:tc>
          <w:tcPr>
            <w:tcW w:w="3600" w:type="dxa"/>
          </w:tcPr>
          <w:p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rsidR="008E1614" w:rsidRPr="004A50A8" w:rsidRDefault="008E1614" w:rsidP="008E1614">
            <w:pPr>
              <w:spacing w:before="60" w:after="60" w:line="276" w:lineRule="auto"/>
              <w:rPr>
                <w:sz w:val="20"/>
              </w:rPr>
            </w:pPr>
            <w:r w:rsidRPr="004A50A8">
              <w:rPr>
                <w:sz w:val="20"/>
              </w:rPr>
              <w:t>N/A</w:t>
            </w:r>
          </w:p>
        </w:tc>
        <w:tc>
          <w:tcPr>
            <w:tcW w:w="1980" w:type="dxa"/>
            <w:vAlign w:val="center"/>
          </w:tcPr>
          <w:p w:rsidR="008E1614" w:rsidRPr="004A50A8" w:rsidRDefault="008E1614" w:rsidP="008E1614">
            <w:pPr>
              <w:spacing w:before="60" w:after="60" w:line="276" w:lineRule="auto"/>
              <w:rPr>
                <w:sz w:val="20"/>
              </w:rPr>
            </w:pPr>
            <w:r w:rsidRPr="004A50A8">
              <w:rPr>
                <w:sz w:val="20"/>
              </w:rPr>
              <w:t>Form ELI –1.1 and 1.2, with attachments</w:t>
            </w:r>
          </w:p>
        </w:tc>
      </w:tr>
    </w:tbl>
    <w:p w:rsidR="008E1614" w:rsidRPr="004A50A8" w:rsidRDefault="008E1614" w:rsidP="008E1614">
      <w:pPr>
        <w:pStyle w:val="Heading1"/>
        <w:tabs>
          <w:tab w:val="left" w:pos="2214"/>
        </w:tabs>
        <w:spacing w:line="276" w:lineRule="auto"/>
        <w:rPr>
          <w:b w:val="0"/>
          <w:bCs/>
          <w:sz w:val="24"/>
        </w:rPr>
      </w:pPr>
    </w:p>
    <w:p w:rsidR="008E1614" w:rsidRPr="0018697C" w:rsidRDefault="008E1614" w:rsidP="008E1614">
      <w:pPr>
        <w:pStyle w:val="Heading1"/>
        <w:tabs>
          <w:tab w:val="left" w:pos="2214"/>
        </w:tabs>
        <w:spacing w:line="276" w:lineRule="auto"/>
      </w:pPr>
    </w:p>
    <w:p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rsidTr="008E1614">
        <w:trPr>
          <w:tblHeader/>
        </w:trPr>
        <w:tc>
          <w:tcPr>
            <w:tcW w:w="1548" w:type="dxa"/>
          </w:tcPr>
          <w:p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rsidR="008E1614" w:rsidRPr="004A50A8" w:rsidRDefault="008E1614" w:rsidP="008E1614">
            <w:pPr>
              <w:pStyle w:val="S3-Heading2"/>
              <w:spacing w:line="276" w:lineRule="auto"/>
            </w:pPr>
            <w:bookmarkStart w:id="359" w:name="_Toc498339862"/>
            <w:bookmarkStart w:id="360" w:name="_Toc498848209"/>
            <w:bookmarkStart w:id="361" w:name="_Toc499021787"/>
            <w:bookmarkStart w:id="362" w:name="_Toc499023470"/>
            <w:bookmarkStart w:id="363" w:name="_Toc501529952"/>
            <w:bookmarkStart w:id="364" w:name="_Toc503874230"/>
            <w:bookmarkStart w:id="365" w:name="_Toc23215166"/>
            <w:bookmarkStart w:id="366" w:name="_Toc235671313"/>
            <w:r w:rsidRPr="004A50A8">
              <w:t>2.</w:t>
            </w:r>
            <w:r>
              <w:t>2</w:t>
            </w:r>
            <w:r w:rsidRPr="004A50A8">
              <w:t xml:space="preserve"> </w:t>
            </w:r>
            <w:r w:rsidRPr="004A50A8">
              <w:tab/>
              <w:t>Financial Situation</w:t>
            </w:r>
            <w:bookmarkEnd w:id="359"/>
            <w:bookmarkEnd w:id="360"/>
            <w:bookmarkEnd w:id="361"/>
            <w:bookmarkEnd w:id="362"/>
            <w:bookmarkEnd w:id="363"/>
            <w:bookmarkEnd w:id="364"/>
            <w:bookmarkEnd w:id="365"/>
            <w:bookmarkEnd w:id="366"/>
          </w:p>
        </w:tc>
      </w:tr>
      <w:tr w:rsidR="008E1614" w:rsidRPr="004A50A8" w:rsidTr="008E1614">
        <w:trPr>
          <w:cantSplit/>
          <w:tblHeader/>
        </w:trPr>
        <w:tc>
          <w:tcPr>
            <w:tcW w:w="1548" w:type="dxa"/>
            <w:vMerge w:val="restart"/>
            <w:shd w:val="clear" w:color="auto" w:fill="FFF5EB"/>
            <w:vAlign w:val="center"/>
          </w:tcPr>
          <w:p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rsidTr="008E1614">
        <w:trPr>
          <w:cantSplit/>
          <w:tblHeader/>
        </w:trPr>
        <w:tc>
          <w:tcPr>
            <w:tcW w:w="1548" w:type="dxa"/>
            <w:vMerge/>
            <w:shd w:val="clear" w:color="auto" w:fill="FFF5EB"/>
          </w:tcPr>
          <w:p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rsidR="008E1614" w:rsidRPr="004A50A8" w:rsidRDefault="008E1614" w:rsidP="008E1614">
            <w:pPr>
              <w:pStyle w:val="titulo"/>
              <w:spacing w:before="40" w:line="276" w:lineRule="auto"/>
              <w:rPr>
                <w:b w:val="0"/>
                <w:sz w:val="20"/>
              </w:rPr>
            </w:pPr>
          </w:p>
        </w:tc>
      </w:tr>
      <w:tr w:rsidR="008E1614" w:rsidRPr="004A50A8" w:rsidTr="008E1614">
        <w:trPr>
          <w:cantSplit/>
          <w:tblHeader/>
        </w:trPr>
        <w:tc>
          <w:tcPr>
            <w:tcW w:w="1548" w:type="dxa"/>
            <w:vMerge/>
            <w:shd w:val="clear" w:color="auto" w:fill="FFF5EB"/>
          </w:tcPr>
          <w:p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rsidR="008E1614" w:rsidRPr="004A50A8" w:rsidRDefault="008E1614" w:rsidP="008E1614">
            <w:pPr>
              <w:pStyle w:val="titulo"/>
              <w:spacing w:before="40" w:after="0" w:line="276" w:lineRule="auto"/>
              <w:rPr>
                <w:rFonts w:ascii="Times New Roman" w:hAnsi="Times New Roman"/>
                <w:sz w:val="20"/>
              </w:rPr>
            </w:pPr>
          </w:p>
        </w:tc>
      </w:tr>
      <w:tr w:rsidR="008E1614" w:rsidRPr="004A50A8" w:rsidTr="008E1614">
        <w:trPr>
          <w:cantSplit/>
          <w:trHeight w:val="575"/>
          <w:tblHeader/>
        </w:trPr>
        <w:tc>
          <w:tcPr>
            <w:tcW w:w="1548" w:type="dxa"/>
            <w:vMerge/>
            <w:shd w:val="clear" w:color="auto" w:fill="FFF5EB"/>
          </w:tcPr>
          <w:p w:rsidR="008E1614" w:rsidRPr="004A50A8" w:rsidRDefault="008E1614" w:rsidP="008E1614">
            <w:pPr>
              <w:spacing w:line="276" w:lineRule="auto"/>
              <w:ind w:left="360" w:hanging="360"/>
              <w:rPr>
                <w:b/>
                <w:sz w:val="20"/>
              </w:rPr>
            </w:pPr>
          </w:p>
        </w:tc>
        <w:tc>
          <w:tcPr>
            <w:tcW w:w="3960" w:type="dxa"/>
            <w:vMerge/>
            <w:shd w:val="clear" w:color="auto" w:fill="FFF5EB"/>
          </w:tcPr>
          <w:p w:rsidR="008E1614" w:rsidRPr="004A50A8" w:rsidRDefault="008E1614" w:rsidP="008E1614">
            <w:pPr>
              <w:spacing w:line="276" w:lineRule="auto"/>
              <w:ind w:left="360" w:hanging="360"/>
              <w:rPr>
                <w:b/>
                <w:sz w:val="20"/>
              </w:rPr>
            </w:pPr>
          </w:p>
        </w:tc>
        <w:tc>
          <w:tcPr>
            <w:tcW w:w="1440" w:type="dxa"/>
            <w:vMerge/>
            <w:shd w:val="clear" w:color="auto" w:fill="FFF5EB"/>
          </w:tcPr>
          <w:p w:rsidR="008E1614" w:rsidRPr="004A50A8" w:rsidRDefault="008E1614" w:rsidP="008E1614">
            <w:pPr>
              <w:keepNext/>
              <w:spacing w:before="40" w:line="276" w:lineRule="auto"/>
              <w:rPr>
                <w:b/>
                <w:sz w:val="20"/>
              </w:rPr>
            </w:pPr>
          </w:p>
        </w:tc>
        <w:tc>
          <w:tcPr>
            <w:tcW w:w="1440" w:type="dxa"/>
            <w:shd w:val="clear" w:color="auto" w:fill="FFF5EB"/>
            <w:vAlign w:val="center"/>
          </w:tcPr>
          <w:p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rsidR="008E1614" w:rsidRPr="004A50A8" w:rsidRDefault="008E1614" w:rsidP="008E1614">
            <w:pPr>
              <w:spacing w:before="40" w:line="276" w:lineRule="auto"/>
              <w:rPr>
                <w:b/>
                <w:sz w:val="20"/>
              </w:rPr>
            </w:pPr>
          </w:p>
        </w:tc>
      </w:tr>
      <w:tr w:rsidR="008E1614" w:rsidRPr="004A50A8" w:rsidTr="008E1614">
        <w:trPr>
          <w:trHeight w:val="2332"/>
        </w:trPr>
        <w:tc>
          <w:tcPr>
            <w:tcW w:w="1548" w:type="dxa"/>
          </w:tcPr>
          <w:p w:rsidR="008E1614" w:rsidRPr="004A50A8" w:rsidRDefault="008E1614" w:rsidP="008E1614">
            <w:pPr>
              <w:spacing w:line="276" w:lineRule="auto"/>
              <w:rPr>
                <w:sz w:val="20"/>
              </w:rPr>
            </w:pPr>
            <w:bookmarkStart w:id="367" w:name="_Toc496968131"/>
            <w:r w:rsidRPr="004A50A8">
              <w:rPr>
                <w:sz w:val="20"/>
              </w:rPr>
              <w:t>2.3.1 Historical Financial Performance</w:t>
            </w:r>
            <w:bookmarkEnd w:id="367"/>
          </w:p>
        </w:tc>
        <w:tc>
          <w:tcPr>
            <w:tcW w:w="3960" w:type="dxa"/>
          </w:tcPr>
          <w:p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FC417B">
              <w:rPr>
                <w:b/>
                <w:bCs/>
                <w:color w:val="FF0000"/>
                <w:sz w:val="20"/>
              </w:rPr>
              <w:t>three (3)</w:t>
            </w:r>
            <w:r w:rsidRPr="00FC417B">
              <w:rPr>
                <w:color w:val="FF0000"/>
                <w:sz w:val="20"/>
              </w:rPr>
              <w:t xml:space="preserve"> </w:t>
            </w:r>
            <w:r w:rsidRPr="004A50A8">
              <w:rPr>
                <w:sz w:val="20"/>
              </w:rPr>
              <w:t>years to demonstrate the current soundness of the Tenderers financial position and its prospective long term profitability.</w:t>
            </w:r>
          </w:p>
          <w:p w:rsidR="008E1614" w:rsidRPr="004A50A8" w:rsidRDefault="008E1614" w:rsidP="008E1614">
            <w:pPr>
              <w:spacing w:line="276" w:lineRule="auto"/>
              <w:rPr>
                <w:sz w:val="20"/>
              </w:rPr>
            </w:pPr>
          </w:p>
        </w:tc>
        <w:tc>
          <w:tcPr>
            <w:tcW w:w="1440"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rsidR="008E1614" w:rsidRPr="004A50A8" w:rsidRDefault="008E1614" w:rsidP="008E1614">
            <w:pPr>
              <w:spacing w:line="276" w:lineRule="auto"/>
              <w:jc w:val="center"/>
              <w:rPr>
                <w:sz w:val="20"/>
              </w:rPr>
            </w:pPr>
            <w:r w:rsidRPr="004A50A8">
              <w:rPr>
                <w:sz w:val="20"/>
              </w:rPr>
              <w:t>N/A</w:t>
            </w:r>
          </w:p>
        </w:tc>
        <w:tc>
          <w:tcPr>
            <w:tcW w:w="1440"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rsidR="008E1614" w:rsidRPr="004A50A8" w:rsidRDefault="008E1614" w:rsidP="008E1614">
            <w:pPr>
              <w:spacing w:line="276" w:lineRule="auto"/>
              <w:jc w:val="center"/>
              <w:rPr>
                <w:sz w:val="20"/>
              </w:rPr>
            </w:pPr>
            <w:r w:rsidRPr="004A50A8">
              <w:rPr>
                <w:sz w:val="20"/>
              </w:rPr>
              <w:t>N/A</w:t>
            </w:r>
          </w:p>
        </w:tc>
        <w:tc>
          <w:tcPr>
            <w:tcW w:w="1980" w:type="dxa"/>
            <w:vAlign w:val="center"/>
          </w:tcPr>
          <w:p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rsidTr="008E1614">
        <w:trPr>
          <w:trHeight w:val="1483"/>
        </w:trPr>
        <w:tc>
          <w:tcPr>
            <w:tcW w:w="1548" w:type="dxa"/>
          </w:tcPr>
          <w:p w:rsidR="008E1614" w:rsidRPr="004A50A8" w:rsidRDefault="008E1614" w:rsidP="008E1614">
            <w:pPr>
              <w:spacing w:line="276" w:lineRule="auto"/>
              <w:rPr>
                <w:sz w:val="20"/>
              </w:rPr>
            </w:pPr>
            <w:r w:rsidRPr="004A50A8">
              <w:rPr>
                <w:sz w:val="20"/>
              </w:rPr>
              <w:t>2.3.2. Average Annual Turnover</w:t>
            </w:r>
          </w:p>
          <w:p w:rsidR="008E1614" w:rsidRPr="004A50A8" w:rsidRDefault="008E1614" w:rsidP="008E1614">
            <w:pPr>
              <w:spacing w:line="276" w:lineRule="auto"/>
              <w:rPr>
                <w:sz w:val="20"/>
              </w:rPr>
            </w:pPr>
          </w:p>
        </w:tc>
        <w:tc>
          <w:tcPr>
            <w:tcW w:w="3960" w:type="dxa"/>
          </w:tcPr>
          <w:p w:rsidR="008E1614" w:rsidRDefault="009E5D35" w:rsidP="00FC417B">
            <w:pPr>
              <w:spacing w:line="276" w:lineRule="auto"/>
              <w:rPr>
                <w:sz w:val="20"/>
              </w:rPr>
            </w:pPr>
            <w:r w:rsidRPr="009E5D35">
              <w:rPr>
                <w:sz w:val="20"/>
              </w:rPr>
              <w:t xml:space="preserve">Minimum average annual turnover of </w:t>
            </w:r>
            <w:r w:rsidRPr="00FC417B">
              <w:rPr>
                <w:b/>
                <w:bCs/>
                <w:color w:val="FF0000"/>
                <w:sz w:val="20"/>
              </w:rPr>
              <w:t xml:space="preserve">MVR </w:t>
            </w:r>
            <w:r w:rsidR="00FC417B" w:rsidRPr="00FC417B">
              <w:rPr>
                <w:b/>
                <w:bCs/>
                <w:color w:val="FF0000"/>
                <w:sz w:val="20"/>
              </w:rPr>
              <w:t xml:space="preserve">7.5 </w:t>
            </w:r>
            <w:r w:rsidRPr="00FC417B">
              <w:rPr>
                <w:b/>
                <w:bCs/>
                <w:color w:val="FF0000"/>
                <w:sz w:val="20"/>
              </w:rPr>
              <w:t>million</w:t>
            </w:r>
            <w:r w:rsidRPr="009E5D35">
              <w:rPr>
                <w:sz w:val="20"/>
              </w:rPr>
              <w:t>, within the last three (3) years.</w:t>
            </w:r>
          </w:p>
          <w:p w:rsidR="008E1614" w:rsidRDefault="008E1614" w:rsidP="008E1614">
            <w:pPr>
              <w:spacing w:line="276" w:lineRule="auto"/>
              <w:rPr>
                <w:sz w:val="20"/>
              </w:rPr>
            </w:pPr>
          </w:p>
          <w:p w:rsidR="008E1614" w:rsidRPr="004A50A8" w:rsidRDefault="008E1614" w:rsidP="008E1614">
            <w:pPr>
              <w:spacing w:line="276" w:lineRule="auto"/>
              <w:rPr>
                <w:sz w:val="20"/>
              </w:rPr>
            </w:pPr>
          </w:p>
        </w:tc>
        <w:tc>
          <w:tcPr>
            <w:tcW w:w="1440"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rsidR="008E1614" w:rsidRPr="00A82494" w:rsidRDefault="008E1614" w:rsidP="008E1614">
            <w:pPr>
              <w:spacing w:line="276" w:lineRule="auto"/>
              <w:jc w:val="center"/>
              <w:rPr>
                <w:color w:val="000000"/>
                <w:sz w:val="20"/>
              </w:rPr>
            </w:pPr>
            <w:r w:rsidRPr="00A82494">
              <w:rPr>
                <w:color w:val="000000"/>
                <w:sz w:val="20"/>
              </w:rPr>
              <w:t>Must meet</w:t>
            </w:r>
          </w:p>
          <w:p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rsidR="008E1614" w:rsidRPr="00A82494" w:rsidRDefault="008E1614" w:rsidP="008E1614">
            <w:pPr>
              <w:spacing w:line="276" w:lineRule="auto"/>
              <w:jc w:val="center"/>
              <w:rPr>
                <w:color w:val="000000"/>
                <w:sz w:val="20"/>
              </w:rPr>
            </w:pPr>
            <w:r w:rsidRPr="00A82494">
              <w:rPr>
                <w:color w:val="000000"/>
                <w:sz w:val="20"/>
              </w:rPr>
              <w:t>Must meet</w:t>
            </w:r>
          </w:p>
          <w:p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8E1614" w:rsidRPr="004A50A8" w:rsidTr="008E1614">
        <w:trPr>
          <w:trHeight w:val="2259"/>
        </w:trPr>
        <w:tc>
          <w:tcPr>
            <w:tcW w:w="1548" w:type="dxa"/>
          </w:tcPr>
          <w:p w:rsidR="008E1614" w:rsidRPr="004A50A8" w:rsidRDefault="008E1614" w:rsidP="008E1614">
            <w:pPr>
              <w:spacing w:line="276" w:lineRule="auto"/>
              <w:rPr>
                <w:sz w:val="20"/>
              </w:rPr>
            </w:pPr>
            <w:r w:rsidRPr="004A50A8">
              <w:rPr>
                <w:sz w:val="20"/>
              </w:rPr>
              <w:t>2.3.3. Financial  Resources</w:t>
            </w:r>
          </w:p>
          <w:p w:rsidR="008E1614" w:rsidRPr="004A50A8" w:rsidRDefault="008E1614" w:rsidP="008E1614">
            <w:pPr>
              <w:spacing w:line="276" w:lineRule="auto"/>
              <w:rPr>
                <w:sz w:val="20"/>
              </w:rPr>
            </w:pPr>
          </w:p>
        </w:tc>
        <w:tc>
          <w:tcPr>
            <w:tcW w:w="3960" w:type="dxa"/>
          </w:tcPr>
          <w:p w:rsidR="008E1614" w:rsidRPr="004A50A8" w:rsidRDefault="008E1614" w:rsidP="008E1614">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rsidR="008E1614" w:rsidRDefault="008E1614" w:rsidP="008E1614">
            <w:pPr>
              <w:spacing w:line="276" w:lineRule="auto"/>
              <w:rPr>
                <w:sz w:val="20"/>
              </w:rPr>
            </w:pPr>
            <w:r w:rsidRPr="004A50A8">
              <w:rPr>
                <w:sz w:val="20"/>
              </w:rPr>
              <w:t>(</w:t>
            </w:r>
            <w:proofErr w:type="spellStart"/>
            <w:r w:rsidRPr="004A50A8">
              <w:rPr>
                <w:sz w:val="20"/>
              </w:rPr>
              <w:t>i</w:t>
            </w:r>
            <w:proofErr w:type="spellEnd"/>
            <w:r w:rsidRPr="004A50A8">
              <w:rPr>
                <w:sz w:val="20"/>
              </w:rPr>
              <w:t>) the following cash-flow requirement:</w:t>
            </w:r>
          </w:p>
          <w:p w:rsidR="009E5D35" w:rsidRPr="00FC417B" w:rsidRDefault="009E5D35" w:rsidP="00FC417B">
            <w:pPr>
              <w:spacing w:line="276" w:lineRule="auto"/>
              <w:rPr>
                <w:b/>
                <w:bCs/>
                <w:sz w:val="20"/>
              </w:rPr>
            </w:pPr>
            <w:r w:rsidRPr="00FC417B">
              <w:rPr>
                <w:b/>
                <w:bCs/>
                <w:color w:val="FF0000"/>
                <w:sz w:val="20"/>
              </w:rPr>
              <w:t xml:space="preserve">MVR  </w:t>
            </w:r>
            <w:r w:rsidR="00FC417B" w:rsidRPr="00FC417B">
              <w:rPr>
                <w:b/>
                <w:bCs/>
                <w:color w:val="FF0000"/>
                <w:sz w:val="20"/>
              </w:rPr>
              <w:t>2</w:t>
            </w:r>
            <w:r w:rsidRPr="00FC417B">
              <w:rPr>
                <w:b/>
                <w:bCs/>
                <w:color w:val="FF0000"/>
                <w:sz w:val="20"/>
              </w:rPr>
              <w:t>.5</w:t>
            </w:r>
            <w:r w:rsidR="00FC417B">
              <w:rPr>
                <w:b/>
                <w:bCs/>
                <w:color w:val="FF0000"/>
                <w:sz w:val="20"/>
              </w:rPr>
              <w:t xml:space="preserve"> </w:t>
            </w:r>
            <w:r w:rsidRPr="00FC417B">
              <w:rPr>
                <w:b/>
                <w:bCs/>
                <w:color w:val="FF0000"/>
                <w:sz w:val="20"/>
              </w:rPr>
              <w:t>million</w:t>
            </w:r>
          </w:p>
          <w:p w:rsidR="008E1614" w:rsidRPr="004A50A8" w:rsidRDefault="008E1614" w:rsidP="0091619A">
            <w:pPr>
              <w:spacing w:line="276" w:lineRule="auto"/>
              <w:rPr>
                <w:sz w:val="20"/>
              </w:rPr>
            </w:pPr>
          </w:p>
        </w:tc>
        <w:tc>
          <w:tcPr>
            <w:tcW w:w="1440"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rsidR="008E1614" w:rsidRPr="00A82494" w:rsidRDefault="008E1614" w:rsidP="008E1614">
            <w:pPr>
              <w:spacing w:line="276" w:lineRule="auto"/>
              <w:jc w:val="center"/>
              <w:rPr>
                <w:color w:val="000000"/>
                <w:sz w:val="20"/>
              </w:rPr>
            </w:pPr>
            <w:r w:rsidRPr="00A82494">
              <w:rPr>
                <w:color w:val="000000"/>
                <w:sz w:val="20"/>
              </w:rPr>
              <w:t>Must meet</w:t>
            </w:r>
          </w:p>
          <w:p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rsidR="008E1614" w:rsidRPr="00A82494" w:rsidRDefault="008E1614" w:rsidP="008E1614">
            <w:pPr>
              <w:spacing w:line="276" w:lineRule="auto"/>
              <w:jc w:val="center"/>
              <w:rPr>
                <w:color w:val="000000"/>
                <w:sz w:val="20"/>
              </w:rPr>
            </w:pPr>
            <w:r w:rsidRPr="00A82494">
              <w:rPr>
                <w:color w:val="000000"/>
                <w:sz w:val="20"/>
              </w:rPr>
              <w:t>Must meet</w:t>
            </w:r>
          </w:p>
          <w:p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3</w:t>
            </w:r>
          </w:p>
        </w:tc>
      </w:tr>
    </w:tbl>
    <w:p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rsidTr="008E1614">
        <w:trPr>
          <w:cantSplit/>
          <w:tblHeader/>
        </w:trPr>
        <w:tc>
          <w:tcPr>
            <w:tcW w:w="2124" w:type="dxa"/>
          </w:tcPr>
          <w:p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rsidR="008E1614" w:rsidRPr="004A50A8" w:rsidRDefault="008E1614" w:rsidP="008E1614">
            <w:pPr>
              <w:pStyle w:val="S3-Heading2"/>
              <w:spacing w:line="276" w:lineRule="auto"/>
              <w:rPr>
                <w:szCs w:val="22"/>
              </w:rPr>
            </w:pPr>
            <w:bookmarkStart w:id="368" w:name="_Toc498339863"/>
            <w:bookmarkStart w:id="369" w:name="_Toc498848210"/>
            <w:bookmarkStart w:id="370" w:name="_Toc499021788"/>
            <w:bookmarkStart w:id="371" w:name="_Toc499023471"/>
            <w:bookmarkStart w:id="372" w:name="_Toc501529953"/>
            <w:bookmarkStart w:id="373" w:name="_Toc503874231"/>
            <w:bookmarkStart w:id="374" w:name="_Toc23215167"/>
            <w:bookmarkStart w:id="375" w:name="_Toc235671314"/>
            <w:r w:rsidRPr="004A50A8">
              <w:t>2.</w:t>
            </w:r>
            <w:r>
              <w:t>3</w:t>
            </w:r>
            <w:r w:rsidRPr="004A50A8">
              <w:t xml:space="preserve"> </w:t>
            </w:r>
            <w:r w:rsidRPr="004A50A8">
              <w:tab/>
              <w:t>Experience</w:t>
            </w:r>
            <w:bookmarkEnd w:id="368"/>
            <w:bookmarkEnd w:id="369"/>
            <w:bookmarkEnd w:id="370"/>
            <w:bookmarkEnd w:id="371"/>
            <w:bookmarkEnd w:id="372"/>
            <w:bookmarkEnd w:id="373"/>
            <w:bookmarkEnd w:id="374"/>
            <w:bookmarkEnd w:id="375"/>
          </w:p>
        </w:tc>
      </w:tr>
      <w:tr w:rsidR="008E1614" w:rsidRPr="004A50A8" w:rsidTr="008E1614">
        <w:trPr>
          <w:cantSplit/>
          <w:trHeight w:val="400"/>
          <w:tblHeader/>
        </w:trPr>
        <w:tc>
          <w:tcPr>
            <w:tcW w:w="2124" w:type="dxa"/>
            <w:vMerge w:val="restart"/>
            <w:shd w:val="clear" w:color="auto" w:fill="FFF5EB"/>
            <w:vAlign w:val="center"/>
          </w:tcPr>
          <w:p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rsidTr="008E1614">
        <w:trPr>
          <w:cantSplit/>
          <w:trHeight w:val="400"/>
          <w:tblHeader/>
        </w:trPr>
        <w:tc>
          <w:tcPr>
            <w:tcW w:w="2124" w:type="dxa"/>
            <w:vMerge/>
            <w:shd w:val="clear" w:color="auto" w:fill="FFF5EB"/>
          </w:tcPr>
          <w:p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rsidR="008E1614" w:rsidRPr="004A50A8" w:rsidRDefault="008E1614" w:rsidP="008E1614">
            <w:pPr>
              <w:spacing w:before="40" w:line="276" w:lineRule="auto"/>
              <w:jc w:val="center"/>
              <w:rPr>
                <w:b/>
                <w:sz w:val="20"/>
              </w:rPr>
            </w:pPr>
          </w:p>
        </w:tc>
      </w:tr>
      <w:tr w:rsidR="008E1614" w:rsidRPr="004A50A8" w:rsidTr="008E1614">
        <w:trPr>
          <w:cantSplit/>
          <w:tblHeader/>
        </w:trPr>
        <w:tc>
          <w:tcPr>
            <w:tcW w:w="2124" w:type="dxa"/>
            <w:vMerge/>
            <w:shd w:val="clear" w:color="auto" w:fill="FFF5EB"/>
          </w:tcPr>
          <w:p w:rsidR="008E1614" w:rsidRPr="004A50A8" w:rsidRDefault="008E1614" w:rsidP="008E1614">
            <w:pPr>
              <w:spacing w:line="276" w:lineRule="auto"/>
              <w:ind w:left="360" w:hanging="360"/>
              <w:jc w:val="center"/>
              <w:rPr>
                <w:b/>
                <w:sz w:val="20"/>
              </w:rPr>
            </w:pPr>
          </w:p>
        </w:tc>
        <w:tc>
          <w:tcPr>
            <w:tcW w:w="3085" w:type="dxa"/>
            <w:vMerge/>
            <w:shd w:val="clear" w:color="auto" w:fill="FFF5EB"/>
          </w:tcPr>
          <w:p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rsidR="008E1614" w:rsidRPr="004A50A8" w:rsidRDefault="008E1614" w:rsidP="008E1614">
            <w:pPr>
              <w:spacing w:before="40" w:line="276" w:lineRule="auto"/>
              <w:jc w:val="center"/>
              <w:rPr>
                <w:b/>
                <w:sz w:val="20"/>
              </w:rPr>
            </w:pPr>
          </w:p>
        </w:tc>
      </w:tr>
      <w:tr w:rsidR="008E1614" w:rsidRPr="004A50A8" w:rsidTr="008E1614">
        <w:trPr>
          <w:cantSplit/>
          <w:tblHeader/>
        </w:trPr>
        <w:tc>
          <w:tcPr>
            <w:tcW w:w="2124" w:type="dxa"/>
            <w:vMerge/>
            <w:shd w:val="clear" w:color="auto" w:fill="FFF5EB"/>
          </w:tcPr>
          <w:p w:rsidR="008E1614" w:rsidRPr="004A50A8" w:rsidRDefault="008E1614" w:rsidP="008E1614">
            <w:pPr>
              <w:spacing w:line="276" w:lineRule="auto"/>
              <w:ind w:left="360" w:hanging="360"/>
              <w:rPr>
                <w:b/>
                <w:sz w:val="20"/>
              </w:rPr>
            </w:pPr>
          </w:p>
        </w:tc>
        <w:tc>
          <w:tcPr>
            <w:tcW w:w="3085" w:type="dxa"/>
            <w:vMerge/>
            <w:shd w:val="clear" w:color="auto" w:fill="FFF5EB"/>
          </w:tcPr>
          <w:p w:rsidR="008E1614" w:rsidRPr="004A50A8" w:rsidRDefault="008E1614" w:rsidP="008E1614">
            <w:pPr>
              <w:spacing w:line="276" w:lineRule="auto"/>
              <w:ind w:left="360" w:hanging="360"/>
              <w:rPr>
                <w:b/>
                <w:sz w:val="20"/>
              </w:rPr>
            </w:pPr>
          </w:p>
        </w:tc>
        <w:tc>
          <w:tcPr>
            <w:tcW w:w="1562" w:type="dxa"/>
            <w:vMerge/>
            <w:shd w:val="clear" w:color="auto" w:fill="FFF5EB"/>
          </w:tcPr>
          <w:p w:rsidR="008E1614" w:rsidRPr="004A50A8" w:rsidRDefault="008E1614" w:rsidP="008E1614">
            <w:pPr>
              <w:spacing w:before="40" w:line="276" w:lineRule="auto"/>
              <w:jc w:val="center"/>
              <w:rPr>
                <w:b/>
                <w:sz w:val="20"/>
              </w:rPr>
            </w:pPr>
          </w:p>
        </w:tc>
        <w:tc>
          <w:tcPr>
            <w:tcW w:w="1559" w:type="dxa"/>
            <w:shd w:val="clear" w:color="auto" w:fill="FFF5EB"/>
          </w:tcPr>
          <w:p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rsidR="008E1614" w:rsidRPr="004A50A8" w:rsidRDefault="008E1614" w:rsidP="008E1614">
            <w:pPr>
              <w:spacing w:before="40" w:line="276" w:lineRule="auto"/>
              <w:jc w:val="center"/>
              <w:rPr>
                <w:b/>
                <w:sz w:val="20"/>
              </w:rPr>
            </w:pPr>
          </w:p>
        </w:tc>
      </w:tr>
      <w:tr w:rsidR="008E1614" w:rsidRPr="004A50A8" w:rsidTr="008E1614">
        <w:trPr>
          <w:trHeight w:val="600"/>
        </w:trPr>
        <w:tc>
          <w:tcPr>
            <w:tcW w:w="2124" w:type="dxa"/>
          </w:tcPr>
          <w:p w:rsidR="008E1614" w:rsidRPr="004A50A8" w:rsidRDefault="008E1614" w:rsidP="008E1614">
            <w:pPr>
              <w:spacing w:line="276" w:lineRule="auto"/>
              <w:rPr>
                <w:sz w:val="20"/>
              </w:rPr>
            </w:pPr>
            <w:bookmarkStart w:id="376" w:name="_Toc496968138"/>
            <w:r w:rsidRPr="004A50A8">
              <w:rPr>
                <w:sz w:val="20"/>
              </w:rPr>
              <w:t xml:space="preserve">2.4.1 General Experience </w:t>
            </w:r>
            <w:bookmarkEnd w:id="376"/>
          </w:p>
        </w:tc>
        <w:tc>
          <w:tcPr>
            <w:tcW w:w="3085" w:type="dxa"/>
          </w:tcPr>
          <w:p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rsidR="008E1614" w:rsidRPr="004A50A8" w:rsidRDefault="008E1614" w:rsidP="008E1614">
            <w:pPr>
              <w:spacing w:line="276" w:lineRule="auto"/>
              <w:jc w:val="center"/>
              <w:rPr>
                <w:sz w:val="20"/>
              </w:rPr>
            </w:pPr>
            <w:r w:rsidRPr="004A50A8">
              <w:rPr>
                <w:sz w:val="20"/>
              </w:rPr>
              <w:t>N/A</w:t>
            </w:r>
          </w:p>
        </w:tc>
        <w:tc>
          <w:tcPr>
            <w:tcW w:w="1318"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rsidR="008E1614" w:rsidRPr="004A50A8" w:rsidRDefault="008E1614" w:rsidP="008E1614">
            <w:pPr>
              <w:spacing w:line="276" w:lineRule="auto"/>
              <w:jc w:val="center"/>
              <w:rPr>
                <w:sz w:val="20"/>
              </w:rPr>
            </w:pPr>
            <w:r w:rsidRPr="004A50A8">
              <w:rPr>
                <w:sz w:val="20"/>
              </w:rPr>
              <w:t>N/A</w:t>
            </w:r>
          </w:p>
        </w:tc>
        <w:tc>
          <w:tcPr>
            <w:tcW w:w="2034" w:type="dxa"/>
            <w:vAlign w:val="center"/>
          </w:tcPr>
          <w:p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rsidTr="008E1614">
        <w:tc>
          <w:tcPr>
            <w:tcW w:w="2124" w:type="dxa"/>
          </w:tcPr>
          <w:p w:rsidR="008E1614" w:rsidRPr="004A50A8" w:rsidRDefault="008E1614" w:rsidP="008E1614">
            <w:pPr>
              <w:spacing w:line="276" w:lineRule="auto"/>
              <w:rPr>
                <w:sz w:val="20"/>
              </w:rPr>
            </w:pPr>
            <w:r w:rsidRPr="004A50A8">
              <w:rPr>
                <w:sz w:val="20"/>
              </w:rPr>
              <w:t>2.4.2 Specific Experience</w:t>
            </w:r>
          </w:p>
        </w:tc>
        <w:tc>
          <w:tcPr>
            <w:tcW w:w="3085" w:type="dxa"/>
          </w:tcPr>
          <w:p w:rsidR="008E1614" w:rsidRPr="004A50A8" w:rsidRDefault="009E5D35" w:rsidP="00FC417B">
            <w:pPr>
              <w:spacing w:line="276" w:lineRule="auto"/>
              <w:rPr>
                <w:b/>
                <w:sz w:val="20"/>
              </w:rPr>
            </w:pPr>
            <w:r w:rsidRPr="009E5D35">
              <w:rPr>
                <w:sz w:val="20"/>
              </w:rPr>
              <w:t xml:space="preserve">(a)   Participation as contractor, management contractor, or subcontractor, in at least </w:t>
            </w:r>
            <w:r w:rsidRPr="00FC417B">
              <w:rPr>
                <w:b/>
                <w:bCs/>
                <w:color w:val="FF0000"/>
                <w:sz w:val="20"/>
              </w:rPr>
              <w:t>2</w:t>
            </w:r>
            <w:r w:rsidRPr="009E5D35">
              <w:rPr>
                <w:sz w:val="20"/>
              </w:rPr>
              <w:t xml:space="preserve"> contracts within the last </w:t>
            </w:r>
            <w:r w:rsidRPr="00FC417B">
              <w:rPr>
                <w:b/>
                <w:bCs/>
                <w:color w:val="FF0000"/>
                <w:sz w:val="20"/>
              </w:rPr>
              <w:t>5</w:t>
            </w:r>
            <w:r w:rsidRPr="009E5D35">
              <w:rPr>
                <w:sz w:val="20"/>
              </w:rPr>
              <w:t xml:space="preserve"> years , each with a value of at least </w:t>
            </w:r>
            <w:r w:rsidRPr="00FC417B">
              <w:rPr>
                <w:b/>
                <w:bCs/>
                <w:color w:val="FF0000"/>
                <w:sz w:val="20"/>
              </w:rPr>
              <w:t xml:space="preserve">MVR </w:t>
            </w:r>
            <w:r w:rsidR="00FC417B" w:rsidRPr="00FC417B">
              <w:rPr>
                <w:b/>
                <w:bCs/>
                <w:color w:val="FF0000"/>
                <w:sz w:val="20"/>
              </w:rPr>
              <w:t>5.5</w:t>
            </w:r>
            <w:r w:rsidRPr="00FC417B">
              <w:rPr>
                <w:b/>
                <w:bCs/>
                <w:color w:val="FF0000"/>
                <w:sz w:val="20"/>
              </w:rPr>
              <w:t xml:space="preserve"> million</w:t>
            </w:r>
            <w:r w:rsidRPr="009E5D35">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rsidR="008E1614" w:rsidRPr="004A50A8" w:rsidRDefault="008E1614" w:rsidP="008E1614">
            <w:pPr>
              <w:spacing w:line="276" w:lineRule="auto"/>
              <w:jc w:val="center"/>
              <w:rPr>
                <w:sz w:val="20"/>
              </w:rPr>
            </w:pPr>
            <w:r w:rsidRPr="004A50A8">
              <w:rPr>
                <w:sz w:val="20"/>
              </w:rPr>
              <w:t>N / A</w:t>
            </w:r>
          </w:p>
        </w:tc>
        <w:tc>
          <w:tcPr>
            <w:tcW w:w="1386" w:type="dxa"/>
            <w:vAlign w:val="center"/>
          </w:tcPr>
          <w:p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rsidR="008E1614" w:rsidRPr="004A50A8" w:rsidRDefault="008E1614" w:rsidP="008E1614">
            <w:pPr>
              <w:spacing w:line="276" w:lineRule="auto"/>
              <w:jc w:val="center"/>
              <w:rPr>
                <w:sz w:val="20"/>
              </w:rPr>
            </w:pPr>
            <w:r w:rsidRPr="004A50A8">
              <w:rPr>
                <w:sz w:val="20"/>
              </w:rPr>
              <w:t>Form EXP 2.4.2</w:t>
            </w:r>
          </w:p>
          <w:p w:rsidR="008E1614" w:rsidRPr="004A50A8" w:rsidRDefault="008E1614" w:rsidP="008E1614">
            <w:pPr>
              <w:spacing w:line="276" w:lineRule="auto"/>
              <w:jc w:val="center"/>
              <w:rPr>
                <w:sz w:val="20"/>
              </w:rPr>
            </w:pPr>
          </w:p>
        </w:tc>
      </w:tr>
    </w:tbl>
    <w:p w:rsidR="008E1614" w:rsidRPr="004A50A8" w:rsidRDefault="008E1614" w:rsidP="008E1614">
      <w:pPr>
        <w:spacing w:line="276" w:lineRule="auto"/>
      </w:pPr>
    </w:p>
    <w:p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rsidTr="00FB29EF">
        <w:trPr>
          <w:trHeight w:val="567"/>
        </w:trPr>
        <w:tc>
          <w:tcPr>
            <w:tcW w:w="9039" w:type="dxa"/>
            <w:gridSpan w:val="2"/>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rsidTr="00FB29EF">
        <w:trPr>
          <w:trHeight w:val="567"/>
        </w:trPr>
        <w:tc>
          <w:tcPr>
            <w:tcW w:w="1809" w:type="dxa"/>
            <w:tcBorders>
              <w:top w:val="single" w:sz="4" w:space="0" w:color="auto"/>
              <w:bottom w:val="single" w:sz="4" w:space="0" w:color="auto"/>
              <w:right w:val="single" w:sz="4" w:space="0" w:color="auto"/>
            </w:tcBorders>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rsidTr="00FB29EF">
        <w:trPr>
          <w:trHeight w:val="567"/>
        </w:trPr>
        <w:tc>
          <w:tcPr>
            <w:tcW w:w="1809" w:type="dxa"/>
            <w:tcBorders>
              <w:top w:val="single" w:sz="4" w:space="0" w:color="auto"/>
              <w:bottom w:val="single" w:sz="4" w:space="0" w:color="auto"/>
              <w:right w:val="single" w:sz="4" w:space="0" w:color="auto"/>
            </w:tcBorders>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rsidTr="00FB29EF">
        <w:trPr>
          <w:trHeight w:val="567"/>
        </w:trPr>
        <w:tc>
          <w:tcPr>
            <w:tcW w:w="1809" w:type="dxa"/>
            <w:tcBorders>
              <w:top w:val="single" w:sz="4" w:space="0" w:color="auto"/>
              <w:bottom w:val="single" w:sz="4" w:space="0" w:color="auto"/>
              <w:right w:val="single" w:sz="4" w:space="0" w:color="auto"/>
            </w:tcBorders>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rsidTr="00DB747D">
        <w:trPr>
          <w:trHeight w:val="519"/>
          <w:jc w:val="center"/>
        </w:trPr>
        <w:tc>
          <w:tcPr>
            <w:tcW w:w="9606" w:type="dxa"/>
            <w:gridSpan w:val="2"/>
            <w:tcBorders>
              <w:top w:val="double" w:sz="4" w:space="0" w:color="auto"/>
              <w:bottom w:val="single" w:sz="4" w:space="0" w:color="auto"/>
            </w:tcBorders>
            <w:shd w:val="clear" w:color="auto" w:fill="E0E0E0"/>
          </w:tcPr>
          <w:p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rsidTr="00DB747D">
        <w:trPr>
          <w:trHeight w:val="851"/>
          <w:jc w:val="center"/>
        </w:trPr>
        <w:tc>
          <w:tcPr>
            <w:tcW w:w="9606" w:type="dxa"/>
            <w:gridSpan w:val="2"/>
            <w:tcBorders>
              <w:top w:val="single" w:sz="4" w:space="0" w:color="auto"/>
            </w:tcBorders>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rsidTr="00DB747D">
        <w:trPr>
          <w:trHeight w:val="851"/>
          <w:jc w:val="center"/>
        </w:trPr>
        <w:tc>
          <w:tcPr>
            <w:tcW w:w="9606" w:type="dxa"/>
            <w:gridSpan w:val="2"/>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rsidTr="00DB747D">
        <w:trPr>
          <w:trHeight w:val="851"/>
          <w:jc w:val="center"/>
        </w:trPr>
        <w:tc>
          <w:tcPr>
            <w:tcW w:w="4135"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rsidTr="00DB747D">
        <w:trPr>
          <w:trHeight w:val="851"/>
          <w:jc w:val="center"/>
        </w:trPr>
        <w:tc>
          <w:tcPr>
            <w:tcW w:w="4135"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rsidTr="00FB29EF">
        <w:trPr>
          <w:trHeight w:val="567"/>
        </w:trPr>
        <w:tc>
          <w:tcPr>
            <w:tcW w:w="2518" w:type="dxa"/>
            <w:tcBorders>
              <w:top w:val="double" w:sz="4" w:space="0" w:color="auto"/>
              <w:bottom w:val="single" w:sz="4" w:space="0" w:color="auto"/>
            </w:tcBorders>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rsidTr="00FB29EF">
        <w:trPr>
          <w:trHeight w:val="567"/>
        </w:trPr>
        <w:tc>
          <w:tcPr>
            <w:tcW w:w="2518" w:type="dxa"/>
            <w:tcBorders>
              <w:top w:val="single" w:sz="4" w:space="0" w:color="auto"/>
              <w:bottom w:val="single" w:sz="4" w:space="0" w:color="auto"/>
            </w:tcBorders>
            <w:shd w:val="clear" w:color="auto" w:fill="E0E0E0"/>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429" w:type="dxa"/>
            <w:tcBorders>
              <w:top w:val="single" w:sz="4" w:space="0" w:color="auto"/>
              <w:bottom w:val="single" w:sz="4" w:space="0" w:color="auto"/>
            </w:tcBorders>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rsidTr="00FB29EF">
        <w:trPr>
          <w:trHeight w:val="680"/>
        </w:trPr>
        <w:tc>
          <w:tcPr>
            <w:tcW w:w="2518" w:type="dxa"/>
            <w:tcBorders>
              <w:top w:val="single" w:sz="4" w:space="0" w:color="auto"/>
            </w:tcBorders>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rsidTr="00FB29EF">
        <w:trPr>
          <w:trHeight w:val="680"/>
        </w:trPr>
        <w:tc>
          <w:tcPr>
            <w:tcW w:w="2518"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rsidTr="00FB29EF">
        <w:trPr>
          <w:trHeight w:val="680"/>
        </w:trPr>
        <w:tc>
          <w:tcPr>
            <w:tcW w:w="2518"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rsidTr="00FB29EF">
        <w:trPr>
          <w:trHeight w:val="680"/>
        </w:trPr>
        <w:tc>
          <w:tcPr>
            <w:tcW w:w="2518"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rsidTr="00FB29EF">
        <w:trPr>
          <w:trHeight w:val="567"/>
        </w:trPr>
        <w:tc>
          <w:tcPr>
            <w:tcW w:w="3227" w:type="dxa"/>
            <w:tcBorders>
              <w:top w:val="double" w:sz="4" w:space="0" w:color="auto"/>
              <w:bottom w:val="single" w:sz="4" w:space="0" w:color="auto"/>
            </w:tcBorders>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rsidTr="00FB29EF">
        <w:trPr>
          <w:trHeight w:val="567"/>
        </w:trPr>
        <w:tc>
          <w:tcPr>
            <w:tcW w:w="3227" w:type="dxa"/>
            <w:tcBorders>
              <w:top w:val="single" w:sz="4" w:space="0" w:color="auto"/>
            </w:tcBorders>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rsidTr="00FB29EF">
        <w:trPr>
          <w:trHeight w:val="567"/>
        </w:trPr>
        <w:tc>
          <w:tcPr>
            <w:tcW w:w="3227"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rsidTr="00F2249D">
        <w:trPr>
          <w:jc w:val="center"/>
        </w:trPr>
        <w:tc>
          <w:tcPr>
            <w:tcW w:w="2660" w:type="dxa"/>
            <w:shd w:val="clear" w:color="auto" w:fill="E0E0E0"/>
            <w:vAlign w:val="center"/>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rsidTr="00F2249D">
        <w:trPr>
          <w:jc w:val="center"/>
        </w:trPr>
        <w:tc>
          <w:tcPr>
            <w:tcW w:w="2660"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D54760" w:rsidRDefault="00D54760">
      <w:pPr>
        <w:jc w:val="center"/>
        <w:rPr>
          <w:b/>
          <w:sz w:val="32"/>
        </w:rPr>
      </w:pPr>
    </w:p>
    <w:p w:rsidR="00455149" w:rsidRPr="008B66E1" w:rsidRDefault="00455149">
      <w:pPr>
        <w:jc w:val="center"/>
        <w:rPr>
          <w:b/>
          <w:sz w:val="32"/>
        </w:rPr>
      </w:pPr>
      <w:r w:rsidRPr="008B66E1">
        <w:rPr>
          <w:b/>
          <w:sz w:val="32"/>
        </w:rPr>
        <w:t>Table of Forms</w:t>
      </w:r>
    </w:p>
    <w:p w:rsidR="00455149" w:rsidRPr="008B66E1" w:rsidRDefault="00455149">
      <w:pPr>
        <w:jc w:val="center"/>
        <w:rPr>
          <w:b/>
          <w:sz w:val="32"/>
        </w:rPr>
      </w:pPr>
    </w:p>
    <w:p w:rsidR="00455149" w:rsidRPr="008B66E1" w:rsidRDefault="00455149">
      <w:pPr>
        <w:rPr>
          <w:b/>
        </w:rPr>
      </w:pPr>
    </w:p>
    <w:p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rsidR="00455149" w:rsidRPr="008B66E1" w:rsidRDefault="00EC38AC" w:rsidP="008B7062">
      <w:pPr>
        <w:pStyle w:val="TOC1"/>
        <w:spacing w:before="0"/>
      </w:pPr>
      <w:r w:rsidRPr="008B66E1">
        <w:rPr>
          <w:b w:val="0"/>
          <w:bCs/>
        </w:rPr>
        <w:fldChar w:fldCharType="end"/>
      </w:r>
    </w:p>
    <w:p w:rsidR="00455149" w:rsidRPr="008B66E1" w:rsidRDefault="00455149"/>
    <w:p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rsidR="00455149" w:rsidRPr="008B66E1" w:rsidRDefault="00B00BC1">
      <w:pPr>
        <w:pStyle w:val="SectionVHeader"/>
      </w:pPr>
      <w:bookmarkStart w:id="377" w:name="_Toc459032494"/>
      <w:r>
        <w:lastRenderedPageBreak/>
        <w:t xml:space="preserve">Tenderer </w:t>
      </w:r>
      <w:r w:rsidR="00455149" w:rsidRPr="008B66E1">
        <w:t>Information Form</w:t>
      </w:r>
      <w:bookmarkEnd w:id="377"/>
    </w:p>
    <w:p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rsidR="00455149" w:rsidRPr="008B66E1" w:rsidRDefault="00455149">
      <w:pPr>
        <w:ind w:left="720" w:hanging="720"/>
        <w:jc w:val="right"/>
      </w:pPr>
    </w:p>
    <w:p w:rsidR="00455149" w:rsidRPr="008B66E1" w:rsidRDefault="00455149">
      <w:pPr>
        <w:ind w:left="720" w:hanging="720"/>
        <w:jc w:val="right"/>
      </w:pPr>
      <w:r w:rsidRPr="008B66E1">
        <w:t>Page ________ of_ ______ pages</w:t>
      </w:r>
    </w:p>
    <w:p w:rsidR="004D2AED" w:rsidRDefault="004D2AED">
      <w:pPr>
        <w:suppressAutoHyphens/>
        <w:rPr>
          <w:spacing w:val="-2"/>
        </w:rPr>
      </w:pPr>
    </w:p>
    <w:p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trPr>
          <w:cantSplit/>
          <w:trHeight w:val="440"/>
          <w:jc w:val="center"/>
        </w:trPr>
        <w:tc>
          <w:tcPr>
            <w:tcW w:w="9180" w:type="dxa"/>
            <w:tcBorders>
              <w:bottom w:val="nil"/>
            </w:tcBorders>
            <w:vAlign w:val="center"/>
          </w:tcPr>
          <w:p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trPr>
          <w:cantSplit/>
          <w:trHeight w:val="395"/>
          <w:jc w:val="center"/>
        </w:trPr>
        <w:tc>
          <w:tcPr>
            <w:tcW w:w="9180" w:type="dxa"/>
            <w:tcBorders>
              <w:left w:val="single" w:sz="4" w:space="0" w:color="auto"/>
            </w:tcBorders>
            <w:vAlign w:val="center"/>
          </w:tcPr>
          <w:p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trPr>
          <w:cantSplit/>
          <w:trHeight w:val="674"/>
          <w:jc w:val="center"/>
        </w:trPr>
        <w:tc>
          <w:tcPr>
            <w:tcW w:w="9180" w:type="dxa"/>
            <w:tcBorders>
              <w:left w:val="single" w:sz="4" w:space="0" w:color="auto"/>
            </w:tcBorders>
            <w:vAlign w:val="center"/>
          </w:tcPr>
          <w:p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trPr>
          <w:cantSplit/>
          <w:trHeight w:val="467"/>
          <w:jc w:val="center"/>
        </w:trPr>
        <w:tc>
          <w:tcPr>
            <w:tcW w:w="9180" w:type="dxa"/>
            <w:tcBorders>
              <w:left w:val="single" w:sz="4" w:space="0" w:color="auto"/>
            </w:tcBorders>
            <w:vAlign w:val="center"/>
          </w:tcPr>
          <w:p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trPr>
          <w:cantSplit/>
          <w:trHeight w:val="719"/>
          <w:jc w:val="center"/>
        </w:trPr>
        <w:tc>
          <w:tcPr>
            <w:tcW w:w="9180" w:type="dxa"/>
            <w:tcBorders>
              <w:left w:val="single" w:sz="4" w:space="0" w:color="auto"/>
            </w:tcBorders>
            <w:vAlign w:val="center"/>
          </w:tcPr>
          <w:p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trPr>
          <w:cantSplit/>
          <w:jc w:val="center"/>
        </w:trPr>
        <w:tc>
          <w:tcPr>
            <w:tcW w:w="9180" w:type="dxa"/>
          </w:tcPr>
          <w:p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trPr>
          <w:jc w:val="center"/>
        </w:trPr>
        <w:tc>
          <w:tcPr>
            <w:tcW w:w="9180" w:type="dxa"/>
          </w:tcPr>
          <w:p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rsidR="00455149" w:rsidRPr="008B66E1" w:rsidRDefault="00455149" w:rsidP="00EC66EC">
      <w:pPr>
        <w:pStyle w:val="SectionVHeader"/>
      </w:pPr>
      <w:r w:rsidRPr="008B66E1">
        <w:br w:type="page"/>
      </w:r>
      <w:bookmarkStart w:id="378"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8"/>
    </w:p>
    <w:p w:rsidR="00455149" w:rsidRPr="008B66E1" w:rsidRDefault="00455149"/>
    <w:p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rsidR="00455149" w:rsidRPr="008B66E1" w:rsidRDefault="00455149">
      <w:pPr>
        <w:ind w:left="720" w:hanging="720"/>
        <w:jc w:val="right"/>
      </w:pPr>
    </w:p>
    <w:p w:rsidR="00455149" w:rsidRPr="008B66E1" w:rsidRDefault="00455149">
      <w:pPr>
        <w:ind w:left="720" w:hanging="720"/>
        <w:jc w:val="right"/>
      </w:pPr>
      <w:r w:rsidRPr="008B66E1">
        <w:t>Page ________ of_ ______ pages</w:t>
      </w:r>
    </w:p>
    <w:p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trPr>
          <w:cantSplit/>
          <w:trHeight w:val="440"/>
          <w:jc w:val="center"/>
        </w:trPr>
        <w:tc>
          <w:tcPr>
            <w:tcW w:w="9000" w:type="dxa"/>
            <w:tcBorders>
              <w:bottom w:val="nil"/>
            </w:tcBorders>
            <w:vAlign w:val="center"/>
          </w:tcPr>
          <w:p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trPr>
          <w:cantSplit/>
          <w:trHeight w:val="485"/>
          <w:jc w:val="center"/>
        </w:trPr>
        <w:tc>
          <w:tcPr>
            <w:tcW w:w="9000" w:type="dxa"/>
            <w:tcBorders>
              <w:left w:val="single" w:sz="4" w:space="0" w:color="auto"/>
            </w:tcBorders>
            <w:vAlign w:val="center"/>
          </w:tcPr>
          <w:p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trPr>
          <w:cantSplit/>
          <w:trHeight w:val="674"/>
          <w:jc w:val="center"/>
        </w:trPr>
        <w:tc>
          <w:tcPr>
            <w:tcW w:w="9000" w:type="dxa"/>
            <w:tcBorders>
              <w:left w:val="single" w:sz="4" w:space="0" w:color="auto"/>
            </w:tcBorders>
            <w:vAlign w:val="center"/>
          </w:tcPr>
          <w:p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trPr>
          <w:cantSplit/>
          <w:trHeight w:val="476"/>
          <w:jc w:val="center"/>
        </w:trPr>
        <w:tc>
          <w:tcPr>
            <w:tcW w:w="9000" w:type="dxa"/>
            <w:tcBorders>
              <w:left w:val="single" w:sz="4" w:space="0" w:color="auto"/>
            </w:tcBorders>
            <w:vAlign w:val="center"/>
          </w:tcPr>
          <w:p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trPr>
          <w:cantSplit/>
          <w:trHeight w:val="710"/>
          <w:jc w:val="center"/>
        </w:trPr>
        <w:tc>
          <w:tcPr>
            <w:tcW w:w="9000" w:type="dxa"/>
            <w:tcBorders>
              <w:left w:val="single" w:sz="4" w:space="0" w:color="auto"/>
            </w:tcBorders>
            <w:vAlign w:val="center"/>
          </w:tcPr>
          <w:p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trPr>
          <w:cantSplit/>
          <w:jc w:val="center"/>
        </w:trPr>
        <w:tc>
          <w:tcPr>
            <w:tcW w:w="9000" w:type="dxa"/>
          </w:tcPr>
          <w:p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trPr>
          <w:jc w:val="center"/>
        </w:trPr>
        <w:tc>
          <w:tcPr>
            <w:tcW w:w="9000" w:type="dxa"/>
          </w:tcPr>
          <w:p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rsidR="00BD2878" w:rsidRDefault="00455149" w:rsidP="00264FAA">
      <w:pPr>
        <w:pStyle w:val="SectionVHeader"/>
        <w:jc w:val="left"/>
      </w:pPr>
      <w:r w:rsidRPr="008B66E1">
        <w:br w:type="page"/>
      </w:r>
    </w:p>
    <w:p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rsidTr="00C06B1D">
        <w:tc>
          <w:tcPr>
            <w:tcW w:w="9495" w:type="dxa"/>
            <w:tcBorders>
              <w:top w:val="doubleWave" w:sz="6" w:space="0" w:color="auto"/>
              <w:left w:val="doubleWave" w:sz="6" w:space="0" w:color="auto"/>
              <w:bottom w:val="doubleWave" w:sz="6" w:space="0" w:color="auto"/>
              <w:right w:val="doubleWave" w:sz="6" w:space="0" w:color="auto"/>
            </w:tcBorders>
          </w:tcPr>
          <w:p w:rsidR="00F91E43" w:rsidRPr="00052476" w:rsidRDefault="00F91E43" w:rsidP="00C06B1D">
            <w:pPr>
              <w:spacing w:line="276" w:lineRule="auto"/>
              <w:rPr>
                <w:b/>
                <w:bCs/>
                <w:sz w:val="22"/>
                <w:szCs w:val="22"/>
              </w:rPr>
            </w:pPr>
            <w:bookmarkStart w:id="379" w:name="_Toc108949930"/>
            <w:bookmarkStart w:id="380" w:name="_Toc108950331"/>
            <w:proofErr w:type="gramStart"/>
            <w:r w:rsidRPr="00052476">
              <w:rPr>
                <w:b/>
                <w:bCs/>
                <w:sz w:val="22"/>
                <w:szCs w:val="22"/>
              </w:rPr>
              <w:t>NOTE  TO</w:t>
            </w:r>
            <w:proofErr w:type="gramEnd"/>
            <w:r w:rsidRPr="00052476">
              <w:rPr>
                <w:b/>
                <w:bCs/>
                <w:sz w:val="22"/>
                <w:szCs w:val="22"/>
              </w:rPr>
              <w:t xml:space="preserve"> TENDERERS: Letter of Tender shall be in the Company Letter head.</w:t>
            </w:r>
          </w:p>
          <w:p w:rsidR="00F91E43" w:rsidRPr="00FC1915" w:rsidRDefault="00F91E43" w:rsidP="00C06B1D">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9"/>
    <w:bookmarkEnd w:id="380"/>
    <w:p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rsidR="00F91E43" w:rsidRPr="00E57878" w:rsidRDefault="00F91E43" w:rsidP="00F91E43">
      <w:pPr>
        <w:rPr>
          <w:sz w:val="22"/>
          <w:szCs w:val="22"/>
        </w:rPr>
      </w:pPr>
      <w:r w:rsidRPr="00E57878">
        <w:rPr>
          <w:sz w:val="22"/>
          <w:szCs w:val="22"/>
        </w:rPr>
        <w:t xml:space="preserve">To: Ahmed </w:t>
      </w:r>
      <w:proofErr w:type="spellStart"/>
      <w:r w:rsidRPr="00E57878">
        <w:rPr>
          <w:sz w:val="22"/>
          <w:szCs w:val="22"/>
        </w:rPr>
        <w:t>Mujuthaba</w:t>
      </w:r>
      <w:proofErr w:type="spellEnd"/>
      <w:r w:rsidRPr="00E57878">
        <w:rPr>
          <w:sz w:val="22"/>
          <w:szCs w:val="22"/>
        </w:rPr>
        <w:t>,</w:t>
      </w:r>
    </w:p>
    <w:p w:rsidR="00F91E43" w:rsidRPr="00E57878" w:rsidRDefault="00F91E43" w:rsidP="00FC417B">
      <w:pPr>
        <w:rPr>
          <w:sz w:val="22"/>
          <w:szCs w:val="22"/>
        </w:rPr>
      </w:pPr>
      <w:r w:rsidRPr="00E57878">
        <w:rPr>
          <w:sz w:val="22"/>
          <w:szCs w:val="22"/>
        </w:rPr>
        <w:t xml:space="preserve">       </w:t>
      </w:r>
      <w:r w:rsidR="00FC417B">
        <w:rPr>
          <w:sz w:val="22"/>
          <w:szCs w:val="22"/>
        </w:rPr>
        <w:t>Chief Procurement Executive</w:t>
      </w:r>
      <w:r w:rsidRPr="00E57878">
        <w:rPr>
          <w:sz w:val="22"/>
          <w:szCs w:val="22"/>
        </w:rPr>
        <w:t>,</w:t>
      </w:r>
    </w:p>
    <w:p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rsidR="00F91E43" w:rsidRPr="00E57878" w:rsidRDefault="00F91E43" w:rsidP="00F91E43">
      <w:pPr>
        <w:rPr>
          <w:sz w:val="22"/>
          <w:szCs w:val="22"/>
        </w:rPr>
      </w:pPr>
      <w:r w:rsidRPr="00E57878">
        <w:rPr>
          <w:sz w:val="22"/>
          <w:szCs w:val="22"/>
        </w:rPr>
        <w:t xml:space="preserve">       Ministry of Finance and Treasury</w:t>
      </w:r>
    </w:p>
    <w:p w:rsidR="00F91E43" w:rsidRDefault="00F91E43" w:rsidP="00F91E43">
      <w:pPr>
        <w:rPr>
          <w:sz w:val="22"/>
          <w:szCs w:val="22"/>
        </w:rPr>
      </w:pPr>
      <w:r w:rsidRPr="00E57878">
        <w:rPr>
          <w:sz w:val="22"/>
          <w:szCs w:val="22"/>
        </w:rPr>
        <w:t xml:space="preserve">       Male’, Republic of Maldives</w:t>
      </w:r>
      <w:r w:rsidRPr="00E57878">
        <w:rPr>
          <w:sz w:val="22"/>
          <w:szCs w:val="22"/>
        </w:rPr>
        <w:tab/>
      </w:r>
    </w:p>
    <w:p w:rsidR="00F91E43" w:rsidRDefault="00F91E43" w:rsidP="00F91E43">
      <w:pPr>
        <w:spacing w:after="120"/>
        <w:rPr>
          <w:sz w:val="22"/>
          <w:szCs w:val="22"/>
        </w:rPr>
      </w:pPr>
    </w:p>
    <w:p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rsidR="00FC417B" w:rsidRPr="00FC417B" w:rsidRDefault="00FC417B" w:rsidP="00F91E43">
      <w:pPr>
        <w:spacing w:before="120" w:after="120" w:line="276" w:lineRule="auto"/>
        <w:ind w:left="720"/>
        <w:rPr>
          <w:b/>
          <w:bCs/>
          <w:i/>
          <w:iCs/>
          <w:color w:val="FF0000"/>
          <w:szCs w:val="24"/>
        </w:rPr>
      </w:pPr>
      <w:r w:rsidRPr="00FC417B">
        <w:rPr>
          <w:b/>
          <w:bCs/>
          <w:i/>
          <w:iCs/>
          <w:color w:val="FF0000"/>
          <w:szCs w:val="24"/>
        </w:rPr>
        <w:t xml:space="preserve">Supply and Delivery of Fixtures, Furniture and Equipment for the School of Medicine  </w:t>
      </w:r>
    </w:p>
    <w:p w:rsidR="00F91E43" w:rsidRPr="00E57878" w:rsidRDefault="00FC417B" w:rsidP="00F91E43">
      <w:pPr>
        <w:spacing w:before="120" w:after="120" w:line="276" w:lineRule="auto"/>
        <w:ind w:left="720"/>
        <w:rPr>
          <w:sz w:val="22"/>
          <w:szCs w:val="22"/>
        </w:rPr>
      </w:pPr>
      <w:r w:rsidRPr="00196CD1">
        <w:rPr>
          <w:b/>
          <w:bCs/>
          <w:i/>
          <w:iCs/>
          <w:szCs w:val="24"/>
        </w:rPr>
        <w:t xml:space="preserve"> </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rsidR="00F91E43" w:rsidRPr="00E57878" w:rsidRDefault="00F91E43" w:rsidP="00E81F1B">
      <w:pPr>
        <w:numPr>
          <w:ilvl w:val="0"/>
          <w:numId w:val="103"/>
        </w:numPr>
        <w:spacing w:before="120" w:after="120" w:line="276" w:lineRule="auto"/>
        <w:ind w:hanging="720"/>
        <w:jc w:val="both"/>
        <w:rPr>
          <w:sz w:val="22"/>
          <w:szCs w:val="22"/>
        </w:rPr>
      </w:pPr>
      <w:r w:rsidRPr="00E57878">
        <w:rPr>
          <w:color w:val="FF0000"/>
          <w:spacing w:val="8"/>
          <w:sz w:val="22"/>
          <w:szCs w:val="22"/>
        </w:rPr>
        <w:t xml:space="preserve">The amount for Goods and Services Tax (GST) is …………………………………………. </w:t>
      </w:r>
      <w:r w:rsidRPr="00E57878">
        <w:rPr>
          <w:i/>
          <w:color w:val="FF0000"/>
          <w:spacing w:val="8"/>
          <w:sz w:val="22"/>
          <w:szCs w:val="22"/>
        </w:rPr>
        <w:t>[amount in numbers &amp; words]</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rsidTr="00C06B1D">
        <w:trPr>
          <w:trHeight w:val="333"/>
        </w:trPr>
        <w:tc>
          <w:tcPr>
            <w:tcW w:w="2104" w:type="dxa"/>
            <w:tcBorders>
              <w:top w:val="nil"/>
              <w:left w:val="nil"/>
              <w:bottom w:val="nil"/>
              <w:right w:val="nil"/>
            </w:tcBorders>
          </w:tcPr>
          <w:p w:rsidR="00F91E43" w:rsidRPr="00E57878" w:rsidRDefault="00F91E43" w:rsidP="00C06B1D">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rsidR="00F91E43" w:rsidRPr="00E57878" w:rsidRDefault="00F91E43" w:rsidP="00C06B1D">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rsidR="00F91E43" w:rsidRPr="00E57878" w:rsidRDefault="00F91E43" w:rsidP="00C06B1D">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rsidR="00F91E43" w:rsidRPr="00E57878" w:rsidRDefault="00F91E43" w:rsidP="00C06B1D">
            <w:pPr>
              <w:spacing w:before="120" w:after="120" w:line="276" w:lineRule="auto"/>
              <w:rPr>
                <w:sz w:val="22"/>
                <w:szCs w:val="22"/>
              </w:rPr>
            </w:pPr>
            <w:r w:rsidRPr="00E57878">
              <w:rPr>
                <w:sz w:val="22"/>
                <w:szCs w:val="22"/>
              </w:rPr>
              <w:t>Amount</w:t>
            </w:r>
          </w:p>
        </w:tc>
      </w:tr>
      <w:tr w:rsidR="00F91E43" w:rsidRPr="00E57878" w:rsidTr="00C06B1D">
        <w:trPr>
          <w:trHeight w:val="81"/>
        </w:trPr>
        <w:tc>
          <w:tcPr>
            <w:tcW w:w="2104" w:type="dxa"/>
            <w:tcBorders>
              <w:top w:val="nil"/>
              <w:left w:val="nil"/>
              <w:bottom w:val="dotted" w:sz="4" w:space="0" w:color="auto"/>
              <w:right w:val="nil"/>
            </w:tcBorders>
          </w:tcPr>
          <w:p w:rsidR="00F91E43" w:rsidRPr="00E57878" w:rsidRDefault="00F91E43" w:rsidP="00C06B1D">
            <w:pPr>
              <w:spacing w:before="120" w:line="276" w:lineRule="auto"/>
              <w:rPr>
                <w:sz w:val="22"/>
                <w:szCs w:val="22"/>
              </w:rPr>
            </w:pPr>
          </w:p>
        </w:tc>
        <w:tc>
          <w:tcPr>
            <w:tcW w:w="2576" w:type="dxa"/>
            <w:tcBorders>
              <w:top w:val="nil"/>
              <w:left w:val="nil"/>
              <w:bottom w:val="dotted" w:sz="4" w:space="0" w:color="auto"/>
              <w:right w:val="nil"/>
            </w:tcBorders>
          </w:tcPr>
          <w:p w:rsidR="00F91E43" w:rsidRPr="00E57878" w:rsidRDefault="00F91E43" w:rsidP="00C06B1D">
            <w:pPr>
              <w:spacing w:before="120" w:line="276" w:lineRule="auto"/>
              <w:rPr>
                <w:sz w:val="22"/>
                <w:szCs w:val="22"/>
              </w:rPr>
            </w:pPr>
          </w:p>
        </w:tc>
        <w:tc>
          <w:tcPr>
            <w:tcW w:w="1980" w:type="dxa"/>
            <w:tcBorders>
              <w:top w:val="nil"/>
              <w:left w:val="nil"/>
              <w:bottom w:val="dotted" w:sz="4" w:space="0" w:color="auto"/>
              <w:right w:val="nil"/>
            </w:tcBorders>
          </w:tcPr>
          <w:p w:rsidR="00F91E43" w:rsidRPr="00E57878" w:rsidRDefault="00F91E43" w:rsidP="00C06B1D">
            <w:pPr>
              <w:spacing w:before="120" w:line="276" w:lineRule="auto"/>
              <w:rPr>
                <w:sz w:val="22"/>
                <w:szCs w:val="22"/>
              </w:rPr>
            </w:pPr>
          </w:p>
        </w:tc>
        <w:tc>
          <w:tcPr>
            <w:tcW w:w="1800" w:type="dxa"/>
            <w:tcBorders>
              <w:top w:val="nil"/>
              <w:left w:val="nil"/>
              <w:bottom w:val="dotted" w:sz="4" w:space="0" w:color="auto"/>
              <w:right w:val="nil"/>
            </w:tcBorders>
          </w:tcPr>
          <w:p w:rsidR="00F91E43" w:rsidRPr="00E57878" w:rsidRDefault="00F91E43" w:rsidP="00C06B1D">
            <w:pPr>
              <w:spacing w:before="120" w:line="276" w:lineRule="auto"/>
              <w:rPr>
                <w:sz w:val="22"/>
                <w:szCs w:val="22"/>
              </w:rPr>
            </w:pPr>
          </w:p>
        </w:tc>
      </w:tr>
      <w:tr w:rsidR="00F91E43" w:rsidRPr="00E57878" w:rsidTr="00C06B1D">
        <w:trPr>
          <w:trHeight w:val="188"/>
        </w:trPr>
        <w:tc>
          <w:tcPr>
            <w:tcW w:w="2104" w:type="dxa"/>
            <w:tcBorders>
              <w:top w:val="dotted" w:sz="4" w:space="0" w:color="auto"/>
              <w:left w:val="nil"/>
              <w:bottom w:val="dotted" w:sz="4" w:space="0" w:color="auto"/>
              <w:right w:val="nil"/>
            </w:tcBorders>
          </w:tcPr>
          <w:p w:rsidR="00F91E43" w:rsidRPr="00E57878" w:rsidRDefault="00F91E43" w:rsidP="00C06B1D">
            <w:pPr>
              <w:spacing w:before="120" w:line="276" w:lineRule="auto"/>
              <w:rPr>
                <w:sz w:val="22"/>
                <w:szCs w:val="22"/>
              </w:rPr>
            </w:pPr>
          </w:p>
        </w:tc>
        <w:tc>
          <w:tcPr>
            <w:tcW w:w="2576" w:type="dxa"/>
            <w:tcBorders>
              <w:top w:val="dotted" w:sz="4" w:space="0" w:color="auto"/>
              <w:left w:val="nil"/>
              <w:bottom w:val="dotted" w:sz="4" w:space="0" w:color="auto"/>
              <w:right w:val="nil"/>
            </w:tcBorders>
          </w:tcPr>
          <w:p w:rsidR="00F91E43" w:rsidRPr="00E57878" w:rsidRDefault="00F91E43" w:rsidP="00C06B1D">
            <w:pPr>
              <w:spacing w:before="120" w:line="276" w:lineRule="auto"/>
              <w:rPr>
                <w:sz w:val="22"/>
                <w:szCs w:val="22"/>
              </w:rPr>
            </w:pPr>
          </w:p>
        </w:tc>
        <w:tc>
          <w:tcPr>
            <w:tcW w:w="1980" w:type="dxa"/>
            <w:tcBorders>
              <w:top w:val="dotted" w:sz="4" w:space="0" w:color="auto"/>
              <w:left w:val="nil"/>
              <w:bottom w:val="dotted" w:sz="4" w:space="0" w:color="auto"/>
              <w:right w:val="nil"/>
            </w:tcBorders>
          </w:tcPr>
          <w:p w:rsidR="00F91E43" w:rsidRPr="00E57878" w:rsidRDefault="00F91E43" w:rsidP="00C06B1D">
            <w:pPr>
              <w:spacing w:before="120" w:line="276" w:lineRule="auto"/>
              <w:rPr>
                <w:sz w:val="22"/>
                <w:szCs w:val="22"/>
              </w:rPr>
            </w:pPr>
          </w:p>
        </w:tc>
        <w:tc>
          <w:tcPr>
            <w:tcW w:w="1800" w:type="dxa"/>
            <w:tcBorders>
              <w:top w:val="dotted" w:sz="4" w:space="0" w:color="auto"/>
              <w:left w:val="nil"/>
              <w:bottom w:val="dotted" w:sz="4" w:space="0" w:color="auto"/>
              <w:right w:val="nil"/>
            </w:tcBorders>
          </w:tcPr>
          <w:p w:rsidR="00F91E43" w:rsidRPr="00E57878" w:rsidRDefault="00F91E43" w:rsidP="00C06B1D">
            <w:pPr>
              <w:spacing w:before="120" w:line="276" w:lineRule="auto"/>
              <w:rPr>
                <w:sz w:val="22"/>
                <w:szCs w:val="22"/>
              </w:rPr>
            </w:pPr>
          </w:p>
        </w:tc>
      </w:tr>
    </w:tbl>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rsidTr="00C06B1D">
        <w:tc>
          <w:tcPr>
            <w:tcW w:w="2943"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proofErr w:type="spellStart"/>
            <w:r w:rsidRPr="00E57878">
              <w:rPr>
                <w:sz w:val="22"/>
                <w:szCs w:val="22"/>
              </w:rPr>
              <w:t>authorised</w:t>
            </w:r>
            <w:proofErr w:type="spellEnd"/>
            <w:r w:rsidRPr="00E57878">
              <w:rPr>
                <w:sz w:val="22"/>
                <w:szCs w:val="22"/>
              </w:rPr>
              <w:t xml:space="preserve"> person}</w:t>
            </w:r>
          </w:p>
        </w:tc>
      </w:tr>
      <w:tr w:rsidR="00F91E43" w:rsidRPr="00E57878" w:rsidTr="00C06B1D">
        <w:tc>
          <w:tcPr>
            <w:tcW w:w="2943"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rsidTr="00C06B1D">
        <w:trPr>
          <w:trHeight w:val="495"/>
        </w:trPr>
        <w:tc>
          <w:tcPr>
            <w:tcW w:w="2943"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rsidTr="00C06B1D">
        <w:trPr>
          <w:trHeight w:val="918"/>
        </w:trPr>
        <w:tc>
          <w:tcPr>
            <w:tcW w:w="2943"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rsidTr="00C06B1D">
        <w:tc>
          <w:tcPr>
            <w:tcW w:w="2943"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rsidR="00F91E43" w:rsidRPr="00E57878" w:rsidRDefault="00F91E43" w:rsidP="00C06B1D">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rsidR="00EF3FB4" w:rsidRPr="008F222F" w:rsidRDefault="00EF3FB4" w:rsidP="002A6C2B">
      <w:pPr>
        <w:spacing w:line="360" w:lineRule="auto"/>
        <w:ind w:firstLine="720"/>
        <w:rPr>
          <w:b/>
          <w:bCs/>
          <w:szCs w:val="24"/>
        </w:rPr>
      </w:pPr>
    </w:p>
    <w:p w:rsidR="00EF3FB4" w:rsidRPr="00B57BA6" w:rsidRDefault="00EF3FB4" w:rsidP="00EF3FB4">
      <w:pPr>
        <w:tabs>
          <w:tab w:val="right" w:pos="9360"/>
        </w:tabs>
        <w:ind w:left="5040" w:hanging="720"/>
        <w:rPr>
          <w:sz w:val="20"/>
        </w:rPr>
      </w:pPr>
    </w:p>
    <w:p w:rsidR="00EF3FB4" w:rsidRDefault="00EF3FB4" w:rsidP="00264FAA">
      <w:pPr>
        <w:pStyle w:val="SectionVHeader"/>
        <w:jc w:val="left"/>
      </w:pPr>
    </w:p>
    <w:p w:rsidR="00EF3FB4" w:rsidRDefault="00EF3FB4" w:rsidP="00264FAA">
      <w:pPr>
        <w:pStyle w:val="SectionVHeader"/>
        <w:jc w:val="left"/>
      </w:pPr>
    </w:p>
    <w:p w:rsidR="00EF3FB4" w:rsidRDefault="00EF3FB4" w:rsidP="00264FAA">
      <w:pPr>
        <w:pStyle w:val="SectionVHeader"/>
        <w:jc w:val="left"/>
      </w:pPr>
    </w:p>
    <w:p w:rsidR="004812FE" w:rsidRDefault="004812FE" w:rsidP="00264FAA">
      <w:pPr>
        <w:pStyle w:val="SectionVHeader"/>
        <w:jc w:val="left"/>
      </w:pPr>
    </w:p>
    <w:p w:rsidR="004812FE" w:rsidRDefault="004812FE" w:rsidP="00264FAA">
      <w:pPr>
        <w:pStyle w:val="SectionVHeader"/>
        <w:jc w:val="left"/>
      </w:pPr>
    </w:p>
    <w:p w:rsidR="004812FE" w:rsidRDefault="004812FE" w:rsidP="00264FAA">
      <w:pPr>
        <w:pStyle w:val="SectionVHeader"/>
        <w:jc w:val="left"/>
      </w:pPr>
    </w:p>
    <w:p w:rsidR="00EF3FB4" w:rsidRDefault="00EF3FB4" w:rsidP="00264FAA">
      <w:pPr>
        <w:pStyle w:val="SectionVHeader"/>
        <w:jc w:val="left"/>
      </w:pPr>
    </w:p>
    <w:p w:rsidR="004812FE" w:rsidRDefault="004812FE" w:rsidP="00264FAA">
      <w:pPr>
        <w:pStyle w:val="SectionVHeader"/>
        <w:jc w:val="left"/>
      </w:pPr>
    </w:p>
    <w:p w:rsidR="00EF3FB4" w:rsidRDefault="00EF3FB4" w:rsidP="00264FAA">
      <w:pPr>
        <w:pStyle w:val="SectionVHeader"/>
        <w:jc w:val="left"/>
      </w:pPr>
    </w:p>
    <w:p w:rsidR="00455149" w:rsidRPr="00BC1AB8" w:rsidRDefault="00FB29EF">
      <w:pPr>
        <w:pStyle w:val="Title"/>
      </w:pPr>
      <w:r>
        <w:t>Part 2-</w:t>
      </w:r>
      <w:r w:rsidR="00455149" w:rsidRPr="00BC1AB8">
        <w:t>Price Schedule Forms</w:t>
      </w:r>
    </w:p>
    <w:p w:rsidR="00943239" w:rsidRPr="00BC1AB8" w:rsidRDefault="00943239">
      <w:pPr>
        <w:pStyle w:val="BodyText"/>
        <w:rPr>
          <w:i/>
          <w:iCs/>
        </w:rPr>
      </w:pPr>
    </w:p>
    <w:p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A44F6F" w:rsidRPr="008B66E1" w:rsidRDefault="00A44F6F" w:rsidP="00347DF6">
      <w:pPr>
        <w:pStyle w:val="BodyText"/>
        <w:sectPr w:rsidR="00A44F6F" w:rsidRPr="008B66E1" w:rsidSect="00FC417B">
          <w:headerReference w:type="even" r:id="rId28"/>
          <w:headerReference w:type="default" r:id="rId29"/>
          <w:headerReference w:type="first" r:id="rId30"/>
          <w:type w:val="oddPage"/>
          <w:pgSz w:w="12240" w:h="15840" w:code="1"/>
          <w:pgMar w:top="1440" w:right="1080" w:bottom="1440" w:left="1170" w:header="432" w:footer="288" w:gutter="0"/>
          <w:cols w:space="720"/>
          <w:titlePg/>
          <w:docGrid w:linePitch="326"/>
        </w:sectPr>
      </w:pPr>
    </w:p>
    <w:tbl>
      <w:tblPr>
        <w:tblW w:w="12888"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3060"/>
        <w:gridCol w:w="1542"/>
        <w:gridCol w:w="1158"/>
        <w:gridCol w:w="1620"/>
        <w:gridCol w:w="1260"/>
        <w:gridCol w:w="1620"/>
        <w:gridCol w:w="1890"/>
      </w:tblGrid>
      <w:tr w:rsidR="00FB29EF" w:rsidRPr="008B66E1" w:rsidTr="00FB29EF">
        <w:trPr>
          <w:cantSplit/>
        </w:trPr>
        <w:tc>
          <w:tcPr>
            <w:tcW w:w="12888" w:type="dxa"/>
            <w:gridSpan w:val="8"/>
            <w:tcBorders>
              <w:top w:val="nil"/>
              <w:left w:val="nil"/>
              <w:bottom w:val="double" w:sz="4" w:space="0" w:color="auto"/>
              <w:right w:val="nil"/>
            </w:tcBorders>
            <w:vAlign w:val="center"/>
          </w:tcPr>
          <w:p w:rsidR="00FB29EF" w:rsidRPr="008B66E1" w:rsidRDefault="00FB29EF" w:rsidP="00FB29EF">
            <w:pPr>
              <w:pStyle w:val="SectionVIHeader"/>
              <w:jc w:val="left"/>
            </w:pPr>
            <w:bookmarkStart w:id="381" w:name="_Toc458817149"/>
            <w:bookmarkStart w:id="382" w:name="_Toc234131430"/>
            <w:bookmarkStart w:id="383" w:name="_Toc488411755"/>
            <w:bookmarkStart w:id="384" w:name="_Toc438266926"/>
            <w:bookmarkStart w:id="385" w:name="_Toc438267900"/>
            <w:bookmarkStart w:id="386" w:name="_Toc438366668"/>
            <w:bookmarkStart w:id="387" w:name="_Toc438954446"/>
            <w:r w:rsidRPr="008B66E1">
              <w:lastRenderedPageBreak/>
              <w:t>1.  List of Goods and Delivery Schedule</w:t>
            </w:r>
            <w:bookmarkEnd w:id="381"/>
          </w:p>
          <w:p w:rsidR="00FB29EF" w:rsidRPr="008B66E1" w:rsidRDefault="00FB29E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tc>
      </w:tr>
      <w:tr w:rsidR="00FB29EF" w:rsidRPr="008B66E1" w:rsidTr="00FB29EF">
        <w:trPr>
          <w:cantSplit/>
          <w:trHeight w:val="240"/>
        </w:trPr>
        <w:tc>
          <w:tcPr>
            <w:tcW w:w="738" w:type="dxa"/>
            <w:vMerge w:val="restart"/>
            <w:tcBorders>
              <w:top w:val="double" w:sz="4" w:space="0" w:color="auto"/>
              <w:left w:val="double" w:sz="4" w:space="0" w:color="auto"/>
              <w:right w:val="single" w:sz="4" w:space="0" w:color="auto"/>
            </w:tcBorders>
            <w:vAlign w:val="center"/>
          </w:tcPr>
          <w:p w:rsidR="00FB29EF" w:rsidRPr="008B66E1" w:rsidRDefault="00FB29EF" w:rsidP="00FB29EF">
            <w:pPr>
              <w:suppressAutoHyphens/>
              <w:spacing w:before="60"/>
              <w:rPr>
                <w:b/>
                <w:bCs/>
                <w:sz w:val="22"/>
                <w:szCs w:val="22"/>
              </w:rPr>
            </w:pPr>
            <w:r w:rsidRPr="008B66E1">
              <w:rPr>
                <w:b/>
                <w:bCs/>
                <w:sz w:val="22"/>
                <w:szCs w:val="22"/>
              </w:rPr>
              <w:t>Line Item</w:t>
            </w:r>
          </w:p>
          <w:p w:rsidR="00FB29EF" w:rsidRPr="008B66E1" w:rsidRDefault="00FB29EF" w:rsidP="00FB29EF">
            <w:pPr>
              <w:suppressAutoHyphens/>
              <w:spacing w:before="60"/>
              <w:rPr>
                <w:b/>
                <w:bCs/>
                <w:sz w:val="22"/>
                <w:szCs w:val="22"/>
              </w:rPr>
            </w:pPr>
            <w:r w:rsidRPr="008B66E1">
              <w:rPr>
                <w:b/>
                <w:bCs/>
                <w:sz w:val="22"/>
                <w:szCs w:val="22"/>
              </w:rPr>
              <w:t>N</w:t>
            </w:r>
            <w:r>
              <w:rPr>
                <w:b/>
                <w:bCs/>
                <w:sz w:val="22"/>
                <w:szCs w:val="22"/>
              </w:rPr>
              <w:t>o</w:t>
            </w:r>
          </w:p>
        </w:tc>
        <w:tc>
          <w:tcPr>
            <w:tcW w:w="3060" w:type="dxa"/>
            <w:vMerge w:val="restart"/>
            <w:tcBorders>
              <w:top w:val="double" w:sz="4" w:space="0" w:color="auto"/>
              <w:left w:val="single" w:sz="4" w:space="0" w:color="auto"/>
              <w:right w:val="single" w:sz="4" w:space="0" w:color="auto"/>
            </w:tcBorders>
            <w:vAlign w:val="center"/>
          </w:tcPr>
          <w:p w:rsidR="00FB29EF" w:rsidRDefault="00FB29EF" w:rsidP="00FB29EF">
            <w:pPr>
              <w:suppressAutoHyphens/>
              <w:spacing w:before="60"/>
              <w:rPr>
                <w:b/>
                <w:bCs/>
                <w:sz w:val="22"/>
                <w:szCs w:val="22"/>
              </w:rPr>
            </w:pPr>
            <w:r w:rsidRPr="008B66E1">
              <w:rPr>
                <w:b/>
                <w:bCs/>
                <w:sz w:val="22"/>
                <w:szCs w:val="22"/>
              </w:rPr>
              <w:t xml:space="preserve">Description of Goods </w:t>
            </w:r>
          </w:p>
          <w:p w:rsidR="00FB29EF" w:rsidRPr="008B66E1" w:rsidRDefault="00FB29EF" w:rsidP="00FB29EF">
            <w:pPr>
              <w:suppressAutoHyphens/>
              <w:spacing w:before="60"/>
              <w:rPr>
                <w:b/>
                <w:bCs/>
                <w:sz w:val="22"/>
                <w:szCs w:val="22"/>
              </w:rPr>
            </w:pPr>
          </w:p>
        </w:tc>
        <w:tc>
          <w:tcPr>
            <w:tcW w:w="1542" w:type="dxa"/>
            <w:vMerge w:val="restart"/>
            <w:tcBorders>
              <w:top w:val="double" w:sz="4" w:space="0" w:color="auto"/>
              <w:left w:val="single" w:sz="4" w:space="0" w:color="auto"/>
              <w:right w:val="single" w:sz="4" w:space="0" w:color="auto"/>
            </w:tcBorders>
            <w:vAlign w:val="center"/>
          </w:tcPr>
          <w:p w:rsidR="00FB29EF" w:rsidRPr="008B66E1" w:rsidRDefault="00FB29EF" w:rsidP="00FB29EF">
            <w:pPr>
              <w:suppressAutoHyphens/>
              <w:spacing w:before="60"/>
              <w:rPr>
                <w:b/>
                <w:bCs/>
                <w:sz w:val="22"/>
                <w:szCs w:val="22"/>
              </w:rPr>
            </w:pPr>
            <w:r w:rsidRPr="008B66E1">
              <w:rPr>
                <w:b/>
                <w:bCs/>
                <w:sz w:val="22"/>
                <w:szCs w:val="22"/>
              </w:rPr>
              <w:t>Quantity</w:t>
            </w:r>
          </w:p>
        </w:tc>
        <w:tc>
          <w:tcPr>
            <w:tcW w:w="1158" w:type="dxa"/>
            <w:vMerge w:val="restart"/>
            <w:tcBorders>
              <w:top w:val="double" w:sz="4" w:space="0" w:color="auto"/>
              <w:left w:val="single" w:sz="4" w:space="0" w:color="auto"/>
              <w:right w:val="single" w:sz="4" w:space="0" w:color="auto"/>
            </w:tcBorders>
            <w:vAlign w:val="center"/>
          </w:tcPr>
          <w:p w:rsidR="00FB29EF" w:rsidRPr="008B66E1" w:rsidRDefault="00FB29EF" w:rsidP="00FB29EF">
            <w:pPr>
              <w:suppressAutoHyphens/>
              <w:spacing w:before="60"/>
              <w:rPr>
                <w:b/>
                <w:bCs/>
                <w:sz w:val="22"/>
                <w:szCs w:val="22"/>
              </w:rPr>
            </w:pPr>
            <w:r w:rsidRPr="008B66E1">
              <w:rPr>
                <w:b/>
                <w:bCs/>
                <w:sz w:val="22"/>
                <w:szCs w:val="22"/>
              </w:rPr>
              <w:t>Ph</w:t>
            </w:r>
            <w:r>
              <w:rPr>
                <w:b/>
                <w:bCs/>
                <w:sz w:val="22"/>
                <w:szCs w:val="22"/>
              </w:rPr>
              <w:t>ysical U</w:t>
            </w:r>
            <w:r w:rsidRPr="008B66E1">
              <w:rPr>
                <w:b/>
                <w:bCs/>
                <w:sz w:val="22"/>
                <w:szCs w:val="22"/>
              </w:rPr>
              <w:t>nit</w:t>
            </w:r>
          </w:p>
        </w:tc>
        <w:tc>
          <w:tcPr>
            <w:tcW w:w="1620" w:type="dxa"/>
            <w:vMerge w:val="restart"/>
            <w:tcBorders>
              <w:top w:val="double" w:sz="4" w:space="0" w:color="auto"/>
              <w:left w:val="single" w:sz="4" w:space="0" w:color="auto"/>
              <w:right w:val="single" w:sz="4" w:space="0" w:color="auto"/>
            </w:tcBorders>
            <w:vAlign w:val="center"/>
          </w:tcPr>
          <w:p w:rsidR="00FB29EF" w:rsidRPr="008B66E1" w:rsidRDefault="00FB29EF" w:rsidP="00FB29EF">
            <w:pPr>
              <w:spacing w:before="60"/>
              <w:rPr>
                <w:b/>
                <w:bCs/>
                <w:sz w:val="22"/>
                <w:szCs w:val="22"/>
              </w:rPr>
            </w:pPr>
            <w:r w:rsidRPr="008B66E1">
              <w:rPr>
                <w:b/>
                <w:bCs/>
                <w:sz w:val="22"/>
                <w:szCs w:val="22"/>
              </w:rPr>
              <w:t xml:space="preserve">Final (Project Site) Destination as specified in BDS </w:t>
            </w:r>
          </w:p>
        </w:tc>
        <w:tc>
          <w:tcPr>
            <w:tcW w:w="4770" w:type="dxa"/>
            <w:gridSpan w:val="3"/>
            <w:tcBorders>
              <w:top w:val="double" w:sz="4" w:space="0" w:color="auto"/>
              <w:left w:val="single" w:sz="4" w:space="0" w:color="auto"/>
              <w:bottom w:val="single" w:sz="4" w:space="0" w:color="auto"/>
              <w:right w:val="double" w:sz="4" w:space="0" w:color="auto"/>
            </w:tcBorders>
            <w:vAlign w:val="center"/>
          </w:tcPr>
          <w:p w:rsidR="00FB29EF" w:rsidRPr="008B66E1" w:rsidRDefault="00FB29EF" w:rsidP="00FB29EF">
            <w:pPr>
              <w:spacing w:before="60" w:after="60"/>
              <w:rPr>
                <w:sz w:val="22"/>
                <w:szCs w:val="22"/>
              </w:rPr>
            </w:pPr>
            <w:r w:rsidRPr="008B66E1">
              <w:rPr>
                <w:b/>
                <w:bCs/>
                <w:sz w:val="22"/>
                <w:szCs w:val="22"/>
              </w:rPr>
              <w:t>Delivery  (as per Incoterms) Date</w:t>
            </w:r>
          </w:p>
        </w:tc>
      </w:tr>
      <w:tr w:rsidR="00FB29EF" w:rsidRPr="008B66E1" w:rsidTr="00FB29EF">
        <w:trPr>
          <w:cantSplit/>
          <w:trHeight w:val="240"/>
        </w:trPr>
        <w:tc>
          <w:tcPr>
            <w:tcW w:w="738" w:type="dxa"/>
            <w:vMerge/>
            <w:tcBorders>
              <w:left w:val="double" w:sz="4" w:space="0" w:color="auto"/>
              <w:bottom w:val="single" w:sz="4" w:space="0" w:color="auto"/>
              <w:right w:val="single" w:sz="4" w:space="0" w:color="auto"/>
            </w:tcBorders>
            <w:vAlign w:val="center"/>
          </w:tcPr>
          <w:p w:rsidR="00FB29EF" w:rsidRPr="008B66E1" w:rsidRDefault="00FB29EF" w:rsidP="00FB29EF">
            <w:pPr>
              <w:suppressAutoHyphens/>
              <w:rPr>
                <w:sz w:val="22"/>
                <w:szCs w:val="22"/>
              </w:rPr>
            </w:pPr>
          </w:p>
        </w:tc>
        <w:tc>
          <w:tcPr>
            <w:tcW w:w="3060" w:type="dxa"/>
            <w:vMerge/>
            <w:tcBorders>
              <w:left w:val="single" w:sz="4" w:space="0" w:color="auto"/>
              <w:bottom w:val="single" w:sz="4" w:space="0" w:color="auto"/>
              <w:right w:val="single" w:sz="4" w:space="0" w:color="auto"/>
            </w:tcBorders>
            <w:vAlign w:val="center"/>
          </w:tcPr>
          <w:p w:rsidR="00FB29EF" w:rsidRPr="008B66E1" w:rsidRDefault="00FB29EF" w:rsidP="00FB29EF">
            <w:pPr>
              <w:suppressAutoHyphens/>
              <w:rPr>
                <w:sz w:val="22"/>
                <w:szCs w:val="22"/>
              </w:rPr>
            </w:pPr>
          </w:p>
        </w:tc>
        <w:tc>
          <w:tcPr>
            <w:tcW w:w="1542" w:type="dxa"/>
            <w:vMerge/>
            <w:tcBorders>
              <w:left w:val="single" w:sz="4" w:space="0" w:color="auto"/>
              <w:bottom w:val="single" w:sz="4" w:space="0" w:color="auto"/>
              <w:right w:val="single" w:sz="4" w:space="0" w:color="auto"/>
            </w:tcBorders>
            <w:vAlign w:val="center"/>
          </w:tcPr>
          <w:p w:rsidR="00FB29EF" w:rsidRPr="008B66E1" w:rsidRDefault="00FB29EF" w:rsidP="00FB29EF">
            <w:pPr>
              <w:suppressAutoHyphens/>
              <w:rPr>
                <w:sz w:val="22"/>
                <w:szCs w:val="22"/>
              </w:rPr>
            </w:pPr>
          </w:p>
        </w:tc>
        <w:tc>
          <w:tcPr>
            <w:tcW w:w="1158" w:type="dxa"/>
            <w:vMerge/>
            <w:tcBorders>
              <w:left w:val="single" w:sz="4" w:space="0" w:color="auto"/>
              <w:bottom w:val="single" w:sz="4" w:space="0" w:color="auto"/>
              <w:right w:val="single" w:sz="4" w:space="0" w:color="auto"/>
            </w:tcBorders>
            <w:vAlign w:val="center"/>
          </w:tcPr>
          <w:p w:rsidR="00FB29EF" w:rsidRPr="008B66E1" w:rsidRDefault="00FB29EF" w:rsidP="00FB29EF">
            <w:pPr>
              <w:suppressAutoHyphens/>
              <w:rPr>
                <w:sz w:val="22"/>
                <w:szCs w:val="22"/>
              </w:rPr>
            </w:pPr>
          </w:p>
        </w:tc>
        <w:tc>
          <w:tcPr>
            <w:tcW w:w="1620" w:type="dxa"/>
            <w:vMerge/>
            <w:tcBorders>
              <w:left w:val="single" w:sz="4" w:space="0" w:color="auto"/>
              <w:bottom w:val="single" w:sz="4" w:space="0" w:color="auto"/>
              <w:right w:val="single" w:sz="4" w:space="0" w:color="auto"/>
            </w:tcBorders>
            <w:vAlign w:val="center"/>
          </w:tcPr>
          <w:p w:rsidR="00FB29EF" w:rsidRPr="008B66E1" w:rsidRDefault="00FB29EF" w:rsidP="00FB29EF">
            <w:pPr>
              <w:rPr>
                <w:sz w:val="22"/>
                <w:szCs w:val="22"/>
              </w:rPr>
            </w:pPr>
          </w:p>
        </w:tc>
        <w:tc>
          <w:tcPr>
            <w:tcW w:w="1260" w:type="dxa"/>
            <w:tcBorders>
              <w:top w:val="single" w:sz="4" w:space="0" w:color="auto"/>
              <w:left w:val="single" w:sz="4" w:space="0" w:color="auto"/>
              <w:right w:val="single" w:sz="4" w:space="0" w:color="auto"/>
            </w:tcBorders>
            <w:vAlign w:val="center"/>
          </w:tcPr>
          <w:p w:rsidR="00FB29EF" w:rsidRPr="008B66E1" w:rsidRDefault="00FB29EF" w:rsidP="00FB29EF">
            <w:pPr>
              <w:spacing w:before="60" w:after="60"/>
              <w:rPr>
                <w:b/>
                <w:bCs/>
                <w:sz w:val="22"/>
                <w:szCs w:val="22"/>
              </w:rPr>
            </w:pPr>
            <w:r w:rsidRPr="008B66E1">
              <w:rPr>
                <w:b/>
                <w:bCs/>
                <w:sz w:val="22"/>
                <w:szCs w:val="22"/>
              </w:rPr>
              <w:t>Earliest Delivery Date</w:t>
            </w:r>
          </w:p>
        </w:tc>
        <w:tc>
          <w:tcPr>
            <w:tcW w:w="1620" w:type="dxa"/>
            <w:tcBorders>
              <w:top w:val="single" w:sz="4" w:space="0" w:color="auto"/>
              <w:left w:val="single" w:sz="4" w:space="0" w:color="auto"/>
              <w:right w:val="single" w:sz="4" w:space="0" w:color="auto"/>
            </w:tcBorders>
            <w:vAlign w:val="center"/>
          </w:tcPr>
          <w:p w:rsidR="00FB29EF" w:rsidRPr="008B66E1" w:rsidRDefault="00FB29EF" w:rsidP="00FB29EF">
            <w:pPr>
              <w:spacing w:before="60" w:after="60"/>
              <w:rPr>
                <w:b/>
                <w:bCs/>
                <w:sz w:val="22"/>
                <w:szCs w:val="22"/>
              </w:rPr>
            </w:pPr>
            <w:r w:rsidRPr="008B66E1">
              <w:rPr>
                <w:b/>
                <w:bCs/>
                <w:sz w:val="22"/>
                <w:szCs w:val="22"/>
              </w:rPr>
              <w:t xml:space="preserve">Latest Delivery Date </w:t>
            </w:r>
          </w:p>
          <w:p w:rsidR="00FB29EF" w:rsidRPr="008B66E1" w:rsidRDefault="00FB29EF" w:rsidP="00FB29EF">
            <w:pPr>
              <w:spacing w:before="60" w:after="60"/>
              <w:rPr>
                <w:b/>
                <w:bCs/>
                <w:sz w:val="22"/>
                <w:szCs w:val="22"/>
              </w:rPr>
            </w:pPr>
          </w:p>
        </w:tc>
        <w:tc>
          <w:tcPr>
            <w:tcW w:w="1890" w:type="dxa"/>
            <w:tcBorders>
              <w:top w:val="single" w:sz="4" w:space="0" w:color="auto"/>
              <w:left w:val="single" w:sz="4" w:space="0" w:color="auto"/>
              <w:bottom w:val="single" w:sz="4" w:space="0" w:color="auto"/>
              <w:right w:val="double" w:sz="4" w:space="0" w:color="auto"/>
            </w:tcBorders>
            <w:vAlign w:val="center"/>
          </w:tcPr>
          <w:p w:rsidR="00FB29EF" w:rsidRPr="008B66E1" w:rsidRDefault="00FB29EF" w:rsidP="00FB29EF">
            <w:pPr>
              <w:spacing w:before="60" w:after="60"/>
              <w:rPr>
                <w:b/>
                <w:bCs/>
                <w:sz w:val="22"/>
                <w:szCs w:val="22"/>
              </w:rPr>
            </w:pPr>
            <w:r>
              <w:rPr>
                <w:b/>
                <w:bCs/>
                <w:sz w:val="22"/>
                <w:szCs w:val="22"/>
              </w:rPr>
              <w:t>Tenderer’s</w:t>
            </w:r>
            <w:r w:rsidRPr="008B66E1">
              <w:rPr>
                <w:b/>
                <w:bCs/>
                <w:sz w:val="22"/>
                <w:szCs w:val="22"/>
              </w:rPr>
              <w:t xml:space="preserve">  offered Delivery date [</w:t>
            </w:r>
            <w:r w:rsidRPr="008B66E1">
              <w:rPr>
                <w:b/>
                <w:bCs/>
                <w:i/>
                <w:iCs/>
                <w:sz w:val="22"/>
                <w:szCs w:val="22"/>
              </w:rPr>
              <w:t xml:space="preserve">to be provided by the </w:t>
            </w:r>
            <w:r>
              <w:rPr>
                <w:b/>
                <w:bCs/>
                <w:i/>
                <w:iCs/>
                <w:sz w:val="22"/>
                <w:szCs w:val="22"/>
              </w:rPr>
              <w:t>Tenderer</w:t>
            </w:r>
            <w:r w:rsidRPr="008B66E1">
              <w:rPr>
                <w:b/>
                <w:bCs/>
                <w:sz w:val="22"/>
                <w:szCs w:val="22"/>
              </w:rPr>
              <w:t>]</w:t>
            </w:r>
          </w:p>
        </w:tc>
      </w:tr>
      <w:tr w:rsidR="00FB29EF" w:rsidRPr="008B66E1" w:rsidTr="00FB29EF">
        <w:trPr>
          <w:cantSplit/>
        </w:trPr>
        <w:tc>
          <w:tcPr>
            <w:tcW w:w="738" w:type="dxa"/>
            <w:tcBorders>
              <w:top w:val="single" w:sz="4" w:space="0" w:color="auto"/>
              <w:left w:val="double" w:sz="4" w:space="0" w:color="auto"/>
              <w:bottom w:val="single" w:sz="4" w:space="0" w:color="auto"/>
              <w:right w:val="single" w:sz="4" w:space="0" w:color="auto"/>
            </w:tcBorders>
            <w:vAlign w:val="center"/>
          </w:tcPr>
          <w:p w:rsidR="00FB29EF" w:rsidRPr="008B66E1" w:rsidRDefault="00FB29EF" w:rsidP="00FB29EF">
            <w:pPr>
              <w:jc w:val="center"/>
            </w:pPr>
            <w:r w:rsidRPr="008B66E1">
              <w:t>1</w:t>
            </w:r>
          </w:p>
        </w:tc>
        <w:tc>
          <w:tcPr>
            <w:tcW w:w="3060" w:type="dxa"/>
            <w:tcBorders>
              <w:top w:val="single" w:sz="4" w:space="0" w:color="auto"/>
              <w:left w:val="single" w:sz="4" w:space="0" w:color="auto"/>
              <w:bottom w:val="single" w:sz="4" w:space="0" w:color="auto"/>
              <w:right w:val="single" w:sz="4" w:space="0" w:color="auto"/>
            </w:tcBorders>
            <w:vAlign w:val="center"/>
          </w:tcPr>
          <w:p w:rsidR="00FB29EF" w:rsidRPr="009C01F4" w:rsidRDefault="00FB29EF" w:rsidP="00FB29EF"/>
        </w:tc>
        <w:tc>
          <w:tcPr>
            <w:tcW w:w="1542" w:type="dxa"/>
            <w:tcBorders>
              <w:top w:val="single" w:sz="4" w:space="0" w:color="auto"/>
              <w:left w:val="single" w:sz="4" w:space="0" w:color="auto"/>
              <w:bottom w:val="single" w:sz="4" w:space="0" w:color="auto"/>
              <w:right w:val="single" w:sz="4" w:space="0" w:color="auto"/>
            </w:tcBorders>
            <w:vAlign w:val="center"/>
          </w:tcPr>
          <w:p w:rsidR="00FB29EF" w:rsidRPr="00D5017C" w:rsidRDefault="00FB29EF" w:rsidP="00FB29EF">
            <w:pPr>
              <w:jc w:val="center"/>
            </w:pPr>
          </w:p>
        </w:tc>
        <w:tc>
          <w:tcPr>
            <w:tcW w:w="1158" w:type="dxa"/>
            <w:tcBorders>
              <w:top w:val="single" w:sz="4" w:space="0" w:color="auto"/>
              <w:left w:val="single" w:sz="4" w:space="0" w:color="auto"/>
              <w:bottom w:val="single" w:sz="4" w:space="0" w:color="auto"/>
              <w:right w:val="single" w:sz="4" w:space="0" w:color="auto"/>
            </w:tcBorders>
            <w:vAlign w:val="center"/>
          </w:tcPr>
          <w:p w:rsidR="00FB29EF" w:rsidRPr="008B66E1" w:rsidRDefault="00FB29EF" w:rsidP="00FB29EF">
            <w:pPr>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FB29EF" w:rsidRPr="00370D63" w:rsidRDefault="00FB29EF" w:rsidP="00FB29EF">
            <w:pPr>
              <w:jc w:val="center"/>
              <w:rPr>
                <w:sz w:val="20"/>
                <w:szCs w:val="16"/>
                <w:highlight w:val="yellow"/>
              </w:rPr>
            </w:pPr>
          </w:p>
        </w:tc>
        <w:tc>
          <w:tcPr>
            <w:tcW w:w="1260" w:type="dxa"/>
            <w:tcBorders>
              <w:left w:val="single" w:sz="4" w:space="0" w:color="auto"/>
              <w:right w:val="single" w:sz="4" w:space="0" w:color="auto"/>
            </w:tcBorders>
            <w:vAlign w:val="center"/>
          </w:tcPr>
          <w:p w:rsidR="00FB29EF" w:rsidRPr="008B66E1" w:rsidRDefault="00FB29EF" w:rsidP="00FB29EF">
            <w:pPr>
              <w:jc w:val="center"/>
            </w:pPr>
          </w:p>
        </w:tc>
        <w:tc>
          <w:tcPr>
            <w:tcW w:w="1620" w:type="dxa"/>
            <w:tcBorders>
              <w:left w:val="single" w:sz="4" w:space="0" w:color="auto"/>
              <w:right w:val="single" w:sz="4" w:space="0" w:color="auto"/>
            </w:tcBorders>
            <w:vAlign w:val="center"/>
          </w:tcPr>
          <w:p w:rsidR="00FB29EF" w:rsidRPr="005909A2" w:rsidRDefault="00FB29EF" w:rsidP="00FB29EF">
            <w:pPr>
              <w:jc w:val="center"/>
              <w:rPr>
                <w:sz w:val="20"/>
                <w:szCs w:val="16"/>
              </w:rPr>
            </w:pPr>
          </w:p>
        </w:tc>
        <w:tc>
          <w:tcPr>
            <w:tcW w:w="1890" w:type="dxa"/>
            <w:tcBorders>
              <w:left w:val="single" w:sz="4" w:space="0" w:color="auto"/>
              <w:right w:val="double" w:sz="4" w:space="0" w:color="auto"/>
            </w:tcBorders>
            <w:vAlign w:val="center"/>
          </w:tcPr>
          <w:p w:rsidR="00FB29EF" w:rsidRPr="008B66E1" w:rsidRDefault="00FB29EF" w:rsidP="00FB29EF">
            <w:pPr>
              <w:jc w:val="center"/>
            </w:pPr>
          </w:p>
        </w:tc>
      </w:tr>
      <w:tr w:rsidR="00FB29EF" w:rsidRPr="008B66E1" w:rsidTr="00FB29EF">
        <w:trPr>
          <w:cantSplit/>
        </w:trPr>
        <w:tc>
          <w:tcPr>
            <w:tcW w:w="738" w:type="dxa"/>
            <w:tcBorders>
              <w:top w:val="single" w:sz="4" w:space="0" w:color="auto"/>
              <w:left w:val="double" w:sz="4" w:space="0" w:color="auto"/>
              <w:bottom w:val="single" w:sz="4" w:space="0" w:color="auto"/>
              <w:right w:val="single" w:sz="4" w:space="0" w:color="auto"/>
            </w:tcBorders>
            <w:vAlign w:val="center"/>
          </w:tcPr>
          <w:p w:rsidR="00FB29EF" w:rsidRPr="008B66E1" w:rsidRDefault="00FB29EF" w:rsidP="00FB29EF">
            <w:pPr>
              <w:jc w:val="center"/>
            </w:pPr>
            <w:r>
              <w:t>2</w:t>
            </w:r>
          </w:p>
        </w:tc>
        <w:tc>
          <w:tcPr>
            <w:tcW w:w="3060" w:type="dxa"/>
            <w:tcBorders>
              <w:top w:val="single" w:sz="4" w:space="0" w:color="auto"/>
              <w:left w:val="single" w:sz="4" w:space="0" w:color="auto"/>
              <w:bottom w:val="single" w:sz="4" w:space="0" w:color="auto"/>
              <w:right w:val="single" w:sz="4" w:space="0" w:color="auto"/>
            </w:tcBorders>
          </w:tcPr>
          <w:p w:rsidR="00FB29EF" w:rsidRPr="009C01F4" w:rsidRDefault="00FB29EF" w:rsidP="00FB29EF"/>
        </w:tc>
        <w:tc>
          <w:tcPr>
            <w:tcW w:w="1542" w:type="dxa"/>
            <w:tcBorders>
              <w:top w:val="single" w:sz="4" w:space="0" w:color="auto"/>
              <w:left w:val="single" w:sz="4" w:space="0" w:color="auto"/>
              <w:bottom w:val="single" w:sz="4" w:space="0" w:color="auto"/>
              <w:right w:val="single" w:sz="4" w:space="0" w:color="auto"/>
            </w:tcBorders>
          </w:tcPr>
          <w:p w:rsidR="00FB29EF" w:rsidRPr="00D5017C" w:rsidRDefault="00FB29EF" w:rsidP="00FB29EF">
            <w:pPr>
              <w:jc w:val="center"/>
            </w:pPr>
          </w:p>
        </w:tc>
        <w:tc>
          <w:tcPr>
            <w:tcW w:w="1158" w:type="dxa"/>
            <w:tcBorders>
              <w:top w:val="single" w:sz="4" w:space="0" w:color="auto"/>
              <w:left w:val="single" w:sz="4" w:space="0" w:color="auto"/>
              <w:bottom w:val="single" w:sz="4" w:space="0" w:color="auto"/>
              <w:right w:val="single" w:sz="4" w:space="0" w:color="auto"/>
            </w:tcBorders>
            <w:vAlign w:val="center"/>
          </w:tcPr>
          <w:p w:rsidR="00FB29EF" w:rsidRPr="008B66E1" w:rsidRDefault="00FB29EF" w:rsidP="00FB29EF">
            <w:pPr>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FB29EF" w:rsidRPr="00370D63" w:rsidRDefault="00FB29EF" w:rsidP="00FB29EF">
            <w:pPr>
              <w:jc w:val="center"/>
              <w:rPr>
                <w:sz w:val="20"/>
                <w:szCs w:val="16"/>
                <w:highlight w:val="yellow"/>
              </w:rPr>
            </w:pPr>
          </w:p>
        </w:tc>
        <w:tc>
          <w:tcPr>
            <w:tcW w:w="1260" w:type="dxa"/>
            <w:tcBorders>
              <w:left w:val="single" w:sz="4" w:space="0" w:color="auto"/>
              <w:right w:val="single" w:sz="4" w:space="0" w:color="auto"/>
            </w:tcBorders>
            <w:vAlign w:val="center"/>
          </w:tcPr>
          <w:p w:rsidR="00FB29EF" w:rsidRPr="008B66E1" w:rsidRDefault="00FB29EF" w:rsidP="00FB29EF">
            <w:pPr>
              <w:jc w:val="center"/>
            </w:pPr>
          </w:p>
        </w:tc>
        <w:tc>
          <w:tcPr>
            <w:tcW w:w="1620" w:type="dxa"/>
            <w:tcBorders>
              <w:left w:val="single" w:sz="4" w:space="0" w:color="auto"/>
              <w:right w:val="single" w:sz="4" w:space="0" w:color="auto"/>
            </w:tcBorders>
            <w:vAlign w:val="center"/>
          </w:tcPr>
          <w:p w:rsidR="00FB29EF" w:rsidRPr="005909A2" w:rsidRDefault="00FB29EF" w:rsidP="00FB29EF">
            <w:pPr>
              <w:jc w:val="center"/>
              <w:rPr>
                <w:sz w:val="20"/>
                <w:szCs w:val="16"/>
              </w:rPr>
            </w:pPr>
          </w:p>
        </w:tc>
        <w:tc>
          <w:tcPr>
            <w:tcW w:w="1890" w:type="dxa"/>
            <w:tcBorders>
              <w:left w:val="single" w:sz="4" w:space="0" w:color="auto"/>
              <w:right w:val="double" w:sz="4" w:space="0" w:color="auto"/>
            </w:tcBorders>
            <w:vAlign w:val="center"/>
          </w:tcPr>
          <w:p w:rsidR="00FB29EF" w:rsidRPr="008B66E1" w:rsidRDefault="00FB29EF" w:rsidP="00FB29EF"/>
        </w:tc>
      </w:tr>
      <w:tr w:rsidR="00FB29EF" w:rsidRPr="008B66E1" w:rsidTr="00FB29EF">
        <w:trPr>
          <w:cantSplit/>
        </w:trPr>
        <w:tc>
          <w:tcPr>
            <w:tcW w:w="738" w:type="dxa"/>
            <w:tcBorders>
              <w:top w:val="single" w:sz="4" w:space="0" w:color="auto"/>
              <w:left w:val="double" w:sz="4" w:space="0" w:color="auto"/>
              <w:bottom w:val="single" w:sz="4" w:space="0" w:color="auto"/>
              <w:right w:val="single" w:sz="4" w:space="0" w:color="auto"/>
            </w:tcBorders>
            <w:vAlign w:val="center"/>
          </w:tcPr>
          <w:p w:rsidR="00FB29EF" w:rsidRPr="008B66E1" w:rsidRDefault="00FB29EF" w:rsidP="00FB29EF"/>
        </w:tc>
        <w:tc>
          <w:tcPr>
            <w:tcW w:w="3060" w:type="dxa"/>
            <w:tcBorders>
              <w:top w:val="single" w:sz="4" w:space="0" w:color="auto"/>
              <w:left w:val="single" w:sz="4" w:space="0" w:color="auto"/>
              <w:bottom w:val="single" w:sz="4" w:space="0" w:color="auto"/>
              <w:right w:val="single" w:sz="4" w:space="0" w:color="auto"/>
            </w:tcBorders>
          </w:tcPr>
          <w:p w:rsidR="00FB29EF" w:rsidRPr="009C01F4" w:rsidRDefault="00FB29EF" w:rsidP="00FB29EF"/>
        </w:tc>
        <w:tc>
          <w:tcPr>
            <w:tcW w:w="1542" w:type="dxa"/>
            <w:tcBorders>
              <w:top w:val="single" w:sz="4" w:space="0" w:color="auto"/>
              <w:left w:val="single" w:sz="4" w:space="0" w:color="auto"/>
              <w:bottom w:val="single" w:sz="4" w:space="0" w:color="auto"/>
              <w:right w:val="single" w:sz="4" w:space="0" w:color="auto"/>
            </w:tcBorders>
          </w:tcPr>
          <w:p w:rsidR="00FB29EF" w:rsidRPr="00D5017C" w:rsidRDefault="00FB29EF" w:rsidP="00FB29EF">
            <w:pPr>
              <w:jc w:val="right"/>
            </w:pPr>
          </w:p>
        </w:tc>
        <w:tc>
          <w:tcPr>
            <w:tcW w:w="1158" w:type="dxa"/>
            <w:tcBorders>
              <w:top w:val="single" w:sz="4" w:space="0" w:color="auto"/>
              <w:left w:val="single" w:sz="4" w:space="0" w:color="auto"/>
              <w:bottom w:val="single" w:sz="4" w:space="0" w:color="auto"/>
              <w:right w:val="single" w:sz="4" w:space="0" w:color="auto"/>
            </w:tcBorders>
          </w:tcPr>
          <w:p w:rsidR="00FB29EF" w:rsidRDefault="00FB29EF" w:rsidP="00FB29EF"/>
        </w:tc>
        <w:tc>
          <w:tcPr>
            <w:tcW w:w="1620" w:type="dxa"/>
            <w:tcBorders>
              <w:top w:val="single" w:sz="4" w:space="0" w:color="auto"/>
              <w:left w:val="single" w:sz="4" w:space="0" w:color="auto"/>
              <w:bottom w:val="single" w:sz="4" w:space="0" w:color="auto"/>
              <w:right w:val="single" w:sz="4" w:space="0" w:color="auto"/>
            </w:tcBorders>
          </w:tcPr>
          <w:p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rsidR="00FB29EF" w:rsidRPr="008B66E1" w:rsidRDefault="00FB29EF" w:rsidP="00FB29EF">
            <w:pPr>
              <w:jc w:val="center"/>
            </w:pPr>
          </w:p>
        </w:tc>
        <w:tc>
          <w:tcPr>
            <w:tcW w:w="1620" w:type="dxa"/>
            <w:tcBorders>
              <w:left w:val="single" w:sz="4" w:space="0" w:color="auto"/>
              <w:right w:val="single" w:sz="4" w:space="0" w:color="auto"/>
            </w:tcBorders>
          </w:tcPr>
          <w:p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rsidR="00FB29EF" w:rsidRPr="008B66E1" w:rsidRDefault="00FB29EF" w:rsidP="00FB29EF"/>
        </w:tc>
      </w:tr>
      <w:tr w:rsidR="00FB29EF" w:rsidRPr="008B66E1" w:rsidTr="00FB29EF">
        <w:trPr>
          <w:cantSplit/>
        </w:trPr>
        <w:tc>
          <w:tcPr>
            <w:tcW w:w="738" w:type="dxa"/>
            <w:tcBorders>
              <w:top w:val="single" w:sz="4" w:space="0" w:color="auto"/>
              <w:left w:val="double" w:sz="4" w:space="0" w:color="auto"/>
              <w:bottom w:val="single" w:sz="4" w:space="0" w:color="auto"/>
              <w:right w:val="single" w:sz="4" w:space="0" w:color="auto"/>
            </w:tcBorders>
            <w:vAlign w:val="center"/>
          </w:tcPr>
          <w:p w:rsidR="00FB29EF" w:rsidRPr="008B66E1" w:rsidRDefault="00FB29EF" w:rsidP="00FB29EF"/>
        </w:tc>
        <w:tc>
          <w:tcPr>
            <w:tcW w:w="3060" w:type="dxa"/>
            <w:tcBorders>
              <w:top w:val="single" w:sz="4" w:space="0" w:color="auto"/>
              <w:left w:val="single" w:sz="4" w:space="0" w:color="auto"/>
              <w:bottom w:val="single" w:sz="4" w:space="0" w:color="auto"/>
              <w:right w:val="single" w:sz="4" w:space="0" w:color="auto"/>
            </w:tcBorders>
          </w:tcPr>
          <w:p w:rsidR="00FB29EF" w:rsidRPr="009C01F4" w:rsidRDefault="00FB29EF" w:rsidP="00FB29EF"/>
        </w:tc>
        <w:tc>
          <w:tcPr>
            <w:tcW w:w="1542" w:type="dxa"/>
            <w:tcBorders>
              <w:top w:val="single" w:sz="4" w:space="0" w:color="auto"/>
              <w:left w:val="single" w:sz="4" w:space="0" w:color="auto"/>
              <w:bottom w:val="single" w:sz="4" w:space="0" w:color="auto"/>
              <w:right w:val="single" w:sz="4" w:space="0" w:color="auto"/>
            </w:tcBorders>
          </w:tcPr>
          <w:p w:rsidR="00FB29EF" w:rsidRPr="00D5017C" w:rsidRDefault="00FB29EF" w:rsidP="00FB29EF">
            <w:pPr>
              <w:jc w:val="right"/>
            </w:pPr>
          </w:p>
        </w:tc>
        <w:tc>
          <w:tcPr>
            <w:tcW w:w="1158" w:type="dxa"/>
            <w:tcBorders>
              <w:top w:val="single" w:sz="4" w:space="0" w:color="auto"/>
              <w:left w:val="single" w:sz="4" w:space="0" w:color="auto"/>
              <w:bottom w:val="single" w:sz="4" w:space="0" w:color="auto"/>
              <w:right w:val="single" w:sz="4" w:space="0" w:color="auto"/>
            </w:tcBorders>
            <w:vAlign w:val="center"/>
          </w:tcPr>
          <w:p w:rsidR="00FB29EF" w:rsidRPr="008B66E1" w:rsidRDefault="00FB29EF" w:rsidP="00FB29EF"/>
        </w:tc>
        <w:tc>
          <w:tcPr>
            <w:tcW w:w="1620" w:type="dxa"/>
            <w:tcBorders>
              <w:top w:val="single" w:sz="4" w:space="0" w:color="auto"/>
              <w:left w:val="single" w:sz="4" w:space="0" w:color="auto"/>
              <w:bottom w:val="single" w:sz="4" w:space="0" w:color="auto"/>
              <w:right w:val="single" w:sz="4" w:space="0" w:color="auto"/>
            </w:tcBorders>
          </w:tcPr>
          <w:p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rsidR="00FB29EF" w:rsidRPr="008B66E1" w:rsidRDefault="00FB29EF" w:rsidP="00FB29EF">
            <w:pPr>
              <w:jc w:val="center"/>
            </w:pPr>
          </w:p>
        </w:tc>
        <w:tc>
          <w:tcPr>
            <w:tcW w:w="1620" w:type="dxa"/>
            <w:tcBorders>
              <w:left w:val="single" w:sz="4" w:space="0" w:color="auto"/>
              <w:right w:val="single" w:sz="4" w:space="0" w:color="auto"/>
            </w:tcBorders>
          </w:tcPr>
          <w:p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rsidR="00FB29EF" w:rsidRPr="008B66E1" w:rsidRDefault="00FB29EF" w:rsidP="00FB29EF"/>
        </w:tc>
      </w:tr>
      <w:tr w:rsidR="00FB29EF" w:rsidRPr="008B66E1" w:rsidTr="00FB29EF">
        <w:trPr>
          <w:cantSplit/>
        </w:trPr>
        <w:tc>
          <w:tcPr>
            <w:tcW w:w="738" w:type="dxa"/>
            <w:tcBorders>
              <w:top w:val="single" w:sz="4" w:space="0" w:color="auto"/>
              <w:left w:val="double" w:sz="4" w:space="0" w:color="auto"/>
              <w:bottom w:val="single" w:sz="4" w:space="0" w:color="auto"/>
              <w:right w:val="single" w:sz="4" w:space="0" w:color="auto"/>
            </w:tcBorders>
            <w:vAlign w:val="center"/>
          </w:tcPr>
          <w:p w:rsidR="00FB29EF" w:rsidRPr="008B66E1" w:rsidRDefault="00FB29EF" w:rsidP="00FB29EF"/>
        </w:tc>
        <w:tc>
          <w:tcPr>
            <w:tcW w:w="3060" w:type="dxa"/>
            <w:tcBorders>
              <w:top w:val="single" w:sz="4" w:space="0" w:color="auto"/>
              <w:left w:val="single" w:sz="4" w:space="0" w:color="auto"/>
              <w:bottom w:val="single" w:sz="4" w:space="0" w:color="auto"/>
              <w:right w:val="single" w:sz="4" w:space="0" w:color="auto"/>
            </w:tcBorders>
          </w:tcPr>
          <w:p w:rsidR="00FB29EF" w:rsidRPr="009C01F4" w:rsidRDefault="00FB29EF" w:rsidP="00FB29EF"/>
        </w:tc>
        <w:tc>
          <w:tcPr>
            <w:tcW w:w="1542" w:type="dxa"/>
            <w:tcBorders>
              <w:top w:val="single" w:sz="4" w:space="0" w:color="auto"/>
              <w:left w:val="single" w:sz="4" w:space="0" w:color="auto"/>
              <w:bottom w:val="single" w:sz="4" w:space="0" w:color="auto"/>
              <w:right w:val="single" w:sz="4" w:space="0" w:color="auto"/>
            </w:tcBorders>
          </w:tcPr>
          <w:p w:rsidR="00FB29EF" w:rsidRPr="00D5017C" w:rsidRDefault="00FB29EF" w:rsidP="00FB29EF">
            <w:pPr>
              <w:jc w:val="right"/>
            </w:pPr>
          </w:p>
        </w:tc>
        <w:tc>
          <w:tcPr>
            <w:tcW w:w="1158" w:type="dxa"/>
            <w:tcBorders>
              <w:top w:val="single" w:sz="4" w:space="0" w:color="auto"/>
              <w:left w:val="single" w:sz="4" w:space="0" w:color="auto"/>
              <w:bottom w:val="single" w:sz="4" w:space="0" w:color="auto"/>
              <w:right w:val="single" w:sz="4" w:space="0" w:color="auto"/>
            </w:tcBorders>
            <w:vAlign w:val="center"/>
          </w:tcPr>
          <w:p w:rsidR="00FB29EF" w:rsidRPr="008B66E1" w:rsidRDefault="00FB29EF" w:rsidP="00FB29EF"/>
        </w:tc>
        <w:tc>
          <w:tcPr>
            <w:tcW w:w="1620" w:type="dxa"/>
            <w:tcBorders>
              <w:top w:val="single" w:sz="4" w:space="0" w:color="auto"/>
              <w:left w:val="single" w:sz="4" w:space="0" w:color="auto"/>
              <w:bottom w:val="single" w:sz="4" w:space="0" w:color="auto"/>
              <w:right w:val="single" w:sz="4" w:space="0" w:color="auto"/>
            </w:tcBorders>
          </w:tcPr>
          <w:p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rsidR="00FB29EF" w:rsidRPr="008B66E1" w:rsidRDefault="00FB29EF" w:rsidP="00FB29EF">
            <w:pPr>
              <w:jc w:val="center"/>
            </w:pPr>
          </w:p>
        </w:tc>
        <w:tc>
          <w:tcPr>
            <w:tcW w:w="1620" w:type="dxa"/>
            <w:tcBorders>
              <w:left w:val="single" w:sz="4" w:space="0" w:color="auto"/>
              <w:right w:val="single" w:sz="4" w:space="0" w:color="auto"/>
            </w:tcBorders>
          </w:tcPr>
          <w:p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rsidR="00FB29EF" w:rsidRPr="008B66E1" w:rsidRDefault="00FB29EF" w:rsidP="00FB29EF"/>
        </w:tc>
      </w:tr>
      <w:tr w:rsidR="00FB29EF" w:rsidRPr="008B66E1" w:rsidTr="00FB29EF">
        <w:trPr>
          <w:cantSplit/>
        </w:trPr>
        <w:tc>
          <w:tcPr>
            <w:tcW w:w="738" w:type="dxa"/>
            <w:tcBorders>
              <w:top w:val="single" w:sz="4" w:space="0" w:color="auto"/>
              <w:left w:val="double" w:sz="4" w:space="0" w:color="auto"/>
              <w:bottom w:val="single" w:sz="4" w:space="0" w:color="auto"/>
              <w:right w:val="single" w:sz="4" w:space="0" w:color="auto"/>
            </w:tcBorders>
            <w:vAlign w:val="center"/>
          </w:tcPr>
          <w:p w:rsidR="00FB29EF" w:rsidRDefault="00FB29EF" w:rsidP="00FB29EF"/>
        </w:tc>
        <w:tc>
          <w:tcPr>
            <w:tcW w:w="3060" w:type="dxa"/>
            <w:tcBorders>
              <w:top w:val="single" w:sz="4" w:space="0" w:color="auto"/>
              <w:left w:val="single" w:sz="4" w:space="0" w:color="auto"/>
              <w:bottom w:val="single" w:sz="4" w:space="0" w:color="auto"/>
              <w:right w:val="single" w:sz="4" w:space="0" w:color="auto"/>
            </w:tcBorders>
          </w:tcPr>
          <w:p w:rsidR="00FB29EF" w:rsidRPr="009C01F4" w:rsidRDefault="00FB29EF" w:rsidP="00FB29EF"/>
        </w:tc>
        <w:tc>
          <w:tcPr>
            <w:tcW w:w="1542" w:type="dxa"/>
            <w:tcBorders>
              <w:top w:val="single" w:sz="4" w:space="0" w:color="auto"/>
              <w:left w:val="single" w:sz="4" w:space="0" w:color="auto"/>
              <w:bottom w:val="single" w:sz="4" w:space="0" w:color="auto"/>
              <w:right w:val="single" w:sz="4" w:space="0" w:color="auto"/>
            </w:tcBorders>
          </w:tcPr>
          <w:p w:rsidR="00FB29EF" w:rsidRPr="00D5017C" w:rsidRDefault="00FB29EF" w:rsidP="00FB29EF">
            <w:pPr>
              <w:jc w:val="right"/>
            </w:pPr>
          </w:p>
        </w:tc>
        <w:tc>
          <w:tcPr>
            <w:tcW w:w="1158" w:type="dxa"/>
            <w:tcBorders>
              <w:top w:val="single" w:sz="4" w:space="0" w:color="auto"/>
              <w:left w:val="single" w:sz="4" w:space="0" w:color="auto"/>
              <w:bottom w:val="single" w:sz="4" w:space="0" w:color="auto"/>
              <w:right w:val="single" w:sz="4" w:space="0" w:color="auto"/>
            </w:tcBorders>
            <w:vAlign w:val="center"/>
          </w:tcPr>
          <w:p w:rsidR="00FB29EF" w:rsidRPr="008B66E1" w:rsidRDefault="00FB29EF" w:rsidP="00FB29EF"/>
        </w:tc>
        <w:tc>
          <w:tcPr>
            <w:tcW w:w="1620" w:type="dxa"/>
            <w:tcBorders>
              <w:top w:val="single" w:sz="4" w:space="0" w:color="auto"/>
              <w:left w:val="single" w:sz="4" w:space="0" w:color="auto"/>
              <w:bottom w:val="single" w:sz="4" w:space="0" w:color="auto"/>
              <w:right w:val="single" w:sz="4" w:space="0" w:color="auto"/>
            </w:tcBorders>
          </w:tcPr>
          <w:p w:rsidR="00FB29EF" w:rsidRPr="005909A2" w:rsidRDefault="00FB29EF" w:rsidP="00FB29EF">
            <w:pPr>
              <w:rPr>
                <w:sz w:val="20"/>
                <w:szCs w:val="16"/>
              </w:rPr>
            </w:pPr>
          </w:p>
        </w:tc>
        <w:tc>
          <w:tcPr>
            <w:tcW w:w="1260" w:type="dxa"/>
            <w:tcBorders>
              <w:left w:val="single" w:sz="4" w:space="0" w:color="auto"/>
              <w:right w:val="single" w:sz="4" w:space="0" w:color="auto"/>
            </w:tcBorders>
            <w:vAlign w:val="center"/>
          </w:tcPr>
          <w:p w:rsidR="00FB29EF" w:rsidRPr="008B66E1" w:rsidRDefault="00FB29EF" w:rsidP="00FB29EF">
            <w:pPr>
              <w:jc w:val="center"/>
            </w:pPr>
          </w:p>
        </w:tc>
        <w:tc>
          <w:tcPr>
            <w:tcW w:w="1620" w:type="dxa"/>
            <w:tcBorders>
              <w:left w:val="single" w:sz="4" w:space="0" w:color="auto"/>
              <w:right w:val="single" w:sz="4" w:space="0" w:color="auto"/>
            </w:tcBorders>
          </w:tcPr>
          <w:p w:rsidR="00FB29EF" w:rsidRPr="005909A2" w:rsidRDefault="00FB29EF" w:rsidP="00FB29EF">
            <w:pPr>
              <w:rPr>
                <w:sz w:val="20"/>
                <w:szCs w:val="16"/>
              </w:rPr>
            </w:pPr>
          </w:p>
        </w:tc>
        <w:tc>
          <w:tcPr>
            <w:tcW w:w="1890" w:type="dxa"/>
            <w:tcBorders>
              <w:left w:val="single" w:sz="4" w:space="0" w:color="auto"/>
              <w:right w:val="double" w:sz="4" w:space="0" w:color="auto"/>
            </w:tcBorders>
            <w:vAlign w:val="center"/>
          </w:tcPr>
          <w:p w:rsidR="00FB29EF" w:rsidRPr="008B66E1" w:rsidRDefault="00FB29EF" w:rsidP="00FB29EF"/>
        </w:tc>
      </w:tr>
    </w:tbl>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FB29EF" w:rsidRDefault="00FB29EF" w:rsidP="00FB29EF">
      <w:pPr>
        <w:ind w:left="2880" w:hanging="2880"/>
        <w:rPr>
          <w:b/>
          <w:bCs/>
          <w:sz w:val="28"/>
          <w:szCs w:val="28"/>
          <w:u w:val="single"/>
        </w:rPr>
      </w:pPr>
    </w:p>
    <w:p w:rsidR="009C7FE3" w:rsidRDefault="009C7FE3" w:rsidP="00FB29EF">
      <w:pPr>
        <w:ind w:left="2880" w:hanging="2880"/>
        <w:rPr>
          <w:b/>
          <w:bCs/>
          <w:sz w:val="28"/>
          <w:szCs w:val="28"/>
          <w:u w:val="single"/>
        </w:rPr>
      </w:pPr>
    </w:p>
    <w:p w:rsidR="009C7FE3" w:rsidRDefault="009C7FE3" w:rsidP="00FB29EF">
      <w:pPr>
        <w:ind w:left="2880" w:hanging="2880"/>
        <w:rPr>
          <w:b/>
          <w:bCs/>
          <w:sz w:val="28"/>
          <w:szCs w:val="28"/>
          <w:u w:val="single"/>
        </w:rPr>
      </w:pPr>
    </w:p>
    <w:p w:rsidR="00FB29EF" w:rsidRDefault="00FB29EF" w:rsidP="00FB29EF">
      <w:pPr>
        <w:rPr>
          <w:b/>
          <w:bCs/>
          <w:sz w:val="28"/>
          <w:szCs w:val="28"/>
          <w:u w:val="single"/>
        </w:rPr>
      </w:pPr>
    </w:p>
    <w:p w:rsidR="00FB29EF" w:rsidRDefault="00FB29EF" w:rsidP="00FB29EF">
      <w:pPr>
        <w:ind w:left="2880" w:hanging="2880"/>
        <w:rPr>
          <w:b/>
          <w:bCs/>
          <w:sz w:val="28"/>
          <w:szCs w:val="28"/>
          <w:u w:val="single"/>
        </w:rPr>
      </w:pPr>
      <w:r w:rsidRPr="00183FC7">
        <w:rPr>
          <w:b/>
          <w:bCs/>
          <w:sz w:val="28"/>
          <w:szCs w:val="28"/>
          <w:u w:val="single"/>
        </w:rPr>
        <w:t xml:space="preserve">Delivery Schedule  </w:t>
      </w:r>
    </w:p>
    <w:p w:rsidR="00FB29EF" w:rsidRDefault="00FB29EF" w:rsidP="00FB29EF">
      <w:pPr>
        <w:pStyle w:val="ListParagraph"/>
        <w:ind w:left="1080"/>
        <w:rPr>
          <w:spacing w:val="8"/>
        </w:rPr>
      </w:pPr>
    </w:p>
    <w:p w:rsidR="00FB29EF" w:rsidRDefault="00FB29EF" w:rsidP="00FB29EF">
      <w:pPr>
        <w:ind w:left="2880" w:hanging="2880"/>
        <w:rPr>
          <w:b/>
          <w:bCs/>
          <w:sz w:val="28"/>
          <w:szCs w:val="28"/>
          <w:u w:val="single"/>
        </w:rPr>
      </w:pPr>
    </w:p>
    <w:p w:rsidR="00FB29EF" w:rsidRDefault="00FB29EF" w:rsidP="007225DA">
      <w:pPr>
        <w:ind w:left="2790" w:hanging="2880"/>
        <w:rPr>
          <w:b/>
          <w:bCs/>
          <w:szCs w:val="24"/>
        </w:rPr>
      </w:pPr>
      <w:r w:rsidRPr="00CE5AF4">
        <w:rPr>
          <w:b/>
          <w:bCs/>
          <w:szCs w:val="24"/>
        </w:rPr>
        <w:t xml:space="preserve">First delivery date: </w:t>
      </w:r>
      <w:r w:rsidRPr="00BE72D5">
        <w:rPr>
          <w:b/>
          <w:bCs/>
          <w:color w:val="FF0000"/>
          <w:szCs w:val="24"/>
        </w:rPr>
        <w:t xml:space="preserve">Materials for the following sites to be delivered within </w:t>
      </w:r>
      <w:r w:rsidR="007225DA">
        <w:rPr>
          <w:b/>
          <w:bCs/>
          <w:color w:val="FF0000"/>
          <w:szCs w:val="24"/>
        </w:rPr>
        <w:t>45</w:t>
      </w:r>
      <w:r w:rsidRPr="00BE72D5">
        <w:rPr>
          <w:b/>
          <w:bCs/>
          <w:color w:val="FF0000"/>
          <w:szCs w:val="24"/>
        </w:rPr>
        <w:t xml:space="preserve"> days from award of contract</w:t>
      </w:r>
    </w:p>
    <w:p w:rsidR="00FB29EF" w:rsidRDefault="00FB29EF" w:rsidP="00FB29EF">
      <w:pPr>
        <w:ind w:left="2880" w:hanging="2880"/>
        <w:rPr>
          <w:b/>
          <w:bCs/>
          <w:szCs w:val="24"/>
        </w:rPr>
      </w:pPr>
    </w:p>
    <w:p w:rsidR="00FB29EF" w:rsidRDefault="00FB29EF" w:rsidP="00FB29EF">
      <w:pPr>
        <w:rPr>
          <w:spacing w:val="8"/>
          <w:sz w:val="20"/>
        </w:rPr>
      </w:pPr>
      <w:r>
        <w:rPr>
          <w:spacing w:val="8"/>
          <w:sz w:val="20"/>
        </w:rPr>
        <w:br w:type="textWrapping" w:clear="all"/>
      </w:r>
    </w:p>
    <w:p w:rsidR="00FB29EF" w:rsidRDefault="00FB29EF" w:rsidP="00FB29EF">
      <w:pPr>
        <w:rPr>
          <w:spacing w:val="8"/>
          <w:sz w:val="20"/>
        </w:rPr>
      </w:pPr>
    </w:p>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p w:rsidR="00FB29EF" w:rsidRDefault="00FB29EF" w:rsidP="00FB29EF"/>
    <w:tbl>
      <w:tblPr>
        <w:tblW w:w="0" w:type="auto"/>
        <w:tblLayout w:type="fixed"/>
        <w:tblLook w:val="0000" w:firstRow="0" w:lastRow="0" w:firstColumn="0" w:lastColumn="0" w:noHBand="0" w:noVBand="0"/>
      </w:tblPr>
      <w:tblGrid>
        <w:gridCol w:w="13858"/>
      </w:tblGrid>
      <w:tr w:rsidR="00FB29EF" w:rsidRPr="002351D0" w:rsidTr="00FB29EF">
        <w:trPr>
          <w:cantSplit/>
          <w:trHeight w:val="520"/>
        </w:trPr>
        <w:tc>
          <w:tcPr>
            <w:tcW w:w="13858" w:type="dxa"/>
          </w:tcPr>
          <w:p w:rsidR="00FB29EF" w:rsidRPr="002351D0" w:rsidRDefault="00FB29EF" w:rsidP="00FB29EF">
            <w:pPr>
              <w:pStyle w:val="SectionVIHeader"/>
            </w:pPr>
            <w:r w:rsidRPr="002351D0">
              <w:br w:type="page"/>
            </w:r>
            <w:bookmarkStart w:id="388" w:name="_Toc234132717"/>
            <w:bookmarkStart w:id="389" w:name="_Toc458817150"/>
            <w:r w:rsidRPr="002351D0">
              <w:t>2.</w:t>
            </w:r>
            <w:r w:rsidRPr="002351D0">
              <w:tab/>
              <w:t>List of Related Services and Completion Schedule</w:t>
            </w:r>
            <w:bookmarkEnd w:id="388"/>
            <w:bookmarkEnd w:id="389"/>
            <w:r w:rsidRPr="002351D0">
              <w:t xml:space="preserve"> </w:t>
            </w:r>
          </w:p>
          <w:p w:rsidR="00FB29EF" w:rsidRPr="002351D0" w:rsidRDefault="00FB29EF" w:rsidP="00FB29EF">
            <w:pPr>
              <w:spacing w:after="200"/>
              <w:rPr>
                <w:i/>
                <w:iCs/>
                <w:color w:val="FF0000"/>
              </w:rPr>
            </w:pPr>
          </w:p>
        </w:tc>
      </w:tr>
    </w:tbl>
    <w:p w:rsidR="00FB29EF" w:rsidRPr="002351D0" w:rsidRDefault="00FB29EF" w:rsidP="00FB29EF"/>
    <w:tbl>
      <w:tblPr>
        <w:tblW w:w="1285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55"/>
        <w:gridCol w:w="3150"/>
        <w:gridCol w:w="1260"/>
        <w:gridCol w:w="1530"/>
        <w:gridCol w:w="2970"/>
        <w:gridCol w:w="2790"/>
      </w:tblGrid>
      <w:tr w:rsidR="00FB29EF" w:rsidRPr="002351D0" w:rsidTr="009C7FE3">
        <w:trPr>
          <w:cantSplit/>
          <w:trHeight w:val="520"/>
          <w:tblHeader/>
        </w:trPr>
        <w:tc>
          <w:tcPr>
            <w:tcW w:w="1155" w:type="dxa"/>
            <w:vMerge w:val="restart"/>
            <w:tcBorders>
              <w:top w:val="double" w:sz="4" w:space="0" w:color="auto"/>
              <w:bottom w:val="nil"/>
            </w:tcBorders>
            <w:shd w:val="clear" w:color="auto" w:fill="E0E0E0"/>
            <w:vAlign w:val="center"/>
          </w:tcPr>
          <w:p w:rsidR="00FB29EF" w:rsidRPr="002351D0" w:rsidRDefault="00FB29EF" w:rsidP="00FB29EF">
            <w:pPr>
              <w:spacing w:before="120"/>
              <w:jc w:val="center"/>
              <w:rPr>
                <w:b/>
                <w:bCs/>
                <w:sz w:val="22"/>
                <w:szCs w:val="22"/>
              </w:rPr>
            </w:pPr>
            <w:r w:rsidRPr="002351D0">
              <w:rPr>
                <w:b/>
                <w:bCs/>
                <w:sz w:val="22"/>
                <w:szCs w:val="22"/>
              </w:rPr>
              <w:lastRenderedPageBreak/>
              <w:t>Service No</w:t>
            </w:r>
          </w:p>
        </w:tc>
        <w:tc>
          <w:tcPr>
            <w:tcW w:w="3150" w:type="dxa"/>
            <w:vMerge w:val="restart"/>
            <w:tcBorders>
              <w:top w:val="double" w:sz="4" w:space="0" w:color="auto"/>
              <w:bottom w:val="nil"/>
            </w:tcBorders>
            <w:shd w:val="clear" w:color="auto" w:fill="E0E0E0"/>
            <w:vAlign w:val="center"/>
          </w:tcPr>
          <w:p w:rsidR="00FB29EF" w:rsidRPr="002351D0" w:rsidRDefault="00FB29EF" w:rsidP="00FB29EF">
            <w:pPr>
              <w:spacing w:before="120"/>
              <w:jc w:val="center"/>
              <w:rPr>
                <w:b/>
                <w:bCs/>
                <w:sz w:val="22"/>
                <w:szCs w:val="22"/>
              </w:rPr>
            </w:pPr>
            <w:r w:rsidRPr="002351D0">
              <w:rPr>
                <w:b/>
                <w:bCs/>
                <w:sz w:val="22"/>
                <w:szCs w:val="22"/>
              </w:rPr>
              <w:t>Description of Service</w:t>
            </w:r>
          </w:p>
        </w:tc>
        <w:tc>
          <w:tcPr>
            <w:tcW w:w="1260" w:type="dxa"/>
            <w:vMerge w:val="restart"/>
            <w:tcBorders>
              <w:top w:val="double" w:sz="4" w:space="0" w:color="auto"/>
              <w:bottom w:val="nil"/>
            </w:tcBorders>
            <w:shd w:val="clear" w:color="auto" w:fill="E0E0E0"/>
            <w:vAlign w:val="center"/>
          </w:tcPr>
          <w:p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530" w:type="dxa"/>
            <w:vMerge w:val="restart"/>
            <w:tcBorders>
              <w:top w:val="double" w:sz="4" w:space="0" w:color="auto"/>
              <w:bottom w:val="nil"/>
            </w:tcBorders>
            <w:shd w:val="clear" w:color="auto" w:fill="E0E0E0"/>
            <w:vAlign w:val="center"/>
          </w:tcPr>
          <w:p w:rsidR="00FB29EF" w:rsidRPr="002351D0" w:rsidRDefault="00FB29EF" w:rsidP="00FB29EF">
            <w:pPr>
              <w:spacing w:before="120"/>
              <w:jc w:val="center"/>
              <w:rPr>
                <w:b/>
                <w:bCs/>
                <w:sz w:val="22"/>
                <w:szCs w:val="22"/>
              </w:rPr>
            </w:pPr>
            <w:r w:rsidRPr="002351D0">
              <w:rPr>
                <w:b/>
                <w:bCs/>
                <w:sz w:val="22"/>
                <w:szCs w:val="22"/>
              </w:rPr>
              <w:t>Physical Unit</w:t>
            </w:r>
          </w:p>
        </w:tc>
        <w:tc>
          <w:tcPr>
            <w:tcW w:w="2970" w:type="dxa"/>
            <w:vMerge w:val="restart"/>
            <w:tcBorders>
              <w:top w:val="double" w:sz="4" w:space="0" w:color="auto"/>
              <w:bottom w:val="nil"/>
            </w:tcBorders>
            <w:shd w:val="clear" w:color="auto" w:fill="E0E0E0"/>
            <w:vAlign w:val="center"/>
          </w:tcPr>
          <w:p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790" w:type="dxa"/>
            <w:vMerge w:val="restart"/>
            <w:tcBorders>
              <w:top w:val="double" w:sz="4" w:space="0" w:color="auto"/>
              <w:bottom w:val="nil"/>
            </w:tcBorders>
            <w:shd w:val="clear" w:color="auto" w:fill="E0E0E0"/>
            <w:vAlign w:val="center"/>
          </w:tcPr>
          <w:p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rsidTr="009C7FE3">
        <w:trPr>
          <w:cantSplit/>
          <w:trHeight w:val="561"/>
          <w:tblHeader/>
        </w:trPr>
        <w:tc>
          <w:tcPr>
            <w:tcW w:w="1155" w:type="dxa"/>
            <w:vMerge/>
            <w:tcBorders>
              <w:top w:val="single" w:sz="6" w:space="0" w:color="auto"/>
              <w:bottom w:val="nil"/>
            </w:tcBorders>
            <w:shd w:val="clear" w:color="auto" w:fill="E0E0E0"/>
          </w:tcPr>
          <w:p w:rsidR="00FB29EF" w:rsidRPr="002351D0" w:rsidRDefault="00FB29EF" w:rsidP="00FB29EF">
            <w:pPr>
              <w:jc w:val="center"/>
              <w:rPr>
                <w:sz w:val="22"/>
                <w:szCs w:val="22"/>
              </w:rPr>
            </w:pPr>
          </w:p>
        </w:tc>
        <w:tc>
          <w:tcPr>
            <w:tcW w:w="3150" w:type="dxa"/>
            <w:vMerge/>
            <w:tcBorders>
              <w:top w:val="single" w:sz="6" w:space="0" w:color="auto"/>
              <w:bottom w:val="nil"/>
            </w:tcBorders>
            <w:shd w:val="clear" w:color="auto" w:fill="E0E0E0"/>
          </w:tcPr>
          <w:p w:rsidR="00FB29EF" w:rsidRPr="002351D0" w:rsidRDefault="00FB29EF" w:rsidP="00FB29EF">
            <w:pPr>
              <w:jc w:val="center"/>
              <w:rPr>
                <w:sz w:val="22"/>
                <w:szCs w:val="22"/>
              </w:rPr>
            </w:pPr>
          </w:p>
        </w:tc>
        <w:tc>
          <w:tcPr>
            <w:tcW w:w="1260" w:type="dxa"/>
            <w:vMerge/>
            <w:tcBorders>
              <w:top w:val="single" w:sz="6" w:space="0" w:color="auto"/>
              <w:bottom w:val="nil"/>
            </w:tcBorders>
            <w:shd w:val="clear" w:color="auto" w:fill="E0E0E0"/>
          </w:tcPr>
          <w:p w:rsidR="00FB29EF" w:rsidRPr="002351D0" w:rsidRDefault="00FB29EF" w:rsidP="00FB29EF">
            <w:pPr>
              <w:jc w:val="center"/>
              <w:rPr>
                <w:sz w:val="22"/>
                <w:szCs w:val="22"/>
              </w:rPr>
            </w:pPr>
          </w:p>
        </w:tc>
        <w:tc>
          <w:tcPr>
            <w:tcW w:w="1530" w:type="dxa"/>
            <w:vMerge/>
            <w:tcBorders>
              <w:top w:val="single" w:sz="6" w:space="0" w:color="auto"/>
              <w:bottom w:val="nil"/>
            </w:tcBorders>
            <w:shd w:val="clear" w:color="auto" w:fill="E0E0E0"/>
          </w:tcPr>
          <w:p w:rsidR="00FB29EF" w:rsidRPr="002351D0" w:rsidRDefault="00FB29EF" w:rsidP="00FB29EF">
            <w:pPr>
              <w:jc w:val="center"/>
              <w:rPr>
                <w:sz w:val="22"/>
                <w:szCs w:val="22"/>
              </w:rPr>
            </w:pPr>
          </w:p>
        </w:tc>
        <w:tc>
          <w:tcPr>
            <w:tcW w:w="2970" w:type="dxa"/>
            <w:vMerge/>
            <w:tcBorders>
              <w:top w:val="single" w:sz="6" w:space="0" w:color="auto"/>
              <w:bottom w:val="nil"/>
            </w:tcBorders>
            <w:shd w:val="clear" w:color="auto" w:fill="E0E0E0"/>
          </w:tcPr>
          <w:p w:rsidR="00FB29EF" w:rsidRPr="002351D0" w:rsidRDefault="00FB29EF" w:rsidP="00FB29EF">
            <w:pPr>
              <w:jc w:val="center"/>
              <w:rPr>
                <w:sz w:val="22"/>
                <w:szCs w:val="22"/>
              </w:rPr>
            </w:pPr>
          </w:p>
        </w:tc>
        <w:tc>
          <w:tcPr>
            <w:tcW w:w="2790" w:type="dxa"/>
            <w:vMerge/>
            <w:tcBorders>
              <w:top w:val="single" w:sz="6" w:space="0" w:color="auto"/>
              <w:bottom w:val="nil"/>
            </w:tcBorders>
            <w:shd w:val="clear" w:color="auto" w:fill="E0E0E0"/>
          </w:tcPr>
          <w:p w:rsidR="00FB29EF" w:rsidRPr="002351D0" w:rsidRDefault="00FB29EF" w:rsidP="00FB29EF">
            <w:pPr>
              <w:jc w:val="center"/>
              <w:rPr>
                <w:sz w:val="22"/>
                <w:szCs w:val="22"/>
              </w:rPr>
            </w:pPr>
          </w:p>
        </w:tc>
      </w:tr>
      <w:tr w:rsidR="00FB29EF" w:rsidRPr="002351D0" w:rsidTr="009C7FE3">
        <w:trPr>
          <w:cantSplit/>
          <w:trHeight w:val="255"/>
        </w:trPr>
        <w:tc>
          <w:tcPr>
            <w:tcW w:w="1155" w:type="dxa"/>
            <w:tcBorders>
              <w:top w:val="nil"/>
              <w:bottom w:val="double" w:sz="4" w:space="0" w:color="auto"/>
            </w:tcBorders>
            <w:shd w:val="clear" w:color="auto" w:fill="E0E0E0"/>
          </w:tcPr>
          <w:p w:rsidR="00FB29EF" w:rsidRPr="002351D0" w:rsidRDefault="00FB29EF" w:rsidP="00FB29EF">
            <w:pPr>
              <w:pStyle w:val="Outline"/>
              <w:spacing w:before="120"/>
              <w:jc w:val="center"/>
              <w:rPr>
                <w:i/>
                <w:iCs/>
                <w:kern w:val="0"/>
                <w:sz w:val="20"/>
              </w:rPr>
            </w:pPr>
          </w:p>
        </w:tc>
        <w:tc>
          <w:tcPr>
            <w:tcW w:w="3150" w:type="dxa"/>
            <w:tcBorders>
              <w:top w:val="nil"/>
              <w:bottom w:val="double" w:sz="4" w:space="0" w:color="auto"/>
            </w:tcBorders>
            <w:shd w:val="clear" w:color="auto" w:fill="E0E0E0"/>
          </w:tcPr>
          <w:p w:rsidR="00FB29EF" w:rsidRPr="002351D0" w:rsidRDefault="00FB29EF" w:rsidP="00FB29EF">
            <w:pPr>
              <w:pStyle w:val="Outline"/>
              <w:spacing w:before="120"/>
              <w:jc w:val="center"/>
              <w:rPr>
                <w:i/>
                <w:iCs/>
                <w:kern w:val="0"/>
                <w:sz w:val="20"/>
              </w:rPr>
            </w:pPr>
          </w:p>
        </w:tc>
        <w:tc>
          <w:tcPr>
            <w:tcW w:w="1260" w:type="dxa"/>
            <w:tcBorders>
              <w:top w:val="nil"/>
              <w:bottom w:val="double" w:sz="4" w:space="0" w:color="auto"/>
            </w:tcBorders>
            <w:shd w:val="clear" w:color="auto" w:fill="E0E0E0"/>
          </w:tcPr>
          <w:p w:rsidR="00FB29EF" w:rsidRPr="002351D0" w:rsidRDefault="00FB29EF" w:rsidP="00FB29EF">
            <w:pPr>
              <w:pStyle w:val="Outline"/>
              <w:spacing w:before="120"/>
              <w:jc w:val="center"/>
              <w:rPr>
                <w:i/>
                <w:iCs/>
                <w:kern w:val="0"/>
                <w:sz w:val="20"/>
              </w:rPr>
            </w:pPr>
          </w:p>
        </w:tc>
        <w:tc>
          <w:tcPr>
            <w:tcW w:w="1530" w:type="dxa"/>
            <w:tcBorders>
              <w:top w:val="nil"/>
              <w:bottom w:val="double" w:sz="4" w:space="0" w:color="auto"/>
            </w:tcBorders>
            <w:shd w:val="clear" w:color="auto" w:fill="E0E0E0"/>
          </w:tcPr>
          <w:p w:rsidR="00FB29EF" w:rsidRPr="002351D0" w:rsidRDefault="00FB29EF" w:rsidP="00FB29EF">
            <w:pPr>
              <w:pStyle w:val="Outline"/>
              <w:spacing w:before="120"/>
              <w:jc w:val="center"/>
              <w:rPr>
                <w:i/>
                <w:iCs/>
                <w:kern w:val="0"/>
                <w:sz w:val="20"/>
              </w:rPr>
            </w:pPr>
          </w:p>
        </w:tc>
        <w:tc>
          <w:tcPr>
            <w:tcW w:w="2970" w:type="dxa"/>
            <w:tcBorders>
              <w:top w:val="nil"/>
              <w:bottom w:val="double" w:sz="4" w:space="0" w:color="auto"/>
            </w:tcBorders>
            <w:shd w:val="clear" w:color="auto" w:fill="E0E0E0"/>
          </w:tcPr>
          <w:p w:rsidR="00FB29EF" w:rsidRPr="002351D0" w:rsidRDefault="00FB29EF" w:rsidP="00FB29EF">
            <w:pPr>
              <w:pStyle w:val="Outline"/>
              <w:spacing w:before="120"/>
              <w:jc w:val="center"/>
              <w:rPr>
                <w:i/>
                <w:iCs/>
                <w:kern w:val="0"/>
                <w:sz w:val="20"/>
              </w:rPr>
            </w:pPr>
          </w:p>
        </w:tc>
        <w:tc>
          <w:tcPr>
            <w:tcW w:w="2790" w:type="dxa"/>
            <w:tcBorders>
              <w:top w:val="nil"/>
              <w:bottom w:val="double" w:sz="4" w:space="0" w:color="auto"/>
            </w:tcBorders>
            <w:shd w:val="clear" w:color="auto" w:fill="E0E0E0"/>
          </w:tcPr>
          <w:p w:rsidR="00FB29EF" w:rsidRPr="002351D0" w:rsidRDefault="00FB29EF" w:rsidP="00FB29EF">
            <w:pPr>
              <w:pStyle w:val="Outline"/>
              <w:spacing w:before="120"/>
              <w:jc w:val="center"/>
              <w:rPr>
                <w:i/>
                <w:iCs/>
                <w:kern w:val="0"/>
                <w:sz w:val="20"/>
              </w:rPr>
            </w:pPr>
          </w:p>
        </w:tc>
      </w:tr>
      <w:tr w:rsidR="00FB29EF" w:rsidRPr="002351D0" w:rsidTr="009C7FE3">
        <w:trPr>
          <w:cantSplit/>
          <w:trHeight w:val="255"/>
        </w:trPr>
        <w:tc>
          <w:tcPr>
            <w:tcW w:w="1155" w:type="dxa"/>
            <w:tcBorders>
              <w:top w:val="double" w:sz="4"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double" w:sz="4" w:space="0" w:color="auto"/>
              <w:bottom w:val="single" w:sz="6" w:space="0" w:color="auto"/>
            </w:tcBorders>
          </w:tcPr>
          <w:p w:rsidR="00FB29EF" w:rsidRPr="002351D0" w:rsidRDefault="00FB29EF" w:rsidP="00FB29EF">
            <w:pPr>
              <w:pStyle w:val="Outline"/>
              <w:spacing w:before="60" w:after="60"/>
              <w:jc w:val="center"/>
              <w:rPr>
                <w:b/>
                <w:bCs/>
                <w:kern w:val="0"/>
                <w:u w:val="single"/>
              </w:rPr>
            </w:pPr>
          </w:p>
        </w:tc>
        <w:tc>
          <w:tcPr>
            <w:tcW w:w="1260" w:type="dxa"/>
            <w:tcBorders>
              <w:top w:val="double" w:sz="4"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double" w:sz="4"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double" w:sz="4"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double" w:sz="4"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rFonts w:cs="MV Boli"/>
                <w:b/>
                <w:bCs/>
                <w:kern w:val="0"/>
                <w:u w:val="single"/>
                <w:lang w:bidi="dv-MV"/>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RPr="002351D0" w:rsidTr="009C7FE3">
        <w:trPr>
          <w:cantSplit/>
          <w:trHeight w:val="255"/>
        </w:trPr>
        <w:tc>
          <w:tcPr>
            <w:tcW w:w="1155"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315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26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153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97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c>
          <w:tcPr>
            <w:tcW w:w="2790" w:type="dxa"/>
            <w:tcBorders>
              <w:top w:val="single" w:sz="6" w:space="0" w:color="auto"/>
              <w:bottom w:val="single" w:sz="6" w:space="0" w:color="auto"/>
            </w:tcBorders>
          </w:tcPr>
          <w:p w:rsidR="00FB29EF" w:rsidRPr="002351D0" w:rsidRDefault="00FB29EF" w:rsidP="00FB29EF">
            <w:pPr>
              <w:pStyle w:val="Outline"/>
              <w:spacing w:before="60" w:after="60"/>
              <w:jc w:val="center"/>
              <w:rPr>
                <w:kern w:val="0"/>
              </w:rPr>
            </w:pPr>
          </w:p>
        </w:tc>
      </w:tr>
      <w:tr w:rsidR="00FB29EF" w:rsidTr="009C7FE3">
        <w:trPr>
          <w:cantSplit/>
          <w:trHeight w:val="256"/>
        </w:trPr>
        <w:tc>
          <w:tcPr>
            <w:tcW w:w="12855" w:type="dxa"/>
            <w:gridSpan w:val="6"/>
            <w:tcBorders>
              <w:top w:val="double" w:sz="4" w:space="0" w:color="auto"/>
              <w:left w:val="nil"/>
              <w:bottom w:val="nil"/>
              <w:right w:val="nil"/>
            </w:tcBorders>
          </w:tcPr>
          <w:p w:rsidR="00FB29EF" w:rsidRDefault="00FB29EF" w:rsidP="00FB29EF">
            <w:pPr>
              <w:suppressAutoHyphens/>
              <w:spacing w:before="120"/>
              <w:rPr>
                <w:sz w:val="16"/>
              </w:rPr>
            </w:pPr>
            <w:r w:rsidRPr="002351D0">
              <w:rPr>
                <w:sz w:val="16"/>
              </w:rPr>
              <w:t>1. If applicable</w:t>
            </w:r>
          </w:p>
        </w:tc>
      </w:tr>
    </w:tbl>
    <w:p w:rsidR="00FB29EF" w:rsidRPr="008B66E1" w:rsidRDefault="00FB29EF" w:rsidP="00FB29EF"/>
    <w:p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rsidR="00A758A1" w:rsidRDefault="00A758A1" w:rsidP="00FB29EF">
      <w:pPr>
        <w:pStyle w:val="SectionVHeader"/>
        <w:tabs>
          <w:tab w:val="left" w:pos="1624"/>
          <w:tab w:val="center" w:pos="4333"/>
        </w:tabs>
        <w:spacing w:before="0" w:after="0"/>
      </w:pPr>
      <w:bookmarkStart w:id="390" w:name="_Toc459032499"/>
      <w:r>
        <w:lastRenderedPageBreak/>
        <w:t>Security (Tender Bond)</w:t>
      </w:r>
      <w:bookmarkEnd w:id="382"/>
      <w:bookmarkEnd w:id="390"/>
    </w:p>
    <w:p w:rsidR="00A758A1" w:rsidRDefault="00A758A1" w:rsidP="00A758A1">
      <w:pPr>
        <w:rPr>
          <w:i/>
          <w:iCs/>
        </w:rPr>
      </w:pPr>
      <w:r>
        <w:rPr>
          <w:i/>
          <w:iCs/>
        </w:rPr>
        <w:t>[The Surety shall fill in this Tender Bond Form in accordance with the instructions indicated.]</w:t>
      </w:r>
    </w:p>
    <w:p w:rsidR="00A758A1" w:rsidRDefault="00A758A1" w:rsidP="00A758A1"/>
    <w:p w:rsidR="00A758A1" w:rsidRDefault="00A758A1" w:rsidP="00A758A1">
      <w:pPr>
        <w:spacing w:after="200"/>
      </w:pPr>
      <w:r>
        <w:t>BOND NO. ______________________</w:t>
      </w:r>
    </w:p>
    <w:p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rsidR="00A758A1" w:rsidRDefault="00A758A1" w:rsidP="00A758A1">
      <w:pPr>
        <w:spacing w:after="200"/>
        <w:jc w:val="both"/>
      </w:pPr>
      <w:r>
        <w:t>NOW, THEREFORE, THE CONDITION OF THIS OBLIGATION is such that if the Principal:</w:t>
      </w:r>
    </w:p>
    <w:p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rsidR="00A758A1" w:rsidRDefault="00A758A1" w:rsidP="00A758A1">
      <w:pPr>
        <w:spacing w:after="200"/>
        <w:jc w:val="both"/>
      </w:pPr>
      <w:r>
        <w:t>IN TESTIMONY WHEREOF, the Principal and the Surety have caused these presents to be executed in their respective names this ____ day of ____________ 20__.</w:t>
      </w:r>
    </w:p>
    <w:p w:rsidR="00A758A1" w:rsidRDefault="00A758A1" w:rsidP="00A758A1">
      <w:pPr>
        <w:spacing w:after="200"/>
      </w:pPr>
      <w:r>
        <w:t>Principal: _______________________</w:t>
      </w:r>
      <w:r>
        <w:tab/>
        <w:t>Surety: _____________________________</w:t>
      </w:r>
      <w:r>
        <w:br/>
      </w:r>
      <w:r>
        <w:tab/>
        <w:t>Corporate Seal (where appropriate)</w:t>
      </w:r>
    </w:p>
    <w:p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Pr>
          <w:i/>
        </w:rPr>
        <w:br/>
        <w:t>(Printed name and title)</w:t>
      </w:r>
      <w:r>
        <w:rPr>
          <w:i/>
        </w:rPr>
        <w:tab/>
        <w:t>(Printed name and title)</w:t>
      </w:r>
    </w:p>
    <w:p w:rsidR="00A758A1" w:rsidRDefault="00A758A1" w:rsidP="00A758A1">
      <w:pPr>
        <w:pStyle w:val="SectionVHeader"/>
      </w:pPr>
      <w:r>
        <w:br w:type="page"/>
      </w:r>
      <w:bookmarkStart w:id="391" w:name="_Toc234131431"/>
      <w:bookmarkStart w:id="392" w:name="_Toc459032500"/>
      <w:r>
        <w:lastRenderedPageBreak/>
        <w:t>Tender-Securing Declaration</w:t>
      </w:r>
      <w:bookmarkEnd w:id="391"/>
      <w:bookmarkEnd w:id="392"/>
    </w:p>
    <w:p w:rsidR="00A758A1" w:rsidRDefault="00A758A1" w:rsidP="00A758A1">
      <w:pPr>
        <w:pStyle w:val="SectionVHeader"/>
        <w:rPr>
          <w:sz w:val="24"/>
        </w:rPr>
      </w:pPr>
    </w:p>
    <w:p w:rsidR="00A758A1" w:rsidRDefault="00A758A1" w:rsidP="00A758A1">
      <w:pPr>
        <w:rPr>
          <w:i/>
          <w:iCs/>
        </w:rPr>
      </w:pPr>
      <w:r>
        <w:rPr>
          <w:i/>
          <w:iCs/>
        </w:rPr>
        <w:t>[The Tenderer shall fill in this Form in accordance with the instructions indicated.]</w:t>
      </w:r>
    </w:p>
    <w:p w:rsidR="00A758A1" w:rsidRDefault="00A758A1" w:rsidP="00A758A1">
      <w:pPr>
        <w:jc w:val="center"/>
        <w:rPr>
          <w:b/>
          <w:sz w:val="28"/>
        </w:rPr>
      </w:pPr>
    </w:p>
    <w:p w:rsidR="00A758A1" w:rsidRDefault="00A758A1" w:rsidP="00A758A1">
      <w:pPr>
        <w:tabs>
          <w:tab w:val="right" w:pos="9360"/>
        </w:tabs>
        <w:ind w:left="720" w:hanging="720"/>
        <w:jc w:val="right"/>
      </w:pPr>
      <w:r>
        <w:t xml:space="preserve">Date: </w:t>
      </w:r>
      <w:r>
        <w:rPr>
          <w:i/>
        </w:rPr>
        <w:t>[date (as day, month and year)]</w:t>
      </w:r>
    </w:p>
    <w:p w:rsidR="00A758A1" w:rsidRDefault="00A758A1" w:rsidP="00A758A1">
      <w:pPr>
        <w:tabs>
          <w:tab w:val="right" w:pos="9360"/>
        </w:tabs>
        <w:ind w:left="720" w:hanging="720"/>
        <w:jc w:val="right"/>
      </w:pPr>
      <w:r>
        <w:t xml:space="preserve">Tender No.: </w:t>
      </w:r>
      <w:r>
        <w:rPr>
          <w:i/>
        </w:rPr>
        <w:t>[number of tendering process]</w:t>
      </w:r>
    </w:p>
    <w:p w:rsidR="00A758A1" w:rsidRDefault="00A758A1" w:rsidP="00A758A1"/>
    <w:p w:rsidR="00A758A1" w:rsidRDefault="00A758A1" w:rsidP="00A758A1">
      <w:pPr>
        <w:spacing w:after="200"/>
        <w:rPr>
          <w:b/>
        </w:rPr>
      </w:pPr>
      <w:r>
        <w:t xml:space="preserve">To: </w:t>
      </w:r>
      <w:r>
        <w:rPr>
          <w:i/>
        </w:rPr>
        <w:t>[complete name of Procuring Entity]</w:t>
      </w:r>
    </w:p>
    <w:p w:rsidR="00A758A1" w:rsidRDefault="00A758A1" w:rsidP="00A758A1">
      <w:pPr>
        <w:spacing w:after="200"/>
      </w:pPr>
      <w:r>
        <w:t xml:space="preserve">We, the undersigned, declare that: </w:t>
      </w:r>
    </w:p>
    <w:p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proofErr w:type="gramStart"/>
      <w:r>
        <w:rPr>
          <w:rFonts w:ascii="Times New Roman" w:hAnsi="Times New Roman" w:cs="Times New Roman"/>
          <w:szCs w:val="20"/>
        </w:rPr>
        <w:t>have</w:t>
      </w:r>
      <w:proofErr w:type="gramEnd"/>
      <w:r>
        <w:rPr>
          <w:rFonts w:ascii="Times New Roman" w:hAnsi="Times New Roman" w:cs="Times New Roman"/>
          <w:szCs w:val="20"/>
        </w:rPr>
        <w:t xml:space="preserve"> withdrawn our Tender during the period of tender validity specified in the Form of Tender; or</w:t>
      </w:r>
    </w:p>
    <w:p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rsidR="00A758A1" w:rsidRDefault="00A758A1" w:rsidP="00A758A1">
      <w:pPr>
        <w:pStyle w:val="BankNormal"/>
        <w:spacing w:after="200"/>
        <w:jc w:val="both"/>
        <w:rPr>
          <w:i/>
        </w:rPr>
      </w:pPr>
      <w:r>
        <w:t xml:space="preserve">Dated on _____ day of __________________, _______ </w:t>
      </w:r>
      <w:r>
        <w:rPr>
          <w:i/>
        </w:rPr>
        <w:t>[date of signing]</w:t>
      </w:r>
      <w:r>
        <w:rPr>
          <w:i/>
        </w:rPr>
        <w:br/>
      </w:r>
    </w:p>
    <w:p w:rsidR="00A758A1" w:rsidRDefault="00A758A1" w:rsidP="00A758A1">
      <w:pPr>
        <w:pStyle w:val="BankNormal"/>
        <w:spacing w:after="200"/>
        <w:jc w:val="both"/>
      </w:pPr>
      <w:r>
        <w:t>Corporate Seal (where appropriate)</w:t>
      </w:r>
    </w:p>
    <w:p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3"/>
    </w:p>
    <w:p w:rsidR="00A758A1" w:rsidRDefault="00A758A1">
      <w:pPr>
        <w:rPr>
          <w:b/>
          <w:sz w:val="44"/>
        </w:rPr>
      </w:pPr>
      <w:bookmarkStart w:id="393" w:name="_Toc234130386"/>
      <w:r>
        <w:br w:type="page"/>
      </w:r>
    </w:p>
    <w:p w:rsidR="00B02AD9" w:rsidRPr="00B95277" w:rsidRDefault="00B02AD9" w:rsidP="00B95277">
      <w:pPr>
        <w:pStyle w:val="Subtitle"/>
      </w:pPr>
      <w:bookmarkStart w:id="394" w:name="_Toc459036703"/>
      <w:r w:rsidRPr="00B95277">
        <w:lastRenderedPageBreak/>
        <w:t>Section V.  Eligible Countries</w:t>
      </w:r>
      <w:bookmarkEnd w:id="393"/>
      <w:bookmarkEnd w:id="394"/>
    </w:p>
    <w:p w:rsidR="00B02AD9" w:rsidRPr="00B95277" w:rsidRDefault="00B02AD9" w:rsidP="00B02AD9">
      <w:pPr>
        <w:jc w:val="center"/>
        <w:rPr>
          <w:b/>
          <w:sz w:val="44"/>
          <w:szCs w:val="44"/>
        </w:rPr>
      </w:pPr>
    </w:p>
    <w:p w:rsidR="00B02AD9" w:rsidRDefault="00B02AD9" w:rsidP="00B02AD9">
      <w:pPr>
        <w:jc w:val="center"/>
        <w:rPr>
          <w:b/>
        </w:rPr>
      </w:pPr>
      <w:r>
        <w:rPr>
          <w:b/>
        </w:rPr>
        <w:t>Eligibility for the Provision of Goods in Public Procurement</w:t>
      </w:r>
    </w:p>
    <w:p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rsidR="00B02AD9" w:rsidRDefault="00B02AD9" w:rsidP="00B02AD9">
      <w:pPr>
        <w:pStyle w:val="BodyTextIndent2"/>
        <w:spacing w:before="120" w:after="120"/>
        <w:jc w:val="both"/>
      </w:pPr>
      <w:r>
        <w:t>2.</w:t>
      </w:r>
      <w:r>
        <w:tab/>
        <w:t>As an exception, firms of a Country or goods manufactured in a Country may be excluded if:</w:t>
      </w:r>
    </w:p>
    <w:p w:rsidR="00B02AD9" w:rsidRDefault="00B02AD9" w:rsidP="00B02AD9">
      <w:pPr>
        <w:pStyle w:val="BodyTextIndent"/>
        <w:spacing w:before="120" w:after="120"/>
        <w:ind w:left="1440" w:hanging="720"/>
      </w:pPr>
      <w:proofErr w:type="spellStart"/>
      <w:r>
        <w:t>i</w:t>
      </w:r>
      <w:proofErr w:type="spellEnd"/>
      <w:r>
        <w:t>)</w:t>
      </w:r>
      <w:r>
        <w:tab/>
      </w:r>
      <w:proofErr w:type="gramStart"/>
      <w:r>
        <w:t>as</w:t>
      </w:r>
      <w:proofErr w:type="gramEnd"/>
      <w:r>
        <w:t xml:space="preserve"> a matter of law or official regulation, the Republic of Maldives prohibits commercial relations with that Country, or </w:t>
      </w:r>
    </w:p>
    <w:p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4"/>
    <w:bookmarkEnd w:id="385"/>
    <w:bookmarkEnd w:id="386"/>
    <w:bookmarkEnd w:id="387"/>
    <w:p w:rsidR="00455149" w:rsidRPr="008B66E1" w:rsidRDefault="00455149"/>
    <w:p w:rsidR="00455149" w:rsidRPr="008B66E1" w:rsidRDefault="00455149"/>
    <w:p w:rsidR="00455149" w:rsidRDefault="00455149"/>
    <w:p w:rsidR="00937896" w:rsidRPr="008B66E1" w:rsidRDefault="00937896"/>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Default="00455149"/>
    <w:p w:rsidR="0056452D" w:rsidRDefault="0056452D"/>
    <w:p w:rsidR="0056452D" w:rsidRPr="008B66E1" w:rsidRDefault="0056452D"/>
    <w:p w:rsidR="00455149" w:rsidRPr="008B66E1" w:rsidRDefault="00455149"/>
    <w:p w:rsidR="00455149" w:rsidRPr="008B66E1" w:rsidRDefault="00455149"/>
    <w:p w:rsidR="00455149" w:rsidRDefault="00455149" w:rsidP="00FB29EF">
      <w:pPr>
        <w:pStyle w:val="Heading1"/>
        <w:ind w:left="720" w:hanging="720"/>
      </w:pPr>
      <w:bookmarkStart w:id="395" w:name="_Toc438529602"/>
      <w:bookmarkStart w:id="396" w:name="_Toc438725758"/>
      <w:bookmarkStart w:id="397" w:name="_Toc438817753"/>
      <w:bookmarkStart w:id="398" w:name="_Toc438954447"/>
      <w:bookmarkStart w:id="399" w:name="_Toc461939622"/>
      <w:bookmarkStart w:id="400" w:name="_Toc458816211"/>
      <w:bookmarkStart w:id="401" w:name="_Toc459036704"/>
      <w:r w:rsidRPr="008B66E1">
        <w:t xml:space="preserve">PART </w:t>
      </w:r>
      <w:r w:rsidR="00FB29EF">
        <w:t>3</w:t>
      </w:r>
      <w:r w:rsidRPr="008B66E1">
        <w:t xml:space="preserve"> – Supply Requirement</w:t>
      </w:r>
      <w:bookmarkEnd w:id="395"/>
      <w:bookmarkEnd w:id="396"/>
      <w:bookmarkEnd w:id="397"/>
      <w:bookmarkEnd w:id="398"/>
      <w:bookmarkEnd w:id="399"/>
      <w:r w:rsidRPr="008B66E1">
        <w:t>s</w:t>
      </w:r>
      <w:bookmarkEnd w:id="400"/>
      <w:bookmarkEnd w:id="401"/>
    </w:p>
    <w:p w:rsidR="0056452D" w:rsidRPr="0056452D" w:rsidRDefault="0056452D" w:rsidP="0056452D">
      <w:pPr>
        <w:jc w:val="center"/>
        <w:rPr>
          <w:b/>
          <w:kern w:val="28"/>
          <w:sz w:val="44"/>
        </w:rPr>
      </w:pPr>
      <w:r w:rsidRPr="0056452D">
        <w:rPr>
          <w:b/>
          <w:kern w:val="28"/>
          <w:sz w:val="44"/>
        </w:rPr>
        <w:t>Section VII.  Schedule of Requirements</w:t>
      </w:r>
    </w:p>
    <w:p w:rsidR="00455149" w:rsidRDefault="00455149">
      <w:pPr>
        <w:pStyle w:val="Outline"/>
        <w:spacing w:before="0"/>
        <w:rPr>
          <w:kern w:val="0"/>
        </w:rPr>
      </w:pPr>
    </w:p>
    <w:p w:rsidR="0056452D" w:rsidRPr="008B66E1" w:rsidRDefault="0056452D">
      <w:pPr>
        <w:pStyle w:val="Outline"/>
        <w:spacing w:before="0"/>
        <w:rPr>
          <w:kern w:val="0"/>
        </w:rPr>
        <w:sectPr w:rsidR="0056452D" w:rsidRPr="008B66E1">
          <w:headerReference w:type="even" r:id="rId32"/>
          <w:headerReference w:type="default" r:id="rId33"/>
          <w:headerReference w:type="first" r:id="rId34"/>
          <w:type w:val="oddPage"/>
          <w:pgSz w:w="12240" w:h="15840" w:code="1"/>
          <w:pgMar w:top="1440" w:right="1440" w:bottom="1440" w:left="1800" w:header="720" w:footer="720" w:gutter="0"/>
          <w:paperSrc w:first="15" w:other="15"/>
          <w:pgNumType w:chapStyle="1"/>
          <w:cols w:space="720"/>
          <w:titlePg/>
        </w:sectPr>
      </w:pPr>
    </w:p>
    <w:p w:rsidR="00455149" w:rsidRPr="008B66E1" w:rsidRDefault="00455149">
      <w:pPr>
        <w:pStyle w:val="Outline"/>
        <w:spacing w:before="0"/>
        <w:rPr>
          <w:kern w:val="0"/>
        </w:rPr>
      </w:pPr>
    </w:p>
    <w:p w:rsidR="00FB29EF" w:rsidRPr="008B66E1" w:rsidRDefault="00FB29EF" w:rsidP="00FB29EF">
      <w:pPr>
        <w:suppressAutoHyphens/>
        <w:jc w:val="both"/>
      </w:pPr>
      <w:bookmarkStart w:id="402" w:name="_Toc458817153"/>
    </w:p>
    <w:p w:rsidR="00FB29EF" w:rsidRPr="008B66E1" w:rsidRDefault="00FB29EF" w:rsidP="00FB29EF">
      <w:pPr>
        <w:pStyle w:val="SectionVIHeader"/>
      </w:pPr>
      <w:bookmarkStart w:id="403" w:name="_Toc458817151"/>
      <w:r w:rsidRPr="008B66E1">
        <w:t>3.</w:t>
      </w:r>
      <w:r w:rsidRPr="008B66E1">
        <w:tab/>
        <w:t>Technical Specifications</w:t>
      </w:r>
      <w:bookmarkEnd w:id="403"/>
      <w:r>
        <w:t xml:space="preserve"> and Quantities</w:t>
      </w:r>
    </w:p>
    <w:p w:rsidR="00FB29EF" w:rsidRPr="008B66E1" w:rsidRDefault="00FB29EF" w:rsidP="00FB29EF">
      <w:pPr>
        <w:suppressAutoHyphens/>
        <w:jc w:val="both"/>
      </w:pPr>
    </w:p>
    <w:p w:rsidR="00FB29EF" w:rsidRDefault="00FB29EF" w:rsidP="00FB29EF">
      <w:pPr>
        <w:spacing w:after="180"/>
        <w:jc w:val="both"/>
        <w:rPr>
          <w:i/>
          <w:iCs/>
        </w:rPr>
      </w:pPr>
      <w:r w:rsidRPr="008B66E1">
        <w:rPr>
          <w:i/>
          <w:iCs/>
        </w:rPr>
        <w:t xml:space="preserve"> </w:t>
      </w:r>
      <w:r w:rsidRPr="008B66E1">
        <w:rPr>
          <w:b/>
          <w:i/>
          <w:iCs/>
        </w:rPr>
        <w:t>Summary of Technical Specifications</w:t>
      </w:r>
      <w:r w:rsidRPr="008B66E1">
        <w:rPr>
          <w:i/>
          <w:iCs/>
        </w:rPr>
        <w:t xml:space="preserve">. The Goods and Related Services shall comply with </w:t>
      </w:r>
      <w:r>
        <w:rPr>
          <w:i/>
          <w:iCs/>
        </w:rPr>
        <w:t xml:space="preserve">the </w:t>
      </w:r>
      <w:r w:rsidRPr="008B66E1">
        <w:rPr>
          <w:i/>
          <w:iCs/>
        </w:rPr>
        <w:t xml:space="preserve">following Technical Specifications and Standards: </w:t>
      </w:r>
    </w:p>
    <w:p w:rsidR="00FB29EF" w:rsidRDefault="00FB29EF" w:rsidP="00FB29EF">
      <w:pPr>
        <w:rPr>
          <w:b/>
          <w:bCs/>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Default="00FB29EF" w:rsidP="00FB29EF">
      <w:pPr>
        <w:rPr>
          <w:sz w:val="22"/>
          <w:szCs w:val="22"/>
        </w:rPr>
      </w:pPr>
    </w:p>
    <w:p w:rsidR="00FB29EF" w:rsidRPr="008B66E1" w:rsidRDefault="00FB29EF" w:rsidP="00FB29EF">
      <w:pPr>
        <w:pStyle w:val="SectionVIHeader"/>
      </w:pPr>
      <w:r w:rsidRPr="008B66E1">
        <w:lastRenderedPageBreak/>
        <w:t xml:space="preserve">4. Drawings </w:t>
      </w:r>
    </w:p>
    <w:p w:rsidR="00FB29EF" w:rsidRPr="008B66E1" w:rsidRDefault="00FB29EF" w:rsidP="00FB29EF"/>
    <w:p w:rsidR="001B19A2" w:rsidRDefault="00FB29EF" w:rsidP="00FB29EF">
      <w:pPr>
        <w:pStyle w:val="SectionVIHeader"/>
        <w:jc w:val="both"/>
      </w:pPr>
      <w:r w:rsidRPr="008B66E1">
        <w:br w:type="page"/>
      </w:r>
      <w:r>
        <w:lastRenderedPageBreak/>
        <w:tab/>
      </w:r>
      <w:r>
        <w:tab/>
        <w:t xml:space="preserve">Tender </w:t>
      </w:r>
      <w:r w:rsidR="00455149" w:rsidRPr="008B66E1">
        <w:t>5. Inspections and Tests</w:t>
      </w:r>
      <w:bookmarkEnd w:id="402"/>
      <w:r w:rsidR="00F63963" w:rsidRPr="008B66E1">
        <w:t xml:space="preserve"> </w:t>
      </w:r>
    </w:p>
    <w:p w:rsidR="00196CD1" w:rsidRDefault="00196CD1" w:rsidP="000F2872"/>
    <w:p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rsidR="00455149" w:rsidRPr="008B66E1" w:rsidRDefault="00455149">
      <w:bookmarkStart w:id="404" w:name="_Toc438266930"/>
      <w:bookmarkStart w:id="405" w:name="_Toc438267904"/>
      <w:bookmarkStart w:id="406" w:name="_Toc438366671"/>
    </w:p>
    <w:p w:rsidR="00B24965" w:rsidRPr="008B66E1" w:rsidRDefault="00B24965"/>
    <w:p w:rsidR="00455149" w:rsidRPr="008B66E1" w:rsidRDefault="00455149"/>
    <w:p w:rsidR="00455149" w:rsidRPr="008B66E1" w:rsidRDefault="00455149"/>
    <w:p w:rsidR="00455149" w:rsidRPr="008B66E1" w:rsidRDefault="00455149"/>
    <w:p w:rsidR="00B24965" w:rsidRPr="008B66E1" w:rsidRDefault="00B24965" w:rsidP="00B24965">
      <w:pPr>
        <w:tabs>
          <w:tab w:val="left" w:pos="2265"/>
        </w:tabs>
      </w:pPr>
    </w:p>
    <w:p w:rsidR="00455149" w:rsidRPr="008B66E1" w:rsidRDefault="00B24965" w:rsidP="00B24965">
      <w:pPr>
        <w:tabs>
          <w:tab w:val="left" w:pos="2265"/>
        </w:tabs>
        <w:sectPr w:rsidR="00455149" w:rsidRPr="008B66E1">
          <w:headerReference w:type="first" r:id="rId35"/>
          <w:pgSz w:w="12240" w:h="15840" w:code="1"/>
          <w:pgMar w:top="1440" w:right="1440" w:bottom="1440" w:left="1800" w:header="720" w:footer="720" w:gutter="0"/>
          <w:paperSrc w:first="15" w:other="15"/>
          <w:pgNumType w:chapStyle="1"/>
          <w:cols w:space="720"/>
          <w:titlePg/>
        </w:sectPr>
      </w:pPr>
      <w:r w:rsidRPr="008B66E1">
        <w:tab/>
      </w:r>
    </w:p>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rsidP="008B1FAD">
      <w:pPr>
        <w:pStyle w:val="Heading1"/>
      </w:pPr>
      <w:bookmarkStart w:id="407" w:name="_Toc438529605"/>
      <w:bookmarkStart w:id="408" w:name="_Toc438725761"/>
      <w:bookmarkStart w:id="409" w:name="_Toc438817756"/>
      <w:bookmarkStart w:id="410" w:name="_Toc438954450"/>
      <w:bookmarkStart w:id="411" w:name="_Toc461939623"/>
      <w:bookmarkStart w:id="412" w:name="_Toc488411759"/>
      <w:bookmarkStart w:id="413" w:name="_Toc458816213"/>
      <w:bookmarkStart w:id="414" w:name="_Toc459036706"/>
      <w:r w:rsidRPr="008B66E1">
        <w:t xml:space="preserve">PART </w:t>
      </w:r>
      <w:r w:rsidR="008B1FAD">
        <w:t>4</w:t>
      </w:r>
      <w:r w:rsidRPr="008B66E1">
        <w:t xml:space="preserve"> - Contract</w:t>
      </w:r>
      <w:bookmarkEnd w:id="407"/>
      <w:bookmarkEnd w:id="408"/>
      <w:bookmarkEnd w:id="409"/>
      <w:bookmarkEnd w:id="410"/>
      <w:bookmarkEnd w:id="411"/>
      <w:bookmarkEnd w:id="412"/>
      <w:bookmarkEnd w:id="413"/>
      <w:bookmarkEnd w:id="414"/>
    </w:p>
    <w:p w:rsidR="00455149" w:rsidRPr="008B66E1" w:rsidRDefault="00455149">
      <w:pPr>
        <w:pStyle w:val="Subtitle"/>
        <w:jc w:val="both"/>
        <w:rPr>
          <w:b w:val="0"/>
          <w:sz w:val="24"/>
        </w:rPr>
      </w:pPr>
    </w:p>
    <w:p w:rsidR="00455149" w:rsidRPr="008B66E1" w:rsidRDefault="00455149">
      <w:pPr>
        <w:pStyle w:val="Subtitle"/>
        <w:rPr>
          <w:b w:val="0"/>
          <w:sz w:val="24"/>
        </w:rPr>
      </w:pPr>
    </w:p>
    <w:p w:rsidR="00455149" w:rsidRPr="008B66E1" w:rsidRDefault="00455149">
      <w:pPr>
        <w:pStyle w:val="Subtitle"/>
        <w:rPr>
          <w:sz w:val="24"/>
        </w:rPr>
      </w:pPr>
    </w:p>
    <w:p w:rsidR="00455149" w:rsidRPr="008B66E1" w:rsidRDefault="00455149"/>
    <w:p w:rsidR="00455149" w:rsidRPr="008B66E1" w:rsidRDefault="00455149">
      <w:pPr>
        <w:pStyle w:val="Subtitle"/>
        <w:jc w:val="left"/>
        <w:rPr>
          <w:b w:val="0"/>
          <w:sz w:val="24"/>
        </w:rPr>
        <w:sectPr w:rsidR="00455149" w:rsidRPr="008B66E1">
          <w:headerReference w:type="first" r:id="rId36"/>
          <w:type w:val="oddPage"/>
          <w:pgSz w:w="12240" w:h="15840" w:code="1"/>
          <w:pgMar w:top="1440" w:right="1440" w:bottom="1440" w:left="1800" w:header="720" w:footer="720" w:gutter="0"/>
          <w:paperSrc w:first="15" w:other="15"/>
          <w:pgNumType w:chapStyle="1"/>
          <w:cols w:space="720"/>
          <w:titlePg/>
        </w:sectPr>
      </w:pPr>
    </w:p>
    <w:p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trPr>
          <w:trHeight w:val="600"/>
        </w:trPr>
        <w:tc>
          <w:tcPr>
            <w:tcW w:w="9198" w:type="dxa"/>
            <w:tcBorders>
              <w:top w:val="nil"/>
              <w:left w:val="nil"/>
              <w:bottom w:val="nil"/>
              <w:right w:val="nil"/>
            </w:tcBorders>
            <w:vAlign w:val="center"/>
          </w:tcPr>
          <w:p w:rsidR="00455149" w:rsidRPr="00B95277" w:rsidRDefault="00455149" w:rsidP="00B95277">
            <w:pPr>
              <w:pStyle w:val="Subtitle"/>
            </w:pPr>
            <w:bookmarkStart w:id="415" w:name="_Toc471555340"/>
            <w:bookmarkStart w:id="416" w:name="_Toc471555883"/>
            <w:bookmarkStart w:id="417" w:name="_Toc488411760"/>
            <w:bookmarkStart w:id="418" w:name="_Toc458816214"/>
            <w:bookmarkStart w:id="419" w:name="_Toc459036707"/>
            <w:r w:rsidRPr="00B95277">
              <w:t>Section VII</w:t>
            </w:r>
            <w:r w:rsidR="00193CA6" w:rsidRPr="00B95277">
              <w:t>I</w:t>
            </w:r>
            <w:r w:rsidRPr="00B95277">
              <w:t>.  General Conditions of Contract</w:t>
            </w:r>
            <w:bookmarkEnd w:id="415"/>
            <w:bookmarkEnd w:id="416"/>
            <w:bookmarkEnd w:id="417"/>
            <w:bookmarkEnd w:id="418"/>
            <w:bookmarkEnd w:id="419"/>
          </w:p>
        </w:tc>
      </w:tr>
    </w:tbl>
    <w:p w:rsidR="00455149" w:rsidRPr="008B66E1" w:rsidRDefault="00455149"/>
    <w:p w:rsidR="00455149" w:rsidRPr="008B66E1" w:rsidRDefault="00455149">
      <w:pPr>
        <w:jc w:val="center"/>
        <w:rPr>
          <w:b/>
          <w:sz w:val="32"/>
        </w:rPr>
      </w:pPr>
      <w:r w:rsidRPr="008B66E1">
        <w:rPr>
          <w:b/>
          <w:sz w:val="32"/>
        </w:rPr>
        <w:t>Table of Clauses</w:t>
      </w:r>
    </w:p>
    <w:p w:rsidR="00455149" w:rsidRPr="008B66E1" w:rsidRDefault="00455149">
      <w:pPr>
        <w:jc w:val="center"/>
        <w:rPr>
          <w:b/>
          <w:sz w:val="32"/>
        </w:rPr>
      </w:pPr>
    </w:p>
    <w:p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rsidR="00455149" w:rsidRPr="008B66E1" w:rsidRDefault="007B64F5" w:rsidP="007B64F5">
      <w:pPr>
        <w:spacing w:after="80"/>
        <w:rPr>
          <w:b/>
        </w:rPr>
      </w:pPr>
      <w:r w:rsidRPr="007B64F5">
        <w:fldChar w:fldCharType="end"/>
      </w:r>
    </w:p>
    <w:p w:rsidR="00455149" w:rsidRPr="008B66E1" w:rsidRDefault="00455149">
      <w:pPr>
        <w:rPr>
          <w:b/>
        </w:rPr>
      </w:pPr>
      <w:r w:rsidRPr="008B66E1">
        <w:rPr>
          <w:b/>
        </w:rPr>
        <w:br w:type="page"/>
      </w:r>
    </w:p>
    <w:p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rsidTr="000934DC">
        <w:tc>
          <w:tcPr>
            <w:tcW w:w="9216" w:type="dxa"/>
            <w:gridSpan w:val="3"/>
          </w:tcPr>
          <w:p w:rsidR="007B64F5" w:rsidRPr="00982ACF" w:rsidRDefault="007B64F5" w:rsidP="00E81F1B">
            <w:pPr>
              <w:pStyle w:val="sec7-clauses"/>
              <w:numPr>
                <w:ilvl w:val="0"/>
                <w:numId w:val="100"/>
              </w:numPr>
              <w:spacing w:before="0" w:after="200"/>
              <w:rPr>
                <w:sz w:val="22"/>
                <w:szCs w:val="22"/>
              </w:rPr>
            </w:pPr>
            <w:bookmarkStart w:id="420" w:name="_Toc458817185"/>
            <w:r w:rsidRPr="00982ACF">
              <w:rPr>
                <w:sz w:val="22"/>
                <w:szCs w:val="22"/>
              </w:rPr>
              <w:t>Definitions</w:t>
            </w:r>
            <w:bookmarkEnd w:id="420"/>
          </w:p>
          <w:p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rsidR="007B64F5" w:rsidRPr="00982ACF" w:rsidRDefault="007B64F5" w:rsidP="007B64F5">
            <w:pPr>
              <w:pStyle w:val="Heading3"/>
              <w:numPr>
                <w:ilvl w:val="2"/>
                <w:numId w:val="58"/>
              </w:numPr>
              <w:rPr>
                <w:sz w:val="22"/>
                <w:szCs w:val="22"/>
              </w:rPr>
            </w:pPr>
            <w:r w:rsidRPr="00982ACF">
              <w:rPr>
                <w:sz w:val="22"/>
                <w:szCs w:val="22"/>
              </w:rPr>
              <w:t>“Day” means calendar day.</w:t>
            </w:r>
          </w:p>
          <w:p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rsidTr="000934DC">
        <w:tc>
          <w:tcPr>
            <w:tcW w:w="9216" w:type="dxa"/>
            <w:gridSpan w:val="3"/>
          </w:tcPr>
          <w:p w:rsidR="007B64F5" w:rsidRPr="009C0472" w:rsidRDefault="007B64F5" w:rsidP="00E81F1B">
            <w:pPr>
              <w:pStyle w:val="sec7-clauses"/>
              <w:numPr>
                <w:ilvl w:val="0"/>
                <w:numId w:val="100"/>
              </w:numPr>
              <w:spacing w:before="0" w:after="200"/>
              <w:rPr>
                <w:sz w:val="22"/>
                <w:szCs w:val="22"/>
              </w:rPr>
            </w:pPr>
            <w:bookmarkStart w:id="421" w:name="_Toc458817186"/>
            <w:r w:rsidRPr="009C0472">
              <w:rPr>
                <w:sz w:val="22"/>
                <w:szCs w:val="22"/>
              </w:rPr>
              <w:t>Contract Documents</w:t>
            </w:r>
            <w:bookmarkEnd w:id="421"/>
          </w:p>
          <w:p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rsidTr="000934DC">
        <w:tc>
          <w:tcPr>
            <w:tcW w:w="9216" w:type="dxa"/>
            <w:gridSpan w:val="3"/>
          </w:tcPr>
          <w:p w:rsidR="007B64F5" w:rsidRPr="00B834AC" w:rsidRDefault="007B64F5" w:rsidP="00E81F1B">
            <w:pPr>
              <w:pStyle w:val="sec7-clauses"/>
              <w:numPr>
                <w:ilvl w:val="0"/>
                <w:numId w:val="100"/>
              </w:numPr>
              <w:spacing w:before="0" w:after="200"/>
              <w:rPr>
                <w:sz w:val="22"/>
                <w:szCs w:val="22"/>
              </w:rPr>
            </w:pPr>
            <w:bookmarkStart w:id="422" w:name="_Toc458817187"/>
            <w:r w:rsidRPr="00B834AC">
              <w:rPr>
                <w:sz w:val="22"/>
                <w:szCs w:val="22"/>
              </w:rPr>
              <w:lastRenderedPageBreak/>
              <w:t>Fraud and Corruption</w:t>
            </w:r>
            <w:bookmarkEnd w:id="422"/>
            <w:r w:rsidRPr="00B834AC">
              <w:rPr>
                <w:sz w:val="22"/>
                <w:szCs w:val="22"/>
              </w:rPr>
              <w:t xml:space="preserve"> </w:t>
            </w:r>
          </w:p>
          <w:p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proofErr w:type="spellStart"/>
            <w:r w:rsidRPr="00B834AC">
              <w:rPr>
                <w:sz w:val="22"/>
                <w:szCs w:val="22"/>
              </w:rPr>
              <w:t>days notice</w:t>
            </w:r>
            <w:proofErr w:type="spellEnd"/>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rsidTr="000934DC">
        <w:tc>
          <w:tcPr>
            <w:tcW w:w="9216" w:type="dxa"/>
            <w:gridSpan w:val="3"/>
          </w:tcPr>
          <w:p w:rsidR="007B64F5" w:rsidRPr="006209CE" w:rsidRDefault="007B64F5" w:rsidP="00E81F1B">
            <w:pPr>
              <w:pStyle w:val="sec7-clauses"/>
              <w:numPr>
                <w:ilvl w:val="0"/>
                <w:numId w:val="100"/>
              </w:numPr>
              <w:spacing w:before="0" w:after="200"/>
              <w:rPr>
                <w:sz w:val="22"/>
                <w:szCs w:val="22"/>
              </w:rPr>
            </w:pPr>
            <w:bookmarkStart w:id="423" w:name="_Toc458817188"/>
            <w:r w:rsidRPr="006209CE">
              <w:rPr>
                <w:sz w:val="22"/>
                <w:szCs w:val="22"/>
              </w:rPr>
              <w:t>Interpretation</w:t>
            </w:r>
            <w:bookmarkEnd w:id="423"/>
          </w:p>
          <w:p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rsidTr="000934DC">
        <w:tc>
          <w:tcPr>
            <w:tcW w:w="9216" w:type="dxa"/>
            <w:gridSpan w:val="3"/>
          </w:tcPr>
          <w:p w:rsidR="007B64F5" w:rsidRPr="007049F6" w:rsidRDefault="007B64F5" w:rsidP="00E81F1B">
            <w:pPr>
              <w:pStyle w:val="sec7-clauses"/>
              <w:numPr>
                <w:ilvl w:val="0"/>
                <w:numId w:val="100"/>
              </w:numPr>
              <w:spacing w:before="0" w:after="200"/>
              <w:rPr>
                <w:sz w:val="22"/>
                <w:szCs w:val="22"/>
              </w:rPr>
            </w:pPr>
            <w:bookmarkStart w:id="424" w:name="_Toc458817189"/>
            <w:r w:rsidRPr="007049F6">
              <w:rPr>
                <w:sz w:val="22"/>
                <w:szCs w:val="22"/>
              </w:rPr>
              <w:lastRenderedPageBreak/>
              <w:t>Language</w:t>
            </w:r>
            <w:bookmarkEnd w:id="424"/>
          </w:p>
          <w:p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rsidTr="000934DC">
        <w:tc>
          <w:tcPr>
            <w:tcW w:w="9216" w:type="dxa"/>
            <w:gridSpan w:val="3"/>
          </w:tcPr>
          <w:p w:rsidR="007B64F5" w:rsidRPr="007049F6" w:rsidRDefault="007B64F5" w:rsidP="00E81F1B">
            <w:pPr>
              <w:pStyle w:val="sec7-clauses"/>
              <w:numPr>
                <w:ilvl w:val="0"/>
                <w:numId w:val="100"/>
              </w:numPr>
              <w:spacing w:before="0" w:after="200"/>
              <w:rPr>
                <w:sz w:val="22"/>
                <w:szCs w:val="22"/>
              </w:rPr>
            </w:pPr>
            <w:bookmarkStart w:id="425" w:name="_Toc458817190"/>
            <w:r w:rsidRPr="007049F6">
              <w:rPr>
                <w:sz w:val="22"/>
                <w:szCs w:val="22"/>
              </w:rPr>
              <w:t>Joint Venture, Consortium or Association</w:t>
            </w:r>
            <w:bookmarkEnd w:id="425"/>
          </w:p>
          <w:p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rsidTr="000934DC">
        <w:tc>
          <w:tcPr>
            <w:tcW w:w="9216" w:type="dxa"/>
            <w:gridSpan w:val="3"/>
          </w:tcPr>
          <w:p w:rsidR="007B64F5" w:rsidRPr="007049F6" w:rsidRDefault="007B64F5" w:rsidP="00E81F1B">
            <w:pPr>
              <w:pStyle w:val="sec7-clauses"/>
              <w:numPr>
                <w:ilvl w:val="0"/>
                <w:numId w:val="100"/>
              </w:numPr>
              <w:spacing w:before="0" w:after="200"/>
              <w:rPr>
                <w:sz w:val="22"/>
                <w:szCs w:val="22"/>
              </w:rPr>
            </w:pPr>
            <w:bookmarkStart w:id="426" w:name="_Toc458817191"/>
            <w:r w:rsidRPr="007049F6">
              <w:rPr>
                <w:sz w:val="22"/>
                <w:szCs w:val="22"/>
              </w:rPr>
              <w:lastRenderedPageBreak/>
              <w:t>Eligibility</w:t>
            </w:r>
            <w:bookmarkEnd w:id="426"/>
          </w:p>
          <w:p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rsidTr="000934DC">
        <w:tc>
          <w:tcPr>
            <w:tcW w:w="9216" w:type="dxa"/>
            <w:gridSpan w:val="3"/>
          </w:tcPr>
          <w:p w:rsidR="007B64F5" w:rsidRPr="00092B04" w:rsidRDefault="007B64F5" w:rsidP="00E81F1B">
            <w:pPr>
              <w:pStyle w:val="sec7-clauses"/>
              <w:numPr>
                <w:ilvl w:val="0"/>
                <w:numId w:val="100"/>
              </w:numPr>
              <w:spacing w:before="0" w:after="200"/>
              <w:rPr>
                <w:sz w:val="22"/>
                <w:szCs w:val="22"/>
              </w:rPr>
            </w:pPr>
            <w:bookmarkStart w:id="427" w:name="_Toc458817192"/>
            <w:r w:rsidRPr="00092B04">
              <w:rPr>
                <w:sz w:val="22"/>
                <w:szCs w:val="22"/>
              </w:rPr>
              <w:t>Notices</w:t>
            </w:r>
            <w:bookmarkEnd w:id="427"/>
          </w:p>
          <w:p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rsidTr="000934DC">
        <w:trPr>
          <w:gridBefore w:val="1"/>
          <w:gridAfter w:val="1"/>
          <w:wBefore w:w="18" w:type="dxa"/>
          <w:wAfter w:w="18" w:type="dxa"/>
        </w:trPr>
        <w:tc>
          <w:tcPr>
            <w:tcW w:w="9180" w:type="dxa"/>
          </w:tcPr>
          <w:p w:rsidR="007B64F5" w:rsidRPr="00092B04" w:rsidRDefault="007B64F5" w:rsidP="00E81F1B">
            <w:pPr>
              <w:pStyle w:val="sec7-clauses"/>
              <w:numPr>
                <w:ilvl w:val="0"/>
                <w:numId w:val="100"/>
              </w:numPr>
              <w:spacing w:before="0" w:after="200"/>
              <w:rPr>
                <w:sz w:val="22"/>
                <w:szCs w:val="22"/>
              </w:rPr>
            </w:pPr>
            <w:bookmarkStart w:id="428" w:name="_Toc458817193"/>
            <w:r w:rsidRPr="00092B04">
              <w:rPr>
                <w:sz w:val="22"/>
                <w:szCs w:val="22"/>
              </w:rPr>
              <w:t>Governing Law</w:t>
            </w:r>
            <w:bookmarkEnd w:id="428"/>
          </w:p>
          <w:p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rsidTr="000934DC">
        <w:trPr>
          <w:gridBefore w:val="1"/>
          <w:gridAfter w:val="1"/>
          <w:wBefore w:w="18" w:type="dxa"/>
          <w:wAfter w:w="18" w:type="dxa"/>
        </w:trPr>
        <w:tc>
          <w:tcPr>
            <w:tcW w:w="9180" w:type="dxa"/>
          </w:tcPr>
          <w:p w:rsidR="007B64F5" w:rsidRPr="00092B04" w:rsidRDefault="007B64F5" w:rsidP="00E81F1B">
            <w:pPr>
              <w:pStyle w:val="sec7-clauses"/>
              <w:numPr>
                <w:ilvl w:val="0"/>
                <w:numId w:val="100"/>
              </w:numPr>
              <w:spacing w:before="0" w:after="200"/>
              <w:rPr>
                <w:sz w:val="22"/>
                <w:szCs w:val="22"/>
              </w:rPr>
            </w:pPr>
            <w:bookmarkStart w:id="429" w:name="_Toc458817194"/>
            <w:r w:rsidRPr="00092B04">
              <w:rPr>
                <w:sz w:val="22"/>
                <w:szCs w:val="22"/>
              </w:rPr>
              <w:t>Settlement of Disputes</w:t>
            </w:r>
            <w:bookmarkEnd w:id="429"/>
          </w:p>
          <w:p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rsidR="007B64F5" w:rsidRPr="00AE4A5C" w:rsidRDefault="007B64F5" w:rsidP="007B64F5">
            <w:pPr>
              <w:pStyle w:val="Sub-ClauseText"/>
              <w:numPr>
                <w:ilvl w:val="2"/>
                <w:numId w:val="61"/>
              </w:numPr>
              <w:spacing w:before="0" w:after="200"/>
              <w:rPr>
                <w:spacing w:val="0"/>
                <w:sz w:val="22"/>
                <w:szCs w:val="22"/>
              </w:rPr>
            </w:pPr>
            <w:proofErr w:type="gramStart"/>
            <w:r w:rsidRPr="00092B04">
              <w:rPr>
                <w:sz w:val="22"/>
                <w:szCs w:val="22"/>
              </w:rPr>
              <w:t>the</w:t>
            </w:r>
            <w:proofErr w:type="gramEnd"/>
            <w:r w:rsidRPr="00092B04">
              <w:rPr>
                <w:sz w:val="22"/>
                <w:szCs w:val="22"/>
              </w:rPr>
              <w:t xml:space="preserve"> Procuring Entity shall pay the Supplier any monies due the Supplier.</w:t>
            </w:r>
          </w:p>
          <w:p w:rsidR="00AE4A5C" w:rsidRPr="00092B04" w:rsidRDefault="00AE4A5C" w:rsidP="00AE4A5C">
            <w:pPr>
              <w:pStyle w:val="Sub-ClauseText"/>
              <w:spacing w:before="0" w:after="200"/>
              <w:ind w:left="1152"/>
              <w:rPr>
                <w:spacing w:val="0"/>
                <w:sz w:val="22"/>
                <w:szCs w:val="22"/>
              </w:rPr>
            </w:pPr>
          </w:p>
        </w:tc>
      </w:tr>
      <w:tr w:rsidR="007B64F5" w:rsidRPr="00865490" w:rsidTr="000934DC">
        <w:trPr>
          <w:gridBefore w:val="1"/>
          <w:gridAfter w:val="1"/>
          <w:wBefore w:w="18" w:type="dxa"/>
          <w:wAfter w:w="18" w:type="dxa"/>
        </w:trPr>
        <w:tc>
          <w:tcPr>
            <w:tcW w:w="9180" w:type="dxa"/>
          </w:tcPr>
          <w:p w:rsidR="007B64F5" w:rsidRPr="00865490" w:rsidRDefault="007B64F5" w:rsidP="00E81F1B">
            <w:pPr>
              <w:pStyle w:val="sec7-clauses"/>
              <w:numPr>
                <w:ilvl w:val="0"/>
                <w:numId w:val="100"/>
              </w:numPr>
              <w:spacing w:before="0" w:after="200"/>
              <w:rPr>
                <w:sz w:val="22"/>
                <w:szCs w:val="22"/>
              </w:rPr>
            </w:pPr>
            <w:bookmarkStart w:id="430" w:name="_Toc458817195"/>
            <w:r w:rsidRPr="00865490">
              <w:rPr>
                <w:sz w:val="22"/>
                <w:szCs w:val="22"/>
              </w:rPr>
              <w:t xml:space="preserve">Inspections and Audit by the </w:t>
            </w:r>
            <w:r>
              <w:rPr>
                <w:sz w:val="22"/>
                <w:szCs w:val="22"/>
              </w:rPr>
              <w:t>Government</w:t>
            </w:r>
            <w:bookmarkEnd w:id="430"/>
          </w:p>
          <w:p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31" w:name="OLE_LINK1"/>
            <w:bookmarkStart w:id="432"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31"/>
            <w:bookmarkEnd w:id="432"/>
          </w:p>
        </w:tc>
      </w:tr>
      <w:tr w:rsidR="007B64F5" w:rsidRPr="002B6CCD" w:rsidTr="000934DC">
        <w:trPr>
          <w:gridBefore w:val="1"/>
          <w:gridAfter w:val="1"/>
          <w:wBefore w:w="18" w:type="dxa"/>
          <w:wAfter w:w="18" w:type="dxa"/>
        </w:trPr>
        <w:tc>
          <w:tcPr>
            <w:tcW w:w="9180" w:type="dxa"/>
          </w:tcPr>
          <w:p w:rsidR="007B64F5" w:rsidRPr="002B6CCD" w:rsidRDefault="007B64F5" w:rsidP="00E81F1B">
            <w:pPr>
              <w:pStyle w:val="sec7-clauses"/>
              <w:numPr>
                <w:ilvl w:val="0"/>
                <w:numId w:val="100"/>
              </w:numPr>
              <w:spacing w:before="0" w:after="200"/>
              <w:rPr>
                <w:sz w:val="22"/>
                <w:szCs w:val="22"/>
              </w:rPr>
            </w:pPr>
            <w:bookmarkStart w:id="433" w:name="_Toc458817196"/>
            <w:r w:rsidRPr="002B6CCD">
              <w:rPr>
                <w:sz w:val="22"/>
                <w:szCs w:val="22"/>
              </w:rPr>
              <w:lastRenderedPageBreak/>
              <w:t>Scope of Supply</w:t>
            </w:r>
            <w:bookmarkEnd w:id="433"/>
          </w:p>
          <w:p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rsidTr="000934DC">
        <w:trPr>
          <w:gridBefore w:val="1"/>
          <w:gridAfter w:val="1"/>
          <w:wBefore w:w="18" w:type="dxa"/>
          <w:wAfter w:w="18" w:type="dxa"/>
        </w:trPr>
        <w:tc>
          <w:tcPr>
            <w:tcW w:w="9180" w:type="dxa"/>
          </w:tcPr>
          <w:p w:rsidR="007B64F5" w:rsidRPr="002B6CCD" w:rsidRDefault="007B64F5" w:rsidP="00E81F1B">
            <w:pPr>
              <w:pStyle w:val="sec7-clauses"/>
              <w:numPr>
                <w:ilvl w:val="0"/>
                <w:numId w:val="100"/>
              </w:numPr>
              <w:spacing w:before="0" w:after="200"/>
              <w:rPr>
                <w:sz w:val="22"/>
                <w:szCs w:val="22"/>
              </w:rPr>
            </w:pPr>
            <w:bookmarkStart w:id="434" w:name="_Toc458817197"/>
            <w:r w:rsidRPr="002B6CCD">
              <w:rPr>
                <w:sz w:val="22"/>
                <w:szCs w:val="22"/>
              </w:rPr>
              <w:t>Delivery and Documents</w:t>
            </w:r>
            <w:bookmarkEnd w:id="434"/>
          </w:p>
          <w:p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rsidTr="000934DC">
        <w:trPr>
          <w:gridBefore w:val="1"/>
          <w:gridAfter w:val="1"/>
          <w:wBefore w:w="18" w:type="dxa"/>
          <w:wAfter w:w="18" w:type="dxa"/>
        </w:trPr>
        <w:tc>
          <w:tcPr>
            <w:tcW w:w="9180" w:type="dxa"/>
          </w:tcPr>
          <w:p w:rsidR="007B64F5" w:rsidRPr="00BD5FC7" w:rsidRDefault="007B64F5" w:rsidP="00E81F1B">
            <w:pPr>
              <w:pStyle w:val="sec7-clauses"/>
              <w:numPr>
                <w:ilvl w:val="0"/>
                <w:numId w:val="100"/>
              </w:numPr>
              <w:spacing w:before="0" w:after="200"/>
              <w:rPr>
                <w:sz w:val="22"/>
                <w:szCs w:val="22"/>
              </w:rPr>
            </w:pPr>
            <w:bookmarkStart w:id="435" w:name="_Toc458817198"/>
            <w:r w:rsidRPr="00BD5FC7">
              <w:rPr>
                <w:sz w:val="22"/>
                <w:szCs w:val="22"/>
              </w:rPr>
              <w:t>Supplier’s Responsibilities</w:t>
            </w:r>
            <w:bookmarkEnd w:id="435"/>
          </w:p>
          <w:p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rsidTr="000934DC">
        <w:trPr>
          <w:gridBefore w:val="1"/>
          <w:gridAfter w:val="1"/>
          <w:wBefore w:w="18" w:type="dxa"/>
          <w:wAfter w:w="18" w:type="dxa"/>
        </w:trPr>
        <w:tc>
          <w:tcPr>
            <w:tcW w:w="9180" w:type="dxa"/>
          </w:tcPr>
          <w:p w:rsidR="007B64F5" w:rsidRPr="00BD5FC7" w:rsidRDefault="007B64F5" w:rsidP="00E81F1B">
            <w:pPr>
              <w:pStyle w:val="sec7-clauses"/>
              <w:numPr>
                <w:ilvl w:val="0"/>
                <w:numId w:val="100"/>
              </w:numPr>
              <w:spacing w:before="0" w:after="200"/>
              <w:rPr>
                <w:sz w:val="22"/>
                <w:szCs w:val="22"/>
              </w:rPr>
            </w:pPr>
            <w:bookmarkStart w:id="436" w:name="_Toc458817199"/>
            <w:r w:rsidRPr="00BD5FC7">
              <w:rPr>
                <w:sz w:val="22"/>
                <w:szCs w:val="22"/>
              </w:rPr>
              <w:t>Contract Price</w:t>
            </w:r>
            <w:bookmarkEnd w:id="436"/>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rsidTr="000934DC">
        <w:trPr>
          <w:gridBefore w:val="1"/>
          <w:gridAfter w:val="1"/>
          <w:wBefore w:w="18" w:type="dxa"/>
          <w:wAfter w:w="18" w:type="dxa"/>
        </w:trPr>
        <w:tc>
          <w:tcPr>
            <w:tcW w:w="9180" w:type="dxa"/>
          </w:tcPr>
          <w:p w:rsidR="007B64F5" w:rsidRPr="00BD5FC7" w:rsidRDefault="007B64F5" w:rsidP="00E81F1B">
            <w:pPr>
              <w:pStyle w:val="sec7-clauses"/>
              <w:numPr>
                <w:ilvl w:val="0"/>
                <w:numId w:val="100"/>
              </w:numPr>
              <w:spacing w:before="0" w:after="200"/>
              <w:rPr>
                <w:sz w:val="22"/>
                <w:szCs w:val="22"/>
              </w:rPr>
            </w:pPr>
            <w:bookmarkStart w:id="437" w:name="_Toc458817200"/>
            <w:r w:rsidRPr="00BD5FC7">
              <w:rPr>
                <w:sz w:val="22"/>
                <w:szCs w:val="22"/>
              </w:rPr>
              <w:t>Terms of Payment</w:t>
            </w:r>
            <w:bookmarkEnd w:id="437"/>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rsidTr="000934DC">
        <w:trPr>
          <w:gridBefore w:val="1"/>
          <w:gridAfter w:val="1"/>
          <w:wBefore w:w="18" w:type="dxa"/>
          <w:wAfter w:w="18" w:type="dxa"/>
        </w:trPr>
        <w:tc>
          <w:tcPr>
            <w:tcW w:w="9180" w:type="dxa"/>
          </w:tcPr>
          <w:p w:rsidR="007B64F5" w:rsidRPr="00BD5FC7" w:rsidRDefault="007B64F5" w:rsidP="00E81F1B">
            <w:pPr>
              <w:pStyle w:val="sec7-clauses"/>
              <w:numPr>
                <w:ilvl w:val="0"/>
                <w:numId w:val="100"/>
              </w:numPr>
              <w:spacing w:before="0" w:after="200"/>
              <w:rPr>
                <w:sz w:val="22"/>
                <w:szCs w:val="22"/>
              </w:rPr>
            </w:pPr>
            <w:bookmarkStart w:id="438" w:name="_Toc458817201"/>
            <w:r w:rsidRPr="00BD5FC7">
              <w:rPr>
                <w:sz w:val="22"/>
                <w:szCs w:val="22"/>
              </w:rPr>
              <w:lastRenderedPageBreak/>
              <w:t>Taxes and Duties</w:t>
            </w:r>
            <w:bookmarkEnd w:id="438"/>
          </w:p>
          <w:p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rsidTr="000934DC">
        <w:trPr>
          <w:gridBefore w:val="1"/>
          <w:gridAfter w:val="1"/>
          <w:wBefore w:w="18" w:type="dxa"/>
          <w:wAfter w:w="18" w:type="dxa"/>
        </w:trPr>
        <w:tc>
          <w:tcPr>
            <w:tcW w:w="9180" w:type="dxa"/>
          </w:tcPr>
          <w:p w:rsidR="007B64F5" w:rsidRPr="00DD3A65" w:rsidRDefault="007B64F5" w:rsidP="00E81F1B">
            <w:pPr>
              <w:pStyle w:val="sec7-clauses"/>
              <w:numPr>
                <w:ilvl w:val="0"/>
                <w:numId w:val="100"/>
              </w:numPr>
              <w:spacing w:before="0" w:after="200"/>
              <w:rPr>
                <w:sz w:val="22"/>
                <w:szCs w:val="22"/>
              </w:rPr>
            </w:pPr>
            <w:bookmarkStart w:id="439" w:name="_Toc458817202"/>
            <w:r w:rsidRPr="00DD3A65">
              <w:rPr>
                <w:sz w:val="22"/>
                <w:szCs w:val="22"/>
              </w:rPr>
              <w:t>Performance Security</w:t>
            </w:r>
            <w:bookmarkEnd w:id="439"/>
          </w:p>
          <w:p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proofErr w:type="gramStart"/>
            <w:r w:rsidRPr="00DD3A65">
              <w:rPr>
                <w:spacing w:val="0"/>
                <w:sz w:val="22"/>
                <w:szCs w:val="22"/>
              </w:rPr>
              <w:t>currency(</w:t>
            </w:r>
            <w:proofErr w:type="spellStart"/>
            <w:proofErr w:type="gramEnd"/>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rsidTr="000934DC">
        <w:trPr>
          <w:gridBefore w:val="1"/>
          <w:gridAfter w:val="1"/>
          <w:wBefore w:w="18" w:type="dxa"/>
          <w:wAfter w:w="18" w:type="dxa"/>
        </w:trPr>
        <w:tc>
          <w:tcPr>
            <w:tcW w:w="9180" w:type="dxa"/>
          </w:tcPr>
          <w:p w:rsidR="007B64F5" w:rsidRPr="00DD3A65" w:rsidRDefault="007B64F5" w:rsidP="00E81F1B">
            <w:pPr>
              <w:pStyle w:val="sec7-clauses"/>
              <w:numPr>
                <w:ilvl w:val="0"/>
                <w:numId w:val="100"/>
              </w:numPr>
              <w:spacing w:before="0" w:after="200"/>
              <w:rPr>
                <w:sz w:val="22"/>
                <w:szCs w:val="22"/>
              </w:rPr>
            </w:pPr>
            <w:bookmarkStart w:id="440" w:name="_Toc458817203"/>
            <w:r w:rsidRPr="00DD3A65">
              <w:rPr>
                <w:sz w:val="22"/>
                <w:szCs w:val="22"/>
              </w:rPr>
              <w:t>Copyright</w:t>
            </w:r>
            <w:bookmarkEnd w:id="440"/>
          </w:p>
          <w:p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rsidTr="000934DC">
        <w:trPr>
          <w:gridBefore w:val="1"/>
          <w:gridAfter w:val="1"/>
          <w:wBefore w:w="18" w:type="dxa"/>
          <w:wAfter w:w="18" w:type="dxa"/>
        </w:trPr>
        <w:tc>
          <w:tcPr>
            <w:tcW w:w="9180" w:type="dxa"/>
          </w:tcPr>
          <w:p w:rsidR="007B64F5" w:rsidRPr="00923912" w:rsidRDefault="007B64F5" w:rsidP="00E81F1B">
            <w:pPr>
              <w:pStyle w:val="sec7-clauses"/>
              <w:numPr>
                <w:ilvl w:val="0"/>
                <w:numId w:val="100"/>
              </w:numPr>
              <w:spacing w:before="0" w:after="200"/>
              <w:rPr>
                <w:sz w:val="22"/>
                <w:szCs w:val="22"/>
              </w:rPr>
            </w:pPr>
            <w:bookmarkStart w:id="441" w:name="_Toc458817204"/>
            <w:r w:rsidRPr="00923912">
              <w:rPr>
                <w:sz w:val="22"/>
                <w:szCs w:val="22"/>
              </w:rPr>
              <w:t>Confidential Information</w:t>
            </w:r>
            <w:bookmarkEnd w:id="441"/>
          </w:p>
          <w:p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rsidR="007B64F5" w:rsidRPr="00923912" w:rsidRDefault="007B64F5" w:rsidP="007B64F5">
            <w:pPr>
              <w:pStyle w:val="Heading3"/>
              <w:numPr>
                <w:ilvl w:val="2"/>
                <w:numId w:val="64"/>
              </w:numPr>
              <w:spacing w:after="180"/>
              <w:rPr>
                <w:sz w:val="22"/>
                <w:szCs w:val="22"/>
              </w:rPr>
            </w:pPr>
            <w:proofErr w:type="gramStart"/>
            <w:r w:rsidRPr="00923912">
              <w:rPr>
                <w:sz w:val="22"/>
                <w:szCs w:val="22"/>
              </w:rPr>
              <w:t>the</w:t>
            </w:r>
            <w:proofErr w:type="gramEnd"/>
            <w:r w:rsidRPr="00923912">
              <w:rPr>
                <w:sz w:val="22"/>
                <w:szCs w:val="22"/>
              </w:rPr>
              <w:t xml:space="preserve"> Procuring Entity or Supplier need to share with other institutions participating in the financing of the Contract; </w:t>
            </w:r>
          </w:p>
          <w:p w:rsidR="007B64F5" w:rsidRPr="00923912" w:rsidRDefault="007B64F5" w:rsidP="007B64F5">
            <w:pPr>
              <w:pStyle w:val="Heading3"/>
              <w:numPr>
                <w:ilvl w:val="2"/>
                <w:numId w:val="64"/>
              </w:numPr>
              <w:spacing w:after="180"/>
              <w:rPr>
                <w:sz w:val="22"/>
                <w:szCs w:val="22"/>
              </w:rPr>
            </w:pPr>
            <w:proofErr w:type="gramStart"/>
            <w:r w:rsidRPr="00923912">
              <w:rPr>
                <w:sz w:val="22"/>
                <w:szCs w:val="22"/>
              </w:rPr>
              <w:t>now</w:t>
            </w:r>
            <w:proofErr w:type="gramEnd"/>
            <w:r w:rsidRPr="00923912">
              <w:rPr>
                <w:sz w:val="22"/>
                <w:szCs w:val="22"/>
              </w:rPr>
              <w:t xml:space="preserve"> or hereafter enters the public domain through no fault of that party;</w:t>
            </w:r>
          </w:p>
          <w:p w:rsidR="007B64F5" w:rsidRPr="00923912" w:rsidRDefault="007B64F5" w:rsidP="007B64F5">
            <w:pPr>
              <w:pStyle w:val="Heading3"/>
              <w:numPr>
                <w:ilvl w:val="2"/>
                <w:numId w:val="64"/>
              </w:numPr>
              <w:spacing w:after="180"/>
              <w:rPr>
                <w:sz w:val="22"/>
                <w:szCs w:val="22"/>
              </w:rPr>
            </w:pPr>
            <w:proofErr w:type="gramStart"/>
            <w:r w:rsidRPr="00923912">
              <w:rPr>
                <w:sz w:val="22"/>
                <w:szCs w:val="22"/>
              </w:rPr>
              <w:t>can</w:t>
            </w:r>
            <w:proofErr w:type="gramEnd"/>
            <w:r w:rsidRPr="00923912">
              <w:rPr>
                <w:sz w:val="22"/>
                <w:szCs w:val="22"/>
              </w:rPr>
              <w:t xml:space="preserve"> be proven to have been possessed by that party at the time of disclosure and which was not previously obtained, directly or indirectly, from the other party; or</w:t>
            </w:r>
          </w:p>
          <w:p w:rsidR="007B64F5" w:rsidRPr="00923912" w:rsidRDefault="007B64F5" w:rsidP="007B64F5">
            <w:pPr>
              <w:pStyle w:val="Heading3"/>
              <w:numPr>
                <w:ilvl w:val="2"/>
                <w:numId w:val="64"/>
              </w:numPr>
              <w:spacing w:after="180"/>
              <w:rPr>
                <w:sz w:val="22"/>
                <w:szCs w:val="22"/>
              </w:rPr>
            </w:pPr>
            <w:proofErr w:type="gramStart"/>
            <w:r w:rsidRPr="00923912">
              <w:rPr>
                <w:sz w:val="22"/>
                <w:szCs w:val="22"/>
              </w:rPr>
              <w:t>otherwise</w:t>
            </w:r>
            <w:proofErr w:type="gramEnd"/>
            <w:r w:rsidRPr="00923912">
              <w:rPr>
                <w:sz w:val="22"/>
                <w:szCs w:val="22"/>
              </w:rPr>
              <w:t xml:space="preserve"> lawfully becomes available to that party from a third party that has no obligation of confidentiality.</w:t>
            </w:r>
          </w:p>
          <w:p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rsidTr="000934DC">
        <w:trPr>
          <w:gridBefore w:val="1"/>
          <w:gridAfter w:val="1"/>
          <w:wBefore w:w="18" w:type="dxa"/>
          <w:wAfter w:w="18" w:type="dxa"/>
        </w:trPr>
        <w:tc>
          <w:tcPr>
            <w:tcW w:w="9180" w:type="dxa"/>
          </w:tcPr>
          <w:p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2" w:name="_Toc458817205"/>
            <w:r w:rsidRPr="00FC269C">
              <w:rPr>
                <w:sz w:val="22"/>
                <w:szCs w:val="22"/>
              </w:rPr>
              <w:t>Subcontracting</w:t>
            </w:r>
            <w:bookmarkEnd w:id="442"/>
          </w:p>
          <w:p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rsidTr="000934DC">
        <w:trPr>
          <w:gridBefore w:val="1"/>
          <w:gridAfter w:val="1"/>
          <w:wBefore w:w="18" w:type="dxa"/>
          <w:wAfter w:w="18" w:type="dxa"/>
        </w:trPr>
        <w:tc>
          <w:tcPr>
            <w:tcW w:w="9180" w:type="dxa"/>
          </w:tcPr>
          <w:p w:rsidR="007B64F5" w:rsidRPr="00FC269C" w:rsidRDefault="007B64F5" w:rsidP="00E81F1B">
            <w:pPr>
              <w:pStyle w:val="sec7-clauses"/>
              <w:numPr>
                <w:ilvl w:val="0"/>
                <w:numId w:val="100"/>
              </w:numPr>
              <w:spacing w:before="0" w:after="200"/>
              <w:rPr>
                <w:sz w:val="22"/>
                <w:szCs w:val="22"/>
              </w:rPr>
            </w:pPr>
            <w:bookmarkStart w:id="443" w:name="_Toc458817206"/>
            <w:r w:rsidRPr="00FC269C">
              <w:rPr>
                <w:sz w:val="22"/>
                <w:szCs w:val="22"/>
              </w:rPr>
              <w:t>Specifications and Standards</w:t>
            </w:r>
            <w:bookmarkEnd w:id="443"/>
          </w:p>
          <w:p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rsidTr="000934DC">
        <w:trPr>
          <w:gridBefore w:val="1"/>
          <w:gridAfter w:val="1"/>
          <w:wBefore w:w="18" w:type="dxa"/>
          <w:wAfter w:w="18" w:type="dxa"/>
        </w:trPr>
        <w:tc>
          <w:tcPr>
            <w:tcW w:w="9180" w:type="dxa"/>
          </w:tcPr>
          <w:p w:rsidR="007B64F5" w:rsidRPr="003B18EB" w:rsidRDefault="007B64F5" w:rsidP="00E81F1B">
            <w:pPr>
              <w:pStyle w:val="sec7-clauses"/>
              <w:numPr>
                <w:ilvl w:val="0"/>
                <w:numId w:val="100"/>
              </w:numPr>
              <w:spacing w:before="0" w:after="200"/>
              <w:rPr>
                <w:sz w:val="22"/>
                <w:szCs w:val="22"/>
              </w:rPr>
            </w:pPr>
            <w:bookmarkStart w:id="444" w:name="_Toc458817207"/>
            <w:r w:rsidRPr="003B18EB">
              <w:rPr>
                <w:sz w:val="22"/>
                <w:szCs w:val="22"/>
              </w:rPr>
              <w:lastRenderedPageBreak/>
              <w:t>Packing and Documents</w:t>
            </w:r>
            <w:bookmarkEnd w:id="444"/>
          </w:p>
          <w:p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rsidTr="000934DC">
        <w:trPr>
          <w:gridBefore w:val="1"/>
          <w:gridAfter w:val="1"/>
          <w:wBefore w:w="18" w:type="dxa"/>
          <w:wAfter w:w="18" w:type="dxa"/>
        </w:trPr>
        <w:tc>
          <w:tcPr>
            <w:tcW w:w="9180" w:type="dxa"/>
          </w:tcPr>
          <w:p w:rsidR="007B64F5" w:rsidRPr="003B18EB" w:rsidRDefault="007B64F5" w:rsidP="00E81F1B">
            <w:pPr>
              <w:pStyle w:val="sec7-clauses"/>
              <w:numPr>
                <w:ilvl w:val="0"/>
                <w:numId w:val="100"/>
              </w:numPr>
              <w:spacing w:before="0" w:after="200"/>
              <w:rPr>
                <w:sz w:val="22"/>
                <w:szCs w:val="22"/>
              </w:rPr>
            </w:pPr>
            <w:bookmarkStart w:id="445" w:name="_Toc458817208"/>
            <w:r w:rsidRPr="003B18EB">
              <w:rPr>
                <w:sz w:val="22"/>
                <w:szCs w:val="22"/>
              </w:rPr>
              <w:t>Insurance</w:t>
            </w:r>
            <w:bookmarkEnd w:id="445"/>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rsidTr="000934DC">
        <w:trPr>
          <w:gridBefore w:val="1"/>
          <w:gridAfter w:val="1"/>
          <w:wBefore w:w="18" w:type="dxa"/>
          <w:wAfter w:w="18" w:type="dxa"/>
        </w:trPr>
        <w:tc>
          <w:tcPr>
            <w:tcW w:w="9180" w:type="dxa"/>
          </w:tcPr>
          <w:p w:rsidR="007B64F5" w:rsidRPr="003B18EB" w:rsidRDefault="007B64F5" w:rsidP="00E81F1B">
            <w:pPr>
              <w:pStyle w:val="sec7-clauses"/>
              <w:numPr>
                <w:ilvl w:val="0"/>
                <w:numId w:val="100"/>
              </w:numPr>
              <w:spacing w:before="0" w:after="200"/>
              <w:rPr>
                <w:sz w:val="22"/>
                <w:szCs w:val="22"/>
              </w:rPr>
            </w:pPr>
            <w:bookmarkStart w:id="446" w:name="_Toc458817209"/>
            <w:r w:rsidRPr="003B18EB">
              <w:rPr>
                <w:sz w:val="22"/>
                <w:szCs w:val="22"/>
              </w:rPr>
              <w:t>Transportation</w:t>
            </w:r>
            <w:bookmarkEnd w:id="446"/>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rsidTr="000934DC">
        <w:trPr>
          <w:gridBefore w:val="1"/>
          <w:gridAfter w:val="1"/>
          <w:wBefore w:w="18" w:type="dxa"/>
          <w:wAfter w:w="18" w:type="dxa"/>
        </w:trPr>
        <w:tc>
          <w:tcPr>
            <w:tcW w:w="9180" w:type="dxa"/>
          </w:tcPr>
          <w:p w:rsidR="007B64F5" w:rsidRPr="003B18EB" w:rsidRDefault="007B64F5" w:rsidP="00E81F1B">
            <w:pPr>
              <w:pStyle w:val="sec7-clauses"/>
              <w:numPr>
                <w:ilvl w:val="0"/>
                <w:numId w:val="100"/>
              </w:numPr>
              <w:spacing w:before="0" w:after="200"/>
              <w:rPr>
                <w:sz w:val="22"/>
                <w:szCs w:val="22"/>
              </w:rPr>
            </w:pPr>
            <w:bookmarkStart w:id="447" w:name="_Toc458817210"/>
            <w:r w:rsidRPr="003B18EB">
              <w:rPr>
                <w:sz w:val="22"/>
                <w:szCs w:val="22"/>
              </w:rPr>
              <w:t>Inspections and Tests</w:t>
            </w:r>
            <w:bookmarkEnd w:id="447"/>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rsidTr="000934DC">
        <w:trPr>
          <w:gridBefore w:val="1"/>
          <w:gridAfter w:val="1"/>
          <w:wBefore w:w="18" w:type="dxa"/>
          <w:wAfter w:w="18" w:type="dxa"/>
        </w:trPr>
        <w:tc>
          <w:tcPr>
            <w:tcW w:w="9180" w:type="dxa"/>
          </w:tcPr>
          <w:p w:rsidR="007B64F5" w:rsidRPr="008256A6" w:rsidRDefault="007B64F5" w:rsidP="00E81F1B">
            <w:pPr>
              <w:pStyle w:val="sec7-clauses"/>
              <w:numPr>
                <w:ilvl w:val="0"/>
                <w:numId w:val="100"/>
              </w:numPr>
              <w:spacing w:before="0" w:after="200"/>
              <w:rPr>
                <w:sz w:val="22"/>
                <w:szCs w:val="22"/>
              </w:rPr>
            </w:pPr>
            <w:bookmarkStart w:id="448" w:name="_Toc458817211"/>
            <w:r w:rsidRPr="008256A6">
              <w:rPr>
                <w:sz w:val="22"/>
                <w:szCs w:val="22"/>
              </w:rPr>
              <w:lastRenderedPageBreak/>
              <w:t>Liquidated Damages</w:t>
            </w:r>
            <w:bookmarkEnd w:id="448"/>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rsidTr="000934DC">
        <w:trPr>
          <w:gridBefore w:val="1"/>
          <w:gridAfter w:val="1"/>
          <w:wBefore w:w="18" w:type="dxa"/>
          <w:wAfter w:w="18" w:type="dxa"/>
        </w:trPr>
        <w:tc>
          <w:tcPr>
            <w:tcW w:w="9180" w:type="dxa"/>
          </w:tcPr>
          <w:p w:rsidR="007B64F5" w:rsidRPr="008256A6" w:rsidRDefault="007B64F5" w:rsidP="00E81F1B">
            <w:pPr>
              <w:pStyle w:val="sec7-clauses"/>
              <w:numPr>
                <w:ilvl w:val="0"/>
                <w:numId w:val="100"/>
              </w:numPr>
              <w:spacing w:before="0" w:after="200"/>
              <w:rPr>
                <w:sz w:val="22"/>
                <w:szCs w:val="22"/>
              </w:rPr>
            </w:pPr>
            <w:bookmarkStart w:id="449" w:name="_Toc458817212"/>
            <w:r w:rsidRPr="008256A6">
              <w:rPr>
                <w:sz w:val="22"/>
                <w:szCs w:val="22"/>
              </w:rPr>
              <w:t>Warranty</w:t>
            </w:r>
            <w:bookmarkEnd w:id="449"/>
            <w:r w:rsidRPr="008256A6">
              <w:rPr>
                <w:sz w:val="22"/>
                <w:szCs w:val="22"/>
              </w:rPr>
              <w:t xml:space="preserve"> </w:t>
            </w:r>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rsidR="00131757" w:rsidRPr="008256A6" w:rsidRDefault="00131757" w:rsidP="00131757">
            <w:pPr>
              <w:pStyle w:val="Sub-ClauseText"/>
              <w:spacing w:before="0" w:after="0"/>
              <w:ind w:left="612" w:hanging="612"/>
              <w:rPr>
                <w:spacing w:val="0"/>
                <w:sz w:val="22"/>
                <w:szCs w:val="22"/>
              </w:rPr>
            </w:pPr>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rsidTr="000934DC">
        <w:trPr>
          <w:gridBefore w:val="1"/>
          <w:gridAfter w:val="1"/>
          <w:wBefore w:w="18" w:type="dxa"/>
          <w:wAfter w:w="18" w:type="dxa"/>
        </w:trPr>
        <w:tc>
          <w:tcPr>
            <w:tcW w:w="9180" w:type="dxa"/>
          </w:tcPr>
          <w:p w:rsidR="007B64F5" w:rsidRPr="008256A6" w:rsidRDefault="007B64F5" w:rsidP="00E81F1B">
            <w:pPr>
              <w:pStyle w:val="sec7-clauses"/>
              <w:numPr>
                <w:ilvl w:val="0"/>
                <w:numId w:val="100"/>
              </w:numPr>
              <w:spacing w:before="0" w:after="200"/>
              <w:rPr>
                <w:sz w:val="22"/>
                <w:szCs w:val="22"/>
              </w:rPr>
            </w:pPr>
            <w:bookmarkStart w:id="450" w:name="_Toc458817213"/>
            <w:r w:rsidRPr="008256A6">
              <w:rPr>
                <w:sz w:val="22"/>
                <w:szCs w:val="22"/>
              </w:rPr>
              <w:lastRenderedPageBreak/>
              <w:t>Patent Indemnity</w:t>
            </w:r>
            <w:bookmarkEnd w:id="450"/>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installation of the Goods by the Supplier or the use of the Goods in the </w:t>
            </w:r>
            <w:r>
              <w:rPr>
                <w:sz w:val="22"/>
                <w:szCs w:val="22"/>
              </w:rPr>
              <w:t>Maldives</w:t>
            </w:r>
            <w:r w:rsidRPr="008256A6">
              <w:rPr>
                <w:sz w:val="22"/>
                <w:szCs w:val="22"/>
              </w:rPr>
              <w:t xml:space="preserve">; and </w:t>
            </w:r>
          </w:p>
          <w:p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sale in any country of the products produced by the Goods. </w:t>
            </w:r>
          </w:p>
          <w:p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rsidTr="000934DC">
        <w:trPr>
          <w:gridBefore w:val="1"/>
          <w:gridAfter w:val="1"/>
          <w:wBefore w:w="18" w:type="dxa"/>
          <w:wAfter w:w="18" w:type="dxa"/>
        </w:trPr>
        <w:tc>
          <w:tcPr>
            <w:tcW w:w="9180" w:type="dxa"/>
          </w:tcPr>
          <w:p w:rsidR="007B64F5" w:rsidRPr="006B236C" w:rsidRDefault="007B64F5" w:rsidP="00E81F1B">
            <w:pPr>
              <w:pStyle w:val="sec7-clauses"/>
              <w:numPr>
                <w:ilvl w:val="0"/>
                <w:numId w:val="100"/>
              </w:numPr>
              <w:spacing w:before="0" w:after="200"/>
              <w:rPr>
                <w:sz w:val="22"/>
                <w:szCs w:val="22"/>
              </w:rPr>
            </w:pPr>
            <w:bookmarkStart w:id="451" w:name="_Toc458817214"/>
            <w:r w:rsidRPr="006B236C">
              <w:rPr>
                <w:sz w:val="22"/>
                <w:szCs w:val="22"/>
              </w:rPr>
              <w:lastRenderedPageBreak/>
              <w:t>Limitation of Liability</w:t>
            </w:r>
            <w:bookmarkEnd w:id="451"/>
            <w:r w:rsidRPr="006B236C">
              <w:rPr>
                <w:sz w:val="22"/>
                <w:szCs w:val="22"/>
              </w:rPr>
              <w:t xml:space="preserve"> </w:t>
            </w:r>
          </w:p>
          <w:p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rsidTr="000934DC">
        <w:trPr>
          <w:gridBefore w:val="1"/>
          <w:gridAfter w:val="1"/>
          <w:wBefore w:w="18" w:type="dxa"/>
          <w:wAfter w:w="18" w:type="dxa"/>
        </w:trPr>
        <w:tc>
          <w:tcPr>
            <w:tcW w:w="9180" w:type="dxa"/>
          </w:tcPr>
          <w:p w:rsidR="007B64F5" w:rsidRPr="006B236C" w:rsidRDefault="007B64F5" w:rsidP="00E81F1B">
            <w:pPr>
              <w:pStyle w:val="sec7-clauses"/>
              <w:numPr>
                <w:ilvl w:val="0"/>
                <w:numId w:val="100"/>
              </w:numPr>
              <w:spacing w:before="0" w:after="200"/>
              <w:rPr>
                <w:sz w:val="22"/>
                <w:szCs w:val="22"/>
              </w:rPr>
            </w:pPr>
            <w:bookmarkStart w:id="452" w:name="_Toc458817215"/>
            <w:r w:rsidRPr="006B236C">
              <w:rPr>
                <w:sz w:val="22"/>
                <w:szCs w:val="22"/>
              </w:rPr>
              <w:t>Change in Laws and Regulations</w:t>
            </w:r>
            <w:bookmarkEnd w:id="452"/>
          </w:p>
          <w:p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rsidTr="000934DC">
        <w:trPr>
          <w:gridBefore w:val="1"/>
          <w:gridAfter w:val="1"/>
          <w:wBefore w:w="18" w:type="dxa"/>
          <w:wAfter w:w="18" w:type="dxa"/>
        </w:trPr>
        <w:tc>
          <w:tcPr>
            <w:tcW w:w="9180" w:type="dxa"/>
          </w:tcPr>
          <w:p w:rsidR="007B64F5" w:rsidRPr="00755860" w:rsidRDefault="007B64F5" w:rsidP="00E81F1B">
            <w:pPr>
              <w:pStyle w:val="sec7-clauses"/>
              <w:numPr>
                <w:ilvl w:val="0"/>
                <w:numId w:val="100"/>
              </w:numPr>
              <w:spacing w:before="0" w:after="200"/>
              <w:rPr>
                <w:sz w:val="22"/>
                <w:szCs w:val="22"/>
              </w:rPr>
            </w:pPr>
            <w:bookmarkStart w:id="453" w:name="_Toc458817216"/>
            <w:r w:rsidRPr="00755860">
              <w:rPr>
                <w:sz w:val="22"/>
                <w:szCs w:val="22"/>
              </w:rPr>
              <w:t>Force Majeure</w:t>
            </w:r>
            <w:bookmarkEnd w:id="453"/>
          </w:p>
          <w:p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proofErr w:type="gramStart"/>
            <w:r w:rsidRPr="00755860">
              <w:rPr>
                <w:spacing w:val="0"/>
                <w:sz w:val="22"/>
                <w:szCs w:val="22"/>
              </w:rPr>
              <w:t>its</w:t>
            </w:r>
            <w:proofErr w:type="gramEnd"/>
            <w:r w:rsidRPr="00755860">
              <w:rPr>
                <w:spacing w:val="0"/>
                <w:sz w:val="22"/>
                <w:szCs w:val="22"/>
              </w:rPr>
              <w:t xml:space="preserve"> delay in performance or other failure to perform its obligations under the Contract is the result of an event of Force Majeure.</w:t>
            </w:r>
          </w:p>
          <w:p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rsidTr="000934DC">
        <w:trPr>
          <w:gridBefore w:val="1"/>
          <w:gridAfter w:val="1"/>
          <w:wBefore w:w="18" w:type="dxa"/>
          <w:wAfter w:w="18" w:type="dxa"/>
        </w:trPr>
        <w:tc>
          <w:tcPr>
            <w:tcW w:w="9180" w:type="dxa"/>
          </w:tcPr>
          <w:p w:rsidR="007B64F5" w:rsidRPr="00D02317" w:rsidRDefault="007B64F5" w:rsidP="00E81F1B">
            <w:pPr>
              <w:pStyle w:val="sec7-clauses"/>
              <w:numPr>
                <w:ilvl w:val="0"/>
                <w:numId w:val="100"/>
              </w:numPr>
              <w:spacing w:before="0" w:after="200"/>
              <w:rPr>
                <w:sz w:val="22"/>
                <w:szCs w:val="22"/>
              </w:rPr>
            </w:pPr>
            <w:bookmarkStart w:id="454" w:name="_Toc458817217"/>
            <w:r w:rsidRPr="00D02317">
              <w:rPr>
                <w:sz w:val="22"/>
                <w:szCs w:val="22"/>
              </w:rPr>
              <w:t>Change Orders and Contract Amendments</w:t>
            </w:r>
            <w:bookmarkEnd w:id="454"/>
          </w:p>
          <w:p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rsidR="007B64F5" w:rsidRPr="00D02317" w:rsidRDefault="007B64F5" w:rsidP="007B64F5">
            <w:pPr>
              <w:pStyle w:val="Heading3"/>
              <w:numPr>
                <w:ilvl w:val="2"/>
                <w:numId w:val="67"/>
              </w:numPr>
              <w:rPr>
                <w:sz w:val="22"/>
                <w:szCs w:val="22"/>
              </w:rPr>
            </w:pPr>
            <w:proofErr w:type="gramStart"/>
            <w:r w:rsidRPr="00D02317">
              <w:rPr>
                <w:sz w:val="22"/>
                <w:szCs w:val="22"/>
              </w:rPr>
              <w:t>drawings</w:t>
            </w:r>
            <w:proofErr w:type="gramEnd"/>
            <w:r w:rsidRPr="00D02317">
              <w:rPr>
                <w:sz w:val="22"/>
                <w:szCs w:val="22"/>
              </w:rPr>
              <w:t>, designs, or specifications, where Goods to be furnished under the Contract are to be specifically manufactured for the Procuring Entity;</w:t>
            </w:r>
          </w:p>
          <w:p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method of shipment or packing;</w:t>
            </w:r>
          </w:p>
          <w:p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place of delivery; and </w:t>
            </w:r>
          </w:p>
          <w:p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Related Services to be provided by the Supplier.</w:t>
            </w:r>
          </w:p>
          <w:p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rsidTr="000934DC">
        <w:trPr>
          <w:gridBefore w:val="1"/>
          <w:gridAfter w:val="1"/>
          <w:wBefore w:w="18" w:type="dxa"/>
          <w:wAfter w:w="18" w:type="dxa"/>
        </w:trPr>
        <w:tc>
          <w:tcPr>
            <w:tcW w:w="9180" w:type="dxa"/>
          </w:tcPr>
          <w:p w:rsidR="007B64F5" w:rsidRPr="00D02317" w:rsidRDefault="007B64F5" w:rsidP="00E81F1B">
            <w:pPr>
              <w:pStyle w:val="sec7-clauses"/>
              <w:numPr>
                <w:ilvl w:val="0"/>
                <w:numId w:val="100"/>
              </w:numPr>
              <w:spacing w:before="0" w:after="200"/>
              <w:rPr>
                <w:sz w:val="22"/>
                <w:szCs w:val="22"/>
              </w:rPr>
            </w:pPr>
            <w:bookmarkStart w:id="455" w:name="_Toc458817218"/>
            <w:r w:rsidRPr="00D02317">
              <w:rPr>
                <w:sz w:val="22"/>
                <w:szCs w:val="22"/>
              </w:rPr>
              <w:lastRenderedPageBreak/>
              <w:t>Extensions of Time</w:t>
            </w:r>
            <w:bookmarkEnd w:id="455"/>
          </w:p>
          <w:p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rsidTr="000934DC">
        <w:trPr>
          <w:gridBefore w:val="1"/>
          <w:gridAfter w:val="1"/>
          <w:wBefore w:w="18" w:type="dxa"/>
          <w:wAfter w:w="18" w:type="dxa"/>
        </w:trPr>
        <w:tc>
          <w:tcPr>
            <w:tcW w:w="9180" w:type="dxa"/>
          </w:tcPr>
          <w:p w:rsidR="007B64F5" w:rsidRPr="00D02317" w:rsidRDefault="007B64F5" w:rsidP="00E81F1B">
            <w:pPr>
              <w:pStyle w:val="sec7-clauses"/>
              <w:numPr>
                <w:ilvl w:val="0"/>
                <w:numId w:val="100"/>
              </w:numPr>
              <w:spacing w:before="0" w:after="200"/>
              <w:rPr>
                <w:sz w:val="22"/>
                <w:szCs w:val="22"/>
              </w:rPr>
            </w:pPr>
            <w:bookmarkStart w:id="456" w:name="_Toc458817219"/>
            <w:r w:rsidRPr="00D02317">
              <w:rPr>
                <w:sz w:val="22"/>
                <w:szCs w:val="22"/>
              </w:rPr>
              <w:t>Termination</w:t>
            </w:r>
            <w:bookmarkEnd w:id="456"/>
          </w:p>
          <w:p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lastRenderedPageBreak/>
              <w:t>if</w:t>
            </w:r>
            <w:proofErr w:type="gramEnd"/>
            <w:r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t>if</w:t>
            </w:r>
            <w:proofErr w:type="gramEnd"/>
            <w:r w:rsidRPr="00D02317">
              <w:rPr>
                <w:spacing w:val="0"/>
                <w:sz w:val="22"/>
                <w:szCs w:val="22"/>
              </w:rPr>
              <w:t xml:space="preserve"> the Supplier fails to perform any other obligation under the Contract; or</w:t>
            </w:r>
          </w:p>
          <w:p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proofErr w:type="gramStart"/>
            <w:r w:rsidRPr="00D02317">
              <w:rPr>
                <w:sz w:val="22"/>
                <w:szCs w:val="22"/>
              </w:rPr>
              <w:t>if</w:t>
            </w:r>
            <w:proofErr w:type="gramEnd"/>
            <w:r w:rsidRPr="00D02317">
              <w:rPr>
                <w:sz w:val="22"/>
                <w:szCs w:val="22"/>
              </w:rPr>
              <w:t xml:space="preserve"> the Supplier, in the judgment of the Procuring Entity has engaged in fraud and corruption, as defined in GCC Clause 3, in competing for or in executing the Contract.</w:t>
            </w:r>
          </w:p>
          <w:p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have any portion completed and delivered at the Contract terms and prices; and/or</w:t>
            </w:r>
          </w:p>
          <w:p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rsidTr="000934DC">
        <w:trPr>
          <w:gridBefore w:val="1"/>
          <w:gridAfter w:val="1"/>
          <w:wBefore w:w="18" w:type="dxa"/>
          <w:wAfter w:w="18" w:type="dxa"/>
        </w:trPr>
        <w:tc>
          <w:tcPr>
            <w:tcW w:w="9180" w:type="dxa"/>
          </w:tcPr>
          <w:p w:rsidR="007B64F5" w:rsidRPr="00001183" w:rsidRDefault="007B64F5" w:rsidP="00E81F1B">
            <w:pPr>
              <w:pStyle w:val="sec7-clauses"/>
              <w:numPr>
                <w:ilvl w:val="0"/>
                <w:numId w:val="100"/>
              </w:numPr>
              <w:spacing w:before="0" w:after="200"/>
              <w:rPr>
                <w:sz w:val="22"/>
                <w:szCs w:val="22"/>
              </w:rPr>
            </w:pPr>
            <w:bookmarkStart w:id="457" w:name="_Toc458817220"/>
            <w:r w:rsidRPr="00001183">
              <w:rPr>
                <w:sz w:val="22"/>
                <w:szCs w:val="22"/>
              </w:rPr>
              <w:lastRenderedPageBreak/>
              <w:t>Assignment</w:t>
            </w:r>
            <w:bookmarkEnd w:id="457"/>
          </w:p>
          <w:p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rsidTr="000934DC">
        <w:trPr>
          <w:gridBefore w:val="1"/>
          <w:gridAfter w:val="1"/>
          <w:wBefore w:w="18" w:type="dxa"/>
          <w:wAfter w:w="18" w:type="dxa"/>
        </w:trPr>
        <w:tc>
          <w:tcPr>
            <w:tcW w:w="9180" w:type="dxa"/>
          </w:tcPr>
          <w:p w:rsidR="007B64F5" w:rsidRPr="00001183" w:rsidRDefault="007B64F5" w:rsidP="00E81F1B">
            <w:pPr>
              <w:pStyle w:val="sec7-clauses"/>
              <w:numPr>
                <w:ilvl w:val="0"/>
                <w:numId w:val="100"/>
              </w:numPr>
              <w:spacing w:before="0" w:after="200"/>
              <w:rPr>
                <w:sz w:val="22"/>
                <w:szCs w:val="22"/>
              </w:rPr>
            </w:pPr>
            <w:bookmarkStart w:id="458" w:name="_Toc458817221"/>
            <w:r w:rsidRPr="00001183">
              <w:rPr>
                <w:bCs/>
                <w:sz w:val="22"/>
                <w:szCs w:val="22"/>
              </w:rPr>
              <w:t>Export Restriction</w:t>
            </w:r>
            <w:bookmarkEnd w:id="458"/>
          </w:p>
          <w:p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rsidR="007B64F5" w:rsidRPr="008B66E1" w:rsidRDefault="007B64F5">
      <w:pPr>
        <w:pStyle w:val="Subtitle"/>
        <w:jc w:val="left"/>
        <w:rPr>
          <w:b w:val="0"/>
          <w:sz w:val="24"/>
        </w:rPr>
        <w:sectPr w:rsidR="007B64F5" w:rsidRPr="008B66E1" w:rsidSect="007B64F5">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rsidTr="00071A87">
        <w:trPr>
          <w:cantSplit/>
          <w:trHeight w:val="800"/>
        </w:trPr>
        <w:tc>
          <w:tcPr>
            <w:tcW w:w="9108" w:type="dxa"/>
            <w:vAlign w:val="center"/>
          </w:tcPr>
          <w:p w:rsidR="00455149" w:rsidRPr="00B95277" w:rsidRDefault="00455149" w:rsidP="00071A87">
            <w:pPr>
              <w:pStyle w:val="Subtitle"/>
              <w:spacing w:before="0" w:after="0"/>
            </w:pPr>
            <w:bookmarkStart w:id="459" w:name="_Toc438954452"/>
            <w:bookmarkStart w:id="460" w:name="_Toc488411761"/>
            <w:bookmarkStart w:id="461" w:name="_Toc458816215"/>
            <w:bookmarkStart w:id="462" w:name="_Toc459036708"/>
            <w:bookmarkEnd w:id="404"/>
            <w:bookmarkEnd w:id="405"/>
            <w:bookmarkEnd w:id="406"/>
            <w:r w:rsidRPr="00B95277">
              <w:lastRenderedPageBreak/>
              <w:t>Section I</w:t>
            </w:r>
            <w:r w:rsidR="00193CA6" w:rsidRPr="00B95277">
              <w:t>X</w:t>
            </w:r>
            <w:r w:rsidRPr="00B95277">
              <w:t>.  Special Conditions of Contract</w:t>
            </w:r>
            <w:bookmarkEnd w:id="459"/>
            <w:bookmarkEnd w:id="460"/>
            <w:bookmarkEnd w:id="461"/>
            <w:bookmarkEnd w:id="462"/>
          </w:p>
        </w:tc>
      </w:tr>
    </w:tbl>
    <w:p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rsidTr="00071A87">
        <w:trPr>
          <w:gridBefore w:val="1"/>
          <w:gridAfter w:val="1"/>
          <w:wBefore w:w="105" w:type="dxa"/>
          <w:wAfter w:w="72" w:type="dxa"/>
          <w:cantSplit/>
        </w:trPr>
        <w:tc>
          <w:tcPr>
            <w:tcW w:w="9108" w:type="dxa"/>
            <w:gridSpan w:val="3"/>
            <w:tcBorders>
              <w:top w:val="nil"/>
              <w:left w:val="nil"/>
              <w:bottom w:val="nil"/>
              <w:right w:val="nil"/>
            </w:tcBorders>
          </w:tcPr>
          <w:p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rsidR="00071A87" w:rsidRPr="00927B9F" w:rsidRDefault="00071A87" w:rsidP="00D01056">
            <w:pPr>
              <w:spacing w:before="120" w:after="120"/>
              <w:rPr>
                <w:i/>
                <w:iCs/>
                <w:sz w:val="22"/>
                <w:szCs w:val="22"/>
              </w:rPr>
            </w:pPr>
          </w:p>
        </w:tc>
      </w:tr>
      <w:tr w:rsidR="00071A87" w:rsidRPr="00927B9F"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rsidTr="00071A87">
        <w:tc>
          <w:tcPr>
            <w:tcW w:w="1064" w:type="dxa"/>
            <w:gridSpan w:val="2"/>
            <w:tcBorders>
              <w:top w:val="double" w:sz="4" w:space="0" w:color="auto"/>
              <w:left w:val="double" w:sz="4" w:space="0" w:color="auto"/>
              <w:bottom w:val="single" w:sz="6" w:space="0" w:color="auto"/>
              <w:right w:val="single" w:sz="6" w:space="0" w:color="auto"/>
            </w:tcBorders>
          </w:tcPr>
          <w:p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rsidR="00071A87" w:rsidRPr="008B7B50" w:rsidRDefault="00B40670" w:rsidP="00B40670">
            <w:pPr>
              <w:tabs>
                <w:tab w:val="right" w:pos="7164"/>
              </w:tabs>
              <w:spacing w:after="200"/>
              <w:rPr>
                <w:sz w:val="22"/>
                <w:szCs w:val="22"/>
                <w:highlight w:val="yellow"/>
              </w:rPr>
            </w:pPr>
            <w:r>
              <w:rPr>
                <w:sz w:val="22"/>
                <w:szCs w:val="22"/>
              </w:rPr>
              <w:t>National Tender</w:t>
            </w:r>
            <w:r w:rsidR="00032A90" w:rsidRPr="00EB2847">
              <w:rPr>
                <w:sz w:val="22"/>
                <w:szCs w:val="22"/>
              </w:rPr>
              <w:t>, Ministry of Finance and Treasury</w:t>
            </w:r>
          </w:p>
        </w:tc>
      </w:tr>
      <w:tr w:rsidR="00071A87" w:rsidRPr="00927B9F" w:rsidTr="00071A87">
        <w:tc>
          <w:tcPr>
            <w:tcW w:w="1064" w:type="dxa"/>
            <w:gridSpan w:val="2"/>
            <w:tcBorders>
              <w:top w:val="single" w:sz="6" w:space="0" w:color="auto"/>
              <w:left w:val="double" w:sz="4" w:space="0" w:color="auto"/>
              <w:bottom w:val="single" w:sz="6" w:space="0" w:color="auto"/>
            </w:tcBorders>
          </w:tcPr>
          <w:p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rsidR="002060FC" w:rsidRDefault="002060FC" w:rsidP="002060FC">
            <w:pPr>
              <w:tabs>
                <w:tab w:val="right" w:pos="7164"/>
              </w:tabs>
              <w:spacing w:after="200"/>
              <w:rPr>
                <w:sz w:val="22"/>
                <w:szCs w:val="22"/>
              </w:rPr>
            </w:pPr>
          </w:p>
          <w:p w:rsidR="00B40670" w:rsidRDefault="00B40670" w:rsidP="002060FC">
            <w:pPr>
              <w:tabs>
                <w:tab w:val="right" w:pos="7164"/>
              </w:tabs>
              <w:spacing w:after="200"/>
              <w:rPr>
                <w:sz w:val="22"/>
                <w:szCs w:val="22"/>
              </w:rPr>
            </w:pPr>
          </w:p>
          <w:p w:rsidR="00B40670" w:rsidRDefault="00B40670" w:rsidP="002060FC">
            <w:pPr>
              <w:tabs>
                <w:tab w:val="right" w:pos="7164"/>
              </w:tabs>
              <w:spacing w:after="200"/>
              <w:rPr>
                <w:sz w:val="22"/>
                <w:szCs w:val="22"/>
              </w:rPr>
            </w:pPr>
          </w:p>
          <w:p w:rsidR="00B40670" w:rsidRDefault="00B40670" w:rsidP="002060FC">
            <w:pPr>
              <w:tabs>
                <w:tab w:val="right" w:pos="7164"/>
              </w:tabs>
              <w:spacing w:after="200"/>
              <w:rPr>
                <w:sz w:val="22"/>
                <w:szCs w:val="22"/>
              </w:rPr>
            </w:pPr>
          </w:p>
          <w:p w:rsidR="00B40670" w:rsidRPr="00927B9F" w:rsidRDefault="00B40670" w:rsidP="002060FC">
            <w:pPr>
              <w:tabs>
                <w:tab w:val="right" w:pos="7164"/>
              </w:tabs>
              <w:spacing w:after="200"/>
              <w:rPr>
                <w:sz w:val="22"/>
                <w:szCs w:val="22"/>
              </w:rPr>
            </w:pPr>
          </w:p>
        </w:tc>
      </w:tr>
      <w:tr w:rsidR="00071A87" w:rsidRPr="00927B9F" w:rsidTr="00071A87">
        <w:tc>
          <w:tcPr>
            <w:tcW w:w="1064" w:type="dxa"/>
            <w:gridSpan w:val="2"/>
            <w:tcBorders>
              <w:top w:val="single" w:sz="6" w:space="0" w:color="auto"/>
              <w:left w:val="double" w:sz="4" w:space="0" w:color="auto"/>
              <w:bottom w:val="single" w:sz="6" w:space="0" w:color="auto"/>
            </w:tcBorders>
          </w:tcPr>
          <w:p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rsidR="00071A87" w:rsidRPr="00927B9F" w:rsidRDefault="00071A87" w:rsidP="00D01056">
            <w:pPr>
              <w:pStyle w:val="Sub-ClauseText"/>
              <w:spacing w:before="0" w:after="220"/>
              <w:rPr>
                <w:spacing w:val="0"/>
              </w:rPr>
            </w:pPr>
            <w:r w:rsidRPr="00927B9F">
              <w:rPr>
                <w:spacing w:val="0"/>
              </w:rPr>
              <w:t>Incoterms</w:t>
            </w:r>
          </w:p>
          <w:p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rsidTr="00071A87">
        <w:tc>
          <w:tcPr>
            <w:tcW w:w="1064" w:type="dxa"/>
            <w:gridSpan w:val="2"/>
            <w:tcBorders>
              <w:top w:val="nil"/>
              <w:left w:val="double" w:sz="4" w:space="0" w:color="auto"/>
            </w:tcBorders>
          </w:tcPr>
          <w:p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rsidTr="00071A87">
        <w:tc>
          <w:tcPr>
            <w:tcW w:w="1064" w:type="dxa"/>
            <w:gridSpan w:val="2"/>
            <w:tcBorders>
              <w:left w:val="double" w:sz="4" w:space="0" w:color="auto"/>
            </w:tcBorders>
          </w:tcPr>
          <w:p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rsidTr="00071A87">
        <w:tc>
          <w:tcPr>
            <w:tcW w:w="1064" w:type="dxa"/>
            <w:gridSpan w:val="2"/>
            <w:tcBorders>
              <w:left w:val="double" w:sz="4" w:space="0" w:color="auto"/>
              <w:bottom w:val="nil"/>
            </w:tcBorders>
          </w:tcPr>
          <w:p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rsidR="00071A87" w:rsidRPr="001B711D" w:rsidRDefault="00071A87" w:rsidP="00B43ED8">
            <w:pPr>
              <w:tabs>
                <w:tab w:val="right" w:pos="7164"/>
              </w:tabs>
              <w:spacing w:line="276" w:lineRule="auto"/>
              <w:rPr>
                <w:sz w:val="22"/>
                <w:szCs w:val="22"/>
                <w:highlight w:val="yellow"/>
              </w:rPr>
            </w:pPr>
            <w:r w:rsidRPr="00032A90">
              <w:rPr>
                <w:i/>
                <w:iCs/>
                <w:sz w:val="22"/>
                <w:szCs w:val="22"/>
              </w:rPr>
              <w:t>Ministry of Finance and Treasury</w:t>
            </w: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rsidR="00071A87" w:rsidRPr="00927B9F" w:rsidRDefault="00071A87" w:rsidP="00B43ED8">
            <w:pPr>
              <w:tabs>
                <w:tab w:val="right" w:pos="7164"/>
              </w:tabs>
              <w:spacing w:line="276" w:lineRule="auto"/>
              <w:rPr>
                <w:sz w:val="22"/>
                <w:szCs w:val="22"/>
              </w:rPr>
            </w:pP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rsidR="00071A87" w:rsidRPr="00927B9F" w:rsidRDefault="00071A87" w:rsidP="00B43ED8">
            <w:pPr>
              <w:tabs>
                <w:tab w:val="right" w:pos="7164"/>
              </w:tabs>
              <w:spacing w:line="276" w:lineRule="auto"/>
              <w:rPr>
                <w:sz w:val="22"/>
                <w:szCs w:val="22"/>
              </w:rPr>
            </w:pP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rsidR="00071A87" w:rsidRPr="00927B9F" w:rsidRDefault="00071A87" w:rsidP="00B43ED8">
            <w:pPr>
              <w:tabs>
                <w:tab w:val="right" w:pos="7164"/>
              </w:tabs>
              <w:spacing w:line="276" w:lineRule="auto"/>
              <w:rPr>
                <w:i/>
                <w:iCs/>
                <w:sz w:val="22"/>
                <w:szCs w:val="22"/>
              </w:rPr>
            </w:pP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rsidTr="00071A87">
        <w:tc>
          <w:tcPr>
            <w:tcW w:w="1064" w:type="dxa"/>
            <w:gridSpan w:val="2"/>
            <w:tcBorders>
              <w:top w:val="nil"/>
              <w:left w:val="double" w:sz="4" w:space="0" w:color="auto"/>
              <w:bottom w:val="nil"/>
            </w:tcBorders>
          </w:tcPr>
          <w:p w:rsidR="00071A87" w:rsidRPr="00755860" w:rsidRDefault="00071A87" w:rsidP="00071A87">
            <w:pPr>
              <w:rPr>
                <w:b/>
                <w:sz w:val="22"/>
                <w:szCs w:val="22"/>
              </w:rPr>
            </w:pPr>
          </w:p>
        </w:tc>
        <w:tc>
          <w:tcPr>
            <w:tcW w:w="2977" w:type="dxa"/>
            <w:tcBorders>
              <w:top w:val="nil"/>
              <w:bottom w:val="nil"/>
              <w:right w:val="single" w:sz="6" w:space="0" w:color="auto"/>
            </w:tcBorders>
          </w:tcPr>
          <w:p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rsidR="00071A87" w:rsidRPr="00755860" w:rsidRDefault="00071A87" w:rsidP="00B43ED8">
            <w:pPr>
              <w:tabs>
                <w:tab w:val="right" w:pos="7164"/>
              </w:tabs>
              <w:spacing w:line="276" w:lineRule="auto"/>
              <w:rPr>
                <w:i/>
                <w:iCs/>
                <w:sz w:val="22"/>
                <w:szCs w:val="22"/>
              </w:rPr>
            </w:pPr>
            <w:r>
              <w:rPr>
                <w:i/>
                <w:iCs/>
                <w:sz w:val="22"/>
                <w:szCs w:val="22"/>
              </w:rPr>
              <w:t>3349106</w:t>
            </w:r>
          </w:p>
        </w:tc>
      </w:tr>
      <w:tr w:rsidR="00071A87" w:rsidTr="00071A87">
        <w:tc>
          <w:tcPr>
            <w:tcW w:w="1064" w:type="dxa"/>
            <w:gridSpan w:val="2"/>
            <w:tcBorders>
              <w:top w:val="nil"/>
              <w:left w:val="double" w:sz="4" w:space="0" w:color="auto"/>
              <w:bottom w:val="nil"/>
            </w:tcBorders>
          </w:tcPr>
          <w:p w:rsidR="00071A87" w:rsidRPr="00755860" w:rsidRDefault="00071A87" w:rsidP="00071A87">
            <w:pPr>
              <w:rPr>
                <w:b/>
                <w:sz w:val="22"/>
                <w:szCs w:val="22"/>
              </w:rPr>
            </w:pPr>
          </w:p>
        </w:tc>
        <w:tc>
          <w:tcPr>
            <w:tcW w:w="2977" w:type="dxa"/>
            <w:tcBorders>
              <w:top w:val="nil"/>
              <w:bottom w:val="nil"/>
              <w:right w:val="single" w:sz="6" w:space="0" w:color="auto"/>
            </w:tcBorders>
          </w:tcPr>
          <w:p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rsidR="00071A87" w:rsidRPr="00755860" w:rsidRDefault="00071A87" w:rsidP="00B43ED8">
            <w:pPr>
              <w:tabs>
                <w:tab w:val="right" w:pos="7164"/>
              </w:tabs>
              <w:spacing w:line="276" w:lineRule="auto"/>
              <w:rPr>
                <w:sz w:val="22"/>
                <w:szCs w:val="22"/>
              </w:rPr>
            </w:pPr>
          </w:p>
        </w:tc>
      </w:tr>
      <w:tr w:rsidR="00071A87" w:rsidTr="00071A87">
        <w:tc>
          <w:tcPr>
            <w:tcW w:w="1064" w:type="dxa"/>
            <w:gridSpan w:val="2"/>
            <w:tcBorders>
              <w:top w:val="nil"/>
              <w:left w:val="double" w:sz="4" w:space="0" w:color="auto"/>
            </w:tcBorders>
          </w:tcPr>
          <w:p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rsidR="00071A87" w:rsidRPr="00755860" w:rsidRDefault="00071A87" w:rsidP="00B43ED8">
            <w:pPr>
              <w:tabs>
                <w:tab w:val="right" w:pos="7164"/>
              </w:tabs>
              <w:spacing w:line="276" w:lineRule="auto"/>
              <w:rPr>
                <w:sz w:val="22"/>
                <w:szCs w:val="22"/>
              </w:rPr>
            </w:pPr>
            <w:r>
              <w:rPr>
                <w:sz w:val="22"/>
                <w:szCs w:val="22"/>
              </w:rPr>
              <w:t>tender@finance.gov.mv</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rsidTr="00B43ED8">
        <w:trPr>
          <w:trHeight w:val="1227"/>
        </w:trPr>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lastRenderedPageBreak/>
              <w:t>10.2</w:t>
            </w:r>
          </w:p>
        </w:tc>
        <w:tc>
          <w:tcPr>
            <w:tcW w:w="2977" w:type="dxa"/>
            <w:tcBorders>
              <w:top w:val="single" w:sz="6" w:space="0" w:color="auto"/>
              <w:bottom w:val="single" w:sz="6" w:space="0" w:color="auto"/>
              <w:right w:val="single" w:sz="6" w:space="0" w:color="auto"/>
            </w:tcBorders>
          </w:tcPr>
          <w:p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13.1</w:t>
            </w:r>
          </w:p>
        </w:tc>
        <w:tc>
          <w:tcPr>
            <w:tcW w:w="2977" w:type="dxa"/>
            <w:tcBorders>
              <w:top w:val="single" w:sz="6" w:space="0" w:color="auto"/>
              <w:bottom w:val="single" w:sz="6" w:space="0" w:color="auto"/>
              <w:right w:val="single" w:sz="6" w:space="0" w:color="auto"/>
            </w:tcBorders>
          </w:tcPr>
          <w:p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rsidR="00071A87" w:rsidRPr="002060FC" w:rsidRDefault="00071A87" w:rsidP="00D01056">
            <w:pPr>
              <w:suppressAutoHyphens/>
              <w:spacing w:before="60" w:after="60"/>
              <w:rPr>
                <w:b/>
                <w:sz w:val="22"/>
                <w:szCs w:val="22"/>
              </w:rPr>
            </w:pPr>
            <w:r w:rsidRPr="002060FC">
              <w:rPr>
                <w:b/>
                <w:sz w:val="22"/>
                <w:szCs w:val="22"/>
              </w:rPr>
              <w:t>For Goods supplied from abroad:</w:t>
            </w:r>
          </w:p>
          <w:p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rsidR="00071A87" w:rsidRPr="00927B9F" w:rsidRDefault="00071A87" w:rsidP="00D01056">
            <w:pPr>
              <w:suppressAutoHyphens/>
              <w:spacing w:before="60" w:after="60"/>
              <w:rPr>
                <w:b/>
                <w:sz w:val="22"/>
                <w:szCs w:val="22"/>
              </w:rPr>
            </w:pPr>
            <w:r w:rsidRPr="00927B9F">
              <w:rPr>
                <w:b/>
                <w:sz w:val="22"/>
                <w:szCs w:val="22"/>
              </w:rPr>
              <w:lastRenderedPageBreak/>
              <w:t>For Goods from within the Maldives:</w:t>
            </w:r>
          </w:p>
          <w:p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proofErr w:type="gramStart"/>
            <w:r w:rsidRPr="005E5078">
              <w:rPr>
                <w:sz w:val="22"/>
                <w:szCs w:val="22"/>
              </w:rPr>
              <w:t>two</w:t>
            </w:r>
            <w:proofErr w:type="gramEnd"/>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rsidR="00071A87" w:rsidRPr="00856B86" w:rsidRDefault="00071A87" w:rsidP="00D01056">
            <w:pPr>
              <w:tabs>
                <w:tab w:val="left" w:pos="1080"/>
              </w:tabs>
              <w:suppressAutoHyphens/>
              <w:spacing w:after="220"/>
              <w:ind w:hanging="540"/>
              <w:jc w:val="both"/>
              <w:rPr>
                <w:sz w:val="22"/>
                <w:szCs w:val="22"/>
              </w:rPr>
            </w:pP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rsidR="00071A87" w:rsidRPr="00755860" w:rsidRDefault="00071A87" w:rsidP="00D01056">
            <w:pPr>
              <w:tabs>
                <w:tab w:val="right" w:pos="7164"/>
              </w:tabs>
              <w:spacing w:after="200"/>
              <w:rPr>
                <w:sz w:val="22"/>
                <w:szCs w:val="22"/>
              </w:rPr>
            </w:pP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rsidR="00032A90" w:rsidRDefault="00032A90" w:rsidP="00032A90">
            <w:pPr>
              <w:tabs>
                <w:tab w:val="right" w:pos="7164"/>
              </w:tabs>
              <w:rPr>
                <w:b/>
                <w:bCs/>
                <w:i/>
                <w:iCs/>
                <w:sz w:val="22"/>
                <w:szCs w:val="22"/>
              </w:rPr>
            </w:pPr>
          </w:p>
          <w:p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rsidR="00032A90" w:rsidRDefault="00032A90" w:rsidP="00032A90">
            <w:pPr>
              <w:tabs>
                <w:tab w:val="right" w:pos="7164"/>
              </w:tabs>
              <w:rPr>
                <w:b/>
                <w:bCs/>
                <w:i/>
                <w:iCs/>
                <w:sz w:val="22"/>
                <w:szCs w:val="22"/>
              </w:rPr>
            </w:pPr>
          </w:p>
          <w:p w:rsidR="00071A87" w:rsidRPr="00927B9F" w:rsidRDefault="00071A87" w:rsidP="00032A90">
            <w:pPr>
              <w:tabs>
                <w:tab w:val="right" w:pos="7164"/>
              </w:tabs>
              <w:spacing w:after="200"/>
              <w:rPr>
                <w:sz w:val="22"/>
                <w:szCs w:val="22"/>
              </w:rPr>
            </w:pPr>
          </w:p>
        </w:tc>
      </w:tr>
      <w:tr w:rsidR="00071A87" w:rsidTr="00071A87">
        <w:trPr>
          <w:trHeight w:val="876"/>
        </w:trPr>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lastRenderedPageBreak/>
              <w:t>18.3</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rsidR="00032A90" w:rsidRPr="00927B9F" w:rsidRDefault="00032A90" w:rsidP="00032A90">
            <w:pPr>
              <w:tabs>
                <w:tab w:val="right" w:pos="7164"/>
              </w:tabs>
              <w:rPr>
                <w:i/>
                <w:iCs/>
                <w:sz w:val="22"/>
                <w:szCs w:val="22"/>
              </w:rPr>
            </w:pPr>
          </w:p>
          <w:p w:rsidR="00071A87" w:rsidRPr="00927B9F" w:rsidRDefault="00032A90" w:rsidP="00032A90">
            <w:pPr>
              <w:tabs>
                <w:tab w:val="right" w:pos="7164"/>
              </w:tabs>
              <w:spacing w:after="200"/>
              <w:rPr>
                <w:i/>
                <w:iCs/>
                <w:sz w:val="22"/>
                <w:szCs w:val="22"/>
              </w:rPr>
            </w:pPr>
            <w:r w:rsidRPr="00927B9F">
              <w:rPr>
                <w:i/>
                <w:iCs/>
                <w:sz w:val="22"/>
                <w:szCs w:val="22"/>
              </w:rPr>
              <w:t>The Performance security shall be denominated in a in a freely convertible currency acceptable to the Purchaser; and shall be in the format stipulated in Section IX.</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8F4861C" wp14:editId="67C9B237">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rsidR="007A5C94" w:rsidRPr="007A5C94" w:rsidRDefault="007A5C94" w:rsidP="007A5C94">
            <w:pPr>
              <w:tabs>
                <w:tab w:val="right" w:pos="7164"/>
              </w:tabs>
              <w:spacing w:after="200"/>
              <w:rPr>
                <w:sz w:val="22"/>
                <w:szCs w:val="22"/>
              </w:rPr>
            </w:pPr>
            <w:r>
              <w:rPr>
                <w:sz w:val="22"/>
                <w:szCs w:val="22"/>
              </w:rPr>
              <w:t>LD (Late Duration)</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rsidR="0012075C" w:rsidRPr="007A5C94" w:rsidRDefault="00A03D70" w:rsidP="007A5C94">
            <w:pPr>
              <w:tabs>
                <w:tab w:val="right" w:pos="7164"/>
              </w:tabs>
              <w:spacing w:after="200"/>
              <w:rPr>
                <w:i/>
                <w:iCs/>
                <w:sz w:val="22"/>
                <w:szCs w:val="22"/>
              </w:rPr>
            </w:pPr>
            <w:r w:rsidRPr="007A5C94">
              <w:rPr>
                <w:i/>
                <w:iCs/>
                <w:color w:val="FF0000"/>
                <w:sz w:val="22"/>
                <w:szCs w:val="22"/>
              </w:rPr>
              <w:t xml:space="preserve">Twelve </w:t>
            </w:r>
            <w:r w:rsidR="00071A87" w:rsidRPr="007A5C94">
              <w:rPr>
                <w:i/>
                <w:iCs/>
                <w:color w:val="FF0000"/>
                <w:sz w:val="22"/>
                <w:szCs w:val="22"/>
              </w:rPr>
              <w:t xml:space="preserve"> (</w:t>
            </w:r>
            <w:r w:rsidRPr="007A5C94">
              <w:rPr>
                <w:i/>
                <w:iCs/>
                <w:color w:val="FF0000"/>
                <w:sz w:val="22"/>
                <w:szCs w:val="22"/>
              </w:rPr>
              <w:t>12</w:t>
            </w:r>
            <w:r w:rsidR="00071A87" w:rsidRPr="007A5C94">
              <w:rPr>
                <w:i/>
                <w:iCs/>
                <w:color w:val="FF0000"/>
                <w:sz w:val="22"/>
                <w:szCs w:val="22"/>
              </w:rPr>
              <w:t>)</w:t>
            </w:r>
            <w:r w:rsidR="00071A87" w:rsidRPr="007A5C94">
              <w:rPr>
                <w:color w:val="FF0000"/>
                <w:sz w:val="22"/>
                <w:szCs w:val="22"/>
              </w:rPr>
              <w:t xml:space="preserve"> months</w:t>
            </w:r>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as mentioned in the delivery schedules</w:t>
            </w:r>
          </w:p>
          <w:p w:rsidR="00071A87" w:rsidRPr="007A5C94" w:rsidRDefault="00071A87" w:rsidP="00A03D70">
            <w:pPr>
              <w:tabs>
                <w:tab w:val="right" w:pos="7164"/>
              </w:tabs>
              <w:spacing w:after="200"/>
              <w:rPr>
                <w:sz w:val="22"/>
                <w:szCs w:val="22"/>
              </w:rPr>
            </w:pPr>
          </w:p>
        </w:tc>
      </w:tr>
      <w:tr w:rsidR="00071A87" w:rsidTr="00071A87">
        <w:tc>
          <w:tcPr>
            <w:tcW w:w="1064" w:type="dxa"/>
            <w:gridSpan w:val="2"/>
            <w:tcBorders>
              <w:left w:val="double" w:sz="4" w:space="0" w:color="auto"/>
              <w:bottom w:val="double" w:sz="4" w:space="0" w:color="auto"/>
            </w:tcBorders>
          </w:tcPr>
          <w:p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rsidR="00071A87" w:rsidRPr="007A5C94" w:rsidRDefault="00071A87" w:rsidP="00D01056">
            <w:pPr>
              <w:tabs>
                <w:tab w:val="right" w:pos="7164"/>
              </w:tabs>
              <w:spacing w:after="200"/>
              <w:rPr>
                <w:sz w:val="22"/>
                <w:szCs w:val="22"/>
              </w:rPr>
            </w:pPr>
            <w:r w:rsidRPr="007A5C94">
              <w:rPr>
                <w:i/>
                <w:iCs/>
                <w:color w:val="FF0000"/>
                <w:sz w:val="22"/>
                <w:szCs w:val="22"/>
              </w:rPr>
              <w:t>Maximum 14</w:t>
            </w:r>
            <w:r w:rsidRPr="007A5C94">
              <w:rPr>
                <w:color w:val="FF0000"/>
                <w:sz w:val="22"/>
                <w:szCs w:val="22"/>
              </w:rPr>
              <w:t xml:space="preserve"> days.</w:t>
            </w:r>
          </w:p>
        </w:tc>
      </w:tr>
    </w:tbl>
    <w:p w:rsidR="00071A87" w:rsidRDefault="00071A87" w:rsidP="00071A87"/>
    <w:p w:rsidR="00455149" w:rsidRPr="008B66E1" w:rsidRDefault="00455149" w:rsidP="00E81E67">
      <w:pPr>
        <w:suppressAutoHyphens/>
      </w:pPr>
      <w:r w:rsidRPr="008B66E1">
        <w:rPr>
          <w:b/>
          <w:sz w:val="28"/>
        </w:rPr>
        <w:br w:type="page"/>
      </w:r>
    </w:p>
    <w:p w:rsidR="00455149" w:rsidRPr="008B66E1" w:rsidRDefault="00455149">
      <w:pPr>
        <w:sectPr w:rsidR="00455149" w:rsidRPr="008B66E1">
          <w:headerReference w:type="even" r:id="rId40"/>
          <w:headerReference w:type="default" r:id="rId41"/>
          <w:headerReference w:type="first" r:id="rId42"/>
          <w:type w:val="oddPage"/>
          <w:pgSz w:w="12240" w:h="15840" w:code="1"/>
          <w:pgMar w:top="1440" w:right="1440" w:bottom="1440" w:left="1800" w:header="720" w:footer="720" w:gutter="0"/>
          <w:paperSrc w:first="15" w:other="15"/>
          <w:cols w:space="720"/>
          <w:titlePg/>
        </w:sectPr>
      </w:pPr>
    </w:p>
    <w:p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trPr>
          <w:trHeight w:val="800"/>
        </w:trPr>
        <w:tc>
          <w:tcPr>
            <w:tcW w:w="9198" w:type="dxa"/>
            <w:tcBorders>
              <w:top w:val="nil"/>
              <w:left w:val="nil"/>
              <w:bottom w:val="nil"/>
              <w:right w:val="nil"/>
            </w:tcBorders>
            <w:vAlign w:val="center"/>
          </w:tcPr>
          <w:p w:rsidR="00455149" w:rsidRPr="00B95277" w:rsidRDefault="00455149" w:rsidP="00B95277">
            <w:pPr>
              <w:pStyle w:val="Subtitle"/>
            </w:pPr>
            <w:bookmarkStart w:id="463" w:name="_Toc438954453"/>
            <w:bookmarkStart w:id="464" w:name="_Toc488411762"/>
            <w:bookmarkStart w:id="465" w:name="_Toc458816216"/>
            <w:bookmarkStart w:id="466" w:name="_Toc459036709"/>
            <w:r w:rsidRPr="00B95277">
              <w:t>Section X.  Contract Forms</w:t>
            </w:r>
            <w:bookmarkEnd w:id="463"/>
            <w:bookmarkEnd w:id="464"/>
            <w:bookmarkEnd w:id="465"/>
            <w:bookmarkEnd w:id="466"/>
          </w:p>
        </w:tc>
      </w:tr>
    </w:tbl>
    <w:p w:rsidR="00206DF9" w:rsidRPr="008B66E1" w:rsidRDefault="00206DF9" w:rsidP="00206DF9">
      <w:pPr>
        <w:jc w:val="both"/>
      </w:pPr>
    </w:p>
    <w:p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rsidR="00206DF9" w:rsidRPr="008B66E1" w:rsidRDefault="00206DF9" w:rsidP="00206DF9">
      <w:pPr>
        <w:pStyle w:val="TOC1"/>
        <w:ind w:left="180" w:right="288"/>
        <w:rPr>
          <w:b w:val="0"/>
          <w:szCs w:val="24"/>
        </w:rPr>
      </w:pPr>
    </w:p>
    <w:p w:rsidR="00206DF9" w:rsidRPr="008B66E1" w:rsidRDefault="00206DF9" w:rsidP="00206DF9">
      <w:pPr>
        <w:jc w:val="center"/>
        <w:rPr>
          <w:b/>
          <w:sz w:val="28"/>
          <w:szCs w:val="28"/>
        </w:rPr>
      </w:pPr>
      <w:bookmarkStart w:id="467" w:name="_Toc139863297"/>
      <w:r w:rsidRPr="008B66E1">
        <w:rPr>
          <w:b/>
          <w:sz w:val="28"/>
          <w:szCs w:val="28"/>
        </w:rPr>
        <w:t>Table of Forms</w:t>
      </w:r>
      <w:bookmarkEnd w:id="467"/>
    </w:p>
    <w:p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rsidR="00EB4FFE" w:rsidRDefault="004106EF">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rsidR="00EB4FFE" w:rsidRDefault="004106EF">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rsidR="00FD78DD" w:rsidRPr="008B66E1" w:rsidRDefault="00EC38AC">
      <w:pPr>
        <w:rPr>
          <w:bCs/>
        </w:rPr>
      </w:pPr>
      <w:r w:rsidRPr="008B66E1">
        <w:rPr>
          <w:bCs/>
        </w:rPr>
        <w:fldChar w:fldCharType="end"/>
      </w:r>
    </w:p>
    <w:p w:rsidR="00FD78DD" w:rsidRPr="008B66E1" w:rsidRDefault="00FD78DD">
      <w:pPr>
        <w:rPr>
          <w:bCs/>
        </w:rPr>
      </w:pPr>
      <w:r w:rsidRPr="008B66E1">
        <w:rPr>
          <w:bCs/>
        </w:rPr>
        <w:br w:type="page"/>
      </w:r>
    </w:p>
    <w:p w:rsidR="00833093" w:rsidRPr="008B66E1" w:rsidRDefault="00833093" w:rsidP="00744AC8">
      <w:pPr>
        <w:pStyle w:val="SectionIXHeader"/>
      </w:pPr>
      <w:bookmarkStart w:id="468" w:name="_Toc458817302"/>
      <w:r w:rsidRPr="008B66E1">
        <w:lastRenderedPageBreak/>
        <w:t>Letter of Acceptance</w:t>
      </w:r>
      <w:bookmarkEnd w:id="468"/>
    </w:p>
    <w:p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rsidR="00833093" w:rsidRPr="008B66E1" w:rsidRDefault="00833093" w:rsidP="00833093"/>
    <w:p w:rsidR="00833093" w:rsidRPr="008B66E1" w:rsidRDefault="00147D31" w:rsidP="00833093">
      <w:pPr>
        <w:jc w:val="right"/>
      </w:pPr>
      <w:r>
        <w:rPr>
          <w:i/>
        </w:rPr>
        <w:t>[D</w:t>
      </w:r>
      <w:r w:rsidR="00833093" w:rsidRPr="008B66E1">
        <w:rPr>
          <w:i/>
        </w:rPr>
        <w:t>ate]</w:t>
      </w:r>
    </w:p>
    <w:p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rsidR="00833093" w:rsidRPr="008B66E1" w:rsidRDefault="00833093" w:rsidP="00833093"/>
    <w:p w:rsidR="007B05DB" w:rsidRPr="008B66E1" w:rsidRDefault="007B05DB" w:rsidP="007B05DB">
      <w:pPr>
        <w:ind w:left="360" w:right="288"/>
        <w:rPr>
          <w:szCs w:val="24"/>
        </w:rPr>
      </w:pPr>
    </w:p>
    <w:p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rsidR="007B05DB" w:rsidRPr="008B66E1" w:rsidRDefault="007B05DB" w:rsidP="007B05DB">
      <w:pPr>
        <w:ind w:left="360" w:right="288"/>
        <w:rPr>
          <w:szCs w:val="24"/>
        </w:rPr>
      </w:pPr>
    </w:p>
    <w:p w:rsidR="007B05DB" w:rsidRPr="008B66E1" w:rsidRDefault="007B05DB" w:rsidP="007B05DB">
      <w:pPr>
        <w:ind w:left="360" w:right="288"/>
        <w:rPr>
          <w:szCs w:val="24"/>
        </w:rPr>
      </w:pPr>
    </w:p>
    <w:p w:rsidR="00833093" w:rsidRPr="008B66E1" w:rsidRDefault="00833093" w:rsidP="00833093"/>
    <w:p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rsidR="00BA1535" w:rsidRPr="008B66E1" w:rsidRDefault="00BA1535" w:rsidP="00BA1535">
      <w:pPr>
        <w:pStyle w:val="BodyTextIndent"/>
        <w:ind w:left="180" w:right="288"/>
        <w:rPr>
          <w:iCs/>
        </w:rPr>
      </w:pPr>
    </w:p>
    <w:p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rsidR="00833093" w:rsidRPr="008B66E1" w:rsidRDefault="00833093" w:rsidP="00833093"/>
    <w:p w:rsidR="00833093" w:rsidRPr="008B66E1" w:rsidRDefault="00833093" w:rsidP="00833093">
      <w:pPr>
        <w:pStyle w:val="TOAHeading"/>
        <w:tabs>
          <w:tab w:val="clear" w:pos="9000"/>
          <w:tab w:val="clear" w:pos="9360"/>
        </w:tabs>
        <w:suppressAutoHyphens w:val="0"/>
      </w:pPr>
    </w:p>
    <w:p w:rsidR="00833093" w:rsidRPr="008B66E1" w:rsidRDefault="00833093" w:rsidP="006D6E2C">
      <w:pPr>
        <w:tabs>
          <w:tab w:val="left" w:pos="9000"/>
        </w:tabs>
        <w:spacing w:line="360" w:lineRule="auto"/>
      </w:pPr>
      <w:r w:rsidRPr="008B66E1">
        <w:t xml:space="preserve">Authorized Signature:  </w:t>
      </w:r>
      <w:r w:rsidRPr="008B66E1">
        <w:rPr>
          <w:u w:val="single"/>
        </w:rPr>
        <w:tab/>
      </w:r>
    </w:p>
    <w:p w:rsidR="00833093" w:rsidRPr="008B66E1" w:rsidRDefault="00833093" w:rsidP="006D6E2C">
      <w:pPr>
        <w:tabs>
          <w:tab w:val="left" w:pos="9000"/>
        </w:tabs>
        <w:spacing w:line="360" w:lineRule="auto"/>
      </w:pPr>
      <w:r w:rsidRPr="008B66E1">
        <w:t xml:space="preserve">Name and Title of Signatory:  </w:t>
      </w:r>
      <w:r w:rsidRPr="008B66E1">
        <w:rPr>
          <w:u w:val="single"/>
        </w:rPr>
        <w:tab/>
      </w:r>
    </w:p>
    <w:p w:rsidR="00833093" w:rsidRPr="008B66E1" w:rsidRDefault="00833093" w:rsidP="006D6E2C">
      <w:pPr>
        <w:tabs>
          <w:tab w:val="left" w:pos="9000"/>
        </w:tabs>
        <w:spacing w:line="360" w:lineRule="auto"/>
      </w:pPr>
      <w:r w:rsidRPr="008B66E1">
        <w:t xml:space="preserve">Name of Agency:  </w:t>
      </w:r>
      <w:r w:rsidRPr="008B66E1">
        <w:rPr>
          <w:u w:val="single"/>
        </w:rPr>
        <w:tab/>
      </w:r>
    </w:p>
    <w:p w:rsidR="00833093" w:rsidRPr="008B66E1" w:rsidRDefault="00833093" w:rsidP="00833093"/>
    <w:p w:rsidR="00E5765B" w:rsidRPr="008B66E1" w:rsidRDefault="00E5765B" w:rsidP="00833093"/>
    <w:p w:rsidR="00833093" w:rsidRPr="008B66E1" w:rsidRDefault="00833093" w:rsidP="00833093">
      <w:pPr>
        <w:rPr>
          <w:sz w:val="20"/>
        </w:rPr>
      </w:pPr>
      <w:r w:rsidRPr="008B66E1">
        <w:rPr>
          <w:b/>
          <w:bCs/>
        </w:rPr>
        <w:t>Attachment:  Contract Agreement</w:t>
      </w:r>
    </w:p>
    <w:p w:rsidR="00833093" w:rsidRPr="008B66E1" w:rsidRDefault="00833093"/>
    <w:p w:rsidR="00833093" w:rsidRPr="008B66E1" w:rsidRDefault="00833093"/>
    <w:p w:rsidR="00455149" w:rsidRPr="008B66E1" w:rsidRDefault="00455149">
      <w:pPr>
        <w:pStyle w:val="SectionIXHeader"/>
      </w:pPr>
      <w:r w:rsidRPr="008B66E1">
        <w:br w:type="page"/>
      </w:r>
      <w:bookmarkStart w:id="469" w:name="_Toc438907197"/>
      <w:bookmarkStart w:id="470" w:name="_Toc438907297"/>
      <w:bookmarkStart w:id="471" w:name="_Toc471555884"/>
      <w:bookmarkStart w:id="472" w:name="_Toc73333192"/>
      <w:bookmarkStart w:id="473" w:name="_Toc458817303"/>
      <w:r w:rsidRPr="008B66E1">
        <w:lastRenderedPageBreak/>
        <w:t>Contract Agreement</w:t>
      </w:r>
      <w:bookmarkEnd w:id="469"/>
      <w:bookmarkEnd w:id="470"/>
      <w:bookmarkEnd w:id="471"/>
      <w:bookmarkEnd w:id="472"/>
      <w:bookmarkEnd w:id="473"/>
    </w:p>
    <w:p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rsidR="00455149" w:rsidRPr="008B66E1" w:rsidRDefault="00455149">
      <w:pPr>
        <w:tabs>
          <w:tab w:val="left" w:pos="5400"/>
          <w:tab w:val="left" w:pos="8280"/>
        </w:tabs>
        <w:spacing w:after="200"/>
      </w:pPr>
      <w:proofErr w:type="gramStart"/>
      <w:r w:rsidRPr="008B66E1">
        <w:t>THIS  AGREEMENT</w:t>
      </w:r>
      <w:proofErr w:type="gramEnd"/>
      <w:r w:rsidRPr="008B66E1">
        <w:t xml:space="preserve"> made</w:t>
      </w:r>
    </w:p>
    <w:p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rsidR="00455149" w:rsidRPr="008B66E1" w:rsidRDefault="00455149">
      <w:pPr>
        <w:spacing w:after="200"/>
      </w:pPr>
    </w:p>
    <w:p w:rsidR="00455149" w:rsidRPr="008B66E1" w:rsidRDefault="00455149">
      <w:pPr>
        <w:spacing w:after="200"/>
      </w:pPr>
      <w:r w:rsidRPr="008B66E1">
        <w:t>BETWEEN</w:t>
      </w:r>
    </w:p>
    <w:p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rsidR="00455149" w:rsidRPr="008B66E1" w:rsidRDefault="00455149"/>
    <w:p w:rsidR="00381EED" w:rsidRPr="00381EED" w:rsidRDefault="00455149" w:rsidP="00381EED">
      <w:pPr>
        <w:rPr>
          <w:b/>
          <w:bCs/>
        </w:rPr>
      </w:pPr>
      <w:r w:rsidRPr="00381EED">
        <w:rPr>
          <w:b/>
          <w:bCs/>
        </w:rPr>
        <w:t xml:space="preserve">For and on behalf of the </w:t>
      </w:r>
      <w:r w:rsidR="004C55B9" w:rsidRPr="00381EED">
        <w:rPr>
          <w:b/>
          <w:bCs/>
        </w:rPr>
        <w:t>Procuring Entity</w:t>
      </w:r>
    </w:p>
    <w:p w:rsidR="00455149" w:rsidRPr="008B66E1" w:rsidRDefault="00455149"/>
    <w:p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Pr="008B66E1">
        <w:rPr>
          <w:i/>
        </w:rPr>
        <w:t>[</w:t>
      </w:r>
      <w:r w:rsidR="00B26777">
        <w:rPr>
          <w:i/>
        </w:rPr>
        <w:t xml:space="preserve">insert </w:t>
      </w:r>
      <w:r w:rsidRPr="008B66E1">
        <w:rPr>
          <w:i/>
        </w:rPr>
        <w:t>title o</w:t>
      </w:r>
      <w:r w:rsidR="00B26777">
        <w:rPr>
          <w:i/>
        </w:rPr>
        <w:t>r other appropriate designation</w:t>
      </w:r>
      <w:r w:rsidRPr="008B66E1">
        <w:rPr>
          <w:i/>
        </w:rPr>
        <w:t>]</w:t>
      </w:r>
    </w:p>
    <w:p w:rsidR="00455149" w:rsidRPr="008B66E1" w:rsidRDefault="00455149">
      <w:pPr>
        <w:tabs>
          <w:tab w:val="left" w:pos="7200"/>
        </w:tabs>
        <w:rPr>
          <w:u w:val="single"/>
        </w:rPr>
      </w:pPr>
      <w:proofErr w:type="gramStart"/>
      <w:r w:rsidRPr="008B66E1">
        <w:t>in</w:t>
      </w:r>
      <w:proofErr w:type="gramEnd"/>
      <w:r w:rsidRPr="008B66E1">
        <w:t xml:space="preserve"> the presence of </w:t>
      </w:r>
      <w:r w:rsidR="00B26777">
        <w:t xml:space="preserve"> </w:t>
      </w:r>
      <w:r w:rsidRPr="008B66E1">
        <w:rPr>
          <w:i/>
          <w:iCs/>
        </w:rPr>
        <w:t>[insert identification of official witness]</w:t>
      </w:r>
    </w:p>
    <w:p w:rsidR="00455149" w:rsidRPr="008B66E1" w:rsidRDefault="00455149"/>
    <w:p w:rsidR="00455149" w:rsidRPr="00381EED" w:rsidRDefault="00455149">
      <w:pPr>
        <w:rPr>
          <w:b/>
          <w:bCs/>
        </w:rPr>
      </w:pPr>
      <w:r w:rsidRPr="00381EED">
        <w:rPr>
          <w:b/>
          <w:bCs/>
        </w:rPr>
        <w:t>For and on behalf of the Supplier</w:t>
      </w:r>
    </w:p>
    <w:p w:rsidR="00455149" w:rsidRPr="008B66E1" w:rsidRDefault="00455149"/>
    <w:p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00B26777">
        <w:rPr>
          <w:i/>
        </w:rPr>
        <w:t xml:space="preserve">[insert </w:t>
      </w:r>
      <w:r w:rsidRPr="008B66E1">
        <w:rPr>
          <w:i/>
        </w:rPr>
        <w:t>title o</w:t>
      </w:r>
      <w:r w:rsidR="00B26777">
        <w:rPr>
          <w:i/>
        </w:rPr>
        <w:t>r other appropriate designation</w:t>
      </w:r>
      <w:r w:rsidRPr="008B66E1">
        <w:rPr>
          <w:i/>
        </w:rPr>
        <w:t>]</w:t>
      </w:r>
    </w:p>
    <w:p w:rsidR="00455149" w:rsidRPr="008B66E1" w:rsidRDefault="00455149">
      <w:pPr>
        <w:tabs>
          <w:tab w:val="left" w:pos="900"/>
        </w:tabs>
        <w:rPr>
          <w:u w:val="single"/>
        </w:rPr>
      </w:pPr>
      <w:proofErr w:type="gramStart"/>
      <w:r w:rsidRPr="008B66E1">
        <w:t>in</w:t>
      </w:r>
      <w:proofErr w:type="gramEnd"/>
      <w:r w:rsidRPr="008B66E1">
        <w:t xml:space="preserve"> the presence of </w:t>
      </w:r>
      <w:r w:rsidR="00B26777">
        <w:t xml:space="preserve"> </w:t>
      </w:r>
      <w:r w:rsidR="00B26777">
        <w:rPr>
          <w:i/>
          <w:iCs/>
        </w:rPr>
        <w:t>[</w:t>
      </w:r>
      <w:r w:rsidRPr="008B66E1">
        <w:rPr>
          <w:i/>
          <w:iCs/>
        </w:rPr>
        <w:t>insert identification of official witness]</w:t>
      </w:r>
    </w:p>
    <w:p w:rsidR="00455149" w:rsidRPr="008B66E1" w:rsidRDefault="00455149"/>
    <w:p w:rsidR="00455149" w:rsidRPr="008B66E1" w:rsidRDefault="00455149">
      <w:pPr>
        <w:pStyle w:val="SectionIXHeader"/>
      </w:pPr>
      <w:r w:rsidRPr="008B66E1">
        <w:br w:type="page"/>
      </w:r>
      <w:bookmarkStart w:id="474" w:name="_Toc428352207"/>
      <w:bookmarkStart w:id="475" w:name="_Toc438907198"/>
      <w:bookmarkStart w:id="476" w:name="_Toc438907298"/>
      <w:bookmarkStart w:id="477" w:name="_Toc471555885"/>
      <w:bookmarkStart w:id="478" w:name="_Toc73333193"/>
      <w:bookmarkStart w:id="479" w:name="_Toc458817304"/>
      <w:r w:rsidRPr="008B66E1">
        <w:lastRenderedPageBreak/>
        <w:t>Performance Security</w:t>
      </w:r>
      <w:bookmarkEnd w:id="474"/>
      <w:bookmarkEnd w:id="475"/>
      <w:bookmarkEnd w:id="476"/>
      <w:bookmarkEnd w:id="477"/>
      <w:bookmarkEnd w:id="478"/>
      <w:bookmarkEnd w:id="479"/>
      <w:r w:rsidRPr="008B66E1">
        <w:t xml:space="preserve"> </w:t>
      </w:r>
    </w:p>
    <w:p w:rsidR="00046259" w:rsidRPr="008B66E1" w:rsidRDefault="00046259" w:rsidP="005843E2">
      <w:pPr>
        <w:jc w:val="center"/>
        <w:rPr>
          <w:b/>
          <w:sz w:val="28"/>
          <w:szCs w:val="28"/>
        </w:rPr>
      </w:pPr>
      <w:bookmarkStart w:id="480"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80"/>
    </w:p>
    <w:p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rsidR="00046259" w:rsidRPr="008B66E1" w:rsidRDefault="00046259">
      <w:pPr>
        <w:pStyle w:val="Footer"/>
        <w:tabs>
          <w:tab w:val="clear" w:pos="9504"/>
        </w:tabs>
        <w:spacing w:before="0"/>
        <w:rPr>
          <w:i/>
          <w:iCs/>
        </w:rPr>
      </w:pPr>
    </w:p>
    <w:p w:rsidR="00046259" w:rsidRPr="008B66E1" w:rsidRDefault="00046259">
      <w:pPr>
        <w:pStyle w:val="Footer"/>
        <w:tabs>
          <w:tab w:val="clear" w:pos="9504"/>
        </w:tabs>
        <w:spacing w:before="0"/>
        <w:rPr>
          <w:i/>
        </w:rPr>
      </w:pPr>
      <w:r w:rsidRPr="008B66E1">
        <w:rPr>
          <w:i/>
        </w:rPr>
        <w:t>[Guarantor letterhead or SWIFT identifier code]</w:t>
      </w:r>
    </w:p>
    <w:p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proofErr w:type="gramStart"/>
      <w:r w:rsidRPr="008B66E1">
        <w:rPr>
          <w:rFonts w:ascii="Times New Roman" w:hAnsi="Times New Roman"/>
          <w:i/>
          <w:sz w:val="20"/>
        </w:rPr>
        <w:t>insert</w:t>
      </w:r>
      <w:proofErr w:type="gramEnd"/>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rsidR="00046259" w:rsidRPr="008B66E1" w:rsidRDefault="00046259" w:rsidP="00046259">
      <w:pPr>
        <w:pStyle w:val="NormalWeb"/>
        <w:jc w:val="both"/>
        <w:rPr>
          <w:rFonts w:ascii="Times New Roman" w:hAnsi="Times New Roman"/>
        </w:rPr>
      </w:pPr>
    </w:p>
    <w:p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rsidR="00046259" w:rsidRPr="008B66E1" w:rsidRDefault="00046259" w:rsidP="00046259">
      <w:pPr>
        <w:pStyle w:val="BodyText"/>
      </w:pPr>
      <w:r w:rsidRPr="008B66E1">
        <w:br/>
        <w:t xml:space="preserve"> </w:t>
      </w:r>
    </w:p>
    <w:p w:rsidR="00046259" w:rsidRPr="008B66E1" w:rsidRDefault="00046259" w:rsidP="00046259">
      <w:r w:rsidRPr="008B66E1">
        <w:rPr>
          <w:b/>
          <w:i/>
        </w:rPr>
        <w:t>Note:  All italicized text (including footnotes) is for use in preparing this form and shall be deleted from the final product.</w:t>
      </w:r>
    </w:p>
    <w:p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455149" w:rsidRPr="008B66E1" w:rsidRDefault="00455149">
      <w:pPr>
        <w:spacing w:after="200"/>
        <w:rPr>
          <w:i/>
          <w:iCs/>
          <w:sz w:val="20"/>
        </w:rPr>
      </w:pPr>
      <w:r w:rsidRPr="008B66E1">
        <w:t xml:space="preserve"> </w:t>
      </w:r>
    </w:p>
    <w:p w:rsidR="00455149" w:rsidRPr="008B66E1" w:rsidRDefault="00455149">
      <w:pPr>
        <w:spacing w:after="200"/>
        <w:rPr>
          <w:i/>
          <w:iCs/>
        </w:rPr>
      </w:pPr>
    </w:p>
    <w:p w:rsidR="00455149" w:rsidRPr="008B66E1" w:rsidRDefault="00455149">
      <w:pPr>
        <w:spacing w:after="200"/>
        <w:jc w:val="both"/>
      </w:pPr>
    </w:p>
    <w:p w:rsidR="00FD6404" w:rsidRPr="008B66E1" w:rsidRDefault="00FD6404">
      <w:pPr>
        <w:spacing w:after="200"/>
        <w:jc w:val="both"/>
      </w:pPr>
    </w:p>
    <w:p w:rsidR="007B519B" w:rsidRPr="008B66E1" w:rsidRDefault="007B519B" w:rsidP="00E81E67"/>
    <w:sectPr w:rsidR="007B519B" w:rsidRPr="008B66E1" w:rsidSect="00482FDE">
      <w:headerReference w:type="even" r:id="rId43"/>
      <w:headerReference w:type="first" r:id="rId44"/>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B1D" w:rsidRDefault="00C06B1D">
      <w:r>
        <w:separator/>
      </w:r>
    </w:p>
  </w:endnote>
  <w:endnote w:type="continuationSeparator" w:id="0">
    <w:p w:rsidR="00C06B1D" w:rsidRDefault="00C06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B1D" w:rsidRDefault="00C06B1D">
      <w:r>
        <w:separator/>
      </w:r>
    </w:p>
  </w:footnote>
  <w:footnote w:type="continuationSeparator" w:id="0">
    <w:p w:rsidR="00C06B1D" w:rsidRDefault="00C06B1D">
      <w:r>
        <w:continuationSeparator/>
      </w:r>
    </w:p>
  </w:footnote>
  <w:footnote w:id="1">
    <w:p w:rsidR="00C06B1D" w:rsidRPr="0049153D" w:rsidRDefault="00C06B1D"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rsidR="00C06B1D" w:rsidRDefault="00C06B1D" w:rsidP="00F91E43">
      <w:pPr>
        <w:pStyle w:val="FootnoteText"/>
      </w:pPr>
      <w:r>
        <w:rPr>
          <w:rStyle w:val="FootnoteReference"/>
        </w:rPr>
        <w:footnoteRef/>
      </w:r>
      <w:r>
        <w:t xml:space="preserve"> </w:t>
      </w:r>
      <w:r>
        <w:rPr>
          <w:b/>
          <w:bCs/>
          <w:i/>
          <w:iCs/>
        </w:rPr>
        <w:t>Use one of the two options as appropriate.</w:t>
      </w:r>
    </w:p>
  </w:footnote>
  <w:footnote w:id="3">
    <w:p w:rsidR="00C06B1D" w:rsidRDefault="00C06B1D" w:rsidP="00F91E43">
      <w:pPr>
        <w:pStyle w:val="FootnoteText"/>
      </w:pPr>
      <w:r>
        <w:rPr>
          <w:rStyle w:val="FootnoteReference"/>
        </w:rPr>
        <w:footnoteRef/>
      </w:r>
      <w:r>
        <w:t xml:space="preserve"> </w:t>
      </w:r>
      <w:r>
        <w:rPr>
          <w:b/>
          <w:bCs/>
          <w:i/>
          <w:iCs/>
        </w:rPr>
        <w:t>If none has been paid or is to be paid, indicate “none”.</w:t>
      </w:r>
    </w:p>
  </w:footnote>
  <w:footnote w:id="4">
    <w:p w:rsidR="00C06B1D" w:rsidRDefault="00C06B1D" w:rsidP="00A758A1">
      <w:pPr>
        <w:pStyle w:val="FootnoteText"/>
      </w:pPr>
      <w:r>
        <w:rPr>
          <w:rStyle w:val="FootnoteReference"/>
        </w:rPr>
        <w:footnoteRef/>
      </w:r>
      <w:r>
        <w:t xml:space="preserve"> </w:t>
      </w:r>
      <w:r>
        <w:tab/>
        <w:t xml:space="preserve">The amount of the Bond shall be denominated in Maldivian </w:t>
      </w:r>
      <w:proofErr w:type="spellStart"/>
      <w:r>
        <w:t>Rufiya</w:t>
      </w:r>
      <w:proofErr w:type="spellEnd"/>
      <w:r>
        <w:t xml:space="preserve"> or the equivalent amount in a freely convertible currency.</w:t>
      </w:r>
    </w:p>
  </w:footnote>
  <w:footnote w:id="5">
    <w:p w:rsidR="00C06B1D" w:rsidRPr="00BC09A2" w:rsidRDefault="00C06B1D"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 xml:space="preserve">inated either in the </w:t>
      </w:r>
      <w:proofErr w:type="gramStart"/>
      <w:r>
        <w:rPr>
          <w:i/>
        </w:rPr>
        <w:t>currency(</w:t>
      </w:r>
      <w:proofErr w:type="spellStart"/>
      <w:proofErr w:type="gramEnd"/>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rsidR="00C06B1D" w:rsidRPr="00BC09A2" w:rsidRDefault="00C06B1D"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4106EF">
      <w:rPr>
        <w:rStyle w:val="PageNumber"/>
        <w:noProof/>
      </w:rPr>
      <w:t>ii</w:t>
    </w:r>
    <w:r>
      <w:rPr>
        <w:rStyle w:val="PageNumber"/>
      </w:rPr>
      <w:fldChar w:fldCharType="end"/>
    </w:r>
  </w:p>
  <w:p w:rsidR="00C06B1D" w:rsidRDefault="00C06B1D" w:rsidP="001D25F8">
    <w:pPr>
      <w:pStyle w:val="Header"/>
      <w:ind w:right="54" w:firstLine="360"/>
      <w:jc w:val="right"/>
    </w:pPr>
    <w:r>
      <w:t>Section I. Instructions to Tenderers</w:t>
    </w:r>
  </w:p>
  <w:p w:rsidR="00C06B1D" w:rsidRDefault="00C06B1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23</w:t>
    </w:r>
    <w:r>
      <w:rPr>
        <w:rStyle w:val="PageNumber"/>
      </w:rPr>
      <w:fldChar w:fldCharType="end"/>
    </w:r>
  </w:p>
  <w:p w:rsidR="00C06B1D" w:rsidRDefault="00C06B1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Pr="008576AF" w:rsidRDefault="00C06B1D"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38</w:t>
    </w:r>
    <w:r>
      <w:rPr>
        <w:rStyle w:val="PageNumber"/>
      </w:rPr>
      <w:fldChar w:fldCharType="end"/>
    </w:r>
    <w:r>
      <w:rPr>
        <w:rStyle w:val="PageNumber"/>
      </w:rPr>
      <w:tab/>
    </w:r>
    <w:r>
      <w:t>Section III. Evaluation and Qualification Criteria</w:t>
    </w:r>
  </w:p>
  <w:p w:rsidR="00C06B1D" w:rsidRDefault="00C06B1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4106EF">
      <w:rPr>
        <w:rStyle w:val="PageNumber"/>
        <w:noProof/>
      </w:rPr>
      <w:t>37</w:t>
    </w:r>
    <w:r>
      <w:rPr>
        <w:rStyle w:val="PageNumber"/>
      </w:rPr>
      <w:fldChar w:fldCharType="end"/>
    </w:r>
  </w:p>
  <w:p w:rsidR="00C06B1D" w:rsidRDefault="00C06B1D">
    <w:pPr>
      <w:pStyle w:val="Header"/>
      <w:ind w:right="-36"/>
    </w:pPr>
    <w:r>
      <w:t>Section III. Evaluation and Qualification Criteria</w:t>
    </w:r>
  </w:p>
  <w:p w:rsidR="00C06B1D" w:rsidRDefault="00C06B1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33</w:t>
    </w:r>
    <w:r>
      <w:rPr>
        <w:rStyle w:val="PageNumber"/>
      </w:rPr>
      <w:fldChar w:fldCharType="end"/>
    </w:r>
  </w:p>
  <w:p w:rsidR="00C06B1D" w:rsidRDefault="00C06B1D"/>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48</w:t>
    </w:r>
    <w:r>
      <w:rPr>
        <w:rStyle w:val="PageNumber"/>
      </w:rPr>
      <w:fldChar w:fldCharType="end"/>
    </w:r>
    <w:r>
      <w:rPr>
        <w:rStyle w:val="PageNumber"/>
      </w:rPr>
      <w:t xml:space="preserve">     Section IV </w:t>
    </w:r>
    <w:r>
      <w:t xml:space="preserve">Tendering </w:t>
    </w:r>
    <w:r>
      <w:rPr>
        <w:rStyle w:val="PageNumber"/>
      </w:rPr>
      <w:t>Forms</w:t>
    </w:r>
  </w:p>
  <w:p w:rsidR="00C06B1D" w:rsidRDefault="00C06B1D"/>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4106EF">
      <w:rPr>
        <w:rStyle w:val="PageNumber"/>
        <w:noProof/>
      </w:rPr>
      <w:t>47</w:t>
    </w:r>
    <w:r>
      <w:rPr>
        <w:rStyle w:val="PageNumber"/>
      </w:rPr>
      <w:fldChar w:fldCharType="end"/>
    </w:r>
  </w:p>
  <w:p w:rsidR="00C06B1D" w:rsidRDefault="00C06B1D"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47</w:t>
    </w:r>
    <w:r>
      <w:rPr>
        <w:rStyle w:val="PageNumber"/>
      </w:rPr>
      <w:fldChar w:fldCharType="end"/>
    </w:r>
  </w:p>
  <w:p w:rsidR="00C06B1D" w:rsidRDefault="00C06B1D"/>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46</w:t>
    </w:r>
    <w:r>
      <w:rPr>
        <w:rStyle w:val="PageNumber"/>
      </w:rPr>
      <w:fldChar w:fldCharType="end"/>
    </w:r>
  </w:p>
  <w:p w:rsidR="00C06B1D" w:rsidRDefault="00C06B1D"/>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49</w:t>
    </w:r>
    <w:r>
      <w:rPr>
        <w:rStyle w:val="PageNumber"/>
      </w:rPr>
      <w:fldChar w:fldCharType="end"/>
    </w:r>
  </w:p>
  <w:p w:rsidR="00C06B1D" w:rsidRDefault="00C06B1D"/>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56</w:t>
    </w:r>
    <w:r>
      <w:rPr>
        <w:rStyle w:val="PageNumber"/>
      </w:rPr>
      <w:fldChar w:fldCharType="end"/>
    </w:r>
    <w:r>
      <w:rPr>
        <w:rStyle w:val="PageNumber"/>
      </w:rPr>
      <w:tab/>
    </w:r>
    <w:r>
      <w:t>Section VII Schedule of Requirements</w:t>
    </w:r>
  </w:p>
  <w:p w:rsidR="00C06B1D" w:rsidRDefault="00C06B1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C06B1D" w:rsidRDefault="00C06B1D">
    <w:pPr>
      <w:pStyle w:val="Header"/>
      <w:ind w:right="-36"/>
    </w:pPr>
    <w:r>
      <w:t>Section I. Instructions to Bidders</w:t>
    </w:r>
  </w:p>
  <w:p w:rsidR="00C06B1D" w:rsidRDefault="00C06B1D"/>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ind w:right="-18"/>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55</w:t>
    </w:r>
    <w:r>
      <w:rPr>
        <w:rStyle w:val="PageNumber"/>
      </w:rPr>
      <w:fldChar w:fldCharType="end"/>
    </w:r>
  </w:p>
  <w:p w:rsidR="00C06B1D" w:rsidRDefault="00C06B1D"/>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pPr>
    <w:r>
      <w:tab/>
    </w: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53</w:t>
    </w:r>
    <w:r>
      <w:rPr>
        <w:rStyle w:val="PageNumber"/>
      </w:rPr>
      <w:fldChar w:fldCharType="end"/>
    </w:r>
  </w:p>
  <w:p w:rsidR="00C06B1D" w:rsidRDefault="00C06B1D"/>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54</w:t>
    </w:r>
    <w:r>
      <w:rPr>
        <w:rStyle w:val="PageNumber"/>
      </w:rPr>
      <w:fldChar w:fldCharType="end"/>
    </w:r>
    <w:r>
      <w:rPr>
        <w:rStyle w:val="PageNumber"/>
      </w:rPr>
      <w:tab/>
    </w:r>
    <w:r>
      <w:t>Section VII. Schedule of Requirements</w:t>
    </w:r>
  </w:p>
  <w:p w:rsidR="00C06B1D" w:rsidRDefault="00C06B1D"/>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57</w:t>
    </w:r>
    <w:r>
      <w:rPr>
        <w:rStyle w:val="PageNumber"/>
      </w:rPr>
      <w:fldChar w:fldCharType="end"/>
    </w:r>
  </w:p>
  <w:p w:rsidR="00C06B1D" w:rsidRDefault="00C06B1D"/>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pP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74</w:t>
    </w:r>
    <w:r>
      <w:rPr>
        <w:rStyle w:val="PageNumber"/>
      </w:rPr>
      <w:fldChar w:fldCharType="end"/>
    </w:r>
    <w:r>
      <w:tab/>
      <w:t>Section VIII.  General Conditions of Contract</w:t>
    </w:r>
    <w:r>
      <w:tab/>
    </w:r>
  </w:p>
  <w:p w:rsidR="00C06B1D" w:rsidRDefault="00C06B1D"/>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73</w:t>
    </w:r>
    <w:r>
      <w:rPr>
        <w:rStyle w:val="PageNumber"/>
      </w:rPr>
      <w:fldChar w:fldCharType="end"/>
    </w:r>
  </w:p>
  <w:p w:rsidR="00C06B1D" w:rsidRDefault="00C06B1D"/>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59</w:t>
    </w:r>
    <w:r>
      <w:rPr>
        <w:rStyle w:val="PageNumber"/>
      </w:rPr>
      <w:fldChar w:fldCharType="end"/>
    </w:r>
  </w:p>
  <w:p w:rsidR="00C06B1D" w:rsidRDefault="00C06B1D"/>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page" w:x="1297" w:y="-2"/>
      <w:rPr>
        <w:rStyle w:val="PageNumber"/>
        <w:sz w:val="24"/>
      </w:rPr>
    </w:pPr>
  </w:p>
  <w:p w:rsidR="00C06B1D" w:rsidRDefault="00C06B1D">
    <w:pPr>
      <w:pStyle w:val="Header"/>
      <w:ind w:right="72"/>
    </w:pP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76</w:t>
    </w:r>
    <w:r>
      <w:rPr>
        <w:rStyle w:val="PageNumber"/>
      </w:rPr>
      <w:fldChar w:fldCharType="end"/>
    </w:r>
    <w:r>
      <w:rPr>
        <w:rStyle w:val="PageNumber"/>
      </w:rPr>
      <w:tab/>
      <w:t>Section IX.  Special Conditions of Contract</w:t>
    </w:r>
  </w:p>
  <w:p w:rsidR="00C06B1D" w:rsidRDefault="00C06B1D"/>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77</w:t>
    </w:r>
    <w:r>
      <w:rPr>
        <w:rStyle w:val="PageNumber"/>
      </w:rPr>
      <w:fldChar w:fldCharType="end"/>
    </w:r>
  </w:p>
  <w:p w:rsidR="00C06B1D" w:rsidRDefault="00C06B1D"/>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75</w:t>
    </w:r>
    <w:r>
      <w:rPr>
        <w:rStyle w:val="PageNumber"/>
      </w:rPr>
      <w:fldChar w:fldCharType="end"/>
    </w:r>
  </w:p>
  <w:p w:rsidR="00C06B1D" w:rsidRDefault="00C06B1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rsidP="00BC7014">
    <w:pPr>
      <w:pStyle w:val="Header"/>
      <w:tabs>
        <w:tab w:val="right" w:pos="9720"/>
      </w:tabs>
      <w:ind w:right="-36"/>
      <w:jc w:val="lef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80</w:t>
    </w:r>
    <w:r>
      <w:rPr>
        <w:rStyle w:val="PageNumber"/>
      </w:rPr>
      <w:fldChar w:fldCharType="end"/>
    </w:r>
    <w:r>
      <w:rPr>
        <w:rStyle w:val="PageNumber"/>
      </w:rPr>
      <w:tab/>
      <w:t>Invitation for Tenders</w:t>
    </w:r>
  </w:p>
  <w:p w:rsidR="00C06B1D" w:rsidRDefault="00C06B1D"/>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79</w:t>
    </w:r>
    <w:r>
      <w:rPr>
        <w:rStyle w:val="PageNumber"/>
      </w:rPr>
      <w:fldChar w:fldCharType="end"/>
    </w:r>
  </w:p>
  <w:p w:rsidR="00C06B1D" w:rsidRDefault="00C06B1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1</w:t>
    </w:r>
    <w:r>
      <w:rPr>
        <w:rStyle w:val="PageNumber"/>
      </w:rPr>
      <w:fldChar w:fldCharType="end"/>
    </w:r>
  </w:p>
  <w:p w:rsidR="00C06B1D" w:rsidRDefault="00C06B1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4106EF">
      <w:rPr>
        <w:rStyle w:val="PageNumber"/>
        <w:noProof/>
      </w:rPr>
      <w:t>20</w:t>
    </w:r>
    <w:r>
      <w:rPr>
        <w:rStyle w:val="PageNumber"/>
      </w:rPr>
      <w:fldChar w:fldCharType="end"/>
    </w:r>
  </w:p>
  <w:p w:rsidR="00C06B1D" w:rsidRDefault="00C06B1D" w:rsidP="00B95277">
    <w:pPr>
      <w:pStyle w:val="Header"/>
      <w:ind w:right="54" w:firstLine="360"/>
      <w:jc w:val="right"/>
    </w:pPr>
    <w:r>
      <w:t>Section I Instructions to Tenderers</w:t>
    </w:r>
  </w:p>
  <w:p w:rsidR="00C06B1D" w:rsidRDefault="00C06B1D"/>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4106EF">
      <w:rPr>
        <w:rStyle w:val="PageNumber"/>
        <w:noProof/>
      </w:rPr>
      <w:t>21</w:t>
    </w:r>
    <w:r>
      <w:rPr>
        <w:rStyle w:val="PageNumber"/>
      </w:rPr>
      <w:fldChar w:fldCharType="end"/>
    </w:r>
  </w:p>
  <w:p w:rsidR="00C06B1D" w:rsidRDefault="00C06B1D" w:rsidP="00B95277">
    <w:pPr>
      <w:pStyle w:val="Header"/>
      <w:ind w:right="-36"/>
    </w:pPr>
    <w:r>
      <w:t>Section I Instructions to Tenderers</w:t>
    </w:r>
  </w:p>
  <w:p w:rsidR="00C06B1D" w:rsidRDefault="00C06B1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pPr>
    <w:r>
      <w:tab/>
    </w: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3</w:t>
    </w:r>
    <w:r>
      <w:rPr>
        <w:rStyle w:val="PageNumber"/>
      </w:rPr>
      <w:fldChar w:fldCharType="end"/>
    </w:r>
  </w:p>
  <w:p w:rsidR="00C06B1D" w:rsidRDefault="00C06B1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4106EF">
      <w:rPr>
        <w:rStyle w:val="PageNumber"/>
        <w:noProof/>
      </w:rPr>
      <w:t>30</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B1D" w:rsidRDefault="00C06B1D">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4106EF">
      <w:rPr>
        <w:rStyle w:val="PageNumber"/>
        <w:noProof/>
      </w:rPr>
      <w:t>27</w:t>
    </w:r>
    <w:r>
      <w:rPr>
        <w:rStyle w:val="PageNumber"/>
      </w:rPr>
      <w:fldChar w:fldCharType="end"/>
    </w:r>
  </w:p>
  <w:p w:rsidR="00C06B1D" w:rsidRDefault="00C06B1D">
    <w:pPr>
      <w:pStyle w:val="Header"/>
      <w:ind w:right="-36"/>
    </w:pPr>
    <w:r>
      <w:t>Section II Bid Data Sheet</w:t>
    </w:r>
  </w:p>
  <w:p w:rsidR="00C06B1D" w:rsidRDefault="00C06B1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1">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3">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5">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6">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44565778"/>
    <w:multiLevelType w:val="hybridMultilevel"/>
    <w:tmpl w:val="0100A95E"/>
    <w:lvl w:ilvl="0" w:tplc="04164008">
      <w:start w:val="1"/>
      <w:numFmt w:val="decimal"/>
      <w:lvlText w:val="%1."/>
      <w:lvlJc w:val="left"/>
      <w:pPr>
        <w:ind w:left="1260" w:hanging="360"/>
      </w:pPr>
      <w:rPr>
        <w:rFonts w:cs="Times New Roman" w:hint="default"/>
        <w:sz w:val="22"/>
        <w:szCs w:val="22"/>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7">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9">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4">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632D055E"/>
    <w:multiLevelType w:val="singleLevel"/>
    <w:tmpl w:val="9F6ECAF2"/>
    <w:lvl w:ilvl="0">
      <w:start w:val="1"/>
      <w:numFmt w:val="decimal"/>
      <w:lvlText w:val="%1."/>
      <w:lvlJc w:val="left"/>
      <w:pPr>
        <w:tabs>
          <w:tab w:val="num" w:pos="450"/>
        </w:tabs>
        <w:ind w:left="450" w:hanging="360"/>
      </w:pPr>
    </w:lvl>
  </w:abstractNum>
  <w:abstractNum w:abstractNumId="81">
    <w:nsid w:val="63D95966"/>
    <w:multiLevelType w:val="singleLevel"/>
    <w:tmpl w:val="ED7A1628"/>
    <w:lvl w:ilvl="0">
      <w:start w:val="1"/>
      <w:numFmt w:val="decimal"/>
      <w:lvlText w:val="%1."/>
      <w:lvlJc w:val="left"/>
      <w:pPr>
        <w:tabs>
          <w:tab w:val="num" w:pos="360"/>
        </w:tabs>
        <w:ind w:left="360" w:hanging="360"/>
      </w:pPr>
    </w:lvl>
  </w:abstractNum>
  <w:abstractNum w:abstractNumId="82">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1">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2">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3">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3"/>
  </w:num>
  <w:num w:numId="2">
    <w:abstractNumId w:val="102"/>
  </w:num>
  <w:num w:numId="3">
    <w:abstractNumId w:val="35"/>
  </w:num>
  <w:num w:numId="4">
    <w:abstractNumId w:val="20"/>
  </w:num>
  <w:num w:numId="5">
    <w:abstractNumId w:val="12"/>
  </w:num>
  <w:num w:numId="6">
    <w:abstractNumId w:val="7"/>
  </w:num>
  <w:num w:numId="7">
    <w:abstractNumId w:val="38"/>
  </w:num>
  <w:num w:numId="8">
    <w:abstractNumId w:val="86"/>
  </w:num>
  <w:num w:numId="9">
    <w:abstractNumId w:val="51"/>
  </w:num>
  <w:num w:numId="10">
    <w:abstractNumId w:val="94"/>
  </w:num>
  <w:num w:numId="11">
    <w:abstractNumId w:val="0"/>
  </w:num>
  <w:num w:numId="12">
    <w:abstractNumId w:val="23"/>
  </w:num>
  <w:num w:numId="13">
    <w:abstractNumId w:val="25"/>
  </w:num>
  <w:num w:numId="14">
    <w:abstractNumId w:val="75"/>
  </w:num>
  <w:num w:numId="15">
    <w:abstractNumId w:val="15"/>
  </w:num>
  <w:num w:numId="16">
    <w:abstractNumId w:val="92"/>
  </w:num>
  <w:num w:numId="17">
    <w:abstractNumId w:val="98"/>
  </w:num>
  <w:num w:numId="18">
    <w:abstractNumId w:val="48"/>
  </w:num>
  <w:num w:numId="19">
    <w:abstractNumId w:val="68"/>
  </w:num>
  <w:num w:numId="20">
    <w:abstractNumId w:val="41"/>
  </w:num>
  <w:num w:numId="21">
    <w:abstractNumId w:val="36"/>
  </w:num>
  <w:num w:numId="22">
    <w:abstractNumId w:val="70"/>
  </w:num>
  <w:num w:numId="23">
    <w:abstractNumId w:val="54"/>
  </w:num>
  <w:num w:numId="24">
    <w:abstractNumId w:val="40"/>
  </w:num>
  <w:num w:numId="25">
    <w:abstractNumId w:val="87"/>
  </w:num>
  <w:num w:numId="26">
    <w:abstractNumId w:val="5"/>
  </w:num>
  <w:num w:numId="27">
    <w:abstractNumId w:val="91"/>
  </w:num>
  <w:num w:numId="28">
    <w:abstractNumId w:val="55"/>
  </w:num>
  <w:num w:numId="29">
    <w:abstractNumId w:val="19"/>
  </w:num>
  <w:num w:numId="30">
    <w:abstractNumId w:val="88"/>
  </w:num>
  <w:num w:numId="31">
    <w:abstractNumId w:val="60"/>
  </w:num>
  <w:num w:numId="32">
    <w:abstractNumId w:val="93"/>
  </w:num>
  <w:num w:numId="33">
    <w:abstractNumId w:val="16"/>
  </w:num>
  <w:num w:numId="34">
    <w:abstractNumId w:val="6"/>
  </w:num>
  <w:num w:numId="35">
    <w:abstractNumId w:val="33"/>
  </w:num>
  <w:num w:numId="36">
    <w:abstractNumId w:val="24"/>
  </w:num>
  <w:num w:numId="37">
    <w:abstractNumId w:val="10"/>
  </w:num>
  <w:num w:numId="38">
    <w:abstractNumId w:val="52"/>
  </w:num>
  <w:num w:numId="39">
    <w:abstractNumId w:val="72"/>
  </w:num>
  <w:num w:numId="40">
    <w:abstractNumId w:val="4"/>
  </w:num>
  <w:num w:numId="41">
    <w:abstractNumId w:val="66"/>
  </w:num>
  <w:num w:numId="42">
    <w:abstractNumId w:val="97"/>
  </w:num>
  <w:num w:numId="43">
    <w:abstractNumId w:val="63"/>
  </w:num>
  <w:num w:numId="44">
    <w:abstractNumId w:val="95"/>
  </w:num>
  <w:num w:numId="45">
    <w:abstractNumId w:val="61"/>
  </w:num>
  <w:num w:numId="46">
    <w:abstractNumId w:val="28"/>
  </w:num>
  <w:num w:numId="47">
    <w:abstractNumId w:val="30"/>
  </w:num>
  <w:num w:numId="48">
    <w:abstractNumId w:val="14"/>
  </w:num>
  <w:num w:numId="49">
    <w:abstractNumId w:val="32"/>
  </w:num>
  <w:num w:numId="50">
    <w:abstractNumId w:val="65"/>
  </w:num>
  <w:num w:numId="51">
    <w:abstractNumId w:val="50"/>
  </w:num>
  <w:num w:numId="52">
    <w:abstractNumId w:val="85"/>
  </w:num>
  <w:num w:numId="53">
    <w:abstractNumId w:val="27"/>
  </w:num>
  <w:num w:numId="54">
    <w:abstractNumId w:val="2"/>
  </w:num>
  <w:num w:numId="55">
    <w:abstractNumId w:val="100"/>
  </w:num>
  <w:num w:numId="56">
    <w:abstractNumId w:val="62"/>
  </w:num>
  <w:num w:numId="57">
    <w:abstractNumId w:val="11"/>
  </w:num>
  <w:num w:numId="58">
    <w:abstractNumId w:val="31"/>
  </w:num>
  <w:num w:numId="59">
    <w:abstractNumId w:val="39"/>
  </w:num>
  <w:num w:numId="60">
    <w:abstractNumId w:val="67"/>
  </w:num>
  <w:num w:numId="61">
    <w:abstractNumId w:val="77"/>
  </w:num>
  <w:num w:numId="62">
    <w:abstractNumId w:val="71"/>
  </w:num>
  <w:num w:numId="63">
    <w:abstractNumId w:val="29"/>
  </w:num>
  <w:num w:numId="64">
    <w:abstractNumId w:val="21"/>
  </w:num>
  <w:num w:numId="65">
    <w:abstractNumId w:val="13"/>
  </w:num>
  <w:num w:numId="66">
    <w:abstractNumId w:val="43"/>
  </w:num>
  <w:num w:numId="67">
    <w:abstractNumId w:val="1"/>
  </w:num>
  <w:num w:numId="68">
    <w:abstractNumId w:val="84"/>
  </w:num>
  <w:num w:numId="69">
    <w:abstractNumId w:val="82"/>
  </w:num>
  <w:num w:numId="70">
    <w:abstractNumId w:val="18"/>
  </w:num>
  <w:num w:numId="71">
    <w:abstractNumId w:val="8"/>
  </w:num>
  <w:num w:numId="72">
    <w:abstractNumId w:val="22"/>
  </w:num>
  <w:num w:numId="73">
    <w:abstractNumId w:val="26"/>
  </w:num>
  <w:num w:numId="74">
    <w:abstractNumId w:val="90"/>
  </w:num>
  <w:num w:numId="75">
    <w:abstractNumId w:val="59"/>
  </w:num>
  <w:num w:numId="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num>
  <w:num w:numId="78">
    <w:abstractNumId w:val="42"/>
  </w:num>
  <w:num w:numId="79">
    <w:abstractNumId w:val="99"/>
  </w:num>
  <w:num w:numId="80">
    <w:abstractNumId w:val="45"/>
  </w:num>
  <w:num w:numId="81">
    <w:abstractNumId w:val="80"/>
  </w:num>
  <w:num w:numId="82">
    <w:abstractNumId w:val="76"/>
  </w:num>
  <w:num w:numId="83">
    <w:abstractNumId w:val="57"/>
  </w:num>
  <w:num w:numId="84">
    <w:abstractNumId w:val="9"/>
  </w:num>
  <w:num w:numId="85">
    <w:abstractNumId w:val="49"/>
  </w:num>
  <w:num w:numId="86">
    <w:abstractNumId w:val="89"/>
  </w:num>
  <w:num w:numId="87">
    <w:abstractNumId w:val="47"/>
  </w:num>
  <w:num w:numId="88">
    <w:abstractNumId w:val="44"/>
  </w:num>
  <w:num w:numId="89">
    <w:abstractNumId w:val="83"/>
  </w:num>
  <w:num w:numId="90">
    <w:abstractNumId w:val="74"/>
  </w:num>
  <w:num w:numId="91">
    <w:abstractNumId w:val="3"/>
  </w:num>
  <w:num w:numId="92">
    <w:abstractNumId w:val="79"/>
  </w:num>
  <w:num w:numId="93">
    <w:abstractNumId w:val="64"/>
  </w:num>
  <w:num w:numId="94">
    <w:abstractNumId w:val="78"/>
  </w:num>
  <w:num w:numId="95">
    <w:abstractNumId w:val="103"/>
  </w:num>
  <w:num w:numId="96">
    <w:abstractNumId w:val="46"/>
  </w:num>
  <w:num w:numId="97">
    <w:abstractNumId w:val="53"/>
  </w:num>
  <w:num w:numId="98">
    <w:abstractNumId w:val="101"/>
  </w:num>
  <w:num w:numId="99">
    <w:abstractNumId w:val="58"/>
  </w:num>
  <w:num w:numId="100">
    <w:abstractNumId w:val="81"/>
  </w:num>
  <w:num w:numId="101">
    <w:abstractNumId w:val="37"/>
  </w:num>
  <w:num w:numId="102">
    <w:abstractNumId w:val="96"/>
  </w:num>
  <w:num w:numId="103">
    <w:abstractNumId w:val="69"/>
  </w:num>
  <w:num w:numId="104">
    <w:abstractNumId w:val="56"/>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603A"/>
    <w:rsid w:val="000068E6"/>
    <w:rsid w:val="00006A22"/>
    <w:rsid w:val="00006A4F"/>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5C31"/>
    <w:rsid w:val="002F5ECB"/>
    <w:rsid w:val="002F71A5"/>
    <w:rsid w:val="002F77E7"/>
    <w:rsid w:val="002F77EC"/>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6EF"/>
    <w:rsid w:val="00410A76"/>
    <w:rsid w:val="00412164"/>
    <w:rsid w:val="00412780"/>
    <w:rsid w:val="004139C0"/>
    <w:rsid w:val="00417838"/>
    <w:rsid w:val="00417B22"/>
    <w:rsid w:val="004205CF"/>
    <w:rsid w:val="004208FD"/>
    <w:rsid w:val="00420D5D"/>
    <w:rsid w:val="0042151A"/>
    <w:rsid w:val="004222CA"/>
    <w:rsid w:val="004236F9"/>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674C"/>
    <w:rsid w:val="00556CF6"/>
    <w:rsid w:val="00556D2A"/>
    <w:rsid w:val="005579F9"/>
    <w:rsid w:val="005601D3"/>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5B39"/>
    <w:rsid w:val="006F5E3B"/>
    <w:rsid w:val="006F6416"/>
    <w:rsid w:val="00703659"/>
    <w:rsid w:val="007060BD"/>
    <w:rsid w:val="007068D0"/>
    <w:rsid w:val="00706A01"/>
    <w:rsid w:val="00710445"/>
    <w:rsid w:val="00716254"/>
    <w:rsid w:val="00717B0C"/>
    <w:rsid w:val="00720FDD"/>
    <w:rsid w:val="00721704"/>
    <w:rsid w:val="00721D9F"/>
    <w:rsid w:val="007225DA"/>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C47"/>
    <w:rsid w:val="00763FD0"/>
    <w:rsid w:val="00764CAF"/>
    <w:rsid w:val="00766760"/>
    <w:rsid w:val="007716A8"/>
    <w:rsid w:val="00771D4F"/>
    <w:rsid w:val="00772F1C"/>
    <w:rsid w:val="007731EC"/>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B05DB"/>
    <w:rsid w:val="007B1B56"/>
    <w:rsid w:val="007B2450"/>
    <w:rsid w:val="007B31E7"/>
    <w:rsid w:val="007B519B"/>
    <w:rsid w:val="007B64F5"/>
    <w:rsid w:val="007B6F63"/>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383"/>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C7FE3"/>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7EE5"/>
    <w:rsid w:val="00AB1E99"/>
    <w:rsid w:val="00AB2B6F"/>
    <w:rsid w:val="00AB2CC0"/>
    <w:rsid w:val="00AB451A"/>
    <w:rsid w:val="00AB48FB"/>
    <w:rsid w:val="00AB5368"/>
    <w:rsid w:val="00AB5907"/>
    <w:rsid w:val="00AB6170"/>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0670"/>
    <w:rsid w:val="00B43B4F"/>
    <w:rsid w:val="00B43ED8"/>
    <w:rsid w:val="00B449E7"/>
    <w:rsid w:val="00B45147"/>
    <w:rsid w:val="00B47B1D"/>
    <w:rsid w:val="00B50F03"/>
    <w:rsid w:val="00B51FC3"/>
    <w:rsid w:val="00B52702"/>
    <w:rsid w:val="00B54970"/>
    <w:rsid w:val="00B55328"/>
    <w:rsid w:val="00B559A3"/>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71AA"/>
    <w:rsid w:val="00BE72D5"/>
    <w:rsid w:val="00BF0602"/>
    <w:rsid w:val="00BF3085"/>
    <w:rsid w:val="00BF65DB"/>
    <w:rsid w:val="00BF6F58"/>
    <w:rsid w:val="00C0500F"/>
    <w:rsid w:val="00C0546E"/>
    <w:rsid w:val="00C06B1D"/>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6507"/>
    <w:rsid w:val="00C470DF"/>
    <w:rsid w:val="00C47B46"/>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989"/>
    <w:rsid w:val="00CC234D"/>
    <w:rsid w:val="00CC3B15"/>
    <w:rsid w:val="00CC422D"/>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B62"/>
    <w:rsid w:val="00EA6698"/>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367D"/>
    <w:rsid w:val="00F43851"/>
    <w:rsid w:val="00F442A2"/>
    <w:rsid w:val="00F4444E"/>
    <w:rsid w:val="00F45F16"/>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45E4"/>
    <w:rsid w:val="00FB4E23"/>
    <w:rsid w:val="00FB718C"/>
    <w:rsid w:val="00FC0F45"/>
    <w:rsid w:val="00FC154E"/>
    <w:rsid w:val="00FC1B21"/>
    <w:rsid w:val="00FC320F"/>
    <w:rsid w:val="00FC3309"/>
    <w:rsid w:val="00FC40ED"/>
    <w:rsid w:val="00FC417B"/>
    <w:rsid w:val="00FC738B"/>
    <w:rsid w:val="00FD0728"/>
    <w:rsid w:val="00FD10EF"/>
    <w:rsid w:val="00FD2F82"/>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header" Target="header2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aminath.naaheen@finance.gov.mv" TargetMode="External"/><Relationship Id="rId31" Type="http://schemas.openxmlformats.org/officeDocument/2006/relationships/header" Target="header18.xml"/><Relationship Id="rId44" Type="http://schemas.openxmlformats.org/officeDocument/2006/relationships/header" Target="header3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header" Target="header30.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theme" Target="theme/theme1.xml"/><Relationship Id="rId20" Type="http://schemas.openxmlformats.org/officeDocument/2006/relationships/hyperlink" Target="mailto:aminath.naaheen@finance.gov.mv" TargetMode="External"/><Relationship Id="rId41" Type="http://schemas.openxmlformats.org/officeDocument/2006/relationships/header" Target="header2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7B9C4-2AFA-4328-88DE-F70DF8DDE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86</Pages>
  <Words>19890</Words>
  <Characters>113374</Characters>
  <Application>Microsoft Office Word</Application>
  <DocSecurity>0</DocSecurity>
  <Lines>944</Lines>
  <Paragraphs>265</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132999</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42</cp:revision>
  <cp:lastPrinted>2016-08-16T04:08:00Z</cp:lastPrinted>
  <dcterms:created xsi:type="dcterms:W3CDTF">2018-03-25T08:42:00Z</dcterms:created>
  <dcterms:modified xsi:type="dcterms:W3CDTF">2018-07-02T08:41:00Z</dcterms:modified>
</cp:coreProperties>
</file>