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672734" w:rsidP="00672734">
      <w:pPr>
        <w:jc w:val="center"/>
        <w:rPr>
          <w:b/>
          <w:sz w:val="46"/>
          <w:szCs w:val="46"/>
        </w:rPr>
      </w:pPr>
      <w:r w:rsidRPr="00672734">
        <w:rPr>
          <w:b/>
          <w:sz w:val="52"/>
          <w:szCs w:val="52"/>
        </w:rPr>
        <w:t xml:space="preserve">Construction of Visitors Center at </w:t>
      </w:r>
      <w:proofErr w:type="spellStart"/>
      <w:r w:rsidRPr="00672734">
        <w:rPr>
          <w:b/>
          <w:sz w:val="52"/>
          <w:szCs w:val="52"/>
        </w:rPr>
        <w:t>Hithadhoo</w:t>
      </w:r>
      <w:proofErr w:type="spellEnd"/>
      <w:r w:rsidRPr="00672734">
        <w:rPr>
          <w:b/>
          <w:sz w:val="52"/>
          <w:szCs w:val="52"/>
        </w:rPr>
        <w:t xml:space="preserve"> Ecotourism Facility</w:t>
      </w:r>
      <w:r w:rsidR="00A9030D">
        <w:rPr>
          <w:b/>
          <w:sz w:val="52"/>
          <w:szCs w:val="52"/>
        </w:rPr>
        <w:t xml:space="preserve"> – Retender</w:t>
      </w:r>
    </w:p>
    <w:p w:rsidR="00BF3B7D" w:rsidRDefault="00BF3B7D" w:rsidP="00672734">
      <w:pPr>
        <w:tabs>
          <w:tab w:val="left" w:pos="720"/>
          <w:tab w:val="right" w:leader="dot" w:pos="8640"/>
        </w:tabs>
        <w:jc w:val="center"/>
        <w:rPr>
          <w:b/>
          <w:sz w:val="40"/>
          <w:szCs w:val="40"/>
        </w:rPr>
      </w:pPr>
      <w:r>
        <w:rPr>
          <w:b/>
          <w:sz w:val="40"/>
          <w:szCs w:val="40"/>
        </w:rPr>
        <w:t>IFB No.: 0</w:t>
      </w:r>
      <w:r w:rsidR="00672734">
        <w:rPr>
          <w:b/>
          <w:sz w:val="40"/>
          <w:szCs w:val="40"/>
        </w:rPr>
        <w:t>01</w:t>
      </w:r>
      <w:r>
        <w:rPr>
          <w:b/>
          <w:sz w:val="40"/>
          <w:szCs w:val="40"/>
        </w:rPr>
        <w:t>/</w:t>
      </w:r>
      <w:r w:rsidR="00672734">
        <w:rPr>
          <w:b/>
          <w:sz w:val="40"/>
          <w:szCs w:val="40"/>
        </w:rPr>
        <w:t>CCAP</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BF3B7D" w:rsidRDefault="00672734" w:rsidP="00672734">
      <w:pPr>
        <w:jc w:val="center"/>
        <w:rPr>
          <w:b/>
          <w:sz w:val="36"/>
          <w:szCs w:val="36"/>
        </w:rPr>
      </w:pPr>
      <w:r>
        <w:rPr>
          <w:b/>
          <w:sz w:val="36"/>
          <w:szCs w:val="36"/>
        </w:rPr>
        <w:t>Climate Change Adaptation Project</w:t>
      </w:r>
      <w:r w:rsidR="008A5C7A">
        <w:rPr>
          <w:b/>
          <w:sz w:val="36"/>
          <w:szCs w:val="36"/>
        </w:rPr>
        <w:t xml:space="preserve"> (</w:t>
      </w:r>
      <w:r>
        <w:rPr>
          <w:b/>
          <w:sz w:val="36"/>
          <w:szCs w:val="36"/>
        </w:rPr>
        <w:t>CCAP</w:t>
      </w:r>
      <w:r w:rsidR="008A5C7A">
        <w:rPr>
          <w:b/>
          <w:sz w:val="36"/>
          <w:szCs w:val="36"/>
        </w:rPr>
        <w:t>)</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BF3B7D" w:rsidRDefault="00BF3B7D" w:rsidP="009348E9">
      <w:pPr>
        <w:tabs>
          <w:tab w:val="left" w:pos="720"/>
          <w:tab w:val="right" w:leader="dot" w:pos="8640"/>
        </w:tabs>
        <w:jc w:val="center"/>
        <w:rPr>
          <w:b/>
          <w:sz w:val="32"/>
          <w:szCs w:val="32"/>
        </w:rPr>
      </w:pPr>
      <w:r>
        <w:rPr>
          <w:b/>
          <w:sz w:val="32"/>
          <w:szCs w:val="32"/>
        </w:rPr>
        <w:t xml:space="preserve">Issued on: </w:t>
      </w:r>
      <w:r w:rsidR="00A9030D">
        <w:rPr>
          <w:b/>
          <w:sz w:val="32"/>
          <w:szCs w:val="32"/>
        </w:rPr>
        <w:t xml:space="preserve">June </w:t>
      </w:r>
      <w:r w:rsidR="009348E9">
        <w:rPr>
          <w:b/>
          <w:sz w:val="32"/>
          <w:szCs w:val="32"/>
        </w:rPr>
        <w:t>30</w:t>
      </w:r>
      <w:r>
        <w:rPr>
          <w:b/>
          <w:sz w:val="32"/>
          <w:szCs w:val="32"/>
        </w:rPr>
        <w:t>, 201</w:t>
      </w:r>
      <w:r w:rsidR="00167B83">
        <w:rPr>
          <w:b/>
          <w:sz w:val="32"/>
          <w:szCs w:val="32"/>
        </w:rPr>
        <w:t>5</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A9030D">
          <w:rPr>
            <w:noProof/>
            <w:webHidden/>
          </w:rPr>
          <w:t>3</w:t>
        </w:r>
        <w:r>
          <w:rPr>
            <w:noProof/>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A9030D">
          <w:rPr>
            <w:webHidden/>
          </w:rPr>
          <w:t>4</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A9030D">
          <w:rPr>
            <w:webHidden/>
          </w:rPr>
          <w:t>26</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A9030D">
          <w:rPr>
            <w:webHidden/>
          </w:rPr>
          <w:t>29</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A9030D">
          <w:rPr>
            <w:webHidden/>
          </w:rPr>
          <w:t>40</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A9030D">
          <w:rPr>
            <w:webHidden/>
          </w:rPr>
          <w:t>65</w:t>
        </w:r>
        <w:r w:rsidR="0051627C">
          <w:rPr>
            <w:webHidden/>
          </w:rPr>
          <w:fldChar w:fldCharType="end"/>
        </w:r>
      </w:hyperlink>
    </w:p>
    <w:p w:rsidR="001B5586" w:rsidRDefault="00997986"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A9030D">
          <w:rPr>
            <w:noProof/>
            <w:webHidden/>
          </w:rPr>
          <w:t>1</w:t>
        </w:r>
        <w:r w:rsidR="0051627C">
          <w:rPr>
            <w:noProof/>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A9030D">
          <w:rPr>
            <w:webHidden/>
          </w:rPr>
          <w:t>1</w:t>
        </w:r>
        <w:r w:rsidR="0051627C">
          <w:rPr>
            <w:webHidden/>
          </w:rPr>
          <w:fldChar w:fldCharType="end"/>
        </w:r>
      </w:hyperlink>
    </w:p>
    <w:p w:rsidR="001B5586" w:rsidRDefault="00997986"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A9030D">
          <w:rPr>
            <w:noProof/>
            <w:webHidden/>
          </w:rPr>
          <w:t>3</w:t>
        </w:r>
        <w:r w:rsidR="0051627C">
          <w:rPr>
            <w:noProof/>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A9030D">
          <w:rPr>
            <w:webHidden/>
          </w:rPr>
          <w:t>4</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A9030D">
          <w:rPr>
            <w:webHidden/>
          </w:rPr>
          <w:t>29</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A9030D">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10"/>
          <w:headerReference w:type="default" r:id="rId11"/>
          <w:footerReference w:type="even" r:id="rId12"/>
          <w:footerReference w:type="default" r:id="rId13"/>
          <w:headerReference w:type="first" r:id="rId14"/>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6A07BC">
          <w:rPr>
            <w:noProof/>
            <w:webHidden/>
          </w:rPr>
          <w:t>6</w:t>
        </w:r>
        <w:r>
          <w:rPr>
            <w:noProof/>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6A07BC">
          <w:rPr>
            <w:webHidden/>
          </w:rPr>
          <w:t>6</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6A07BC">
          <w:rPr>
            <w:webHidden/>
          </w:rPr>
          <w:t>6</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6A07BC">
          <w:rPr>
            <w:webHidden/>
          </w:rPr>
          <w:t>6</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6A07BC">
          <w:rPr>
            <w:webHidden/>
          </w:rPr>
          <w:t>7</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6A07BC">
          <w:rPr>
            <w:webHidden/>
          </w:rPr>
          <w:t>9</w:t>
        </w:r>
        <w:r w:rsidR="0051627C">
          <w:rPr>
            <w:webHidden/>
          </w:rPr>
          <w:fldChar w:fldCharType="end"/>
        </w:r>
      </w:hyperlink>
    </w:p>
    <w:p w:rsidR="001B5586" w:rsidRDefault="00997986"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6A07BC">
          <w:rPr>
            <w:noProof/>
            <w:webHidden/>
          </w:rPr>
          <w:t>9</w:t>
        </w:r>
        <w:r w:rsidR="0051627C">
          <w:rPr>
            <w:noProof/>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6A07BC">
          <w:rPr>
            <w:webHidden/>
          </w:rPr>
          <w:t>9</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6A07BC">
          <w:rPr>
            <w:webHidden/>
          </w:rPr>
          <w:t>10</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6A07BC">
          <w:rPr>
            <w:webHidden/>
          </w:rPr>
          <w:t>11</w:t>
        </w:r>
        <w:r w:rsidR="0051627C">
          <w:rPr>
            <w:webHidden/>
          </w:rPr>
          <w:fldChar w:fldCharType="end"/>
        </w:r>
      </w:hyperlink>
    </w:p>
    <w:p w:rsidR="001B5586" w:rsidRDefault="00997986"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6A07BC">
          <w:rPr>
            <w:noProof/>
            <w:webHidden/>
          </w:rPr>
          <w:t>11</w:t>
        </w:r>
        <w:r w:rsidR="0051627C">
          <w:rPr>
            <w:noProof/>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6A07BC">
          <w:rPr>
            <w:webHidden/>
          </w:rPr>
          <w:t>11</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6A07BC">
          <w:rPr>
            <w:webHidden/>
          </w:rPr>
          <w:t>11</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6A07BC">
          <w:rPr>
            <w:webHidden/>
          </w:rPr>
          <w:t>12</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6A07BC">
          <w:rPr>
            <w:webHidden/>
          </w:rPr>
          <w:t>12</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6A07BC">
          <w:rPr>
            <w:webHidden/>
          </w:rPr>
          <w:t>12</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6A07BC">
          <w:rPr>
            <w:webHidden/>
          </w:rPr>
          <w:t>13</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6A07BC">
          <w:rPr>
            <w:webHidden/>
          </w:rPr>
          <w:t>14</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6A07BC">
          <w:rPr>
            <w:webHidden/>
          </w:rPr>
          <w:t>14</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6A07BC">
          <w:rPr>
            <w:webHidden/>
          </w:rPr>
          <w:t>14</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6A07BC">
          <w:rPr>
            <w:webHidden/>
          </w:rPr>
          <w:t>14</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6A07BC">
          <w:rPr>
            <w:webHidden/>
          </w:rPr>
          <w:t>15</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6A07BC">
          <w:rPr>
            <w:webHidden/>
          </w:rPr>
          <w:t>17</w:t>
        </w:r>
        <w:r w:rsidR="0051627C">
          <w:rPr>
            <w:webHidden/>
          </w:rPr>
          <w:fldChar w:fldCharType="end"/>
        </w:r>
      </w:hyperlink>
    </w:p>
    <w:p w:rsidR="001B5586" w:rsidRDefault="00997986"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6A07BC">
          <w:rPr>
            <w:noProof/>
            <w:webHidden/>
          </w:rPr>
          <w:t>17</w:t>
        </w:r>
        <w:r w:rsidR="0051627C">
          <w:rPr>
            <w:noProof/>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6A07BC">
          <w:rPr>
            <w:webHidden/>
          </w:rPr>
          <w:t>17</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6A07BC">
          <w:rPr>
            <w:webHidden/>
          </w:rPr>
          <w:t>18</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6A07BC">
          <w:rPr>
            <w:webHidden/>
          </w:rPr>
          <w:t>18</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6A07BC">
          <w:rPr>
            <w:webHidden/>
          </w:rPr>
          <w:t>18</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6A07BC">
          <w:rPr>
            <w:webHidden/>
          </w:rPr>
          <w:t>18</w:t>
        </w:r>
        <w:r w:rsidR="0051627C">
          <w:rPr>
            <w:webHidden/>
          </w:rPr>
          <w:fldChar w:fldCharType="end"/>
        </w:r>
      </w:hyperlink>
    </w:p>
    <w:p w:rsidR="001B5586" w:rsidRDefault="00997986"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6A07BC">
          <w:rPr>
            <w:noProof/>
            <w:webHidden/>
          </w:rPr>
          <w:t>19</w:t>
        </w:r>
        <w:r w:rsidR="0051627C">
          <w:rPr>
            <w:noProof/>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6A07BC">
          <w:rPr>
            <w:webHidden/>
          </w:rPr>
          <w:t>19</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6A07BC">
          <w:rPr>
            <w:webHidden/>
          </w:rPr>
          <w:t>20</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6A07BC">
          <w:rPr>
            <w:webHidden/>
          </w:rPr>
          <w:t>20</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6A07BC">
          <w:rPr>
            <w:webHidden/>
          </w:rPr>
          <w:t>20</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6A07BC">
          <w:rPr>
            <w:webHidden/>
          </w:rPr>
          <w:t>21</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6A07BC">
          <w:rPr>
            <w:webHidden/>
          </w:rPr>
          <w:t>21</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6A07BC">
          <w:rPr>
            <w:webHidden/>
          </w:rPr>
          <w:t>22</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6A07BC">
          <w:rPr>
            <w:webHidden/>
          </w:rPr>
          <w:t>22</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6A07BC">
          <w:rPr>
            <w:webHidden/>
          </w:rPr>
          <w:t>22</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6A07BC">
          <w:rPr>
            <w:webHidden/>
          </w:rPr>
          <w:t>22</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6A07BC">
          <w:rPr>
            <w:webHidden/>
          </w:rPr>
          <w:t>23</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6A07BC">
          <w:rPr>
            <w:webHidden/>
          </w:rPr>
          <w:t>23</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6A07BC">
          <w:rPr>
            <w:webHidden/>
          </w:rPr>
          <w:t>24</w:t>
        </w:r>
        <w:r w:rsidR="0051627C">
          <w:rPr>
            <w:webHidden/>
          </w:rPr>
          <w:fldChar w:fldCharType="end"/>
        </w:r>
      </w:hyperlink>
    </w:p>
    <w:p w:rsidR="001B5586" w:rsidRDefault="00997986"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6A07BC">
          <w:rPr>
            <w:noProof/>
            <w:webHidden/>
          </w:rPr>
          <w:t>24</w:t>
        </w:r>
        <w:r w:rsidR="0051627C">
          <w:rPr>
            <w:noProof/>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6A07BC">
          <w:rPr>
            <w:webHidden/>
          </w:rPr>
          <w:t>24</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6A07BC">
          <w:rPr>
            <w:webHidden/>
          </w:rPr>
          <w:t>24</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6A07BC">
          <w:rPr>
            <w:webHidden/>
          </w:rPr>
          <w:t>25</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6A07BC">
          <w:rPr>
            <w:webHidden/>
          </w:rPr>
          <w:t>25</w:t>
        </w:r>
        <w:r w:rsidR="0051627C">
          <w:rPr>
            <w:webHidden/>
          </w:rPr>
          <w:fldChar w:fldCharType="end"/>
        </w:r>
      </w:hyperlink>
    </w:p>
    <w:p w:rsidR="001B5586" w:rsidRDefault="00997986"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6A07BC">
          <w:rPr>
            <w:webHidden/>
          </w:rPr>
          <w:t>25</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“day”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w:t>
            </w:r>
            <w:r w:rsidRPr="00EC12FE">
              <w:lastRenderedPageBreak/>
              <w:t>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r w:rsidRPr="00EC12FE">
              <w:t>participates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lastRenderedPageBreak/>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 xml:space="preserve">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w:t>
            </w:r>
            <w:r w:rsidRPr="00EC12FE">
              <w:rPr>
                <w:spacing w:val="-5"/>
              </w:rPr>
              <w:lastRenderedPageBreak/>
              <w:t>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lastRenderedPageBreak/>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w:t>
            </w:r>
            <w:r w:rsidRPr="00EC12FE">
              <w:rPr>
                <w:rFonts w:cs="Times New Roman"/>
              </w:rPr>
              <w:lastRenderedPageBreak/>
              <w:t>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lastRenderedPageBreak/>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w:t>
            </w:r>
            <w:r w:rsidRPr="00EC12FE">
              <w:lastRenderedPageBreak/>
              <w:t xml:space="preserve">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r w:rsidRPr="00EC12FE">
              <w:rPr>
                <w:szCs w:val="24"/>
              </w:rPr>
              <w:t>a</w:t>
            </w:r>
            <w:r w:rsidR="007B586E" w:rsidRPr="00EC12FE">
              <w:rPr>
                <w:szCs w:val="24"/>
              </w:rPr>
              <w:t xml:space="preserve">ny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w:t>
            </w:r>
            <w:r w:rsidR="007B586E" w:rsidRPr="00EC12FE">
              <w:lastRenderedPageBreak/>
              <w:t xml:space="preserve">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 xml:space="preserve">Bidders wishing to offer discounts for the award of more than one </w:t>
            </w:r>
            <w:r w:rsidR="002A34D0" w:rsidRPr="00EC12FE">
              <w:lastRenderedPageBreak/>
              <w:t>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r w:rsidRPr="00EC12FE">
              <w:rPr>
                <w:bCs/>
                <w:szCs w:val="24"/>
              </w:rPr>
              <w:t xml:space="preserve">another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r w:rsidRPr="00EC12FE">
              <w:rPr>
                <w:rFonts w:cs="Times New Roman"/>
              </w:rPr>
              <w:t>fro</w:t>
            </w:r>
            <w:r w:rsidRPr="00EC12FE">
              <w:rPr>
                <w:rFonts w:cs="Times New Roman"/>
                <w:bCs/>
              </w:rPr>
              <w:t xml:space="preserve">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w:t>
            </w:r>
            <w:r w:rsidRPr="00EC12FE">
              <w:rPr>
                <w:rFonts w:cs="Times New Roman"/>
                <w:bCs/>
              </w:rPr>
              <w:lastRenderedPageBreak/>
              <w:t>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w:t>
            </w:r>
            <w:proofErr w:type="spellStart"/>
            <w:r w:rsidRPr="00EC12FE">
              <w:t>non responsive</w:t>
            </w:r>
            <w:proofErr w:type="spellEnd"/>
            <w:r w:rsidRPr="00EC12FE">
              <w:t xml:space="preser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sign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furnish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w:t>
            </w:r>
            <w:r w:rsidRPr="00EC12FE">
              <w:lastRenderedPageBreak/>
              <w:t xml:space="preserve">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lastRenderedPageBreak/>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t>bear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t xml:space="preserve">received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w:t>
            </w:r>
            <w:r w:rsidRPr="00EC12FE">
              <w:lastRenderedPageBreak/>
              <w:t xml:space="preserve">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w:t>
            </w:r>
            <w:r w:rsidR="00CB6A0E" w:rsidRPr="00EC12FE">
              <w:rPr>
                <w:rFonts w:cs="Times New Roman"/>
              </w:rPr>
              <w:lastRenderedPageBreak/>
              <w:t xml:space="preserve">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t>affect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lastRenderedPageBreak/>
              <w:t>(ii)</w:t>
            </w:r>
            <w:r w:rsidRPr="00EC12FE">
              <w:rPr>
                <w:rFonts w:ascii="Times New Roman" w:hAnsi="Times New Roman" w:cs="Times New Roman"/>
                <w:sz w:val="24"/>
                <w:szCs w:val="24"/>
              </w:rPr>
              <w:tab/>
              <w:t xml:space="preserve">limit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if there is an error in a total corresponding to the addition or subtraction of subtotals, the subtotals shall prevail and the </w:t>
            </w:r>
            <w:r w:rsidRPr="00EC12FE">
              <w:rPr>
                <w:szCs w:val="24"/>
              </w:rPr>
              <w:lastRenderedPageBreak/>
              <w:t>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w:t>
            </w:r>
            <w:r w:rsidRPr="00EC12FE">
              <w:rPr>
                <w:szCs w:val="24"/>
              </w:rPr>
              <w:lastRenderedPageBreak/>
              <w:t>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 xml:space="preserve">Qualification of </w:t>
            </w:r>
            <w:r w:rsidRPr="00EC12FE">
              <w:lastRenderedPageBreak/>
              <w:t>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lastRenderedPageBreak/>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w:t>
            </w:r>
            <w:r w:rsidRPr="00EC12FE">
              <w:rPr>
                <w:rFonts w:cs="Times New Roman"/>
              </w:rPr>
              <w:lastRenderedPageBreak/>
              <w:t xml:space="preserve">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r w:rsidRPr="00EC12FE">
              <w:rPr>
                <w:rFonts w:cs="Times New Roman"/>
                <w:spacing w:val="-4"/>
              </w:rPr>
              <w:t>name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5"/>
          <w:headerReference w:type="default" r:id="rId16"/>
          <w:headerReference w:type="first" r:id="rId17"/>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9348E9">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9348E9">
              <w:rPr>
                <w:b/>
                <w:i/>
                <w:lang w:val="en-GB"/>
              </w:rPr>
              <w:t>200</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B97E54">
            <w:pPr>
              <w:tabs>
                <w:tab w:val="right" w:pos="7272"/>
              </w:tabs>
              <w:spacing w:after="160"/>
            </w:pPr>
            <w:r w:rsidRPr="00EC12FE">
              <w:t xml:space="preserve">The name of the bidding process is: </w:t>
            </w:r>
            <w:r w:rsidR="00B97E54">
              <w:rPr>
                <w:b/>
                <w:i/>
                <w:lang w:val="en-GB"/>
              </w:rPr>
              <w:t xml:space="preserve">Construction of Visitors </w:t>
            </w:r>
            <w:proofErr w:type="spellStart"/>
            <w:r w:rsidR="00B97E54">
              <w:rPr>
                <w:b/>
                <w:i/>
                <w:lang w:val="en-GB"/>
              </w:rPr>
              <w:t>Center</w:t>
            </w:r>
            <w:proofErr w:type="spellEnd"/>
            <w:r w:rsidR="00B97E54">
              <w:rPr>
                <w:b/>
                <w:i/>
                <w:lang w:val="en-GB"/>
              </w:rPr>
              <w:t xml:space="preserve"> </w:t>
            </w:r>
            <w:r w:rsidR="00CE5874">
              <w:rPr>
                <w:b/>
                <w:i/>
                <w:lang w:val="en-GB"/>
              </w:rPr>
              <w:t xml:space="preserve">at </w:t>
            </w:r>
            <w:proofErr w:type="spellStart"/>
            <w:r w:rsidR="00CE5874">
              <w:rPr>
                <w:b/>
                <w:i/>
                <w:lang w:val="en-GB"/>
              </w:rPr>
              <w:t>Hithadhoo</w:t>
            </w:r>
            <w:proofErr w:type="spellEnd"/>
            <w:r w:rsidR="00CE5874">
              <w:rPr>
                <w:b/>
                <w:i/>
                <w:lang w:val="en-GB"/>
              </w:rPr>
              <w:t xml:space="preserve"> Ecotourism Facility</w:t>
            </w:r>
            <w:r w:rsidR="005F7D9E">
              <w:rPr>
                <w:b/>
                <w:i/>
                <w:lang w:val="en-GB"/>
              </w:rPr>
              <w:t xml:space="preserve"> - Retender</w:t>
            </w:r>
          </w:p>
          <w:p w:rsidR="00030555" w:rsidRDefault="007B586E" w:rsidP="00CE5874">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CE5874">
              <w:rPr>
                <w:b/>
                <w:i/>
                <w:lang w:val="en-GB"/>
              </w:rPr>
              <w:t>01</w:t>
            </w:r>
            <w:r w:rsidR="006B423C" w:rsidRPr="006B423C">
              <w:rPr>
                <w:b/>
                <w:i/>
                <w:lang w:val="en-GB"/>
              </w:rPr>
              <w:t>/</w:t>
            </w:r>
            <w:r w:rsidR="00CE5874">
              <w:rPr>
                <w:b/>
                <w:i/>
                <w:lang w:val="en-GB"/>
              </w:rPr>
              <w:t>CCAP</w:t>
            </w:r>
          </w:p>
          <w:p w:rsidR="00016EBA" w:rsidRPr="006B423C" w:rsidRDefault="00016EBA" w:rsidP="00A9030D">
            <w:pPr>
              <w:tabs>
                <w:tab w:val="right" w:pos="7272"/>
              </w:tabs>
              <w:spacing w:after="160"/>
              <w:ind w:left="5040"/>
            </w:pPr>
            <w:r>
              <w:rPr>
                <w:b/>
                <w:i/>
                <w:lang w:val="en-GB"/>
              </w:rPr>
              <w:t>TEB/20</w:t>
            </w:r>
            <w:r w:rsidR="00A35560">
              <w:rPr>
                <w:b/>
                <w:i/>
                <w:lang w:val="en-GB"/>
              </w:rPr>
              <w:t>15</w:t>
            </w:r>
            <w:r>
              <w:rPr>
                <w:b/>
                <w:i/>
                <w:lang w:val="en-GB"/>
              </w:rPr>
              <w:t>/</w:t>
            </w:r>
            <w:r w:rsidR="00A35560">
              <w:rPr>
                <w:b/>
                <w:i/>
                <w:lang w:val="en-GB"/>
              </w:rPr>
              <w:t>W-</w:t>
            </w:r>
            <w:r w:rsidR="00A9030D">
              <w:rPr>
                <w:b/>
                <w:i/>
                <w:lang w:val="en-GB"/>
              </w:rPr>
              <w:t>89-R01</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CE5874">
            <w:pPr>
              <w:tabs>
                <w:tab w:val="right" w:pos="7254"/>
              </w:tabs>
              <w:spacing w:after="160"/>
            </w:pPr>
            <w:r w:rsidRPr="00EC12FE">
              <w:t xml:space="preserve">The name of the Project is: </w:t>
            </w:r>
            <w:r w:rsidR="00CE5874">
              <w:rPr>
                <w:b/>
                <w:i/>
                <w:lang w:val="en-GB"/>
              </w:rPr>
              <w:t>Climate Change Adaptation Project</w:t>
            </w:r>
            <w:r w:rsidR="000C3B0F">
              <w:rPr>
                <w:b/>
                <w:i/>
                <w:lang w:val="en-GB"/>
              </w:rPr>
              <w:t xml:space="preserve"> (</w:t>
            </w:r>
            <w:r w:rsidR="00CE5874">
              <w:rPr>
                <w:b/>
                <w:i/>
                <w:lang w:val="en-GB"/>
              </w:rPr>
              <w:t>CCAP</w:t>
            </w:r>
            <w:r w:rsidR="000C3B0F">
              <w:rPr>
                <w:b/>
                <w:i/>
                <w:lang w:val="en-GB"/>
              </w:rPr>
              <w:t>)</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8"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A9030D" w:rsidRDefault="006134A0" w:rsidP="00A9030D">
            <w:pPr>
              <w:tabs>
                <w:tab w:val="right" w:pos="7254"/>
              </w:tabs>
              <w:spacing w:after="60"/>
              <w:ind w:left="720"/>
              <w:rPr>
                <w:b/>
                <w:i/>
              </w:rPr>
            </w:pPr>
            <w:r w:rsidRPr="00A9030D">
              <w:rPr>
                <w:b/>
                <w:i/>
              </w:rPr>
              <w:t>M</w:t>
            </w:r>
            <w:r w:rsidR="00A9030D" w:rsidRPr="00A9030D">
              <w:rPr>
                <w:b/>
                <w:i/>
              </w:rPr>
              <w:t>s</w:t>
            </w:r>
            <w:r w:rsidR="006B423C" w:rsidRPr="00A9030D">
              <w:rPr>
                <w:b/>
                <w:i/>
              </w:rPr>
              <w:t xml:space="preserve">. </w:t>
            </w:r>
            <w:proofErr w:type="spellStart"/>
            <w:r w:rsidR="00A9030D" w:rsidRPr="00A9030D">
              <w:rPr>
                <w:b/>
                <w:i/>
              </w:rPr>
              <w:t>Aminath</w:t>
            </w:r>
            <w:proofErr w:type="spellEnd"/>
            <w:r w:rsidR="00A9030D" w:rsidRPr="00A9030D">
              <w:rPr>
                <w:b/>
                <w:i/>
              </w:rPr>
              <w:t xml:space="preserve"> </w:t>
            </w:r>
            <w:proofErr w:type="spellStart"/>
            <w:r w:rsidR="00A9030D" w:rsidRPr="00A9030D">
              <w:rPr>
                <w:b/>
                <w:i/>
              </w:rPr>
              <w:t>Naheen</w:t>
            </w:r>
            <w:proofErr w:type="spellEnd"/>
            <w:r w:rsidR="00A9030D" w:rsidRPr="00A9030D">
              <w:rPr>
                <w:b/>
                <w:i/>
              </w:rPr>
              <w:t xml:space="preserve"> Ahmed</w:t>
            </w:r>
          </w:p>
          <w:p w:rsidR="006B423C" w:rsidRPr="00A9030D" w:rsidRDefault="00F125A7" w:rsidP="00F125A7">
            <w:pPr>
              <w:tabs>
                <w:tab w:val="right" w:pos="7254"/>
              </w:tabs>
              <w:spacing w:after="60"/>
              <w:ind w:left="720"/>
              <w:rPr>
                <w:b/>
                <w:i/>
              </w:rPr>
            </w:pPr>
            <w:r w:rsidRPr="00A9030D">
              <w:rPr>
                <w:b/>
                <w:i/>
              </w:rPr>
              <w:t xml:space="preserve">Assistant </w:t>
            </w:r>
            <w:r w:rsidR="006B423C" w:rsidRPr="00A9030D">
              <w:rPr>
                <w:b/>
                <w:i/>
              </w:rPr>
              <w:t>Project Officer</w:t>
            </w:r>
          </w:p>
          <w:p w:rsidR="006B423C" w:rsidRDefault="006B423C" w:rsidP="006134A0">
            <w:pPr>
              <w:tabs>
                <w:tab w:val="right" w:pos="7254"/>
              </w:tabs>
              <w:spacing w:after="60"/>
              <w:ind w:left="720"/>
              <w:rPr>
                <w:b/>
                <w:i/>
              </w:rPr>
            </w:pPr>
            <w:r w:rsidRPr="00A9030D">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A9030D">
            <w:pPr>
              <w:tabs>
                <w:tab w:val="right" w:pos="7254"/>
              </w:tabs>
              <w:spacing w:after="60"/>
              <w:ind w:left="720"/>
              <w:rPr>
                <w:b/>
                <w:i/>
              </w:rPr>
            </w:pPr>
            <w:r w:rsidRPr="00EE5FA0">
              <w:rPr>
                <w:b/>
                <w:i/>
              </w:rPr>
              <w:t>Tel: (960) 3349</w:t>
            </w:r>
            <w:r w:rsidR="00A9030D">
              <w:rPr>
                <w:b/>
                <w:i/>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9348E9" w:rsidRDefault="006B423C" w:rsidP="006134A0">
            <w:pPr>
              <w:tabs>
                <w:tab w:val="right" w:pos="7254"/>
              </w:tabs>
              <w:spacing w:after="60"/>
              <w:ind w:left="720"/>
            </w:pPr>
            <w:r w:rsidRPr="00EE5FA0">
              <w:rPr>
                <w:b/>
                <w:i/>
              </w:rPr>
              <w:t>E-Mail:</w:t>
            </w:r>
            <w:r w:rsidR="009348E9">
              <w:t xml:space="preserve"> </w:t>
            </w:r>
            <w:r w:rsidR="009348E9" w:rsidRPr="009348E9">
              <w:rPr>
                <w:i/>
                <w:iCs/>
                <w:color w:val="0070C0"/>
                <w:u w:val="single"/>
              </w:rPr>
              <w:t>aminath.naaheen@finance.gov.mv</w:t>
            </w:r>
          </w:p>
          <w:p w:rsidR="006B423C" w:rsidRDefault="009348E9" w:rsidP="009348E9">
            <w:pPr>
              <w:tabs>
                <w:tab w:val="right" w:pos="7254"/>
              </w:tabs>
              <w:spacing w:after="60"/>
            </w:pPr>
            <w:r>
              <w:t xml:space="preserve">                          </w:t>
            </w:r>
            <w:hyperlink r:id="rId19" w:history="1">
              <w:r w:rsidR="006B423C" w:rsidRPr="00AF6143">
                <w:rPr>
                  <w:i/>
                  <w:color w:val="0070C0"/>
                  <w:u w:val="single"/>
                </w:rPr>
                <w:t>tender@finance.gov.mv</w:t>
              </w:r>
            </w:hyperlink>
          </w:p>
          <w:p w:rsidR="006B423C" w:rsidRDefault="006B423C" w:rsidP="006134A0">
            <w:pPr>
              <w:tabs>
                <w:tab w:val="right" w:pos="7254"/>
              </w:tabs>
            </w:pPr>
          </w:p>
          <w:p w:rsidR="007B586E" w:rsidRPr="00EC12FE" w:rsidRDefault="007B586E" w:rsidP="009348E9">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9348E9" w:rsidRPr="009348E9">
              <w:rPr>
                <w:b/>
                <w:i/>
                <w:color w:val="FF0000"/>
              </w:rPr>
              <w:t>09</w:t>
            </w:r>
            <w:r w:rsidR="00A9030D" w:rsidRPr="009348E9">
              <w:rPr>
                <w:b/>
                <w:i/>
                <w:color w:val="FF0000"/>
                <w:vertAlign w:val="superscript"/>
              </w:rPr>
              <w:t>th</w:t>
            </w:r>
            <w:r w:rsidR="00A9030D" w:rsidRPr="009348E9">
              <w:rPr>
                <w:b/>
                <w:i/>
                <w:color w:val="FF0000"/>
              </w:rPr>
              <w:t xml:space="preserve"> July</w:t>
            </w:r>
            <w:r w:rsidR="008E3515" w:rsidRPr="009348E9">
              <w:rPr>
                <w:b/>
                <w:i/>
                <w:color w:val="FF0000"/>
              </w:rPr>
              <w:t xml:space="preserve"> 2015</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0"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A4317D" w:rsidRPr="00EC12FE" w:rsidRDefault="00A4317D" w:rsidP="00A4317D">
            <w:pPr>
              <w:tabs>
                <w:tab w:val="right" w:pos="7254"/>
              </w:tabs>
              <w:spacing w:after="160"/>
            </w:pPr>
            <w:r w:rsidRPr="00EC12FE">
              <w:t xml:space="preserve">A Pre-Bid meeting </w:t>
            </w:r>
            <w:r>
              <w:rPr>
                <w:b/>
                <w:i/>
                <w:lang w:val="en-GB"/>
              </w:rPr>
              <w:t>shall</w:t>
            </w:r>
            <w:r w:rsidRPr="00EC12FE">
              <w:t xml:space="preserve"> take place. Pre-Bid meeting will take place at the following date, time and place:</w:t>
            </w:r>
          </w:p>
          <w:p w:rsidR="00A4317D" w:rsidRPr="00EC12FE" w:rsidRDefault="00A4317D" w:rsidP="009348E9">
            <w:pPr>
              <w:tabs>
                <w:tab w:val="right" w:pos="7254"/>
              </w:tabs>
              <w:spacing w:after="120"/>
              <w:rPr>
                <w:i/>
              </w:rPr>
            </w:pPr>
            <w:r>
              <w:t>Date</w:t>
            </w:r>
            <w:r w:rsidRPr="00EC12FE">
              <w:t xml:space="preserve">: </w:t>
            </w:r>
            <w:r w:rsidR="00A9030D" w:rsidRPr="009348E9">
              <w:rPr>
                <w:b/>
                <w:i/>
                <w:color w:val="FF0000"/>
                <w:lang w:val="en-GB"/>
              </w:rPr>
              <w:t xml:space="preserve">July </w:t>
            </w:r>
            <w:r w:rsidR="009348E9" w:rsidRPr="009348E9">
              <w:rPr>
                <w:b/>
                <w:i/>
                <w:color w:val="FF0000"/>
                <w:lang w:val="en-GB"/>
              </w:rPr>
              <w:t>06th</w:t>
            </w:r>
            <w:r w:rsidRPr="009348E9">
              <w:rPr>
                <w:b/>
                <w:i/>
                <w:color w:val="FF0000"/>
                <w:lang w:val="en-GB"/>
              </w:rPr>
              <w:t>, 2015</w:t>
            </w:r>
          </w:p>
          <w:p w:rsidR="00A4317D" w:rsidRPr="009348E9" w:rsidRDefault="00A4317D" w:rsidP="009348E9">
            <w:pPr>
              <w:tabs>
                <w:tab w:val="right" w:pos="7254"/>
              </w:tabs>
              <w:spacing w:after="120"/>
              <w:rPr>
                <w:i/>
                <w:color w:val="FF0000"/>
              </w:rPr>
            </w:pPr>
            <w:r w:rsidRPr="00EC12FE">
              <w:t xml:space="preserve">Time: </w:t>
            </w:r>
            <w:r w:rsidRPr="009348E9">
              <w:rPr>
                <w:b/>
                <w:i/>
                <w:color w:val="FF0000"/>
                <w:lang w:val="en-GB"/>
              </w:rPr>
              <w:t>1</w:t>
            </w:r>
            <w:r w:rsidR="009348E9" w:rsidRPr="009348E9">
              <w:rPr>
                <w:b/>
                <w:i/>
                <w:color w:val="FF0000"/>
                <w:lang w:val="en-GB"/>
              </w:rPr>
              <w:t>2</w:t>
            </w:r>
            <w:r w:rsidRPr="009348E9">
              <w:rPr>
                <w:b/>
                <w:i/>
                <w:color w:val="FF0000"/>
                <w:lang w:val="en-GB"/>
              </w:rPr>
              <w:t xml:space="preserve">00 </w:t>
            </w:r>
            <w:proofErr w:type="spellStart"/>
            <w:r w:rsidRPr="009348E9">
              <w:rPr>
                <w:b/>
                <w:i/>
                <w:color w:val="FF0000"/>
                <w:lang w:val="en-GB"/>
              </w:rPr>
              <w:t>Hrs</w:t>
            </w:r>
            <w:proofErr w:type="spellEnd"/>
          </w:p>
          <w:p w:rsidR="007B586E" w:rsidRPr="009A305D" w:rsidRDefault="00A4317D" w:rsidP="00A4317D">
            <w:pPr>
              <w:tabs>
                <w:tab w:val="right" w:pos="7254"/>
              </w:tabs>
              <w:spacing w:after="160"/>
              <w:rPr>
                <w:i/>
              </w:rPr>
            </w:pPr>
            <w:r w:rsidRPr="00EC12FE">
              <w:t xml:space="preserve">Place: </w:t>
            </w:r>
            <w:r w:rsidRPr="00AA7ABE">
              <w:rPr>
                <w:b/>
                <w:i/>
                <w:lang w:val="en-GB"/>
              </w:rPr>
              <w:t>Tender Evaluation Section / Ministry of Finance and Treasury</w:t>
            </w:r>
          </w:p>
        </w:tc>
      </w:tr>
    </w:tbl>
    <w:p w:rsidR="00A4317D" w:rsidRDefault="00A4317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8E3515">
            <w:pPr>
              <w:tabs>
                <w:tab w:val="right" w:pos="7254"/>
              </w:tabs>
              <w:spacing w:after="180"/>
              <w:jc w:val="both"/>
            </w:pPr>
            <w:r w:rsidRPr="00EC12FE">
              <w:t>The Bidder shall submit with its bid the following additional documents:</w:t>
            </w:r>
            <w:r w:rsidRPr="00EC12FE">
              <w:rPr>
                <w:b/>
              </w:rPr>
              <w:t xml:space="preserve"> </w:t>
            </w:r>
            <w:r w:rsidR="008E3515">
              <w:rPr>
                <w:b/>
                <w:i/>
              </w:rPr>
              <w:t>D</w:t>
            </w:r>
            <w:r w:rsidR="008E3515" w:rsidRPr="008E3515">
              <w:rPr>
                <w:b/>
                <w:i/>
              </w:rPr>
              <w:t>ocumentary evidence (No Due Report) of no due payment to the Government of Maldives, obtained from Maldives Inland Revenue Authority. This document shall be dated no earlier than 5 (Five) days prior to the bid submission date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348E9">
              <w:rPr>
                <w:rFonts w:cs="Times New Roman"/>
                <w:b/>
                <w:u w:val="single"/>
              </w:rPr>
              <w:t>MVR</w:t>
            </w:r>
            <w:r w:rsidRPr="009348E9">
              <w:rPr>
                <w:rFonts w:cs="Times New Roman"/>
                <w:bCs/>
                <w:color w:val="FF0000"/>
              </w:rPr>
              <w:t>.</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713CBD">
            <w:pPr>
              <w:tabs>
                <w:tab w:val="right" w:pos="7254"/>
              </w:tabs>
              <w:spacing w:after="60"/>
              <w:rPr>
                <w:b/>
                <w:iCs/>
              </w:rPr>
            </w:pPr>
            <w:r>
              <w:rPr>
                <w:iCs/>
              </w:rPr>
              <w:t>T</w:t>
            </w:r>
            <w:r w:rsidR="00941B70" w:rsidRPr="00EC12FE">
              <w:rPr>
                <w:iCs/>
              </w:rPr>
              <w:t xml:space="preserve">he amount and currency of the bid security shall be: </w:t>
            </w:r>
            <w:r w:rsidRPr="009348E9">
              <w:rPr>
                <w:b/>
                <w:i/>
                <w:iCs/>
                <w:color w:val="FF0000"/>
              </w:rPr>
              <w:t xml:space="preserve">MVR </w:t>
            </w:r>
            <w:r w:rsidR="00713CBD" w:rsidRPr="009348E9">
              <w:rPr>
                <w:b/>
                <w:i/>
                <w:iCs/>
                <w:color w:val="FF0000"/>
              </w:rPr>
              <w:t>7</w:t>
            </w:r>
            <w:r w:rsidRPr="009348E9">
              <w:rPr>
                <w:b/>
                <w:i/>
                <w:iCs/>
                <w:color w:val="FF0000"/>
              </w:rPr>
              <w:t>0,000.00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58648B">
            <w:pPr>
              <w:tabs>
                <w:tab w:val="right" w:pos="7254"/>
              </w:tabs>
              <w:spacing w:after="180"/>
            </w:pPr>
            <w:r w:rsidRPr="00EC12FE">
              <w:t xml:space="preserve">In addition to the original of the bid, the number of copies is: </w:t>
            </w:r>
            <w:r w:rsidR="0058648B">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1697"/>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lastRenderedPageBreak/>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A9030D">
            <w:pPr>
              <w:tabs>
                <w:tab w:val="right" w:pos="7254"/>
              </w:tabs>
              <w:spacing w:after="60"/>
              <w:ind w:left="720"/>
              <w:rPr>
                <w:b/>
                <w:i/>
              </w:rPr>
            </w:pPr>
            <w:r w:rsidRPr="00EE5FA0">
              <w:rPr>
                <w:b/>
                <w:i/>
              </w:rPr>
              <w:t>Tel: (960) 3349</w:t>
            </w:r>
            <w:r w:rsidR="00A9030D">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1"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9348E9">
            <w:pPr>
              <w:tabs>
                <w:tab w:val="right" w:pos="7254"/>
              </w:tabs>
              <w:rPr>
                <w:i/>
              </w:rPr>
            </w:pPr>
            <w:r>
              <w:t>Date</w:t>
            </w:r>
            <w:r w:rsidRPr="00EC12FE">
              <w:t xml:space="preserve">: </w:t>
            </w:r>
            <w:r w:rsidR="00CE5874" w:rsidRPr="009348E9">
              <w:rPr>
                <w:b/>
                <w:i/>
                <w:color w:val="FF0000"/>
                <w:lang w:val="en-GB"/>
              </w:rPr>
              <w:t>Ju</w:t>
            </w:r>
            <w:r w:rsidR="00A9030D" w:rsidRPr="009348E9">
              <w:rPr>
                <w:b/>
                <w:i/>
                <w:color w:val="FF0000"/>
                <w:lang w:val="en-GB"/>
              </w:rPr>
              <w:t xml:space="preserve">ly </w:t>
            </w:r>
            <w:r w:rsidR="009348E9" w:rsidRPr="009348E9">
              <w:rPr>
                <w:b/>
                <w:i/>
                <w:color w:val="FF0000"/>
                <w:lang w:val="en-GB"/>
              </w:rPr>
              <w:t>21</w:t>
            </w:r>
            <w:r w:rsidRPr="009348E9">
              <w:rPr>
                <w:b/>
                <w:i/>
                <w:color w:val="FF0000"/>
                <w:lang w:val="en-GB"/>
              </w:rPr>
              <w:t>, 201</w:t>
            </w:r>
            <w:r w:rsidR="0073679F" w:rsidRPr="009348E9">
              <w:rPr>
                <w:b/>
                <w:i/>
                <w:color w:val="FF0000"/>
                <w:lang w:val="en-GB"/>
              </w:rPr>
              <w:t>5</w:t>
            </w:r>
          </w:p>
          <w:p w:rsidR="00B530A2" w:rsidRPr="00B530A2" w:rsidRDefault="00B530A2" w:rsidP="0058648B">
            <w:pPr>
              <w:tabs>
                <w:tab w:val="right" w:pos="7254"/>
              </w:tabs>
              <w:rPr>
                <w:i/>
              </w:rPr>
            </w:pPr>
            <w:r w:rsidRPr="00EC12FE">
              <w:t xml:space="preserve">Time: </w:t>
            </w:r>
            <w:r w:rsidRPr="009348E9">
              <w:rPr>
                <w:b/>
                <w:i/>
                <w:color w:val="FF0000"/>
                <w:lang w:val="en-GB"/>
              </w:rPr>
              <w:t>1</w:t>
            </w:r>
            <w:r w:rsidR="00A9030D" w:rsidRPr="009348E9">
              <w:rPr>
                <w:b/>
                <w:i/>
                <w:color w:val="FF0000"/>
                <w:lang w:val="en-GB"/>
              </w:rPr>
              <w:t>3</w:t>
            </w:r>
            <w:r w:rsidRPr="009348E9">
              <w:rPr>
                <w:b/>
                <w:i/>
                <w:color w:val="FF0000"/>
                <w:lang w:val="en-GB"/>
              </w:rPr>
              <w:t xml:space="preserve">00 </w:t>
            </w:r>
            <w:proofErr w:type="spellStart"/>
            <w:r w:rsidRPr="009348E9">
              <w:rPr>
                <w:b/>
                <w:i/>
                <w:color w:val="FF0000"/>
                <w:lang w:val="en-GB"/>
              </w:rPr>
              <w:t>Hrs</w:t>
            </w:r>
            <w:proofErr w:type="spellEnd"/>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455"/>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58648B">
        <w:trPr>
          <w:trHeight w:val="699"/>
          <w:jc w:val="center"/>
        </w:trPr>
        <w:tc>
          <w:tcPr>
            <w:tcW w:w="1620" w:type="dxa"/>
            <w:tcBorders>
              <w:top w:val="single" w:sz="2" w:space="0" w:color="000000"/>
              <w:left w:val="single" w:sz="2" w:space="0" w:color="000000"/>
              <w:bottom w:val="single" w:sz="2" w:space="0" w:color="000000"/>
            </w:tcBorders>
          </w:tcPr>
          <w:p w:rsidR="00B50534" w:rsidRPr="00EC12FE" w:rsidRDefault="00B50534" w:rsidP="0058648B">
            <w:pPr>
              <w:tabs>
                <w:tab w:val="right" w:pos="7434"/>
              </w:tabs>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58648B">
            <w:pPr>
              <w:tabs>
                <w:tab w:val="right" w:pos="7254"/>
              </w:tabs>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 xml:space="preserve">Ten (10) </w:t>
            </w:r>
            <w:proofErr w:type="spellStart"/>
            <w:r w:rsidR="007E7B4D" w:rsidRPr="007E7B4D">
              <w:rPr>
                <w:b/>
                <w:i/>
                <w:lang w:val="en-GB"/>
              </w:rPr>
              <w:t>percent</w:t>
            </w:r>
            <w:proofErr w:type="spellEnd"/>
            <w:r w:rsidRPr="00EC12FE">
              <w:rPr>
                <w:i/>
                <w:spacing w:val="-4"/>
              </w:rPr>
              <w:t xml:space="preserve"> of the total contract amount or </w:t>
            </w:r>
            <w:r w:rsidR="007E7B4D" w:rsidRPr="007E7B4D">
              <w:rPr>
                <w:b/>
                <w:i/>
                <w:lang w:val="en-GB"/>
              </w:rPr>
              <w:t xml:space="preserve">Ten (10) </w:t>
            </w:r>
            <w:proofErr w:type="spellStart"/>
            <w:r w:rsidR="007E7B4D" w:rsidRPr="007E7B4D">
              <w:rPr>
                <w:b/>
                <w:i/>
                <w:lang w:val="en-GB"/>
              </w:rPr>
              <w:t>percent</w:t>
            </w:r>
            <w:proofErr w:type="spellEnd"/>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165DD8">
            <w:pPr>
              <w:tabs>
                <w:tab w:val="right" w:pos="7254"/>
              </w:tabs>
              <w:spacing w:after="120"/>
              <w:rPr>
                <w:bCs/>
              </w:rPr>
            </w:pPr>
            <w:r w:rsidRPr="00EC12FE">
              <w:rPr>
                <w:bCs/>
              </w:rPr>
              <w:t>The Adjudicator proposed by the Employer is</w:t>
            </w:r>
            <w:r w:rsidRPr="00EC12FE">
              <w:rPr>
                <w:b/>
                <w:bCs/>
                <w:i/>
              </w:rPr>
              <w:t xml:space="preserve">: </w:t>
            </w:r>
            <w:r w:rsidR="0028633C">
              <w:rPr>
                <w:b/>
                <w:bCs/>
                <w:i/>
              </w:rPr>
              <w:t>National Tender Board</w:t>
            </w:r>
            <w:r w:rsidRPr="00EC12FE">
              <w:rPr>
                <w:bCs/>
              </w:rPr>
              <w:t>.</w:t>
            </w:r>
          </w:p>
        </w:tc>
      </w:tr>
    </w:tbl>
    <w:p w:rsidR="00165DD8" w:rsidRDefault="00165DD8">
      <w:pPr>
        <w:rPr>
          <w:rFonts w:cs="Arial"/>
          <w:b/>
          <w:sz w:val="36"/>
          <w:szCs w:val="20"/>
        </w:rPr>
      </w:pPr>
      <w:bookmarkStart w:id="366" w:name="_Toc438266925"/>
      <w:bookmarkStart w:id="367" w:name="_Toc438267899"/>
      <w:bookmarkStart w:id="368" w:name="_Toc438366666"/>
      <w:bookmarkStart w:id="369" w:name="_Toc41971240"/>
      <w:bookmarkStart w:id="370" w:name="_Toc372613501"/>
      <w:r>
        <w:rPr>
          <w:rFonts w:cs="Arial"/>
        </w:rPr>
        <w:lastRenderedPageBreak/>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6"/>
      <w:bookmarkEnd w:id="367"/>
      <w:bookmarkEnd w:id="368"/>
      <w:bookmarkEnd w:id="369"/>
      <w:bookmarkEnd w:id="370"/>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CE5874">
      <w:pPr>
        <w:pStyle w:val="TOC1"/>
        <w:tabs>
          <w:tab w:val="left" w:pos="709"/>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A9030D">
          <w:rPr>
            <w:noProof/>
            <w:webHidden/>
          </w:rPr>
          <w:t>31</w:t>
        </w:r>
        <w:r>
          <w:rPr>
            <w:noProof/>
            <w:webHidden/>
          </w:rPr>
          <w:fldChar w:fldCharType="end"/>
        </w:r>
      </w:hyperlink>
    </w:p>
    <w:p w:rsidR="003531F4" w:rsidRDefault="00997986"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A9030D">
          <w:rPr>
            <w:noProof/>
            <w:webHidden/>
          </w:rPr>
          <w:t>31</w:t>
        </w:r>
        <w:r w:rsidR="0051627C">
          <w:rPr>
            <w:noProof/>
            <w:webHidden/>
          </w:rPr>
          <w:fldChar w:fldCharType="end"/>
        </w:r>
      </w:hyperlink>
    </w:p>
    <w:p w:rsidR="003531F4" w:rsidRDefault="00997986" w:rsidP="00CE5874">
      <w:pPr>
        <w:pStyle w:val="TOC2"/>
        <w:tabs>
          <w:tab w:val="left" w:pos="709"/>
        </w:tabs>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A9030D">
          <w:rPr>
            <w:webHidden/>
          </w:rPr>
          <w:t>31</w:t>
        </w:r>
        <w:r w:rsidR="0051627C">
          <w:rPr>
            <w:webHidden/>
          </w:rPr>
          <w:fldChar w:fldCharType="end"/>
        </w:r>
      </w:hyperlink>
    </w:p>
    <w:p w:rsidR="003531F4" w:rsidRDefault="00997986" w:rsidP="00CE5874">
      <w:pPr>
        <w:pStyle w:val="TOC2"/>
        <w:tabs>
          <w:tab w:val="left" w:pos="709"/>
        </w:tabs>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A9030D">
          <w:rPr>
            <w:webHidden/>
          </w:rPr>
          <w:t>31</w:t>
        </w:r>
        <w:r w:rsidR="0051627C">
          <w:rPr>
            <w:webHidden/>
          </w:rPr>
          <w:fldChar w:fldCharType="end"/>
        </w:r>
      </w:hyperlink>
    </w:p>
    <w:p w:rsidR="003531F4" w:rsidRDefault="00997986" w:rsidP="00CE5874">
      <w:pPr>
        <w:pStyle w:val="TOC2"/>
        <w:tabs>
          <w:tab w:val="left" w:pos="709"/>
        </w:tabs>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A9030D">
          <w:rPr>
            <w:webHidden/>
          </w:rPr>
          <w:t>31</w:t>
        </w:r>
        <w:r w:rsidR="0051627C">
          <w:rPr>
            <w:webHidden/>
          </w:rPr>
          <w:fldChar w:fldCharType="end"/>
        </w:r>
      </w:hyperlink>
    </w:p>
    <w:p w:rsidR="003531F4" w:rsidRDefault="00997986" w:rsidP="00CE5874">
      <w:pPr>
        <w:pStyle w:val="TOC2"/>
        <w:tabs>
          <w:tab w:val="left" w:pos="709"/>
        </w:tabs>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A9030D">
          <w:rPr>
            <w:webHidden/>
          </w:rPr>
          <w:t>31</w:t>
        </w:r>
        <w:r w:rsidR="0051627C">
          <w:rPr>
            <w:webHidden/>
          </w:rPr>
          <w:fldChar w:fldCharType="end"/>
        </w:r>
      </w:hyperlink>
    </w:p>
    <w:p w:rsidR="003531F4" w:rsidRDefault="00997986" w:rsidP="00CE5874">
      <w:pPr>
        <w:pStyle w:val="TOC2"/>
        <w:tabs>
          <w:tab w:val="left" w:pos="709"/>
        </w:tabs>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A9030D">
          <w:rPr>
            <w:webHidden/>
          </w:rPr>
          <w:t>31</w:t>
        </w:r>
        <w:r w:rsidR="0051627C">
          <w:rPr>
            <w:webHidden/>
          </w:rPr>
          <w:fldChar w:fldCharType="end"/>
        </w:r>
      </w:hyperlink>
    </w:p>
    <w:p w:rsidR="003531F4" w:rsidRDefault="00997986"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A9030D">
          <w:rPr>
            <w:noProof/>
            <w:webHidden/>
          </w:rPr>
          <w:t>32</w:t>
        </w:r>
        <w:r w:rsidR="0051627C">
          <w:rPr>
            <w:noProof/>
            <w:webHidden/>
          </w:rPr>
          <w:fldChar w:fldCharType="end"/>
        </w:r>
      </w:hyperlink>
    </w:p>
    <w:p w:rsidR="003531F4" w:rsidRDefault="00997986" w:rsidP="00CE5874">
      <w:pPr>
        <w:pStyle w:val="TOC2"/>
        <w:tabs>
          <w:tab w:val="left" w:pos="709"/>
        </w:tabs>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A9030D">
          <w:rPr>
            <w:webHidden/>
          </w:rPr>
          <w:t>32</w:t>
        </w:r>
        <w:r w:rsidR="0051627C">
          <w:rPr>
            <w:webHidden/>
          </w:rPr>
          <w:fldChar w:fldCharType="end"/>
        </w:r>
      </w:hyperlink>
    </w:p>
    <w:p w:rsidR="003531F4" w:rsidRDefault="00997986" w:rsidP="00CE5874">
      <w:pPr>
        <w:pStyle w:val="TOC2"/>
        <w:tabs>
          <w:tab w:val="left" w:pos="709"/>
        </w:tabs>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A9030D">
          <w:rPr>
            <w:webHidden/>
          </w:rPr>
          <w:t>33</w:t>
        </w:r>
        <w:r w:rsidR="0051627C">
          <w:rPr>
            <w:webHidden/>
          </w:rPr>
          <w:fldChar w:fldCharType="end"/>
        </w:r>
      </w:hyperlink>
    </w:p>
    <w:p w:rsidR="003531F4" w:rsidRDefault="00997986" w:rsidP="00CE5874">
      <w:pPr>
        <w:pStyle w:val="TOC2"/>
        <w:tabs>
          <w:tab w:val="left" w:pos="709"/>
        </w:tabs>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A9030D">
          <w:rPr>
            <w:webHidden/>
          </w:rPr>
          <w:t>35</w:t>
        </w:r>
        <w:r w:rsidR="0051627C">
          <w:rPr>
            <w:webHidden/>
          </w:rPr>
          <w:fldChar w:fldCharType="end"/>
        </w:r>
      </w:hyperlink>
    </w:p>
    <w:p w:rsidR="003531F4" w:rsidRDefault="00997986" w:rsidP="00CE5874">
      <w:pPr>
        <w:pStyle w:val="TOC2"/>
        <w:tabs>
          <w:tab w:val="left" w:pos="709"/>
        </w:tabs>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A9030D">
          <w:rPr>
            <w:webHidden/>
          </w:rPr>
          <w:t>37</w:t>
        </w:r>
        <w:r w:rsidR="0051627C">
          <w:rPr>
            <w:webHidden/>
          </w:rPr>
          <w:fldChar w:fldCharType="end"/>
        </w:r>
      </w:hyperlink>
    </w:p>
    <w:p w:rsidR="003531F4" w:rsidRDefault="00997986" w:rsidP="00CE5874">
      <w:pPr>
        <w:pStyle w:val="TOC2"/>
        <w:tabs>
          <w:tab w:val="left" w:pos="709"/>
        </w:tabs>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A9030D">
          <w:rPr>
            <w:webHidden/>
          </w:rPr>
          <w:t>39</w:t>
        </w:r>
        <w:r w:rsidR="0051627C">
          <w:rPr>
            <w:webHidden/>
          </w:rPr>
          <w:fldChar w:fldCharType="end"/>
        </w:r>
      </w:hyperlink>
    </w:p>
    <w:p w:rsidR="003531F4" w:rsidRDefault="00997986" w:rsidP="00CE5874">
      <w:pPr>
        <w:pStyle w:val="TOC2"/>
        <w:tabs>
          <w:tab w:val="left" w:pos="709"/>
        </w:tabs>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A9030D">
          <w:rPr>
            <w:webHidden/>
          </w:rPr>
          <w:t>39</w:t>
        </w:r>
        <w:r w:rsidR="0051627C">
          <w:rPr>
            <w:webHidden/>
          </w:rPr>
          <w:fldChar w:fldCharType="end"/>
        </w:r>
      </w:hyperlink>
    </w:p>
    <w:p w:rsidR="007B586E" w:rsidRPr="00EC12FE" w:rsidRDefault="0051627C" w:rsidP="00CE5874">
      <w:pPr>
        <w:tabs>
          <w:tab w:val="left" w:pos="709"/>
        </w:tabs>
      </w:pPr>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1" w:name="_Toc398122914"/>
      <w:bookmarkStart w:id="372" w:name="_Toc103401411"/>
      <w:r w:rsidRPr="00EC12FE">
        <w:rPr>
          <w:szCs w:val="28"/>
        </w:rPr>
        <w:lastRenderedPageBreak/>
        <w:t xml:space="preserve">1. </w:t>
      </w:r>
      <w:r w:rsidRPr="00EC12FE">
        <w:rPr>
          <w:szCs w:val="28"/>
        </w:rPr>
        <w:tab/>
        <w:t>Margin of Preference</w:t>
      </w:r>
      <w:bookmarkEnd w:id="371"/>
      <w:r w:rsidRPr="00EC12FE">
        <w:rPr>
          <w:szCs w:val="28"/>
        </w:rPr>
        <w:t xml:space="preserve"> </w:t>
      </w:r>
    </w:p>
    <w:p w:rsidR="00B50534" w:rsidRPr="00EC12FE" w:rsidRDefault="00193B2A" w:rsidP="00193B2A">
      <w:pPr>
        <w:pStyle w:val="S3-Header1"/>
        <w:ind w:left="1800"/>
        <w:rPr>
          <w:b w:val="0"/>
          <w:sz w:val="24"/>
          <w:szCs w:val="24"/>
        </w:rPr>
      </w:pPr>
      <w:bookmarkStart w:id="373" w:name="_Toc325555957"/>
      <w:bookmarkStart w:id="374" w:name="_Toc398122915"/>
      <w:r>
        <w:rPr>
          <w:b w:val="0"/>
          <w:sz w:val="24"/>
          <w:szCs w:val="24"/>
        </w:rPr>
        <w:t>Not Applicable.</w:t>
      </w:r>
      <w:bookmarkStart w:id="375" w:name="_Toc325555963"/>
      <w:bookmarkEnd w:id="373"/>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4"/>
      <w:bookmarkEnd w:id="375"/>
    </w:p>
    <w:p w:rsidR="007B586E" w:rsidRPr="00EC12FE" w:rsidRDefault="00B53626" w:rsidP="00B50534">
      <w:pPr>
        <w:pStyle w:val="S3-Header1"/>
      </w:pPr>
      <w:bookmarkStart w:id="376" w:name="_Toc398122916"/>
      <w:r w:rsidRPr="00EC12FE">
        <w:t>2</w:t>
      </w:r>
      <w:r w:rsidR="007B586E" w:rsidRPr="00EC12FE">
        <w:t>.</w:t>
      </w:r>
      <w:r w:rsidR="007B586E" w:rsidRPr="00EC12FE">
        <w:tab/>
        <w:t>Evaluation</w:t>
      </w:r>
      <w:bookmarkEnd w:id="372"/>
      <w:bookmarkEnd w:id="376"/>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7" w:name="_Toc78774484"/>
      <w:bookmarkStart w:id="378" w:name="_Toc103401412"/>
      <w:bookmarkStart w:id="379" w:name="_Toc398122917"/>
      <w:r w:rsidRPr="00EC12FE">
        <w:rPr>
          <w:noProof/>
        </w:rPr>
        <w:t>2</w:t>
      </w:r>
      <w:r w:rsidR="007B586E" w:rsidRPr="00EC12FE">
        <w:rPr>
          <w:noProof/>
        </w:rPr>
        <w:t>.1</w:t>
      </w:r>
      <w:r w:rsidR="007B586E" w:rsidRPr="00EC12FE">
        <w:rPr>
          <w:noProof/>
        </w:rPr>
        <w:tab/>
        <w:t>Adequacy of Technical Proposal</w:t>
      </w:r>
      <w:bookmarkEnd w:id="377"/>
      <w:bookmarkEnd w:id="378"/>
      <w:bookmarkEnd w:id="379"/>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0" w:name="_Toc78774485"/>
      <w:bookmarkStart w:id="381" w:name="_Toc101516509"/>
      <w:bookmarkStart w:id="382"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0"/>
      <w:bookmarkEnd w:id="381"/>
      <w:bookmarkEnd w:id="382"/>
    </w:p>
    <w:p w:rsidR="007B586E" w:rsidRDefault="00220722" w:rsidP="00193B2A">
      <w:pPr>
        <w:pStyle w:val="S3-Heading2"/>
        <w:ind w:left="1440"/>
        <w:rPr>
          <w:noProof/>
        </w:rPr>
      </w:pPr>
      <w:bookmarkStart w:id="383" w:name="_Toc78774486"/>
      <w:bookmarkStart w:id="384" w:name="_Toc103401414"/>
      <w:bookmarkStart w:id="385" w:name="_Toc398122918"/>
      <w:r w:rsidRPr="00EC12FE">
        <w:rPr>
          <w:noProof/>
        </w:rPr>
        <w:t>2</w:t>
      </w:r>
      <w:r w:rsidR="007B586E" w:rsidRPr="00EC12FE">
        <w:rPr>
          <w:noProof/>
        </w:rPr>
        <w:t>.2</w:t>
      </w:r>
      <w:r w:rsidR="007B586E" w:rsidRPr="00EC12FE">
        <w:rPr>
          <w:noProof/>
        </w:rPr>
        <w:tab/>
        <w:t>Multiple Contracts</w:t>
      </w:r>
      <w:bookmarkEnd w:id="383"/>
      <w:bookmarkEnd w:id="384"/>
      <w:bookmarkEnd w:id="385"/>
    </w:p>
    <w:p w:rsidR="00193B2A" w:rsidRPr="00EC12FE" w:rsidRDefault="00193B2A" w:rsidP="00193B2A">
      <w:pPr>
        <w:pStyle w:val="S3-Header1"/>
        <w:ind w:left="2160"/>
        <w:rPr>
          <w:b w:val="0"/>
          <w:sz w:val="24"/>
          <w:szCs w:val="24"/>
        </w:rPr>
      </w:pPr>
      <w:bookmarkStart w:id="386"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6"/>
    </w:p>
    <w:p w:rsidR="007B586E" w:rsidRPr="00EC12FE" w:rsidRDefault="00220722" w:rsidP="00193B2A">
      <w:pPr>
        <w:pStyle w:val="S3-Heading2"/>
        <w:ind w:left="1440"/>
        <w:rPr>
          <w:noProof/>
        </w:rPr>
      </w:pPr>
      <w:bookmarkStart w:id="387" w:name="_Toc78774488"/>
      <w:bookmarkStart w:id="388" w:name="_Toc103401416"/>
      <w:bookmarkStart w:id="389"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7"/>
      <w:bookmarkEnd w:id="388"/>
      <w:r w:rsidRPr="00EC12FE">
        <w:rPr>
          <w:noProof/>
        </w:rPr>
        <w:t>s</w:t>
      </w:r>
      <w:bookmarkEnd w:id="389"/>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0" w:name="_Toc78774490"/>
      <w:bookmarkStart w:id="391" w:name="_Toc103401418"/>
      <w:bookmarkStart w:id="392" w:name="_Toc398122921"/>
      <w:r w:rsidRPr="00EC12FE">
        <w:rPr>
          <w:noProof/>
        </w:rPr>
        <w:t>2</w:t>
      </w:r>
      <w:r w:rsidR="007B586E" w:rsidRPr="00EC12FE">
        <w:rPr>
          <w:noProof/>
        </w:rPr>
        <w:t>.4</w:t>
      </w:r>
      <w:r w:rsidR="007B586E" w:rsidRPr="00EC12FE">
        <w:rPr>
          <w:noProof/>
        </w:rPr>
        <w:tab/>
        <w:t>Technical Alternatives</w:t>
      </w:r>
      <w:bookmarkEnd w:id="390"/>
      <w:bookmarkEnd w:id="391"/>
      <w:bookmarkEnd w:id="392"/>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3" w:name="_Toc398122922"/>
      <w:r w:rsidRPr="00EC12FE">
        <w:rPr>
          <w:noProof/>
        </w:rPr>
        <w:t>2.5</w:t>
      </w:r>
      <w:r w:rsidRPr="00EC12FE">
        <w:rPr>
          <w:noProof/>
        </w:rPr>
        <w:tab/>
        <w:t>Specialized Subcontractors</w:t>
      </w:r>
      <w:bookmarkEnd w:id="393"/>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2"/>
          <w:headerReference w:type="default" r:id="rId23"/>
          <w:footerReference w:type="even" r:id="rId24"/>
          <w:footerReference w:type="default" r:id="rId25"/>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4" w:name="_Toc103401422"/>
      <w:bookmarkStart w:id="395" w:name="_Toc398122923"/>
      <w:r w:rsidRPr="00EC12FE">
        <w:lastRenderedPageBreak/>
        <w:t>3</w:t>
      </w:r>
      <w:r w:rsidR="007B586E" w:rsidRPr="00EC12FE">
        <w:t>.</w:t>
      </w:r>
      <w:r w:rsidR="007B586E" w:rsidRPr="00EC12FE">
        <w:tab/>
        <w:t>Qualification</w:t>
      </w:r>
      <w:bookmarkEnd w:id="394"/>
      <w:bookmarkEnd w:id="3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262"/>
        <w:gridCol w:w="306"/>
        <w:gridCol w:w="3051"/>
        <w:gridCol w:w="1525"/>
        <w:gridCol w:w="1678"/>
        <w:gridCol w:w="1525"/>
        <w:gridCol w:w="1432"/>
        <w:gridCol w:w="1798"/>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6"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7" w:name="_Toc107899636"/>
            <w:bookmarkStart w:id="398" w:name="_Toc398122924"/>
            <w:r w:rsidRPr="00EC12FE">
              <w:t>1. Eligibility</w:t>
            </w:r>
            <w:bookmarkEnd w:id="397"/>
            <w:bookmarkEnd w:id="398"/>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399" w:name="_Toc107899637"/>
            <w:r>
              <w:lastRenderedPageBreak/>
              <w:br w:type="page"/>
            </w:r>
            <w:r>
              <w:rPr>
                <w:b w:val="0"/>
                <w:bCs w:val="0"/>
              </w:rPr>
              <w:br w:type="page"/>
            </w:r>
            <w:bookmarkStart w:id="400" w:name="_Toc398122925"/>
            <w:r w:rsidRPr="00EC12FE">
              <w:t>2. Historical Contract Non-Performance</w:t>
            </w:r>
            <w:bookmarkEnd w:id="399"/>
            <w:bookmarkEnd w:id="400"/>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672734">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w:t>
            </w:r>
            <w:r w:rsidRPr="00EC12FE">
              <w:rPr>
                <w:rFonts w:ascii="Arial" w:hAnsi="Arial" w:cs="Arial"/>
                <w:sz w:val="20"/>
                <w:szCs w:val="20"/>
              </w:rPr>
              <w:lastRenderedPageBreak/>
              <w:t>court/arbitral award decisions 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lastRenderedPageBreak/>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1" w:name="_Toc107899638"/>
            <w:bookmarkStart w:id="402" w:name="_Toc398122926"/>
            <w:r w:rsidRPr="00EC12FE">
              <w:lastRenderedPageBreak/>
              <w:t>3. Financial Situation</w:t>
            </w:r>
            <w:bookmarkEnd w:id="401"/>
            <w:r w:rsidRPr="00EC12FE">
              <w:t xml:space="preserve"> and Performance</w:t>
            </w:r>
            <w:bookmarkEnd w:id="402"/>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5C5A06">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713CBD">
              <w:rPr>
                <w:rFonts w:ascii="Arial" w:hAnsi="Arial" w:cs="Arial"/>
                <w:b/>
                <w:i/>
                <w:sz w:val="19"/>
                <w:szCs w:val="19"/>
              </w:rPr>
              <w:t>2</w:t>
            </w:r>
            <w:r w:rsidRPr="002B244E">
              <w:rPr>
                <w:rFonts w:ascii="Arial" w:hAnsi="Arial" w:cs="Arial"/>
                <w:b/>
                <w:i/>
                <w:sz w:val="19"/>
                <w:szCs w:val="19"/>
              </w:rPr>
              <w:t>,</w:t>
            </w:r>
            <w:r w:rsidR="005C5A06">
              <w:rPr>
                <w:rFonts w:ascii="Arial" w:hAnsi="Arial" w:cs="Arial"/>
                <w:b/>
                <w:i/>
                <w:sz w:val="19"/>
                <w:szCs w:val="19"/>
              </w:rPr>
              <w:t>0</w:t>
            </w:r>
            <w:r>
              <w:rPr>
                <w:rFonts w:ascii="Arial" w:hAnsi="Arial" w:cs="Arial"/>
                <w:b/>
                <w:i/>
                <w:sz w:val="19"/>
                <w:szCs w:val="19"/>
              </w:rPr>
              <w:t>00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67273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713CBD">
              <w:rPr>
                <w:rFonts w:ascii="Arial" w:hAnsi="Arial" w:cs="Arial"/>
                <w:b/>
                <w:i/>
                <w:sz w:val="19"/>
                <w:szCs w:val="19"/>
              </w:rPr>
              <w:lastRenderedPageBreak/>
              <w:t>7</w:t>
            </w:r>
            <w:r w:rsidRPr="002B244E">
              <w:rPr>
                <w:rFonts w:ascii="Arial" w:hAnsi="Arial" w:cs="Arial"/>
                <w:b/>
                <w:i/>
                <w:sz w:val="19"/>
                <w:szCs w:val="19"/>
              </w:rPr>
              <w:t>,</w:t>
            </w:r>
            <w:r w:rsidR="00672734">
              <w:rPr>
                <w:rFonts w:ascii="Arial" w:hAnsi="Arial" w:cs="Arial"/>
                <w:b/>
                <w:i/>
                <w:sz w:val="19"/>
                <w:szCs w:val="19"/>
              </w:rPr>
              <w:t>5</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3" w:name="_Toc107899639"/>
            <w:bookmarkStart w:id="404" w:name="_Toc398122927"/>
            <w:r w:rsidRPr="00EC12FE">
              <w:lastRenderedPageBreak/>
              <w:t>4. Experience</w:t>
            </w:r>
            <w:bookmarkEnd w:id="403"/>
            <w:bookmarkEnd w:id="404"/>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672734">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(i)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5" w:name="_Ref303691044"/>
            <w:r w:rsidRPr="00EC12FE">
              <w:rPr>
                <w:rFonts w:ascii="Arial" w:hAnsi="Arial" w:cs="Arial"/>
                <w:sz w:val="20"/>
                <w:szCs w:val="20"/>
                <w:vertAlign w:val="superscript"/>
              </w:rPr>
              <w:footnoteReference w:id="11"/>
            </w:r>
            <w:bookmarkEnd w:id="405"/>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xml:space="preserve">: (i)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713CBD">
              <w:rPr>
                <w:rFonts w:ascii="Arial" w:hAnsi="Arial" w:cs="Arial"/>
                <w:b/>
                <w:i/>
                <w:sz w:val="20"/>
                <w:szCs w:val="20"/>
              </w:rPr>
              <w:t>3</w:t>
            </w:r>
            <w:r w:rsidRPr="003D623B">
              <w:rPr>
                <w:rFonts w:ascii="Arial" w:hAnsi="Arial" w:cs="Arial"/>
                <w:b/>
                <w:i/>
                <w:sz w:val="20"/>
                <w:szCs w:val="20"/>
              </w:rPr>
              <w:t>,</w:t>
            </w:r>
            <w:r w:rsidR="00672734">
              <w:rPr>
                <w:rFonts w:ascii="Arial" w:hAnsi="Arial" w:cs="Arial"/>
                <w:b/>
                <w:i/>
                <w:sz w:val="20"/>
                <w:szCs w:val="20"/>
              </w:rPr>
              <w:t>5</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r w:rsidR="00672734">
              <w:rPr>
                <w:rFonts w:ascii="Arial" w:hAnsi="Arial" w:cs="Arial"/>
                <w:i/>
                <w:sz w:val="20"/>
                <w:szCs w:val="20"/>
              </w:rPr>
              <w:t>Construction and Carpentry</w:t>
            </w:r>
            <w:r w:rsidR="00713CBD">
              <w:rPr>
                <w:rFonts w:ascii="Arial" w:hAnsi="Arial" w:cs="Arial"/>
                <w:i/>
                <w:sz w:val="20"/>
                <w:szCs w:val="20"/>
              </w:rPr>
              <w:t xml:space="preserve">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6"/>
          <w:headerReference w:type="default" r:id="rId27"/>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6" w:name="_Toc398122928"/>
      <w:r w:rsidRPr="00EC12FE">
        <w:t>5</w:t>
      </w:r>
      <w:r w:rsidR="008E0952">
        <w:t>.</w:t>
      </w:r>
      <w:r w:rsidRPr="00EC12FE">
        <w:tab/>
        <w:t>Personnel</w:t>
      </w:r>
      <w:bookmarkEnd w:id="406"/>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1574"/>
        <w:gridCol w:w="2128"/>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672734" w:rsidP="008E495D">
            <w:r>
              <w:t>Project Manager</w:t>
            </w:r>
          </w:p>
        </w:tc>
        <w:tc>
          <w:tcPr>
            <w:tcW w:w="1574"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10</w:t>
            </w:r>
          </w:p>
        </w:tc>
        <w:tc>
          <w:tcPr>
            <w:tcW w:w="2128"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672734" w:rsidP="008E495D">
            <w:r>
              <w:t>Civil 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672734" w:rsidP="00AA3EA1">
            <w:pPr>
              <w:rPr>
                <w:rFonts w:cs="MV Boli"/>
                <w:lang w:bidi="dv-MV"/>
              </w:rPr>
            </w:pPr>
            <w:r>
              <w:rPr>
                <w:rFonts w:cs="MV Boli"/>
                <w:lang w:bidi="dv-MV"/>
              </w:rPr>
              <w:t>Quantity Surveyor</w:t>
            </w:r>
          </w:p>
        </w:tc>
        <w:tc>
          <w:tcPr>
            <w:tcW w:w="1574"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7" w:name="_Toc398122929"/>
      <w:r w:rsidRPr="00EC12FE">
        <w:t>6.</w:t>
      </w:r>
      <w:r w:rsidRPr="00EC12FE">
        <w:tab/>
        <w:t>Equipment</w:t>
      </w:r>
      <w:bookmarkEnd w:id="407"/>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672734" w:rsidP="008E495D">
            <w:pPr>
              <w:jc w:val="both"/>
            </w:pPr>
            <w:r>
              <w:t>Wheel Loader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672734" w:rsidP="008E495D">
            <w:pPr>
              <w:jc w:val="both"/>
            </w:pPr>
            <w:r>
              <w:t>Compactor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672734" w:rsidP="008E495D">
            <w:pPr>
              <w:jc w:val="both"/>
            </w:pPr>
            <w:r>
              <w:t>Trucks</w:t>
            </w:r>
          </w:p>
        </w:tc>
        <w:tc>
          <w:tcPr>
            <w:tcW w:w="2340"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6"/>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8"/>
          <w:headerReference w:type="default" r:id="rId29"/>
          <w:headerReference w:type="first" r:id="rId30"/>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8" w:name="_Toc372613502"/>
      <w:bookmarkStart w:id="409" w:name="_Toc41971244"/>
      <w:r w:rsidRPr="00EC12FE">
        <w:rPr>
          <w:rFonts w:cs="Arial"/>
        </w:rPr>
        <w:lastRenderedPageBreak/>
        <w:t>Section IV - Bidding Forms</w:t>
      </w:r>
      <w:bookmarkEnd w:id="408"/>
    </w:p>
    <w:bookmarkEnd w:id="409"/>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127C07">
          <w:rPr>
            <w:noProof/>
            <w:webHidden/>
          </w:rPr>
          <w:t>41</w:t>
        </w:r>
        <w:r>
          <w:rPr>
            <w:noProof/>
            <w:webHidden/>
          </w:rPr>
          <w:fldChar w:fldCharType="end"/>
        </w:r>
      </w:hyperlink>
    </w:p>
    <w:p w:rsidR="003531F4" w:rsidRDefault="00997986"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127C07">
          <w:rPr>
            <w:noProof/>
            <w:webHidden/>
          </w:rPr>
          <w:t>44</w:t>
        </w:r>
        <w:r w:rsidR="0051627C">
          <w:rPr>
            <w:noProof/>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127C07">
          <w:rPr>
            <w:webHidden/>
          </w:rPr>
          <w:t>44</w:t>
        </w:r>
        <w:r w:rsidR="0051627C">
          <w:rPr>
            <w:webHidden/>
          </w:rPr>
          <w:fldChar w:fldCharType="end"/>
        </w:r>
      </w:hyperlink>
    </w:p>
    <w:p w:rsidR="003531F4" w:rsidRDefault="00997986"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127C07">
          <w:rPr>
            <w:noProof/>
            <w:webHidden/>
          </w:rPr>
          <w:t>45</w:t>
        </w:r>
        <w:r w:rsidR="0051627C">
          <w:rPr>
            <w:noProof/>
            <w:webHidden/>
          </w:rPr>
          <w:fldChar w:fldCharType="end"/>
        </w:r>
      </w:hyperlink>
    </w:p>
    <w:p w:rsidR="003531F4" w:rsidRDefault="00997986"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127C07">
          <w:rPr>
            <w:noProof/>
            <w:webHidden/>
          </w:rPr>
          <w:t>47</w:t>
        </w:r>
        <w:r w:rsidR="0051627C">
          <w:rPr>
            <w:noProof/>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127C07">
          <w:rPr>
            <w:webHidden/>
          </w:rPr>
          <w:t>47</w:t>
        </w:r>
        <w:r w:rsidR="0051627C">
          <w:rPr>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127C07">
          <w:rPr>
            <w:webHidden/>
          </w:rPr>
          <w:t>48</w:t>
        </w:r>
        <w:r w:rsidR="0051627C">
          <w:rPr>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127C07">
          <w:rPr>
            <w:webHidden/>
          </w:rPr>
          <w:t>50</w:t>
        </w:r>
        <w:r w:rsidR="0051627C">
          <w:rPr>
            <w:webHidden/>
          </w:rPr>
          <w:fldChar w:fldCharType="end"/>
        </w:r>
      </w:hyperlink>
    </w:p>
    <w:p w:rsidR="003531F4" w:rsidRDefault="00997986"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127C07">
          <w:rPr>
            <w:noProof/>
            <w:webHidden/>
          </w:rPr>
          <w:t>51</w:t>
        </w:r>
        <w:r w:rsidR="0051627C">
          <w:rPr>
            <w:noProof/>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127C07">
          <w:rPr>
            <w:webHidden/>
          </w:rPr>
          <w:t>52</w:t>
        </w:r>
        <w:r w:rsidR="0051627C">
          <w:rPr>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127C07">
          <w:rPr>
            <w:webHidden/>
          </w:rPr>
          <w:t>53</w:t>
        </w:r>
        <w:r w:rsidR="0051627C">
          <w:rPr>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127C07">
          <w:rPr>
            <w:webHidden/>
          </w:rPr>
          <w:t>54</w:t>
        </w:r>
        <w:r w:rsidR="0051627C">
          <w:rPr>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127C07">
          <w:rPr>
            <w:webHidden/>
          </w:rPr>
          <w:t>55</w:t>
        </w:r>
        <w:r w:rsidR="0051627C">
          <w:rPr>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127C07">
          <w:rPr>
            <w:webHidden/>
          </w:rPr>
          <w:t>56</w:t>
        </w:r>
        <w:r w:rsidR="0051627C">
          <w:rPr>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127C07">
          <w:rPr>
            <w:webHidden/>
          </w:rPr>
          <w:t>58</w:t>
        </w:r>
        <w:r w:rsidR="0051627C">
          <w:rPr>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127C07">
          <w:rPr>
            <w:webHidden/>
          </w:rPr>
          <w:t>59</w:t>
        </w:r>
        <w:r w:rsidR="0051627C">
          <w:rPr>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127C07">
          <w:rPr>
            <w:webHidden/>
          </w:rPr>
          <w:t>60</w:t>
        </w:r>
        <w:r w:rsidR="0051627C">
          <w:rPr>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127C07">
          <w:rPr>
            <w:webHidden/>
          </w:rPr>
          <w:t>61</w:t>
        </w:r>
        <w:r w:rsidR="0051627C">
          <w:rPr>
            <w:webHidden/>
          </w:rPr>
          <w:fldChar w:fldCharType="end"/>
        </w:r>
      </w:hyperlink>
    </w:p>
    <w:p w:rsidR="003531F4" w:rsidRDefault="00997986">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127C07">
          <w:rPr>
            <w:webHidden/>
          </w:rPr>
          <w:t>63</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0" w:name="_Toc108950330"/>
      <w:bookmarkStart w:id="411" w:name="_Toc398122862"/>
      <w:r w:rsidRPr="00EC12FE">
        <w:lastRenderedPageBreak/>
        <w:t>Letter of Bid</w:t>
      </w:r>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7B586E" w:rsidRPr="00EC12FE">
        <w:tc>
          <w:tcPr>
            <w:tcW w:w="9864" w:type="dxa"/>
          </w:tcPr>
          <w:p w:rsidR="007B586E" w:rsidRPr="00EC12FE" w:rsidRDefault="007B586E">
            <w:pPr>
              <w:rPr>
                <w:i/>
              </w:rPr>
            </w:pPr>
            <w:bookmarkStart w:id="412" w:name="_Toc108949930"/>
            <w:bookmarkStart w:id="413"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2"/>
    <w:bookmarkEnd w:id="413"/>
    <w:p w:rsidR="00E833ED" w:rsidRPr="00EC12FE" w:rsidRDefault="00E833ED" w:rsidP="00E833ED">
      <w:pPr>
        <w:tabs>
          <w:tab w:val="right" w:pos="9000"/>
        </w:tabs>
      </w:pPr>
    </w:p>
    <w:p w:rsidR="00372302" w:rsidRPr="00EC12FE" w:rsidRDefault="00372302" w:rsidP="00372302">
      <w:pPr>
        <w:tabs>
          <w:tab w:val="right" w:pos="9000"/>
        </w:tabs>
      </w:pPr>
      <w:bookmarkStart w:id="414" w:name="_Toc482500892"/>
      <w:r w:rsidRPr="00EC12FE">
        <w:t xml:space="preserve">Date: </w:t>
      </w:r>
      <w:r w:rsidRPr="00A44519">
        <w:rPr>
          <w:b/>
          <w:i/>
        </w:rPr>
        <w:t>[insert date (as day, month and year) of Bid Submission]</w:t>
      </w:r>
    </w:p>
    <w:p w:rsidR="00372302" w:rsidRPr="00EC12FE" w:rsidRDefault="00A071DB" w:rsidP="00EA007D">
      <w:pPr>
        <w:tabs>
          <w:tab w:val="right" w:pos="9000"/>
        </w:tabs>
      </w:pPr>
      <w:r>
        <w:t>N</w:t>
      </w:r>
      <w:r w:rsidR="00372302" w:rsidRPr="00EC12FE">
        <w:t xml:space="preserve">CB No.: </w:t>
      </w:r>
      <w:r w:rsidRPr="00A071DB">
        <w:rPr>
          <w:b/>
          <w:u w:val="single"/>
        </w:rPr>
        <w:t>IFB No.: 0</w:t>
      </w:r>
      <w:r w:rsidR="00EA007D">
        <w:rPr>
          <w:b/>
          <w:u w:val="single"/>
        </w:rPr>
        <w:t>01</w:t>
      </w:r>
      <w:r w:rsidRPr="00A071DB">
        <w:rPr>
          <w:b/>
          <w:u w:val="single"/>
        </w:rPr>
        <w:t>/</w:t>
      </w:r>
      <w:r w:rsidR="00EA007D">
        <w:rPr>
          <w:b/>
          <w:u w:val="single"/>
        </w:rPr>
        <w:t>CCAP</w:t>
      </w:r>
    </w:p>
    <w:p w:rsidR="00372302" w:rsidRPr="00EC12FE" w:rsidRDefault="00372302" w:rsidP="00997986">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997986">
        <w:rPr>
          <w:b/>
          <w:i/>
        </w:rPr>
        <w:t>200</w:t>
      </w:r>
      <w:bookmarkStart w:id="415" w:name="_GoBack"/>
      <w:bookmarkEnd w:id="415"/>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EA007D">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EA007D">
        <w:rPr>
          <w:b/>
          <w:bCs/>
          <w:u w:val="single"/>
        </w:rPr>
        <w:t xml:space="preserve">Construction of Visitors Center at </w:t>
      </w:r>
      <w:proofErr w:type="spellStart"/>
      <w:r w:rsidR="00EA007D">
        <w:rPr>
          <w:b/>
          <w:bCs/>
          <w:u w:val="single"/>
        </w:rPr>
        <w:t>Hithadhoo</w:t>
      </w:r>
      <w:proofErr w:type="spellEnd"/>
      <w:r w:rsidR="00EA007D">
        <w:rPr>
          <w:b/>
          <w:bCs/>
          <w:u w:val="single"/>
        </w:rPr>
        <w:t xml:space="preserve"> Ecotourism Facility</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lastRenderedPageBreak/>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r w:rsidRPr="00A44519">
        <w:rPr>
          <w:i/>
        </w:rPr>
        <w:t>_</w:t>
      </w:r>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398122863"/>
      <w:r w:rsidRPr="00EC12FE">
        <w:lastRenderedPageBreak/>
        <w:t>Schedules</w:t>
      </w:r>
      <w:bookmarkEnd w:id="419"/>
    </w:p>
    <w:p w:rsidR="00F70B29" w:rsidRPr="00EC12FE" w:rsidRDefault="007B586E" w:rsidP="00C010A5">
      <w:pPr>
        <w:pStyle w:val="S4-Header2"/>
      </w:pPr>
      <w:bookmarkStart w:id="420" w:name="_Toc398122864"/>
      <w:bookmarkStart w:id="421" w:name="_Toc108950333"/>
      <w:bookmarkStart w:id="422" w:name="_Toc138144061"/>
      <w:r w:rsidRPr="00EC12FE">
        <w:t>Bill of Quantities</w:t>
      </w:r>
      <w:bookmarkEnd w:id="420"/>
      <w:r w:rsidR="00DE2834" w:rsidRPr="00EC12FE">
        <w:t xml:space="preserve"> </w:t>
      </w:r>
    </w:p>
    <w:bookmarkEnd w:id="421"/>
    <w:bookmarkEnd w:id="422"/>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3" w:name="_Toc41971550"/>
            <w:bookmarkStart w:id="424" w:name="_Toc125871319"/>
            <w:bookmarkStart w:id="425" w:name="_Toc139856167"/>
            <w:bookmarkStart w:id="426" w:name="_Toc398122865"/>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sz w:val="24"/>
        </w:rPr>
        <w:t>_</w:t>
      </w:r>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r w:rsidRPr="00EC12FE">
        <w:rPr>
          <w:rFonts w:ascii="Times New Roman" w:hAnsi="Times New Roman"/>
          <w:i/>
          <w:sz w:val="24"/>
        </w:rPr>
        <w:t>insert number</w:t>
      </w:r>
      <w:r w:rsidRPr="00EC12FE">
        <w:rPr>
          <w:rFonts w:ascii="Times New Roman" w:hAnsi="Times New Roman"/>
          <w:sz w:val="24"/>
        </w:rPr>
        <w:t xml:space="preserve">] (“the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t>having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[signature(s)]</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398122866"/>
      <w:r w:rsidR="007B586E" w:rsidRPr="00EC12FE">
        <w:lastRenderedPageBreak/>
        <w:t>Technical Proposal</w:t>
      </w:r>
      <w:bookmarkEnd w:id="427"/>
    </w:p>
    <w:p w:rsidR="007B586E" w:rsidRPr="00EC12FE" w:rsidRDefault="007B586E">
      <w:pPr>
        <w:pStyle w:val="S4-Header2"/>
      </w:pPr>
      <w:bookmarkStart w:id="428" w:name="_Toc138144062"/>
      <w:bookmarkStart w:id="429" w:name="_Toc398122867"/>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398122868"/>
      <w:r w:rsidRPr="00EC12FE">
        <w:lastRenderedPageBreak/>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398122869"/>
      <w:r w:rsidRPr="00EC12FE">
        <w:lastRenderedPageBreak/>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398122870"/>
      <w:r w:rsidRPr="00EC12FE">
        <w:lastRenderedPageBreak/>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398122871"/>
      <w:bookmarkStart w:id="436" w:name="_Toc78273052"/>
      <w:bookmarkStart w:id="437" w:name="_Toc108950346"/>
      <w:bookmarkEnd w:id="414"/>
      <w:r w:rsidR="000B3397" w:rsidRPr="00EC12FE">
        <w:rPr>
          <w:szCs w:val="32"/>
        </w:rPr>
        <w:lastRenderedPageBreak/>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398122872"/>
      <w:bookmarkStart w:id="440" w:name="_Toc78273053"/>
      <w:bookmarkStart w:id="441"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r w:rsidR="00020071" w:rsidRPr="00EC12FE">
        <w:t>To</w:t>
      </w:r>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398122873"/>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w:t>
            </w:r>
            <w:proofErr w:type="spellStart"/>
            <w:r w:rsidRPr="00EC12FE">
              <w:rPr>
                <w:spacing w:val="-4"/>
              </w:rPr>
              <w:t>non performance</w:t>
            </w:r>
            <w:proofErr w:type="spellEnd"/>
            <w:r w:rsidRPr="00EC12FE">
              <w:rPr>
                <w:spacing w:val="-4"/>
              </w:rPr>
              <w:t xml:space="preserv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398122874"/>
      <w:r w:rsidRPr="00EC12FE">
        <w:rPr>
          <w:szCs w:val="32"/>
        </w:rPr>
        <w:lastRenderedPageBreak/>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46"/>
        <w:gridCol w:w="1666"/>
        <w:gridCol w:w="1851"/>
        <w:gridCol w:w="1851"/>
        <w:gridCol w:w="1851"/>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rsidP="00EA007D">
            <w:pPr>
              <w:jc w:val="cente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398122875"/>
      <w:bookmarkStart w:id="451" w:name="_Toc127160597"/>
      <w:bookmarkStart w:id="452" w:name="_Toc138144069"/>
      <w:bookmarkStart w:id="453"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86"/>
        <w:gridCol w:w="1649"/>
        <w:gridCol w:w="1643"/>
        <w:gridCol w:w="1651"/>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020071" w:rsidRDefault="00020071" w:rsidP="000B3397">
      <w:pPr>
        <w:pStyle w:val="Style11"/>
        <w:spacing w:line="372" w:lineRule="atLeast"/>
        <w:rPr>
          <w:b/>
          <w:bCs/>
          <w:spacing w:val="-2"/>
          <w:lang w:val="fr-FR"/>
        </w:rPr>
      </w:pPr>
    </w:p>
    <w:p w:rsidR="00020071" w:rsidRPr="00EC12FE" w:rsidRDefault="00020071"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lastRenderedPageBreak/>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w:t>
      </w:r>
      <w:r w:rsidR="00EA007D">
        <w:t xml:space="preserve">uirements on works currently in </w:t>
      </w:r>
      <w:r w:rsidRPr="00EC12FE">
        <w:t>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398122876"/>
      <w:r w:rsidRPr="00EC12FE">
        <w:lastRenderedPageBreak/>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6"/>
        <w:gridCol w:w="1108"/>
        <w:gridCol w:w="2095"/>
        <w:gridCol w:w="1979"/>
        <w:gridCol w:w="2509"/>
      </w:tblGrid>
      <w:tr w:rsidR="000B3397" w:rsidRPr="00EC12FE" w:rsidTr="00EA007D">
        <w:tc>
          <w:tcPr>
            <w:tcW w:w="1437" w:type="pct"/>
            <w:gridSpan w:val="2"/>
          </w:tcPr>
          <w:p w:rsidR="000B3397" w:rsidRPr="00EC12FE" w:rsidRDefault="000B3397" w:rsidP="00AE3FF7">
            <w:pPr>
              <w:spacing w:before="40" w:after="120"/>
              <w:jc w:val="center"/>
              <w:rPr>
                <w:b/>
                <w:bCs/>
                <w:spacing w:val="-2"/>
              </w:rPr>
            </w:pPr>
          </w:p>
        </w:tc>
        <w:tc>
          <w:tcPr>
            <w:tcW w:w="3563" w:type="pct"/>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EA007D">
        <w:tc>
          <w:tcPr>
            <w:tcW w:w="837" w:type="pct"/>
            <w:vAlign w:val="center"/>
          </w:tcPr>
          <w:p w:rsidR="000B3397" w:rsidRPr="00EC12FE" w:rsidRDefault="000B3397" w:rsidP="00BB01BC">
            <w:pPr>
              <w:spacing w:before="40" w:after="120"/>
              <w:jc w:val="center"/>
            </w:pPr>
            <w:r w:rsidRPr="00EC12FE">
              <w:rPr>
                <w:b/>
                <w:bCs/>
                <w:spacing w:val="-2"/>
              </w:rPr>
              <w:t>Year</w:t>
            </w:r>
          </w:p>
        </w:tc>
        <w:tc>
          <w:tcPr>
            <w:tcW w:w="1734" w:type="pct"/>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1071" w:type="pct"/>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1357" w:type="pct"/>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EA007D">
        <w:tc>
          <w:tcPr>
            <w:tcW w:w="837" w:type="pct"/>
          </w:tcPr>
          <w:p w:rsidR="000B3397" w:rsidRPr="00EC12FE" w:rsidRDefault="000B3397" w:rsidP="00AE3FF7">
            <w:pPr>
              <w:spacing w:before="40" w:after="120"/>
            </w:pPr>
            <w:r w:rsidRPr="00EC12FE">
              <w:rPr>
                <w:bCs/>
                <w:i/>
                <w:iCs/>
                <w:spacing w:val="-5"/>
              </w:rPr>
              <w:t>[indicate year]</w:t>
            </w:r>
          </w:p>
        </w:tc>
        <w:tc>
          <w:tcPr>
            <w:tcW w:w="1734" w:type="pct"/>
            <w:gridSpan w:val="2"/>
          </w:tcPr>
          <w:p w:rsidR="000B3397" w:rsidRPr="00EC12FE" w:rsidRDefault="000B3397" w:rsidP="00AE3FF7">
            <w:pPr>
              <w:spacing w:before="40" w:after="120"/>
            </w:pPr>
            <w:r w:rsidRPr="00EC12FE">
              <w:rPr>
                <w:bCs/>
                <w:i/>
                <w:iCs/>
              </w:rPr>
              <w:t>[insert amount and indicate currency]</w:t>
            </w:r>
          </w:p>
        </w:tc>
        <w:tc>
          <w:tcPr>
            <w:tcW w:w="1071" w:type="pct"/>
          </w:tcPr>
          <w:p w:rsidR="000B3397" w:rsidRPr="00EC12FE" w:rsidRDefault="000B3397" w:rsidP="00AE3FF7">
            <w:pPr>
              <w:spacing w:before="40" w:after="120"/>
              <w:rPr>
                <w:bCs/>
                <w:i/>
                <w:iCs/>
              </w:rPr>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pPr>
            <w:r w:rsidRPr="00EC12FE">
              <w:rPr>
                <w:bCs/>
                <w:spacing w:val="-2"/>
              </w:rPr>
              <w:t>Average Annual Construction Turnover *</w:t>
            </w: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398122877"/>
      <w:r w:rsidRPr="00EC12FE">
        <w:rPr>
          <w:szCs w:val="32"/>
        </w:rPr>
        <w:lastRenderedPageBreak/>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398122878"/>
      <w:bookmarkStart w:id="469"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398122879"/>
      <w:r w:rsidRPr="00EC12FE">
        <w:rPr>
          <w:szCs w:val="32"/>
        </w:rPr>
        <w:lastRenderedPageBreak/>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EA007D" w:rsidRDefault="000B3397" w:rsidP="00EA007D">
            <w:pPr>
              <w:jc w:val="center"/>
              <w:rPr>
                <w:bCs/>
                <w:spacing w:val="-4"/>
              </w:rPr>
            </w:pPr>
            <w:r w:rsidRPr="00EC12FE">
              <w:rPr>
                <w:bCs/>
                <w:spacing w:val="-4"/>
              </w:rPr>
              <w:t xml:space="preserve">Prime Contractor </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ascii="MS Mincho" w:eastAsia="MS Mincho" w:hAnsi="MS Mincho" w:cs="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Management Contractor</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020071">
            <w:pPr>
              <w:spacing w:before="144"/>
              <w:ind w:left="61"/>
              <w:jc w:val="center"/>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020071">
            <w:pPr>
              <w:spacing w:before="144"/>
              <w:ind w:left="61"/>
              <w:jc w:val="center"/>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398122880"/>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020071">
            <w:pPr>
              <w:ind w:left="47" w:right="101"/>
              <w:jc w:val="center"/>
              <w:rPr>
                <w:bCs/>
                <w:i/>
                <w:iCs/>
                <w:spacing w:val="2"/>
              </w:rPr>
            </w:pPr>
            <w:r>
              <w:rPr>
                <w:bCs/>
                <w:spacing w:val="-2"/>
              </w:rPr>
              <w:t>MVR</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1"/>
          <w:headerReference w:type="default" r:id="rId32"/>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lastRenderedPageBreak/>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33"/>
          <w:headerReference w:type="default" r:id="rId34"/>
          <w:footerReference w:type="even" r:id="rId35"/>
          <w:footerReference w:type="default" r:id="rId36"/>
          <w:headerReference w:type="first" r:id="rId37"/>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r w:rsidR="001A418F" w:rsidRPr="00EC12FE">
        <w:rPr>
          <w:sz w:val="23"/>
          <w:szCs w:val="23"/>
        </w:rPr>
        <w:t xml:space="preserve">defines,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r w:rsidRPr="00EC12FE">
        <w:rPr>
          <w:sz w:val="23"/>
          <w:szCs w:val="23"/>
        </w:rPr>
        <w:t>obstructive</w:t>
      </w:r>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w:t>
      </w:r>
      <w:proofErr w:type="spellStart"/>
      <w:r w:rsidRPr="00EC12FE">
        <w:rPr>
          <w:bCs/>
          <w:color w:val="000000"/>
        </w:rPr>
        <w:t>aa</w:t>
      </w:r>
      <w:proofErr w:type="spellEnd"/>
      <w:r w:rsidRPr="00EC12FE">
        <w:rPr>
          <w:bCs/>
          <w:color w:val="000000"/>
        </w:rPr>
        <w:t>)</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w:t>
      </w:r>
      <w:r w:rsidRPr="00EC12FE">
        <w:rPr>
          <w:color w:val="000000"/>
        </w:rPr>
        <w:lastRenderedPageBreak/>
        <w:t>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8"/>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A9030D">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398126111"/>
      <w:r w:rsidRPr="00EC12FE">
        <w:lastRenderedPageBreak/>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4"/>
    <w:bookmarkEnd w:id="485"/>
    <w:bookmarkEnd w:id="486"/>
    <w:bookmarkEnd w:id="487"/>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7B586E" w:rsidRPr="00EC12FE" w:rsidRDefault="007B586E">
      <w:pPr>
        <w:sectPr w:rsidR="007B586E" w:rsidRPr="00EC12FE" w:rsidSect="00C9100A">
          <w:headerReference w:type="first" r:id="rId40"/>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9" w:name="_Toc87070116"/>
      <w:bookmarkStart w:id="490" w:name="_Toc372613507"/>
      <w:r w:rsidRPr="00EC12FE">
        <w:lastRenderedPageBreak/>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lastRenderedPageBreak/>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A9030D">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A9030D">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A9030D">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A9030D">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A9030D">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A9030D">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A9030D">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A9030D">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A9030D">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A9030D">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A9030D">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A9030D">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A9030D">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A9030D">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A9030D">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A9030D">
        <w:t>13</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A9030D">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A9030D">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A9030D">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A9030D">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A9030D">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A9030D">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A9030D">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A9030D">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A9030D">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A9030D">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A9030D">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A9030D">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A9030D">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A9030D">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A9030D">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A9030D">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A9030D">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A9030D">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A9030D">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A9030D">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A9030D">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A9030D">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A9030D">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A9030D">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A9030D">
        <w:t>18</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A9030D">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A9030D">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A9030D">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A9030D">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A9030D">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A9030D">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A9030D">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A9030D">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A9030D">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A9030D">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A9030D">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A9030D">
        <w:t>22</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A9030D">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A9030D">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A9030D">
        <w:t>23</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A9030D">
        <w:rPr>
          <w:noProof/>
        </w:rPr>
        <w:t>23</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A9030D">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A9030D">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A9030D">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A9030D">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A9030D">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A9030D">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A9030D">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A9030D">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A9030D">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Site Investigation Reports are those that were included in </w:t>
            </w:r>
            <w:r w:rsidRPr="00EC12FE">
              <w:lastRenderedPageBreak/>
              <w:t>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lastRenderedPageBreak/>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lastRenderedPageBreak/>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lastRenderedPageBreak/>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lastRenderedPageBreak/>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 xml:space="preserve">negligence,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the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lastRenderedPageBreak/>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personal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t xml:space="preserve">Contractor to </w:t>
            </w:r>
            <w:r w:rsidRPr="00EC12FE">
              <w:lastRenderedPageBreak/>
              <w:t>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The Contractor shall construct and install the Works in </w:t>
            </w:r>
            <w:r w:rsidRPr="00EC12FE">
              <w:lastRenderedPageBreak/>
              <w:t>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lastRenderedPageBreak/>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lastRenderedPageBreak/>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 xml:space="preserve">rate specified in </w:t>
            </w:r>
            <w:r w:rsidRPr="00EC12FE">
              <w:rPr>
                <w:b/>
              </w:rPr>
              <w:lastRenderedPageBreak/>
              <w:t>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w:t>
            </w:r>
            <w:r w:rsidRPr="00EC12FE">
              <w:lastRenderedPageBreak/>
              <w:t>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lastRenderedPageBreak/>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w:t>
            </w:r>
            <w:r w:rsidRPr="00EC12FE">
              <w:lastRenderedPageBreak/>
              <w:t>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lastRenderedPageBreak/>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4"/>
            <w:r w:rsidRPr="00EC12FE">
              <w:t>Contract Price</w:t>
            </w:r>
            <w:r w:rsidR="00FA20AB" w:rsidRPr="00EC12FE">
              <w:rPr>
                <w:rStyle w:val="FootnoteReference"/>
                <w:b w:val="0"/>
              </w:rPr>
              <w:footnoteReference w:id="26"/>
            </w:r>
            <w:bookmarkEnd w:id="532"/>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 xml:space="preserve">he Bill of Quantities shall contain priced items for the Works to be performed by the Contractor. The Bill of Quantities is used to </w:t>
            </w:r>
            <w:r w:rsidR="007B586E" w:rsidRPr="00EC12FE">
              <w:lastRenderedPageBreak/>
              <w:t>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3" w:name="_Toc398116255"/>
            <w:r w:rsidRPr="00EC12FE">
              <w:lastRenderedPageBreak/>
              <w:t>Changes in the Contract Price</w:t>
            </w:r>
            <w:r w:rsidR="00FA20AB" w:rsidRPr="00EC12FE">
              <w:rPr>
                <w:rStyle w:val="FootnoteReference"/>
                <w:b w:val="0"/>
              </w:rPr>
              <w:footnoteReference w:id="27"/>
            </w:r>
            <w:bookmarkEnd w:id="53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 xml:space="preserve">.1 or the timing of its execution do not cause the cost per unit of quantity to change, the rate in the Bill of Quantities shall be used to calculate the value of the Variation. If the cost per unit of quantity changes, or if the nature or timing of the </w:t>
            </w:r>
            <w:r w:rsidR="007B586E" w:rsidRPr="00EC12FE">
              <w:lastRenderedPageBreak/>
              <w:t>work in the Variation does not correspond with items in the Bill of Quantities, the 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lastRenderedPageBreak/>
              <w:t>Cash Flow Forecasts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w:t>
            </w:r>
            <w:r w:rsidRPr="00EC12FE">
              <w:lastRenderedPageBreak/>
              <w:t>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lastRenderedPageBreak/>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 Compensation Event would cause additional cost or would prevent the work being completed before the Intended </w:t>
            </w:r>
            <w:r w:rsidRPr="00EC12FE">
              <w:lastRenderedPageBreak/>
              <w:t>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lastRenderedPageBreak/>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lastRenderedPageBreak/>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lastRenderedPageBreak/>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t>
            </w:r>
            <w:r w:rsidRPr="00EC12FE">
              <w:lastRenderedPageBreak/>
              <w:t>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lastRenderedPageBreak/>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proofErr w:type="spellStart"/>
            <w:r w:rsidRPr="00EC12FE">
              <w:t>Dayworks</w:t>
            </w:r>
            <w:bookmarkEnd w:id="547"/>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w:t>
            </w:r>
            <w:r w:rsidRPr="00EC12FE">
              <w:lastRenderedPageBreak/>
              <w:t xml:space="preserve">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lastRenderedPageBreak/>
              <w:t>Cost of Repairs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lastRenderedPageBreak/>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if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 xml:space="preserve">Payment upon </w:t>
            </w:r>
            <w:r w:rsidRPr="00EC12FE">
              <w:lastRenderedPageBreak/>
              <w:t>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If the Contract is terminated because of a fundamental breach of </w:t>
            </w:r>
            <w:r w:rsidRPr="00EC12FE">
              <w:lastRenderedPageBreak/>
              <w:t xml:space="preserve">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lastRenderedPageBreak/>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t xml:space="preserve">defines,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r w:rsidRPr="00EC12FE">
        <w:rPr>
          <w:sz w:val="23"/>
          <w:szCs w:val="23"/>
        </w:rPr>
        <w:t>obstructive</w:t>
      </w:r>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w:t>
      </w:r>
      <w:proofErr w:type="spellStart"/>
      <w:r w:rsidRPr="00EC12FE">
        <w:rPr>
          <w:bCs/>
          <w:color w:val="000000"/>
        </w:rPr>
        <w:t>aa</w:t>
      </w:r>
      <w:proofErr w:type="spellEnd"/>
      <w:r w:rsidRPr="00EC12FE">
        <w:rPr>
          <w:bCs/>
          <w:color w:val="000000"/>
        </w:rPr>
        <w:t>)</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w:t>
      </w:r>
      <w:r w:rsidRPr="00EC12FE">
        <w:rPr>
          <w:color w:val="000000"/>
        </w:rPr>
        <w:lastRenderedPageBreak/>
        <w:t>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1"/>
          <w:headerReference w:type="default" r:id="rId42"/>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462E42">
            <w:pPr>
              <w:ind w:right="2"/>
              <w:rPr>
                <w:b/>
                <w:i/>
              </w:rPr>
            </w:pPr>
            <w:r w:rsidRPr="00EC12FE">
              <w:t xml:space="preserve"> </w:t>
            </w:r>
            <w:r w:rsidR="00502AF1">
              <w:tab/>
            </w:r>
            <w:r w:rsidR="00462E42">
              <w:rPr>
                <w:b/>
                <w:i/>
              </w:rPr>
              <w:t>240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01FC5">
            <w:pPr>
              <w:tabs>
                <w:tab w:val="left" w:pos="556"/>
              </w:tabs>
              <w:spacing w:after="200"/>
              <w:ind w:right="2"/>
            </w:pPr>
            <w:r w:rsidRPr="00EC12FE">
              <w:t xml:space="preserve">The Project Manager is </w:t>
            </w:r>
            <w:r w:rsidR="00493E1B" w:rsidRPr="00493E1B">
              <w:rPr>
                <w:b/>
                <w:i/>
              </w:rPr>
              <w:t xml:space="preserve">Project Manager, </w:t>
            </w:r>
            <w:r w:rsidR="00501FC5">
              <w:rPr>
                <w:b/>
                <w:i/>
              </w:rPr>
              <w:t xml:space="preserve">Maldives </w:t>
            </w:r>
            <w:r w:rsidR="00701924">
              <w:rPr>
                <w:b/>
                <w:i/>
              </w:rPr>
              <w:t>Environmental Management Project (MEMP)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aa</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701924">
              <w:rPr>
                <w:b/>
                <w:i/>
              </w:rPr>
              <w:t xml:space="preserve">R. </w:t>
            </w:r>
            <w:proofErr w:type="spellStart"/>
            <w:r w:rsidR="00701924">
              <w:rPr>
                <w:b/>
                <w:i/>
              </w:rPr>
              <w:t>Vandhoo</w:t>
            </w:r>
            <w:proofErr w:type="spellEnd"/>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A2583">
            <w:pPr>
              <w:spacing w:after="200"/>
              <w:ind w:right="2"/>
            </w:pPr>
            <w:r w:rsidRPr="00EC12FE">
              <w:t xml:space="preserve">The Works consist of </w:t>
            </w:r>
            <w:r w:rsidR="005A2583">
              <w:rPr>
                <w:b/>
                <w:i/>
              </w:rPr>
              <w:t xml:space="preserve">Construction of Visitors Center at </w:t>
            </w:r>
            <w:proofErr w:type="spellStart"/>
            <w:r w:rsidR="005A2583">
              <w:rPr>
                <w:b/>
                <w:i/>
              </w:rPr>
              <w:t>Hithadhoo</w:t>
            </w:r>
            <w:proofErr w:type="spellEnd"/>
            <w:r w:rsidR="005A2583">
              <w:rPr>
                <w:b/>
                <w:i/>
              </w:rPr>
              <w:t xml:space="preserve"> Ecotourism Facility</w:t>
            </w:r>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2.3(i)</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6B11A2" w:rsidP="00E65194">
            <w:pPr>
              <w:spacing w:after="200"/>
              <w:ind w:right="92"/>
            </w:pPr>
            <w:r w:rsidRPr="006B11A2">
              <w:t xml:space="preserve">The Contractor shall submit for approval a Program for the Works within </w:t>
            </w:r>
            <w:r w:rsidRPr="006B11A2">
              <w:rPr>
                <w:b/>
                <w:bCs/>
                <w:i/>
                <w:iCs/>
              </w:rPr>
              <w:t>7 days</w:t>
            </w:r>
            <w:r w:rsidRPr="006B11A2">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58648B">
            <w:pPr>
              <w:spacing w:after="200"/>
              <w:ind w:right="2"/>
            </w:pPr>
            <w:r w:rsidRPr="0058648B">
              <w:t xml:space="preserve">The currency of the Employer’s country is: </w:t>
            </w:r>
            <w:r w:rsidRPr="0058648B">
              <w:rPr>
                <w:b/>
                <w:bCs/>
                <w:i/>
                <w:iCs/>
              </w:rPr>
              <w:t>Maldivian Rufiyaa (MVR).</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58648B" w:rsidP="00502AF1">
            <w:pPr>
              <w:spacing w:after="200"/>
              <w:ind w:right="2"/>
            </w:pPr>
            <w:r w:rsidRPr="0058648B">
              <w:t xml:space="preserve">The proportion of payments retained is: </w:t>
            </w:r>
            <w:r w:rsidRPr="0058648B">
              <w:rPr>
                <w:b/>
                <w:bCs/>
                <w:i/>
                <w:iCs/>
              </w:rPr>
              <w:t>Five (05)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58648B" w:rsidRPr="0058648B" w:rsidRDefault="0058648B" w:rsidP="00B0527A">
            <w:pPr>
              <w:spacing w:after="200"/>
              <w:ind w:right="2"/>
              <w:rPr>
                <w:b/>
                <w:bCs/>
                <w:i/>
                <w:iCs/>
              </w:rPr>
            </w:pPr>
            <w:r w:rsidRPr="0058648B">
              <w:t xml:space="preserve">The liquidated damages for the whole of the Works are </w:t>
            </w:r>
            <w:r w:rsidRPr="0058648B">
              <w:rPr>
                <w:b/>
                <w:bCs/>
                <w:i/>
                <w:iCs/>
              </w:rPr>
              <w:t>Point One (0.1) percent per day.</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lastRenderedPageBreak/>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5A2583">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005A2583">
              <w:rPr>
                <w:b/>
                <w:i/>
              </w:rPr>
              <w:t xml:space="preserve"> and should be submitted 21 days from the date of Acceptance Letter</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58648B" w:rsidP="00C766AE">
            <w:pPr>
              <w:spacing w:after="200"/>
              <w:ind w:right="2"/>
            </w:pPr>
            <w:r w:rsidRPr="0058648B">
              <w:t xml:space="preserve">The date by which “as built” drawings are required is </w:t>
            </w:r>
            <w:r w:rsidRPr="0058648B">
              <w:rPr>
                <w:b/>
                <w:bCs/>
                <w:i/>
                <w:iCs/>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C766AE">
            <w:pPr>
              <w:spacing w:after="200"/>
              <w:ind w:right="2"/>
            </w:pPr>
            <w:r w:rsidRPr="0058648B">
              <w:t xml:space="preserve">The amount to be withheld for failing to produce “as built” drawings and/or operating and maintenance manuals by the date required in GCC 58.1 is </w:t>
            </w:r>
            <w:r w:rsidRPr="0058648B">
              <w:rPr>
                <w:b/>
                <w:bCs/>
                <w:i/>
                <w:iCs/>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rsidTr="0058648B">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4"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3"/>
          <w:headerReference w:type="default" r:id="rId44"/>
          <w:headerReference w:type="first" r:id="rId45"/>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1" w:name="_Toc41971250"/>
      <w:bookmarkStart w:id="562" w:name="_Toc372613509"/>
      <w:r w:rsidRPr="00EC12FE">
        <w:lastRenderedPageBreak/>
        <w:t>Section X - Contract Forms</w:t>
      </w:r>
      <w:bookmarkEnd w:id="561"/>
      <w:bookmarkEnd w:id="562"/>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3" w:name="_Toc139863297"/>
      <w:r w:rsidRPr="00EC12FE">
        <w:rPr>
          <w:b/>
          <w:sz w:val="28"/>
          <w:szCs w:val="28"/>
        </w:rPr>
        <w:t>Table of Forms</w:t>
      </w:r>
      <w:bookmarkEnd w:id="563"/>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A9030D">
          <w:rPr>
            <w:b w:val="0"/>
            <w:bCs/>
            <w:noProof/>
            <w:webHidden/>
          </w:rPr>
          <w:t>33</w:t>
        </w:r>
        <w:r w:rsidRPr="006967AA">
          <w:rPr>
            <w:b w:val="0"/>
            <w:bCs/>
            <w:noProof/>
            <w:webHidden/>
          </w:rPr>
          <w:fldChar w:fldCharType="end"/>
        </w:r>
      </w:hyperlink>
    </w:p>
    <w:p w:rsidR="006967AA" w:rsidRPr="006967AA" w:rsidRDefault="00997986">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A9030D">
          <w:rPr>
            <w:b w:val="0"/>
            <w:bCs/>
            <w:noProof/>
            <w:webHidden/>
          </w:rPr>
          <w:t>34</w:t>
        </w:r>
        <w:r w:rsidR="0051627C" w:rsidRPr="006967AA">
          <w:rPr>
            <w:b w:val="0"/>
            <w:bCs/>
            <w:noProof/>
            <w:webHidden/>
          </w:rPr>
          <w:fldChar w:fldCharType="end"/>
        </w:r>
      </w:hyperlink>
    </w:p>
    <w:p w:rsidR="006967AA" w:rsidRPr="006967AA" w:rsidRDefault="00997986">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A9030D">
          <w:rPr>
            <w:b w:val="0"/>
            <w:bCs/>
            <w:noProof/>
            <w:webHidden/>
          </w:rPr>
          <w:t>36</w:t>
        </w:r>
        <w:r w:rsidR="0051627C" w:rsidRPr="006967AA">
          <w:rPr>
            <w:b w:val="0"/>
            <w:bCs/>
            <w:noProof/>
            <w:webHidden/>
          </w:rPr>
          <w:fldChar w:fldCharType="end"/>
        </w:r>
      </w:hyperlink>
    </w:p>
    <w:p w:rsidR="006967AA" w:rsidRPr="006967AA" w:rsidRDefault="00997986">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A9030D">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4" w:name="_Toc41971555"/>
      <w:bookmarkStart w:id="565" w:name="_Toc78273066"/>
      <w:bookmarkStart w:id="566" w:name="_Toc111009244"/>
      <w:bookmarkStart w:id="567" w:name="_Toc398116292"/>
      <w:r w:rsidRPr="00EC12FE">
        <w:lastRenderedPageBreak/>
        <w:t>Letter of A</w:t>
      </w:r>
      <w:bookmarkEnd w:id="564"/>
      <w:bookmarkEnd w:id="565"/>
      <w:bookmarkEnd w:id="566"/>
      <w:r w:rsidRPr="00EC12FE">
        <w:t>cceptance</w:t>
      </w:r>
      <w:bookmarkEnd w:id="567"/>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r w:rsidRPr="00EC12FE">
        <w:rPr>
          <w:rFonts w:ascii="Times New Roman" w:hAnsi="Times New Roman" w:cs="Times New Roman"/>
          <w:b/>
          <w:i/>
          <w:szCs w:val="20"/>
        </w:rPr>
        <w:t xml:space="preserve">[ on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r w:rsidRPr="00EC12FE">
        <w:rPr>
          <w:rFonts w:ascii="Times New Roman" w:hAnsi="Times New Roman" w:cs="Times New Roman"/>
          <w:b/>
          <w:bCs/>
          <w:i/>
          <w:szCs w:val="20"/>
        </w:rPr>
        <w:t>date]</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[insert date] . .</w:t>
      </w:r>
      <w:r w:rsidRPr="00EC12FE">
        <w:rPr>
          <w:rFonts w:ascii="Times New Roman" w:hAnsi="Times New Roman" w:cs="Times New Roman"/>
          <w:iCs/>
          <w:sz w:val="24"/>
        </w:rPr>
        <w:t xml:space="preserve"> . .  for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__________________________</w:t>
      </w:r>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8" w:name="_Toc23238064"/>
      <w:bookmarkStart w:id="569" w:name="_Toc41971556"/>
      <w:bookmarkStart w:id="570" w:name="_Toc78273067"/>
      <w:bookmarkStart w:id="571" w:name="_Toc111009245"/>
      <w:bookmarkStart w:id="572" w:name="_Toc398116293"/>
      <w:bookmarkStart w:id="573" w:name="_Toc438907197"/>
      <w:bookmarkStart w:id="574" w:name="_Toc438907297"/>
      <w:r w:rsidRPr="00EC12FE">
        <w:lastRenderedPageBreak/>
        <w:t>Contract Agreement</w:t>
      </w:r>
      <w:bookmarkEnd w:id="568"/>
      <w:bookmarkEnd w:id="569"/>
      <w:bookmarkEnd w:id="570"/>
      <w:bookmarkEnd w:id="571"/>
      <w:bookmarkEnd w:id="572"/>
    </w:p>
    <w:bookmarkEnd w:id="573"/>
    <w:bookmarkEnd w:id="574"/>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.day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xml:space="preserve">. . . . . (hereinafter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 xml:space="preserve">the addenda </w:t>
      </w:r>
      <w:proofErr w:type="spellStart"/>
      <w:r w:rsidRPr="009E1404">
        <w:t>Nos</w:t>
      </w:r>
      <w:proofErr w:type="spellEnd"/>
      <w:r w:rsidRPr="009E1404">
        <w:t xml:space="preserve">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r w:rsidRPr="00EC12FE">
        <w:rPr>
          <w:rFonts w:ascii="Times New Roman" w:hAnsi="Times New Roman" w:cs="Times New Roman"/>
          <w:b w:val="0"/>
          <w:bCs w:val="0"/>
          <w:i w:val="0"/>
          <w:iCs w:val="0"/>
          <w:sz w:val="20"/>
          <w:szCs w:val="20"/>
        </w:rPr>
        <w:t>.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5" w:name="_Toc23238065"/>
      <w:bookmarkStart w:id="576" w:name="_Toc41971557"/>
      <w:bookmarkStart w:id="577" w:name="_Toc78273068"/>
      <w:bookmarkStart w:id="578" w:name="_Toc111009246"/>
      <w:bookmarkStart w:id="579" w:name="_Toc398116294"/>
      <w:bookmarkStart w:id="580" w:name="_Toc428352207"/>
      <w:bookmarkStart w:id="581" w:name="_Toc438907198"/>
      <w:bookmarkStart w:id="582" w:name="_Toc438907298"/>
      <w:r w:rsidRPr="00EC12FE">
        <w:lastRenderedPageBreak/>
        <w:t>Performance Security</w:t>
      </w:r>
      <w:bookmarkEnd w:id="575"/>
      <w:bookmarkEnd w:id="576"/>
      <w:bookmarkEnd w:id="577"/>
      <w:bookmarkEnd w:id="578"/>
      <w:r w:rsidR="005C4234" w:rsidRPr="00EC12FE">
        <w:t xml:space="preserve"> (Bank Guarantee)</w:t>
      </w:r>
      <w:bookmarkEnd w:id="579"/>
    </w:p>
    <w:bookmarkEnd w:id="580"/>
    <w:bookmarkEnd w:id="581"/>
    <w:bookmarkEnd w:id="582"/>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 xml:space="preserve">[insert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This guarantee shall expire, no later than the …. Day of ……, 2… </w:t>
      </w:r>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rsidP="006B11A2">
      <w:pPr>
        <w:pStyle w:val="S9Header1"/>
        <w:spacing w:after="0"/>
      </w:pPr>
      <w:bookmarkStart w:id="583" w:name="_Toc78273069"/>
      <w:bookmarkStart w:id="584" w:name="_Toc111009247"/>
      <w:bookmarkStart w:id="585" w:name="_Toc428352208"/>
      <w:bookmarkStart w:id="586" w:name="_Toc438907199"/>
      <w:bookmarkStart w:id="587" w:name="_Toc438907299"/>
      <w:r w:rsidRPr="00EC12FE">
        <w:br w:type="page"/>
      </w:r>
      <w:bookmarkStart w:id="588" w:name="_Toc398116295"/>
      <w:r w:rsidR="007B586E" w:rsidRPr="00EC12FE">
        <w:lastRenderedPageBreak/>
        <w:t>Advance Payment Security</w:t>
      </w:r>
      <w:bookmarkEnd w:id="583"/>
      <w:bookmarkEnd w:id="584"/>
      <w:bookmarkEnd w:id="588"/>
    </w:p>
    <w:bookmarkEnd w:id="585"/>
    <w:bookmarkEnd w:id="586"/>
    <w:bookmarkEnd w:id="587"/>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 xml:space="preserve">[insert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has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w:t>
      </w:r>
      <w:r w:rsidRPr="00EC12FE">
        <w:rPr>
          <w:rFonts w:ascii="Times New Roman" w:hAnsi="Times New Roman"/>
          <w:sz w:val="24"/>
        </w:rPr>
        <w:lastRenderedPageBreak/>
        <w:t xml:space="preserve">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6"/>
      <w:headerReference w:type="default" r:id="rId47"/>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D9E" w:rsidRDefault="005F7D9E">
      <w:r>
        <w:separator/>
      </w:r>
    </w:p>
  </w:endnote>
  <w:endnote w:type="continuationSeparator" w:id="0">
    <w:p w:rsidR="005F7D9E" w:rsidRDefault="005F7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6050002"/>
      <w:docPartObj>
        <w:docPartGallery w:val="Page Numbers (Bottom of Page)"/>
        <w:docPartUnique/>
      </w:docPartObj>
    </w:sdtPr>
    <w:sdtEndPr/>
    <w:sdtContent>
      <w:p w:rsidR="005F7D9E" w:rsidRPr="00676D0C" w:rsidRDefault="005F7D9E" w:rsidP="00127C07">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CCAP</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Construction of Visitors Center at </w:t>
        </w:r>
        <w:proofErr w:type="spellStart"/>
        <w:r>
          <w:rPr>
            <w:rFonts w:asciiTheme="minorHAnsi" w:hAnsiTheme="minorHAnsi"/>
            <w:color w:val="7F7F7F" w:themeColor="text1" w:themeTint="80"/>
          </w:rPr>
          <w:t>Hithadhoo</w:t>
        </w:r>
        <w:proofErr w:type="spellEnd"/>
        <w:r>
          <w:rPr>
            <w:rFonts w:asciiTheme="minorHAnsi" w:hAnsiTheme="minorHAnsi"/>
            <w:color w:val="7F7F7F" w:themeColor="text1" w:themeTint="80"/>
          </w:rPr>
          <w:t xml:space="preserve"> Ecotourism Facility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997986">
          <w:rPr>
            <w:rFonts w:asciiTheme="minorHAnsi" w:hAnsiTheme="minorHAnsi"/>
            <w:noProof/>
            <w:color w:val="7F7F7F" w:themeColor="text1" w:themeTint="80"/>
          </w:rPr>
          <w:t>26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1307517032"/>
      <w:docPartObj>
        <w:docPartGallery w:val="Page Numbers (Bottom of Page)"/>
        <w:docPartUnique/>
      </w:docPartObj>
    </w:sdtPr>
    <w:sdtEndPr/>
    <w:sdtContent>
      <w:p w:rsidR="005F7D9E" w:rsidRPr="00676D0C" w:rsidRDefault="005F7D9E" w:rsidP="00127C07">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CCAP</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Construction of Visitors Center at </w:t>
        </w:r>
        <w:proofErr w:type="spellStart"/>
        <w:r>
          <w:rPr>
            <w:rFonts w:asciiTheme="minorHAnsi" w:hAnsiTheme="minorHAnsi"/>
            <w:color w:val="7F7F7F" w:themeColor="text1" w:themeTint="80"/>
          </w:rPr>
          <w:t>Hithadhoo</w:t>
        </w:r>
        <w:proofErr w:type="spellEnd"/>
        <w:r>
          <w:rPr>
            <w:rFonts w:asciiTheme="minorHAnsi" w:hAnsiTheme="minorHAnsi"/>
            <w:color w:val="7F7F7F" w:themeColor="text1" w:themeTint="80"/>
          </w:rPr>
          <w:t xml:space="preserve"> Ecotourism Facility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997986">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719024049"/>
      <w:docPartObj>
        <w:docPartGallery w:val="Page Numbers (Bottom of Page)"/>
        <w:docPartUnique/>
      </w:docPartObj>
    </w:sdtPr>
    <w:sdtEndPr/>
    <w:sdtContent>
      <w:p w:rsidR="005F7D9E" w:rsidRPr="00676D0C" w:rsidRDefault="005F7D9E" w:rsidP="00127C07">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CCAP</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Construction of Visitors Center at </w:t>
        </w:r>
        <w:proofErr w:type="spellStart"/>
        <w:r>
          <w:rPr>
            <w:rFonts w:asciiTheme="minorHAnsi" w:hAnsiTheme="minorHAnsi"/>
            <w:color w:val="7F7F7F" w:themeColor="text1" w:themeTint="80"/>
          </w:rPr>
          <w:t>Hithadhoo</w:t>
        </w:r>
        <w:proofErr w:type="spellEnd"/>
        <w:r>
          <w:rPr>
            <w:rFonts w:asciiTheme="minorHAnsi" w:hAnsiTheme="minorHAnsi"/>
            <w:color w:val="7F7F7F" w:themeColor="text1" w:themeTint="80"/>
          </w:rPr>
          <w:t xml:space="preserve"> Ecotourism Facility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997986">
          <w:rPr>
            <w:rFonts w:asciiTheme="minorHAnsi" w:hAnsiTheme="minorHAnsi"/>
            <w:noProof/>
            <w:color w:val="7F7F7F" w:themeColor="text1" w:themeTint="80"/>
          </w:rPr>
          <w:t>66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1528066490"/>
      <w:docPartObj>
        <w:docPartGallery w:val="Page Numbers (Bottom of Page)"/>
        <w:docPartUnique/>
      </w:docPartObj>
    </w:sdtPr>
    <w:sdtEndPr/>
    <w:sdtContent>
      <w:p w:rsidR="005F7D9E" w:rsidRPr="00676D0C" w:rsidRDefault="005F7D9E" w:rsidP="00127C07">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CCAP</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Construction of Visitors Center at </w:t>
        </w:r>
        <w:proofErr w:type="spellStart"/>
        <w:r>
          <w:rPr>
            <w:rFonts w:asciiTheme="minorHAnsi" w:hAnsiTheme="minorHAnsi"/>
            <w:color w:val="7F7F7F" w:themeColor="text1" w:themeTint="80"/>
          </w:rPr>
          <w:t>Hithadhoo</w:t>
        </w:r>
        <w:proofErr w:type="spellEnd"/>
        <w:r>
          <w:rPr>
            <w:rFonts w:asciiTheme="minorHAnsi" w:hAnsiTheme="minorHAnsi"/>
            <w:color w:val="7F7F7F" w:themeColor="text1" w:themeTint="80"/>
          </w:rPr>
          <w:t xml:space="preserve"> Ecotourism Facility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997986">
          <w:rPr>
            <w:rFonts w:asciiTheme="minorHAnsi" w:hAnsiTheme="minorHAnsi"/>
            <w:noProof/>
            <w:color w:val="7F7F7F" w:themeColor="text1" w:themeTint="80"/>
          </w:rPr>
          <w:t>65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1999952415"/>
      <w:docPartObj>
        <w:docPartGallery w:val="Page Numbers (Bottom of Page)"/>
        <w:docPartUnique/>
      </w:docPartObj>
    </w:sdtPr>
    <w:sdtEndPr/>
    <w:sdtContent>
      <w:p w:rsidR="005F7D9E" w:rsidRPr="00676D0C" w:rsidRDefault="005F7D9E" w:rsidP="0063598B">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CCAP</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Construction of Visitors Center at </w:t>
        </w:r>
        <w:proofErr w:type="spellStart"/>
        <w:r>
          <w:rPr>
            <w:rFonts w:asciiTheme="minorHAnsi" w:hAnsiTheme="minorHAnsi"/>
            <w:color w:val="7F7F7F" w:themeColor="text1" w:themeTint="80"/>
          </w:rPr>
          <w:t>Hithadhoo</w:t>
        </w:r>
        <w:proofErr w:type="spellEnd"/>
        <w:r>
          <w:rPr>
            <w:rFonts w:asciiTheme="minorHAnsi" w:hAnsiTheme="minorHAnsi"/>
            <w:color w:val="7F7F7F" w:themeColor="text1" w:themeTint="80"/>
          </w:rPr>
          <w:t xml:space="preserve"> Ecotourism Facility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997986">
          <w:rPr>
            <w:rFonts w:asciiTheme="minorHAnsi" w:hAnsiTheme="minorHAnsi"/>
            <w:noProof/>
            <w:color w:val="7F7F7F" w:themeColor="text1" w:themeTint="80"/>
          </w:rPr>
          <w:t>36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869611972"/>
      <w:docPartObj>
        <w:docPartGallery w:val="Page Numbers (Bottom of Page)"/>
        <w:docPartUnique/>
      </w:docPartObj>
    </w:sdtPr>
    <w:sdtEndPr/>
    <w:sdtContent>
      <w:p w:rsidR="005F7D9E" w:rsidRPr="00676D0C" w:rsidRDefault="005F7D9E" w:rsidP="0063598B">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CCAP</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Construction of Visitors Center at </w:t>
        </w:r>
        <w:proofErr w:type="spellStart"/>
        <w:r>
          <w:rPr>
            <w:rFonts w:asciiTheme="minorHAnsi" w:hAnsiTheme="minorHAnsi"/>
            <w:color w:val="7F7F7F" w:themeColor="text1" w:themeTint="80"/>
          </w:rPr>
          <w:t>Hithadhoo</w:t>
        </w:r>
        <w:proofErr w:type="spellEnd"/>
        <w:r>
          <w:rPr>
            <w:rFonts w:asciiTheme="minorHAnsi" w:hAnsiTheme="minorHAnsi"/>
            <w:color w:val="7F7F7F" w:themeColor="text1" w:themeTint="80"/>
          </w:rPr>
          <w:t xml:space="preserve"> Ecotourism Facility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997986">
          <w:rPr>
            <w:rFonts w:asciiTheme="minorHAnsi" w:hAnsiTheme="minorHAnsi"/>
            <w:noProof/>
            <w:color w:val="7F7F7F" w:themeColor="text1" w:themeTint="80"/>
          </w:rPr>
          <w:t>37</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D9E" w:rsidRDefault="005F7D9E">
      <w:r>
        <w:separator/>
      </w:r>
    </w:p>
  </w:footnote>
  <w:footnote w:type="continuationSeparator" w:id="0">
    <w:p w:rsidR="005F7D9E" w:rsidRDefault="005F7D9E">
      <w:r>
        <w:continuationSeparator/>
      </w:r>
    </w:p>
  </w:footnote>
  <w:footnote w:id="1">
    <w:p w:rsidR="005F7D9E" w:rsidRPr="00E25AC8" w:rsidRDefault="005F7D9E">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5F7D9E" w:rsidRPr="00E25AC8" w:rsidRDefault="005F7D9E"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5F7D9E" w:rsidRDefault="005F7D9E"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5F7D9E" w:rsidRPr="00E25AC8" w:rsidRDefault="005F7D9E"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5F7D9E" w:rsidRPr="00E25AC8" w:rsidRDefault="005F7D9E" w:rsidP="006542E1">
      <w:pPr>
        <w:pStyle w:val="FootnoteText"/>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6">
    <w:p w:rsidR="005F7D9E" w:rsidRDefault="005F7D9E" w:rsidP="003531F4">
      <w:pPr>
        <w:pStyle w:val="FootnoteText"/>
      </w:pPr>
      <w:r>
        <w:rPr>
          <w:rStyle w:val="FootnoteReference"/>
        </w:rPr>
        <w:footnoteRef/>
      </w:r>
      <w:r>
        <w:t xml:space="preserve"> </w:t>
      </w:r>
      <w:proofErr w:type="spellStart"/>
      <w:r>
        <w:t>Non performance</w:t>
      </w:r>
      <w:proofErr w:type="spellEnd"/>
      <w:r>
        <w:t xml:space="preserve">, as decided by the Employer, shall include </w:t>
      </w:r>
      <w:r w:rsidRPr="00D95926">
        <w:t xml:space="preserve">all contracts where </w:t>
      </w:r>
      <w:r>
        <w:t xml:space="preserve">(a) </w:t>
      </w:r>
      <w:proofErr w:type="spellStart"/>
      <w:r w:rsidRPr="00D95926">
        <w:t>non</w:t>
      </w:r>
      <w:r>
        <w:t xml:space="preserve"> </w:t>
      </w:r>
      <w:r w:rsidRPr="00D95926">
        <w:t>performance</w:t>
      </w:r>
      <w:proofErr w:type="spellEnd"/>
      <w:r w:rsidRPr="00D95926">
        <w:t xml:space="preserv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5F7D9E" w:rsidRDefault="005F7D9E" w:rsidP="003531F4">
      <w:pPr>
        <w:pStyle w:val="FootnoteText"/>
      </w:pPr>
      <w:r>
        <w:rPr>
          <w:rStyle w:val="FootnoteReference"/>
        </w:rPr>
        <w:footnoteRef/>
      </w:r>
      <w:r>
        <w:t xml:space="preserve"> This requirement also applies to contracts executed by the Bidder as JV member.</w:t>
      </w:r>
    </w:p>
  </w:footnote>
  <w:footnote w:id="8">
    <w:p w:rsidR="005F7D9E" w:rsidRDefault="005F7D9E"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5F7D9E" w:rsidRDefault="005F7D9E"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5F7D9E" w:rsidDel="006A3E0C" w:rsidRDefault="005F7D9E" w:rsidP="003531F4">
      <w:pPr>
        <w:pStyle w:val="FootnoteText"/>
      </w:pPr>
      <w:r>
        <w:rPr>
          <w:rStyle w:val="FootnoteReference"/>
        </w:rPr>
        <w:footnoteRef/>
      </w:r>
      <w:r>
        <w:t xml:space="preserve"> Substantial completion shall be based on 80% or more works completed under the contract.</w:t>
      </w:r>
    </w:p>
  </w:footnote>
  <w:footnote w:id="11">
    <w:p w:rsidR="005F7D9E" w:rsidRDefault="005F7D9E"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5F7D9E" w:rsidRDefault="005F7D9E"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5F7D9E" w:rsidRDefault="005F7D9E"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5F7D9E" w:rsidRDefault="005F7D9E"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5F7D9E" w:rsidDel="008E2812" w:rsidRDefault="005F7D9E"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6">
    <w:p w:rsidR="005F7D9E" w:rsidRDefault="005F7D9E"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5F7D9E" w:rsidRDefault="005F7D9E">
      <w:pPr>
        <w:pStyle w:val="FootnoteText"/>
      </w:pPr>
      <w:r>
        <w:rPr>
          <w:rStyle w:val="FootnoteReference"/>
        </w:rPr>
        <w:footnoteRef/>
      </w:r>
      <w:r>
        <w:t xml:space="preserve"> </w:t>
      </w:r>
      <w:r>
        <w:tab/>
      </w:r>
      <w:proofErr w:type="gramStart"/>
      <w:r>
        <w:t>If applicable.</w:t>
      </w:r>
      <w:proofErr w:type="gramEnd"/>
    </w:p>
  </w:footnote>
  <w:footnote w:id="18">
    <w:p w:rsidR="005F7D9E" w:rsidRDefault="005F7D9E"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5F7D9E" w:rsidRDefault="005F7D9E"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5F7D9E" w:rsidRDefault="005F7D9E"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5F7D9E" w:rsidRDefault="005F7D9E"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5F7D9E" w:rsidRDefault="005F7D9E"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5F7D9E" w:rsidRDefault="005F7D9E"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5F7D9E" w:rsidRDefault="005F7D9E"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5F7D9E" w:rsidRPr="0026306C" w:rsidRDefault="005F7D9E">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5F7D9E" w:rsidRPr="0026306C" w:rsidRDefault="005F7D9E"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5F7D9E" w:rsidRPr="0026306C" w:rsidRDefault="005F7D9E"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5F7D9E" w:rsidRPr="0026306C" w:rsidRDefault="005F7D9E"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5F7D9E" w:rsidRPr="0026306C" w:rsidRDefault="005F7D9E"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5F7D9E" w:rsidRPr="0026306C" w:rsidRDefault="005F7D9E"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5F7D9E" w:rsidRPr="0026306C" w:rsidRDefault="005F7D9E"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5F7D9E" w:rsidRPr="0026306C" w:rsidRDefault="005F7D9E"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5F7D9E" w:rsidRPr="005F76C3" w:rsidRDefault="005F7D9E"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5F7D9E" w:rsidRPr="0026306C" w:rsidRDefault="005F7D9E">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5F7D9E" w:rsidRDefault="005F7D9E"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5F7D9E" w:rsidRDefault="005F7D9E"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5F7D9E" w:rsidRDefault="005F7D9E"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5F7D9E" w:rsidRDefault="005F7D9E"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5F7D9E" w:rsidRDefault="005F7D9E"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5F7D9E" w:rsidRDefault="005F7D9E"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5F7D9E" w:rsidRDefault="005F7D9E"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5F7D9E" w:rsidRPr="00765DB8" w:rsidRDefault="005F7D9E"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5F7D9E" w:rsidRPr="00765DB8" w:rsidRDefault="005F7D9E"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w:t>
      </w:r>
      <w:proofErr w:type="gramStart"/>
      <w:r w:rsidRPr="00765DB8">
        <w:rPr>
          <w:i/>
        </w:rPr>
        <w:t>currency(</w:t>
      </w:r>
      <w:proofErr w:type="spellStart"/>
      <w:proofErr w:type="gramEnd"/>
      <w:r w:rsidRPr="00765DB8">
        <w:rPr>
          <w:i/>
        </w:rPr>
        <w:t>cies</w:t>
      </w:r>
      <w:proofErr w:type="spellEnd"/>
      <w:r w:rsidRPr="00765DB8">
        <w:rPr>
          <w:i/>
        </w:rPr>
        <w:t>) of the Contract or a freely convertible currency acceptable to the Beneficiary.</w:t>
      </w:r>
    </w:p>
  </w:footnote>
  <w:footnote w:id="42">
    <w:p w:rsidR="005F7D9E" w:rsidRPr="00765DB8" w:rsidRDefault="005F7D9E"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43">
    <w:p w:rsidR="005F7D9E" w:rsidRPr="00BC09A2" w:rsidRDefault="005F7D9E"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44">
    <w:p w:rsidR="005F7D9E" w:rsidRPr="0080505F" w:rsidRDefault="005F7D9E"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Default="005F7D9E"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9471D9" w:rsidRDefault="005F7D9E"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9471D9" w:rsidRDefault="005F7D9E"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Default="005F7D9E"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B669EB" w:rsidRDefault="005F7D9E"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B669EB" w:rsidRDefault="005F7D9E"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3D6FE5" w:rsidRDefault="005F7D9E"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3D6FE5" w:rsidRDefault="005F7D9E"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3D6FE5" w:rsidRDefault="005F7D9E"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9E" w:rsidRPr="00C9100A" w:rsidRDefault="005F7D9E"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35841">
      <o:colormru v:ext="edit" colors="#011291,#d9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C56"/>
    <w:rsid w:val="000026E5"/>
    <w:rsid w:val="00002A9A"/>
    <w:rsid w:val="000034D5"/>
    <w:rsid w:val="00004A07"/>
    <w:rsid w:val="0000522A"/>
    <w:rsid w:val="0001185D"/>
    <w:rsid w:val="00012772"/>
    <w:rsid w:val="000158D3"/>
    <w:rsid w:val="00016EBA"/>
    <w:rsid w:val="00020071"/>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C3B0F"/>
    <w:rsid w:val="000C3DA4"/>
    <w:rsid w:val="000D1FA2"/>
    <w:rsid w:val="000D39AF"/>
    <w:rsid w:val="000E213A"/>
    <w:rsid w:val="000E49F6"/>
    <w:rsid w:val="000E539E"/>
    <w:rsid w:val="000E6189"/>
    <w:rsid w:val="000E7B73"/>
    <w:rsid w:val="000F6F74"/>
    <w:rsid w:val="0010316B"/>
    <w:rsid w:val="0011190A"/>
    <w:rsid w:val="00114585"/>
    <w:rsid w:val="0012497D"/>
    <w:rsid w:val="0012709F"/>
    <w:rsid w:val="00127C07"/>
    <w:rsid w:val="0013121C"/>
    <w:rsid w:val="001347F5"/>
    <w:rsid w:val="0014582A"/>
    <w:rsid w:val="00147FE7"/>
    <w:rsid w:val="00152955"/>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0D31"/>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1D4"/>
    <w:rsid w:val="0028633C"/>
    <w:rsid w:val="002A34D0"/>
    <w:rsid w:val="002B090E"/>
    <w:rsid w:val="002B244E"/>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2E42"/>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8648B"/>
    <w:rsid w:val="00592549"/>
    <w:rsid w:val="00593BDC"/>
    <w:rsid w:val="00594414"/>
    <w:rsid w:val="005965A9"/>
    <w:rsid w:val="00597B62"/>
    <w:rsid w:val="00597CAB"/>
    <w:rsid w:val="005A2214"/>
    <w:rsid w:val="005A2583"/>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5F7D9E"/>
    <w:rsid w:val="006134A0"/>
    <w:rsid w:val="006211FC"/>
    <w:rsid w:val="0063598B"/>
    <w:rsid w:val="00636D0B"/>
    <w:rsid w:val="006542E1"/>
    <w:rsid w:val="0066007D"/>
    <w:rsid w:val="00660280"/>
    <w:rsid w:val="00665BE1"/>
    <w:rsid w:val="00666C18"/>
    <w:rsid w:val="00667D09"/>
    <w:rsid w:val="00672226"/>
    <w:rsid w:val="00672734"/>
    <w:rsid w:val="00676D0C"/>
    <w:rsid w:val="00677438"/>
    <w:rsid w:val="00685604"/>
    <w:rsid w:val="0069301A"/>
    <w:rsid w:val="006967AA"/>
    <w:rsid w:val="006A065C"/>
    <w:rsid w:val="006A07BC"/>
    <w:rsid w:val="006A44DE"/>
    <w:rsid w:val="006A51FA"/>
    <w:rsid w:val="006A53AC"/>
    <w:rsid w:val="006B11A2"/>
    <w:rsid w:val="006B423C"/>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48E9"/>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97986"/>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17D"/>
    <w:rsid w:val="00A43C56"/>
    <w:rsid w:val="00A44519"/>
    <w:rsid w:val="00A5036B"/>
    <w:rsid w:val="00A507F1"/>
    <w:rsid w:val="00A64ABE"/>
    <w:rsid w:val="00A665F3"/>
    <w:rsid w:val="00A673DB"/>
    <w:rsid w:val="00A74483"/>
    <w:rsid w:val="00A9030D"/>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5105"/>
    <w:rsid w:val="00B25AF9"/>
    <w:rsid w:val="00B264CB"/>
    <w:rsid w:val="00B41952"/>
    <w:rsid w:val="00B431DB"/>
    <w:rsid w:val="00B50534"/>
    <w:rsid w:val="00B51822"/>
    <w:rsid w:val="00B52958"/>
    <w:rsid w:val="00B52D98"/>
    <w:rsid w:val="00B530A2"/>
    <w:rsid w:val="00B53626"/>
    <w:rsid w:val="00B669EB"/>
    <w:rsid w:val="00B77FDF"/>
    <w:rsid w:val="00B961D0"/>
    <w:rsid w:val="00B97C75"/>
    <w:rsid w:val="00B97E54"/>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E5874"/>
    <w:rsid w:val="00CF688D"/>
    <w:rsid w:val="00CF7582"/>
    <w:rsid w:val="00CF7AE6"/>
    <w:rsid w:val="00D16F74"/>
    <w:rsid w:val="00D17296"/>
    <w:rsid w:val="00D22BF6"/>
    <w:rsid w:val="00D2626B"/>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212C"/>
    <w:rsid w:val="00D93F81"/>
    <w:rsid w:val="00DA5578"/>
    <w:rsid w:val="00DC2028"/>
    <w:rsid w:val="00DC79E8"/>
    <w:rsid w:val="00DD07BF"/>
    <w:rsid w:val="00DD30AF"/>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007D"/>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25A7"/>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colormru v:ext="edit" colors="#011291,#d9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worldbank.org/debarr." TargetMode="External"/><Relationship Id="rId26" Type="http://schemas.openxmlformats.org/officeDocument/2006/relationships/header" Target="header9.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yperlink" Target="mailto:tender@finance.gov.mv" TargetMode="External"/><Relationship Id="rId34" Type="http://schemas.openxmlformats.org/officeDocument/2006/relationships/header" Target="header17.xml"/><Relationship Id="rId42" Type="http://schemas.openxmlformats.org/officeDocument/2006/relationships/header" Target="header23.xml"/><Relationship Id="rId47" Type="http://schemas.openxmlformats.org/officeDocument/2006/relationships/header" Target="header2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footer" Target="footer4.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finance.gov.mv" TargetMode="External"/><Relationship Id="rId29" Type="http://schemas.openxmlformats.org/officeDocument/2006/relationships/header" Target="header12.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6.xm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tender@finance.gov.mv" TargetMode="External"/><Relationship Id="rId31" Type="http://schemas.openxmlformats.org/officeDocument/2006/relationships/header" Target="header14.xml"/><Relationship Id="rId44" Type="http://schemas.openxmlformats.org/officeDocument/2006/relationships/header" Target="header25.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footer" Target="footer5.xml"/><Relationship Id="rId43" Type="http://schemas.openxmlformats.org/officeDocument/2006/relationships/header" Target="header24.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5E8E5-32F2-47C7-8336-35C40E785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110</Pages>
  <Words>24592</Words>
  <Characters>137138</Characters>
  <Application>Microsoft Office Word</Application>
  <DocSecurity>0</DocSecurity>
  <Lines>1142</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161408</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Aminath Naaheen Ahmed</cp:lastModifiedBy>
  <cp:revision>4</cp:revision>
  <cp:lastPrinted>2013-08-16T10:18:00Z</cp:lastPrinted>
  <dcterms:created xsi:type="dcterms:W3CDTF">2015-06-25T08:40:00Z</dcterms:created>
  <dcterms:modified xsi:type="dcterms:W3CDTF">2015-06-30T08:59:00Z</dcterms:modified>
</cp:coreProperties>
</file>