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10602" w:rsidP="00672734">
      <w:pPr>
        <w:jc w:val="center"/>
        <w:rPr>
          <w:b/>
          <w:sz w:val="46"/>
          <w:szCs w:val="46"/>
        </w:rPr>
      </w:pPr>
      <w:r>
        <w:rPr>
          <w:b/>
          <w:sz w:val="52"/>
          <w:szCs w:val="52"/>
        </w:rPr>
        <w:t xml:space="preserve">Upgrading of Island Waste Management Center at </w:t>
      </w:r>
      <w:proofErr w:type="spellStart"/>
      <w:r>
        <w:rPr>
          <w:b/>
          <w:sz w:val="52"/>
          <w:szCs w:val="52"/>
        </w:rPr>
        <w:t>Gn.Fuvahmulah</w:t>
      </w:r>
      <w:proofErr w:type="spellEnd"/>
      <w:r w:rsidR="00135C24">
        <w:rPr>
          <w:b/>
          <w:sz w:val="52"/>
          <w:szCs w:val="52"/>
        </w:rPr>
        <w:t xml:space="preserve"> - Retender</w:t>
      </w:r>
    </w:p>
    <w:p w:rsidR="00BF3B7D" w:rsidRDefault="00BF3B7D" w:rsidP="00D10602">
      <w:pPr>
        <w:tabs>
          <w:tab w:val="left" w:pos="720"/>
          <w:tab w:val="right" w:leader="dot" w:pos="8640"/>
        </w:tabs>
        <w:jc w:val="center"/>
        <w:rPr>
          <w:b/>
          <w:sz w:val="40"/>
          <w:szCs w:val="40"/>
        </w:rPr>
      </w:pPr>
      <w:r>
        <w:rPr>
          <w:b/>
          <w:sz w:val="40"/>
          <w:szCs w:val="40"/>
        </w:rPr>
        <w:t>IFB No.: 0</w:t>
      </w:r>
      <w:r w:rsidR="00672734">
        <w:rPr>
          <w:b/>
          <w:sz w:val="40"/>
          <w:szCs w:val="40"/>
        </w:rPr>
        <w:t>0</w:t>
      </w:r>
      <w:r w:rsidR="00D10602">
        <w:rPr>
          <w:b/>
          <w:sz w:val="40"/>
          <w:szCs w:val="40"/>
        </w:rPr>
        <w:t>2</w:t>
      </w:r>
      <w:r>
        <w:rPr>
          <w:b/>
          <w:sz w:val="40"/>
          <w:szCs w:val="40"/>
        </w:rPr>
        <w:t>/</w:t>
      </w:r>
      <w:r w:rsidR="00D10602" w:rsidRPr="00D10602">
        <w:rPr>
          <w:b/>
          <w:sz w:val="40"/>
          <w:szCs w:val="40"/>
        </w:rPr>
        <w:t xml:space="preserve"> 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155BAA" w:rsidRDefault="00155BAA" w:rsidP="00155BAA">
      <w:pPr>
        <w:tabs>
          <w:tab w:val="left" w:pos="720"/>
          <w:tab w:val="right" w:leader="dot" w:pos="8640"/>
        </w:tabs>
        <w:jc w:val="center"/>
        <w:rPr>
          <w:b/>
          <w:sz w:val="40"/>
          <w:szCs w:val="40"/>
        </w:rPr>
      </w:pPr>
      <w:r>
        <w:rPr>
          <w:b/>
          <w:sz w:val="36"/>
          <w:szCs w:val="36"/>
        </w:rPr>
        <w:t>Grant No:</w:t>
      </w:r>
      <w:r w:rsidRPr="00155BAA">
        <w:rPr>
          <w:b/>
          <w:sz w:val="40"/>
          <w:szCs w:val="40"/>
        </w:rPr>
        <w:t xml:space="preserve"> </w:t>
      </w:r>
      <w:r w:rsidRPr="00155BAA">
        <w:rPr>
          <w:b/>
          <w:sz w:val="36"/>
          <w:szCs w:val="36"/>
        </w:rPr>
        <w:t>TF019383</w:t>
      </w:r>
    </w:p>
    <w:p w:rsidR="008A5C7A" w:rsidRDefault="008A5C7A" w:rsidP="00BF3B7D">
      <w:pPr>
        <w:tabs>
          <w:tab w:val="left" w:pos="720"/>
          <w:tab w:val="right" w:leader="dot" w:pos="8640"/>
        </w:tabs>
        <w:jc w:val="center"/>
        <w:rPr>
          <w:b/>
          <w:sz w:val="36"/>
          <w:szCs w:val="36"/>
        </w:rPr>
      </w:pPr>
    </w:p>
    <w:p w:rsidR="00BF3B7D" w:rsidRDefault="00BF3B7D" w:rsidP="007A3989">
      <w:pPr>
        <w:tabs>
          <w:tab w:val="left" w:pos="720"/>
          <w:tab w:val="right" w:leader="dot" w:pos="8640"/>
        </w:tabs>
        <w:jc w:val="center"/>
        <w:rPr>
          <w:b/>
          <w:sz w:val="32"/>
          <w:szCs w:val="32"/>
        </w:rPr>
      </w:pPr>
      <w:r>
        <w:rPr>
          <w:b/>
          <w:sz w:val="32"/>
          <w:szCs w:val="32"/>
        </w:rPr>
        <w:t xml:space="preserve">Issued on: </w:t>
      </w:r>
      <w:r w:rsidR="007A3989">
        <w:rPr>
          <w:b/>
          <w:sz w:val="32"/>
          <w:szCs w:val="32"/>
        </w:rPr>
        <w:t>November</w:t>
      </w:r>
      <w:r>
        <w:rPr>
          <w:b/>
          <w:sz w:val="32"/>
          <w:szCs w:val="32"/>
        </w:rPr>
        <w:t>, 201</w:t>
      </w:r>
      <w:r w:rsidR="00167B83">
        <w:rPr>
          <w:b/>
          <w:sz w:val="32"/>
          <w:szCs w:val="32"/>
        </w:rPr>
        <w:t>5</w:t>
      </w:r>
    </w:p>
    <w:p w:rsidR="00BF3B7D" w:rsidRDefault="00BF3B7D" w:rsidP="00BF3B7D">
      <w:pPr>
        <w:pStyle w:val="Title"/>
        <w:rPr>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6A2AF8">
          <w:rPr>
            <w:noProof/>
            <w:webHidden/>
          </w:rPr>
          <w:t>3</w:t>
        </w:r>
        <w:r>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6A2AF8">
          <w:rPr>
            <w:webHidden/>
          </w:rPr>
          <w:t>26</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6A2AF8">
          <w:rPr>
            <w:webHidden/>
          </w:rPr>
          <w:t>40</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6A2AF8">
          <w:rPr>
            <w:webHidden/>
          </w:rPr>
          <w:t>65</w:t>
        </w:r>
        <w:r w:rsidR="0051627C">
          <w:rPr>
            <w:webHidden/>
          </w:rPr>
          <w:fldChar w:fldCharType="end"/>
        </w:r>
      </w:hyperlink>
    </w:p>
    <w:p w:rsidR="001B5586" w:rsidRDefault="007A3989"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6A2AF8">
          <w:rPr>
            <w:noProof/>
            <w:webHidden/>
          </w:rPr>
          <w:t>1</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6A2AF8">
          <w:rPr>
            <w:webHidden/>
          </w:rPr>
          <w:t>1</w:t>
        </w:r>
        <w:r w:rsidR="0051627C">
          <w:rPr>
            <w:webHidden/>
          </w:rPr>
          <w:fldChar w:fldCharType="end"/>
        </w:r>
      </w:hyperlink>
    </w:p>
    <w:p w:rsidR="001B5586" w:rsidRDefault="007A3989"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6A2AF8">
          <w:rPr>
            <w:noProof/>
            <w:webHidden/>
          </w:rPr>
          <w:t>3</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6A2AF8">
          <w:rPr>
            <w:webHidden/>
          </w:rPr>
          <w:t>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6A2AF8">
          <w:rPr>
            <w:webHidden/>
          </w:rPr>
          <w:t>29</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6A2AF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6A2AF8">
          <w:rPr>
            <w:noProof/>
            <w:webHidden/>
          </w:rPr>
          <w:t>6</w:t>
        </w:r>
        <w:r>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6A2AF8">
          <w:rPr>
            <w:webHidden/>
          </w:rPr>
          <w:t>6</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6A2AF8">
          <w:rPr>
            <w:webHidden/>
          </w:rPr>
          <w:t>7</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7A3989"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6A2AF8">
          <w:rPr>
            <w:noProof/>
            <w:webHidden/>
          </w:rPr>
          <w:t>9</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6A2AF8">
          <w:rPr>
            <w:webHidden/>
          </w:rPr>
          <w:t>9</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6A2AF8">
          <w:rPr>
            <w:webHidden/>
          </w:rPr>
          <w:t>10</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A3989"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6A2AF8">
          <w:rPr>
            <w:noProof/>
            <w:webHidden/>
          </w:rPr>
          <w:t>11</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6A2AF8">
          <w:rPr>
            <w:webHidden/>
          </w:rPr>
          <w:t>11</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6A2AF8">
          <w:rPr>
            <w:webHidden/>
          </w:rPr>
          <w:t>12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6A2AF8">
          <w:rPr>
            <w:webHidden/>
          </w:rPr>
          <w:t>13</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6A2AF8">
          <w:rPr>
            <w:webHidden/>
          </w:rPr>
          <w:t>14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6A2AF8">
          <w:rPr>
            <w:webHidden/>
          </w:rPr>
          <w:t>15</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7A3989"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6A2AF8">
          <w:rPr>
            <w:noProof/>
            <w:webHidden/>
          </w:rPr>
          <w:t>17</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6A2AF8">
          <w:rPr>
            <w:webHidden/>
          </w:rPr>
          <w:t>17</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6A2AF8">
          <w:rPr>
            <w:webHidden/>
          </w:rPr>
          <w:t>18</w:t>
        </w:r>
        <w:r w:rsidR="0051627C">
          <w:rPr>
            <w:webHidden/>
          </w:rPr>
          <w:fldChar w:fldCharType="end"/>
        </w:r>
      </w:hyperlink>
    </w:p>
    <w:p w:rsidR="001B5586" w:rsidRDefault="007A3989"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6A2AF8">
          <w:rPr>
            <w:noProof/>
            <w:webHidden/>
          </w:rPr>
          <w:t>19</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6A2AF8">
          <w:rPr>
            <w:webHidden/>
          </w:rPr>
          <w:t>19</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6A2AF8">
          <w:rPr>
            <w:webHidden/>
          </w:rPr>
          <w:t>20</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6A2AF8">
          <w:rPr>
            <w:webHidden/>
          </w:rPr>
          <w:t>21</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6A2AF8">
          <w:rPr>
            <w:webHidden/>
          </w:rPr>
          <w:t>22</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6A2AF8">
          <w:rPr>
            <w:webHidden/>
          </w:rPr>
          <w:t>23</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A3989"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6A2AF8">
          <w:rPr>
            <w:noProof/>
            <w:webHidden/>
          </w:rPr>
          <w:t>24</w:t>
        </w:r>
        <w:r w:rsidR="0051627C">
          <w:rPr>
            <w:noProof/>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6A2AF8">
          <w:rPr>
            <w:webHidden/>
          </w:rPr>
          <w:t>24</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6A2AF8">
          <w:rPr>
            <w:webHidden/>
          </w:rPr>
          <w:t>25</w:t>
        </w:r>
        <w:r w:rsidR="0051627C">
          <w:rPr>
            <w:webHidden/>
          </w:rPr>
          <w:fldChar w:fldCharType="end"/>
        </w:r>
      </w:hyperlink>
    </w:p>
    <w:p w:rsidR="001B5586" w:rsidRDefault="007A3989"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6A2AF8">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135C24">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135C24">
              <w:rPr>
                <w:b/>
                <w:i/>
                <w:lang w:val="en-GB"/>
              </w:rPr>
              <w:t>322</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10602">
            <w:pPr>
              <w:tabs>
                <w:tab w:val="right" w:pos="7272"/>
              </w:tabs>
              <w:spacing w:after="160"/>
            </w:pPr>
            <w:r w:rsidRPr="00EC12FE">
              <w:t xml:space="preserve">The name of the bidding process is: </w:t>
            </w:r>
            <w:r w:rsidR="00D10602">
              <w:rPr>
                <w:b/>
                <w:i/>
                <w:lang w:val="en-GB"/>
              </w:rPr>
              <w:t xml:space="preserve">Upgrading of Island Waste Management </w:t>
            </w:r>
            <w:proofErr w:type="spellStart"/>
            <w:r w:rsidR="00D10602">
              <w:rPr>
                <w:b/>
                <w:i/>
                <w:lang w:val="en-GB"/>
              </w:rPr>
              <w:t>Center</w:t>
            </w:r>
            <w:proofErr w:type="spellEnd"/>
            <w:r w:rsidR="00D10602">
              <w:rPr>
                <w:b/>
                <w:i/>
                <w:lang w:val="en-GB"/>
              </w:rPr>
              <w:t xml:space="preserve"> in </w:t>
            </w:r>
            <w:proofErr w:type="spellStart"/>
            <w:r w:rsidR="00D10602">
              <w:rPr>
                <w:b/>
                <w:i/>
                <w:lang w:val="en-GB"/>
              </w:rPr>
              <w:t>Gn.Fuvahmulah</w:t>
            </w:r>
            <w:proofErr w:type="spellEnd"/>
            <w:r w:rsidR="00135C24">
              <w:rPr>
                <w:b/>
                <w:i/>
                <w:lang w:val="en-GB"/>
              </w:rPr>
              <w:t xml:space="preserve"> - Retender</w:t>
            </w:r>
          </w:p>
          <w:p w:rsidR="00030555" w:rsidRDefault="007B586E" w:rsidP="00D1060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D10602">
              <w:rPr>
                <w:b/>
                <w:i/>
                <w:lang w:val="en-GB"/>
              </w:rPr>
              <w:t>2</w:t>
            </w:r>
            <w:r w:rsidR="006B423C" w:rsidRPr="006B423C">
              <w:rPr>
                <w:b/>
                <w:i/>
                <w:lang w:val="en-GB"/>
              </w:rPr>
              <w:t>/</w:t>
            </w:r>
            <w:r w:rsidR="00D10602">
              <w:rPr>
                <w:b/>
                <w:i/>
                <w:lang w:val="en-GB"/>
              </w:rPr>
              <w:t>TF19383</w:t>
            </w:r>
          </w:p>
          <w:p w:rsidR="00016EBA" w:rsidRPr="006B423C" w:rsidRDefault="00016EBA" w:rsidP="00135C24">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135C24">
              <w:rPr>
                <w:b/>
                <w:i/>
                <w:lang w:val="en-GB"/>
              </w:rPr>
              <w:t>119 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155BAA" w:rsidRDefault="00155BAA" w:rsidP="00F125A7">
            <w:pPr>
              <w:tabs>
                <w:tab w:val="right" w:pos="7254"/>
              </w:tabs>
              <w:spacing w:after="60"/>
              <w:ind w:left="720"/>
              <w:rPr>
                <w:b/>
                <w:i/>
              </w:rPr>
            </w:pPr>
            <w:r w:rsidRPr="00155BAA">
              <w:rPr>
                <w:b/>
                <w:i/>
              </w:rPr>
              <w:t xml:space="preserve">Ms. Aminath </w:t>
            </w:r>
            <w:proofErr w:type="spellStart"/>
            <w:r w:rsidRPr="00155BAA">
              <w:rPr>
                <w:b/>
                <w:i/>
              </w:rPr>
              <w:t>Naheen</w:t>
            </w:r>
            <w:proofErr w:type="spellEnd"/>
            <w:r w:rsidRPr="00155BAA">
              <w:rPr>
                <w:b/>
                <w:i/>
              </w:rPr>
              <w:t xml:space="preserve"> Ahmed</w:t>
            </w:r>
          </w:p>
          <w:p w:rsidR="006B423C" w:rsidRPr="00EE5FA0" w:rsidRDefault="00F125A7" w:rsidP="00F125A7">
            <w:pPr>
              <w:tabs>
                <w:tab w:val="right" w:pos="7254"/>
              </w:tabs>
              <w:spacing w:after="60"/>
              <w:ind w:left="720"/>
              <w:rPr>
                <w:b/>
                <w:i/>
              </w:rPr>
            </w:pPr>
            <w:r w:rsidRPr="00155BAA">
              <w:rPr>
                <w:b/>
                <w:i/>
              </w:rPr>
              <w:t xml:space="preserve">Assistant </w:t>
            </w:r>
            <w:r w:rsidR="006B423C" w:rsidRPr="00155BAA">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pPr>
            <w:r w:rsidRPr="00EE5FA0">
              <w:rPr>
                <w:b/>
                <w:i/>
              </w:rPr>
              <w:t>E-Mail:</w:t>
            </w:r>
            <w:r w:rsidRPr="00AF6143">
              <w:t xml:space="preserve"> </w:t>
            </w:r>
            <w:hyperlink r:id="rId18"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135C24">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135C24">
              <w:rPr>
                <w:b/>
                <w:i/>
              </w:rPr>
              <w:t>November 12,</w:t>
            </w:r>
            <w:r w:rsidR="008E3515">
              <w:rPr>
                <w:b/>
                <w:i/>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135C24">
            <w:pPr>
              <w:tabs>
                <w:tab w:val="right" w:pos="7254"/>
              </w:tabs>
              <w:spacing w:after="120"/>
              <w:rPr>
                <w:i/>
              </w:rPr>
            </w:pPr>
            <w:r>
              <w:t>Date</w:t>
            </w:r>
            <w:r w:rsidRPr="00EC12FE">
              <w:t xml:space="preserve">: </w:t>
            </w:r>
            <w:r w:rsidR="00135C24" w:rsidRPr="007A3989">
              <w:rPr>
                <w:b/>
                <w:i/>
                <w:color w:val="FF0000"/>
                <w:lang w:val="en-GB"/>
              </w:rPr>
              <w:t>November 10</w:t>
            </w:r>
            <w:r w:rsidRPr="007A3989">
              <w:rPr>
                <w:b/>
                <w:i/>
                <w:color w:val="FF0000"/>
                <w:lang w:val="en-GB"/>
              </w:rPr>
              <w:t>, 2015</w:t>
            </w:r>
          </w:p>
          <w:p w:rsidR="00A4317D" w:rsidRPr="00EC12FE" w:rsidRDefault="00A4317D" w:rsidP="00135C24">
            <w:pPr>
              <w:tabs>
                <w:tab w:val="right" w:pos="7254"/>
              </w:tabs>
              <w:spacing w:after="120"/>
              <w:rPr>
                <w:i/>
              </w:rPr>
            </w:pPr>
            <w:r w:rsidRPr="00EC12FE">
              <w:t xml:space="preserve">Time: </w:t>
            </w:r>
            <w:r w:rsidRPr="007A3989">
              <w:rPr>
                <w:b/>
                <w:i/>
                <w:color w:val="FF0000"/>
                <w:lang w:val="en-GB"/>
              </w:rPr>
              <w:t>1</w:t>
            </w:r>
            <w:r w:rsidR="00135C24" w:rsidRPr="007A3989">
              <w:rPr>
                <w:b/>
                <w:i/>
                <w:color w:val="FF0000"/>
                <w:lang w:val="en-GB"/>
              </w:rPr>
              <w:t>0</w:t>
            </w:r>
            <w:r w:rsidRPr="007A3989">
              <w:rPr>
                <w:b/>
                <w:i/>
                <w:color w:val="FF0000"/>
                <w:lang w:val="en-GB"/>
              </w:rPr>
              <w:t>00 Hrs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bookmarkStart w:id="366" w:name="_GoBack"/>
      <w:bookmarkEnd w:id="366"/>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E3515">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(No Due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155BAA">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155BAA">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155BAA">
            <w:pPr>
              <w:tabs>
                <w:tab w:val="right" w:pos="7254"/>
              </w:tabs>
              <w:spacing w:after="60"/>
              <w:ind w:left="720"/>
              <w:rPr>
                <w:b/>
                <w:i/>
              </w:rPr>
            </w:pPr>
            <w:r w:rsidRPr="00EE5FA0">
              <w:rPr>
                <w:b/>
                <w:i/>
              </w:rPr>
              <w:t>Tel: (960) 3349</w:t>
            </w:r>
            <w:r w:rsidR="00155BAA">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135C24">
            <w:pPr>
              <w:tabs>
                <w:tab w:val="right" w:pos="7254"/>
              </w:tabs>
              <w:rPr>
                <w:i/>
              </w:rPr>
            </w:pPr>
            <w:r>
              <w:t>Date</w:t>
            </w:r>
            <w:r w:rsidRPr="00EC12FE">
              <w:t xml:space="preserve">: </w:t>
            </w:r>
            <w:r w:rsidR="00135C24" w:rsidRPr="007A3989">
              <w:rPr>
                <w:b/>
                <w:i/>
                <w:color w:val="FF0000"/>
                <w:lang w:val="en-GB"/>
              </w:rPr>
              <w:t>November 19</w:t>
            </w:r>
            <w:r w:rsidRPr="007A3989">
              <w:rPr>
                <w:b/>
                <w:i/>
                <w:color w:val="FF0000"/>
                <w:lang w:val="en-GB"/>
              </w:rPr>
              <w:t>, 201</w:t>
            </w:r>
            <w:r w:rsidR="0073679F" w:rsidRPr="007A3989">
              <w:rPr>
                <w:b/>
                <w:i/>
                <w:color w:val="FF0000"/>
                <w:lang w:val="en-GB"/>
              </w:rPr>
              <w:t>5</w:t>
            </w:r>
          </w:p>
          <w:p w:rsidR="00B530A2" w:rsidRPr="00B530A2" w:rsidRDefault="00B530A2" w:rsidP="00135C24">
            <w:pPr>
              <w:tabs>
                <w:tab w:val="right" w:pos="7254"/>
              </w:tabs>
              <w:rPr>
                <w:i/>
              </w:rPr>
            </w:pPr>
            <w:r w:rsidRPr="00EC12FE">
              <w:t xml:space="preserve">Time: </w:t>
            </w:r>
            <w:r w:rsidRPr="007A3989">
              <w:rPr>
                <w:b/>
                <w:i/>
                <w:color w:val="FF0000"/>
                <w:lang w:val="en-GB"/>
              </w:rPr>
              <w:t>1</w:t>
            </w:r>
            <w:r w:rsidR="00135C24" w:rsidRPr="007A3989">
              <w:rPr>
                <w:b/>
                <w:i/>
                <w:color w:val="FF0000"/>
                <w:lang w:val="en-GB"/>
              </w:rPr>
              <w:t>0</w:t>
            </w:r>
            <w:r w:rsidRPr="007A3989">
              <w:rPr>
                <w:b/>
                <w:i/>
                <w:color w:val="FF0000"/>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55BAA">
            <w:pPr>
              <w:tabs>
                <w:tab w:val="right" w:pos="7254"/>
              </w:tabs>
              <w:spacing w:after="120"/>
              <w:rPr>
                <w:bCs/>
              </w:rPr>
            </w:pPr>
            <w:r w:rsidRPr="00EC12FE">
              <w:rPr>
                <w:bCs/>
              </w:rPr>
              <w:t>The Adjudicator proposed by the Employer is</w:t>
            </w:r>
            <w:r w:rsidRPr="00EC12FE">
              <w:rPr>
                <w:b/>
                <w:bCs/>
                <w:i/>
              </w:rPr>
              <w:t xml:space="preserve">: </w:t>
            </w:r>
            <w:r w:rsidR="00155BAA">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6A2AF8">
          <w:rPr>
            <w:noProof/>
            <w:webHidden/>
          </w:rPr>
          <w:t>31</w:t>
        </w:r>
        <w:r>
          <w:rPr>
            <w:noProof/>
            <w:webHidden/>
          </w:rPr>
          <w:fldChar w:fldCharType="end"/>
        </w:r>
      </w:hyperlink>
    </w:p>
    <w:p w:rsidR="003531F4" w:rsidRDefault="007A3989"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6A2AF8">
          <w:rPr>
            <w:noProof/>
            <w:webHidden/>
          </w:rPr>
          <w:t>31</w:t>
        </w:r>
        <w:r w:rsidR="0051627C">
          <w:rPr>
            <w:noProof/>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6A2AF8">
          <w:rPr>
            <w:webHidden/>
          </w:rPr>
          <w:t>31</w:t>
        </w:r>
        <w:r w:rsidR="0051627C">
          <w:rPr>
            <w:webHidden/>
          </w:rPr>
          <w:fldChar w:fldCharType="end"/>
        </w:r>
      </w:hyperlink>
    </w:p>
    <w:p w:rsidR="003531F4" w:rsidRDefault="007A3989"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6A2AF8">
          <w:rPr>
            <w:noProof/>
            <w:webHidden/>
          </w:rPr>
          <w:t>32</w:t>
        </w:r>
        <w:r w:rsidR="0051627C">
          <w:rPr>
            <w:noProof/>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6A2AF8">
          <w:rPr>
            <w:webHidden/>
          </w:rPr>
          <w:t>32</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6A2AF8">
          <w:rPr>
            <w:webHidden/>
          </w:rPr>
          <w:t>33</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6A2AF8">
          <w:rPr>
            <w:webHidden/>
          </w:rPr>
          <w:t>35</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6A2AF8">
          <w:rPr>
            <w:webHidden/>
          </w:rPr>
          <w:t>37</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6A2AF8">
          <w:rPr>
            <w:webHidden/>
          </w:rPr>
          <w:t>39</w:t>
        </w:r>
        <w:r w:rsidR="0051627C">
          <w:rPr>
            <w:webHidden/>
          </w:rPr>
          <w:fldChar w:fldCharType="end"/>
        </w:r>
      </w:hyperlink>
    </w:p>
    <w:p w:rsidR="003531F4" w:rsidRDefault="007A3989"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6A2AF8">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1"/>
          <w:headerReference w:type="default" r:id="rId22"/>
          <w:footerReference w:type="even" r:id="rId23"/>
          <w:footerReference w:type="default" r:id="rId24"/>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55BAA">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55BAA">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55BAA">
              <w:rPr>
                <w:rFonts w:ascii="Arial" w:hAnsi="Arial" w:cs="Arial"/>
                <w:b/>
                <w:bCs/>
                <w:i/>
                <w:iCs/>
                <w:sz w:val="20"/>
                <w:szCs w:val="20"/>
                <w:u w:val="single"/>
              </w:rPr>
              <w:t>2</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55BAA">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55BAA">
              <w:rPr>
                <w:rFonts w:ascii="Arial" w:hAnsi="Arial" w:cs="Arial"/>
                <w:b/>
                <w:i/>
                <w:sz w:val="19"/>
                <w:szCs w:val="19"/>
              </w:rPr>
              <w:t>1</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155BAA">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155BAA">
              <w:rPr>
                <w:rFonts w:ascii="Arial" w:hAnsi="Arial" w:cs="Arial"/>
                <w:b/>
                <w:i/>
                <w:sz w:val="19"/>
                <w:szCs w:val="19"/>
              </w:rPr>
              <w:t>2,0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155BAA">
              <w:rPr>
                <w:rFonts w:ascii="Arial" w:hAnsi="Arial" w:cs="Arial"/>
                <w:b/>
                <w:i/>
                <w:sz w:val="20"/>
                <w:szCs w:val="20"/>
              </w:rPr>
              <w:t>2</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55BAA">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6A2AF8" w:rsidRPr="006A2AF8">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155BAA">
              <w:rPr>
                <w:rFonts w:ascii="Arial" w:hAnsi="Arial" w:cs="Arial"/>
                <w:b/>
                <w:i/>
                <w:sz w:val="20"/>
                <w:szCs w:val="20"/>
              </w:rPr>
              <w:t>2</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155BAA">
              <w:rPr>
                <w:rFonts w:ascii="Arial" w:hAnsi="Arial" w:cs="Arial"/>
                <w:b/>
                <w:i/>
                <w:sz w:val="20"/>
                <w:szCs w:val="20"/>
              </w:rPr>
              <w:t>1,5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5"/>
          <w:headerReference w:type="default" r:id="rId26"/>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FA7731">
        <w:tc>
          <w:tcPr>
            <w:tcW w:w="715" w:type="dxa"/>
            <w:vAlign w:val="center"/>
          </w:tcPr>
          <w:p w:rsidR="008E495D" w:rsidRPr="00EC12FE" w:rsidRDefault="008E495D" w:rsidP="008E495D">
            <w:pPr>
              <w:jc w:val="center"/>
              <w:rPr>
                <w:b/>
                <w:bCs/>
                <w:iCs/>
                <w:sz w:val="20"/>
              </w:rPr>
            </w:pPr>
            <w:r w:rsidRPr="00EC12FE">
              <w:rPr>
                <w:b/>
                <w:bCs/>
                <w:iCs/>
                <w:sz w:val="20"/>
              </w:rPr>
              <w:t>No.</w:t>
            </w:r>
          </w:p>
        </w:tc>
        <w:tc>
          <w:tcPr>
            <w:tcW w:w="3707" w:type="dxa"/>
            <w:vAlign w:val="center"/>
          </w:tcPr>
          <w:p w:rsidR="008E495D" w:rsidRPr="00EC12FE" w:rsidRDefault="008E495D" w:rsidP="008E495D">
            <w:pPr>
              <w:jc w:val="center"/>
              <w:rPr>
                <w:b/>
                <w:bCs/>
                <w:iCs/>
                <w:sz w:val="20"/>
              </w:rPr>
            </w:pPr>
            <w:r w:rsidRPr="00EC12FE">
              <w:rPr>
                <w:b/>
                <w:bCs/>
                <w:iCs/>
                <w:sz w:val="20"/>
              </w:rPr>
              <w:t>Position</w:t>
            </w:r>
          </w:p>
        </w:tc>
        <w:tc>
          <w:tcPr>
            <w:tcW w:w="1565"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06"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FA7731">
        <w:trPr>
          <w:trHeight w:val="420"/>
        </w:trPr>
        <w:tc>
          <w:tcPr>
            <w:tcW w:w="715"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07" w:type="dxa"/>
            <w:vAlign w:val="center"/>
          </w:tcPr>
          <w:p w:rsidR="008E495D" w:rsidRPr="00593BDC" w:rsidRDefault="00672734" w:rsidP="008E495D">
            <w:r>
              <w:t>Project Manager</w:t>
            </w:r>
          </w:p>
        </w:tc>
        <w:tc>
          <w:tcPr>
            <w:tcW w:w="1565"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06" w:type="dxa"/>
            <w:vAlign w:val="center"/>
          </w:tcPr>
          <w:p w:rsidR="008E495D" w:rsidRPr="00593BDC" w:rsidRDefault="006A2AF8"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FA7731">
        <w:trPr>
          <w:trHeight w:val="413"/>
        </w:trPr>
        <w:tc>
          <w:tcPr>
            <w:tcW w:w="715" w:type="dxa"/>
            <w:vAlign w:val="center"/>
          </w:tcPr>
          <w:p w:rsidR="008E495D" w:rsidRPr="00593BDC" w:rsidRDefault="008E495D" w:rsidP="008E495D">
            <w:pPr>
              <w:jc w:val="center"/>
            </w:pPr>
            <w:r w:rsidRPr="00593BDC">
              <w:t>2</w:t>
            </w:r>
          </w:p>
        </w:tc>
        <w:tc>
          <w:tcPr>
            <w:tcW w:w="3707" w:type="dxa"/>
            <w:vAlign w:val="center"/>
          </w:tcPr>
          <w:p w:rsidR="008E495D" w:rsidRPr="00593BDC" w:rsidRDefault="00672734" w:rsidP="008E495D">
            <w:r>
              <w:t>Civil Engineer</w:t>
            </w:r>
          </w:p>
        </w:tc>
        <w:tc>
          <w:tcPr>
            <w:tcW w:w="1565"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06" w:type="dxa"/>
            <w:vAlign w:val="center"/>
          </w:tcPr>
          <w:p w:rsidR="008E495D" w:rsidRPr="00593BDC" w:rsidRDefault="00FA773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7"/>
          <w:headerReference w:type="default" r:id="rId28"/>
          <w:headerReference w:type="first" r:id="rId29"/>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6A2AF8">
          <w:rPr>
            <w:noProof/>
            <w:webHidden/>
          </w:rPr>
          <w:t>41</w:t>
        </w:r>
        <w:r>
          <w:rPr>
            <w:noProof/>
            <w:webHidden/>
          </w:rPr>
          <w:fldChar w:fldCharType="end"/>
        </w:r>
      </w:hyperlink>
    </w:p>
    <w:p w:rsidR="003531F4" w:rsidRDefault="007A3989"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6A2AF8">
          <w:rPr>
            <w:noProof/>
            <w:webHidden/>
          </w:rPr>
          <w:t>44</w:t>
        </w:r>
        <w:r w:rsidR="0051627C">
          <w:rPr>
            <w:noProof/>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6A2AF8">
          <w:rPr>
            <w:webHidden/>
          </w:rPr>
          <w:t>44</w:t>
        </w:r>
        <w:r w:rsidR="0051627C">
          <w:rPr>
            <w:webHidden/>
          </w:rPr>
          <w:fldChar w:fldCharType="end"/>
        </w:r>
      </w:hyperlink>
    </w:p>
    <w:p w:rsidR="003531F4" w:rsidRDefault="007A3989"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6A2AF8">
          <w:rPr>
            <w:noProof/>
            <w:webHidden/>
          </w:rPr>
          <w:t>45</w:t>
        </w:r>
        <w:r w:rsidR="0051627C">
          <w:rPr>
            <w:noProof/>
            <w:webHidden/>
          </w:rPr>
          <w:fldChar w:fldCharType="end"/>
        </w:r>
      </w:hyperlink>
    </w:p>
    <w:p w:rsidR="003531F4" w:rsidRDefault="007A3989"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6A2AF8">
          <w:rPr>
            <w:noProof/>
            <w:webHidden/>
          </w:rPr>
          <w:t>47</w:t>
        </w:r>
        <w:r w:rsidR="0051627C">
          <w:rPr>
            <w:noProof/>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6A2AF8">
          <w:rPr>
            <w:webHidden/>
          </w:rPr>
          <w:t>47</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6A2AF8">
          <w:rPr>
            <w:webHidden/>
          </w:rPr>
          <w:t>48</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6A2AF8">
          <w:rPr>
            <w:webHidden/>
          </w:rPr>
          <w:t>50</w:t>
        </w:r>
        <w:r w:rsidR="0051627C">
          <w:rPr>
            <w:webHidden/>
          </w:rPr>
          <w:fldChar w:fldCharType="end"/>
        </w:r>
      </w:hyperlink>
    </w:p>
    <w:p w:rsidR="003531F4" w:rsidRDefault="007A3989"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6A2AF8">
          <w:rPr>
            <w:noProof/>
            <w:webHidden/>
          </w:rPr>
          <w:t>51</w:t>
        </w:r>
        <w:r w:rsidR="0051627C">
          <w:rPr>
            <w:noProof/>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6A2AF8">
          <w:rPr>
            <w:webHidden/>
          </w:rPr>
          <w:t>52</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6A2AF8">
          <w:rPr>
            <w:webHidden/>
          </w:rPr>
          <w:t>53</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6A2AF8">
          <w:rPr>
            <w:webHidden/>
          </w:rPr>
          <w:t>54</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6A2AF8">
          <w:rPr>
            <w:webHidden/>
          </w:rPr>
          <w:t>55</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6A2AF8">
          <w:rPr>
            <w:webHidden/>
          </w:rPr>
          <w:t>56</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6A2AF8">
          <w:rPr>
            <w:webHidden/>
          </w:rPr>
          <w:t>58</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6A2AF8">
          <w:rPr>
            <w:webHidden/>
          </w:rPr>
          <w:t>59</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6A2AF8">
          <w:rPr>
            <w:webHidden/>
          </w:rPr>
          <w:t>60</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6A2AF8">
          <w:rPr>
            <w:webHidden/>
          </w:rPr>
          <w:t>61</w:t>
        </w:r>
        <w:r w:rsidR="0051627C">
          <w:rPr>
            <w:webHidden/>
          </w:rPr>
          <w:fldChar w:fldCharType="end"/>
        </w:r>
      </w:hyperlink>
    </w:p>
    <w:p w:rsidR="003531F4" w:rsidRDefault="007A3989">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6A2AF8">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5D1F9E">
      <w:pPr>
        <w:tabs>
          <w:tab w:val="right" w:pos="9000"/>
        </w:tabs>
      </w:pPr>
      <w:r>
        <w:t>N</w:t>
      </w:r>
      <w:r w:rsidR="00372302" w:rsidRPr="00EC12FE">
        <w:t xml:space="preserve">CB No.: </w:t>
      </w:r>
      <w:r w:rsidRPr="00A071DB">
        <w:rPr>
          <w:b/>
          <w:u w:val="single"/>
        </w:rPr>
        <w:t>IFB No.: 0</w:t>
      </w:r>
      <w:r w:rsidR="00EA007D">
        <w:rPr>
          <w:b/>
          <w:u w:val="single"/>
        </w:rPr>
        <w:t>0</w:t>
      </w:r>
      <w:r w:rsidR="005D1F9E">
        <w:rPr>
          <w:b/>
          <w:u w:val="single"/>
        </w:rPr>
        <w:t>2</w:t>
      </w:r>
      <w:r w:rsidRPr="00A071DB">
        <w:rPr>
          <w:b/>
          <w:u w:val="single"/>
        </w:rPr>
        <w:t>/</w:t>
      </w:r>
      <w:r w:rsidR="005D1F9E">
        <w:rPr>
          <w:b/>
          <w:u w:val="single"/>
        </w:rPr>
        <w:t>TF019383</w:t>
      </w:r>
    </w:p>
    <w:p w:rsidR="00372302" w:rsidRPr="00EC12FE" w:rsidRDefault="00372302" w:rsidP="00135C24">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135C24">
        <w:rPr>
          <w:b/>
          <w:i/>
        </w:rPr>
        <w:t>322</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5D1F9E">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5D1F9E">
        <w:rPr>
          <w:b/>
          <w:bCs/>
          <w:u w:val="single"/>
        </w:rPr>
        <w:t xml:space="preserve">Upgrading of Island Waste Management Center at </w:t>
      </w:r>
      <w:proofErr w:type="spellStart"/>
      <w:r w:rsidR="005D1F9E">
        <w:rPr>
          <w:b/>
          <w:bCs/>
          <w:u w:val="single"/>
        </w:rPr>
        <w:t>Gn.Fuvahmulah</w:t>
      </w:r>
      <w:proofErr w:type="spellEnd"/>
      <w:r w:rsidR="00135C24">
        <w:rPr>
          <w:b/>
          <w:bCs/>
          <w:u w:val="single"/>
        </w:rPr>
        <w:t xml:space="preserve"> -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0"/>
          <w:headerReference w:type="default" r:id="rId31"/>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2"/>
          <w:headerReference w:type="default" r:id="rId33"/>
          <w:footerReference w:type="even" r:id="rId34"/>
          <w:footerReference w:type="default" r:id="rId35"/>
          <w:headerReference w:type="first" r:id="rId36"/>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7"/>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8"/>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6A2AF8">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6A2AF8">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6A2AF8">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6A2AF8">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6A2AF8">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6A2AF8">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6A2AF8">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6A2AF8">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6A2AF8">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6A2AF8">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6A2AF8">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6A2AF8">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6A2AF8">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6A2AF8">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6A2AF8">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6A2AF8">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6A2AF8">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6A2AF8">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6A2AF8">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6A2AF8">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6A2AF8">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6A2AF8">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6A2AF8">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6A2AF8">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6A2AF8">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6A2AF8">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6A2AF8">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6A2AF8">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6A2AF8">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0"/>
          <w:headerReference w:type="default" r:id="rId41"/>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5D1F9E">
            <w:pPr>
              <w:ind w:right="2"/>
              <w:rPr>
                <w:b/>
                <w:i/>
              </w:rPr>
            </w:pPr>
            <w:r w:rsidRPr="00EC12FE">
              <w:t xml:space="preserve"> </w:t>
            </w:r>
            <w:r w:rsidR="00502AF1">
              <w:tab/>
            </w:r>
            <w:r w:rsidR="00462E42">
              <w:rPr>
                <w:b/>
                <w:i/>
              </w:rPr>
              <w:t>2</w:t>
            </w:r>
            <w:r w:rsidR="005D1F9E">
              <w:rPr>
                <w:b/>
                <w:i/>
              </w:rPr>
              <w:t>1</w:t>
            </w:r>
            <w:r w:rsidR="00462E42">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tabs>
                <w:tab w:val="left" w:pos="556"/>
              </w:tabs>
              <w:spacing w:after="200"/>
              <w:ind w:right="2"/>
            </w:pPr>
            <w:r w:rsidRPr="00EC12FE">
              <w:t xml:space="preserve">The Project Manager is </w:t>
            </w:r>
            <w:r w:rsidR="00493E1B" w:rsidRPr="00493E1B">
              <w:rPr>
                <w:b/>
                <w:i/>
              </w:rPr>
              <w:t xml:space="preserve">Project Manager, </w:t>
            </w:r>
            <w:r w:rsidR="005D1F9E">
              <w:rPr>
                <w:b/>
                <w:i/>
              </w:rPr>
              <w:t>Climate Change Adaptation Project (CCAP)</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Site is located at </w:t>
            </w:r>
            <w:proofErr w:type="spellStart"/>
            <w:r w:rsidR="005D1F9E">
              <w:rPr>
                <w:b/>
                <w:i/>
              </w:rPr>
              <w:t>Gn.Fuvahmulah</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D1F9E">
            <w:pPr>
              <w:spacing w:after="200"/>
              <w:ind w:right="2"/>
            </w:pPr>
            <w:r w:rsidRPr="00EC12FE">
              <w:t xml:space="preserve">The Works consist of </w:t>
            </w:r>
            <w:r w:rsidR="005D1F9E">
              <w:rPr>
                <w:b/>
                <w:i/>
              </w:rPr>
              <w:t xml:space="preserve">Upgrading of Island Waste Management Center at </w:t>
            </w:r>
            <w:proofErr w:type="spellStart"/>
            <w:r w:rsidR="005D1F9E">
              <w:rPr>
                <w:b/>
                <w:i/>
              </w:rPr>
              <w:t>Gn.Fuvahmulah</w:t>
            </w:r>
            <w:proofErr w:type="spellEnd"/>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2"/>
          <w:headerReference w:type="default" r:id="rId43"/>
          <w:headerReference w:type="first" r:id="rId44"/>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6A2AF8">
          <w:rPr>
            <w:b w:val="0"/>
            <w:bCs/>
            <w:noProof/>
            <w:webHidden/>
          </w:rPr>
          <w:t>33</w:t>
        </w:r>
        <w:r w:rsidRPr="006967AA">
          <w:rPr>
            <w:b w:val="0"/>
            <w:bCs/>
            <w:noProof/>
            <w:webHidden/>
          </w:rPr>
          <w:fldChar w:fldCharType="end"/>
        </w:r>
      </w:hyperlink>
    </w:p>
    <w:p w:rsidR="006967AA" w:rsidRPr="006967AA" w:rsidRDefault="007A3989">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6A2AF8">
          <w:rPr>
            <w:b w:val="0"/>
            <w:bCs/>
            <w:noProof/>
            <w:webHidden/>
          </w:rPr>
          <w:t>34</w:t>
        </w:r>
        <w:r w:rsidR="0051627C" w:rsidRPr="006967AA">
          <w:rPr>
            <w:b w:val="0"/>
            <w:bCs/>
            <w:noProof/>
            <w:webHidden/>
          </w:rPr>
          <w:fldChar w:fldCharType="end"/>
        </w:r>
      </w:hyperlink>
    </w:p>
    <w:p w:rsidR="006967AA" w:rsidRPr="006967AA" w:rsidRDefault="007A3989">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6A2AF8">
          <w:rPr>
            <w:b w:val="0"/>
            <w:bCs/>
            <w:noProof/>
            <w:webHidden/>
          </w:rPr>
          <w:t>36</w:t>
        </w:r>
        <w:r w:rsidR="0051627C" w:rsidRPr="006967AA">
          <w:rPr>
            <w:b w:val="0"/>
            <w:bCs/>
            <w:noProof/>
            <w:webHidden/>
          </w:rPr>
          <w:fldChar w:fldCharType="end"/>
        </w:r>
      </w:hyperlink>
    </w:p>
    <w:p w:rsidR="006967AA" w:rsidRPr="006967AA" w:rsidRDefault="007A3989">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6A2AF8">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5"/>
      <w:headerReference w:type="default" r:id="rId46"/>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BAA" w:rsidRDefault="00155BAA">
      <w:r>
        <w:separator/>
      </w:r>
    </w:p>
  </w:endnote>
  <w:endnote w:type="continuationSeparator" w:id="0">
    <w:p w:rsidR="00155BAA" w:rsidRDefault="00155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155BAA" w:rsidRPr="00676D0C" w:rsidRDefault="00155BAA"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07517032"/>
      <w:docPartObj>
        <w:docPartGallery w:val="Page Numbers (Bottom of Page)"/>
        <w:docPartUnique/>
      </w:docPartObj>
    </w:sdtPr>
    <w:sdtEndPr/>
    <w:sdtContent>
      <w:p w:rsidR="00155BAA" w:rsidRPr="00676D0C" w:rsidRDefault="00155BAA" w:rsidP="00D10602">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19024049"/>
      <w:docPartObj>
        <w:docPartGallery w:val="Page Numbers (Bottom of Page)"/>
        <w:docPartUnique/>
      </w:docPartObj>
    </w:sdtPr>
    <w:sdtEndPr/>
    <w:sdtContent>
      <w:p w:rsidR="00155BAA" w:rsidRPr="00676D0C" w:rsidRDefault="005E3E85"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00155BAA">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fldChar w:fldCharType="begin"/>
        </w:r>
        <w:r w:rsidR="00155BAA" w:rsidRPr="00676D0C">
          <w:rPr>
            <w:rFonts w:asciiTheme="minorHAnsi" w:hAnsiTheme="minorHAnsi"/>
            <w:color w:val="7F7F7F" w:themeColor="text1" w:themeTint="80"/>
          </w:rPr>
          <w:instrText xml:space="preserve"> PAGE  \* Arabic  \* MERGEFORMAT </w:instrText>
        </w:r>
        <w:r w:rsidR="00155BAA"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28</w:t>
        </w:r>
        <w:r w:rsidR="00155BAA" w:rsidRPr="00676D0C">
          <w:rPr>
            <w:rFonts w:asciiTheme="minorHAnsi" w:hAnsiTheme="minorHAnsi"/>
            <w:color w:val="7F7F7F" w:themeColor="text1" w:themeTint="80"/>
          </w:rPr>
          <w:fldChar w:fldCharType="end"/>
        </w:r>
        <w:r w:rsidR="00155BAA"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28066490"/>
      <w:docPartObj>
        <w:docPartGallery w:val="Page Numbers (Bottom of Page)"/>
        <w:docPartUnique/>
      </w:docPartObj>
    </w:sdtPr>
    <w:sdtEndPr/>
    <w:sdtContent>
      <w:p w:rsidR="00155BAA" w:rsidRPr="00676D0C" w:rsidRDefault="005E3E85" w:rsidP="005E3E85">
        <w:pPr>
          <w:pStyle w:val="Footer"/>
          <w:pBdr>
            <w:top w:val="single" w:sz="4" w:space="0"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fldChar w:fldCharType="begin"/>
        </w:r>
        <w:r w:rsidR="00155BAA" w:rsidRPr="00676D0C">
          <w:rPr>
            <w:rFonts w:asciiTheme="minorHAnsi" w:hAnsiTheme="minorHAnsi"/>
            <w:color w:val="7F7F7F" w:themeColor="text1" w:themeTint="80"/>
          </w:rPr>
          <w:instrText xml:space="preserve"> PAGE  \* Arabic  \* MERGEFORMAT </w:instrText>
        </w:r>
        <w:r w:rsidR="00155BAA"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27</w:t>
        </w:r>
        <w:r w:rsidR="00155BAA" w:rsidRPr="00676D0C">
          <w:rPr>
            <w:rFonts w:asciiTheme="minorHAnsi" w:hAnsiTheme="minorHAnsi"/>
            <w:color w:val="7F7F7F" w:themeColor="text1" w:themeTint="80"/>
          </w:rPr>
          <w:fldChar w:fldCharType="end"/>
        </w:r>
        <w:r w:rsidR="00155BAA"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99952415"/>
      <w:docPartObj>
        <w:docPartGallery w:val="Page Numbers (Bottom of Page)"/>
        <w:docPartUnique/>
      </w:docPartObj>
    </w:sdtPr>
    <w:sdtEndPr/>
    <w:sdtContent>
      <w:p w:rsidR="00155BAA" w:rsidRPr="00676D0C" w:rsidRDefault="005E3E85"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00155BAA">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fldChar w:fldCharType="begin"/>
        </w:r>
        <w:r w:rsidR="00155BAA" w:rsidRPr="00676D0C">
          <w:rPr>
            <w:rFonts w:asciiTheme="minorHAnsi" w:hAnsiTheme="minorHAnsi"/>
            <w:color w:val="7F7F7F" w:themeColor="text1" w:themeTint="80"/>
          </w:rPr>
          <w:instrText xml:space="preserve"> PAGE  \* Arabic  \* MERGEFORMAT </w:instrText>
        </w:r>
        <w:r w:rsidR="00155BAA"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26</w:t>
        </w:r>
        <w:r w:rsidR="00155BAA" w:rsidRPr="00676D0C">
          <w:rPr>
            <w:rFonts w:asciiTheme="minorHAnsi" w:hAnsiTheme="minorHAnsi"/>
            <w:color w:val="7F7F7F" w:themeColor="text1" w:themeTint="80"/>
          </w:rPr>
          <w:fldChar w:fldCharType="end"/>
        </w:r>
        <w:r w:rsidR="00155BAA"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869611972"/>
      <w:docPartObj>
        <w:docPartGallery w:val="Page Numbers (Bottom of Page)"/>
        <w:docPartUnique/>
      </w:docPartObj>
    </w:sdtPr>
    <w:sdtEndPr/>
    <w:sdtContent>
      <w:p w:rsidR="00155BAA" w:rsidRPr="00676D0C" w:rsidRDefault="005E3E85" w:rsidP="005E3E85">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002</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Upgrading of IWMC in </w:t>
        </w:r>
        <w:proofErr w:type="spellStart"/>
        <w:r>
          <w:rPr>
            <w:rFonts w:asciiTheme="minorHAnsi" w:hAnsiTheme="minorHAnsi"/>
            <w:color w:val="7F7F7F" w:themeColor="text1" w:themeTint="80"/>
          </w:rPr>
          <w:t>GN.Fuvahmulah</w:t>
        </w:r>
        <w:proofErr w:type="spellEnd"/>
        <w:r>
          <w:rPr>
            <w:rFonts w:asciiTheme="minorHAnsi" w:hAnsiTheme="minorHAnsi"/>
            <w:color w:val="7F7F7F" w:themeColor="text1" w:themeTint="80"/>
          </w:rPr>
          <w:t xml:space="preserve">                     </w:t>
        </w:r>
        <w:r w:rsidR="00155BAA">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t xml:space="preserve">                          </w:t>
        </w:r>
        <w:r w:rsidR="00155BAA" w:rsidRPr="00676D0C">
          <w:rPr>
            <w:rFonts w:asciiTheme="minorHAnsi" w:hAnsiTheme="minorHAnsi"/>
            <w:color w:val="7F7F7F" w:themeColor="text1" w:themeTint="80"/>
          </w:rPr>
          <w:fldChar w:fldCharType="begin"/>
        </w:r>
        <w:r w:rsidR="00155BAA" w:rsidRPr="00676D0C">
          <w:rPr>
            <w:rFonts w:asciiTheme="minorHAnsi" w:hAnsiTheme="minorHAnsi"/>
            <w:color w:val="7F7F7F" w:themeColor="text1" w:themeTint="80"/>
          </w:rPr>
          <w:instrText xml:space="preserve"> PAGE  \* Arabic  \* MERGEFORMAT </w:instrText>
        </w:r>
        <w:r w:rsidR="00155BAA" w:rsidRPr="00676D0C">
          <w:rPr>
            <w:rFonts w:asciiTheme="minorHAnsi" w:hAnsiTheme="minorHAnsi"/>
            <w:color w:val="7F7F7F" w:themeColor="text1" w:themeTint="80"/>
          </w:rPr>
          <w:fldChar w:fldCharType="separate"/>
        </w:r>
        <w:r w:rsidR="007A3989">
          <w:rPr>
            <w:rFonts w:asciiTheme="minorHAnsi" w:hAnsiTheme="minorHAnsi"/>
            <w:noProof/>
            <w:color w:val="7F7F7F" w:themeColor="text1" w:themeTint="80"/>
          </w:rPr>
          <w:t>25</w:t>
        </w:r>
        <w:r w:rsidR="00155BAA" w:rsidRPr="00676D0C">
          <w:rPr>
            <w:rFonts w:asciiTheme="minorHAnsi" w:hAnsiTheme="minorHAnsi"/>
            <w:color w:val="7F7F7F" w:themeColor="text1" w:themeTint="80"/>
          </w:rPr>
          <w:fldChar w:fldCharType="end"/>
        </w:r>
        <w:r w:rsidR="00155BAA"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BAA" w:rsidRDefault="00155BAA">
      <w:r>
        <w:separator/>
      </w:r>
    </w:p>
  </w:footnote>
  <w:footnote w:type="continuationSeparator" w:id="0">
    <w:p w:rsidR="00155BAA" w:rsidRDefault="00155BAA">
      <w:r>
        <w:continuationSeparator/>
      </w:r>
    </w:p>
  </w:footnote>
  <w:footnote w:id="1">
    <w:p w:rsidR="00155BAA" w:rsidRPr="00E25AC8" w:rsidRDefault="00155BAA">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155BAA" w:rsidRPr="00E25AC8" w:rsidRDefault="00155BAA"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155BAA" w:rsidRDefault="00155BAA"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155BAA" w:rsidRPr="00E25AC8" w:rsidRDefault="00155BAA"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155BAA" w:rsidRPr="00E25AC8" w:rsidRDefault="00155BAA"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155BAA" w:rsidRDefault="00155BAA"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155BAA" w:rsidRDefault="00155BAA" w:rsidP="003531F4">
      <w:pPr>
        <w:pStyle w:val="FootnoteText"/>
      </w:pPr>
      <w:r>
        <w:rPr>
          <w:rStyle w:val="FootnoteReference"/>
        </w:rPr>
        <w:footnoteRef/>
      </w:r>
      <w:r>
        <w:t xml:space="preserve"> This requirement also applies to contracts executed by the Bidder as JV member.</w:t>
      </w:r>
    </w:p>
  </w:footnote>
  <w:footnote w:id="8">
    <w:p w:rsidR="00155BAA" w:rsidRDefault="00155BAA"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155BAA" w:rsidRDefault="00155BAA"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155BAA" w:rsidDel="006A3E0C" w:rsidRDefault="00155BAA" w:rsidP="003531F4">
      <w:pPr>
        <w:pStyle w:val="FootnoteText"/>
      </w:pPr>
      <w:r>
        <w:rPr>
          <w:rStyle w:val="FootnoteReference"/>
        </w:rPr>
        <w:footnoteRef/>
      </w:r>
      <w:r>
        <w:t xml:space="preserve"> Substantial completion shall be based on 80% or more works completed under the contract.</w:t>
      </w:r>
    </w:p>
  </w:footnote>
  <w:footnote w:id="11">
    <w:p w:rsidR="00155BAA" w:rsidRDefault="00155BAA"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155BAA" w:rsidRDefault="00155BAA"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155BAA" w:rsidRDefault="00155BAA"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155BAA" w:rsidRDefault="00155BAA"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155BAA" w:rsidDel="008E2812" w:rsidRDefault="00155BAA"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155BAA" w:rsidRDefault="00155BAA"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155BAA" w:rsidRDefault="00155BAA">
      <w:pPr>
        <w:pStyle w:val="FootnoteText"/>
      </w:pPr>
      <w:r>
        <w:rPr>
          <w:rStyle w:val="FootnoteReference"/>
        </w:rPr>
        <w:footnoteRef/>
      </w:r>
      <w:r>
        <w:t xml:space="preserve"> </w:t>
      </w:r>
      <w:r>
        <w:tab/>
        <w:t>If applicable.</w:t>
      </w:r>
    </w:p>
  </w:footnote>
  <w:footnote w:id="18">
    <w:p w:rsidR="00155BAA" w:rsidRDefault="00155BAA"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155BAA" w:rsidRDefault="00155BAA"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155BAA" w:rsidRDefault="00155BAA"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155BAA" w:rsidRDefault="00155BAA"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155BAA" w:rsidRDefault="00155BAA"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155BAA" w:rsidRDefault="00155BAA"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155BAA" w:rsidRDefault="00155BAA"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155BAA" w:rsidRPr="0026306C" w:rsidRDefault="00155BAA">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155BAA" w:rsidRPr="0026306C" w:rsidRDefault="00155BAA"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155BAA" w:rsidRPr="0026306C" w:rsidRDefault="00155BAA"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155BAA" w:rsidRPr="0026306C" w:rsidRDefault="00155BAA"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155BAA" w:rsidRPr="0026306C" w:rsidRDefault="00155BAA"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155BAA" w:rsidRPr="0026306C" w:rsidRDefault="00155BAA"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155BAA" w:rsidRPr="0026306C" w:rsidRDefault="00155BAA"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155BAA" w:rsidRPr="0026306C" w:rsidRDefault="00155BAA"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155BAA" w:rsidRPr="005F76C3" w:rsidRDefault="00155BAA"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155BAA" w:rsidRPr="0026306C" w:rsidRDefault="00155BAA">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155BAA" w:rsidRDefault="00155BAA"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155BAA" w:rsidRDefault="00155BAA"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155BAA" w:rsidRDefault="00155BAA"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155BAA" w:rsidRDefault="00155BAA"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155BAA" w:rsidRDefault="00155BAA"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155BAA" w:rsidRDefault="00155BAA"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155BAA" w:rsidRDefault="00155BAA"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155BAA" w:rsidRPr="00765DB8" w:rsidRDefault="00155BAA"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155BAA" w:rsidRPr="00765DB8" w:rsidRDefault="00155BAA"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155BAA" w:rsidRPr="00765DB8" w:rsidRDefault="00155BAA"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155BAA" w:rsidRPr="00BC09A2" w:rsidRDefault="00155BAA"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155BAA" w:rsidRPr="0080505F" w:rsidRDefault="00155BAA"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Default="00155BAA"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9471D9" w:rsidRDefault="00155BAA"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9471D9" w:rsidRDefault="00155BAA"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Default="00155BAA"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B669EB" w:rsidRDefault="00155BAA"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B669EB" w:rsidRDefault="00155BAA"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3D6FE5" w:rsidRDefault="00155BAA"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3D6FE5" w:rsidRDefault="00155BAA"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3D6FE5" w:rsidRDefault="00155BAA"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BAA" w:rsidRPr="00C9100A" w:rsidRDefault="00155BAA"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788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35C24"/>
    <w:rsid w:val="0014582A"/>
    <w:rsid w:val="00147FE7"/>
    <w:rsid w:val="00152955"/>
    <w:rsid w:val="00155BAA"/>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1F9E"/>
    <w:rsid w:val="005D33BB"/>
    <w:rsid w:val="005D6752"/>
    <w:rsid w:val="005D7E98"/>
    <w:rsid w:val="005E3E85"/>
    <w:rsid w:val="005E5DF3"/>
    <w:rsid w:val="005F0029"/>
    <w:rsid w:val="005F76C3"/>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5604"/>
    <w:rsid w:val="0069301A"/>
    <w:rsid w:val="006967AA"/>
    <w:rsid w:val="006A065C"/>
    <w:rsid w:val="006A2AF8"/>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989"/>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0602"/>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731"/>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5.xml"/><Relationship Id="rId42" Type="http://schemas.openxmlformats.org/officeDocument/2006/relationships/header" Target="header2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oter" Target="footer6.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6CAAC-182C-476B-A1AA-B91DE886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108</Pages>
  <Words>24591</Words>
  <Characters>137080</Characters>
  <Application>Microsoft Office Word</Application>
  <DocSecurity>0</DocSecurity>
  <Lines>1142</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161349</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11</cp:revision>
  <cp:lastPrinted>2015-07-08T07:59:00Z</cp:lastPrinted>
  <dcterms:created xsi:type="dcterms:W3CDTF">2015-05-04T09:28:00Z</dcterms:created>
  <dcterms:modified xsi:type="dcterms:W3CDTF">2015-11-04T05:43:00Z</dcterms:modified>
</cp:coreProperties>
</file>