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F3BDF3" w14:textId="6267EFD7" w:rsidR="00EF4AC1" w:rsidRDefault="00EF4AC1" w:rsidP="2A34E609">
      <w:pPr>
        <w:pStyle w:val="Default"/>
        <w:spacing w:line="276" w:lineRule="auto"/>
        <w:jc w:val="center"/>
        <w:rPr>
          <w:rFonts w:ascii="Times New Roman" w:hAnsi="Times New Roman" w:cs="Times New Roman"/>
          <w:b/>
          <w:sz w:val="22"/>
          <w:szCs w:val="22"/>
          <w:u w:val="single"/>
        </w:rPr>
      </w:pPr>
    </w:p>
    <w:p w14:paraId="0AC04980" w14:textId="68849BBA" w:rsidR="00EF4AC1" w:rsidRDefault="00EF4AC1" w:rsidP="2A34E609">
      <w:pPr>
        <w:pStyle w:val="Default"/>
        <w:spacing w:line="276" w:lineRule="auto"/>
        <w:jc w:val="center"/>
        <w:rPr>
          <w:rFonts w:ascii="Times New Roman" w:hAnsi="Times New Roman" w:cs="Times New Roman"/>
          <w:b/>
          <w:sz w:val="22"/>
          <w:szCs w:val="22"/>
          <w:u w:val="single"/>
        </w:rPr>
      </w:pPr>
    </w:p>
    <w:p w14:paraId="2B0F56ED" w14:textId="69CA5245" w:rsidR="00EF4AC1" w:rsidRPr="009112B9" w:rsidRDefault="00EF4AC1" w:rsidP="00EF4AC1">
      <w:pPr>
        <w:spacing w:line="27" w:lineRule="atLeast"/>
        <w:jc w:val="center"/>
        <w:rPr>
          <w:color w:val="C00000"/>
          <w:rtl/>
        </w:rPr>
      </w:pPr>
    </w:p>
    <w:p w14:paraId="06868144" w14:textId="0A446412" w:rsidR="00EF4AC1" w:rsidRPr="009112B9" w:rsidRDefault="00EF4AC1" w:rsidP="00313EEB">
      <w:pPr>
        <w:spacing w:line="27" w:lineRule="atLeast"/>
        <w:ind w:left="-142"/>
        <w:jc w:val="center"/>
        <w:rPr>
          <w:rFonts w:asciiTheme="majorBidi" w:hAnsiTheme="majorBidi" w:cstheme="majorBidi"/>
          <w:color w:val="C00000"/>
          <w:rtl/>
        </w:rPr>
      </w:pPr>
    </w:p>
    <w:tbl>
      <w:tblPr>
        <w:bidiVisual/>
        <w:tblW w:w="9339" w:type="dxa"/>
        <w:tblLayout w:type="fixed"/>
        <w:tblLook w:val="01E0" w:firstRow="1" w:lastRow="1" w:firstColumn="1" w:lastColumn="1" w:noHBand="0" w:noVBand="0"/>
      </w:tblPr>
      <w:tblGrid>
        <w:gridCol w:w="1869"/>
        <w:gridCol w:w="2541"/>
        <w:gridCol w:w="4029"/>
        <w:gridCol w:w="630"/>
        <w:gridCol w:w="270"/>
      </w:tblGrid>
      <w:tr w:rsidR="00217A0E" w:rsidRPr="00217A0E" w14:paraId="51523F2D" w14:textId="77777777" w:rsidTr="00EF4AC1">
        <w:trPr>
          <w:trHeight w:val="270"/>
        </w:trPr>
        <w:tc>
          <w:tcPr>
            <w:tcW w:w="9339" w:type="dxa"/>
            <w:gridSpan w:val="5"/>
          </w:tcPr>
          <w:p w14:paraId="75C512F4" w14:textId="77777777" w:rsidR="00BF507D" w:rsidRPr="00217A0E" w:rsidRDefault="00BF507D" w:rsidP="00BF507D">
            <w:pPr>
              <w:spacing w:line="27" w:lineRule="atLeast"/>
              <w:jc w:val="center"/>
              <w:rPr>
                <w:rFonts w:asciiTheme="majorBidi" w:hAnsiTheme="majorBidi" w:cstheme="majorBidi"/>
                <w:b/>
                <w:bCs/>
                <w:sz w:val="36"/>
                <w:szCs w:val="36"/>
              </w:rPr>
            </w:pPr>
            <w:r w:rsidRPr="00217A0E">
              <w:rPr>
                <w:rFonts w:asciiTheme="majorBidi" w:hAnsiTheme="majorBidi" w:cstheme="majorBidi"/>
                <w:b/>
                <w:bCs/>
                <w:sz w:val="36"/>
                <w:szCs w:val="36"/>
              </w:rPr>
              <w:t>LICENSE AGREEMENT</w:t>
            </w:r>
          </w:p>
          <w:p w14:paraId="24750843" w14:textId="77777777" w:rsidR="00BF507D" w:rsidRPr="00217A0E" w:rsidRDefault="00BF507D" w:rsidP="00BF507D">
            <w:pPr>
              <w:spacing w:line="27" w:lineRule="atLeast"/>
              <w:jc w:val="center"/>
              <w:rPr>
                <w:rFonts w:asciiTheme="majorBidi" w:hAnsiTheme="majorBidi" w:cstheme="majorBidi"/>
                <w:b/>
                <w:bCs/>
                <w:sz w:val="36"/>
                <w:szCs w:val="36"/>
              </w:rPr>
            </w:pPr>
            <w:r w:rsidRPr="00217A0E">
              <w:rPr>
                <w:rFonts w:asciiTheme="majorBidi" w:hAnsiTheme="majorBidi" w:cstheme="majorBidi"/>
                <w:b/>
                <w:bCs/>
                <w:sz w:val="36"/>
                <w:szCs w:val="36"/>
              </w:rPr>
              <w:t xml:space="preserve">FOR THE INSTALLATION OF FLOATING SOLAR PANELS ON </w:t>
            </w:r>
          </w:p>
          <w:p w14:paraId="38CAC24A" w14:textId="77777777" w:rsidR="00BF507D" w:rsidRPr="00217A0E" w:rsidRDefault="00BF507D" w:rsidP="00BF507D">
            <w:pPr>
              <w:spacing w:line="27" w:lineRule="atLeast"/>
              <w:jc w:val="center"/>
              <w:rPr>
                <w:rFonts w:asciiTheme="majorBidi" w:hAnsiTheme="majorBidi" w:cstheme="majorBidi"/>
                <w:b/>
                <w:bCs/>
                <w:sz w:val="36"/>
                <w:szCs w:val="36"/>
                <w:rtl/>
              </w:rPr>
            </w:pPr>
            <w:r w:rsidRPr="00217A0E">
              <w:rPr>
                <w:rFonts w:asciiTheme="majorBidi" w:hAnsiTheme="majorBidi" w:cstheme="majorBidi"/>
                <w:b/>
                <w:bCs/>
                <w:sz w:val="36"/>
                <w:szCs w:val="36"/>
              </w:rPr>
              <w:t>HA. HOARAFUSHI LAGOON</w:t>
            </w:r>
          </w:p>
          <w:p w14:paraId="7119C5E6" w14:textId="77777777" w:rsidR="00EF4AC1" w:rsidRPr="00217A0E" w:rsidRDefault="00EF4AC1" w:rsidP="00EF4AC1">
            <w:pPr>
              <w:tabs>
                <w:tab w:val="left" w:pos="3690"/>
              </w:tabs>
              <w:jc w:val="center"/>
              <w:rPr>
                <w:rFonts w:asciiTheme="majorBidi" w:hAnsiTheme="majorBidi" w:cstheme="majorBidi"/>
                <w:b/>
                <w:spacing w:val="31"/>
                <w:sz w:val="36"/>
                <w:szCs w:val="36"/>
              </w:rPr>
            </w:pPr>
          </w:p>
          <w:p w14:paraId="04C9EB3D" w14:textId="77777777" w:rsidR="00EF4AC1" w:rsidRPr="00217A0E" w:rsidRDefault="00EF4AC1" w:rsidP="00EF4AC1">
            <w:pPr>
              <w:tabs>
                <w:tab w:val="left" w:pos="3690"/>
              </w:tabs>
              <w:jc w:val="center"/>
              <w:rPr>
                <w:rFonts w:asciiTheme="majorBidi" w:hAnsiTheme="majorBidi" w:cstheme="majorBidi"/>
                <w:b/>
                <w:spacing w:val="31"/>
                <w:sz w:val="36"/>
                <w:szCs w:val="36"/>
              </w:rPr>
            </w:pPr>
            <w:r w:rsidRPr="00217A0E">
              <w:rPr>
                <w:rFonts w:asciiTheme="majorBidi" w:hAnsiTheme="majorBidi" w:cstheme="majorBidi"/>
                <w:b/>
                <w:spacing w:val="31"/>
                <w:sz w:val="36"/>
                <w:szCs w:val="36"/>
              </w:rPr>
              <w:t>BETWEEN</w:t>
            </w:r>
          </w:p>
        </w:tc>
      </w:tr>
      <w:tr w:rsidR="00217A0E" w:rsidRPr="00217A0E" w14:paraId="6FAFF163" w14:textId="77777777" w:rsidTr="00EF4AC1">
        <w:trPr>
          <w:trHeight w:val="270"/>
        </w:trPr>
        <w:tc>
          <w:tcPr>
            <w:tcW w:w="9339" w:type="dxa"/>
            <w:gridSpan w:val="5"/>
          </w:tcPr>
          <w:p w14:paraId="5B4E8E24" w14:textId="77777777" w:rsidR="00EF4AC1" w:rsidRPr="00217A0E" w:rsidRDefault="00EF4AC1" w:rsidP="00EF4AC1">
            <w:pPr>
              <w:tabs>
                <w:tab w:val="left" w:pos="3690"/>
              </w:tabs>
              <w:jc w:val="center"/>
              <w:rPr>
                <w:rFonts w:asciiTheme="majorBidi" w:hAnsiTheme="majorBidi" w:cstheme="majorBidi"/>
                <w:b/>
                <w:spacing w:val="31"/>
                <w:sz w:val="36"/>
                <w:szCs w:val="36"/>
              </w:rPr>
            </w:pPr>
          </w:p>
        </w:tc>
      </w:tr>
      <w:tr w:rsidR="00217A0E" w:rsidRPr="00217A0E" w14:paraId="79EE66FC" w14:textId="77777777" w:rsidTr="00EF4AC1">
        <w:trPr>
          <w:trHeight w:val="270"/>
        </w:trPr>
        <w:tc>
          <w:tcPr>
            <w:tcW w:w="9339" w:type="dxa"/>
            <w:gridSpan w:val="5"/>
          </w:tcPr>
          <w:p w14:paraId="4BCC5BE6" w14:textId="6CFB0B56" w:rsidR="00EF4AC1" w:rsidRPr="00217A0E" w:rsidRDefault="00BF507D" w:rsidP="00EF4AC1">
            <w:pPr>
              <w:pStyle w:val="CompanyName"/>
              <w:framePr w:w="0" w:hRule="auto" w:wrap="auto" w:vAnchor="margin" w:hAnchor="text" w:xAlign="left" w:yAlign="inline" w:anchorLock="0"/>
              <w:ind w:right="-331"/>
              <w:rPr>
                <w:rFonts w:asciiTheme="majorBidi" w:hAnsiTheme="majorBidi" w:cstheme="majorBidi"/>
                <w:b/>
                <w:spacing w:val="31"/>
                <w:sz w:val="36"/>
                <w:szCs w:val="36"/>
                <w:rtl/>
              </w:rPr>
            </w:pPr>
            <w:r w:rsidRPr="00217A0E">
              <w:rPr>
                <w:rFonts w:asciiTheme="majorBidi" w:hAnsiTheme="majorBidi" w:cstheme="majorBidi"/>
                <w:b/>
                <w:spacing w:val="31"/>
                <w:sz w:val="36"/>
                <w:szCs w:val="36"/>
              </w:rPr>
              <w:t xml:space="preserve">HOARAFUSHI ISLAND </w:t>
            </w:r>
            <w:r w:rsidR="00090A83" w:rsidRPr="00217A0E">
              <w:rPr>
                <w:rFonts w:asciiTheme="majorBidi" w:hAnsiTheme="majorBidi" w:cstheme="majorBidi"/>
                <w:b/>
                <w:spacing w:val="31"/>
                <w:sz w:val="36"/>
                <w:szCs w:val="36"/>
              </w:rPr>
              <w:t>COUNCIL</w:t>
            </w:r>
          </w:p>
        </w:tc>
      </w:tr>
      <w:tr w:rsidR="00217A0E" w:rsidRPr="00217A0E" w14:paraId="5BB833B4" w14:textId="77777777" w:rsidTr="00EF4AC1">
        <w:trPr>
          <w:trHeight w:val="270"/>
        </w:trPr>
        <w:tc>
          <w:tcPr>
            <w:tcW w:w="9339" w:type="dxa"/>
            <w:gridSpan w:val="5"/>
          </w:tcPr>
          <w:p w14:paraId="49F1C8FB" w14:textId="0899E138" w:rsidR="00EF4AC1" w:rsidRPr="00217A0E" w:rsidRDefault="00EF4AC1" w:rsidP="00EF4AC1">
            <w:pPr>
              <w:jc w:val="center"/>
              <w:rPr>
                <w:rFonts w:asciiTheme="majorBidi" w:hAnsiTheme="majorBidi" w:cstheme="majorBidi"/>
                <w:b/>
                <w:spacing w:val="31"/>
                <w:sz w:val="36"/>
                <w:szCs w:val="36"/>
                <w:rtl/>
              </w:rPr>
            </w:pPr>
            <w:r w:rsidRPr="00217A0E">
              <w:rPr>
                <w:rFonts w:asciiTheme="majorBidi" w:hAnsiTheme="majorBidi" w:cstheme="majorBidi"/>
                <w:b/>
                <w:spacing w:val="31"/>
                <w:sz w:val="36"/>
                <w:szCs w:val="36"/>
              </w:rPr>
              <w:t>(“LICENSOR”)</w:t>
            </w:r>
          </w:p>
        </w:tc>
      </w:tr>
      <w:tr w:rsidR="00217A0E" w:rsidRPr="00217A0E" w14:paraId="613AFEAE" w14:textId="77777777" w:rsidTr="00EF4AC1">
        <w:trPr>
          <w:trHeight w:val="270"/>
        </w:trPr>
        <w:tc>
          <w:tcPr>
            <w:tcW w:w="9339" w:type="dxa"/>
            <w:gridSpan w:val="5"/>
          </w:tcPr>
          <w:p w14:paraId="6FB08068" w14:textId="77777777" w:rsidR="00EF4AC1" w:rsidRPr="00217A0E" w:rsidRDefault="00EF4AC1" w:rsidP="00EF4AC1">
            <w:pPr>
              <w:jc w:val="center"/>
              <w:rPr>
                <w:rFonts w:asciiTheme="majorBidi" w:hAnsiTheme="majorBidi" w:cstheme="majorBidi"/>
                <w:b/>
                <w:spacing w:val="31"/>
                <w:sz w:val="36"/>
                <w:szCs w:val="36"/>
                <w:rtl/>
              </w:rPr>
            </w:pPr>
          </w:p>
        </w:tc>
      </w:tr>
      <w:tr w:rsidR="00217A0E" w:rsidRPr="00217A0E" w14:paraId="52801A76" w14:textId="77777777" w:rsidTr="00EF4AC1">
        <w:trPr>
          <w:trHeight w:val="270"/>
        </w:trPr>
        <w:tc>
          <w:tcPr>
            <w:tcW w:w="9339" w:type="dxa"/>
            <w:gridSpan w:val="5"/>
          </w:tcPr>
          <w:p w14:paraId="2F493E71" w14:textId="77777777" w:rsidR="00EF4AC1" w:rsidRPr="00217A0E" w:rsidRDefault="00EF4AC1" w:rsidP="00EF4AC1">
            <w:pPr>
              <w:jc w:val="center"/>
              <w:rPr>
                <w:rFonts w:asciiTheme="majorBidi" w:hAnsiTheme="majorBidi" w:cstheme="majorBidi"/>
                <w:b/>
                <w:spacing w:val="31"/>
                <w:sz w:val="36"/>
                <w:szCs w:val="36"/>
              </w:rPr>
            </w:pPr>
            <w:r w:rsidRPr="00217A0E">
              <w:rPr>
                <w:rFonts w:asciiTheme="majorBidi" w:hAnsiTheme="majorBidi" w:cstheme="majorBidi"/>
                <w:b/>
                <w:spacing w:val="31"/>
                <w:sz w:val="36"/>
                <w:szCs w:val="36"/>
              </w:rPr>
              <w:t>– AND –</w:t>
            </w:r>
          </w:p>
          <w:p w14:paraId="27ED37BD" w14:textId="77777777" w:rsidR="00EF4AC1" w:rsidRPr="00217A0E" w:rsidRDefault="00EF4AC1" w:rsidP="00EF4AC1">
            <w:pPr>
              <w:jc w:val="center"/>
              <w:rPr>
                <w:rFonts w:asciiTheme="majorBidi" w:hAnsiTheme="majorBidi" w:cstheme="majorBidi"/>
                <w:b/>
                <w:spacing w:val="31"/>
                <w:sz w:val="36"/>
                <w:szCs w:val="36"/>
                <w:rtl/>
              </w:rPr>
            </w:pPr>
          </w:p>
        </w:tc>
      </w:tr>
      <w:tr w:rsidR="00217A0E" w:rsidRPr="00217A0E" w14:paraId="3986ABFE" w14:textId="77777777" w:rsidTr="00EF4AC1">
        <w:trPr>
          <w:trHeight w:val="270"/>
        </w:trPr>
        <w:tc>
          <w:tcPr>
            <w:tcW w:w="9339" w:type="dxa"/>
            <w:gridSpan w:val="5"/>
          </w:tcPr>
          <w:p w14:paraId="622B7DD1" w14:textId="1CD03403" w:rsidR="00EF4AC1" w:rsidRPr="00217A0E" w:rsidRDefault="00EF4AC1" w:rsidP="00EF4AC1">
            <w:pPr>
              <w:keepNext/>
              <w:keepLines/>
              <w:spacing w:before="240" w:after="240"/>
              <w:jc w:val="center"/>
              <w:outlineLvl w:val="0"/>
              <w:rPr>
                <w:rFonts w:asciiTheme="majorBidi" w:hAnsiTheme="majorBidi" w:cstheme="majorBidi"/>
                <w:b/>
                <w:bCs/>
                <w:caps/>
                <w:smallCaps/>
                <w:spacing w:val="5"/>
                <w:sz w:val="36"/>
                <w:szCs w:val="36"/>
                <w:rtl/>
                <w:lang w:bidi="dv-MV"/>
              </w:rPr>
            </w:pPr>
            <w:r w:rsidRPr="00217A0E">
              <w:rPr>
                <w:rFonts w:asciiTheme="majorBidi" w:hAnsiTheme="majorBidi" w:cstheme="majorBidi"/>
                <w:b/>
                <w:bCs/>
                <w:caps/>
                <w:smallCaps/>
                <w:spacing w:val="5"/>
                <w:sz w:val="36"/>
                <w:szCs w:val="36"/>
                <w:rtl/>
                <w:lang w:bidi="dv-MV"/>
              </w:rPr>
              <w:t>________________________________________________</w:t>
            </w:r>
          </w:p>
        </w:tc>
      </w:tr>
      <w:tr w:rsidR="00217A0E" w:rsidRPr="00217A0E" w14:paraId="37D448DF" w14:textId="77777777" w:rsidTr="00EF4AC1">
        <w:trPr>
          <w:trHeight w:val="270"/>
        </w:trPr>
        <w:tc>
          <w:tcPr>
            <w:tcW w:w="9339" w:type="dxa"/>
            <w:gridSpan w:val="5"/>
          </w:tcPr>
          <w:p w14:paraId="7E810CC8" w14:textId="5127BD00" w:rsidR="00EF4AC1" w:rsidRPr="00217A0E" w:rsidRDefault="00EF4AC1" w:rsidP="00EF4AC1">
            <w:pPr>
              <w:jc w:val="center"/>
              <w:rPr>
                <w:rFonts w:asciiTheme="majorBidi" w:hAnsiTheme="majorBidi" w:cstheme="majorBidi"/>
                <w:b/>
                <w:spacing w:val="31"/>
                <w:sz w:val="36"/>
                <w:szCs w:val="36"/>
                <w:rtl/>
              </w:rPr>
            </w:pPr>
            <w:r w:rsidRPr="00217A0E">
              <w:rPr>
                <w:rFonts w:asciiTheme="majorBidi" w:hAnsiTheme="majorBidi" w:cstheme="majorBidi"/>
                <w:b/>
                <w:spacing w:val="31"/>
                <w:sz w:val="36"/>
                <w:szCs w:val="36"/>
              </w:rPr>
              <w:t xml:space="preserve">  (“LICENSEE”)</w:t>
            </w:r>
          </w:p>
        </w:tc>
      </w:tr>
      <w:tr w:rsidR="00217A0E" w:rsidRPr="00217A0E" w14:paraId="1E564AFA" w14:textId="77777777" w:rsidTr="00EF4AC1">
        <w:trPr>
          <w:trHeight w:val="270"/>
        </w:trPr>
        <w:tc>
          <w:tcPr>
            <w:tcW w:w="9339" w:type="dxa"/>
            <w:gridSpan w:val="5"/>
          </w:tcPr>
          <w:p w14:paraId="65FC625C" w14:textId="77777777" w:rsidR="00EF4AC1" w:rsidRPr="00217A0E" w:rsidRDefault="00EF4AC1" w:rsidP="00EF4AC1">
            <w:pPr>
              <w:jc w:val="center"/>
              <w:rPr>
                <w:rFonts w:asciiTheme="majorBidi" w:hAnsiTheme="majorBidi" w:cstheme="majorBidi"/>
                <w:b/>
                <w:spacing w:val="31"/>
                <w:sz w:val="36"/>
                <w:szCs w:val="36"/>
                <w:rtl/>
              </w:rPr>
            </w:pPr>
          </w:p>
        </w:tc>
      </w:tr>
      <w:tr w:rsidR="00217A0E" w:rsidRPr="00217A0E" w14:paraId="2B17CF79" w14:textId="77777777" w:rsidTr="00EF4AC1">
        <w:trPr>
          <w:trHeight w:val="270"/>
        </w:trPr>
        <w:tc>
          <w:tcPr>
            <w:tcW w:w="9339" w:type="dxa"/>
            <w:gridSpan w:val="5"/>
          </w:tcPr>
          <w:p w14:paraId="6F870D58" w14:textId="77777777" w:rsidR="00EF4AC1" w:rsidRPr="00217A0E" w:rsidRDefault="00EF4AC1" w:rsidP="00EF4AC1">
            <w:pPr>
              <w:rPr>
                <w:rFonts w:asciiTheme="majorBidi" w:hAnsiTheme="majorBidi" w:cstheme="majorBidi"/>
                <w:b/>
                <w:bCs/>
                <w:sz w:val="36"/>
                <w:szCs w:val="36"/>
                <w:rtl/>
              </w:rPr>
            </w:pPr>
          </w:p>
        </w:tc>
      </w:tr>
      <w:tr w:rsidR="00217A0E" w:rsidRPr="00217A0E" w14:paraId="2FD3B3E9" w14:textId="77777777" w:rsidTr="00EF4AC1">
        <w:trPr>
          <w:trHeight w:val="270"/>
        </w:trPr>
        <w:tc>
          <w:tcPr>
            <w:tcW w:w="4410" w:type="dxa"/>
            <w:gridSpan w:val="2"/>
          </w:tcPr>
          <w:p w14:paraId="4B7F1B04" w14:textId="7C8A792B" w:rsidR="00EF4AC1" w:rsidRPr="00217A0E" w:rsidRDefault="00EF4AC1" w:rsidP="00EF4AC1">
            <w:pPr>
              <w:rPr>
                <w:rFonts w:asciiTheme="majorBidi" w:hAnsiTheme="majorBidi" w:cstheme="majorBidi"/>
                <w:b/>
                <w:bCs/>
                <w:sz w:val="24"/>
                <w:szCs w:val="24"/>
                <w:rtl/>
              </w:rPr>
            </w:pPr>
          </w:p>
        </w:tc>
        <w:tc>
          <w:tcPr>
            <w:tcW w:w="4929" w:type="dxa"/>
            <w:gridSpan w:val="3"/>
          </w:tcPr>
          <w:p w14:paraId="663C3BEC" w14:textId="77777777" w:rsidR="00EF4AC1" w:rsidRPr="00217A0E" w:rsidRDefault="00EF4AC1" w:rsidP="00EF4AC1">
            <w:pPr>
              <w:jc w:val="right"/>
              <w:rPr>
                <w:rFonts w:asciiTheme="majorBidi" w:hAnsiTheme="majorBidi" w:cstheme="majorBidi"/>
                <w:b/>
                <w:bCs/>
                <w:sz w:val="24"/>
                <w:szCs w:val="24"/>
                <w:rtl/>
              </w:rPr>
            </w:pPr>
            <w:r w:rsidRPr="00217A0E">
              <w:rPr>
                <w:rFonts w:asciiTheme="majorBidi" w:hAnsiTheme="majorBidi" w:cstheme="majorBidi"/>
                <w:b/>
                <w:bCs/>
                <w:sz w:val="24"/>
                <w:szCs w:val="24"/>
              </w:rPr>
              <w:t>AGREEMENT NUMBER:</w:t>
            </w:r>
          </w:p>
        </w:tc>
      </w:tr>
      <w:tr w:rsidR="00217A0E" w:rsidRPr="00217A0E" w14:paraId="19AB1891" w14:textId="77777777" w:rsidTr="00EF4AC1">
        <w:trPr>
          <w:trHeight w:val="270"/>
        </w:trPr>
        <w:tc>
          <w:tcPr>
            <w:tcW w:w="4410" w:type="dxa"/>
            <w:gridSpan w:val="2"/>
          </w:tcPr>
          <w:p w14:paraId="67A9D00D" w14:textId="77777777" w:rsidR="00EF4AC1" w:rsidRPr="00217A0E" w:rsidRDefault="00EF4AC1" w:rsidP="00EF4AC1">
            <w:pPr>
              <w:rPr>
                <w:rFonts w:asciiTheme="majorBidi" w:hAnsiTheme="majorBidi" w:cstheme="majorBidi"/>
                <w:b/>
                <w:bCs/>
                <w:sz w:val="24"/>
                <w:szCs w:val="24"/>
                <w:rtl/>
              </w:rPr>
            </w:pPr>
          </w:p>
        </w:tc>
        <w:tc>
          <w:tcPr>
            <w:tcW w:w="4929" w:type="dxa"/>
            <w:gridSpan w:val="3"/>
          </w:tcPr>
          <w:p w14:paraId="789F7DD4" w14:textId="77777777" w:rsidR="00EF4AC1" w:rsidRPr="00217A0E" w:rsidRDefault="00EF4AC1" w:rsidP="00EF4AC1">
            <w:pPr>
              <w:jc w:val="right"/>
              <w:rPr>
                <w:rFonts w:asciiTheme="majorBidi" w:hAnsiTheme="majorBidi" w:cstheme="majorBidi"/>
                <w:b/>
                <w:bCs/>
                <w:sz w:val="24"/>
                <w:szCs w:val="24"/>
                <w:rtl/>
              </w:rPr>
            </w:pPr>
            <w:r w:rsidRPr="00217A0E">
              <w:rPr>
                <w:rFonts w:asciiTheme="majorBidi" w:hAnsiTheme="majorBidi" w:cstheme="majorBidi"/>
                <w:b/>
                <w:bCs/>
                <w:sz w:val="24"/>
                <w:szCs w:val="24"/>
              </w:rPr>
              <w:t>DATE:</w:t>
            </w:r>
          </w:p>
        </w:tc>
      </w:tr>
      <w:tr w:rsidR="00217A0E" w:rsidRPr="00217A0E" w14:paraId="72D8EEA6" w14:textId="77777777" w:rsidTr="00EF4AC1">
        <w:trPr>
          <w:trHeight w:val="270"/>
        </w:trPr>
        <w:tc>
          <w:tcPr>
            <w:tcW w:w="4410" w:type="dxa"/>
            <w:gridSpan w:val="2"/>
          </w:tcPr>
          <w:p w14:paraId="53DA318A" w14:textId="77777777" w:rsidR="00EF4AC1" w:rsidRPr="00217A0E" w:rsidRDefault="00EF4AC1" w:rsidP="00EF4AC1">
            <w:pPr>
              <w:rPr>
                <w:rFonts w:asciiTheme="majorBidi" w:hAnsiTheme="majorBidi" w:cstheme="majorBidi"/>
                <w:b/>
                <w:bCs/>
              </w:rPr>
            </w:pPr>
          </w:p>
        </w:tc>
        <w:tc>
          <w:tcPr>
            <w:tcW w:w="4929" w:type="dxa"/>
            <w:gridSpan w:val="3"/>
          </w:tcPr>
          <w:p w14:paraId="74AB642E" w14:textId="77777777" w:rsidR="00EF4AC1" w:rsidRPr="00217A0E" w:rsidRDefault="00EF4AC1" w:rsidP="00EF4AC1">
            <w:pPr>
              <w:jc w:val="right"/>
              <w:rPr>
                <w:rFonts w:asciiTheme="majorBidi" w:hAnsiTheme="majorBidi" w:cstheme="majorBidi"/>
                <w:b/>
                <w:bCs/>
                <w:rtl/>
              </w:rPr>
            </w:pPr>
          </w:p>
          <w:p w14:paraId="6E2F2BE0" w14:textId="77777777" w:rsidR="00EF4AC1" w:rsidRPr="00217A0E" w:rsidRDefault="00EF4AC1" w:rsidP="00EF4AC1">
            <w:pPr>
              <w:jc w:val="right"/>
              <w:rPr>
                <w:rFonts w:asciiTheme="majorBidi" w:hAnsiTheme="majorBidi" w:cstheme="majorBidi"/>
                <w:b/>
                <w:bCs/>
                <w:rtl/>
              </w:rPr>
            </w:pPr>
          </w:p>
          <w:p w14:paraId="22B31142" w14:textId="77777777" w:rsidR="00EF4AC1" w:rsidRPr="00217A0E" w:rsidRDefault="00EF4AC1" w:rsidP="00EF4AC1">
            <w:pPr>
              <w:jc w:val="right"/>
              <w:rPr>
                <w:rFonts w:asciiTheme="majorBidi" w:hAnsiTheme="majorBidi" w:cstheme="majorBidi"/>
                <w:b/>
                <w:bCs/>
                <w:rtl/>
              </w:rPr>
            </w:pPr>
          </w:p>
          <w:p w14:paraId="4AA9E592" w14:textId="77777777" w:rsidR="00EF4AC1" w:rsidRPr="00217A0E" w:rsidRDefault="00EF4AC1" w:rsidP="00EF4AC1">
            <w:pPr>
              <w:rPr>
                <w:rFonts w:asciiTheme="majorBidi" w:hAnsiTheme="majorBidi" w:cstheme="majorBidi"/>
                <w:b/>
                <w:bCs/>
              </w:rPr>
            </w:pPr>
          </w:p>
        </w:tc>
      </w:tr>
      <w:tr w:rsidR="00217A0E" w:rsidRPr="00217A0E" w14:paraId="1279F316" w14:textId="77777777" w:rsidTr="00EF4AC1">
        <w:trPr>
          <w:gridAfter w:val="1"/>
          <w:wAfter w:w="270" w:type="dxa"/>
          <w:trHeight w:val="270"/>
        </w:trPr>
        <w:tc>
          <w:tcPr>
            <w:tcW w:w="1869" w:type="dxa"/>
          </w:tcPr>
          <w:p w14:paraId="074843A1" w14:textId="34635E7C" w:rsidR="00EF4AC1" w:rsidRPr="00217A0E" w:rsidRDefault="00EF4AC1" w:rsidP="00EF4AC1">
            <w:pPr>
              <w:rPr>
                <w:rFonts w:asciiTheme="majorBidi" w:hAnsiTheme="majorBidi" w:cstheme="majorBidi"/>
              </w:rPr>
            </w:pPr>
            <w:r w:rsidRPr="00217A0E">
              <w:rPr>
                <w:rFonts w:asciiTheme="majorBidi" w:hAnsiTheme="majorBidi" w:cstheme="majorBidi"/>
              </w:rPr>
              <w:lastRenderedPageBreak/>
              <w:t>Page 3</w:t>
            </w:r>
          </w:p>
        </w:tc>
        <w:tc>
          <w:tcPr>
            <w:tcW w:w="6570" w:type="dxa"/>
            <w:gridSpan w:val="2"/>
          </w:tcPr>
          <w:p w14:paraId="7A572B8F"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 xml:space="preserve">INTRODUCTION AND PARTIES    </w:t>
            </w:r>
          </w:p>
        </w:tc>
        <w:tc>
          <w:tcPr>
            <w:tcW w:w="630" w:type="dxa"/>
          </w:tcPr>
          <w:p w14:paraId="7D2F165D"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1.</w:t>
            </w:r>
          </w:p>
        </w:tc>
      </w:tr>
      <w:tr w:rsidR="00217A0E" w:rsidRPr="00217A0E" w14:paraId="00CBAA4A" w14:textId="77777777" w:rsidTr="00EF4AC1">
        <w:trPr>
          <w:gridAfter w:val="1"/>
          <w:wAfter w:w="270" w:type="dxa"/>
          <w:trHeight w:val="270"/>
        </w:trPr>
        <w:tc>
          <w:tcPr>
            <w:tcW w:w="1869" w:type="dxa"/>
          </w:tcPr>
          <w:p w14:paraId="6B6F4BDC" w14:textId="3BA4F775" w:rsidR="00EF4AC1" w:rsidRPr="00217A0E" w:rsidRDefault="00EF4AC1" w:rsidP="00EF4AC1">
            <w:pPr>
              <w:rPr>
                <w:rFonts w:asciiTheme="majorBidi" w:hAnsiTheme="majorBidi" w:cstheme="majorBidi"/>
              </w:rPr>
            </w:pPr>
            <w:r w:rsidRPr="00217A0E">
              <w:rPr>
                <w:rFonts w:asciiTheme="majorBidi" w:hAnsiTheme="majorBidi" w:cstheme="majorBidi"/>
              </w:rPr>
              <w:t>Page 4</w:t>
            </w:r>
          </w:p>
        </w:tc>
        <w:tc>
          <w:tcPr>
            <w:tcW w:w="6570" w:type="dxa"/>
            <w:gridSpan w:val="2"/>
          </w:tcPr>
          <w:p w14:paraId="27BE31F5"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ARTICLE 1 – DEFINITIONS AND INTERPRETATIONS</w:t>
            </w:r>
          </w:p>
        </w:tc>
        <w:tc>
          <w:tcPr>
            <w:tcW w:w="630" w:type="dxa"/>
          </w:tcPr>
          <w:p w14:paraId="468F415F"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2.</w:t>
            </w:r>
          </w:p>
        </w:tc>
      </w:tr>
      <w:tr w:rsidR="00217A0E" w:rsidRPr="00217A0E" w14:paraId="23BE61B7" w14:textId="77777777" w:rsidTr="00EF4AC1">
        <w:trPr>
          <w:gridAfter w:val="1"/>
          <w:wAfter w:w="270" w:type="dxa"/>
          <w:trHeight w:val="270"/>
        </w:trPr>
        <w:tc>
          <w:tcPr>
            <w:tcW w:w="1869" w:type="dxa"/>
          </w:tcPr>
          <w:p w14:paraId="20508505" w14:textId="25F49E23" w:rsidR="00EF4AC1" w:rsidRPr="00217A0E" w:rsidRDefault="00EF4AC1" w:rsidP="00EF4AC1">
            <w:pPr>
              <w:rPr>
                <w:rFonts w:asciiTheme="majorBidi" w:hAnsiTheme="majorBidi" w:cstheme="majorBidi"/>
              </w:rPr>
            </w:pPr>
            <w:r w:rsidRPr="00217A0E">
              <w:rPr>
                <w:rFonts w:asciiTheme="majorBidi" w:hAnsiTheme="majorBidi" w:cstheme="majorBidi"/>
              </w:rPr>
              <w:t>Page 8</w:t>
            </w:r>
          </w:p>
        </w:tc>
        <w:tc>
          <w:tcPr>
            <w:tcW w:w="6570" w:type="dxa"/>
            <w:gridSpan w:val="2"/>
          </w:tcPr>
          <w:p w14:paraId="4C0BC3C5" w14:textId="5DCD3EF1" w:rsidR="00EF4AC1" w:rsidRPr="00217A0E" w:rsidRDefault="00EF4AC1" w:rsidP="00EF4AC1">
            <w:pPr>
              <w:rPr>
                <w:rFonts w:asciiTheme="majorBidi" w:hAnsiTheme="majorBidi" w:cstheme="majorBidi"/>
                <w:b/>
                <w:bCs/>
              </w:rPr>
            </w:pPr>
            <w:r w:rsidRPr="00217A0E">
              <w:rPr>
                <w:rFonts w:asciiTheme="majorBidi" w:hAnsiTheme="majorBidi" w:cstheme="majorBidi"/>
                <w:b/>
                <w:bCs/>
              </w:rPr>
              <w:t xml:space="preserve">ARTICLE 2 – LICENSE TERM </w:t>
            </w:r>
          </w:p>
        </w:tc>
        <w:tc>
          <w:tcPr>
            <w:tcW w:w="630" w:type="dxa"/>
          </w:tcPr>
          <w:p w14:paraId="7A622F52"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3.</w:t>
            </w:r>
          </w:p>
        </w:tc>
      </w:tr>
      <w:tr w:rsidR="00217A0E" w:rsidRPr="00217A0E" w14:paraId="7D160CCA" w14:textId="77777777" w:rsidTr="00EF4AC1">
        <w:trPr>
          <w:gridAfter w:val="1"/>
          <w:wAfter w:w="270" w:type="dxa"/>
          <w:trHeight w:val="270"/>
        </w:trPr>
        <w:tc>
          <w:tcPr>
            <w:tcW w:w="1869" w:type="dxa"/>
          </w:tcPr>
          <w:p w14:paraId="59B765F2" w14:textId="409AB72A" w:rsidR="00EF4AC1" w:rsidRPr="00217A0E" w:rsidRDefault="00EF4AC1" w:rsidP="00EF4AC1">
            <w:pPr>
              <w:rPr>
                <w:rFonts w:asciiTheme="majorBidi" w:hAnsiTheme="majorBidi" w:cstheme="majorBidi"/>
              </w:rPr>
            </w:pPr>
            <w:r w:rsidRPr="00217A0E">
              <w:rPr>
                <w:rFonts w:asciiTheme="majorBidi" w:hAnsiTheme="majorBidi" w:cstheme="majorBidi"/>
              </w:rPr>
              <w:t>Page 9</w:t>
            </w:r>
          </w:p>
        </w:tc>
        <w:tc>
          <w:tcPr>
            <w:tcW w:w="6570" w:type="dxa"/>
            <w:gridSpan w:val="2"/>
          </w:tcPr>
          <w:p w14:paraId="6BCEE527" w14:textId="1468A482" w:rsidR="00EF4AC1" w:rsidRPr="00217A0E" w:rsidRDefault="00EF4AC1" w:rsidP="00EF4AC1">
            <w:pPr>
              <w:rPr>
                <w:rFonts w:asciiTheme="majorBidi" w:hAnsiTheme="majorBidi" w:cstheme="majorBidi"/>
                <w:b/>
                <w:bCs/>
              </w:rPr>
            </w:pPr>
            <w:r w:rsidRPr="00217A0E">
              <w:rPr>
                <w:rFonts w:asciiTheme="majorBidi" w:hAnsiTheme="majorBidi" w:cstheme="majorBidi"/>
                <w:b/>
                <w:bCs/>
              </w:rPr>
              <w:t>ARTICLE 3 – GRANT OF LICENSE</w:t>
            </w:r>
          </w:p>
        </w:tc>
        <w:tc>
          <w:tcPr>
            <w:tcW w:w="630" w:type="dxa"/>
          </w:tcPr>
          <w:p w14:paraId="7B3A0D1D"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4.</w:t>
            </w:r>
          </w:p>
        </w:tc>
      </w:tr>
      <w:tr w:rsidR="00217A0E" w:rsidRPr="00217A0E" w14:paraId="2AB708BD" w14:textId="77777777" w:rsidTr="00EF4AC1">
        <w:trPr>
          <w:gridAfter w:val="1"/>
          <w:wAfter w:w="270" w:type="dxa"/>
          <w:trHeight w:val="270"/>
        </w:trPr>
        <w:tc>
          <w:tcPr>
            <w:tcW w:w="1869" w:type="dxa"/>
          </w:tcPr>
          <w:p w14:paraId="51F599F1" w14:textId="0D7BC45B" w:rsidR="00EF4AC1" w:rsidRPr="00217A0E" w:rsidRDefault="00EF4AC1" w:rsidP="00EF4AC1">
            <w:pPr>
              <w:rPr>
                <w:rFonts w:asciiTheme="majorBidi" w:hAnsiTheme="majorBidi" w:cstheme="majorBidi"/>
              </w:rPr>
            </w:pPr>
            <w:r w:rsidRPr="00217A0E">
              <w:rPr>
                <w:rFonts w:asciiTheme="majorBidi" w:hAnsiTheme="majorBidi" w:cstheme="majorBidi"/>
              </w:rPr>
              <w:t>Page 10</w:t>
            </w:r>
          </w:p>
        </w:tc>
        <w:tc>
          <w:tcPr>
            <w:tcW w:w="6570" w:type="dxa"/>
            <w:gridSpan w:val="2"/>
          </w:tcPr>
          <w:p w14:paraId="561F966E"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 xml:space="preserve">ARTICLE 4 – CONSIDERATION </w:t>
            </w:r>
          </w:p>
        </w:tc>
        <w:tc>
          <w:tcPr>
            <w:tcW w:w="630" w:type="dxa"/>
          </w:tcPr>
          <w:p w14:paraId="14DAD8AC"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5.</w:t>
            </w:r>
          </w:p>
        </w:tc>
      </w:tr>
      <w:tr w:rsidR="00217A0E" w:rsidRPr="00217A0E" w14:paraId="43C992B5" w14:textId="77777777" w:rsidTr="00EF4AC1">
        <w:trPr>
          <w:gridAfter w:val="1"/>
          <w:wAfter w:w="270" w:type="dxa"/>
          <w:trHeight w:val="270"/>
        </w:trPr>
        <w:tc>
          <w:tcPr>
            <w:tcW w:w="1869" w:type="dxa"/>
          </w:tcPr>
          <w:p w14:paraId="4AD714B9" w14:textId="60288237" w:rsidR="00EF4AC1" w:rsidRPr="00217A0E" w:rsidRDefault="00EF4AC1" w:rsidP="00EF4AC1">
            <w:pPr>
              <w:rPr>
                <w:rFonts w:asciiTheme="majorBidi" w:hAnsiTheme="majorBidi" w:cstheme="majorBidi"/>
              </w:rPr>
            </w:pPr>
            <w:r w:rsidRPr="00217A0E">
              <w:rPr>
                <w:rFonts w:asciiTheme="majorBidi" w:hAnsiTheme="majorBidi" w:cstheme="majorBidi"/>
              </w:rPr>
              <w:t>Page 11</w:t>
            </w:r>
          </w:p>
        </w:tc>
        <w:tc>
          <w:tcPr>
            <w:tcW w:w="6570" w:type="dxa"/>
            <w:gridSpan w:val="2"/>
          </w:tcPr>
          <w:p w14:paraId="3842E3C9"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ARTICLE 5 – TAXES AND INSURANCE</w:t>
            </w:r>
          </w:p>
        </w:tc>
        <w:tc>
          <w:tcPr>
            <w:tcW w:w="630" w:type="dxa"/>
          </w:tcPr>
          <w:p w14:paraId="7929630B"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6.</w:t>
            </w:r>
          </w:p>
        </w:tc>
      </w:tr>
      <w:tr w:rsidR="00217A0E" w:rsidRPr="00217A0E" w14:paraId="0163B2E2" w14:textId="77777777" w:rsidTr="00EF4AC1">
        <w:trPr>
          <w:gridAfter w:val="1"/>
          <w:wAfter w:w="270" w:type="dxa"/>
          <w:trHeight w:val="270"/>
        </w:trPr>
        <w:tc>
          <w:tcPr>
            <w:tcW w:w="1869" w:type="dxa"/>
          </w:tcPr>
          <w:p w14:paraId="270E1162" w14:textId="2956B867" w:rsidR="00EF4AC1" w:rsidRPr="00217A0E" w:rsidRDefault="00EF4AC1" w:rsidP="00EF4AC1">
            <w:pPr>
              <w:rPr>
                <w:rFonts w:asciiTheme="majorBidi" w:hAnsiTheme="majorBidi" w:cstheme="majorBidi"/>
              </w:rPr>
            </w:pPr>
            <w:r w:rsidRPr="00217A0E">
              <w:rPr>
                <w:rFonts w:asciiTheme="majorBidi" w:hAnsiTheme="majorBidi" w:cstheme="majorBidi"/>
              </w:rPr>
              <w:t>Page</w:t>
            </w:r>
            <w:r w:rsidR="00187C9E" w:rsidRPr="00217A0E">
              <w:rPr>
                <w:rFonts w:asciiTheme="majorBidi" w:hAnsiTheme="majorBidi" w:cstheme="majorBidi"/>
              </w:rPr>
              <w:t xml:space="preserve"> 13</w:t>
            </w:r>
          </w:p>
        </w:tc>
        <w:tc>
          <w:tcPr>
            <w:tcW w:w="6570" w:type="dxa"/>
            <w:gridSpan w:val="2"/>
          </w:tcPr>
          <w:p w14:paraId="61BD9818" w14:textId="6D042761" w:rsidR="00EF4AC1" w:rsidRPr="00217A0E" w:rsidRDefault="00EF4AC1" w:rsidP="00EF4AC1">
            <w:pPr>
              <w:rPr>
                <w:rFonts w:asciiTheme="majorBidi" w:hAnsiTheme="majorBidi" w:cstheme="majorBidi"/>
                <w:b/>
                <w:bCs/>
              </w:rPr>
            </w:pPr>
            <w:r w:rsidRPr="00217A0E">
              <w:rPr>
                <w:rFonts w:asciiTheme="majorBidi" w:hAnsiTheme="majorBidi" w:cstheme="majorBidi"/>
                <w:b/>
                <w:bCs/>
              </w:rPr>
              <w:t xml:space="preserve">ARTICLE 6 </w:t>
            </w:r>
            <w:r w:rsidR="00187C9E" w:rsidRPr="00217A0E">
              <w:rPr>
                <w:rFonts w:asciiTheme="majorBidi" w:hAnsiTheme="majorBidi" w:cstheme="majorBidi"/>
                <w:b/>
                <w:bCs/>
              </w:rPr>
              <w:t>– LICEN</w:t>
            </w:r>
            <w:r w:rsidRPr="00217A0E">
              <w:rPr>
                <w:rFonts w:asciiTheme="majorBidi" w:hAnsiTheme="majorBidi" w:cstheme="majorBidi"/>
                <w:b/>
                <w:bCs/>
              </w:rPr>
              <w:t>SEE’S RIGHTS AND COVENANTS</w:t>
            </w:r>
          </w:p>
        </w:tc>
        <w:tc>
          <w:tcPr>
            <w:tcW w:w="630" w:type="dxa"/>
          </w:tcPr>
          <w:p w14:paraId="4180B31A"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7.</w:t>
            </w:r>
          </w:p>
        </w:tc>
      </w:tr>
      <w:tr w:rsidR="00217A0E" w:rsidRPr="00217A0E" w14:paraId="7A2E76EF" w14:textId="77777777" w:rsidTr="00EF4AC1">
        <w:trPr>
          <w:gridAfter w:val="1"/>
          <w:wAfter w:w="270" w:type="dxa"/>
          <w:trHeight w:val="270"/>
        </w:trPr>
        <w:tc>
          <w:tcPr>
            <w:tcW w:w="1869" w:type="dxa"/>
          </w:tcPr>
          <w:p w14:paraId="68D231AF" w14:textId="72F9F797" w:rsidR="00EF4AC1" w:rsidRPr="00217A0E" w:rsidRDefault="00EF4AC1" w:rsidP="00EF4AC1">
            <w:pPr>
              <w:rPr>
                <w:rFonts w:asciiTheme="majorBidi" w:hAnsiTheme="majorBidi" w:cstheme="majorBidi"/>
              </w:rPr>
            </w:pPr>
            <w:r w:rsidRPr="00217A0E">
              <w:rPr>
                <w:rFonts w:asciiTheme="majorBidi" w:hAnsiTheme="majorBidi" w:cstheme="majorBidi"/>
              </w:rPr>
              <w:t>Page</w:t>
            </w:r>
            <w:r w:rsidR="00187C9E" w:rsidRPr="00217A0E">
              <w:rPr>
                <w:rFonts w:asciiTheme="majorBidi" w:hAnsiTheme="majorBidi" w:cstheme="majorBidi"/>
              </w:rPr>
              <w:t xml:space="preserve"> 17</w:t>
            </w:r>
          </w:p>
        </w:tc>
        <w:tc>
          <w:tcPr>
            <w:tcW w:w="6570" w:type="dxa"/>
            <w:gridSpan w:val="2"/>
          </w:tcPr>
          <w:p w14:paraId="62C8FF82" w14:textId="417F37DA" w:rsidR="00EF4AC1" w:rsidRPr="00217A0E" w:rsidRDefault="00EF4AC1" w:rsidP="00187C9E">
            <w:pPr>
              <w:rPr>
                <w:rFonts w:asciiTheme="majorBidi" w:hAnsiTheme="majorBidi" w:cstheme="majorBidi"/>
                <w:b/>
                <w:bCs/>
              </w:rPr>
            </w:pPr>
            <w:r w:rsidRPr="00217A0E">
              <w:rPr>
                <w:rFonts w:asciiTheme="majorBidi" w:hAnsiTheme="majorBidi" w:cstheme="majorBidi"/>
                <w:b/>
                <w:bCs/>
              </w:rPr>
              <w:t xml:space="preserve">ARTICLE 7 – OWNERSHIP OF THE </w:t>
            </w:r>
            <w:r w:rsidR="00780FD5" w:rsidRPr="00217A0E">
              <w:rPr>
                <w:rFonts w:asciiTheme="majorBidi" w:hAnsiTheme="majorBidi" w:cstheme="majorBidi"/>
                <w:b/>
                <w:bCs/>
              </w:rPr>
              <w:t>INSTANT FACILITIES</w:t>
            </w:r>
            <w:r w:rsidRPr="00217A0E">
              <w:rPr>
                <w:rFonts w:asciiTheme="majorBidi" w:hAnsiTheme="majorBidi" w:cstheme="majorBidi"/>
                <w:b/>
                <w:bCs/>
              </w:rPr>
              <w:t xml:space="preserve"> </w:t>
            </w:r>
          </w:p>
        </w:tc>
        <w:tc>
          <w:tcPr>
            <w:tcW w:w="630" w:type="dxa"/>
          </w:tcPr>
          <w:p w14:paraId="53FF09F9"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8.</w:t>
            </w:r>
          </w:p>
        </w:tc>
      </w:tr>
      <w:tr w:rsidR="00217A0E" w:rsidRPr="00217A0E" w14:paraId="629A8F62" w14:textId="77777777" w:rsidTr="00EF4AC1">
        <w:trPr>
          <w:gridAfter w:val="1"/>
          <w:wAfter w:w="270" w:type="dxa"/>
          <w:trHeight w:val="270"/>
        </w:trPr>
        <w:tc>
          <w:tcPr>
            <w:tcW w:w="1869" w:type="dxa"/>
          </w:tcPr>
          <w:p w14:paraId="6395BB17" w14:textId="12869A85" w:rsidR="00EF4AC1" w:rsidRPr="00217A0E" w:rsidRDefault="00EF4AC1" w:rsidP="00EF4AC1">
            <w:pPr>
              <w:rPr>
                <w:rFonts w:asciiTheme="majorBidi" w:hAnsiTheme="majorBidi" w:cstheme="majorBidi"/>
              </w:rPr>
            </w:pPr>
            <w:r w:rsidRPr="00217A0E">
              <w:rPr>
                <w:rFonts w:asciiTheme="majorBidi" w:hAnsiTheme="majorBidi" w:cstheme="majorBidi"/>
              </w:rPr>
              <w:t>Page</w:t>
            </w:r>
            <w:r w:rsidR="00187C9E" w:rsidRPr="00217A0E">
              <w:rPr>
                <w:rFonts w:asciiTheme="majorBidi" w:hAnsiTheme="majorBidi" w:cstheme="majorBidi"/>
              </w:rPr>
              <w:t xml:space="preserve"> 18</w:t>
            </w:r>
          </w:p>
        </w:tc>
        <w:tc>
          <w:tcPr>
            <w:tcW w:w="6570" w:type="dxa"/>
            <w:gridSpan w:val="2"/>
          </w:tcPr>
          <w:p w14:paraId="02373C66" w14:textId="15F1788F" w:rsidR="00EF4AC1" w:rsidRPr="00217A0E" w:rsidRDefault="00187C9E" w:rsidP="00EF4AC1">
            <w:pPr>
              <w:rPr>
                <w:rFonts w:asciiTheme="majorBidi" w:hAnsiTheme="majorBidi" w:cstheme="majorBidi"/>
                <w:b/>
                <w:bCs/>
              </w:rPr>
            </w:pPr>
            <w:r w:rsidRPr="00217A0E">
              <w:rPr>
                <w:rFonts w:asciiTheme="majorBidi" w:hAnsiTheme="majorBidi" w:cstheme="majorBidi"/>
                <w:b/>
                <w:bCs/>
              </w:rPr>
              <w:t>ARTICLE 8 – LICEN</w:t>
            </w:r>
            <w:r w:rsidR="00EF4AC1" w:rsidRPr="00217A0E">
              <w:rPr>
                <w:rFonts w:asciiTheme="majorBidi" w:hAnsiTheme="majorBidi" w:cstheme="majorBidi"/>
                <w:b/>
                <w:bCs/>
              </w:rPr>
              <w:t>SOR’S COVENANTS</w:t>
            </w:r>
          </w:p>
        </w:tc>
        <w:tc>
          <w:tcPr>
            <w:tcW w:w="630" w:type="dxa"/>
          </w:tcPr>
          <w:p w14:paraId="1C14BCC5"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9.</w:t>
            </w:r>
          </w:p>
        </w:tc>
      </w:tr>
      <w:tr w:rsidR="00217A0E" w:rsidRPr="00217A0E" w14:paraId="021AA0DA" w14:textId="77777777" w:rsidTr="00EF4AC1">
        <w:trPr>
          <w:gridAfter w:val="1"/>
          <w:wAfter w:w="270" w:type="dxa"/>
          <w:trHeight w:val="270"/>
        </w:trPr>
        <w:tc>
          <w:tcPr>
            <w:tcW w:w="1869" w:type="dxa"/>
          </w:tcPr>
          <w:p w14:paraId="5E7B8DD3" w14:textId="50E291FE" w:rsidR="00EF4AC1" w:rsidRPr="00217A0E" w:rsidRDefault="00EF4AC1" w:rsidP="00EF4AC1">
            <w:pPr>
              <w:rPr>
                <w:rFonts w:asciiTheme="majorBidi" w:hAnsiTheme="majorBidi" w:cstheme="majorBidi"/>
              </w:rPr>
            </w:pPr>
            <w:r w:rsidRPr="00217A0E">
              <w:rPr>
                <w:rFonts w:asciiTheme="majorBidi" w:hAnsiTheme="majorBidi" w:cstheme="majorBidi"/>
              </w:rPr>
              <w:t>Page</w:t>
            </w:r>
            <w:r w:rsidR="00187C9E" w:rsidRPr="00217A0E">
              <w:rPr>
                <w:rFonts w:asciiTheme="majorBidi" w:hAnsiTheme="majorBidi" w:cstheme="majorBidi"/>
              </w:rPr>
              <w:t xml:space="preserve"> 20</w:t>
            </w:r>
          </w:p>
        </w:tc>
        <w:tc>
          <w:tcPr>
            <w:tcW w:w="6570" w:type="dxa"/>
            <w:gridSpan w:val="2"/>
          </w:tcPr>
          <w:p w14:paraId="44FCAEB8"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ARTICLE 9 – REPRESENTATION AND WARRANTIES</w:t>
            </w:r>
          </w:p>
        </w:tc>
        <w:tc>
          <w:tcPr>
            <w:tcW w:w="630" w:type="dxa"/>
          </w:tcPr>
          <w:p w14:paraId="2CC7A53B"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10.</w:t>
            </w:r>
          </w:p>
        </w:tc>
      </w:tr>
      <w:tr w:rsidR="00217A0E" w:rsidRPr="00217A0E" w14:paraId="109F7023" w14:textId="77777777" w:rsidTr="00EF4AC1">
        <w:trPr>
          <w:gridAfter w:val="1"/>
          <w:wAfter w:w="270" w:type="dxa"/>
          <w:trHeight w:val="270"/>
        </w:trPr>
        <w:tc>
          <w:tcPr>
            <w:tcW w:w="1869" w:type="dxa"/>
          </w:tcPr>
          <w:p w14:paraId="52998B8F" w14:textId="1F07A786" w:rsidR="00EF4AC1" w:rsidRPr="00217A0E" w:rsidRDefault="00EF4AC1" w:rsidP="00EF4AC1">
            <w:pPr>
              <w:rPr>
                <w:rFonts w:asciiTheme="majorBidi" w:hAnsiTheme="majorBidi" w:cstheme="majorBidi"/>
              </w:rPr>
            </w:pPr>
            <w:r w:rsidRPr="00217A0E">
              <w:rPr>
                <w:rFonts w:asciiTheme="majorBidi" w:hAnsiTheme="majorBidi" w:cstheme="majorBidi"/>
              </w:rPr>
              <w:t>Page</w:t>
            </w:r>
            <w:r w:rsidR="00187C9E" w:rsidRPr="00217A0E">
              <w:rPr>
                <w:rFonts w:asciiTheme="majorBidi" w:hAnsiTheme="majorBidi" w:cstheme="majorBidi"/>
              </w:rPr>
              <w:t xml:space="preserve"> 22</w:t>
            </w:r>
          </w:p>
        </w:tc>
        <w:tc>
          <w:tcPr>
            <w:tcW w:w="6570" w:type="dxa"/>
            <w:gridSpan w:val="2"/>
          </w:tcPr>
          <w:p w14:paraId="678BC7EA"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ARTICLE 10 – INDEMNIFICATION</w:t>
            </w:r>
          </w:p>
        </w:tc>
        <w:tc>
          <w:tcPr>
            <w:tcW w:w="630" w:type="dxa"/>
          </w:tcPr>
          <w:p w14:paraId="78813A1D"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11.</w:t>
            </w:r>
          </w:p>
        </w:tc>
      </w:tr>
      <w:tr w:rsidR="00217A0E" w:rsidRPr="00217A0E" w14:paraId="251560D9" w14:textId="77777777" w:rsidTr="00EF4AC1">
        <w:trPr>
          <w:gridAfter w:val="1"/>
          <w:wAfter w:w="270" w:type="dxa"/>
          <w:trHeight w:val="270"/>
        </w:trPr>
        <w:tc>
          <w:tcPr>
            <w:tcW w:w="1869" w:type="dxa"/>
          </w:tcPr>
          <w:p w14:paraId="4F9D9D18" w14:textId="03B288E3" w:rsidR="00EF4AC1" w:rsidRPr="00217A0E" w:rsidRDefault="00EF4AC1" w:rsidP="00EF4AC1">
            <w:pPr>
              <w:rPr>
                <w:rFonts w:asciiTheme="majorBidi" w:hAnsiTheme="majorBidi" w:cstheme="majorBidi"/>
              </w:rPr>
            </w:pPr>
            <w:r w:rsidRPr="00217A0E">
              <w:rPr>
                <w:rFonts w:asciiTheme="majorBidi" w:hAnsiTheme="majorBidi" w:cstheme="majorBidi"/>
              </w:rPr>
              <w:t>Page</w:t>
            </w:r>
            <w:r w:rsidR="00187C9E" w:rsidRPr="00217A0E">
              <w:rPr>
                <w:rFonts w:asciiTheme="majorBidi" w:hAnsiTheme="majorBidi" w:cstheme="majorBidi"/>
              </w:rPr>
              <w:t xml:space="preserve"> 23</w:t>
            </w:r>
          </w:p>
        </w:tc>
        <w:tc>
          <w:tcPr>
            <w:tcW w:w="6570" w:type="dxa"/>
            <w:gridSpan w:val="2"/>
          </w:tcPr>
          <w:p w14:paraId="6CA08C44"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ARTICLE 11 – FORCE MAJEURE EVENT</w:t>
            </w:r>
          </w:p>
        </w:tc>
        <w:tc>
          <w:tcPr>
            <w:tcW w:w="630" w:type="dxa"/>
          </w:tcPr>
          <w:p w14:paraId="6631F1C8"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12.</w:t>
            </w:r>
          </w:p>
        </w:tc>
      </w:tr>
      <w:tr w:rsidR="00217A0E" w:rsidRPr="00217A0E" w14:paraId="0EE28307" w14:textId="77777777" w:rsidTr="00EF4AC1">
        <w:trPr>
          <w:gridAfter w:val="1"/>
          <w:wAfter w:w="270" w:type="dxa"/>
          <w:trHeight w:val="270"/>
        </w:trPr>
        <w:tc>
          <w:tcPr>
            <w:tcW w:w="1869" w:type="dxa"/>
          </w:tcPr>
          <w:p w14:paraId="40311A7B" w14:textId="1A917393" w:rsidR="00EF4AC1" w:rsidRPr="00217A0E" w:rsidRDefault="00EF4AC1" w:rsidP="00EF4AC1">
            <w:pPr>
              <w:rPr>
                <w:rFonts w:asciiTheme="majorBidi" w:hAnsiTheme="majorBidi" w:cstheme="majorBidi"/>
              </w:rPr>
            </w:pPr>
            <w:r w:rsidRPr="00217A0E">
              <w:rPr>
                <w:rFonts w:asciiTheme="majorBidi" w:hAnsiTheme="majorBidi" w:cstheme="majorBidi"/>
              </w:rPr>
              <w:t>Page</w:t>
            </w:r>
            <w:r w:rsidR="00187C9E" w:rsidRPr="00217A0E">
              <w:rPr>
                <w:rFonts w:asciiTheme="majorBidi" w:hAnsiTheme="majorBidi" w:cstheme="majorBidi"/>
              </w:rPr>
              <w:t xml:space="preserve"> 24</w:t>
            </w:r>
          </w:p>
        </w:tc>
        <w:tc>
          <w:tcPr>
            <w:tcW w:w="6570" w:type="dxa"/>
            <w:gridSpan w:val="2"/>
          </w:tcPr>
          <w:p w14:paraId="36D1BC9F"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ARTICLE 12 – TERMINATION</w:t>
            </w:r>
          </w:p>
        </w:tc>
        <w:tc>
          <w:tcPr>
            <w:tcW w:w="630" w:type="dxa"/>
          </w:tcPr>
          <w:p w14:paraId="273DF4BB"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13.</w:t>
            </w:r>
          </w:p>
        </w:tc>
      </w:tr>
      <w:tr w:rsidR="00217A0E" w:rsidRPr="00217A0E" w14:paraId="13BE23A9" w14:textId="77777777" w:rsidTr="00EF4AC1">
        <w:trPr>
          <w:gridAfter w:val="1"/>
          <w:wAfter w:w="270" w:type="dxa"/>
          <w:trHeight w:val="270"/>
        </w:trPr>
        <w:tc>
          <w:tcPr>
            <w:tcW w:w="1869" w:type="dxa"/>
          </w:tcPr>
          <w:p w14:paraId="22C955E6" w14:textId="590B9642" w:rsidR="00EF4AC1" w:rsidRPr="00217A0E" w:rsidRDefault="00EF4AC1" w:rsidP="00EF4AC1">
            <w:pPr>
              <w:rPr>
                <w:rFonts w:asciiTheme="majorBidi" w:hAnsiTheme="majorBidi" w:cstheme="majorBidi"/>
              </w:rPr>
            </w:pPr>
            <w:r w:rsidRPr="00217A0E">
              <w:rPr>
                <w:rFonts w:asciiTheme="majorBidi" w:hAnsiTheme="majorBidi" w:cstheme="majorBidi"/>
              </w:rPr>
              <w:t>Page</w:t>
            </w:r>
            <w:r w:rsidR="00187C9E" w:rsidRPr="00217A0E">
              <w:rPr>
                <w:rFonts w:asciiTheme="majorBidi" w:hAnsiTheme="majorBidi" w:cstheme="majorBidi"/>
              </w:rPr>
              <w:t xml:space="preserve"> 26</w:t>
            </w:r>
          </w:p>
        </w:tc>
        <w:tc>
          <w:tcPr>
            <w:tcW w:w="6570" w:type="dxa"/>
            <w:gridSpan w:val="2"/>
          </w:tcPr>
          <w:p w14:paraId="20F10E6E"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 xml:space="preserve">ARTICLE 13 – DISPUTE RESOLUTION </w:t>
            </w:r>
          </w:p>
        </w:tc>
        <w:tc>
          <w:tcPr>
            <w:tcW w:w="630" w:type="dxa"/>
          </w:tcPr>
          <w:p w14:paraId="5AC35C70"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14.</w:t>
            </w:r>
          </w:p>
        </w:tc>
      </w:tr>
      <w:tr w:rsidR="00217A0E" w:rsidRPr="00217A0E" w14:paraId="3FE3C579" w14:textId="77777777" w:rsidTr="00EF4AC1">
        <w:trPr>
          <w:gridAfter w:val="1"/>
          <w:wAfter w:w="270" w:type="dxa"/>
          <w:trHeight w:val="270"/>
        </w:trPr>
        <w:tc>
          <w:tcPr>
            <w:tcW w:w="1869" w:type="dxa"/>
          </w:tcPr>
          <w:p w14:paraId="006ABE40" w14:textId="357025CC" w:rsidR="00EF4AC1" w:rsidRPr="00217A0E" w:rsidRDefault="00EF4AC1" w:rsidP="00EF4AC1">
            <w:pPr>
              <w:rPr>
                <w:rFonts w:asciiTheme="majorBidi" w:hAnsiTheme="majorBidi" w:cstheme="majorBidi"/>
              </w:rPr>
            </w:pPr>
            <w:r w:rsidRPr="00217A0E">
              <w:rPr>
                <w:rFonts w:asciiTheme="majorBidi" w:hAnsiTheme="majorBidi" w:cstheme="majorBidi"/>
              </w:rPr>
              <w:t>Page</w:t>
            </w:r>
            <w:r w:rsidR="00187C9E" w:rsidRPr="00217A0E">
              <w:rPr>
                <w:rFonts w:asciiTheme="majorBidi" w:hAnsiTheme="majorBidi" w:cstheme="majorBidi"/>
              </w:rPr>
              <w:t xml:space="preserve"> 30</w:t>
            </w:r>
          </w:p>
        </w:tc>
        <w:tc>
          <w:tcPr>
            <w:tcW w:w="6570" w:type="dxa"/>
            <w:gridSpan w:val="2"/>
          </w:tcPr>
          <w:p w14:paraId="1A11450A"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ARTICLE 14 – MISCELLANEOUS PROVISIONS</w:t>
            </w:r>
          </w:p>
        </w:tc>
        <w:tc>
          <w:tcPr>
            <w:tcW w:w="630" w:type="dxa"/>
          </w:tcPr>
          <w:p w14:paraId="2392556C"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15.</w:t>
            </w:r>
          </w:p>
        </w:tc>
      </w:tr>
      <w:tr w:rsidR="00217A0E" w:rsidRPr="00217A0E" w14:paraId="3365E083" w14:textId="77777777" w:rsidTr="00EF4AC1">
        <w:trPr>
          <w:gridAfter w:val="1"/>
          <w:wAfter w:w="270" w:type="dxa"/>
          <w:trHeight w:val="270"/>
        </w:trPr>
        <w:tc>
          <w:tcPr>
            <w:tcW w:w="1869" w:type="dxa"/>
          </w:tcPr>
          <w:p w14:paraId="201B7BC1" w14:textId="2A66C426" w:rsidR="00EF4AC1" w:rsidRPr="00217A0E" w:rsidRDefault="00EF4AC1" w:rsidP="00EF4AC1">
            <w:pPr>
              <w:rPr>
                <w:rFonts w:asciiTheme="majorBidi" w:hAnsiTheme="majorBidi" w:cstheme="majorBidi"/>
              </w:rPr>
            </w:pPr>
            <w:r w:rsidRPr="00217A0E">
              <w:rPr>
                <w:rFonts w:asciiTheme="majorBidi" w:hAnsiTheme="majorBidi" w:cstheme="majorBidi"/>
              </w:rPr>
              <w:t>Page</w:t>
            </w:r>
            <w:r w:rsidR="00187C9E" w:rsidRPr="00217A0E">
              <w:rPr>
                <w:rFonts w:asciiTheme="majorBidi" w:hAnsiTheme="majorBidi" w:cstheme="majorBidi"/>
              </w:rPr>
              <w:t xml:space="preserve"> 34</w:t>
            </w:r>
          </w:p>
        </w:tc>
        <w:tc>
          <w:tcPr>
            <w:tcW w:w="6570" w:type="dxa"/>
            <w:gridSpan w:val="2"/>
          </w:tcPr>
          <w:p w14:paraId="59674D2A"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EXHIBIT A – DESCRIPTION OF THE PREMISES</w:t>
            </w:r>
          </w:p>
        </w:tc>
        <w:tc>
          <w:tcPr>
            <w:tcW w:w="630" w:type="dxa"/>
          </w:tcPr>
          <w:p w14:paraId="6B082AFB" w14:textId="77777777" w:rsidR="00EF4AC1" w:rsidRPr="00217A0E" w:rsidRDefault="00EF4AC1" w:rsidP="00EF4AC1">
            <w:pPr>
              <w:rPr>
                <w:rFonts w:asciiTheme="majorBidi" w:hAnsiTheme="majorBidi" w:cstheme="majorBidi"/>
                <w:b/>
                <w:bCs/>
              </w:rPr>
            </w:pPr>
            <w:r w:rsidRPr="00217A0E">
              <w:rPr>
                <w:rFonts w:asciiTheme="majorBidi" w:hAnsiTheme="majorBidi" w:cstheme="majorBidi"/>
                <w:b/>
                <w:bCs/>
              </w:rPr>
              <w:t>16.</w:t>
            </w:r>
          </w:p>
        </w:tc>
      </w:tr>
      <w:tr w:rsidR="00217A0E" w:rsidRPr="00217A0E" w14:paraId="6345C289" w14:textId="77777777" w:rsidTr="00EF4AC1">
        <w:trPr>
          <w:gridAfter w:val="1"/>
          <w:wAfter w:w="270" w:type="dxa"/>
          <w:trHeight w:val="270"/>
        </w:trPr>
        <w:tc>
          <w:tcPr>
            <w:tcW w:w="1869" w:type="dxa"/>
          </w:tcPr>
          <w:p w14:paraId="6662C8D8" w14:textId="77777777" w:rsidR="00EF4AC1" w:rsidRPr="00217A0E" w:rsidRDefault="00EF4AC1" w:rsidP="00EF4AC1">
            <w:pPr>
              <w:rPr>
                <w:rFonts w:asciiTheme="majorBidi" w:hAnsiTheme="majorBidi" w:cstheme="majorBidi"/>
                <w:b/>
                <w:bCs/>
              </w:rPr>
            </w:pPr>
          </w:p>
        </w:tc>
        <w:tc>
          <w:tcPr>
            <w:tcW w:w="6570" w:type="dxa"/>
            <w:gridSpan w:val="2"/>
          </w:tcPr>
          <w:p w14:paraId="76BFFCB4" w14:textId="77777777" w:rsidR="00EF4AC1" w:rsidRPr="00217A0E" w:rsidRDefault="00EF4AC1" w:rsidP="00EF4AC1">
            <w:pPr>
              <w:rPr>
                <w:rFonts w:asciiTheme="majorBidi" w:hAnsiTheme="majorBidi" w:cstheme="majorBidi"/>
                <w:b/>
                <w:bCs/>
              </w:rPr>
            </w:pPr>
          </w:p>
        </w:tc>
        <w:tc>
          <w:tcPr>
            <w:tcW w:w="630" w:type="dxa"/>
          </w:tcPr>
          <w:p w14:paraId="3E4E775B" w14:textId="77777777" w:rsidR="00EF4AC1" w:rsidRPr="00217A0E" w:rsidRDefault="00EF4AC1" w:rsidP="00EF4AC1">
            <w:pPr>
              <w:rPr>
                <w:rFonts w:asciiTheme="majorBidi" w:hAnsiTheme="majorBidi" w:cstheme="majorBidi"/>
                <w:b/>
                <w:bCs/>
              </w:rPr>
            </w:pPr>
          </w:p>
        </w:tc>
      </w:tr>
      <w:tr w:rsidR="00217A0E" w:rsidRPr="00217A0E" w14:paraId="663471DE" w14:textId="77777777" w:rsidTr="00EF4AC1">
        <w:trPr>
          <w:gridAfter w:val="1"/>
          <w:wAfter w:w="270" w:type="dxa"/>
          <w:trHeight w:val="270"/>
        </w:trPr>
        <w:tc>
          <w:tcPr>
            <w:tcW w:w="1869" w:type="dxa"/>
          </w:tcPr>
          <w:p w14:paraId="0644F1DE" w14:textId="77777777" w:rsidR="00EF4AC1" w:rsidRPr="00217A0E" w:rsidRDefault="00EF4AC1" w:rsidP="00EF4AC1">
            <w:pPr>
              <w:rPr>
                <w:b/>
                <w:bCs/>
              </w:rPr>
            </w:pPr>
          </w:p>
        </w:tc>
        <w:tc>
          <w:tcPr>
            <w:tcW w:w="6570" w:type="dxa"/>
            <w:gridSpan w:val="2"/>
          </w:tcPr>
          <w:p w14:paraId="1DFF7AF0" w14:textId="77777777" w:rsidR="00EF4AC1" w:rsidRPr="00217A0E" w:rsidRDefault="00EF4AC1" w:rsidP="00EF4AC1">
            <w:pPr>
              <w:rPr>
                <w:b/>
                <w:bCs/>
              </w:rPr>
            </w:pPr>
          </w:p>
        </w:tc>
        <w:tc>
          <w:tcPr>
            <w:tcW w:w="630" w:type="dxa"/>
          </w:tcPr>
          <w:p w14:paraId="6D1BFFE2" w14:textId="77777777" w:rsidR="00EF4AC1" w:rsidRPr="00217A0E" w:rsidRDefault="00EF4AC1" w:rsidP="00EF4AC1">
            <w:pPr>
              <w:rPr>
                <w:b/>
                <w:bCs/>
              </w:rPr>
            </w:pPr>
          </w:p>
        </w:tc>
      </w:tr>
      <w:tr w:rsidR="00217A0E" w:rsidRPr="00217A0E" w14:paraId="7FD74390" w14:textId="77777777" w:rsidTr="00EF4AC1">
        <w:trPr>
          <w:gridAfter w:val="1"/>
          <w:wAfter w:w="270" w:type="dxa"/>
          <w:trHeight w:val="270"/>
        </w:trPr>
        <w:tc>
          <w:tcPr>
            <w:tcW w:w="1869" w:type="dxa"/>
          </w:tcPr>
          <w:p w14:paraId="050139BA" w14:textId="77777777" w:rsidR="00EF4AC1" w:rsidRPr="00217A0E" w:rsidRDefault="00EF4AC1" w:rsidP="00EF4AC1">
            <w:pPr>
              <w:rPr>
                <w:b/>
                <w:bCs/>
              </w:rPr>
            </w:pPr>
          </w:p>
        </w:tc>
        <w:tc>
          <w:tcPr>
            <w:tcW w:w="6570" w:type="dxa"/>
            <w:gridSpan w:val="2"/>
          </w:tcPr>
          <w:p w14:paraId="1B105383" w14:textId="77777777" w:rsidR="00EF4AC1" w:rsidRPr="00217A0E" w:rsidRDefault="00EF4AC1" w:rsidP="00EF4AC1">
            <w:pPr>
              <w:rPr>
                <w:b/>
                <w:bCs/>
              </w:rPr>
            </w:pPr>
          </w:p>
        </w:tc>
        <w:tc>
          <w:tcPr>
            <w:tcW w:w="630" w:type="dxa"/>
          </w:tcPr>
          <w:p w14:paraId="5C60923E" w14:textId="77777777" w:rsidR="00EF4AC1" w:rsidRPr="00217A0E" w:rsidRDefault="00EF4AC1" w:rsidP="00EF4AC1">
            <w:pPr>
              <w:rPr>
                <w:b/>
                <w:bCs/>
              </w:rPr>
            </w:pPr>
          </w:p>
        </w:tc>
      </w:tr>
      <w:tr w:rsidR="00217A0E" w:rsidRPr="00217A0E" w14:paraId="06DD2155" w14:textId="77777777" w:rsidTr="00EF4AC1">
        <w:trPr>
          <w:gridAfter w:val="1"/>
          <w:wAfter w:w="270" w:type="dxa"/>
          <w:trHeight w:val="270"/>
        </w:trPr>
        <w:tc>
          <w:tcPr>
            <w:tcW w:w="1869" w:type="dxa"/>
          </w:tcPr>
          <w:p w14:paraId="0047F2DD" w14:textId="77777777" w:rsidR="00EF4AC1" w:rsidRPr="00217A0E" w:rsidRDefault="00EF4AC1" w:rsidP="00EF4AC1">
            <w:pPr>
              <w:rPr>
                <w:b/>
                <w:bCs/>
              </w:rPr>
            </w:pPr>
          </w:p>
        </w:tc>
        <w:tc>
          <w:tcPr>
            <w:tcW w:w="6570" w:type="dxa"/>
            <w:gridSpan w:val="2"/>
          </w:tcPr>
          <w:p w14:paraId="633CAC06" w14:textId="77777777" w:rsidR="00EF4AC1" w:rsidRPr="00217A0E" w:rsidRDefault="00EF4AC1" w:rsidP="00EF4AC1">
            <w:pPr>
              <w:rPr>
                <w:b/>
                <w:bCs/>
              </w:rPr>
            </w:pPr>
          </w:p>
        </w:tc>
        <w:tc>
          <w:tcPr>
            <w:tcW w:w="630" w:type="dxa"/>
          </w:tcPr>
          <w:p w14:paraId="29A054AC" w14:textId="77777777" w:rsidR="00EF4AC1" w:rsidRPr="00217A0E" w:rsidRDefault="00EF4AC1" w:rsidP="00EF4AC1">
            <w:pPr>
              <w:rPr>
                <w:b/>
                <w:bCs/>
              </w:rPr>
            </w:pPr>
          </w:p>
        </w:tc>
      </w:tr>
      <w:tr w:rsidR="00217A0E" w:rsidRPr="00217A0E" w14:paraId="273D94A6" w14:textId="77777777" w:rsidTr="00EF4AC1">
        <w:trPr>
          <w:gridAfter w:val="1"/>
          <w:wAfter w:w="270" w:type="dxa"/>
          <w:trHeight w:val="270"/>
        </w:trPr>
        <w:tc>
          <w:tcPr>
            <w:tcW w:w="1869" w:type="dxa"/>
          </w:tcPr>
          <w:p w14:paraId="6C545AFF" w14:textId="77777777" w:rsidR="00EF4AC1" w:rsidRPr="00217A0E" w:rsidRDefault="00EF4AC1" w:rsidP="00EF4AC1">
            <w:pPr>
              <w:rPr>
                <w:b/>
                <w:bCs/>
              </w:rPr>
            </w:pPr>
          </w:p>
        </w:tc>
        <w:tc>
          <w:tcPr>
            <w:tcW w:w="6570" w:type="dxa"/>
            <w:gridSpan w:val="2"/>
          </w:tcPr>
          <w:p w14:paraId="7B33CD69" w14:textId="77777777" w:rsidR="00EF4AC1" w:rsidRPr="00217A0E" w:rsidRDefault="00EF4AC1" w:rsidP="00EF4AC1">
            <w:pPr>
              <w:rPr>
                <w:b/>
                <w:bCs/>
              </w:rPr>
            </w:pPr>
          </w:p>
        </w:tc>
        <w:tc>
          <w:tcPr>
            <w:tcW w:w="630" w:type="dxa"/>
          </w:tcPr>
          <w:p w14:paraId="0D5C4130" w14:textId="77777777" w:rsidR="00EF4AC1" w:rsidRPr="00217A0E" w:rsidRDefault="00EF4AC1" w:rsidP="00EF4AC1">
            <w:pPr>
              <w:rPr>
                <w:b/>
                <w:bCs/>
              </w:rPr>
            </w:pPr>
          </w:p>
        </w:tc>
      </w:tr>
    </w:tbl>
    <w:p w14:paraId="007C5F5A" w14:textId="77777777" w:rsidR="00EF4AC1" w:rsidRDefault="00EF4AC1" w:rsidP="00EF4AC1">
      <w:pPr>
        <w:pStyle w:val="Default"/>
        <w:spacing w:line="276" w:lineRule="auto"/>
        <w:rPr>
          <w:rFonts w:ascii="Times New Roman" w:hAnsi="Times New Roman" w:cs="Times New Roman"/>
          <w:b/>
          <w:sz w:val="22"/>
          <w:szCs w:val="22"/>
          <w:u w:val="single"/>
        </w:rPr>
      </w:pPr>
    </w:p>
    <w:p w14:paraId="110AFF7A" w14:textId="77777777" w:rsidR="00EF4AC1" w:rsidRDefault="00EF4AC1" w:rsidP="2A34E609">
      <w:pPr>
        <w:pStyle w:val="Default"/>
        <w:spacing w:line="276" w:lineRule="auto"/>
        <w:jc w:val="center"/>
        <w:rPr>
          <w:rFonts w:ascii="Times New Roman" w:hAnsi="Times New Roman" w:cs="Times New Roman"/>
          <w:b/>
          <w:sz w:val="22"/>
          <w:szCs w:val="22"/>
          <w:u w:val="single"/>
        </w:rPr>
      </w:pPr>
    </w:p>
    <w:p w14:paraId="6DF799B3" w14:textId="77777777" w:rsidR="00EF4AC1" w:rsidRDefault="00EF4AC1" w:rsidP="2A34E609">
      <w:pPr>
        <w:pStyle w:val="Default"/>
        <w:spacing w:line="276" w:lineRule="auto"/>
        <w:jc w:val="center"/>
        <w:rPr>
          <w:rFonts w:ascii="Times New Roman" w:hAnsi="Times New Roman" w:cs="Times New Roman"/>
          <w:b/>
          <w:sz w:val="22"/>
          <w:szCs w:val="22"/>
          <w:u w:val="single"/>
        </w:rPr>
      </w:pPr>
    </w:p>
    <w:p w14:paraId="4ED05293" w14:textId="64616FFA" w:rsidR="00EF4AC1" w:rsidRDefault="00EF4AC1" w:rsidP="2A34E609">
      <w:pPr>
        <w:pStyle w:val="Default"/>
        <w:spacing w:line="276" w:lineRule="auto"/>
        <w:jc w:val="center"/>
        <w:rPr>
          <w:rFonts w:ascii="Times New Roman" w:hAnsi="Times New Roman" w:cs="Times New Roman"/>
          <w:b/>
          <w:sz w:val="22"/>
          <w:szCs w:val="22"/>
          <w:u w:val="single"/>
        </w:rPr>
      </w:pPr>
    </w:p>
    <w:p w14:paraId="0911A5E9" w14:textId="05169831" w:rsidR="00BF507D" w:rsidRDefault="00BF507D" w:rsidP="2A34E609">
      <w:pPr>
        <w:pStyle w:val="Default"/>
        <w:spacing w:line="276" w:lineRule="auto"/>
        <w:jc w:val="center"/>
        <w:rPr>
          <w:rFonts w:ascii="Times New Roman" w:hAnsi="Times New Roman" w:cs="Times New Roman"/>
          <w:b/>
          <w:sz w:val="22"/>
          <w:szCs w:val="22"/>
          <w:u w:val="single"/>
        </w:rPr>
      </w:pPr>
    </w:p>
    <w:p w14:paraId="4ED93A49" w14:textId="7E9DDBFB" w:rsidR="00BF507D" w:rsidRDefault="00BF507D" w:rsidP="2A34E609">
      <w:pPr>
        <w:pStyle w:val="Default"/>
        <w:spacing w:line="276" w:lineRule="auto"/>
        <w:jc w:val="center"/>
        <w:rPr>
          <w:rFonts w:ascii="Times New Roman" w:hAnsi="Times New Roman" w:cs="Times New Roman"/>
          <w:b/>
          <w:sz w:val="22"/>
          <w:szCs w:val="22"/>
          <w:u w:val="single"/>
        </w:rPr>
      </w:pPr>
    </w:p>
    <w:p w14:paraId="090D27BE" w14:textId="58BA6BBB" w:rsidR="00BF507D" w:rsidRDefault="00BF507D" w:rsidP="2A34E609">
      <w:pPr>
        <w:pStyle w:val="Default"/>
        <w:spacing w:line="276" w:lineRule="auto"/>
        <w:jc w:val="center"/>
        <w:rPr>
          <w:rFonts w:ascii="Times New Roman" w:hAnsi="Times New Roman" w:cs="Times New Roman"/>
          <w:b/>
          <w:sz w:val="22"/>
          <w:szCs w:val="22"/>
          <w:u w:val="single"/>
        </w:rPr>
      </w:pPr>
    </w:p>
    <w:p w14:paraId="02C3B842" w14:textId="29806EDB" w:rsidR="00BF507D" w:rsidRDefault="00BF507D" w:rsidP="2A34E609">
      <w:pPr>
        <w:pStyle w:val="Default"/>
        <w:spacing w:line="276" w:lineRule="auto"/>
        <w:jc w:val="center"/>
        <w:rPr>
          <w:rFonts w:ascii="Times New Roman" w:hAnsi="Times New Roman" w:cs="Times New Roman"/>
          <w:b/>
          <w:sz w:val="22"/>
          <w:szCs w:val="22"/>
          <w:u w:val="single"/>
        </w:rPr>
      </w:pPr>
    </w:p>
    <w:p w14:paraId="3F2987DA" w14:textId="77777777" w:rsidR="00BF507D" w:rsidRDefault="00BF507D" w:rsidP="2A34E609">
      <w:pPr>
        <w:pStyle w:val="Default"/>
        <w:spacing w:line="276" w:lineRule="auto"/>
        <w:jc w:val="center"/>
        <w:rPr>
          <w:rFonts w:ascii="Times New Roman" w:hAnsi="Times New Roman" w:cs="Times New Roman"/>
          <w:b/>
          <w:sz w:val="22"/>
          <w:szCs w:val="22"/>
          <w:u w:val="single"/>
        </w:rPr>
      </w:pPr>
    </w:p>
    <w:p w14:paraId="28FCB6A2" w14:textId="77777777" w:rsidR="00EF4AC1" w:rsidRDefault="00EF4AC1" w:rsidP="2A34E609">
      <w:pPr>
        <w:pStyle w:val="Default"/>
        <w:spacing w:line="276" w:lineRule="auto"/>
        <w:jc w:val="center"/>
        <w:rPr>
          <w:rFonts w:ascii="Times New Roman" w:hAnsi="Times New Roman" w:cs="Times New Roman"/>
          <w:b/>
          <w:sz w:val="22"/>
          <w:szCs w:val="22"/>
          <w:u w:val="single"/>
        </w:rPr>
      </w:pPr>
    </w:p>
    <w:p w14:paraId="01F7278B" w14:textId="77777777" w:rsidR="00EF4AC1" w:rsidRDefault="00EF4AC1" w:rsidP="2A34E609">
      <w:pPr>
        <w:pStyle w:val="Default"/>
        <w:spacing w:line="276" w:lineRule="auto"/>
        <w:jc w:val="center"/>
        <w:rPr>
          <w:rFonts w:ascii="Times New Roman" w:hAnsi="Times New Roman" w:cs="Times New Roman"/>
          <w:b/>
          <w:sz w:val="22"/>
          <w:szCs w:val="22"/>
          <w:u w:val="single"/>
        </w:rPr>
      </w:pPr>
    </w:p>
    <w:p w14:paraId="01B4A5F0" w14:textId="77777777" w:rsidR="00EF4AC1" w:rsidRDefault="00EF4AC1" w:rsidP="2A34E609">
      <w:pPr>
        <w:pStyle w:val="Default"/>
        <w:spacing w:line="276" w:lineRule="auto"/>
        <w:jc w:val="center"/>
        <w:rPr>
          <w:rFonts w:ascii="Times New Roman" w:hAnsi="Times New Roman" w:cs="Times New Roman"/>
          <w:b/>
          <w:sz w:val="22"/>
          <w:szCs w:val="22"/>
          <w:u w:val="single"/>
        </w:rPr>
      </w:pPr>
    </w:p>
    <w:p w14:paraId="298ABD8B" w14:textId="733796F1" w:rsidR="00C660EC" w:rsidRPr="00C9658B" w:rsidRDefault="000603A7" w:rsidP="2A34E609">
      <w:pPr>
        <w:pStyle w:val="Default"/>
        <w:spacing w:line="276" w:lineRule="auto"/>
        <w:jc w:val="center"/>
        <w:rPr>
          <w:rFonts w:ascii="Times New Roman" w:hAnsi="Times New Roman" w:cs="Times New Roman"/>
          <w:b/>
          <w:bCs/>
          <w:sz w:val="22"/>
          <w:szCs w:val="22"/>
          <w:u w:val="single"/>
        </w:rPr>
      </w:pPr>
      <w:r w:rsidRPr="2A34E609">
        <w:rPr>
          <w:rFonts w:ascii="Times New Roman" w:hAnsi="Times New Roman" w:cs="Times New Roman"/>
          <w:b/>
          <w:bCs/>
          <w:sz w:val="22"/>
          <w:szCs w:val="22"/>
          <w:u w:val="single"/>
        </w:rPr>
        <w:t>LICENSE</w:t>
      </w:r>
      <w:r w:rsidR="00A441EB" w:rsidRPr="2A34E609">
        <w:rPr>
          <w:rFonts w:ascii="Times New Roman" w:hAnsi="Times New Roman" w:cs="Times New Roman"/>
          <w:b/>
          <w:bCs/>
          <w:sz w:val="22"/>
          <w:szCs w:val="22"/>
          <w:u w:val="single"/>
        </w:rPr>
        <w:t xml:space="preserve"> AGREEMENT</w:t>
      </w:r>
    </w:p>
    <w:p w14:paraId="4A96376A" w14:textId="77777777" w:rsidR="00C660EC" w:rsidRPr="00C9658B" w:rsidRDefault="00C660EC" w:rsidP="00C9658B">
      <w:pPr>
        <w:pStyle w:val="Default"/>
        <w:spacing w:line="276" w:lineRule="auto"/>
        <w:ind w:left="249"/>
        <w:jc w:val="both"/>
        <w:rPr>
          <w:rFonts w:ascii="Times New Roman" w:hAnsi="Times New Roman" w:cs="Times New Roman"/>
          <w:b/>
          <w:sz w:val="22"/>
          <w:szCs w:val="22"/>
          <w:u w:val="single"/>
        </w:rPr>
      </w:pPr>
    </w:p>
    <w:p w14:paraId="7FD8C701" w14:textId="6AFCFCE5" w:rsidR="00C660EC" w:rsidRPr="00C9658B" w:rsidRDefault="00A441EB" w:rsidP="00C9658B">
      <w:pPr>
        <w:pStyle w:val="Default"/>
        <w:spacing w:line="276" w:lineRule="auto"/>
        <w:jc w:val="both"/>
        <w:rPr>
          <w:rFonts w:ascii="Times New Roman" w:hAnsi="Times New Roman" w:cs="Times New Roman"/>
          <w:sz w:val="22"/>
          <w:szCs w:val="22"/>
        </w:rPr>
      </w:pPr>
      <w:r w:rsidRPr="00C9658B">
        <w:rPr>
          <w:rFonts w:ascii="Times New Roman" w:hAnsi="Times New Roman" w:cs="Times New Roman"/>
          <w:sz w:val="22"/>
          <w:szCs w:val="22"/>
        </w:rPr>
        <w:t xml:space="preserve">This </w:t>
      </w:r>
      <w:r w:rsidR="000603A7">
        <w:rPr>
          <w:rFonts w:ascii="Times New Roman" w:hAnsi="Times New Roman" w:cs="Times New Roman"/>
          <w:sz w:val="22"/>
          <w:szCs w:val="22"/>
        </w:rPr>
        <w:t>License</w:t>
      </w:r>
      <w:r w:rsidRPr="00C9658B">
        <w:rPr>
          <w:rFonts w:ascii="Times New Roman" w:hAnsi="Times New Roman" w:cs="Times New Roman"/>
          <w:sz w:val="22"/>
          <w:szCs w:val="22"/>
        </w:rPr>
        <w:t xml:space="preserve"> </w:t>
      </w:r>
      <w:r w:rsidR="00FD2DA5">
        <w:rPr>
          <w:rFonts w:ascii="Times New Roman" w:hAnsi="Times New Roman" w:cs="Times New Roman"/>
          <w:sz w:val="22"/>
          <w:szCs w:val="22"/>
        </w:rPr>
        <w:t>A</w:t>
      </w:r>
      <w:r w:rsidRPr="00C9658B">
        <w:rPr>
          <w:rFonts w:ascii="Times New Roman" w:hAnsi="Times New Roman" w:cs="Times New Roman"/>
          <w:sz w:val="22"/>
          <w:szCs w:val="22"/>
        </w:rPr>
        <w:t>greement (“</w:t>
      </w:r>
      <w:r w:rsidRPr="00C9658B">
        <w:rPr>
          <w:rFonts w:ascii="Times New Roman" w:hAnsi="Times New Roman" w:cs="Times New Roman"/>
          <w:sz w:val="22"/>
          <w:szCs w:val="22"/>
          <w:u w:val="single"/>
        </w:rPr>
        <w:t>Agreement</w:t>
      </w:r>
      <w:r w:rsidRPr="00C9658B">
        <w:rPr>
          <w:rFonts w:ascii="Times New Roman" w:hAnsi="Times New Roman" w:cs="Times New Roman"/>
          <w:sz w:val="22"/>
          <w:szCs w:val="22"/>
        </w:rPr>
        <w:t>”) is made and entered into as of the [</w:t>
      </w:r>
      <w:r w:rsidRPr="2A34E609">
        <w:rPr>
          <w:rFonts w:ascii="Times New Roman" w:hAnsi="Times New Roman" w:cs="Times New Roman"/>
          <w:i/>
          <w:iCs/>
          <w:sz w:val="22"/>
          <w:szCs w:val="22"/>
        </w:rPr>
        <w:t>Day</w:t>
      </w:r>
      <w:r w:rsidRPr="00C9658B">
        <w:rPr>
          <w:rFonts w:ascii="Times New Roman" w:hAnsi="Times New Roman" w:cs="Times New Roman"/>
          <w:sz w:val="22"/>
          <w:szCs w:val="22"/>
        </w:rPr>
        <w:t>] [</w:t>
      </w:r>
      <w:r w:rsidRPr="2A34E609">
        <w:rPr>
          <w:rFonts w:ascii="Times New Roman" w:hAnsi="Times New Roman" w:cs="Times New Roman"/>
          <w:i/>
          <w:iCs/>
          <w:sz w:val="22"/>
          <w:szCs w:val="22"/>
        </w:rPr>
        <w:t>month</w:t>
      </w:r>
      <w:r w:rsidRPr="00C9658B">
        <w:rPr>
          <w:rFonts w:ascii="Times New Roman" w:hAnsi="Times New Roman" w:cs="Times New Roman"/>
          <w:sz w:val="22"/>
          <w:szCs w:val="22"/>
        </w:rPr>
        <w:t xml:space="preserve">] </w:t>
      </w:r>
      <w:r w:rsidR="000603A7">
        <w:rPr>
          <w:rFonts w:ascii="Times New Roman" w:hAnsi="Times New Roman" w:cs="Times New Roman"/>
          <w:sz w:val="22"/>
          <w:szCs w:val="22"/>
        </w:rPr>
        <w:t>[</w:t>
      </w:r>
      <w:r w:rsidR="000603A7" w:rsidRPr="004C1223">
        <w:rPr>
          <w:rFonts w:ascii="Times New Roman" w:hAnsi="Times New Roman" w:cs="Times New Roman"/>
          <w:i/>
          <w:iCs/>
          <w:sz w:val="22"/>
          <w:szCs w:val="22"/>
        </w:rPr>
        <w:t>year</w:t>
      </w:r>
      <w:r w:rsidR="000603A7">
        <w:rPr>
          <w:rFonts w:ascii="Times New Roman" w:hAnsi="Times New Roman" w:cs="Times New Roman"/>
          <w:sz w:val="22"/>
          <w:szCs w:val="22"/>
        </w:rPr>
        <w:t>]</w:t>
      </w:r>
      <w:r w:rsidRPr="00C9658B">
        <w:rPr>
          <w:rFonts w:ascii="Times New Roman" w:hAnsi="Times New Roman" w:cs="Times New Roman"/>
          <w:sz w:val="22"/>
          <w:szCs w:val="22"/>
        </w:rPr>
        <w:t xml:space="preserve"> by and between: </w:t>
      </w:r>
    </w:p>
    <w:p w14:paraId="3A5767FA" w14:textId="77777777" w:rsidR="00C660EC" w:rsidRPr="00C9658B" w:rsidRDefault="00C660EC" w:rsidP="00C9658B">
      <w:pPr>
        <w:pStyle w:val="Default"/>
        <w:spacing w:line="276" w:lineRule="auto"/>
        <w:jc w:val="both"/>
        <w:rPr>
          <w:rFonts w:ascii="Times New Roman" w:hAnsi="Times New Roman" w:cs="Times New Roman"/>
          <w:sz w:val="22"/>
          <w:szCs w:val="22"/>
        </w:rPr>
      </w:pPr>
    </w:p>
    <w:p w14:paraId="463CA9FA" w14:textId="42EFEE15" w:rsidR="00C660EC" w:rsidRPr="00C9658B" w:rsidRDefault="00253757" w:rsidP="00090A83">
      <w:pPr>
        <w:pStyle w:val="CM20"/>
        <w:numPr>
          <w:ilvl w:val="0"/>
          <w:numId w:val="9"/>
        </w:numPr>
        <w:spacing w:line="276" w:lineRule="auto"/>
        <w:ind w:left="360"/>
        <w:jc w:val="both"/>
        <w:rPr>
          <w:rFonts w:ascii="Times New Roman" w:hAnsi="Times New Roman"/>
          <w:sz w:val="22"/>
          <w:szCs w:val="22"/>
        </w:rPr>
      </w:pPr>
      <w:r>
        <w:rPr>
          <w:rFonts w:ascii="Times New Roman" w:hAnsi="Times New Roman"/>
          <w:sz w:val="22"/>
          <w:szCs w:val="22"/>
        </w:rPr>
        <w:t xml:space="preserve">The </w:t>
      </w:r>
      <w:proofErr w:type="spellStart"/>
      <w:r>
        <w:rPr>
          <w:rFonts w:ascii="Times New Roman" w:hAnsi="Times New Roman"/>
          <w:sz w:val="22"/>
          <w:szCs w:val="22"/>
        </w:rPr>
        <w:t>Hoarafushi</w:t>
      </w:r>
      <w:proofErr w:type="spellEnd"/>
      <w:r>
        <w:rPr>
          <w:rFonts w:ascii="Times New Roman" w:hAnsi="Times New Roman"/>
          <w:sz w:val="22"/>
          <w:szCs w:val="22"/>
        </w:rPr>
        <w:t xml:space="preserve"> </w:t>
      </w:r>
      <w:r w:rsidR="00090A83">
        <w:rPr>
          <w:rFonts w:ascii="Times New Roman" w:hAnsi="Times New Roman"/>
          <w:sz w:val="22"/>
          <w:szCs w:val="22"/>
        </w:rPr>
        <w:t>Council</w:t>
      </w:r>
      <w:r w:rsidR="00A441EB" w:rsidRPr="00C9658B">
        <w:rPr>
          <w:rFonts w:ascii="Times New Roman" w:hAnsi="Times New Roman"/>
          <w:sz w:val="22"/>
          <w:szCs w:val="22"/>
        </w:rPr>
        <w:t xml:space="preserve">, </w:t>
      </w:r>
      <w:r w:rsidR="00090A83">
        <w:rPr>
          <w:rFonts w:ascii="Times New Roman" w:hAnsi="Times New Roman"/>
          <w:sz w:val="22"/>
          <w:szCs w:val="22"/>
        </w:rPr>
        <w:t>of</w:t>
      </w:r>
      <w:r w:rsidR="00A441EB" w:rsidRPr="00C9658B">
        <w:rPr>
          <w:rFonts w:ascii="Times New Roman" w:hAnsi="Times New Roman"/>
          <w:sz w:val="22"/>
          <w:szCs w:val="22"/>
        </w:rPr>
        <w:t xml:space="preserve"> the Government of Maldives</w:t>
      </w:r>
      <w:r w:rsidR="00B8430D" w:rsidRPr="00C9658B">
        <w:rPr>
          <w:rFonts w:ascii="Times New Roman" w:hAnsi="Times New Roman"/>
          <w:sz w:val="22"/>
          <w:szCs w:val="22"/>
        </w:rPr>
        <w:t xml:space="preserve"> </w:t>
      </w:r>
      <w:r w:rsidR="00A441EB" w:rsidRPr="00C9658B">
        <w:rPr>
          <w:rFonts w:ascii="Times New Roman" w:hAnsi="Times New Roman"/>
          <w:sz w:val="22"/>
          <w:szCs w:val="22"/>
        </w:rPr>
        <w:t xml:space="preserve">with its offices at </w:t>
      </w:r>
      <w:r>
        <w:rPr>
          <w:rFonts w:ascii="Times New Roman" w:hAnsi="Times New Roman"/>
          <w:sz w:val="22"/>
          <w:szCs w:val="22"/>
        </w:rPr>
        <w:t xml:space="preserve">HA. </w:t>
      </w:r>
      <w:proofErr w:type="spellStart"/>
      <w:r>
        <w:rPr>
          <w:rFonts w:ascii="Times New Roman" w:hAnsi="Times New Roman"/>
          <w:sz w:val="22"/>
          <w:szCs w:val="22"/>
        </w:rPr>
        <w:t>Hoarafushi</w:t>
      </w:r>
      <w:proofErr w:type="spellEnd"/>
      <w:r w:rsidR="00090A83">
        <w:rPr>
          <w:rFonts w:ascii="Times New Roman" w:hAnsi="Times New Roman"/>
          <w:sz w:val="22"/>
          <w:szCs w:val="22"/>
        </w:rPr>
        <w:t>,</w:t>
      </w:r>
      <w:r>
        <w:rPr>
          <w:rFonts w:ascii="Times New Roman" w:hAnsi="Times New Roman"/>
          <w:sz w:val="22"/>
          <w:szCs w:val="22"/>
        </w:rPr>
        <w:t xml:space="preserve"> </w:t>
      </w:r>
      <w:r w:rsidR="00090A83">
        <w:rPr>
          <w:rFonts w:ascii="Times New Roman" w:hAnsi="Times New Roman"/>
          <w:sz w:val="22"/>
          <w:szCs w:val="22"/>
        </w:rPr>
        <w:t xml:space="preserve">Republic of </w:t>
      </w:r>
      <w:r w:rsidR="00674DBA">
        <w:rPr>
          <w:rFonts w:ascii="Times New Roman" w:hAnsi="Times New Roman"/>
          <w:sz w:val="22"/>
          <w:szCs w:val="22"/>
        </w:rPr>
        <w:t xml:space="preserve">Maldives </w:t>
      </w:r>
      <w:r w:rsidR="00674DBA" w:rsidRPr="00C9658B">
        <w:rPr>
          <w:rFonts w:ascii="Times New Roman" w:hAnsi="Times New Roman"/>
          <w:sz w:val="22"/>
          <w:szCs w:val="22"/>
        </w:rPr>
        <w:t>(</w:t>
      </w:r>
      <w:r w:rsidR="00A441EB" w:rsidRPr="00C9658B">
        <w:rPr>
          <w:rFonts w:ascii="Times New Roman" w:hAnsi="Times New Roman"/>
          <w:sz w:val="22"/>
          <w:szCs w:val="22"/>
        </w:rPr>
        <w:t>“</w:t>
      </w:r>
      <w:r w:rsidR="00A441EB" w:rsidRPr="00C9658B">
        <w:rPr>
          <w:rFonts w:ascii="Times New Roman" w:hAnsi="Times New Roman"/>
          <w:sz w:val="22"/>
          <w:szCs w:val="22"/>
          <w:u w:val="single"/>
        </w:rPr>
        <w:t>L</w:t>
      </w:r>
      <w:r w:rsidR="000603A7">
        <w:rPr>
          <w:rFonts w:ascii="Times New Roman" w:hAnsi="Times New Roman"/>
          <w:sz w:val="22"/>
          <w:szCs w:val="22"/>
          <w:u w:val="single"/>
        </w:rPr>
        <w:t>icen</w:t>
      </w:r>
      <w:r w:rsidR="00A441EB" w:rsidRPr="00C9658B">
        <w:rPr>
          <w:rFonts w:ascii="Times New Roman" w:hAnsi="Times New Roman"/>
          <w:sz w:val="22"/>
          <w:szCs w:val="22"/>
          <w:u w:val="single"/>
        </w:rPr>
        <w:t>sor</w:t>
      </w:r>
      <w:r w:rsidR="00A441EB" w:rsidRPr="00C9658B">
        <w:rPr>
          <w:rFonts w:ascii="Times New Roman" w:hAnsi="Times New Roman"/>
          <w:sz w:val="22"/>
          <w:szCs w:val="22"/>
        </w:rPr>
        <w:t xml:space="preserve">”); and </w:t>
      </w:r>
    </w:p>
    <w:p w14:paraId="2051B297" w14:textId="77777777" w:rsidR="00C660EC" w:rsidRPr="00C9658B" w:rsidRDefault="00C660EC" w:rsidP="00C9658B">
      <w:pPr>
        <w:pStyle w:val="Default"/>
        <w:spacing w:line="276" w:lineRule="auto"/>
        <w:ind w:left="360" w:hanging="360"/>
        <w:jc w:val="both"/>
        <w:rPr>
          <w:rFonts w:ascii="Times New Roman" w:hAnsi="Times New Roman" w:cs="Times New Roman"/>
          <w:sz w:val="22"/>
          <w:szCs w:val="22"/>
        </w:rPr>
      </w:pPr>
    </w:p>
    <w:p w14:paraId="793D0B5E" w14:textId="15ECB958" w:rsidR="00C660EC" w:rsidRPr="00C9658B" w:rsidRDefault="00A441EB" w:rsidP="00C9658B">
      <w:pPr>
        <w:pStyle w:val="CM20"/>
        <w:numPr>
          <w:ilvl w:val="0"/>
          <w:numId w:val="9"/>
        </w:numPr>
        <w:spacing w:line="276" w:lineRule="auto"/>
        <w:ind w:left="360"/>
        <w:jc w:val="both"/>
        <w:rPr>
          <w:rFonts w:ascii="Times New Roman" w:hAnsi="Times New Roman"/>
          <w:sz w:val="22"/>
          <w:szCs w:val="22"/>
        </w:rPr>
      </w:pPr>
      <w:r w:rsidRPr="00C9658B">
        <w:rPr>
          <w:rFonts w:ascii="Times New Roman" w:hAnsi="Times New Roman"/>
          <w:sz w:val="22"/>
          <w:szCs w:val="22"/>
        </w:rPr>
        <w:t>[●], a [</w:t>
      </w:r>
      <w:r w:rsidRPr="2A34E609">
        <w:rPr>
          <w:rFonts w:ascii="Times New Roman" w:hAnsi="Times New Roman"/>
          <w:i/>
          <w:iCs/>
          <w:sz w:val="22"/>
          <w:szCs w:val="22"/>
        </w:rPr>
        <w:t>limited liability company/ partnership firm</w:t>
      </w:r>
      <w:r w:rsidRPr="00C9658B">
        <w:rPr>
          <w:rFonts w:ascii="Times New Roman" w:hAnsi="Times New Roman"/>
          <w:sz w:val="22"/>
          <w:szCs w:val="22"/>
        </w:rPr>
        <w:t>] organized and existing under the laws of [●], with its principal office located at [●] (“</w:t>
      </w:r>
      <w:r w:rsidRPr="2A34E609">
        <w:rPr>
          <w:rFonts w:ascii="Times New Roman" w:hAnsi="Times New Roman"/>
          <w:sz w:val="22"/>
          <w:szCs w:val="22"/>
          <w:u w:val="single"/>
        </w:rPr>
        <w:t>L</w:t>
      </w:r>
      <w:r w:rsidR="000603A7" w:rsidRPr="2A34E609">
        <w:rPr>
          <w:rFonts w:ascii="Times New Roman" w:hAnsi="Times New Roman"/>
          <w:sz w:val="22"/>
          <w:szCs w:val="22"/>
          <w:u w:val="single"/>
        </w:rPr>
        <w:t>icen</w:t>
      </w:r>
      <w:r w:rsidRPr="2A34E609">
        <w:rPr>
          <w:rFonts w:ascii="Times New Roman" w:hAnsi="Times New Roman"/>
          <w:sz w:val="22"/>
          <w:szCs w:val="22"/>
          <w:u w:val="single"/>
        </w:rPr>
        <w:t>see</w:t>
      </w:r>
      <w:r w:rsidRPr="00C9658B">
        <w:rPr>
          <w:rFonts w:ascii="Times New Roman" w:hAnsi="Times New Roman"/>
          <w:sz w:val="22"/>
          <w:szCs w:val="22"/>
        </w:rPr>
        <w:t>”).</w:t>
      </w:r>
    </w:p>
    <w:p w14:paraId="35E9FE0D" w14:textId="77777777" w:rsidR="00C660EC" w:rsidRPr="00C9658B" w:rsidRDefault="00C660EC" w:rsidP="00C9658B">
      <w:pPr>
        <w:pStyle w:val="CM20"/>
        <w:spacing w:line="276" w:lineRule="auto"/>
        <w:ind w:left="337"/>
        <w:jc w:val="both"/>
        <w:rPr>
          <w:rFonts w:ascii="Times New Roman" w:hAnsi="Times New Roman"/>
          <w:sz w:val="22"/>
          <w:szCs w:val="22"/>
        </w:rPr>
      </w:pPr>
    </w:p>
    <w:p w14:paraId="6CC3F796" w14:textId="77777777" w:rsidR="00C660EC" w:rsidRPr="00C9658B" w:rsidRDefault="00C660EC" w:rsidP="00C9658B">
      <w:pPr>
        <w:pStyle w:val="CM20"/>
        <w:spacing w:line="276" w:lineRule="auto"/>
        <w:jc w:val="both"/>
        <w:rPr>
          <w:rFonts w:ascii="Times New Roman" w:hAnsi="Times New Roman"/>
          <w:sz w:val="22"/>
          <w:szCs w:val="22"/>
        </w:rPr>
      </w:pPr>
    </w:p>
    <w:p w14:paraId="34FE1E8B" w14:textId="77777777" w:rsidR="00C660EC" w:rsidRPr="00C9658B" w:rsidRDefault="00B8430D" w:rsidP="00C9658B">
      <w:pPr>
        <w:pStyle w:val="CM5"/>
        <w:spacing w:line="276" w:lineRule="auto"/>
        <w:jc w:val="both"/>
        <w:rPr>
          <w:b/>
          <w:sz w:val="22"/>
          <w:szCs w:val="22"/>
        </w:rPr>
      </w:pPr>
      <w:r w:rsidRPr="00C9658B">
        <w:rPr>
          <w:b/>
          <w:sz w:val="22"/>
          <w:szCs w:val="22"/>
        </w:rPr>
        <w:t>WHEREAS</w:t>
      </w:r>
      <w:r w:rsidR="00A441EB" w:rsidRPr="00C9658B">
        <w:rPr>
          <w:b/>
          <w:sz w:val="22"/>
          <w:szCs w:val="22"/>
        </w:rPr>
        <w:t>:</w:t>
      </w:r>
    </w:p>
    <w:p w14:paraId="29DAC145" w14:textId="51770036" w:rsidR="00B00852" w:rsidRPr="00B00852" w:rsidRDefault="00B00852" w:rsidP="00F32C51">
      <w:pPr>
        <w:pStyle w:val="ListParagraph"/>
        <w:numPr>
          <w:ilvl w:val="0"/>
          <w:numId w:val="45"/>
        </w:numPr>
        <w:spacing w:before="240" w:after="120" w:line="276" w:lineRule="auto"/>
        <w:rPr>
          <w:iCs/>
          <w:color w:val="000000" w:themeColor="text1"/>
          <w:sz w:val="22"/>
          <w:szCs w:val="22"/>
        </w:rPr>
      </w:pPr>
      <w:r w:rsidRPr="00B00852">
        <w:rPr>
          <w:iCs/>
          <w:color w:val="000000" w:themeColor="text1"/>
          <w:sz w:val="22"/>
          <w:szCs w:val="22"/>
        </w:rPr>
        <w:t xml:space="preserve">The Government (as defined in the PPA), has initiated a </w:t>
      </w:r>
      <w:proofErr w:type="spellStart"/>
      <w:r w:rsidRPr="00B00852">
        <w:rPr>
          <w:iCs/>
          <w:color w:val="000000" w:themeColor="text1"/>
          <w:sz w:val="22"/>
          <w:szCs w:val="22"/>
        </w:rPr>
        <w:t>Hoarafushi</w:t>
      </w:r>
      <w:proofErr w:type="spellEnd"/>
      <w:r w:rsidRPr="00B00852">
        <w:rPr>
          <w:iCs/>
          <w:color w:val="000000" w:themeColor="text1"/>
          <w:sz w:val="22"/>
          <w:szCs w:val="22"/>
        </w:rPr>
        <w:t xml:space="preserve"> Clean Energy Project for inviting private sector generators to develop offshore floating solar PV (as defined in the PPA) project in Maldives on a DBFOOT (i.e. design, build, finance, own, operate and transfer) basis, deploy Battery Energy Storage Systems (BESS) and grid modernization for Variable Renewable Energy integration. The electrical energy generated from the project is proposed to be purchased by a Government owned utility under a long-term power purchase agreement. </w:t>
      </w:r>
    </w:p>
    <w:p w14:paraId="48352C90" w14:textId="77777777" w:rsidR="00B00852" w:rsidRPr="00B00852" w:rsidRDefault="00B00852" w:rsidP="00F32C51">
      <w:pPr>
        <w:pStyle w:val="ListParagraph"/>
        <w:numPr>
          <w:ilvl w:val="0"/>
          <w:numId w:val="45"/>
        </w:numPr>
        <w:spacing w:before="240" w:after="120" w:line="276" w:lineRule="auto"/>
        <w:rPr>
          <w:iCs/>
          <w:sz w:val="22"/>
          <w:szCs w:val="22"/>
        </w:rPr>
      </w:pPr>
      <w:r w:rsidRPr="00B00852">
        <w:rPr>
          <w:iCs/>
          <w:sz w:val="22"/>
          <w:szCs w:val="22"/>
        </w:rPr>
        <w:t xml:space="preserve">The Government had invited bids from interested independent power producers, </w:t>
      </w:r>
      <w:r w:rsidRPr="00B00852">
        <w:rPr>
          <w:i/>
          <w:iCs/>
          <w:sz w:val="22"/>
          <w:szCs w:val="22"/>
        </w:rPr>
        <w:t>vide</w:t>
      </w:r>
      <w:r w:rsidRPr="00B00852">
        <w:rPr>
          <w:iCs/>
          <w:sz w:val="22"/>
          <w:szCs w:val="22"/>
        </w:rPr>
        <w:t xml:space="preserve"> RFP (as defined in the PPA) dated [●] for setting up offshore floating solar power project on the location identified in this RFP. </w:t>
      </w:r>
    </w:p>
    <w:p w14:paraId="3AFB6881" w14:textId="22EBB84C" w:rsidR="00B00852" w:rsidRPr="00B00852" w:rsidRDefault="00B00852" w:rsidP="00F32C51">
      <w:pPr>
        <w:pStyle w:val="ListParagraph"/>
        <w:numPr>
          <w:ilvl w:val="0"/>
          <w:numId w:val="45"/>
        </w:numPr>
        <w:spacing w:before="240" w:after="120" w:line="276" w:lineRule="auto"/>
        <w:rPr>
          <w:iCs/>
          <w:color w:val="000000" w:themeColor="text1"/>
          <w:sz w:val="22"/>
          <w:szCs w:val="22"/>
        </w:rPr>
      </w:pPr>
      <w:r w:rsidRPr="00B00852">
        <w:rPr>
          <w:iCs/>
          <w:color w:val="000000" w:themeColor="text1"/>
          <w:sz w:val="22"/>
          <w:szCs w:val="22"/>
        </w:rPr>
        <w:t xml:space="preserve">The Licensee had submitted a Proposal (as defined in the PPA) in response to the RFP, and has been selected by the Government </w:t>
      </w:r>
      <w:r w:rsidRPr="00B00852">
        <w:rPr>
          <w:i/>
          <w:iCs/>
          <w:color w:val="000000" w:themeColor="text1"/>
          <w:sz w:val="22"/>
          <w:szCs w:val="22"/>
        </w:rPr>
        <w:t>vide</w:t>
      </w:r>
      <w:r w:rsidRPr="00B00852">
        <w:rPr>
          <w:iCs/>
          <w:color w:val="000000" w:themeColor="text1"/>
          <w:sz w:val="22"/>
          <w:szCs w:val="22"/>
        </w:rPr>
        <w:t xml:space="preserve"> Letter of Acceptance, dated [●] to develop an offshore floating solar PV power project. Accordingly, the Licensee desires to construct, own and operate grid connected offshore floating solar PV electric generating facility situated at on identified lagoon of HA. </w:t>
      </w:r>
      <w:proofErr w:type="spellStart"/>
      <w:r w:rsidRPr="00B00852">
        <w:rPr>
          <w:iCs/>
          <w:color w:val="000000" w:themeColor="text1"/>
          <w:sz w:val="22"/>
          <w:szCs w:val="22"/>
        </w:rPr>
        <w:t>Hoarafushi</w:t>
      </w:r>
      <w:proofErr w:type="spellEnd"/>
      <w:r w:rsidRPr="00B00852">
        <w:rPr>
          <w:iCs/>
          <w:color w:val="000000" w:themeColor="text1"/>
          <w:sz w:val="22"/>
          <w:szCs w:val="22"/>
        </w:rPr>
        <w:t xml:space="preserve"> with a total electric capacity of 2 MW and install BESS and Grid upgrading requirements for the connection of the PV System. </w:t>
      </w:r>
    </w:p>
    <w:p w14:paraId="59E4EEAF" w14:textId="77777777" w:rsidR="00B00852" w:rsidRPr="00B00852" w:rsidRDefault="00B00852" w:rsidP="00F32C51">
      <w:pPr>
        <w:pStyle w:val="ListParagraph"/>
        <w:numPr>
          <w:ilvl w:val="0"/>
          <w:numId w:val="45"/>
        </w:numPr>
        <w:spacing w:before="240" w:after="120" w:line="276" w:lineRule="auto"/>
        <w:rPr>
          <w:iCs/>
          <w:color w:val="000000" w:themeColor="text1"/>
          <w:sz w:val="22"/>
          <w:szCs w:val="22"/>
        </w:rPr>
      </w:pPr>
      <w:r w:rsidRPr="00B00852">
        <w:rPr>
          <w:iCs/>
          <w:color w:val="000000" w:themeColor="text1"/>
          <w:sz w:val="22"/>
          <w:szCs w:val="22"/>
        </w:rPr>
        <w:t>[FENAKA] (as defined in the PPA) is the identified state utility for purchase of the Electric Energy (as defined in the PPA) generated by the Seller.</w:t>
      </w:r>
    </w:p>
    <w:p w14:paraId="3EA596E7" w14:textId="77777777" w:rsidR="00B00852" w:rsidRPr="00B00852" w:rsidRDefault="00B00852" w:rsidP="00F32C51">
      <w:pPr>
        <w:pStyle w:val="ListParagraph"/>
        <w:numPr>
          <w:ilvl w:val="0"/>
          <w:numId w:val="45"/>
        </w:numPr>
        <w:spacing w:before="240" w:after="120" w:line="276" w:lineRule="auto"/>
        <w:rPr>
          <w:iCs/>
          <w:color w:val="000000" w:themeColor="text1"/>
          <w:sz w:val="22"/>
          <w:szCs w:val="22"/>
        </w:rPr>
      </w:pPr>
      <w:r w:rsidRPr="00B00852">
        <w:rPr>
          <w:iCs/>
          <w:color w:val="000000" w:themeColor="text1"/>
          <w:sz w:val="22"/>
          <w:szCs w:val="22"/>
        </w:rPr>
        <w:t>The Licensee has entered into a Power Purchase Agreement, dated [●] (“</w:t>
      </w:r>
      <w:r w:rsidRPr="00B00852">
        <w:rPr>
          <w:iCs/>
          <w:color w:val="000000" w:themeColor="text1"/>
          <w:sz w:val="22"/>
          <w:szCs w:val="22"/>
          <w:u w:val="single"/>
        </w:rPr>
        <w:t>PPA</w:t>
      </w:r>
      <w:r w:rsidRPr="00B00852">
        <w:rPr>
          <w:iCs/>
          <w:color w:val="000000" w:themeColor="text1"/>
          <w:sz w:val="22"/>
          <w:szCs w:val="22"/>
        </w:rPr>
        <w:t xml:space="preserve">”) with [FENAKA] to set forth the mechanism for sale and purchase of the Electric Energy generated by the Licensee and other mutual rights and the obligations of the Licensee and [FENAKA]. </w:t>
      </w:r>
    </w:p>
    <w:p w14:paraId="719AE1E6" w14:textId="77777777" w:rsidR="00B00852" w:rsidRPr="00B00852" w:rsidRDefault="00B00852" w:rsidP="00F32C51">
      <w:pPr>
        <w:pStyle w:val="ListParagraph"/>
        <w:numPr>
          <w:ilvl w:val="0"/>
          <w:numId w:val="45"/>
        </w:numPr>
        <w:spacing w:before="240" w:after="120" w:line="276" w:lineRule="auto"/>
        <w:rPr>
          <w:iCs/>
          <w:color w:val="000000" w:themeColor="text1"/>
          <w:sz w:val="22"/>
          <w:szCs w:val="22"/>
        </w:rPr>
      </w:pPr>
      <w:r w:rsidRPr="00B00852">
        <w:rPr>
          <w:iCs/>
          <w:color w:val="000000" w:themeColor="text1"/>
          <w:sz w:val="22"/>
          <w:szCs w:val="22"/>
        </w:rPr>
        <w:t xml:space="preserve">Government also proposes to support the Project, (as defined in the PPA), setting forth mutual rights and obligations of the Licensee and the Government, executed between the Licensee and the Maldives. </w:t>
      </w:r>
    </w:p>
    <w:p w14:paraId="5DD9276B" w14:textId="77777777" w:rsidR="00B00852" w:rsidRPr="00B00852" w:rsidRDefault="00B00852" w:rsidP="00F32C51">
      <w:pPr>
        <w:pStyle w:val="ListParagraph"/>
        <w:numPr>
          <w:ilvl w:val="0"/>
          <w:numId w:val="45"/>
        </w:numPr>
        <w:spacing w:before="240" w:after="120" w:line="276" w:lineRule="auto"/>
        <w:rPr>
          <w:iCs/>
          <w:color w:val="000000" w:themeColor="text1"/>
          <w:sz w:val="22"/>
          <w:szCs w:val="22"/>
        </w:rPr>
      </w:pPr>
      <w:r w:rsidRPr="00B00852">
        <w:rPr>
          <w:iCs/>
          <w:color w:val="000000" w:themeColor="text1"/>
          <w:sz w:val="22"/>
          <w:szCs w:val="22"/>
        </w:rPr>
        <w:lastRenderedPageBreak/>
        <w:t xml:space="preserve">The Licensee was the successful bidder, and the locations identified in the RFP and situated in the lagoons of </w:t>
      </w:r>
      <w:proofErr w:type="spellStart"/>
      <w:r w:rsidRPr="00B00852">
        <w:rPr>
          <w:iCs/>
          <w:color w:val="000000" w:themeColor="text1"/>
          <w:sz w:val="22"/>
          <w:szCs w:val="22"/>
        </w:rPr>
        <w:t>Hoarafushi</w:t>
      </w:r>
      <w:proofErr w:type="spellEnd"/>
      <w:r w:rsidRPr="00B00852">
        <w:rPr>
          <w:iCs/>
          <w:color w:val="000000" w:themeColor="text1"/>
          <w:sz w:val="22"/>
          <w:szCs w:val="22"/>
        </w:rPr>
        <w:t xml:space="preserve"> (together with adequate space for setting up a control room for the Instant Facility (as defined herein below)), the description of which is detailed in Exhibit A (“</w:t>
      </w:r>
      <w:r w:rsidRPr="00B00852">
        <w:rPr>
          <w:iCs/>
          <w:color w:val="000000" w:themeColor="text1"/>
          <w:sz w:val="22"/>
          <w:szCs w:val="22"/>
          <w:u w:val="single"/>
        </w:rPr>
        <w:t>Site(s)</w:t>
      </w:r>
      <w:r w:rsidRPr="00B00852">
        <w:rPr>
          <w:iCs/>
          <w:color w:val="000000" w:themeColor="text1"/>
          <w:sz w:val="22"/>
          <w:szCs w:val="22"/>
        </w:rPr>
        <w:t>”).</w:t>
      </w:r>
    </w:p>
    <w:p w14:paraId="6ECA1F3E" w14:textId="77777777" w:rsidR="00B00852" w:rsidRPr="00B00852" w:rsidRDefault="00B00852" w:rsidP="00F32C51">
      <w:pPr>
        <w:pStyle w:val="ListParagraph"/>
        <w:numPr>
          <w:ilvl w:val="0"/>
          <w:numId w:val="45"/>
        </w:numPr>
        <w:spacing w:before="240" w:after="120" w:line="276" w:lineRule="auto"/>
        <w:rPr>
          <w:b/>
          <w:bCs/>
          <w:iCs/>
          <w:color w:val="000000" w:themeColor="text1"/>
          <w:sz w:val="22"/>
          <w:szCs w:val="22"/>
        </w:rPr>
      </w:pPr>
      <w:r w:rsidRPr="00B00852">
        <w:rPr>
          <w:iCs/>
          <w:color w:val="000000" w:themeColor="text1"/>
          <w:sz w:val="22"/>
          <w:szCs w:val="22"/>
        </w:rPr>
        <w:t xml:space="preserve">The Licensee has agreed to enter in to this Agreement with the Licensor for the purpose of developing the Project at the respective Site(s) as set out in Exhibit A, subject to and in accordance with the terms and conditions set forth in this Agreement. </w:t>
      </w:r>
    </w:p>
    <w:p w14:paraId="15FAB477" w14:textId="77777777" w:rsidR="009F1FAC" w:rsidRPr="00B00852" w:rsidRDefault="009F1FAC" w:rsidP="009F1FAC">
      <w:pPr>
        <w:pStyle w:val="CM3"/>
        <w:spacing w:line="276" w:lineRule="auto"/>
        <w:jc w:val="both"/>
        <w:rPr>
          <w:rFonts w:ascii="Times New Roman" w:hAnsi="Times New Roman"/>
          <w:b/>
          <w:bCs/>
          <w:sz w:val="22"/>
          <w:szCs w:val="22"/>
        </w:rPr>
      </w:pPr>
    </w:p>
    <w:p w14:paraId="5FAB9CBD" w14:textId="77777777" w:rsidR="00C660EC" w:rsidRPr="00B00852" w:rsidRDefault="00C660EC" w:rsidP="00C9658B">
      <w:pPr>
        <w:pStyle w:val="CM3"/>
        <w:spacing w:line="276" w:lineRule="auto"/>
        <w:jc w:val="both"/>
        <w:rPr>
          <w:rFonts w:ascii="Times New Roman" w:hAnsi="Times New Roman"/>
          <w:b/>
          <w:bCs/>
          <w:sz w:val="22"/>
          <w:szCs w:val="22"/>
        </w:rPr>
      </w:pPr>
    </w:p>
    <w:p w14:paraId="55A8DF9E" w14:textId="77777777" w:rsidR="00C660EC" w:rsidRPr="00B00852" w:rsidRDefault="009E0CB2" w:rsidP="00C9658B">
      <w:pPr>
        <w:pStyle w:val="CM3"/>
        <w:spacing w:line="276" w:lineRule="auto"/>
        <w:ind w:left="284"/>
        <w:jc w:val="both"/>
        <w:rPr>
          <w:rFonts w:ascii="Times New Roman" w:hAnsi="Times New Roman"/>
          <w:sz w:val="22"/>
          <w:szCs w:val="22"/>
        </w:rPr>
      </w:pPr>
      <w:r w:rsidRPr="00B00852">
        <w:rPr>
          <w:rFonts w:ascii="Times New Roman" w:hAnsi="Times New Roman"/>
          <w:b/>
          <w:sz w:val="22"/>
          <w:szCs w:val="22"/>
        </w:rPr>
        <w:t>NOW, THEREFORE,</w:t>
      </w:r>
      <w:r w:rsidRPr="00B00852">
        <w:rPr>
          <w:rFonts w:ascii="Times New Roman" w:hAnsi="Times New Roman"/>
          <w:sz w:val="22"/>
          <w:szCs w:val="22"/>
        </w:rPr>
        <w:t xml:space="preserve"> in consideration of the mutual promises and covenants of each Party to the other contained in this Agreement and for other good and valuable consideration, the receipt and adequacy of which are hereby acknowledged, the Parties agree as follows: </w:t>
      </w:r>
    </w:p>
    <w:p w14:paraId="4A978BE3" w14:textId="77777777" w:rsidR="00314429" w:rsidRPr="00C9658B" w:rsidRDefault="00314429" w:rsidP="00C9658B">
      <w:pPr>
        <w:spacing w:after="0"/>
        <w:jc w:val="both"/>
        <w:rPr>
          <w:rFonts w:ascii="Times New Roman" w:hAnsi="Times New Roman"/>
          <w:b/>
          <w:bCs/>
          <w:color w:val="000000"/>
        </w:rPr>
      </w:pPr>
    </w:p>
    <w:p w14:paraId="32DE54FD" w14:textId="77777777" w:rsidR="00C660EC" w:rsidRPr="00C9658B" w:rsidRDefault="009E0CB2" w:rsidP="00C9658B">
      <w:pPr>
        <w:spacing w:after="0"/>
        <w:jc w:val="center"/>
        <w:rPr>
          <w:rFonts w:ascii="Times New Roman" w:hAnsi="Times New Roman"/>
          <w:b/>
          <w:bCs/>
          <w:color w:val="000000"/>
        </w:rPr>
      </w:pPr>
      <w:r w:rsidRPr="00C9658B">
        <w:rPr>
          <w:rFonts w:ascii="Times New Roman" w:hAnsi="Times New Roman"/>
          <w:b/>
        </w:rPr>
        <w:t>ARTICLE 1</w:t>
      </w:r>
    </w:p>
    <w:p w14:paraId="166F395E" w14:textId="77777777" w:rsidR="00C660EC" w:rsidRDefault="009E0CB2" w:rsidP="00C9658B">
      <w:pPr>
        <w:pStyle w:val="CM42"/>
        <w:spacing w:line="276" w:lineRule="auto"/>
        <w:ind w:left="284"/>
        <w:jc w:val="center"/>
        <w:rPr>
          <w:rFonts w:ascii="Times New Roman" w:hAnsi="Times New Roman"/>
          <w:b/>
          <w:sz w:val="22"/>
          <w:szCs w:val="22"/>
        </w:rPr>
      </w:pPr>
      <w:r w:rsidRPr="00C9658B">
        <w:rPr>
          <w:rFonts w:ascii="Times New Roman" w:hAnsi="Times New Roman"/>
          <w:b/>
          <w:sz w:val="22"/>
          <w:szCs w:val="22"/>
        </w:rPr>
        <w:t>DEFINITIONS AND INTERPRETATIONS</w:t>
      </w:r>
    </w:p>
    <w:p w14:paraId="43F87B41" w14:textId="77777777" w:rsidR="00D11ABF" w:rsidRPr="00D11ABF" w:rsidRDefault="00D11ABF" w:rsidP="00D11ABF">
      <w:pPr>
        <w:pStyle w:val="Default"/>
      </w:pPr>
    </w:p>
    <w:p w14:paraId="2E9D379E" w14:textId="77777777" w:rsidR="00C660EC" w:rsidRPr="00C9658B" w:rsidRDefault="009E0CB2" w:rsidP="00D11ABF">
      <w:pPr>
        <w:pStyle w:val="CM45"/>
        <w:spacing w:line="276" w:lineRule="auto"/>
        <w:ind w:left="720" w:hanging="720"/>
        <w:jc w:val="both"/>
        <w:rPr>
          <w:rFonts w:ascii="Times New Roman" w:hAnsi="Times New Roman"/>
          <w:b/>
          <w:sz w:val="22"/>
          <w:szCs w:val="22"/>
        </w:rPr>
      </w:pPr>
      <w:r w:rsidRPr="00C9658B">
        <w:rPr>
          <w:rFonts w:ascii="Times New Roman" w:hAnsi="Times New Roman"/>
          <w:b/>
          <w:sz w:val="22"/>
          <w:szCs w:val="22"/>
        </w:rPr>
        <w:t>1.1</w:t>
      </w:r>
      <w:r w:rsidRPr="00C9658B">
        <w:rPr>
          <w:rFonts w:ascii="Times New Roman" w:hAnsi="Times New Roman"/>
          <w:b/>
          <w:sz w:val="22"/>
          <w:szCs w:val="22"/>
        </w:rPr>
        <w:tab/>
      </w:r>
      <w:r w:rsidRPr="00D11ABF">
        <w:rPr>
          <w:rFonts w:ascii="Times New Roman" w:hAnsi="Times New Roman"/>
          <w:b/>
          <w:sz w:val="22"/>
          <w:szCs w:val="22"/>
          <w:u w:val="single"/>
        </w:rPr>
        <w:t>Definitions</w:t>
      </w:r>
    </w:p>
    <w:p w14:paraId="606B7B6B" w14:textId="77777777" w:rsidR="00D11ABF" w:rsidRDefault="00D11ABF" w:rsidP="00C9658B">
      <w:pPr>
        <w:pStyle w:val="CM45"/>
        <w:spacing w:line="276" w:lineRule="auto"/>
        <w:ind w:left="360"/>
        <w:jc w:val="both"/>
        <w:rPr>
          <w:rFonts w:ascii="Times New Roman" w:hAnsi="Times New Roman"/>
          <w:sz w:val="22"/>
          <w:szCs w:val="22"/>
        </w:rPr>
      </w:pPr>
    </w:p>
    <w:p w14:paraId="166A9B9A" w14:textId="77777777" w:rsidR="00314429" w:rsidRPr="00C9658B" w:rsidRDefault="00D11ABF" w:rsidP="00C9658B">
      <w:pPr>
        <w:pStyle w:val="CM45"/>
        <w:spacing w:line="276" w:lineRule="auto"/>
        <w:ind w:left="360"/>
        <w:jc w:val="both"/>
        <w:rPr>
          <w:rFonts w:ascii="Times New Roman" w:hAnsi="Times New Roman"/>
          <w:sz w:val="22"/>
          <w:szCs w:val="22"/>
        </w:rPr>
      </w:pPr>
      <w:r>
        <w:rPr>
          <w:rFonts w:ascii="Times New Roman" w:hAnsi="Times New Roman"/>
          <w:sz w:val="22"/>
          <w:szCs w:val="22"/>
        </w:rPr>
        <w:tab/>
      </w:r>
      <w:r w:rsidR="009E0CB2" w:rsidRPr="00C9658B">
        <w:rPr>
          <w:rFonts w:ascii="Times New Roman" w:hAnsi="Times New Roman"/>
          <w:sz w:val="22"/>
          <w:szCs w:val="22"/>
        </w:rPr>
        <w:t xml:space="preserve">In this Agreement, unless the context otherwise requires, any term defined in </w:t>
      </w:r>
      <w:r w:rsidR="009E0CB2" w:rsidRPr="00D11ABF">
        <w:rPr>
          <w:rFonts w:ascii="Times New Roman" w:hAnsi="Times New Roman"/>
          <w:sz w:val="22"/>
          <w:szCs w:val="22"/>
          <w:u w:val="single"/>
        </w:rPr>
        <w:t>Article 1.1</w:t>
      </w:r>
      <w:r w:rsidR="009E0CB2" w:rsidRPr="00C9658B">
        <w:rPr>
          <w:rFonts w:ascii="Times New Roman" w:hAnsi="Times New Roman"/>
          <w:sz w:val="22"/>
          <w:szCs w:val="22"/>
        </w:rPr>
        <w:t xml:space="preserve"> of </w:t>
      </w:r>
      <w:r>
        <w:rPr>
          <w:rFonts w:ascii="Times New Roman" w:hAnsi="Times New Roman"/>
          <w:sz w:val="22"/>
          <w:szCs w:val="22"/>
        </w:rPr>
        <w:tab/>
      </w:r>
      <w:r w:rsidR="009E0CB2" w:rsidRPr="00C9658B">
        <w:rPr>
          <w:rFonts w:ascii="Times New Roman" w:hAnsi="Times New Roman"/>
          <w:sz w:val="22"/>
          <w:szCs w:val="22"/>
        </w:rPr>
        <w:t xml:space="preserve">the PPA but not defined herein shall have throughout this Agreement the meaning set forth </w:t>
      </w:r>
      <w:r>
        <w:rPr>
          <w:rFonts w:ascii="Times New Roman" w:hAnsi="Times New Roman"/>
          <w:sz w:val="22"/>
          <w:szCs w:val="22"/>
        </w:rPr>
        <w:tab/>
      </w:r>
      <w:r w:rsidR="009E0CB2" w:rsidRPr="00C9658B">
        <w:rPr>
          <w:rFonts w:ascii="Times New Roman" w:hAnsi="Times New Roman"/>
          <w:sz w:val="22"/>
          <w:szCs w:val="22"/>
        </w:rPr>
        <w:t xml:space="preserve">against that term in the PPA, and the following terms shall have the meanings set forth below: </w:t>
      </w:r>
    </w:p>
    <w:p w14:paraId="12E033B9" w14:textId="77777777" w:rsidR="00D11ABF" w:rsidRDefault="00D11ABF" w:rsidP="00C9658B">
      <w:pPr>
        <w:pStyle w:val="CM43"/>
        <w:spacing w:line="276" w:lineRule="auto"/>
        <w:ind w:left="720"/>
        <w:jc w:val="both"/>
        <w:rPr>
          <w:rFonts w:ascii="Times New Roman" w:hAnsi="Times New Roman"/>
          <w:bCs/>
          <w:sz w:val="22"/>
          <w:szCs w:val="22"/>
        </w:rPr>
      </w:pPr>
    </w:p>
    <w:p w14:paraId="3E2CEC57" w14:textId="01E68858" w:rsidR="00314429" w:rsidRPr="00C9658B" w:rsidRDefault="009E0CB2" w:rsidP="2A34E609">
      <w:pPr>
        <w:pStyle w:val="CM43"/>
        <w:spacing w:line="276" w:lineRule="auto"/>
        <w:ind w:left="720"/>
        <w:jc w:val="both"/>
        <w:rPr>
          <w:rFonts w:ascii="Times New Roman" w:hAnsi="Times New Roman"/>
          <w:sz w:val="22"/>
          <w:szCs w:val="22"/>
        </w:rPr>
      </w:pPr>
      <w:r w:rsidRPr="2A34E609">
        <w:rPr>
          <w:rFonts w:ascii="Times New Roman" w:hAnsi="Times New Roman"/>
          <w:sz w:val="22"/>
          <w:szCs w:val="22"/>
        </w:rPr>
        <w:t>“</w:t>
      </w:r>
      <w:r w:rsidRPr="2A34E609">
        <w:rPr>
          <w:rFonts w:ascii="Times New Roman" w:hAnsi="Times New Roman"/>
          <w:b/>
          <w:bCs/>
          <w:sz w:val="22"/>
          <w:szCs w:val="22"/>
        </w:rPr>
        <w:t>Access Rights</w:t>
      </w:r>
      <w:r w:rsidRPr="2A34E609">
        <w:rPr>
          <w:rFonts w:ascii="Times New Roman" w:hAnsi="Times New Roman"/>
          <w:sz w:val="22"/>
          <w:szCs w:val="22"/>
        </w:rPr>
        <w:t xml:space="preserve">” has the meaning set forth in </w:t>
      </w:r>
      <w:r w:rsidRPr="2A34E609">
        <w:rPr>
          <w:rFonts w:ascii="Times New Roman" w:hAnsi="Times New Roman"/>
          <w:sz w:val="22"/>
          <w:szCs w:val="22"/>
          <w:u w:val="single"/>
        </w:rPr>
        <w:t>Article 6.</w:t>
      </w:r>
      <w:r w:rsidR="00BB70CE" w:rsidRPr="2A34E609">
        <w:rPr>
          <w:rFonts w:ascii="Times New Roman" w:hAnsi="Times New Roman"/>
          <w:sz w:val="22"/>
          <w:szCs w:val="22"/>
          <w:u w:val="single"/>
        </w:rPr>
        <w:t>6</w:t>
      </w:r>
      <w:r w:rsidRPr="2A34E609">
        <w:rPr>
          <w:rFonts w:ascii="Times New Roman" w:hAnsi="Times New Roman"/>
          <w:sz w:val="22"/>
          <w:szCs w:val="22"/>
        </w:rPr>
        <w:t xml:space="preserve"> hereof.</w:t>
      </w:r>
    </w:p>
    <w:p w14:paraId="5C739EEB" w14:textId="77777777" w:rsidR="00F92E62" w:rsidRPr="00C9658B" w:rsidRDefault="001717E8" w:rsidP="00C9658B">
      <w:pPr>
        <w:pStyle w:val="Default"/>
        <w:spacing w:line="276" w:lineRule="auto"/>
        <w:rPr>
          <w:rFonts w:ascii="Times New Roman" w:hAnsi="Times New Roman" w:cs="Times New Roman"/>
          <w:sz w:val="22"/>
          <w:szCs w:val="22"/>
        </w:rPr>
      </w:pPr>
      <w:r w:rsidRPr="00C9658B">
        <w:rPr>
          <w:rFonts w:ascii="Times New Roman" w:hAnsi="Times New Roman" w:cs="Times New Roman"/>
          <w:b/>
          <w:bCs/>
          <w:sz w:val="22"/>
          <w:szCs w:val="22"/>
        </w:rPr>
        <w:tab/>
      </w:r>
    </w:p>
    <w:p w14:paraId="5AA48AFD" w14:textId="77777777" w:rsidR="00314429" w:rsidRDefault="009E0CB2" w:rsidP="00C9658B">
      <w:pPr>
        <w:pStyle w:val="CM43"/>
        <w:spacing w:line="276" w:lineRule="auto"/>
        <w:ind w:firstLine="720"/>
        <w:jc w:val="both"/>
        <w:rPr>
          <w:rFonts w:ascii="Times New Roman" w:hAnsi="Times New Roman"/>
          <w:bCs/>
          <w:sz w:val="22"/>
          <w:szCs w:val="22"/>
        </w:rPr>
      </w:pPr>
      <w:r w:rsidRPr="00C9658B">
        <w:rPr>
          <w:rFonts w:ascii="Times New Roman" w:hAnsi="Times New Roman"/>
          <w:bCs/>
          <w:sz w:val="22"/>
          <w:szCs w:val="22"/>
        </w:rPr>
        <w:t>“</w:t>
      </w:r>
      <w:r w:rsidRPr="00C9658B">
        <w:rPr>
          <w:rFonts w:ascii="Times New Roman" w:hAnsi="Times New Roman"/>
          <w:b/>
          <w:bCs/>
          <w:sz w:val="22"/>
          <w:szCs w:val="22"/>
        </w:rPr>
        <w:t>Agreement</w:t>
      </w:r>
      <w:r w:rsidRPr="00C9658B">
        <w:rPr>
          <w:rFonts w:ascii="Times New Roman" w:hAnsi="Times New Roman"/>
          <w:bCs/>
          <w:sz w:val="22"/>
          <w:szCs w:val="22"/>
        </w:rPr>
        <w:t xml:space="preserve">” has the meaning set forth in the </w:t>
      </w:r>
      <w:r w:rsidRPr="00C9658B">
        <w:rPr>
          <w:rFonts w:ascii="Times New Roman" w:hAnsi="Times New Roman"/>
          <w:bCs/>
          <w:sz w:val="22"/>
          <w:szCs w:val="22"/>
          <w:u w:val="single"/>
        </w:rPr>
        <w:t>Preamble</w:t>
      </w:r>
      <w:r w:rsidRPr="00C9658B">
        <w:rPr>
          <w:rFonts w:ascii="Times New Roman" w:hAnsi="Times New Roman"/>
          <w:bCs/>
          <w:sz w:val="22"/>
          <w:szCs w:val="22"/>
        </w:rPr>
        <w:t xml:space="preserve"> hereof. </w:t>
      </w:r>
    </w:p>
    <w:p w14:paraId="48BA7543" w14:textId="77777777" w:rsidR="00D11ABF" w:rsidRDefault="00D11ABF" w:rsidP="00BB70CE">
      <w:pPr>
        <w:pStyle w:val="CM8"/>
        <w:spacing w:line="276" w:lineRule="auto"/>
        <w:ind w:left="720"/>
        <w:jc w:val="both"/>
        <w:rPr>
          <w:rFonts w:ascii="Times New Roman" w:hAnsi="Times New Roman"/>
          <w:bCs/>
          <w:sz w:val="22"/>
          <w:szCs w:val="22"/>
        </w:rPr>
      </w:pPr>
    </w:p>
    <w:p w14:paraId="65E2AAFE" w14:textId="36343E9D" w:rsidR="00BB70CE" w:rsidRDefault="00BB70CE" w:rsidP="2A34E609">
      <w:pPr>
        <w:pStyle w:val="CM8"/>
        <w:spacing w:line="276" w:lineRule="auto"/>
        <w:ind w:left="720"/>
        <w:jc w:val="both"/>
        <w:rPr>
          <w:rFonts w:ascii="Times New Roman" w:hAnsi="Times New Roman"/>
          <w:sz w:val="22"/>
          <w:szCs w:val="22"/>
        </w:rPr>
      </w:pPr>
      <w:r w:rsidRPr="00381B3E">
        <w:rPr>
          <w:rFonts w:ascii="Times New Roman" w:hAnsi="Times New Roman"/>
          <w:b/>
          <w:bCs/>
          <w:sz w:val="22"/>
          <w:szCs w:val="22"/>
        </w:rPr>
        <w:t>“</w:t>
      </w:r>
      <w:r w:rsidR="002772F1" w:rsidRPr="2A34E609">
        <w:rPr>
          <w:rFonts w:ascii="Times New Roman" w:hAnsi="Times New Roman"/>
          <w:b/>
          <w:bCs/>
          <w:sz w:val="22"/>
          <w:szCs w:val="22"/>
        </w:rPr>
        <w:t>Applicable Law</w:t>
      </w:r>
      <w:r w:rsidRPr="00381B3E">
        <w:rPr>
          <w:rFonts w:ascii="Times New Roman" w:hAnsi="Times New Roman"/>
          <w:b/>
          <w:bCs/>
          <w:sz w:val="22"/>
          <w:szCs w:val="22"/>
        </w:rPr>
        <w:t xml:space="preserve">” </w:t>
      </w:r>
      <w:r w:rsidRPr="2A34E609">
        <w:rPr>
          <w:rFonts w:ascii="Times New Roman" w:hAnsi="Times New Roman"/>
          <w:sz w:val="22"/>
          <w:szCs w:val="22"/>
        </w:rPr>
        <w:t xml:space="preserve">means </w:t>
      </w:r>
      <w:r w:rsidR="00E01308" w:rsidRPr="2A34E609">
        <w:rPr>
          <w:rFonts w:ascii="Times New Roman" w:hAnsi="Times New Roman"/>
          <w:sz w:val="22"/>
          <w:szCs w:val="22"/>
        </w:rPr>
        <w:t>any and all</w:t>
      </w:r>
      <w:r w:rsidRPr="2A34E609">
        <w:rPr>
          <w:rFonts w:ascii="Times New Roman" w:hAnsi="Times New Roman"/>
          <w:sz w:val="22"/>
          <w:szCs w:val="22"/>
        </w:rPr>
        <w:t xml:space="preserve"> central, state, or local statutes, laws, municipal charter provisions, regulations, ordinances, rules, mandates, judgements, orders, decrees, Permits and Approvals, codes or license requirements, or other governmental requirements or </w:t>
      </w:r>
      <w:r w:rsidR="008B4FD7" w:rsidRPr="2A34E609">
        <w:rPr>
          <w:rFonts w:ascii="Times New Roman" w:hAnsi="Times New Roman"/>
          <w:sz w:val="22"/>
          <w:szCs w:val="22"/>
        </w:rPr>
        <w:t>restrictions</w:t>
      </w:r>
      <w:r w:rsidRPr="2A34E609">
        <w:rPr>
          <w:rFonts w:ascii="Times New Roman" w:hAnsi="Times New Roman"/>
          <w:sz w:val="22"/>
          <w:szCs w:val="22"/>
        </w:rPr>
        <w:t xml:space="preserve"> or any interpretation or administration of any of the foregoing by any Governmental Authority, that apply to either Party under this Agreement, whether now or hereafter in effect. </w:t>
      </w:r>
    </w:p>
    <w:p w14:paraId="387C8118" w14:textId="77777777" w:rsidR="00BB70CE" w:rsidRPr="00381B3E" w:rsidRDefault="00BB70CE" w:rsidP="00381B3E">
      <w:pPr>
        <w:pStyle w:val="Default"/>
      </w:pPr>
    </w:p>
    <w:p w14:paraId="0E7F0580" w14:textId="43772FD3" w:rsidR="00803785" w:rsidRPr="00C9658B" w:rsidRDefault="009E0CB2" w:rsidP="00106E5E">
      <w:pPr>
        <w:pStyle w:val="CM43"/>
        <w:spacing w:line="276" w:lineRule="auto"/>
        <w:ind w:firstLine="720"/>
        <w:jc w:val="both"/>
        <w:rPr>
          <w:rFonts w:ascii="Times New Roman" w:hAnsi="Times New Roman"/>
          <w:sz w:val="22"/>
          <w:szCs w:val="22"/>
        </w:rPr>
      </w:pPr>
      <w:r w:rsidRPr="00C9658B">
        <w:rPr>
          <w:rFonts w:ascii="Times New Roman" w:hAnsi="Times New Roman"/>
          <w:sz w:val="22"/>
          <w:szCs w:val="22"/>
        </w:rPr>
        <w:t>“</w:t>
      </w:r>
      <w:r w:rsidR="001717E8" w:rsidRPr="00C9658B">
        <w:rPr>
          <w:rFonts w:ascii="Times New Roman" w:hAnsi="Times New Roman"/>
          <w:b/>
          <w:bCs/>
          <w:sz w:val="22"/>
          <w:szCs w:val="22"/>
        </w:rPr>
        <w:t>Defect</w:t>
      </w:r>
      <w:r w:rsidR="00803785" w:rsidRPr="00C9658B">
        <w:rPr>
          <w:rFonts w:ascii="Times New Roman" w:hAnsi="Times New Roman"/>
          <w:sz w:val="22"/>
          <w:szCs w:val="22"/>
        </w:rPr>
        <w:t xml:space="preserve">” has the meaning set forth in </w:t>
      </w:r>
      <w:r w:rsidR="001717E8" w:rsidRPr="00C9658B">
        <w:rPr>
          <w:rFonts w:ascii="Times New Roman" w:hAnsi="Times New Roman"/>
          <w:sz w:val="22"/>
          <w:szCs w:val="22"/>
          <w:u w:val="single"/>
        </w:rPr>
        <w:t>Article 5.5</w:t>
      </w:r>
      <w:r w:rsidR="00803785" w:rsidRPr="00D11ABF">
        <w:rPr>
          <w:rFonts w:ascii="Times New Roman" w:hAnsi="Times New Roman"/>
          <w:sz w:val="22"/>
          <w:szCs w:val="22"/>
        </w:rPr>
        <w:t>hereof.</w:t>
      </w:r>
    </w:p>
    <w:p w14:paraId="3A02C9E8" w14:textId="77777777" w:rsidR="00D11ABF" w:rsidRDefault="00D11ABF" w:rsidP="00C9658B">
      <w:pPr>
        <w:pStyle w:val="CM43"/>
        <w:spacing w:line="276" w:lineRule="auto"/>
        <w:ind w:firstLine="720"/>
        <w:jc w:val="both"/>
        <w:rPr>
          <w:rFonts w:ascii="Times New Roman" w:hAnsi="Times New Roman"/>
          <w:sz w:val="22"/>
          <w:szCs w:val="22"/>
        </w:rPr>
      </w:pPr>
    </w:p>
    <w:p w14:paraId="18088AEC" w14:textId="77777777" w:rsidR="00314429" w:rsidRPr="00C9658B" w:rsidRDefault="009E0CB2" w:rsidP="00C9658B">
      <w:pPr>
        <w:pStyle w:val="CM43"/>
        <w:spacing w:line="276" w:lineRule="auto"/>
        <w:ind w:firstLine="720"/>
        <w:jc w:val="both"/>
        <w:rPr>
          <w:rFonts w:ascii="Times New Roman" w:hAnsi="Times New Roman"/>
          <w:bCs/>
          <w:sz w:val="22"/>
          <w:szCs w:val="22"/>
        </w:rPr>
      </w:pPr>
      <w:r w:rsidRPr="00C9658B">
        <w:rPr>
          <w:rFonts w:ascii="Times New Roman" w:hAnsi="Times New Roman"/>
          <w:bCs/>
          <w:sz w:val="22"/>
          <w:szCs w:val="22"/>
        </w:rPr>
        <w:t>“</w:t>
      </w:r>
      <w:r w:rsidRPr="00C9658B">
        <w:rPr>
          <w:rFonts w:ascii="Times New Roman" w:hAnsi="Times New Roman"/>
          <w:b/>
          <w:sz w:val="22"/>
          <w:szCs w:val="22"/>
        </w:rPr>
        <w:t>Dispute Notice</w:t>
      </w:r>
      <w:r w:rsidRPr="00C9658B">
        <w:rPr>
          <w:rFonts w:ascii="Times New Roman" w:hAnsi="Times New Roman"/>
          <w:bCs/>
          <w:sz w:val="22"/>
          <w:szCs w:val="22"/>
        </w:rPr>
        <w:t xml:space="preserve">” has the meaning set forth in </w:t>
      </w:r>
      <w:r w:rsidRPr="00C9658B">
        <w:rPr>
          <w:rFonts w:ascii="Times New Roman" w:hAnsi="Times New Roman"/>
          <w:bCs/>
          <w:sz w:val="22"/>
          <w:szCs w:val="22"/>
          <w:u w:val="single"/>
        </w:rPr>
        <w:t>Article 13.2</w:t>
      </w:r>
      <w:r w:rsidRPr="00C9658B">
        <w:rPr>
          <w:rFonts w:ascii="Times New Roman" w:hAnsi="Times New Roman"/>
          <w:bCs/>
          <w:sz w:val="22"/>
          <w:szCs w:val="22"/>
        </w:rPr>
        <w:t xml:space="preserve"> hereof. </w:t>
      </w:r>
    </w:p>
    <w:p w14:paraId="1AC637B5" w14:textId="77777777" w:rsidR="00D11ABF" w:rsidRDefault="00D11ABF" w:rsidP="00C9658B">
      <w:pPr>
        <w:pStyle w:val="CM43"/>
        <w:spacing w:line="276" w:lineRule="auto"/>
        <w:ind w:firstLine="720"/>
        <w:jc w:val="both"/>
        <w:rPr>
          <w:rFonts w:ascii="Times New Roman" w:hAnsi="Times New Roman"/>
          <w:bCs/>
          <w:sz w:val="22"/>
          <w:szCs w:val="22"/>
        </w:rPr>
      </w:pPr>
    </w:p>
    <w:p w14:paraId="4153E888" w14:textId="77777777" w:rsidR="00314429" w:rsidRPr="00C9658B" w:rsidRDefault="009E0CB2" w:rsidP="00C9658B">
      <w:pPr>
        <w:pStyle w:val="CM43"/>
        <w:spacing w:line="276" w:lineRule="auto"/>
        <w:ind w:firstLine="720"/>
        <w:jc w:val="both"/>
        <w:rPr>
          <w:rFonts w:ascii="Times New Roman" w:hAnsi="Times New Roman"/>
          <w:bCs/>
          <w:sz w:val="22"/>
          <w:szCs w:val="22"/>
        </w:rPr>
      </w:pPr>
      <w:r w:rsidRPr="00C9658B">
        <w:rPr>
          <w:rFonts w:ascii="Times New Roman" w:hAnsi="Times New Roman"/>
          <w:bCs/>
          <w:sz w:val="22"/>
          <w:szCs w:val="22"/>
        </w:rPr>
        <w:t>“</w:t>
      </w:r>
      <w:r w:rsidRPr="00C9658B">
        <w:rPr>
          <w:rFonts w:ascii="Times New Roman" w:hAnsi="Times New Roman"/>
          <w:b/>
          <w:bCs/>
          <w:sz w:val="22"/>
          <w:szCs w:val="22"/>
        </w:rPr>
        <w:t>Dispute</w:t>
      </w:r>
      <w:r w:rsidRPr="00C9658B">
        <w:rPr>
          <w:rFonts w:ascii="Times New Roman" w:hAnsi="Times New Roman"/>
          <w:bCs/>
          <w:sz w:val="22"/>
          <w:szCs w:val="22"/>
        </w:rPr>
        <w:t xml:space="preserve">” has the meaning set forth in </w:t>
      </w:r>
      <w:r w:rsidRPr="00C9658B">
        <w:rPr>
          <w:rFonts w:ascii="Times New Roman" w:hAnsi="Times New Roman"/>
          <w:bCs/>
          <w:sz w:val="22"/>
          <w:szCs w:val="22"/>
          <w:u w:val="single"/>
        </w:rPr>
        <w:t>Article 13.2</w:t>
      </w:r>
      <w:r w:rsidRPr="00C9658B">
        <w:rPr>
          <w:rFonts w:ascii="Times New Roman" w:hAnsi="Times New Roman"/>
          <w:bCs/>
          <w:sz w:val="22"/>
          <w:szCs w:val="22"/>
        </w:rPr>
        <w:t xml:space="preserve"> hereof.</w:t>
      </w:r>
    </w:p>
    <w:p w14:paraId="4B0C71B6" w14:textId="77777777" w:rsidR="00D11ABF" w:rsidRDefault="009E0CB2" w:rsidP="00C9658B">
      <w:pPr>
        <w:pStyle w:val="Default"/>
        <w:spacing w:line="276" w:lineRule="auto"/>
        <w:rPr>
          <w:rFonts w:ascii="Times New Roman" w:hAnsi="Times New Roman" w:cs="Times New Roman"/>
          <w:bCs/>
          <w:color w:val="auto"/>
          <w:sz w:val="22"/>
          <w:szCs w:val="22"/>
        </w:rPr>
      </w:pPr>
      <w:r w:rsidRPr="00C9658B">
        <w:rPr>
          <w:rFonts w:ascii="Times New Roman" w:hAnsi="Times New Roman" w:cs="Times New Roman"/>
          <w:bCs/>
          <w:color w:val="auto"/>
          <w:sz w:val="22"/>
          <w:szCs w:val="22"/>
        </w:rPr>
        <w:tab/>
      </w:r>
    </w:p>
    <w:p w14:paraId="377337D2" w14:textId="77777777" w:rsidR="00314429" w:rsidRPr="00C9658B" w:rsidRDefault="00D11ABF" w:rsidP="00C9658B">
      <w:pPr>
        <w:pStyle w:val="Default"/>
        <w:spacing w:line="276" w:lineRule="auto"/>
        <w:rPr>
          <w:rFonts w:ascii="Times New Roman" w:hAnsi="Times New Roman" w:cs="Times New Roman"/>
          <w:bCs/>
          <w:color w:val="auto"/>
          <w:sz w:val="22"/>
          <w:szCs w:val="22"/>
        </w:rPr>
      </w:pPr>
      <w:r>
        <w:rPr>
          <w:rFonts w:ascii="Times New Roman" w:hAnsi="Times New Roman" w:cs="Times New Roman"/>
          <w:bCs/>
          <w:color w:val="auto"/>
          <w:sz w:val="22"/>
          <w:szCs w:val="22"/>
        </w:rPr>
        <w:tab/>
      </w:r>
      <w:r w:rsidR="009E0CB2" w:rsidRPr="00C9658B">
        <w:rPr>
          <w:rFonts w:ascii="Times New Roman" w:hAnsi="Times New Roman" w:cs="Times New Roman"/>
          <w:bCs/>
          <w:color w:val="auto"/>
          <w:sz w:val="22"/>
          <w:szCs w:val="22"/>
        </w:rPr>
        <w:t>“</w:t>
      </w:r>
      <w:r w:rsidR="009E0CB2" w:rsidRPr="00C9658B">
        <w:rPr>
          <w:rFonts w:ascii="Times New Roman" w:hAnsi="Times New Roman" w:cs="Times New Roman"/>
          <w:b/>
          <w:color w:val="auto"/>
          <w:sz w:val="22"/>
          <w:szCs w:val="22"/>
        </w:rPr>
        <w:t>Emergency</w:t>
      </w:r>
      <w:r w:rsidR="009E0CB2" w:rsidRPr="00C9658B">
        <w:rPr>
          <w:rFonts w:ascii="Times New Roman" w:hAnsi="Times New Roman" w:cs="Times New Roman"/>
          <w:bCs/>
          <w:color w:val="auto"/>
          <w:sz w:val="22"/>
          <w:szCs w:val="22"/>
        </w:rPr>
        <w:t xml:space="preserve">” has the meaning set forth in </w:t>
      </w:r>
      <w:r w:rsidR="009E0CB2" w:rsidRPr="00C9658B">
        <w:rPr>
          <w:rFonts w:ascii="Times New Roman" w:hAnsi="Times New Roman" w:cs="Times New Roman"/>
          <w:bCs/>
          <w:color w:val="auto"/>
          <w:sz w:val="22"/>
          <w:szCs w:val="22"/>
          <w:u w:val="single"/>
        </w:rPr>
        <w:t>Article 8.2</w:t>
      </w:r>
      <w:r w:rsidR="009E0CB2" w:rsidRPr="00C9658B">
        <w:rPr>
          <w:rFonts w:ascii="Times New Roman" w:hAnsi="Times New Roman" w:cs="Times New Roman"/>
          <w:bCs/>
          <w:color w:val="auto"/>
          <w:sz w:val="22"/>
          <w:szCs w:val="22"/>
        </w:rPr>
        <w:t xml:space="preserve"> hereof. </w:t>
      </w:r>
    </w:p>
    <w:p w14:paraId="5A3151EC" w14:textId="77777777" w:rsidR="00D11ABF" w:rsidRDefault="009E0CB2" w:rsidP="00C9658B">
      <w:pPr>
        <w:pStyle w:val="Default"/>
        <w:spacing w:line="276" w:lineRule="auto"/>
        <w:rPr>
          <w:rFonts w:ascii="Times New Roman" w:hAnsi="Times New Roman" w:cs="Times New Roman"/>
          <w:sz w:val="22"/>
          <w:szCs w:val="22"/>
        </w:rPr>
      </w:pPr>
      <w:r w:rsidRPr="00C9658B">
        <w:rPr>
          <w:rFonts w:ascii="Times New Roman" w:hAnsi="Times New Roman" w:cs="Times New Roman"/>
          <w:bCs/>
          <w:color w:val="auto"/>
          <w:sz w:val="22"/>
          <w:szCs w:val="22"/>
        </w:rPr>
        <w:t xml:space="preserve"> </w:t>
      </w:r>
      <w:r w:rsidR="001717E8" w:rsidRPr="00C9658B">
        <w:rPr>
          <w:rFonts w:ascii="Times New Roman" w:hAnsi="Times New Roman" w:cs="Times New Roman"/>
          <w:sz w:val="22"/>
          <w:szCs w:val="22"/>
        </w:rPr>
        <w:tab/>
      </w:r>
    </w:p>
    <w:p w14:paraId="3120B462" w14:textId="4E728FB0" w:rsidR="004B2B51" w:rsidRDefault="00D11ABF" w:rsidP="00C9658B">
      <w:pPr>
        <w:pStyle w:val="Default"/>
        <w:spacing w:line="276" w:lineRule="auto"/>
        <w:rPr>
          <w:rFonts w:ascii="Times New Roman" w:hAnsi="Times New Roman" w:cs="Times New Roman"/>
          <w:sz w:val="22"/>
          <w:szCs w:val="22"/>
        </w:rPr>
      </w:pPr>
      <w:r>
        <w:rPr>
          <w:rFonts w:ascii="Times New Roman" w:hAnsi="Times New Roman" w:cs="Times New Roman"/>
          <w:sz w:val="22"/>
          <w:szCs w:val="22"/>
        </w:rPr>
        <w:tab/>
      </w:r>
      <w:r w:rsidR="001717E8" w:rsidRPr="00C9658B">
        <w:rPr>
          <w:rFonts w:ascii="Times New Roman" w:hAnsi="Times New Roman" w:cs="Times New Roman"/>
          <w:sz w:val="22"/>
          <w:szCs w:val="22"/>
        </w:rPr>
        <w:t>“</w:t>
      </w:r>
      <w:r w:rsidR="001717E8" w:rsidRPr="2A34E609">
        <w:rPr>
          <w:rFonts w:ascii="Times New Roman" w:hAnsi="Times New Roman" w:cs="Times New Roman"/>
          <w:b/>
          <w:bCs/>
          <w:sz w:val="22"/>
          <w:szCs w:val="22"/>
        </w:rPr>
        <w:t>Execution Date</w:t>
      </w:r>
      <w:r w:rsidR="001717E8" w:rsidRPr="00C9658B">
        <w:rPr>
          <w:rFonts w:ascii="Times New Roman" w:hAnsi="Times New Roman" w:cs="Times New Roman"/>
          <w:sz w:val="22"/>
          <w:szCs w:val="22"/>
        </w:rPr>
        <w:t xml:space="preserve">” means </w:t>
      </w:r>
      <w:r w:rsidR="000931A2">
        <w:rPr>
          <w:rFonts w:ascii="Times New Roman" w:hAnsi="Times New Roman" w:cs="Times New Roman"/>
          <w:sz w:val="22"/>
          <w:szCs w:val="22"/>
        </w:rPr>
        <w:t>the date of signing this Agreement</w:t>
      </w:r>
      <w:r w:rsidR="007C69A5">
        <w:rPr>
          <w:rFonts w:ascii="Times New Roman" w:hAnsi="Times New Roman" w:cs="Times New Roman"/>
          <w:sz w:val="22"/>
          <w:szCs w:val="22"/>
        </w:rPr>
        <w:t xml:space="preserve">. </w:t>
      </w:r>
      <w:r w:rsidR="001717E8" w:rsidRPr="00C9658B">
        <w:rPr>
          <w:rFonts w:ascii="Times New Roman" w:hAnsi="Times New Roman" w:cs="Times New Roman"/>
          <w:sz w:val="22"/>
          <w:szCs w:val="22"/>
        </w:rPr>
        <w:t xml:space="preserve"> </w:t>
      </w:r>
    </w:p>
    <w:p w14:paraId="4EB4F1C9" w14:textId="77777777" w:rsidR="0048332E" w:rsidRDefault="0048332E" w:rsidP="00C9658B">
      <w:pPr>
        <w:pStyle w:val="Default"/>
        <w:spacing w:line="276" w:lineRule="auto"/>
        <w:rPr>
          <w:rFonts w:ascii="Times New Roman" w:hAnsi="Times New Roman" w:cs="Times New Roman"/>
          <w:sz w:val="22"/>
          <w:szCs w:val="22"/>
        </w:rPr>
      </w:pPr>
    </w:p>
    <w:p w14:paraId="0EAC923A" w14:textId="77777777" w:rsidR="0048332E" w:rsidRDefault="0048332E" w:rsidP="00C9658B">
      <w:pPr>
        <w:pStyle w:val="Default"/>
        <w:spacing w:line="276" w:lineRule="auto"/>
        <w:rPr>
          <w:rFonts w:ascii="Times New Roman" w:hAnsi="Times New Roman" w:cs="Times New Roman"/>
          <w:sz w:val="22"/>
          <w:szCs w:val="22"/>
        </w:rPr>
      </w:pPr>
      <w:r>
        <w:rPr>
          <w:rFonts w:ascii="Times New Roman" w:hAnsi="Times New Roman" w:cs="Times New Roman"/>
          <w:sz w:val="22"/>
          <w:szCs w:val="22"/>
        </w:rPr>
        <w:tab/>
        <w:t>“</w:t>
      </w:r>
      <w:r w:rsidRPr="0048332E">
        <w:rPr>
          <w:rFonts w:ascii="Times New Roman" w:hAnsi="Times New Roman" w:cs="Times New Roman"/>
          <w:b/>
          <w:sz w:val="22"/>
          <w:szCs w:val="22"/>
        </w:rPr>
        <w:t>Expert</w:t>
      </w:r>
      <w:r>
        <w:rPr>
          <w:rFonts w:ascii="Times New Roman" w:hAnsi="Times New Roman" w:cs="Times New Roman"/>
          <w:sz w:val="22"/>
          <w:szCs w:val="22"/>
        </w:rPr>
        <w:t xml:space="preserve">” has the meaning set forth in </w:t>
      </w:r>
      <w:r w:rsidRPr="0048332E">
        <w:rPr>
          <w:rFonts w:ascii="Times New Roman" w:hAnsi="Times New Roman" w:cs="Times New Roman"/>
          <w:sz w:val="22"/>
          <w:szCs w:val="22"/>
          <w:u w:val="single"/>
        </w:rPr>
        <w:t>Article 13.3</w:t>
      </w:r>
      <w:r>
        <w:rPr>
          <w:rFonts w:ascii="Times New Roman" w:hAnsi="Times New Roman" w:cs="Times New Roman"/>
          <w:sz w:val="22"/>
          <w:szCs w:val="22"/>
        </w:rPr>
        <w:t xml:space="preserve"> hereof.</w:t>
      </w:r>
    </w:p>
    <w:p w14:paraId="0D726542" w14:textId="77777777" w:rsidR="007E6C73" w:rsidRDefault="007E6C73" w:rsidP="00C9658B">
      <w:pPr>
        <w:pStyle w:val="Default"/>
        <w:spacing w:line="276" w:lineRule="auto"/>
        <w:rPr>
          <w:rFonts w:ascii="Times New Roman" w:hAnsi="Times New Roman" w:cs="Times New Roman"/>
          <w:sz w:val="22"/>
          <w:szCs w:val="22"/>
        </w:rPr>
      </w:pPr>
    </w:p>
    <w:p w14:paraId="78A35291" w14:textId="77777777" w:rsidR="007E6C73" w:rsidRDefault="007E6C73" w:rsidP="00C9658B">
      <w:pPr>
        <w:pStyle w:val="Default"/>
        <w:spacing w:line="276" w:lineRule="auto"/>
        <w:rPr>
          <w:rFonts w:ascii="Times New Roman" w:hAnsi="Times New Roman" w:cs="Times New Roman"/>
          <w:bCs/>
          <w:sz w:val="22"/>
          <w:szCs w:val="22"/>
        </w:rPr>
      </w:pPr>
      <w:r>
        <w:rPr>
          <w:rFonts w:ascii="Times New Roman" w:hAnsi="Times New Roman" w:cs="Times New Roman"/>
          <w:bCs/>
          <w:sz w:val="22"/>
          <w:szCs w:val="22"/>
        </w:rPr>
        <w:tab/>
      </w:r>
      <w:r w:rsidRPr="00C9658B">
        <w:rPr>
          <w:rFonts w:ascii="Times New Roman" w:hAnsi="Times New Roman" w:cs="Times New Roman"/>
          <w:bCs/>
          <w:sz w:val="22"/>
          <w:szCs w:val="22"/>
        </w:rPr>
        <w:t>“</w:t>
      </w:r>
      <w:r>
        <w:rPr>
          <w:rFonts w:ascii="Times New Roman" w:hAnsi="Times New Roman" w:cs="Times New Roman"/>
          <w:b/>
          <w:bCs/>
          <w:sz w:val="22"/>
          <w:szCs w:val="22"/>
        </w:rPr>
        <w:t>Fee</w:t>
      </w:r>
      <w:r w:rsidRPr="00C9658B">
        <w:rPr>
          <w:rFonts w:ascii="Times New Roman" w:hAnsi="Times New Roman" w:cs="Times New Roman"/>
          <w:bCs/>
          <w:sz w:val="22"/>
          <w:szCs w:val="22"/>
        </w:rPr>
        <w:t xml:space="preserve">” has the meaning set forth in </w:t>
      </w:r>
      <w:r w:rsidRPr="00C9658B">
        <w:rPr>
          <w:rFonts w:ascii="Times New Roman" w:hAnsi="Times New Roman" w:cs="Times New Roman"/>
          <w:bCs/>
          <w:sz w:val="22"/>
          <w:szCs w:val="22"/>
          <w:u w:val="single"/>
        </w:rPr>
        <w:t>Article 4.1</w:t>
      </w:r>
      <w:r w:rsidRPr="00C9658B">
        <w:rPr>
          <w:rFonts w:ascii="Times New Roman" w:hAnsi="Times New Roman" w:cs="Times New Roman"/>
          <w:bCs/>
          <w:sz w:val="22"/>
          <w:szCs w:val="22"/>
        </w:rPr>
        <w:t xml:space="preserve"> hereof.</w:t>
      </w:r>
    </w:p>
    <w:p w14:paraId="1433EB45" w14:textId="74EFF06A" w:rsidR="005803AB" w:rsidRPr="00C9658B" w:rsidRDefault="005803AB" w:rsidP="00381B3E">
      <w:pPr>
        <w:widowControl w:val="0"/>
        <w:tabs>
          <w:tab w:val="left" w:pos="720"/>
          <w:tab w:val="left" w:pos="8640"/>
        </w:tabs>
        <w:autoSpaceDE w:val="0"/>
        <w:autoSpaceDN w:val="0"/>
        <w:adjustRightInd w:val="0"/>
        <w:spacing w:after="0"/>
        <w:rPr>
          <w:rFonts w:ascii="Times New Roman" w:hAnsi="Times New Roman"/>
        </w:rPr>
      </w:pPr>
    </w:p>
    <w:p w14:paraId="65611E1B" w14:textId="5D70A909" w:rsidR="00ED45CE" w:rsidRPr="00C9658B" w:rsidRDefault="009E0CB2" w:rsidP="00BD4062">
      <w:pPr>
        <w:pStyle w:val="CM43"/>
        <w:spacing w:line="276" w:lineRule="auto"/>
        <w:ind w:left="720"/>
        <w:jc w:val="both"/>
        <w:rPr>
          <w:rFonts w:ascii="Times New Roman" w:hAnsi="Times New Roman"/>
          <w:sz w:val="22"/>
          <w:szCs w:val="22"/>
        </w:rPr>
      </w:pPr>
      <w:r w:rsidRPr="2A34E609">
        <w:rPr>
          <w:rFonts w:ascii="Times New Roman" w:hAnsi="Times New Roman"/>
          <w:sz w:val="22"/>
          <w:szCs w:val="22"/>
        </w:rPr>
        <w:lastRenderedPageBreak/>
        <w:t>“</w:t>
      </w:r>
      <w:r w:rsidRPr="2A34E609">
        <w:rPr>
          <w:rFonts w:ascii="Times New Roman" w:hAnsi="Times New Roman"/>
          <w:b/>
          <w:bCs/>
          <w:sz w:val="22"/>
          <w:szCs w:val="22"/>
        </w:rPr>
        <w:t>Instant</w:t>
      </w:r>
      <w:r w:rsidRPr="2A34E609">
        <w:rPr>
          <w:rFonts w:ascii="Times New Roman" w:hAnsi="Times New Roman"/>
          <w:sz w:val="22"/>
          <w:szCs w:val="22"/>
        </w:rPr>
        <w:t xml:space="preserve"> </w:t>
      </w:r>
      <w:r w:rsidRPr="00C9658B">
        <w:rPr>
          <w:rFonts w:ascii="Times New Roman" w:hAnsi="Times New Roman"/>
          <w:b/>
          <w:bCs/>
          <w:sz w:val="22"/>
          <w:szCs w:val="22"/>
        </w:rPr>
        <w:t>Facilit</w:t>
      </w:r>
      <w:r w:rsidR="0011761F">
        <w:rPr>
          <w:rFonts w:ascii="Times New Roman" w:hAnsi="Times New Roman"/>
          <w:b/>
          <w:bCs/>
          <w:sz w:val="22"/>
          <w:szCs w:val="22"/>
        </w:rPr>
        <w:t>ies</w:t>
      </w:r>
      <w:r w:rsidRPr="2A34E609">
        <w:rPr>
          <w:rFonts w:ascii="Times New Roman" w:hAnsi="Times New Roman"/>
          <w:sz w:val="22"/>
          <w:szCs w:val="22"/>
        </w:rPr>
        <w:t>”</w:t>
      </w:r>
      <w:r w:rsidRPr="00C9658B">
        <w:rPr>
          <w:rFonts w:ascii="Times New Roman" w:hAnsi="Times New Roman"/>
          <w:sz w:val="22"/>
          <w:szCs w:val="22"/>
        </w:rPr>
        <w:t xml:space="preserve"> means the solar PV systems, inverters, and related equipment, systems, components, fixtures, and facilities sharing a common point of interconnection with </w:t>
      </w:r>
      <w:r w:rsidR="000D2FA8">
        <w:rPr>
          <w:rFonts w:ascii="Times New Roman" w:hAnsi="Times New Roman"/>
          <w:sz w:val="22"/>
          <w:szCs w:val="22"/>
        </w:rPr>
        <w:t>FENAKA</w:t>
      </w:r>
      <w:r w:rsidRPr="00C9658B">
        <w:rPr>
          <w:rFonts w:ascii="Times New Roman" w:hAnsi="Times New Roman"/>
          <w:sz w:val="22"/>
          <w:szCs w:val="22"/>
        </w:rPr>
        <w:t>'s Electric System, L</w:t>
      </w:r>
      <w:r w:rsidR="000931A2">
        <w:rPr>
          <w:rFonts w:ascii="Times New Roman" w:hAnsi="Times New Roman"/>
          <w:sz w:val="22"/>
          <w:szCs w:val="22"/>
        </w:rPr>
        <w:t>icen</w:t>
      </w:r>
      <w:r w:rsidRPr="00C9658B">
        <w:rPr>
          <w:rFonts w:ascii="Times New Roman" w:hAnsi="Times New Roman"/>
          <w:sz w:val="22"/>
          <w:szCs w:val="22"/>
        </w:rPr>
        <w:t xml:space="preserve">see's Interconnection Facilities relating thereto, </w:t>
      </w:r>
      <w:r w:rsidR="005658C4">
        <w:rPr>
          <w:rFonts w:ascii="Times New Roman" w:hAnsi="Times New Roman"/>
          <w:sz w:val="22"/>
          <w:szCs w:val="22"/>
        </w:rPr>
        <w:t xml:space="preserve">the </w:t>
      </w:r>
      <w:r w:rsidR="00BD4062">
        <w:rPr>
          <w:rFonts w:ascii="Times New Roman" w:hAnsi="Times New Roman"/>
          <w:sz w:val="22"/>
          <w:szCs w:val="22"/>
        </w:rPr>
        <w:t xml:space="preserve">floating platforms, </w:t>
      </w:r>
      <w:r w:rsidR="005658C4">
        <w:rPr>
          <w:rFonts w:ascii="Times New Roman" w:hAnsi="Times New Roman"/>
          <w:sz w:val="22"/>
          <w:szCs w:val="22"/>
        </w:rPr>
        <w:t>on top of which the solar panels shall be fixed</w:t>
      </w:r>
      <w:r w:rsidR="00BD4062">
        <w:rPr>
          <w:rFonts w:ascii="Times New Roman" w:hAnsi="Times New Roman"/>
          <w:sz w:val="22"/>
          <w:szCs w:val="22"/>
        </w:rPr>
        <w:t>, the</w:t>
      </w:r>
      <w:r w:rsidR="005658C4">
        <w:rPr>
          <w:rFonts w:ascii="Times New Roman" w:hAnsi="Times New Roman"/>
          <w:sz w:val="22"/>
          <w:szCs w:val="22"/>
        </w:rPr>
        <w:t xml:space="preserve"> </w:t>
      </w:r>
      <w:r w:rsidR="00BD4062">
        <w:rPr>
          <w:rFonts w:ascii="Times New Roman" w:hAnsi="Times New Roman"/>
          <w:sz w:val="22"/>
          <w:szCs w:val="22"/>
        </w:rPr>
        <w:t xml:space="preserve">anchoring and mooring systems </w:t>
      </w:r>
      <w:r w:rsidRPr="00C9658B">
        <w:rPr>
          <w:rFonts w:ascii="Times New Roman" w:hAnsi="Times New Roman"/>
          <w:sz w:val="22"/>
          <w:szCs w:val="22"/>
        </w:rPr>
        <w:t>and other assets, tangible and intang</w:t>
      </w:r>
      <w:r w:rsidR="0011761F">
        <w:rPr>
          <w:rFonts w:ascii="Times New Roman" w:hAnsi="Times New Roman"/>
          <w:sz w:val="22"/>
          <w:szCs w:val="22"/>
        </w:rPr>
        <w:t>ible, that comprise the Facilities</w:t>
      </w:r>
      <w:r w:rsidRPr="00C9658B">
        <w:rPr>
          <w:rFonts w:ascii="Times New Roman" w:hAnsi="Times New Roman"/>
          <w:sz w:val="22"/>
          <w:szCs w:val="22"/>
        </w:rPr>
        <w:t xml:space="preserve"> as set up on the </w:t>
      </w:r>
      <w:r w:rsidR="00F15C39">
        <w:rPr>
          <w:rFonts w:ascii="Times New Roman" w:hAnsi="Times New Roman"/>
          <w:sz w:val="22"/>
          <w:szCs w:val="22"/>
        </w:rPr>
        <w:t>Site</w:t>
      </w:r>
      <w:r w:rsidRPr="00C9658B">
        <w:rPr>
          <w:rFonts w:ascii="Times New Roman" w:hAnsi="Times New Roman"/>
          <w:sz w:val="22"/>
          <w:szCs w:val="22"/>
        </w:rPr>
        <w:t>.</w:t>
      </w:r>
    </w:p>
    <w:p w14:paraId="59CCD0F7" w14:textId="77777777" w:rsidR="00D11ABF" w:rsidRDefault="00D11ABF" w:rsidP="00C9658B">
      <w:pPr>
        <w:pStyle w:val="CM43"/>
        <w:spacing w:line="276" w:lineRule="auto"/>
        <w:ind w:left="720"/>
        <w:jc w:val="both"/>
        <w:rPr>
          <w:rFonts w:ascii="Times New Roman" w:hAnsi="Times New Roman"/>
          <w:sz w:val="22"/>
          <w:szCs w:val="22"/>
        </w:rPr>
      </w:pPr>
    </w:p>
    <w:p w14:paraId="217987CC" w14:textId="77777777" w:rsidR="00314429" w:rsidRPr="00C9658B" w:rsidRDefault="009E0CB2" w:rsidP="00C9658B">
      <w:pPr>
        <w:pStyle w:val="CM43"/>
        <w:spacing w:line="276" w:lineRule="auto"/>
        <w:ind w:left="720"/>
        <w:jc w:val="both"/>
        <w:rPr>
          <w:rFonts w:ascii="Times New Roman" w:hAnsi="Times New Roman"/>
          <w:sz w:val="22"/>
          <w:szCs w:val="22"/>
        </w:rPr>
      </w:pPr>
      <w:r w:rsidRPr="00C9658B">
        <w:rPr>
          <w:rFonts w:ascii="Times New Roman" w:hAnsi="Times New Roman"/>
          <w:sz w:val="22"/>
          <w:szCs w:val="22"/>
        </w:rPr>
        <w:t>“</w:t>
      </w:r>
      <w:r w:rsidRPr="00C9658B">
        <w:rPr>
          <w:rFonts w:ascii="Times New Roman" w:hAnsi="Times New Roman"/>
          <w:b/>
          <w:bCs/>
          <w:sz w:val="22"/>
          <w:szCs w:val="22"/>
        </w:rPr>
        <w:t>Indemnified Party</w:t>
      </w:r>
      <w:r w:rsidRPr="00C9658B">
        <w:rPr>
          <w:rFonts w:ascii="Times New Roman" w:hAnsi="Times New Roman"/>
          <w:sz w:val="22"/>
          <w:szCs w:val="22"/>
        </w:rPr>
        <w:t xml:space="preserve">” has the meaning set forth in </w:t>
      </w:r>
      <w:r w:rsidRPr="00C9658B">
        <w:rPr>
          <w:rFonts w:ascii="Times New Roman" w:hAnsi="Times New Roman"/>
          <w:sz w:val="22"/>
          <w:szCs w:val="22"/>
          <w:u w:val="single"/>
        </w:rPr>
        <w:t>Article 10</w:t>
      </w:r>
      <w:r w:rsidRPr="00C9658B">
        <w:rPr>
          <w:rFonts w:ascii="Times New Roman" w:hAnsi="Times New Roman"/>
          <w:sz w:val="22"/>
          <w:szCs w:val="22"/>
        </w:rPr>
        <w:t xml:space="preserve"> hereof.</w:t>
      </w:r>
    </w:p>
    <w:p w14:paraId="4E5B5E72" w14:textId="77777777" w:rsidR="00D11ABF" w:rsidRDefault="00D11ABF" w:rsidP="00C9658B">
      <w:pPr>
        <w:pStyle w:val="CM43"/>
        <w:spacing w:line="276" w:lineRule="auto"/>
        <w:ind w:left="720"/>
        <w:jc w:val="both"/>
        <w:rPr>
          <w:rFonts w:ascii="Times New Roman" w:hAnsi="Times New Roman"/>
          <w:bCs/>
          <w:sz w:val="22"/>
          <w:szCs w:val="22"/>
        </w:rPr>
      </w:pPr>
    </w:p>
    <w:p w14:paraId="2243243E" w14:textId="77777777" w:rsidR="00314429" w:rsidRPr="00C9658B" w:rsidRDefault="009E0CB2" w:rsidP="00C9658B">
      <w:pPr>
        <w:pStyle w:val="CM43"/>
        <w:spacing w:line="276" w:lineRule="auto"/>
        <w:ind w:left="720"/>
        <w:jc w:val="both"/>
        <w:rPr>
          <w:rFonts w:ascii="Times New Roman" w:hAnsi="Times New Roman"/>
          <w:sz w:val="22"/>
          <w:szCs w:val="22"/>
        </w:rPr>
      </w:pPr>
      <w:r w:rsidRPr="00D11ABF">
        <w:rPr>
          <w:rFonts w:ascii="Times New Roman" w:hAnsi="Times New Roman"/>
          <w:bCs/>
          <w:sz w:val="22"/>
          <w:szCs w:val="22"/>
        </w:rPr>
        <w:t>“</w:t>
      </w:r>
      <w:r w:rsidRPr="00C9658B">
        <w:rPr>
          <w:rFonts w:ascii="Times New Roman" w:hAnsi="Times New Roman"/>
          <w:b/>
          <w:bCs/>
          <w:sz w:val="22"/>
          <w:szCs w:val="22"/>
        </w:rPr>
        <w:t>Indemnifying Party</w:t>
      </w:r>
      <w:r w:rsidRPr="00D11ABF">
        <w:rPr>
          <w:rFonts w:ascii="Times New Roman" w:hAnsi="Times New Roman"/>
          <w:bCs/>
          <w:sz w:val="22"/>
          <w:szCs w:val="22"/>
        </w:rPr>
        <w:t>”</w:t>
      </w:r>
      <w:r w:rsidRPr="00C9658B">
        <w:rPr>
          <w:rFonts w:ascii="Times New Roman" w:hAnsi="Times New Roman"/>
          <w:sz w:val="22"/>
          <w:szCs w:val="22"/>
        </w:rPr>
        <w:t xml:space="preserve"> has the meaning set forth in </w:t>
      </w:r>
      <w:r w:rsidRPr="00C9658B">
        <w:rPr>
          <w:rFonts w:ascii="Times New Roman" w:hAnsi="Times New Roman"/>
          <w:sz w:val="22"/>
          <w:szCs w:val="22"/>
          <w:u w:val="single"/>
        </w:rPr>
        <w:t>Article 10</w:t>
      </w:r>
      <w:r w:rsidRPr="00C9658B">
        <w:rPr>
          <w:rFonts w:ascii="Times New Roman" w:hAnsi="Times New Roman"/>
          <w:sz w:val="22"/>
          <w:szCs w:val="22"/>
        </w:rPr>
        <w:t xml:space="preserve"> hereof.</w:t>
      </w:r>
    </w:p>
    <w:p w14:paraId="04D2166D" w14:textId="77777777" w:rsidR="00D11ABF" w:rsidRDefault="00D11ABF" w:rsidP="00C9658B">
      <w:pPr>
        <w:pStyle w:val="CM43"/>
        <w:spacing w:line="276" w:lineRule="auto"/>
        <w:ind w:left="720"/>
        <w:jc w:val="both"/>
        <w:rPr>
          <w:rFonts w:ascii="Times New Roman" w:hAnsi="Times New Roman"/>
          <w:bCs/>
          <w:sz w:val="22"/>
          <w:szCs w:val="22"/>
        </w:rPr>
      </w:pPr>
    </w:p>
    <w:p w14:paraId="0E49166D" w14:textId="4611A48C" w:rsidR="007134D9" w:rsidRDefault="002324E9" w:rsidP="00C9658B">
      <w:pPr>
        <w:pStyle w:val="CM43"/>
        <w:spacing w:line="276" w:lineRule="auto"/>
        <w:ind w:left="720"/>
        <w:jc w:val="both"/>
        <w:rPr>
          <w:rFonts w:ascii="Times New Roman" w:hAnsi="Times New Roman"/>
          <w:sz w:val="22"/>
          <w:szCs w:val="22"/>
        </w:rPr>
      </w:pPr>
      <w:r>
        <w:rPr>
          <w:rFonts w:ascii="Times New Roman" w:hAnsi="Times New Roman"/>
          <w:sz w:val="22"/>
          <w:szCs w:val="22"/>
        </w:rPr>
        <w:t>“</w:t>
      </w:r>
      <w:r w:rsidRPr="00DC5E75">
        <w:rPr>
          <w:rFonts w:ascii="Times New Roman" w:hAnsi="Times New Roman"/>
          <w:b/>
          <w:bCs/>
          <w:sz w:val="22"/>
          <w:szCs w:val="22"/>
        </w:rPr>
        <w:t>License</w:t>
      </w:r>
      <w:r>
        <w:rPr>
          <w:rFonts w:ascii="Times New Roman" w:hAnsi="Times New Roman"/>
          <w:sz w:val="22"/>
          <w:szCs w:val="22"/>
        </w:rPr>
        <w:t xml:space="preserve">” means the license issued to the Licensee by the Licensor to design, build, maintain and operate the </w:t>
      </w:r>
      <w:r w:rsidR="00780FD5">
        <w:rPr>
          <w:rFonts w:ascii="Times New Roman" w:hAnsi="Times New Roman"/>
          <w:sz w:val="22"/>
          <w:szCs w:val="22"/>
        </w:rPr>
        <w:t>Instant Facilities</w:t>
      </w:r>
      <w:r>
        <w:rPr>
          <w:rFonts w:ascii="Times New Roman" w:hAnsi="Times New Roman"/>
          <w:sz w:val="22"/>
          <w:szCs w:val="22"/>
        </w:rPr>
        <w:t xml:space="preserve"> at the </w:t>
      </w:r>
      <w:r w:rsidR="00F15C39">
        <w:rPr>
          <w:rFonts w:ascii="Times New Roman" w:hAnsi="Times New Roman"/>
          <w:sz w:val="22"/>
          <w:szCs w:val="22"/>
        </w:rPr>
        <w:t>Site</w:t>
      </w:r>
      <w:r>
        <w:rPr>
          <w:rFonts w:ascii="Times New Roman" w:hAnsi="Times New Roman"/>
          <w:sz w:val="22"/>
          <w:szCs w:val="22"/>
        </w:rPr>
        <w:t xml:space="preserve"> in accordance with the terms and conditions of this Agreement.</w:t>
      </w:r>
    </w:p>
    <w:p w14:paraId="654C8961" w14:textId="77777777" w:rsidR="002324E9" w:rsidRDefault="002324E9" w:rsidP="00C9658B">
      <w:pPr>
        <w:pStyle w:val="CM43"/>
        <w:spacing w:line="276" w:lineRule="auto"/>
        <w:ind w:left="720"/>
        <w:jc w:val="both"/>
        <w:rPr>
          <w:rFonts w:ascii="Times New Roman" w:hAnsi="Times New Roman"/>
          <w:sz w:val="22"/>
          <w:szCs w:val="22"/>
        </w:rPr>
      </w:pPr>
    </w:p>
    <w:p w14:paraId="24EE1191" w14:textId="31A764C5" w:rsidR="00314429" w:rsidRPr="00C9658B" w:rsidRDefault="009E0CB2" w:rsidP="00C9658B">
      <w:pPr>
        <w:pStyle w:val="CM43"/>
        <w:spacing w:line="276" w:lineRule="auto"/>
        <w:ind w:left="720"/>
        <w:jc w:val="both"/>
        <w:rPr>
          <w:rFonts w:ascii="Times New Roman" w:hAnsi="Times New Roman"/>
          <w:sz w:val="22"/>
          <w:szCs w:val="22"/>
        </w:rPr>
      </w:pPr>
      <w:r w:rsidRPr="00C9658B">
        <w:rPr>
          <w:rFonts w:ascii="Times New Roman" w:hAnsi="Times New Roman"/>
          <w:sz w:val="22"/>
          <w:szCs w:val="22"/>
        </w:rPr>
        <w:t>“</w:t>
      </w:r>
      <w:r w:rsidRPr="00C9658B">
        <w:rPr>
          <w:rFonts w:ascii="Times New Roman" w:hAnsi="Times New Roman"/>
          <w:b/>
          <w:bCs/>
          <w:sz w:val="22"/>
          <w:szCs w:val="22"/>
        </w:rPr>
        <w:t>L</w:t>
      </w:r>
      <w:r w:rsidR="00DA6AD3">
        <w:rPr>
          <w:rFonts w:ascii="Times New Roman" w:hAnsi="Times New Roman"/>
          <w:b/>
          <w:bCs/>
          <w:sz w:val="22"/>
          <w:szCs w:val="22"/>
        </w:rPr>
        <w:t>icen</w:t>
      </w:r>
      <w:r w:rsidRPr="00C9658B">
        <w:rPr>
          <w:rFonts w:ascii="Times New Roman" w:hAnsi="Times New Roman"/>
          <w:b/>
          <w:bCs/>
          <w:sz w:val="22"/>
          <w:szCs w:val="22"/>
        </w:rPr>
        <w:t>se Term</w:t>
      </w:r>
      <w:r w:rsidRPr="00C9658B">
        <w:rPr>
          <w:rFonts w:ascii="Times New Roman" w:hAnsi="Times New Roman"/>
          <w:sz w:val="22"/>
          <w:szCs w:val="22"/>
        </w:rPr>
        <w:t xml:space="preserve">” has the meaning set forth in </w:t>
      </w:r>
      <w:r w:rsidRPr="00C9658B">
        <w:rPr>
          <w:rFonts w:ascii="Times New Roman" w:hAnsi="Times New Roman"/>
          <w:sz w:val="22"/>
          <w:szCs w:val="22"/>
          <w:u w:val="single"/>
        </w:rPr>
        <w:t>Article 2</w:t>
      </w:r>
      <w:r w:rsidRPr="00C9658B">
        <w:rPr>
          <w:rFonts w:ascii="Times New Roman" w:hAnsi="Times New Roman"/>
          <w:sz w:val="22"/>
          <w:szCs w:val="22"/>
        </w:rPr>
        <w:t xml:space="preserve"> hereof.</w:t>
      </w:r>
    </w:p>
    <w:p w14:paraId="5C24A378" w14:textId="77777777" w:rsidR="00D11ABF" w:rsidRDefault="001717E8" w:rsidP="00C9658B">
      <w:pPr>
        <w:pStyle w:val="Default"/>
        <w:spacing w:line="276" w:lineRule="auto"/>
        <w:jc w:val="both"/>
        <w:rPr>
          <w:rFonts w:ascii="Times New Roman" w:hAnsi="Times New Roman" w:cs="Times New Roman"/>
          <w:b/>
          <w:sz w:val="22"/>
          <w:szCs w:val="22"/>
        </w:rPr>
      </w:pPr>
      <w:r w:rsidRPr="00C9658B">
        <w:rPr>
          <w:rFonts w:ascii="Times New Roman" w:hAnsi="Times New Roman" w:cs="Times New Roman"/>
          <w:b/>
          <w:sz w:val="22"/>
          <w:szCs w:val="22"/>
        </w:rPr>
        <w:tab/>
      </w:r>
    </w:p>
    <w:p w14:paraId="04A00A7D" w14:textId="7DD1AA56" w:rsidR="00AA242E" w:rsidRDefault="00D11ABF" w:rsidP="00C9658B">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ab/>
      </w:r>
      <w:r w:rsidR="00AA242E">
        <w:rPr>
          <w:rFonts w:ascii="Times New Roman" w:hAnsi="Times New Roman" w:cs="Times New Roman"/>
          <w:sz w:val="22"/>
          <w:szCs w:val="22"/>
        </w:rPr>
        <w:t>“</w:t>
      </w:r>
      <w:r w:rsidR="00AA242E" w:rsidRPr="2A34E609">
        <w:rPr>
          <w:rFonts w:ascii="Times New Roman" w:hAnsi="Times New Roman" w:cs="Times New Roman"/>
          <w:b/>
          <w:bCs/>
          <w:sz w:val="22"/>
          <w:szCs w:val="22"/>
        </w:rPr>
        <w:t>L</w:t>
      </w:r>
      <w:r w:rsidR="00DA6AD3" w:rsidRPr="2A34E609">
        <w:rPr>
          <w:rFonts w:ascii="Times New Roman" w:hAnsi="Times New Roman" w:cs="Times New Roman"/>
          <w:b/>
          <w:bCs/>
          <w:sz w:val="22"/>
          <w:szCs w:val="22"/>
        </w:rPr>
        <w:t>icen</w:t>
      </w:r>
      <w:r w:rsidR="00AA242E" w:rsidRPr="2A34E609">
        <w:rPr>
          <w:rFonts w:ascii="Times New Roman" w:hAnsi="Times New Roman" w:cs="Times New Roman"/>
          <w:b/>
          <w:bCs/>
          <w:sz w:val="22"/>
          <w:szCs w:val="22"/>
        </w:rPr>
        <w:t>see</w:t>
      </w:r>
      <w:r w:rsidR="00AA242E">
        <w:rPr>
          <w:rFonts w:ascii="Times New Roman" w:hAnsi="Times New Roman" w:cs="Times New Roman"/>
          <w:sz w:val="22"/>
          <w:szCs w:val="22"/>
        </w:rPr>
        <w:t xml:space="preserve">” has the meaning set forth in the </w:t>
      </w:r>
      <w:r w:rsidR="00AA242E" w:rsidRPr="00AA242E">
        <w:rPr>
          <w:rFonts w:ascii="Times New Roman" w:hAnsi="Times New Roman" w:cs="Times New Roman"/>
          <w:sz w:val="22"/>
          <w:szCs w:val="22"/>
          <w:u w:val="single"/>
        </w:rPr>
        <w:t>Preamble</w:t>
      </w:r>
      <w:r w:rsidR="00AA242E">
        <w:rPr>
          <w:rFonts w:ascii="Times New Roman" w:hAnsi="Times New Roman" w:cs="Times New Roman"/>
          <w:sz w:val="22"/>
          <w:szCs w:val="22"/>
        </w:rPr>
        <w:t xml:space="preserve"> hereof.</w:t>
      </w:r>
    </w:p>
    <w:p w14:paraId="0ABF135D" w14:textId="77777777" w:rsidR="00AA242E" w:rsidRDefault="00AA242E" w:rsidP="00C9658B">
      <w:pPr>
        <w:pStyle w:val="Default"/>
        <w:spacing w:line="276" w:lineRule="auto"/>
        <w:jc w:val="both"/>
        <w:rPr>
          <w:rFonts w:ascii="Times New Roman" w:hAnsi="Times New Roman" w:cs="Times New Roman"/>
          <w:sz w:val="22"/>
          <w:szCs w:val="22"/>
        </w:rPr>
      </w:pPr>
    </w:p>
    <w:p w14:paraId="5F5681DE" w14:textId="6F809E19" w:rsidR="004B2B51" w:rsidRDefault="00AA242E" w:rsidP="00C9658B">
      <w:pPr>
        <w:pStyle w:val="Default"/>
        <w:spacing w:line="276" w:lineRule="auto"/>
        <w:jc w:val="both"/>
        <w:rPr>
          <w:rFonts w:ascii="Times New Roman" w:hAnsi="Times New Roman" w:cs="Times New Roman"/>
          <w:sz w:val="22"/>
          <w:szCs w:val="22"/>
        </w:rPr>
      </w:pPr>
      <w:r>
        <w:rPr>
          <w:rFonts w:ascii="Times New Roman" w:hAnsi="Times New Roman" w:cs="Times New Roman"/>
          <w:sz w:val="22"/>
          <w:szCs w:val="22"/>
        </w:rPr>
        <w:tab/>
      </w:r>
      <w:r w:rsidR="001717E8" w:rsidRPr="00C9658B">
        <w:rPr>
          <w:rFonts w:ascii="Times New Roman" w:hAnsi="Times New Roman" w:cs="Times New Roman"/>
          <w:sz w:val="22"/>
          <w:szCs w:val="22"/>
        </w:rPr>
        <w:t>“</w:t>
      </w:r>
      <w:r w:rsidR="001717E8" w:rsidRPr="2A34E609">
        <w:rPr>
          <w:rFonts w:ascii="Times New Roman" w:hAnsi="Times New Roman" w:cs="Times New Roman"/>
          <w:b/>
          <w:bCs/>
          <w:sz w:val="22"/>
          <w:szCs w:val="22"/>
        </w:rPr>
        <w:t>L</w:t>
      </w:r>
      <w:r w:rsidR="00DA6AD3" w:rsidRPr="2A34E609">
        <w:rPr>
          <w:rFonts w:ascii="Times New Roman" w:hAnsi="Times New Roman" w:cs="Times New Roman"/>
          <w:b/>
          <w:bCs/>
          <w:sz w:val="22"/>
          <w:szCs w:val="22"/>
        </w:rPr>
        <w:t>icen</w:t>
      </w:r>
      <w:r w:rsidR="001717E8" w:rsidRPr="2A34E609">
        <w:rPr>
          <w:rFonts w:ascii="Times New Roman" w:hAnsi="Times New Roman" w:cs="Times New Roman"/>
          <w:b/>
          <w:bCs/>
          <w:sz w:val="22"/>
          <w:szCs w:val="22"/>
        </w:rPr>
        <w:t>see</w:t>
      </w:r>
      <w:r w:rsidR="007C69A5" w:rsidRPr="2A34E609">
        <w:rPr>
          <w:rFonts w:ascii="Times New Roman" w:hAnsi="Times New Roman" w:cs="Times New Roman"/>
          <w:b/>
          <w:bCs/>
          <w:sz w:val="22"/>
          <w:szCs w:val="22"/>
        </w:rPr>
        <w:t>’</w:t>
      </w:r>
      <w:r w:rsidR="001717E8" w:rsidRPr="2A34E609">
        <w:rPr>
          <w:rFonts w:ascii="Times New Roman" w:hAnsi="Times New Roman" w:cs="Times New Roman"/>
          <w:b/>
          <w:bCs/>
          <w:sz w:val="22"/>
          <w:szCs w:val="22"/>
        </w:rPr>
        <w:t>s Interconnection Facilities</w:t>
      </w:r>
      <w:r w:rsidR="001717E8" w:rsidRPr="00C9658B">
        <w:rPr>
          <w:rFonts w:ascii="Times New Roman" w:hAnsi="Times New Roman" w:cs="Times New Roman"/>
          <w:sz w:val="22"/>
          <w:szCs w:val="22"/>
        </w:rPr>
        <w:t xml:space="preserve">” has the meaning ascribed to the term “Seller’s </w:t>
      </w:r>
      <w:r w:rsidR="001717E8" w:rsidRPr="00C9658B">
        <w:rPr>
          <w:rFonts w:ascii="Times New Roman" w:hAnsi="Times New Roman" w:cs="Times New Roman"/>
          <w:sz w:val="22"/>
          <w:szCs w:val="22"/>
        </w:rPr>
        <w:tab/>
        <w:t xml:space="preserve">Interconnection Facilities” in </w:t>
      </w:r>
      <w:r w:rsidR="001717E8" w:rsidRPr="00C9658B">
        <w:rPr>
          <w:rFonts w:ascii="Times New Roman" w:hAnsi="Times New Roman" w:cs="Times New Roman"/>
          <w:sz w:val="22"/>
          <w:szCs w:val="22"/>
          <w:u w:val="single"/>
        </w:rPr>
        <w:t>Article 1.1</w:t>
      </w:r>
      <w:r w:rsidR="001717E8" w:rsidRPr="00C9658B">
        <w:rPr>
          <w:rFonts w:ascii="Times New Roman" w:hAnsi="Times New Roman" w:cs="Times New Roman"/>
          <w:sz w:val="22"/>
          <w:szCs w:val="22"/>
        </w:rPr>
        <w:t xml:space="preserve"> of the PPA.  </w:t>
      </w:r>
    </w:p>
    <w:p w14:paraId="14C10C80" w14:textId="77777777" w:rsidR="00AA242E" w:rsidRDefault="00AA242E" w:rsidP="00C9658B">
      <w:pPr>
        <w:pStyle w:val="Default"/>
        <w:spacing w:line="276" w:lineRule="auto"/>
        <w:jc w:val="both"/>
        <w:rPr>
          <w:rFonts w:ascii="Times New Roman" w:hAnsi="Times New Roman" w:cs="Times New Roman"/>
          <w:sz w:val="22"/>
          <w:szCs w:val="22"/>
        </w:rPr>
      </w:pPr>
    </w:p>
    <w:p w14:paraId="4D093EB9" w14:textId="4F17F40B" w:rsidR="00AA242E" w:rsidRDefault="00AA242E" w:rsidP="2A34E609">
      <w:pPr>
        <w:pStyle w:val="Default"/>
        <w:spacing w:line="276" w:lineRule="auto"/>
        <w:ind w:firstLine="720"/>
        <w:jc w:val="both"/>
        <w:rPr>
          <w:rFonts w:ascii="Times New Roman" w:hAnsi="Times New Roman" w:cs="Times New Roman"/>
          <w:sz w:val="22"/>
          <w:szCs w:val="22"/>
        </w:rPr>
      </w:pPr>
      <w:r>
        <w:rPr>
          <w:rFonts w:ascii="Times New Roman" w:hAnsi="Times New Roman" w:cs="Times New Roman"/>
          <w:sz w:val="22"/>
          <w:szCs w:val="22"/>
        </w:rPr>
        <w:t>“</w:t>
      </w:r>
      <w:r w:rsidRPr="2A34E609">
        <w:rPr>
          <w:rFonts w:ascii="Times New Roman" w:hAnsi="Times New Roman" w:cs="Times New Roman"/>
          <w:b/>
          <w:bCs/>
          <w:sz w:val="22"/>
          <w:szCs w:val="22"/>
        </w:rPr>
        <w:t>L</w:t>
      </w:r>
      <w:r w:rsidR="00DA6AD3" w:rsidRPr="2A34E609">
        <w:rPr>
          <w:rFonts w:ascii="Times New Roman" w:hAnsi="Times New Roman" w:cs="Times New Roman"/>
          <w:b/>
          <w:bCs/>
          <w:sz w:val="22"/>
          <w:szCs w:val="22"/>
        </w:rPr>
        <w:t>icen</w:t>
      </w:r>
      <w:r w:rsidRPr="2A34E609">
        <w:rPr>
          <w:rFonts w:ascii="Times New Roman" w:hAnsi="Times New Roman" w:cs="Times New Roman"/>
          <w:b/>
          <w:bCs/>
          <w:sz w:val="22"/>
          <w:szCs w:val="22"/>
        </w:rPr>
        <w:t>sor</w:t>
      </w:r>
      <w:r>
        <w:rPr>
          <w:rFonts w:ascii="Times New Roman" w:hAnsi="Times New Roman" w:cs="Times New Roman"/>
          <w:sz w:val="22"/>
          <w:szCs w:val="22"/>
        </w:rPr>
        <w:t xml:space="preserve">” has the meaning set forth in the </w:t>
      </w:r>
      <w:r w:rsidRPr="00AA242E">
        <w:rPr>
          <w:rFonts w:ascii="Times New Roman" w:hAnsi="Times New Roman" w:cs="Times New Roman"/>
          <w:sz w:val="22"/>
          <w:szCs w:val="22"/>
          <w:u w:val="single"/>
        </w:rPr>
        <w:t>Preamble</w:t>
      </w:r>
      <w:r>
        <w:rPr>
          <w:rFonts w:ascii="Times New Roman" w:hAnsi="Times New Roman" w:cs="Times New Roman"/>
          <w:sz w:val="22"/>
          <w:szCs w:val="22"/>
        </w:rPr>
        <w:t xml:space="preserve"> hereof.</w:t>
      </w:r>
    </w:p>
    <w:p w14:paraId="19CBFFCA" w14:textId="77777777" w:rsidR="00DA6AD3" w:rsidRPr="00C9658B" w:rsidRDefault="00DA6AD3" w:rsidP="00381B3E">
      <w:pPr>
        <w:pStyle w:val="Default"/>
        <w:spacing w:line="276" w:lineRule="auto"/>
        <w:ind w:firstLine="720"/>
        <w:jc w:val="both"/>
        <w:rPr>
          <w:rFonts w:ascii="Times New Roman" w:hAnsi="Times New Roman" w:cs="Times New Roman"/>
          <w:sz w:val="22"/>
          <w:szCs w:val="22"/>
        </w:rPr>
      </w:pPr>
    </w:p>
    <w:p w14:paraId="4D059BBE" w14:textId="23124027" w:rsidR="00DA6AD3" w:rsidRPr="00DA6AD3" w:rsidRDefault="00C355D0" w:rsidP="2A34E609">
      <w:pPr>
        <w:pStyle w:val="Default"/>
        <w:ind w:left="720"/>
        <w:rPr>
          <w:rFonts w:ascii="Times New Roman" w:hAnsi="Times New Roman"/>
          <w:sz w:val="22"/>
          <w:szCs w:val="22"/>
        </w:rPr>
      </w:pPr>
      <w:r w:rsidRPr="2A34E609">
        <w:rPr>
          <w:rFonts w:ascii="Times New Roman" w:hAnsi="Times New Roman" w:cs="Times New Roman"/>
          <w:b/>
          <w:bCs/>
          <w:color w:val="auto"/>
          <w:sz w:val="22"/>
          <w:szCs w:val="22"/>
        </w:rPr>
        <w:t>“ME</w:t>
      </w:r>
      <w:r w:rsidR="00DA6AD3" w:rsidRPr="00381B3E">
        <w:rPr>
          <w:rFonts w:ascii="Times New Roman" w:hAnsi="Times New Roman" w:cs="Times New Roman"/>
          <w:b/>
          <w:bCs/>
          <w:color w:val="auto"/>
          <w:sz w:val="22"/>
          <w:szCs w:val="22"/>
        </w:rPr>
        <w:t>”</w:t>
      </w:r>
      <w:r w:rsidR="00DA6AD3" w:rsidRPr="00381B3E">
        <w:rPr>
          <w:rFonts w:ascii="Times New Roman" w:hAnsi="Times New Roman" w:cs="Times New Roman"/>
          <w:color w:val="auto"/>
          <w:sz w:val="22"/>
          <w:szCs w:val="22"/>
        </w:rPr>
        <w:t xml:space="preserve"> mean the Ministry of Environment of the Government of the Republic of Maldives. </w:t>
      </w:r>
    </w:p>
    <w:p w14:paraId="6CF114E6" w14:textId="77777777" w:rsidR="00DA6AD3" w:rsidRPr="00381B3E" w:rsidRDefault="00DA6AD3" w:rsidP="00381B3E">
      <w:pPr>
        <w:pStyle w:val="Default"/>
      </w:pPr>
    </w:p>
    <w:p w14:paraId="131DEB13" w14:textId="77777777" w:rsidR="00346C7D" w:rsidRPr="00C9658B" w:rsidRDefault="009E0CB2" w:rsidP="00C9658B">
      <w:pPr>
        <w:pStyle w:val="CM43"/>
        <w:spacing w:line="276" w:lineRule="auto"/>
        <w:ind w:left="720"/>
        <w:jc w:val="both"/>
        <w:rPr>
          <w:rFonts w:ascii="Times New Roman" w:hAnsi="Times New Roman"/>
          <w:bCs/>
          <w:sz w:val="22"/>
          <w:szCs w:val="22"/>
        </w:rPr>
      </w:pPr>
      <w:r w:rsidRPr="00C9658B">
        <w:rPr>
          <w:rFonts w:ascii="Times New Roman" w:hAnsi="Times New Roman"/>
          <w:bCs/>
          <w:sz w:val="22"/>
          <w:szCs w:val="22"/>
        </w:rPr>
        <w:t>“</w:t>
      </w:r>
      <w:r w:rsidRPr="00C9658B">
        <w:rPr>
          <w:rFonts w:ascii="Times New Roman" w:hAnsi="Times New Roman"/>
          <w:b/>
          <w:bCs/>
          <w:sz w:val="22"/>
          <w:szCs w:val="22"/>
        </w:rPr>
        <w:t>PPA</w:t>
      </w:r>
      <w:r w:rsidRPr="00C9658B">
        <w:rPr>
          <w:rFonts w:ascii="Times New Roman" w:hAnsi="Times New Roman"/>
          <w:bCs/>
          <w:sz w:val="22"/>
          <w:szCs w:val="22"/>
        </w:rPr>
        <w:t xml:space="preserve">” has the meaning set forth in </w:t>
      </w:r>
      <w:r w:rsidRPr="00C9658B">
        <w:rPr>
          <w:rFonts w:ascii="Times New Roman" w:hAnsi="Times New Roman"/>
          <w:bCs/>
          <w:sz w:val="22"/>
          <w:szCs w:val="22"/>
          <w:u w:val="single"/>
        </w:rPr>
        <w:t>Recital E</w:t>
      </w:r>
      <w:r w:rsidRPr="00C9658B">
        <w:rPr>
          <w:rFonts w:ascii="Times New Roman" w:hAnsi="Times New Roman"/>
          <w:bCs/>
          <w:sz w:val="22"/>
          <w:szCs w:val="22"/>
        </w:rPr>
        <w:t xml:space="preserve"> hereof.</w:t>
      </w:r>
    </w:p>
    <w:p w14:paraId="7DCFE395" w14:textId="77777777" w:rsidR="00D11ABF" w:rsidRDefault="00D11ABF" w:rsidP="00C9658B">
      <w:pPr>
        <w:pStyle w:val="CM43"/>
        <w:spacing w:line="276" w:lineRule="auto"/>
        <w:ind w:left="720"/>
        <w:jc w:val="both"/>
        <w:rPr>
          <w:rFonts w:ascii="Times New Roman" w:hAnsi="Times New Roman"/>
          <w:bCs/>
          <w:sz w:val="22"/>
          <w:szCs w:val="22"/>
        </w:rPr>
      </w:pPr>
    </w:p>
    <w:p w14:paraId="2B5AC75D" w14:textId="77777777" w:rsidR="00314429" w:rsidRPr="00C9658B" w:rsidRDefault="009E0CB2" w:rsidP="00C9658B">
      <w:pPr>
        <w:pStyle w:val="CM43"/>
        <w:spacing w:line="276" w:lineRule="auto"/>
        <w:ind w:left="720"/>
        <w:jc w:val="both"/>
        <w:rPr>
          <w:rFonts w:ascii="Times New Roman" w:hAnsi="Times New Roman"/>
          <w:bCs/>
          <w:sz w:val="22"/>
          <w:szCs w:val="22"/>
        </w:rPr>
      </w:pPr>
      <w:r w:rsidRPr="00C9658B">
        <w:rPr>
          <w:rFonts w:ascii="Times New Roman" w:hAnsi="Times New Roman"/>
          <w:bCs/>
          <w:sz w:val="22"/>
          <w:szCs w:val="22"/>
        </w:rPr>
        <w:t>“</w:t>
      </w:r>
      <w:r w:rsidRPr="00C9658B">
        <w:rPr>
          <w:rFonts w:ascii="Times New Roman" w:hAnsi="Times New Roman"/>
          <w:b/>
          <w:sz w:val="22"/>
          <w:szCs w:val="22"/>
        </w:rPr>
        <w:t>Possession Date</w:t>
      </w:r>
      <w:r w:rsidRPr="00C9658B">
        <w:rPr>
          <w:rFonts w:ascii="Times New Roman" w:hAnsi="Times New Roman"/>
          <w:bCs/>
          <w:sz w:val="22"/>
          <w:szCs w:val="22"/>
        </w:rPr>
        <w:t xml:space="preserve">” has the meaning set forth in </w:t>
      </w:r>
      <w:r w:rsidRPr="00D11ABF">
        <w:rPr>
          <w:rFonts w:ascii="Times New Roman" w:hAnsi="Times New Roman"/>
          <w:bCs/>
          <w:sz w:val="22"/>
          <w:szCs w:val="22"/>
          <w:u w:val="single"/>
        </w:rPr>
        <w:t>Article 3</w:t>
      </w:r>
      <w:r w:rsidRPr="00C9658B">
        <w:rPr>
          <w:rFonts w:ascii="Times New Roman" w:hAnsi="Times New Roman"/>
          <w:bCs/>
          <w:sz w:val="22"/>
          <w:szCs w:val="22"/>
        </w:rPr>
        <w:t xml:space="preserve"> hereof.   </w:t>
      </w:r>
    </w:p>
    <w:p w14:paraId="549EF48E" w14:textId="77777777" w:rsidR="00D11ABF" w:rsidRDefault="00D11ABF" w:rsidP="00C9658B">
      <w:pPr>
        <w:pStyle w:val="CM43"/>
        <w:spacing w:line="276" w:lineRule="auto"/>
        <w:ind w:left="720"/>
        <w:jc w:val="both"/>
        <w:rPr>
          <w:rFonts w:ascii="Times New Roman" w:hAnsi="Times New Roman"/>
          <w:bCs/>
          <w:sz w:val="22"/>
          <w:szCs w:val="22"/>
        </w:rPr>
      </w:pPr>
    </w:p>
    <w:p w14:paraId="79326553" w14:textId="2F9E1B7D" w:rsidR="00666406" w:rsidRPr="00666406" w:rsidRDefault="00666406" w:rsidP="2A34E609">
      <w:pPr>
        <w:pStyle w:val="Default"/>
        <w:ind w:left="720"/>
        <w:jc w:val="both"/>
        <w:rPr>
          <w:rFonts w:ascii="Times New Roman" w:hAnsi="Times New Roman"/>
          <w:sz w:val="22"/>
          <w:szCs w:val="22"/>
        </w:rPr>
      </w:pPr>
      <w:r w:rsidRPr="00381B3E">
        <w:rPr>
          <w:rFonts w:ascii="Times New Roman" w:hAnsi="Times New Roman" w:cs="Times New Roman"/>
          <w:b/>
          <w:bCs/>
          <w:color w:val="auto"/>
          <w:sz w:val="22"/>
          <w:szCs w:val="22"/>
        </w:rPr>
        <w:t>“Reference Rate”</w:t>
      </w:r>
      <w:r w:rsidRPr="00381B3E">
        <w:rPr>
          <w:rFonts w:ascii="Times New Roman" w:hAnsi="Times New Roman" w:cs="Times New Roman"/>
          <w:color w:val="auto"/>
          <w:sz w:val="22"/>
          <w:szCs w:val="22"/>
        </w:rPr>
        <w:t xml:space="preserve"> mean the rate notified by the Maldives Monetary Authority for 364</w:t>
      </w:r>
      <w:r w:rsidR="002B6475" w:rsidRPr="2A34E609">
        <w:rPr>
          <w:rFonts w:ascii="Times New Roman" w:hAnsi="Times New Roman" w:cs="Times New Roman"/>
          <w:color w:val="auto"/>
          <w:sz w:val="22"/>
          <w:szCs w:val="22"/>
        </w:rPr>
        <w:t xml:space="preserve"> Days Treasury Bills, on the Day</w:t>
      </w:r>
      <w:r w:rsidRPr="00381B3E">
        <w:rPr>
          <w:rFonts w:ascii="Times New Roman" w:hAnsi="Times New Roman" w:cs="Times New Roman"/>
          <w:color w:val="auto"/>
          <w:sz w:val="22"/>
          <w:szCs w:val="22"/>
        </w:rPr>
        <w:t xml:space="preserve"> that is two (2) Business Days prior to the </w:t>
      </w:r>
      <w:r w:rsidR="00035B3F" w:rsidRPr="2A34E609">
        <w:rPr>
          <w:rFonts w:ascii="Times New Roman" w:hAnsi="Times New Roman" w:cs="Times New Roman"/>
          <w:color w:val="auto"/>
          <w:sz w:val="22"/>
          <w:szCs w:val="22"/>
        </w:rPr>
        <w:t xml:space="preserve">day </w:t>
      </w:r>
      <w:r w:rsidRPr="00381B3E">
        <w:rPr>
          <w:rFonts w:ascii="Times New Roman" w:hAnsi="Times New Roman" w:cs="Times New Roman"/>
          <w:color w:val="auto"/>
          <w:sz w:val="22"/>
          <w:szCs w:val="22"/>
        </w:rPr>
        <w:t xml:space="preserve">on which interest shall begin to be calculated hereunder, subject to a </w:t>
      </w:r>
      <w:r w:rsidRPr="2A34E609">
        <w:rPr>
          <w:rFonts w:ascii="Times New Roman" w:hAnsi="Times New Roman" w:cs="Times New Roman"/>
          <w:color w:val="auto"/>
          <w:sz w:val="22"/>
          <w:szCs w:val="22"/>
        </w:rPr>
        <w:t>maximum</w:t>
      </w:r>
      <w:r w:rsidRPr="00381B3E">
        <w:rPr>
          <w:rFonts w:ascii="Times New Roman" w:hAnsi="Times New Roman" w:cs="Times New Roman"/>
          <w:color w:val="auto"/>
          <w:sz w:val="22"/>
          <w:szCs w:val="22"/>
        </w:rPr>
        <w:t xml:space="preserve"> of five percent (5%)</w:t>
      </w:r>
      <w:r w:rsidRPr="2A34E609">
        <w:rPr>
          <w:rFonts w:ascii="Times New Roman" w:hAnsi="Times New Roman" w:cs="Times New Roman"/>
          <w:color w:val="auto"/>
          <w:sz w:val="22"/>
          <w:szCs w:val="22"/>
        </w:rPr>
        <w:t>.</w:t>
      </w:r>
      <w:r w:rsidRPr="00381B3E">
        <w:rPr>
          <w:rFonts w:ascii="Times New Roman" w:hAnsi="Times New Roman" w:cs="Times New Roman"/>
          <w:color w:val="auto"/>
          <w:sz w:val="22"/>
          <w:szCs w:val="22"/>
        </w:rPr>
        <w:t xml:space="preserve"> </w:t>
      </w:r>
    </w:p>
    <w:p w14:paraId="59BAD1D8" w14:textId="77777777" w:rsidR="007D13D2" w:rsidRDefault="007D13D2" w:rsidP="00C9658B">
      <w:pPr>
        <w:pStyle w:val="CM43"/>
        <w:spacing w:line="276" w:lineRule="auto"/>
        <w:ind w:left="720"/>
        <w:jc w:val="both"/>
        <w:rPr>
          <w:rFonts w:ascii="Times New Roman" w:hAnsi="Times New Roman"/>
          <w:bCs/>
          <w:sz w:val="22"/>
          <w:szCs w:val="22"/>
        </w:rPr>
      </w:pPr>
    </w:p>
    <w:p w14:paraId="5C1B3F35" w14:textId="0D728427" w:rsidR="007D13D2" w:rsidRDefault="007D13D2" w:rsidP="009F7137">
      <w:pPr>
        <w:pStyle w:val="CM43"/>
        <w:spacing w:line="276" w:lineRule="auto"/>
        <w:ind w:left="720"/>
        <w:jc w:val="both"/>
        <w:rPr>
          <w:rFonts w:ascii="Times New Roman" w:hAnsi="Times New Roman"/>
          <w:sz w:val="22"/>
          <w:szCs w:val="22"/>
        </w:rPr>
      </w:pPr>
      <w:r>
        <w:rPr>
          <w:rFonts w:ascii="Times New Roman" w:hAnsi="Times New Roman"/>
          <w:sz w:val="22"/>
          <w:szCs w:val="22"/>
        </w:rPr>
        <w:t>“</w:t>
      </w:r>
      <w:r w:rsidR="00F32C51">
        <w:rPr>
          <w:rFonts w:ascii="Times New Roman" w:hAnsi="Times New Roman"/>
          <w:b/>
          <w:bCs/>
          <w:sz w:val="22"/>
          <w:szCs w:val="22"/>
        </w:rPr>
        <w:t>Site</w:t>
      </w:r>
      <w:r>
        <w:rPr>
          <w:rFonts w:ascii="Times New Roman" w:hAnsi="Times New Roman"/>
          <w:sz w:val="22"/>
          <w:szCs w:val="22"/>
        </w:rPr>
        <w:t xml:space="preserve">” </w:t>
      </w:r>
      <w:r w:rsidR="009F7137">
        <w:rPr>
          <w:rFonts w:ascii="Times New Roman" w:hAnsi="Times New Roman"/>
          <w:sz w:val="22"/>
          <w:szCs w:val="22"/>
        </w:rPr>
        <w:t xml:space="preserve">means the public spaces on identified lagoons of </w:t>
      </w:r>
      <w:r w:rsidR="00BF507D">
        <w:rPr>
          <w:rFonts w:ascii="Times New Roman" w:hAnsi="Times New Roman"/>
          <w:sz w:val="22"/>
          <w:szCs w:val="22"/>
        </w:rPr>
        <w:t xml:space="preserve">HA. </w:t>
      </w:r>
      <w:proofErr w:type="spellStart"/>
      <w:r w:rsidR="00253757">
        <w:rPr>
          <w:rFonts w:ascii="Times New Roman" w:hAnsi="Times New Roman"/>
          <w:sz w:val="22"/>
          <w:szCs w:val="22"/>
        </w:rPr>
        <w:t>Hoarafushi</w:t>
      </w:r>
      <w:proofErr w:type="spellEnd"/>
      <w:r w:rsidR="00BF507D">
        <w:rPr>
          <w:rFonts w:ascii="Times New Roman" w:hAnsi="Times New Roman"/>
          <w:sz w:val="22"/>
          <w:szCs w:val="22"/>
        </w:rPr>
        <w:t xml:space="preserve"> Island</w:t>
      </w:r>
      <w:r w:rsidRPr="2A34E609">
        <w:rPr>
          <w:rFonts w:ascii="Times New Roman" w:hAnsi="Times New Roman"/>
          <w:sz w:val="22"/>
          <w:szCs w:val="22"/>
        </w:rPr>
        <w:t xml:space="preserve">, chosen as the site for developing the Project, more fully described in </w:t>
      </w:r>
      <w:r w:rsidRPr="00381B3E">
        <w:rPr>
          <w:rFonts w:ascii="Times New Roman" w:hAnsi="Times New Roman"/>
          <w:sz w:val="22"/>
          <w:szCs w:val="22"/>
          <w:u w:val="single"/>
        </w:rPr>
        <w:t>Exhibit A</w:t>
      </w:r>
      <w:r w:rsidRPr="2A34E609">
        <w:rPr>
          <w:rFonts w:ascii="Times New Roman" w:hAnsi="Times New Roman"/>
          <w:sz w:val="22"/>
          <w:szCs w:val="22"/>
        </w:rPr>
        <w:t xml:space="preserve"> herein. </w:t>
      </w:r>
    </w:p>
    <w:p w14:paraId="5E9CD54B" w14:textId="77777777" w:rsidR="00D11ABF" w:rsidRDefault="00D11ABF" w:rsidP="00C9658B">
      <w:pPr>
        <w:pStyle w:val="CM43"/>
        <w:spacing w:line="276" w:lineRule="auto"/>
        <w:ind w:left="720"/>
        <w:jc w:val="both"/>
        <w:rPr>
          <w:rFonts w:ascii="Times New Roman" w:hAnsi="Times New Roman"/>
          <w:bCs/>
          <w:sz w:val="22"/>
          <w:szCs w:val="22"/>
        </w:rPr>
      </w:pPr>
    </w:p>
    <w:p w14:paraId="4BFD5077" w14:textId="2197C303" w:rsidR="005F1BD6" w:rsidRPr="00381B3E" w:rsidRDefault="005F1BD6" w:rsidP="2A34E609">
      <w:pPr>
        <w:pStyle w:val="CM43"/>
        <w:spacing w:line="276" w:lineRule="auto"/>
        <w:ind w:left="720"/>
        <w:jc w:val="both"/>
        <w:rPr>
          <w:rFonts w:ascii="Times New Roman" w:hAnsi="Times New Roman"/>
          <w:sz w:val="22"/>
          <w:szCs w:val="22"/>
        </w:rPr>
      </w:pPr>
      <w:r w:rsidRPr="2A34E609">
        <w:rPr>
          <w:rFonts w:ascii="Times New Roman" w:hAnsi="Times New Roman"/>
          <w:b/>
          <w:bCs/>
          <w:sz w:val="22"/>
          <w:szCs w:val="22"/>
        </w:rPr>
        <w:t xml:space="preserve">“SIAC” </w:t>
      </w:r>
      <w:r w:rsidRPr="2A34E609">
        <w:rPr>
          <w:rFonts w:ascii="Times New Roman" w:hAnsi="Times New Roman"/>
          <w:sz w:val="22"/>
          <w:szCs w:val="22"/>
        </w:rPr>
        <w:t>means Singapore International Arbitration Centre.</w:t>
      </w:r>
    </w:p>
    <w:p w14:paraId="5004CA9C" w14:textId="77777777" w:rsidR="005F1BD6" w:rsidRDefault="005F1BD6" w:rsidP="00C9658B">
      <w:pPr>
        <w:pStyle w:val="CM43"/>
        <w:spacing w:line="276" w:lineRule="auto"/>
        <w:ind w:left="720"/>
        <w:jc w:val="both"/>
        <w:rPr>
          <w:rFonts w:ascii="Times New Roman" w:hAnsi="Times New Roman"/>
          <w:b/>
          <w:sz w:val="22"/>
          <w:szCs w:val="22"/>
        </w:rPr>
      </w:pPr>
    </w:p>
    <w:p w14:paraId="41AF8C04" w14:textId="5EC17602" w:rsidR="00314429" w:rsidRPr="00C9658B" w:rsidRDefault="009E0CB2" w:rsidP="00C9658B">
      <w:pPr>
        <w:pStyle w:val="CM43"/>
        <w:spacing w:line="276" w:lineRule="auto"/>
        <w:ind w:left="720"/>
        <w:jc w:val="both"/>
        <w:rPr>
          <w:rFonts w:ascii="Times New Roman" w:hAnsi="Times New Roman"/>
          <w:bCs/>
          <w:sz w:val="22"/>
          <w:szCs w:val="22"/>
        </w:rPr>
      </w:pPr>
      <w:r w:rsidRPr="00381B3E">
        <w:rPr>
          <w:rFonts w:ascii="Times New Roman" w:hAnsi="Times New Roman"/>
          <w:b/>
          <w:sz w:val="22"/>
          <w:szCs w:val="22"/>
        </w:rPr>
        <w:t>“</w:t>
      </w:r>
      <w:r w:rsidRPr="00666406">
        <w:rPr>
          <w:rFonts w:ascii="Times New Roman" w:hAnsi="Times New Roman"/>
          <w:b/>
          <w:sz w:val="22"/>
          <w:szCs w:val="22"/>
        </w:rPr>
        <w:t>Taxes</w:t>
      </w:r>
      <w:r w:rsidRPr="00381B3E">
        <w:rPr>
          <w:rFonts w:ascii="Times New Roman" w:hAnsi="Times New Roman"/>
          <w:b/>
          <w:sz w:val="22"/>
          <w:szCs w:val="22"/>
        </w:rPr>
        <w:t>”</w:t>
      </w:r>
      <w:r w:rsidRPr="00C9658B">
        <w:rPr>
          <w:rFonts w:ascii="Times New Roman" w:hAnsi="Times New Roman"/>
          <w:bCs/>
          <w:sz w:val="22"/>
          <w:szCs w:val="22"/>
        </w:rPr>
        <w:t xml:space="preserve"> means any tax applicable in the Maldives, including any tax on income, excise duty, customs duty, value added tax, sales tax, </w:t>
      </w:r>
      <w:r w:rsidR="00625EA3">
        <w:rPr>
          <w:rFonts w:ascii="Times New Roman" w:hAnsi="Times New Roman"/>
          <w:bCs/>
          <w:sz w:val="22"/>
          <w:szCs w:val="22"/>
        </w:rPr>
        <w:t xml:space="preserve">good and services tax </w:t>
      </w:r>
      <w:r w:rsidRPr="00C9658B">
        <w:rPr>
          <w:rFonts w:ascii="Times New Roman" w:hAnsi="Times New Roman"/>
          <w:bCs/>
          <w:sz w:val="22"/>
          <w:szCs w:val="22"/>
        </w:rPr>
        <w:t xml:space="preserve">and other local tax, </w:t>
      </w:r>
      <w:proofErr w:type="spellStart"/>
      <w:r w:rsidRPr="00C9658B">
        <w:rPr>
          <w:rFonts w:ascii="Times New Roman" w:hAnsi="Times New Roman"/>
          <w:bCs/>
          <w:sz w:val="22"/>
          <w:szCs w:val="22"/>
        </w:rPr>
        <w:t>cess</w:t>
      </w:r>
      <w:proofErr w:type="spellEnd"/>
      <w:r w:rsidRPr="00C9658B">
        <w:rPr>
          <w:rFonts w:ascii="Times New Roman" w:hAnsi="Times New Roman"/>
          <w:bCs/>
          <w:sz w:val="22"/>
          <w:szCs w:val="22"/>
        </w:rPr>
        <w:t>, any impost or surcharge of like nature, any interest, penalties and other sums in relation on the income, goods, material, equipment and services rendered by either Party, and charged, levied or imposed by a Government instrumentality</w:t>
      </w:r>
      <w:r w:rsidR="00666406">
        <w:rPr>
          <w:rFonts w:ascii="Times New Roman" w:hAnsi="Times New Roman"/>
          <w:bCs/>
          <w:sz w:val="22"/>
          <w:szCs w:val="22"/>
        </w:rPr>
        <w:t>.</w:t>
      </w:r>
      <w:r w:rsidRPr="00C9658B">
        <w:rPr>
          <w:rFonts w:ascii="Times New Roman" w:hAnsi="Times New Roman"/>
          <w:bCs/>
          <w:sz w:val="22"/>
          <w:szCs w:val="22"/>
        </w:rPr>
        <w:t xml:space="preserve">      </w:t>
      </w:r>
    </w:p>
    <w:p w14:paraId="069B5344" w14:textId="77777777" w:rsidR="00D11ABF" w:rsidRDefault="00D11ABF" w:rsidP="00C9658B">
      <w:pPr>
        <w:pStyle w:val="CM43"/>
        <w:spacing w:line="276" w:lineRule="auto"/>
        <w:ind w:left="720"/>
        <w:jc w:val="both"/>
        <w:rPr>
          <w:rFonts w:ascii="Times New Roman" w:hAnsi="Times New Roman"/>
          <w:b/>
          <w:bCs/>
          <w:sz w:val="22"/>
          <w:szCs w:val="22"/>
        </w:rPr>
      </w:pPr>
    </w:p>
    <w:p w14:paraId="0FD61B11" w14:textId="77777777" w:rsidR="00314429" w:rsidRDefault="009E0CB2" w:rsidP="00C9658B">
      <w:pPr>
        <w:pStyle w:val="CM43"/>
        <w:spacing w:line="276" w:lineRule="auto"/>
        <w:ind w:left="720"/>
        <w:jc w:val="both"/>
        <w:rPr>
          <w:rFonts w:ascii="Times New Roman" w:hAnsi="Times New Roman"/>
          <w:sz w:val="22"/>
          <w:szCs w:val="22"/>
        </w:rPr>
      </w:pPr>
      <w:r w:rsidRPr="00D11ABF">
        <w:rPr>
          <w:rFonts w:ascii="Times New Roman" w:hAnsi="Times New Roman"/>
          <w:bCs/>
          <w:sz w:val="22"/>
          <w:szCs w:val="22"/>
        </w:rPr>
        <w:t>“</w:t>
      </w:r>
      <w:r w:rsidRPr="00C9658B">
        <w:rPr>
          <w:rFonts w:ascii="Times New Roman" w:hAnsi="Times New Roman"/>
          <w:b/>
          <w:bCs/>
          <w:sz w:val="22"/>
          <w:szCs w:val="22"/>
        </w:rPr>
        <w:t>Transfer</w:t>
      </w:r>
      <w:r w:rsidRPr="00D11ABF">
        <w:rPr>
          <w:rFonts w:ascii="Times New Roman" w:hAnsi="Times New Roman"/>
          <w:bCs/>
          <w:sz w:val="22"/>
          <w:szCs w:val="22"/>
        </w:rPr>
        <w:t>”</w:t>
      </w:r>
      <w:r w:rsidRPr="00C9658B">
        <w:rPr>
          <w:rFonts w:ascii="Times New Roman" w:hAnsi="Times New Roman"/>
          <w:sz w:val="22"/>
          <w:szCs w:val="22"/>
        </w:rPr>
        <w:t xml:space="preserve"> means in relation to a property, the sale, gift, pledge, assignment, transfer, transfer of any interest in trust, encumbrance, or alienation or disposition in any manner whatsoever, voluntarily or involuntarily, including, any attachment, assignment for the benefit of creditors against the owner of a property or appointment of a custodian, liquidator or receiver in relation </w:t>
      </w:r>
      <w:r w:rsidRPr="00C9658B">
        <w:rPr>
          <w:rFonts w:ascii="Times New Roman" w:hAnsi="Times New Roman"/>
          <w:sz w:val="22"/>
          <w:szCs w:val="22"/>
        </w:rPr>
        <w:lastRenderedPageBreak/>
        <w:t>to the property.</w:t>
      </w:r>
    </w:p>
    <w:p w14:paraId="2B4972A4" w14:textId="3BBFC609" w:rsidR="0014306A" w:rsidRDefault="0014306A" w:rsidP="0014306A">
      <w:pPr>
        <w:pStyle w:val="Default"/>
      </w:pPr>
      <w:r>
        <w:tab/>
      </w:r>
    </w:p>
    <w:p w14:paraId="471D138C" w14:textId="79DFEAE3" w:rsidR="0014306A" w:rsidRPr="0014306A" w:rsidRDefault="0014306A" w:rsidP="0014306A">
      <w:pPr>
        <w:pStyle w:val="Default"/>
        <w:ind w:left="720"/>
      </w:pPr>
      <w:r w:rsidRPr="0014306A">
        <w:rPr>
          <w:rFonts w:ascii="Times New Roman" w:hAnsi="Times New Roman" w:cs="Times New Roman"/>
          <w:b/>
          <w:bCs/>
          <w:color w:val="auto"/>
          <w:sz w:val="22"/>
          <w:szCs w:val="22"/>
        </w:rPr>
        <w:t>“URA”</w:t>
      </w:r>
      <w:r w:rsidRPr="0014306A">
        <w:rPr>
          <w:rFonts w:ascii="Times New Roman" w:hAnsi="Times New Roman" w:cs="Times New Roman"/>
          <w:color w:val="auto"/>
          <w:sz w:val="22"/>
          <w:szCs w:val="22"/>
        </w:rPr>
        <w:t xml:space="preserve"> means Utility Regulatory Authority established under the Utility Regulatory Authority </w:t>
      </w:r>
      <w:r w:rsidRPr="00EF5529">
        <w:rPr>
          <w:rFonts w:ascii="Times New Roman" w:hAnsi="Times New Roman" w:cs="Times New Roman"/>
          <w:color w:val="auto"/>
          <w:sz w:val="22"/>
          <w:szCs w:val="22"/>
        </w:rPr>
        <w:t>Act 26/2020</w:t>
      </w:r>
    </w:p>
    <w:p w14:paraId="23D919F8" w14:textId="77777777" w:rsidR="00D11ABF" w:rsidRPr="00D11ABF" w:rsidRDefault="00D11ABF" w:rsidP="00D11ABF">
      <w:pPr>
        <w:pStyle w:val="Default"/>
      </w:pPr>
    </w:p>
    <w:p w14:paraId="5AC5FACF" w14:textId="77777777" w:rsidR="00C660EC" w:rsidRPr="00D11ABF" w:rsidRDefault="009E0CB2" w:rsidP="00C9658B">
      <w:pPr>
        <w:pStyle w:val="CM45"/>
        <w:spacing w:line="276" w:lineRule="auto"/>
        <w:ind w:left="720" w:hanging="720"/>
        <w:jc w:val="both"/>
        <w:rPr>
          <w:rFonts w:ascii="Times New Roman" w:hAnsi="Times New Roman"/>
          <w:b/>
          <w:sz w:val="22"/>
          <w:szCs w:val="22"/>
          <w:u w:val="single"/>
        </w:rPr>
      </w:pPr>
      <w:r w:rsidRPr="00C9658B">
        <w:rPr>
          <w:rFonts w:ascii="Times New Roman" w:hAnsi="Times New Roman"/>
          <w:b/>
          <w:sz w:val="22"/>
          <w:szCs w:val="22"/>
        </w:rPr>
        <w:t>1.2</w:t>
      </w:r>
      <w:r w:rsidRPr="00C9658B">
        <w:rPr>
          <w:rFonts w:ascii="Times New Roman" w:hAnsi="Times New Roman"/>
          <w:b/>
          <w:sz w:val="22"/>
          <w:szCs w:val="22"/>
        </w:rPr>
        <w:tab/>
      </w:r>
      <w:r w:rsidRPr="00D11ABF">
        <w:rPr>
          <w:rFonts w:ascii="Times New Roman" w:hAnsi="Times New Roman"/>
          <w:b/>
          <w:sz w:val="22"/>
          <w:szCs w:val="22"/>
          <w:u w:val="single"/>
        </w:rPr>
        <w:t>Interpretations</w:t>
      </w:r>
    </w:p>
    <w:p w14:paraId="7833CE7B" w14:textId="77777777" w:rsidR="00D11ABF" w:rsidRDefault="00D11ABF" w:rsidP="00C9658B">
      <w:pPr>
        <w:spacing w:after="0"/>
        <w:jc w:val="both"/>
        <w:rPr>
          <w:rFonts w:ascii="Times New Roman" w:hAnsi="Times New Roman"/>
        </w:rPr>
      </w:pPr>
    </w:p>
    <w:p w14:paraId="76854B7A" w14:textId="77777777" w:rsidR="00C660EC" w:rsidRPr="00C9658B" w:rsidRDefault="009E0CB2" w:rsidP="00C9658B">
      <w:pPr>
        <w:spacing w:after="0"/>
        <w:jc w:val="both"/>
        <w:rPr>
          <w:rFonts w:ascii="Times New Roman" w:eastAsia="Times New Roman" w:hAnsi="Times New Roman"/>
        </w:rPr>
      </w:pPr>
      <w:r w:rsidRPr="00C9658B">
        <w:rPr>
          <w:rFonts w:ascii="Times New Roman" w:hAnsi="Times New Roman"/>
        </w:rPr>
        <w:tab/>
      </w:r>
      <w:r w:rsidRPr="00C9658B">
        <w:rPr>
          <w:rFonts w:ascii="Times New Roman" w:eastAsia="Times New Roman" w:hAnsi="Times New Roman"/>
        </w:rPr>
        <w:t>In this Agreement:</w:t>
      </w:r>
    </w:p>
    <w:p w14:paraId="72AD7ED4" w14:textId="77777777" w:rsidR="007C69A5" w:rsidRDefault="007C69A5" w:rsidP="007C69A5">
      <w:pPr>
        <w:tabs>
          <w:tab w:val="left" w:pos="8640"/>
        </w:tabs>
        <w:spacing w:after="0"/>
        <w:ind w:left="709"/>
        <w:jc w:val="both"/>
        <w:rPr>
          <w:rFonts w:ascii="Times New Roman" w:eastAsia="Times New Roman" w:hAnsi="Times New Roman"/>
        </w:rPr>
      </w:pPr>
    </w:p>
    <w:p w14:paraId="04E7806F" w14:textId="77777777" w:rsidR="00C660EC"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any reference to any statute or statutory provision shall include:</w:t>
      </w:r>
    </w:p>
    <w:p w14:paraId="4036C7B7" w14:textId="77777777" w:rsidR="007C69A5" w:rsidRPr="00C9658B" w:rsidRDefault="007C69A5" w:rsidP="007C69A5">
      <w:pPr>
        <w:tabs>
          <w:tab w:val="left" w:pos="8640"/>
        </w:tabs>
        <w:spacing w:after="0"/>
        <w:ind w:left="709"/>
        <w:jc w:val="both"/>
        <w:rPr>
          <w:rFonts w:ascii="Times New Roman" w:eastAsia="Times New Roman" w:hAnsi="Times New Roman"/>
        </w:rPr>
      </w:pPr>
    </w:p>
    <w:p w14:paraId="10988376" w14:textId="77777777" w:rsidR="00C660EC" w:rsidRDefault="001717E8" w:rsidP="007C69A5">
      <w:pPr>
        <w:pStyle w:val="ListParagraph"/>
        <w:numPr>
          <w:ilvl w:val="0"/>
          <w:numId w:val="10"/>
        </w:numPr>
        <w:tabs>
          <w:tab w:val="left" w:pos="8640"/>
        </w:tabs>
        <w:spacing w:line="276" w:lineRule="auto"/>
        <w:ind w:left="1260"/>
        <w:jc w:val="both"/>
        <w:rPr>
          <w:rFonts w:eastAsia="Times New Roman"/>
          <w:sz w:val="22"/>
          <w:szCs w:val="22"/>
        </w:rPr>
      </w:pPr>
      <w:r w:rsidRPr="00C9658B">
        <w:rPr>
          <w:rFonts w:eastAsia="Times New Roman"/>
          <w:sz w:val="22"/>
          <w:szCs w:val="22"/>
        </w:rPr>
        <w:t>all subordinate legislation made from time to time under that provision (whether or not amended, modified, re-enacted or consolidated);</w:t>
      </w:r>
    </w:p>
    <w:p w14:paraId="45F80063" w14:textId="77777777" w:rsidR="007C69A5" w:rsidRPr="00C9658B" w:rsidRDefault="007C69A5" w:rsidP="007C69A5">
      <w:pPr>
        <w:pStyle w:val="ListParagraph"/>
        <w:tabs>
          <w:tab w:val="left" w:pos="8640"/>
        </w:tabs>
        <w:spacing w:line="276" w:lineRule="auto"/>
        <w:ind w:left="1260"/>
        <w:jc w:val="both"/>
        <w:rPr>
          <w:rFonts w:eastAsia="Times New Roman"/>
          <w:sz w:val="22"/>
          <w:szCs w:val="22"/>
        </w:rPr>
      </w:pPr>
    </w:p>
    <w:p w14:paraId="5633AA7C" w14:textId="77777777" w:rsidR="00C660EC" w:rsidRPr="00C9658B" w:rsidRDefault="001717E8" w:rsidP="007C69A5">
      <w:pPr>
        <w:pStyle w:val="ListParagraph"/>
        <w:numPr>
          <w:ilvl w:val="0"/>
          <w:numId w:val="10"/>
        </w:numPr>
        <w:tabs>
          <w:tab w:val="left" w:pos="8640"/>
        </w:tabs>
        <w:spacing w:line="276" w:lineRule="auto"/>
        <w:ind w:left="1260"/>
        <w:jc w:val="both"/>
        <w:rPr>
          <w:rFonts w:eastAsia="Times New Roman"/>
          <w:sz w:val="22"/>
          <w:szCs w:val="22"/>
        </w:rPr>
      </w:pPr>
      <w:r w:rsidRPr="00C9658B">
        <w:rPr>
          <w:rFonts w:eastAsia="Times New Roman"/>
          <w:sz w:val="22"/>
          <w:szCs w:val="22"/>
        </w:rPr>
        <w:t>such provision as from time to time amended, modified, re-enacted or consolidated (whether before or after the date of this Agreement) and (to the extent liability thereunder may exist or can arise) shall include any past statutory provision (as from time to time amended, modified, re-enacted or consolidated), which the provision referred to has directly or indirectly replaced;</w:t>
      </w:r>
    </w:p>
    <w:p w14:paraId="17202CB1" w14:textId="77777777" w:rsidR="007C69A5" w:rsidRDefault="007C69A5" w:rsidP="007C69A5">
      <w:pPr>
        <w:tabs>
          <w:tab w:val="left" w:pos="8640"/>
        </w:tabs>
        <w:spacing w:after="0"/>
        <w:ind w:left="709"/>
        <w:jc w:val="both"/>
        <w:rPr>
          <w:rFonts w:ascii="Times New Roman" w:eastAsia="Times New Roman" w:hAnsi="Times New Roman"/>
        </w:rPr>
      </w:pPr>
    </w:p>
    <w:p w14:paraId="485F4D61"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reference to any Party under this Agreement shall also include its successors, administrators, legal representatives, and permitted assigns as the case may be;</w:t>
      </w:r>
    </w:p>
    <w:p w14:paraId="0B285C3B" w14:textId="77777777" w:rsidR="007C69A5" w:rsidRDefault="007C69A5" w:rsidP="007C69A5">
      <w:pPr>
        <w:tabs>
          <w:tab w:val="left" w:pos="8640"/>
        </w:tabs>
        <w:spacing w:after="0"/>
        <w:ind w:left="709"/>
        <w:jc w:val="both"/>
        <w:rPr>
          <w:rFonts w:ascii="Times New Roman" w:eastAsia="Times New Roman" w:hAnsi="Times New Roman"/>
        </w:rPr>
      </w:pPr>
    </w:p>
    <w:p w14:paraId="2666FCAE"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heading to Articles and paragraphs are for information only, and shall not form part of the operative provisions of this Agreement and be ignored in construing the same;</w:t>
      </w:r>
    </w:p>
    <w:p w14:paraId="57F8705B" w14:textId="77777777" w:rsidR="007C69A5" w:rsidRDefault="007C69A5" w:rsidP="007C69A5">
      <w:pPr>
        <w:tabs>
          <w:tab w:val="left" w:pos="8640"/>
        </w:tabs>
        <w:spacing w:after="0"/>
        <w:ind w:left="709"/>
        <w:jc w:val="both"/>
        <w:rPr>
          <w:rFonts w:ascii="Times New Roman" w:eastAsia="Times New Roman" w:hAnsi="Times New Roman"/>
        </w:rPr>
      </w:pPr>
    </w:p>
    <w:p w14:paraId="70FB4865"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 xml:space="preserve">references to Articles and schedules are to Articles and schedules to this Agreement. All of these form part of the operative provisions of this Agreement and references to this Agreement shall, unless the context otherwise requires, include references to the Articles and schedules; </w:t>
      </w:r>
    </w:p>
    <w:p w14:paraId="731535C3" w14:textId="77777777" w:rsidR="007C69A5" w:rsidRDefault="007C69A5" w:rsidP="007C69A5">
      <w:pPr>
        <w:tabs>
          <w:tab w:val="left" w:pos="8640"/>
        </w:tabs>
        <w:spacing w:after="0"/>
        <w:ind w:left="709"/>
        <w:jc w:val="both"/>
        <w:rPr>
          <w:rFonts w:ascii="Times New Roman" w:eastAsia="Times New Roman" w:hAnsi="Times New Roman"/>
        </w:rPr>
      </w:pPr>
    </w:p>
    <w:p w14:paraId="0FBC6969"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unless the contrary is expressly stated, no Article in this Agreement limits the extent or application of another Article;</w:t>
      </w:r>
    </w:p>
    <w:p w14:paraId="4A24A674" w14:textId="77777777" w:rsidR="007C69A5" w:rsidRDefault="007C69A5" w:rsidP="007C69A5">
      <w:pPr>
        <w:tabs>
          <w:tab w:val="left" w:pos="8640"/>
        </w:tabs>
        <w:spacing w:after="0"/>
        <w:ind w:left="709"/>
        <w:jc w:val="both"/>
        <w:rPr>
          <w:rFonts w:ascii="Times New Roman" w:eastAsia="Times New Roman" w:hAnsi="Times New Roman"/>
        </w:rPr>
      </w:pPr>
    </w:p>
    <w:p w14:paraId="7B128AA7"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 xml:space="preserve">any reference to books, files, records or other information or any of them means books, files, records or other information or any of them in any form or in whatever medium held including paper, electronically stored data, magnetic media, film and microfilm; </w:t>
      </w:r>
    </w:p>
    <w:p w14:paraId="115E12B2" w14:textId="77777777" w:rsidR="007C69A5" w:rsidRDefault="007C69A5" w:rsidP="007C69A5">
      <w:pPr>
        <w:tabs>
          <w:tab w:val="left" w:pos="8640"/>
        </w:tabs>
        <w:spacing w:after="0"/>
        <w:ind w:left="709"/>
        <w:jc w:val="both"/>
        <w:rPr>
          <w:rFonts w:ascii="Times New Roman" w:eastAsia="Times New Roman" w:hAnsi="Times New Roman"/>
        </w:rPr>
      </w:pPr>
    </w:p>
    <w:p w14:paraId="60FFEB0A"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“in writing” includes any communication made by letter or facsimile;</w:t>
      </w:r>
    </w:p>
    <w:p w14:paraId="54E8B732" w14:textId="77777777" w:rsidR="007C69A5" w:rsidRDefault="007C69A5" w:rsidP="007C69A5">
      <w:pPr>
        <w:tabs>
          <w:tab w:val="left" w:pos="8640"/>
        </w:tabs>
        <w:spacing w:after="0"/>
        <w:ind w:left="709"/>
        <w:jc w:val="both"/>
        <w:rPr>
          <w:rFonts w:ascii="Times New Roman" w:eastAsia="Times New Roman" w:hAnsi="Times New Roman"/>
        </w:rPr>
      </w:pPr>
    </w:p>
    <w:p w14:paraId="7EC8EDD3"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the words “</w:t>
      </w:r>
      <w:r w:rsidRPr="00C9658B">
        <w:rPr>
          <w:rFonts w:ascii="Times New Roman" w:eastAsia="Times New Roman" w:hAnsi="Times New Roman"/>
          <w:i/>
        </w:rPr>
        <w:t>include</w:t>
      </w:r>
      <w:r w:rsidRPr="00C9658B">
        <w:rPr>
          <w:rFonts w:ascii="Times New Roman" w:eastAsia="Times New Roman" w:hAnsi="Times New Roman"/>
        </w:rPr>
        <w:t>”, “</w:t>
      </w:r>
      <w:r w:rsidRPr="00C9658B">
        <w:rPr>
          <w:rFonts w:ascii="Times New Roman" w:eastAsia="Times New Roman" w:hAnsi="Times New Roman"/>
          <w:i/>
        </w:rPr>
        <w:t>including</w:t>
      </w:r>
      <w:r w:rsidRPr="00C9658B">
        <w:rPr>
          <w:rFonts w:ascii="Times New Roman" w:eastAsia="Times New Roman" w:hAnsi="Times New Roman"/>
        </w:rPr>
        <w:t>”, “</w:t>
      </w:r>
      <w:r w:rsidRPr="00C9658B">
        <w:rPr>
          <w:rFonts w:ascii="Times New Roman" w:eastAsia="Times New Roman" w:hAnsi="Times New Roman"/>
          <w:i/>
        </w:rPr>
        <w:t>inter alia</w:t>
      </w:r>
      <w:r w:rsidRPr="00C9658B">
        <w:rPr>
          <w:rFonts w:ascii="Times New Roman" w:eastAsia="Times New Roman" w:hAnsi="Times New Roman"/>
        </w:rPr>
        <w:t>” and “</w:t>
      </w:r>
      <w:r w:rsidRPr="00C9658B">
        <w:rPr>
          <w:rFonts w:ascii="Times New Roman" w:eastAsia="Times New Roman" w:hAnsi="Times New Roman"/>
          <w:i/>
        </w:rPr>
        <w:t>in particular</w:t>
      </w:r>
      <w:r w:rsidRPr="00C9658B">
        <w:rPr>
          <w:rFonts w:ascii="Times New Roman" w:eastAsia="Times New Roman" w:hAnsi="Times New Roman"/>
        </w:rPr>
        <w:t>” shall be construed as being by way of illustration or emphasis only and shall not be construed as, nor shall they take effect as, limiting the generality of any preceding words;</w:t>
      </w:r>
    </w:p>
    <w:p w14:paraId="7D58B0BC" w14:textId="77777777" w:rsidR="007C69A5" w:rsidRDefault="007C69A5" w:rsidP="007C69A5">
      <w:pPr>
        <w:tabs>
          <w:tab w:val="left" w:pos="8640"/>
        </w:tabs>
        <w:spacing w:after="0"/>
        <w:ind w:left="709"/>
        <w:jc w:val="both"/>
        <w:rPr>
          <w:rFonts w:ascii="Times New Roman" w:eastAsia="Times New Roman" w:hAnsi="Times New Roman"/>
        </w:rPr>
      </w:pPr>
    </w:p>
    <w:p w14:paraId="4E810A84" w14:textId="77777777" w:rsidR="00C660EC"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the words “</w:t>
      </w:r>
      <w:r w:rsidRPr="00C9658B">
        <w:rPr>
          <w:rFonts w:ascii="Times New Roman" w:eastAsia="Times New Roman" w:hAnsi="Times New Roman"/>
          <w:i/>
        </w:rPr>
        <w:t>directly or indirectly</w:t>
      </w:r>
      <w:r w:rsidRPr="00C9658B">
        <w:rPr>
          <w:rFonts w:ascii="Times New Roman" w:eastAsia="Times New Roman" w:hAnsi="Times New Roman"/>
        </w:rPr>
        <w:t>” mean directly or indirectly through one or more intermediary persons or through contractual or other legal arrangements, and “direct or indirect” shall have the correlative meanings;</w:t>
      </w:r>
    </w:p>
    <w:p w14:paraId="477D4B49" w14:textId="77777777" w:rsidR="007C69A5" w:rsidRDefault="007C69A5" w:rsidP="007C69A5">
      <w:pPr>
        <w:pStyle w:val="ListParagraph"/>
        <w:rPr>
          <w:rFonts w:eastAsia="Times New Roman"/>
        </w:rPr>
      </w:pPr>
    </w:p>
    <w:p w14:paraId="2CBE077D" w14:textId="77777777" w:rsidR="00C660EC"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lastRenderedPageBreak/>
        <w:t>the expression “</w:t>
      </w:r>
      <w:r w:rsidRPr="00C9658B">
        <w:rPr>
          <w:rFonts w:ascii="Times New Roman" w:eastAsia="Times New Roman" w:hAnsi="Times New Roman"/>
          <w:i/>
        </w:rPr>
        <w:t>this Article</w:t>
      </w:r>
      <w:r w:rsidRPr="00C9658B">
        <w:rPr>
          <w:rFonts w:ascii="Times New Roman" w:eastAsia="Times New Roman" w:hAnsi="Times New Roman"/>
        </w:rPr>
        <w:t>” shall, unless followed by reference to a specific provision, be deemed to refer to the whole Article (not merely the sub-Article, paragraph or other provision) in which the expression occurs;</w:t>
      </w:r>
    </w:p>
    <w:p w14:paraId="11320354" w14:textId="77777777" w:rsidR="007C69A5" w:rsidRPr="00C9658B" w:rsidRDefault="007C69A5" w:rsidP="007C69A5">
      <w:pPr>
        <w:tabs>
          <w:tab w:val="left" w:pos="8640"/>
        </w:tabs>
        <w:spacing w:after="0"/>
        <w:ind w:left="709"/>
        <w:jc w:val="both"/>
        <w:rPr>
          <w:rFonts w:ascii="Times New Roman" w:eastAsia="Times New Roman" w:hAnsi="Times New Roman"/>
        </w:rPr>
      </w:pPr>
    </w:p>
    <w:p w14:paraId="46B67AD7" w14:textId="77777777" w:rsidR="00C660EC"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the terms ‘</w:t>
      </w:r>
      <w:r w:rsidRPr="00C9658B">
        <w:rPr>
          <w:rFonts w:ascii="Times New Roman" w:eastAsia="Times New Roman" w:hAnsi="Times New Roman"/>
          <w:i/>
        </w:rPr>
        <w:t>hereof</w:t>
      </w:r>
      <w:proofErr w:type="gramStart"/>
      <w:r w:rsidRPr="00C9658B">
        <w:rPr>
          <w:rFonts w:ascii="Times New Roman" w:eastAsia="Times New Roman" w:hAnsi="Times New Roman"/>
        </w:rPr>
        <w:t>’,  ‘</w:t>
      </w:r>
      <w:proofErr w:type="gramEnd"/>
      <w:r w:rsidRPr="00C9658B">
        <w:rPr>
          <w:rFonts w:ascii="Times New Roman" w:eastAsia="Times New Roman" w:hAnsi="Times New Roman"/>
          <w:i/>
        </w:rPr>
        <w:t>herein</w:t>
      </w:r>
      <w:r w:rsidRPr="00C9658B">
        <w:rPr>
          <w:rFonts w:ascii="Times New Roman" w:eastAsia="Times New Roman" w:hAnsi="Times New Roman"/>
        </w:rPr>
        <w:t>’, ‘</w:t>
      </w:r>
      <w:r w:rsidRPr="00C9658B">
        <w:rPr>
          <w:rFonts w:ascii="Times New Roman" w:eastAsia="Times New Roman" w:hAnsi="Times New Roman"/>
          <w:i/>
        </w:rPr>
        <w:t>hereby</w:t>
      </w:r>
      <w:r w:rsidRPr="00C9658B">
        <w:rPr>
          <w:rFonts w:ascii="Times New Roman" w:eastAsia="Times New Roman" w:hAnsi="Times New Roman"/>
        </w:rPr>
        <w:t>’, ‘</w:t>
      </w:r>
      <w:r w:rsidRPr="00C9658B">
        <w:rPr>
          <w:rFonts w:ascii="Times New Roman" w:eastAsia="Times New Roman" w:hAnsi="Times New Roman"/>
          <w:i/>
        </w:rPr>
        <w:t>hereto</w:t>
      </w:r>
      <w:r w:rsidRPr="00C9658B">
        <w:rPr>
          <w:rFonts w:ascii="Times New Roman" w:eastAsia="Times New Roman" w:hAnsi="Times New Roman"/>
        </w:rPr>
        <w:t>’ and derivative or similar words shall, unless followed by a reference to a specific provision of the Agreement, be deemed to refer to this entire Agreement;</w:t>
      </w:r>
    </w:p>
    <w:p w14:paraId="61937553" w14:textId="77777777" w:rsidR="007C69A5" w:rsidRDefault="007C69A5" w:rsidP="007C69A5">
      <w:pPr>
        <w:pStyle w:val="ListParagraph"/>
        <w:rPr>
          <w:rFonts w:eastAsia="Times New Roman"/>
        </w:rPr>
      </w:pPr>
    </w:p>
    <w:p w14:paraId="7108EE94"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when any number of Days are prescribed in this Agreement, same shall be reckoned exclusively of the first and inclusively of the last Day, unless the last Day does not fall on a Business Day, in which case the last Day shall be the next succeeding Day which is a Business Day;</w:t>
      </w:r>
    </w:p>
    <w:p w14:paraId="7EB5A683" w14:textId="77777777" w:rsidR="007C69A5" w:rsidRDefault="007C69A5" w:rsidP="007C69A5">
      <w:pPr>
        <w:tabs>
          <w:tab w:val="left" w:pos="8640"/>
        </w:tabs>
        <w:spacing w:after="0"/>
        <w:ind w:left="709"/>
        <w:jc w:val="both"/>
        <w:rPr>
          <w:rFonts w:ascii="Times New Roman" w:eastAsia="Times New Roman" w:hAnsi="Times New Roman"/>
        </w:rPr>
      </w:pPr>
    </w:p>
    <w:p w14:paraId="19C1EE72"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time is of the essence in the performance of the Parties’ respective obligations. If any time period specified herein is extended, such extended time shall also be of the essence;</w:t>
      </w:r>
    </w:p>
    <w:p w14:paraId="3FE552D2"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a reference to any agreement is a reference to that agreement and all schedules, appendices and the like incorporated therein, as the same may be amended, modified, supplemented, waived, varied, added to, substituted, replaced, renewed or extended from time to time;</w:t>
      </w:r>
    </w:p>
    <w:p w14:paraId="5BA72019" w14:textId="77777777" w:rsidR="007C69A5" w:rsidRDefault="007C69A5" w:rsidP="007C69A5">
      <w:pPr>
        <w:tabs>
          <w:tab w:val="left" w:pos="8640"/>
        </w:tabs>
        <w:spacing w:after="0"/>
        <w:ind w:left="709"/>
        <w:jc w:val="both"/>
        <w:rPr>
          <w:rFonts w:ascii="Times New Roman" w:eastAsia="Times New Roman" w:hAnsi="Times New Roman"/>
        </w:rPr>
      </w:pPr>
    </w:p>
    <w:p w14:paraId="358748CF"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all provisions of this Agreement shall be interpreted and construed in accordance with their meanings, and not strictly for or against either Party, regardless of which Party may have drafted this Agreement or a specific provision;</w:t>
      </w:r>
    </w:p>
    <w:p w14:paraId="2200EBFE" w14:textId="77777777" w:rsidR="007C69A5" w:rsidRDefault="007C69A5" w:rsidP="007C69A5">
      <w:pPr>
        <w:tabs>
          <w:tab w:val="left" w:pos="8640"/>
        </w:tabs>
        <w:spacing w:after="0"/>
        <w:ind w:left="709"/>
        <w:jc w:val="both"/>
        <w:rPr>
          <w:rFonts w:ascii="Times New Roman" w:eastAsia="Times New Roman" w:hAnsi="Times New Roman"/>
        </w:rPr>
      </w:pPr>
    </w:p>
    <w:p w14:paraId="186A2AFE"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grammatical variations of defined words shall be construed in accordance with the relevant definition(s);</w:t>
      </w:r>
    </w:p>
    <w:p w14:paraId="3C002332" w14:textId="77777777" w:rsidR="007C69A5" w:rsidRDefault="007C69A5" w:rsidP="007C69A5">
      <w:pPr>
        <w:tabs>
          <w:tab w:val="left" w:pos="8640"/>
        </w:tabs>
        <w:spacing w:after="0"/>
        <w:ind w:left="709"/>
        <w:jc w:val="both"/>
        <w:rPr>
          <w:rFonts w:ascii="Times New Roman" w:eastAsia="Times New Roman" w:hAnsi="Times New Roman"/>
        </w:rPr>
      </w:pPr>
    </w:p>
    <w:p w14:paraId="6C531598" w14:textId="77777777" w:rsidR="00C660EC" w:rsidRPr="00C9658B" w:rsidRDefault="009E0CB2" w:rsidP="00C9658B">
      <w:pPr>
        <w:numPr>
          <w:ilvl w:val="1"/>
          <w:numId w:val="7"/>
        </w:numPr>
        <w:tabs>
          <w:tab w:val="left" w:pos="8640"/>
        </w:tabs>
        <w:spacing w:after="0"/>
        <w:ind w:left="709" w:hanging="720"/>
        <w:jc w:val="both"/>
        <w:rPr>
          <w:rFonts w:ascii="Times New Roman" w:eastAsia="Times New Roman" w:hAnsi="Times New Roman"/>
        </w:rPr>
      </w:pPr>
      <w:r w:rsidRPr="00C9658B">
        <w:rPr>
          <w:rFonts w:ascii="Times New Roman" w:eastAsia="Times New Roman" w:hAnsi="Times New Roman"/>
        </w:rPr>
        <w:t xml:space="preserve">references to the singular number shall include references to the plural number and vice versa; and </w:t>
      </w:r>
    </w:p>
    <w:p w14:paraId="4A705FA7" w14:textId="77777777" w:rsidR="007C69A5" w:rsidRPr="007C69A5" w:rsidRDefault="007C69A5" w:rsidP="007C69A5">
      <w:pPr>
        <w:tabs>
          <w:tab w:val="left" w:pos="8640"/>
        </w:tabs>
        <w:spacing w:after="0"/>
        <w:ind w:left="709"/>
        <w:jc w:val="both"/>
        <w:rPr>
          <w:rFonts w:ascii="Times New Roman" w:hAnsi="Times New Roman"/>
        </w:rPr>
      </w:pPr>
    </w:p>
    <w:p w14:paraId="54127830" w14:textId="77777777" w:rsidR="00C660EC" w:rsidRPr="00C9658B" w:rsidRDefault="009E0CB2" w:rsidP="00C9658B">
      <w:pPr>
        <w:numPr>
          <w:ilvl w:val="1"/>
          <w:numId w:val="7"/>
        </w:numPr>
        <w:tabs>
          <w:tab w:val="left" w:pos="8640"/>
        </w:tabs>
        <w:spacing w:after="0"/>
        <w:ind w:left="709" w:hanging="720"/>
        <w:jc w:val="both"/>
        <w:rPr>
          <w:rFonts w:ascii="Times New Roman" w:hAnsi="Times New Roman"/>
        </w:rPr>
      </w:pPr>
      <w:r w:rsidRPr="00C9658B">
        <w:rPr>
          <w:rFonts w:ascii="Times New Roman" w:eastAsia="Times New Roman" w:hAnsi="Times New Roman"/>
        </w:rPr>
        <w:t>words denoting one gender shall include all genders.</w:t>
      </w:r>
    </w:p>
    <w:p w14:paraId="6399A034" w14:textId="77777777" w:rsidR="005E5363" w:rsidRDefault="005E5363" w:rsidP="00C9658B">
      <w:pPr>
        <w:pStyle w:val="CM43"/>
        <w:spacing w:line="276" w:lineRule="auto"/>
        <w:ind w:left="284" w:hanging="284"/>
        <w:jc w:val="center"/>
        <w:rPr>
          <w:rFonts w:ascii="Times New Roman" w:hAnsi="Times New Roman"/>
          <w:b/>
          <w:bCs/>
          <w:sz w:val="22"/>
          <w:szCs w:val="22"/>
        </w:rPr>
      </w:pPr>
    </w:p>
    <w:p w14:paraId="17A3D1C5" w14:textId="77777777" w:rsidR="005E5363" w:rsidRDefault="005E5363">
      <w:pPr>
        <w:rPr>
          <w:rFonts w:ascii="Times New Roman" w:hAnsi="Times New Roman"/>
          <w:b/>
          <w:bCs/>
        </w:rPr>
      </w:pPr>
      <w:r>
        <w:rPr>
          <w:rFonts w:ascii="Times New Roman" w:hAnsi="Times New Roman"/>
          <w:b/>
          <w:bCs/>
        </w:rPr>
        <w:br w:type="page"/>
      </w:r>
    </w:p>
    <w:p w14:paraId="02B3351B" w14:textId="77777777" w:rsidR="00C660EC" w:rsidRPr="00C9658B" w:rsidRDefault="009E0CB2" w:rsidP="00C9658B">
      <w:pPr>
        <w:pStyle w:val="CM43"/>
        <w:spacing w:line="276" w:lineRule="auto"/>
        <w:ind w:left="284" w:hanging="284"/>
        <w:jc w:val="center"/>
        <w:rPr>
          <w:rFonts w:ascii="Times New Roman" w:hAnsi="Times New Roman"/>
          <w:b/>
          <w:bCs/>
          <w:sz w:val="22"/>
          <w:szCs w:val="22"/>
        </w:rPr>
      </w:pPr>
      <w:r w:rsidRPr="00C9658B">
        <w:rPr>
          <w:rFonts w:ascii="Times New Roman" w:hAnsi="Times New Roman"/>
          <w:b/>
          <w:bCs/>
          <w:sz w:val="22"/>
          <w:szCs w:val="22"/>
        </w:rPr>
        <w:lastRenderedPageBreak/>
        <w:t>ARTICLE 2</w:t>
      </w:r>
    </w:p>
    <w:p w14:paraId="30090BAD" w14:textId="3ED91979" w:rsidR="00C660EC" w:rsidRPr="00C9658B" w:rsidRDefault="00FD0B1B" w:rsidP="2A34E609">
      <w:pPr>
        <w:pStyle w:val="CM45"/>
        <w:spacing w:line="276" w:lineRule="auto"/>
        <w:ind w:left="851" w:hanging="851"/>
        <w:jc w:val="center"/>
        <w:rPr>
          <w:rFonts w:ascii="Times New Roman" w:hAnsi="Times New Roman"/>
          <w:b/>
          <w:bCs/>
          <w:sz w:val="22"/>
          <w:szCs w:val="22"/>
        </w:rPr>
      </w:pPr>
      <w:r w:rsidRPr="2A34E609">
        <w:rPr>
          <w:rFonts w:ascii="Times New Roman" w:hAnsi="Times New Roman"/>
          <w:b/>
          <w:bCs/>
          <w:sz w:val="22"/>
          <w:szCs w:val="22"/>
        </w:rPr>
        <w:t xml:space="preserve">LICENSE </w:t>
      </w:r>
      <w:r w:rsidR="009E0CB2" w:rsidRPr="2A34E609">
        <w:rPr>
          <w:rFonts w:ascii="Times New Roman" w:hAnsi="Times New Roman"/>
          <w:b/>
          <w:bCs/>
          <w:sz w:val="22"/>
          <w:szCs w:val="22"/>
        </w:rPr>
        <w:t>TERM</w:t>
      </w:r>
    </w:p>
    <w:p w14:paraId="6611AE89" w14:textId="77777777" w:rsidR="005E5363" w:rsidRDefault="005E5363" w:rsidP="00C9658B">
      <w:pPr>
        <w:pStyle w:val="CM45"/>
        <w:spacing w:line="276" w:lineRule="auto"/>
        <w:jc w:val="both"/>
        <w:rPr>
          <w:rFonts w:ascii="Times New Roman" w:hAnsi="Times New Roman"/>
          <w:sz w:val="22"/>
          <w:szCs w:val="22"/>
        </w:rPr>
      </w:pPr>
    </w:p>
    <w:p w14:paraId="4F61A193" w14:textId="52849737" w:rsidR="00C660EC" w:rsidRPr="00C9658B" w:rsidRDefault="009E0CB2" w:rsidP="002B2E5A">
      <w:pPr>
        <w:pStyle w:val="CM45"/>
        <w:spacing w:line="276" w:lineRule="auto"/>
        <w:jc w:val="both"/>
        <w:rPr>
          <w:rFonts w:ascii="Times New Roman" w:hAnsi="Times New Roman"/>
          <w:sz w:val="22"/>
          <w:szCs w:val="22"/>
        </w:rPr>
      </w:pPr>
      <w:r w:rsidRPr="00C9658B">
        <w:rPr>
          <w:rFonts w:ascii="Times New Roman" w:hAnsi="Times New Roman"/>
          <w:sz w:val="22"/>
          <w:szCs w:val="22"/>
        </w:rPr>
        <w:t xml:space="preserve">The term of this Agreement shall </w:t>
      </w:r>
      <w:r w:rsidR="009A17FC">
        <w:rPr>
          <w:rFonts w:ascii="Times New Roman" w:hAnsi="Times New Roman"/>
          <w:sz w:val="22"/>
          <w:szCs w:val="22"/>
        </w:rPr>
        <w:t xml:space="preserve">enter into full force and effect </w:t>
      </w:r>
      <w:r w:rsidRPr="00C9658B">
        <w:rPr>
          <w:rFonts w:ascii="Times New Roman" w:hAnsi="Times New Roman"/>
          <w:sz w:val="22"/>
          <w:szCs w:val="22"/>
        </w:rPr>
        <w:t xml:space="preserve">on the Execution Date and shall expire upon the expiry of the </w:t>
      </w:r>
      <w:r w:rsidR="00FD0B1B">
        <w:rPr>
          <w:rFonts w:ascii="Times New Roman" w:hAnsi="Times New Roman"/>
          <w:sz w:val="22"/>
          <w:szCs w:val="22"/>
        </w:rPr>
        <w:t>PPA</w:t>
      </w:r>
      <w:r w:rsidRPr="00C9658B">
        <w:rPr>
          <w:rFonts w:ascii="Times New Roman" w:hAnsi="Times New Roman"/>
          <w:sz w:val="22"/>
          <w:szCs w:val="22"/>
        </w:rPr>
        <w:t xml:space="preserve"> or upon an earlier termination of the PPA (“</w:t>
      </w:r>
      <w:r w:rsidRPr="00C9658B">
        <w:rPr>
          <w:rFonts w:ascii="Times New Roman" w:hAnsi="Times New Roman"/>
          <w:sz w:val="22"/>
          <w:szCs w:val="22"/>
          <w:u w:val="single"/>
        </w:rPr>
        <w:t>L</w:t>
      </w:r>
      <w:r w:rsidR="00FD0B1B">
        <w:rPr>
          <w:rFonts w:ascii="Times New Roman" w:hAnsi="Times New Roman"/>
          <w:sz w:val="22"/>
          <w:szCs w:val="22"/>
          <w:u w:val="single"/>
        </w:rPr>
        <w:t>icens</w:t>
      </w:r>
      <w:r w:rsidRPr="00C9658B">
        <w:rPr>
          <w:rFonts w:ascii="Times New Roman" w:hAnsi="Times New Roman"/>
          <w:sz w:val="22"/>
          <w:szCs w:val="22"/>
          <w:u w:val="single"/>
        </w:rPr>
        <w:t>e Term</w:t>
      </w:r>
      <w:r w:rsidRPr="00C9658B">
        <w:rPr>
          <w:rFonts w:ascii="Times New Roman" w:hAnsi="Times New Roman"/>
          <w:sz w:val="22"/>
          <w:szCs w:val="22"/>
        </w:rPr>
        <w:t>”).</w:t>
      </w:r>
    </w:p>
    <w:p w14:paraId="6F805C24" w14:textId="77777777" w:rsidR="004B2B51" w:rsidRPr="00C9658B"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ab/>
      </w:r>
    </w:p>
    <w:p w14:paraId="2A5BC5D1" w14:textId="77777777" w:rsidR="005E5363" w:rsidRDefault="005E5363">
      <w:pPr>
        <w:rPr>
          <w:rFonts w:ascii="Times New Roman" w:hAnsi="Times New Roman"/>
          <w:b/>
        </w:rPr>
      </w:pPr>
      <w:r>
        <w:rPr>
          <w:rFonts w:ascii="Times New Roman" w:hAnsi="Times New Roman"/>
          <w:b/>
        </w:rPr>
        <w:br w:type="page"/>
      </w:r>
    </w:p>
    <w:p w14:paraId="1DC0BCC4" w14:textId="77777777" w:rsidR="004B2B51" w:rsidRPr="00C9658B" w:rsidRDefault="009E0CB2" w:rsidP="00C9658B">
      <w:pPr>
        <w:spacing w:after="0"/>
        <w:jc w:val="center"/>
        <w:rPr>
          <w:rFonts w:ascii="Times New Roman" w:hAnsi="Times New Roman"/>
          <w:b/>
        </w:rPr>
      </w:pPr>
      <w:r w:rsidRPr="00C9658B">
        <w:rPr>
          <w:rFonts w:ascii="Times New Roman" w:hAnsi="Times New Roman"/>
          <w:b/>
        </w:rPr>
        <w:lastRenderedPageBreak/>
        <w:t>ARTICLE 3</w:t>
      </w:r>
    </w:p>
    <w:p w14:paraId="06167CE1" w14:textId="43AA0301" w:rsidR="004B2B51" w:rsidRPr="00C9658B" w:rsidRDefault="009E0CB2" w:rsidP="2A34E609">
      <w:pPr>
        <w:spacing w:after="0"/>
        <w:jc w:val="center"/>
        <w:rPr>
          <w:rFonts w:ascii="Times New Roman" w:hAnsi="Times New Roman"/>
          <w:b/>
          <w:bCs/>
        </w:rPr>
      </w:pPr>
      <w:r w:rsidRPr="2A34E609">
        <w:rPr>
          <w:rFonts w:ascii="Times New Roman" w:hAnsi="Times New Roman"/>
          <w:b/>
          <w:bCs/>
        </w:rPr>
        <w:t xml:space="preserve">GRANT OF </w:t>
      </w:r>
      <w:r w:rsidR="00FD0B1B" w:rsidRPr="2A34E609">
        <w:rPr>
          <w:rFonts w:ascii="Times New Roman" w:hAnsi="Times New Roman"/>
          <w:b/>
          <w:bCs/>
        </w:rPr>
        <w:t>LICENSE</w:t>
      </w:r>
    </w:p>
    <w:p w14:paraId="27C176C4" w14:textId="77777777" w:rsidR="005E5363" w:rsidRDefault="005E5363" w:rsidP="00C9658B">
      <w:pPr>
        <w:pStyle w:val="CM45"/>
        <w:spacing w:line="276" w:lineRule="auto"/>
        <w:jc w:val="both"/>
        <w:rPr>
          <w:rFonts w:ascii="Times New Roman" w:hAnsi="Times New Roman"/>
          <w:sz w:val="22"/>
          <w:szCs w:val="22"/>
        </w:rPr>
      </w:pPr>
    </w:p>
    <w:p w14:paraId="10479BFD" w14:textId="6ABD0029" w:rsidR="001F5F53" w:rsidRPr="00C9658B" w:rsidRDefault="009E0CB2" w:rsidP="001F5F53">
      <w:pPr>
        <w:pStyle w:val="CM45"/>
        <w:spacing w:line="276" w:lineRule="auto"/>
        <w:jc w:val="both"/>
        <w:rPr>
          <w:rFonts w:ascii="Times New Roman" w:hAnsi="Times New Roman"/>
          <w:sz w:val="22"/>
          <w:szCs w:val="22"/>
        </w:rPr>
      </w:pPr>
      <w:r w:rsidRPr="00C9658B">
        <w:rPr>
          <w:rFonts w:ascii="Times New Roman" w:hAnsi="Times New Roman"/>
          <w:sz w:val="22"/>
          <w:szCs w:val="22"/>
        </w:rPr>
        <w:t>Subject to the L</w:t>
      </w:r>
      <w:r w:rsidR="00FD0B1B">
        <w:rPr>
          <w:rFonts w:ascii="Times New Roman" w:hAnsi="Times New Roman"/>
          <w:sz w:val="22"/>
          <w:szCs w:val="22"/>
        </w:rPr>
        <w:t>icen</w:t>
      </w:r>
      <w:r w:rsidRPr="00C9658B">
        <w:rPr>
          <w:rFonts w:ascii="Times New Roman" w:hAnsi="Times New Roman"/>
          <w:sz w:val="22"/>
          <w:szCs w:val="22"/>
        </w:rPr>
        <w:t>see’s compliance with its obligations in this Agreement, the L</w:t>
      </w:r>
      <w:r w:rsidR="00FD0B1B">
        <w:rPr>
          <w:rFonts w:ascii="Times New Roman" w:hAnsi="Times New Roman"/>
          <w:sz w:val="22"/>
          <w:szCs w:val="22"/>
        </w:rPr>
        <w:t>icen</w:t>
      </w:r>
      <w:r w:rsidRPr="00C9658B">
        <w:rPr>
          <w:rFonts w:ascii="Times New Roman" w:hAnsi="Times New Roman"/>
          <w:sz w:val="22"/>
          <w:szCs w:val="22"/>
        </w:rPr>
        <w:t xml:space="preserve">sor hereby grants </w:t>
      </w:r>
      <w:r w:rsidR="00FD0B1B">
        <w:rPr>
          <w:rFonts w:ascii="Times New Roman" w:hAnsi="Times New Roman"/>
          <w:sz w:val="22"/>
          <w:szCs w:val="22"/>
        </w:rPr>
        <w:t>and the Licen</w:t>
      </w:r>
      <w:r w:rsidR="009F7137">
        <w:rPr>
          <w:rFonts w:ascii="Times New Roman" w:hAnsi="Times New Roman"/>
          <w:sz w:val="22"/>
          <w:szCs w:val="22"/>
        </w:rPr>
        <w:t>see hereby accepts the License,</w:t>
      </w:r>
      <w:r w:rsidRPr="00C9658B">
        <w:rPr>
          <w:rFonts w:ascii="Times New Roman" w:hAnsi="Times New Roman"/>
          <w:sz w:val="22"/>
          <w:szCs w:val="22"/>
        </w:rPr>
        <w:t xml:space="preserve"> to design, build, maintain </w:t>
      </w:r>
      <w:r w:rsidR="0011761F">
        <w:rPr>
          <w:rFonts w:ascii="Times New Roman" w:hAnsi="Times New Roman"/>
          <w:sz w:val="22"/>
          <w:szCs w:val="22"/>
        </w:rPr>
        <w:t>and operate the Instant Facilities</w:t>
      </w:r>
      <w:r w:rsidR="00FD0B1B">
        <w:rPr>
          <w:rFonts w:ascii="Times New Roman" w:hAnsi="Times New Roman"/>
          <w:sz w:val="22"/>
          <w:szCs w:val="22"/>
        </w:rPr>
        <w:t xml:space="preserve"> on the </w:t>
      </w:r>
      <w:r w:rsidR="007D13D2">
        <w:rPr>
          <w:rFonts w:ascii="Times New Roman" w:hAnsi="Times New Roman"/>
          <w:sz w:val="22"/>
          <w:szCs w:val="22"/>
        </w:rPr>
        <w:t>Site</w:t>
      </w:r>
      <w:r w:rsidR="00FD0B1B">
        <w:rPr>
          <w:rFonts w:ascii="Times New Roman" w:hAnsi="Times New Roman"/>
          <w:sz w:val="22"/>
          <w:szCs w:val="22"/>
        </w:rPr>
        <w:t>, for the duration of the License Term, unless terminated earlier in accordance with the terms herein contained.</w:t>
      </w:r>
      <w:r w:rsidRPr="00C9658B">
        <w:rPr>
          <w:rFonts w:ascii="Times New Roman" w:hAnsi="Times New Roman"/>
          <w:sz w:val="22"/>
          <w:szCs w:val="22"/>
        </w:rPr>
        <w:t xml:space="preserve"> The L</w:t>
      </w:r>
      <w:r w:rsidR="00FD0B1B">
        <w:rPr>
          <w:rFonts w:ascii="Times New Roman" w:hAnsi="Times New Roman"/>
          <w:sz w:val="22"/>
          <w:szCs w:val="22"/>
        </w:rPr>
        <w:t>icen</w:t>
      </w:r>
      <w:r w:rsidRPr="00C9658B">
        <w:rPr>
          <w:rFonts w:ascii="Times New Roman" w:hAnsi="Times New Roman"/>
          <w:sz w:val="22"/>
          <w:szCs w:val="22"/>
        </w:rPr>
        <w:t xml:space="preserve">sor shall </w:t>
      </w:r>
      <w:r w:rsidR="00FD0B1B">
        <w:rPr>
          <w:rFonts w:ascii="Times New Roman" w:hAnsi="Times New Roman"/>
          <w:sz w:val="22"/>
          <w:szCs w:val="22"/>
        </w:rPr>
        <w:t>provide to the Licensee, access to</w:t>
      </w:r>
      <w:r w:rsidRPr="00C9658B">
        <w:rPr>
          <w:rFonts w:ascii="Times New Roman" w:hAnsi="Times New Roman"/>
          <w:sz w:val="22"/>
          <w:szCs w:val="22"/>
        </w:rPr>
        <w:t xml:space="preserve"> the </w:t>
      </w:r>
      <w:r w:rsidR="007D13D2">
        <w:rPr>
          <w:rFonts w:ascii="Times New Roman" w:hAnsi="Times New Roman"/>
          <w:sz w:val="22"/>
          <w:szCs w:val="22"/>
        </w:rPr>
        <w:t>Site</w:t>
      </w:r>
      <w:r w:rsidR="00FD0B1B" w:rsidRPr="00C9658B">
        <w:rPr>
          <w:rFonts w:ascii="Times New Roman" w:hAnsi="Times New Roman"/>
          <w:sz w:val="22"/>
          <w:szCs w:val="22"/>
        </w:rPr>
        <w:t xml:space="preserve"> </w:t>
      </w:r>
      <w:r w:rsidRPr="00C9658B">
        <w:rPr>
          <w:rFonts w:ascii="Times New Roman" w:hAnsi="Times New Roman"/>
          <w:sz w:val="22"/>
          <w:szCs w:val="22"/>
        </w:rPr>
        <w:t>on a Day mutually agreed between the Parties (the “</w:t>
      </w:r>
      <w:r w:rsidRPr="00C9658B">
        <w:rPr>
          <w:rFonts w:ascii="Times New Roman" w:hAnsi="Times New Roman"/>
          <w:sz w:val="22"/>
          <w:szCs w:val="22"/>
          <w:u w:val="single"/>
        </w:rPr>
        <w:t>Possession Date</w:t>
      </w:r>
      <w:r w:rsidRPr="00C9658B">
        <w:rPr>
          <w:rFonts w:ascii="Times New Roman" w:hAnsi="Times New Roman"/>
          <w:sz w:val="22"/>
          <w:szCs w:val="22"/>
        </w:rPr>
        <w:t xml:space="preserve">”), which Day shall not be later than seven (7) Days from the date of execution of this Agreement. </w:t>
      </w:r>
      <w:r w:rsidR="00FD0B1B">
        <w:rPr>
          <w:rFonts w:ascii="Times New Roman" w:hAnsi="Times New Roman"/>
          <w:sz w:val="22"/>
          <w:szCs w:val="22"/>
        </w:rPr>
        <w:t xml:space="preserve">The Licensee undertakes and covenants that the </w:t>
      </w:r>
      <w:r w:rsidR="007D13D2">
        <w:rPr>
          <w:rFonts w:ascii="Times New Roman" w:hAnsi="Times New Roman"/>
          <w:sz w:val="22"/>
          <w:szCs w:val="22"/>
        </w:rPr>
        <w:t>Site</w:t>
      </w:r>
      <w:r w:rsidR="00FD0B1B">
        <w:rPr>
          <w:rFonts w:ascii="Times New Roman" w:hAnsi="Times New Roman"/>
          <w:sz w:val="22"/>
          <w:szCs w:val="22"/>
        </w:rPr>
        <w:t xml:space="preserve"> shall only be used for the purposes </w:t>
      </w:r>
      <w:r w:rsidR="005658C4">
        <w:rPr>
          <w:rFonts w:ascii="Times New Roman" w:hAnsi="Times New Roman"/>
          <w:sz w:val="22"/>
          <w:szCs w:val="22"/>
        </w:rPr>
        <w:t>of designing, building, maintaining an</w:t>
      </w:r>
      <w:r w:rsidR="00893234">
        <w:rPr>
          <w:rFonts w:ascii="Times New Roman" w:hAnsi="Times New Roman"/>
          <w:sz w:val="22"/>
          <w:szCs w:val="22"/>
        </w:rPr>
        <w:t>d operating the Instant Facilities</w:t>
      </w:r>
      <w:r w:rsidR="00FD0B1B">
        <w:rPr>
          <w:rFonts w:ascii="Times New Roman" w:hAnsi="Times New Roman"/>
          <w:sz w:val="22"/>
          <w:szCs w:val="22"/>
        </w:rPr>
        <w:t xml:space="preserve"> </w:t>
      </w:r>
      <w:r w:rsidR="005658C4">
        <w:rPr>
          <w:rFonts w:ascii="Times New Roman" w:hAnsi="Times New Roman"/>
          <w:sz w:val="22"/>
          <w:szCs w:val="22"/>
        </w:rPr>
        <w:t xml:space="preserve">in accordance with the terms and conditions herein mentioned, </w:t>
      </w:r>
      <w:r w:rsidR="00FD0B1B">
        <w:rPr>
          <w:rFonts w:ascii="Times New Roman" w:hAnsi="Times New Roman"/>
          <w:sz w:val="22"/>
          <w:szCs w:val="22"/>
        </w:rPr>
        <w:t xml:space="preserve">and for no other purpose. </w:t>
      </w:r>
      <w:r w:rsidR="001F5F53">
        <w:rPr>
          <w:rFonts w:ascii="Times New Roman" w:hAnsi="Times New Roman"/>
          <w:sz w:val="22"/>
          <w:szCs w:val="22"/>
        </w:rPr>
        <w:t xml:space="preserve">The Licensee shall not have exclusive possession of the Site and nothing contained herein shall be construed as creating any rights, interest, easement, tenancy or sub-tenancy in favor of the Licensee in, under, over or upon the Site(s) other than the permissive right of use herein granted.  </w:t>
      </w:r>
    </w:p>
    <w:p w14:paraId="43F60B6E" w14:textId="220F11EB" w:rsidR="00C660EC" w:rsidRPr="00C9658B" w:rsidRDefault="00C660EC" w:rsidP="00F15C39">
      <w:pPr>
        <w:pStyle w:val="CM45"/>
        <w:spacing w:line="276" w:lineRule="auto"/>
        <w:jc w:val="both"/>
        <w:rPr>
          <w:rFonts w:ascii="Times New Roman" w:hAnsi="Times New Roman"/>
          <w:sz w:val="22"/>
          <w:szCs w:val="22"/>
        </w:rPr>
      </w:pPr>
    </w:p>
    <w:p w14:paraId="512146B6" w14:textId="77777777" w:rsidR="00C660EC" w:rsidRPr="00C9658B" w:rsidRDefault="00C660EC" w:rsidP="00C9658B">
      <w:pPr>
        <w:spacing w:after="0"/>
        <w:jc w:val="both"/>
        <w:rPr>
          <w:rFonts w:ascii="Times New Roman" w:hAnsi="Times New Roman"/>
        </w:rPr>
      </w:pPr>
    </w:p>
    <w:p w14:paraId="04A2A676" w14:textId="77777777" w:rsidR="005E5363" w:rsidRDefault="005E5363">
      <w:pPr>
        <w:rPr>
          <w:rFonts w:ascii="Times New Roman" w:hAnsi="Times New Roman"/>
          <w:b/>
          <w:color w:val="000000"/>
        </w:rPr>
      </w:pPr>
      <w:r>
        <w:rPr>
          <w:rFonts w:ascii="Times New Roman" w:hAnsi="Times New Roman"/>
          <w:b/>
        </w:rPr>
        <w:br w:type="page"/>
      </w:r>
    </w:p>
    <w:p w14:paraId="6ED8B762" w14:textId="77777777" w:rsidR="004B2B51" w:rsidRPr="00C9658B" w:rsidRDefault="001717E8" w:rsidP="00C9658B">
      <w:pPr>
        <w:pStyle w:val="Default"/>
        <w:spacing w:line="276" w:lineRule="auto"/>
        <w:jc w:val="center"/>
        <w:rPr>
          <w:rFonts w:ascii="Times New Roman" w:hAnsi="Times New Roman" w:cs="Times New Roman"/>
          <w:sz w:val="22"/>
          <w:szCs w:val="22"/>
        </w:rPr>
      </w:pPr>
      <w:r w:rsidRPr="00C9658B">
        <w:rPr>
          <w:rFonts w:ascii="Times New Roman" w:hAnsi="Times New Roman" w:cs="Times New Roman"/>
          <w:b/>
          <w:sz w:val="22"/>
          <w:szCs w:val="22"/>
        </w:rPr>
        <w:lastRenderedPageBreak/>
        <w:t>ARTICLE 4</w:t>
      </w:r>
    </w:p>
    <w:p w14:paraId="0B00257D" w14:textId="77777777" w:rsidR="004B2B51" w:rsidRPr="00C9658B" w:rsidRDefault="00D57BAF" w:rsidP="00C9658B">
      <w:pPr>
        <w:pStyle w:val="CM45"/>
        <w:spacing w:line="276" w:lineRule="auto"/>
        <w:jc w:val="center"/>
        <w:rPr>
          <w:rFonts w:ascii="Times New Roman" w:hAnsi="Times New Roman"/>
          <w:sz w:val="22"/>
          <w:szCs w:val="22"/>
        </w:rPr>
      </w:pPr>
      <w:r>
        <w:rPr>
          <w:rFonts w:ascii="Times New Roman" w:hAnsi="Times New Roman"/>
          <w:b/>
          <w:bCs/>
          <w:sz w:val="22"/>
          <w:szCs w:val="22"/>
        </w:rPr>
        <w:t>CONSIDERATION</w:t>
      </w:r>
    </w:p>
    <w:p w14:paraId="1FAADBB1" w14:textId="77777777" w:rsidR="005E5363" w:rsidRDefault="005E5363" w:rsidP="00C9658B">
      <w:pPr>
        <w:pStyle w:val="CM45"/>
        <w:spacing w:line="276" w:lineRule="auto"/>
        <w:ind w:left="720" w:hanging="720"/>
        <w:jc w:val="both"/>
        <w:rPr>
          <w:rFonts w:ascii="Times New Roman" w:hAnsi="Times New Roman"/>
          <w:sz w:val="22"/>
          <w:szCs w:val="22"/>
        </w:rPr>
      </w:pPr>
    </w:p>
    <w:p w14:paraId="3043199B" w14:textId="67014AC8" w:rsidR="001F5F53" w:rsidRDefault="009E0CB2" w:rsidP="001F5F53">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4.1</w:t>
      </w:r>
      <w:r w:rsidRPr="00C9658B">
        <w:rPr>
          <w:rFonts w:ascii="Times New Roman" w:hAnsi="Times New Roman"/>
          <w:sz w:val="22"/>
          <w:szCs w:val="22"/>
        </w:rPr>
        <w:tab/>
        <w:t xml:space="preserve">In consideration of the grant of the </w:t>
      </w:r>
      <w:r w:rsidR="00FD0B1B">
        <w:rPr>
          <w:rFonts w:ascii="Times New Roman" w:hAnsi="Times New Roman"/>
          <w:sz w:val="22"/>
          <w:szCs w:val="22"/>
        </w:rPr>
        <w:t>License</w:t>
      </w:r>
      <w:r w:rsidRPr="00C9658B">
        <w:rPr>
          <w:rFonts w:ascii="Times New Roman" w:hAnsi="Times New Roman"/>
          <w:sz w:val="22"/>
          <w:szCs w:val="22"/>
        </w:rPr>
        <w:t xml:space="preserve"> over the </w:t>
      </w:r>
      <w:r w:rsidR="007D13D2">
        <w:rPr>
          <w:rFonts w:ascii="Times New Roman" w:hAnsi="Times New Roman"/>
          <w:sz w:val="22"/>
          <w:szCs w:val="22"/>
        </w:rPr>
        <w:t>Site</w:t>
      </w:r>
      <w:r w:rsidR="00FD0B1B" w:rsidRPr="00C9658B">
        <w:rPr>
          <w:rFonts w:ascii="Times New Roman" w:hAnsi="Times New Roman"/>
          <w:sz w:val="22"/>
          <w:szCs w:val="22"/>
        </w:rPr>
        <w:t xml:space="preserve"> </w:t>
      </w:r>
      <w:r w:rsidR="00E92CA1">
        <w:rPr>
          <w:rFonts w:ascii="Times New Roman" w:hAnsi="Times New Roman"/>
          <w:sz w:val="22"/>
          <w:szCs w:val="22"/>
        </w:rPr>
        <w:t xml:space="preserve">to develop the Project </w:t>
      </w:r>
      <w:r w:rsidRPr="00C9658B">
        <w:rPr>
          <w:rFonts w:ascii="Times New Roman" w:hAnsi="Times New Roman"/>
          <w:sz w:val="22"/>
          <w:szCs w:val="22"/>
        </w:rPr>
        <w:t>and the grant of Access Rights, the L</w:t>
      </w:r>
      <w:r w:rsidR="00FD0B1B">
        <w:rPr>
          <w:rFonts w:ascii="Times New Roman" w:hAnsi="Times New Roman"/>
          <w:sz w:val="22"/>
          <w:szCs w:val="22"/>
        </w:rPr>
        <w:t>icen</w:t>
      </w:r>
      <w:r w:rsidRPr="00C9658B">
        <w:rPr>
          <w:rFonts w:ascii="Times New Roman" w:hAnsi="Times New Roman"/>
          <w:sz w:val="22"/>
          <w:szCs w:val="22"/>
        </w:rPr>
        <w:t>see agrees to pay to the L</w:t>
      </w:r>
      <w:r w:rsidR="00FD0B1B">
        <w:rPr>
          <w:rFonts w:ascii="Times New Roman" w:hAnsi="Times New Roman"/>
          <w:sz w:val="22"/>
          <w:szCs w:val="22"/>
        </w:rPr>
        <w:t>icen</w:t>
      </w:r>
      <w:r w:rsidRPr="00C9658B">
        <w:rPr>
          <w:rFonts w:ascii="Times New Roman" w:hAnsi="Times New Roman"/>
          <w:sz w:val="22"/>
          <w:szCs w:val="22"/>
        </w:rPr>
        <w:t>sor, a</w:t>
      </w:r>
      <w:r w:rsidR="001F5F53">
        <w:rPr>
          <w:rFonts w:ascii="Times New Roman" w:hAnsi="Times New Roman"/>
          <w:sz w:val="22"/>
          <w:szCs w:val="22"/>
        </w:rPr>
        <w:t>n annual</w:t>
      </w:r>
      <w:r w:rsidR="005E5363">
        <w:rPr>
          <w:rFonts w:ascii="Times New Roman" w:hAnsi="Times New Roman"/>
          <w:sz w:val="22"/>
          <w:szCs w:val="22"/>
        </w:rPr>
        <w:t xml:space="preserve"> fee </w:t>
      </w:r>
      <w:r w:rsidRPr="00C9658B">
        <w:rPr>
          <w:rFonts w:ascii="Times New Roman" w:hAnsi="Times New Roman"/>
          <w:sz w:val="22"/>
          <w:szCs w:val="22"/>
        </w:rPr>
        <w:t>of Rufiya</w:t>
      </w:r>
      <w:r w:rsidR="008A6B02">
        <w:rPr>
          <w:rFonts w:ascii="Times New Roman" w:hAnsi="Times New Roman"/>
          <w:sz w:val="22"/>
          <w:szCs w:val="22"/>
        </w:rPr>
        <w:t>a</w:t>
      </w:r>
      <w:r w:rsidRPr="00C9658B">
        <w:rPr>
          <w:rFonts w:ascii="Times New Roman" w:hAnsi="Times New Roman"/>
          <w:sz w:val="22"/>
          <w:szCs w:val="22"/>
        </w:rPr>
        <w:t xml:space="preserve"> </w:t>
      </w:r>
      <w:r w:rsidR="00BF6D61" w:rsidRPr="00C9658B">
        <w:rPr>
          <w:sz w:val="22"/>
          <w:szCs w:val="22"/>
        </w:rPr>
        <w:t>[●]</w:t>
      </w:r>
      <w:r w:rsidRPr="00C9658B">
        <w:rPr>
          <w:rFonts w:ascii="Times New Roman" w:hAnsi="Times New Roman"/>
          <w:sz w:val="22"/>
          <w:szCs w:val="22"/>
        </w:rPr>
        <w:t xml:space="preserve"> (MVR </w:t>
      </w:r>
      <w:r w:rsidR="00D23356" w:rsidRPr="00C9658B">
        <w:rPr>
          <w:sz w:val="22"/>
          <w:szCs w:val="22"/>
        </w:rPr>
        <w:t>[●</w:t>
      </w:r>
      <w:proofErr w:type="gramStart"/>
      <w:r w:rsidR="00D23356" w:rsidRPr="00C9658B">
        <w:rPr>
          <w:sz w:val="22"/>
          <w:szCs w:val="22"/>
        </w:rPr>
        <w:t>]</w:t>
      </w:r>
      <w:r w:rsidRPr="00C9658B">
        <w:rPr>
          <w:rFonts w:ascii="Times New Roman" w:hAnsi="Times New Roman"/>
          <w:sz w:val="22"/>
          <w:szCs w:val="22"/>
        </w:rPr>
        <w:t>)</w:t>
      </w:r>
      <w:r w:rsidR="008A6B02">
        <w:rPr>
          <w:rFonts w:ascii="Times New Roman" w:hAnsi="Times New Roman"/>
          <w:sz w:val="22"/>
          <w:szCs w:val="22"/>
        </w:rPr>
        <w:t>for</w:t>
      </w:r>
      <w:proofErr w:type="gramEnd"/>
      <w:r w:rsidR="008A6B02">
        <w:rPr>
          <w:rFonts w:ascii="Times New Roman" w:hAnsi="Times New Roman"/>
          <w:sz w:val="22"/>
          <w:szCs w:val="22"/>
        </w:rPr>
        <w:t xml:space="preserve"> every </w:t>
      </w:r>
      <w:proofErr w:type="spellStart"/>
      <w:r w:rsidR="008A6B02">
        <w:rPr>
          <w:rFonts w:ascii="Times New Roman" w:hAnsi="Times New Roman"/>
          <w:sz w:val="22"/>
          <w:szCs w:val="22"/>
        </w:rPr>
        <w:t>kWp</w:t>
      </w:r>
      <w:proofErr w:type="spellEnd"/>
      <w:r w:rsidR="008A6B02">
        <w:rPr>
          <w:rFonts w:ascii="Times New Roman" w:hAnsi="Times New Roman"/>
          <w:sz w:val="22"/>
          <w:szCs w:val="22"/>
        </w:rPr>
        <w:t xml:space="preserve"> of Electric </w:t>
      </w:r>
      <w:r w:rsidR="00893234">
        <w:rPr>
          <w:rFonts w:ascii="Times New Roman" w:hAnsi="Times New Roman"/>
          <w:sz w:val="22"/>
          <w:szCs w:val="22"/>
        </w:rPr>
        <w:t>Capacity of the Facilities</w:t>
      </w:r>
      <w:r w:rsidR="00B56750">
        <w:rPr>
          <w:rFonts w:ascii="Times New Roman" w:hAnsi="Times New Roman"/>
          <w:sz w:val="22"/>
          <w:szCs w:val="22"/>
        </w:rPr>
        <w:t xml:space="preserve"> </w:t>
      </w:r>
      <w:r w:rsidRPr="00C9658B">
        <w:rPr>
          <w:rFonts w:ascii="Times New Roman" w:hAnsi="Times New Roman"/>
          <w:sz w:val="22"/>
          <w:szCs w:val="22"/>
        </w:rPr>
        <w:t>(“</w:t>
      </w:r>
      <w:r w:rsidR="00C17F89">
        <w:rPr>
          <w:rFonts w:ascii="Times New Roman" w:hAnsi="Times New Roman"/>
          <w:sz w:val="22"/>
          <w:szCs w:val="22"/>
          <w:u w:val="single"/>
        </w:rPr>
        <w:t>Fee</w:t>
      </w:r>
      <w:r w:rsidRPr="00C9658B">
        <w:rPr>
          <w:rFonts w:ascii="Times New Roman" w:hAnsi="Times New Roman"/>
          <w:sz w:val="22"/>
          <w:szCs w:val="22"/>
        </w:rPr>
        <w:t>”).</w:t>
      </w:r>
      <w:ins w:id="0" w:author="Hassan Shiyam Mohamed" w:date="2021-01-03T09:53:00Z">
        <w:r w:rsidR="001F5F53">
          <w:rPr>
            <w:rFonts w:ascii="Times New Roman" w:hAnsi="Times New Roman"/>
            <w:sz w:val="22"/>
            <w:szCs w:val="22"/>
          </w:rPr>
          <w:t xml:space="preserve"> </w:t>
        </w:r>
      </w:ins>
      <w:del w:id="1" w:author="Hassan Shiyam Mohamed" w:date="2021-01-03T09:53:00Z">
        <w:r w:rsidRPr="00C9658B" w:rsidDel="001F5F53">
          <w:rPr>
            <w:rFonts w:ascii="Times New Roman" w:hAnsi="Times New Roman"/>
            <w:sz w:val="22"/>
            <w:szCs w:val="22"/>
          </w:rPr>
          <w:delText xml:space="preserve"> </w:delText>
        </w:r>
      </w:del>
      <w:r w:rsidR="001F5F53">
        <w:rPr>
          <w:rFonts w:ascii="Times New Roman" w:hAnsi="Times New Roman"/>
          <w:sz w:val="22"/>
          <w:szCs w:val="22"/>
        </w:rPr>
        <w:t xml:space="preserve">The Fee shall be paid on or before the </w:t>
      </w:r>
      <w:r w:rsidR="001F5F53" w:rsidRPr="00C9658B">
        <w:rPr>
          <w:sz w:val="22"/>
          <w:szCs w:val="22"/>
        </w:rPr>
        <w:t>[●]</w:t>
      </w:r>
      <w:r w:rsidR="001F5F53">
        <w:rPr>
          <w:sz w:val="22"/>
          <w:szCs w:val="22"/>
        </w:rPr>
        <w:t xml:space="preserve"> </w:t>
      </w:r>
      <w:r w:rsidR="001F5F53" w:rsidRPr="00B85347">
        <w:rPr>
          <w:rFonts w:ascii="Times New Roman" w:hAnsi="Times New Roman"/>
          <w:sz w:val="22"/>
          <w:szCs w:val="22"/>
        </w:rPr>
        <w:t>day</w:t>
      </w:r>
      <w:r w:rsidR="001F5F53">
        <w:rPr>
          <w:rFonts w:ascii="Times New Roman" w:hAnsi="Times New Roman"/>
          <w:sz w:val="22"/>
          <w:szCs w:val="22"/>
        </w:rPr>
        <w:t xml:space="preserve"> of </w:t>
      </w:r>
      <w:r w:rsidR="001F5F53" w:rsidRPr="00C9658B">
        <w:rPr>
          <w:sz w:val="22"/>
          <w:szCs w:val="22"/>
        </w:rPr>
        <w:t>[●]</w:t>
      </w:r>
      <w:r w:rsidR="001F5F53">
        <w:rPr>
          <w:sz w:val="22"/>
          <w:szCs w:val="22"/>
        </w:rPr>
        <w:t xml:space="preserve"> </w:t>
      </w:r>
      <w:r w:rsidR="001F5F53" w:rsidRPr="00B85347">
        <w:rPr>
          <w:rFonts w:ascii="Times New Roman" w:hAnsi="Times New Roman"/>
          <w:sz w:val="22"/>
          <w:szCs w:val="22"/>
        </w:rPr>
        <w:t>of each year during the License Term</w:t>
      </w:r>
      <w:r w:rsidR="001F5F53">
        <w:rPr>
          <w:sz w:val="22"/>
          <w:szCs w:val="22"/>
        </w:rPr>
        <w:t>.</w:t>
      </w:r>
      <w:r w:rsidR="001F5F53" w:rsidRPr="00B85347">
        <w:rPr>
          <w:rFonts w:ascii="Times New Roman" w:hAnsi="Times New Roman"/>
          <w:sz w:val="22"/>
          <w:szCs w:val="22"/>
        </w:rPr>
        <w:t xml:space="preserve"> </w:t>
      </w:r>
    </w:p>
    <w:p w14:paraId="193A1D76" w14:textId="77777777" w:rsidR="001F5F53" w:rsidRDefault="001F5F53" w:rsidP="001F5F53">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 xml:space="preserve">   </w:t>
      </w:r>
    </w:p>
    <w:p w14:paraId="6588FCA6" w14:textId="77777777" w:rsidR="001F5F53" w:rsidRPr="007E6C73" w:rsidRDefault="001F5F53" w:rsidP="001F5F53">
      <w:pPr>
        <w:pStyle w:val="Default"/>
      </w:pPr>
    </w:p>
    <w:p w14:paraId="535162C4" w14:textId="77777777" w:rsidR="001F5F53" w:rsidRDefault="001F5F53" w:rsidP="001F5F53">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4.2</w:t>
      </w:r>
      <w:r w:rsidRPr="00C9658B">
        <w:rPr>
          <w:rFonts w:ascii="Times New Roman" w:hAnsi="Times New Roman"/>
          <w:sz w:val="22"/>
          <w:szCs w:val="22"/>
        </w:rPr>
        <w:tab/>
        <w:t>The L</w:t>
      </w:r>
      <w:r>
        <w:rPr>
          <w:rFonts w:ascii="Times New Roman" w:hAnsi="Times New Roman"/>
          <w:sz w:val="22"/>
          <w:szCs w:val="22"/>
        </w:rPr>
        <w:t>icen</w:t>
      </w:r>
      <w:r w:rsidRPr="00C9658B">
        <w:rPr>
          <w:rFonts w:ascii="Times New Roman" w:hAnsi="Times New Roman"/>
          <w:sz w:val="22"/>
          <w:szCs w:val="22"/>
        </w:rPr>
        <w:t>see</w:t>
      </w:r>
      <w:r>
        <w:rPr>
          <w:rFonts w:ascii="Times New Roman" w:hAnsi="Times New Roman"/>
          <w:sz w:val="22"/>
          <w:szCs w:val="22"/>
        </w:rPr>
        <w:t xml:space="preserve"> shall commence payment of the Fee</w:t>
      </w:r>
      <w:r w:rsidRPr="00C9658B">
        <w:rPr>
          <w:rFonts w:ascii="Times New Roman" w:hAnsi="Times New Roman"/>
          <w:sz w:val="22"/>
          <w:szCs w:val="22"/>
        </w:rPr>
        <w:t xml:space="preserve"> </w:t>
      </w:r>
      <w:r>
        <w:rPr>
          <w:rFonts w:ascii="Times New Roman" w:hAnsi="Times New Roman"/>
          <w:sz w:val="22"/>
          <w:szCs w:val="22"/>
        </w:rPr>
        <w:t>within one (1) Calendar Month from the Execution Date</w:t>
      </w:r>
      <w:r w:rsidRPr="00C9658B">
        <w:rPr>
          <w:rFonts w:ascii="Times New Roman" w:hAnsi="Times New Roman"/>
          <w:sz w:val="22"/>
          <w:szCs w:val="22"/>
        </w:rPr>
        <w:t>.</w:t>
      </w:r>
    </w:p>
    <w:p w14:paraId="7446D9B5" w14:textId="77777777" w:rsidR="001F5F53" w:rsidRPr="00B85347" w:rsidRDefault="001F5F53" w:rsidP="001F5F53">
      <w:pPr>
        <w:pStyle w:val="Default"/>
      </w:pPr>
    </w:p>
    <w:p w14:paraId="5D1AF328" w14:textId="77777777" w:rsidR="001F5F53" w:rsidRDefault="001F5F53" w:rsidP="001F5F53">
      <w:pPr>
        <w:pStyle w:val="CM45"/>
        <w:spacing w:line="276" w:lineRule="auto"/>
        <w:ind w:left="720" w:hanging="720"/>
        <w:jc w:val="both"/>
        <w:rPr>
          <w:rFonts w:ascii="Times New Roman" w:hAnsi="Times New Roman"/>
          <w:sz w:val="22"/>
          <w:szCs w:val="22"/>
        </w:rPr>
      </w:pPr>
      <w:r>
        <w:rPr>
          <w:rFonts w:ascii="Times New Roman" w:hAnsi="Times New Roman"/>
          <w:sz w:val="22"/>
          <w:szCs w:val="22"/>
        </w:rPr>
        <w:t xml:space="preserve">4.3 </w:t>
      </w:r>
      <w:r>
        <w:rPr>
          <w:rFonts w:ascii="Times New Roman" w:hAnsi="Times New Roman"/>
          <w:sz w:val="22"/>
          <w:szCs w:val="22"/>
        </w:rPr>
        <w:tab/>
        <w:t xml:space="preserve">The Licensee shall pay the Fee by online remittance (electronic funds transfer) or by way of cheque or demand draft drawn in favor of </w:t>
      </w:r>
      <w:r w:rsidRPr="00C9658B">
        <w:rPr>
          <w:sz w:val="22"/>
          <w:szCs w:val="22"/>
        </w:rPr>
        <w:t>[●]</w:t>
      </w:r>
      <w:r>
        <w:rPr>
          <w:sz w:val="22"/>
          <w:szCs w:val="22"/>
        </w:rPr>
        <w:t xml:space="preserve"> </w:t>
      </w:r>
      <w:r w:rsidRPr="00B85347">
        <w:rPr>
          <w:rFonts w:ascii="Times New Roman" w:hAnsi="Times New Roman"/>
          <w:sz w:val="22"/>
          <w:szCs w:val="22"/>
        </w:rPr>
        <w:t>payable at Male</w:t>
      </w:r>
      <w:r>
        <w:rPr>
          <w:rFonts w:ascii="Times New Roman" w:hAnsi="Times New Roman"/>
          <w:sz w:val="22"/>
          <w:szCs w:val="22"/>
        </w:rPr>
        <w:t xml:space="preserve">’, Republic of Maldives. In the event the payment is made by way of online remittance, the Licensee shall provide proof of such remittance to the Licensor within 02 (two) days of such remittance and all the charges in relation to transfer of payments to the Licensor’s account shall be borne by the Licensee. </w:t>
      </w:r>
    </w:p>
    <w:p w14:paraId="6DEF2FDA" w14:textId="77777777" w:rsidR="001F5F53" w:rsidRDefault="001F5F53" w:rsidP="001F5F53">
      <w:pPr>
        <w:pStyle w:val="CM45"/>
        <w:spacing w:line="276" w:lineRule="auto"/>
        <w:ind w:left="720" w:hanging="720"/>
        <w:jc w:val="both"/>
        <w:rPr>
          <w:rFonts w:ascii="Times New Roman" w:hAnsi="Times New Roman"/>
          <w:sz w:val="22"/>
          <w:szCs w:val="22"/>
        </w:rPr>
      </w:pPr>
    </w:p>
    <w:p w14:paraId="0C0BB4BC" w14:textId="77777777" w:rsidR="001F5F53" w:rsidRPr="00C9658B" w:rsidRDefault="001F5F53" w:rsidP="001F5F53">
      <w:pPr>
        <w:pStyle w:val="CM45"/>
        <w:spacing w:line="276" w:lineRule="auto"/>
        <w:ind w:left="720" w:hanging="720"/>
        <w:jc w:val="both"/>
        <w:rPr>
          <w:rFonts w:ascii="Times New Roman" w:hAnsi="Times New Roman"/>
          <w:sz w:val="22"/>
          <w:szCs w:val="22"/>
        </w:rPr>
      </w:pPr>
      <w:r>
        <w:rPr>
          <w:rFonts w:ascii="Times New Roman" w:hAnsi="Times New Roman"/>
          <w:sz w:val="22"/>
          <w:szCs w:val="22"/>
        </w:rPr>
        <w:t xml:space="preserve">4.4 </w:t>
      </w:r>
      <w:r>
        <w:rPr>
          <w:rFonts w:ascii="Times New Roman" w:hAnsi="Times New Roman"/>
          <w:sz w:val="22"/>
          <w:szCs w:val="22"/>
        </w:rPr>
        <w:tab/>
        <w:t xml:space="preserve">All outstanding Fees payable by the Licensee under this Article that are not paid by the respective due dates shall attract a late payment charge at the rate of </w:t>
      </w:r>
      <w:r w:rsidRPr="00C9658B">
        <w:rPr>
          <w:sz w:val="22"/>
          <w:szCs w:val="22"/>
        </w:rPr>
        <w:t>[●]</w:t>
      </w:r>
      <w:r>
        <w:rPr>
          <w:sz w:val="22"/>
          <w:szCs w:val="22"/>
        </w:rPr>
        <w:t xml:space="preserve"> </w:t>
      </w:r>
      <w:r w:rsidRPr="006E31FE">
        <w:rPr>
          <w:rFonts w:ascii="Times New Roman" w:hAnsi="Times New Roman"/>
          <w:sz w:val="22"/>
          <w:szCs w:val="22"/>
        </w:rPr>
        <w:t>per annum</w:t>
      </w:r>
      <w:r>
        <w:rPr>
          <w:rFonts w:ascii="Times New Roman" w:hAnsi="Times New Roman"/>
          <w:sz w:val="22"/>
          <w:szCs w:val="22"/>
        </w:rPr>
        <w:t xml:space="preserve"> on the outstanding amount from the due date until the date of actual realization. </w:t>
      </w:r>
      <w:r>
        <w:rPr>
          <w:sz w:val="22"/>
          <w:szCs w:val="22"/>
        </w:rPr>
        <w:t xml:space="preserve"> </w:t>
      </w:r>
      <w:r>
        <w:rPr>
          <w:rFonts w:ascii="Times New Roman" w:hAnsi="Times New Roman"/>
          <w:sz w:val="22"/>
          <w:szCs w:val="22"/>
        </w:rPr>
        <w:t xml:space="preserve"> </w:t>
      </w:r>
      <w:r w:rsidRPr="00C9658B">
        <w:rPr>
          <w:rFonts w:ascii="Times New Roman" w:hAnsi="Times New Roman"/>
          <w:sz w:val="22"/>
          <w:szCs w:val="22"/>
        </w:rPr>
        <w:t xml:space="preserve">    </w:t>
      </w:r>
    </w:p>
    <w:p w14:paraId="66D467C0" w14:textId="3D5541F4" w:rsidR="00B60039" w:rsidRPr="00C9658B" w:rsidRDefault="00F32C51" w:rsidP="001F5F53">
      <w:pPr>
        <w:pStyle w:val="CM45"/>
        <w:spacing w:line="276" w:lineRule="auto"/>
        <w:ind w:left="720" w:hanging="720"/>
        <w:jc w:val="both"/>
        <w:rPr>
          <w:rFonts w:ascii="Times New Roman" w:hAnsi="Times New Roman"/>
          <w:sz w:val="22"/>
          <w:szCs w:val="22"/>
        </w:rPr>
      </w:pPr>
      <w:r>
        <w:rPr>
          <w:rFonts w:ascii="Times New Roman" w:hAnsi="Times New Roman"/>
          <w:sz w:val="22"/>
          <w:szCs w:val="22"/>
        </w:rPr>
        <w:t>Site</w:t>
      </w:r>
      <w:r w:rsidR="009E0CB2" w:rsidRPr="00C9658B">
        <w:rPr>
          <w:rFonts w:ascii="Times New Roman" w:hAnsi="Times New Roman"/>
          <w:sz w:val="22"/>
          <w:szCs w:val="22"/>
        </w:rPr>
        <w:t xml:space="preserve">.    </w:t>
      </w:r>
    </w:p>
    <w:p w14:paraId="7D9D2F3A" w14:textId="77777777" w:rsidR="00C660EC" w:rsidRPr="00C9658B" w:rsidRDefault="00C660EC" w:rsidP="00C9658B">
      <w:pPr>
        <w:pStyle w:val="CM45"/>
        <w:spacing w:line="276" w:lineRule="auto"/>
        <w:ind w:left="720" w:hanging="720"/>
        <w:jc w:val="both"/>
        <w:rPr>
          <w:rFonts w:ascii="Times New Roman" w:hAnsi="Times New Roman"/>
          <w:sz w:val="22"/>
          <w:szCs w:val="22"/>
        </w:rPr>
      </w:pPr>
    </w:p>
    <w:p w14:paraId="1229B54A" w14:textId="77777777" w:rsidR="007E6C73" w:rsidRDefault="007E6C73">
      <w:pPr>
        <w:rPr>
          <w:rFonts w:ascii="Times New Roman" w:hAnsi="Times New Roman"/>
          <w:b/>
          <w:bCs/>
        </w:rPr>
      </w:pPr>
      <w:r>
        <w:rPr>
          <w:rFonts w:ascii="Times New Roman" w:hAnsi="Times New Roman"/>
          <w:b/>
          <w:bCs/>
        </w:rPr>
        <w:br w:type="page"/>
      </w:r>
    </w:p>
    <w:p w14:paraId="651C9D0A" w14:textId="77777777" w:rsidR="00C660EC" w:rsidRPr="00C9658B" w:rsidRDefault="001717E8" w:rsidP="00C9658B">
      <w:pPr>
        <w:spacing w:after="0"/>
        <w:jc w:val="center"/>
        <w:rPr>
          <w:rFonts w:ascii="Times New Roman" w:hAnsi="Times New Roman"/>
          <w:b/>
          <w:bCs/>
        </w:rPr>
      </w:pPr>
      <w:r w:rsidRPr="00C9658B">
        <w:rPr>
          <w:rFonts w:ascii="Times New Roman" w:hAnsi="Times New Roman"/>
          <w:b/>
          <w:bCs/>
        </w:rPr>
        <w:lastRenderedPageBreak/>
        <w:t>ARTICLE 5</w:t>
      </w:r>
    </w:p>
    <w:p w14:paraId="15C17B93" w14:textId="77777777" w:rsidR="00C660EC" w:rsidRPr="00C9658B" w:rsidRDefault="001717E8" w:rsidP="00C9658B">
      <w:pPr>
        <w:pStyle w:val="Default"/>
        <w:spacing w:line="276" w:lineRule="auto"/>
        <w:jc w:val="center"/>
        <w:rPr>
          <w:rFonts w:ascii="Times New Roman" w:hAnsi="Times New Roman" w:cs="Times New Roman"/>
          <w:sz w:val="22"/>
          <w:szCs w:val="22"/>
        </w:rPr>
      </w:pPr>
      <w:r w:rsidRPr="00C9658B">
        <w:rPr>
          <w:rFonts w:ascii="Times New Roman" w:hAnsi="Times New Roman" w:cs="Times New Roman"/>
          <w:b/>
          <w:bCs/>
          <w:sz w:val="22"/>
          <w:szCs w:val="22"/>
        </w:rPr>
        <w:t>TAXES AND INSURANCE</w:t>
      </w:r>
    </w:p>
    <w:p w14:paraId="3AAE824E" w14:textId="77777777" w:rsidR="001376C0" w:rsidRDefault="001376C0" w:rsidP="00C9658B">
      <w:pPr>
        <w:pStyle w:val="CM45"/>
        <w:spacing w:line="276" w:lineRule="auto"/>
        <w:jc w:val="both"/>
        <w:rPr>
          <w:rFonts w:ascii="Times New Roman" w:hAnsi="Times New Roman"/>
          <w:sz w:val="22"/>
          <w:szCs w:val="22"/>
        </w:rPr>
      </w:pPr>
    </w:p>
    <w:p w14:paraId="10C2298D" w14:textId="5FC775A9" w:rsidR="00B60039" w:rsidRPr="00181396" w:rsidRDefault="00F15C39" w:rsidP="00A4627D">
      <w:pPr>
        <w:pStyle w:val="CM45"/>
        <w:spacing w:line="276" w:lineRule="auto"/>
        <w:jc w:val="both"/>
        <w:rPr>
          <w:rFonts w:ascii="Times New Roman" w:hAnsi="Times New Roman"/>
          <w:b/>
          <w:sz w:val="22"/>
          <w:szCs w:val="22"/>
        </w:rPr>
      </w:pPr>
      <w:r>
        <w:rPr>
          <w:rFonts w:ascii="Times New Roman" w:hAnsi="Times New Roman"/>
          <w:b/>
          <w:sz w:val="22"/>
          <w:szCs w:val="22"/>
        </w:rPr>
        <w:t>5.1</w:t>
      </w:r>
      <w:r w:rsidR="009E0CB2" w:rsidRPr="00C9658B">
        <w:rPr>
          <w:rFonts w:ascii="Times New Roman" w:hAnsi="Times New Roman"/>
          <w:sz w:val="22"/>
          <w:szCs w:val="22"/>
        </w:rPr>
        <w:tab/>
      </w:r>
      <w:r w:rsidR="009E0CB2" w:rsidRPr="00181396">
        <w:rPr>
          <w:rFonts w:ascii="Times New Roman" w:hAnsi="Times New Roman"/>
          <w:b/>
          <w:sz w:val="22"/>
          <w:szCs w:val="22"/>
          <w:u w:val="single"/>
        </w:rPr>
        <w:t xml:space="preserve">Taxes in Relation to </w:t>
      </w:r>
      <w:r w:rsidR="00780FD5">
        <w:rPr>
          <w:rFonts w:ascii="Times New Roman" w:hAnsi="Times New Roman"/>
          <w:b/>
          <w:sz w:val="22"/>
          <w:szCs w:val="22"/>
          <w:u w:val="single"/>
        </w:rPr>
        <w:t>Instant Facilities</w:t>
      </w:r>
    </w:p>
    <w:p w14:paraId="03C0B55B" w14:textId="77777777" w:rsidR="001376C0" w:rsidRDefault="001376C0" w:rsidP="00C9658B">
      <w:pPr>
        <w:pStyle w:val="CM45"/>
        <w:spacing w:line="276" w:lineRule="auto"/>
        <w:ind w:left="720"/>
        <w:jc w:val="both"/>
        <w:rPr>
          <w:rFonts w:ascii="Times New Roman" w:hAnsi="Times New Roman"/>
          <w:sz w:val="22"/>
          <w:szCs w:val="22"/>
        </w:rPr>
      </w:pPr>
    </w:p>
    <w:p w14:paraId="12FA2134" w14:textId="67082FED" w:rsidR="00E3778E" w:rsidRDefault="009E0CB2" w:rsidP="00C9658B">
      <w:pPr>
        <w:pStyle w:val="CM45"/>
        <w:spacing w:line="276" w:lineRule="auto"/>
        <w:ind w:left="720"/>
        <w:jc w:val="both"/>
        <w:rPr>
          <w:rFonts w:ascii="Times New Roman" w:hAnsi="Times New Roman"/>
          <w:sz w:val="22"/>
          <w:szCs w:val="22"/>
        </w:rPr>
      </w:pPr>
      <w:r w:rsidRPr="00C9658B">
        <w:rPr>
          <w:rFonts w:ascii="Times New Roman" w:hAnsi="Times New Roman"/>
          <w:sz w:val="22"/>
          <w:szCs w:val="22"/>
        </w:rPr>
        <w:t>Any Tax imposed by a Governmental Authority, with respect to the design, construction</w:t>
      </w:r>
      <w:r w:rsidR="00A60CD6">
        <w:rPr>
          <w:rFonts w:ascii="Times New Roman" w:hAnsi="Times New Roman"/>
          <w:sz w:val="22"/>
          <w:szCs w:val="22"/>
        </w:rPr>
        <w:t>, financing, ownership</w:t>
      </w:r>
      <w:r w:rsidRPr="00C9658B">
        <w:rPr>
          <w:rFonts w:ascii="Times New Roman" w:hAnsi="Times New Roman"/>
          <w:sz w:val="22"/>
          <w:szCs w:val="22"/>
        </w:rPr>
        <w:t>, installation, maintenance and o</w:t>
      </w:r>
      <w:r w:rsidR="00893234">
        <w:rPr>
          <w:rFonts w:ascii="Times New Roman" w:hAnsi="Times New Roman"/>
          <w:sz w:val="22"/>
          <w:szCs w:val="22"/>
        </w:rPr>
        <w:t>peration of the Instant Facilities</w:t>
      </w:r>
      <w:r w:rsidRPr="00C9658B">
        <w:rPr>
          <w:rFonts w:ascii="Times New Roman" w:hAnsi="Times New Roman"/>
          <w:sz w:val="22"/>
          <w:szCs w:val="22"/>
        </w:rPr>
        <w:t xml:space="preserve"> and/ or on account of the income generated from the o</w:t>
      </w:r>
      <w:r w:rsidR="00893234">
        <w:rPr>
          <w:rFonts w:ascii="Times New Roman" w:hAnsi="Times New Roman"/>
          <w:sz w:val="22"/>
          <w:szCs w:val="22"/>
        </w:rPr>
        <w:t>peration of the Instant Facilities</w:t>
      </w:r>
      <w:r w:rsidRPr="00C9658B">
        <w:rPr>
          <w:rFonts w:ascii="Times New Roman" w:hAnsi="Times New Roman"/>
          <w:sz w:val="22"/>
          <w:szCs w:val="22"/>
        </w:rPr>
        <w:t xml:space="preserve">, shall be borne by the </w:t>
      </w:r>
      <w:r w:rsidR="00A4627D">
        <w:rPr>
          <w:rFonts w:ascii="Times New Roman" w:hAnsi="Times New Roman"/>
          <w:sz w:val="22"/>
          <w:szCs w:val="22"/>
        </w:rPr>
        <w:t>Licensee</w:t>
      </w:r>
      <w:r w:rsidRPr="00C9658B">
        <w:rPr>
          <w:rFonts w:ascii="Times New Roman" w:hAnsi="Times New Roman"/>
          <w:sz w:val="22"/>
          <w:szCs w:val="22"/>
        </w:rPr>
        <w:t xml:space="preserve">. To the extent possible under Applicable Law, the </w:t>
      </w:r>
      <w:r w:rsidR="00A4627D">
        <w:rPr>
          <w:rFonts w:ascii="Times New Roman" w:hAnsi="Times New Roman"/>
          <w:sz w:val="22"/>
          <w:szCs w:val="22"/>
        </w:rPr>
        <w:t>Licensee</w:t>
      </w:r>
      <w:r w:rsidRPr="00C9658B">
        <w:rPr>
          <w:rFonts w:ascii="Times New Roman" w:hAnsi="Times New Roman"/>
          <w:sz w:val="22"/>
          <w:szCs w:val="22"/>
        </w:rPr>
        <w:t xml:space="preserve"> shall make such payments directly to the relevant Governmental Authority. In the event that any Tax that is payable by the </w:t>
      </w:r>
      <w:r w:rsidR="00A4627D">
        <w:rPr>
          <w:rFonts w:ascii="Times New Roman" w:hAnsi="Times New Roman"/>
          <w:sz w:val="22"/>
          <w:szCs w:val="22"/>
        </w:rPr>
        <w:t>Licensee</w:t>
      </w:r>
      <w:r w:rsidRPr="00C9658B">
        <w:rPr>
          <w:rFonts w:ascii="Times New Roman" w:hAnsi="Times New Roman"/>
          <w:sz w:val="22"/>
          <w:szCs w:val="22"/>
        </w:rPr>
        <w:t xml:space="preserve"> is paid by the </w:t>
      </w:r>
      <w:r w:rsidR="00A4627D">
        <w:rPr>
          <w:rFonts w:ascii="Times New Roman" w:hAnsi="Times New Roman"/>
          <w:sz w:val="22"/>
          <w:szCs w:val="22"/>
        </w:rPr>
        <w:t>Licensor</w:t>
      </w:r>
      <w:r w:rsidRPr="00C9658B">
        <w:rPr>
          <w:rFonts w:ascii="Times New Roman" w:hAnsi="Times New Roman"/>
          <w:sz w:val="22"/>
          <w:szCs w:val="22"/>
        </w:rPr>
        <w:t xml:space="preserve">, the </w:t>
      </w:r>
      <w:r w:rsidR="00A4627D">
        <w:rPr>
          <w:rFonts w:ascii="Times New Roman" w:hAnsi="Times New Roman"/>
          <w:sz w:val="22"/>
          <w:szCs w:val="22"/>
        </w:rPr>
        <w:t>Licensee</w:t>
      </w:r>
      <w:r w:rsidRPr="00C9658B">
        <w:rPr>
          <w:rFonts w:ascii="Times New Roman" w:hAnsi="Times New Roman"/>
          <w:sz w:val="22"/>
          <w:szCs w:val="22"/>
        </w:rPr>
        <w:t xml:space="preserve"> shall reimburse the same to the </w:t>
      </w:r>
      <w:r w:rsidR="00A4627D">
        <w:rPr>
          <w:rFonts w:ascii="Times New Roman" w:hAnsi="Times New Roman"/>
          <w:sz w:val="22"/>
          <w:szCs w:val="22"/>
        </w:rPr>
        <w:t>Licensor</w:t>
      </w:r>
      <w:r w:rsidRPr="00C9658B">
        <w:rPr>
          <w:rFonts w:ascii="Times New Roman" w:hAnsi="Times New Roman"/>
          <w:sz w:val="22"/>
          <w:szCs w:val="22"/>
        </w:rPr>
        <w:t xml:space="preserve"> upon the </w:t>
      </w:r>
      <w:r w:rsidR="00A4627D">
        <w:rPr>
          <w:rFonts w:ascii="Times New Roman" w:hAnsi="Times New Roman"/>
          <w:sz w:val="22"/>
          <w:szCs w:val="22"/>
        </w:rPr>
        <w:t>Licensor</w:t>
      </w:r>
      <w:r w:rsidRPr="00C9658B">
        <w:rPr>
          <w:rFonts w:ascii="Times New Roman" w:hAnsi="Times New Roman"/>
          <w:sz w:val="22"/>
          <w:szCs w:val="22"/>
        </w:rPr>
        <w:t xml:space="preserve"> submitting proof of payment of the same to </w:t>
      </w:r>
      <w:r w:rsidR="00A4627D">
        <w:rPr>
          <w:rFonts w:ascii="Times New Roman" w:hAnsi="Times New Roman"/>
          <w:sz w:val="22"/>
          <w:szCs w:val="22"/>
        </w:rPr>
        <w:t>Licensee</w:t>
      </w:r>
      <w:r w:rsidRPr="00C9658B">
        <w:rPr>
          <w:rFonts w:ascii="Times New Roman" w:hAnsi="Times New Roman"/>
          <w:sz w:val="22"/>
          <w:szCs w:val="22"/>
        </w:rPr>
        <w:t xml:space="preserve"> within a period of fifteen (15) Days from the date of submission of such proof of payment.</w:t>
      </w:r>
      <w:r w:rsidR="00625EA3">
        <w:rPr>
          <w:rFonts w:ascii="Times New Roman" w:hAnsi="Times New Roman"/>
          <w:sz w:val="22"/>
          <w:szCs w:val="22"/>
        </w:rPr>
        <w:t xml:space="preserve"> </w:t>
      </w:r>
      <w:r w:rsidR="00625EA3" w:rsidRPr="00625EA3">
        <w:rPr>
          <w:rFonts w:ascii="Times New Roman" w:hAnsi="Times New Roman"/>
          <w:sz w:val="22"/>
          <w:szCs w:val="22"/>
        </w:rPr>
        <w:t xml:space="preserve">Failure to do so by the </w:t>
      </w:r>
      <w:r w:rsidR="00A4627D">
        <w:rPr>
          <w:rFonts w:ascii="Times New Roman" w:hAnsi="Times New Roman"/>
          <w:sz w:val="22"/>
          <w:szCs w:val="22"/>
        </w:rPr>
        <w:t>Licensee</w:t>
      </w:r>
      <w:r w:rsidR="00625EA3" w:rsidRPr="00625EA3">
        <w:rPr>
          <w:rFonts w:ascii="Times New Roman" w:hAnsi="Times New Roman"/>
          <w:sz w:val="22"/>
          <w:szCs w:val="22"/>
        </w:rPr>
        <w:t xml:space="preserve"> within the period specified herein shall entitle the </w:t>
      </w:r>
      <w:r w:rsidR="00A4627D">
        <w:rPr>
          <w:rFonts w:ascii="Times New Roman" w:hAnsi="Times New Roman"/>
          <w:sz w:val="22"/>
          <w:szCs w:val="22"/>
        </w:rPr>
        <w:t>Licensor</w:t>
      </w:r>
      <w:r w:rsidR="00625EA3" w:rsidRPr="00625EA3">
        <w:rPr>
          <w:rFonts w:ascii="Times New Roman" w:hAnsi="Times New Roman"/>
          <w:sz w:val="22"/>
          <w:szCs w:val="22"/>
        </w:rPr>
        <w:t xml:space="preserve"> to interest on the amount claimed, at an annual rate equal to the Reference Rate, from the original due date for payment of such amount until the payment of such amount.</w:t>
      </w:r>
    </w:p>
    <w:p w14:paraId="20D883C3" w14:textId="77777777" w:rsidR="001376C0" w:rsidRPr="001376C0" w:rsidRDefault="001376C0" w:rsidP="001376C0">
      <w:pPr>
        <w:pStyle w:val="Default"/>
      </w:pPr>
    </w:p>
    <w:p w14:paraId="2D438856" w14:textId="419940B9" w:rsidR="00B60039" w:rsidRPr="00181396" w:rsidRDefault="00F15C39" w:rsidP="004021FA">
      <w:pPr>
        <w:pStyle w:val="CM45"/>
        <w:spacing w:line="276" w:lineRule="auto"/>
        <w:jc w:val="both"/>
        <w:rPr>
          <w:rFonts w:ascii="Times New Roman" w:hAnsi="Times New Roman"/>
          <w:b/>
          <w:sz w:val="22"/>
          <w:szCs w:val="22"/>
        </w:rPr>
      </w:pPr>
      <w:r>
        <w:rPr>
          <w:rFonts w:ascii="Times New Roman" w:hAnsi="Times New Roman"/>
          <w:b/>
          <w:sz w:val="22"/>
          <w:szCs w:val="22"/>
        </w:rPr>
        <w:t>5.2</w:t>
      </w:r>
      <w:r w:rsidR="009E0CB2" w:rsidRPr="00C9658B">
        <w:rPr>
          <w:rFonts w:ascii="Times New Roman" w:hAnsi="Times New Roman"/>
          <w:sz w:val="22"/>
          <w:szCs w:val="22"/>
        </w:rPr>
        <w:tab/>
      </w:r>
      <w:r w:rsidR="009E0CB2" w:rsidRPr="00181396">
        <w:rPr>
          <w:rFonts w:ascii="Times New Roman" w:hAnsi="Times New Roman"/>
          <w:b/>
          <w:sz w:val="22"/>
          <w:szCs w:val="22"/>
          <w:u w:val="single"/>
        </w:rPr>
        <w:t xml:space="preserve">Taxes on </w:t>
      </w:r>
      <w:r w:rsidR="001376C0" w:rsidRPr="00181396">
        <w:rPr>
          <w:rFonts w:ascii="Times New Roman" w:hAnsi="Times New Roman"/>
          <w:b/>
          <w:sz w:val="22"/>
          <w:szCs w:val="22"/>
          <w:u w:val="single"/>
        </w:rPr>
        <w:t>Fee</w:t>
      </w:r>
    </w:p>
    <w:p w14:paraId="12D22370" w14:textId="77777777" w:rsidR="004B2B51" w:rsidRPr="00C9658B" w:rsidRDefault="004B2B51" w:rsidP="00C9658B">
      <w:pPr>
        <w:pStyle w:val="Default"/>
        <w:spacing w:line="276" w:lineRule="auto"/>
        <w:rPr>
          <w:rFonts w:ascii="Times New Roman" w:hAnsi="Times New Roman" w:cs="Times New Roman"/>
          <w:sz w:val="22"/>
          <w:szCs w:val="22"/>
        </w:rPr>
      </w:pPr>
    </w:p>
    <w:p w14:paraId="22A62B26" w14:textId="02FBE889" w:rsidR="004B2B51" w:rsidRPr="00C9658B" w:rsidRDefault="001717E8" w:rsidP="00C9658B">
      <w:pPr>
        <w:pStyle w:val="Default"/>
        <w:spacing w:line="276" w:lineRule="auto"/>
        <w:ind w:left="720"/>
        <w:jc w:val="both"/>
        <w:rPr>
          <w:rFonts w:ascii="Times New Roman" w:hAnsi="Times New Roman" w:cs="Times New Roman"/>
          <w:sz w:val="22"/>
          <w:szCs w:val="22"/>
        </w:rPr>
      </w:pPr>
      <w:r w:rsidRPr="00C9658B">
        <w:rPr>
          <w:rFonts w:ascii="Times New Roman" w:hAnsi="Times New Roman" w:cs="Times New Roman"/>
          <w:sz w:val="22"/>
          <w:szCs w:val="22"/>
        </w:rPr>
        <w:t xml:space="preserve">The </w:t>
      </w:r>
      <w:r w:rsidR="00181396">
        <w:rPr>
          <w:rFonts w:ascii="Times New Roman" w:hAnsi="Times New Roman" w:cs="Times New Roman"/>
          <w:sz w:val="22"/>
          <w:szCs w:val="22"/>
        </w:rPr>
        <w:t xml:space="preserve">Fee </w:t>
      </w:r>
      <w:r w:rsidRPr="00C9658B">
        <w:rPr>
          <w:rFonts w:ascii="Times New Roman" w:hAnsi="Times New Roman" w:cs="Times New Roman"/>
          <w:sz w:val="22"/>
          <w:szCs w:val="22"/>
        </w:rPr>
        <w:t xml:space="preserve">shall be paid by 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without any deductions whatsoever, save and except the deduction of tax at source, if applicable. The liability for payment of any Taxes as applicable on the </w:t>
      </w:r>
      <w:r w:rsidR="00181396">
        <w:rPr>
          <w:rFonts w:ascii="Times New Roman" w:hAnsi="Times New Roman" w:cs="Times New Roman"/>
          <w:sz w:val="22"/>
          <w:szCs w:val="22"/>
        </w:rPr>
        <w:t xml:space="preserve">Fee </w:t>
      </w:r>
      <w:r w:rsidRPr="00C9658B">
        <w:rPr>
          <w:rFonts w:ascii="Times New Roman" w:hAnsi="Times New Roman" w:cs="Times New Roman"/>
          <w:sz w:val="22"/>
          <w:szCs w:val="22"/>
        </w:rPr>
        <w:t xml:space="preserve">shall be borne by 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even if the same is payable by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in accordance with the Applicable Law.</w:t>
      </w:r>
    </w:p>
    <w:p w14:paraId="5BD211C4" w14:textId="77777777" w:rsidR="00181396" w:rsidRDefault="00181396" w:rsidP="00C9658B">
      <w:pPr>
        <w:pStyle w:val="CM45"/>
        <w:spacing w:line="276" w:lineRule="auto"/>
        <w:jc w:val="both"/>
        <w:rPr>
          <w:rFonts w:ascii="Times New Roman" w:hAnsi="Times New Roman"/>
          <w:sz w:val="22"/>
          <w:szCs w:val="22"/>
        </w:rPr>
      </w:pPr>
    </w:p>
    <w:p w14:paraId="2500788D" w14:textId="5E942677" w:rsidR="00B60039" w:rsidRPr="00181396" w:rsidRDefault="00F15C39" w:rsidP="2A34E609">
      <w:pPr>
        <w:pStyle w:val="CM45"/>
        <w:spacing w:line="276" w:lineRule="auto"/>
        <w:jc w:val="both"/>
        <w:rPr>
          <w:rFonts w:ascii="Times New Roman" w:hAnsi="Times New Roman"/>
          <w:b/>
          <w:bCs/>
          <w:sz w:val="22"/>
          <w:szCs w:val="22"/>
          <w:u w:val="single"/>
        </w:rPr>
      </w:pPr>
      <w:r>
        <w:rPr>
          <w:rFonts w:ascii="Times New Roman" w:hAnsi="Times New Roman"/>
          <w:b/>
          <w:bCs/>
          <w:sz w:val="22"/>
          <w:szCs w:val="22"/>
        </w:rPr>
        <w:t>5.3</w:t>
      </w:r>
      <w:r w:rsidR="009E0CB2" w:rsidRPr="00C9658B">
        <w:rPr>
          <w:rFonts w:ascii="Times New Roman" w:hAnsi="Times New Roman"/>
          <w:sz w:val="22"/>
          <w:szCs w:val="22"/>
        </w:rPr>
        <w:tab/>
      </w:r>
      <w:r w:rsidR="009E0CB2" w:rsidRPr="2A34E609">
        <w:rPr>
          <w:rFonts w:ascii="Times New Roman" w:hAnsi="Times New Roman"/>
          <w:b/>
          <w:bCs/>
          <w:sz w:val="22"/>
          <w:szCs w:val="22"/>
          <w:u w:val="single"/>
        </w:rPr>
        <w:t xml:space="preserve">Commercial </w:t>
      </w:r>
      <w:r w:rsidR="00AA242E" w:rsidRPr="2A34E609">
        <w:rPr>
          <w:rFonts w:ascii="Times New Roman" w:hAnsi="Times New Roman"/>
          <w:b/>
          <w:bCs/>
          <w:sz w:val="22"/>
          <w:szCs w:val="22"/>
          <w:u w:val="single"/>
        </w:rPr>
        <w:t xml:space="preserve">General Liability Insurance for Damage </w:t>
      </w:r>
      <w:r w:rsidR="009E0CB2" w:rsidRPr="2A34E609">
        <w:rPr>
          <w:rFonts w:ascii="Times New Roman" w:hAnsi="Times New Roman"/>
          <w:b/>
          <w:bCs/>
          <w:sz w:val="22"/>
          <w:szCs w:val="22"/>
          <w:u w:val="single"/>
        </w:rPr>
        <w:t xml:space="preserve">to </w:t>
      </w:r>
      <w:r w:rsidR="00A820B7" w:rsidRPr="2A34E609">
        <w:rPr>
          <w:rFonts w:ascii="Times New Roman" w:hAnsi="Times New Roman"/>
          <w:b/>
          <w:bCs/>
          <w:sz w:val="22"/>
          <w:szCs w:val="22"/>
          <w:u w:val="single"/>
        </w:rPr>
        <w:t xml:space="preserve">the </w:t>
      </w:r>
      <w:r>
        <w:rPr>
          <w:rFonts w:ascii="Times New Roman" w:hAnsi="Times New Roman"/>
          <w:b/>
          <w:bCs/>
          <w:sz w:val="22"/>
          <w:szCs w:val="22"/>
          <w:u w:val="single"/>
        </w:rPr>
        <w:t>Site</w:t>
      </w:r>
    </w:p>
    <w:p w14:paraId="1E1D85BA" w14:textId="77777777" w:rsidR="00181396" w:rsidRDefault="00181396" w:rsidP="00C9658B">
      <w:pPr>
        <w:pStyle w:val="CM45"/>
        <w:spacing w:line="276" w:lineRule="auto"/>
        <w:ind w:left="720"/>
        <w:jc w:val="both"/>
        <w:rPr>
          <w:rFonts w:ascii="Times New Roman" w:hAnsi="Times New Roman"/>
          <w:sz w:val="22"/>
          <w:szCs w:val="22"/>
        </w:rPr>
      </w:pPr>
    </w:p>
    <w:p w14:paraId="6D9FF580" w14:textId="74948E00" w:rsidR="00181396" w:rsidRDefault="009E0CB2" w:rsidP="00A354C5">
      <w:pPr>
        <w:pStyle w:val="CM45"/>
        <w:spacing w:line="276" w:lineRule="auto"/>
        <w:ind w:left="720"/>
        <w:jc w:val="both"/>
        <w:rPr>
          <w:rFonts w:ascii="Times New Roman" w:hAnsi="Times New Roman"/>
          <w:sz w:val="22"/>
          <w:szCs w:val="22"/>
        </w:rPr>
      </w:pPr>
      <w:r w:rsidRPr="00C9658B">
        <w:rPr>
          <w:rFonts w:ascii="Times New Roman" w:hAnsi="Times New Roman"/>
          <w:sz w:val="22"/>
          <w:szCs w:val="22"/>
        </w:rPr>
        <w:t xml:space="preserve">The </w:t>
      </w:r>
      <w:r w:rsidR="00A4627D">
        <w:rPr>
          <w:rFonts w:ascii="Times New Roman" w:hAnsi="Times New Roman"/>
          <w:sz w:val="22"/>
          <w:szCs w:val="22"/>
        </w:rPr>
        <w:t>Licensee</w:t>
      </w:r>
      <w:r w:rsidRPr="00C9658B">
        <w:rPr>
          <w:rFonts w:ascii="Times New Roman" w:hAnsi="Times New Roman"/>
          <w:sz w:val="22"/>
          <w:szCs w:val="22"/>
        </w:rPr>
        <w:t xml:space="preserve"> shall  procure and maintain commercial general liability insurance</w:t>
      </w:r>
      <w:r w:rsidR="00625EA3">
        <w:rPr>
          <w:rFonts w:ascii="Times New Roman" w:hAnsi="Times New Roman"/>
          <w:sz w:val="22"/>
          <w:szCs w:val="22"/>
        </w:rPr>
        <w:t xml:space="preserve">, </w:t>
      </w:r>
      <w:r w:rsidR="00625EA3" w:rsidRPr="00625EA3">
        <w:rPr>
          <w:rFonts w:ascii="Times New Roman" w:hAnsi="Times New Roman"/>
          <w:sz w:val="22"/>
          <w:szCs w:val="22"/>
        </w:rPr>
        <w:t xml:space="preserve">employer’s liability, worker’s compensation , professional liability (with any exclusions subject to the prior written approval of the </w:t>
      </w:r>
      <w:r w:rsidR="00A4627D">
        <w:rPr>
          <w:rFonts w:ascii="Times New Roman" w:hAnsi="Times New Roman"/>
          <w:sz w:val="22"/>
          <w:szCs w:val="22"/>
        </w:rPr>
        <w:t>Licensor</w:t>
      </w:r>
      <w:r w:rsidR="00625EA3" w:rsidRPr="00625EA3">
        <w:rPr>
          <w:rFonts w:ascii="Times New Roman" w:hAnsi="Times New Roman"/>
          <w:sz w:val="22"/>
          <w:szCs w:val="22"/>
        </w:rPr>
        <w:t xml:space="preserve">) </w:t>
      </w:r>
      <w:r w:rsidRPr="00C9658B">
        <w:rPr>
          <w:rFonts w:ascii="Times New Roman" w:hAnsi="Times New Roman"/>
          <w:sz w:val="22"/>
          <w:szCs w:val="22"/>
        </w:rPr>
        <w:t>up</w:t>
      </w:r>
      <w:r w:rsidR="00A450E1">
        <w:rPr>
          <w:rFonts w:ascii="Times New Roman" w:hAnsi="Times New Roman"/>
          <w:sz w:val="22"/>
          <w:szCs w:val="22"/>
        </w:rPr>
        <w:t xml:space="preserve"> </w:t>
      </w:r>
      <w:r w:rsidRPr="00C9658B">
        <w:rPr>
          <w:rFonts w:ascii="Times New Roman" w:hAnsi="Times New Roman"/>
          <w:sz w:val="22"/>
          <w:szCs w:val="22"/>
        </w:rPr>
        <w:t xml:space="preserve">to the overall limit set out in </w:t>
      </w:r>
      <w:r w:rsidRPr="00C9658B">
        <w:rPr>
          <w:rFonts w:ascii="Times New Roman" w:hAnsi="Times New Roman"/>
          <w:sz w:val="22"/>
          <w:szCs w:val="22"/>
          <w:u w:val="single"/>
        </w:rPr>
        <w:t>Schedule 4</w:t>
      </w:r>
      <w:r w:rsidRPr="00C9658B">
        <w:rPr>
          <w:rFonts w:ascii="Times New Roman" w:hAnsi="Times New Roman"/>
          <w:sz w:val="22"/>
          <w:szCs w:val="22"/>
        </w:rPr>
        <w:t xml:space="preserve"> of the PPA, and within such commercial general liability insurance the </w:t>
      </w:r>
      <w:r w:rsidR="00A4627D">
        <w:rPr>
          <w:rFonts w:ascii="Times New Roman" w:hAnsi="Times New Roman"/>
          <w:sz w:val="22"/>
          <w:szCs w:val="22"/>
        </w:rPr>
        <w:t>Licensee</w:t>
      </w:r>
      <w:r w:rsidRPr="00C9658B">
        <w:rPr>
          <w:rFonts w:ascii="Times New Roman" w:hAnsi="Times New Roman"/>
          <w:sz w:val="22"/>
          <w:szCs w:val="22"/>
        </w:rPr>
        <w:t xml:space="preserve"> shall also insure against liability for personal injury and damage to the </w:t>
      </w:r>
      <w:r w:rsidR="00F15C39">
        <w:rPr>
          <w:rFonts w:ascii="Times New Roman" w:hAnsi="Times New Roman"/>
          <w:sz w:val="22"/>
          <w:szCs w:val="22"/>
        </w:rPr>
        <w:t>Site</w:t>
      </w:r>
      <w:r w:rsidR="003F3FF2">
        <w:rPr>
          <w:rFonts w:ascii="Times New Roman" w:hAnsi="Times New Roman"/>
          <w:sz w:val="22"/>
          <w:szCs w:val="22"/>
        </w:rPr>
        <w:t xml:space="preserve">, </w:t>
      </w:r>
      <w:r w:rsidRPr="00C9658B">
        <w:rPr>
          <w:rFonts w:ascii="Times New Roman" w:hAnsi="Times New Roman"/>
          <w:sz w:val="22"/>
          <w:szCs w:val="22"/>
        </w:rPr>
        <w:t>arising directly out of the inst</w:t>
      </w:r>
      <w:r w:rsidR="00893234">
        <w:rPr>
          <w:rFonts w:ascii="Times New Roman" w:hAnsi="Times New Roman"/>
          <w:sz w:val="22"/>
          <w:szCs w:val="22"/>
        </w:rPr>
        <w:t>allation of the Instant Facilities</w:t>
      </w:r>
      <w:r w:rsidR="00A450E1">
        <w:rPr>
          <w:rFonts w:ascii="Times New Roman" w:hAnsi="Times New Roman"/>
          <w:sz w:val="22"/>
          <w:szCs w:val="22"/>
        </w:rPr>
        <w:t xml:space="preserve"> or</w:t>
      </w:r>
      <w:r w:rsidR="00893234">
        <w:rPr>
          <w:rFonts w:ascii="Times New Roman" w:hAnsi="Times New Roman"/>
          <w:sz w:val="22"/>
          <w:szCs w:val="22"/>
        </w:rPr>
        <w:t xml:space="preserve"> their</w:t>
      </w:r>
      <w:r w:rsidRPr="00C9658B">
        <w:rPr>
          <w:rFonts w:ascii="Times New Roman" w:hAnsi="Times New Roman"/>
          <w:sz w:val="22"/>
          <w:szCs w:val="22"/>
        </w:rPr>
        <w:t xml:space="preserve"> use, in standard form, which shall include operations and blanket contractual liability coverage which insures performance by the </w:t>
      </w:r>
      <w:r w:rsidR="00A4627D">
        <w:rPr>
          <w:rFonts w:ascii="Times New Roman" w:hAnsi="Times New Roman"/>
          <w:sz w:val="22"/>
          <w:szCs w:val="22"/>
        </w:rPr>
        <w:t>Licensee</w:t>
      </w:r>
      <w:r w:rsidRPr="00C9658B">
        <w:rPr>
          <w:rFonts w:ascii="Times New Roman" w:hAnsi="Times New Roman"/>
          <w:sz w:val="22"/>
          <w:szCs w:val="22"/>
        </w:rPr>
        <w:t xml:space="preserve"> of the indemnity provisions of this Agreement. The </w:t>
      </w:r>
      <w:r w:rsidR="00A4627D">
        <w:rPr>
          <w:rFonts w:ascii="Times New Roman" w:hAnsi="Times New Roman"/>
          <w:sz w:val="22"/>
          <w:szCs w:val="22"/>
        </w:rPr>
        <w:t>Licensee</w:t>
      </w:r>
      <w:r w:rsidRPr="00C9658B">
        <w:rPr>
          <w:rFonts w:ascii="Times New Roman" w:hAnsi="Times New Roman"/>
          <w:sz w:val="22"/>
          <w:szCs w:val="22"/>
        </w:rPr>
        <w:t xml:space="preserve"> shall provide the </w:t>
      </w:r>
      <w:r w:rsidR="00A4627D">
        <w:rPr>
          <w:rFonts w:ascii="Times New Roman" w:hAnsi="Times New Roman"/>
          <w:sz w:val="22"/>
          <w:szCs w:val="22"/>
        </w:rPr>
        <w:t>Licensor</w:t>
      </w:r>
      <w:r w:rsidRPr="00C9658B">
        <w:rPr>
          <w:rFonts w:ascii="Times New Roman" w:hAnsi="Times New Roman"/>
          <w:sz w:val="22"/>
          <w:szCs w:val="22"/>
        </w:rPr>
        <w:t xml:space="preserve"> a copy of the insurance so obtained by it within thirty (30) Days of the Possession Date.</w:t>
      </w:r>
    </w:p>
    <w:p w14:paraId="2C9A33E6" w14:textId="77777777" w:rsidR="00181396" w:rsidRPr="00181396" w:rsidRDefault="00181396" w:rsidP="00181396">
      <w:pPr>
        <w:pStyle w:val="Default"/>
      </w:pPr>
    </w:p>
    <w:p w14:paraId="32C5D6E5" w14:textId="4DF2A99D" w:rsidR="00B60039" w:rsidRPr="00C9658B" w:rsidRDefault="00F15C39" w:rsidP="003F45DD">
      <w:pPr>
        <w:pStyle w:val="CM45"/>
        <w:spacing w:line="276" w:lineRule="auto"/>
        <w:jc w:val="both"/>
        <w:rPr>
          <w:rFonts w:ascii="Times New Roman" w:hAnsi="Times New Roman"/>
          <w:sz w:val="22"/>
          <w:szCs w:val="22"/>
        </w:rPr>
      </w:pPr>
      <w:r>
        <w:rPr>
          <w:rFonts w:ascii="Times New Roman" w:hAnsi="Times New Roman"/>
          <w:b/>
          <w:sz w:val="22"/>
          <w:szCs w:val="22"/>
        </w:rPr>
        <w:t>5.4</w:t>
      </w:r>
      <w:r w:rsidR="009E0CB2" w:rsidRPr="00C9658B">
        <w:rPr>
          <w:rFonts w:ascii="Times New Roman" w:hAnsi="Times New Roman"/>
          <w:sz w:val="22"/>
          <w:szCs w:val="22"/>
        </w:rPr>
        <w:tab/>
      </w:r>
      <w:r w:rsidR="009E0CB2" w:rsidRPr="00181396">
        <w:rPr>
          <w:rFonts w:ascii="Times New Roman" w:hAnsi="Times New Roman"/>
          <w:b/>
          <w:sz w:val="22"/>
          <w:szCs w:val="22"/>
          <w:u w:val="single"/>
        </w:rPr>
        <w:t xml:space="preserve">Comprehensive </w:t>
      </w:r>
      <w:r w:rsidR="00B70AF2">
        <w:rPr>
          <w:rFonts w:ascii="Times New Roman" w:hAnsi="Times New Roman"/>
          <w:b/>
          <w:sz w:val="22"/>
          <w:szCs w:val="22"/>
          <w:u w:val="single"/>
        </w:rPr>
        <w:t xml:space="preserve">“All Risks” </w:t>
      </w:r>
      <w:r w:rsidR="00AA242E" w:rsidRPr="00181396">
        <w:rPr>
          <w:rFonts w:ascii="Times New Roman" w:hAnsi="Times New Roman"/>
          <w:b/>
          <w:sz w:val="22"/>
          <w:szCs w:val="22"/>
          <w:u w:val="single"/>
        </w:rPr>
        <w:t xml:space="preserve">Insurance </w:t>
      </w:r>
      <w:r w:rsidR="009E0CB2" w:rsidRPr="00181396">
        <w:rPr>
          <w:rFonts w:ascii="Times New Roman" w:hAnsi="Times New Roman"/>
          <w:b/>
          <w:sz w:val="22"/>
          <w:szCs w:val="22"/>
          <w:u w:val="single"/>
        </w:rPr>
        <w:t xml:space="preserve">of the </w:t>
      </w:r>
      <w:r w:rsidR="00780FD5">
        <w:rPr>
          <w:rFonts w:ascii="Times New Roman" w:hAnsi="Times New Roman"/>
          <w:b/>
          <w:sz w:val="22"/>
          <w:szCs w:val="22"/>
          <w:u w:val="single"/>
        </w:rPr>
        <w:t>Instant Facilities</w:t>
      </w:r>
    </w:p>
    <w:p w14:paraId="6AD1EEF3" w14:textId="77777777" w:rsidR="00181396" w:rsidRDefault="00181396" w:rsidP="00C9658B">
      <w:pPr>
        <w:pStyle w:val="CM45"/>
        <w:spacing w:line="276" w:lineRule="auto"/>
        <w:ind w:left="720"/>
        <w:jc w:val="both"/>
        <w:rPr>
          <w:rFonts w:ascii="Times New Roman" w:hAnsi="Times New Roman"/>
          <w:sz w:val="22"/>
          <w:szCs w:val="22"/>
        </w:rPr>
      </w:pPr>
    </w:p>
    <w:p w14:paraId="12C8BF5D" w14:textId="6730644E" w:rsidR="00C660EC" w:rsidRDefault="009E0CB2" w:rsidP="00F46ED8">
      <w:pPr>
        <w:pStyle w:val="CM45"/>
        <w:spacing w:line="276" w:lineRule="auto"/>
        <w:ind w:left="720"/>
        <w:jc w:val="both"/>
        <w:rPr>
          <w:rFonts w:ascii="Times New Roman" w:hAnsi="Times New Roman"/>
          <w:sz w:val="22"/>
          <w:szCs w:val="22"/>
        </w:rPr>
      </w:pPr>
      <w:r w:rsidRPr="00C9658B">
        <w:rPr>
          <w:rFonts w:ascii="Times New Roman" w:hAnsi="Times New Roman"/>
          <w:sz w:val="22"/>
          <w:szCs w:val="22"/>
        </w:rPr>
        <w:t xml:space="preserve">The </w:t>
      </w:r>
      <w:r w:rsidR="00A4627D">
        <w:rPr>
          <w:rFonts w:ascii="Times New Roman" w:hAnsi="Times New Roman"/>
          <w:sz w:val="22"/>
          <w:szCs w:val="22"/>
        </w:rPr>
        <w:t>Licensee</w:t>
      </w:r>
      <w:r w:rsidRPr="00C9658B">
        <w:rPr>
          <w:rFonts w:ascii="Times New Roman" w:hAnsi="Times New Roman"/>
          <w:sz w:val="22"/>
          <w:szCs w:val="22"/>
        </w:rPr>
        <w:t xml:space="preserve">, at its cost, shall within the overall limit set out in </w:t>
      </w:r>
      <w:r w:rsidRPr="00C9658B">
        <w:rPr>
          <w:rFonts w:ascii="Times New Roman" w:hAnsi="Times New Roman"/>
          <w:sz w:val="22"/>
          <w:szCs w:val="22"/>
          <w:u w:val="single"/>
        </w:rPr>
        <w:t>Schedule 4</w:t>
      </w:r>
      <w:r w:rsidRPr="00C9658B">
        <w:rPr>
          <w:rFonts w:ascii="Times New Roman" w:hAnsi="Times New Roman"/>
          <w:sz w:val="22"/>
          <w:szCs w:val="22"/>
        </w:rPr>
        <w:t xml:space="preserve"> of the PPA, procure and maintain comprehensive </w:t>
      </w:r>
      <w:r w:rsidR="00B70AF2">
        <w:rPr>
          <w:rFonts w:ascii="Times New Roman" w:hAnsi="Times New Roman"/>
          <w:sz w:val="22"/>
          <w:szCs w:val="22"/>
        </w:rPr>
        <w:t xml:space="preserve">“all risks” </w:t>
      </w:r>
      <w:r w:rsidRPr="00C9658B">
        <w:rPr>
          <w:rFonts w:ascii="Times New Roman" w:hAnsi="Times New Roman"/>
          <w:sz w:val="22"/>
          <w:szCs w:val="22"/>
        </w:rPr>
        <w:t>ins</w:t>
      </w:r>
      <w:r w:rsidR="00196DAB">
        <w:rPr>
          <w:rFonts w:ascii="Times New Roman" w:hAnsi="Times New Roman"/>
          <w:sz w:val="22"/>
          <w:szCs w:val="22"/>
        </w:rPr>
        <w:t>urance policy in respect of the</w:t>
      </w:r>
      <w:r w:rsidR="003F3FF2">
        <w:rPr>
          <w:rFonts w:ascii="Times New Roman" w:hAnsi="Times New Roman"/>
          <w:sz w:val="22"/>
          <w:szCs w:val="22"/>
        </w:rPr>
        <w:t xml:space="preserve"> </w:t>
      </w:r>
      <w:r w:rsidR="00893234">
        <w:rPr>
          <w:rFonts w:ascii="Times New Roman" w:hAnsi="Times New Roman"/>
          <w:sz w:val="22"/>
          <w:szCs w:val="22"/>
        </w:rPr>
        <w:t>Instant Facilities</w:t>
      </w:r>
      <w:r w:rsidRPr="00C9658B">
        <w:rPr>
          <w:rFonts w:ascii="Times New Roman" w:hAnsi="Times New Roman"/>
          <w:sz w:val="22"/>
          <w:szCs w:val="22"/>
        </w:rPr>
        <w:t xml:space="preserve"> against fire, accident, burglary, </w:t>
      </w:r>
      <w:r w:rsidR="004B3A0B">
        <w:rPr>
          <w:rFonts w:ascii="Times New Roman" w:hAnsi="Times New Roman"/>
          <w:sz w:val="22"/>
          <w:szCs w:val="22"/>
        </w:rPr>
        <w:t xml:space="preserve">vandalism, </w:t>
      </w:r>
      <w:r w:rsidRPr="00C9658B">
        <w:rPr>
          <w:rFonts w:ascii="Times New Roman" w:hAnsi="Times New Roman"/>
          <w:sz w:val="22"/>
          <w:szCs w:val="22"/>
        </w:rPr>
        <w:t xml:space="preserve">machinery breakdown, earth movement such as earthquake, volcanic eruptions and subsidence, hurricane/ windstorms, flood including tsunami, debris removal, ordinance or law, extra expense and terrorism. The </w:t>
      </w:r>
      <w:r w:rsidR="00A4627D">
        <w:rPr>
          <w:rFonts w:ascii="Times New Roman" w:hAnsi="Times New Roman"/>
          <w:sz w:val="22"/>
          <w:szCs w:val="22"/>
        </w:rPr>
        <w:t>Licensee</w:t>
      </w:r>
      <w:r w:rsidRPr="00C9658B">
        <w:rPr>
          <w:rFonts w:ascii="Times New Roman" w:hAnsi="Times New Roman"/>
          <w:sz w:val="22"/>
          <w:szCs w:val="22"/>
        </w:rPr>
        <w:t xml:space="preserve"> shall provide the </w:t>
      </w:r>
      <w:r w:rsidR="00A4627D">
        <w:rPr>
          <w:rFonts w:ascii="Times New Roman" w:hAnsi="Times New Roman"/>
          <w:sz w:val="22"/>
          <w:szCs w:val="22"/>
        </w:rPr>
        <w:t>Licensor</w:t>
      </w:r>
      <w:r w:rsidRPr="00C9658B">
        <w:rPr>
          <w:rFonts w:ascii="Times New Roman" w:hAnsi="Times New Roman"/>
          <w:sz w:val="22"/>
          <w:szCs w:val="22"/>
        </w:rPr>
        <w:t xml:space="preserve"> a copy of the insurance so obtained by it within thirty (30) Days of the Possession Date. Upon failure by the </w:t>
      </w:r>
      <w:r w:rsidR="00A4627D">
        <w:rPr>
          <w:rFonts w:ascii="Times New Roman" w:hAnsi="Times New Roman"/>
          <w:sz w:val="22"/>
          <w:szCs w:val="22"/>
        </w:rPr>
        <w:t>Licensee</w:t>
      </w:r>
      <w:r w:rsidRPr="00C9658B">
        <w:rPr>
          <w:rFonts w:ascii="Times New Roman" w:hAnsi="Times New Roman"/>
          <w:sz w:val="22"/>
          <w:szCs w:val="22"/>
        </w:rPr>
        <w:t xml:space="preserve"> to procure and maintain such comprehensive </w:t>
      </w:r>
      <w:r w:rsidR="00B70AF2">
        <w:rPr>
          <w:rFonts w:ascii="Times New Roman" w:hAnsi="Times New Roman"/>
          <w:sz w:val="22"/>
          <w:szCs w:val="22"/>
        </w:rPr>
        <w:t xml:space="preserve">“all risks” </w:t>
      </w:r>
      <w:r w:rsidRPr="00C9658B">
        <w:rPr>
          <w:rFonts w:ascii="Times New Roman" w:hAnsi="Times New Roman"/>
          <w:sz w:val="22"/>
          <w:szCs w:val="22"/>
        </w:rPr>
        <w:t>ins</w:t>
      </w:r>
      <w:r w:rsidR="00196DAB">
        <w:rPr>
          <w:rFonts w:ascii="Times New Roman" w:hAnsi="Times New Roman"/>
          <w:sz w:val="22"/>
          <w:szCs w:val="22"/>
        </w:rPr>
        <w:t>urance policy in respect of</w:t>
      </w:r>
      <w:r w:rsidR="003F3FF2">
        <w:rPr>
          <w:rFonts w:ascii="Times New Roman" w:hAnsi="Times New Roman"/>
          <w:sz w:val="22"/>
          <w:szCs w:val="22"/>
        </w:rPr>
        <w:t xml:space="preserve"> the </w:t>
      </w:r>
      <w:r w:rsidR="00780FD5">
        <w:rPr>
          <w:rFonts w:ascii="Times New Roman" w:hAnsi="Times New Roman"/>
          <w:sz w:val="22"/>
          <w:szCs w:val="22"/>
        </w:rPr>
        <w:t>Instant Facilities</w:t>
      </w:r>
      <w:r w:rsidRPr="00C9658B">
        <w:rPr>
          <w:rFonts w:ascii="Times New Roman" w:hAnsi="Times New Roman"/>
          <w:sz w:val="22"/>
          <w:szCs w:val="22"/>
        </w:rPr>
        <w:t xml:space="preserve">, and the occurrence </w:t>
      </w:r>
      <w:r w:rsidRPr="00C9658B">
        <w:rPr>
          <w:rFonts w:ascii="Times New Roman" w:hAnsi="Times New Roman"/>
          <w:sz w:val="22"/>
          <w:szCs w:val="22"/>
          <w:lang w:eastAsia="ko-KR"/>
        </w:rPr>
        <w:t xml:space="preserve">of </w:t>
      </w:r>
      <w:r w:rsidRPr="00C9658B">
        <w:rPr>
          <w:rFonts w:ascii="Times New Roman" w:hAnsi="Times New Roman"/>
          <w:sz w:val="22"/>
          <w:szCs w:val="22"/>
        </w:rPr>
        <w:t xml:space="preserve">any such event that renders the </w:t>
      </w:r>
      <w:r w:rsidR="00F46ED8">
        <w:rPr>
          <w:rFonts w:ascii="Times New Roman" w:hAnsi="Times New Roman"/>
          <w:sz w:val="22"/>
          <w:szCs w:val="22"/>
        </w:rPr>
        <w:t>Instant Facilit</w:t>
      </w:r>
      <w:r w:rsidR="00893234">
        <w:rPr>
          <w:rFonts w:ascii="Times New Roman" w:hAnsi="Times New Roman"/>
          <w:sz w:val="22"/>
          <w:szCs w:val="22"/>
        </w:rPr>
        <w:t>ies</w:t>
      </w:r>
      <w:r w:rsidR="00F46ED8">
        <w:rPr>
          <w:rFonts w:ascii="Times New Roman" w:hAnsi="Times New Roman"/>
          <w:sz w:val="22"/>
          <w:szCs w:val="22"/>
        </w:rPr>
        <w:t xml:space="preserve"> </w:t>
      </w:r>
      <w:r w:rsidRPr="00C9658B">
        <w:rPr>
          <w:rFonts w:ascii="Times New Roman" w:hAnsi="Times New Roman"/>
          <w:sz w:val="22"/>
          <w:szCs w:val="22"/>
        </w:rPr>
        <w:t>untenable for use</w:t>
      </w:r>
      <w:r w:rsidR="003F3FF2">
        <w:rPr>
          <w:rFonts w:ascii="Times New Roman" w:hAnsi="Times New Roman"/>
          <w:sz w:val="22"/>
          <w:szCs w:val="22"/>
        </w:rPr>
        <w:t xml:space="preserve"> </w:t>
      </w:r>
      <w:r w:rsidRPr="00C9658B">
        <w:rPr>
          <w:rFonts w:ascii="Times New Roman" w:hAnsi="Times New Roman"/>
          <w:sz w:val="22"/>
          <w:szCs w:val="22"/>
        </w:rPr>
        <w:t>(a “</w:t>
      </w:r>
      <w:r w:rsidR="001717E8" w:rsidRPr="00C9658B">
        <w:rPr>
          <w:rFonts w:ascii="Times New Roman" w:hAnsi="Times New Roman"/>
          <w:sz w:val="22"/>
          <w:szCs w:val="22"/>
          <w:u w:val="single"/>
        </w:rPr>
        <w:t>Defect</w:t>
      </w:r>
      <w:r w:rsidR="00630C7E" w:rsidRPr="00C9658B">
        <w:rPr>
          <w:rFonts w:ascii="Times New Roman" w:hAnsi="Times New Roman"/>
          <w:sz w:val="22"/>
          <w:szCs w:val="22"/>
        </w:rPr>
        <w:t>”)</w:t>
      </w:r>
      <w:r w:rsidRPr="00C9658B">
        <w:rPr>
          <w:rFonts w:ascii="Times New Roman" w:hAnsi="Times New Roman"/>
          <w:sz w:val="22"/>
          <w:szCs w:val="22"/>
        </w:rPr>
        <w:t xml:space="preserve">, the </w:t>
      </w:r>
      <w:r w:rsidR="00A4627D">
        <w:rPr>
          <w:rFonts w:ascii="Times New Roman" w:hAnsi="Times New Roman"/>
          <w:sz w:val="22"/>
          <w:szCs w:val="22"/>
        </w:rPr>
        <w:t>Licensee</w:t>
      </w:r>
      <w:r w:rsidRPr="00C9658B">
        <w:rPr>
          <w:rFonts w:ascii="Times New Roman" w:hAnsi="Times New Roman"/>
          <w:sz w:val="22"/>
          <w:szCs w:val="22"/>
        </w:rPr>
        <w:t xml:space="preserve"> shall cure such Defect at its own cost, within thirty (30) Days of the occurrence of the Defect.</w:t>
      </w:r>
      <w:r w:rsidR="00181396">
        <w:rPr>
          <w:rFonts w:ascii="Times New Roman" w:hAnsi="Times New Roman"/>
          <w:sz w:val="22"/>
          <w:szCs w:val="22"/>
        </w:rPr>
        <w:t xml:space="preserve"> </w:t>
      </w:r>
      <w:r w:rsidR="00221EE5" w:rsidRPr="00221EE5">
        <w:rPr>
          <w:rFonts w:ascii="Times New Roman" w:hAnsi="Times New Roman"/>
          <w:sz w:val="22"/>
          <w:szCs w:val="22"/>
        </w:rPr>
        <w:t xml:space="preserve">Failure to </w:t>
      </w:r>
      <w:r w:rsidR="00221EE5" w:rsidRPr="00221EE5">
        <w:rPr>
          <w:rFonts w:ascii="Times New Roman" w:hAnsi="Times New Roman"/>
          <w:sz w:val="22"/>
          <w:szCs w:val="22"/>
        </w:rPr>
        <w:lastRenderedPageBreak/>
        <w:t xml:space="preserve">do so by the </w:t>
      </w:r>
      <w:r w:rsidR="00A4627D">
        <w:rPr>
          <w:rFonts w:ascii="Times New Roman" w:hAnsi="Times New Roman"/>
          <w:sz w:val="22"/>
          <w:szCs w:val="22"/>
        </w:rPr>
        <w:t>Licensee</w:t>
      </w:r>
      <w:r w:rsidR="00221EE5" w:rsidRPr="00221EE5">
        <w:rPr>
          <w:rFonts w:ascii="Times New Roman" w:hAnsi="Times New Roman"/>
          <w:sz w:val="22"/>
          <w:szCs w:val="22"/>
        </w:rPr>
        <w:t xml:space="preserve"> within the period specified herein shall entitle the </w:t>
      </w:r>
      <w:r w:rsidR="00A4627D">
        <w:rPr>
          <w:rFonts w:ascii="Times New Roman" w:hAnsi="Times New Roman"/>
          <w:sz w:val="22"/>
          <w:szCs w:val="22"/>
        </w:rPr>
        <w:t>Licensor</w:t>
      </w:r>
      <w:r w:rsidR="00221EE5" w:rsidRPr="00221EE5">
        <w:rPr>
          <w:rFonts w:ascii="Times New Roman" w:hAnsi="Times New Roman"/>
          <w:sz w:val="22"/>
          <w:szCs w:val="22"/>
        </w:rPr>
        <w:t xml:space="preserve"> to obtain the required insurance. The </w:t>
      </w:r>
      <w:r w:rsidR="00A4627D">
        <w:rPr>
          <w:rFonts w:ascii="Times New Roman" w:hAnsi="Times New Roman"/>
          <w:sz w:val="22"/>
          <w:szCs w:val="22"/>
        </w:rPr>
        <w:t>Licensee</w:t>
      </w:r>
      <w:r w:rsidR="00221EE5" w:rsidRPr="00221EE5">
        <w:rPr>
          <w:rFonts w:ascii="Times New Roman" w:hAnsi="Times New Roman"/>
          <w:sz w:val="22"/>
          <w:szCs w:val="22"/>
        </w:rPr>
        <w:t xml:space="preserve"> shall reimburse the same to the </w:t>
      </w:r>
      <w:r w:rsidR="00A4627D">
        <w:rPr>
          <w:rFonts w:ascii="Times New Roman" w:hAnsi="Times New Roman"/>
          <w:sz w:val="22"/>
          <w:szCs w:val="22"/>
        </w:rPr>
        <w:t>Licensor</w:t>
      </w:r>
      <w:r w:rsidR="00221EE5" w:rsidRPr="00221EE5">
        <w:rPr>
          <w:rFonts w:ascii="Times New Roman" w:hAnsi="Times New Roman"/>
          <w:sz w:val="22"/>
          <w:szCs w:val="22"/>
        </w:rPr>
        <w:t xml:space="preserve"> upon the </w:t>
      </w:r>
      <w:r w:rsidR="00A4627D">
        <w:rPr>
          <w:rFonts w:ascii="Times New Roman" w:hAnsi="Times New Roman"/>
          <w:sz w:val="22"/>
          <w:szCs w:val="22"/>
        </w:rPr>
        <w:t>Licensor</w:t>
      </w:r>
      <w:r w:rsidR="00221EE5" w:rsidRPr="00221EE5">
        <w:rPr>
          <w:rFonts w:ascii="Times New Roman" w:hAnsi="Times New Roman"/>
          <w:sz w:val="22"/>
          <w:szCs w:val="22"/>
        </w:rPr>
        <w:t xml:space="preserve"> submitting proof of payment of the same to </w:t>
      </w:r>
      <w:r w:rsidR="00A4627D">
        <w:rPr>
          <w:rFonts w:ascii="Times New Roman" w:hAnsi="Times New Roman"/>
          <w:sz w:val="22"/>
          <w:szCs w:val="22"/>
        </w:rPr>
        <w:t>Licensee</w:t>
      </w:r>
      <w:r w:rsidR="00221EE5" w:rsidRPr="00221EE5">
        <w:rPr>
          <w:rFonts w:ascii="Times New Roman" w:hAnsi="Times New Roman"/>
          <w:sz w:val="22"/>
          <w:szCs w:val="22"/>
        </w:rPr>
        <w:t xml:space="preserve"> within a period of fifteen (15) Days from the date of submission of such proof of payment. The </w:t>
      </w:r>
      <w:r w:rsidR="00A4627D">
        <w:rPr>
          <w:rFonts w:ascii="Times New Roman" w:hAnsi="Times New Roman"/>
          <w:sz w:val="22"/>
          <w:szCs w:val="22"/>
        </w:rPr>
        <w:t>Licensor</w:t>
      </w:r>
      <w:r w:rsidR="00221EE5" w:rsidRPr="00221EE5">
        <w:rPr>
          <w:rFonts w:ascii="Times New Roman" w:hAnsi="Times New Roman"/>
          <w:sz w:val="22"/>
          <w:szCs w:val="22"/>
        </w:rPr>
        <w:t xml:space="preserve"> shall be entitled to interest on the amount claimed, at an annual rate equal to the Reference Rate, from the original due date for payment of such amount until the payment of such amount</w:t>
      </w:r>
      <w:r w:rsidR="00221EE5">
        <w:rPr>
          <w:rFonts w:ascii="Times New Roman" w:hAnsi="Times New Roman"/>
          <w:sz w:val="22"/>
          <w:szCs w:val="22"/>
        </w:rPr>
        <w:t>.</w:t>
      </w:r>
    </w:p>
    <w:p w14:paraId="3A621998" w14:textId="77777777" w:rsidR="00181396" w:rsidRPr="00181396" w:rsidRDefault="00181396" w:rsidP="00181396">
      <w:pPr>
        <w:pStyle w:val="Default"/>
      </w:pPr>
    </w:p>
    <w:p w14:paraId="607CA8A5" w14:textId="7A810796" w:rsidR="00B60039" w:rsidRDefault="00F15C39" w:rsidP="00021BCD">
      <w:pPr>
        <w:pStyle w:val="CM45"/>
        <w:spacing w:line="276" w:lineRule="auto"/>
        <w:ind w:left="720" w:hanging="720"/>
        <w:jc w:val="both"/>
        <w:rPr>
          <w:rFonts w:ascii="Times New Roman" w:hAnsi="Times New Roman"/>
          <w:sz w:val="22"/>
          <w:szCs w:val="22"/>
        </w:rPr>
      </w:pPr>
      <w:r w:rsidRPr="00F15C39">
        <w:rPr>
          <w:rFonts w:ascii="Times New Roman" w:hAnsi="Times New Roman"/>
          <w:b/>
          <w:bCs/>
          <w:sz w:val="22"/>
          <w:szCs w:val="22"/>
        </w:rPr>
        <w:t>5.5</w:t>
      </w:r>
      <w:r w:rsidR="009E0CB2" w:rsidRPr="00C9658B">
        <w:rPr>
          <w:rFonts w:ascii="Times New Roman" w:hAnsi="Times New Roman"/>
          <w:sz w:val="22"/>
          <w:szCs w:val="22"/>
        </w:rPr>
        <w:tab/>
        <w:t xml:space="preserve">The </w:t>
      </w:r>
      <w:r w:rsidR="00A4627D">
        <w:rPr>
          <w:rFonts w:ascii="Times New Roman" w:hAnsi="Times New Roman"/>
          <w:sz w:val="22"/>
          <w:szCs w:val="22"/>
        </w:rPr>
        <w:t>Licensee</w:t>
      </w:r>
      <w:r w:rsidR="009E0CB2" w:rsidRPr="00C9658B">
        <w:rPr>
          <w:rFonts w:ascii="Times New Roman" w:hAnsi="Times New Roman"/>
          <w:sz w:val="22"/>
          <w:szCs w:val="22"/>
        </w:rPr>
        <w:t xml:space="preserve"> shall, at its own cost, ensure that any insurance policy required to be maintained by it in accordance with this </w:t>
      </w:r>
      <w:r w:rsidR="009E0CB2" w:rsidRPr="00C9658B">
        <w:rPr>
          <w:rFonts w:ascii="Times New Roman" w:hAnsi="Times New Roman"/>
          <w:sz w:val="22"/>
          <w:szCs w:val="22"/>
          <w:u w:val="single"/>
        </w:rPr>
        <w:t>Article 5</w:t>
      </w:r>
      <w:r w:rsidR="009E0CB2" w:rsidRPr="00C9658B">
        <w:rPr>
          <w:rFonts w:ascii="Times New Roman" w:hAnsi="Times New Roman"/>
          <w:sz w:val="22"/>
          <w:szCs w:val="22"/>
        </w:rPr>
        <w:t xml:space="preserve"> is renewed before the expiry of such insurance policy. </w:t>
      </w:r>
      <w:r w:rsidR="00221EE5" w:rsidRPr="00221EE5">
        <w:rPr>
          <w:rFonts w:ascii="Times New Roman" w:hAnsi="Times New Roman"/>
          <w:sz w:val="22"/>
          <w:szCs w:val="22"/>
        </w:rPr>
        <w:t xml:space="preserve">Such insurance policy shall also comply with the other requirements stated in </w:t>
      </w:r>
      <w:r w:rsidR="00221EE5" w:rsidRPr="007245FF">
        <w:rPr>
          <w:rFonts w:ascii="Times New Roman" w:hAnsi="Times New Roman"/>
          <w:sz w:val="22"/>
          <w:szCs w:val="22"/>
          <w:u w:val="single"/>
        </w:rPr>
        <w:t>Schedule 4</w:t>
      </w:r>
      <w:r w:rsidR="00221EE5" w:rsidRPr="00221EE5">
        <w:rPr>
          <w:rFonts w:ascii="Times New Roman" w:hAnsi="Times New Roman"/>
          <w:sz w:val="22"/>
          <w:szCs w:val="22"/>
        </w:rPr>
        <w:t xml:space="preserve"> of the PPA, with the modification that all references to </w:t>
      </w:r>
      <w:r w:rsidR="009F7137">
        <w:rPr>
          <w:rFonts w:ascii="Times New Roman" w:hAnsi="Times New Roman"/>
          <w:sz w:val="22"/>
          <w:szCs w:val="22"/>
        </w:rPr>
        <w:t>FENAKA</w:t>
      </w:r>
      <w:r w:rsidR="00221EE5" w:rsidRPr="00221EE5">
        <w:rPr>
          <w:rFonts w:ascii="Times New Roman" w:hAnsi="Times New Roman"/>
          <w:sz w:val="22"/>
          <w:szCs w:val="22"/>
        </w:rPr>
        <w:t xml:space="preserve"> therein shall be read as </w:t>
      </w:r>
      <w:r w:rsidR="00A4627D">
        <w:rPr>
          <w:rFonts w:ascii="Times New Roman" w:hAnsi="Times New Roman"/>
          <w:sz w:val="22"/>
          <w:szCs w:val="22"/>
        </w:rPr>
        <w:t>Licensor</w:t>
      </w:r>
      <w:r w:rsidR="00221EE5" w:rsidRPr="00221EE5">
        <w:rPr>
          <w:rFonts w:ascii="Times New Roman" w:hAnsi="Times New Roman"/>
          <w:sz w:val="22"/>
          <w:szCs w:val="22"/>
        </w:rPr>
        <w:t xml:space="preserve">, and all references to the Seller therein shall be read as the </w:t>
      </w:r>
      <w:r w:rsidR="00A4627D">
        <w:rPr>
          <w:rFonts w:ascii="Times New Roman" w:hAnsi="Times New Roman"/>
          <w:sz w:val="22"/>
          <w:szCs w:val="22"/>
        </w:rPr>
        <w:t>Licensee</w:t>
      </w:r>
      <w:r w:rsidR="00221EE5" w:rsidRPr="00221EE5">
        <w:rPr>
          <w:rFonts w:ascii="Times New Roman" w:hAnsi="Times New Roman"/>
          <w:sz w:val="22"/>
          <w:szCs w:val="22"/>
        </w:rPr>
        <w:t xml:space="preserve">. The insurance policies referenced herein shall be taken out in the names of the </w:t>
      </w:r>
      <w:r w:rsidR="00A4627D">
        <w:rPr>
          <w:rFonts w:ascii="Times New Roman" w:hAnsi="Times New Roman"/>
          <w:sz w:val="22"/>
          <w:szCs w:val="22"/>
        </w:rPr>
        <w:t>Licensor</w:t>
      </w:r>
      <w:r w:rsidR="00221EE5" w:rsidRPr="00221EE5">
        <w:rPr>
          <w:rFonts w:ascii="Times New Roman" w:hAnsi="Times New Roman"/>
          <w:sz w:val="22"/>
          <w:szCs w:val="22"/>
        </w:rPr>
        <w:t xml:space="preserve"> and the </w:t>
      </w:r>
      <w:r w:rsidR="00A4627D">
        <w:rPr>
          <w:rFonts w:ascii="Times New Roman" w:hAnsi="Times New Roman"/>
          <w:sz w:val="22"/>
          <w:szCs w:val="22"/>
        </w:rPr>
        <w:t>Licensee</w:t>
      </w:r>
      <w:r w:rsidR="00221EE5" w:rsidRPr="00221EE5">
        <w:rPr>
          <w:rFonts w:ascii="Times New Roman" w:hAnsi="Times New Roman"/>
          <w:sz w:val="22"/>
          <w:szCs w:val="22"/>
        </w:rPr>
        <w:t xml:space="preserve"> for the full value of their respective rights and interests provided that the premiums incurred by the </w:t>
      </w:r>
      <w:r w:rsidR="00A4627D">
        <w:rPr>
          <w:rFonts w:ascii="Times New Roman" w:hAnsi="Times New Roman"/>
          <w:sz w:val="22"/>
          <w:szCs w:val="22"/>
        </w:rPr>
        <w:t>Licensee</w:t>
      </w:r>
      <w:r w:rsidR="00221EE5" w:rsidRPr="00221EE5">
        <w:rPr>
          <w:rFonts w:ascii="Times New Roman" w:hAnsi="Times New Roman"/>
          <w:sz w:val="22"/>
          <w:szCs w:val="22"/>
        </w:rPr>
        <w:t xml:space="preserve"> in complying with this </w:t>
      </w:r>
      <w:r w:rsidR="00A354C5">
        <w:rPr>
          <w:rFonts w:ascii="Times New Roman" w:hAnsi="Times New Roman"/>
          <w:sz w:val="22"/>
          <w:szCs w:val="22"/>
        </w:rPr>
        <w:t>Article</w:t>
      </w:r>
      <w:r w:rsidR="00221EE5" w:rsidRPr="00221EE5">
        <w:rPr>
          <w:rFonts w:ascii="Times New Roman" w:hAnsi="Times New Roman"/>
          <w:sz w:val="22"/>
          <w:szCs w:val="22"/>
        </w:rPr>
        <w:t xml:space="preserve"> will not be unreasonable</w:t>
      </w:r>
      <w:r w:rsidR="00181328">
        <w:rPr>
          <w:rFonts w:ascii="Times New Roman" w:hAnsi="Times New Roman"/>
          <w:sz w:val="22"/>
          <w:szCs w:val="22"/>
        </w:rPr>
        <w:t xml:space="preserve">. </w:t>
      </w:r>
      <w:r w:rsidR="009E0CB2" w:rsidRPr="00C9658B">
        <w:rPr>
          <w:rFonts w:ascii="Times New Roman" w:hAnsi="Times New Roman"/>
          <w:sz w:val="22"/>
          <w:szCs w:val="22"/>
        </w:rPr>
        <w:t xml:space="preserve">The </w:t>
      </w:r>
      <w:r w:rsidR="00A4627D">
        <w:rPr>
          <w:rFonts w:ascii="Times New Roman" w:hAnsi="Times New Roman"/>
          <w:sz w:val="22"/>
          <w:szCs w:val="22"/>
        </w:rPr>
        <w:t>Licensor</w:t>
      </w:r>
      <w:r w:rsidR="009E0CB2" w:rsidRPr="00C9658B">
        <w:rPr>
          <w:rFonts w:ascii="Times New Roman" w:hAnsi="Times New Roman"/>
          <w:sz w:val="22"/>
          <w:szCs w:val="22"/>
        </w:rPr>
        <w:t xml:space="preserve"> shall, at the cost of the </w:t>
      </w:r>
      <w:r w:rsidR="00A4627D">
        <w:rPr>
          <w:rFonts w:ascii="Times New Roman" w:hAnsi="Times New Roman"/>
          <w:sz w:val="22"/>
          <w:szCs w:val="22"/>
        </w:rPr>
        <w:t>Licensee</w:t>
      </w:r>
      <w:r w:rsidR="009E0CB2" w:rsidRPr="00C9658B">
        <w:rPr>
          <w:rFonts w:ascii="Times New Roman" w:hAnsi="Times New Roman"/>
          <w:sz w:val="22"/>
          <w:szCs w:val="22"/>
        </w:rPr>
        <w:t xml:space="preserve">, provide all </w:t>
      </w:r>
      <w:proofErr w:type="gramStart"/>
      <w:r w:rsidR="00181328">
        <w:rPr>
          <w:rFonts w:ascii="Times New Roman" w:hAnsi="Times New Roman"/>
          <w:sz w:val="22"/>
          <w:szCs w:val="22"/>
        </w:rPr>
        <w:t>reaso</w:t>
      </w:r>
      <w:bookmarkStart w:id="2" w:name="_GoBack"/>
      <w:bookmarkEnd w:id="2"/>
      <w:r w:rsidR="00181328">
        <w:rPr>
          <w:rFonts w:ascii="Times New Roman" w:hAnsi="Times New Roman"/>
          <w:sz w:val="22"/>
          <w:szCs w:val="22"/>
        </w:rPr>
        <w:t>nable</w:t>
      </w:r>
      <w:proofErr w:type="gramEnd"/>
      <w:r w:rsidR="00181328">
        <w:rPr>
          <w:rFonts w:ascii="Times New Roman" w:hAnsi="Times New Roman"/>
          <w:sz w:val="22"/>
          <w:szCs w:val="22"/>
        </w:rPr>
        <w:t xml:space="preserve"> </w:t>
      </w:r>
      <w:r w:rsidR="009E0CB2" w:rsidRPr="00C9658B">
        <w:rPr>
          <w:rFonts w:ascii="Times New Roman" w:hAnsi="Times New Roman"/>
          <w:sz w:val="22"/>
          <w:szCs w:val="22"/>
        </w:rPr>
        <w:t xml:space="preserve">necessary assistance and cooperation to the </w:t>
      </w:r>
      <w:r w:rsidR="00A4627D">
        <w:rPr>
          <w:rFonts w:ascii="Times New Roman" w:hAnsi="Times New Roman"/>
          <w:sz w:val="22"/>
          <w:szCs w:val="22"/>
        </w:rPr>
        <w:t>Licensee</w:t>
      </w:r>
      <w:r w:rsidR="009E0CB2" w:rsidRPr="00C9658B">
        <w:rPr>
          <w:rFonts w:ascii="Times New Roman" w:hAnsi="Times New Roman"/>
          <w:sz w:val="22"/>
          <w:szCs w:val="22"/>
        </w:rPr>
        <w:t xml:space="preserve"> for the renewal of such insurance policy by the </w:t>
      </w:r>
      <w:r w:rsidR="00A4627D">
        <w:rPr>
          <w:rFonts w:ascii="Times New Roman" w:hAnsi="Times New Roman"/>
          <w:sz w:val="22"/>
          <w:szCs w:val="22"/>
        </w:rPr>
        <w:t>Licensee</w:t>
      </w:r>
      <w:r w:rsidR="009E0CB2" w:rsidRPr="00C9658B">
        <w:rPr>
          <w:rFonts w:ascii="Times New Roman" w:hAnsi="Times New Roman"/>
          <w:sz w:val="22"/>
          <w:szCs w:val="22"/>
        </w:rPr>
        <w:t>.</w:t>
      </w:r>
      <w:r w:rsidR="00181328">
        <w:rPr>
          <w:rFonts w:ascii="Times New Roman" w:hAnsi="Times New Roman"/>
          <w:sz w:val="22"/>
          <w:szCs w:val="22"/>
        </w:rPr>
        <w:t xml:space="preserve"> </w:t>
      </w:r>
      <w:r w:rsidR="00181328" w:rsidRPr="00181328">
        <w:rPr>
          <w:rFonts w:ascii="Times New Roman" w:hAnsi="Times New Roman"/>
          <w:sz w:val="22"/>
          <w:szCs w:val="22"/>
        </w:rPr>
        <w:t>The proceeds of any Proceeds of any insurance claim are to be applied towards the replacement,</w:t>
      </w:r>
      <w:r w:rsidR="00893234">
        <w:rPr>
          <w:rFonts w:ascii="Times New Roman" w:hAnsi="Times New Roman"/>
          <w:sz w:val="22"/>
          <w:szCs w:val="22"/>
        </w:rPr>
        <w:t xml:space="preserve"> repair and/or reinstatement of</w:t>
      </w:r>
      <w:r w:rsidR="00181328" w:rsidRPr="00181328">
        <w:rPr>
          <w:rFonts w:ascii="Times New Roman" w:hAnsi="Times New Roman"/>
          <w:sz w:val="22"/>
          <w:szCs w:val="22"/>
        </w:rPr>
        <w:t xml:space="preserve"> </w:t>
      </w:r>
      <w:r w:rsidR="00F027EF">
        <w:rPr>
          <w:rFonts w:ascii="Times New Roman" w:hAnsi="Times New Roman"/>
          <w:sz w:val="22"/>
          <w:szCs w:val="22"/>
        </w:rPr>
        <w:t xml:space="preserve">the </w:t>
      </w:r>
      <w:r w:rsidR="00893234">
        <w:rPr>
          <w:rFonts w:ascii="Times New Roman" w:hAnsi="Times New Roman"/>
          <w:sz w:val="22"/>
          <w:szCs w:val="22"/>
        </w:rPr>
        <w:t>Instant Facilities</w:t>
      </w:r>
      <w:r w:rsidR="00181328" w:rsidRPr="00181328">
        <w:rPr>
          <w:rFonts w:ascii="Times New Roman" w:hAnsi="Times New Roman"/>
          <w:sz w:val="22"/>
          <w:szCs w:val="22"/>
        </w:rPr>
        <w:t>.</w:t>
      </w:r>
    </w:p>
    <w:p w14:paraId="295EA646" w14:textId="77777777" w:rsidR="00181396" w:rsidRPr="00181396" w:rsidRDefault="00181396" w:rsidP="00181396">
      <w:pPr>
        <w:pStyle w:val="Default"/>
      </w:pPr>
    </w:p>
    <w:p w14:paraId="2F1D8739" w14:textId="5E1BB72B" w:rsidR="00B60039" w:rsidRDefault="00F15C39" w:rsidP="00893234">
      <w:pPr>
        <w:pStyle w:val="CM45"/>
        <w:spacing w:line="276" w:lineRule="auto"/>
        <w:ind w:left="720" w:hanging="720"/>
        <w:jc w:val="both"/>
        <w:rPr>
          <w:rFonts w:ascii="Times New Roman" w:hAnsi="Times New Roman"/>
          <w:sz w:val="22"/>
          <w:szCs w:val="22"/>
        </w:rPr>
      </w:pPr>
      <w:r w:rsidRPr="00F15C39">
        <w:rPr>
          <w:rFonts w:ascii="Times New Roman" w:hAnsi="Times New Roman"/>
          <w:b/>
          <w:bCs/>
          <w:sz w:val="22"/>
          <w:szCs w:val="22"/>
        </w:rPr>
        <w:t>5.6</w:t>
      </w:r>
      <w:r w:rsidR="009E0CB2" w:rsidRPr="00C9658B">
        <w:rPr>
          <w:rFonts w:ascii="Times New Roman" w:hAnsi="Times New Roman"/>
          <w:sz w:val="22"/>
          <w:szCs w:val="22"/>
        </w:rPr>
        <w:tab/>
        <w:t xml:space="preserve">On the occurrence of a partial or total loss or an event which, in the reasonable opinion of the </w:t>
      </w:r>
      <w:r w:rsidR="00A4627D">
        <w:rPr>
          <w:rFonts w:ascii="Times New Roman" w:hAnsi="Times New Roman"/>
          <w:sz w:val="22"/>
          <w:szCs w:val="22"/>
        </w:rPr>
        <w:t>Licensee</w:t>
      </w:r>
      <w:r w:rsidR="009E0CB2" w:rsidRPr="00C9658B">
        <w:rPr>
          <w:rFonts w:ascii="Times New Roman" w:hAnsi="Times New Roman"/>
          <w:sz w:val="22"/>
          <w:szCs w:val="22"/>
        </w:rPr>
        <w:t xml:space="preserve"> would result in a claim against the insurance policies taken by the </w:t>
      </w:r>
      <w:r w:rsidR="00A4627D">
        <w:rPr>
          <w:rFonts w:ascii="Times New Roman" w:hAnsi="Times New Roman"/>
          <w:sz w:val="22"/>
          <w:szCs w:val="22"/>
        </w:rPr>
        <w:t>Licensee</w:t>
      </w:r>
      <w:r w:rsidR="009E0CB2" w:rsidRPr="00C9658B">
        <w:rPr>
          <w:rFonts w:ascii="Times New Roman" w:hAnsi="Times New Roman"/>
          <w:sz w:val="22"/>
          <w:szCs w:val="22"/>
        </w:rPr>
        <w:t xml:space="preserve"> in respect of the Instant Facilit</w:t>
      </w:r>
      <w:r w:rsidR="00893234">
        <w:rPr>
          <w:rFonts w:ascii="Times New Roman" w:hAnsi="Times New Roman"/>
          <w:sz w:val="22"/>
          <w:szCs w:val="22"/>
        </w:rPr>
        <w:t>ies</w:t>
      </w:r>
      <w:r w:rsidR="009E0CB2" w:rsidRPr="00C9658B">
        <w:rPr>
          <w:rFonts w:ascii="Times New Roman" w:hAnsi="Times New Roman"/>
          <w:sz w:val="22"/>
          <w:szCs w:val="22"/>
        </w:rPr>
        <w:t xml:space="preserve">, the </w:t>
      </w:r>
      <w:r w:rsidR="00A4627D">
        <w:rPr>
          <w:rFonts w:ascii="Times New Roman" w:hAnsi="Times New Roman"/>
          <w:sz w:val="22"/>
          <w:szCs w:val="22"/>
        </w:rPr>
        <w:t>Licensee</w:t>
      </w:r>
      <w:r w:rsidR="009E0CB2" w:rsidRPr="00C9658B">
        <w:rPr>
          <w:rFonts w:ascii="Times New Roman" w:hAnsi="Times New Roman"/>
          <w:sz w:val="22"/>
          <w:szCs w:val="22"/>
        </w:rPr>
        <w:t xml:space="preserve"> shall forthwith and in any case not later than two (2) Days from the date of occurrence of loss or event inform the </w:t>
      </w:r>
      <w:r w:rsidR="00A4627D">
        <w:rPr>
          <w:rFonts w:ascii="Times New Roman" w:hAnsi="Times New Roman"/>
          <w:sz w:val="22"/>
          <w:szCs w:val="22"/>
        </w:rPr>
        <w:t>Licensor</w:t>
      </w:r>
      <w:r w:rsidR="009E0CB2" w:rsidRPr="00C9658B">
        <w:rPr>
          <w:rFonts w:ascii="Times New Roman" w:hAnsi="Times New Roman"/>
          <w:sz w:val="22"/>
          <w:szCs w:val="22"/>
        </w:rPr>
        <w:t xml:space="preserve"> of the same.</w:t>
      </w:r>
    </w:p>
    <w:p w14:paraId="1AD96D9A" w14:textId="3521E00A" w:rsidR="00181396" w:rsidRPr="00181396" w:rsidRDefault="00181396" w:rsidP="00181396">
      <w:pPr>
        <w:pStyle w:val="Default"/>
      </w:pPr>
    </w:p>
    <w:p w14:paraId="224E62E5" w14:textId="499092A4" w:rsidR="00B60039" w:rsidRPr="00690398" w:rsidRDefault="00F027EF" w:rsidP="009A3856">
      <w:pPr>
        <w:pStyle w:val="CM45"/>
        <w:spacing w:line="276" w:lineRule="auto"/>
        <w:jc w:val="both"/>
        <w:rPr>
          <w:rFonts w:ascii="Times New Roman" w:hAnsi="Times New Roman"/>
          <w:b/>
          <w:bCs/>
          <w:sz w:val="22"/>
          <w:szCs w:val="22"/>
          <w:u w:val="single"/>
        </w:rPr>
      </w:pPr>
      <w:r w:rsidRPr="2A34E609">
        <w:rPr>
          <w:rFonts w:ascii="Times New Roman" w:hAnsi="Times New Roman"/>
          <w:b/>
          <w:bCs/>
          <w:sz w:val="22"/>
          <w:szCs w:val="22"/>
          <w:u w:val="single"/>
        </w:rPr>
        <w:t xml:space="preserve"> </w:t>
      </w:r>
      <w:r w:rsidR="009A3856">
        <w:rPr>
          <w:rFonts w:ascii="Times New Roman" w:hAnsi="Times New Roman"/>
          <w:b/>
          <w:bCs/>
          <w:sz w:val="22"/>
          <w:szCs w:val="22"/>
          <w:u w:val="single"/>
        </w:rPr>
        <w:t xml:space="preserve">  </w:t>
      </w:r>
    </w:p>
    <w:p w14:paraId="3434BCA4" w14:textId="56DBC7A7" w:rsidR="00181396" w:rsidRPr="00AC7D52" w:rsidRDefault="00181396" w:rsidP="00C9658B">
      <w:pPr>
        <w:pStyle w:val="CM45"/>
        <w:spacing w:line="276" w:lineRule="auto"/>
        <w:ind w:left="720"/>
        <w:jc w:val="both"/>
        <w:rPr>
          <w:rFonts w:ascii="Times New Roman" w:hAnsi="Times New Roman"/>
          <w:sz w:val="22"/>
          <w:szCs w:val="22"/>
        </w:rPr>
      </w:pPr>
    </w:p>
    <w:p w14:paraId="6635A410" w14:textId="4A56879A" w:rsidR="00C660EC" w:rsidRPr="00C9658B" w:rsidRDefault="009A3856" w:rsidP="00C9658B">
      <w:pPr>
        <w:pStyle w:val="CM45"/>
        <w:spacing w:line="276" w:lineRule="auto"/>
        <w:ind w:left="720"/>
        <w:jc w:val="both"/>
        <w:rPr>
          <w:rFonts w:ascii="Times New Roman" w:hAnsi="Times New Roman"/>
          <w:sz w:val="22"/>
          <w:szCs w:val="22"/>
        </w:rPr>
      </w:pPr>
      <w:r>
        <w:rPr>
          <w:rFonts w:ascii="Times New Roman" w:hAnsi="Times New Roman"/>
          <w:sz w:val="22"/>
          <w:szCs w:val="22"/>
        </w:rPr>
        <w:t xml:space="preserve"> </w:t>
      </w:r>
      <w:r w:rsidR="009E0CB2" w:rsidRPr="00AC7D52">
        <w:rPr>
          <w:rFonts w:ascii="Times New Roman" w:hAnsi="Times New Roman"/>
          <w:sz w:val="22"/>
          <w:szCs w:val="22"/>
        </w:rPr>
        <w:t xml:space="preserve"> </w:t>
      </w:r>
      <w:r w:rsidR="009E0CB2" w:rsidRPr="00C9658B">
        <w:rPr>
          <w:rFonts w:ascii="Times New Roman" w:hAnsi="Times New Roman"/>
          <w:sz w:val="22"/>
          <w:szCs w:val="22"/>
        </w:rPr>
        <w:t xml:space="preserve"> </w:t>
      </w:r>
    </w:p>
    <w:p w14:paraId="32E3D467" w14:textId="77777777" w:rsidR="004B2B51" w:rsidRPr="00C9658B" w:rsidRDefault="004B2B51" w:rsidP="00C9658B">
      <w:pPr>
        <w:pStyle w:val="Default"/>
        <w:spacing w:line="276" w:lineRule="auto"/>
        <w:rPr>
          <w:rFonts w:ascii="Times New Roman" w:hAnsi="Times New Roman" w:cs="Times New Roman"/>
          <w:sz w:val="22"/>
          <w:szCs w:val="22"/>
        </w:rPr>
      </w:pPr>
    </w:p>
    <w:p w14:paraId="69583E0B" w14:textId="77777777" w:rsidR="005F79FF" w:rsidRDefault="005F79FF">
      <w:pPr>
        <w:rPr>
          <w:rFonts w:ascii="Times New Roman" w:hAnsi="Times New Roman"/>
          <w:b/>
        </w:rPr>
      </w:pPr>
      <w:r>
        <w:rPr>
          <w:rFonts w:ascii="Times New Roman" w:hAnsi="Times New Roman"/>
          <w:b/>
        </w:rPr>
        <w:br w:type="page"/>
      </w:r>
    </w:p>
    <w:p w14:paraId="795128E6" w14:textId="77777777" w:rsidR="00B60039" w:rsidRPr="00C9658B" w:rsidRDefault="001717E8" w:rsidP="00C9658B">
      <w:pPr>
        <w:spacing w:after="0"/>
        <w:jc w:val="center"/>
        <w:rPr>
          <w:rFonts w:ascii="Times New Roman" w:hAnsi="Times New Roman"/>
          <w:b/>
        </w:rPr>
      </w:pPr>
      <w:r w:rsidRPr="00C9658B">
        <w:rPr>
          <w:rFonts w:ascii="Times New Roman" w:hAnsi="Times New Roman"/>
          <w:b/>
        </w:rPr>
        <w:lastRenderedPageBreak/>
        <w:t>ARTICLE 6</w:t>
      </w:r>
    </w:p>
    <w:p w14:paraId="399AF7E4" w14:textId="749CF99B" w:rsidR="00602D0A" w:rsidRDefault="00A4627D" w:rsidP="2A34E609">
      <w:pPr>
        <w:pStyle w:val="CM45"/>
        <w:spacing w:line="276" w:lineRule="auto"/>
        <w:ind w:left="851" w:hanging="851"/>
        <w:jc w:val="center"/>
        <w:rPr>
          <w:rFonts w:ascii="Times New Roman" w:hAnsi="Times New Roman"/>
          <w:b/>
          <w:bCs/>
          <w:sz w:val="22"/>
          <w:szCs w:val="22"/>
        </w:rPr>
      </w:pPr>
      <w:r w:rsidRPr="2A34E609">
        <w:rPr>
          <w:rFonts w:ascii="Times New Roman" w:hAnsi="Times New Roman"/>
          <w:b/>
          <w:bCs/>
          <w:sz w:val="22"/>
          <w:szCs w:val="22"/>
        </w:rPr>
        <w:t>LICENSEE</w:t>
      </w:r>
      <w:r w:rsidR="009E0CB2" w:rsidRPr="2A34E609">
        <w:rPr>
          <w:rFonts w:ascii="Times New Roman" w:hAnsi="Times New Roman"/>
          <w:b/>
          <w:bCs/>
          <w:sz w:val="22"/>
          <w:szCs w:val="22"/>
        </w:rPr>
        <w:t xml:space="preserve">’S RIGHTS AND COVENANTS </w:t>
      </w:r>
    </w:p>
    <w:p w14:paraId="0924B4E2" w14:textId="77777777" w:rsidR="005F79FF" w:rsidRPr="005F79FF" w:rsidRDefault="005F79FF" w:rsidP="005F79FF">
      <w:pPr>
        <w:pStyle w:val="Default"/>
      </w:pPr>
    </w:p>
    <w:p w14:paraId="603BE76A" w14:textId="10BDD491" w:rsidR="00602D0A"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6.1</w:t>
      </w:r>
      <w:r w:rsidRPr="00C9658B">
        <w:rPr>
          <w:rFonts w:ascii="Times New Roman" w:hAnsi="Times New Roman"/>
          <w:sz w:val="22"/>
          <w:szCs w:val="22"/>
        </w:rPr>
        <w:tab/>
        <w:t xml:space="preserve">The </w:t>
      </w:r>
      <w:r w:rsidR="00A4627D">
        <w:rPr>
          <w:rFonts w:ascii="Times New Roman" w:hAnsi="Times New Roman"/>
          <w:sz w:val="22"/>
          <w:szCs w:val="22"/>
        </w:rPr>
        <w:t>Licensee</w:t>
      </w:r>
      <w:r w:rsidRPr="00C9658B">
        <w:rPr>
          <w:rFonts w:ascii="Times New Roman" w:hAnsi="Times New Roman"/>
          <w:sz w:val="22"/>
          <w:szCs w:val="22"/>
        </w:rPr>
        <w:t xml:space="preserve"> shall provide a copy of the duly executed PPA to the </w:t>
      </w:r>
      <w:r w:rsidR="00A4627D">
        <w:rPr>
          <w:rFonts w:ascii="Times New Roman" w:hAnsi="Times New Roman"/>
          <w:sz w:val="22"/>
          <w:szCs w:val="22"/>
        </w:rPr>
        <w:t>Licensor</w:t>
      </w:r>
      <w:r w:rsidRPr="00C9658B">
        <w:rPr>
          <w:rFonts w:ascii="Times New Roman" w:hAnsi="Times New Roman"/>
          <w:sz w:val="22"/>
          <w:szCs w:val="22"/>
        </w:rPr>
        <w:t xml:space="preserve"> within fi</w:t>
      </w:r>
      <w:r w:rsidR="0048332E">
        <w:rPr>
          <w:rFonts w:ascii="Times New Roman" w:hAnsi="Times New Roman"/>
          <w:sz w:val="22"/>
          <w:szCs w:val="22"/>
        </w:rPr>
        <w:t>fteen</w:t>
      </w:r>
      <w:r w:rsidRPr="00C9658B">
        <w:rPr>
          <w:rFonts w:ascii="Times New Roman" w:hAnsi="Times New Roman"/>
          <w:sz w:val="22"/>
          <w:szCs w:val="22"/>
        </w:rPr>
        <w:t xml:space="preserve"> (</w:t>
      </w:r>
      <w:r w:rsidR="0048332E">
        <w:rPr>
          <w:rFonts w:ascii="Times New Roman" w:hAnsi="Times New Roman"/>
          <w:sz w:val="22"/>
          <w:szCs w:val="22"/>
        </w:rPr>
        <w:t>1</w:t>
      </w:r>
      <w:r w:rsidRPr="00C9658B">
        <w:rPr>
          <w:rFonts w:ascii="Times New Roman" w:hAnsi="Times New Roman"/>
          <w:sz w:val="22"/>
          <w:szCs w:val="22"/>
        </w:rPr>
        <w:t xml:space="preserve">5) Days of the Execution Date. </w:t>
      </w:r>
    </w:p>
    <w:p w14:paraId="7529B8E1" w14:textId="77777777" w:rsidR="00D57BAF" w:rsidRPr="00D57BAF" w:rsidRDefault="00D57BAF" w:rsidP="00D57BAF">
      <w:pPr>
        <w:pStyle w:val="Default"/>
      </w:pPr>
    </w:p>
    <w:p w14:paraId="5CA674BD" w14:textId="63DC80D2" w:rsidR="00602D0A" w:rsidRDefault="009E0CB2" w:rsidP="0078031C">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6.2</w:t>
      </w:r>
      <w:r w:rsidRPr="00C9658B">
        <w:rPr>
          <w:rFonts w:ascii="Times New Roman" w:hAnsi="Times New Roman"/>
          <w:sz w:val="22"/>
          <w:szCs w:val="22"/>
        </w:rPr>
        <w:tab/>
        <w:t xml:space="preserve">The </w:t>
      </w:r>
      <w:r w:rsidR="00A4627D">
        <w:rPr>
          <w:rFonts w:ascii="Times New Roman" w:hAnsi="Times New Roman"/>
          <w:sz w:val="22"/>
          <w:szCs w:val="22"/>
        </w:rPr>
        <w:t>Licensee</w:t>
      </w:r>
      <w:r w:rsidRPr="00C9658B">
        <w:rPr>
          <w:rFonts w:ascii="Times New Roman" w:hAnsi="Times New Roman"/>
          <w:sz w:val="22"/>
          <w:szCs w:val="22"/>
        </w:rPr>
        <w:t xml:space="preserve"> hereby represents and warrants that it has inspected or has caused an inspection of the </w:t>
      </w:r>
      <w:r w:rsidR="00F32C51">
        <w:rPr>
          <w:rFonts w:ascii="Times New Roman" w:hAnsi="Times New Roman"/>
          <w:sz w:val="22"/>
          <w:szCs w:val="22"/>
        </w:rPr>
        <w:t>Site</w:t>
      </w:r>
      <w:r w:rsidR="002104DA" w:rsidRPr="00C9658B">
        <w:rPr>
          <w:rFonts w:ascii="Times New Roman" w:hAnsi="Times New Roman"/>
          <w:sz w:val="22"/>
          <w:szCs w:val="22"/>
        </w:rPr>
        <w:t xml:space="preserve"> </w:t>
      </w:r>
      <w:r w:rsidRPr="00C9658B">
        <w:rPr>
          <w:rFonts w:ascii="Times New Roman" w:hAnsi="Times New Roman"/>
          <w:sz w:val="22"/>
          <w:szCs w:val="22"/>
        </w:rPr>
        <w:t>to be done</w:t>
      </w:r>
      <w:r w:rsidR="00181328">
        <w:rPr>
          <w:rFonts w:ascii="Times New Roman" w:hAnsi="Times New Roman"/>
          <w:sz w:val="22"/>
          <w:szCs w:val="22"/>
        </w:rPr>
        <w:t>,</w:t>
      </w:r>
      <w:r w:rsidRPr="00C9658B">
        <w:rPr>
          <w:rFonts w:ascii="Times New Roman" w:hAnsi="Times New Roman"/>
          <w:sz w:val="22"/>
          <w:szCs w:val="22"/>
        </w:rPr>
        <w:t xml:space="preserve"> and </w:t>
      </w:r>
      <w:r w:rsidR="00181328">
        <w:rPr>
          <w:rFonts w:ascii="Times New Roman" w:hAnsi="Times New Roman"/>
          <w:sz w:val="22"/>
          <w:szCs w:val="22"/>
        </w:rPr>
        <w:t xml:space="preserve">has satisfied itself on the suitability of the </w:t>
      </w:r>
      <w:r w:rsidR="00F32C51">
        <w:rPr>
          <w:rFonts w:ascii="Times New Roman" w:hAnsi="Times New Roman"/>
          <w:sz w:val="22"/>
          <w:szCs w:val="22"/>
        </w:rPr>
        <w:t>Site</w:t>
      </w:r>
      <w:r w:rsidR="002104DA">
        <w:rPr>
          <w:rFonts w:ascii="Times New Roman" w:hAnsi="Times New Roman"/>
          <w:sz w:val="22"/>
          <w:szCs w:val="22"/>
        </w:rPr>
        <w:t xml:space="preserve"> </w:t>
      </w:r>
      <w:r w:rsidR="00893234">
        <w:rPr>
          <w:rFonts w:ascii="Times New Roman" w:hAnsi="Times New Roman"/>
          <w:sz w:val="22"/>
          <w:szCs w:val="22"/>
        </w:rPr>
        <w:t>for the Instant Facilities</w:t>
      </w:r>
      <w:r w:rsidR="00181328">
        <w:rPr>
          <w:rFonts w:ascii="Times New Roman" w:hAnsi="Times New Roman"/>
          <w:sz w:val="22"/>
          <w:szCs w:val="22"/>
        </w:rPr>
        <w:t xml:space="preserve">, and </w:t>
      </w:r>
      <w:r w:rsidRPr="00C9658B">
        <w:rPr>
          <w:rFonts w:ascii="Times New Roman" w:hAnsi="Times New Roman"/>
          <w:sz w:val="22"/>
          <w:szCs w:val="22"/>
        </w:rPr>
        <w:t xml:space="preserve">shall accept the possession of the </w:t>
      </w:r>
      <w:r w:rsidR="00F32C51">
        <w:rPr>
          <w:rFonts w:ascii="Times New Roman" w:hAnsi="Times New Roman"/>
          <w:sz w:val="22"/>
          <w:szCs w:val="22"/>
        </w:rPr>
        <w:t>Site</w:t>
      </w:r>
      <w:r w:rsidR="002104DA" w:rsidRPr="00C9658B">
        <w:rPr>
          <w:rFonts w:ascii="Times New Roman" w:hAnsi="Times New Roman"/>
          <w:sz w:val="22"/>
          <w:szCs w:val="22"/>
        </w:rPr>
        <w:t xml:space="preserve"> </w:t>
      </w:r>
      <w:r w:rsidRPr="00C9658B">
        <w:rPr>
          <w:rFonts w:ascii="Times New Roman" w:hAnsi="Times New Roman"/>
          <w:sz w:val="22"/>
          <w:szCs w:val="22"/>
        </w:rPr>
        <w:t>on an “as is where is” basis, on the Possession Date.</w:t>
      </w:r>
    </w:p>
    <w:p w14:paraId="78D9712A" w14:textId="77777777" w:rsidR="00D57BAF" w:rsidRPr="00D57BAF" w:rsidRDefault="00D57BAF" w:rsidP="00D57BAF">
      <w:pPr>
        <w:pStyle w:val="Default"/>
      </w:pPr>
    </w:p>
    <w:p w14:paraId="48D757C9" w14:textId="3C6D44BB" w:rsidR="00602D0A" w:rsidRDefault="009E0CB2" w:rsidP="00A354C5">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6.3</w:t>
      </w:r>
      <w:r w:rsidRPr="00C9658B">
        <w:rPr>
          <w:rFonts w:ascii="Times New Roman" w:hAnsi="Times New Roman"/>
          <w:sz w:val="22"/>
          <w:szCs w:val="22"/>
        </w:rPr>
        <w:tab/>
        <w:t xml:space="preserve">The </w:t>
      </w:r>
      <w:r w:rsidR="00A4627D">
        <w:rPr>
          <w:rFonts w:ascii="Times New Roman" w:hAnsi="Times New Roman"/>
          <w:sz w:val="22"/>
          <w:szCs w:val="22"/>
        </w:rPr>
        <w:t>Licensee</w:t>
      </w:r>
      <w:r w:rsidRPr="00C9658B">
        <w:rPr>
          <w:rFonts w:ascii="Times New Roman" w:hAnsi="Times New Roman"/>
          <w:sz w:val="22"/>
          <w:szCs w:val="22"/>
        </w:rPr>
        <w:t xml:space="preserve"> shall be solely responsible for (a) all costs and the performance of all tasks required for </w:t>
      </w:r>
      <w:r w:rsidR="00893234">
        <w:rPr>
          <w:rFonts w:ascii="Times New Roman" w:hAnsi="Times New Roman"/>
          <w:sz w:val="22"/>
          <w:szCs w:val="22"/>
        </w:rPr>
        <w:t xml:space="preserve">construction, </w:t>
      </w:r>
      <w:r w:rsidRPr="00C9658B">
        <w:rPr>
          <w:rFonts w:ascii="Times New Roman" w:hAnsi="Times New Roman"/>
          <w:sz w:val="22"/>
          <w:szCs w:val="22"/>
        </w:rPr>
        <w:t>installation, operation and mai</w:t>
      </w:r>
      <w:r w:rsidR="00893234">
        <w:rPr>
          <w:rFonts w:ascii="Times New Roman" w:hAnsi="Times New Roman"/>
          <w:sz w:val="22"/>
          <w:szCs w:val="22"/>
        </w:rPr>
        <w:t>ntenance of the Instant Facilities</w:t>
      </w:r>
      <w:r w:rsidRPr="00C9658B">
        <w:rPr>
          <w:rFonts w:ascii="Times New Roman" w:hAnsi="Times New Roman"/>
          <w:sz w:val="22"/>
          <w:szCs w:val="22"/>
        </w:rPr>
        <w:t xml:space="preserve"> at the </w:t>
      </w:r>
      <w:r w:rsidR="00F32C51">
        <w:rPr>
          <w:rFonts w:ascii="Times New Roman" w:hAnsi="Times New Roman"/>
          <w:sz w:val="22"/>
          <w:szCs w:val="22"/>
        </w:rPr>
        <w:t>Site</w:t>
      </w:r>
      <w:r w:rsidR="002104DA" w:rsidRPr="00C9658B">
        <w:rPr>
          <w:rFonts w:ascii="Times New Roman" w:hAnsi="Times New Roman"/>
          <w:sz w:val="22"/>
          <w:szCs w:val="22"/>
        </w:rPr>
        <w:t xml:space="preserve"> </w:t>
      </w:r>
      <w:r w:rsidRPr="00C9658B">
        <w:rPr>
          <w:rFonts w:ascii="Times New Roman" w:hAnsi="Times New Roman"/>
          <w:sz w:val="22"/>
          <w:szCs w:val="22"/>
        </w:rPr>
        <w:t>including costs related to capital improvement, removal, replacement and e</w:t>
      </w:r>
      <w:r w:rsidR="00893234">
        <w:rPr>
          <w:rFonts w:ascii="Times New Roman" w:hAnsi="Times New Roman"/>
          <w:sz w:val="22"/>
          <w:szCs w:val="22"/>
        </w:rPr>
        <w:t>xpansion of the Instant Facilities</w:t>
      </w:r>
      <w:r w:rsidRPr="00C9658B">
        <w:rPr>
          <w:rFonts w:ascii="Times New Roman" w:hAnsi="Times New Roman"/>
          <w:sz w:val="22"/>
          <w:szCs w:val="22"/>
        </w:rPr>
        <w:t>; (b) ensuring that the design, construction, financing, ownership, maintenance and o</w:t>
      </w:r>
      <w:r w:rsidR="00893234">
        <w:rPr>
          <w:rFonts w:ascii="Times New Roman" w:hAnsi="Times New Roman"/>
          <w:sz w:val="22"/>
          <w:szCs w:val="22"/>
        </w:rPr>
        <w:t>peration of the Instant Facilities</w:t>
      </w:r>
      <w:r w:rsidRPr="00C9658B">
        <w:rPr>
          <w:rFonts w:ascii="Times New Roman" w:hAnsi="Times New Roman"/>
          <w:sz w:val="22"/>
          <w:szCs w:val="22"/>
        </w:rPr>
        <w:t xml:space="preserve"> are in compliance with </w:t>
      </w:r>
      <w:r w:rsidRPr="2A34E609">
        <w:rPr>
          <w:rFonts w:ascii="Times New Roman" w:hAnsi="Times New Roman"/>
          <w:sz w:val="22"/>
          <w:szCs w:val="22"/>
        </w:rPr>
        <w:t>Good Engineering and Operating Practices</w:t>
      </w:r>
      <w:r w:rsidRPr="00C9658B">
        <w:rPr>
          <w:rFonts w:ascii="Times New Roman" w:hAnsi="Times New Roman"/>
          <w:sz w:val="22"/>
          <w:szCs w:val="22"/>
        </w:rPr>
        <w:t xml:space="preserve">, </w:t>
      </w:r>
      <w:r w:rsidR="004C0A59">
        <w:rPr>
          <w:rFonts w:ascii="Times New Roman" w:hAnsi="Times New Roman"/>
          <w:sz w:val="22"/>
          <w:szCs w:val="22"/>
        </w:rPr>
        <w:t xml:space="preserve">Codes and Standards, </w:t>
      </w:r>
      <w:r w:rsidRPr="00C9658B">
        <w:rPr>
          <w:rFonts w:ascii="Times New Roman" w:hAnsi="Times New Roman"/>
          <w:sz w:val="22"/>
          <w:szCs w:val="22"/>
        </w:rPr>
        <w:t xml:space="preserve">and Applicable Law, including those relating to safety norms, public health and environment; </w:t>
      </w:r>
      <w:r w:rsidR="0089219C">
        <w:rPr>
          <w:rFonts w:ascii="Times New Roman" w:hAnsi="Times New Roman"/>
          <w:sz w:val="22"/>
          <w:szCs w:val="22"/>
        </w:rPr>
        <w:t>(c) ensuring that the</w:t>
      </w:r>
      <w:r w:rsidR="0028596D" w:rsidRPr="0028596D">
        <w:rPr>
          <w:rFonts w:ascii="Times New Roman" w:hAnsi="Times New Roman"/>
          <w:sz w:val="22"/>
          <w:szCs w:val="22"/>
        </w:rPr>
        <w:t xml:space="preserve"> performance of the tasks required for </w:t>
      </w:r>
      <w:r w:rsidR="00893234">
        <w:rPr>
          <w:rFonts w:ascii="Times New Roman" w:hAnsi="Times New Roman"/>
          <w:sz w:val="22"/>
          <w:szCs w:val="22"/>
        </w:rPr>
        <w:t xml:space="preserve">construction, </w:t>
      </w:r>
      <w:r w:rsidR="0028596D" w:rsidRPr="0028596D">
        <w:rPr>
          <w:rFonts w:ascii="Times New Roman" w:hAnsi="Times New Roman"/>
          <w:sz w:val="22"/>
          <w:szCs w:val="22"/>
        </w:rPr>
        <w:t>installation, operation and mai</w:t>
      </w:r>
      <w:r w:rsidR="00893234">
        <w:rPr>
          <w:rFonts w:ascii="Times New Roman" w:hAnsi="Times New Roman"/>
          <w:sz w:val="22"/>
          <w:szCs w:val="22"/>
        </w:rPr>
        <w:t>ntenance of the Instant Facilities</w:t>
      </w:r>
      <w:r w:rsidR="0028596D" w:rsidRPr="0028596D">
        <w:rPr>
          <w:rFonts w:ascii="Times New Roman" w:hAnsi="Times New Roman"/>
          <w:sz w:val="22"/>
          <w:szCs w:val="22"/>
        </w:rPr>
        <w:t xml:space="preserve"> does not cause</w:t>
      </w:r>
      <w:r w:rsidR="0089219C">
        <w:rPr>
          <w:rFonts w:ascii="Times New Roman" w:hAnsi="Times New Roman"/>
          <w:sz w:val="22"/>
          <w:szCs w:val="22"/>
        </w:rPr>
        <w:t xml:space="preserve"> any damage to the </w:t>
      </w:r>
      <w:r w:rsidR="00F32C51">
        <w:rPr>
          <w:rFonts w:ascii="Times New Roman" w:hAnsi="Times New Roman"/>
          <w:sz w:val="22"/>
          <w:szCs w:val="22"/>
        </w:rPr>
        <w:t>Site</w:t>
      </w:r>
      <w:r w:rsidR="00A354C5">
        <w:rPr>
          <w:rFonts w:ascii="Times New Roman" w:hAnsi="Times New Roman"/>
          <w:sz w:val="22"/>
          <w:szCs w:val="22"/>
        </w:rPr>
        <w:t>;</w:t>
      </w:r>
      <w:r w:rsidR="0089219C">
        <w:rPr>
          <w:rFonts w:ascii="Times New Roman" w:hAnsi="Times New Roman"/>
          <w:sz w:val="22"/>
          <w:szCs w:val="22"/>
        </w:rPr>
        <w:t xml:space="preserve">  </w:t>
      </w:r>
      <w:r w:rsidRPr="00C9658B">
        <w:rPr>
          <w:rFonts w:ascii="Times New Roman" w:hAnsi="Times New Roman"/>
          <w:sz w:val="22"/>
          <w:szCs w:val="22"/>
        </w:rPr>
        <w:t>(</w:t>
      </w:r>
      <w:r w:rsidR="0089219C">
        <w:rPr>
          <w:rFonts w:ascii="Times New Roman" w:hAnsi="Times New Roman"/>
          <w:sz w:val="22"/>
          <w:szCs w:val="22"/>
        </w:rPr>
        <w:t>d</w:t>
      </w:r>
      <w:r w:rsidRPr="00C9658B">
        <w:rPr>
          <w:rFonts w:ascii="Times New Roman" w:hAnsi="Times New Roman"/>
          <w:sz w:val="22"/>
          <w:szCs w:val="22"/>
        </w:rPr>
        <w:t xml:space="preserve">) obtaining all Permits and Approvals required for the </w:t>
      </w:r>
      <w:r w:rsidR="00A4627D">
        <w:rPr>
          <w:rFonts w:ascii="Times New Roman" w:hAnsi="Times New Roman"/>
          <w:sz w:val="22"/>
          <w:szCs w:val="22"/>
        </w:rPr>
        <w:t>Licensee</w:t>
      </w:r>
      <w:r w:rsidRPr="00C9658B">
        <w:rPr>
          <w:rFonts w:ascii="Times New Roman" w:hAnsi="Times New Roman"/>
          <w:sz w:val="22"/>
          <w:szCs w:val="22"/>
        </w:rPr>
        <w:t xml:space="preserve">’s use of the </w:t>
      </w:r>
      <w:r w:rsidR="00F32C51">
        <w:rPr>
          <w:rFonts w:ascii="Times New Roman" w:hAnsi="Times New Roman"/>
          <w:sz w:val="22"/>
          <w:szCs w:val="22"/>
        </w:rPr>
        <w:t>Site</w:t>
      </w:r>
      <w:r w:rsidRPr="00C9658B">
        <w:rPr>
          <w:rFonts w:ascii="Times New Roman" w:hAnsi="Times New Roman"/>
          <w:sz w:val="22"/>
          <w:szCs w:val="22"/>
        </w:rPr>
        <w:t>; and (</w:t>
      </w:r>
      <w:r w:rsidR="0089219C">
        <w:rPr>
          <w:rFonts w:ascii="Times New Roman" w:hAnsi="Times New Roman"/>
          <w:sz w:val="22"/>
          <w:szCs w:val="22"/>
        </w:rPr>
        <w:t>e</w:t>
      </w:r>
      <w:r w:rsidRPr="00C9658B">
        <w:rPr>
          <w:rFonts w:ascii="Times New Roman" w:hAnsi="Times New Roman"/>
          <w:sz w:val="22"/>
          <w:szCs w:val="22"/>
        </w:rPr>
        <w:t>) bearing all risk of loss in case of a theft, damage, casualty, condemnation or conf</w:t>
      </w:r>
      <w:r w:rsidR="00893234">
        <w:rPr>
          <w:rFonts w:ascii="Times New Roman" w:hAnsi="Times New Roman"/>
          <w:sz w:val="22"/>
          <w:szCs w:val="22"/>
        </w:rPr>
        <w:t>iscation of the Instant Facilities</w:t>
      </w:r>
      <w:r w:rsidRPr="00C9658B">
        <w:rPr>
          <w:rFonts w:ascii="Times New Roman" w:hAnsi="Times New Roman"/>
          <w:sz w:val="22"/>
          <w:szCs w:val="22"/>
        </w:rPr>
        <w:t xml:space="preserve">.  </w:t>
      </w:r>
    </w:p>
    <w:p w14:paraId="084F99DB" w14:textId="77777777" w:rsidR="00D57BAF" w:rsidRPr="00D57BAF" w:rsidRDefault="00D57BAF" w:rsidP="00D57BAF">
      <w:pPr>
        <w:pStyle w:val="Default"/>
      </w:pPr>
    </w:p>
    <w:p w14:paraId="32A3A145" w14:textId="6F879BCA" w:rsidR="002104DA" w:rsidRDefault="009E0CB2" w:rsidP="00D32F07">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6.4</w:t>
      </w:r>
      <w:r w:rsidRPr="00C9658B">
        <w:rPr>
          <w:rFonts w:ascii="Times New Roman" w:hAnsi="Times New Roman"/>
          <w:sz w:val="22"/>
          <w:szCs w:val="22"/>
        </w:rPr>
        <w:tab/>
      </w:r>
      <w:r w:rsidR="002104DA">
        <w:rPr>
          <w:rFonts w:ascii="Times New Roman" w:hAnsi="Times New Roman"/>
          <w:sz w:val="22"/>
          <w:szCs w:val="22"/>
        </w:rPr>
        <w:t xml:space="preserve">The Licensee agrees that any matter raised in relation to the installation, maintenance and operation of the </w:t>
      </w:r>
      <w:r w:rsidR="00893234">
        <w:rPr>
          <w:rFonts w:ascii="Times New Roman" w:hAnsi="Times New Roman"/>
          <w:sz w:val="22"/>
          <w:szCs w:val="22"/>
        </w:rPr>
        <w:t>Instant Facilities</w:t>
      </w:r>
      <w:r w:rsidR="006E5416">
        <w:rPr>
          <w:rFonts w:ascii="Times New Roman" w:hAnsi="Times New Roman"/>
          <w:sz w:val="22"/>
          <w:szCs w:val="22"/>
        </w:rPr>
        <w:t xml:space="preserve"> by any person</w:t>
      </w:r>
      <w:r w:rsidR="002104DA">
        <w:rPr>
          <w:rFonts w:ascii="Times New Roman" w:hAnsi="Times New Roman"/>
          <w:sz w:val="22"/>
          <w:szCs w:val="22"/>
        </w:rPr>
        <w:t xml:space="preserve">, shall be addressed as per the </w:t>
      </w:r>
      <w:r w:rsidR="004932EA">
        <w:rPr>
          <w:rFonts w:ascii="Times New Roman" w:hAnsi="Times New Roman"/>
          <w:sz w:val="22"/>
          <w:szCs w:val="22"/>
        </w:rPr>
        <w:t xml:space="preserve">Environment and Social Impact Assessment (ESIA) and the Grievance Redress Mechanism (GRM) therein, </w:t>
      </w:r>
      <w:r w:rsidR="002104DA">
        <w:rPr>
          <w:rFonts w:ascii="Times New Roman" w:hAnsi="Times New Roman"/>
          <w:sz w:val="22"/>
          <w:szCs w:val="22"/>
        </w:rPr>
        <w:t>developed pursuant to the Envir</w:t>
      </w:r>
      <w:r w:rsidR="00E92CA1">
        <w:rPr>
          <w:rFonts w:ascii="Times New Roman" w:hAnsi="Times New Roman"/>
          <w:sz w:val="22"/>
          <w:szCs w:val="22"/>
        </w:rPr>
        <w:t>onmental and Social Management F</w:t>
      </w:r>
      <w:r w:rsidR="002104DA">
        <w:rPr>
          <w:rFonts w:ascii="Times New Roman" w:hAnsi="Times New Roman"/>
          <w:sz w:val="22"/>
          <w:szCs w:val="22"/>
        </w:rPr>
        <w:t xml:space="preserve">ramework (defined in the PPA) </w:t>
      </w:r>
      <w:r w:rsidR="003B2F69">
        <w:rPr>
          <w:rFonts w:ascii="Times New Roman" w:hAnsi="Times New Roman"/>
          <w:sz w:val="22"/>
          <w:szCs w:val="22"/>
        </w:rPr>
        <w:t>relating to ARISE</w:t>
      </w:r>
      <w:r w:rsidR="004932EA">
        <w:rPr>
          <w:rFonts w:ascii="Times New Roman" w:hAnsi="Times New Roman"/>
          <w:sz w:val="22"/>
          <w:szCs w:val="22"/>
        </w:rPr>
        <w:t xml:space="preserve">. </w:t>
      </w:r>
    </w:p>
    <w:p w14:paraId="1126E512" w14:textId="77777777" w:rsidR="002104DA" w:rsidRDefault="002104DA" w:rsidP="00381B3E">
      <w:pPr>
        <w:pStyle w:val="CM45"/>
        <w:spacing w:line="276" w:lineRule="auto"/>
        <w:ind w:left="720"/>
        <w:jc w:val="both"/>
        <w:rPr>
          <w:rFonts w:ascii="Times New Roman" w:hAnsi="Times New Roman"/>
          <w:sz w:val="22"/>
          <w:szCs w:val="22"/>
        </w:rPr>
      </w:pPr>
    </w:p>
    <w:p w14:paraId="5BDDB9DD" w14:textId="62B55C58" w:rsidR="002104DA" w:rsidRDefault="002104DA" w:rsidP="00413513">
      <w:pPr>
        <w:pStyle w:val="CM45"/>
        <w:spacing w:line="276" w:lineRule="auto"/>
        <w:ind w:left="720" w:hanging="720"/>
        <w:jc w:val="both"/>
        <w:rPr>
          <w:rFonts w:ascii="Times New Roman" w:hAnsi="Times New Roman"/>
          <w:sz w:val="22"/>
          <w:szCs w:val="22"/>
        </w:rPr>
      </w:pPr>
      <w:r w:rsidRPr="00413513">
        <w:rPr>
          <w:rFonts w:ascii="Times New Roman" w:hAnsi="Times New Roman"/>
          <w:sz w:val="22"/>
          <w:szCs w:val="22"/>
        </w:rPr>
        <w:t>6.5</w:t>
      </w:r>
      <w:r w:rsidRPr="00413513">
        <w:rPr>
          <w:rFonts w:ascii="Times New Roman" w:hAnsi="Times New Roman"/>
          <w:sz w:val="22"/>
          <w:szCs w:val="22"/>
        </w:rPr>
        <w:tab/>
        <w:t xml:space="preserve">The Licensor may, if in the event the Licensee is unable to attend to any issue in accordance with the GRM, upon giving 24 hour written notice, resolve such issues or remedy any damages or defects as </w:t>
      </w:r>
      <w:r w:rsidR="007D59DA" w:rsidRPr="00413513">
        <w:rPr>
          <w:rFonts w:ascii="Times New Roman" w:hAnsi="Times New Roman"/>
          <w:sz w:val="22"/>
          <w:szCs w:val="22"/>
        </w:rPr>
        <w:t xml:space="preserve">maybe </w:t>
      </w:r>
      <w:r w:rsidRPr="00413513">
        <w:rPr>
          <w:rFonts w:ascii="Times New Roman" w:hAnsi="Times New Roman"/>
          <w:sz w:val="22"/>
          <w:szCs w:val="22"/>
        </w:rPr>
        <w:t xml:space="preserve">specified in the notice, and make such repairs thereto as the Licensor deems appropriate. Should the Licensor effect repairs, </w:t>
      </w:r>
      <w:r w:rsidR="009869B9" w:rsidRPr="00413513">
        <w:rPr>
          <w:rFonts w:ascii="Times New Roman" w:hAnsi="Times New Roman"/>
          <w:sz w:val="22"/>
          <w:szCs w:val="22"/>
        </w:rPr>
        <w:t xml:space="preserve">the Licensee shall pay to the Licensor the amount of such repairs </w:t>
      </w:r>
      <w:r w:rsidR="00413513">
        <w:rPr>
          <w:rFonts w:ascii="Times New Roman" w:hAnsi="Times New Roman"/>
          <w:sz w:val="22"/>
          <w:szCs w:val="22"/>
        </w:rPr>
        <w:t>reasonably incurred by the Licensor upon submission to the L</w:t>
      </w:r>
      <w:r w:rsidR="00EA376E">
        <w:rPr>
          <w:rFonts w:ascii="Times New Roman" w:hAnsi="Times New Roman"/>
          <w:sz w:val="22"/>
          <w:szCs w:val="22"/>
        </w:rPr>
        <w:t>icens</w:t>
      </w:r>
      <w:r w:rsidR="00413513">
        <w:rPr>
          <w:rFonts w:ascii="Times New Roman" w:hAnsi="Times New Roman"/>
          <w:sz w:val="22"/>
          <w:szCs w:val="22"/>
        </w:rPr>
        <w:t xml:space="preserve">ee </w:t>
      </w:r>
      <w:r w:rsidR="00077996">
        <w:rPr>
          <w:rFonts w:ascii="Times New Roman" w:hAnsi="Times New Roman"/>
          <w:sz w:val="22"/>
          <w:szCs w:val="22"/>
        </w:rPr>
        <w:t xml:space="preserve">of </w:t>
      </w:r>
      <w:r w:rsidR="00413513">
        <w:rPr>
          <w:rFonts w:ascii="Times New Roman" w:hAnsi="Times New Roman"/>
          <w:sz w:val="22"/>
          <w:szCs w:val="22"/>
        </w:rPr>
        <w:t>an invoice with supporting documents showing the cost incurred by the Licensor for such repairs which sh</w:t>
      </w:r>
      <w:r w:rsidR="00DD0F38">
        <w:rPr>
          <w:rFonts w:ascii="Times New Roman" w:hAnsi="Times New Roman"/>
          <w:sz w:val="22"/>
          <w:szCs w:val="22"/>
        </w:rPr>
        <w:t>all</w:t>
      </w:r>
      <w:r w:rsidR="00413513">
        <w:rPr>
          <w:rFonts w:ascii="Times New Roman" w:hAnsi="Times New Roman"/>
          <w:sz w:val="22"/>
          <w:szCs w:val="22"/>
        </w:rPr>
        <w:t xml:space="preserve"> be calculated at a fair and reasonable market ra</w:t>
      </w:r>
      <w:r w:rsidR="00DD0F38">
        <w:rPr>
          <w:rFonts w:ascii="Times New Roman" w:hAnsi="Times New Roman"/>
          <w:sz w:val="22"/>
          <w:szCs w:val="22"/>
        </w:rPr>
        <w:t>te</w:t>
      </w:r>
      <w:r w:rsidR="00413513">
        <w:rPr>
          <w:rFonts w:ascii="Times New Roman" w:hAnsi="Times New Roman"/>
          <w:sz w:val="22"/>
          <w:szCs w:val="22"/>
        </w:rPr>
        <w:t>.</w:t>
      </w:r>
    </w:p>
    <w:p w14:paraId="2939DF8A" w14:textId="77777777" w:rsidR="002104DA" w:rsidRDefault="002104DA" w:rsidP="00381B3E">
      <w:pPr>
        <w:pStyle w:val="CM45"/>
        <w:spacing w:line="276" w:lineRule="auto"/>
        <w:jc w:val="both"/>
        <w:rPr>
          <w:rFonts w:ascii="Times New Roman" w:hAnsi="Times New Roman"/>
          <w:sz w:val="22"/>
          <w:szCs w:val="22"/>
        </w:rPr>
      </w:pPr>
    </w:p>
    <w:p w14:paraId="70CE263F" w14:textId="617277BD" w:rsidR="00602D0A" w:rsidRPr="00C9658B" w:rsidRDefault="009869B9" w:rsidP="00C27AFA">
      <w:pPr>
        <w:pStyle w:val="CM45"/>
        <w:spacing w:line="276" w:lineRule="auto"/>
        <w:ind w:left="720" w:hanging="720"/>
        <w:jc w:val="both"/>
        <w:rPr>
          <w:rFonts w:ascii="Times New Roman" w:hAnsi="Times New Roman"/>
          <w:sz w:val="22"/>
          <w:szCs w:val="22"/>
        </w:rPr>
      </w:pPr>
      <w:r>
        <w:rPr>
          <w:rFonts w:ascii="Times New Roman" w:hAnsi="Times New Roman"/>
          <w:sz w:val="22"/>
          <w:szCs w:val="22"/>
        </w:rPr>
        <w:t>6.6</w:t>
      </w:r>
      <w:r>
        <w:rPr>
          <w:rFonts w:ascii="Times New Roman" w:hAnsi="Times New Roman"/>
          <w:sz w:val="22"/>
          <w:szCs w:val="22"/>
        </w:rPr>
        <w:tab/>
      </w:r>
      <w:r w:rsidR="009E0CB2" w:rsidRPr="00C9658B">
        <w:rPr>
          <w:rFonts w:ascii="Times New Roman" w:hAnsi="Times New Roman"/>
          <w:sz w:val="22"/>
          <w:szCs w:val="22"/>
        </w:rPr>
        <w:t>During the L</w:t>
      </w:r>
      <w:r w:rsidR="002104DA">
        <w:rPr>
          <w:rFonts w:ascii="Times New Roman" w:hAnsi="Times New Roman"/>
          <w:sz w:val="22"/>
          <w:szCs w:val="22"/>
        </w:rPr>
        <w:t>icen</w:t>
      </w:r>
      <w:r w:rsidR="009E0CB2" w:rsidRPr="00C9658B">
        <w:rPr>
          <w:rFonts w:ascii="Times New Roman" w:hAnsi="Times New Roman"/>
          <w:sz w:val="22"/>
          <w:szCs w:val="22"/>
        </w:rPr>
        <w:t xml:space="preserve">se Term, the </w:t>
      </w:r>
      <w:r w:rsidR="00A4627D">
        <w:rPr>
          <w:rFonts w:ascii="Times New Roman" w:hAnsi="Times New Roman"/>
          <w:sz w:val="22"/>
          <w:szCs w:val="22"/>
        </w:rPr>
        <w:t>Licensee</w:t>
      </w:r>
      <w:r w:rsidR="009E0CB2" w:rsidRPr="00C9658B">
        <w:rPr>
          <w:rFonts w:ascii="Times New Roman" w:hAnsi="Times New Roman"/>
          <w:sz w:val="22"/>
          <w:szCs w:val="22"/>
        </w:rPr>
        <w:t xml:space="preserve"> shall have the following rights (“</w:t>
      </w:r>
      <w:r w:rsidR="009E0CB2" w:rsidRPr="00C9658B">
        <w:rPr>
          <w:rFonts w:ascii="Times New Roman" w:hAnsi="Times New Roman"/>
          <w:sz w:val="22"/>
          <w:szCs w:val="22"/>
          <w:u w:val="single"/>
        </w:rPr>
        <w:t>Access Rights</w:t>
      </w:r>
      <w:r w:rsidR="009E0CB2" w:rsidRPr="00C9658B">
        <w:rPr>
          <w:rFonts w:ascii="Times New Roman" w:hAnsi="Times New Roman"/>
          <w:sz w:val="22"/>
          <w:szCs w:val="22"/>
        </w:rPr>
        <w:t xml:space="preserve">”) in relation to the </w:t>
      </w:r>
      <w:r w:rsidR="00F32C51">
        <w:rPr>
          <w:rFonts w:ascii="Times New Roman" w:hAnsi="Times New Roman"/>
          <w:sz w:val="22"/>
          <w:szCs w:val="22"/>
        </w:rPr>
        <w:t>Site</w:t>
      </w:r>
      <w:r w:rsidR="009E0CB2" w:rsidRPr="00C9658B">
        <w:rPr>
          <w:rFonts w:ascii="Times New Roman" w:hAnsi="Times New Roman"/>
          <w:sz w:val="22"/>
          <w:szCs w:val="22"/>
        </w:rPr>
        <w:t xml:space="preserve">: </w:t>
      </w:r>
    </w:p>
    <w:p w14:paraId="2F9E27DD" w14:textId="77777777" w:rsidR="00602D0A" w:rsidRPr="00C9658B" w:rsidRDefault="00602D0A" w:rsidP="00C9658B">
      <w:pPr>
        <w:pStyle w:val="Default"/>
        <w:spacing w:line="276" w:lineRule="auto"/>
        <w:rPr>
          <w:rFonts w:ascii="Times New Roman" w:hAnsi="Times New Roman" w:cs="Times New Roman"/>
          <w:sz w:val="22"/>
          <w:szCs w:val="22"/>
        </w:rPr>
      </w:pPr>
    </w:p>
    <w:p w14:paraId="3C9F13AC" w14:textId="0BE97D29" w:rsidR="00602D0A" w:rsidRPr="004A4A66" w:rsidRDefault="00F65FCA" w:rsidP="003C17B9">
      <w:pPr>
        <w:pStyle w:val="Default"/>
        <w:spacing w:line="276" w:lineRule="auto"/>
        <w:ind w:left="709" w:hanging="709"/>
        <w:jc w:val="both"/>
        <w:rPr>
          <w:rFonts w:ascii="Times New Roman" w:hAnsi="Times New Roman" w:cs="Times New Roman"/>
          <w:sz w:val="22"/>
          <w:szCs w:val="22"/>
        </w:rPr>
      </w:pPr>
      <w:r>
        <w:rPr>
          <w:rFonts w:ascii="Times New Roman" w:hAnsi="Times New Roman" w:cs="Times New Roman"/>
          <w:sz w:val="22"/>
          <w:szCs w:val="22"/>
        </w:rPr>
        <w:t>(a</w:t>
      </w:r>
      <w:r w:rsidR="00D00739">
        <w:rPr>
          <w:rFonts w:ascii="Times New Roman" w:hAnsi="Times New Roman" w:cs="Times New Roman"/>
          <w:sz w:val="22"/>
          <w:szCs w:val="22"/>
        </w:rPr>
        <w:t>)</w:t>
      </w:r>
      <w:r w:rsidR="00D00739">
        <w:rPr>
          <w:rFonts w:ascii="Times New Roman" w:hAnsi="Times New Roman" w:cs="Times New Roman"/>
          <w:sz w:val="22"/>
          <w:szCs w:val="22"/>
        </w:rPr>
        <w:tab/>
      </w:r>
      <w:r w:rsidR="001717E8" w:rsidRPr="004A4A66">
        <w:rPr>
          <w:rFonts w:ascii="Times New Roman" w:hAnsi="Times New Roman" w:cs="Times New Roman"/>
          <w:sz w:val="22"/>
          <w:szCs w:val="22"/>
        </w:rPr>
        <w:t xml:space="preserve">right to use such </w:t>
      </w:r>
      <w:r w:rsidR="001B052D" w:rsidRPr="00EC0590">
        <w:rPr>
          <w:rFonts w:ascii="Times New Roman" w:hAnsi="Times New Roman" w:cs="Times New Roman"/>
          <w:sz w:val="22"/>
          <w:szCs w:val="22"/>
        </w:rPr>
        <w:t>ways, path</w:t>
      </w:r>
      <w:r w:rsidR="007D59DA" w:rsidRPr="00EC0590">
        <w:rPr>
          <w:rFonts w:ascii="Times New Roman" w:hAnsi="Times New Roman" w:cs="Times New Roman"/>
          <w:sz w:val="22"/>
          <w:szCs w:val="22"/>
        </w:rPr>
        <w:t>s</w:t>
      </w:r>
      <w:r w:rsidR="001B052D" w:rsidRPr="00EC0590">
        <w:rPr>
          <w:rFonts w:ascii="Times New Roman" w:hAnsi="Times New Roman" w:cs="Times New Roman"/>
          <w:sz w:val="22"/>
          <w:szCs w:val="22"/>
        </w:rPr>
        <w:t xml:space="preserve"> and passages de</w:t>
      </w:r>
      <w:r>
        <w:rPr>
          <w:rFonts w:ascii="Times New Roman" w:hAnsi="Times New Roman" w:cs="Times New Roman"/>
          <w:sz w:val="22"/>
          <w:szCs w:val="22"/>
        </w:rPr>
        <w:t>signated for the general public,</w:t>
      </w:r>
      <w:r w:rsidR="001717E8" w:rsidRPr="00EC0590">
        <w:rPr>
          <w:rFonts w:ascii="Times New Roman" w:hAnsi="Times New Roman" w:cs="Times New Roman"/>
          <w:sz w:val="22"/>
          <w:szCs w:val="22"/>
        </w:rPr>
        <w:t xml:space="preserve"> as are reasonably necessary for the purpose of </w:t>
      </w:r>
      <w:r w:rsidR="001717E8" w:rsidRPr="004A4A66">
        <w:rPr>
          <w:rFonts w:ascii="Times New Roman" w:hAnsi="Times New Roman" w:cs="Times New Roman"/>
          <w:sz w:val="22"/>
          <w:szCs w:val="22"/>
        </w:rPr>
        <w:t xml:space="preserve"> access to and egress from the </w:t>
      </w:r>
      <w:r w:rsidR="00F32C51">
        <w:rPr>
          <w:rFonts w:ascii="Times New Roman" w:hAnsi="Times New Roman" w:cs="Times New Roman"/>
          <w:sz w:val="22"/>
          <w:szCs w:val="22"/>
        </w:rPr>
        <w:t>Site</w:t>
      </w:r>
      <w:r w:rsidR="001717E8" w:rsidRPr="004A4A66">
        <w:rPr>
          <w:rFonts w:ascii="Times New Roman" w:hAnsi="Times New Roman" w:cs="Times New Roman"/>
          <w:sz w:val="22"/>
          <w:szCs w:val="22"/>
        </w:rPr>
        <w:t>, with or without workmen and for transporting, loading and unloading necessary tools, equipment and materials, provided that (</w:t>
      </w:r>
      <w:proofErr w:type="spellStart"/>
      <w:r w:rsidR="001717E8" w:rsidRPr="004A4A66">
        <w:rPr>
          <w:rFonts w:ascii="Times New Roman" w:hAnsi="Times New Roman" w:cs="Times New Roman"/>
          <w:sz w:val="22"/>
          <w:szCs w:val="22"/>
        </w:rPr>
        <w:t>i</w:t>
      </w:r>
      <w:proofErr w:type="spellEnd"/>
      <w:r w:rsidR="001717E8" w:rsidRPr="00F65FCA">
        <w:rPr>
          <w:rFonts w:ascii="Times New Roman" w:hAnsi="Times New Roman" w:cs="Times New Roman"/>
          <w:sz w:val="22"/>
          <w:szCs w:val="22"/>
        </w:rPr>
        <w:t xml:space="preserve">) the </w:t>
      </w:r>
      <w:r w:rsidR="00A4627D" w:rsidRPr="00F65FCA">
        <w:rPr>
          <w:rFonts w:ascii="Times New Roman" w:hAnsi="Times New Roman" w:cs="Times New Roman"/>
          <w:sz w:val="22"/>
          <w:szCs w:val="22"/>
        </w:rPr>
        <w:t>Licensor</w:t>
      </w:r>
      <w:r w:rsidR="001717E8" w:rsidRPr="00F65FCA">
        <w:rPr>
          <w:rFonts w:ascii="Times New Roman" w:hAnsi="Times New Roman" w:cs="Times New Roman"/>
          <w:sz w:val="22"/>
          <w:szCs w:val="22"/>
        </w:rPr>
        <w:t xml:space="preserve"> may in consultation with the </w:t>
      </w:r>
      <w:r w:rsidR="00A4627D" w:rsidRPr="00F65FCA">
        <w:rPr>
          <w:rFonts w:ascii="Times New Roman" w:hAnsi="Times New Roman" w:cs="Times New Roman"/>
          <w:sz w:val="22"/>
          <w:szCs w:val="22"/>
        </w:rPr>
        <w:t>Licensee</w:t>
      </w:r>
      <w:r w:rsidR="001717E8" w:rsidRPr="00F65FCA">
        <w:rPr>
          <w:rFonts w:ascii="Times New Roman" w:hAnsi="Times New Roman" w:cs="Times New Roman"/>
          <w:sz w:val="22"/>
          <w:szCs w:val="22"/>
        </w:rPr>
        <w:t xml:space="preserve"> and for a reasonable cause require the </w:t>
      </w:r>
      <w:r w:rsidR="00A4627D" w:rsidRPr="00F65FCA">
        <w:rPr>
          <w:rFonts w:ascii="Times New Roman" w:hAnsi="Times New Roman" w:cs="Times New Roman"/>
          <w:sz w:val="22"/>
          <w:szCs w:val="22"/>
        </w:rPr>
        <w:t>Licensee</w:t>
      </w:r>
      <w:r w:rsidR="001717E8" w:rsidRPr="00F65FCA">
        <w:rPr>
          <w:rFonts w:ascii="Times New Roman" w:hAnsi="Times New Roman" w:cs="Times New Roman"/>
          <w:sz w:val="22"/>
          <w:szCs w:val="22"/>
        </w:rPr>
        <w:t xml:space="preserve"> to change the route of any means of access to or egress from the </w:t>
      </w:r>
      <w:r w:rsidR="00F32C51">
        <w:rPr>
          <w:rFonts w:ascii="Times New Roman" w:hAnsi="Times New Roman" w:cs="Times New Roman"/>
          <w:sz w:val="22"/>
          <w:szCs w:val="22"/>
        </w:rPr>
        <w:t>Site</w:t>
      </w:r>
      <w:r w:rsidR="001B052D" w:rsidRPr="00F65FCA">
        <w:rPr>
          <w:rFonts w:ascii="Times New Roman" w:hAnsi="Times New Roman" w:cs="Times New Roman"/>
          <w:sz w:val="22"/>
          <w:szCs w:val="22"/>
        </w:rPr>
        <w:t xml:space="preserve"> </w:t>
      </w:r>
      <w:r w:rsidR="001717E8" w:rsidRPr="00F65FCA">
        <w:rPr>
          <w:rFonts w:ascii="Times New Roman" w:hAnsi="Times New Roman" w:cs="Times New Roman"/>
          <w:sz w:val="22"/>
          <w:szCs w:val="22"/>
        </w:rPr>
        <w:t xml:space="preserve">and may change the area over which any of the Access Rights are exercised; and </w:t>
      </w:r>
      <w:r w:rsidR="001717E8" w:rsidRPr="000F0CA4">
        <w:rPr>
          <w:rFonts w:ascii="Times New Roman" w:hAnsi="Times New Roman" w:cs="Times New Roman"/>
          <w:sz w:val="22"/>
          <w:szCs w:val="22"/>
        </w:rPr>
        <w:t xml:space="preserve">(ii) the use of such </w:t>
      </w:r>
      <w:r w:rsidR="001B052D" w:rsidRPr="000F0CA4">
        <w:rPr>
          <w:rFonts w:ascii="Times New Roman" w:hAnsi="Times New Roman" w:cs="Times New Roman"/>
          <w:sz w:val="22"/>
          <w:szCs w:val="22"/>
        </w:rPr>
        <w:t>ways, paths and passages</w:t>
      </w:r>
      <w:r w:rsidR="001717E8" w:rsidRPr="000F0CA4">
        <w:rPr>
          <w:rFonts w:ascii="Times New Roman" w:hAnsi="Times New Roman" w:cs="Times New Roman"/>
          <w:sz w:val="22"/>
          <w:szCs w:val="22"/>
        </w:rPr>
        <w:t xml:space="preserve"> shall not obstruct the use of the </w:t>
      </w:r>
      <w:r w:rsidR="003C17B9" w:rsidRPr="000F0CA4">
        <w:rPr>
          <w:rFonts w:ascii="Times New Roman" w:hAnsi="Times New Roman" w:cs="Times New Roman"/>
          <w:sz w:val="22"/>
          <w:szCs w:val="22"/>
        </w:rPr>
        <w:t>lagoon</w:t>
      </w:r>
      <w:r w:rsidR="00780FD5">
        <w:rPr>
          <w:rFonts w:ascii="Times New Roman" w:hAnsi="Times New Roman" w:cs="Times New Roman"/>
          <w:sz w:val="22"/>
          <w:szCs w:val="22"/>
        </w:rPr>
        <w:t>s</w:t>
      </w:r>
      <w:r w:rsidR="000F0CA4" w:rsidRPr="000F0CA4">
        <w:rPr>
          <w:rFonts w:ascii="Times New Roman" w:hAnsi="Times New Roman" w:cs="Times New Roman"/>
          <w:sz w:val="22"/>
          <w:szCs w:val="22"/>
        </w:rPr>
        <w:t xml:space="preserve"> and the surrounding areas</w:t>
      </w:r>
      <w:r w:rsidR="001717E8" w:rsidRPr="000F0CA4">
        <w:rPr>
          <w:rFonts w:ascii="Times New Roman" w:hAnsi="Times New Roman" w:cs="Times New Roman"/>
          <w:sz w:val="22"/>
          <w:szCs w:val="22"/>
        </w:rPr>
        <w:t xml:space="preserve"> by the </w:t>
      </w:r>
      <w:r w:rsidR="001B052D" w:rsidRPr="000F0CA4">
        <w:rPr>
          <w:rFonts w:ascii="Times New Roman" w:hAnsi="Times New Roman" w:cs="Times New Roman"/>
          <w:sz w:val="22"/>
          <w:szCs w:val="22"/>
        </w:rPr>
        <w:t>public</w:t>
      </w:r>
      <w:r w:rsidR="001717E8" w:rsidRPr="000F0CA4">
        <w:rPr>
          <w:rFonts w:ascii="Times New Roman" w:hAnsi="Times New Roman" w:cs="Times New Roman"/>
          <w:sz w:val="22"/>
          <w:szCs w:val="22"/>
        </w:rPr>
        <w:t xml:space="preserve">, provided that where the </w:t>
      </w:r>
      <w:r w:rsidR="00A4627D" w:rsidRPr="000F0CA4">
        <w:rPr>
          <w:rFonts w:ascii="Times New Roman" w:hAnsi="Times New Roman" w:cs="Times New Roman"/>
          <w:sz w:val="22"/>
          <w:szCs w:val="22"/>
        </w:rPr>
        <w:t>Licensee</w:t>
      </w:r>
      <w:r w:rsidR="001717E8" w:rsidRPr="000F0CA4">
        <w:rPr>
          <w:rFonts w:ascii="Times New Roman" w:hAnsi="Times New Roman" w:cs="Times New Roman"/>
          <w:sz w:val="22"/>
          <w:szCs w:val="22"/>
        </w:rPr>
        <w:t xml:space="preserve">’s use of the </w:t>
      </w:r>
      <w:r w:rsidR="001B052D" w:rsidRPr="000F0CA4">
        <w:rPr>
          <w:rFonts w:ascii="Times New Roman" w:hAnsi="Times New Roman" w:cs="Times New Roman"/>
          <w:sz w:val="22"/>
          <w:szCs w:val="22"/>
        </w:rPr>
        <w:t>path, ways and passages</w:t>
      </w:r>
      <w:r w:rsidR="001717E8" w:rsidRPr="000F0CA4">
        <w:rPr>
          <w:rFonts w:ascii="Times New Roman" w:hAnsi="Times New Roman" w:cs="Times New Roman"/>
          <w:sz w:val="22"/>
          <w:szCs w:val="22"/>
        </w:rPr>
        <w:t xml:space="preserve"> will result in an </w:t>
      </w:r>
      <w:r w:rsidR="001717E8" w:rsidRPr="000F0CA4">
        <w:rPr>
          <w:rFonts w:ascii="Times New Roman" w:hAnsi="Times New Roman" w:cs="Times New Roman"/>
          <w:sz w:val="22"/>
          <w:szCs w:val="22"/>
        </w:rPr>
        <w:lastRenderedPageBreak/>
        <w:t xml:space="preserve">obstruction of the use of the </w:t>
      </w:r>
      <w:r w:rsidR="003C17B9" w:rsidRPr="000F0CA4">
        <w:rPr>
          <w:rFonts w:ascii="Times New Roman" w:hAnsi="Times New Roman" w:cs="Times New Roman"/>
          <w:sz w:val="22"/>
          <w:szCs w:val="22"/>
        </w:rPr>
        <w:t>lagoon</w:t>
      </w:r>
      <w:r w:rsidR="00780FD5">
        <w:rPr>
          <w:rFonts w:ascii="Times New Roman" w:hAnsi="Times New Roman" w:cs="Times New Roman"/>
          <w:sz w:val="22"/>
          <w:szCs w:val="22"/>
        </w:rPr>
        <w:t>s</w:t>
      </w:r>
      <w:r w:rsidR="001717E8" w:rsidRPr="000F0CA4">
        <w:rPr>
          <w:rFonts w:ascii="Times New Roman" w:hAnsi="Times New Roman" w:cs="Times New Roman"/>
          <w:sz w:val="22"/>
          <w:szCs w:val="22"/>
        </w:rPr>
        <w:t xml:space="preserve"> </w:t>
      </w:r>
      <w:r w:rsidR="000F0CA4" w:rsidRPr="000F0CA4">
        <w:rPr>
          <w:rFonts w:ascii="Times New Roman" w:hAnsi="Times New Roman" w:cs="Times New Roman"/>
          <w:sz w:val="22"/>
          <w:szCs w:val="22"/>
        </w:rPr>
        <w:t xml:space="preserve">and the surrounding area </w:t>
      </w:r>
      <w:r w:rsidR="001717E8" w:rsidRPr="000F0CA4">
        <w:rPr>
          <w:rFonts w:ascii="Times New Roman" w:hAnsi="Times New Roman" w:cs="Times New Roman"/>
          <w:sz w:val="22"/>
          <w:szCs w:val="22"/>
        </w:rPr>
        <w:t xml:space="preserve">by the </w:t>
      </w:r>
      <w:r w:rsidR="00A2710A" w:rsidRPr="000F0CA4">
        <w:rPr>
          <w:rFonts w:ascii="Times New Roman" w:hAnsi="Times New Roman" w:cs="Times New Roman"/>
          <w:sz w:val="22"/>
          <w:szCs w:val="22"/>
        </w:rPr>
        <w:t>public</w:t>
      </w:r>
      <w:r w:rsidR="00707B3A" w:rsidRPr="000F0CA4">
        <w:rPr>
          <w:rFonts w:ascii="Times New Roman" w:hAnsi="Times New Roman" w:cs="Times New Roman"/>
          <w:sz w:val="22"/>
          <w:szCs w:val="22"/>
        </w:rPr>
        <w:t xml:space="preserve"> or </w:t>
      </w:r>
      <w:r w:rsidR="002D7F9B" w:rsidRPr="000F0CA4">
        <w:rPr>
          <w:rFonts w:ascii="Times New Roman" w:hAnsi="Times New Roman" w:cs="Times New Roman"/>
          <w:sz w:val="22"/>
          <w:szCs w:val="22"/>
        </w:rPr>
        <w:t xml:space="preserve">by </w:t>
      </w:r>
      <w:r w:rsidR="00707B3A" w:rsidRPr="000F0CA4">
        <w:rPr>
          <w:rFonts w:ascii="Times New Roman" w:hAnsi="Times New Roman" w:cs="Times New Roman"/>
          <w:sz w:val="22"/>
          <w:szCs w:val="22"/>
        </w:rPr>
        <w:t>other users,</w:t>
      </w:r>
      <w:r w:rsidR="001717E8" w:rsidRPr="000F0CA4">
        <w:rPr>
          <w:rFonts w:ascii="Times New Roman" w:hAnsi="Times New Roman" w:cs="Times New Roman"/>
          <w:sz w:val="22"/>
          <w:szCs w:val="22"/>
        </w:rPr>
        <w:t xml:space="preserve"> such obstruction shall be done only </w:t>
      </w:r>
      <w:r w:rsidR="001B052D" w:rsidRPr="000F0CA4">
        <w:rPr>
          <w:rFonts w:ascii="Times New Roman" w:hAnsi="Times New Roman" w:cs="Times New Roman"/>
          <w:sz w:val="22"/>
          <w:szCs w:val="22"/>
        </w:rPr>
        <w:t xml:space="preserve">after obtaining a </w:t>
      </w:r>
      <w:r w:rsidR="00B84855" w:rsidRPr="000F0CA4">
        <w:rPr>
          <w:rFonts w:ascii="Times New Roman" w:hAnsi="Times New Roman" w:cs="Times New Roman"/>
          <w:sz w:val="22"/>
          <w:szCs w:val="22"/>
        </w:rPr>
        <w:t>prior written approval</w:t>
      </w:r>
      <w:r w:rsidR="001B052D" w:rsidRPr="000F0CA4">
        <w:rPr>
          <w:rFonts w:ascii="Times New Roman" w:hAnsi="Times New Roman" w:cs="Times New Roman"/>
          <w:sz w:val="22"/>
          <w:szCs w:val="22"/>
        </w:rPr>
        <w:t xml:space="preserve"> from the Licensor</w:t>
      </w:r>
      <w:r w:rsidR="001717E8" w:rsidRPr="000F0CA4">
        <w:rPr>
          <w:rFonts w:ascii="Times New Roman" w:hAnsi="Times New Roman" w:cs="Times New Roman"/>
          <w:sz w:val="22"/>
          <w:szCs w:val="22"/>
        </w:rPr>
        <w:t xml:space="preserve">, and shall be only for a reasonable period of time as agreed with the </w:t>
      </w:r>
      <w:r w:rsidR="00A4627D" w:rsidRPr="000F0CA4">
        <w:rPr>
          <w:rFonts w:ascii="Times New Roman" w:hAnsi="Times New Roman" w:cs="Times New Roman"/>
          <w:sz w:val="22"/>
          <w:szCs w:val="22"/>
        </w:rPr>
        <w:t>Licensor</w:t>
      </w:r>
      <w:r w:rsidR="001717E8" w:rsidRPr="000F0CA4">
        <w:rPr>
          <w:rFonts w:ascii="Times New Roman" w:hAnsi="Times New Roman" w:cs="Times New Roman"/>
          <w:sz w:val="22"/>
          <w:szCs w:val="22"/>
        </w:rPr>
        <w:t>, consistent with Good Engineering and Operating Practices.</w:t>
      </w:r>
      <w:r w:rsidR="001717E8" w:rsidRPr="004A4A66">
        <w:rPr>
          <w:rFonts w:ascii="Times New Roman" w:hAnsi="Times New Roman" w:cs="Times New Roman"/>
          <w:sz w:val="22"/>
          <w:szCs w:val="22"/>
        </w:rPr>
        <w:t xml:space="preserve"> </w:t>
      </w:r>
    </w:p>
    <w:p w14:paraId="3DC27484" w14:textId="77777777" w:rsidR="00602D0A" w:rsidRPr="00C9658B" w:rsidRDefault="00602D0A" w:rsidP="00C9658B">
      <w:pPr>
        <w:pStyle w:val="Default"/>
        <w:spacing w:line="276" w:lineRule="auto"/>
        <w:ind w:left="720"/>
        <w:jc w:val="both"/>
        <w:rPr>
          <w:rFonts w:ascii="Times New Roman" w:hAnsi="Times New Roman" w:cs="Times New Roman"/>
          <w:sz w:val="22"/>
          <w:szCs w:val="22"/>
        </w:rPr>
      </w:pPr>
    </w:p>
    <w:p w14:paraId="67FCCD48" w14:textId="04D8FB9A" w:rsidR="002A5BD3" w:rsidRDefault="001717E8" w:rsidP="00C9658B">
      <w:pPr>
        <w:pStyle w:val="Default"/>
        <w:spacing w:line="276" w:lineRule="auto"/>
        <w:ind w:left="720"/>
        <w:jc w:val="both"/>
        <w:rPr>
          <w:rFonts w:ascii="Times New Roman" w:hAnsi="Times New Roman" w:cs="Times New Roman"/>
          <w:sz w:val="22"/>
          <w:szCs w:val="22"/>
        </w:rPr>
      </w:pPr>
      <w:r w:rsidRPr="00C9658B">
        <w:rPr>
          <w:rFonts w:ascii="Times New Roman" w:hAnsi="Times New Roman" w:cs="Times New Roman"/>
          <w:sz w:val="22"/>
          <w:szCs w:val="22"/>
        </w:rPr>
        <w:t xml:space="preserve">Provided that 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shall provide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at least thirty (30) Days before the commencement of the cons</w:t>
      </w:r>
      <w:r w:rsidR="00780FD5">
        <w:rPr>
          <w:rFonts w:ascii="Times New Roman" w:hAnsi="Times New Roman" w:cs="Times New Roman"/>
          <w:sz w:val="22"/>
          <w:szCs w:val="22"/>
        </w:rPr>
        <w:t>truction of the Instant Facilities</w:t>
      </w:r>
      <w:r w:rsidRPr="00C9658B">
        <w:rPr>
          <w:rFonts w:ascii="Times New Roman" w:hAnsi="Times New Roman" w:cs="Times New Roman"/>
          <w:sz w:val="22"/>
          <w:szCs w:val="22"/>
        </w:rPr>
        <w:t>, or a related activity, a schedule of cons</w:t>
      </w:r>
      <w:r w:rsidR="00780FD5">
        <w:rPr>
          <w:rFonts w:ascii="Times New Roman" w:hAnsi="Times New Roman" w:cs="Times New Roman"/>
          <w:sz w:val="22"/>
          <w:szCs w:val="22"/>
        </w:rPr>
        <w:t>truction of the Instant Facilities</w:t>
      </w:r>
      <w:r w:rsidRPr="00C9658B">
        <w:rPr>
          <w:rFonts w:ascii="Times New Roman" w:hAnsi="Times New Roman" w:cs="Times New Roman"/>
          <w:sz w:val="22"/>
          <w:szCs w:val="22"/>
        </w:rPr>
        <w:t xml:space="preserve">. Upon receipt of such schedule of construction from 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shall within five (5) Business Days respond with such reasonable changes to the schedule of construction, if any, as it may require, failing which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shall be deemed to have accepted the schedule of construction. If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requests any changes to the schedule of construction, 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shall modify its schedule of construction after incorporating such reasonable changes suggested by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and notify the finalized schedule of construction at least five (5) Days prior to the commencement of construction.  </w:t>
      </w:r>
    </w:p>
    <w:p w14:paraId="2CC404D8" w14:textId="77777777" w:rsidR="00D57BAF" w:rsidRPr="00D57BAF" w:rsidRDefault="00D57BAF" w:rsidP="00D57BAF">
      <w:pPr>
        <w:pStyle w:val="Default"/>
      </w:pPr>
    </w:p>
    <w:p w14:paraId="76FA9753" w14:textId="4CB5B363" w:rsidR="00602D0A" w:rsidRDefault="009E0CB2" w:rsidP="00B84855">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w:t>
      </w:r>
      <w:r w:rsidR="00A80F7C">
        <w:rPr>
          <w:rFonts w:ascii="Times New Roman" w:hAnsi="Times New Roman"/>
          <w:sz w:val="22"/>
          <w:szCs w:val="22"/>
        </w:rPr>
        <w:t>7</w:t>
      </w:r>
      <w:r w:rsidRPr="00C9658B">
        <w:rPr>
          <w:rFonts w:ascii="Times New Roman" w:hAnsi="Times New Roman"/>
          <w:sz w:val="22"/>
          <w:szCs w:val="22"/>
        </w:rPr>
        <w:tab/>
        <w:t xml:space="preserve">Subject to </w:t>
      </w:r>
      <w:r w:rsidRPr="00C9658B">
        <w:rPr>
          <w:rFonts w:ascii="Times New Roman" w:hAnsi="Times New Roman"/>
          <w:sz w:val="22"/>
          <w:szCs w:val="22"/>
          <w:u w:val="single"/>
        </w:rPr>
        <w:t>Article 5</w:t>
      </w:r>
      <w:r w:rsidRPr="00C9658B">
        <w:rPr>
          <w:rFonts w:ascii="Times New Roman" w:hAnsi="Times New Roman"/>
          <w:sz w:val="22"/>
          <w:szCs w:val="22"/>
        </w:rPr>
        <w:t xml:space="preserve"> hereof, the </w:t>
      </w:r>
      <w:r w:rsidR="00A4627D">
        <w:rPr>
          <w:rFonts w:ascii="Times New Roman" w:hAnsi="Times New Roman"/>
          <w:sz w:val="22"/>
          <w:szCs w:val="22"/>
        </w:rPr>
        <w:t>Licensee</w:t>
      </w:r>
      <w:r w:rsidRPr="00C9658B">
        <w:rPr>
          <w:rFonts w:ascii="Times New Roman" w:hAnsi="Times New Roman"/>
          <w:sz w:val="22"/>
          <w:szCs w:val="22"/>
        </w:rPr>
        <w:t xml:space="preserve"> may make its own arrangements for and take reasonable measures, in consultation with the </w:t>
      </w:r>
      <w:r w:rsidR="00A4627D">
        <w:rPr>
          <w:rFonts w:ascii="Times New Roman" w:hAnsi="Times New Roman"/>
          <w:sz w:val="22"/>
          <w:szCs w:val="22"/>
        </w:rPr>
        <w:t>Licensor</w:t>
      </w:r>
      <w:r w:rsidRPr="00C9658B">
        <w:rPr>
          <w:rFonts w:ascii="Times New Roman" w:hAnsi="Times New Roman"/>
          <w:sz w:val="22"/>
          <w:szCs w:val="22"/>
        </w:rPr>
        <w:t xml:space="preserve"> for the protection and securi</w:t>
      </w:r>
      <w:r w:rsidR="00780FD5">
        <w:rPr>
          <w:rFonts w:ascii="Times New Roman" w:hAnsi="Times New Roman"/>
          <w:sz w:val="22"/>
          <w:szCs w:val="22"/>
        </w:rPr>
        <w:t>ty of the Instant Facilities</w:t>
      </w:r>
      <w:r w:rsidRPr="00C9658B">
        <w:rPr>
          <w:rFonts w:ascii="Times New Roman" w:hAnsi="Times New Roman"/>
          <w:sz w:val="22"/>
          <w:szCs w:val="22"/>
        </w:rPr>
        <w:t xml:space="preserve">. </w:t>
      </w:r>
    </w:p>
    <w:p w14:paraId="068C4896" w14:textId="77777777" w:rsidR="00D57BAF" w:rsidRPr="00D57BAF" w:rsidRDefault="00D57BAF" w:rsidP="00D57BAF">
      <w:pPr>
        <w:pStyle w:val="Default"/>
      </w:pPr>
    </w:p>
    <w:p w14:paraId="4EC958AA" w14:textId="633DD5FE" w:rsidR="00602D0A" w:rsidRDefault="009E0CB2" w:rsidP="00BD4062">
      <w:pPr>
        <w:pStyle w:val="CM45"/>
        <w:spacing w:line="276" w:lineRule="auto"/>
        <w:ind w:left="720" w:hanging="720"/>
        <w:jc w:val="both"/>
        <w:rPr>
          <w:rFonts w:ascii="Times New Roman" w:hAnsi="Times New Roman"/>
          <w:sz w:val="22"/>
          <w:szCs w:val="22"/>
          <w:lang w:eastAsia="ko-KR"/>
        </w:rPr>
      </w:pPr>
      <w:r w:rsidRPr="00C9658B">
        <w:rPr>
          <w:rFonts w:ascii="Times New Roman" w:hAnsi="Times New Roman"/>
          <w:sz w:val="22"/>
          <w:szCs w:val="22"/>
        </w:rPr>
        <w:t>6.</w:t>
      </w:r>
      <w:r w:rsidR="00FB5459">
        <w:rPr>
          <w:rFonts w:ascii="Times New Roman" w:hAnsi="Times New Roman"/>
          <w:sz w:val="22"/>
          <w:szCs w:val="22"/>
        </w:rPr>
        <w:t>8</w:t>
      </w:r>
      <w:r w:rsidRPr="00C9658B">
        <w:rPr>
          <w:rFonts w:ascii="Times New Roman" w:hAnsi="Times New Roman"/>
          <w:sz w:val="22"/>
          <w:szCs w:val="22"/>
        </w:rPr>
        <w:tab/>
        <w:t>The L</w:t>
      </w:r>
      <w:r w:rsidR="00FB5459">
        <w:rPr>
          <w:rFonts w:ascii="Times New Roman" w:hAnsi="Times New Roman"/>
          <w:sz w:val="22"/>
          <w:szCs w:val="22"/>
        </w:rPr>
        <w:t>icens</w:t>
      </w:r>
      <w:r w:rsidRPr="00C9658B">
        <w:rPr>
          <w:rFonts w:ascii="Times New Roman" w:hAnsi="Times New Roman"/>
          <w:sz w:val="22"/>
          <w:szCs w:val="22"/>
        </w:rPr>
        <w:t xml:space="preserve">ee shall have the right </w:t>
      </w:r>
      <w:r w:rsidR="002D7F9B">
        <w:rPr>
          <w:rFonts w:ascii="Times New Roman" w:hAnsi="Times New Roman"/>
          <w:sz w:val="22"/>
          <w:szCs w:val="22"/>
        </w:rPr>
        <w:t xml:space="preserve">to </w:t>
      </w:r>
      <w:r w:rsidR="00BD4062">
        <w:rPr>
          <w:rFonts w:ascii="Times New Roman" w:hAnsi="Times New Roman"/>
          <w:sz w:val="22"/>
          <w:szCs w:val="22"/>
        </w:rPr>
        <w:t>setup</w:t>
      </w:r>
      <w:r w:rsidR="002D7F9B">
        <w:rPr>
          <w:rFonts w:ascii="Times New Roman" w:hAnsi="Times New Roman"/>
          <w:sz w:val="22"/>
          <w:szCs w:val="22"/>
        </w:rPr>
        <w:t xml:space="preserve"> </w:t>
      </w:r>
      <w:r w:rsidR="002F43A4">
        <w:rPr>
          <w:rFonts w:ascii="Times New Roman" w:hAnsi="Times New Roman"/>
          <w:sz w:val="22"/>
          <w:szCs w:val="22"/>
        </w:rPr>
        <w:t>floating platforms</w:t>
      </w:r>
      <w:r w:rsidR="002D7F9B">
        <w:rPr>
          <w:rFonts w:ascii="Times New Roman" w:hAnsi="Times New Roman"/>
          <w:sz w:val="22"/>
          <w:szCs w:val="22"/>
        </w:rPr>
        <w:t xml:space="preserve"> </w:t>
      </w:r>
      <w:r w:rsidR="00BD4062">
        <w:rPr>
          <w:rFonts w:ascii="Times New Roman" w:hAnsi="Times New Roman"/>
          <w:sz w:val="22"/>
          <w:szCs w:val="22"/>
        </w:rPr>
        <w:t xml:space="preserve">at the </w:t>
      </w:r>
      <w:r w:rsidR="00F32C51">
        <w:rPr>
          <w:rFonts w:ascii="Times New Roman" w:hAnsi="Times New Roman"/>
          <w:sz w:val="22"/>
          <w:szCs w:val="22"/>
        </w:rPr>
        <w:t>Site</w:t>
      </w:r>
      <w:r w:rsidR="00BD4062">
        <w:rPr>
          <w:rFonts w:ascii="Times New Roman" w:hAnsi="Times New Roman"/>
          <w:sz w:val="22"/>
          <w:szCs w:val="22"/>
        </w:rPr>
        <w:t xml:space="preserve"> </w:t>
      </w:r>
      <w:r w:rsidR="002D7F9B">
        <w:rPr>
          <w:rFonts w:ascii="Times New Roman" w:hAnsi="Times New Roman"/>
          <w:sz w:val="22"/>
          <w:szCs w:val="22"/>
        </w:rPr>
        <w:t>as necessary which fo</w:t>
      </w:r>
      <w:r w:rsidR="00BD4062">
        <w:rPr>
          <w:rFonts w:ascii="Times New Roman" w:hAnsi="Times New Roman"/>
          <w:sz w:val="22"/>
          <w:szCs w:val="22"/>
        </w:rPr>
        <w:t>rms part of the Instant Facilities</w:t>
      </w:r>
      <w:r w:rsidR="002D7F9B">
        <w:rPr>
          <w:rFonts w:ascii="Times New Roman" w:hAnsi="Times New Roman"/>
          <w:sz w:val="22"/>
          <w:szCs w:val="22"/>
        </w:rPr>
        <w:t xml:space="preserve">, and shall have the right </w:t>
      </w:r>
      <w:r w:rsidRPr="00C9658B">
        <w:rPr>
          <w:rFonts w:ascii="Times New Roman" w:hAnsi="Times New Roman"/>
          <w:sz w:val="22"/>
          <w:szCs w:val="22"/>
        </w:rPr>
        <w:t>from time to time both before and after the Commercial Operation Date, and at the L</w:t>
      </w:r>
      <w:r w:rsidR="00FB5459">
        <w:rPr>
          <w:rFonts w:ascii="Times New Roman" w:hAnsi="Times New Roman"/>
          <w:sz w:val="22"/>
          <w:szCs w:val="22"/>
        </w:rPr>
        <w:t>icen</w:t>
      </w:r>
      <w:r w:rsidRPr="00C9658B">
        <w:rPr>
          <w:rFonts w:ascii="Times New Roman" w:hAnsi="Times New Roman"/>
          <w:sz w:val="22"/>
          <w:szCs w:val="22"/>
        </w:rPr>
        <w:t xml:space="preserve">see’s sole cost and expense, to make such additions, alterations or changes to </w:t>
      </w:r>
      <w:r w:rsidR="002D7F9B">
        <w:rPr>
          <w:rFonts w:ascii="Times New Roman" w:hAnsi="Times New Roman"/>
          <w:sz w:val="22"/>
          <w:szCs w:val="22"/>
        </w:rPr>
        <w:t>such structures</w:t>
      </w:r>
      <w:r w:rsidRPr="00C9658B">
        <w:rPr>
          <w:rFonts w:ascii="Times New Roman" w:hAnsi="Times New Roman"/>
          <w:sz w:val="22"/>
          <w:szCs w:val="22"/>
        </w:rPr>
        <w:t>, as are</w:t>
      </w:r>
      <w:r w:rsidR="002D7F9B">
        <w:rPr>
          <w:rFonts w:ascii="Times New Roman" w:hAnsi="Times New Roman"/>
          <w:sz w:val="22"/>
          <w:szCs w:val="22"/>
        </w:rPr>
        <w:t xml:space="preserve"> reasonably required</w:t>
      </w:r>
      <w:r w:rsidRPr="00C9658B">
        <w:rPr>
          <w:rFonts w:ascii="Times New Roman" w:hAnsi="Times New Roman"/>
          <w:sz w:val="22"/>
          <w:szCs w:val="22"/>
        </w:rPr>
        <w:t xml:space="preserve"> in compliance with the provisions of this Agreement, Applicable Law</w:t>
      </w:r>
      <w:r w:rsidR="002D7F9B">
        <w:rPr>
          <w:rFonts w:ascii="Times New Roman" w:hAnsi="Times New Roman"/>
          <w:sz w:val="22"/>
          <w:szCs w:val="22"/>
        </w:rPr>
        <w:t>,</w:t>
      </w:r>
      <w:r w:rsidRPr="00C9658B">
        <w:rPr>
          <w:rFonts w:ascii="Times New Roman" w:hAnsi="Times New Roman"/>
          <w:sz w:val="22"/>
          <w:szCs w:val="22"/>
        </w:rPr>
        <w:t xml:space="preserve"> Good Engineering and Operating Practices</w:t>
      </w:r>
      <w:r w:rsidR="002D7F9B">
        <w:rPr>
          <w:rFonts w:ascii="Times New Roman" w:hAnsi="Times New Roman"/>
          <w:sz w:val="22"/>
          <w:szCs w:val="22"/>
        </w:rPr>
        <w:t xml:space="preserve"> and Codes and Standards</w:t>
      </w:r>
      <w:r w:rsidRPr="00C9658B">
        <w:rPr>
          <w:rFonts w:ascii="Times New Roman" w:hAnsi="Times New Roman"/>
          <w:sz w:val="22"/>
          <w:szCs w:val="22"/>
          <w:lang w:eastAsia="ko-KR"/>
        </w:rPr>
        <w:t xml:space="preserve">; provided that: (a) </w:t>
      </w:r>
      <w:r w:rsidR="00FA6B9C">
        <w:rPr>
          <w:rFonts w:ascii="Times New Roman" w:hAnsi="Times New Roman"/>
          <w:sz w:val="22"/>
          <w:szCs w:val="22"/>
          <w:lang w:eastAsia="ko-KR"/>
        </w:rPr>
        <w:t xml:space="preserve">the Licensee shall not </w:t>
      </w:r>
      <w:r w:rsidR="00FA6B9C">
        <w:rPr>
          <w:rFonts w:ascii="Times New Roman" w:hAnsi="Times New Roman"/>
          <w:sz w:val="22"/>
          <w:szCs w:val="22"/>
        </w:rPr>
        <w:t xml:space="preserve">cause any damage to the </w:t>
      </w:r>
      <w:r w:rsidR="00F32C51">
        <w:rPr>
          <w:rFonts w:ascii="Times New Roman" w:hAnsi="Times New Roman"/>
          <w:sz w:val="22"/>
          <w:szCs w:val="22"/>
        </w:rPr>
        <w:t>Site</w:t>
      </w:r>
      <w:r w:rsidR="003C17B9">
        <w:rPr>
          <w:rFonts w:ascii="Times New Roman" w:hAnsi="Times New Roman"/>
          <w:sz w:val="22"/>
          <w:szCs w:val="22"/>
        </w:rPr>
        <w:t xml:space="preserve"> </w:t>
      </w:r>
      <w:r w:rsidR="00FA6B9C">
        <w:rPr>
          <w:rFonts w:ascii="Times New Roman" w:hAnsi="Times New Roman"/>
          <w:sz w:val="22"/>
          <w:szCs w:val="22"/>
        </w:rPr>
        <w:t xml:space="preserve">and (b) </w:t>
      </w:r>
      <w:r w:rsidRPr="00C9658B">
        <w:rPr>
          <w:rFonts w:ascii="Times New Roman" w:hAnsi="Times New Roman"/>
          <w:sz w:val="22"/>
          <w:szCs w:val="22"/>
          <w:lang w:eastAsia="ko-KR"/>
        </w:rPr>
        <w:t>the L</w:t>
      </w:r>
      <w:r w:rsidR="00A047B8">
        <w:rPr>
          <w:rFonts w:ascii="Times New Roman" w:hAnsi="Times New Roman"/>
          <w:sz w:val="22"/>
          <w:szCs w:val="22"/>
          <w:lang w:eastAsia="ko-KR"/>
        </w:rPr>
        <w:t>icen</w:t>
      </w:r>
      <w:r w:rsidRPr="00C9658B">
        <w:rPr>
          <w:rFonts w:ascii="Times New Roman" w:hAnsi="Times New Roman"/>
          <w:sz w:val="22"/>
          <w:szCs w:val="22"/>
          <w:lang w:eastAsia="ko-KR"/>
        </w:rPr>
        <w:t xml:space="preserve">see shall obtain </w:t>
      </w:r>
      <w:r w:rsidRPr="00C9658B">
        <w:rPr>
          <w:rFonts w:ascii="Times New Roman" w:hAnsi="Times New Roman"/>
          <w:sz w:val="22"/>
          <w:szCs w:val="22"/>
        </w:rPr>
        <w:t>the prior written approval of the L</w:t>
      </w:r>
      <w:r w:rsidR="00A047B8">
        <w:rPr>
          <w:rFonts w:ascii="Times New Roman" w:hAnsi="Times New Roman"/>
          <w:sz w:val="22"/>
          <w:szCs w:val="22"/>
        </w:rPr>
        <w:t>icen</w:t>
      </w:r>
      <w:r w:rsidRPr="00C9658B">
        <w:rPr>
          <w:rFonts w:ascii="Times New Roman" w:hAnsi="Times New Roman"/>
          <w:sz w:val="22"/>
          <w:szCs w:val="22"/>
        </w:rPr>
        <w:t>sor</w:t>
      </w:r>
      <w:r w:rsidR="00B70AF2">
        <w:rPr>
          <w:rFonts w:ascii="Times New Roman" w:hAnsi="Times New Roman"/>
          <w:sz w:val="22"/>
          <w:szCs w:val="22"/>
        </w:rPr>
        <w:t>, and such prior written approval shall not be unreasonably withheld,</w:t>
      </w:r>
      <w:r w:rsidRPr="00C9658B">
        <w:rPr>
          <w:rFonts w:ascii="Times New Roman" w:hAnsi="Times New Roman"/>
          <w:sz w:val="22"/>
          <w:szCs w:val="22"/>
        </w:rPr>
        <w:t xml:space="preserve"> in respect of any such </w:t>
      </w:r>
      <w:r w:rsidR="002D7F9B">
        <w:rPr>
          <w:rFonts w:ascii="Times New Roman" w:hAnsi="Times New Roman"/>
          <w:sz w:val="22"/>
          <w:szCs w:val="22"/>
        </w:rPr>
        <w:t xml:space="preserve">construction, </w:t>
      </w:r>
      <w:r w:rsidRPr="00C9658B">
        <w:rPr>
          <w:rFonts w:ascii="Times New Roman" w:hAnsi="Times New Roman"/>
          <w:sz w:val="22"/>
          <w:szCs w:val="22"/>
        </w:rPr>
        <w:t xml:space="preserve">additions, alterations or changes, except if such </w:t>
      </w:r>
      <w:r w:rsidR="002D7F9B">
        <w:rPr>
          <w:rFonts w:ascii="Times New Roman" w:hAnsi="Times New Roman"/>
          <w:sz w:val="22"/>
          <w:szCs w:val="22"/>
        </w:rPr>
        <w:t xml:space="preserve">construction, </w:t>
      </w:r>
      <w:r w:rsidRPr="00C9658B">
        <w:rPr>
          <w:rFonts w:ascii="Times New Roman" w:hAnsi="Times New Roman"/>
          <w:sz w:val="22"/>
          <w:szCs w:val="22"/>
        </w:rPr>
        <w:t>additions, alterations or changes are cosmetic in nature and/ or are part of the day to day maintenance an</w:t>
      </w:r>
      <w:r w:rsidR="00780FD5">
        <w:rPr>
          <w:rFonts w:ascii="Times New Roman" w:hAnsi="Times New Roman"/>
          <w:sz w:val="22"/>
          <w:szCs w:val="22"/>
        </w:rPr>
        <w:t>d repair of the Instant Facilities</w:t>
      </w:r>
      <w:r w:rsidRPr="00C9658B">
        <w:rPr>
          <w:rFonts w:ascii="Times New Roman" w:hAnsi="Times New Roman"/>
          <w:sz w:val="22"/>
          <w:szCs w:val="22"/>
        </w:rPr>
        <w:t>; and (</w:t>
      </w:r>
      <w:r w:rsidR="00FA6B9C">
        <w:rPr>
          <w:rFonts w:ascii="Times New Roman" w:hAnsi="Times New Roman"/>
          <w:sz w:val="22"/>
          <w:szCs w:val="22"/>
        </w:rPr>
        <w:t>c</w:t>
      </w:r>
      <w:r w:rsidRPr="00C9658B">
        <w:rPr>
          <w:rFonts w:ascii="Times New Roman" w:hAnsi="Times New Roman"/>
          <w:sz w:val="22"/>
          <w:szCs w:val="22"/>
        </w:rPr>
        <w:t>)</w:t>
      </w:r>
      <w:r w:rsidRPr="00C9658B">
        <w:rPr>
          <w:rFonts w:ascii="Times New Roman" w:hAnsi="Times New Roman"/>
          <w:sz w:val="22"/>
          <w:szCs w:val="22"/>
          <w:lang w:eastAsia="ko-KR"/>
        </w:rPr>
        <w:t xml:space="preserve"> the L</w:t>
      </w:r>
      <w:r w:rsidR="00A047B8">
        <w:rPr>
          <w:rFonts w:ascii="Times New Roman" w:hAnsi="Times New Roman"/>
          <w:sz w:val="22"/>
          <w:szCs w:val="22"/>
          <w:lang w:eastAsia="ko-KR"/>
        </w:rPr>
        <w:t>icen</w:t>
      </w:r>
      <w:r w:rsidRPr="00C9658B">
        <w:rPr>
          <w:rFonts w:ascii="Times New Roman" w:hAnsi="Times New Roman"/>
          <w:sz w:val="22"/>
          <w:szCs w:val="22"/>
          <w:lang w:eastAsia="ko-KR"/>
        </w:rPr>
        <w:t>see shall provide to the L</w:t>
      </w:r>
      <w:r w:rsidR="00A047B8">
        <w:rPr>
          <w:rFonts w:ascii="Times New Roman" w:hAnsi="Times New Roman"/>
          <w:sz w:val="22"/>
          <w:szCs w:val="22"/>
          <w:lang w:eastAsia="ko-KR"/>
        </w:rPr>
        <w:t>icen</w:t>
      </w:r>
      <w:r w:rsidRPr="00C9658B">
        <w:rPr>
          <w:rFonts w:ascii="Times New Roman" w:hAnsi="Times New Roman"/>
          <w:sz w:val="22"/>
          <w:szCs w:val="22"/>
          <w:lang w:eastAsia="ko-KR"/>
        </w:rPr>
        <w:t>sor a certificate from a civil engineer and/or architect having the requisite competence under Applicable Law for issuing such certificates, and acceptable to the L</w:t>
      </w:r>
      <w:r w:rsidR="00A047B8">
        <w:rPr>
          <w:rFonts w:ascii="Times New Roman" w:hAnsi="Times New Roman"/>
          <w:sz w:val="22"/>
          <w:szCs w:val="22"/>
          <w:lang w:eastAsia="ko-KR"/>
        </w:rPr>
        <w:t>icen</w:t>
      </w:r>
      <w:r w:rsidRPr="00C9658B">
        <w:rPr>
          <w:rFonts w:ascii="Times New Roman" w:hAnsi="Times New Roman"/>
          <w:sz w:val="22"/>
          <w:szCs w:val="22"/>
          <w:lang w:eastAsia="ko-KR"/>
        </w:rPr>
        <w:t>sor</w:t>
      </w:r>
      <w:r w:rsidR="00EC5722">
        <w:rPr>
          <w:rFonts w:ascii="Times New Roman" w:hAnsi="Times New Roman"/>
          <w:sz w:val="22"/>
          <w:szCs w:val="22"/>
          <w:lang w:eastAsia="ko-KR"/>
        </w:rPr>
        <w:t xml:space="preserve"> </w:t>
      </w:r>
      <w:r w:rsidR="00EC5722">
        <w:rPr>
          <w:rFonts w:ascii="Times New Roman" w:hAnsi="Times New Roman"/>
          <w:sz w:val="22"/>
          <w:szCs w:val="22"/>
        </w:rPr>
        <w:t>and such acceptance shall not be unreasonably withheld</w:t>
      </w:r>
      <w:r w:rsidRPr="00C9658B">
        <w:rPr>
          <w:rFonts w:ascii="Times New Roman" w:hAnsi="Times New Roman"/>
          <w:sz w:val="22"/>
          <w:szCs w:val="22"/>
          <w:lang w:eastAsia="ko-KR"/>
        </w:rPr>
        <w:t xml:space="preserve">, </w:t>
      </w:r>
      <w:r w:rsidR="006645EC">
        <w:rPr>
          <w:rFonts w:ascii="Times New Roman" w:hAnsi="Times New Roman"/>
          <w:sz w:val="22"/>
          <w:szCs w:val="22"/>
          <w:lang w:eastAsia="ko-KR"/>
        </w:rPr>
        <w:t xml:space="preserve">and </w:t>
      </w:r>
      <w:r w:rsidRPr="00C9658B">
        <w:rPr>
          <w:rFonts w:ascii="Times New Roman" w:hAnsi="Times New Roman"/>
          <w:sz w:val="22"/>
          <w:szCs w:val="22"/>
          <w:lang w:eastAsia="ko-KR"/>
        </w:rPr>
        <w:t xml:space="preserve">which certificate shall certify that the </w:t>
      </w:r>
      <w:r w:rsidR="007A3578">
        <w:rPr>
          <w:rFonts w:ascii="Times New Roman" w:hAnsi="Times New Roman"/>
          <w:sz w:val="22"/>
          <w:szCs w:val="22"/>
          <w:lang w:eastAsia="ko-KR"/>
        </w:rPr>
        <w:t xml:space="preserve">proposed </w:t>
      </w:r>
      <w:r w:rsidR="002D7F9B">
        <w:rPr>
          <w:rFonts w:ascii="Times New Roman" w:hAnsi="Times New Roman"/>
          <w:sz w:val="22"/>
          <w:szCs w:val="22"/>
          <w:lang w:eastAsia="ko-KR"/>
        </w:rPr>
        <w:t xml:space="preserve">constructions, </w:t>
      </w:r>
      <w:r w:rsidRPr="00C9658B">
        <w:rPr>
          <w:rFonts w:ascii="Times New Roman" w:hAnsi="Times New Roman"/>
          <w:sz w:val="22"/>
          <w:szCs w:val="22"/>
          <w:lang w:eastAsia="ko-KR"/>
        </w:rPr>
        <w:t xml:space="preserve">additions, alterations, or changes are in compliance with the Applicable Law, required for the construction of the </w:t>
      </w:r>
      <w:r w:rsidR="00780FD5">
        <w:rPr>
          <w:rFonts w:ascii="Times New Roman" w:hAnsi="Times New Roman"/>
          <w:sz w:val="22"/>
          <w:szCs w:val="22"/>
          <w:lang w:eastAsia="ko-KR"/>
        </w:rPr>
        <w:t>Instant Facilities</w:t>
      </w:r>
      <w:r w:rsidR="00FA6B9C">
        <w:rPr>
          <w:rFonts w:ascii="Times New Roman" w:hAnsi="Times New Roman"/>
          <w:sz w:val="22"/>
          <w:szCs w:val="22"/>
          <w:lang w:eastAsia="ko-KR"/>
        </w:rPr>
        <w:t>.</w:t>
      </w:r>
    </w:p>
    <w:p w14:paraId="1D5B581D" w14:textId="77777777" w:rsidR="00D57BAF" w:rsidRPr="00D57BAF" w:rsidRDefault="00D57BAF" w:rsidP="00D57BAF">
      <w:pPr>
        <w:pStyle w:val="Default"/>
        <w:rPr>
          <w:lang w:eastAsia="ko-KR"/>
        </w:rPr>
      </w:pPr>
    </w:p>
    <w:p w14:paraId="545008A8" w14:textId="0BDF3DC2" w:rsidR="00602D0A" w:rsidRDefault="0043625E" w:rsidP="00A01BC2">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 xml:space="preserve">6. </w:t>
      </w:r>
      <w:r w:rsidR="00A047B8">
        <w:rPr>
          <w:rFonts w:ascii="Times New Roman" w:hAnsi="Times New Roman"/>
          <w:sz w:val="22"/>
          <w:szCs w:val="22"/>
        </w:rPr>
        <w:t>9</w:t>
      </w:r>
      <w:r w:rsidR="002D7F9B">
        <w:rPr>
          <w:rFonts w:ascii="Times New Roman" w:hAnsi="Times New Roman"/>
          <w:sz w:val="22"/>
          <w:szCs w:val="22"/>
        </w:rPr>
        <w:tab/>
      </w:r>
      <w:r w:rsidR="009E0CB2" w:rsidRPr="00C9658B">
        <w:rPr>
          <w:rFonts w:ascii="Times New Roman" w:hAnsi="Times New Roman"/>
          <w:sz w:val="22"/>
          <w:szCs w:val="22"/>
        </w:rPr>
        <w:t>The L</w:t>
      </w:r>
      <w:r w:rsidR="00A047B8">
        <w:rPr>
          <w:rFonts w:ascii="Times New Roman" w:hAnsi="Times New Roman"/>
          <w:sz w:val="22"/>
          <w:szCs w:val="22"/>
        </w:rPr>
        <w:t>icen</w:t>
      </w:r>
      <w:r w:rsidR="009E0CB2" w:rsidRPr="00C9658B">
        <w:rPr>
          <w:rFonts w:ascii="Times New Roman" w:hAnsi="Times New Roman"/>
          <w:sz w:val="22"/>
          <w:szCs w:val="22"/>
        </w:rPr>
        <w:t xml:space="preserve">see shall be solely responsible for day to day operation and maintenance of the </w:t>
      </w:r>
      <w:r w:rsidR="00780FD5">
        <w:rPr>
          <w:rFonts w:ascii="Times New Roman" w:hAnsi="Times New Roman"/>
          <w:sz w:val="22"/>
          <w:szCs w:val="22"/>
        </w:rPr>
        <w:t>Instant Facilities</w:t>
      </w:r>
      <w:r w:rsidR="009E0CB2" w:rsidRPr="00C9658B">
        <w:rPr>
          <w:rFonts w:ascii="Times New Roman" w:hAnsi="Times New Roman"/>
          <w:sz w:val="22"/>
          <w:szCs w:val="22"/>
        </w:rPr>
        <w:t>, including without limitation the obligation to promptly make or pay (as determined by the L</w:t>
      </w:r>
      <w:r w:rsidR="00A047B8">
        <w:rPr>
          <w:rFonts w:ascii="Times New Roman" w:hAnsi="Times New Roman"/>
          <w:sz w:val="22"/>
          <w:szCs w:val="22"/>
        </w:rPr>
        <w:t>icen</w:t>
      </w:r>
      <w:r w:rsidR="009E0CB2" w:rsidRPr="00C9658B">
        <w:rPr>
          <w:rFonts w:ascii="Times New Roman" w:hAnsi="Times New Roman"/>
          <w:sz w:val="22"/>
          <w:szCs w:val="22"/>
        </w:rPr>
        <w:t xml:space="preserve">sor) for, any repairs to any part or whole of the </w:t>
      </w:r>
      <w:r w:rsidR="00F32C51">
        <w:rPr>
          <w:rFonts w:ascii="Times New Roman" w:hAnsi="Times New Roman"/>
          <w:sz w:val="22"/>
          <w:szCs w:val="22"/>
        </w:rPr>
        <w:t>Site</w:t>
      </w:r>
      <w:r w:rsidR="009E0CB2" w:rsidRPr="00C9658B">
        <w:rPr>
          <w:rFonts w:ascii="Times New Roman" w:hAnsi="Times New Roman"/>
          <w:sz w:val="22"/>
          <w:szCs w:val="22"/>
        </w:rPr>
        <w:t>, to the extent damage is caused by the L</w:t>
      </w:r>
      <w:r w:rsidR="00A047B8">
        <w:rPr>
          <w:rFonts w:ascii="Times New Roman" w:hAnsi="Times New Roman"/>
          <w:sz w:val="22"/>
          <w:szCs w:val="22"/>
        </w:rPr>
        <w:t>icen</w:t>
      </w:r>
      <w:r w:rsidR="009E0CB2" w:rsidRPr="00C9658B">
        <w:rPr>
          <w:rFonts w:ascii="Times New Roman" w:hAnsi="Times New Roman"/>
          <w:sz w:val="22"/>
          <w:szCs w:val="22"/>
        </w:rPr>
        <w:t>see, its employees, officers, agents, contractors or subcontractors, during the L</w:t>
      </w:r>
      <w:r w:rsidR="00A047B8">
        <w:rPr>
          <w:rFonts w:ascii="Times New Roman" w:hAnsi="Times New Roman"/>
          <w:sz w:val="22"/>
          <w:szCs w:val="22"/>
        </w:rPr>
        <w:t>icen</w:t>
      </w:r>
      <w:r w:rsidR="009E0CB2" w:rsidRPr="00C9658B">
        <w:rPr>
          <w:rFonts w:ascii="Times New Roman" w:hAnsi="Times New Roman"/>
          <w:sz w:val="22"/>
          <w:szCs w:val="22"/>
        </w:rPr>
        <w:t xml:space="preserve">se Term.  </w:t>
      </w:r>
    </w:p>
    <w:p w14:paraId="1D68F0BF" w14:textId="1B2BE7FB" w:rsidR="00D57BAF" w:rsidRPr="00D57BAF" w:rsidRDefault="00D57BAF" w:rsidP="00381B3E">
      <w:pPr>
        <w:pStyle w:val="CM45"/>
        <w:spacing w:line="276" w:lineRule="auto"/>
        <w:ind w:left="720" w:hanging="720"/>
        <w:jc w:val="both"/>
      </w:pPr>
    </w:p>
    <w:p w14:paraId="5DE88F73" w14:textId="51509F4C" w:rsidR="00602D0A" w:rsidRDefault="009E0CB2" w:rsidP="003C17B9">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w:t>
      </w:r>
      <w:r w:rsidR="00D270EA">
        <w:rPr>
          <w:rFonts w:ascii="Times New Roman" w:hAnsi="Times New Roman"/>
          <w:sz w:val="22"/>
          <w:szCs w:val="22"/>
        </w:rPr>
        <w:t>10</w:t>
      </w:r>
      <w:r w:rsidRPr="00C9658B">
        <w:rPr>
          <w:rFonts w:ascii="Times New Roman" w:hAnsi="Times New Roman"/>
          <w:sz w:val="22"/>
          <w:szCs w:val="22"/>
        </w:rPr>
        <w:tab/>
        <w:t xml:space="preserve">In complying with its obligations under </w:t>
      </w:r>
      <w:r w:rsidRPr="00C9658B">
        <w:rPr>
          <w:rFonts w:ascii="Times New Roman" w:hAnsi="Times New Roman"/>
          <w:sz w:val="22"/>
          <w:szCs w:val="22"/>
          <w:u w:val="single"/>
        </w:rPr>
        <w:t>Article 6.</w:t>
      </w:r>
      <w:r w:rsidR="0043625E">
        <w:rPr>
          <w:rFonts w:ascii="Times New Roman" w:hAnsi="Times New Roman"/>
          <w:sz w:val="22"/>
          <w:szCs w:val="22"/>
          <w:u w:val="single"/>
        </w:rPr>
        <w:t>9</w:t>
      </w:r>
      <w:r w:rsidRPr="00C9658B">
        <w:rPr>
          <w:rFonts w:ascii="Times New Roman" w:hAnsi="Times New Roman"/>
          <w:sz w:val="22"/>
          <w:szCs w:val="22"/>
        </w:rPr>
        <w:t xml:space="preserve">, the </w:t>
      </w:r>
      <w:r w:rsidR="00A4627D">
        <w:rPr>
          <w:rFonts w:ascii="Times New Roman" w:hAnsi="Times New Roman"/>
          <w:sz w:val="22"/>
          <w:szCs w:val="22"/>
        </w:rPr>
        <w:t>Licensee</w:t>
      </w:r>
      <w:r w:rsidRPr="00C9658B">
        <w:rPr>
          <w:rFonts w:ascii="Times New Roman" w:hAnsi="Times New Roman"/>
          <w:sz w:val="22"/>
          <w:szCs w:val="22"/>
        </w:rPr>
        <w:t xml:space="preserve"> shall to the extent possible give five (5) Business Days prior written notice for all repair and maintenance work of the </w:t>
      </w:r>
      <w:r w:rsidR="00780FD5">
        <w:rPr>
          <w:rFonts w:ascii="Times New Roman" w:hAnsi="Times New Roman"/>
          <w:sz w:val="22"/>
          <w:szCs w:val="22"/>
        </w:rPr>
        <w:t>Instant Facilities</w:t>
      </w:r>
      <w:r w:rsidR="00D270EA">
        <w:rPr>
          <w:rFonts w:ascii="Times New Roman" w:hAnsi="Times New Roman"/>
          <w:sz w:val="22"/>
          <w:szCs w:val="22"/>
        </w:rPr>
        <w:t xml:space="preserve"> </w:t>
      </w:r>
      <w:r w:rsidR="00FD125E">
        <w:rPr>
          <w:rFonts w:ascii="Times New Roman" w:hAnsi="Times New Roman"/>
          <w:sz w:val="22"/>
          <w:szCs w:val="22"/>
        </w:rPr>
        <w:t>or</w:t>
      </w:r>
      <w:r w:rsidR="00D270EA">
        <w:rPr>
          <w:rFonts w:ascii="Times New Roman" w:hAnsi="Times New Roman"/>
          <w:sz w:val="22"/>
          <w:szCs w:val="22"/>
        </w:rPr>
        <w:t xml:space="preserve"> the </w:t>
      </w:r>
      <w:r w:rsidR="00F32C51">
        <w:rPr>
          <w:rFonts w:ascii="Times New Roman" w:hAnsi="Times New Roman"/>
          <w:sz w:val="22"/>
          <w:szCs w:val="22"/>
        </w:rPr>
        <w:t>Site</w:t>
      </w:r>
      <w:r w:rsidRPr="00C9658B">
        <w:rPr>
          <w:rFonts w:ascii="Times New Roman" w:hAnsi="Times New Roman"/>
          <w:sz w:val="22"/>
          <w:szCs w:val="22"/>
        </w:rPr>
        <w:t xml:space="preserve">. Upon such request for repair and maintenance work, the </w:t>
      </w:r>
      <w:r w:rsidR="00A4627D">
        <w:rPr>
          <w:rFonts w:ascii="Times New Roman" w:hAnsi="Times New Roman"/>
          <w:sz w:val="22"/>
          <w:szCs w:val="22"/>
        </w:rPr>
        <w:t>Licensor</w:t>
      </w:r>
      <w:r w:rsidRPr="00C9658B">
        <w:rPr>
          <w:rFonts w:ascii="Times New Roman" w:hAnsi="Times New Roman"/>
          <w:sz w:val="22"/>
          <w:szCs w:val="22"/>
        </w:rPr>
        <w:t xml:space="preserve"> shall respond to such request within five (5) Business Days. If the </w:t>
      </w:r>
      <w:r w:rsidR="00A4627D">
        <w:rPr>
          <w:rFonts w:ascii="Times New Roman" w:hAnsi="Times New Roman"/>
          <w:sz w:val="22"/>
          <w:szCs w:val="22"/>
        </w:rPr>
        <w:t>Licensor</w:t>
      </w:r>
      <w:r w:rsidRPr="00C9658B">
        <w:rPr>
          <w:rFonts w:ascii="Times New Roman" w:hAnsi="Times New Roman"/>
          <w:sz w:val="22"/>
          <w:szCs w:val="22"/>
        </w:rPr>
        <w:t xml:space="preserve"> does not respond to such request within five (5) Business Days, such request shall be deemed approved by the </w:t>
      </w:r>
      <w:r w:rsidR="00A4627D">
        <w:rPr>
          <w:rFonts w:ascii="Times New Roman" w:hAnsi="Times New Roman"/>
          <w:sz w:val="22"/>
          <w:szCs w:val="22"/>
        </w:rPr>
        <w:t>Licensor</w:t>
      </w:r>
      <w:r w:rsidRPr="00C9658B">
        <w:rPr>
          <w:rFonts w:ascii="Times New Roman" w:hAnsi="Times New Roman"/>
          <w:sz w:val="22"/>
          <w:szCs w:val="22"/>
        </w:rPr>
        <w:t xml:space="preserve">. The </w:t>
      </w:r>
      <w:r w:rsidR="00A4627D">
        <w:rPr>
          <w:rFonts w:ascii="Times New Roman" w:hAnsi="Times New Roman"/>
          <w:sz w:val="22"/>
          <w:szCs w:val="22"/>
        </w:rPr>
        <w:t>Licensee</w:t>
      </w:r>
      <w:r w:rsidRPr="00C9658B">
        <w:rPr>
          <w:rFonts w:ascii="Times New Roman" w:hAnsi="Times New Roman"/>
          <w:sz w:val="22"/>
          <w:szCs w:val="22"/>
        </w:rPr>
        <w:t xml:space="preserve"> shall ensure that all such work undertaken must be completed in all </w:t>
      </w:r>
      <w:r w:rsidRPr="00C9658B">
        <w:rPr>
          <w:rFonts w:ascii="Times New Roman" w:hAnsi="Times New Roman"/>
          <w:sz w:val="22"/>
          <w:szCs w:val="22"/>
        </w:rPr>
        <w:lastRenderedPageBreak/>
        <w:t>respects in a timely manner.</w:t>
      </w:r>
    </w:p>
    <w:p w14:paraId="3DD4143B" w14:textId="77777777" w:rsidR="00D57BAF" w:rsidRPr="00D57BAF" w:rsidRDefault="00D57BAF" w:rsidP="00D57BAF">
      <w:pPr>
        <w:pStyle w:val="Default"/>
      </w:pPr>
    </w:p>
    <w:p w14:paraId="0C18F307" w14:textId="3A1D3E24" w:rsidR="00602D0A" w:rsidRDefault="009E0CB2" w:rsidP="0043625E">
      <w:pPr>
        <w:pStyle w:val="CM45"/>
        <w:spacing w:line="276" w:lineRule="auto"/>
        <w:jc w:val="both"/>
        <w:rPr>
          <w:rFonts w:ascii="Times New Roman" w:hAnsi="Times New Roman"/>
          <w:sz w:val="22"/>
          <w:szCs w:val="22"/>
        </w:rPr>
      </w:pPr>
      <w:r w:rsidRPr="00C9658B">
        <w:rPr>
          <w:rFonts w:ascii="Times New Roman" w:hAnsi="Times New Roman"/>
          <w:sz w:val="22"/>
          <w:szCs w:val="22"/>
        </w:rPr>
        <w:t>6.1</w:t>
      </w:r>
      <w:r w:rsidR="00F27AE5">
        <w:rPr>
          <w:rFonts w:ascii="Times New Roman" w:hAnsi="Times New Roman"/>
          <w:sz w:val="22"/>
          <w:szCs w:val="22"/>
        </w:rPr>
        <w:t>1</w:t>
      </w:r>
      <w:r w:rsidRPr="00C9658B">
        <w:rPr>
          <w:rFonts w:ascii="Times New Roman" w:hAnsi="Times New Roman"/>
          <w:sz w:val="22"/>
          <w:szCs w:val="22"/>
        </w:rPr>
        <w:tab/>
        <w:t>At all times, the L</w:t>
      </w:r>
      <w:r w:rsidR="00F27AE5">
        <w:rPr>
          <w:rFonts w:ascii="Times New Roman" w:hAnsi="Times New Roman"/>
          <w:sz w:val="22"/>
          <w:szCs w:val="22"/>
        </w:rPr>
        <w:t>icen</w:t>
      </w:r>
      <w:r w:rsidRPr="00C9658B">
        <w:rPr>
          <w:rFonts w:ascii="Times New Roman" w:hAnsi="Times New Roman"/>
          <w:sz w:val="22"/>
          <w:szCs w:val="22"/>
        </w:rPr>
        <w:t xml:space="preserve">see shall: </w:t>
      </w:r>
    </w:p>
    <w:p w14:paraId="343013FB" w14:textId="65179966" w:rsidR="00D57BAF" w:rsidRPr="00D57BAF" w:rsidRDefault="00D57BAF" w:rsidP="00D57BAF">
      <w:pPr>
        <w:pStyle w:val="Default"/>
      </w:pPr>
    </w:p>
    <w:p w14:paraId="337B661E" w14:textId="09739B6C" w:rsidR="00602D0A" w:rsidRPr="00B62B8D" w:rsidRDefault="009E0CB2" w:rsidP="003C17B9">
      <w:pPr>
        <w:pStyle w:val="CM45"/>
        <w:numPr>
          <w:ilvl w:val="0"/>
          <w:numId w:val="13"/>
        </w:numPr>
        <w:spacing w:line="276" w:lineRule="auto"/>
        <w:ind w:hanging="720"/>
        <w:jc w:val="both"/>
        <w:rPr>
          <w:rFonts w:ascii="Times New Roman" w:hAnsi="Times New Roman"/>
          <w:sz w:val="22"/>
          <w:szCs w:val="22"/>
        </w:rPr>
      </w:pPr>
      <w:r w:rsidRPr="00B62B8D">
        <w:rPr>
          <w:rFonts w:ascii="Times New Roman" w:hAnsi="Times New Roman"/>
          <w:sz w:val="22"/>
          <w:szCs w:val="22"/>
        </w:rPr>
        <w:t xml:space="preserve">take due care to ensure that no damage is caused to the </w:t>
      </w:r>
      <w:r w:rsidR="00F32C51">
        <w:rPr>
          <w:rFonts w:ascii="Times New Roman" w:hAnsi="Times New Roman"/>
          <w:sz w:val="22"/>
          <w:szCs w:val="22"/>
        </w:rPr>
        <w:t>Site</w:t>
      </w:r>
      <w:r w:rsidR="00F27AE5" w:rsidRPr="00B62B8D">
        <w:rPr>
          <w:rFonts w:ascii="Times New Roman" w:hAnsi="Times New Roman"/>
          <w:sz w:val="22"/>
          <w:szCs w:val="22"/>
        </w:rPr>
        <w:t>;</w:t>
      </w:r>
      <w:r w:rsidRPr="00B62B8D">
        <w:rPr>
          <w:rFonts w:ascii="Times New Roman" w:hAnsi="Times New Roman"/>
          <w:sz w:val="22"/>
          <w:szCs w:val="22"/>
        </w:rPr>
        <w:t xml:space="preserve"> </w:t>
      </w:r>
    </w:p>
    <w:p w14:paraId="20094FE3" w14:textId="5E638CF6" w:rsidR="00D57BAF" w:rsidRPr="003C17B9" w:rsidRDefault="00D57BAF" w:rsidP="00D57BAF">
      <w:pPr>
        <w:pStyle w:val="Default"/>
        <w:rPr>
          <w:highlight w:val="yellow"/>
        </w:rPr>
      </w:pPr>
    </w:p>
    <w:p w14:paraId="204A79C7" w14:textId="35998992" w:rsidR="00602D0A" w:rsidRPr="00683FF3" w:rsidRDefault="009E0CB2" w:rsidP="00683FF3">
      <w:pPr>
        <w:pStyle w:val="CM45"/>
        <w:numPr>
          <w:ilvl w:val="0"/>
          <w:numId w:val="13"/>
        </w:numPr>
        <w:spacing w:line="276" w:lineRule="auto"/>
        <w:ind w:hanging="720"/>
        <w:jc w:val="both"/>
        <w:rPr>
          <w:rFonts w:ascii="Times New Roman" w:hAnsi="Times New Roman"/>
          <w:sz w:val="22"/>
          <w:szCs w:val="22"/>
        </w:rPr>
      </w:pPr>
      <w:r w:rsidRPr="00683FF3">
        <w:rPr>
          <w:rFonts w:ascii="Times New Roman" w:hAnsi="Times New Roman"/>
          <w:sz w:val="22"/>
          <w:szCs w:val="22"/>
        </w:rPr>
        <w:t>not cause inconvenience to the L</w:t>
      </w:r>
      <w:r w:rsidR="00F27AE5" w:rsidRPr="00683FF3">
        <w:rPr>
          <w:rFonts w:ascii="Times New Roman" w:hAnsi="Times New Roman"/>
          <w:sz w:val="22"/>
          <w:szCs w:val="22"/>
        </w:rPr>
        <w:t>icen</w:t>
      </w:r>
      <w:r w:rsidRPr="00683FF3">
        <w:rPr>
          <w:rFonts w:ascii="Times New Roman" w:hAnsi="Times New Roman"/>
          <w:sz w:val="22"/>
          <w:szCs w:val="22"/>
        </w:rPr>
        <w:t xml:space="preserve">sor, and other users of the </w:t>
      </w:r>
      <w:r w:rsidR="00683FF3" w:rsidRPr="00683FF3">
        <w:rPr>
          <w:rFonts w:ascii="Times New Roman" w:hAnsi="Times New Roman"/>
          <w:sz w:val="22"/>
          <w:szCs w:val="22"/>
        </w:rPr>
        <w:t>lagoon and the surrounding area</w:t>
      </w:r>
      <w:r w:rsidRPr="00683FF3">
        <w:rPr>
          <w:rFonts w:ascii="Times New Roman" w:hAnsi="Times New Roman"/>
          <w:sz w:val="22"/>
          <w:szCs w:val="22"/>
        </w:rPr>
        <w:t xml:space="preserve"> as is reasonably practicable, except that the L</w:t>
      </w:r>
      <w:r w:rsidR="00F27AE5" w:rsidRPr="00683FF3">
        <w:rPr>
          <w:rFonts w:ascii="Times New Roman" w:hAnsi="Times New Roman"/>
          <w:sz w:val="22"/>
          <w:szCs w:val="22"/>
        </w:rPr>
        <w:t>icen</w:t>
      </w:r>
      <w:r w:rsidRPr="00683FF3">
        <w:rPr>
          <w:rFonts w:ascii="Times New Roman" w:hAnsi="Times New Roman"/>
          <w:sz w:val="22"/>
          <w:szCs w:val="22"/>
        </w:rPr>
        <w:t xml:space="preserve">sor agrees that the exercise of the Access Right granted under </w:t>
      </w:r>
      <w:r w:rsidRPr="00683FF3">
        <w:rPr>
          <w:rFonts w:ascii="Times New Roman" w:hAnsi="Times New Roman"/>
          <w:sz w:val="22"/>
          <w:szCs w:val="22"/>
          <w:u w:val="single"/>
        </w:rPr>
        <w:t>Article 6.</w:t>
      </w:r>
      <w:r w:rsidR="00F27AE5" w:rsidRPr="00683FF3">
        <w:rPr>
          <w:rFonts w:ascii="Times New Roman" w:hAnsi="Times New Roman"/>
          <w:sz w:val="22"/>
          <w:szCs w:val="22"/>
          <w:u w:val="single"/>
        </w:rPr>
        <w:t>6</w:t>
      </w:r>
      <w:r w:rsidRPr="00683FF3">
        <w:rPr>
          <w:rFonts w:ascii="Times New Roman" w:hAnsi="Times New Roman"/>
          <w:sz w:val="22"/>
          <w:szCs w:val="22"/>
          <w:u w:val="single"/>
        </w:rPr>
        <w:t>(a)</w:t>
      </w:r>
      <w:r w:rsidRPr="00683FF3">
        <w:rPr>
          <w:rFonts w:ascii="Times New Roman" w:hAnsi="Times New Roman"/>
          <w:sz w:val="22"/>
          <w:szCs w:val="22"/>
        </w:rPr>
        <w:t xml:space="preserve"> hereof may cause temporary obstruction and/ or interference </w:t>
      </w:r>
      <w:r w:rsidR="00683FF3" w:rsidRPr="00683FF3">
        <w:rPr>
          <w:rFonts w:ascii="Times New Roman" w:hAnsi="Times New Roman"/>
          <w:sz w:val="22"/>
          <w:szCs w:val="22"/>
        </w:rPr>
        <w:t>in the use of the lagoon and the surrounding area</w:t>
      </w:r>
      <w:r w:rsidRPr="00683FF3">
        <w:rPr>
          <w:rFonts w:ascii="Times New Roman" w:hAnsi="Times New Roman"/>
          <w:sz w:val="22"/>
          <w:szCs w:val="22"/>
        </w:rPr>
        <w:t xml:space="preserve"> and that such inconvenience shall not be deemed to be a violation of the L</w:t>
      </w:r>
      <w:r w:rsidR="00F27AE5" w:rsidRPr="00683FF3">
        <w:rPr>
          <w:rFonts w:ascii="Times New Roman" w:hAnsi="Times New Roman"/>
          <w:sz w:val="22"/>
          <w:szCs w:val="22"/>
        </w:rPr>
        <w:t>icen</w:t>
      </w:r>
      <w:r w:rsidRPr="00683FF3">
        <w:rPr>
          <w:rFonts w:ascii="Times New Roman" w:hAnsi="Times New Roman"/>
          <w:sz w:val="22"/>
          <w:szCs w:val="22"/>
        </w:rPr>
        <w:t xml:space="preserve">see’s obligations under this </w:t>
      </w:r>
      <w:r w:rsidRPr="00683FF3">
        <w:rPr>
          <w:rFonts w:ascii="Times New Roman" w:hAnsi="Times New Roman"/>
          <w:sz w:val="22"/>
          <w:szCs w:val="22"/>
          <w:u w:val="single"/>
        </w:rPr>
        <w:t>Article 6.1</w:t>
      </w:r>
      <w:r w:rsidR="00F27AE5" w:rsidRPr="00683FF3">
        <w:rPr>
          <w:rFonts w:ascii="Times New Roman" w:hAnsi="Times New Roman"/>
          <w:sz w:val="22"/>
          <w:szCs w:val="22"/>
          <w:u w:val="single"/>
        </w:rPr>
        <w:t>1</w:t>
      </w:r>
      <w:r w:rsidRPr="00683FF3">
        <w:rPr>
          <w:rFonts w:ascii="Times New Roman" w:hAnsi="Times New Roman"/>
          <w:sz w:val="22"/>
          <w:szCs w:val="22"/>
          <w:u w:val="single"/>
        </w:rPr>
        <w:t>(b)</w:t>
      </w:r>
      <w:r w:rsidRPr="00683FF3">
        <w:rPr>
          <w:rFonts w:ascii="Times New Roman" w:hAnsi="Times New Roman"/>
          <w:sz w:val="22"/>
          <w:szCs w:val="22"/>
        </w:rPr>
        <w:t xml:space="preserve">. </w:t>
      </w:r>
    </w:p>
    <w:p w14:paraId="642E979D" w14:textId="6F53F96F" w:rsidR="00D57BAF" w:rsidRPr="00B62B8D" w:rsidRDefault="00D57BAF" w:rsidP="00D57BAF">
      <w:pPr>
        <w:pStyle w:val="Default"/>
      </w:pPr>
    </w:p>
    <w:p w14:paraId="6A7B5772" w14:textId="260A3FF3" w:rsidR="00602D0A" w:rsidRDefault="009E0CB2" w:rsidP="003C17B9">
      <w:pPr>
        <w:pStyle w:val="CM45"/>
        <w:spacing w:line="276" w:lineRule="auto"/>
        <w:ind w:left="720" w:hanging="720"/>
        <w:jc w:val="both"/>
        <w:rPr>
          <w:rFonts w:ascii="Times New Roman" w:hAnsi="Times New Roman"/>
          <w:sz w:val="22"/>
          <w:szCs w:val="22"/>
        </w:rPr>
      </w:pPr>
      <w:r w:rsidRPr="00B62B8D">
        <w:rPr>
          <w:rFonts w:ascii="Times New Roman" w:hAnsi="Times New Roman"/>
          <w:sz w:val="22"/>
          <w:szCs w:val="22"/>
        </w:rPr>
        <w:t>6.1</w:t>
      </w:r>
      <w:r w:rsidR="00F27AE5" w:rsidRPr="00B62B8D">
        <w:rPr>
          <w:rFonts w:ascii="Times New Roman" w:hAnsi="Times New Roman"/>
          <w:sz w:val="22"/>
          <w:szCs w:val="22"/>
        </w:rPr>
        <w:t>2</w:t>
      </w:r>
      <w:r w:rsidRPr="00B62B8D">
        <w:rPr>
          <w:rFonts w:ascii="Times New Roman" w:hAnsi="Times New Roman"/>
          <w:sz w:val="22"/>
          <w:szCs w:val="22"/>
        </w:rPr>
        <w:tab/>
        <w:t xml:space="preserve">In the event, there is any damage </w:t>
      </w:r>
      <w:r w:rsidR="002B0C8A" w:rsidRPr="00B62B8D">
        <w:rPr>
          <w:rFonts w:ascii="Times New Roman" w:hAnsi="Times New Roman"/>
          <w:sz w:val="22"/>
          <w:szCs w:val="22"/>
        </w:rPr>
        <w:t xml:space="preserve">to the </w:t>
      </w:r>
      <w:r w:rsidR="00F32C51">
        <w:rPr>
          <w:rFonts w:ascii="Times New Roman" w:hAnsi="Times New Roman"/>
          <w:sz w:val="22"/>
          <w:szCs w:val="22"/>
        </w:rPr>
        <w:t>Site</w:t>
      </w:r>
      <w:r w:rsidR="002B0C8A" w:rsidRPr="00B62B8D">
        <w:rPr>
          <w:rFonts w:ascii="Times New Roman" w:hAnsi="Times New Roman"/>
          <w:sz w:val="22"/>
          <w:szCs w:val="22"/>
        </w:rPr>
        <w:t xml:space="preserve"> </w:t>
      </w:r>
      <w:r w:rsidRPr="00B62B8D">
        <w:rPr>
          <w:rFonts w:ascii="Times New Roman" w:hAnsi="Times New Roman"/>
          <w:sz w:val="22"/>
          <w:szCs w:val="22"/>
        </w:rPr>
        <w:t>by reason of the L</w:t>
      </w:r>
      <w:r w:rsidR="002B0C8A" w:rsidRPr="00B62B8D">
        <w:rPr>
          <w:rFonts w:ascii="Times New Roman" w:hAnsi="Times New Roman"/>
          <w:sz w:val="22"/>
          <w:szCs w:val="22"/>
        </w:rPr>
        <w:t>icen</w:t>
      </w:r>
      <w:r w:rsidRPr="00B62B8D">
        <w:rPr>
          <w:rFonts w:ascii="Times New Roman" w:hAnsi="Times New Roman"/>
          <w:sz w:val="22"/>
          <w:szCs w:val="22"/>
        </w:rPr>
        <w:t>see exercising an Access Right or other rights under this Agreement, the L</w:t>
      </w:r>
      <w:r w:rsidR="002B0C8A" w:rsidRPr="00B62B8D">
        <w:rPr>
          <w:rFonts w:ascii="Times New Roman" w:hAnsi="Times New Roman"/>
          <w:sz w:val="22"/>
          <w:szCs w:val="22"/>
        </w:rPr>
        <w:t>icen</w:t>
      </w:r>
      <w:r w:rsidRPr="00B62B8D">
        <w:rPr>
          <w:rFonts w:ascii="Times New Roman" w:hAnsi="Times New Roman"/>
          <w:sz w:val="22"/>
          <w:szCs w:val="22"/>
        </w:rPr>
        <w:t xml:space="preserve">see shall make good such damage (to the </w:t>
      </w:r>
      <w:r w:rsidR="00EC5722" w:rsidRPr="00B62B8D">
        <w:rPr>
          <w:rFonts w:ascii="Times New Roman" w:hAnsi="Times New Roman"/>
          <w:sz w:val="22"/>
          <w:szCs w:val="22"/>
        </w:rPr>
        <w:t xml:space="preserve">reasonable </w:t>
      </w:r>
      <w:r w:rsidRPr="00B62B8D">
        <w:rPr>
          <w:rFonts w:ascii="Times New Roman" w:hAnsi="Times New Roman"/>
          <w:sz w:val="22"/>
          <w:szCs w:val="22"/>
        </w:rPr>
        <w:t>satisfaction of the L</w:t>
      </w:r>
      <w:r w:rsidR="002B0C8A" w:rsidRPr="00B62B8D">
        <w:rPr>
          <w:rFonts w:ascii="Times New Roman" w:hAnsi="Times New Roman"/>
          <w:sz w:val="22"/>
          <w:szCs w:val="22"/>
        </w:rPr>
        <w:t>icen</w:t>
      </w:r>
      <w:r w:rsidRPr="00B62B8D">
        <w:rPr>
          <w:rFonts w:ascii="Times New Roman" w:hAnsi="Times New Roman"/>
          <w:sz w:val="22"/>
          <w:szCs w:val="22"/>
        </w:rPr>
        <w:t>sor) at its own cost.</w:t>
      </w:r>
      <w:r w:rsidRPr="00C9658B">
        <w:rPr>
          <w:rFonts w:ascii="Times New Roman" w:hAnsi="Times New Roman"/>
          <w:sz w:val="22"/>
          <w:szCs w:val="22"/>
        </w:rPr>
        <w:t xml:space="preserve">  </w:t>
      </w:r>
    </w:p>
    <w:p w14:paraId="18D6A275" w14:textId="528B076C" w:rsidR="00D57BAF" w:rsidRPr="00D57BAF" w:rsidRDefault="00D57BAF" w:rsidP="00381B3E">
      <w:pPr>
        <w:pStyle w:val="CM45"/>
        <w:spacing w:line="276" w:lineRule="auto"/>
        <w:ind w:left="720" w:hanging="720"/>
        <w:jc w:val="both"/>
      </w:pPr>
    </w:p>
    <w:p w14:paraId="7D232782" w14:textId="78A87FE2" w:rsidR="00602D0A" w:rsidRPr="00EC0590" w:rsidRDefault="009E0CB2" w:rsidP="00370FEC">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6.1</w:t>
      </w:r>
      <w:r w:rsidR="002B0C8A">
        <w:rPr>
          <w:rFonts w:ascii="Times New Roman" w:hAnsi="Times New Roman"/>
          <w:sz w:val="22"/>
          <w:szCs w:val="22"/>
        </w:rPr>
        <w:t>3</w:t>
      </w:r>
      <w:r w:rsidRPr="00C9658B">
        <w:rPr>
          <w:rFonts w:ascii="Times New Roman" w:hAnsi="Times New Roman"/>
          <w:sz w:val="22"/>
          <w:szCs w:val="22"/>
        </w:rPr>
        <w:tab/>
        <w:t xml:space="preserve">The </w:t>
      </w:r>
      <w:r w:rsidR="00A4627D">
        <w:rPr>
          <w:rFonts w:ascii="Times New Roman" w:hAnsi="Times New Roman"/>
          <w:sz w:val="22"/>
          <w:szCs w:val="22"/>
        </w:rPr>
        <w:t>Licensee</w:t>
      </w:r>
      <w:r w:rsidRPr="00C9658B">
        <w:rPr>
          <w:rFonts w:ascii="Times New Roman" w:hAnsi="Times New Roman"/>
          <w:sz w:val="22"/>
          <w:szCs w:val="22"/>
        </w:rPr>
        <w:t xml:space="preserve"> shall provide a list to the </w:t>
      </w:r>
      <w:r w:rsidR="00A4627D">
        <w:rPr>
          <w:rFonts w:ascii="Times New Roman" w:hAnsi="Times New Roman"/>
          <w:sz w:val="22"/>
          <w:szCs w:val="22"/>
        </w:rPr>
        <w:t>Licensor</w:t>
      </w:r>
      <w:r w:rsidRPr="00C9658B">
        <w:rPr>
          <w:rFonts w:ascii="Times New Roman" w:hAnsi="Times New Roman"/>
          <w:sz w:val="22"/>
          <w:szCs w:val="22"/>
        </w:rPr>
        <w:t xml:space="preserve"> (or to any officer of the </w:t>
      </w:r>
      <w:r w:rsidR="00A4627D" w:rsidRPr="00EC0590">
        <w:rPr>
          <w:rFonts w:ascii="Times New Roman" w:hAnsi="Times New Roman"/>
          <w:sz w:val="22"/>
          <w:szCs w:val="22"/>
        </w:rPr>
        <w:t>Licensor</w:t>
      </w:r>
      <w:r w:rsidRPr="00EC0590">
        <w:rPr>
          <w:rFonts w:ascii="Times New Roman" w:hAnsi="Times New Roman"/>
          <w:sz w:val="22"/>
          <w:szCs w:val="22"/>
        </w:rPr>
        <w:t xml:space="preserve"> designated by the </w:t>
      </w:r>
      <w:r w:rsidR="00A4627D" w:rsidRPr="00EC0590">
        <w:rPr>
          <w:rFonts w:ascii="Times New Roman" w:hAnsi="Times New Roman"/>
          <w:sz w:val="22"/>
          <w:szCs w:val="22"/>
        </w:rPr>
        <w:t>Licensor</w:t>
      </w:r>
      <w:r w:rsidRPr="00EC0590">
        <w:rPr>
          <w:rFonts w:ascii="Times New Roman" w:hAnsi="Times New Roman"/>
          <w:sz w:val="22"/>
          <w:szCs w:val="22"/>
        </w:rPr>
        <w:t xml:space="preserve"> for this purpose), of the employees, agents, sub-contractors, and other representatives of the </w:t>
      </w:r>
      <w:r w:rsidR="00A4627D" w:rsidRPr="00EC0590">
        <w:rPr>
          <w:rFonts w:ascii="Times New Roman" w:hAnsi="Times New Roman"/>
          <w:sz w:val="22"/>
          <w:szCs w:val="22"/>
        </w:rPr>
        <w:t>Licensee</w:t>
      </w:r>
      <w:r w:rsidRPr="00EC0590">
        <w:rPr>
          <w:rFonts w:ascii="Times New Roman" w:hAnsi="Times New Roman"/>
          <w:sz w:val="22"/>
          <w:szCs w:val="22"/>
        </w:rPr>
        <w:t xml:space="preserve"> who shall be entitled to enter upon the </w:t>
      </w:r>
      <w:r w:rsidR="00F32C51">
        <w:rPr>
          <w:rFonts w:ascii="Times New Roman" w:hAnsi="Times New Roman"/>
          <w:sz w:val="22"/>
          <w:szCs w:val="22"/>
        </w:rPr>
        <w:t>Site</w:t>
      </w:r>
      <w:r w:rsidRPr="00EC0590">
        <w:rPr>
          <w:rFonts w:ascii="Times New Roman" w:hAnsi="Times New Roman"/>
          <w:sz w:val="22"/>
          <w:szCs w:val="22"/>
        </w:rPr>
        <w:t xml:space="preserve">, and shall ensure that the Access Rights granted hereunder are exercised by such employees, agents, sub-contractors, and other representatives, subject to the reasonable conditions for entry and exit to </w:t>
      </w:r>
      <w:r w:rsidR="00370FEC" w:rsidRPr="00EC0590">
        <w:rPr>
          <w:rFonts w:ascii="Times New Roman" w:hAnsi="Times New Roman"/>
          <w:sz w:val="22"/>
          <w:szCs w:val="22"/>
        </w:rPr>
        <w:t xml:space="preserve">the </w:t>
      </w:r>
      <w:r w:rsidR="007D13D2">
        <w:rPr>
          <w:rFonts w:ascii="Times New Roman" w:hAnsi="Times New Roman"/>
          <w:sz w:val="22"/>
          <w:szCs w:val="22"/>
        </w:rPr>
        <w:t>Site</w:t>
      </w:r>
      <w:r w:rsidRPr="00EC0590">
        <w:rPr>
          <w:rFonts w:ascii="Times New Roman" w:hAnsi="Times New Roman"/>
          <w:sz w:val="22"/>
          <w:szCs w:val="22"/>
        </w:rPr>
        <w:t xml:space="preserve"> imposed by the </w:t>
      </w:r>
      <w:r w:rsidR="00A4627D" w:rsidRPr="00EC0590">
        <w:rPr>
          <w:rFonts w:ascii="Times New Roman" w:hAnsi="Times New Roman"/>
          <w:sz w:val="22"/>
          <w:szCs w:val="22"/>
        </w:rPr>
        <w:t>Licensor</w:t>
      </w:r>
      <w:r w:rsidRPr="00EC0590">
        <w:rPr>
          <w:rFonts w:ascii="Times New Roman" w:hAnsi="Times New Roman"/>
          <w:sz w:val="22"/>
          <w:szCs w:val="22"/>
        </w:rPr>
        <w:t>, and having regard to the public safety</w:t>
      </w:r>
      <w:r w:rsidR="008C755E">
        <w:rPr>
          <w:rFonts w:ascii="Times New Roman" w:hAnsi="Times New Roman"/>
          <w:sz w:val="22"/>
          <w:szCs w:val="22"/>
        </w:rPr>
        <w:t xml:space="preserve">, and the safety of the </w:t>
      </w:r>
      <w:r w:rsidR="00F32C51">
        <w:rPr>
          <w:rFonts w:ascii="Times New Roman" w:hAnsi="Times New Roman"/>
          <w:sz w:val="22"/>
          <w:szCs w:val="22"/>
        </w:rPr>
        <w:t>Site</w:t>
      </w:r>
      <w:r w:rsidR="008C755E">
        <w:rPr>
          <w:rFonts w:ascii="Times New Roman" w:hAnsi="Times New Roman"/>
          <w:sz w:val="22"/>
          <w:szCs w:val="22"/>
        </w:rPr>
        <w:t>.</w:t>
      </w:r>
      <w:r w:rsidRPr="00EC0590">
        <w:rPr>
          <w:rFonts w:ascii="Times New Roman" w:hAnsi="Times New Roman"/>
          <w:sz w:val="22"/>
          <w:szCs w:val="22"/>
        </w:rPr>
        <w:t xml:space="preserve"> </w:t>
      </w:r>
    </w:p>
    <w:p w14:paraId="48AFB198" w14:textId="77777777" w:rsidR="00D57BAF" w:rsidRPr="00EC0590" w:rsidRDefault="00D57BAF" w:rsidP="00D57BAF">
      <w:pPr>
        <w:pStyle w:val="Default"/>
      </w:pPr>
    </w:p>
    <w:p w14:paraId="606E073F" w14:textId="177ABE49" w:rsidR="007B3AFE" w:rsidRDefault="009E0CB2" w:rsidP="003C17B9">
      <w:pPr>
        <w:pStyle w:val="CM45"/>
        <w:spacing w:line="276" w:lineRule="auto"/>
        <w:ind w:left="720" w:hanging="720"/>
        <w:jc w:val="both"/>
        <w:rPr>
          <w:rFonts w:ascii="Times New Roman" w:hAnsi="Times New Roman"/>
          <w:sz w:val="22"/>
          <w:szCs w:val="22"/>
        </w:rPr>
      </w:pPr>
      <w:r w:rsidRPr="00EC0590">
        <w:rPr>
          <w:rFonts w:ascii="Times New Roman" w:hAnsi="Times New Roman"/>
          <w:sz w:val="22"/>
          <w:szCs w:val="22"/>
        </w:rPr>
        <w:t>6.</w:t>
      </w:r>
      <w:r w:rsidR="00927D5A">
        <w:rPr>
          <w:rFonts w:ascii="Times New Roman" w:hAnsi="Times New Roman"/>
          <w:sz w:val="22"/>
          <w:szCs w:val="22"/>
        </w:rPr>
        <w:t>14</w:t>
      </w:r>
      <w:r w:rsidRPr="00EC0590">
        <w:rPr>
          <w:rFonts w:ascii="Times New Roman" w:hAnsi="Times New Roman"/>
          <w:sz w:val="22"/>
          <w:szCs w:val="22"/>
        </w:rPr>
        <w:tab/>
        <w:t xml:space="preserve">The </w:t>
      </w:r>
      <w:r w:rsidR="00A4627D" w:rsidRPr="00EC0590">
        <w:rPr>
          <w:rFonts w:ascii="Times New Roman" w:hAnsi="Times New Roman"/>
          <w:sz w:val="22"/>
          <w:szCs w:val="22"/>
        </w:rPr>
        <w:t>Licensee</w:t>
      </w:r>
      <w:r w:rsidRPr="00EC0590">
        <w:rPr>
          <w:rFonts w:ascii="Times New Roman" w:hAnsi="Times New Roman"/>
          <w:sz w:val="22"/>
          <w:szCs w:val="22"/>
        </w:rPr>
        <w:t xml:space="preserve"> shall, as promptly as possible, notify the </w:t>
      </w:r>
      <w:r w:rsidR="00A4627D" w:rsidRPr="00EC0590">
        <w:rPr>
          <w:rFonts w:ascii="Times New Roman" w:hAnsi="Times New Roman"/>
          <w:sz w:val="22"/>
          <w:szCs w:val="22"/>
        </w:rPr>
        <w:t>Licensor</w:t>
      </w:r>
      <w:r w:rsidRPr="00EC0590">
        <w:rPr>
          <w:rFonts w:ascii="Times New Roman" w:hAnsi="Times New Roman"/>
          <w:sz w:val="22"/>
          <w:szCs w:val="22"/>
        </w:rPr>
        <w:t xml:space="preserve"> of the occurrence of any event or the existence of any condition or circumstance that it becomes aware of, in relation to the </w:t>
      </w:r>
      <w:r w:rsidR="00F32C51">
        <w:rPr>
          <w:rFonts w:ascii="Times New Roman" w:hAnsi="Times New Roman"/>
          <w:sz w:val="22"/>
          <w:szCs w:val="22"/>
        </w:rPr>
        <w:t>Site</w:t>
      </w:r>
      <w:r w:rsidR="008C755E">
        <w:rPr>
          <w:rFonts w:ascii="Times New Roman" w:hAnsi="Times New Roman"/>
          <w:sz w:val="22"/>
          <w:szCs w:val="22"/>
        </w:rPr>
        <w:t xml:space="preserve"> </w:t>
      </w:r>
      <w:r w:rsidRPr="00EC0590">
        <w:rPr>
          <w:rFonts w:ascii="Times New Roman" w:hAnsi="Times New Roman"/>
          <w:sz w:val="22"/>
          <w:szCs w:val="22"/>
        </w:rPr>
        <w:t xml:space="preserve">and/ or the </w:t>
      </w:r>
      <w:r w:rsidR="00780FD5">
        <w:rPr>
          <w:rFonts w:ascii="Times New Roman" w:hAnsi="Times New Roman"/>
          <w:sz w:val="22"/>
          <w:szCs w:val="22"/>
        </w:rPr>
        <w:t>Instant Facilities</w:t>
      </w:r>
      <w:r w:rsidRPr="00EC0590">
        <w:rPr>
          <w:rFonts w:ascii="Times New Roman" w:hAnsi="Times New Roman"/>
          <w:sz w:val="22"/>
          <w:szCs w:val="22"/>
        </w:rPr>
        <w:t xml:space="preserve">, and that in the </w:t>
      </w:r>
      <w:r w:rsidR="00A4627D" w:rsidRPr="00EC0590">
        <w:rPr>
          <w:rFonts w:ascii="Times New Roman" w:hAnsi="Times New Roman"/>
          <w:sz w:val="22"/>
          <w:szCs w:val="22"/>
        </w:rPr>
        <w:t>Licensee</w:t>
      </w:r>
      <w:r w:rsidRPr="00EC0590">
        <w:rPr>
          <w:rFonts w:ascii="Times New Roman" w:hAnsi="Times New Roman"/>
          <w:sz w:val="22"/>
          <w:szCs w:val="22"/>
        </w:rPr>
        <w:t xml:space="preserve">’s reasonable judgment, poses an imminent threat or hazard to the safety </w:t>
      </w:r>
      <w:r w:rsidR="008C755E">
        <w:rPr>
          <w:rFonts w:ascii="Times New Roman" w:hAnsi="Times New Roman"/>
          <w:sz w:val="22"/>
          <w:szCs w:val="22"/>
        </w:rPr>
        <w:t xml:space="preserve">the </w:t>
      </w:r>
      <w:r w:rsidR="00F32C51">
        <w:rPr>
          <w:rFonts w:ascii="Times New Roman" w:hAnsi="Times New Roman"/>
          <w:sz w:val="22"/>
          <w:szCs w:val="22"/>
        </w:rPr>
        <w:t>Site</w:t>
      </w:r>
      <w:r w:rsidR="008C755E">
        <w:rPr>
          <w:rFonts w:ascii="Times New Roman" w:hAnsi="Times New Roman"/>
          <w:sz w:val="22"/>
          <w:szCs w:val="22"/>
        </w:rPr>
        <w:t xml:space="preserve">, the </w:t>
      </w:r>
      <w:r w:rsidR="00780FD5">
        <w:rPr>
          <w:rFonts w:ascii="Times New Roman" w:hAnsi="Times New Roman"/>
          <w:sz w:val="22"/>
          <w:szCs w:val="22"/>
        </w:rPr>
        <w:t>Instant Facilities</w:t>
      </w:r>
      <w:r w:rsidR="00D80B0C" w:rsidRPr="00EC0590">
        <w:rPr>
          <w:rFonts w:ascii="Times New Roman" w:hAnsi="Times New Roman"/>
          <w:sz w:val="22"/>
          <w:szCs w:val="22"/>
        </w:rPr>
        <w:t xml:space="preserve">, </w:t>
      </w:r>
      <w:r w:rsidRPr="00EC0590">
        <w:rPr>
          <w:rFonts w:ascii="Times New Roman" w:hAnsi="Times New Roman"/>
          <w:sz w:val="22"/>
          <w:szCs w:val="22"/>
        </w:rPr>
        <w:t>public health or public safety.</w:t>
      </w:r>
      <w:r w:rsidRPr="00C9658B">
        <w:rPr>
          <w:rFonts w:ascii="Times New Roman" w:hAnsi="Times New Roman"/>
          <w:sz w:val="22"/>
          <w:szCs w:val="22"/>
        </w:rPr>
        <w:t xml:space="preserve"> </w:t>
      </w:r>
    </w:p>
    <w:p w14:paraId="67DE36D3" w14:textId="77777777" w:rsidR="007B3AFE" w:rsidRPr="00381B3E" w:rsidRDefault="007B3AFE" w:rsidP="00381B3E">
      <w:pPr>
        <w:pStyle w:val="Default"/>
      </w:pPr>
    </w:p>
    <w:p w14:paraId="658985C8" w14:textId="44447172" w:rsidR="007B3AFE" w:rsidRDefault="007B3AFE" w:rsidP="00241E2B">
      <w:pPr>
        <w:pStyle w:val="CM45"/>
        <w:spacing w:line="276" w:lineRule="auto"/>
        <w:ind w:left="720" w:hanging="720"/>
        <w:jc w:val="both"/>
        <w:rPr>
          <w:rFonts w:ascii="Times New Roman" w:hAnsi="Times New Roman"/>
          <w:sz w:val="22"/>
          <w:szCs w:val="22"/>
        </w:rPr>
      </w:pPr>
      <w:r w:rsidRPr="00EC0590">
        <w:rPr>
          <w:rFonts w:ascii="Times New Roman" w:hAnsi="Times New Roman"/>
          <w:sz w:val="22"/>
          <w:szCs w:val="22"/>
        </w:rPr>
        <w:t>6.1</w:t>
      </w:r>
      <w:r w:rsidR="00927D5A">
        <w:rPr>
          <w:rFonts w:ascii="Times New Roman" w:hAnsi="Times New Roman"/>
          <w:sz w:val="22"/>
          <w:szCs w:val="22"/>
        </w:rPr>
        <w:t>5</w:t>
      </w:r>
      <w:r w:rsidRPr="00EC0590">
        <w:rPr>
          <w:rFonts w:ascii="Times New Roman" w:hAnsi="Times New Roman"/>
          <w:sz w:val="22"/>
          <w:szCs w:val="22"/>
        </w:rPr>
        <w:tab/>
      </w:r>
      <w:r>
        <w:rPr>
          <w:rFonts w:ascii="Times New Roman" w:hAnsi="Times New Roman"/>
          <w:sz w:val="22"/>
          <w:szCs w:val="22"/>
        </w:rPr>
        <w:t xml:space="preserve">The Licensee shall consult with the Licensor and obtain Licensor’s approval in relation to </w:t>
      </w:r>
      <w:r w:rsidR="00A05093">
        <w:rPr>
          <w:rFonts w:ascii="Times New Roman" w:hAnsi="Times New Roman"/>
          <w:sz w:val="22"/>
          <w:szCs w:val="22"/>
        </w:rPr>
        <w:t xml:space="preserve">design of the </w:t>
      </w:r>
      <w:r w:rsidR="00780FD5">
        <w:rPr>
          <w:rFonts w:ascii="Times New Roman" w:hAnsi="Times New Roman"/>
          <w:sz w:val="22"/>
          <w:szCs w:val="22"/>
        </w:rPr>
        <w:t>Instant Facilities</w:t>
      </w:r>
      <w:r>
        <w:rPr>
          <w:rFonts w:ascii="Times New Roman" w:hAnsi="Times New Roman"/>
          <w:sz w:val="22"/>
          <w:szCs w:val="22"/>
        </w:rPr>
        <w:t xml:space="preserve"> </w:t>
      </w:r>
      <w:r w:rsidRPr="00381B3E">
        <w:rPr>
          <w:rFonts w:ascii="Times New Roman" w:hAnsi="Times New Roman"/>
          <w:sz w:val="22"/>
          <w:szCs w:val="22"/>
        </w:rPr>
        <w:t>(</w:t>
      </w:r>
      <w:r w:rsidR="00A05093">
        <w:rPr>
          <w:rFonts w:ascii="Times New Roman" w:hAnsi="Times New Roman"/>
          <w:sz w:val="22"/>
          <w:szCs w:val="22"/>
        </w:rPr>
        <w:t xml:space="preserve">including </w:t>
      </w:r>
      <w:r w:rsidR="00243261">
        <w:rPr>
          <w:rFonts w:ascii="Times New Roman" w:hAnsi="Times New Roman"/>
          <w:sz w:val="22"/>
          <w:szCs w:val="22"/>
        </w:rPr>
        <w:t xml:space="preserve">with respect to </w:t>
      </w:r>
      <w:r w:rsidR="00A05093">
        <w:rPr>
          <w:rFonts w:ascii="Times New Roman" w:hAnsi="Times New Roman"/>
          <w:sz w:val="22"/>
          <w:szCs w:val="22"/>
        </w:rPr>
        <w:t xml:space="preserve">its </w:t>
      </w:r>
      <w:r w:rsidR="00241E2B">
        <w:rPr>
          <w:rFonts w:ascii="Times New Roman" w:hAnsi="Times New Roman"/>
          <w:sz w:val="22"/>
          <w:szCs w:val="22"/>
        </w:rPr>
        <w:t xml:space="preserve">placement within the </w:t>
      </w:r>
      <w:r w:rsidR="00F32C51">
        <w:rPr>
          <w:rFonts w:ascii="Times New Roman" w:hAnsi="Times New Roman"/>
          <w:sz w:val="22"/>
          <w:szCs w:val="22"/>
        </w:rPr>
        <w:t>Site</w:t>
      </w:r>
      <w:r w:rsidR="00241E2B">
        <w:rPr>
          <w:rFonts w:ascii="Times New Roman" w:hAnsi="Times New Roman"/>
          <w:sz w:val="22"/>
          <w:szCs w:val="22"/>
        </w:rPr>
        <w:t xml:space="preserve"> and</w:t>
      </w:r>
      <w:r w:rsidRPr="00381B3E">
        <w:rPr>
          <w:rFonts w:ascii="Times New Roman" w:hAnsi="Times New Roman"/>
          <w:sz w:val="22"/>
          <w:szCs w:val="22"/>
        </w:rPr>
        <w:t xml:space="preserve"> technical specifications)</w:t>
      </w:r>
      <w:r>
        <w:rPr>
          <w:rFonts w:ascii="Times New Roman" w:hAnsi="Times New Roman"/>
          <w:sz w:val="22"/>
          <w:szCs w:val="22"/>
        </w:rPr>
        <w:t xml:space="preserve"> and obtain written approval from the Licensor in case of any a</w:t>
      </w:r>
      <w:r w:rsidR="00F83A2E">
        <w:rPr>
          <w:rFonts w:ascii="Times New Roman" w:hAnsi="Times New Roman"/>
          <w:sz w:val="22"/>
          <w:szCs w:val="22"/>
        </w:rPr>
        <w:t>lteration</w:t>
      </w:r>
      <w:r>
        <w:rPr>
          <w:rFonts w:ascii="Times New Roman" w:hAnsi="Times New Roman"/>
          <w:sz w:val="22"/>
          <w:szCs w:val="22"/>
        </w:rPr>
        <w:t xml:space="preserve"> to the</w:t>
      </w:r>
      <w:r w:rsidR="00F83A2E">
        <w:rPr>
          <w:rFonts w:ascii="Times New Roman" w:hAnsi="Times New Roman"/>
          <w:sz w:val="22"/>
          <w:szCs w:val="22"/>
        </w:rPr>
        <w:t xml:space="preserve"> design of the</w:t>
      </w:r>
      <w:r>
        <w:rPr>
          <w:rFonts w:ascii="Times New Roman" w:hAnsi="Times New Roman"/>
          <w:sz w:val="22"/>
          <w:szCs w:val="22"/>
        </w:rPr>
        <w:t xml:space="preserve"> </w:t>
      </w:r>
      <w:r w:rsidR="00780FD5">
        <w:rPr>
          <w:rFonts w:ascii="Times New Roman" w:hAnsi="Times New Roman"/>
          <w:sz w:val="22"/>
          <w:szCs w:val="22"/>
        </w:rPr>
        <w:t>Instant Facilities</w:t>
      </w:r>
      <w:r>
        <w:rPr>
          <w:rFonts w:ascii="Times New Roman" w:hAnsi="Times New Roman"/>
          <w:sz w:val="22"/>
          <w:szCs w:val="22"/>
        </w:rPr>
        <w:t>.</w:t>
      </w:r>
    </w:p>
    <w:p w14:paraId="7187104E" w14:textId="77777777" w:rsidR="007B3AFE" w:rsidRPr="00381B3E" w:rsidRDefault="007B3AFE" w:rsidP="00381B3E">
      <w:pPr>
        <w:pStyle w:val="Default"/>
      </w:pPr>
    </w:p>
    <w:p w14:paraId="16AB10F4" w14:textId="77777777" w:rsidR="00B60039" w:rsidRPr="00C9658B" w:rsidRDefault="00B60039" w:rsidP="00C9658B">
      <w:pPr>
        <w:pStyle w:val="Default"/>
        <w:spacing w:line="276" w:lineRule="auto"/>
        <w:rPr>
          <w:rFonts w:ascii="Times New Roman" w:hAnsi="Times New Roman" w:cs="Times New Roman"/>
          <w:sz w:val="22"/>
          <w:szCs w:val="22"/>
        </w:rPr>
      </w:pPr>
    </w:p>
    <w:p w14:paraId="3BB619F6" w14:textId="77777777" w:rsidR="00D57BAF" w:rsidRDefault="00D57BAF">
      <w:pPr>
        <w:rPr>
          <w:rFonts w:ascii="Times New Roman" w:hAnsi="Times New Roman"/>
          <w:b/>
          <w:bCs/>
        </w:rPr>
      </w:pPr>
      <w:r>
        <w:rPr>
          <w:rFonts w:ascii="Times New Roman" w:hAnsi="Times New Roman"/>
          <w:b/>
          <w:bCs/>
        </w:rPr>
        <w:br w:type="page"/>
      </w:r>
    </w:p>
    <w:p w14:paraId="540ECA7B" w14:textId="77777777" w:rsidR="006257DF" w:rsidRPr="00C9658B" w:rsidRDefault="009E0CB2" w:rsidP="00C9658B">
      <w:pPr>
        <w:pStyle w:val="CM43"/>
        <w:spacing w:line="276" w:lineRule="auto"/>
        <w:ind w:left="284" w:hanging="284"/>
        <w:jc w:val="center"/>
        <w:rPr>
          <w:rFonts w:ascii="Times New Roman" w:hAnsi="Times New Roman"/>
          <w:b/>
          <w:bCs/>
          <w:sz w:val="22"/>
          <w:szCs w:val="22"/>
        </w:rPr>
      </w:pPr>
      <w:r w:rsidRPr="00C9658B">
        <w:rPr>
          <w:rFonts w:ascii="Times New Roman" w:hAnsi="Times New Roman"/>
          <w:b/>
          <w:bCs/>
          <w:sz w:val="22"/>
          <w:szCs w:val="22"/>
        </w:rPr>
        <w:lastRenderedPageBreak/>
        <w:t>ARTICLE 7</w:t>
      </w:r>
    </w:p>
    <w:p w14:paraId="567AC1E6" w14:textId="578E0D84" w:rsidR="0091369B" w:rsidRDefault="009E0CB2" w:rsidP="00466895">
      <w:pPr>
        <w:pStyle w:val="CM43"/>
        <w:spacing w:line="276" w:lineRule="auto"/>
        <w:ind w:left="284" w:hanging="284"/>
        <w:jc w:val="center"/>
        <w:rPr>
          <w:rFonts w:ascii="Times New Roman" w:hAnsi="Times New Roman"/>
          <w:b/>
          <w:bCs/>
          <w:sz w:val="22"/>
          <w:szCs w:val="22"/>
        </w:rPr>
      </w:pPr>
      <w:r w:rsidRPr="00C9658B">
        <w:rPr>
          <w:rFonts w:ascii="Times New Roman" w:hAnsi="Times New Roman"/>
          <w:b/>
          <w:bCs/>
          <w:sz w:val="22"/>
          <w:szCs w:val="22"/>
        </w:rPr>
        <w:t xml:space="preserve">OWNERSHIP OF THE </w:t>
      </w:r>
      <w:r w:rsidR="00780FD5">
        <w:rPr>
          <w:rFonts w:ascii="Times New Roman" w:hAnsi="Times New Roman"/>
          <w:b/>
          <w:bCs/>
          <w:sz w:val="22"/>
          <w:szCs w:val="22"/>
        </w:rPr>
        <w:t>INSTANT FACILITIES</w:t>
      </w:r>
      <w:r w:rsidRPr="00C9658B">
        <w:rPr>
          <w:rFonts w:ascii="Times New Roman" w:hAnsi="Times New Roman"/>
          <w:b/>
          <w:bCs/>
          <w:sz w:val="22"/>
          <w:szCs w:val="22"/>
        </w:rPr>
        <w:t xml:space="preserve"> </w:t>
      </w:r>
    </w:p>
    <w:p w14:paraId="3E6D8001" w14:textId="77777777" w:rsidR="00D57BAF" w:rsidRPr="00D57BAF" w:rsidRDefault="00D57BAF" w:rsidP="00D57BAF">
      <w:pPr>
        <w:pStyle w:val="Default"/>
      </w:pPr>
    </w:p>
    <w:p w14:paraId="09D46BFA" w14:textId="217F933A" w:rsidR="00B60039" w:rsidRDefault="009E0CB2" w:rsidP="005067C1">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7.1</w:t>
      </w:r>
      <w:r w:rsidRPr="00C9658B">
        <w:rPr>
          <w:rFonts w:ascii="Times New Roman" w:hAnsi="Times New Roman"/>
          <w:sz w:val="22"/>
          <w:szCs w:val="22"/>
        </w:rPr>
        <w:tab/>
        <w:t xml:space="preserve">The </w:t>
      </w:r>
      <w:r w:rsidR="00A4627D">
        <w:rPr>
          <w:rFonts w:ascii="Times New Roman" w:hAnsi="Times New Roman"/>
          <w:sz w:val="22"/>
          <w:szCs w:val="22"/>
        </w:rPr>
        <w:t>Licensee</w:t>
      </w:r>
      <w:r w:rsidRPr="00C9658B">
        <w:rPr>
          <w:rFonts w:ascii="Times New Roman" w:hAnsi="Times New Roman"/>
          <w:sz w:val="22"/>
          <w:szCs w:val="22"/>
        </w:rPr>
        <w:t xml:space="preserve"> shall be the exclusive owner and operator of the </w:t>
      </w:r>
      <w:r w:rsidR="00780FD5">
        <w:rPr>
          <w:rFonts w:ascii="Times New Roman" w:hAnsi="Times New Roman"/>
          <w:sz w:val="22"/>
          <w:szCs w:val="22"/>
        </w:rPr>
        <w:t>Instant Facilities</w:t>
      </w:r>
      <w:r w:rsidRPr="00C9658B">
        <w:rPr>
          <w:rFonts w:ascii="Times New Roman" w:hAnsi="Times New Roman"/>
          <w:sz w:val="22"/>
          <w:szCs w:val="22"/>
        </w:rPr>
        <w:t xml:space="preserve">, including any part thereof, installed by the </w:t>
      </w:r>
      <w:r w:rsidR="00A4627D">
        <w:rPr>
          <w:rFonts w:ascii="Times New Roman" w:hAnsi="Times New Roman"/>
          <w:sz w:val="22"/>
          <w:szCs w:val="22"/>
        </w:rPr>
        <w:t>Licensee</w:t>
      </w:r>
      <w:r w:rsidR="005067C1">
        <w:rPr>
          <w:rFonts w:ascii="Times New Roman" w:hAnsi="Times New Roman"/>
          <w:sz w:val="22"/>
          <w:szCs w:val="22"/>
        </w:rPr>
        <w:t>.</w:t>
      </w:r>
      <w:r w:rsidRPr="00C9658B">
        <w:rPr>
          <w:rFonts w:ascii="Times New Roman" w:hAnsi="Times New Roman"/>
          <w:sz w:val="22"/>
          <w:szCs w:val="22"/>
        </w:rPr>
        <w:t xml:space="preserve"> </w:t>
      </w:r>
    </w:p>
    <w:p w14:paraId="353EFF7B" w14:textId="77777777" w:rsidR="00D57BAF" w:rsidRPr="00D57BAF" w:rsidRDefault="00D57BAF" w:rsidP="00D57BAF">
      <w:pPr>
        <w:pStyle w:val="Default"/>
      </w:pPr>
    </w:p>
    <w:p w14:paraId="4CDBEB39" w14:textId="7BD7380D" w:rsidR="00B60039" w:rsidRDefault="009E0CB2" w:rsidP="00B9536F">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7.2</w:t>
      </w:r>
      <w:r w:rsidRPr="00C9658B">
        <w:rPr>
          <w:rFonts w:ascii="Times New Roman" w:hAnsi="Times New Roman"/>
          <w:sz w:val="22"/>
          <w:szCs w:val="22"/>
        </w:rPr>
        <w:tab/>
        <w:t xml:space="preserve">The </w:t>
      </w:r>
      <w:r w:rsidR="00A4627D">
        <w:rPr>
          <w:rFonts w:ascii="Times New Roman" w:hAnsi="Times New Roman"/>
          <w:sz w:val="22"/>
          <w:szCs w:val="22"/>
        </w:rPr>
        <w:t>Licensee</w:t>
      </w:r>
      <w:r w:rsidRPr="00C9658B">
        <w:rPr>
          <w:rFonts w:ascii="Times New Roman" w:hAnsi="Times New Roman"/>
          <w:sz w:val="22"/>
          <w:szCs w:val="22"/>
        </w:rPr>
        <w:t xml:space="preserve"> acknowledges and agrees that, notwithstanding that the </w:t>
      </w:r>
      <w:r w:rsidR="00780FD5">
        <w:rPr>
          <w:rFonts w:ascii="Times New Roman" w:hAnsi="Times New Roman"/>
          <w:sz w:val="22"/>
          <w:szCs w:val="22"/>
        </w:rPr>
        <w:t>Instant Facilities</w:t>
      </w:r>
      <w:r w:rsidRPr="00C9658B">
        <w:rPr>
          <w:rFonts w:ascii="Times New Roman" w:hAnsi="Times New Roman"/>
          <w:sz w:val="22"/>
          <w:szCs w:val="22"/>
        </w:rPr>
        <w:t xml:space="preserve"> is a fixture on the </w:t>
      </w:r>
      <w:r w:rsidR="00F32C51">
        <w:rPr>
          <w:rFonts w:ascii="Times New Roman" w:hAnsi="Times New Roman"/>
          <w:sz w:val="22"/>
          <w:szCs w:val="22"/>
        </w:rPr>
        <w:t>Site</w:t>
      </w:r>
      <w:r w:rsidRPr="00C9658B">
        <w:rPr>
          <w:rFonts w:ascii="Times New Roman" w:hAnsi="Times New Roman"/>
          <w:sz w:val="22"/>
          <w:szCs w:val="22"/>
        </w:rPr>
        <w:t xml:space="preserve">, the </w:t>
      </w:r>
      <w:r w:rsidR="00A4627D">
        <w:rPr>
          <w:rFonts w:ascii="Times New Roman" w:hAnsi="Times New Roman"/>
          <w:sz w:val="22"/>
          <w:szCs w:val="22"/>
        </w:rPr>
        <w:t>Licensee</w:t>
      </w:r>
      <w:r w:rsidRPr="00C9658B">
        <w:rPr>
          <w:rFonts w:ascii="Times New Roman" w:hAnsi="Times New Roman"/>
          <w:sz w:val="22"/>
          <w:szCs w:val="22"/>
        </w:rPr>
        <w:t xml:space="preserve"> shall have no right, title or interest in the </w:t>
      </w:r>
      <w:r w:rsidR="00F32C51">
        <w:rPr>
          <w:rFonts w:ascii="Times New Roman" w:hAnsi="Times New Roman"/>
          <w:sz w:val="22"/>
          <w:szCs w:val="22"/>
        </w:rPr>
        <w:t>Site</w:t>
      </w:r>
      <w:r w:rsidR="00B9536F" w:rsidRPr="00C9658B">
        <w:rPr>
          <w:rFonts w:ascii="Times New Roman" w:hAnsi="Times New Roman"/>
          <w:sz w:val="22"/>
          <w:szCs w:val="22"/>
        </w:rPr>
        <w:t xml:space="preserve"> </w:t>
      </w:r>
      <w:r w:rsidRPr="00C9658B">
        <w:rPr>
          <w:rFonts w:ascii="Times New Roman" w:hAnsi="Times New Roman"/>
          <w:sz w:val="22"/>
          <w:szCs w:val="22"/>
        </w:rPr>
        <w:t xml:space="preserve">except as that of a </w:t>
      </w:r>
      <w:r w:rsidR="00A4627D">
        <w:rPr>
          <w:rFonts w:ascii="Times New Roman" w:hAnsi="Times New Roman"/>
          <w:sz w:val="22"/>
          <w:szCs w:val="22"/>
        </w:rPr>
        <w:t>Licensee</w:t>
      </w:r>
      <w:r w:rsidRPr="00C9658B">
        <w:rPr>
          <w:rFonts w:ascii="Times New Roman" w:hAnsi="Times New Roman"/>
          <w:sz w:val="22"/>
          <w:szCs w:val="22"/>
        </w:rPr>
        <w:t xml:space="preserve"> as per the terms set out in this Agreement. The </w:t>
      </w:r>
      <w:r w:rsidR="00A4627D">
        <w:rPr>
          <w:rFonts w:ascii="Times New Roman" w:hAnsi="Times New Roman"/>
          <w:sz w:val="22"/>
          <w:szCs w:val="22"/>
        </w:rPr>
        <w:t>Licensee</w:t>
      </w:r>
      <w:r w:rsidRPr="00C9658B">
        <w:rPr>
          <w:rFonts w:ascii="Times New Roman" w:hAnsi="Times New Roman"/>
          <w:sz w:val="22"/>
          <w:szCs w:val="22"/>
        </w:rPr>
        <w:t xml:space="preserve"> shall not directly or indirectly cause, create, incur, assume or suffer to exist any mortgage, pledge, lien, charge, security interest, encumbrance or claim, on the </w:t>
      </w:r>
      <w:r w:rsidR="00F32C51">
        <w:rPr>
          <w:rFonts w:ascii="Times New Roman" w:hAnsi="Times New Roman"/>
          <w:sz w:val="22"/>
          <w:szCs w:val="22"/>
        </w:rPr>
        <w:t>Site</w:t>
      </w:r>
      <w:r w:rsidR="00B9536F" w:rsidRPr="00C9658B">
        <w:rPr>
          <w:rFonts w:ascii="Times New Roman" w:hAnsi="Times New Roman"/>
          <w:sz w:val="22"/>
          <w:szCs w:val="22"/>
        </w:rPr>
        <w:t xml:space="preserve"> </w:t>
      </w:r>
      <w:r w:rsidRPr="00C9658B">
        <w:rPr>
          <w:rFonts w:ascii="Times New Roman" w:hAnsi="Times New Roman"/>
          <w:sz w:val="22"/>
          <w:szCs w:val="22"/>
        </w:rPr>
        <w:t xml:space="preserve">or the Access Rights or any interest therein, and the </w:t>
      </w:r>
      <w:r w:rsidR="00A4627D">
        <w:rPr>
          <w:rFonts w:ascii="Times New Roman" w:hAnsi="Times New Roman"/>
          <w:sz w:val="22"/>
          <w:szCs w:val="22"/>
        </w:rPr>
        <w:t>Licensor</w:t>
      </w:r>
      <w:r w:rsidRPr="00C9658B">
        <w:rPr>
          <w:rFonts w:ascii="Times New Roman" w:hAnsi="Times New Roman"/>
          <w:sz w:val="22"/>
          <w:szCs w:val="22"/>
        </w:rPr>
        <w:t xml:space="preserve"> will not suffer in any manner out of </w:t>
      </w:r>
      <w:r w:rsidR="00A4627D">
        <w:rPr>
          <w:rFonts w:ascii="Times New Roman" w:hAnsi="Times New Roman"/>
          <w:sz w:val="22"/>
          <w:szCs w:val="22"/>
        </w:rPr>
        <w:t>Licensee</w:t>
      </w:r>
      <w:r w:rsidRPr="00C9658B">
        <w:rPr>
          <w:rFonts w:ascii="Times New Roman" w:hAnsi="Times New Roman"/>
          <w:sz w:val="22"/>
          <w:szCs w:val="22"/>
        </w:rPr>
        <w:t xml:space="preserve">’s use of the </w:t>
      </w:r>
      <w:r w:rsidR="00F32C51">
        <w:rPr>
          <w:rFonts w:ascii="Times New Roman" w:hAnsi="Times New Roman"/>
          <w:sz w:val="22"/>
          <w:szCs w:val="22"/>
        </w:rPr>
        <w:t>Site</w:t>
      </w:r>
      <w:r w:rsidR="00B9536F" w:rsidRPr="00C9658B">
        <w:rPr>
          <w:rFonts w:ascii="Times New Roman" w:hAnsi="Times New Roman"/>
          <w:sz w:val="22"/>
          <w:szCs w:val="22"/>
        </w:rPr>
        <w:t xml:space="preserve"> </w:t>
      </w:r>
      <w:r w:rsidR="008472CA">
        <w:rPr>
          <w:rFonts w:ascii="Times New Roman" w:hAnsi="Times New Roman"/>
          <w:sz w:val="22"/>
          <w:szCs w:val="22"/>
        </w:rPr>
        <w:t>whereby the estate</w:t>
      </w:r>
      <w:r w:rsidRPr="00C9658B">
        <w:rPr>
          <w:rFonts w:ascii="Times New Roman" w:hAnsi="Times New Roman"/>
          <w:sz w:val="22"/>
          <w:szCs w:val="22"/>
        </w:rPr>
        <w:t xml:space="preserve"> rights and interests of the </w:t>
      </w:r>
      <w:r w:rsidR="00A4627D">
        <w:rPr>
          <w:rFonts w:ascii="Times New Roman" w:hAnsi="Times New Roman"/>
          <w:sz w:val="22"/>
          <w:szCs w:val="22"/>
        </w:rPr>
        <w:t>Licensor</w:t>
      </w:r>
      <w:r w:rsidRPr="00C9658B">
        <w:rPr>
          <w:rFonts w:ascii="Times New Roman" w:hAnsi="Times New Roman"/>
          <w:sz w:val="22"/>
          <w:szCs w:val="22"/>
        </w:rPr>
        <w:t xml:space="preserve"> in the </w:t>
      </w:r>
      <w:r w:rsidR="00F32C51">
        <w:rPr>
          <w:rFonts w:ascii="Times New Roman" w:hAnsi="Times New Roman"/>
          <w:sz w:val="22"/>
          <w:szCs w:val="22"/>
        </w:rPr>
        <w:t>Site</w:t>
      </w:r>
      <w:r w:rsidR="00B9536F" w:rsidRPr="00C9658B">
        <w:rPr>
          <w:rFonts w:ascii="Times New Roman" w:hAnsi="Times New Roman"/>
          <w:sz w:val="22"/>
          <w:szCs w:val="22"/>
        </w:rPr>
        <w:t xml:space="preserve"> </w:t>
      </w:r>
      <w:r w:rsidRPr="00C9658B">
        <w:rPr>
          <w:rFonts w:ascii="Times New Roman" w:hAnsi="Times New Roman"/>
          <w:sz w:val="22"/>
          <w:szCs w:val="22"/>
        </w:rPr>
        <w:t>or any part thereof might be impaired, except in accordance with and subject to the provisions of this Agreement.</w:t>
      </w:r>
      <w:r w:rsidR="00D57BAF">
        <w:rPr>
          <w:rFonts w:ascii="Times New Roman" w:hAnsi="Times New Roman"/>
          <w:sz w:val="22"/>
          <w:szCs w:val="22"/>
        </w:rPr>
        <w:t xml:space="preserve"> </w:t>
      </w:r>
    </w:p>
    <w:p w14:paraId="2BDBC5DF" w14:textId="77777777" w:rsidR="00D57BAF" w:rsidRDefault="00D57BAF" w:rsidP="00D57BAF">
      <w:pPr>
        <w:pStyle w:val="Default"/>
      </w:pPr>
    </w:p>
    <w:p w14:paraId="2942BF86" w14:textId="77777777" w:rsidR="00D57BAF" w:rsidRPr="00D57BAF" w:rsidRDefault="00D57BAF" w:rsidP="00D57BAF">
      <w:pPr>
        <w:pStyle w:val="CM45"/>
        <w:spacing w:line="276" w:lineRule="auto"/>
        <w:ind w:left="720" w:hanging="720"/>
        <w:jc w:val="both"/>
        <w:rPr>
          <w:rFonts w:ascii="Times New Roman" w:hAnsi="Times New Roman"/>
          <w:sz w:val="22"/>
          <w:szCs w:val="22"/>
        </w:rPr>
      </w:pPr>
    </w:p>
    <w:p w14:paraId="00BA4469" w14:textId="77777777" w:rsidR="00D57BAF" w:rsidRDefault="00D57BAF" w:rsidP="00D57BAF">
      <w:pPr>
        <w:pStyle w:val="Default"/>
      </w:pPr>
    </w:p>
    <w:p w14:paraId="04DF23A0" w14:textId="77777777" w:rsidR="00D57BAF" w:rsidRPr="00D57BAF" w:rsidRDefault="00D57BAF" w:rsidP="00D57BAF">
      <w:pPr>
        <w:pStyle w:val="Default"/>
      </w:pPr>
    </w:p>
    <w:p w14:paraId="7F665C6E" w14:textId="77777777" w:rsidR="0091369B" w:rsidRPr="00C9658B" w:rsidRDefault="0091369B" w:rsidP="00C9658B">
      <w:pPr>
        <w:pStyle w:val="CM45"/>
        <w:spacing w:line="276" w:lineRule="auto"/>
        <w:jc w:val="center"/>
        <w:rPr>
          <w:rFonts w:ascii="Times New Roman" w:hAnsi="Times New Roman"/>
          <w:b/>
          <w:bCs/>
          <w:sz w:val="22"/>
          <w:szCs w:val="22"/>
        </w:rPr>
      </w:pPr>
    </w:p>
    <w:p w14:paraId="14F4F337" w14:textId="77777777" w:rsidR="000B4E40" w:rsidRDefault="000B4E40">
      <w:pPr>
        <w:rPr>
          <w:rFonts w:ascii="Times New Roman" w:hAnsi="Times New Roman"/>
          <w:b/>
          <w:bCs/>
        </w:rPr>
      </w:pPr>
      <w:r>
        <w:rPr>
          <w:rFonts w:ascii="Times New Roman" w:hAnsi="Times New Roman"/>
          <w:b/>
          <w:bCs/>
        </w:rPr>
        <w:br w:type="page"/>
      </w:r>
    </w:p>
    <w:p w14:paraId="142333F7" w14:textId="77777777" w:rsidR="00C660EC" w:rsidRPr="00C9658B" w:rsidRDefault="009E0CB2" w:rsidP="00C9658B">
      <w:pPr>
        <w:pStyle w:val="CM45"/>
        <w:spacing w:line="276" w:lineRule="auto"/>
        <w:jc w:val="center"/>
        <w:rPr>
          <w:rFonts w:ascii="Times New Roman" w:hAnsi="Times New Roman"/>
          <w:b/>
          <w:bCs/>
          <w:sz w:val="22"/>
          <w:szCs w:val="22"/>
        </w:rPr>
      </w:pPr>
      <w:r w:rsidRPr="00C9658B">
        <w:rPr>
          <w:rFonts w:ascii="Times New Roman" w:hAnsi="Times New Roman"/>
          <w:b/>
          <w:bCs/>
          <w:sz w:val="22"/>
          <w:szCs w:val="22"/>
        </w:rPr>
        <w:lastRenderedPageBreak/>
        <w:t>ARTICLE 8</w:t>
      </w:r>
    </w:p>
    <w:p w14:paraId="258D39F0" w14:textId="0008A306" w:rsidR="00C660EC" w:rsidRDefault="00A4627D" w:rsidP="00C9658B">
      <w:pPr>
        <w:pStyle w:val="CM43"/>
        <w:spacing w:line="276" w:lineRule="auto"/>
        <w:ind w:left="284" w:hanging="284"/>
        <w:jc w:val="center"/>
        <w:rPr>
          <w:rFonts w:ascii="Times New Roman" w:hAnsi="Times New Roman"/>
          <w:b/>
          <w:bCs/>
          <w:sz w:val="22"/>
          <w:szCs w:val="22"/>
        </w:rPr>
      </w:pPr>
      <w:r>
        <w:rPr>
          <w:rFonts w:ascii="Times New Roman" w:hAnsi="Times New Roman"/>
          <w:b/>
          <w:bCs/>
          <w:sz w:val="22"/>
          <w:szCs w:val="22"/>
        </w:rPr>
        <w:t>LICENSOR</w:t>
      </w:r>
      <w:r w:rsidR="009E0CB2" w:rsidRPr="00C9658B">
        <w:rPr>
          <w:rFonts w:ascii="Times New Roman" w:hAnsi="Times New Roman"/>
          <w:b/>
          <w:bCs/>
          <w:sz w:val="22"/>
          <w:szCs w:val="22"/>
        </w:rPr>
        <w:t>’S COVENANTS</w:t>
      </w:r>
    </w:p>
    <w:p w14:paraId="35F4704C" w14:textId="77777777" w:rsidR="000B4E40" w:rsidRPr="000B4E40" w:rsidRDefault="000B4E40" w:rsidP="000B4E40">
      <w:pPr>
        <w:pStyle w:val="Default"/>
      </w:pPr>
    </w:p>
    <w:p w14:paraId="7D84F1B7" w14:textId="18FCE61D" w:rsidR="00B60039" w:rsidRDefault="009E0CB2" w:rsidP="00AC486F">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8.1</w:t>
      </w:r>
      <w:r w:rsidRPr="00C9658B">
        <w:rPr>
          <w:rFonts w:ascii="Times New Roman" w:hAnsi="Times New Roman"/>
          <w:sz w:val="22"/>
          <w:szCs w:val="22"/>
        </w:rPr>
        <w:tab/>
        <w:t xml:space="preserve">The </w:t>
      </w:r>
      <w:r w:rsidR="00A4627D">
        <w:rPr>
          <w:rFonts w:ascii="Times New Roman" w:hAnsi="Times New Roman"/>
          <w:sz w:val="22"/>
          <w:szCs w:val="22"/>
        </w:rPr>
        <w:t>Licensor</w:t>
      </w:r>
      <w:r w:rsidRPr="00C9658B">
        <w:rPr>
          <w:rFonts w:ascii="Times New Roman" w:hAnsi="Times New Roman"/>
          <w:sz w:val="22"/>
          <w:szCs w:val="22"/>
        </w:rPr>
        <w:t xml:space="preserve"> shall </w:t>
      </w:r>
      <w:r w:rsidR="005067C1">
        <w:rPr>
          <w:rFonts w:ascii="Times New Roman" w:hAnsi="Times New Roman"/>
          <w:sz w:val="22"/>
          <w:szCs w:val="22"/>
        </w:rPr>
        <w:t xml:space="preserve">take all reasonable efforts </w:t>
      </w:r>
      <w:r w:rsidRPr="00C9658B">
        <w:rPr>
          <w:rFonts w:ascii="Times New Roman" w:hAnsi="Times New Roman"/>
          <w:sz w:val="22"/>
          <w:szCs w:val="22"/>
        </w:rPr>
        <w:t xml:space="preserve">not </w:t>
      </w:r>
      <w:r w:rsidR="00475EA5">
        <w:rPr>
          <w:rFonts w:ascii="Times New Roman" w:hAnsi="Times New Roman"/>
          <w:sz w:val="22"/>
          <w:szCs w:val="22"/>
        </w:rPr>
        <w:t xml:space="preserve">to </w:t>
      </w:r>
      <w:r w:rsidRPr="00C9658B">
        <w:rPr>
          <w:rFonts w:ascii="Times New Roman" w:hAnsi="Times New Roman"/>
          <w:sz w:val="22"/>
          <w:szCs w:val="22"/>
        </w:rPr>
        <w:t xml:space="preserve">cause any interference </w:t>
      </w:r>
      <w:r w:rsidR="00AC486F">
        <w:rPr>
          <w:rFonts w:ascii="Times New Roman" w:hAnsi="Times New Roman"/>
          <w:sz w:val="22"/>
          <w:szCs w:val="22"/>
        </w:rPr>
        <w:t xml:space="preserve">with the effective operation the </w:t>
      </w:r>
      <w:r w:rsidR="00780FD5">
        <w:rPr>
          <w:rFonts w:ascii="Times New Roman" w:hAnsi="Times New Roman"/>
          <w:sz w:val="22"/>
          <w:szCs w:val="22"/>
        </w:rPr>
        <w:t>Instant Facilities</w:t>
      </w:r>
      <w:r w:rsidR="00AC486F">
        <w:rPr>
          <w:rFonts w:ascii="Times New Roman" w:hAnsi="Times New Roman"/>
          <w:sz w:val="22"/>
          <w:szCs w:val="22"/>
        </w:rPr>
        <w:t xml:space="preserve">, including any interference </w:t>
      </w:r>
      <w:r w:rsidRPr="00C9658B">
        <w:rPr>
          <w:rFonts w:ascii="Times New Roman" w:hAnsi="Times New Roman"/>
          <w:sz w:val="22"/>
          <w:szCs w:val="22"/>
        </w:rPr>
        <w:t xml:space="preserve">with the </w:t>
      </w:r>
      <w:r w:rsidR="00A4627D">
        <w:rPr>
          <w:rFonts w:ascii="Times New Roman" w:hAnsi="Times New Roman"/>
          <w:sz w:val="22"/>
          <w:szCs w:val="22"/>
        </w:rPr>
        <w:t>Licensee</w:t>
      </w:r>
      <w:r w:rsidRPr="00C9658B">
        <w:rPr>
          <w:rFonts w:ascii="Times New Roman" w:hAnsi="Times New Roman"/>
          <w:sz w:val="22"/>
          <w:szCs w:val="22"/>
        </w:rPr>
        <w:t xml:space="preserve">’s right to receive continuous and uninterrupted passage of light at all times across the </w:t>
      </w:r>
      <w:r w:rsidR="00F32C51">
        <w:rPr>
          <w:rFonts w:ascii="Times New Roman" w:hAnsi="Times New Roman"/>
          <w:sz w:val="22"/>
          <w:szCs w:val="22"/>
        </w:rPr>
        <w:t>Site</w:t>
      </w:r>
      <w:r w:rsidRPr="00C9658B">
        <w:rPr>
          <w:rFonts w:ascii="Times New Roman" w:hAnsi="Times New Roman"/>
          <w:sz w:val="22"/>
          <w:szCs w:val="22"/>
        </w:rPr>
        <w:t xml:space="preserve"> or have access to the </w:t>
      </w:r>
      <w:r w:rsidR="00F32C51">
        <w:rPr>
          <w:rFonts w:ascii="Times New Roman" w:hAnsi="Times New Roman"/>
          <w:sz w:val="22"/>
          <w:szCs w:val="22"/>
        </w:rPr>
        <w:t>Site</w:t>
      </w:r>
      <w:r w:rsidR="00A84296" w:rsidRPr="00C9658B">
        <w:rPr>
          <w:rFonts w:ascii="Times New Roman" w:hAnsi="Times New Roman"/>
          <w:sz w:val="22"/>
          <w:szCs w:val="22"/>
        </w:rPr>
        <w:t xml:space="preserve"> </w:t>
      </w:r>
      <w:r w:rsidRPr="00C9658B">
        <w:rPr>
          <w:rFonts w:ascii="Times New Roman" w:hAnsi="Times New Roman"/>
          <w:sz w:val="22"/>
          <w:szCs w:val="22"/>
        </w:rPr>
        <w:t xml:space="preserve">and the </w:t>
      </w:r>
      <w:r w:rsidR="00780FD5">
        <w:rPr>
          <w:rFonts w:ascii="Times New Roman" w:hAnsi="Times New Roman"/>
          <w:sz w:val="22"/>
          <w:szCs w:val="22"/>
        </w:rPr>
        <w:t>Instant Facilities</w:t>
      </w:r>
      <w:r w:rsidR="00AC486F">
        <w:rPr>
          <w:rFonts w:ascii="Times New Roman" w:hAnsi="Times New Roman"/>
          <w:sz w:val="22"/>
          <w:szCs w:val="22"/>
        </w:rPr>
        <w:t>.</w:t>
      </w:r>
      <w:r w:rsidR="005067C1">
        <w:rPr>
          <w:rFonts w:ascii="Times New Roman" w:hAnsi="Times New Roman"/>
          <w:sz w:val="22"/>
          <w:szCs w:val="22"/>
        </w:rPr>
        <w:t xml:space="preserve">  </w:t>
      </w:r>
    </w:p>
    <w:p w14:paraId="7039FF13" w14:textId="77777777" w:rsidR="000B4E40" w:rsidRPr="000B4E40" w:rsidRDefault="000B4E40" w:rsidP="000B4E40">
      <w:pPr>
        <w:pStyle w:val="Default"/>
      </w:pPr>
    </w:p>
    <w:p w14:paraId="7BFB7702" w14:textId="1B509051" w:rsidR="00B60039" w:rsidRDefault="009E0CB2" w:rsidP="00650CDE">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8.2</w:t>
      </w:r>
      <w:r w:rsidRPr="00C9658B">
        <w:rPr>
          <w:rFonts w:ascii="Times New Roman" w:hAnsi="Times New Roman"/>
          <w:sz w:val="22"/>
          <w:szCs w:val="22"/>
        </w:rPr>
        <w:tab/>
        <w:t xml:space="preserve">The </w:t>
      </w:r>
      <w:r w:rsidR="00A4627D">
        <w:rPr>
          <w:rFonts w:ascii="Times New Roman" w:hAnsi="Times New Roman"/>
          <w:sz w:val="22"/>
          <w:szCs w:val="22"/>
        </w:rPr>
        <w:t>Licensor</w:t>
      </w:r>
      <w:r w:rsidRPr="00C9658B">
        <w:rPr>
          <w:rFonts w:ascii="Times New Roman" w:hAnsi="Times New Roman"/>
          <w:sz w:val="22"/>
          <w:szCs w:val="22"/>
        </w:rPr>
        <w:t xml:space="preserve"> shall, as promptly as possible, notify the </w:t>
      </w:r>
      <w:r w:rsidR="00A4627D">
        <w:rPr>
          <w:rFonts w:ascii="Times New Roman" w:hAnsi="Times New Roman"/>
          <w:sz w:val="22"/>
          <w:szCs w:val="22"/>
        </w:rPr>
        <w:t>Licensee</w:t>
      </w:r>
      <w:r w:rsidRPr="00C9658B">
        <w:rPr>
          <w:rFonts w:ascii="Times New Roman" w:hAnsi="Times New Roman"/>
          <w:sz w:val="22"/>
          <w:szCs w:val="22"/>
        </w:rPr>
        <w:t xml:space="preserve"> of the occurrence of any event or the existence of any condition or circumstance that it becomes aware of, in relation to the </w:t>
      </w:r>
      <w:r w:rsidR="00F32C51">
        <w:rPr>
          <w:rFonts w:ascii="Times New Roman" w:hAnsi="Times New Roman"/>
          <w:sz w:val="22"/>
          <w:szCs w:val="22"/>
        </w:rPr>
        <w:t>Site</w:t>
      </w:r>
      <w:r w:rsidRPr="00C9658B">
        <w:rPr>
          <w:rFonts w:ascii="Times New Roman" w:hAnsi="Times New Roman"/>
          <w:sz w:val="22"/>
          <w:szCs w:val="22"/>
        </w:rPr>
        <w:t xml:space="preserve">, and that in the </w:t>
      </w:r>
      <w:r w:rsidR="00A4627D">
        <w:rPr>
          <w:rFonts w:ascii="Times New Roman" w:hAnsi="Times New Roman"/>
          <w:sz w:val="22"/>
          <w:szCs w:val="22"/>
        </w:rPr>
        <w:t>Licensor</w:t>
      </w:r>
      <w:r w:rsidRPr="00C9658B">
        <w:rPr>
          <w:rFonts w:ascii="Times New Roman" w:hAnsi="Times New Roman"/>
          <w:sz w:val="22"/>
          <w:szCs w:val="22"/>
        </w:rPr>
        <w:t xml:space="preserve">’s reasonable judgment, poses an imminent threat or hazard to the safety of the </w:t>
      </w:r>
      <w:r w:rsidR="00F32C51">
        <w:rPr>
          <w:rFonts w:ascii="Times New Roman" w:hAnsi="Times New Roman"/>
          <w:sz w:val="22"/>
          <w:szCs w:val="22"/>
        </w:rPr>
        <w:t>Site</w:t>
      </w:r>
      <w:r w:rsidR="00650CDE">
        <w:rPr>
          <w:rFonts w:ascii="Times New Roman" w:hAnsi="Times New Roman"/>
          <w:sz w:val="22"/>
          <w:szCs w:val="22"/>
        </w:rPr>
        <w:t xml:space="preserve">, the </w:t>
      </w:r>
      <w:r w:rsidR="00780FD5">
        <w:rPr>
          <w:rFonts w:ascii="Times New Roman" w:hAnsi="Times New Roman"/>
          <w:sz w:val="22"/>
          <w:szCs w:val="22"/>
        </w:rPr>
        <w:t>Instant Facilities</w:t>
      </w:r>
      <w:r w:rsidRPr="00C9658B">
        <w:rPr>
          <w:rFonts w:ascii="Times New Roman" w:hAnsi="Times New Roman"/>
          <w:sz w:val="22"/>
          <w:szCs w:val="22"/>
        </w:rPr>
        <w:t xml:space="preserve">, public health or public safety. The </w:t>
      </w:r>
      <w:r w:rsidR="00A4627D">
        <w:rPr>
          <w:rFonts w:ascii="Times New Roman" w:hAnsi="Times New Roman"/>
          <w:sz w:val="22"/>
          <w:szCs w:val="22"/>
        </w:rPr>
        <w:t>Licensor</w:t>
      </w:r>
      <w:r w:rsidRPr="00C9658B">
        <w:rPr>
          <w:rFonts w:ascii="Times New Roman" w:hAnsi="Times New Roman"/>
          <w:sz w:val="22"/>
          <w:szCs w:val="22"/>
        </w:rPr>
        <w:t xml:space="preserve"> and </w:t>
      </w:r>
      <w:r w:rsidR="009F7137">
        <w:rPr>
          <w:rFonts w:ascii="Times New Roman" w:hAnsi="Times New Roman"/>
          <w:sz w:val="22"/>
          <w:szCs w:val="22"/>
        </w:rPr>
        <w:t>FENAKA</w:t>
      </w:r>
      <w:r w:rsidRPr="00C9658B">
        <w:rPr>
          <w:rFonts w:ascii="Times New Roman" w:hAnsi="Times New Roman"/>
          <w:sz w:val="22"/>
          <w:szCs w:val="22"/>
        </w:rPr>
        <w:t xml:space="preserve"> shall have the right (but not the obligation), to the extent permitted by Applicable Law, to enter into the </w:t>
      </w:r>
      <w:r w:rsidR="00F32C51">
        <w:rPr>
          <w:rFonts w:ascii="Times New Roman" w:hAnsi="Times New Roman"/>
          <w:sz w:val="22"/>
          <w:szCs w:val="22"/>
        </w:rPr>
        <w:t>Site</w:t>
      </w:r>
      <w:r w:rsidR="009B34D3" w:rsidRPr="00C9658B">
        <w:rPr>
          <w:rFonts w:ascii="Times New Roman" w:hAnsi="Times New Roman"/>
          <w:sz w:val="22"/>
          <w:szCs w:val="22"/>
        </w:rPr>
        <w:t xml:space="preserve"> </w:t>
      </w:r>
      <w:r w:rsidRPr="00C9658B">
        <w:rPr>
          <w:rFonts w:ascii="Times New Roman" w:hAnsi="Times New Roman"/>
          <w:sz w:val="22"/>
          <w:szCs w:val="22"/>
        </w:rPr>
        <w:t xml:space="preserve">for the sole purpose of responding to any dangerous condition posing risk to, the </w:t>
      </w:r>
      <w:r w:rsidR="00F32C51">
        <w:rPr>
          <w:rFonts w:ascii="Times New Roman" w:hAnsi="Times New Roman"/>
          <w:sz w:val="22"/>
          <w:szCs w:val="22"/>
        </w:rPr>
        <w:t>Site</w:t>
      </w:r>
      <w:r w:rsidRPr="00C9658B">
        <w:rPr>
          <w:rFonts w:ascii="Times New Roman" w:hAnsi="Times New Roman"/>
          <w:sz w:val="22"/>
          <w:szCs w:val="22"/>
        </w:rPr>
        <w:t xml:space="preserve">, </w:t>
      </w:r>
      <w:r w:rsidR="00650CDE">
        <w:rPr>
          <w:rFonts w:ascii="Times New Roman" w:hAnsi="Times New Roman"/>
          <w:sz w:val="22"/>
          <w:szCs w:val="22"/>
        </w:rPr>
        <w:t xml:space="preserve">the </w:t>
      </w:r>
      <w:r w:rsidR="00780FD5">
        <w:rPr>
          <w:rFonts w:ascii="Times New Roman" w:hAnsi="Times New Roman"/>
          <w:sz w:val="22"/>
          <w:szCs w:val="22"/>
        </w:rPr>
        <w:t>Instant Facilities</w:t>
      </w:r>
      <w:r w:rsidR="00650CDE">
        <w:rPr>
          <w:rFonts w:ascii="Times New Roman" w:hAnsi="Times New Roman"/>
          <w:sz w:val="22"/>
          <w:szCs w:val="22"/>
        </w:rPr>
        <w:t xml:space="preserve">, </w:t>
      </w:r>
      <w:r w:rsidRPr="00C9658B">
        <w:rPr>
          <w:rFonts w:ascii="Times New Roman" w:hAnsi="Times New Roman"/>
          <w:sz w:val="22"/>
          <w:szCs w:val="22"/>
        </w:rPr>
        <w:t>public health or public safety (“</w:t>
      </w:r>
      <w:r w:rsidRPr="00C9658B">
        <w:rPr>
          <w:rFonts w:ascii="Times New Roman" w:hAnsi="Times New Roman"/>
          <w:sz w:val="22"/>
          <w:szCs w:val="22"/>
          <w:u w:val="single"/>
        </w:rPr>
        <w:t>Emergency</w:t>
      </w:r>
      <w:r w:rsidRPr="00C9658B">
        <w:rPr>
          <w:rFonts w:ascii="Times New Roman" w:hAnsi="Times New Roman"/>
          <w:sz w:val="22"/>
          <w:szCs w:val="22"/>
        </w:rPr>
        <w:t xml:space="preserve">”); provided that any actions taken by the </w:t>
      </w:r>
      <w:r w:rsidR="00A4627D">
        <w:rPr>
          <w:rFonts w:ascii="Times New Roman" w:hAnsi="Times New Roman"/>
          <w:sz w:val="22"/>
          <w:szCs w:val="22"/>
        </w:rPr>
        <w:t>Licensor</w:t>
      </w:r>
      <w:r w:rsidRPr="00C9658B">
        <w:rPr>
          <w:rFonts w:ascii="Times New Roman" w:hAnsi="Times New Roman"/>
          <w:sz w:val="22"/>
          <w:szCs w:val="22"/>
        </w:rPr>
        <w:t xml:space="preserve"> upon such entry shall be limited to those reasonably necessary to respond to the risks posed. The </w:t>
      </w:r>
      <w:r w:rsidR="00A4627D">
        <w:rPr>
          <w:rFonts w:ascii="Times New Roman" w:hAnsi="Times New Roman"/>
          <w:sz w:val="22"/>
          <w:szCs w:val="22"/>
        </w:rPr>
        <w:t>Licensee</w:t>
      </w:r>
      <w:r w:rsidRPr="00C9658B">
        <w:rPr>
          <w:rFonts w:ascii="Times New Roman" w:hAnsi="Times New Roman"/>
          <w:sz w:val="22"/>
          <w:szCs w:val="22"/>
        </w:rPr>
        <w:t xml:space="preserve"> shall respond to any such Emergency as promptly as possible, and take all measures necessary to address the condition that gave rise to the Emergency.</w:t>
      </w:r>
      <w:r w:rsidR="00EC5722">
        <w:rPr>
          <w:rFonts w:ascii="Times New Roman" w:hAnsi="Times New Roman"/>
          <w:sz w:val="22"/>
          <w:szCs w:val="22"/>
        </w:rPr>
        <w:t xml:space="preserve"> The </w:t>
      </w:r>
      <w:r w:rsidR="00A4627D">
        <w:rPr>
          <w:rFonts w:ascii="Times New Roman" w:hAnsi="Times New Roman"/>
          <w:sz w:val="22"/>
          <w:szCs w:val="22"/>
        </w:rPr>
        <w:t>Licensee</w:t>
      </w:r>
      <w:r w:rsidR="00EC5722">
        <w:rPr>
          <w:rFonts w:ascii="Times New Roman" w:hAnsi="Times New Roman"/>
          <w:sz w:val="22"/>
          <w:szCs w:val="22"/>
        </w:rPr>
        <w:t xml:space="preserve"> shall not be required to bear the costs associated with an Emergency related to the </w:t>
      </w:r>
      <w:r w:rsidR="00F32C51">
        <w:rPr>
          <w:rFonts w:ascii="Times New Roman" w:hAnsi="Times New Roman"/>
          <w:sz w:val="22"/>
          <w:szCs w:val="22"/>
        </w:rPr>
        <w:t>Site</w:t>
      </w:r>
      <w:r w:rsidR="00650CDE">
        <w:rPr>
          <w:rFonts w:ascii="Times New Roman" w:hAnsi="Times New Roman"/>
          <w:sz w:val="22"/>
          <w:szCs w:val="22"/>
        </w:rPr>
        <w:t xml:space="preserve"> </w:t>
      </w:r>
      <w:r w:rsidR="00EC5722">
        <w:rPr>
          <w:rFonts w:ascii="Times New Roman" w:hAnsi="Times New Roman"/>
          <w:sz w:val="22"/>
          <w:szCs w:val="22"/>
        </w:rPr>
        <w:t xml:space="preserve">that are not caused by the </w:t>
      </w:r>
      <w:r w:rsidR="00A4627D">
        <w:rPr>
          <w:rFonts w:ascii="Times New Roman" w:hAnsi="Times New Roman"/>
          <w:sz w:val="22"/>
          <w:szCs w:val="22"/>
        </w:rPr>
        <w:t>Licensee</w:t>
      </w:r>
      <w:r w:rsidR="00EC5722">
        <w:rPr>
          <w:rFonts w:ascii="Times New Roman" w:hAnsi="Times New Roman"/>
          <w:sz w:val="22"/>
          <w:szCs w:val="22"/>
        </w:rPr>
        <w:t xml:space="preserve"> and does not affect the </w:t>
      </w:r>
      <w:r w:rsidR="00780FD5">
        <w:rPr>
          <w:rFonts w:ascii="Times New Roman" w:hAnsi="Times New Roman"/>
          <w:sz w:val="22"/>
          <w:szCs w:val="22"/>
        </w:rPr>
        <w:t>Instant Facilities</w:t>
      </w:r>
      <w:r w:rsidR="004F3813">
        <w:rPr>
          <w:rFonts w:ascii="Times New Roman" w:hAnsi="Times New Roman"/>
          <w:sz w:val="22"/>
          <w:szCs w:val="22"/>
        </w:rPr>
        <w:t>.</w:t>
      </w:r>
    </w:p>
    <w:p w14:paraId="79117259" w14:textId="77777777" w:rsidR="000B4E40" w:rsidRPr="000B4E40" w:rsidRDefault="000B4E40" w:rsidP="000B4E40">
      <w:pPr>
        <w:pStyle w:val="Default"/>
      </w:pPr>
    </w:p>
    <w:p w14:paraId="2D5CAC74" w14:textId="1376DC23" w:rsidR="00B60039"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8.3</w:t>
      </w:r>
      <w:r w:rsidRPr="00C9658B">
        <w:rPr>
          <w:rFonts w:ascii="Times New Roman" w:hAnsi="Times New Roman"/>
          <w:sz w:val="22"/>
          <w:szCs w:val="22"/>
        </w:rPr>
        <w:tab/>
        <w:t xml:space="preserve">The </w:t>
      </w:r>
      <w:r w:rsidR="00A4627D">
        <w:rPr>
          <w:rFonts w:ascii="Times New Roman" w:hAnsi="Times New Roman"/>
          <w:sz w:val="22"/>
          <w:szCs w:val="22"/>
        </w:rPr>
        <w:t>Licensor</w:t>
      </w:r>
      <w:r w:rsidRPr="00C9658B">
        <w:rPr>
          <w:rFonts w:ascii="Times New Roman" w:hAnsi="Times New Roman"/>
          <w:sz w:val="22"/>
          <w:szCs w:val="22"/>
        </w:rPr>
        <w:t xml:space="preserve"> shall reasonably cooperate with the </w:t>
      </w:r>
      <w:r w:rsidR="00A4627D">
        <w:rPr>
          <w:rFonts w:ascii="Times New Roman" w:hAnsi="Times New Roman"/>
          <w:sz w:val="22"/>
          <w:szCs w:val="22"/>
        </w:rPr>
        <w:t>Licensee</w:t>
      </w:r>
      <w:r w:rsidRPr="00C9658B">
        <w:rPr>
          <w:rFonts w:ascii="Times New Roman" w:hAnsi="Times New Roman"/>
          <w:sz w:val="22"/>
          <w:szCs w:val="22"/>
        </w:rPr>
        <w:t xml:space="preserve">, at the </w:t>
      </w:r>
      <w:r w:rsidR="00A4627D">
        <w:rPr>
          <w:rFonts w:ascii="Times New Roman" w:hAnsi="Times New Roman"/>
          <w:sz w:val="22"/>
          <w:szCs w:val="22"/>
        </w:rPr>
        <w:t>Licensee</w:t>
      </w:r>
      <w:r w:rsidRPr="00C9658B">
        <w:rPr>
          <w:rFonts w:ascii="Times New Roman" w:hAnsi="Times New Roman"/>
          <w:sz w:val="22"/>
          <w:szCs w:val="22"/>
        </w:rPr>
        <w:t xml:space="preserve">’s cost, so that the </w:t>
      </w:r>
      <w:r w:rsidR="00A4627D">
        <w:rPr>
          <w:rFonts w:ascii="Times New Roman" w:hAnsi="Times New Roman"/>
          <w:sz w:val="22"/>
          <w:szCs w:val="22"/>
        </w:rPr>
        <w:t>Licensee</w:t>
      </w:r>
      <w:r w:rsidRPr="00C9658B">
        <w:rPr>
          <w:rFonts w:ascii="Times New Roman" w:hAnsi="Times New Roman"/>
          <w:sz w:val="22"/>
          <w:szCs w:val="22"/>
        </w:rPr>
        <w:t xml:space="preserve"> can procure all Permits and Approvals for design, engineering, construction, financing, operations, maintenance and deconstruction of the </w:t>
      </w:r>
      <w:r w:rsidR="00780FD5">
        <w:rPr>
          <w:rFonts w:ascii="Times New Roman" w:hAnsi="Times New Roman"/>
          <w:sz w:val="22"/>
          <w:szCs w:val="22"/>
        </w:rPr>
        <w:t>Instant Facilities</w:t>
      </w:r>
      <w:r w:rsidRPr="00C9658B">
        <w:rPr>
          <w:rFonts w:ascii="Times New Roman" w:hAnsi="Times New Roman"/>
          <w:sz w:val="22"/>
          <w:szCs w:val="22"/>
        </w:rPr>
        <w:t>, and meet its obligations under this Agreement and the PPA.</w:t>
      </w:r>
    </w:p>
    <w:p w14:paraId="5750BC2D" w14:textId="77777777" w:rsidR="000B4E40" w:rsidRPr="000B4E40" w:rsidRDefault="000B4E40" w:rsidP="000B4E40">
      <w:pPr>
        <w:pStyle w:val="Default"/>
      </w:pPr>
    </w:p>
    <w:p w14:paraId="4F4FE29D" w14:textId="6396BE53" w:rsidR="00B60039" w:rsidRDefault="009E0CB2" w:rsidP="00475EA5">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8.4</w:t>
      </w:r>
      <w:r w:rsidRPr="00C9658B">
        <w:rPr>
          <w:rFonts w:ascii="Times New Roman" w:hAnsi="Times New Roman"/>
          <w:sz w:val="22"/>
          <w:szCs w:val="22"/>
        </w:rPr>
        <w:tab/>
      </w:r>
      <w:r w:rsidRPr="00C620C3">
        <w:rPr>
          <w:rFonts w:ascii="Times New Roman" w:hAnsi="Times New Roman"/>
          <w:sz w:val="22"/>
          <w:szCs w:val="22"/>
        </w:rPr>
        <w:t xml:space="preserve">The </w:t>
      </w:r>
      <w:r w:rsidR="00A4627D" w:rsidRPr="00C620C3">
        <w:rPr>
          <w:rFonts w:ascii="Times New Roman" w:hAnsi="Times New Roman"/>
          <w:sz w:val="22"/>
          <w:szCs w:val="22"/>
        </w:rPr>
        <w:t>Licensor</w:t>
      </w:r>
      <w:r w:rsidRPr="00C620C3">
        <w:rPr>
          <w:rFonts w:ascii="Times New Roman" w:hAnsi="Times New Roman"/>
          <w:sz w:val="22"/>
          <w:szCs w:val="22"/>
        </w:rPr>
        <w:t xml:space="preserve"> agrees and undertakes that this Agreement and the Access Rights shall run with the </w:t>
      </w:r>
      <w:r w:rsidR="00F32C51">
        <w:rPr>
          <w:rFonts w:ascii="Times New Roman" w:hAnsi="Times New Roman"/>
          <w:sz w:val="22"/>
          <w:szCs w:val="22"/>
        </w:rPr>
        <w:t>Site</w:t>
      </w:r>
      <w:r w:rsidR="00356595" w:rsidRPr="00C620C3">
        <w:rPr>
          <w:rFonts w:ascii="Times New Roman" w:hAnsi="Times New Roman"/>
          <w:sz w:val="22"/>
          <w:szCs w:val="22"/>
        </w:rPr>
        <w:t xml:space="preserve"> </w:t>
      </w:r>
      <w:r w:rsidRPr="00C620C3">
        <w:rPr>
          <w:rFonts w:ascii="Times New Roman" w:hAnsi="Times New Roman"/>
          <w:sz w:val="22"/>
          <w:szCs w:val="22"/>
        </w:rPr>
        <w:t xml:space="preserve">and shall survive any Transfer of the </w:t>
      </w:r>
      <w:r w:rsidR="00F32C51">
        <w:rPr>
          <w:rFonts w:ascii="Times New Roman" w:hAnsi="Times New Roman"/>
          <w:sz w:val="22"/>
          <w:szCs w:val="22"/>
        </w:rPr>
        <w:t>Site</w:t>
      </w:r>
      <w:r w:rsidRPr="00C620C3">
        <w:rPr>
          <w:rFonts w:ascii="Times New Roman" w:hAnsi="Times New Roman"/>
          <w:sz w:val="22"/>
          <w:szCs w:val="22"/>
        </w:rPr>
        <w:t xml:space="preserve">. The </w:t>
      </w:r>
      <w:r w:rsidR="00A4627D" w:rsidRPr="00C620C3">
        <w:rPr>
          <w:rFonts w:ascii="Times New Roman" w:hAnsi="Times New Roman"/>
          <w:sz w:val="22"/>
          <w:szCs w:val="22"/>
        </w:rPr>
        <w:t>Licensor</w:t>
      </w:r>
      <w:r w:rsidRPr="00C620C3">
        <w:rPr>
          <w:rFonts w:ascii="Times New Roman" w:hAnsi="Times New Roman"/>
          <w:sz w:val="22"/>
          <w:szCs w:val="22"/>
        </w:rPr>
        <w:t xml:space="preserve"> shall give the </w:t>
      </w:r>
      <w:r w:rsidR="00A4627D" w:rsidRPr="00C620C3">
        <w:rPr>
          <w:rFonts w:ascii="Times New Roman" w:hAnsi="Times New Roman"/>
          <w:sz w:val="22"/>
          <w:szCs w:val="22"/>
        </w:rPr>
        <w:t>Licensee</w:t>
      </w:r>
      <w:r w:rsidRPr="00C620C3">
        <w:rPr>
          <w:rFonts w:ascii="Times New Roman" w:hAnsi="Times New Roman"/>
          <w:sz w:val="22"/>
          <w:szCs w:val="22"/>
        </w:rPr>
        <w:t xml:space="preserve"> at least six (6) </w:t>
      </w:r>
      <w:r w:rsidR="000B4E40" w:rsidRPr="00C620C3">
        <w:rPr>
          <w:rFonts w:ascii="Times New Roman" w:hAnsi="Times New Roman"/>
          <w:sz w:val="22"/>
          <w:szCs w:val="22"/>
        </w:rPr>
        <w:t>Calendar M</w:t>
      </w:r>
      <w:r w:rsidRPr="00C620C3">
        <w:rPr>
          <w:rFonts w:ascii="Times New Roman" w:hAnsi="Times New Roman"/>
          <w:sz w:val="22"/>
          <w:szCs w:val="22"/>
        </w:rPr>
        <w:t>onths written notice prior to any Transfer of all or a portion of the</w:t>
      </w:r>
      <w:r w:rsidR="00356595" w:rsidRPr="00C620C3">
        <w:rPr>
          <w:rFonts w:ascii="Times New Roman" w:hAnsi="Times New Roman"/>
          <w:sz w:val="22"/>
          <w:szCs w:val="22"/>
        </w:rPr>
        <w:t xml:space="preserve"> </w:t>
      </w:r>
      <w:r w:rsidR="00F32C51">
        <w:rPr>
          <w:rFonts w:ascii="Times New Roman" w:hAnsi="Times New Roman"/>
          <w:sz w:val="22"/>
          <w:szCs w:val="22"/>
        </w:rPr>
        <w:t>Site</w:t>
      </w:r>
      <w:r w:rsidRPr="00C620C3">
        <w:rPr>
          <w:rFonts w:ascii="Times New Roman" w:hAnsi="Times New Roman"/>
          <w:sz w:val="22"/>
          <w:szCs w:val="22"/>
        </w:rPr>
        <w:t xml:space="preserve"> identifying the transferee, the portion of the </w:t>
      </w:r>
      <w:r w:rsidR="00F32C51">
        <w:rPr>
          <w:rFonts w:ascii="Times New Roman" w:hAnsi="Times New Roman"/>
          <w:sz w:val="22"/>
          <w:szCs w:val="22"/>
        </w:rPr>
        <w:t>Site</w:t>
      </w:r>
      <w:r w:rsidRPr="00C620C3">
        <w:rPr>
          <w:rFonts w:ascii="Times New Roman" w:hAnsi="Times New Roman"/>
          <w:sz w:val="22"/>
          <w:szCs w:val="22"/>
        </w:rPr>
        <w:t xml:space="preserve"> to be transferred and the proposed date of Transfer. In the event of Transfer </w:t>
      </w:r>
      <w:r w:rsidR="00475EA5">
        <w:rPr>
          <w:rFonts w:ascii="Times New Roman" w:hAnsi="Times New Roman"/>
          <w:sz w:val="22"/>
          <w:szCs w:val="22"/>
        </w:rPr>
        <w:t>by any way or form</w:t>
      </w:r>
      <w:r w:rsidRPr="00C620C3">
        <w:rPr>
          <w:rFonts w:ascii="Times New Roman" w:hAnsi="Times New Roman"/>
          <w:sz w:val="22"/>
          <w:szCs w:val="22"/>
        </w:rPr>
        <w:t xml:space="preserve"> of the </w:t>
      </w:r>
      <w:r w:rsidR="00F32C51">
        <w:rPr>
          <w:rFonts w:ascii="Times New Roman" w:hAnsi="Times New Roman"/>
          <w:sz w:val="22"/>
          <w:szCs w:val="22"/>
        </w:rPr>
        <w:t>Site</w:t>
      </w:r>
      <w:r w:rsidRPr="00C620C3">
        <w:rPr>
          <w:rFonts w:ascii="Times New Roman" w:hAnsi="Times New Roman"/>
          <w:sz w:val="22"/>
          <w:szCs w:val="22"/>
        </w:rPr>
        <w:t xml:space="preserve">, the </w:t>
      </w:r>
      <w:r w:rsidR="00A4627D" w:rsidRPr="00C620C3">
        <w:rPr>
          <w:rFonts w:ascii="Times New Roman" w:hAnsi="Times New Roman"/>
          <w:sz w:val="22"/>
          <w:szCs w:val="22"/>
        </w:rPr>
        <w:t>Licensor</w:t>
      </w:r>
      <w:r w:rsidRPr="00C620C3">
        <w:rPr>
          <w:rFonts w:ascii="Times New Roman" w:hAnsi="Times New Roman"/>
          <w:sz w:val="22"/>
          <w:szCs w:val="22"/>
        </w:rPr>
        <w:t xml:space="preserve"> shall cause the proposed transferee to execute an agreement identical in terms and conditions </w:t>
      </w:r>
      <w:r w:rsidR="00356595" w:rsidRPr="00C620C3">
        <w:rPr>
          <w:rFonts w:ascii="Times New Roman" w:hAnsi="Times New Roman"/>
          <w:sz w:val="22"/>
          <w:szCs w:val="22"/>
        </w:rPr>
        <w:t xml:space="preserve">as that of this Agreement </w:t>
      </w:r>
      <w:r w:rsidRPr="00C620C3">
        <w:rPr>
          <w:rFonts w:ascii="Times New Roman" w:hAnsi="Times New Roman"/>
          <w:sz w:val="22"/>
          <w:szCs w:val="22"/>
        </w:rPr>
        <w:t xml:space="preserve">with the </w:t>
      </w:r>
      <w:r w:rsidR="00A4627D" w:rsidRPr="00C620C3">
        <w:rPr>
          <w:rFonts w:ascii="Times New Roman" w:hAnsi="Times New Roman"/>
          <w:sz w:val="22"/>
          <w:szCs w:val="22"/>
        </w:rPr>
        <w:t>Licensee</w:t>
      </w:r>
      <w:r w:rsidRPr="00C620C3">
        <w:rPr>
          <w:rFonts w:ascii="Times New Roman" w:hAnsi="Times New Roman"/>
          <w:sz w:val="22"/>
          <w:szCs w:val="22"/>
        </w:rPr>
        <w:t>, for a term equal to the L</w:t>
      </w:r>
      <w:r w:rsidR="00356595" w:rsidRPr="00C620C3">
        <w:rPr>
          <w:rFonts w:ascii="Times New Roman" w:hAnsi="Times New Roman"/>
          <w:sz w:val="22"/>
          <w:szCs w:val="22"/>
        </w:rPr>
        <w:t>icen</w:t>
      </w:r>
      <w:r w:rsidRPr="00C620C3">
        <w:rPr>
          <w:rFonts w:ascii="Times New Roman" w:hAnsi="Times New Roman"/>
          <w:sz w:val="22"/>
          <w:szCs w:val="22"/>
        </w:rPr>
        <w:t>se Term outstanding at the date of such Transfer.</w:t>
      </w:r>
      <w:r w:rsidRPr="00C9658B">
        <w:rPr>
          <w:rFonts w:ascii="Times New Roman" w:hAnsi="Times New Roman"/>
          <w:sz w:val="22"/>
          <w:szCs w:val="22"/>
        </w:rPr>
        <w:t xml:space="preserve">  </w:t>
      </w:r>
    </w:p>
    <w:p w14:paraId="46B579D3" w14:textId="77777777" w:rsidR="000B4E40" w:rsidRPr="000B4E40" w:rsidRDefault="000B4E40" w:rsidP="000B4E40">
      <w:pPr>
        <w:pStyle w:val="Default"/>
      </w:pPr>
    </w:p>
    <w:p w14:paraId="3B0F76DC" w14:textId="34FB54F0" w:rsidR="00B60039"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8.5</w:t>
      </w:r>
      <w:r w:rsidRPr="00C9658B">
        <w:rPr>
          <w:rFonts w:ascii="Times New Roman" w:hAnsi="Times New Roman"/>
          <w:sz w:val="22"/>
          <w:szCs w:val="22"/>
        </w:rPr>
        <w:tab/>
        <w:t xml:space="preserve">The </w:t>
      </w:r>
      <w:r w:rsidR="00A4627D">
        <w:rPr>
          <w:rFonts w:ascii="Times New Roman" w:hAnsi="Times New Roman"/>
          <w:sz w:val="22"/>
          <w:szCs w:val="22"/>
        </w:rPr>
        <w:t>Licensor</w:t>
      </w:r>
      <w:r w:rsidRPr="00C9658B">
        <w:rPr>
          <w:rFonts w:ascii="Times New Roman" w:hAnsi="Times New Roman"/>
          <w:sz w:val="22"/>
          <w:szCs w:val="22"/>
        </w:rPr>
        <w:t xml:space="preserve"> recognizes the need of the </w:t>
      </w:r>
      <w:r w:rsidR="00A4627D">
        <w:rPr>
          <w:rFonts w:ascii="Times New Roman" w:hAnsi="Times New Roman"/>
          <w:sz w:val="22"/>
          <w:szCs w:val="22"/>
        </w:rPr>
        <w:t>Licensee</w:t>
      </w:r>
      <w:r w:rsidRPr="00C9658B">
        <w:rPr>
          <w:rFonts w:ascii="Times New Roman" w:hAnsi="Times New Roman"/>
          <w:sz w:val="22"/>
          <w:szCs w:val="22"/>
        </w:rPr>
        <w:t xml:space="preserve"> to finance the Project by mortgage of the </w:t>
      </w:r>
      <w:r w:rsidR="00780FD5">
        <w:rPr>
          <w:rFonts w:ascii="Times New Roman" w:hAnsi="Times New Roman"/>
          <w:sz w:val="22"/>
          <w:szCs w:val="22"/>
        </w:rPr>
        <w:t>Instant Facilities</w:t>
      </w:r>
      <w:r w:rsidRPr="00C9658B">
        <w:rPr>
          <w:rFonts w:ascii="Times New Roman" w:hAnsi="Times New Roman"/>
          <w:sz w:val="22"/>
          <w:szCs w:val="22"/>
        </w:rPr>
        <w:t xml:space="preserve">, accordingly, the </w:t>
      </w:r>
      <w:r w:rsidR="00A4627D">
        <w:rPr>
          <w:rFonts w:ascii="Times New Roman" w:hAnsi="Times New Roman"/>
          <w:sz w:val="22"/>
          <w:szCs w:val="22"/>
        </w:rPr>
        <w:t>Licensor</w:t>
      </w:r>
      <w:r w:rsidRPr="00C9658B">
        <w:rPr>
          <w:rFonts w:ascii="Times New Roman" w:hAnsi="Times New Roman"/>
          <w:sz w:val="22"/>
          <w:szCs w:val="22"/>
        </w:rPr>
        <w:t xml:space="preserve"> shall reasonably cooperate with the </w:t>
      </w:r>
      <w:r w:rsidR="00A4627D">
        <w:rPr>
          <w:rFonts w:ascii="Times New Roman" w:hAnsi="Times New Roman"/>
          <w:sz w:val="22"/>
          <w:szCs w:val="22"/>
        </w:rPr>
        <w:t>Licensee</w:t>
      </w:r>
      <w:r w:rsidRPr="00C9658B">
        <w:rPr>
          <w:rFonts w:ascii="Times New Roman" w:hAnsi="Times New Roman"/>
          <w:sz w:val="22"/>
          <w:szCs w:val="22"/>
        </w:rPr>
        <w:t xml:space="preserve"> in creation of charge on the </w:t>
      </w:r>
      <w:r w:rsidR="00780FD5">
        <w:rPr>
          <w:rFonts w:ascii="Times New Roman" w:hAnsi="Times New Roman"/>
          <w:sz w:val="22"/>
          <w:szCs w:val="22"/>
        </w:rPr>
        <w:t>Instant Facilities</w:t>
      </w:r>
      <w:r w:rsidRPr="00C9658B">
        <w:rPr>
          <w:rFonts w:ascii="Times New Roman" w:hAnsi="Times New Roman"/>
          <w:sz w:val="22"/>
          <w:szCs w:val="22"/>
        </w:rPr>
        <w:t xml:space="preserve"> in favor of the lenders to the Project, at the cost of the </w:t>
      </w:r>
      <w:r w:rsidR="00A4627D">
        <w:rPr>
          <w:rFonts w:ascii="Times New Roman" w:hAnsi="Times New Roman"/>
          <w:sz w:val="22"/>
          <w:szCs w:val="22"/>
        </w:rPr>
        <w:t>Licensee</w:t>
      </w:r>
      <w:r w:rsidRPr="00C9658B">
        <w:rPr>
          <w:rFonts w:ascii="Times New Roman" w:hAnsi="Times New Roman"/>
          <w:sz w:val="22"/>
          <w:szCs w:val="22"/>
        </w:rPr>
        <w:t xml:space="preserve">, including through furnishing such documents and certificates as may be reasonably requested by the </w:t>
      </w:r>
      <w:r w:rsidR="00A4627D">
        <w:rPr>
          <w:rFonts w:ascii="Times New Roman" w:hAnsi="Times New Roman"/>
          <w:sz w:val="22"/>
          <w:szCs w:val="22"/>
        </w:rPr>
        <w:t>Licensee</w:t>
      </w:r>
      <w:r w:rsidRPr="00C9658B">
        <w:rPr>
          <w:rFonts w:ascii="Times New Roman" w:hAnsi="Times New Roman"/>
          <w:sz w:val="22"/>
          <w:szCs w:val="22"/>
        </w:rPr>
        <w:t>’s lenders.</w:t>
      </w:r>
    </w:p>
    <w:p w14:paraId="5B4F9C47" w14:textId="77777777" w:rsidR="000B4E40" w:rsidRPr="000B4E40" w:rsidRDefault="000B4E40" w:rsidP="000B4E40">
      <w:pPr>
        <w:pStyle w:val="Default"/>
      </w:pPr>
    </w:p>
    <w:p w14:paraId="182B3F24" w14:textId="730D271B" w:rsidR="00B60039"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8.6</w:t>
      </w:r>
      <w:r w:rsidRPr="00C9658B">
        <w:rPr>
          <w:rFonts w:ascii="Times New Roman" w:hAnsi="Times New Roman"/>
          <w:sz w:val="22"/>
          <w:szCs w:val="22"/>
        </w:rPr>
        <w:tab/>
        <w:t xml:space="preserve">The </w:t>
      </w:r>
      <w:r w:rsidR="00A4627D">
        <w:rPr>
          <w:rFonts w:ascii="Times New Roman" w:hAnsi="Times New Roman"/>
          <w:sz w:val="22"/>
          <w:szCs w:val="22"/>
        </w:rPr>
        <w:t>Licensor</w:t>
      </w:r>
      <w:r w:rsidRPr="00C9658B">
        <w:rPr>
          <w:rFonts w:ascii="Times New Roman" w:hAnsi="Times New Roman"/>
          <w:sz w:val="22"/>
          <w:szCs w:val="22"/>
        </w:rPr>
        <w:t xml:space="preserve"> shall not, directly or indirectly, cause, create, incur, assume or suffer to exist any mortgage, pledge, lien, charge, security interest, encumbrance or claim, on or with respect to the </w:t>
      </w:r>
      <w:r w:rsidR="00F32C51">
        <w:rPr>
          <w:rFonts w:ascii="Times New Roman" w:hAnsi="Times New Roman"/>
          <w:sz w:val="22"/>
          <w:szCs w:val="22"/>
        </w:rPr>
        <w:t>Site</w:t>
      </w:r>
      <w:r w:rsidRPr="00C9658B">
        <w:rPr>
          <w:rFonts w:ascii="Times New Roman" w:hAnsi="Times New Roman"/>
          <w:sz w:val="22"/>
          <w:szCs w:val="22"/>
        </w:rPr>
        <w:t xml:space="preserve">, except with the prior written consent of the </w:t>
      </w:r>
      <w:r w:rsidR="00A4627D">
        <w:rPr>
          <w:rFonts w:ascii="Times New Roman" w:hAnsi="Times New Roman"/>
          <w:sz w:val="22"/>
          <w:szCs w:val="22"/>
        </w:rPr>
        <w:t>Licensee</w:t>
      </w:r>
      <w:r w:rsidRPr="00C9658B">
        <w:rPr>
          <w:rFonts w:ascii="Times New Roman" w:hAnsi="Times New Roman"/>
          <w:sz w:val="22"/>
          <w:szCs w:val="22"/>
        </w:rPr>
        <w:t>, which consent shall not be unreasonably withheld.</w:t>
      </w:r>
    </w:p>
    <w:p w14:paraId="4E21F868" w14:textId="77777777" w:rsidR="000B4E40" w:rsidRPr="000B4E40" w:rsidRDefault="000B4E40" w:rsidP="000B4E40">
      <w:pPr>
        <w:pStyle w:val="Default"/>
      </w:pPr>
    </w:p>
    <w:p w14:paraId="08438DB1" w14:textId="193CC143" w:rsidR="00B60039" w:rsidRDefault="009E0CB2" w:rsidP="00737C85">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8.7</w:t>
      </w:r>
      <w:r w:rsidRPr="00C9658B">
        <w:rPr>
          <w:rFonts w:ascii="Times New Roman" w:hAnsi="Times New Roman"/>
          <w:sz w:val="22"/>
          <w:szCs w:val="22"/>
        </w:rPr>
        <w:tab/>
        <w:t xml:space="preserve">Subject to </w:t>
      </w:r>
      <w:r w:rsidR="00AC1FA4">
        <w:rPr>
          <w:rFonts w:ascii="Times New Roman" w:hAnsi="Times New Roman"/>
          <w:sz w:val="22"/>
          <w:szCs w:val="22"/>
        </w:rPr>
        <w:t>the terms and conditions of this Agreement</w:t>
      </w:r>
      <w:r w:rsidR="00AC1FA4" w:rsidRPr="00C9658B">
        <w:rPr>
          <w:rFonts w:ascii="Times New Roman" w:hAnsi="Times New Roman"/>
          <w:sz w:val="22"/>
          <w:szCs w:val="22"/>
        </w:rPr>
        <w:t xml:space="preserve"> </w:t>
      </w:r>
      <w:r w:rsidR="00AC1FA4">
        <w:rPr>
          <w:rFonts w:ascii="Times New Roman" w:hAnsi="Times New Roman"/>
          <w:sz w:val="22"/>
          <w:szCs w:val="22"/>
        </w:rPr>
        <w:t xml:space="preserve">and </w:t>
      </w:r>
      <w:r w:rsidRPr="00C9658B">
        <w:rPr>
          <w:rFonts w:ascii="Times New Roman" w:hAnsi="Times New Roman"/>
          <w:sz w:val="22"/>
          <w:szCs w:val="22"/>
        </w:rPr>
        <w:t xml:space="preserve">the </w:t>
      </w:r>
      <w:r w:rsidR="00A4627D">
        <w:rPr>
          <w:rFonts w:ascii="Times New Roman" w:hAnsi="Times New Roman"/>
          <w:sz w:val="22"/>
          <w:szCs w:val="22"/>
        </w:rPr>
        <w:t>Licensee</w:t>
      </w:r>
      <w:r w:rsidRPr="00C9658B">
        <w:rPr>
          <w:rFonts w:ascii="Times New Roman" w:hAnsi="Times New Roman"/>
          <w:sz w:val="22"/>
          <w:szCs w:val="22"/>
        </w:rPr>
        <w:t xml:space="preserve">’s compliance with all </w:t>
      </w:r>
      <w:r w:rsidRPr="00C9658B">
        <w:rPr>
          <w:rFonts w:ascii="Times New Roman" w:hAnsi="Times New Roman"/>
          <w:sz w:val="22"/>
          <w:szCs w:val="22"/>
        </w:rPr>
        <w:lastRenderedPageBreak/>
        <w:t>provisions contained in this Agreement,</w:t>
      </w:r>
      <w:r w:rsidR="00AC1FA4">
        <w:rPr>
          <w:rFonts w:ascii="Times New Roman" w:hAnsi="Times New Roman"/>
          <w:sz w:val="22"/>
          <w:szCs w:val="22"/>
        </w:rPr>
        <w:t xml:space="preserve"> and without prejudice to the rights of </w:t>
      </w:r>
      <w:r w:rsidR="00A40B3D">
        <w:rPr>
          <w:rFonts w:ascii="Times New Roman" w:hAnsi="Times New Roman"/>
          <w:sz w:val="22"/>
          <w:szCs w:val="22"/>
        </w:rPr>
        <w:t xml:space="preserve">other users of the </w:t>
      </w:r>
      <w:r w:rsidR="00737C85">
        <w:rPr>
          <w:rFonts w:ascii="Times New Roman" w:hAnsi="Times New Roman"/>
          <w:sz w:val="22"/>
          <w:szCs w:val="22"/>
        </w:rPr>
        <w:t>lagoon</w:t>
      </w:r>
      <w:r w:rsidR="00A40B3D">
        <w:rPr>
          <w:rFonts w:ascii="Times New Roman" w:hAnsi="Times New Roman"/>
          <w:sz w:val="22"/>
          <w:szCs w:val="22"/>
        </w:rPr>
        <w:t>,</w:t>
      </w:r>
      <w:r w:rsidRPr="00C9658B">
        <w:rPr>
          <w:rFonts w:ascii="Times New Roman" w:hAnsi="Times New Roman"/>
          <w:sz w:val="22"/>
          <w:szCs w:val="22"/>
        </w:rPr>
        <w:t xml:space="preserve"> the </w:t>
      </w:r>
      <w:r w:rsidR="00A4627D">
        <w:rPr>
          <w:rFonts w:ascii="Times New Roman" w:hAnsi="Times New Roman"/>
          <w:sz w:val="22"/>
          <w:szCs w:val="22"/>
        </w:rPr>
        <w:t>Licensor</w:t>
      </w:r>
      <w:r w:rsidRPr="00C9658B">
        <w:rPr>
          <w:rFonts w:ascii="Times New Roman" w:hAnsi="Times New Roman"/>
          <w:sz w:val="22"/>
          <w:szCs w:val="22"/>
        </w:rPr>
        <w:t xml:space="preserve"> consents that the </w:t>
      </w:r>
      <w:r w:rsidR="00A4627D">
        <w:rPr>
          <w:rFonts w:ascii="Times New Roman" w:hAnsi="Times New Roman"/>
          <w:sz w:val="22"/>
          <w:szCs w:val="22"/>
        </w:rPr>
        <w:t>Licensee</w:t>
      </w:r>
      <w:r w:rsidRPr="00C9658B">
        <w:rPr>
          <w:rFonts w:ascii="Times New Roman" w:hAnsi="Times New Roman"/>
          <w:sz w:val="22"/>
          <w:szCs w:val="22"/>
        </w:rPr>
        <w:t xml:space="preserve"> shall have quiet, unimpeded and peaceful access to the</w:t>
      </w:r>
      <w:r w:rsidR="00356595">
        <w:rPr>
          <w:rFonts w:ascii="Times New Roman" w:hAnsi="Times New Roman"/>
          <w:sz w:val="22"/>
          <w:szCs w:val="22"/>
        </w:rPr>
        <w:t xml:space="preserve"> </w:t>
      </w:r>
      <w:r w:rsidR="00F32C51">
        <w:rPr>
          <w:rFonts w:ascii="Times New Roman" w:hAnsi="Times New Roman"/>
          <w:sz w:val="22"/>
          <w:szCs w:val="22"/>
        </w:rPr>
        <w:t>Site</w:t>
      </w:r>
      <w:r w:rsidR="00617EB1">
        <w:rPr>
          <w:rFonts w:ascii="Times New Roman" w:hAnsi="Times New Roman"/>
          <w:sz w:val="22"/>
          <w:szCs w:val="22"/>
        </w:rPr>
        <w:t xml:space="preserve"> and/or the </w:t>
      </w:r>
      <w:r w:rsidR="00780FD5">
        <w:rPr>
          <w:rFonts w:ascii="Times New Roman" w:hAnsi="Times New Roman"/>
          <w:sz w:val="22"/>
          <w:szCs w:val="22"/>
        </w:rPr>
        <w:t>Instant Facilities</w:t>
      </w:r>
      <w:r w:rsidRPr="00C9658B">
        <w:rPr>
          <w:rFonts w:ascii="Times New Roman" w:hAnsi="Times New Roman"/>
          <w:sz w:val="22"/>
          <w:szCs w:val="22"/>
        </w:rPr>
        <w:t xml:space="preserve"> throughout the L</w:t>
      </w:r>
      <w:r w:rsidR="00356595">
        <w:rPr>
          <w:rFonts w:ascii="Times New Roman" w:hAnsi="Times New Roman"/>
          <w:sz w:val="22"/>
          <w:szCs w:val="22"/>
        </w:rPr>
        <w:t>icen</w:t>
      </w:r>
      <w:r w:rsidRPr="00C9658B">
        <w:rPr>
          <w:rFonts w:ascii="Times New Roman" w:hAnsi="Times New Roman"/>
          <w:sz w:val="22"/>
          <w:szCs w:val="22"/>
        </w:rPr>
        <w:t xml:space="preserve">se Term. </w:t>
      </w:r>
    </w:p>
    <w:p w14:paraId="229F85F6" w14:textId="77777777" w:rsidR="000B4E40" w:rsidRPr="000B4E40" w:rsidRDefault="000B4E40" w:rsidP="000B4E40">
      <w:pPr>
        <w:pStyle w:val="Default"/>
      </w:pPr>
    </w:p>
    <w:p w14:paraId="5CE2ECDB" w14:textId="58D2B35A" w:rsidR="00B60039"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8.8</w:t>
      </w:r>
      <w:r w:rsidRPr="00C9658B">
        <w:rPr>
          <w:rFonts w:ascii="Times New Roman" w:hAnsi="Times New Roman"/>
          <w:sz w:val="22"/>
          <w:szCs w:val="22"/>
        </w:rPr>
        <w:tab/>
        <w:t xml:space="preserve">Except in the event of an Emergency, the </w:t>
      </w:r>
      <w:r w:rsidR="00A4627D">
        <w:rPr>
          <w:rFonts w:ascii="Times New Roman" w:hAnsi="Times New Roman"/>
          <w:sz w:val="22"/>
          <w:szCs w:val="22"/>
        </w:rPr>
        <w:t>Licensor</w:t>
      </w:r>
      <w:r w:rsidRPr="00C9658B">
        <w:rPr>
          <w:rFonts w:ascii="Times New Roman" w:hAnsi="Times New Roman"/>
          <w:sz w:val="22"/>
          <w:szCs w:val="22"/>
        </w:rPr>
        <w:t xml:space="preserve"> will not initiate or conduct activities that it knows, or is reasonably expected to know to cause damage, impair or otherwise adversely affect the </w:t>
      </w:r>
      <w:r w:rsidR="00780FD5">
        <w:rPr>
          <w:rFonts w:ascii="Times New Roman" w:hAnsi="Times New Roman"/>
          <w:sz w:val="22"/>
          <w:szCs w:val="22"/>
        </w:rPr>
        <w:t>Instant Facilities</w:t>
      </w:r>
      <w:r w:rsidRPr="00C9658B">
        <w:rPr>
          <w:rFonts w:ascii="Times New Roman" w:hAnsi="Times New Roman"/>
          <w:sz w:val="22"/>
          <w:szCs w:val="22"/>
        </w:rPr>
        <w:t xml:space="preserve"> or its functioning without the </w:t>
      </w:r>
      <w:r w:rsidR="00A4627D">
        <w:rPr>
          <w:rFonts w:ascii="Times New Roman" w:hAnsi="Times New Roman"/>
          <w:sz w:val="22"/>
          <w:szCs w:val="22"/>
        </w:rPr>
        <w:t>Licensee</w:t>
      </w:r>
      <w:r w:rsidRPr="00C9658B">
        <w:rPr>
          <w:rFonts w:ascii="Times New Roman" w:hAnsi="Times New Roman"/>
          <w:sz w:val="22"/>
          <w:szCs w:val="22"/>
        </w:rPr>
        <w:t xml:space="preserve">’s prior written consent, </w:t>
      </w:r>
      <w:r w:rsidRPr="00C9658B">
        <w:rPr>
          <w:rFonts w:ascii="Times New Roman" w:hAnsi="Times New Roman"/>
          <w:sz w:val="22"/>
          <w:szCs w:val="22"/>
          <w:lang w:eastAsia="ko-KR"/>
        </w:rPr>
        <w:t xml:space="preserve">which </w:t>
      </w:r>
      <w:r w:rsidRPr="00C9658B">
        <w:rPr>
          <w:rFonts w:ascii="Times New Roman" w:hAnsi="Times New Roman"/>
          <w:sz w:val="22"/>
          <w:szCs w:val="22"/>
        </w:rPr>
        <w:t>consent shall not be unreasonably withheld or delayed.</w:t>
      </w:r>
    </w:p>
    <w:p w14:paraId="4F4B2565" w14:textId="274E5492" w:rsidR="00B60039" w:rsidRDefault="009E0CB2" w:rsidP="002D46DC">
      <w:pPr>
        <w:pStyle w:val="CM45"/>
        <w:spacing w:line="276" w:lineRule="auto"/>
        <w:jc w:val="both"/>
        <w:rPr>
          <w:rFonts w:ascii="Times New Roman" w:hAnsi="Times New Roman"/>
          <w:sz w:val="22"/>
          <w:szCs w:val="22"/>
        </w:rPr>
      </w:pPr>
      <w:r w:rsidRPr="00C9658B">
        <w:rPr>
          <w:rFonts w:ascii="Times New Roman" w:hAnsi="Times New Roman"/>
          <w:sz w:val="22"/>
          <w:szCs w:val="22"/>
        </w:rPr>
        <w:t xml:space="preserve"> </w:t>
      </w:r>
    </w:p>
    <w:p w14:paraId="10E672A1" w14:textId="77777777" w:rsidR="000B4E40" w:rsidRPr="000B4E40" w:rsidRDefault="000B4E40" w:rsidP="000B4E40">
      <w:pPr>
        <w:pStyle w:val="Default"/>
      </w:pPr>
    </w:p>
    <w:p w14:paraId="73C84348" w14:textId="77777777" w:rsidR="00B60039" w:rsidRPr="00AA242E" w:rsidRDefault="009E0CB2" w:rsidP="00C9658B">
      <w:pPr>
        <w:pStyle w:val="CM45"/>
        <w:spacing w:line="276" w:lineRule="auto"/>
        <w:jc w:val="both"/>
        <w:rPr>
          <w:rFonts w:ascii="Times New Roman" w:hAnsi="Times New Roman"/>
          <w:b/>
          <w:sz w:val="22"/>
          <w:szCs w:val="22"/>
          <w:u w:val="single"/>
        </w:rPr>
      </w:pPr>
      <w:r w:rsidRPr="00AA242E">
        <w:rPr>
          <w:rFonts w:ascii="Times New Roman" w:hAnsi="Times New Roman"/>
          <w:b/>
          <w:sz w:val="22"/>
          <w:szCs w:val="22"/>
        </w:rPr>
        <w:t>8.10</w:t>
      </w:r>
      <w:r w:rsidRPr="00AA242E">
        <w:rPr>
          <w:rFonts w:ascii="Times New Roman" w:hAnsi="Times New Roman"/>
          <w:b/>
          <w:sz w:val="22"/>
          <w:szCs w:val="22"/>
        </w:rPr>
        <w:tab/>
      </w:r>
      <w:r w:rsidRPr="00AA242E">
        <w:rPr>
          <w:rFonts w:ascii="Times New Roman" w:hAnsi="Times New Roman"/>
          <w:b/>
          <w:sz w:val="22"/>
          <w:szCs w:val="22"/>
          <w:u w:val="single"/>
        </w:rPr>
        <w:t>Third Party Rights</w:t>
      </w:r>
    </w:p>
    <w:p w14:paraId="64CA1538" w14:textId="77777777" w:rsidR="000B4E40" w:rsidRDefault="000B4E40" w:rsidP="00C9658B">
      <w:pPr>
        <w:pStyle w:val="Default"/>
        <w:spacing w:line="276" w:lineRule="auto"/>
        <w:ind w:left="720" w:hanging="720"/>
        <w:jc w:val="both"/>
        <w:rPr>
          <w:rFonts w:ascii="Times New Roman" w:hAnsi="Times New Roman" w:cs="Times New Roman"/>
          <w:sz w:val="22"/>
          <w:szCs w:val="22"/>
        </w:rPr>
      </w:pPr>
    </w:p>
    <w:p w14:paraId="379CED1F" w14:textId="7B968224" w:rsidR="00143270" w:rsidRDefault="001717E8" w:rsidP="0014306A">
      <w:pPr>
        <w:pStyle w:val="Default"/>
        <w:spacing w:line="276" w:lineRule="auto"/>
        <w:ind w:left="720" w:hanging="720"/>
        <w:jc w:val="both"/>
        <w:rPr>
          <w:rFonts w:ascii="Times New Roman" w:hAnsi="Times New Roman" w:cs="Times New Roman"/>
          <w:sz w:val="22"/>
          <w:szCs w:val="22"/>
        </w:rPr>
      </w:pPr>
      <w:r w:rsidRPr="00C9658B">
        <w:rPr>
          <w:rFonts w:ascii="Times New Roman" w:hAnsi="Times New Roman" w:cs="Times New Roman"/>
          <w:sz w:val="22"/>
          <w:szCs w:val="22"/>
        </w:rPr>
        <w:tab/>
        <w:t xml:space="preserve">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w:t>
      </w:r>
      <w:r w:rsidR="00A434ED">
        <w:rPr>
          <w:rFonts w:ascii="Times New Roman" w:hAnsi="Times New Roman" w:cs="Times New Roman"/>
          <w:sz w:val="22"/>
          <w:szCs w:val="22"/>
        </w:rPr>
        <w:t xml:space="preserve">and the </w:t>
      </w:r>
      <w:r w:rsidR="00A4627D">
        <w:rPr>
          <w:rFonts w:ascii="Times New Roman" w:hAnsi="Times New Roman" w:cs="Times New Roman"/>
          <w:sz w:val="22"/>
          <w:szCs w:val="22"/>
        </w:rPr>
        <w:t>Licensee</w:t>
      </w:r>
      <w:r w:rsidR="00A434ED">
        <w:rPr>
          <w:rFonts w:ascii="Times New Roman" w:hAnsi="Times New Roman" w:cs="Times New Roman"/>
          <w:sz w:val="22"/>
          <w:szCs w:val="22"/>
        </w:rPr>
        <w:t xml:space="preserve"> </w:t>
      </w:r>
      <w:r w:rsidRPr="00C9658B">
        <w:rPr>
          <w:rFonts w:ascii="Times New Roman" w:hAnsi="Times New Roman" w:cs="Times New Roman"/>
          <w:sz w:val="22"/>
          <w:szCs w:val="22"/>
        </w:rPr>
        <w:t xml:space="preserve">hereby agrees to permit </w:t>
      </w:r>
      <w:r w:rsidR="009F7137">
        <w:rPr>
          <w:rFonts w:ascii="Times New Roman" w:hAnsi="Times New Roman" w:cs="Times New Roman"/>
          <w:sz w:val="22"/>
          <w:szCs w:val="22"/>
        </w:rPr>
        <w:t>FENAKA</w:t>
      </w:r>
      <w:r w:rsidR="0089219C">
        <w:rPr>
          <w:rFonts w:ascii="Times New Roman" w:hAnsi="Times New Roman" w:cs="Times New Roman"/>
          <w:sz w:val="22"/>
          <w:szCs w:val="22"/>
        </w:rPr>
        <w:t>,</w:t>
      </w:r>
      <w:r w:rsidRPr="00C9658B">
        <w:rPr>
          <w:rFonts w:ascii="Times New Roman" w:hAnsi="Times New Roman" w:cs="Times New Roman"/>
          <w:sz w:val="22"/>
          <w:szCs w:val="22"/>
        </w:rPr>
        <w:t xml:space="preserve"> the World Bank</w:t>
      </w:r>
      <w:r w:rsidR="008472CA">
        <w:rPr>
          <w:rFonts w:ascii="Times New Roman" w:hAnsi="Times New Roman" w:cs="Times New Roman"/>
          <w:sz w:val="22"/>
          <w:szCs w:val="22"/>
        </w:rPr>
        <w:t>, ME and URA</w:t>
      </w:r>
      <w:r w:rsidRPr="00C9658B">
        <w:rPr>
          <w:rFonts w:ascii="Times New Roman" w:hAnsi="Times New Roman" w:cs="Times New Roman"/>
          <w:sz w:val="22"/>
          <w:szCs w:val="22"/>
        </w:rPr>
        <w:t xml:space="preserve"> the reasonable right of ingress and egress, consistent with safe operation of the </w:t>
      </w:r>
      <w:r w:rsidR="00780FD5">
        <w:rPr>
          <w:rFonts w:ascii="Times New Roman" w:hAnsi="Times New Roman" w:cs="Times New Roman"/>
          <w:sz w:val="22"/>
          <w:szCs w:val="22"/>
        </w:rPr>
        <w:t>Instant Facilities</w:t>
      </w:r>
      <w:r w:rsidRPr="00C9658B">
        <w:rPr>
          <w:rFonts w:ascii="Times New Roman" w:hAnsi="Times New Roman" w:cs="Times New Roman"/>
          <w:sz w:val="22"/>
          <w:szCs w:val="22"/>
        </w:rPr>
        <w:t xml:space="preserve">, over the </w:t>
      </w:r>
      <w:r w:rsidR="00F32C51">
        <w:rPr>
          <w:rFonts w:ascii="Times New Roman" w:hAnsi="Times New Roman" w:cs="Times New Roman"/>
          <w:sz w:val="22"/>
          <w:szCs w:val="22"/>
        </w:rPr>
        <w:t>Site</w:t>
      </w:r>
      <w:r w:rsidRPr="00C9658B">
        <w:rPr>
          <w:rFonts w:ascii="Times New Roman" w:hAnsi="Times New Roman" w:cs="Times New Roman"/>
          <w:sz w:val="22"/>
          <w:szCs w:val="22"/>
        </w:rPr>
        <w:t xml:space="preserve">, to the extent: </w:t>
      </w:r>
    </w:p>
    <w:p w14:paraId="1A4187B2" w14:textId="77777777" w:rsidR="000B4E40" w:rsidRPr="00C9658B" w:rsidRDefault="000B4E40" w:rsidP="00C9658B">
      <w:pPr>
        <w:pStyle w:val="Default"/>
        <w:spacing w:line="276" w:lineRule="auto"/>
        <w:ind w:left="720" w:hanging="720"/>
        <w:jc w:val="both"/>
        <w:rPr>
          <w:rFonts w:ascii="Times New Roman" w:hAnsi="Times New Roman" w:cs="Times New Roman"/>
          <w:sz w:val="22"/>
          <w:szCs w:val="22"/>
        </w:rPr>
      </w:pPr>
    </w:p>
    <w:p w14:paraId="5EFF6B70" w14:textId="389407CF" w:rsidR="00143270" w:rsidRDefault="001717E8" w:rsidP="0014306A">
      <w:pPr>
        <w:pStyle w:val="Default"/>
        <w:spacing w:line="276" w:lineRule="auto"/>
        <w:ind w:left="720" w:hanging="720"/>
        <w:jc w:val="both"/>
        <w:rPr>
          <w:rFonts w:ascii="Times New Roman" w:hAnsi="Times New Roman" w:cs="Times New Roman"/>
          <w:sz w:val="22"/>
          <w:szCs w:val="22"/>
        </w:rPr>
      </w:pPr>
      <w:r w:rsidRPr="00C9658B">
        <w:rPr>
          <w:rFonts w:ascii="Times New Roman" w:hAnsi="Times New Roman" w:cs="Times New Roman"/>
          <w:sz w:val="22"/>
          <w:szCs w:val="22"/>
        </w:rPr>
        <w:t xml:space="preserve">(a) </w:t>
      </w:r>
      <w:r w:rsidRPr="00C9658B">
        <w:rPr>
          <w:rFonts w:ascii="Times New Roman" w:hAnsi="Times New Roman" w:cs="Times New Roman"/>
          <w:sz w:val="22"/>
          <w:szCs w:val="22"/>
        </w:rPr>
        <w:tab/>
      </w:r>
      <w:r w:rsidR="009F7137">
        <w:rPr>
          <w:rFonts w:ascii="Times New Roman" w:hAnsi="Times New Roman" w:cs="Times New Roman"/>
          <w:sz w:val="22"/>
          <w:szCs w:val="22"/>
        </w:rPr>
        <w:t>FENAKA</w:t>
      </w:r>
      <w:r w:rsidRPr="00C9658B">
        <w:rPr>
          <w:rFonts w:ascii="Times New Roman" w:hAnsi="Times New Roman" w:cs="Times New Roman"/>
          <w:sz w:val="22"/>
          <w:szCs w:val="22"/>
        </w:rPr>
        <w:t xml:space="preserve"> deems such ingress and egress reasonably necessary in order to examine, test, calibrate, coordinate, operate, maintain, or repair any interconnection equipment involved in the parallel operation of the Facilities and </w:t>
      </w:r>
      <w:r w:rsidR="009F7137">
        <w:rPr>
          <w:rFonts w:ascii="Times New Roman" w:hAnsi="Times New Roman" w:cs="Times New Roman"/>
          <w:sz w:val="22"/>
          <w:szCs w:val="22"/>
        </w:rPr>
        <w:t>FENAKA</w:t>
      </w:r>
      <w:r w:rsidRPr="00C9658B">
        <w:rPr>
          <w:rFonts w:ascii="Times New Roman" w:hAnsi="Times New Roman" w:cs="Times New Roman"/>
          <w:sz w:val="22"/>
          <w:szCs w:val="22"/>
        </w:rPr>
        <w:t xml:space="preserve">’s Electric System, including the Metering Devices and any </w:t>
      </w:r>
      <w:r w:rsidR="009F7137">
        <w:rPr>
          <w:rFonts w:ascii="Times New Roman" w:hAnsi="Times New Roman" w:cs="Times New Roman"/>
          <w:sz w:val="22"/>
          <w:szCs w:val="22"/>
        </w:rPr>
        <w:t>FENAKA</w:t>
      </w:r>
      <w:r w:rsidRPr="00C9658B">
        <w:rPr>
          <w:rFonts w:ascii="Times New Roman" w:hAnsi="Times New Roman" w:cs="Times New Roman"/>
          <w:sz w:val="22"/>
          <w:szCs w:val="22"/>
        </w:rPr>
        <w:t xml:space="preserve"> meteorological equipment; provided that  Except in the event of actual or pending Electric System Emergency, or as otherwise provided in the Interconnection Requirements, as applicable, </w:t>
      </w:r>
      <w:r w:rsidR="009F7137">
        <w:rPr>
          <w:rFonts w:ascii="Times New Roman" w:hAnsi="Times New Roman" w:cs="Times New Roman"/>
          <w:sz w:val="22"/>
          <w:szCs w:val="22"/>
        </w:rPr>
        <w:t>FENAKA</w:t>
      </w:r>
      <w:r w:rsidRPr="00C9658B">
        <w:rPr>
          <w:rFonts w:ascii="Times New Roman" w:hAnsi="Times New Roman" w:cs="Times New Roman"/>
          <w:sz w:val="22"/>
          <w:szCs w:val="22"/>
        </w:rPr>
        <w:t xml:space="preserve"> shall give reasonable prior notice to 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and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prior to such ingress or egress, or </w:t>
      </w:r>
    </w:p>
    <w:p w14:paraId="07C9953D" w14:textId="77777777" w:rsidR="000B4E40" w:rsidRPr="00C9658B" w:rsidRDefault="000B4E40" w:rsidP="00C9658B">
      <w:pPr>
        <w:pStyle w:val="Default"/>
        <w:spacing w:line="276" w:lineRule="auto"/>
        <w:ind w:left="720" w:hanging="720"/>
        <w:jc w:val="both"/>
        <w:rPr>
          <w:rFonts w:ascii="Times New Roman" w:hAnsi="Times New Roman" w:cs="Times New Roman"/>
          <w:sz w:val="22"/>
          <w:szCs w:val="22"/>
        </w:rPr>
      </w:pPr>
    </w:p>
    <w:p w14:paraId="5B6EE7B3" w14:textId="6304BB08" w:rsidR="002B21A0" w:rsidRPr="00C9658B" w:rsidRDefault="001717E8" w:rsidP="0014306A">
      <w:pPr>
        <w:pStyle w:val="Default"/>
        <w:spacing w:line="276" w:lineRule="auto"/>
        <w:ind w:left="720" w:hanging="720"/>
        <w:jc w:val="both"/>
        <w:rPr>
          <w:rFonts w:ascii="Times New Roman" w:hAnsi="Times New Roman" w:cs="Times New Roman"/>
          <w:sz w:val="22"/>
          <w:szCs w:val="22"/>
        </w:rPr>
      </w:pPr>
      <w:r w:rsidRPr="00C9658B">
        <w:rPr>
          <w:rFonts w:ascii="Times New Roman" w:hAnsi="Times New Roman" w:cs="Times New Roman"/>
          <w:sz w:val="22"/>
          <w:szCs w:val="22"/>
        </w:rPr>
        <w:t>(b)</w:t>
      </w:r>
      <w:r w:rsidRPr="00C9658B">
        <w:rPr>
          <w:rFonts w:ascii="Times New Roman" w:hAnsi="Times New Roman" w:cs="Times New Roman"/>
          <w:sz w:val="22"/>
          <w:szCs w:val="22"/>
        </w:rPr>
        <w:tab/>
        <w:t>World Bank deems such ingress and egress reasonably necessary in order to exercise its rights under any agreements with Maldives</w:t>
      </w:r>
      <w:r w:rsidR="001C46CE">
        <w:rPr>
          <w:rFonts w:ascii="Times New Roman" w:hAnsi="Times New Roman" w:cs="Times New Roman"/>
          <w:sz w:val="22"/>
          <w:szCs w:val="22"/>
        </w:rPr>
        <w:t xml:space="preserve">, </w:t>
      </w:r>
      <w:r w:rsidR="009F7137">
        <w:rPr>
          <w:rFonts w:ascii="Times New Roman" w:hAnsi="Times New Roman" w:cs="Times New Roman"/>
          <w:sz w:val="22"/>
          <w:szCs w:val="22"/>
        </w:rPr>
        <w:t>FENAKA</w:t>
      </w:r>
      <w:r w:rsidRPr="00C9658B">
        <w:rPr>
          <w:rFonts w:ascii="Times New Roman" w:hAnsi="Times New Roman" w:cs="Times New Roman"/>
          <w:sz w:val="22"/>
          <w:szCs w:val="22"/>
        </w:rPr>
        <w:t xml:space="preserve"> or 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w:t>
      </w:r>
    </w:p>
    <w:p w14:paraId="48BBB41D" w14:textId="77777777" w:rsidR="00C660EC" w:rsidRPr="00C9658B" w:rsidRDefault="00C660EC" w:rsidP="00C9658B">
      <w:pPr>
        <w:pStyle w:val="Default"/>
        <w:spacing w:line="276" w:lineRule="auto"/>
        <w:ind w:left="720" w:hanging="720"/>
        <w:jc w:val="both"/>
        <w:rPr>
          <w:rFonts w:ascii="Times New Roman" w:hAnsi="Times New Roman" w:cs="Times New Roman"/>
          <w:color w:val="auto"/>
          <w:sz w:val="22"/>
          <w:szCs w:val="22"/>
        </w:rPr>
      </w:pPr>
    </w:p>
    <w:p w14:paraId="63F9A090" w14:textId="77777777" w:rsidR="000B4E40" w:rsidRDefault="000B4E40">
      <w:pPr>
        <w:rPr>
          <w:rFonts w:ascii="Times New Roman" w:hAnsi="Times New Roman"/>
          <w:b/>
          <w:bCs/>
        </w:rPr>
      </w:pPr>
      <w:r>
        <w:rPr>
          <w:rFonts w:ascii="Times New Roman" w:hAnsi="Times New Roman"/>
          <w:b/>
          <w:bCs/>
        </w:rPr>
        <w:br w:type="page"/>
      </w:r>
    </w:p>
    <w:p w14:paraId="7A91A0F5" w14:textId="77777777" w:rsidR="00B60039" w:rsidRPr="00C9658B" w:rsidRDefault="001717E8" w:rsidP="00C9658B">
      <w:pPr>
        <w:spacing w:after="0"/>
        <w:jc w:val="center"/>
        <w:rPr>
          <w:rFonts w:ascii="Times New Roman" w:hAnsi="Times New Roman"/>
          <w:b/>
          <w:bCs/>
        </w:rPr>
      </w:pPr>
      <w:r w:rsidRPr="00C9658B">
        <w:rPr>
          <w:rFonts w:ascii="Times New Roman" w:hAnsi="Times New Roman"/>
          <w:b/>
          <w:bCs/>
        </w:rPr>
        <w:lastRenderedPageBreak/>
        <w:t>ARTICLE 9</w:t>
      </w:r>
    </w:p>
    <w:p w14:paraId="3FD8BF61" w14:textId="77777777" w:rsidR="0091369B" w:rsidRDefault="009E0CB2" w:rsidP="00C9658B">
      <w:pPr>
        <w:pStyle w:val="CM43"/>
        <w:spacing w:line="276" w:lineRule="auto"/>
        <w:ind w:left="284" w:hanging="284"/>
        <w:jc w:val="center"/>
        <w:rPr>
          <w:rFonts w:ascii="Times New Roman" w:hAnsi="Times New Roman"/>
          <w:b/>
          <w:bCs/>
          <w:sz w:val="22"/>
          <w:szCs w:val="22"/>
        </w:rPr>
      </w:pPr>
      <w:r w:rsidRPr="00C9658B">
        <w:rPr>
          <w:rFonts w:ascii="Times New Roman" w:hAnsi="Times New Roman"/>
          <w:b/>
          <w:bCs/>
          <w:sz w:val="22"/>
          <w:szCs w:val="22"/>
        </w:rPr>
        <w:t>REPRESENTATIONS AND WARRANTIES</w:t>
      </w:r>
    </w:p>
    <w:p w14:paraId="7932C720" w14:textId="77777777" w:rsidR="000B4E40" w:rsidRPr="000B4E40" w:rsidRDefault="000B4E40" w:rsidP="000B4E40">
      <w:pPr>
        <w:pStyle w:val="Default"/>
      </w:pPr>
    </w:p>
    <w:p w14:paraId="2C0DFD21" w14:textId="3277FB32" w:rsidR="00B60039" w:rsidRPr="000B4E40" w:rsidRDefault="009E0CB2" w:rsidP="2A34E609">
      <w:pPr>
        <w:pStyle w:val="CM45"/>
        <w:spacing w:line="276" w:lineRule="auto"/>
        <w:jc w:val="both"/>
        <w:rPr>
          <w:rFonts w:ascii="Times New Roman" w:hAnsi="Times New Roman"/>
          <w:b/>
          <w:bCs/>
          <w:sz w:val="22"/>
          <w:szCs w:val="22"/>
          <w:u w:val="single"/>
        </w:rPr>
      </w:pPr>
      <w:r w:rsidRPr="00C9658B">
        <w:rPr>
          <w:rFonts w:ascii="Times New Roman" w:hAnsi="Times New Roman"/>
          <w:sz w:val="22"/>
          <w:szCs w:val="22"/>
        </w:rPr>
        <w:t>9.1</w:t>
      </w:r>
      <w:r w:rsidRPr="00C9658B">
        <w:rPr>
          <w:rFonts w:ascii="Times New Roman" w:hAnsi="Times New Roman"/>
          <w:b/>
          <w:bCs/>
          <w:sz w:val="22"/>
          <w:szCs w:val="22"/>
        </w:rPr>
        <w:tab/>
      </w:r>
      <w:r w:rsidR="00A4627D" w:rsidRPr="2A34E609">
        <w:rPr>
          <w:rFonts w:ascii="Times New Roman" w:hAnsi="Times New Roman"/>
          <w:b/>
          <w:bCs/>
          <w:sz w:val="22"/>
          <w:szCs w:val="22"/>
          <w:u w:val="single"/>
        </w:rPr>
        <w:t>Licensor</w:t>
      </w:r>
      <w:r w:rsidRPr="2A34E609">
        <w:rPr>
          <w:rFonts w:ascii="Times New Roman" w:hAnsi="Times New Roman"/>
          <w:b/>
          <w:bCs/>
          <w:sz w:val="22"/>
          <w:szCs w:val="22"/>
          <w:u w:val="single"/>
        </w:rPr>
        <w:t>’s Representations and Warranties</w:t>
      </w:r>
    </w:p>
    <w:p w14:paraId="2FB4A10C" w14:textId="77777777" w:rsidR="000B4E40" w:rsidRDefault="000B4E40" w:rsidP="00C9658B">
      <w:pPr>
        <w:pStyle w:val="CM45"/>
        <w:spacing w:line="276" w:lineRule="auto"/>
        <w:ind w:left="432" w:firstLine="288"/>
        <w:jc w:val="both"/>
        <w:rPr>
          <w:rFonts w:ascii="Times New Roman" w:hAnsi="Times New Roman"/>
          <w:sz w:val="22"/>
          <w:szCs w:val="22"/>
        </w:rPr>
      </w:pPr>
    </w:p>
    <w:p w14:paraId="3F931CD4" w14:textId="70C49A5E" w:rsidR="00B60039" w:rsidRDefault="009E0CB2" w:rsidP="00C9658B">
      <w:pPr>
        <w:pStyle w:val="CM45"/>
        <w:spacing w:line="276" w:lineRule="auto"/>
        <w:ind w:left="432" w:firstLine="288"/>
        <w:jc w:val="both"/>
        <w:rPr>
          <w:rFonts w:ascii="Times New Roman" w:hAnsi="Times New Roman"/>
          <w:sz w:val="22"/>
          <w:szCs w:val="22"/>
        </w:rPr>
      </w:pPr>
      <w:r w:rsidRPr="00C9658B">
        <w:rPr>
          <w:rFonts w:ascii="Times New Roman" w:hAnsi="Times New Roman"/>
          <w:sz w:val="22"/>
          <w:szCs w:val="22"/>
        </w:rPr>
        <w:t xml:space="preserve">The </w:t>
      </w:r>
      <w:r w:rsidR="00A4627D">
        <w:rPr>
          <w:rFonts w:ascii="Times New Roman" w:hAnsi="Times New Roman"/>
          <w:sz w:val="22"/>
          <w:szCs w:val="22"/>
        </w:rPr>
        <w:t>Licensor</w:t>
      </w:r>
      <w:r w:rsidRPr="00C9658B">
        <w:rPr>
          <w:rFonts w:ascii="Times New Roman" w:hAnsi="Times New Roman"/>
          <w:sz w:val="22"/>
          <w:szCs w:val="22"/>
        </w:rPr>
        <w:t xml:space="preserve"> hereby represents and warrants to the </w:t>
      </w:r>
      <w:r w:rsidR="00A4627D">
        <w:rPr>
          <w:rFonts w:ascii="Times New Roman" w:hAnsi="Times New Roman"/>
          <w:sz w:val="22"/>
          <w:szCs w:val="22"/>
        </w:rPr>
        <w:t>Licensee</w:t>
      </w:r>
      <w:r w:rsidRPr="00C9658B">
        <w:rPr>
          <w:rFonts w:ascii="Times New Roman" w:hAnsi="Times New Roman"/>
          <w:sz w:val="22"/>
          <w:szCs w:val="22"/>
        </w:rPr>
        <w:t>, as of the date hereof, that:</w:t>
      </w:r>
    </w:p>
    <w:p w14:paraId="0603AE37" w14:textId="7E165C03" w:rsidR="00B60039" w:rsidRDefault="009E0CB2" w:rsidP="00614525">
      <w:pPr>
        <w:pStyle w:val="CM45"/>
        <w:spacing w:line="276" w:lineRule="auto"/>
        <w:ind w:left="720"/>
        <w:jc w:val="both"/>
        <w:rPr>
          <w:rFonts w:ascii="Times New Roman" w:hAnsi="Times New Roman"/>
          <w:sz w:val="22"/>
          <w:szCs w:val="22"/>
        </w:rPr>
      </w:pPr>
      <w:r w:rsidRPr="00C9658B">
        <w:rPr>
          <w:rFonts w:ascii="Times New Roman" w:hAnsi="Times New Roman"/>
          <w:sz w:val="22"/>
          <w:szCs w:val="22"/>
        </w:rPr>
        <w:t xml:space="preserve">   </w:t>
      </w:r>
    </w:p>
    <w:p w14:paraId="4F160DF8" w14:textId="4D836603" w:rsidR="00B60039" w:rsidRDefault="009E0CB2" w:rsidP="00466895">
      <w:pPr>
        <w:pStyle w:val="CM45"/>
        <w:numPr>
          <w:ilvl w:val="2"/>
          <w:numId w:val="35"/>
        </w:numPr>
        <w:spacing w:line="276" w:lineRule="auto"/>
        <w:ind w:left="720" w:hanging="720"/>
        <w:jc w:val="both"/>
        <w:rPr>
          <w:rFonts w:ascii="Times New Roman" w:hAnsi="Times New Roman"/>
          <w:sz w:val="22"/>
          <w:szCs w:val="22"/>
        </w:rPr>
      </w:pPr>
      <w:r w:rsidRPr="00C9658B">
        <w:rPr>
          <w:rFonts w:ascii="Times New Roman" w:hAnsi="Times New Roman"/>
          <w:sz w:val="22"/>
          <w:szCs w:val="22"/>
        </w:rPr>
        <w:t xml:space="preserve">the </w:t>
      </w:r>
      <w:r w:rsidR="00A4627D">
        <w:rPr>
          <w:rFonts w:ascii="Times New Roman" w:hAnsi="Times New Roman"/>
          <w:sz w:val="22"/>
          <w:szCs w:val="22"/>
        </w:rPr>
        <w:t>Licensor</w:t>
      </w:r>
      <w:r w:rsidRPr="00C9658B">
        <w:rPr>
          <w:rFonts w:ascii="Times New Roman" w:hAnsi="Times New Roman"/>
          <w:sz w:val="22"/>
          <w:szCs w:val="22"/>
        </w:rPr>
        <w:t xml:space="preserve"> has the right to, and is sufficiently authorized to </w:t>
      </w:r>
      <w:r w:rsidR="00466895">
        <w:rPr>
          <w:rFonts w:ascii="Times New Roman" w:hAnsi="Times New Roman"/>
          <w:sz w:val="22"/>
          <w:szCs w:val="22"/>
        </w:rPr>
        <w:t xml:space="preserve">grant a License with respect to the </w:t>
      </w:r>
      <w:r w:rsidR="00F32C51">
        <w:rPr>
          <w:rFonts w:ascii="Times New Roman" w:hAnsi="Times New Roman"/>
          <w:sz w:val="22"/>
          <w:szCs w:val="22"/>
        </w:rPr>
        <w:t>Site</w:t>
      </w:r>
      <w:r w:rsidRPr="00C9658B">
        <w:rPr>
          <w:rFonts w:ascii="Times New Roman" w:hAnsi="Times New Roman"/>
          <w:sz w:val="22"/>
          <w:szCs w:val="22"/>
        </w:rPr>
        <w:t xml:space="preserve"> as provided </w:t>
      </w:r>
      <w:r w:rsidR="00E303A7">
        <w:rPr>
          <w:rFonts w:ascii="Times New Roman" w:hAnsi="Times New Roman"/>
          <w:sz w:val="22"/>
          <w:szCs w:val="22"/>
        </w:rPr>
        <w:t xml:space="preserve">for </w:t>
      </w:r>
      <w:r w:rsidRPr="00C9658B">
        <w:rPr>
          <w:rFonts w:ascii="Times New Roman" w:hAnsi="Times New Roman"/>
          <w:sz w:val="22"/>
          <w:szCs w:val="22"/>
        </w:rPr>
        <w:t>in this Agreement;</w:t>
      </w:r>
    </w:p>
    <w:p w14:paraId="1C22C82D" w14:textId="77777777" w:rsidR="000B4E40" w:rsidRPr="000B4E40" w:rsidRDefault="000B4E40" w:rsidP="000B4E40">
      <w:pPr>
        <w:pStyle w:val="Default"/>
      </w:pPr>
    </w:p>
    <w:p w14:paraId="7D661B18" w14:textId="42FE1A02" w:rsidR="00B60039" w:rsidRDefault="009E0CB2" w:rsidP="00466895">
      <w:pPr>
        <w:pStyle w:val="CM45"/>
        <w:numPr>
          <w:ilvl w:val="2"/>
          <w:numId w:val="35"/>
        </w:numPr>
        <w:spacing w:line="276" w:lineRule="auto"/>
        <w:ind w:left="720" w:hanging="720"/>
        <w:jc w:val="both"/>
        <w:rPr>
          <w:rFonts w:ascii="Times New Roman" w:hAnsi="Times New Roman"/>
          <w:sz w:val="22"/>
          <w:szCs w:val="22"/>
        </w:rPr>
      </w:pPr>
      <w:r w:rsidRPr="00C9658B">
        <w:rPr>
          <w:rFonts w:ascii="Times New Roman" w:hAnsi="Times New Roman"/>
          <w:sz w:val="22"/>
          <w:szCs w:val="22"/>
        </w:rPr>
        <w:t xml:space="preserve">the </w:t>
      </w:r>
      <w:r w:rsidR="00F32C51">
        <w:rPr>
          <w:rFonts w:ascii="Times New Roman" w:hAnsi="Times New Roman"/>
          <w:sz w:val="22"/>
          <w:szCs w:val="22"/>
        </w:rPr>
        <w:t>Site</w:t>
      </w:r>
      <w:r w:rsidR="00466895" w:rsidRPr="00C9658B">
        <w:rPr>
          <w:rFonts w:ascii="Times New Roman" w:hAnsi="Times New Roman"/>
          <w:sz w:val="22"/>
          <w:szCs w:val="22"/>
        </w:rPr>
        <w:t xml:space="preserve"> </w:t>
      </w:r>
      <w:r w:rsidRPr="00C9658B">
        <w:rPr>
          <w:rFonts w:ascii="Times New Roman" w:hAnsi="Times New Roman"/>
          <w:sz w:val="22"/>
          <w:szCs w:val="22"/>
        </w:rPr>
        <w:t xml:space="preserve">is free from all encumbrances or any other form of charge or claim that would hinder the </w:t>
      </w:r>
      <w:r w:rsidR="00A4627D">
        <w:rPr>
          <w:rFonts w:ascii="Times New Roman" w:hAnsi="Times New Roman"/>
          <w:sz w:val="22"/>
          <w:szCs w:val="22"/>
        </w:rPr>
        <w:t>Licensee</w:t>
      </w:r>
      <w:r w:rsidRPr="00C9658B">
        <w:rPr>
          <w:rFonts w:ascii="Times New Roman" w:hAnsi="Times New Roman"/>
          <w:sz w:val="22"/>
          <w:szCs w:val="22"/>
        </w:rPr>
        <w:t xml:space="preserve"> from using the </w:t>
      </w:r>
      <w:r w:rsidR="00F32C51">
        <w:rPr>
          <w:rFonts w:ascii="Times New Roman" w:hAnsi="Times New Roman"/>
          <w:sz w:val="22"/>
          <w:szCs w:val="22"/>
        </w:rPr>
        <w:t>Site</w:t>
      </w:r>
      <w:r w:rsidRPr="00C9658B">
        <w:rPr>
          <w:rFonts w:ascii="Times New Roman" w:hAnsi="Times New Roman"/>
          <w:sz w:val="22"/>
          <w:szCs w:val="22"/>
        </w:rPr>
        <w:t xml:space="preserve">; </w:t>
      </w:r>
    </w:p>
    <w:p w14:paraId="512A6320" w14:textId="77777777" w:rsidR="000B4E40" w:rsidRPr="000B4E40" w:rsidRDefault="000B4E40" w:rsidP="000B4E40">
      <w:pPr>
        <w:pStyle w:val="Default"/>
      </w:pPr>
    </w:p>
    <w:p w14:paraId="6229A2C2" w14:textId="7D7DCA9C" w:rsidR="00B60039" w:rsidRDefault="009E0CB2" w:rsidP="00466895">
      <w:pPr>
        <w:pStyle w:val="CM45"/>
        <w:numPr>
          <w:ilvl w:val="2"/>
          <w:numId w:val="35"/>
        </w:numPr>
        <w:spacing w:line="276" w:lineRule="auto"/>
        <w:ind w:left="720" w:hanging="720"/>
        <w:jc w:val="both"/>
        <w:rPr>
          <w:rFonts w:ascii="Times New Roman" w:hAnsi="Times New Roman"/>
          <w:sz w:val="22"/>
          <w:szCs w:val="22"/>
        </w:rPr>
      </w:pPr>
      <w:r w:rsidRPr="00C9658B">
        <w:rPr>
          <w:rFonts w:ascii="Times New Roman" w:hAnsi="Times New Roman"/>
          <w:sz w:val="22"/>
          <w:szCs w:val="22"/>
        </w:rPr>
        <w:t xml:space="preserve">there is no pending or threatened action which affects or is likely to </w:t>
      </w:r>
      <w:r w:rsidR="00E733FB">
        <w:rPr>
          <w:rFonts w:ascii="Times New Roman" w:hAnsi="Times New Roman"/>
          <w:sz w:val="22"/>
          <w:szCs w:val="22"/>
        </w:rPr>
        <w:t>affect the</w:t>
      </w:r>
      <w:r w:rsidRPr="00C9658B">
        <w:rPr>
          <w:rFonts w:ascii="Times New Roman" w:hAnsi="Times New Roman"/>
          <w:sz w:val="22"/>
          <w:szCs w:val="22"/>
        </w:rPr>
        <w:t xml:space="preserve"> interest or right of the </w:t>
      </w:r>
      <w:r w:rsidR="00A4627D">
        <w:rPr>
          <w:rFonts w:ascii="Times New Roman" w:hAnsi="Times New Roman"/>
          <w:sz w:val="22"/>
          <w:szCs w:val="22"/>
        </w:rPr>
        <w:t>Licensor</w:t>
      </w:r>
      <w:r w:rsidRPr="00C9658B">
        <w:rPr>
          <w:rFonts w:ascii="Times New Roman" w:hAnsi="Times New Roman"/>
          <w:sz w:val="22"/>
          <w:szCs w:val="22"/>
        </w:rPr>
        <w:t xml:space="preserve"> in or to the </w:t>
      </w:r>
      <w:r w:rsidR="00F32C51">
        <w:rPr>
          <w:rFonts w:ascii="Times New Roman" w:hAnsi="Times New Roman"/>
          <w:sz w:val="22"/>
          <w:szCs w:val="22"/>
        </w:rPr>
        <w:t>Site</w:t>
      </w:r>
      <w:r w:rsidRPr="00C9658B">
        <w:rPr>
          <w:rFonts w:ascii="Times New Roman" w:hAnsi="Times New Roman"/>
          <w:sz w:val="22"/>
          <w:szCs w:val="22"/>
        </w:rPr>
        <w:t xml:space="preserve">; </w:t>
      </w:r>
    </w:p>
    <w:p w14:paraId="7255C809" w14:textId="77777777" w:rsidR="000B4E40" w:rsidRPr="000B4E40" w:rsidRDefault="000B4E40" w:rsidP="000B4E40">
      <w:pPr>
        <w:pStyle w:val="Default"/>
      </w:pPr>
    </w:p>
    <w:p w14:paraId="5FE8001F" w14:textId="2D7612F3" w:rsidR="00B60039" w:rsidRDefault="009E0CB2" w:rsidP="000B4E40">
      <w:pPr>
        <w:pStyle w:val="DocumentMap"/>
        <w:numPr>
          <w:ilvl w:val="2"/>
          <w:numId w:val="35"/>
        </w:numPr>
        <w:spacing w:line="276" w:lineRule="auto"/>
        <w:ind w:left="720" w:hanging="720"/>
        <w:rPr>
          <w:rFonts w:ascii="Times New Roman" w:eastAsia="Batang" w:hAnsi="Times New Roman" w:cs="Times New Roman"/>
          <w:sz w:val="22"/>
          <w:szCs w:val="22"/>
        </w:rPr>
      </w:pPr>
      <w:r w:rsidRPr="00C9658B">
        <w:rPr>
          <w:rFonts w:ascii="Times New Roman" w:eastAsia="Batang" w:hAnsi="Times New Roman" w:cs="Times New Roman"/>
          <w:sz w:val="22"/>
          <w:szCs w:val="22"/>
        </w:rPr>
        <w:t xml:space="preserve">the </w:t>
      </w:r>
      <w:r w:rsidR="00A4627D">
        <w:rPr>
          <w:rFonts w:ascii="Times New Roman" w:eastAsia="Batang" w:hAnsi="Times New Roman" w:cs="Times New Roman"/>
          <w:sz w:val="22"/>
          <w:szCs w:val="22"/>
        </w:rPr>
        <w:t>Licensor</w:t>
      </w:r>
      <w:r w:rsidRPr="00C9658B">
        <w:rPr>
          <w:rFonts w:ascii="Times New Roman" w:eastAsia="Batang" w:hAnsi="Times New Roman" w:cs="Times New Roman"/>
          <w:sz w:val="22"/>
          <w:szCs w:val="22"/>
        </w:rPr>
        <w:t xml:space="preserve"> is a [company/ corporation/ body] wholly owned by the Government, duly established and validly existing under the constitution and laws of Maldives, is duly qualified to conduct business in Maldives, and has full legal right, power and authority to enter into and perform its obligations under this Agreement;</w:t>
      </w:r>
    </w:p>
    <w:p w14:paraId="62599308" w14:textId="77777777" w:rsidR="000B4E40" w:rsidRDefault="000B4E40" w:rsidP="000B4E40">
      <w:pPr>
        <w:pStyle w:val="ListParagraph"/>
        <w:rPr>
          <w:rFonts w:eastAsia="Batang"/>
          <w:sz w:val="22"/>
          <w:szCs w:val="22"/>
        </w:rPr>
      </w:pPr>
    </w:p>
    <w:p w14:paraId="216A77B8" w14:textId="367E09C5" w:rsidR="00B60039" w:rsidRDefault="009E0CB2" w:rsidP="000B4E40">
      <w:pPr>
        <w:pStyle w:val="DocumentMap"/>
        <w:numPr>
          <w:ilvl w:val="2"/>
          <w:numId w:val="35"/>
        </w:numPr>
        <w:spacing w:line="276" w:lineRule="auto"/>
        <w:ind w:left="720" w:hanging="720"/>
        <w:rPr>
          <w:rFonts w:ascii="Times New Roman" w:eastAsia="Batang" w:hAnsi="Times New Roman" w:cs="Times New Roman"/>
          <w:sz w:val="22"/>
          <w:szCs w:val="22"/>
        </w:rPr>
      </w:pPr>
      <w:r w:rsidRPr="00C9658B">
        <w:rPr>
          <w:rFonts w:ascii="Times New Roman" w:eastAsia="Batang" w:hAnsi="Times New Roman" w:cs="Times New Roman"/>
          <w:sz w:val="22"/>
          <w:szCs w:val="22"/>
        </w:rPr>
        <w:t xml:space="preserve">the </w:t>
      </w:r>
      <w:r w:rsidR="00A4627D">
        <w:rPr>
          <w:rFonts w:ascii="Times New Roman" w:eastAsia="Batang" w:hAnsi="Times New Roman" w:cs="Times New Roman"/>
          <w:sz w:val="22"/>
          <w:szCs w:val="22"/>
        </w:rPr>
        <w:t>Licensor</w:t>
      </w:r>
      <w:r w:rsidRPr="00C9658B">
        <w:rPr>
          <w:rFonts w:ascii="Times New Roman" w:eastAsia="Batang" w:hAnsi="Times New Roman" w:cs="Times New Roman"/>
          <w:sz w:val="22"/>
          <w:szCs w:val="22"/>
        </w:rPr>
        <w:t xml:space="preserve"> has duly authorized the execution and delivery of this Agreement in accordance with Applicable Law. This Agreement has been duly executed and delivered by the </w:t>
      </w:r>
      <w:r w:rsidR="00A4627D">
        <w:rPr>
          <w:rFonts w:ascii="Times New Roman" w:eastAsia="Batang" w:hAnsi="Times New Roman" w:cs="Times New Roman"/>
          <w:sz w:val="22"/>
          <w:szCs w:val="22"/>
        </w:rPr>
        <w:t>Licensor</w:t>
      </w:r>
      <w:r w:rsidRPr="00C9658B">
        <w:rPr>
          <w:rFonts w:ascii="Times New Roman" w:eastAsia="Batang" w:hAnsi="Times New Roman" w:cs="Times New Roman"/>
          <w:sz w:val="22"/>
          <w:szCs w:val="22"/>
        </w:rPr>
        <w:t xml:space="preserve"> and constitutes the legal, valid and binding obligation of the </w:t>
      </w:r>
      <w:r w:rsidR="00A4627D">
        <w:rPr>
          <w:rFonts w:ascii="Times New Roman" w:eastAsia="Batang" w:hAnsi="Times New Roman" w:cs="Times New Roman"/>
          <w:sz w:val="22"/>
          <w:szCs w:val="22"/>
        </w:rPr>
        <w:t>Licensor</w:t>
      </w:r>
      <w:r w:rsidRPr="00C9658B">
        <w:rPr>
          <w:rFonts w:ascii="Times New Roman" w:eastAsia="Batang" w:hAnsi="Times New Roman" w:cs="Times New Roman"/>
          <w:sz w:val="22"/>
          <w:szCs w:val="22"/>
        </w:rPr>
        <w:t xml:space="preserve"> enforceable against the </w:t>
      </w:r>
      <w:r w:rsidR="00A4627D">
        <w:rPr>
          <w:rFonts w:ascii="Times New Roman" w:eastAsia="Batang" w:hAnsi="Times New Roman" w:cs="Times New Roman"/>
          <w:sz w:val="22"/>
          <w:szCs w:val="22"/>
        </w:rPr>
        <w:t>Licensor</w:t>
      </w:r>
      <w:r w:rsidRPr="00C9658B">
        <w:rPr>
          <w:rFonts w:ascii="Times New Roman" w:eastAsia="Batang" w:hAnsi="Times New Roman" w:cs="Times New Roman"/>
          <w:sz w:val="22"/>
          <w:szCs w:val="22"/>
        </w:rPr>
        <w:t xml:space="preserve"> in accordance with its terms except insofar as such enforcement may be affected by bankruptcy, insolvency, moratorium, and other Applicable Law affecting creditors rights generally; </w:t>
      </w:r>
    </w:p>
    <w:p w14:paraId="0C7F9135" w14:textId="77777777" w:rsidR="000B4E40" w:rsidRPr="00C9658B" w:rsidRDefault="000B4E40" w:rsidP="000B4E40">
      <w:pPr>
        <w:pStyle w:val="DocumentMap"/>
        <w:spacing w:line="276" w:lineRule="auto"/>
        <w:ind w:left="720"/>
        <w:rPr>
          <w:rFonts w:ascii="Times New Roman" w:eastAsia="Batang" w:hAnsi="Times New Roman" w:cs="Times New Roman"/>
          <w:sz w:val="22"/>
          <w:szCs w:val="22"/>
        </w:rPr>
      </w:pPr>
    </w:p>
    <w:p w14:paraId="14F25D0C" w14:textId="4E663046" w:rsidR="00B60039" w:rsidRDefault="009E0CB2" w:rsidP="000B4E40">
      <w:pPr>
        <w:pStyle w:val="DocumentMap"/>
        <w:numPr>
          <w:ilvl w:val="2"/>
          <w:numId w:val="35"/>
        </w:numPr>
        <w:spacing w:line="276" w:lineRule="auto"/>
        <w:ind w:left="720" w:hanging="720"/>
        <w:rPr>
          <w:rFonts w:ascii="Times New Roman" w:eastAsia="Batang" w:hAnsi="Times New Roman" w:cs="Times New Roman"/>
          <w:sz w:val="22"/>
          <w:szCs w:val="22"/>
        </w:rPr>
      </w:pPr>
      <w:r w:rsidRPr="00C9658B">
        <w:rPr>
          <w:rFonts w:ascii="Times New Roman" w:eastAsia="Batang" w:hAnsi="Times New Roman" w:cs="Times New Roman"/>
          <w:sz w:val="22"/>
          <w:szCs w:val="22"/>
        </w:rPr>
        <w:t xml:space="preserve">neither the execution nor the delivery by the </w:t>
      </w:r>
      <w:r w:rsidR="00A4627D">
        <w:rPr>
          <w:rFonts w:ascii="Times New Roman" w:eastAsia="Batang" w:hAnsi="Times New Roman" w:cs="Times New Roman"/>
          <w:sz w:val="22"/>
          <w:szCs w:val="22"/>
        </w:rPr>
        <w:t>Licensor</w:t>
      </w:r>
      <w:r w:rsidRPr="00C9658B">
        <w:rPr>
          <w:rFonts w:ascii="Times New Roman" w:eastAsia="Batang" w:hAnsi="Times New Roman" w:cs="Times New Roman"/>
          <w:sz w:val="22"/>
          <w:szCs w:val="22"/>
        </w:rPr>
        <w:t xml:space="preserve"> of this Agreement nor the performance by the </w:t>
      </w:r>
      <w:r w:rsidR="00A4627D">
        <w:rPr>
          <w:rFonts w:ascii="Times New Roman" w:eastAsia="Batang" w:hAnsi="Times New Roman" w:cs="Times New Roman"/>
          <w:sz w:val="22"/>
          <w:szCs w:val="22"/>
        </w:rPr>
        <w:t>Licensor</w:t>
      </w:r>
      <w:r w:rsidRPr="00C9658B">
        <w:rPr>
          <w:rFonts w:ascii="Times New Roman" w:eastAsia="Batang" w:hAnsi="Times New Roman" w:cs="Times New Roman"/>
          <w:sz w:val="22"/>
          <w:szCs w:val="22"/>
        </w:rPr>
        <w:t xml:space="preserve"> of its obligations hereunder:  </w:t>
      </w:r>
    </w:p>
    <w:p w14:paraId="30E85114" w14:textId="77777777" w:rsidR="000B4E40" w:rsidRPr="00C9658B" w:rsidRDefault="000B4E40" w:rsidP="000B4E40">
      <w:pPr>
        <w:pStyle w:val="DocumentMap"/>
        <w:spacing w:line="276" w:lineRule="auto"/>
        <w:ind w:left="720"/>
        <w:rPr>
          <w:rFonts w:ascii="Times New Roman" w:eastAsia="Batang" w:hAnsi="Times New Roman" w:cs="Times New Roman"/>
          <w:sz w:val="22"/>
          <w:szCs w:val="22"/>
        </w:rPr>
      </w:pPr>
    </w:p>
    <w:p w14:paraId="5B7B3D30" w14:textId="4156D222" w:rsidR="006D7849" w:rsidRPr="00C9658B" w:rsidRDefault="001717E8" w:rsidP="000B4E40">
      <w:pPr>
        <w:pStyle w:val="ListParagraph"/>
        <w:widowControl w:val="0"/>
        <w:numPr>
          <w:ilvl w:val="0"/>
          <w:numId w:val="26"/>
        </w:numPr>
        <w:tabs>
          <w:tab w:val="left" w:pos="2880"/>
          <w:tab w:val="left" w:pos="8640"/>
          <w:tab w:val="left" w:pos="9720"/>
        </w:tabs>
        <w:autoSpaceDE w:val="0"/>
        <w:autoSpaceDN w:val="0"/>
        <w:adjustRightInd w:val="0"/>
        <w:spacing w:line="276" w:lineRule="auto"/>
        <w:ind w:left="1260"/>
        <w:jc w:val="both"/>
        <w:rPr>
          <w:sz w:val="22"/>
          <w:szCs w:val="22"/>
        </w:rPr>
      </w:pPr>
      <w:r w:rsidRPr="00C9658B">
        <w:rPr>
          <w:sz w:val="22"/>
          <w:szCs w:val="22"/>
        </w:rPr>
        <w:t xml:space="preserve">will conflict with, violate, or result in a breach of any Applicable Law applicable to the </w:t>
      </w:r>
      <w:r w:rsidR="00A4627D">
        <w:rPr>
          <w:sz w:val="22"/>
          <w:szCs w:val="22"/>
        </w:rPr>
        <w:t>Licensor</w:t>
      </w:r>
      <w:r w:rsidRPr="00C9658B">
        <w:rPr>
          <w:sz w:val="22"/>
          <w:szCs w:val="22"/>
        </w:rPr>
        <w:t xml:space="preserve">; or </w:t>
      </w:r>
    </w:p>
    <w:p w14:paraId="21E73ADF" w14:textId="40A57559" w:rsidR="006D7849" w:rsidRDefault="001717E8" w:rsidP="000B4E40">
      <w:pPr>
        <w:pStyle w:val="ListParagraph"/>
        <w:widowControl w:val="0"/>
        <w:numPr>
          <w:ilvl w:val="0"/>
          <w:numId w:val="26"/>
        </w:numPr>
        <w:tabs>
          <w:tab w:val="left" w:pos="2880"/>
          <w:tab w:val="left" w:pos="8640"/>
          <w:tab w:val="left" w:pos="9720"/>
        </w:tabs>
        <w:autoSpaceDE w:val="0"/>
        <w:autoSpaceDN w:val="0"/>
        <w:adjustRightInd w:val="0"/>
        <w:spacing w:line="276" w:lineRule="auto"/>
        <w:ind w:left="1260"/>
        <w:jc w:val="both"/>
        <w:rPr>
          <w:sz w:val="22"/>
          <w:szCs w:val="22"/>
        </w:rPr>
      </w:pPr>
      <w:r w:rsidRPr="00C9658B">
        <w:rPr>
          <w:sz w:val="22"/>
          <w:szCs w:val="22"/>
        </w:rPr>
        <w:t xml:space="preserve">conflicts with, violates or results in a breach of any term or condition of any judgment, decree, franchise, agreement (including the certificate of [incorporation/ registration] of the </w:t>
      </w:r>
      <w:r w:rsidR="00A4627D">
        <w:rPr>
          <w:sz w:val="22"/>
          <w:szCs w:val="22"/>
        </w:rPr>
        <w:t>Licensor</w:t>
      </w:r>
      <w:r w:rsidRPr="00C9658B">
        <w:rPr>
          <w:sz w:val="22"/>
          <w:szCs w:val="22"/>
        </w:rPr>
        <w:t xml:space="preserve">) or instrument to which the </w:t>
      </w:r>
      <w:r w:rsidR="00A4627D">
        <w:rPr>
          <w:sz w:val="22"/>
          <w:szCs w:val="22"/>
        </w:rPr>
        <w:t>Licensor</w:t>
      </w:r>
      <w:r w:rsidRPr="00C9658B">
        <w:rPr>
          <w:sz w:val="22"/>
          <w:szCs w:val="22"/>
        </w:rPr>
        <w:t xml:space="preserve"> is a party or by which the </w:t>
      </w:r>
      <w:r w:rsidR="00A4627D">
        <w:rPr>
          <w:sz w:val="22"/>
          <w:szCs w:val="22"/>
        </w:rPr>
        <w:t>Licensor</w:t>
      </w:r>
      <w:r w:rsidRPr="00C9658B">
        <w:rPr>
          <w:sz w:val="22"/>
          <w:szCs w:val="22"/>
        </w:rPr>
        <w:t xml:space="preserve"> or any of its properties or assets are bound, or constitutes a default under any such judgment, decree, agreement or installment. </w:t>
      </w:r>
    </w:p>
    <w:p w14:paraId="3ECA4E16" w14:textId="77777777" w:rsidR="000B4E40" w:rsidRPr="00C9658B" w:rsidRDefault="000B4E40" w:rsidP="000B4E40">
      <w:pPr>
        <w:pStyle w:val="ListParagraph"/>
        <w:widowControl w:val="0"/>
        <w:tabs>
          <w:tab w:val="left" w:pos="2880"/>
          <w:tab w:val="left" w:pos="8640"/>
          <w:tab w:val="left" w:pos="9720"/>
        </w:tabs>
        <w:autoSpaceDE w:val="0"/>
        <w:autoSpaceDN w:val="0"/>
        <w:adjustRightInd w:val="0"/>
        <w:spacing w:line="276" w:lineRule="auto"/>
        <w:ind w:left="1260"/>
        <w:jc w:val="both"/>
        <w:rPr>
          <w:sz w:val="22"/>
          <w:szCs w:val="22"/>
        </w:rPr>
      </w:pPr>
    </w:p>
    <w:p w14:paraId="722269FF" w14:textId="48CE6461" w:rsidR="00B60039" w:rsidRDefault="009E0CB2" w:rsidP="000B4E40">
      <w:pPr>
        <w:pStyle w:val="DocumentMap"/>
        <w:numPr>
          <w:ilvl w:val="2"/>
          <w:numId w:val="35"/>
        </w:numPr>
        <w:spacing w:line="276" w:lineRule="auto"/>
        <w:ind w:left="720" w:hanging="720"/>
        <w:rPr>
          <w:rFonts w:ascii="Times New Roman" w:hAnsi="Times New Roman" w:cs="Times New Roman"/>
          <w:sz w:val="22"/>
          <w:szCs w:val="22"/>
        </w:rPr>
      </w:pPr>
      <w:r w:rsidRPr="00C9658B">
        <w:rPr>
          <w:rFonts w:ascii="Times New Roman" w:hAnsi="Times New Roman" w:cs="Times New Roman"/>
          <w:sz w:val="22"/>
          <w:szCs w:val="22"/>
        </w:rPr>
        <w:t xml:space="preserve">there is no action, suit, or other proceeding as of the date hereof at law or in equity, before or by any Governmental Authority, pending or, to its knowledge, threatened against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which is likely to result in an unfavorable decision, ruling, or finding which will materially and adversely affect the validity or enforceability of this Agreement or any agreement or instrument entered into by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in connection  with the transaction contemplated hereby, or which will materially and adversely affect the performance by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of its obligations hereunder or under any such other agreement or instrument.</w:t>
      </w:r>
    </w:p>
    <w:p w14:paraId="2D494AD5" w14:textId="77777777" w:rsidR="00690398" w:rsidRPr="00C9658B" w:rsidRDefault="00690398" w:rsidP="00381B3E">
      <w:pPr>
        <w:pStyle w:val="DocumentMap"/>
        <w:spacing w:line="276" w:lineRule="auto"/>
        <w:ind w:left="720"/>
        <w:rPr>
          <w:rFonts w:ascii="Times New Roman" w:hAnsi="Times New Roman" w:cs="Times New Roman"/>
          <w:sz w:val="22"/>
          <w:szCs w:val="22"/>
        </w:rPr>
      </w:pPr>
    </w:p>
    <w:p w14:paraId="6FC89622" w14:textId="30EDC2EB" w:rsidR="00B60039" w:rsidRPr="000B4E40" w:rsidRDefault="009E0CB2" w:rsidP="2A34E609">
      <w:pPr>
        <w:pStyle w:val="CM45"/>
        <w:spacing w:line="276" w:lineRule="auto"/>
        <w:jc w:val="both"/>
        <w:rPr>
          <w:rFonts w:ascii="Times New Roman" w:hAnsi="Times New Roman"/>
          <w:b/>
          <w:bCs/>
          <w:sz w:val="22"/>
          <w:szCs w:val="22"/>
        </w:rPr>
      </w:pPr>
      <w:r w:rsidRPr="00C9658B">
        <w:rPr>
          <w:rFonts w:ascii="Times New Roman" w:hAnsi="Times New Roman"/>
          <w:sz w:val="22"/>
          <w:szCs w:val="22"/>
        </w:rPr>
        <w:t>9.2</w:t>
      </w:r>
      <w:r w:rsidRPr="00C9658B">
        <w:rPr>
          <w:rFonts w:ascii="Times New Roman" w:hAnsi="Times New Roman"/>
          <w:b/>
          <w:bCs/>
          <w:sz w:val="22"/>
          <w:szCs w:val="22"/>
        </w:rPr>
        <w:tab/>
      </w:r>
      <w:r w:rsidRPr="2A34E609">
        <w:rPr>
          <w:rFonts w:ascii="Times New Roman" w:hAnsi="Times New Roman"/>
          <w:b/>
          <w:bCs/>
          <w:sz w:val="22"/>
          <w:szCs w:val="22"/>
          <w:u w:val="single"/>
        </w:rPr>
        <w:t xml:space="preserve">Representations and Warranties of the </w:t>
      </w:r>
      <w:r w:rsidR="00A4627D" w:rsidRPr="2A34E609">
        <w:rPr>
          <w:rFonts w:ascii="Times New Roman" w:hAnsi="Times New Roman"/>
          <w:b/>
          <w:bCs/>
          <w:sz w:val="22"/>
          <w:szCs w:val="22"/>
          <w:u w:val="single"/>
        </w:rPr>
        <w:t>Licensee</w:t>
      </w:r>
    </w:p>
    <w:p w14:paraId="7D347E80" w14:textId="77777777" w:rsidR="000B4E40" w:rsidRDefault="000B4E40" w:rsidP="00C9658B">
      <w:pPr>
        <w:widowControl w:val="0"/>
        <w:tabs>
          <w:tab w:val="left" w:pos="720"/>
          <w:tab w:val="left" w:pos="5904"/>
          <w:tab w:val="left" w:pos="8640"/>
        </w:tabs>
        <w:autoSpaceDE w:val="0"/>
        <w:autoSpaceDN w:val="0"/>
        <w:adjustRightInd w:val="0"/>
        <w:spacing w:after="0"/>
        <w:ind w:left="360"/>
        <w:rPr>
          <w:rFonts w:ascii="Times New Roman" w:hAnsi="Times New Roman"/>
        </w:rPr>
      </w:pPr>
    </w:p>
    <w:p w14:paraId="61E5E0EB" w14:textId="2C5B7781" w:rsidR="006D7849" w:rsidRDefault="001717E8" w:rsidP="00C9658B">
      <w:pPr>
        <w:widowControl w:val="0"/>
        <w:tabs>
          <w:tab w:val="left" w:pos="720"/>
          <w:tab w:val="left" w:pos="5904"/>
          <w:tab w:val="left" w:pos="8640"/>
        </w:tabs>
        <w:autoSpaceDE w:val="0"/>
        <w:autoSpaceDN w:val="0"/>
        <w:adjustRightInd w:val="0"/>
        <w:spacing w:after="0"/>
        <w:ind w:left="360"/>
        <w:rPr>
          <w:rFonts w:ascii="Times New Roman" w:hAnsi="Times New Roman"/>
        </w:rPr>
      </w:pPr>
      <w:r w:rsidRPr="00C9658B">
        <w:rPr>
          <w:rFonts w:ascii="Times New Roman" w:hAnsi="Times New Roman"/>
        </w:rPr>
        <w:tab/>
      </w:r>
      <w:r w:rsidR="00A4627D">
        <w:rPr>
          <w:rFonts w:ascii="Times New Roman" w:hAnsi="Times New Roman"/>
        </w:rPr>
        <w:t>Licensee</w:t>
      </w:r>
      <w:r w:rsidRPr="00C9658B">
        <w:rPr>
          <w:rFonts w:ascii="Times New Roman" w:hAnsi="Times New Roman"/>
        </w:rPr>
        <w:t xml:space="preserve"> hereby represents and warrants as of the date hereof that: </w:t>
      </w:r>
    </w:p>
    <w:p w14:paraId="4AF29147" w14:textId="77777777" w:rsidR="000B4E40" w:rsidRPr="00C9658B" w:rsidRDefault="000B4E40" w:rsidP="00C9658B">
      <w:pPr>
        <w:widowControl w:val="0"/>
        <w:tabs>
          <w:tab w:val="left" w:pos="720"/>
          <w:tab w:val="left" w:pos="5904"/>
          <w:tab w:val="left" w:pos="8640"/>
        </w:tabs>
        <w:autoSpaceDE w:val="0"/>
        <w:autoSpaceDN w:val="0"/>
        <w:adjustRightInd w:val="0"/>
        <w:spacing w:after="0"/>
        <w:ind w:left="360"/>
        <w:rPr>
          <w:rFonts w:ascii="Times New Roman" w:hAnsi="Times New Roman"/>
        </w:rPr>
      </w:pPr>
    </w:p>
    <w:p w14:paraId="56BC3EF0" w14:textId="1AD4BE54" w:rsidR="00B60039" w:rsidRPr="000B4E40" w:rsidRDefault="001717E8" w:rsidP="000B4E40">
      <w:pPr>
        <w:pStyle w:val="ListParagraph"/>
        <w:widowControl w:val="0"/>
        <w:numPr>
          <w:ilvl w:val="0"/>
          <w:numId w:val="42"/>
        </w:numPr>
        <w:tabs>
          <w:tab w:val="left" w:pos="8640"/>
        </w:tabs>
        <w:autoSpaceDE w:val="0"/>
        <w:autoSpaceDN w:val="0"/>
        <w:adjustRightInd w:val="0"/>
        <w:spacing w:line="276" w:lineRule="auto"/>
        <w:ind w:hanging="720"/>
        <w:jc w:val="both"/>
        <w:rPr>
          <w:sz w:val="22"/>
          <w:szCs w:val="22"/>
        </w:rPr>
      </w:pPr>
      <w:r w:rsidRPr="00C9658B">
        <w:rPr>
          <w:rFonts w:eastAsia="Batang"/>
          <w:sz w:val="22"/>
          <w:szCs w:val="22"/>
        </w:rPr>
        <w:t xml:space="preserve">the </w:t>
      </w:r>
      <w:r w:rsidR="00A4627D">
        <w:rPr>
          <w:rFonts w:eastAsia="Batang"/>
          <w:sz w:val="22"/>
          <w:szCs w:val="22"/>
        </w:rPr>
        <w:t>Licensee</w:t>
      </w:r>
      <w:r w:rsidRPr="00C9658B">
        <w:rPr>
          <w:rFonts w:eastAsia="Batang"/>
          <w:sz w:val="22"/>
          <w:szCs w:val="22"/>
        </w:rPr>
        <w:t xml:space="preserve"> is a [company/ entity] duly organized and validly existing under the laws of [●], and has full legal right, power and authority under Applicable Law to enter into and perform its obligations under this Agreement;</w:t>
      </w:r>
    </w:p>
    <w:p w14:paraId="0EC7577B" w14:textId="77777777" w:rsidR="000B4E40" w:rsidRPr="00C9658B" w:rsidRDefault="000B4E40" w:rsidP="000B4E40">
      <w:pPr>
        <w:pStyle w:val="ListParagraph"/>
        <w:widowControl w:val="0"/>
        <w:tabs>
          <w:tab w:val="left" w:pos="8640"/>
        </w:tabs>
        <w:autoSpaceDE w:val="0"/>
        <w:autoSpaceDN w:val="0"/>
        <w:adjustRightInd w:val="0"/>
        <w:spacing w:line="276" w:lineRule="auto"/>
        <w:jc w:val="both"/>
        <w:rPr>
          <w:sz w:val="22"/>
          <w:szCs w:val="22"/>
        </w:rPr>
      </w:pPr>
    </w:p>
    <w:p w14:paraId="1073B871" w14:textId="61507BEE" w:rsidR="006D7849" w:rsidRDefault="001717E8" w:rsidP="000B4E40">
      <w:pPr>
        <w:pStyle w:val="ListParagraph"/>
        <w:widowControl w:val="0"/>
        <w:numPr>
          <w:ilvl w:val="0"/>
          <w:numId w:val="42"/>
        </w:numPr>
        <w:tabs>
          <w:tab w:val="left" w:pos="8640"/>
        </w:tabs>
        <w:autoSpaceDE w:val="0"/>
        <w:autoSpaceDN w:val="0"/>
        <w:adjustRightInd w:val="0"/>
        <w:spacing w:line="276" w:lineRule="auto"/>
        <w:ind w:hanging="720"/>
        <w:jc w:val="both"/>
        <w:rPr>
          <w:sz w:val="22"/>
          <w:szCs w:val="22"/>
        </w:rPr>
      </w:pPr>
      <w:r w:rsidRPr="00C9658B">
        <w:rPr>
          <w:sz w:val="22"/>
          <w:szCs w:val="22"/>
        </w:rPr>
        <w:t xml:space="preserve">the </w:t>
      </w:r>
      <w:r w:rsidR="00A4627D">
        <w:rPr>
          <w:sz w:val="22"/>
          <w:szCs w:val="22"/>
        </w:rPr>
        <w:t>Licensee</w:t>
      </w:r>
      <w:r w:rsidRPr="00C9658B">
        <w:rPr>
          <w:sz w:val="22"/>
          <w:szCs w:val="22"/>
        </w:rPr>
        <w:t xml:space="preserve"> has duly authorized the execution and delivery of this Agreement.  This Agreement has been duly executed and delivered by the </w:t>
      </w:r>
      <w:r w:rsidR="00A4627D">
        <w:rPr>
          <w:sz w:val="22"/>
          <w:szCs w:val="22"/>
        </w:rPr>
        <w:t>Licensee</w:t>
      </w:r>
      <w:r w:rsidRPr="00C9658B">
        <w:rPr>
          <w:sz w:val="22"/>
          <w:szCs w:val="22"/>
        </w:rPr>
        <w:t xml:space="preserve"> and will constitute a legal, valid and binding obligation of the </w:t>
      </w:r>
      <w:r w:rsidR="00A4627D">
        <w:rPr>
          <w:sz w:val="22"/>
          <w:szCs w:val="22"/>
        </w:rPr>
        <w:t>Licensee</w:t>
      </w:r>
      <w:r w:rsidRPr="00C9658B">
        <w:rPr>
          <w:sz w:val="22"/>
          <w:szCs w:val="22"/>
        </w:rPr>
        <w:t xml:space="preserve">, enforceable against the </w:t>
      </w:r>
      <w:r w:rsidR="00A4627D">
        <w:rPr>
          <w:sz w:val="22"/>
          <w:szCs w:val="22"/>
        </w:rPr>
        <w:t>Licensee</w:t>
      </w:r>
      <w:r w:rsidRPr="00C9658B">
        <w:rPr>
          <w:sz w:val="22"/>
          <w:szCs w:val="22"/>
        </w:rPr>
        <w:t xml:space="preserve"> in accordance with its terms except insofar as such enforcement may be affected by bankruptcy, insolvency, moratorium, and other laws affecting creditors rights generally; </w:t>
      </w:r>
    </w:p>
    <w:p w14:paraId="427787B7" w14:textId="77777777" w:rsidR="000B4E40" w:rsidRPr="000B4E40" w:rsidRDefault="000B4E40" w:rsidP="000B4E40">
      <w:pPr>
        <w:pStyle w:val="ListParagraph"/>
        <w:rPr>
          <w:sz w:val="22"/>
          <w:szCs w:val="22"/>
        </w:rPr>
      </w:pPr>
    </w:p>
    <w:p w14:paraId="7E9E47F3" w14:textId="505DB91A" w:rsidR="006D7849" w:rsidRDefault="001717E8" w:rsidP="000B4E40">
      <w:pPr>
        <w:pStyle w:val="ListParagraph"/>
        <w:widowControl w:val="0"/>
        <w:numPr>
          <w:ilvl w:val="0"/>
          <w:numId w:val="42"/>
        </w:numPr>
        <w:tabs>
          <w:tab w:val="left" w:pos="8640"/>
        </w:tabs>
        <w:autoSpaceDE w:val="0"/>
        <w:autoSpaceDN w:val="0"/>
        <w:adjustRightInd w:val="0"/>
        <w:spacing w:line="276" w:lineRule="auto"/>
        <w:ind w:hanging="720"/>
        <w:jc w:val="both"/>
        <w:rPr>
          <w:sz w:val="22"/>
          <w:szCs w:val="22"/>
        </w:rPr>
      </w:pPr>
      <w:r w:rsidRPr="00C9658B">
        <w:rPr>
          <w:sz w:val="22"/>
          <w:szCs w:val="22"/>
        </w:rPr>
        <w:t xml:space="preserve">neither the execution nor the delivery by the </w:t>
      </w:r>
      <w:r w:rsidR="00A4627D">
        <w:rPr>
          <w:sz w:val="22"/>
          <w:szCs w:val="22"/>
        </w:rPr>
        <w:t>Licensee</w:t>
      </w:r>
      <w:r w:rsidRPr="00C9658B">
        <w:rPr>
          <w:sz w:val="22"/>
          <w:szCs w:val="22"/>
        </w:rPr>
        <w:t xml:space="preserve"> of this Agreement nor the performance by the </w:t>
      </w:r>
      <w:r w:rsidR="00A4627D">
        <w:rPr>
          <w:sz w:val="22"/>
          <w:szCs w:val="22"/>
        </w:rPr>
        <w:t>Licensee</w:t>
      </w:r>
      <w:r w:rsidRPr="00C9658B">
        <w:rPr>
          <w:sz w:val="22"/>
          <w:szCs w:val="22"/>
        </w:rPr>
        <w:t xml:space="preserve"> of its obligations hereunder:  (</w:t>
      </w:r>
      <w:proofErr w:type="spellStart"/>
      <w:r w:rsidRPr="00C9658B">
        <w:rPr>
          <w:sz w:val="22"/>
          <w:szCs w:val="22"/>
        </w:rPr>
        <w:t>i</w:t>
      </w:r>
      <w:proofErr w:type="spellEnd"/>
      <w:r w:rsidRPr="00C9658B">
        <w:rPr>
          <w:sz w:val="22"/>
          <w:szCs w:val="22"/>
        </w:rPr>
        <w:t xml:space="preserve">) will conflict with, violate, or result in a breach of any Applicable Law of Maldives; or (ii) conflicts with, violates, or results in a breach of any term or condition of any judgment, decree, franchise, agreement (including the certificate of [incorporation/ registration] of the </w:t>
      </w:r>
      <w:r w:rsidR="00A4627D">
        <w:rPr>
          <w:sz w:val="22"/>
          <w:szCs w:val="22"/>
        </w:rPr>
        <w:t>Licensee</w:t>
      </w:r>
      <w:r w:rsidRPr="00C9658B">
        <w:rPr>
          <w:sz w:val="22"/>
          <w:szCs w:val="22"/>
        </w:rPr>
        <w:t xml:space="preserve">), or instrument to which </w:t>
      </w:r>
      <w:r w:rsidR="00A4627D">
        <w:rPr>
          <w:sz w:val="22"/>
          <w:szCs w:val="22"/>
        </w:rPr>
        <w:t>Licensee</w:t>
      </w:r>
      <w:r w:rsidRPr="00C9658B">
        <w:rPr>
          <w:sz w:val="22"/>
          <w:szCs w:val="22"/>
        </w:rPr>
        <w:t xml:space="preserve"> is a party or by which </w:t>
      </w:r>
      <w:r w:rsidR="00A4627D">
        <w:rPr>
          <w:sz w:val="22"/>
          <w:szCs w:val="22"/>
        </w:rPr>
        <w:t>Licensee</w:t>
      </w:r>
      <w:r w:rsidRPr="00C9658B">
        <w:rPr>
          <w:sz w:val="22"/>
          <w:szCs w:val="22"/>
        </w:rPr>
        <w:t xml:space="preserve"> or any of its properties or assets are bound, or constitutes a default under any such judgment, decree, agreement or instrument; </w:t>
      </w:r>
    </w:p>
    <w:p w14:paraId="193B38A1" w14:textId="77777777" w:rsidR="000B4E40" w:rsidRPr="00C9658B" w:rsidRDefault="000B4E40" w:rsidP="000B4E40">
      <w:pPr>
        <w:pStyle w:val="ListParagraph"/>
        <w:widowControl w:val="0"/>
        <w:tabs>
          <w:tab w:val="left" w:pos="8640"/>
        </w:tabs>
        <w:autoSpaceDE w:val="0"/>
        <w:autoSpaceDN w:val="0"/>
        <w:adjustRightInd w:val="0"/>
        <w:spacing w:line="276" w:lineRule="auto"/>
        <w:jc w:val="both"/>
        <w:rPr>
          <w:sz w:val="22"/>
          <w:szCs w:val="22"/>
        </w:rPr>
      </w:pPr>
    </w:p>
    <w:p w14:paraId="0FF83C00" w14:textId="2BC76219" w:rsidR="006D7849" w:rsidRPr="00C9658B" w:rsidRDefault="001717E8" w:rsidP="000B4E40">
      <w:pPr>
        <w:pStyle w:val="ListParagraph"/>
        <w:widowControl w:val="0"/>
        <w:numPr>
          <w:ilvl w:val="0"/>
          <w:numId w:val="42"/>
        </w:numPr>
        <w:tabs>
          <w:tab w:val="left" w:pos="8640"/>
        </w:tabs>
        <w:autoSpaceDE w:val="0"/>
        <w:autoSpaceDN w:val="0"/>
        <w:adjustRightInd w:val="0"/>
        <w:spacing w:line="276" w:lineRule="auto"/>
        <w:ind w:hanging="720"/>
        <w:jc w:val="both"/>
        <w:rPr>
          <w:sz w:val="22"/>
          <w:szCs w:val="22"/>
        </w:rPr>
      </w:pPr>
      <w:r w:rsidRPr="00C9658B">
        <w:rPr>
          <w:sz w:val="22"/>
          <w:szCs w:val="22"/>
        </w:rPr>
        <w:t xml:space="preserve">there is no action, suit, or other proceeding as of the date hereof at law or in equity, before or by any Governmental Authority, pending or, to its knowledge, threatened against the </w:t>
      </w:r>
      <w:r w:rsidR="00A4627D">
        <w:rPr>
          <w:sz w:val="22"/>
          <w:szCs w:val="22"/>
        </w:rPr>
        <w:t>Licensee</w:t>
      </w:r>
      <w:r w:rsidRPr="00C9658B">
        <w:rPr>
          <w:sz w:val="22"/>
          <w:szCs w:val="22"/>
        </w:rPr>
        <w:t xml:space="preserve">, which is likely to result in an unfavorable decision, ruling, or finding which will materially and adversely affect the validity or enforceability of this Agreement or any agreement or instrument entered into  by the </w:t>
      </w:r>
      <w:r w:rsidR="00A4627D">
        <w:rPr>
          <w:sz w:val="22"/>
          <w:szCs w:val="22"/>
        </w:rPr>
        <w:t>Licensee</w:t>
      </w:r>
      <w:r w:rsidRPr="00C9658B">
        <w:rPr>
          <w:sz w:val="22"/>
          <w:szCs w:val="22"/>
        </w:rPr>
        <w:t xml:space="preserve"> in connection with the transaction contemplated hereby, or which will materially and adversely affect the performance by the </w:t>
      </w:r>
      <w:r w:rsidR="00A4627D">
        <w:rPr>
          <w:sz w:val="22"/>
          <w:szCs w:val="22"/>
        </w:rPr>
        <w:t>Licensee</w:t>
      </w:r>
      <w:r w:rsidRPr="00C9658B">
        <w:rPr>
          <w:sz w:val="22"/>
          <w:szCs w:val="22"/>
        </w:rPr>
        <w:t xml:space="preserve"> of its obligations hereunder or under such an agreement or instrument. </w:t>
      </w:r>
    </w:p>
    <w:p w14:paraId="412298BA" w14:textId="77777777" w:rsidR="000B4E40" w:rsidRDefault="000B4E40">
      <w:pPr>
        <w:rPr>
          <w:rFonts w:ascii="Times New Roman" w:hAnsi="Times New Roman"/>
          <w:b/>
          <w:bCs/>
        </w:rPr>
      </w:pPr>
      <w:r>
        <w:rPr>
          <w:rFonts w:ascii="Times New Roman" w:hAnsi="Times New Roman"/>
          <w:b/>
          <w:bCs/>
        </w:rPr>
        <w:br w:type="page"/>
      </w:r>
    </w:p>
    <w:p w14:paraId="6749F168" w14:textId="77777777" w:rsidR="00B60039" w:rsidRPr="00C9658B" w:rsidRDefault="001717E8" w:rsidP="00C9658B">
      <w:pPr>
        <w:spacing w:after="0"/>
        <w:jc w:val="center"/>
        <w:rPr>
          <w:rFonts w:ascii="Times New Roman" w:hAnsi="Times New Roman"/>
          <w:b/>
          <w:bCs/>
        </w:rPr>
      </w:pPr>
      <w:r w:rsidRPr="00C9658B">
        <w:rPr>
          <w:rFonts w:ascii="Times New Roman" w:hAnsi="Times New Roman"/>
          <w:b/>
          <w:bCs/>
        </w:rPr>
        <w:lastRenderedPageBreak/>
        <w:t>ARTICLE 10</w:t>
      </w:r>
    </w:p>
    <w:p w14:paraId="1ABF1AD2" w14:textId="77777777" w:rsidR="0091369B" w:rsidRDefault="001717E8" w:rsidP="00C9658B">
      <w:pPr>
        <w:spacing w:after="0"/>
        <w:jc w:val="center"/>
        <w:rPr>
          <w:rFonts w:ascii="Times New Roman" w:hAnsi="Times New Roman"/>
          <w:b/>
          <w:bCs/>
        </w:rPr>
      </w:pPr>
      <w:r w:rsidRPr="00C9658B">
        <w:rPr>
          <w:rFonts w:ascii="Times New Roman" w:hAnsi="Times New Roman"/>
          <w:b/>
          <w:bCs/>
        </w:rPr>
        <w:t>INDEMNIFICATION</w:t>
      </w:r>
    </w:p>
    <w:p w14:paraId="30749D51" w14:textId="77777777" w:rsidR="000B4E40" w:rsidRPr="00C9658B" w:rsidRDefault="000B4E40" w:rsidP="00C9658B">
      <w:pPr>
        <w:spacing w:after="0"/>
        <w:jc w:val="center"/>
        <w:rPr>
          <w:rFonts w:ascii="Times New Roman" w:hAnsi="Times New Roman"/>
          <w:b/>
          <w:bCs/>
        </w:rPr>
      </w:pPr>
    </w:p>
    <w:p w14:paraId="04C3FAA8" w14:textId="717D7F9F" w:rsidR="00B60039" w:rsidRDefault="009E0CB2" w:rsidP="00C9658B">
      <w:pPr>
        <w:pStyle w:val="CM45"/>
        <w:spacing w:line="276" w:lineRule="auto"/>
        <w:jc w:val="both"/>
        <w:rPr>
          <w:rFonts w:ascii="Times New Roman" w:hAnsi="Times New Roman"/>
          <w:sz w:val="22"/>
          <w:szCs w:val="22"/>
        </w:rPr>
      </w:pPr>
      <w:r w:rsidRPr="00C9658B">
        <w:rPr>
          <w:rFonts w:ascii="Times New Roman" w:hAnsi="Times New Roman"/>
          <w:sz w:val="22"/>
          <w:szCs w:val="22"/>
        </w:rPr>
        <w:t xml:space="preserve">The </w:t>
      </w:r>
      <w:r w:rsidR="00A4627D">
        <w:rPr>
          <w:rFonts w:ascii="Times New Roman" w:hAnsi="Times New Roman"/>
          <w:sz w:val="22"/>
          <w:szCs w:val="22"/>
        </w:rPr>
        <w:t>Licensee</w:t>
      </w:r>
      <w:r w:rsidRPr="00C9658B">
        <w:rPr>
          <w:rFonts w:ascii="Times New Roman" w:hAnsi="Times New Roman"/>
          <w:sz w:val="22"/>
          <w:szCs w:val="22"/>
        </w:rPr>
        <w:t xml:space="preserve"> (also an “</w:t>
      </w:r>
      <w:r w:rsidRPr="00C9658B">
        <w:rPr>
          <w:rFonts w:ascii="Times New Roman" w:hAnsi="Times New Roman"/>
          <w:sz w:val="22"/>
          <w:szCs w:val="22"/>
          <w:u w:val="single"/>
        </w:rPr>
        <w:t>Indemnifying Party</w:t>
      </w:r>
      <w:r w:rsidRPr="00C9658B">
        <w:rPr>
          <w:rFonts w:ascii="Times New Roman" w:hAnsi="Times New Roman"/>
          <w:sz w:val="22"/>
          <w:szCs w:val="22"/>
        </w:rPr>
        <w:t xml:space="preserve">”) shall indemnify and hold harmless the </w:t>
      </w:r>
      <w:r w:rsidR="00A4627D">
        <w:rPr>
          <w:rFonts w:ascii="Times New Roman" w:hAnsi="Times New Roman"/>
          <w:sz w:val="22"/>
          <w:szCs w:val="22"/>
        </w:rPr>
        <w:t>Licensor</w:t>
      </w:r>
      <w:r w:rsidRPr="00C9658B">
        <w:rPr>
          <w:rFonts w:ascii="Times New Roman" w:hAnsi="Times New Roman"/>
          <w:sz w:val="22"/>
          <w:szCs w:val="22"/>
        </w:rPr>
        <w:t xml:space="preserve">  and its employees, officers, agents, contractors, </w:t>
      </w:r>
      <w:r w:rsidR="001C2748">
        <w:rPr>
          <w:rFonts w:ascii="Times New Roman" w:hAnsi="Times New Roman"/>
          <w:sz w:val="22"/>
          <w:szCs w:val="22"/>
        </w:rPr>
        <w:t xml:space="preserve">professional advisors </w:t>
      </w:r>
      <w:r w:rsidRPr="00C9658B">
        <w:rPr>
          <w:rFonts w:ascii="Times New Roman" w:hAnsi="Times New Roman"/>
          <w:sz w:val="22"/>
          <w:szCs w:val="22"/>
        </w:rPr>
        <w:t>and representatives (each an “</w:t>
      </w:r>
      <w:r w:rsidRPr="00C9658B">
        <w:rPr>
          <w:rFonts w:ascii="Times New Roman" w:hAnsi="Times New Roman"/>
          <w:sz w:val="22"/>
          <w:szCs w:val="22"/>
          <w:u w:val="single"/>
        </w:rPr>
        <w:t>Indemnified Party</w:t>
      </w:r>
      <w:r w:rsidRPr="00C9658B">
        <w:rPr>
          <w:rFonts w:ascii="Times New Roman" w:hAnsi="Times New Roman"/>
          <w:sz w:val="22"/>
          <w:szCs w:val="22"/>
        </w:rPr>
        <w:t xml:space="preserve">”) from and against all liabilities, losses, damages, penalties, costs, and expenses, including reasonable attorneys’ fees, that may be imposed upon or incurred by or asserted against the </w:t>
      </w:r>
      <w:r w:rsidR="00A4627D">
        <w:rPr>
          <w:rFonts w:ascii="Times New Roman" w:hAnsi="Times New Roman"/>
          <w:sz w:val="22"/>
          <w:szCs w:val="22"/>
        </w:rPr>
        <w:t>Licensor</w:t>
      </w:r>
      <w:r w:rsidRPr="00C9658B">
        <w:rPr>
          <w:rFonts w:ascii="Times New Roman" w:hAnsi="Times New Roman"/>
          <w:sz w:val="22"/>
          <w:szCs w:val="22"/>
        </w:rPr>
        <w:t xml:space="preserve"> or any of its employees, officers, agents, contractors, </w:t>
      </w:r>
      <w:r w:rsidR="001C2748">
        <w:rPr>
          <w:rFonts w:ascii="Times New Roman" w:hAnsi="Times New Roman"/>
          <w:sz w:val="22"/>
          <w:szCs w:val="22"/>
        </w:rPr>
        <w:t xml:space="preserve">professional advisors, </w:t>
      </w:r>
      <w:r w:rsidRPr="00C9658B">
        <w:rPr>
          <w:rFonts w:ascii="Times New Roman" w:hAnsi="Times New Roman"/>
          <w:sz w:val="22"/>
          <w:szCs w:val="22"/>
        </w:rPr>
        <w:t xml:space="preserve">representatives, by reason of any of the following occurrences during </w:t>
      </w:r>
      <w:r w:rsidR="001C2748">
        <w:rPr>
          <w:rFonts w:ascii="Times New Roman" w:hAnsi="Times New Roman"/>
          <w:sz w:val="22"/>
          <w:szCs w:val="22"/>
        </w:rPr>
        <w:t xml:space="preserve">the </w:t>
      </w:r>
      <w:r w:rsidRPr="00C9658B">
        <w:rPr>
          <w:rFonts w:ascii="Times New Roman" w:hAnsi="Times New Roman"/>
          <w:sz w:val="22"/>
          <w:szCs w:val="22"/>
        </w:rPr>
        <w:t>L</w:t>
      </w:r>
      <w:r w:rsidR="00711982">
        <w:rPr>
          <w:rFonts w:ascii="Times New Roman" w:hAnsi="Times New Roman"/>
          <w:sz w:val="22"/>
          <w:szCs w:val="22"/>
        </w:rPr>
        <w:t>icen</w:t>
      </w:r>
      <w:r w:rsidRPr="00C9658B">
        <w:rPr>
          <w:rFonts w:ascii="Times New Roman" w:hAnsi="Times New Roman"/>
          <w:sz w:val="22"/>
          <w:szCs w:val="22"/>
        </w:rPr>
        <w:t>se Term, except to the extent such liabilities, losses, damages, penalties, costs, and expenses, including reasonable attorneys’ fees, are caused by either (</w:t>
      </w:r>
      <w:proofErr w:type="spellStart"/>
      <w:r w:rsidRPr="00C9658B">
        <w:rPr>
          <w:rFonts w:ascii="Times New Roman" w:hAnsi="Times New Roman"/>
          <w:sz w:val="22"/>
          <w:szCs w:val="22"/>
        </w:rPr>
        <w:t>i</w:t>
      </w:r>
      <w:proofErr w:type="spellEnd"/>
      <w:r w:rsidRPr="00C9658B">
        <w:rPr>
          <w:rFonts w:ascii="Times New Roman" w:hAnsi="Times New Roman"/>
          <w:sz w:val="22"/>
          <w:szCs w:val="22"/>
        </w:rPr>
        <w:t>) gross negligence or intentional wrongful acts of the Indemnified Party or (ii) failure or other breach by the Indemnified Party to perform any of its obligations under Applicable Law or Permits and Approvals:</w:t>
      </w:r>
    </w:p>
    <w:p w14:paraId="6D73A46B" w14:textId="77777777" w:rsidR="000B4E40" w:rsidRPr="000B4E40" w:rsidRDefault="000B4E40" w:rsidP="000B4E40">
      <w:pPr>
        <w:pStyle w:val="Default"/>
      </w:pPr>
    </w:p>
    <w:p w14:paraId="08778F37" w14:textId="7695F84F" w:rsidR="00C660EC" w:rsidRDefault="009E0CB2" w:rsidP="00C9658B">
      <w:pPr>
        <w:pStyle w:val="CM42"/>
        <w:spacing w:line="276" w:lineRule="auto"/>
        <w:ind w:left="720" w:hanging="720"/>
        <w:jc w:val="both"/>
        <w:rPr>
          <w:rFonts w:ascii="Times New Roman" w:hAnsi="Times New Roman"/>
          <w:sz w:val="22"/>
          <w:szCs w:val="22"/>
        </w:rPr>
      </w:pPr>
      <w:r w:rsidRPr="00C9658B">
        <w:rPr>
          <w:rFonts w:ascii="Times New Roman" w:hAnsi="Times New Roman"/>
          <w:sz w:val="22"/>
          <w:szCs w:val="22"/>
        </w:rPr>
        <w:t>(a)</w:t>
      </w:r>
      <w:r w:rsidRPr="00C9658B">
        <w:rPr>
          <w:rFonts w:ascii="Times New Roman" w:hAnsi="Times New Roman"/>
          <w:sz w:val="22"/>
          <w:szCs w:val="22"/>
        </w:rPr>
        <w:tab/>
        <w:t xml:space="preserve">any breach by the </w:t>
      </w:r>
      <w:r w:rsidR="00A4627D">
        <w:rPr>
          <w:rFonts w:ascii="Times New Roman" w:hAnsi="Times New Roman"/>
          <w:sz w:val="22"/>
          <w:szCs w:val="22"/>
        </w:rPr>
        <w:t>Licensee</w:t>
      </w:r>
      <w:r w:rsidRPr="00C9658B">
        <w:rPr>
          <w:rFonts w:ascii="Times New Roman" w:hAnsi="Times New Roman"/>
          <w:sz w:val="22"/>
          <w:szCs w:val="22"/>
        </w:rPr>
        <w:t xml:space="preserve"> of its obligations, covenants, representations or warranties contained in this Agreement; </w:t>
      </w:r>
    </w:p>
    <w:p w14:paraId="6DBDEBA6" w14:textId="77777777" w:rsidR="000B4E40" w:rsidRPr="000B4E40" w:rsidRDefault="000B4E40" w:rsidP="000B4E40">
      <w:pPr>
        <w:pStyle w:val="Default"/>
      </w:pPr>
    </w:p>
    <w:p w14:paraId="2A0621C3" w14:textId="774ED6C8" w:rsidR="00C660EC" w:rsidRDefault="009E0CB2" w:rsidP="00737C85">
      <w:pPr>
        <w:pStyle w:val="CM42"/>
        <w:spacing w:line="276" w:lineRule="auto"/>
        <w:ind w:left="720" w:hanging="720"/>
        <w:jc w:val="both"/>
        <w:rPr>
          <w:rFonts w:ascii="Times New Roman" w:hAnsi="Times New Roman"/>
          <w:sz w:val="22"/>
          <w:szCs w:val="22"/>
        </w:rPr>
      </w:pPr>
      <w:r w:rsidRPr="00C9658B">
        <w:rPr>
          <w:rFonts w:ascii="Times New Roman" w:hAnsi="Times New Roman"/>
          <w:sz w:val="22"/>
          <w:szCs w:val="22"/>
        </w:rPr>
        <w:t>(b)</w:t>
      </w:r>
      <w:r w:rsidRPr="00C9658B">
        <w:rPr>
          <w:rFonts w:ascii="Times New Roman" w:hAnsi="Times New Roman"/>
          <w:sz w:val="22"/>
          <w:szCs w:val="22"/>
        </w:rPr>
        <w:tab/>
        <w:t xml:space="preserve">any negligence on the part of the </w:t>
      </w:r>
      <w:r w:rsidR="00A4627D">
        <w:rPr>
          <w:rFonts w:ascii="Times New Roman" w:hAnsi="Times New Roman"/>
          <w:sz w:val="22"/>
          <w:szCs w:val="22"/>
        </w:rPr>
        <w:t>Licensee</w:t>
      </w:r>
      <w:r w:rsidRPr="00C9658B">
        <w:rPr>
          <w:rFonts w:ascii="Times New Roman" w:hAnsi="Times New Roman"/>
          <w:sz w:val="22"/>
          <w:szCs w:val="22"/>
        </w:rPr>
        <w:t xml:space="preserve"> or any of its agents, contractors, servants, employees, licensees or invitees in connection with the use of the </w:t>
      </w:r>
      <w:r w:rsidR="00F32C51">
        <w:rPr>
          <w:rFonts w:ascii="Times New Roman" w:hAnsi="Times New Roman"/>
          <w:sz w:val="22"/>
          <w:szCs w:val="22"/>
        </w:rPr>
        <w:t>Site</w:t>
      </w:r>
      <w:r w:rsidRPr="00C9658B">
        <w:rPr>
          <w:rFonts w:ascii="Times New Roman" w:hAnsi="Times New Roman"/>
          <w:sz w:val="22"/>
          <w:szCs w:val="22"/>
        </w:rPr>
        <w:t xml:space="preserve"> or in designing, construction, financing, ownership and operation of the </w:t>
      </w:r>
      <w:r w:rsidR="00780FD5">
        <w:rPr>
          <w:rFonts w:ascii="Times New Roman" w:hAnsi="Times New Roman"/>
          <w:sz w:val="22"/>
          <w:szCs w:val="22"/>
        </w:rPr>
        <w:t>Instant Facilities</w:t>
      </w:r>
      <w:r w:rsidRPr="00C9658B">
        <w:rPr>
          <w:rFonts w:ascii="Times New Roman" w:hAnsi="Times New Roman"/>
          <w:sz w:val="22"/>
          <w:szCs w:val="22"/>
        </w:rPr>
        <w:t xml:space="preserve"> or the Project; or</w:t>
      </w:r>
    </w:p>
    <w:p w14:paraId="69CCF5A6" w14:textId="77777777" w:rsidR="00E733FB" w:rsidRPr="00E733FB" w:rsidRDefault="00E733FB" w:rsidP="00E733FB">
      <w:pPr>
        <w:pStyle w:val="Default"/>
      </w:pPr>
    </w:p>
    <w:p w14:paraId="484A0364" w14:textId="61D7B1C6" w:rsidR="00C660EC" w:rsidRPr="00C9658B" w:rsidRDefault="009E0CB2" w:rsidP="00C9658B">
      <w:pPr>
        <w:pStyle w:val="CM42"/>
        <w:spacing w:line="276" w:lineRule="auto"/>
        <w:ind w:left="720" w:hanging="720"/>
        <w:jc w:val="both"/>
        <w:rPr>
          <w:rFonts w:ascii="Times New Roman" w:hAnsi="Times New Roman"/>
          <w:sz w:val="22"/>
          <w:szCs w:val="22"/>
        </w:rPr>
      </w:pPr>
      <w:r w:rsidRPr="00C9658B">
        <w:rPr>
          <w:rFonts w:ascii="Times New Roman" w:hAnsi="Times New Roman"/>
          <w:sz w:val="22"/>
          <w:szCs w:val="22"/>
        </w:rPr>
        <w:t>(c)</w:t>
      </w:r>
      <w:r w:rsidRPr="00C9658B">
        <w:rPr>
          <w:rFonts w:ascii="Times New Roman" w:hAnsi="Times New Roman"/>
          <w:sz w:val="22"/>
          <w:szCs w:val="22"/>
        </w:rPr>
        <w:tab/>
        <w:t xml:space="preserve">any failure on the part of the </w:t>
      </w:r>
      <w:r w:rsidR="00A4627D">
        <w:rPr>
          <w:rFonts w:ascii="Times New Roman" w:hAnsi="Times New Roman"/>
          <w:sz w:val="22"/>
          <w:szCs w:val="22"/>
        </w:rPr>
        <w:t>Licensee</w:t>
      </w:r>
      <w:r w:rsidRPr="00C9658B">
        <w:rPr>
          <w:rFonts w:ascii="Times New Roman" w:hAnsi="Times New Roman"/>
          <w:sz w:val="22"/>
          <w:szCs w:val="22"/>
        </w:rPr>
        <w:t xml:space="preserve"> or any of its agents, contractors, servants, employees, licen</w:t>
      </w:r>
      <w:r w:rsidR="00E43726">
        <w:rPr>
          <w:rFonts w:ascii="Times New Roman" w:hAnsi="Times New Roman"/>
          <w:sz w:val="22"/>
          <w:szCs w:val="22"/>
        </w:rPr>
        <w:t>sees or invitees to comply with</w:t>
      </w:r>
      <w:r w:rsidRPr="00C9658B">
        <w:rPr>
          <w:rFonts w:ascii="Times New Roman" w:hAnsi="Times New Roman"/>
          <w:sz w:val="22"/>
          <w:szCs w:val="22"/>
        </w:rPr>
        <w:t xml:space="preserve"> Applicable Law that require compliance by the </w:t>
      </w:r>
      <w:r w:rsidR="00A4627D">
        <w:rPr>
          <w:rFonts w:ascii="Times New Roman" w:hAnsi="Times New Roman"/>
          <w:sz w:val="22"/>
          <w:szCs w:val="22"/>
        </w:rPr>
        <w:t>Licensee</w:t>
      </w:r>
      <w:r w:rsidRPr="00C9658B">
        <w:rPr>
          <w:rFonts w:ascii="Times New Roman" w:hAnsi="Times New Roman"/>
          <w:sz w:val="22"/>
          <w:szCs w:val="22"/>
        </w:rPr>
        <w:t xml:space="preserve"> or any of its agents, contractors, servants, employees, subtenants, licensees or invitees in connection with the </w:t>
      </w:r>
      <w:r w:rsidR="00F32C51">
        <w:rPr>
          <w:rFonts w:ascii="Times New Roman" w:hAnsi="Times New Roman"/>
          <w:sz w:val="22"/>
          <w:szCs w:val="22"/>
        </w:rPr>
        <w:t>Site</w:t>
      </w:r>
      <w:r w:rsidRPr="00C9658B">
        <w:rPr>
          <w:rFonts w:ascii="Times New Roman" w:hAnsi="Times New Roman"/>
          <w:sz w:val="22"/>
          <w:szCs w:val="22"/>
        </w:rPr>
        <w:t xml:space="preserve"> and its use, or design, construction, financing, ownership and operation of the </w:t>
      </w:r>
      <w:r w:rsidR="00780FD5">
        <w:rPr>
          <w:rFonts w:ascii="Times New Roman" w:hAnsi="Times New Roman"/>
          <w:sz w:val="22"/>
          <w:szCs w:val="22"/>
        </w:rPr>
        <w:t>Instant Facilities</w:t>
      </w:r>
      <w:r w:rsidRPr="00C9658B">
        <w:rPr>
          <w:rFonts w:ascii="Times New Roman" w:hAnsi="Times New Roman"/>
          <w:sz w:val="22"/>
          <w:szCs w:val="22"/>
        </w:rPr>
        <w:t>, or the Project.</w:t>
      </w:r>
    </w:p>
    <w:p w14:paraId="5A70ED17" w14:textId="77777777" w:rsidR="004B2B51" w:rsidRPr="00C9658B" w:rsidRDefault="004B2B51" w:rsidP="00C9658B">
      <w:pPr>
        <w:pStyle w:val="Default"/>
        <w:spacing w:line="276" w:lineRule="auto"/>
        <w:jc w:val="both"/>
        <w:rPr>
          <w:rFonts w:ascii="Times New Roman" w:hAnsi="Times New Roman" w:cs="Times New Roman"/>
          <w:sz w:val="22"/>
          <w:szCs w:val="22"/>
        </w:rPr>
      </w:pPr>
    </w:p>
    <w:p w14:paraId="39447C6C" w14:textId="77777777" w:rsidR="000B4E40" w:rsidRPr="00381B3E" w:rsidRDefault="000B4E40" w:rsidP="00C9658B">
      <w:pPr>
        <w:pStyle w:val="CM43"/>
        <w:spacing w:line="276" w:lineRule="auto"/>
        <w:ind w:left="284" w:hanging="284"/>
        <w:jc w:val="center"/>
        <w:rPr>
          <w:rFonts w:ascii="Times New Roman" w:hAnsi="Times New Roman"/>
          <w:b/>
          <w:bCs/>
          <w:sz w:val="22"/>
          <w:szCs w:val="22"/>
        </w:rPr>
      </w:pPr>
    </w:p>
    <w:p w14:paraId="136618BF" w14:textId="77777777" w:rsidR="000B4E40" w:rsidRPr="00381B3E" w:rsidRDefault="000B4E40" w:rsidP="00C9658B">
      <w:pPr>
        <w:pStyle w:val="CM43"/>
        <w:spacing w:line="276" w:lineRule="auto"/>
        <w:ind w:left="284" w:hanging="284"/>
        <w:jc w:val="center"/>
        <w:rPr>
          <w:rFonts w:ascii="Times New Roman" w:hAnsi="Times New Roman"/>
          <w:b/>
          <w:bCs/>
          <w:sz w:val="22"/>
          <w:szCs w:val="22"/>
        </w:rPr>
      </w:pPr>
    </w:p>
    <w:p w14:paraId="4ED0253D" w14:textId="77777777" w:rsidR="000B4E40" w:rsidRPr="00381B3E" w:rsidRDefault="000B4E40">
      <w:pPr>
        <w:rPr>
          <w:rFonts w:ascii="Times New Roman" w:hAnsi="Times New Roman"/>
          <w:b/>
          <w:bCs/>
        </w:rPr>
      </w:pPr>
      <w:r w:rsidRPr="00381B3E">
        <w:rPr>
          <w:rFonts w:ascii="Times New Roman" w:hAnsi="Times New Roman"/>
          <w:b/>
          <w:bCs/>
        </w:rPr>
        <w:br w:type="page"/>
      </w:r>
    </w:p>
    <w:p w14:paraId="22316470" w14:textId="77777777" w:rsidR="00C660EC" w:rsidRPr="00381B3E" w:rsidRDefault="009E0CB2" w:rsidP="00C9658B">
      <w:pPr>
        <w:pStyle w:val="CM43"/>
        <w:spacing w:line="276" w:lineRule="auto"/>
        <w:ind w:left="284" w:hanging="284"/>
        <w:jc w:val="center"/>
        <w:rPr>
          <w:rFonts w:ascii="Times New Roman" w:hAnsi="Times New Roman"/>
          <w:b/>
          <w:bCs/>
          <w:sz w:val="22"/>
          <w:szCs w:val="22"/>
        </w:rPr>
      </w:pPr>
      <w:r w:rsidRPr="00381B3E">
        <w:rPr>
          <w:rFonts w:ascii="Times New Roman" w:hAnsi="Times New Roman"/>
          <w:b/>
          <w:bCs/>
          <w:sz w:val="22"/>
          <w:szCs w:val="22"/>
        </w:rPr>
        <w:lastRenderedPageBreak/>
        <w:t>ARTICLE 11</w:t>
      </w:r>
    </w:p>
    <w:p w14:paraId="5BE6D6E8" w14:textId="77777777" w:rsidR="00C660EC" w:rsidRPr="00381B3E" w:rsidRDefault="001717E8" w:rsidP="00C9658B">
      <w:pPr>
        <w:widowControl w:val="0"/>
        <w:tabs>
          <w:tab w:val="left" w:pos="8640"/>
        </w:tabs>
        <w:autoSpaceDE w:val="0"/>
        <w:autoSpaceDN w:val="0"/>
        <w:adjustRightInd w:val="0"/>
        <w:spacing w:after="0"/>
        <w:jc w:val="center"/>
        <w:rPr>
          <w:rFonts w:ascii="Times New Roman" w:hAnsi="Times New Roman"/>
          <w:b/>
        </w:rPr>
      </w:pPr>
      <w:r w:rsidRPr="00381B3E">
        <w:rPr>
          <w:rFonts w:ascii="Times New Roman" w:hAnsi="Times New Roman"/>
          <w:b/>
        </w:rPr>
        <w:t>FORCE MAJEURE EVENT</w:t>
      </w:r>
    </w:p>
    <w:p w14:paraId="41CF614A" w14:textId="77777777" w:rsidR="00AA242E" w:rsidRPr="00381B3E" w:rsidRDefault="00AA242E" w:rsidP="00C9658B">
      <w:pPr>
        <w:widowControl w:val="0"/>
        <w:tabs>
          <w:tab w:val="left" w:pos="8640"/>
        </w:tabs>
        <w:autoSpaceDE w:val="0"/>
        <w:autoSpaceDN w:val="0"/>
        <w:adjustRightInd w:val="0"/>
        <w:spacing w:after="0"/>
        <w:jc w:val="center"/>
        <w:rPr>
          <w:rFonts w:ascii="Times New Roman" w:hAnsi="Times New Roman"/>
          <w:b/>
        </w:rPr>
      </w:pPr>
    </w:p>
    <w:p w14:paraId="4BD43A02" w14:textId="77777777" w:rsidR="004409EF" w:rsidRPr="00AA242E" w:rsidRDefault="009E0CB2" w:rsidP="00C9658B">
      <w:pPr>
        <w:pStyle w:val="CM45"/>
        <w:spacing w:line="276" w:lineRule="auto"/>
        <w:ind w:left="432" w:hanging="432"/>
        <w:jc w:val="both"/>
        <w:rPr>
          <w:rFonts w:ascii="Times New Roman" w:hAnsi="Times New Roman"/>
          <w:b/>
          <w:sz w:val="22"/>
          <w:szCs w:val="22"/>
        </w:rPr>
      </w:pPr>
      <w:r w:rsidRPr="00AA242E">
        <w:rPr>
          <w:rFonts w:ascii="Times New Roman" w:hAnsi="Times New Roman"/>
          <w:b/>
          <w:sz w:val="22"/>
          <w:szCs w:val="22"/>
        </w:rPr>
        <w:t>11.1</w:t>
      </w:r>
      <w:r w:rsidRPr="00AA242E">
        <w:rPr>
          <w:rFonts w:ascii="Times New Roman" w:hAnsi="Times New Roman"/>
          <w:b/>
          <w:sz w:val="22"/>
          <w:szCs w:val="22"/>
        </w:rPr>
        <w:tab/>
      </w:r>
      <w:r w:rsidRPr="00AA242E">
        <w:rPr>
          <w:rFonts w:ascii="Times New Roman" w:hAnsi="Times New Roman"/>
          <w:b/>
          <w:sz w:val="22"/>
          <w:szCs w:val="22"/>
        </w:rPr>
        <w:tab/>
      </w:r>
      <w:r w:rsidRPr="00AA242E">
        <w:rPr>
          <w:rFonts w:ascii="Times New Roman" w:hAnsi="Times New Roman"/>
          <w:b/>
          <w:sz w:val="22"/>
          <w:szCs w:val="22"/>
          <w:u w:val="single"/>
        </w:rPr>
        <w:t>Adoption of provisions of PPA</w:t>
      </w:r>
    </w:p>
    <w:p w14:paraId="27C24EAC" w14:textId="77777777" w:rsidR="00AA242E" w:rsidRDefault="00AA242E" w:rsidP="00C9658B">
      <w:pPr>
        <w:pStyle w:val="CM45"/>
        <w:spacing w:line="276" w:lineRule="auto"/>
        <w:ind w:left="720"/>
        <w:jc w:val="both"/>
        <w:rPr>
          <w:rFonts w:ascii="Times New Roman" w:hAnsi="Times New Roman"/>
          <w:sz w:val="22"/>
          <w:szCs w:val="22"/>
        </w:rPr>
      </w:pPr>
    </w:p>
    <w:p w14:paraId="6450DE32" w14:textId="692A47B7" w:rsidR="00B60039" w:rsidRDefault="009E0CB2" w:rsidP="00C9658B">
      <w:pPr>
        <w:pStyle w:val="CM45"/>
        <w:spacing w:line="276" w:lineRule="auto"/>
        <w:ind w:left="720"/>
        <w:jc w:val="both"/>
        <w:rPr>
          <w:rFonts w:ascii="Times New Roman" w:hAnsi="Times New Roman"/>
          <w:sz w:val="22"/>
          <w:szCs w:val="22"/>
        </w:rPr>
      </w:pPr>
      <w:r w:rsidRPr="00C9658B">
        <w:rPr>
          <w:rFonts w:ascii="Times New Roman" w:hAnsi="Times New Roman"/>
          <w:sz w:val="22"/>
          <w:szCs w:val="22"/>
        </w:rPr>
        <w:t xml:space="preserve">Provisions of </w:t>
      </w:r>
      <w:r w:rsidR="001717E8" w:rsidRPr="00C9658B">
        <w:rPr>
          <w:rFonts w:ascii="Times New Roman" w:hAnsi="Times New Roman"/>
          <w:sz w:val="22"/>
          <w:szCs w:val="22"/>
          <w:u w:val="single"/>
        </w:rPr>
        <w:t>Article 12.4</w:t>
      </w:r>
      <w:r w:rsidR="006719C4" w:rsidRPr="00C9658B">
        <w:rPr>
          <w:rFonts w:ascii="Times New Roman" w:hAnsi="Times New Roman"/>
          <w:sz w:val="22"/>
          <w:szCs w:val="22"/>
        </w:rPr>
        <w:t xml:space="preserve">, </w:t>
      </w:r>
      <w:r w:rsidR="001717E8" w:rsidRPr="00C9658B">
        <w:rPr>
          <w:rFonts w:ascii="Times New Roman" w:hAnsi="Times New Roman"/>
          <w:sz w:val="22"/>
          <w:szCs w:val="22"/>
          <w:u w:val="single"/>
        </w:rPr>
        <w:t>Article 12.5</w:t>
      </w:r>
      <w:r w:rsidR="006719C4" w:rsidRPr="00C9658B">
        <w:rPr>
          <w:rFonts w:ascii="Times New Roman" w:hAnsi="Times New Roman"/>
          <w:sz w:val="22"/>
          <w:szCs w:val="22"/>
        </w:rPr>
        <w:t xml:space="preserve"> and </w:t>
      </w:r>
      <w:r w:rsidR="001717E8" w:rsidRPr="00C9658B">
        <w:rPr>
          <w:rFonts w:ascii="Times New Roman" w:hAnsi="Times New Roman"/>
          <w:sz w:val="22"/>
          <w:szCs w:val="22"/>
          <w:u w:val="single"/>
        </w:rPr>
        <w:t>Article 12.6</w:t>
      </w:r>
      <w:r w:rsidR="006719C4" w:rsidRPr="00C9658B">
        <w:rPr>
          <w:rFonts w:ascii="Times New Roman" w:hAnsi="Times New Roman"/>
          <w:sz w:val="22"/>
          <w:szCs w:val="22"/>
        </w:rPr>
        <w:t xml:space="preserve"> of the PPA shall </w:t>
      </w:r>
      <w:r w:rsidR="001717E8" w:rsidRPr="2A34E609">
        <w:rPr>
          <w:rFonts w:ascii="Times New Roman" w:hAnsi="Times New Roman"/>
          <w:i/>
          <w:iCs/>
          <w:sz w:val="22"/>
          <w:szCs w:val="22"/>
        </w:rPr>
        <w:t>mutatis mutandis</w:t>
      </w:r>
      <w:r w:rsidR="006719C4" w:rsidRPr="00C9658B">
        <w:rPr>
          <w:rFonts w:ascii="Times New Roman" w:hAnsi="Times New Roman"/>
          <w:sz w:val="22"/>
          <w:szCs w:val="22"/>
        </w:rPr>
        <w:t xml:space="preserve"> apply to this Agreement, with the modification that all references to </w:t>
      </w:r>
      <w:r w:rsidR="009F7137">
        <w:rPr>
          <w:rFonts w:ascii="Times New Roman" w:hAnsi="Times New Roman"/>
          <w:sz w:val="22"/>
          <w:szCs w:val="22"/>
        </w:rPr>
        <w:t>FENAKA</w:t>
      </w:r>
      <w:r w:rsidR="006719C4" w:rsidRPr="00C9658B">
        <w:rPr>
          <w:rFonts w:ascii="Times New Roman" w:hAnsi="Times New Roman"/>
          <w:sz w:val="22"/>
          <w:szCs w:val="22"/>
        </w:rPr>
        <w:t xml:space="preserve"> therein shall be read as </w:t>
      </w:r>
      <w:r w:rsidR="00A4627D">
        <w:rPr>
          <w:rFonts w:ascii="Times New Roman" w:hAnsi="Times New Roman"/>
          <w:sz w:val="22"/>
          <w:szCs w:val="22"/>
        </w:rPr>
        <w:t>Licensor</w:t>
      </w:r>
      <w:r w:rsidR="006719C4" w:rsidRPr="00C9658B">
        <w:rPr>
          <w:rFonts w:ascii="Times New Roman" w:hAnsi="Times New Roman"/>
          <w:sz w:val="22"/>
          <w:szCs w:val="22"/>
        </w:rPr>
        <w:t xml:space="preserve">, and all references to the Seller therein shall be </w:t>
      </w:r>
      <w:r w:rsidRPr="00C9658B">
        <w:rPr>
          <w:rFonts w:ascii="Times New Roman" w:hAnsi="Times New Roman"/>
          <w:sz w:val="22"/>
          <w:szCs w:val="22"/>
        </w:rPr>
        <w:t xml:space="preserve">read as the </w:t>
      </w:r>
      <w:r w:rsidR="00A4627D">
        <w:rPr>
          <w:rFonts w:ascii="Times New Roman" w:hAnsi="Times New Roman"/>
          <w:sz w:val="22"/>
          <w:szCs w:val="22"/>
        </w:rPr>
        <w:t>Licensee</w:t>
      </w:r>
      <w:r w:rsidRPr="00C9658B">
        <w:rPr>
          <w:rFonts w:ascii="Times New Roman" w:hAnsi="Times New Roman"/>
          <w:sz w:val="22"/>
          <w:szCs w:val="22"/>
        </w:rPr>
        <w:t xml:space="preserve">. </w:t>
      </w:r>
    </w:p>
    <w:p w14:paraId="0D690978" w14:textId="77777777" w:rsidR="00AA242E" w:rsidRPr="00AA242E" w:rsidRDefault="00AA242E" w:rsidP="00AA242E">
      <w:pPr>
        <w:pStyle w:val="Default"/>
      </w:pPr>
    </w:p>
    <w:p w14:paraId="119D0A40" w14:textId="77777777" w:rsidR="00B60039" w:rsidRPr="00AA242E" w:rsidRDefault="009E0CB2" w:rsidP="00C9658B">
      <w:pPr>
        <w:pStyle w:val="CM45"/>
        <w:spacing w:line="276" w:lineRule="auto"/>
        <w:jc w:val="both"/>
        <w:rPr>
          <w:rFonts w:ascii="Times New Roman" w:hAnsi="Times New Roman"/>
          <w:b/>
          <w:bCs/>
          <w:sz w:val="22"/>
          <w:szCs w:val="22"/>
          <w:u w:val="single"/>
          <w:lang w:val="en-GB"/>
        </w:rPr>
      </w:pPr>
      <w:r w:rsidRPr="00AA242E">
        <w:rPr>
          <w:rFonts w:ascii="Times New Roman" w:hAnsi="Times New Roman"/>
          <w:b/>
          <w:bCs/>
          <w:sz w:val="22"/>
          <w:szCs w:val="22"/>
          <w:lang w:val="en-GB"/>
        </w:rPr>
        <w:t>11.2</w:t>
      </w:r>
      <w:r w:rsidRPr="00AA242E">
        <w:rPr>
          <w:rFonts w:ascii="Times New Roman" w:hAnsi="Times New Roman"/>
          <w:b/>
          <w:bCs/>
          <w:sz w:val="22"/>
          <w:szCs w:val="22"/>
          <w:lang w:val="en-GB"/>
        </w:rPr>
        <w:tab/>
      </w:r>
      <w:r w:rsidRPr="00AA242E">
        <w:rPr>
          <w:rFonts w:ascii="Times New Roman" w:hAnsi="Times New Roman"/>
          <w:b/>
          <w:bCs/>
          <w:sz w:val="22"/>
          <w:szCs w:val="22"/>
          <w:u w:val="single"/>
          <w:lang w:val="en-GB"/>
        </w:rPr>
        <w:t>Effects of Force Majeure Events</w:t>
      </w:r>
    </w:p>
    <w:p w14:paraId="509F01EE" w14:textId="77777777" w:rsidR="00B60039" w:rsidRPr="00C9658B" w:rsidRDefault="00B60039" w:rsidP="00C9658B">
      <w:pPr>
        <w:pStyle w:val="Default"/>
        <w:spacing w:line="276" w:lineRule="auto"/>
        <w:rPr>
          <w:rFonts w:ascii="Times New Roman" w:hAnsi="Times New Roman" w:cs="Times New Roman"/>
          <w:sz w:val="22"/>
          <w:szCs w:val="22"/>
          <w:lang w:val="en-GB"/>
        </w:rPr>
      </w:pPr>
    </w:p>
    <w:p w14:paraId="7F19E8A4" w14:textId="39C5F9DC" w:rsidR="00AA242E" w:rsidRDefault="001717E8" w:rsidP="00C9658B">
      <w:pPr>
        <w:pStyle w:val="MTVFL4Car"/>
        <w:tabs>
          <w:tab w:val="left" w:pos="8640"/>
        </w:tabs>
        <w:spacing w:after="0" w:line="276" w:lineRule="auto"/>
        <w:ind w:left="720" w:hanging="720"/>
        <w:rPr>
          <w:sz w:val="22"/>
          <w:szCs w:val="22"/>
          <w:lang w:val="en-GB"/>
        </w:rPr>
      </w:pPr>
      <w:r w:rsidRPr="00C9658B">
        <w:rPr>
          <w:sz w:val="22"/>
          <w:szCs w:val="22"/>
        </w:rPr>
        <w:tab/>
      </w:r>
      <w:r w:rsidRPr="00C9658B">
        <w:rPr>
          <w:sz w:val="22"/>
          <w:szCs w:val="22"/>
          <w:lang w:val="en-GB"/>
        </w:rPr>
        <w:t xml:space="preserve">Without prejudice to the rights or obligations of the Government or </w:t>
      </w:r>
      <w:r w:rsidR="009F7137">
        <w:rPr>
          <w:sz w:val="22"/>
          <w:szCs w:val="22"/>
          <w:lang w:val="en-GB"/>
        </w:rPr>
        <w:t>FENAKA</w:t>
      </w:r>
      <w:r w:rsidRPr="00C9658B">
        <w:rPr>
          <w:sz w:val="22"/>
          <w:szCs w:val="22"/>
          <w:lang w:val="en-GB"/>
        </w:rPr>
        <w:t xml:space="preserve"> under the Implementation Agreement or the PPA</w:t>
      </w:r>
      <w:r w:rsidR="00AA242E">
        <w:rPr>
          <w:sz w:val="22"/>
          <w:szCs w:val="22"/>
          <w:lang w:val="en-GB"/>
        </w:rPr>
        <w:t>,</w:t>
      </w:r>
    </w:p>
    <w:p w14:paraId="1FFECBF9" w14:textId="77777777" w:rsidR="00C660EC" w:rsidRPr="00C9658B" w:rsidRDefault="00C660EC" w:rsidP="00C9658B">
      <w:pPr>
        <w:pStyle w:val="MTVFL4Car"/>
        <w:tabs>
          <w:tab w:val="left" w:pos="8640"/>
        </w:tabs>
        <w:spacing w:after="0" w:line="276" w:lineRule="auto"/>
        <w:ind w:left="720" w:hanging="720"/>
        <w:rPr>
          <w:sz w:val="22"/>
          <w:szCs w:val="22"/>
        </w:rPr>
      </w:pPr>
    </w:p>
    <w:p w14:paraId="0CE3D49F" w14:textId="69E5AFC7" w:rsidR="00C660EC" w:rsidRDefault="001717E8" w:rsidP="00CE77C7">
      <w:pPr>
        <w:pStyle w:val="MTVFL4Car"/>
        <w:tabs>
          <w:tab w:val="left" w:pos="8640"/>
        </w:tabs>
        <w:spacing w:after="0" w:line="276" w:lineRule="auto"/>
        <w:ind w:left="720" w:hanging="720"/>
        <w:rPr>
          <w:sz w:val="22"/>
          <w:szCs w:val="22"/>
          <w:lang w:val="en-GB"/>
        </w:rPr>
      </w:pPr>
      <w:r w:rsidRPr="00C9658B">
        <w:rPr>
          <w:sz w:val="22"/>
          <w:szCs w:val="22"/>
        </w:rPr>
        <w:t>(a)</w:t>
      </w:r>
      <w:r w:rsidRPr="00C9658B">
        <w:rPr>
          <w:sz w:val="22"/>
          <w:szCs w:val="22"/>
        </w:rPr>
        <w:tab/>
      </w:r>
      <w:proofErr w:type="spellStart"/>
      <w:r w:rsidRPr="00C9658B">
        <w:rPr>
          <w:sz w:val="22"/>
          <w:szCs w:val="22"/>
        </w:rPr>
        <w:t>i</w:t>
      </w:r>
      <w:r w:rsidRPr="00C9658B">
        <w:rPr>
          <w:sz w:val="22"/>
          <w:szCs w:val="22"/>
          <w:lang w:val="en-GB"/>
        </w:rPr>
        <w:t>f</w:t>
      </w:r>
      <w:proofErr w:type="spellEnd"/>
      <w:r w:rsidRPr="00C9658B">
        <w:rPr>
          <w:sz w:val="22"/>
          <w:szCs w:val="22"/>
          <w:lang w:val="en-GB"/>
        </w:rPr>
        <w:t xml:space="preserve"> the Force Majeure Event results in loss of the </w:t>
      </w:r>
      <w:r w:rsidR="00F32C51">
        <w:rPr>
          <w:sz w:val="22"/>
          <w:szCs w:val="22"/>
          <w:lang w:val="en-GB"/>
        </w:rPr>
        <w:t>Site</w:t>
      </w:r>
      <w:r w:rsidR="00CE77C7">
        <w:rPr>
          <w:sz w:val="22"/>
          <w:szCs w:val="22"/>
          <w:lang w:val="en-GB"/>
        </w:rPr>
        <w:t xml:space="preserve"> or the </w:t>
      </w:r>
      <w:r w:rsidR="00780FD5">
        <w:rPr>
          <w:sz w:val="22"/>
          <w:szCs w:val="22"/>
          <w:lang w:val="en-GB"/>
        </w:rPr>
        <w:t>Instant Facilities</w:t>
      </w:r>
      <w:r w:rsidRPr="00C9658B">
        <w:rPr>
          <w:sz w:val="22"/>
          <w:szCs w:val="22"/>
          <w:lang w:val="en-GB"/>
        </w:rPr>
        <w:t xml:space="preserve">, either Party shall have the right to terminate this Agreement in accordance with the provisions of </w:t>
      </w:r>
      <w:r w:rsidRPr="00C9658B">
        <w:rPr>
          <w:sz w:val="22"/>
          <w:szCs w:val="22"/>
          <w:u w:val="single"/>
          <w:lang w:val="en-GB"/>
        </w:rPr>
        <w:t>Article 12.1(a)</w:t>
      </w:r>
      <w:r w:rsidRPr="00C9658B">
        <w:rPr>
          <w:sz w:val="22"/>
          <w:szCs w:val="22"/>
          <w:lang w:val="en-GB"/>
        </w:rPr>
        <w:t xml:space="preserve"> of this Agreement; or</w:t>
      </w:r>
    </w:p>
    <w:p w14:paraId="1B607DFA" w14:textId="77777777" w:rsidR="00AA242E" w:rsidRPr="00C9658B" w:rsidRDefault="00AA242E" w:rsidP="00AA242E">
      <w:pPr>
        <w:pStyle w:val="MTVFL4Car"/>
        <w:tabs>
          <w:tab w:val="left" w:pos="8640"/>
        </w:tabs>
        <w:spacing w:after="0" w:line="276" w:lineRule="auto"/>
        <w:ind w:left="720" w:hanging="720"/>
        <w:rPr>
          <w:sz w:val="22"/>
          <w:szCs w:val="22"/>
          <w:lang w:val="en-GB"/>
        </w:rPr>
      </w:pPr>
    </w:p>
    <w:p w14:paraId="5FCDABB9" w14:textId="1E5742BF" w:rsidR="00C660EC" w:rsidRPr="00C9658B" w:rsidRDefault="001717E8" w:rsidP="00AA242E">
      <w:pPr>
        <w:pStyle w:val="MTVFL4Car"/>
        <w:tabs>
          <w:tab w:val="left" w:pos="8640"/>
        </w:tabs>
        <w:spacing w:after="0" w:line="276" w:lineRule="auto"/>
        <w:ind w:left="720" w:hanging="720"/>
        <w:rPr>
          <w:sz w:val="22"/>
          <w:szCs w:val="22"/>
          <w:lang w:val="en-GB"/>
        </w:rPr>
      </w:pPr>
      <w:r w:rsidRPr="00C9658B">
        <w:rPr>
          <w:sz w:val="22"/>
          <w:szCs w:val="22"/>
          <w:lang w:val="en-GB"/>
        </w:rPr>
        <w:t>(b)</w:t>
      </w:r>
      <w:r w:rsidRPr="00C9658B">
        <w:rPr>
          <w:sz w:val="22"/>
          <w:szCs w:val="22"/>
          <w:lang w:val="en-GB"/>
        </w:rPr>
        <w:tab/>
      </w:r>
      <w:proofErr w:type="spellStart"/>
      <w:r w:rsidRPr="00C9658B">
        <w:rPr>
          <w:sz w:val="22"/>
          <w:szCs w:val="22"/>
          <w:lang w:val="en-GB"/>
        </w:rPr>
        <w:t>i</w:t>
      </w:r>
      <w:proofErr w:type="spellEnd"/>
      <w:r w:rsidRPr="00C9658B">
        <w:rPr>
          <w:sz w:val="22"/>
          <w:szCs w:val="22"/>
        </w:rPr>
        <w:t xml:space="preserve">f a Force Majeure Event subsists for more than one hundred and eighty (180) Days and the PPA is terminated in accordance with </w:t>
      </w:r>
      <w:r w:rsidRPr="00C9658B">
        <w:rPr>
          <w:sz w:val="22"/>
          <w:szCs w:val="22"/>
          <w:u w:val="single"/>
        </w:rPr>
        <w:t>Article 13.5</w:t>
      </w:r>
      <w:r w:rsidR="006D0014" w:rsidRPr="00C9658B">
        <w:rPr>
          <w:sz w:val="22"/>
          <w:szCs w:val="22"/>
        </w:rPr>
        <w:t>,</w:t>
      </w:r>
      <w:r w:rsidRPr="00C9658B">
        <w:rPr>
          <w:sz w:val="22"/>
          <w:szCs w:val="22"/>
        </w:rPr>
        <w:t xml:space="preserve"> or </w:t>
      </w:r>
      <w:r w:rsidRPr="00C9658B">
        <w:rPr>
          <w:sz w:val="22"/>
          <w:szCs w:val="22"/>
          <w:u w:val="single"/>
        </w:rPr>
        <w:t>Article 13.6</w:t>
      </w:r>
      <w:r w:rsidR="006D0014" w:rsidRPr="00C9658B">
        <w:rPr>
          <w:sz w:val="22"/>
          <w:szCs w:val="22"/>
        </w:rPr>
        <w:t>,</w:t>
      </w:r>
      <w:r w:rsidRPr="00C9658B">
        <w:rPr>
          <w:sz w:val="22"/>
          <w:szCs w:val="22"/>
        </w:rPr>
        <w:t xml:space="preserve"> as the case may be, of the </w:t>
      </w:r>
      <w:r w:rsidR="00FE69B4" w:rsidRPr="00C9658B">
        <w:rPr>
          <w:sz w:val="22"/>
          <w:szCs w:val="22"/>
        </w:rPr>
        <w:t>PPA, either</w:t>
      </w:r>
      <w:r w:rsidRPr="00C9658B">
        <w:rPr>
          <w:sz w:val="22"/>
          <w:szCs w:val="22"/>
        </w:rPr>
        <w:t xml:space="preserve"> Party may terminate this Agreement in accordance with </w:t>
      </w:r>
      <w:r w:rsidRPr="00C9658B">
        <w:rPr>
          <w:sz w:val="22"/>
          <w:szCs w:val="22"/>
          <w:u w:val="single"/>
        </w:rPr>
        <w:t>Article 12.1(b)</w:t>
      </w:r>
      <w:r w:rsidR="006D0014" w:rsidRPr="00C9658B">
        <w:rPr>
          <w:sz w:val="22"/>
          <w:szCs w:val="22"/>
        </w:rPr>
        <w:t xml:space="preserve"> </w:t>
      </w:r>
      <w:r w:rsidRPr="00C9658B">
        <w:rPr>
          <w:sz w:val="22"/>
          <w:szCs w:val="22"/>
        </w:rPr>
        <w:t xml:space="preserve">and </w:t>
      </w:r>
      <w:r w:rsidRPr="00C9658B">
        <w:rPr>
          <w:sz w:val="22"/>
          <w:szCs w:val="22"/>
          <w:u w:val="single"/>
        </w:rPr>
        <w:t>Article 12.2</w:t>
      </w:r>
      <w:r w:rsidR="006D0014" w:rsidRPr="00C9658B">
        <w:rPr>
          <w:sz w:val="22"/>
          <w:szCs w:val="22"/>
        </w:rPr>
        <w:t>,</w:t>
      </w:r>
      <w:r w:rsidRPr="00C9658B">
        <w:rPr>
          <w:sz w:val="22"/>
          <w:szCs w:val="22"/>
        </w:rPr>
        <w:t xml:space="preserve"> hereof. </w:t>
      </w:r>
    </w:p>
    <w:p w14:paraId="7041B21E" w14:textId="77777777" w:rsidR="00C660EC" w:rsidRPr="00C9658B" w:rsidRDefault="00C660EC" w:rsidP="00C9658B">
      <w:pPr>
        <w:pStyle w:val="CM45"/>
        <w:spacing w:line="276" w:lineRule="auto"/>
        <w:ind w:left="851" w:hanging="851"/>
        <w:jc w:val="both"/>
        <w:rPr>
          <w:rFonts w:ascii="Times New Roman" w:hAnsi="Times New Roman"/>
          <w:bCs/>
          <w:sz w:val="22"/>
          <w:szCs w:val="22"/>
        </w:rPr>
      </w:pPr>
    </w:p>
    <w:p w14:paraId="235B27E7" w14:textId="77777777" w:rsidR="000B4E40" w:rsidRDefault="000B4E40" w:rsidP="00C9658B">
      <w:pPr>
        <w:pStyle w:val="CM46"/>
        <w:spacing w:line="276" w:lineRule="auto"/>
        <w:ind w:left="284" w:hanging="284"/>
        <w:jc w:val="center"/>
        <w:rPr>
          <w:rFonts w:ascii="Times New Roman" w:hAnsi="Times New Roman"/>
          <w:b/>
          <w:bCs/>
          <w:sz w:val="22"/>
          <w:szCs w:val="22"/>
        </w:rPr>
      </w:pPr>
    </w:p>
    <w:p w14:paraId="7B169E42" w14:textId="77777777" w:rsidR="000B4E40" w:rsidRDefault="000B4E40">
      <w:pPr>
        <w:rPr>
          <w:rFonts w:ascii="Times New Roman" w:hAnsi="Times New Roman"/>
          <w:b/>
          <w:bCs/>
        </w:rPr>
      </w:pPr>
      <w:r>
        <w:rPr>
          <w:rFonts w:ascii="Times New Roman" w:hAnsi="Times New Roman"/>
          <w:b/>
          <w:bCs/>
        </w:rPr>
        <w:br w:type="page"/>
      </w:r>
    </w:p>
    <w:p w14:paraId="2DC245E9" w14:textId="77777777" w:rsidR="00FF415E" w:rsidRPr="00C9658B" w:rsidRDefault="009E0CB2" w:rsidP="00C9658B">
      <w:pPr>
        <w:pStyle w:val="CM46"/>
        <w:spacing w:line="276" w:lineRule="auto"/>
        <w:ind w:left="284" w:hanging="284"/>
        <w:jc w:val="center"/>
        <w:rPr>
          <w:rFonts w:ascii="Times New Roman" w:hAnsi="Times New Roman"/>
          <w:b/>
          <w:bCs/>
          <w:sz w:val="22"/>
          <w:szCs w:val="22"/>
        </w:rPr>
      </w:pPr>
      <w:r w:rsidRPr="00C9658B">
        <w:rPr>
          <w:rFonts w:ascii="Times New Roman" w:hAnsi="Times New Roman"/>
          <w:b/>
          <w:bCs/>
          <w:sz w:val="22"/>
          <w:szCs w:val="22"/>
        </w:rPr>
        <w:lastRenderedPageBreak/>
        <w:t>ARTICLE 12</w:t>
      </w:r>
    </w:p>
    <w:p w14:paraId="1100BFE8" w14:textId="77777777" w:rsidR="003B044C" w:rsidRDefault="001717E8" w:rsidP="00C9658B">
      <w:pPr>
        <w:pStyle w:val="Default"/>
        <w:spacing w:line="276" w:lineRule="auto"/>
        <w:jc w:val="center"/>
        <w:rPr>
          <w:rFonts w:ascii="Times New Roman" w:hAnsi="Times New Roman" w:cs="Times New Roman"/>
          <w:b/>
          <w:bCs/>
          <w:sz w:val="22"/>
          <w:szCs w:val="22"/>
        </w:rPr>
      </w:pPr>
      <w:r w:rsidRPr="00C9658B">
        <w:rPr>
          <w:rFonts w:ascii="Times New Roman" w:hAnsi="Times New Roman" w:cs="Times New Roman"/>
          <w:b/>
          <w:bCs/>
          <w:sz w:val="22"/>
          <w:szCs w:val="22"/>
        </w:rPr>
        <w:t>TERMINATION</w:t>
      </w:r>
    </w:p>
    <w:p w14:paraId="64CEECF6" w14:textId="77777777" w:rsidR="00AA242E" w:rsidRPr="00C9658B" w:rsidRDefault="00AA242E" w:rsidP="00C9658B">
      <w:pPr>
        <w:pStyle w:val="Default"/>
        <w:spacing w:line="276" w:lineRule="auto"/>
        <w:jc w:val="center"/>
        <w:rPr>
          <w:rFonts w:ascii="Times New Roman" w:hAnsi="Times New Roman" w:cs="Times New Roman"/>
          <w:b/>
          <w:bCs/>
          <w:sz w:val="22"/>
          <w:szCs w:val="22"/>
        </w:rPr>
      </w:pPr>
    </w:p>
    <w:p w14:paraId="716596B8" w14:textId="77777777" w:rsidR="00B60039" w:rsidRPr="00AA242E" w:rsidRDefault="009E0CB2" w:rsidP="00C9658B">
      <w:pPr>
        <w:pStyle w:val="CM45"/>
        <w:spacing w:line="276" w:lineRule="auto"/>
        <w:jc w:val="both"/>
        <w:rPr>
          <w:rFonts w:ascii="Times New Roman" w:hAnsi="Times New Roman"/>
          <w:b/>
          <w:sz w:val="22"/>
          <w:szCs w:val="22"/>
        </w:rPr>
      </w:pPr>
      <w:r w:rsidRPr="00AA242E">
        <w:rPr>
          <w:rFonts w:ascii="Times New Roman" w:hAnsi="Times New Roman"/>
          <w:b/>
          <w:sz w:val="22"/>
          <w:szCs w:val="22"/>
        </w:rPr>
        <w:t>12.1</w:t>
      </w:r>
      <w:r w:rsidRPr="00AA242E">
        <w:rPr>
          <w:rFonts w:ascii="Times New Roman" w:hAnsi="Times New Roman"/>
          <w:b/>
          <w:sz w:val="22"/>
          <w:szCs w:val="22"/>
        </w:rPr>
        <w:tab/>
      </w:r>
      <w:r w:rsidRPr="00AA242E">
        <w:rPr>
          <w:rFonts w:ascii="Times New Roman" w:hAnsi="Times New Roman"/>
          <w:b/>
          <w:bCs/>
          <w:sz w:val="22"/>
          <w:szCs w:val="22"/>
          <w:u w:val="single"/>
        </w:rPr>
        <w:t>Events of Termination</w:t>
      </w:r>
    </w:p>
    <w:p w14:paraId="61540CA0" w14:textId="77777777" w:rsidR="00102EE2" w:rsidRPr="00C9658B" w:rsidRDefault="00102EE2" w:rsidP="00C9658B">
      <w:pPr>
        <w:pStyle w:val="Default"/>
        <w:spacing w:line="276" w:lineRule="auto"/>
        <w:rPr>
          <w:rFonts w:ascii="Times New Roman" w:hAnsi="Times New Roman" w:cs="Times New Roman"/>
          <w:sz w:val="22"/>
          <w:szCs w:val="22"/>
        </w:rPr>
      </w:pPr>
    </w:p>
    <w:p w14:paraId="707532A9" w14:textId="77777777" w:rsidR="00102EE2" w:rsidRPr="00C9658B" w:rsidRDefault="001717E8" w:rsidP="00C9658B">
      <w:pPr>
        <w:pStyle w:val="Default"/>
        <w:spacing w:line="276" w:lineRule="auto"/>
        <w:ind w:firstLine="720"/>
        <w:rPr>
          <w:rFonts w:ascii="Times New Roman" w:hAnsi="Times New Roman" w:cs="Times New Roman"/>
          <w:sz w:val="22"/>
          <w:szCs w:val="22"/>
        </w:rPr>
      </w:pPr>
      <w:r w:rsidRPr="00C9658B">
        <w:rPr>
          <w:rFonts w:ascii="Times New Roman" w:hAnsi="Times New Roman" w:cs="Times New Roman"/>
          <w:sz w:val="22"/>
          <w:szCs w:val="22"/>
        </w:rPr>
        <w:t>This Agreement shall terminate in the following circumstances:</w:t>
      </w:r>
    </w:p>
    <w:p w14:paraId="5B2563BF" w14:textId="77777777" w:rsidR="00720033" w:rsidRPr="00C9658B" w:rsidRDefault="00720033" w:rsidP="00C9658B">
      <w:pPr>
        <w:pStyle w:val="Default"/>
        <w:spacing w:line="276" w:lineRule="auto"/>
        <w:ind w:firstLine="720"/>
        <w:rPr>
          <w:rFonts w:ascii="Times New Roman" w:hAnsi="Times New Roman" w:cs="Times New Roman"/>
          <w:sz w:val="22"/>
          <w:szCs w:val="22"/>
        </w:rPr>
      </w:pPr>
    </w:p>
    <w:p w14:paraId="44707505" w14:textId="666B1DCB" w:rsidR="00390CEE" w:rsidRDefault="001717E8" w:rsidP="00737C85">
      <w:pPr>
        <w:pStyle w:val="MTVFL8"/>
        <w:tabs>
          <w:tab w:val="clear" w:pos="4140"/>
          <w:tab w:val="num" w:pos="720"/>
        </w:tabs>
        <w:spacing w:after="0" w:line="276" w:lineRule="auto"/>
        <w:ind w:left="720"/>
        <w:jc w:val="both"/>
        <w:rPr>
          <w:sz w:val="22"/>
          <w:szCs w:val="22"/>
        </w:rPr>
      </w:pPr>
      <w:r w:rsidRPr="00C9658B">
        <w:rPr>
          <w:sz w:val="22"/>
          <w:szCs w:val="22"/>
        </w:rPr>
        <w:t xml:space="preserve">If occurrence of a Force Majeure Event results in loss of the </w:t>
      </w:r>
      <w:r w:rsidR="00FE69B4">
        <w:rPr>
          <w:sz w:val="22"/>
          <w:szCs w:val="22"/>
        </w:rPr>
        <w:t>Site,</w:t>
      </w:r>
      <w:r w:rsidR="00FE69B4" w:rsidRPr="00C9658B">
        <w:rPr>
          <w:sz w:val="22"/>
          <w:szCs w:val="22"/>
        </w:rPr>
        <w:t xml:space="preserve"> </w:t>
      </w:r>
      <w:r w:rsidR="00FE69B4">
        <w:rPr>
          <w:sz w:val="22"/>
          <w:szCs w:val="22"/>
        </w:rPr>
        <w:t>either</w:t>
      </w:r>
      <w:r w:rsidRPr="00C9658B">
        <w:rPr>
          <w:sz w:val="22"/>
          <w:szCs w:val="22"/>
        </w:rPr>
        <w:t xml:space="preserve"> Party shall have the right to terminate this Agreement in accordance with </w:t>
      </w:r>
      <w:r w:rsidRPr="00C9658B">
        <w:rPr>
          <w:sz w:val="22"/>
          <w:szCs w:val="22"/>
          <w:u w:val="single"/>
        </w:rPr>
        <w:t>Article 11.2(a)</w:t>
      </w:r>
      <w:r w:rsidRPr="00C9658B">
        <w:rPr>
          <w:sz w:val="22"/>
          <w:szCs w:val="22"/>
        </w:rPr>
        <w:t xml:space="preserve">, by a notice in writing to the other Party, with </w:t>
      </w:r>
      <w:r w:rsidRPr="00C9658B">
        <w:rPr>
          <w:sz w:val="22"/>
          <w:szCs w:val="22"/>
          <w:lang w:eastAsia="ko-KR"/>
        </w:rPr>
        <w:t xml:space="preserve">the termination being </w:t>
      </w:r>
      <w:r w:rsidRPr="00C9658B">
        <w:rPr>
          <w:sz w:val="22"/>
          <w:szCs w:val="22"/>
        </w:rPr>
        <w:t>effect</w:t>
      </w:r>
      <w:r w:rsidRPr="00C9658B">
        <w:rPr>
          <w:sz w:val="22"/>
          <w:szCs w:val="22"/>
          <w:lang w:eastAsia="ko-KR"/>
        </w:rPr>
        <w:t>ive from fifteen (15) Days from the date of such notice.</w:t>
      </w:r>
    </w:p>
    <w:p w14:paraId="29462A78" w14:textId="77777777" w:rsidR="00AA242E" w:rsidRPr="00C9658B" w:rsidRDefault="00AA242E" w:rsidP="00AA242E">
      <w:pPr>
        <w:pStyle w:val="MTVFL8"/>
        <w:numPr>
          <w:ilvl w:val="0"/>
          <w:numId w:val="0"/>
        </w:numPr>
        <w:tabs>
          <w:tab w:val="clear" w:pos="720"/>
        </w:tabs>
        <w:spacing w:after="0" w:line="276" w:lineRule="auto"/>
        <w:ind w:left="720"/>
        <w:jc w:val="both"/>
        <w:rPr>
          <w:sz w:val="22"/>
          <w:szCs w:val="22"/>
        </w:rPr>
      </w:pPr>
    </w:p>
    <w:p w14:paraId="03D7F56B" w14:textId="6FA20D43" w:rsidR="00102EE2" w:rsidRDefault="001717E8" w:rsidP="00AA242E">
      <w:pPr>
        <w:pStyle w:val="MTVFL8"/>
        <w:tabs>
          <w:tab w:val="clear" w:pos="4140"/>
          <w:tab w:val="num" w:pos="720"/>
        </w:tabs>
        <w:spacing w:after="0" w:line="276" w:lineRule="auto"/>
        <w:ind w:left="720"/>
        <w:jc w:val="both"/>
        <w:rPr>
          <w:sz w:val="22"/>
          <w:szCs w:val="22"/>
        </w:rPr>
      </w:pPr>
      <w:r w:rsidRPr="00C9658B">
        <w:rPr>
          <w:sz w:val="22"/>
          <w:szCs w:val="22"/>
        </w:rPr>
        <w:t xml:space="preserve">Upon termination of the PPA, whether on account of expiry of the Contract Term, or otherwise, and whether in respect of the Project as a whole or in respect of the </w:t>
      </w:r>
      <w:r w:rsidR="00780FD5">
        <w:rPr>
          <w:sz w:val="22"/>
          <w:szCs w:val="22"/>
        </w:rPr>
        <w:t>Instant Facilities</w:t>
      </w:r>
      <w:r w:rsidRPr="00C9658B">
        <w:rPr>
          <w:sz w:val="22"/>
          <w:szCs w:val="22"/>
        </w:rPr>
        <w:t xml:space="preserve">, either Party shall have the right to terminate this Agreement with effect from the date of termination of the PPA. </w:t>
      </w:r>
    </w:p>
    <w:p w14:paraId="0EEEC9B7" w14:textId="77777777" w:rsidR="00AA242E" w:rsidRDefault="00AA242E" w:rsidP="00AA242E">
      <w:pPr>
        <w:pStyle w:val="ListParagraph"/>
        <w:rPr>
          <w:sz w:val="22"/>
          <w:szCs w:val="22"/>
        </w:rPr>
      </w:pPr>
    </w:p>
    <w:p w14:paraId="79BD1BA9" w14:textId="0734F421" w:rsidR="004F6374" w:rsidRDefault="001717E8" w:rsidP="00AA242E">
      <w:pPr>
        <w:pStyle w:val="MTVFL8"/>
        <w:tabs>
          <w:tab w:val="clear" w:pos="4140"/>
          <w:tab w:val="num" w:pos="720"/>
        </w:tabs>
        <w:spacing w:after="0" w:line="276" w:lineRule="auto"/>
        <w:ind w:left="720"/>
        <w:jc w:val="both"/>
        <w:rPr>
          <w:sz w:val="22"/>
          <w:szCs w:val="22"/>
        </w:rPr>
      </w:pPr>
      <w:r w:rsidRPr="00C9658B">
        <w:rPr>
          <w:sz w:val="22"/>
          <w:szCs w:val="22"/>
        </w:rPr>
        <w:t xml:space="preserve">If the Government issues or is deemed to have issued a Concurrence Notice under </w:t>
      </w:r>
      <w:r w:rsidR="00493FBB">
        <w:rPr>
          <w:sz w:val="22"/>
          <w:szCs w:val="22"/>
          <w:u w:val="single"/>
        </w:rPr>
        <w:t>Article 4.2(c</w:t>
      </w:r>
      <w:r w:rsidRPr="00C9658B">
        <w:rPr>
          <w:sz w:val="22"/>
          <w:szCs w:val="22"/>
          <w:u w:val="single"/>
        </w:rPr>
        <w:t>)(iii)</w:t>
      </w:r>
      <w:r w:rsidR="003C5D90" w:rsidRPr="00C9658B">
        <w:rPr>
          <w:sz w:val="22"/>
          <w:szCs w:val="22"/>
        </w:rPr>
        <w:t xml:space="preserve"> of the Implementation Agreement</w:t>
      </w:r>
      <w:r w:rsidRPr="00C9658B">
        <w:rPr>
          <w:sz w:val="22"/>
          <w:szCs w:val="22"/>
        </w:rPr>
        <w:t>, either Party may terminate this Agreement.</w:t>
      </w:r>
    </w:p>
    <w:p w14:paraId="66DB2CB6" w14:textId="77777777" w:rsidR="00AA242E" w:rsidRPr="00C9658B" w:rsidRDefault="00AA242E" w:rsidP="00AA242E">
      <w:pPr>
        <w:pStyle w:val="MTVFL8"/>
        <w:numPr>
          <w:ilvl w:val="0"/>
          <w:numId w:val="0"/>
        </w:numPr>
        <w:tabs>
          <w:tab w:val="clear" w:pos="720"/>
        </w:tabs>
        <w:spacing w:after="0" w:line="276" w:lineRule="auto"/>
        <w:ind w:left="720"/>
        <w:jc w:val="both"/>
        <w:rPr>
          <w:sz w:val="22"/>
          <w:szCs w:val="22"/>
        </w:rPr>
      </w:pPr>
    </w:p>
    <w:p w14:paraId="014F27F3" w14:textId="1FAA09C1" w:rsidR="00393E00" w:rsidRDefault="001717E8" w:rsidP="00CE77C7">
      <w:pPr>
        <w:pStyle w:val="MTVFL8"/>
        <w:tabs>
          <w:tab w:val="clear" w:pos="4140"/>
          <w:tab w:val="num" w:pos="720"/>
        </w:tabs>
        <w:spacing w:after="0" w:line="276" w:lineRule="auto"/>
        <w:ind w:left="720"/>
        <w:jc w:val="both"/>
        <w:rPr>
          <w:sz w:val="22"/>
          <w:szCs w:val="22"/>
        </w:rPr>
      </w:pPr>
      <w:r w:rsidRPr="00C9658B">
        <w:rPr>
          <w:sz w:val="22"/>
          <w:szCs w:val="22"/>
        </w:rPr>
        <w:t xml:space="preserve">If an Expert (as defined under the Implementation Agreement) determines in accordance with </w:t>
      </w:r>
      <w:r w:rsidRPr="00C9658B">
        <w:rPr>
          <w:sz w:val="22"/>
          <w:szCs w:val="22"/>
          <w:u w:val="single"/>
        </w:rPr>
        <w:t>Article 4</w:t>
      </w:r>
      <w:r w:rsidR="00493FBB">
        <w:rPr>
          <w:sz w:val="22"/>
          <w:szCs w:val="22"/>
          <w:u w:val="single"/>
        </w:rPr>
        <w:t>.2(c</w:t>
      </w:r>
      <w:r w:rsidRPr="00C9658B">
        <w:rPr>
          <w:sz w:val="22"/>
          <w:szCs w:val="22"/>
          <w:u w:val="single"/>
        </w:rPr>
        <w:t>)(x)</w:t>
      </w:r>
      <w:r w:rsidR="004F6374" w:rsidRPr="00C9658B">
        <w:rPr>
          <w:sz w:val="22"/>
          <w:szCs w:val="22"/>
        </w:rPr>
        <w:t xml:space="preserve"> of the Implementation Agreement that the </w:t>
      </w:r>
      <w:r w:rsidR="00F32C51">
        <w:rPr>
          <w:sz w:val="22"/>
          <w:szCs w:val="22"/>
        </w:rPr>
        <w:t>Site</w:t>
      </w:r>
      <w:r w:rsidR="00CE77C7" w:rsidRPr="00C9658B">
        <w:rPr>
          <w:sz w:val="22"/>
          <w:szCs w:val="22"/>
        </w:rPr>
        <w:t xml:space="preserve"> </w:t>
      </w:r>
      <w:r w:rsidR="004F6374" w:rsidRPr="00C9658B">
        <w:rPr>
          <w:sz w:val="22"/>
          <w:szCs w:val="22"/>
        </w:rPr>
        <w:t xml:space="preserve">is unavailable for use of the </w:t>
      </w:r>
      <w:r w:rsidR="00A4627D">
        <w:rPr>
          <w:sz w:val="22"/>
          <w:szCs w:val="22"/>
        </w:rPr>
        <w:t>Licensee</w:t>
      </w:r>
      <w:r w:rsidR="004F6374" w:rsidRPr="00C9658B">
        <w:rPr>
          <w:sz w:val="22"/>
          <w:szCs w:val="22"/>
        </w:rPr>
        <w:t>, the Agreement shall terminate with effect from the date of such determinat</w:t>
      </w:r>
      <w:r w:rsidRPr="00C9658B">
        <w:rPr>
          <w:sz w:val="22"/>
          <w:szCs w:val="22"/>
        </w:rPr>
        <w:t xml:space="preserve">ion or such other date as such Expert may determine.    </w:t>
      </w:r>
    </w:p>
    <w:p w14:paraId="54BC42FC" w14:textId="77777777" w:rsidR="00AA242E" w:rsidRDefault="00AA242E" w:rsidP="00AA242E">
      <w:pPr>
        <w:pStyle w:val="ListParagraph"/>
        <w:rPr>
          <w:sz w:val="22"/>
          <w:szCs w:val="22"/>
        </w:rPr>
      </w:pPr>
    </w:p>
    <w:p w14:paraId="55628FBE" w14:textId="77777777" w:rsidR="00B60039" w:rsidRPr="00AA242E" w:rsidRDefault="009E0CB2" w:rsidP="00C9658B">
      <w:pPr>
        <w:pStyle w:val="CM45"/>
        <w:spacing w:line="276" w:lineRule="auto"/>
        <w:jc w:val="both"/>
        <w:rPr>
          <w:rFonts w:ascii="Times New Roman" w:hAnsi="Times New Roman"/>
          <w:b/>
          <w:bCs/>
          <w:sz w:val="22"/>
          <w:szCs w:val="22"/>
          <w:u w:val="single"/>
        </w:rPr>
      </w:pPr>
      <w:r w:rsidRPr="00AA242E">
        <w:rPr>
          <w:rFonts w:ascii="Times New Roman" w:hAnsi="Times New Roman"/>
          <w:b/>
          <w:sz w:val="22"/>
          <w:szCs w:val="22"/>
        </w:rPr>
        <w:t>12.2</w:t>
      </w:r>
      <w:r w:rsidRPr="00AA242E">
        <w:rPr>
          <w:rFonts w:ascii="Times New Roman" w:hAnsi="Times New Roman"/>
          <w:b/>
          <w:sz w:val="22"/>
          <w:szCs w:val="22"/>
        </w:rPr>
        <w:tab/>
      </w:r>
      <w:r w:rsidRPr="00AA242E">
        <w:rPr>
          <w:rFonts w:ascii="Times New Roman" w:hAnsi="Times New Roman"/>
          <w:b/>
          <w:bCs/>
          <w:sz w:val="22"/>
          <w:szCs w:val="22"/>
          <w:u w:val="single"/>
        </w:rPr>
        <w:t>Consequences of Termination</w:t>
      </w:r>
    </w:p>
    <w:p w14:paraId="41315B4B" w14:textId="77777777" w:rsidR="00720033" w:rsidRPr="00C9658B" w:rsidRDefault="00720033" w:rsidP="00C9658B">
      <w:pPr>
        <w:pStyle w:val="Default"/>
        <w:spacing w:line="276" w:lineRule="auto"/>
        <w:rPr>
          <w:rFonts w:ascii="Times New Roman" w:hAnsi="Times New Roman" w:cs="Times New Roman"/>
          <w:b/>
          <w:bCs/>
          <w:sz w:val="22"/>
          <w:szCs w:val="22"/>
          <w:u w:val="single"/>
        </w:rPr>
      </w:pPr>
    </w:p>
    <w:p w14:paraId="1D881BF9" w14:textId="64B7EA6D" w:rsidR="00F816A5" w:rsidRPr="00C9658B" w:rsidRDefault="001717E8" w:rsidP="0014306A">
      <w:pPr>
        <w:pStyle w:val="Default"/>
        <w:numPr>
          <w:ilvl w:val="1"/>
          <w:numId w:val="10"/>
        </w:numPr>
        <w:spacing w:line="276" w:lineRule="auto"/>
        <w:ind w:hanging="720"/>
        <w:jc w:val="both"/>
        <w:rPr>
          <w:rFonts w:ascii="Times New Roman" w:hAnsi="Times New Roman" w:cs="Times New Roman"/>
          <w:sz w:val="22"/>
          <w:szCs w:val="22"/>
        </w:rPr>
      </w:pPr>
      <w:r w:rsidRPr="00C9658B">
        <w:rPr>
          <w:rFonts w:ascii="Times New Roman" w:hAnsi="Times New Roman" w:cs="Times New Roman"/>
          <w:sz w:val="22"/>
          <w:szCs w:val="22"/>
        </w:rPr>
        <w:t xml:space="preserve">If the Agreement terminates in accordance with </w:t>
      </w:r>
      <w:r w:rsidRPr="00C9658B">
        <w:rPr>
          <w:rFonts w:ascii="Times New Roman" w:hAnsi="Times New Roman" w:cs="Times New Roman"/>
          <w:sz w:val="22"/>
          <w:szCs w:val="22"/>
          <w:u w:val="single"/>
        </w:rPr>
        <w:t>Article 12.1(b)</w:t>
      </w:r>
      <w:r w:rsidRPr="00C9658B">
        <w:rPr>
          <w:rFonts w:ascii="Times New Roman" w:hAnsi="Times New Roman" w:cs="Times New Roman"/>
          <w:sz w:val="22"/>
          <w:szCs w:val="22"/>
        </w:rPr>
        <w:t xml:space="preserve"> but on account of expiry of the Contract Term and </w:t>
      </w:r>
      <w:r w:rsidR="009F7137">
        <w:rPr>
          <w:rFonts w:ascii="Times New Roman" w:hAnsi="Times New Roman" w:cs="Times New Roman"/>
          <w:sz w:val="22"/>
          <w:szCs w:val="22"/>
        </w:rPr>
        <w:t>FENAKA</w:t>
      </w:r>
      <w:r w:rsidRPr="00C9658B">
        <w:rPr>
          <w:rFonts w:ascii="Times New Roman" w:hAnsi="Times New Roman" w:cs="Times New Roman"/>
          <w:sz w:val="22"/>
          <w:szCs w:val="22"/>
        </w:rPr>
        <w:t xml:space="preserve"> chooses to purchase the </w:t>
      </w:r>
      <w:r w:rsidR="00780FD5">
        <w:rPr>
          <w:rFonts w:ascii="Times New Roman" w:hAnsi="Times New Roman" w:cs="Times New Roman"/>
          <w:sz w:val="22"/>
          <w:szCs w:val="22"/>
        </w:rPr>
        <w:t>Instant Facilities</w:t>
      </w:r>
      <w:r w:rsidRPr="00C9658B">
        <w:rPr>
          <w:rFonts w:ascii="Times New Roman" w:hAnsi="Times New Roman" w:cs="Times New Roman"/>
          <w:sz w:val="22"/>
          <w:szCs w:val="22"/>
        </w:rPr>
        <w:t xml:space="preserve"> in accordance with </w:t>
      </w:r>
      <w:r w:rsidRPr="00C9658B">
        <w:rPr>
          <w:rFonts w:ascii="Times New Roman" w:hAnsi="Times New Roman" w:cs="Times New Roman"/>
          <w:sz w:val="22"/>
          <w:szCs w:val="22"/>
          <w:u w:val="single"/>
        </w:rPr>
        <w:t>Article 2.2</w:t>
      </w:r>
      <w:r w:rsidRPr="00C9658B">
        <w:rPr>
          <w:rFonts w:ascii="Times New Roman" w:hAnsi="Times New Roman" w:cs="Times New Roman"/>
          <w:sz w:val="22"/>
          <w:szCs w:val="22"/>
        </w:rPr>
        <w:t xml:space="preserve"> of the PPA,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shall </w:t>
      </w:r>
      <w:r w:rsidR="00CE77C7">
        <w:rPr>
          <w:rFonts w:ascii="Times New Roman" w:hAnsi="Times New Roman" w:cs="Times New Roman"/>
          <w:sz w:val="22"/>
          <w:szCs w:val="22"/>
        </w:rPr>
        <w:t>transfer the License provided for in this Agreement</w:t>
      </w:r>
      <w:r w:rsidRPr="00C9658B">
        <w:rPr>
          <w:rFonts w:ascii="Times New Roman" w:hAnsi="Times New Roman" w:cs="Times New Roman"/>
          <w:sz w:val="22"/>
          <w:szCs w:val="22"/>
        </w:rPr>
        <w:t xml:space="preserve"> in favor of </w:t>
      </w:r>
      <w:r w:rsidR="009F7137">
        <w:rPr>
          <w:rFonts w:ascii="Times New Roman" w:hAnsi="Times New Roman" w:cs="Times New Roman"/>
          <w:sz w:val="22"/>
          <w:szCs w:val="22"/>
        </w:rPr>
        <w:t>FENAKA</w:t>
      </w:r>
      <w:r w:rsidR="0014306A">
        <w:rPr>
          <w:rFonts w:ascii="Times New Roman" w:hAnsi="Times New Roman" w:cs="Times New Roman"/>
          <w:sz w:val="22"/>
          <w:szCs w:val="22"/>
        </w:rPr>
        <w:t xml:space="preserve"> </w:t>
      </w:r>
      <w:r w:rsidRPr="00C9658B">
        <w:rPr>
          <w:rFonts w:ascii="Times New Roman" w:hAnsi="Times New Roman" w:cs="Times New Roman"/>
          <w:sz w:val="22"/>
          <w:szCs w:val="22"/>
        </w:rPr>
        <w:t xml:space="preserve">on such terms and conditions as </w:t>
      </w:r>
      <w:r w:rsidR="009F7137">
        <w:rPr>
          <w:rFonts w:ascii="Times New Roman" w:hAnsi="Times New Roman" w:cs="Times New Roman"/>
          <w:sz w:val="22"/>
          <w:szCs w:val="22"/>
        </w:rPr>
        <w:t>FENAKA</w:t>
      </w:r>
      <w:r w:rsidRPr="00C9658B">
        <w:rPr>
          <w:rFonts w:ascii="Times New Roman" w:hAnsi="Times New Roman" w:cs="Times New Roman"/>
          <w:sz w:val="22"/>
          <w:szCs w:val="22"/>
        </w:rPr>
        <w:t xml:space="preserve"> and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may agree in writing. </w:t>
      </w:r>
    </w:p>
    <w:p w14:paraId="09A5DD20" w14:textId="77777777" w:rsidR="00914505" w:rsidRPr="00C9658B" w:rsidRDefault="00914505" w:rsidP="00AA242E">
      <w:pPr>
        <w:pStyle w:val="Default"/>
        <w:spacing w:line="276" w:lineRule="auto"/>
        <w:ind w:left="720" w:hanging="720"/>
        <w:jc w:val="both"/>
        <w:rPr>
          <w:rFonts w:ascii="Times New Roman" w:hAnsi="Times New Roman" w:cs="Times New Roman"/>
          <w:sz w:val="22"/>
          <w:szCs w:val="22"/>
        </w:rPr>
      </w:pPr>
    </w:p>
    <w:p w14:paraId="3B20DAE9" w14:textId="77777777" w:rsidR="00A21F2D" w:rsidRDefault="001717E8" w:rsidP="00AA242E">
      <w:pPr>
        <w:pStyle w:val="Default"/>
        <w:numPr>
          <w:ilvl w:val="1"/>
          <w:numId w:val="10"/>
        </w:numPr>
        <w:spacing w:line="276" w:lineRule="auto"/>
        <w:ind w:hanging="720"/>
        <w:jc w:val="both"/>
        <w:rPr>
          <w:rFonts w:ascii="Times New Roman" w:hAnsi="Times New Roman" w:cs="Times New Roman"/>
          <w:sz w:val="22"/>
          <w:szCs w:val="22"/>
        </w:rPr>
      </w:pPr>
      <w:r w:rsidRPr="00C9658B">
        <w:rPr>
          <w:rFonts w:ascii="Times New Roman" w:hAnsi="Times New Roman" w:cs="Times New Roman"/>
          <w:sz w:val="22"/>
          <w:szCs w:val="22"/>
        </w:rPr>
        <w:t xml:space="preserve">If the Agreement terminates in accordance with </w:t>
      </w:r>
      <w:r w:rsidRPr="00C9658B">
        <w:rPr>
          <w:rFonts w:ascii="Times New Roman" w:hAnsi="Times New Roman" w:cs="Times New Roman"/>
          <w:sz w:val="22"/>
          <w:szCs w:val="22"/>
          <w:u w:val="single"/>
        </w:rPr>
        <w:t>Article 12.1(a)</w:t>
      </w:r>
      <w:r w:rsidRPr="00C9658B">
        <w:rPr>
          <w:rFonts w:ascii="Times New Roman" w:hAnsi="Times New Roman" w:cs="Times New Roman"/>
          <w:sz w:val="22"/>
          <w:szCs w:val="22"/>
        </w:rPr>
        <w:t xml:space="preserve">, or </w:t>
      </w:r>
      <w:r w:rsidRPr="00C9658B">
        <w:rPr>
          <w:rFonts w:ascii="Times New Roman" w:hAnsi="Times New Roman" w:cs="Times New Roman"/>
          <w:sz w:val="22"/>
          <w:szCs w:val="22"/>
          <w:u w:val="single"/>
        </w:rPr>
        <w:t>Article 12.1(b)</w:t>
      </w:r>
      <w:r w:rsidRPr="00C9658B">
        <w:rPr>
          <w:rFonts w:ascii="Times New Roman" w:hAnsi="Times New Roman" w:cs="Times New Roman"/>
          <w:sz w:val="22"/>
          <w:szCs w:val="22"/>
        </w:rPr>
        <w:t xml:space="preserve"> but on account of  </w:t>
      </w:r>
    </w:p>
    <w:p w14:paraId="767ADEA7" w14:textId="77777777" w:rsidR="00AA242E" w:rsidRDefault="00AA242E" w:rsidP="00AA242E">
      <w:pPr>
        <w:pStyle w:val="ListParagraph"/>
        <w:rPr>
          <w:sz w:val="22"/>
          <w:szCs w:val="22"/>
        </w:rPr>
      </w:pPr>
    </w:p>
    <w:p w14:paraId="62BCADD8" w14:textId="407D91F3" w:rsidR="00B60039" w:rsidRDefault="001717E8" w:rsidP="0014306A">
      <w:pPr>
        <w:pStyle w:val="Default"/>
        <w:numPr>
          <w:ilvl w:val="2"/>
          <w:numId w:val="10"/>
        </w:numPr>
        <w:spacing w:line="276" w:lineRule="auto"/>
        <w:ind w:left="1260" w:hanging="360"/>
        <w:jc w:val="both"/>
        <w:rPr>
          <w:rFonts w:ascii="Times New Roman" w:hAnsi="Times New Roman" w:cs="Times New Roman"/>
          <w:sz w:val="22"/>
          <w:szCs w:val="22"/>
        </w:rPr>
      </w:pPr>
      <w:r w:rsidRPr="00C9658B">
        <w:rPr>
          <w:rFonts w:ascii="Times New Roman" w:hAnsi="Times New Roman" w:cs="Times New Roman"/>
          <w:sz w:val="22"/>
          <w:szCs w:val="22"/>
        </w:rPr>
        <w:t xml:space="preserve">expiry of the Contract Term and </w:t>
      </w:r>
      <w:r w:rsidR="009F7137">
        <w:rPr>
          <w:rFonts w:ascii="Times New Roman" w:hAnsi="Times New Roman" w:cs="Times New Roman"/>
          <w:sz w:val="22"/>
          <w:szCs w:val="22"/>
        </w:rPr>
        <w:t>FENAKA</w:t>
      </w:r>
      <w:r w:rsidRPr="00C9658B">
        <w:rPr>
          <w:rFonts w:ascii="Times New Roman" w:hAnsi="Times New Roman" w:cs="Times New Roman"/>
          <w:sz w:val="22"/>
          <w:szCs w:val="22"/>
        </w:rPr>
        <w:t xml:space="preserve"> chooses not to purchase the </w:t>
      </w:r>
      <w:r w:rsidR="00780FD5">
        <w:rPr>
          <w:rFonts w:ascii="Times New Roman" w:hAnsi="Times New Roman" w:cs="Times New Roman"/>
          <w:sz w:val="22"/>
          <w:szCs w:val="22"/>
        </w:rPr>
        <w:t>Instant Facilities</w:t>
      </w:r>
      <w:r w:rsidRPr="00C9658B">
        <w:rPr>
          <w:rFonts w:ascii="Times New Roman" w:hAnsi="Times New Roman" w:cs="Times New Roman"/>
          <w:sz w:val="22"/>
          <w:szCs w:val="22"/>
        </w:rPr>
        <w:t xml:space="preserve"> in accordance with </w:t>
      </w:r>
      <w:r w:rsidRPr="00C9658B">
        <w:rPr>
          <w:rFonts w:ascii="Times New Roman" w:hAnsi="Times New Roman" w:cs="Times New Roman"/>
          <w:sz w:val="22"/>
          <w:szCs w:val="22"/>
          <w:u w:val="single"/>
        </w:rPr>
        <w:t>Article 2.2</w:t>
      </w:r>
      <w:r w:rsidRPr="00C9658B">
        <w:rPr>
          <w:rFonts w:ascii="Times New Roman" w:hAnsi="Times New Roman" w:cs="Times New Roman"/>
          <w:sz w:val="22"/>
          <w:szCs w:val="22"/>
        </w:rPr>
        <w:t xml:space="preserve"> of the PPA, </w:t>
      </w:r>
    </w:p>
    <w:p w14:paraId="7B661700" w14:textId="77777777" w:rsidR="00AA242E" w:rsidRPr="00C9658B" w:rsidRDefault="00AA242E" w:rsidP="00AA242E">
      <w:pPr>
        <w:pStyle w:val="Default"/>
        <w:spacing w:line="276" w:lineRule="auto"/>
        <w:ind w:left="1260"/>
        <w:jc w:val="both"/>
        <w:rPr>
          <w:rFonts w:ascii="Times New Roman" w:hAnsi="Times New Roman" w:cs="Times New Roman"/>
          <w:sz w:val="22"/>
          <w:szCs w:val="22"/>
        </w:rPr>
      </w:pPr>
    </w:p>
    <w:p w14:paraId="168D4B8C" w14:textId="4F8AF666" w:rsidR="00B60039" w:rsidRDefault="001717E8" w:rsidP="0014306A">
      <w:pPr>
        <w:pStyle w:val="Default"/>
        <w:numPr>
          <w:ilvl w:val="2"/>
          <w:numId w:val="10"/>
        </w:numPr>
        <w:spacing w:line="276" w:lineRule="auto"/>
        <w:ind w:left="1260" w:hanging="360"/>
        <w:jc w:val="both"/>
        <w:rPr>
          <w:rFonts w:ascii="Times New Roman" w:hAnsi="Times New Roman" w:cs="Times New Roman"/>
          <w:sz w:val="22"/>
          <w:szCs w:val="22"/>
        </w:rPr>
      </w:pPr>
      <w:r w:rsidRPr="00C9658B">
        <w:rPr>
          <w:rFonts w:ascii="Times New Roman" w:hAnsi="Times New Roman" w:cs="Times New Roman"/>
          <w:sz w:val="22"/>
          <w:szCs w:val="22"/>
        </w:rPr>
        <w:t xml:space="preserve">termination of the PPA in accordance with </w:t>
      </w:r>
      <w:r w:rsidRPr="00C9658B">
        <w:rPr>
          <w:rFonts w:ascii="Times New Roman" w:hAnsi="Times New Roman" w:cs="Times New Roman"/>
          <w:sz w:val="22"/>
          <w:szCs w:val="22"/>
          <w:u w:val="single"/>
        </w:rPr>
        <w:t>Article 13.3(a)</w:t>
      </w:r>
      <w:r w:rsidRPr="00C9658B">
        <w:rPr>
          <w:rFonts w:ascii="Times New Roman" w:hAnsi="Times New Roman" w:cs="Times New Roman"/>
          <w:sz w:val="22"/>
          <w:szCs w:val="22"/>
        </w:rPr>
        <w:t xml:space="preserve"> or </w:t>
      </w:r>
      <w:r w:rsidRPr="00C9658B">
        <w:rPr>
          <w:rFonts w:ascii="Times New Roman" w:hAnsi="Times New Roman" w:cs="Times New Roman"/>
          <w:sz w:val="22"/>
          <w:szCs w:val="22"/>
          <w:u w:val="single"/>
        </w:rPr>
        <w:t>Article 13.3(c)</w:t>
      </w:r>
      <w:r w:rsidRPr="00C9658B">
        <w:rPr>
          <w:rFonts w:ascii="Times New Roman" w:hAnsi="Times New Roman" w:cs="Times New Roman"/>
          <w:sz w:val="22"/>
          <w:szCs w:val="22"/>
        </w:rPr>
        <w:t xml:space="preserve"> of the PPA, and </w:t>
      </w:r>
      <w:r w:rsidR="009F7137">
        <w:rPr>
          <w:rFonts w:ascii="Times New Roman" w:hAnsi="Times New Roman" w:cs="Times New Roman"/>
          <w:sz w:val="22"/>
          <w:szCs w:val="22"/>
        </w:rPr>
        <w:t>FENAKA</w:t>
      </w:r>
      <w:r w:rsidRPr="00C9658B">
        <w:rPr>
          <w:rFonts w:ascii="Times New Roman" w:hAnsi="Times New Roman" w:cs="Times New Roman"/>
          <w:sz w:val="22"/>
          <w:szCs w:val="22"/>
        </w:rPr>
        <w:t xml:space="preserve"> chooses not to exercise its right under </w:t>
      </w:r>
      <w:r w:rsidRPr="00C9658B">
        <w:rPr>
          <w:rFonts w:ascii="Times New Roman" w:hAnsi="Times New Roman" w:cs="Times New Roman"/>
          <w:sz w:val="22"/>
          <w:szCs w:val="22"/>
          <w:u w:val="single"/>
        </w:rPr>
        <w:t>Article 13.3(d)</w:t>
      </w:r>
      <w:r w:rsidRPr="00C9658B">
        <w:rPr>
          <w:rFonts w:ascii="Times New Roman" w:hAnsi="Times New Roman" w:cs="Times New Roman"/>
          <w:sz w:val="22"/>
          <w:szCs w:val="22"/>
        </w:rPr>
        <w:t xml:space="preserve"> of the PPA to purchase the Project or the </w:t>
      </w:r>
      <w:r w:rsidR="00780FD5">
        <w:rPr>
          <w:rFonts w:ascii="Times New Roman" w:hAnsi="Times New Roman" w:cs="Times New Roman"/>
          <w:sz w:val="22"/>
          <w:szCs w:val="22"/>
        </w:rPr>
        <w:t>Instant Facilities</w:t>
      </w:r>
      <w:r w:rsidRPr="00C9658B">
        <w:rPr>
          <w:rFonts w:ascii="Times New Roman" w:hAnsi="Times New Roman" w:cs="Times New Roman"/>
          <w:sz w:val="22"/>
          <w:szCs w:val="22"/>
        </w:rPr>
        <w:t>, or</w:t>
      </w:r>
    </w:p>
    <w:p w14:paraId="4597E6BE" w14:textId="77777777" w:rsidR="00AA242E" w:rsidRDefault="00AA242E" w:rsidP="00AA242E">
      <w:pPr>
        <w:pStyle w:val="ListParagraph"/>
        <w:rPr>
          <w:sz w:val="22"/>
          <w:szCs w:val="22"/>
        </w:rPr>
      </w:pPr>
    </w:p>
    <w:p w14:paraId="6F7BD94B" w14:textId="40C606C3" w:rsidR="00B60039" w:rsidRPr="00C9658B" w:rsidRDefault="001717E8" w:rsidP="00AA242E">
      <w:pPr>
        <w:pStyle w:val="Default"/>
        <w:numPr>
          <w:ilvl w:val="2"/>
          <w:numId w:val="10"/>
        </w:numPr>
        <w:spacing w:line="276" w:lineRule="auto"/>
        <w:ind w:left="1260" w:hanging="360"/>
        <w:jc w:val="both"/>
        <w:rPr>
          <w:rFonts w:ascii="Times New Roman" w:hAnsi="Times New Roman" w:cs="Times New Roman"/>
          <w:sz w:val="22"/>
          <w:szCs w:val="22"/>
        </w:rPr>
      </w:pPr>
      <w:r w:rsidRPr="00C9658B">
        <w:rPr>
          <w:rFonts w:ascii="Times New Roman" w:hAnsi="Times New Roman" w:cs="Times New Roman"/>
          <w:sz w:val="22"/>
          <w:szCs w:val="22"/>
        </w:rPr>
        <w:t xml:space="preserve">termination of the PPA in accordance with </w:t>
      </w:r>
      <w:r w:rsidRPr="00C9658B">
        <w:rPr>
          <w:rFonts w:ascii="Times New Roman" w:hAnsi="Times New Roman" w:cs="Times New Roman"/>
          <w:sz w:val="22"/>
          <w:szCs w:val="22"/>
          <w:u w:val="single"/>
        </w:rPr>
        <w:t>Article 13.5(a)</w:t>
      </w:r>
      <w:r w:rsidRPr="00C9658B">
        <w:rPr>
          <w:rFonts w:ascii="Times New Roman" w:hAnsi="Times New Roman" w:cs="Times New Roman"/>
          <w:sz w:val="22"/>
          <w:szCs w:val="22"/>
        </w:rPr>
        <w:t xml:space="preserve"> or </w:t>
      </w:r>
      <w:r w:rsidRPr="00C9658B">
        <w:rPr>
          <w:rFonts w:ascii="Times New Roman" w:hAnsi="Times New Roman" w:cs="Times New Roman"/>
          <w:sz w:val="22"/>
          <w:szCs w:val="22"/>
          <w:u w:val="single"/>
        </w:rPr>
        <w:t>Article 13.5(b)</w:t>
      </w:r>
      <w:r w:rsidRPr="00C9658B">
        <w:rPr>
          <w:rFonts w:ascii="Times New Roman" w:hAnsi="Times New Roman" w:cs="Times New Roman"/>
          <w:sz w:val="22"/>
          <w:szCs w:val="22"/>
        </w:rPr>
        <w:t xml:space="preserve"> (where the </w:t>
      </w:r>
      <w:r w:rsidR="00FE69B4" w:rsidRPr="00C9658B">
        <w:rPr>
          <w:rFonts w:ascii="Times New Roman" w:hAnsi="Times New Roman" w:cs="Times New Roman"/>
          <w:sz w:val="22"/>
          <w:szCs w:val="22"/>
        </w:rPr>
        <w:t>PPA is</w:t>
      </w:r>
      <w:r w:rsidRPr="00C9658B">
        <w:rPr>
          <w:rFonts w:ascii="Times New Roman" w:hAnsi="Times New Roman" w:cs="Times New Roman"/>
          <w:sz w:val="22"/>
          <w:szCs w:val="22"/>
        </w:rPr>
        <w:t xml:space="preserve"> terminated by the Seller, thereof) of the PPA, </w:t>
      </w:r>
    </w:p>
    <w:p w14:paraId="7D4BFD04" w14:textId="77777777" w:rsidR="00B60039" w:rsidRPr="00C9658B" w:rsidRDefault="00B60039" w:rsidP="00C9658B">
      <w:pPr>
        <w:pStyle w:val="Default"/>
        <w:spacing w:line="276" w:lineRule="auto"/>
        <w:ind w:left="720"/>
        <w:jc w:val="both"/>
        <w:rPr>
          <w:rFonts w:ascii="Times New Roman" w:hAnsi="Times New Roman" w:cs="Times New Roman"/>
          <w:sz w:val="22"/>
          <w:szCs w:val="22"/>
        </w:rPr>
      </w:pPr>
    </w:p>
    <w:p w14:paraId="67367C82" w14:textId="7E2921B6" w:rsidR="00B60039" w:rsidRPr="00C9658B" w:rsidRDefault="001717E8" w:rsidP="00E43726">
      <w:pPr>
        <w:pStyle w:val="Default"/>
        <w:spacing w:line="276" w:lineRule="auto"/>
        <w:ind w:left="720"/>
        <w:jc w:val="both"/>
        <w:rPr>
          <w:rFonts w:ascii="Times New Roman" w:hAnsi="Times New Roman" w:cs="Times New Roman"/>
          <w:sz w:val="22"/>
          <w:szCs w:val="22"/>
        </w:rPr>
      </w:pPr>
      <w:r w:rsidRPr="00C9658B">
        <w:rPr>
          <w:rFonts w:ascii="Times New Roman" w:hAnsi="Times New Roman" w:cs="Times New Roman"/>
          <w:sz w:val="22"/>
          <w:szCs w:val="22"/>
        </w:rPr>
        <w:t xml:space="preserve">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shall within one hundred and eighty (180) Days, decommission the entire </w:t>
      </w:r>
      <w:r w:rsidR="00780FD5">
        <w:rPr>
          <w:rFonts w:ascii="Times New Roman" w:hAnsi="Times New Roman" w:cs="Times New Roman"/>
          <w:sz w:val="22"/>
          <w:szCs w:val="22"/>
        </w:rPr>
        <w:t>Instant Facilities</w:t>
      </w:r>
      <w:r w:rsidRPr="00C9658B">
        <w:rPr>
          <w:rFonts w:ascii="Times New Roman" w:hAnsi="Times New Roman" w:cs="Times New Roman"/>
          <w:sz w:val="22"/>
          <w:szCs w:val="22"/>
        </w:rPr>
        <w:t xml:space="preserve"> set up </w:t>
      </w:r>
      <w:r w:rsidR="00CE77C7">
        <w:rPr>
          <w:rFonts w:ascii="Times New Roman" w:hAnsi="Times New Roman" w:cs="Times New Roman"/>
          <w:sz w:val="22"/>
          <w:szCs w:val="22"/>
        </w:rPr>
        <w:t>at</w:t>
      </w:r>
      <w:r w:rsidRPr="00C9658B">
        <w:rPr>
          <w:rFonts w:ascii="Times New Roman" w:hAnsi="Times New Roman" w:cs="Times New Roman"/>
          <w:sz w:val="22"/>
          <w:szCs w:val="22"/>
        </w:rPr>
        <w:t xml:space="preserve"> the </w:t>
      </w:r>
      <w:r w:rsidR="00F32C51">
        <w:rPr>
          <w:rFonts w:ascii="Times New Roman" w:hAnsi="Times New Roman" w:cs="Times New Roman"/>
          <w:sz w:val="22"/>
          <w:szCs w:val="22"/>
        </w:rPr>
        <w:t>Site</w:t>
      </w:r>
      <w:r w:rsidRPr="00C9658B">
        <w:rPr>
          <w:rFonts w:ascii="Times New Roman" w:hAnsi="Times New Roman" w:cs="Times New Roman"/>
          <w:sz w:val="22"/>
          <w:szCs w:val="22"/>
        </w:rPr>
        <w:t xml:space="preserve">, remove all its assets from the </w:t>
      </w:r>
      <w:r w:rsidR="00F32C51">
        <w:rPr>
          <w:rFonts w:ascii="Times New Roman" w:hAnsi="Times New Roman" w:cs="Times New Roman"/>
          <w:sz w:val="22"/>
          <w:szCs w:val="22"/>
        </w:rPr>
        <w:t>Site</w:t>
      </w:r>
      <w:r w:rsidRPr="00C9658B">
        <w:rPr>
          <w:rFonts w:ascii="Times New Roman" w:hAnsi="Times New Roman" w:cs="Times New Roman"/>
          <w:sz w:val="22"/>
          <w:szCs w:val="22"/>
        </w:rPr>
        <w:t xml:space="preserve">, and vacate and hand over peaceful </w:t>
      </w:r>
      <w:r w:rsidRPr="00C9658B">
        <w:rPr>
          <w:rFonts w:ascii="Times New Roman" w:hAnsi="Times New Roman" w:cs="Times New Roman"/>
          <w:sz w:val="22"/>
          <w:szCs w:val="22"/>
        </w:rPr>
        <w:lastRenderedPageBreak/>
        <w:t xml:space="preserve">possession of the </w:t>
      </w:r>
      <w:r w:rsidR="00F32C51">
        <w:rPr>
          <w:rFonts w:ascii="Times New Roman" w:hAnsi="Times New Roman" w:cs="Times New Roman"/>
          <w:sz w:val="22"/>
          <w:szCs w:val="22"/>
        </w:rPr>
        <w:t>Site</w:t>
      </w:r>
      <w:r w:rsidRPr="00C9658B">
        <w:rPr>
          <w:rFonts w:ascii="Times New Roman" w:hAnsi="Times New Roman" w:cs="Times New Roman"/>
          <w:sz w:val="22"/>
          <w:szCs w:val="22"/>
        </w:rPr>
        <w:t xml:space="preserve"> </w:t>
      </w:r>
      <w:r w:rsidRPr="00D01553">
        <w:rPr>
          <w:rFonts w:ascii="Times New Roman" w:hAnsi="Times New Roman" w:cs="Times New Roman"/>
          <w:sz w:val="22"/>
          <w:szCs w:val="22"/>
        </w:rPr>
        <w:t xml:space="preserve">to the </w:t>
      </w:r>
      <w:r w:rsidR="00A4627D" w:rsidRPr="00D01553">
        <w:rPr>
          <w:rFonts w:ascii="Times New Roman" w:hAnsi="Times New Roman" w:cs="Times New Roman"/>
          <w:sz w:val="22"/>
          <w:szCs w:val="22"/>
        </w:rPr>
        <w:t>Licensor</w:t>
      </w:r>
      <w:r w:rsidRPr="00D01553">
        <w:rPr>
          <w:rFonts w:ascii="Times New Roman" w:hAnsi="Times New Roman" w:cs="Times New Roman"/>
          <w:sz w:val="22"/>
          <w:szCs w:val="22"/>
        </w:rPr>
        <w:t xml:space="preserve"> in a condition approximately original to that e</w:t>
      </w:r>
      <w:r w:rsidR="00E43726" w:rsidRPr="00D01553">
        <w:rPr>
          <w:rFonts w:ascii="Times New Roman" w:hAnsi="Times New Roman" w:cs="Times New Roman"/>
          <w:sz w:val="22"/>
          <w:szCs w:val="22"/>
        </w:rPr>
        <w:t>xisting at the Possession Date</w:t>
      </w:r>
      <w:r w:rsidRPr="00D01553">
        <w:rPr>
          <w:rFonts w:ascii="Times New Roman" w:hAnsi="Times New Roman" w:cs="Times New Roman"/>
          <w:sz w:val="22"/>
          <w:szCs w:val="22"/>
        </w:rPr>
        <w:t xml:space="preserve">, failing which the </w:t>
      </w:r>
      <w:r w:rsidR="00A4627D" w:rsidRPr="00D01553">
        <w:rPr>
          <w:rFonts w:ascii="Times New Roman" w:hAnsi="Times New Roman" w:cs="Times New Roman"/>
          <w:sz w:val="22"/>
          <w:szCs w:val="22"/>
        </w:rPr>
        <w:t>Licensor</w:t>
      </w:r>
      <w:r w:rsidRPr="00D01553">
        <w:rPr>
          <w:rFonts w:ascii="Times New Roman" w:hAnsi="Times New Roman" w:cs="Times New Roman"/>
          <w:sz w:val="22"/>
          <w:szCs w:val="22"/>
        </w:rPr>
        <w:t xml:space="preserve"> shall be entitled to recover as damages (</w:t>
      </w:r>
      <w:proofErr w:type="spellStart"/>
      <w:r w:rsidRPr="00D01553">
        <w:rPr>
          <w:rFonts w:ascii="Times New Roman" w:hAnsi="Times New Roman" w:cs="Times New Roman"/>
          <w:sz w:val="22"/>
          <w:szCs w:val="22"/>
        </w:rPr>
        <w:t>i</w:t>
      </w:r>
      <w:proofErr w:type="spellEnd"/>
      <w:r w:rsidRPr="00D01553">
        <w:rPr>
          <w:rFonts w:ascii="Times New Roman" w:hAnsi="Times New Roman" w:cs="Times New Roman"/>
          <w:sz w:val="22"/>
          <w:szCs w:val="22"/>
        </w:rPr>
        <w:t xml:space="preserve">) the cost of performing any work required to be (but not) done by the </w:t>
      </w:r>
      <w:r w:rsidR="00A4627D" w:rsidRPr="00D01553">
        <w:rPr>
          <w:rFonts w:ascii="Times New Roman" w:hAnsi="Times New Roman" w:cs="Times New Roman"/>
          <w:sz w:val="22"/>
          <w:szCs w:val="22"/>
        </w:rPr>
        <w:t>Licensee</w:t>
      </w:r>
      <w:r w:rsidRPr="00D01553">
        <w:rPr>
          <w:rFonts w:ascii="Times New Roman" w:hAnsi="Times New Roman" w:cs="Times New Roman"/>
          <w:sz w:val="22"/>
          <w:szCs w:val="22"/>
        </w:rPr>
        <w:t xml:space="preserve"> (towards decommission of the </w:t>
      </w:r>
      <w:r w:rsidR="00780FD5" w:rsidRPr="00D01553">
        <w:rPr>
          <w:rFonts w:ascii="Times New Roman" w:hAnsi="Times New Roman" w:cs="Times New Roman"/>
          <w:sz w:val="22"/>
          <w:szCs w:val="22"/>
        </w:rPr>
        <w:t>Instant Facilities</w:t>
      </w:r>
      <w:r w:rsidRPr="00D01553">
        <w:rPr>
          <w:rFonts w:ascii="Times New Roman" w:hAnsi="Times New Roman" w:cs="Times New Roman"/>
          <w:sz w:val="22"/>
          <w:szCs w:val="22"/>
        </w:rPr>
        <w:t xml:space="preserve">, and removal of all assets of the </w:t>
      </w:r>
      <w:r w:rsidR="00A4627D" w:rsidRPr="00D01553">
        <w:rPr>
          <w:rFonts w:ascii="Times New Roman" w:hAnsi="Times New Roman" w:cs="Times New Roman"/>
          <w:sz w:val="22"/>
          <w:szCs w:val="22"/>
        </w:rPr>
        <w:t>Licensee</w:t>
      </w:r>
      <w:r w:rsidRPr="00D01553">
        <w:rPr>
          <w:rFonts w:ascii="Times New Roman" w:hAnsi="Times New Roman" w:cs="Times New Roman"/>
          <w:sz w:val="22"/>
          <w:szCs w:val="22"/>
        </w:rPr>
        <w:t xml:space="preserve"> from the </w:t>
      </w:r>
      <w:r w:rsidR="00F32C51">
        <w:rPr>
          <w:rFonts w:ascii="Times New Roman" w:hAnsi="Times New Roman" w:cs="Times New Roman"/>
          <w:sz w:val="22"/>
          <w:szCs w:val="22"/>
        </w:rPr>
        <w:t>Site</w:t>
      </w:r>
      <w:r w:rsidRPr="00D01553">
        <w:rPr>
          <w:rFonts w:ascii="Times New Roman" w:hAnsi="Times New Roman" w:cs="Times New Roman"/>
          <w:sz w:val="22"/>
          <w:szCs w:val="22"/>
        </w:rPr>
        <w:t xml:space="preserve"> before handing over the vacant possession of the </w:t>
      </w:r>
      <w:r w:rsidR="00F32C51">
        <w:rPr>
          <w:rFonts w:ascii="Times New Roman" w:hAnsi="Times New Roman" w:cs="Times New Roman"/>
          <w:sz w:val="22"/>
          <w:szCs w:val="22"/>
        </w:rPr>
        <w:t>Site</w:t>
      </w:r>
      <w:r w:rsidRPr="00D01553">
        <w:rPr>
          <w:rFonts w:ascii="Times New Roman" w:hAnsi="Times New Roman" w:cs="Times New Roman"/>
          <w:sz w:val="22"/>
          <w:szCs w:val="22"/>
        </w:rPr>
        <w:t xml:space="preserve"> to the </w:t>
      </w:r>
      <w:r w:rsidR="00A4627D" w:rsidRPr="00D01553">
        <w:rPr>
          <w:rFonts w:ascii="Times New Roman" w:hAnsi="Times New Roman" w:cs="Times New Roman"/>
          <w:sz w:val="22"/>
          <w:szCs w:val="22"/>
        </w:rPr>
        <w:t>Licensor</w:t>
      </w:r>
      <w:r w:rsidRPr="00D01553">
        <w:rPr>
          <w:rFonts w:ascii="Times New Roman" w:hAnsi="Times New Roman" w:cs="Times New Roman"/>
          <w:sz w:val="22"/>
          <w:szCs w:val="22"/>
        </w:rPr>
        <w:t xml:space="preserve">) under this Agreement at the time of vacating the </w:t>
      </w:r>
      <w:r w:rsidR="00F32C51">
        <w:rPr>
          <w:rFonts w:ascii="Times New Roman" w:hAnsi="Times New Roman" w:cs="Times New Roman"/>
          <w:sz w:val="22"/>
          <w:szCs w:val="22"/>
        </w:rPr>
        <w:t>Site</w:t>
      </w:r>
      <w:r w:rsidRPr="00D01553">
        <w:rPr>
          <w:rFonts w:ascii="Times New Roman" w:hAnsi="Times New Roman" w:cs="Times New Roman"/>
          <w:sz w:val="22"/>
          <w:szCs w:val="22"/>
        </w:rPr>
        <w:t xml:space="preserve">, and (ii) the cost of </w:t>
      </w:r>
      <w:r w:rsidR="00434E6C" w:rsidRPr="00D01553">
        <w:rPr>
          <w:rFonts w:ascii="Times New Roman" w:hAnsi="Times New Roman" w:cs="Times New Roman"/>
          <w:sz w:val="22"/>
          <w:szCs w:val="22"/>
        </w:rPr>
        <w:t>restoring</w:t>
      </w:r>
      <w:r w:rsidR="00CE77C7" w:rsidRPr="00D01553">
        <w:rPr>
          <w:rFonts w:ascii="Times New Roman" w:hAnsi="Times New Roman" w:cs="Times New Roman"/>
          <w:sz w:val="22"/>
          <w:szCs w:val="22"/>
        </w:rPr>
        <w:t xml:space="preserve"> the </w:t>
      </w:r>
      <w:r w:rsidR="00F32C51">
        <w:rPr>
          <w:rFonts w:ascii="Times New Roman" w:hAnsi="Times New Roman" w:cs="Times New Roman"/>
          <w:sz w:val="22"/>
          <w:szCs w:val="22"/>
        </w:rPr>
        <w:t>Site</w:t>
      </w:r>
      <w:r w:rsidRPr="00D01553">
        <w:rPr>
          <w:rFonts w:ascii="Times New Roman" w:hAnsi="Times New Roman" w:cs="Times New Roman"/>
          <w:sz w:val="22"/>
          <w:szCs w:val="22"/>
        </w:rPr>
        <w:t xml:space="preserve"> to approximately the original condition of the </w:t>
      </w:r>
      <w:r w:rsidR="00F32C51">
        <w:rPr>
          <w:rFonts w:ascii="Times New Roman" w:hAnsi="Times New Roman" w:cs="Times New Roman"/>
          <w:sz w:val="22"/>
          <w:szCs w:val="22"/>
        </w:rPr>
        <w:t>Site</w:t>
      </w:r>
      <w:r w:rsidR="00CE77C7" w:rsidRPr="00D01553">
        <w:rPr>
          <w:rFonts w:ascii="Times New Roman" w:hAnsi="Times New Roman" w:cs="Times New Roman"/>
          <w:sz w:val="22"/>
          <w:szCs w:val="22"/>
        </w:rPr>
        <w:t xml:space="preserve"> </w:t>
      </w:r>
      <w:r w:rsidRPr="00D01553">
        <w:rPr>
          <w:rFonts w:ascii="Times New Roman" w:hAnsi="Times New Roman" w:cs="Times New Roman"/>
          <w:sz w:val="22"/>
          <w:szCs w:val="22"/>
        </w:rPr>
        <w:t>as of the Po</w:t>
      </w:r>
      <w:r w:rsidR="00E43726" w:rsidRPr="00D01553">
        <w:rPr>
          <w:rFonts w:ascii="Times New Roman" w:hAnsi="Times New Roman" w:cs="Times New Roman"/>
          <w:sz w:val="22"/>
          <w:szCs w:val="22"/>
        </w:rPr>
        <w:t>ssession Date of this Agreement.</w:t>
      </w:r>
    </w:p>
    <w:p w14:paraId="30538362" w14:textId="77777777" w:rsidR="00B60039" w:rsidRPr="00C9658B" w:rsidRDefault="00B60039" w:rsidP="00C9658B">
      <w:pPr>
        <w:pStyle w:val="Default"/>
        <w:spacing w:line="276" w:lineRule="auto"/>
        <w:ind w:left="720"/>
        <w:jc w:val="both"/>
        <w:rPr>
          <w:rFonts w:ascii="Times New Roman" w:hAnsi="Times New Roman" w:cs="Times New Roman"/>
          <w:sz w:val="22"/>
          <w:szCs w:val="22"/>
        </w:rPr>
      </w:pPr>
    </w:p>
    <w:p w14:paraId="0EE41F9F" w14:textId="77777777" w:rsidR="00745C47" w:rsidRDefault="001717E8" w:rsidP="00AA242E">
      <w:pPr>
        <w:pStyle w:val="Default"/>
        <w:numPr>
          <w:ilvl w:val="1"/>
          <w:numId w:val="10"/>
        </w:numPr>
        <w:spacing w:line="276" w:lineRule="auto"/>
        <w:ind w:hanging="720"/>
        <w:jc w:val="both"/>
        <w:rPr>
          <w:rFonts w:ascii="Times New Roman" w:hAnsi="Times New Roman" w:cs="Times New Roman"/>
          <w:sz w:val="22"/>
          <w:szCs w:val="22"/>
        </w:rPr>
      </w:pPr>
      <w:r w:rsidRPr="00C9658B">
        <w:rPr>
          <w:rFonts w:ascii="Times New Roman" w:hAnsi="Times New Roman" w:cs="Times New Roman"/>
          <w:sz w:val="22"/>
          <w:szCs w:val="22"/>
        </w:rPr>
        <w:t xml:space="preserve">If the Agreement terminates in accordance with </w:t>
      </w:r>
      <w:r w:rsidRPr="00C9658B">
        <w:rPr>
          <w:rFonts w:ascii="Times New Roman" w:hAnsi="Times New Roman" w:cs="Times New Roman"/>
          <w:sz w:val="22"/>
          <w:szCs w:val="22"/>
          <w:u w:val="single"/>
        </w:rPr>
        <w:t>Article 12.1(b)</w:t>
      </w:r>
      <w:r w:rsidRPr="00C9658B">
        <w:rPr>
          <w:rFonts w:ascii="Times New Roman" w:hAnsi="Times New Roman" w:cs="Times New Roman"/>
          <w:sz w:val="22"/>
          <w:szCs w:val="22"/>
        </w:rPr>
        <w:t xml:space="preserve"> but on account of,</w:t>
      </w:r>
    </w:p>
    <w:p w14:paraId="609DC225" w14:textId="77777777" w:rsidR="00AA242E" w:rsidRPr="00C9658B" w:rsidRDefault="00AA242E" w:rsidP="00AA242E">
      <w:pPr>
        <w:pStyle w:val="Default"/>
        <w:spacing w:line="276" w:lineRule="auto"/>
        <w:ind w:left="720"/>
        <w:jc w:val="both"/>
        <w:rPr>
          <w:rFonts w:ascii="Times New Roman" w:hAnsi="Times New Roman" w:cs="Times New Roman"/>
          <w:sz w:val="22"/>
          <w:szCs w:val="22"/>
        </w:rPr>
      </w:pPr>
    </w:p>
    <w:p w14:paraId="1F2DE5CD" w14:textId="77777777" w:rsidR="00B60039" w:rsidRDefault="001717E8" w:rsidP="00AA242E">
      <w:pPr>
        <w:pStyle w:val="Default"/>
        <w:numPr>
          <w:ilvl w:val="2"/>
          <w:numId w:val="10"/>
        </w:numPr>
        <w:spacing w:line="276" w:lineRule="auto"/>
        <w:ind w:left="1260" w:hanging="360"/>
        <w:jc w:val="both"/>
        <w:rPr>
          <w:rFonts w:ascii="Times New Roman" w:hAnsi="Times New Roman" w:cs="Times New Roman"/>
          <w:sz w:val="22"/>
          <w:szCs w:val="22"/>
        </w:rPr>
      </w:pPr>
      <w:r w:rsidRPr="00C9658B">
        <w:rPr>
          <w:rFonts w:ascii="Times New Roman" w:hAnsi="Times New Roman" w:cs="Times New Roman"/>
          <w:sz w:val="22"/>
          <w:szCs w:val="22"/>
        </w:rPr>
        <w:t xml:space="preserve">termination of the PPA in accordance with </w:t>
      </w:r>
      <w:r w:rsidRPr="00C9658B">
        <w:rPr>
          <w:rFonts w:ascii="Times New Roman" w:hAnsi="Times New Roman" w:cs="Times New Roman"/>
          <w:sz w:val="22"/>
          <w:szCs w:val="22"/>
          <w:u w:val="single"/>
        </w:rPr>
        <w:t>Article 13.4(c)</w:t>
      </w:r>
      <w:r w:rsidRPr="00C9658B">
        <w:rPr>
          <w:rFonts w:ascii="Times New Roman" w:hAnsi="Times New Roman" w:cs="Times New Roman"/>
          <w:sz w:val="22"/>
          <w:szCs w:val="22"/>
        </w:rPr>
        <w:t xml:space="preserve">, </w:t>
      </w:r>
      <w:r w:rsidRPr="00C9658B">
        <w:rPr>
          <w:rFonts w:ascii="Times New Roman" w:hAnsi="Times New Roman" w:cs="Times New Roman"/>
          <w:sz w:val="22"/>
          <w:szCs w:val="22"/>
          <w:u w:val="single"/>
        </w:rPr>
        <w:t>Article 13.4(d)</w:t>
      </w:r>
      <w:r w:rsidRPr="00C9658B">
        <w:rPr>
          <w:rFonts w:ascii="Times New Roman" w:hAnsi="Times New Roman" w:cs="Times New Roman"/>
          <w:sz w:val="22"/>
          <w:szCs w:val="22"/>
        </w:rPr>
        <w:t xml:space="preserve">, </w:t>
      </w:r>
      <w:r w:rsidRPr="00C9658B">
        <w:rPr>
          <w:rFonts w:ascii="Times New Roman" w:hAnsi="Times New Roman" w:cs="Times New Roman"/>
          <w:sz w:val="22"/>
          <w:szCs w:val="22"/>
          <w:u w:val="single"/>
        </w:rPr>
        <w:t>Article 13.6(a)</w:t>
      </w:r>
      <w:r w:rsidRPr="00C9658B">
        <w:rPr>
          <w:rFonts w:ascii="Times New Roman" w:hAnsi="Times New Roman" w:cs="Times New Roman"/>
          <w:sz w:val="22"/>
          <w:szCs w:val="22"/>
        </w:rPr>
        <w:t xml:space="preserve"> or </w:t>
      </w:r>
      <w:r w:rsidRPr="00C9658B">
        <w:rPr>
          <w:rFonts w:ascii="Times New Roman" w:hAnsi="Times New Roman" w:cs="Times New Roman"/>
          <w:sz w:val="22"/>
          <w:szCs w:val="22"/>
          <w:u w:val="single"/>
        </w:rPr>
        <w:t>Article 13.6(c)</w:t>
      </w:r>
      <w:r w:rsidRPr="00C9658B">
        <w:rPr>
          <w:rFonts w:ascii="Times New Roman" w:hAnsi="Times New Roman" w:cs="Times New Roman"/>
          <w:sz w:val="22"/>
          <w:szCs w:val="22"/>
        </w:rPr>
        <w:t xml:space="preserve"> of the PPA, </w:t>
      </w:r>
    </w:p>
    <w:p w14:paraId="3ED5B394" w14:textId="77777777" w:rsidR="00AA242E" w:rsidRPr="00C9658B" w:rsidRDefault="00AA242E" w:rsidP="00AA242E">
      <w:pPr>
        <w:pStyle w:val="Default"/>
        <w:spacing w:line="276" w:lineRule="auto"/>
        <w:ind w:left="1260"/>
        <w:jc w:val="both"/>
        <w:rPr>
          <w:rFonts w:ascii="Times New Roman" w:hAnsi="Times New Roman" w:cs="Times New Roman"/>
          <w:sz w:val="22"/>
          <w:szCs w:val="22"/>
        </w:rPr>
      </w:pPr>
    </w:p>
    <w:p w14:paraId="275700E5" w14:textId="7CC307BD" w:rsidR="00B60039" w:rsidRPr="00C9658B" w:rsidRDefault="001717E8" w:rsidP="0014306A">
      <w:pPr>
        <w:pStyle w:val="Default"/>
        <w:numPr>
          <w:ilvl w:val="2"/>
          <w:numId w:val="10"/>
        </w:numPr>
        <w:spacing w:line="276" w:lineRule="auto"/>
        <w:ind w:left="1260" w:hanging="360"/>
        <w:jc w:val="both"/>
        <w:rPr>
          <w:rFonts w:ascii="Times New Roman" w:hAnsi="Times New Roman" w:cs="Times New Roman"/>
          <w:sz w:val="22"/>
          <w:szCs w:val="22"/>
        </w:rPr>
      </w:pPr>
      <w:r w:rsidRPr="00C9658B">
        <w:rPr>
          <w:rFonts w:ascii="Times New Roman" w:hAnsi="Times New Roman" w:cs="Times New Roman"/>
          <w:sz w:val="22"/>
          <w:szCs w:val="22"/>
        </w:rPr>
        <w:t xml:space="preserve">termination of the PPA by </w:t>
      </w:r>
      <w:r w:rsidR="009F7137">
        <w:rPr>
          <w:rFonts w:ascii="Times New Roman" w:hAnsi="Times New Roman" w:cs="Times New Roman"/>
          <w:sz w:val="22"/>
          <w:szCs w:val="22"/>
        </w:rPr>
        <w:t>FENAKA</w:t>
      </w:r>
      <w:r w:rsidR="0014306A">
        <w:rPr>
          <w:rFonts w:ascii="Times New Roman" w:hAnsi="Times New Roman" w:cs="Times New Roman"/>
          <w:sz w:val="22"/>
          <w:szCs w:val="22"/>
        </w:rPr>
        <w:t xml:space="preserve"> </w:t>
      </w:r>
      <w:r w:rsidRPr="00C9658B">
        <w:rPr>
          <w:rFonts w:ascii="Times New Roman" w:hAnsi="Times New Roman" w:cs="Times New Roman"/>
          <w:sz w:val="22"/>
          <w:szCs w:val="22"/>
        </w:rPr>
        <w:t xml:space="preserve">in accordance with </w:t>
      </w:r>
      <w:r w:rsidRPr="00C9658B">
        <w:rPr>
          <w:rFonts w:ascii="Times New Roman" w:hAnsi="Times New Roman" w:cs="Times New Roman"/>
          <w:sz w:val="22"/>
          <w:szCs w:val="22"/>
          <w:u w:val="single"/>
        </w:rPr>
        <w:t>Article 13.5(b)</w:t>
      </w:r>
      <w:r w:rsidRPr="00C9658B">
        <w:rPr>
          <w:rFonts w:ascii="Times New Roman" w:hAnsi="Times New Roman" w:cs="Times New Roman"/>
          <w:sz w:val="22"/>
          <w:szCs w:val="22"/>
        </w:rPr>
        <w:t xml:space="preserve"> of the PPA, </w:t>
      </w:r>
    </w:p>
    <w:p w14:paraId="4FCA19A5" w14:textId="77777777" w:rsidR="00B60039" w:rsidRPr="00C9658B" w:rsidRDefault="00B60039" w:rsidP="00C9658B">
      <w:pPr>
        <w:pStyle w:val="Default"/>
        <w:spacing w:line="276" w:lineRule="auto"/>
        <w:jc w:val="both"/>
        <w:rPr>
          <w:rFonts w:ascii="Times New Roman" w:hAnsi="Times New Roman" w:cs="Times New Roman"/>
          <w:sz w:val="22"/>
          <w:szCs w:val="22"/>
        </w:rPr>
      </w:pPr>
    </w:p>
    <w:p w14:paraId="1746C196" w14:textId="7E47CCA3" w:rsidR="00B60039" w:rsidRPr="00C9658B" w:rsidRDefault="00A4627D" w:rsidP="0014306A">
      <w:pPr>
        <w:pStyle w:val="Default"/>
        <w:spacing w:line="276" w:lineRule="auto"/>
        <w:ind w:left="720"/>
        <w:jc w:val="both"/>
        <w:rPr>
          <w:rFonts w:ascii="Times New Roman" w:hAnsi="Times New Roman" w:cs="Times New Roman"/>
          <w:sz w:val="22"/>
          <w:szCs w:val="22"/>
        </w:rPr>
      </w:pPr>
      <w:r>
        <w:rPr>
          <w:rFonts w:ascii="Times New Roman" w:hAnsi="Times New Roman" w:cs="Times New Roman"/>
          <w:sz w:val="22"/>
          <w:szCs w:val="22"/>
        </w:rPr>
        <w:t>Licensor</w:t>
      </w:r>
      <w:r w:rsidR="001717E8" w:rsidRPr="00C9658B">
        <w:rPr>
          <w:rFonts w:ascii="Times New Roman" w:hAnsi="Times New Roman" w:cs="Times New Roman"/>
          <w:sz w:val="22"/>
          <w:szCs w:val="22"/>
        </w:rPr>
        <w:t xml:space="preserve"> shall execute a </w:t>
      </w:r>
      <w:r w:rsidR="00CE77C7">
        <w:rPr>
          <w:rFonts w:ascii="Times New Roman" w:hAnsi="Times New Roman" w:cs="Times New Roman"/>
          <w:sz w:val="22"/>
          <w:szCs w:val="22"/>
        </w:rPr>
        <w:t>license</w:t>
      </w:r>
      <w:r w:rsidR="00CE77C7" w:rsidRPr="00C9658B">
        <w:rPr>
          <w:rFonts w:ascii="Times New Roman" w:hAnsi="Times New Roman" w:cs="Times New Roman"/>
          <w:sz w:val="22"/>
          <w:szCs w:val="22"/>
        </w:rPr>
        <w:t xml:space="preserve"> </w:t>
      </w:r>
      <w:r w:rsidR="001717E8" w:rsidRPr="00C9658B">
        <w:rPr>
          <w:rFonts w:ascii="Times New Roman" w:hAnsi="Times New Roman" w:cs="Times New Roman"/>
          <w:sz w:val="22"/>
          <w:szCs w:val="22"/>
        </w:rPr>
        <w:t xml:space="preserve">over the </w:t>
      </w:r>
      <w:r w:rsidR="00F32C51">
        <w:rPr>
          <w:rFonts w:ascii="Times New Roman" w:hAnsi="Times New Roman" w:cs="Times New Roman"/>
          <w:sz w:val="22"/>
          <w:szCs w:val="22"/>
        </w:rPr>
        <w:t>Site</w:t>
      </w:r>
      <w:r w:rsidR="00CE77C7" w:rsidRPr="00C9658B">
        <w:rPr>
          <w:rFonts w:ascii="Times New Roman" w:hAnsi="Times New Roman" w:cs="Times New Roman"/>
          <w:sz w:val="22"/>
          <w:szCs w:val="22"/>
        </w:rPr>
        <w:t xml:space="preserve"> </w:t>
      </w:r>
      <w:r w:rsidR="001717E8" w:rsidRPr="00C9658B">
        <w:rPr>
          <w:rFonts w:ascii="Times New Roman" w:hAnsi="Times New Roman" w:cs="Times New Roman"/>
          <w:sz w:val="22"/>
          <w:szCs w:val="22"/>
        </w:rPr>
        <w:t xml:space="preserve">in favor of the </w:t>
      </w:r>
      <w:r w:rsidR="009F7137">
        <w:rPr>
          <w:rFonts w:ascii="Times New Roman" w:hAnsi="Times New Roman" w:cs="Times New Roman"/>
          <w:sz w:val="22"/>
          <w:szCs w:val="22"/>
        </w:rPr>
        <w:t>FENAKA</w:t>
      </w:r>
      <w:r w:rsidR="001717E8" w:rsidRPr="00C9658B">
        <w:rPr>
          <w:rFonts w:ascii="Times New Roman" w:hAnsi="Times New Roman" w:cs="Times New Roman"/>
          <w:sz w:val="22"/>
          <w:szCs w:val="22"/>
        </w:rPr>
        <w:t xml:space="preserve"> simultaneously with the purchase of the </w:t>
      </w:r>
      <w:r w:rsidR="00780FD5">
        <w:rPr>
          <w:rFonts w:ascii="Times New Roman" w:hAnsi="Times New Roman" w:cs="Times New Roman"/>
          <w:sz w:val="22"/>
          <w:szCs w:val="22"/>
        </w:rPr>
        <w:t>Instant Facilities</w:t>
      </w:r>
      <w:r w:rsidR="001717E8" w:rsidRPr="00C9658B">
        <w:rPr>
          <w:rFonts w:ascii="Times New Roman" w:hAnsi="Times New Roman" w:cs="Times New Roman"/>
          <w:sz w:val="22"/>
          <w:szCs w:val="22"/>
        </w:rPr>
        <w:t xml:space="preserve"> by </w:t>
      </w:r>
      <w:r w:rsidR="009F7137">
        <w:rPr>
          <w:rFonts w:ascii="Times New Roman" w:hAnsi="Times New Roman" w:cs="Times New Roman"/>
          <w:sz w:val="22"/>
          <w:szCs w:val="22"/>
        </w:rPr>
        <w:t>FENAKA</w:t>
      </w:r>
      <w:r w:rsidR="001717E8" w:rsidRPr="00C9658B">
        <w:rPr>
          <w:rFonts w:ascii="Times New Roman" w:hAnsi="Times New Roman" w:cs="Times New Roman"/>
          <w:sz w:val="22"/>
          <w:szCs w:val="22"/>
        </w:rPr>
        <w:t xml:space="preserve">, on terms and conditions substantially similar to those contained in this Agreement, unless </w:t>
      </w:r>
      <w:r w:rsidR="009F7137">
        <w:rPr>
          <w:rFonts w:ascii="Times New Roman" w:hAnsi="Times New Roman" w:cs="Times New Roman"/>
          <w:sz w:val="22"/>
          <w:szCs w:val="22"/>
        </w:rPr>
        <w:t>FENAKA</w:t>
      </w:r>
      <w:r w:rsidR="001717E8" w:rsidRPr="00C9658B">
        <w:rPr>
          <w:rFonts w:ascii="Times New Roman" w:hAnsi="Times New Roman" w:cs="Times New Roman"/>
          <w:sz w:val="22"/>
          <w:szCs w:val="22"/>
        </w:rPr>
        <w:t xml:space="preserve"> and the </w:t>
      </w:r>
      <w:r>
        <w:rPr>
          <w:rFonts w:ascii="Times New Roman" w:hAnsi="Times New Roman" w:cs="Times New Roman"/>
          <w:sz w:val="22"/>
          <w:szCs w:val="22"/>
        </w:rPr>
        <w:t>Licensor</w:t>
      </w:r>
      <w:r w:rsidR="001717E8" w:rsidRPr="00C9658B">
        <w:rPr>
          <w:rFonts w:ascii="Times New Roman" w:hAnsi="Times New Roman" w:cs="Times New Roman"/>
          <w:sz w:val="22"/>
          <w:szCs w:val="22"/>
        </w:rPr>
        <w:t xml:space="preserve"> agree otherwise.   </w:t>
      </w:r>
    </w:p>
    <w:p w14:paraId="107D4786" w14:textId="77777777" w:rsidR="00B60039" w:rsidRPr="00C9658B" w:rsidRDefault="00B60039" w:rsidP="00C9658B">
      <w:pPr>
        <w:pStyle w:val="Default"/>
        <w:spacing w:line="276" w:lineRule="auto"/>
        <w:jc w:val="both"/>
        <w:rPr>
          <w:rFonts w:ascii="Times New Roman" w:hAnsi="Times New Roman" w:cs="Times New Roman"/>
          <w:sz w:val="22"/>
          <w:szCs w:val="22"/>
        </w:rPr>
      </w:pPr>
    </w:p>
    <w:p w14:paraId="312DA3B7" w14:textId="4D111983" w:rsidR="00F37C5C" w:rsidRPr="00C9658B" w:rsidRDefault="001717E8" w:rsidP="00D01553">
      <w:pPr>
        <w:pStyle w:val="Default"/>
        <w:numPr>
          <w:ilvl w:val="1"/>
          <w:numId w:val="10"/>
        </w:numPr>
        <w:spacing w:line="276" w:lineRule="auto"/>
        <w:ind w:hanging="720"/>
        <w:jc w:val="both"/>
        <w:rPr>
          <w:rFonts w:ascii="Times New Roman" w:hAnsi="Times New Roman" w:cs="Times New Roman"/>
          <w:sz w:val="22"/>
          <w:szCs w:val="22"/>
        </w:rPr>
      </w:pPr>
      <w:r w:rsidRPr="00C9658B">
        <w:rPr>
          <w:rFonts w:ascii="Times New Roman" w:hAnsi="Times New Roman" w:cs="Times New Roman"/>
          <w:sz w:val="22"/>
          <w:szCs w:val="22"/>
        </w:rPr>
        <w:t xml:space="preserve">If the Agreement terminates in accordance with </w:t>
      </w:r>
      <w:r w:rsidRPr="00C9658B">
        <w:rPr>
          <w:rFonts w:ascii="Times New Roman" w:hAnsi="Times New Roman" w:cs="Times New Roman"/>
          <w:sz w:val="22"/>
          <w:szCs w:val="22"/>
          <w:u w:val="single"/>
        </w:rPr>
        <w:t>Article 12.1(c)</w:t>
      </w:r>
      <w:r w:rsidRPr="00C9658B">
        <w:rPr>
          <w:rFonts w:ascii="Times New Roman" w:hAnsi="Times New Roman" w:cs="Times New Roman"/>
          <w:sz w:val="22"/>
          <w:szCs w:val="22"/>
        </w:rPr>
        <w:t xml:space="preserve"> or </w:t>
      </w:r>
      <w:r w:rsidRPr="00C9658B">
        <w:rPr>
          <w:rFonts w:ascii="Times New Roman" w:hAnsi="Times New Roman" w:cs="Times New Roman"/>
          <w:sz w:val="22"/>
          <w:szCs w:val="22"/>
          <w:u w:val="single"/>
        </w:rPr>
        <w:t>Article 12.1(d)</w:t>
      </w:r>
      <w:r w:rsidRPr="00C9658B">
        <w:rPr>
          <w:rFonts w:ascii="Times New Roman" w:hAnsi="Times New Roman" w:cs="Times New Roman"/>
          <w:sz w:val="22"/>
          <w:szCs w:val="22"/>
        </w:rPr>
        <w:t xml:space="preserve">, 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shall relocate the </w:t>
      </w:r>
      <w:r w:rsidR="00780FD5">
        <w:rPr>
          <w:rFonts w:ascii="Times New Roman" w:hAnsi="Times New Roman" w:cs="Times New Roman"/>
          <w:sz w:val="22"/>
          <w:szCs w:val="22"/>
        </w:rPr>
        <w:t>Instant Facilities</w:t>
      </w:r>
      <w:r w:rsidRPr="00C9658B">
        <w:rPr>
          <w:rFonts w:ascii="Times New Roman" w:hAnsi="Times New Roman" w:cs="Times New Roman"/>
          <w:sz w:val="22"/>
          <w:szCs w:val="22"/>
        </w:rPr>
        <w:t xml:space="preserve"> to the alternative </w:t>
      </w:r>
      <w:r w:rsidR="00F32C51">
        <w:rPr>
          <w:rFonts w:ascii="Times New Roman" w:hAnsi="Times New Roman" w:cs="Times New Roman"/>
          <w:sz w:val="22"/>
          <w:szCs w:val="22"/>
        </w:rPr>
        <w:t>Site</w:t>
      </w:r>
      <w:r w:rsidRPr="00C9658B">
        <w:rPr>
          <w:rFonts w:ascii="Times New Roman" w:hAnsi="Times New Roman" w:cs="Times New Roman"/>
          <w:sz w:val="22"/>
          <w:szCs w:val="22"/>
        </w:rPr>
        <w:t>, promptly upon execution of the l</w:t>
      </w:r>
      <w:r w:rsidR="00CE77C7">
        <w:rPr>
          <w:rFonts w:ascii="Times New Roman" w:hAnsi="Times New Roman" w:cs="Times New Roman"/>
          <w:sz w:val="22"/>
          <w:szCs w:val="22"/>
        </w:rPr>
        <w:t>icen</w:t>
      </w:r>
      <w:r w:rsidRPr="00C9658B">
        <w:rPr>
          <w:rFonts w:ascii="Times New Roman" w:hAnsi="Times New Roman" w:cs="Times New Roman"/>
          <w:sz w:val="22"/>
          <w:szCs w:val="22"/>
        </w:rPr>
        <w:t xml:space="preserve">se agreement for the alternative </w:t>
      </w:r>
      <w:r w:rsidR="00F32C51">
        <w:rPr>
          <w:rFonts w:ascii="Times New Roman" w:hAnsi="Times New Roman" w:cs="Times New Roman"/>
          <w:sz w:val="22"/>
          <w:szCs w:val="22"/>
        </w:rPr>
        <w:t>Site</w:t>
      </w:r>
      <w:r w:rsidRPr="00C9658B">
        <w:rPr>
          <w:rFonts w:ascii="Times New Roman" w:hAnsi="Times New Roman" w:cs="Times New Roman"/>
          <w:sz w:val="22"/>
          <w:szCs w:val="22"/>
        </w:rPr>
        <w:t xml:space="preserve">, but in no event later than one hundred and eighty (180) Days, and vacate and hand over peaceful possession of the </w:t>
      </w:r>
      <w:r w:rsidR="00F32C51">
        <w:rPr>
          <w:rFonts w:ascii="Times New Roman" w:hAnsi="Times New Roman" w:cs="Times New Roman"/>
          <w:sz w:val="22"/>
          <w:szCs w:val="22"/>
        </w:rPr>
        <w:t>Site</w:t>
      </w:r>
      <w:r w:rsidR="00434E6C" w:rsidRPr="00C9658B">
        <w:rPr>
          <w:rFonts w:ascii="Times New Roman" w:hAnsi="Times New Roman" w:cs="Times New Roman"/>
          <w:sz w:val="22"/>
          <w:szCs w:val="22"/>
        </w:rPr>
        <w:t xml:space="preserve"> </w:t>
      </w:r>
      <w:r w:rsidRPr="00C9658B">
        <w:rPr>
          <w:rFonts w:ascii="Times New Roman" w:hAnsi="Times New Roman" w:cs="Times New Roman"/>
          <w:sz w:val="22"/>
          <w:szCs w:val="22"/>
        </w:rPr>
        <w:t xml:space="preserve">to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in a condition approximately original to that e</w:t>
      </w:r>
      <w:r w:rsidR="00D01553">
        <w:rPr>
          <w:rFonts w:ascii="Times New Roman" w:hAnsi="Times New Roman" w:cs="Times New Roman"/>
          <w:sz w:val="22"/>
          <w:szCs w:val="22"/>
        </w:rPr>
        <w:t>xisting at the Possession Date</w:t>
      </w:r>
      <w:r w:rsidRPr="00C9658B">
        <w:rPr>
          <w:rFonts w:ascii="Times New Roman" w:hAnsi="Times New Roman" w:cs="Times New Roman"/>
          <w:sz w:val="22"/>
          <w:szCs w:val="22"/>
        </w:rPr>
        <w:t xml:space="preserve">, failing which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shall be entitled to recover as damages (</w:t>
      </w:r>
      <w:proofErr w:type="spellStart"/>
      <w:r w:rsidRPr="00C9658B">
        <w:rPr>
          <w:rFonts w:ascii="Times New Roman" w:hAnsi="Times New Roman" w:cs="Times New Roman"/>
          <w:sz w:val="22"/>
          <w:szCs w:val="22"/>
        </w:rPr>
        <w:t>i</w:t>
      </w:r>
      <w:proofErr w:type="spellEnd"/>
      <w:r w:rsidRPr="00C9658B">
        <w:rPr>
          <w:rFonts w:ascii="Times New Roman" w:hAnsi="Times New Roman" w:cs="Times New Roman"/>
          <w:sz w:val="22"/>
          <w:szCs w:val="22"/>
        </w:rPr>
        <w:t xml:space="preserve">) the cost of performing any work required to be (but not) done by 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(towards decommission of the </w:t>
      </w:r>
      <w:r w:rsidR="00780FD5">
        <w:rPr>
          <w:rFonts w:ascii="Times New Roman" w:hAnsi="Times New Roman" w:cs="Times New Roman"/>
          <w:sz w:val="22"/>
          <w:szCs w:val="22"/>
        </w:rPr>
        <w:t>Instant Facilities</w:t>
      </w:r>
      <w:r w:rsidRPr="00C9658B">
        <w:rPr>
          <w:rFonts w:ascii="Times New Roman" w:hAnsi="Times New Roman" w:cs="Times New Roman"/>
          <w:sz w:val="22"/>
          <w:szCs w:val="22"/>
        </w:rPr>
        <w:t xml:space="preserve">, and removal of all assets of the </w:t>
      </w:r>
      <w:r w:rsidR="00A4627D">
        <w:rPr>
          <w:rFonts w:ascii="Times New Roman" w:hAnsi="Times New Roman" w:cs="Times New Roman"/>
          <w:sz w:val="22"/>
          <w:szCs w:val="22"/>
        </w:rPr>
        <w:t>Licensee</w:t>
      </w:r>
      <w:r w:rsidRPr="00C9658B">
        <w:rPr>
          <w:rFonts w:ascii="Times New Roman" w:hAnsi="Times New Roman" w:cs="Times New Roman"/>
          <w:sz w:val="22"/>
          <w:szCs w:val="22"/>
        </w:rPr>
        <w:t xml:space="preserve"> from the </w:t>
      </w:r>
      <w:r w:rsidR="00F32C51">
        <w:rPr>
          <w:rFonts w:ascii="Times New Roman" w:hAnsi="Times New Roman" w:cs="Times New Roman"/>
          <w:sz w:val="22"/>
          <w:szCs w:val="22"/>
        </w:rPr>
        <w:t>Site</w:t>
      </w:r>
      <w:r w:rsidR="00434E6C" w:rsidRPr="00C9658B">
        <w:rPr>
          <w:rFonts w:ascii="Times New Roman" w:hAnsi="Times New Roman" w:cs="Times New Roman"/>
          <w:sz w:val="22"/>
          <w:szCs w:val="22"/>
        </w:rPr>
        <w:t xml:space="preserve"> </w:t>
      </w:r>
      <w:r w:rsidRPr="00C9658B">
        <w:rPr>
          <w:rFonts w:ascii="Times New Roman" w:hAnsi="Times New Roman" w:cs="Times New Roman"/>
          <w:sz w:val="22"/>
          <w:szCs w:val="22"/>
        </w:rPr>
        <w:t xml:space="preserve">before handing over the vacant possession of the </w:t>
      </w:r>
      <w:r w:rsidR="00F32C51">
        <w:rPr>
          <w:rFonts w:ascii="Times New Roman" w:hAnsi="Times New Roman" w:cs="Times New Roman"/>
          <w:sz w:val="22"/>
          <w:szCs w:val="22"/>
        </w:rPr>
        <w:t>Site</w:t>
      </w:r>
      <w:r w:rsidR="00434E6C" w:rsidRPr="00C9658B">
        <w:rPr>
          <w:rFonts w:ascii="Times New Roman" w:hAnsi="Times New Roman" w:cs="Times New Roman"/>
          <w:sz w:val="22"/>
          <w:szCs w:val="22"/>
        </w:rPr>
        <w:t xml:space="preserve"> </w:t>
      </w:r>
      <w:r w:rsidRPr="00C9658B">
        <w:rPr>
          <w:rFonts w:ascii="Times New Roman" w:hAnsi="Times New Roman" w:cs="Times New Roman"/>
          <w:sz w:val="22"/>
          <w:szCs w:val="22"/>
        </w:rPr>
        <w:t xml:space="preserve">to the </w:t>
      </w:r>
      <w:r w:rsidR="00A4627D">
        <w:rPr>
          <w:rFonts w:ascii="Times New Roman" w:hAnsi="Times New Roman" w:cs="Times New Roman"/>
          <w:sz w:val="22"/>
          <w:szCs w:val="22"/>
        </w:rPr>
        <w:t>Licensor</w:t>
      </w:r>
      <w:r w:rsidRPr="00C9658B">
        <w:rPr>
          <w:rFonts w:ascii="Times New Roman" w:hAnsi="Times New Roman" w:cs="Times New Roman"/>
          <w:sz w:val="22"/>
          <w:szCs w:val="22"/>
        </w:rPr>
        <w:t xml:space="preserve">) under this Agreement at the time of vacating the </w:t>
      </w:r>
      <w:r w:rsidR="00F32C51">
        <w:rPr>
          <w:rFonts w:ascii="Times New Roman" w:hAnsi="Times New Roman" w:cs="Times New Roman"/>
          <w:sz w:val="22"/>
          <w:szCs w:val="22"/>
        </w:rPr>
        <w:t>Site</w:t>
      </w:r>
      <w:r w:rsidRPr="00C9658B">
        <w:rPr>
          <w:rFonts w:ascii="Times New Roman" w:hAnsi="Times New Roman" w:cs="Times New Roman"/>
          <w:sz w:val="22"/>
          <w:szCs w:val="22"/>
        </w:rPr>
        <w:t xml:space="preserve">, and (ii) the cost of </w:t>
      </w:r>
      <w:r w:rsidR="00434E6C">
        <w:rPr>
          <w:rFonts w:ascii="Times New Roman" w:hAnsi="Times New Roman" w:cs="Times New Roman"/>
          <w:sz w:val="22"/>
          <w:szCs w:val="22"/>
        </w:rPr>
        <w:t xml:space="preserve">restoring </w:t>
      </w:r>
      <w:r w:rsidRPr="00C9658B">
        <w:rPr>
          <w:rFonts w:ascii="Times New Roman" w:hAnsi="Times New Roman" w:cs="Times New Roman"/>
          <w:sz w:val="22"/>
          <w:szCs w:val="22"/>
        </w:rPr>
        <w:t xml:space="preserve">the </w:t>
      </w:r>
      <w:r w:rsidR="00F32C51">
        <w:rPr>
          <w:rFonts w:ascii="Times New Roman" w:hAnsi="Times New Roman" w:cs="Times New Roman"/>
          <w:sz w:val="22"/>
          <w:szCs w:val="22"/>
        </w:rPr>
        <w:t>Site</w:t>
      </w:r>
      <w:r w:rsidRPr="00C9658B">
        <w:rPr>
          <w:rFonts w:ascii="Times New Roman" w:hAnsi="Times New Roman" w:cs="Times New Roman"/>
          <w:sz w:val="22"/>
          <w:szCs w:val="22"/>
        </w:rPr>
        <w:t xml:space="preserve"> to approximately the original condition of the </w:t>
      </w:r>
      <w:r w:rsidR="00F32C51">
        <w:rPr>
          <w:rFonts w:ascii="Times New Roman" w:hAnsi="Times New Roman" w:cs="Times New Roman"/>
          <w:sz w:val="22"/>
          <w:szCs w:val="22"/>
        </w:rPr>
        <w:t>Site</w:t>
      </w:r>
      <w:r w:rsidR="00434E6C" w:rsidRPr="00C9658B">
        <w:rPr>
          <w:rFonts w:ascii="Times New Roman" w:hAnsi="Times New Roman" w:cs="Times New Roman"/>
          <w:sz w:val="22"/>
          <w:szCs w:val="22"/>
        </w:rPr>
        <w:t xml:space="preserve"> </w:t>
      </w:r>
      <w:r w:rsidRPr="00C9658B">
        <w:rPr>
          <w:rFonts w:ascii="Times New Roman" w:hAnsi="Times New Roman" w:cs="Times New Roman"/>
          <w:sz w:val="22"/>
          <w:szCs w:val="22"/>
        </w:rPr>
        <w:t>as of the Possession Date of this Agreement</w:t>
      </w:r>
      <w:r w:rsidR="00D01553">
        <w:rPr>
          <w:rFonts w:ascii="Times New Roman" w:hAnsi="Times New Roman" w:cs="Times New Roman"/>
          <w:sz w:val="22"/>
          <w:szCs w:val="22"/>
        </w:rPr>
        <w:t>.</w:t>
      </w:r>
      <w:r w:rsidRPr="00C9658B">
        <w:rPr>
          <w:rFonts w:ascii="Times New Roman" w:hAnsi="Times New Roman" w:cs="Times New Roman"/>
          <w:sz w:val="22"/>
          <w:szCs w:val="22"/>
        </w:rPr>
        <w:t xml:space="preserve"> </w:t>
      </w:r>
    </w:p>
    <w:p w14:paraId="3EEE7A9F" w14:textId="77777777" w:rsidR="004514C3" w:rsidRPr="00C9658B" w:rsidRDefault="004514C3" w:rsidP="00C9658B">
      <w:pPr>
        <w:pStyle w:val="Default"/>
        <w:spacing w:line="276" w:lineRule="auto"/>
        <w:ind w:left="720"/>
        <w:jc w:val="both"/>
        <w:rPr>
          <w:rFonts w:ascii="Times New Roman" w:hAnsi="Times New Roman" w:cs="Times New Roman"/>
          <w:sz w:val="22"/>
          <w:szCs w:val="22"/>
        </w:rPr>
      </w:pPr>
    </w:p>
    <w:p w14:paraId="5DE3091D" w14:textId="77777777" w:rsidR="000B4E40" w:rsidRDefault="000B4E40">
      <w:pPr>
        <w:rPr>
          <w:rFonts w:ascii="Times New Roman" w:hAnsi="Times New Roman"/>
          <w:b/>
          <w:bCs/>
        </w:rPr>
      </w:pPr>
      <w:r>
        <w:rPr>
          <w:rFonts w:ascii="Times New Roman" w:hAnsi="Times New Roman"/>
          <w:b/>
          <w:bCs/>
        </w:rPr>
        <w:br w:type="page"/>
      </w:r>
    </w:p>
    <w:p w14:paraId="69E19831" w14:textId="77777777" w:rsidR="00FF415E" w:rsidRPr="00C9658B" w:rsidRDefault="00FF415E" w:rsidP="00C9658B">
      <w:pPr>
        <w:pStyle w:val="CM46"/>
        <w:spacing w:line="276" w:lineRule="auto"/>
        <w:ind w:left="284" w:hanging="284"/>
        <w:jc w:val="center"/>
        <w:rPr>
          <w:rFonts w:ascii="Times New Roman" w:hAnsi="Times New Roman"/>
          <w:b/>
          <w:bCs/>
          <w:sz w:val="22"/>
          <w:szCs w:val="22"/>
        </w:rPr>
      </w:pPr>
    </w:p>
    <w:p w14:paraId="0E9876E8" w14:textId="77777777" w:rsidR="00C660EC" w:rsidRPr="00C9658B" w:rsidRDefault="009E0CB2" w:rsidP="00C9658B">
      <w:pPr>
        <w:pStyle w:val="CM46"/>
        <w:spacing w:line="276" w:lineRule="auto"/>
        <w:ind w:left="284" w:hanging="284"/>
        <w:jc w:val="center"/>
        <w:rPr>
          <w:rFonts w:ascii="Times New Roman" w:hAnsi="Times New Roman"/>
          <w:b/>
          <w:bCs/>
          <w:sz w:val="22"/>
          <w:szCs w:val="22"/>
        </w:rPr>
      </w:pPr>
      <w:r w:rsidRPr="00C9658B">
        <w:rPr>
          <w:rFonts w:ascii="Times New Roman" w:hAnsi="Times New Roman"/>
          <w:b/>
          <w:bCs/>
          <w:sz w:val="22"/>
          <w:szCs w:val="22"/>
        </w:rPr>
        <w:t>ARTICLE 13</w:t>
      </w:r>
    </w:p>
    <w:p w14:paraId="0A16535D" w14:textId="77777777" w:rsidR="00C660EC" w:rsidRDefault="009E0CB2" w:rsidP="00C9658B">
      <w:pPr>
        <w:pStyle w:val="CM46"/>
        <w:spacing w:line="276" w:lineRule="auto"/>
        <w:ind w:left="288" w:hanging="288"/>
        <w:jc w:val="center"/>
        <w:rPr>
          <w:rFonts w:ascii="Times New Roman" w:hAnsi="Times New Roman"/>
          <w:b/>
          <w:bCs/>
          <w:sz w:val="22"/>
          <w:szCs w:val="22"/>
        </w:rPr>
      </w:pPr>
      <w:r w:rsidRPr="00C9658B">
        <w:rPr>
          <w:rFonts w:ascii="Times New Roman" w:hAnsi="Times New Roman"/>
          <w:b/>
          <w:bCs/>
          <w:sz w:val="22"/>
          <w:szCs w:val="22"/>
        </w:rPr>
        <w:t>DISPUTE RESOLUTION</w:t>
      </w:r>
    </w:p>
    <w:p w14:paraId="1588C94A" w14:textId="77777777" w:rsidR="00AA242E" w:rsidRPr="00AA242E" w:rsidRDefault="00AA242E" w:rsidP="00AA242E">
      <w:pPr>
        <w:pStyle w:val="Default"/>
      </w:pPr>
    </w:p>
    <w:p w14:paraId="3B9EDFB2" w14:textId="77777777" w:rsidR="00B60039" w:rsidRPr="00AA242E" w:rsidRDefault="009E0CB2" w:rsidP="00C9658B">
      <w:pPr>
        <w:pStyle w:val="CM45"/>
        <w:spacing w:line="276" w:lineRule="auto"/>
        <w:jc w:val="both"/>
        <w:rPr>
          <w:rFonts w:ascii="Times New Roman" w:hAnsi="Times New Roman"/>
          <w:b/>
          <w:color w:val="000000"/>
          <w:sz w:val="22"/>
          <w:szCs w:val="22"/>
        </w:rPr>
      </w:pPr>
      <w:r w:rsidRPr="00AA242E">
        <w:rPr>
          <w:rFonts w:ascii="Times New Roman" w:hAnsi="Times New Roman"/>
          <w:b/>
          <w:color w:val="000000"/>
          <w:sz w:val="22"/>
          <w:szCs w:val="22"/>
        </w:rPr>
        <w:t>13.1</w:t>
      </w:r>
      <w:r w:rsidRPr="00AA242E">
        <w:rPr>
          <w:rFonts w:ascii="Times New Roman" w:hAnsi="Times New Roman"/>
          <w:b/>
          <w:color w:val="000000"/>
          <w:sz w:val="22"/>
          <w:szCs w:val="22"/>
        </w:rPr>
        <w:tab/>
      </w:r>
      <w:r w:rsidRPr="00AA242E">
        <w:rPr>
          <w:rFonts w:ascii="Times New Roman" w:hAnsi="Times New Roman"/>
          <w:b/>
          <w:color w:val="000000"/>
          <w:sz w:val="22"/>
          <w:szCs w:val="22"/>
          <w:u w:val="single"/>
        </w:rPr>
        <w:t>Continued Performance</w:t>
      </w:r>
    </w:p>
    <w:p w14:paraId="58F871E6" w14:textId="77777777" w:rsidR="00AA242E" w:rsidRDefault="00AA242E" w:rsidP="00C9658B">
      <w:pPr>
        <w:pStyle w:val="CM45"/>
        <w:spacing w:line="276" w:lineRule="auto"/>
        <w:ind w:left="720"/>
        <w:jc w:val="both"/>
        <w:rPr>
          <w:rFonts w:ascii="Times New Roman" w:hAnsi="Times New Roman"/>
          <w:color w:val="000000"/>
          <w:sz w:val="22"/>
          <w:szCs w:val="22"/>
        </w:rPr>
      </w:pPr>
    </w:p>
    <w:p w14:paraId="4E367446" w14:textId="77777777" w:rsidR="00C660EC" w:rsidRDefault="009E0CB2" w:rsidP="001C2748">
      <w:pPr>
        <w:pStyle w:val="CM45"/>
        <w:spacing w:line="276" w:lineRule="auto"/>
        <w:ind w:left="720"/>
        <w:jc w:val="both"/>
        <w:rPr>
          <w:rFonts w:ascii="Times New Roman" w:hAnsi="Times New Roman"/>
          <w:color w:val="000000"/>
          <w:sz w:val="22"/>
          <w:szCs w:val="22"/>
        </w:rPr>
      </w:pPr>
      <w:r w:rsidRPr="00C9658B">
        <w:rPr>
          <w:rFonts w:ascii="Times New Roman" w:hAnsi="Times New Roman"/>
          <w:color w:val="000000"/>
          <w:sz w:val="22"/>
          <w:szCs w:val="22"/>
        </w:rPr>
        <w:t xml:space="preserve">Each Party shall continue to perform its obligations under this Agreement (including any payment obligations) pending resolution of any dispute pursuant to this </w:t>
      </w:r>
      <w:r w:rsidRPr="00C9658B">
        <w:rPr>
          <w:rFonts w:ascii="Times New Roman" w:hAnsi="Times New Roman"/>
          <w:color w:val="000000"/>
          <w:sz w:val="22"/>
          <w:szCs w:val="22"/>
          <w:u w:val="single"/>
        </w:rPr>
        <w:t>Article 13</w:t>
      </w:r>
      <w:r w:rsidRPr="00C9658B">
        <w:rPr>
          <w:rFonts w:ascii="Times New Roman" w:hAnsi="Times New Roman"/>
          <w:color w:val="000000"/>
          <w:sz w:val="22"/>
          <w:szCs w:val="22"/>
        </w:rPr>
        <w:t xml:space="preserve">.  Provided that, if the dispute is with respect to any payments, neither Party shall be required to make such disputed payment(s) to the other Party so long as such dispute has been referred to the process for resolution pursuant to this </w:t>
      </w:r>
      <w:r w:rsidRPr="00C9658B">
        <w:rPr>
          <w:rFonts w:ascii="Times New Roman" w:hAnsi="Times New Roman"/>
          <w:color w:val="000000"/>
          <w:sz w:val="22"/>
          <w:szCs w:val="22"/>
          <w:u w:val="single"/>
        </w:rPr>
        <w:t>Article 13</w:t>
      </w:r>
      <w:r w:rsidRPr="00C9658B">
        <w:rPr>
          <w:rFonts w:ascii="Times New Roman" w:hAnsi="Times New Roman"/>
          <w:color w:val="000000"/>
          <w:sz w:val="22"/>
          <w:szCs w:val="22"/>
        </w:rPr>
        <w:t xml:space="preserve">; provided, that to the extent any amounts owed to either Party by the other Party are not disputed and can be segregated from amounts with respect to which there is a dispute, such undisputed amounts shall, in good faith, be identified by the Parties and paid as required by this Agreement.  To the extent that any disputed amount was withheld from a Party, and such Party is ultimately found to be entitled to all or any portion of such disputed amount pursuant to this </w:t>
      </w:r>
      <w:r w:rsidRPr="00C9658B">
        <w:rPr>
          <w:rFonts w:ascii="Times New Roman" w:hAnsi="Times New Roman"/>
          <w:color w:val="000000"/>
          <w:sz w:val="22"/>
          <w:szCs w:val="22"/>
          <w:u w:val="single"/>
        </w:rPr>
        <w:t>Article 13</w:t>
      </w:r>
      <w:r w:rsidRPr="00C9658B">
        <w:rPr>
          <w:rFonts w:ascii="Times New Roman" w:hAnsi="Times New Roman"/>
          <w:color w:val="000000"/>
          <w:sz w:val="22"/>
          <w:szCs w:val="22"/>
        </w:rPr>
        <w:t xml:space="preserve">, then such Party shall be entitled to the payment of interest on any withheld amount, at an annual rate equal to Reference Rate, from the original due date for payment of such amount until the payment of such disputed amount.   </w:t>
      </w:r>
    </w:p>
    <w:p w14:paraId="1A17749A" w14:textId="77777777" w:rsidR="00AA242E" w:rsidRPr="00AA242E" w:rsidRDefault="00AA242E" w:rsidP="00AA242E">
      <w:pPr>
        <w:pStyle w:val="Default"/>
      </w:pPr>
    </w:p>
    <w:p w14:paraId="10E10340" w14:textId="77777777" w:rsidR="00B60039" w:rsidRDefault="009E0CB2" w:rsidP="00C9658B">
      <w:pPr>
        <w:pStyle w:val="CM45"/>
        <w:spacing w:line="276" w:lineRule="auto"/>
        <w:jc w:val="both"/>
        <w:rPr>
          <w:rFonts w:ascii="Times New Roman" w:hAnsi="Times New Roman"/>
          <w:b/>
          <w:color w:val="000000"/>
          <w:sz w:val="22"/>
          <w:szCs w:val="22"/>
          <w:u w:val="single"/>
        </w:rPr>
      </w:pPr>
      <w:r w:rsidRPr="00AA242E">
        <w:rPr>
          <w:rFonts w:ascii="Times New Roman" w:hAnsi="Times New Roman"/>
          <w:b/>
          <w:color w:val="000000"/>
          <w:sz w:val="22"/>
          <w:szCs w:val="22"/>
        </w:rPr>
        <w:t>13.2</w:t>
      </w:r>
      <w:r w:rsidRPr="00AA242E">
        <w:rPr>
          <w:rFonts w:ascii="Times New Roman" w:hAnsi="Times New Roman"/>
          <w:b/>
          <w:color w:val="000000"/>
          <w:sz w:val="22"/>
          <w:szCs w:val="22"/>
        </w:rPr>
        <w:tab/>
      </w:r>
      <w:r w:rsidRPr="00AA242E">
        <w:rPr>
          <w:rFonts w:ascii="Times New Roman" w:hAnsi="Times New Roman"/>
          <w:b/>
          <w:color w:val="000000"/>
          <w:sz w:val="22"/>
          <w:szCs w:val="22"/>
          <w:u w:val="single"/>
        </w:rPr>
        <w:t>Negotiation</w:t>
      </w:r>
    </w:p>
    <w:p w14:paraId="234676C8" w14:textId="77777777" w:rsidR="00AA242E" w:rsidRPr="00AA242E" w:rsidRDefault="00AA242E" w:rsidP="00AA242E">
      <w:pPr>
        <w:pStyle w:val="Default"/>
      </w:pPr>
    </w:p>
    <w:p w14:paraId="6147A9E6" w14:textId="77777777" w:rsidR="00C660EC" w:rsidRDefault="009E0CB2" w:rsidP="00C9658B">
      <w:pPr>
        <w:pStyle w:val="CM45"/>
        <w:spacing w:line="276" w:lineRule="auto"/>
        <w:ind w:left="720" w:hanging="720"/>
        <w:jc w:val="both"/>
        <w:rPr>
          <w:rFonts w:ascii="Times New Roman" w:hAnsi="Times New Roman"/>
          <w:color w:val="000000"/>
          <w:sz w:val="22"/>
          <w:szCs w:val="22"/>
        </w:rPr>
      </w:pPr>
      <w:r w:rsidRPr="00C9658B">
        <w:rPr>
          <w:rFonts w:ascii="Times New Roman" w:hAnsi="Times New Roman"/>
          <w:color w:val="000000"/>
          <w:sz w:val="22"/>
          <w:szCs w:val="22"/>
        </w:rPr>
        <w:tab/>
        <w:t>If any dispute, controversy or claim arises under or relates to this Agreement or the breach, termination or validity thereof (the "</w:t>
      </w:r>
      <w:r w:rsidRPr="00C9658B">
        <w:rPr>
          <w:rFonts w:ascii="Times New Roman" w:hAnsi="Times New Roman"/>
          <w:color w:val="000000"/>
          <w:sz w:val="22"/>
          <w:szCs w:val="22"/>
          <w:u w:val="single"/>
        </w:rPr>
        <w:t>Dispute</w:t>
      </w:r>
      <w:r w:rsidRPr="00C9658B">
        <w:rPr>
          <w:rFonts w:ascii="Times New Roman" w:hAnsi="Times New Roman"/>
          <w:color w:val="000000"/>
          <w:sz w:val="22"/>
          <w:szCs w:val="22"/>
        </w:rPr>
        <w:t>"), such Dispute shall be referred by each Party to its designated senior officer for resolution upon five (5) Days written notice from either Party (the "</w:t>
      </w:r>
      <w:r w:rsidRPr="00C9658B">
        <w:rPr>
          <w:rFonts w:ascii="Times New Roman" w:hAnsi="Times New Roman"/>
          <w:color w:val="000000"/>
          <w:sz w:val="22"/>
          <w:szCs w:val="22"/>
          <w:u w:val="single"/>
        </w:rPr>
        <w:t>Dispute Notice</w:t>
      </w:r>
      <w:r w:rsidRPr="00C9658B">
        <w:rPr>
          <w:rFonts w:ascii="Times New Roman" w:hAnsi="Times New Roman"/>
          <w:color w:val="000000"/>
          <w:sz w:val="22"/>
          <w:szCs w:val="22"/>
        </w:rPr>
        <w:t xml:space="preserve">").The Parties agree to attempt to resolve all Disputes promptly and equitably and to provide each other with reasonable access during regular business hours to any and all non-privileged records, information and data pertaining to any such Dispute. </w:t>
      </w:r>
    </w:p>
    <w:p w14:paraId="154DD531" w14:textId="77777777" w:rsidR="00AA242E" w:rsidRPr="00AA242E" w:rsidRDefault="00AA242E" w:rsidP="00AA242E">
      <w:pPr>
        <w:pStyle w:val="Default"/>
      </w:pPr>
    </w:p>
    <w:p w14:paraId="65F87D35" w14:textId="77777777" w:rsidR="00B60039" w:rsidRPr="00AA242E" w:rsidRDefault="009E0CB2" w:rsidP="00C9658B">
      <w:pPr>
        <w:pStyle w:val="CM45"/>
        <w:spacing w:line="276" w:lineRule="auto"/>
        <w:jc w:val="both"/>
        <w:rPr>
          <w:rFonts w:ascii="Times New Roman" w:hAnsi="Times New Roman"/>
          <w:b/>
          <w:color w:val="000000"/>
          <w:sz w:val="22"/>
          <w:szCs w:val="22"/>
          <w:u w:val="single"/>
        </w:rPr>
      </w:pPr>
      <w:r w:rsidRPr="00AA242E">
        <w:rPr>
          <w:rFonts w:ascii="Times New Roman" w:hAnsi="Times New Roman"/>
          <w:b/>
          <w:color w:val="000000"/>
          <w:sz w:val="22"/>
          <w:szCs w:val="22"/>
        </w:rPr>
        <w:t>13.3</w:t>
      </w:r>
      <w:r w:rsidRPr="00AA242E">
        <w:rPr>
          <w:rFonts w:ascii="Times New Roman" w:hAnsi="Times New Roman"/>
          <w:b/>
          <w:color w:val="000000"/>
          <w:sz w:val="22"/>
          <w:szCs w:val="22"/>
        </w:rPr>
        <w:tab/>
      </w:r>
      <w:r w:rsidRPr="00AA242E">
        <w:rPr>
          <w:rFonts w:ascii="Times New Roman" w:hAnsi="Times New Roman"/>
          <w:b/>
          <w:color w:val="000000"/>
          <w:sz w:val="22"/>
          <w:szCs w:val="22"/>
          <w:u w:val="single"/>
        </w:rPr>
        <w:t>Expert Determination</w:t>
      </w:r>
    </w:p>
    <w:p w14:paraId="08E8543E" w14:textId="77777777" w:rsidR="00AA242E" w:rsidRDefault="00AA242E" w:rsidP="00C9658B">
      <w:pPr>
        <w:pStyle w:val="CM45"/>
        <w:spacing w:line="276" w:lineRule="auto"/>
        <w:ind w:left="720" w:hanging="720"/>
        <w:jc w:val="both"/>
        <w:rPr>
          <w:rFonts w:ascii="Times New Roman" w:hAnsi="Times New Roman"/>
          <w:color w:val="000000"/>
          <w:sz w:val="22"/>
          <w:szCs w:val="22"/>
        </w:rPr>
      </w:pPr>
    </w:p>
    <w:p w14:paraId="53F476E9" w14:textId="77777777" w:rsidR="00B60039" w:rsidRDefault="009E0CB2" w:rsidP="00C9658B">
      <w:pPr>
        <w:pStyle w:val="CM45"/>
        <w:spacing w:line="276" w:lineRule="auto"/>
        <w:ind w:left="720" w:hanging="720"/>
        <w:jc w:val="both"/>
        <w:rPr>
          <w:rFonts w:ascii="Times New Roman" w:hAnsi="Times New Roman"/>
          <w:color w:val="000000"/>
          <w:sz w:val="22"/>
          <w:szCs w:val="22"/>
        </w:rPr>
      </w:pPr>
      <w:r w:rsidRPr="00C9658B">
        <w:rPr>
          <w:rFonts w:ascii="Times New Roman" w:hAnsi="Times New Roman"/>
          <w:color w:val="000000"/>
          <w:sz w:val="22"/>
          <w:szCs w:val="22"/>
        </w:rPr>
        <w:t>(a)</w:t>
      </w:r>
      <w:r w:rsidRPr="00C9658B">
        <w:rPr>
          <w:rFonts w:ascii="Times New Roman" w:hAnsi="Times New Roman"/>
          <w:color w:val="000000"/>
          <w:sz w:val="22"/>
          <w:szCs w:val="22"/>
        </w:rPr>
        <w:tab/>
        <w:t>A dispute may be referred to an expert (the “</w:t>
      </w:r>
      <w:r w:rsidRPr="00C9658B">
        <w:rPr>
          <w:rFonts w:ascii="Times New Roman" w:hAnsi="Times New Roman"/>
          <w:color w:val="000000"/>
          <w:sz w:val="22"/>
          <w:szCs w:val="22"/>
          <w:u w:val="single"/>
        </w:rPr>
        <w:t>Expert</w:t>
      </w:r>
      <w:r w:rsidRPr="00C9658B">
        <w:rPr>
          <w:rFonts w:ascii="Times New Roman" w:hAnsi="Times New Roman"/>
          <w:color w:val="000000"/>
          <w:sz w:val="22"/>
          <w:szCs w:val="22"/>
        </w:rPr>
        <w:t xml:space="preserve">”) in accordance with this </w:t>
      </w:r>
      <w:r w:rsidRPr="0048332E">
        <w:rPr>
          <w:rFonts w:ascii="Times New Roman" w:hAnsi="Times New Roman"/>
          <w:color w:val="000000"/>
          <w:sz w:val="22"/>
          <w:szCs w:val="22"/>
          <w:u w:val="single"/>
        </w:rPr>
        <w:t>Article 13.3</w:t>
      </w:r>
      <w:r w:rsidRPr="00C9658B">
        <w:rPr>
          <w:rFonts w:ascii="Times New Roman" w:hAnsi="Times New Roman"/>
          <w:color w:val="000000"/>
          <w:sz w:val="22"/>
          <w:szCs w:val="22"/>
        </w:rPr>
        <w:t xml:space="preserve"> if: </w:t>
      </w:r>
    </w:p>
    <w:p w14:paraId="64829ECF" w14:textId="77777777" w:rsidR="00AA242E" w:rsidRPr="00AA242E" w:rsidRDefault="00AA242E" w:rsidP="00AA242E">
      <w:pPr>
        <w:pStyle w:val="Default"/>
      </w:pPr>
    </w:p>
    <w:p w14:paraId="0213670F" w14:textId="77777777" w:rsidR="00B60039" w:rsidRDefault="009E0CB2" w:rsidP="00AA242E">
      <w:pPr>
        <w:pStyle w:val="CM45"/>
        <w:spacing w:line="276" w:lineRule="auto"/>
        <w:ind w:left="1260" w:hanging="360"/>
        <w:jc w:val="both"/>
        <w:rPr>
          <w:rFonts w:ascii="Times New Roman" w:hAnsi="Times New Roman"/>
          <w:color w:val="000000"/>
          <w:sz w:val="22"/>
          <w:szCs w:val="22"/>
        </w:rPr>
      </w:pPr>
      <w:r w:rsidRPr="00C9658B">
        <w:rPr>
          <w:rFonts w:ascii="Times New Roman" w:hAnsi="Times New Roman"/>
          <w:color w:val="000000"/>
          <w:sz w:val="22"/>
          <w:szCs w:val="22"/>
        </w:rPr>
        <w:t>(</w:t>
      </w:r>
      <w:proofErr w:type="spellStart"/>
      <w:r w:rsidRPr="00C9658B">
        <w:rPr>
          <w:rFonts w:ascii="Times New Roman" w:hAnsi="Times New Roman"/>
          <w:color w:val="000000"/>
          <w:sz w:val="22"/>
          <w:szCs w:val="22"/>
        </w:rPr>
        <w:t>i</w:t>
      </w:r>
      <w:proofErr w:type="spellEnd"/>
      <w:r w:rsidRPr="00C9658B">
        <w:rPr>
          <w:rFonts w:ascii="Times New Roman" w:hAnsi="Times New Roman"/>
          <w:color w:val="000000"/>
          <w:sz w:val="22"/>
          <w:szCs w:val="22"/>
        </w:rPr>
        <w:t xml:space="preserve">) </w:t>
      </w:r>
      <w:r w:rsidRPr="00C9658B">
        <w:rPr>
          <w:rFonts w:ascii="Times New Roman" w:hAnsi="Times New Roman"/>
          <w:color w:val="000000"/>
          <w:sz w:val="22"/>
          <w:szCs w:val="22"/>
        </w:rPr>
        <w:tab/>
        <w:t xml:space="preserve">the Parties are not able to agree under </w:t>
      </w:r>
      <w:r w:rsidRPr="00C9658B">
        <w:rPr>
          <w:rFonts w:ascii="Times New Roman" w:hAnsi="Times New Roman"/>
          <w:color w:val="000000"/>
          <w:sz w:val="22"/>
          <w:szCs w:val="22"/>
          <w:u w:val="single"/>
        </w:rPr>
        <w:t>Article 13.2</w:t>
      </w:r>
      <w:r w:rsidRPr="00C9658B">
        <w:rPr>
          <w:rFonts w:ascii="Times New Roman" w:hAnsi="Times New Roman"/>
          <w:color w:val="000000"/>
          <w:sz w:val="22"/>
          <w:szCs w:val="22"/>
        </w:rPr>
        <w:t xml:space="preserve"> (</w:t>
      </w:r>
      <w:r w:rsidRPr="0048332E">
        <w:rPr>
          <w:rFonts w:ascii="Times New Roman" w:hAnsi="Times New Roman"/>
          <w:i/>
          <w:color w:val="000000"/>
          <w:sz w:val="22"/>
          <w:szCs w:val="22"/>
        </w:rPr>
        <w:t>Negotiation</w:t>
      </w:r>
      <w:r w:rsidRPr="00C9658B">
        <w:rPr>
          <w:rFonts w:ascii="Times New Roman" w:hAnsi="Times New Roman"/>
          <w:color w:val="000000"/>
          <w:sz w:val="22"/>
          <w:szCs w:val="22"/>
        </w:rPr>
        <w:t xml:space="preserve">) on an amicable resolution to such dispute; and </w:t>
      </w:r>
    </w:p>
    <w:p w14:paraId="3D656797" w14:textId="77777777" w:rsidR="00AA242E" w:rsidRPr="00AA242E" w:rsidRDefault="00AA242E" w:rsidP="00AA242E">
      <w:pPr>
        <w:pStyle w:val="Default"/>
      </w:pPr>
    </w:p>
    <w:p w14:paraId="7643EE16" w14:textId="77777777" w:rsidR="00B60039" w:rsidRDefault="009E0CB2" w:rsidP="00AA242E">
      <w:pPr>
        <w:pStyle w:val="CM45"/>
        <w:spacing w:line="276" w:lineRule="auto"/>
        <w:ind w:left="1260" w:hanging="360"/>
        <w:jc w:val="both"/>
        <w:rPr>
          <w:rFonts w:ascii="Times New Roman" w:hAnsi="Times New Roman"/>
          <w:color w:val="000000"/>
          <w:sz w:val="22"/>
          <w:szCs w:val="22"/>
        </w:rPr>
      </w:pPr>
      <w:r w:rsidRPr="00C9658B">
        <w:rPr>
          <w:rFonts w:ascii="Times New Roman" w:hAnsi="Times New Roman"/>
          <w:color w:val="000000"/>
          <w:sz w:val="22"/>
          <w:szCs w:val="22"/>
        </w:rPr>
        <w:t>(ii)</w:t>
      </w:r>
      <w:r w:rsidRPr="00C9658B">
        <w:rPr>
          <w:rFonts w:ascii="Times New Roman" w:hAnsi="Times New Roman"/>
          <w:color w:val="000000"/>
          <w:sz w:val="22"/>
          <w:szCs w:val="22"/>
        </w:rPr>
        <w:tab/>
        <w:t xml:space="preserve">this Agreement expressly provides that such dispute shall be referred to an Expert or the Parties agree in writing that such dispute shall be referred to an Expert. </w:t>
      </w:r>
    </w:p>
    <w:p w14:paraId="2711B7DB" w14:textId="77777777" w:rsidR="00AA242E" w:rsidRPr="00AA242E" w:rsidRDefault="00AA242E" w:rsidP="00AA242E">
      <w:pPr>
        <w:pStyle w:val="Default"/>
      </w:pPr>
    </w:p>
    <w:p w14:paraId="6DC71BC1" w14:textId="77777777" w:rsidR="00B60039" w:rsidRDefault="009E0CB2" w:rsidP="00C9658B">
      <w:pPr>
        <w:pStyle w:val="CM45"/>
        <w:spacing w:line="276" w:lineRule="auto"/>
        <w:ind w:left="720" w:hanging="720"/>
        <w:jc w:val="both"/>
        <w:rPr>
          <w:rFonts w:ascii="Times New Roman" w:hAnsi="Times New Roman"/>
          <w:color w:val="000000"/>
          <w:sz w:val="22"/>
          <w:szCs w:val="22"/>
        </w:rPr>
      </w:pPr>
      <w:r w:rsidRPr="00C9658B">
        <w:rPr>
          <w:rFonts w:ascii="Times New Roman" w:hAnsi="Times New Roman"/>
          <w:color w:val="000000"/>
          <w:sz w:val="22"/>
          <w:szCs w:val="22"/>
        </w:rPr>
        <w:t>(b)</w:t>
      </w:r>
      <w:r w:rsidRPr="00C9658B">
        <w:rPr>
          <w:rFonts w:ascii="Times New Roman" w:hAnsi="Times New Roman"/>
          <w:color w:val="000000"/>
          <w:sz w:val="22"/>
          <w:szCs w:val="22"/>
        </w:rPr>
        <w:tab/>
        <w:t xml:space="preserve">Any Party to such a </w:t>
      </w:r>
      <w:r w:rsidR="001B3D3F">
        <w:rPr>
          <w:rFonts w:ascii="Times New Roman" w:hAnsi="Times New Roman"/>
          <w:color w:val="000000"/>
          <w:sz w:val="22"/>
          <w:szCs w:val="22"/>
        </w:rPr>
        <w:t>D</w:t>
      </w:r>
      <w:r w:rsidRPr="00C9658B">
        <w:rPr>
          <w:rFonts w:ascii="Times New Roman" w:hAnsi="Times New Roman"/>
          <w:color w:val="000000"/>
          <w:sz w:val="22"/>
          <w:szCs w:val="22"/>
        </w:rPr>
        <w:t xml:space="preserve">ispute may initiate an Expert reference under this </w:t>
      </w:r>
      <w:r w:rsidRPr="005E6308">
        <w:rPr>
          <w:rFonts w:ascii="Times New Roman" w:hAnsi="Times New Roman"/>
          <w:color w:val="000000"/>
          <w:sz w:val="22"/>
          <w:szCs w:val="22"/>
          <w:u w:val="single"/>
        </w:rPr>
        <w:t>Article 13.3</w:t>
      </w:r>
      <w:r w:rsidRPr="00C9658B">
        <w:rPr>
          <w:rFonts w:ascii="Times New Roman" w:hAnsi="Times New Roman"/>
          <w:color w:val="000000"/>
          <w:sz w:val="22"/>
          <w:szCs w:val="22"/>
        </w:rPr>
        <w:t xml:space="preserve"> by proposing to the other Party to the dispute the name of the Expert. If the other Party does not agree to the name suggested by the Party making the reference, and the Parties are otherwise unable to agree on the name of an Expert, either Party may apply to </w:t>
      </w:r>
      <w:r w:rsidRPr="00C9658B">
        <w:rPr>
          <w:rFonts w:ascii="Times New Roman" w:hAnsi="Times New Roman"/>
          <w:i/>
          <w:color w:val="000000"/>
          <w:sz w:val="22"/>
          <w:szCs w:val="22"/>
        </w:rPr>
        <w:t xml:space="preserve">Federation </w:t>
      </w:r>
      <w:proofErr w:type="spellStart"/>
      <w:r w:rsidRPr="00C9658B">
        <w:rPr>
          <w:rFonts w:ascii="Times New Roman" w:hAnsi="Times New Roman"/>
          <w:i/>
          <w:color w:val="000000"/>
          <w:sz w:val="22"/>
          <w:szCs w:val="22"/>
        </w:rPr>
        <w:t>Internationale</w:t>
      </w:r>
      <w:proofErr w:type="spellEnd"/>
      <w:r w:rsidRPr="00C9658B">
        <w:rPr>
          <w:rFonts w:ascii="Times New Roman" w:hAnsi="Times New Roman"/>
          <w:i/>
          <w:color w:val="000000"/>
          <w:sz w:val="22"/>
          <w:szCs w:val="22"/>
        </w:rPr>
        <w:t xml:space="preserve"> des </w:t>
      </w:r>
      <w:proofErr w:type="spellStart"/>
      <w:r w:rsidRPr="00C9658B">
        <w:rPr>
          <w:rFonts w:ascii="Times New Roman" w:hAnsi="Times New Roman"/>
          <w:i/>
          <w:color w:val="000000"/>
          <w:sz w:val="22"/>
          <w:szCs w:val="22"/>
        </w:rPr>
        <w:t>Ingenieurs</w:t>
      </w:r>
      <w:proofErr w:type="spellEnd"/>
      <w:r w:rsidRPr="00C9658B">
        <w:rPr>
          <w:rFonts w:ascii="Times New Roman" w:hAnsi="Times New Roman"/>
          <w:i/>
          <w:color w:val="000000"/>
          <w:sz w:val="22"/>
          <w:szCs w:val="22"/>
        </w:rPr>
        <w:t>-Conseil (FIDIC) of Lausanne, Switzerland</w:t>
      </w:r>
      <w:r w:rsidRPr="00C9658B">
        <w:rPr>
          <w:rFonts w:ascii="Times New Roman" w:hAnsi="Times New Roman"/>
          <w:color w:val="000000"/>
          <w:sz w:val="22"/>
          <w:szCs w:val="22"/>
        </w:rPr>
        <w:t xml:space="preserve"> for a list of not fewer than five (5) nominees and, on receipt of such list, the Parties shall alternately strike names therefrom, and the last remaining nominee on the list shall be the Expert for the matter in dispute.  If the last remaining nominee has not been determined in this manner within sixty (60) Days of the date of the list, </w:t>
      </w:r>
      <w:r w:rsidRPr="00C9658B">
        <w:rPr>
          <w:rFonts w:ascii="Times New Roman" w:hAnsi="Times New Roman"/>
          <w:i/>
          <w:color w:val="000000"/>
          <w:sz w:val="22"/>
          <w:szCs w:val="22"/>
        </w:rPr>
        <w:t xml:space="preserve">Federation </w:t>
      </w:r>
      <w:proofErr w:type="spellStart"/>
      <w:r w:rsidRPr="00C9658B">
        <w:rPr>
          <w:rFonts w:ascii="Times New Roman" w:hAnsi="Times New Roman"/>
          <w:i/>
          <w:color w:val="000000"/>
          <w:sz w:val="22"/>
          <w:szCs w:val="22"/>
        </w:rPr>
        <w:t>Internationale</w:t>
      </w:r>
      <w:proofErr w:type="spellEnd"/>
      <w:r w:rsidRPr="00C9658B">
        <w:rPr>
          <w:rFonts w:ascii="Times New Roman" w:hAnsi="Times New Roman"/>
          <w:i/>
          <w:color w:val="000000"/>
          <w:sz w:val="22"/>
          <w:szCs w:val="22"/>
        </w:rPr>
        <w:t xml:space="preserve"> des </w:t>
      </w:r>
      <w:proofErr w:type="spellStart"/>
      <w:r w:rsidRPr="00C9658B">
        <w:rPr>
          <w:rFonts w:ascii="Times New Roman" w:hAnsi="Times New Roman"/>
          <w:i/>
          <w:color w:val="000000"/>
          <w:sz w:val="22"/>
          <w:szCs w:val="22"/>
        </w:rPr>
        <w:t>Ingenieurs</w:t>
      </w:r>
      <w:proofErr w:type="spellEnd"/>
      <w:r w:rsidRPr="00C9658B">
        <w:rPr>
          <w:rFonts w:ascii="Times New Roman" w:hAnsi="Times New Roman"/>
          <w:i/>
          <w:color w:val="000000"/>
          <w:sz w:val="22"/>
          <w:szCs w:val="22"/>
        </w:rPr>
        <w:t>-Conseil (FIDIC) of Lausanne, Switzerland</w:t>
      </w:r>
      <w:r w:rsidRPr="00C9658B">
        <w:rPr>
          <w:rFonts w:ascii="Times New Roman" w:hAnsi="Times New Roman"/>
          <w:color w:val="000000"/>
          <w:sz w:val="22"/>
          <w:szCs w:val="22"/>
        </w:rPr>
        <w:t xml:space="preserve"> shall appoint, upon the request of either Party and from such list or otherwise, an </w:t>
      </w:r>
      <w:r w:rsidRPr="00C9658B">
        <w:rPr>
          <w:rFonts w:ascii="Times New Roman" w:hAnsi="Times New Roman"/>
          <w:color w:val="000000"/>
          <w:sz w:val="22"/>
          <w:szCs w:val="22"/>
        </w:rPr>
        <w:lastRenderedPageBreak/>
        <w:t xml:space="preserve">Expert for the matter in </w:t>
      </w:r>
      <w:r w:rsidR="001B3D3F">
        <w:rPr>
          <w:rFonts w:ascii="Times New Roman" w:hAnsi="Times New Roman"/>
          <w:color w:val="000000"/>
          <w:sz w:val="22"/>
          <w:szCs w:val="22"/>
        </w:rPr>
        <w:t>D</w:t>
      </w:r>
      <w:r w:rsidRPr="00C9658B">
        <w:rPr>
          <w:rFonts w:ascii="Times New Roman" w:hAnsi="Times New Roman"/>
          <w:color w:val="000000"/>
          <w:sz w:val="22"/>
          <w:szCs w:val="22"/>
        </w:rPr>
        <w:t xml:space="preserve">ispute. </w:t>
      </w:r>
    </w:p>
    <w:p w14:paraId="0A80BB18" w14:textId="77777777" w:rsidR="00AA242E" w:rsidRPr="00AA242E" w:rsidRDefault="00AA242E" w:rsidP="00AA242E">
      <w:pPr>
        <w:pStyle w:val="Default"/>
      </w:pPr>
    </w:p>
    <w:p w14:paraId="0796447D" w14:textId="77777777" w:rsidR="00B60039" w:rsidRPr="00C9658B"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color w:val="000000"/>
          <w:sz w:val="22"/>
          <w:szCs w:val="22"/>
        </w:rPr>
        <w:t>(c)</w:t>
      </w:r>
      <w:r w:rsidRPr="00C9658B">
        <w:rPr>
          <w:rFonts w:ascii="Times New Roman" w:hAnsi="Times New Roman"/>
          <w:color w:val="000000"/>
          <w:sz w:val="22"/>
          <w:szCs w:val="22"/>
        </w:rPr>
        <w:tab/>
        <w:t>The Parties shall request that the Expert determine the referred dispute, within thirty (30) Days of receiving the reference, or in such additional time as may be reasonably required by the Expert to determine the Dispute, which shall not be more than one hundred and eighty (180) Days of receiving the reference.</w:t>
      </w:r>
    </w:p>
    <w:p w14:paraId="2ACE2ECD" w14:textId="77777777" w:rsidR="00AA242E" w:rsidRDefault="00AA242E" w:rsidP="00C9658B">
      <w:pPr>
        <w:pStyle w:val="CM45"/>
        <w:spacing w:line="276" w:lineRule="auto"/>
        <w:ind w:left="720" w:hanging="720"/>
        <w:jc w:val="both"/>
        <w:rPr>
          <w:rFonts w:ascii="Times New Roman" w:hAnsi="Times New Roman"/>
          <w:color w:val="000000"/>
          <w:sz w:val="22"/>
          <w:szCs w:val="22"/>
        </w:rPr>
      </w:pPr>
    </w:p>
    <w:p w14:paraId="42E63B93" w14:textId="77777777" w:rsidR="00B60039" w:rsidRPr="00C9658B"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color w:val="000000"/>
          <w:sz w:val="22"/>
          <w:szCs w:val="22"/>
        </w:rPr>
        <w:t>(d)</w:t>
      </w:r>
      <w:r w:rsidRPr="00C9658B">
        <w:rPr>
          <w:rFonts w:ascii="Times New Roman" w:hAnsi="Times New Roman"/>
          <w:color w:val="000000"/>
          <w:sz w:val="22"/>
          <w:szCs w:val="22"/>
        </w:rPr>
        <w:tab/>
        <w:t xml:space="preserve">The Expert shall act as an expert and not as an arbitrator. </w:t>
      </w:r>
    </w:p>
    <w:p w14:paraId="15884CB9" w14:textId="77777777" w:rsidR="00AA242E" w:rsidRDefault="00AA242E" w:rsidP="00C9658B">
      <w:pPr>
        <w:pStyle w:val="CM45"/>
        <w:spacing w:line="276" w:lineRule="auto"/>
        <w:ind w:left="720" w:hanging="720"/>
        <w:jc w:val="both"/>
        <w:rPr>
          <w:rFonts w:ascii="Times New Roman" w:hAnsi="Times New Roman"/>
          <w:color w:val="000000"/>
          <w:sz w:val="22"/>
          <w:szCs w:val="22"/>
        </w:rPr>
      </w:pPr>
    </w:p>
    <w:p w14:paraId="28F41246" w14:textId="77777777" w:rsidR="00B60039" w:rsidRPr="00C9658B"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color w:val="000000"/>
          <w:sz w:val="22"/>
          <w:szCs w:val="22"/>
        </w:rPr>
        <w:t>(e)</w:t>
      </w:r>
      <w:r w:rsidRPr="00C9658B">
        <w:rPr>
          <w:rFonts w:ascii="Times New Roman" w:hAnsi="Times New Roman"/>
          <w:color w:val="000000"/>
          <w:sz w:val="22"/>
          <w:szCs w:val="22"/>
        </w:rPr>
        <w:tab/>
        <w:t>The Parties shall have the right to make representations and submissions to the Expert. There shall be no formal hearing.</w:t>
      </w:r>
    </w:p>
    <w:p w14:paraId="366DE2B1" w14:textId="77777777" w:rsidR="00AA242E" w:rsidRDefault="00AA242E" w:rsidP="00C9658B">
      <w:pPr>
        <w:pStyle w:val="CM45"/>
        <w:spacing w:line="276" w:lineRule="auto"/>
        <w:ind w:left="720" w:hanging="720"/>
        <w:jc w:val="both"/>
        <w:rPr>
          <w:rFonts w:ascii="Times New Roman" w:hAnsi="Times New Roman"/>
          <w:color w:val="000000"/>
          <w:sz w:val="22"/>
          <w:szCs w:val="22"/>
        </w:rPr>
      </w:pPr>
    </w:p>
    <w:p w14:paraId="309E8348" w14:textId="77777777" w:rsidR="00B60039" w:rsidRPr="00C9658B"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color w:val="000000"/>
          <w:sz w:val="22"/>
          <w:szCs w:val="22"/>
        </w:rPr>
        <w:t>(f)</w:t>
      </w:r>
      <w:r w:rsidRPr="00C9658B">
        <w:rPr>
          <w:rFonts w:ascii="Times New Roman" w:hAnsi="Times New Roman"/>
          <w:color w:val="000000"/>
          <w:sz w:val="22"/>
          <w:szCs w:val="22"/>
        </w:rPr>
        <w:tab/>
        <w:t xml:space="preserve">The Expert shall have power to request any Party to provide him/her with such statements (which shall be written unless otherwise specifically required) or documents or information within their control as he may determine necessary and the Parties shall comply with any such request in accordance with the timeframes set out by the Expert or in the absence of such timeframes, in a timely manner as required to enable the Expert to determine the </w:t>
      </w:r>
      <w:r w:rsidR="001B3D3F">
        <w:rPr>
          <w:rFonts w:ascii="Times New Roman" w:hAnsi="Times New Roman"/>
          <w:color w:val="000000"/>
          <w:sz w:val="22"/>
          <w:szCs w:val="22"/>
        </w:rPr>
        <w:t>D</w:t>
      </w:r>
      <w:r w:rsidRPr="00C9658B">
        <w:rPr>
          <w:rFonts w:ascii="Times New Roman" w:hAnsi="Times New Roman"/>
          <w:color w:val="000000"/>
          <w:sz w:val="22"/>
          <w:szCs w:val="22"/>
        </w:rPr>
        <w:t xml:space="preserve">ispute within the timeframe set forth in </w:t>
      </w:r>
      <w:r w:rsidR="001717E8" w:rsidRPr="00C9658B">
        <w:rPr>
          <w:rFonts w:ascii="Times New Roman" w:hAnsi="Times New Roman"/>
          <w:color w:val="000000"/>
          <w:sz w:val="22"/>
          <w:szCs w:val="22"/>
          <w:u w:val="single"/>
        </w:rPr>
        <w:t>Article 13.3(c)</w:t>
      </w:r>
      <w:r w:rsidR="00FA0F3B" w:rsidRPr="00C9658B">
        <w:rPr>
          <w:rFonts w:ascii="Times New Roman" w:hAnsi="Times New Roman"/>
          <w:color w:val="000000"/>
          <w:sz w:val="22"/>
          <w:szCs w:val="22"/>
        </w:rPr>
        <w:t>.</w:t>
      </w:r>
      <w:r w:rsidRPr="00C9658B">
        <w:rPr>
          <w:rFonts w:ascii="Times New Roman" w:hAnsi="Times New Roman"/>
          <w:color w:val="000000"/>
          <w:sz w:val="22"/>
          <w:szCs w:val="22"/>
        </w:rPr>
        <w:t xml:space="preserve"> </w:t>
      </w:r>
    </w:p>
    <w:p w14:paraId="4C1F38F9" w14:textId="77777777" w:rsidR="00AA242E" w:rsidRDefault="00AA242E" w:rsidP="00C9658B">
      <w:pPr>
        <w:pStyle w:val="CM45"/>
        <w:spacing w:line="276" w:lineRule="auto"/>
        <w:ind w:left="720" w:hanging="720"/>
        <w:jc w:val="both"/>
        <w:rPr>
          <w:rFonts w:ascii="Times New Roman" w:hAnsi="Times New Roman"/>
          <w:color w:val="000000"/>
          <w:sz w:val="22"/>
          <w:szCs w:val="22"/>
        </w:rPr>
      </w:pPr>
    </w:p>
    <w:p w14:paraId="64D97DCC" w14:textId="77777777" w:rsidR="00B60039" w:rsidRPr="00C9658B" w:rsidRDefault="009E0CB2" w:rsidP="00C9658B">
      <w:pPr>
        <w:pStyle w:val="CM45"/>
        <w:spacing w:line="276" w:lineRule="auto"/>
        <w:ind w:left="720" w:hanging="720"/>
        <w:jc w:val="both"/>
        <w:rPr>
          <w:rFonts w:ascii="Times New Roman" w:hAnsi="Times New Roman"/>
          <w:sz w:val="22"/>
          <w:szCs w:val="22"/>
        </w:rPr>
      </w:pPr>
      <w:r w:rsidRPr="00C9658B">
        <w:rPr>
          <w:rFonts w:ascii="Times New Roman" w:hAnsi="Times New Roman"/>
          <w:color w:val="000000"/>
          <w:sz w:val="22"/>
          <w:szCs w:val="22"/>
        </w:rPr>
        <w:t>(g)</w:t>
      </w:r>
      <w:r w:rsidRPr="00C9658B">
        <w:rPr>
          <w:rFonts w:ascii="Times New Roman" w:hAnsi="Times New Roman"/>
          <w:color w:val="000000"/>
          <w:sz w:val="22"/>
          <w:szCs w:val="22"/>
        </w:rPr>
        <w:tab/>
        <w:t xml:space="preserve">The Expert shall give his/her decision to the Parties to the </w:t>
      </w:r>
      <w:r w:rsidR="001B3D3F">
        <w:rPr>
          <w:rFonts w:ascii="Times New Roman" w:hAnsi="Times New Roman"/>
          <w:color w:val="000000"/>
          <w:sz w:val="22"/>
          <w:szCs w:val="22"/>
        </w:rPr>
        <w:t>D</w:t>
      </w:r>
      <w:r w:rsidRPr="00C9658B">
        <w:rPr>
          <w:rFonts w:ascii="Times New Roman" w:hAnsi="Times New Roman"/>
          <w:color w:val="000000"/>
          <w:sz w:val="22"/>
          <w:szCs w:val="22"/>
        </w:rPr>
        <w:t>ispute in writing and his/her decision, which shall promptly be given effect to by such Parties, shall be final and binding (save in the case of fraud or manifest error) on them.</w:t>
      </w:r>
    </w:p>
    <w:p w14:paraId="06BBF70B" w14:textId="77777777" w:rsidR="00AA242E" w:rsidRDefault="00AA242E" w:rsidP="00C9658B">
      <w:pPr>
        <w:pStyle w:val="CM45"/>
        <w:spacing w:line="276" w:lineRule="auto"/>
        <w:ind w:left="720" w:hanging="720"/>
        <w:jc w:val="both"/>
        <w:rPr>
          <w:rFonts w:ascii="Times New Roman" w:hAnsi="Times New Roman"/>
          <w:color w:val="000000"/>
          <w:sz w:val="22"/>
          <w:szCs w:val="22"/>
        </w:rPr>
      </w:pPr>
    </w:p>
    <w:p w14:paraId="7401251A" w14:textId="77777777" w:rsidR="00B60039" w:rsidRDefault="009E0CB2" w:rsidP="00C9658B">
      <w:pPr>
        <w:pStyle w:val="CM45"/>
        <w:spacing w:line="276" w:lineRule="auto"/>
        <w:ind w:left="720" w:hanging="720"/>
        <w:jc w:val="both"/>
        <w:rPr>
          <w:rFonts w:ascii="Times New Roman" w:hAnsi="Times New Roman"/>
          <w:color w:val="000000"/>
          <w:sz w:val="22"/>
          <w:szCs w:val="22"/>
        </w:rPr>
      </w:pPr>
      <w:r w:rsidRPr="00C9658B">
        <w:rPr>
          <w:rFonts w:ascii="Times New Roman" w:hAnsi="Times New Roman"/>
          <w:color w:val="000000"/>
          <w:sz w:val="22"/>
          <w:szCs w:val="22"/>
        </w:rPr>
        <w:t>(h)</w:t>
      </w:r>
      <w:r w:rsidRPr="00C9658B">
        <w:rPr>
          <w:rFonts w:ascii="Times New Roman" w:hAnsi="Times New Roman"/>
          <w:color w:val="000000"/>
          <w:sz w:val="22"/>
          <w:szCs w:val="22"/>
        </w:rPr>
        <w:tab/>
        <w:t>If the Expert decides that a sum is due and payable by one Party to another Party then:</w:t>
      </w:r>
    </w:p>
    <w:p w14:paraId="6AF95AEB" w14:textId="77777777" w:rsidR="00AA242E" w:rsidRPr="00AA242E" w:rsidRDefault="00AA242E" w:rsidP="00AA242E">
      <w:pPr>
        <w:pStyle w:val="Default"/>
      </w:pPr>
    </w:p>
    <w:p w14:paraId="7B21C89A" w14:textId="77777777" w:rsidR="00B60039" w:rsidRDefault="009E0CB2" w:rsidP="00AA242E">
      <w:pPr>
        <w:pStyle w:val="CM45"/>
        <w:spacing w:line="276" w:lineRule="auto"/>
        <w:ind w:left="1260" w:hanging="360"/>
        <w:jc w:val="both"/>
        <w:rPr>
          <w:rFonts w:ascii="Times New Roman" w:hAnsi="Times New Roman"/>
          <w:color w:val="000000"/>
          <w:sz w:val="22"/>
          <w:szCs w:val="22"/>
        </w:rPr>
      </w:pPr>
      <w:r w:rsidRPr="00C9658B">
        <w:rPr>
          <w:rFonts w:ascii="Times New Roman" w:hAnsi="Times New Roman"/>
          <w:color w:val="000000"/>
          <w:sz w:val="22"/>
          <w:szCs w:val="22"/>
        </w:rPr>
        <w:t>(</w:t>
      </w:r>
      <w:proofErr w:type="spellStart"/>
      <w:r w:rsidRPr="00C9658B">
        <w:rPr>
          <w:rFonts w:ascii="Times New Roman" w:hAnsi="Times New Roman"/>
          <w:color w:val="000000"/>
          <w:sz w:val="22"/>
          <w:szCs w:val="22"/>
        </w:rPr>
        <w:t>i</w:t>
      </w:r>
      <w:proofErr w:type="spellEnd"/>
      <w:r w:rsidRPr="00C9658B">
        <w:rPr>
          <w:rFonts w:ascii="Times New Roman" w:hAnsi="Times New Roman"/>
          <w:color w:val="000000"/>
          <w:sz w:val="22"/>
          <w:szCs w:val="22"/>
        </w:rPr>
        <w:t>)</w:t>
      </w:r>
      <w:r w:rsidRPr="00C9658B">
        <w:rPr>
          <w:rFonts w:ascii="Times New Roman" w:hAnsi="Times New Roman"/>
          <w:color w:val="000000"/>
          <w:sz w:val="22"/>
          <w:szCs w:val="22"/>
        </w:rPr>
        <w:tab/>
        <w:t>any such sum shall be due and payable within seven</w:t>
      </w:r>
      <w:r w:rsidR="005803AB" w:rsidRPr="00C9658B">
        <w:rPr>
          <w:rFonts w:ascii="Times New Roman" w:hAnsi="Times New Roman"/>
          <w:color w:val="000000"/>
          <w:sz w:val="22"/>
          <w:szCs w:val="22"/>
        </w:rPr>
        <w:t xml:space="preserve"> (7)</w:t>
      </w:r>
      <w:r w:rsidRPr="00C9658B">
        <w:rPr>
          <w:rFonts w:ascii="Times New Roman" w:hAnsi="Times New Roman"/>
          <w:color w:val="000000"/>
          <w:sz w:val="22"/>
          <w:szCs w:val="22"/>
        </w:rPr>
        <w:t xml:space="preserve"> </w:t>
      </w:r>
      <w:r w:rsidR="00AA242E" w:rsidRPr="00C9658B">
        <w:rPr>
          <w:rFonts w:ascii="Times New Roman" w:hAnsi="Times New Roman"/>
          <w:color w:val="000000"/>
          <w:sz w:val="22"/>
          <w:szCs w:val="22"/>
        </w:rPr>
        <w:t xml:space="preserve">Days </w:t>
      </w:r>
      <w:r w:rsidRPr="00C9658B">
        <w:rPr>
          <w:rFonts w:ascii="Times New Roman" w:hAnsi="Times New Roman"/>
          <w:color w:val="000000"/>
          <w:sz w:val="22"/>
          <w:szCs w:val="22"/>
        </w:rPr>
        <w:t>of receipt by the Parties of written notice of such decision, unless the Expert decides otherwise; and</w:t>
      </w:r>
    </w:p>
    <w:p w14:paraId="5A19B70D" w14:textId="77777777" w:rsidR="00AA242E" w:rsidRPr="00AA242E" w:rsidRDefault="00AA242E" w:rsidP="00AA242E">
      <w:pPr>
        <w:pStyle w:val="Default"/>
      </w:pPr>
    </w:p>
    <w:p w14:paraId="27905859" w14:textId="77777777" w:rsidR="00B60039" w:rsidRPr="00C9658B" w:rsidRDefault="009E0CB2" w:rsidP="001C2748">
      <w:pPr>
        <w:pStyle w:val="CM45"/>
        <w:spacing w:line="276" w:lineRule="auto"/>
        <w:ind w:left="1260" w:hanging="360"/>
        <w:jc w:val="both"/>
        <w:rPr>
          <w:rFonts w:ascii="Times New Roman" w:hAnsi="Times New Roman"/>
          <w:sz w:val="22"/>
          <w:szCs w:val="22"/>
        </w:rPr>
      </w:pPr>
      <w:r w:rsidRPr="00C9658B">
        <w:rPr>
          <w:rFonts w:ascii="Times New Roman" w:hAnsi="Times New Roman"/>
          <w:color w:val="000000"/>
          <w:sz w:val="22"/>
          <w:szCs w:val="22"/>
        </w:rPr>
        <w:t xml:space="preserve">(ii) </w:t>
      </w:r>
      <w:r w:rsidRPr="00C9658B">
        <w:rPr>
          <w:rFonts w:ascii="Times New Roman" w:hAnsi="Times New Roman"/>
          <w:color w:val="000000"/>
          <w:sz w:val="22"/>
          <w:szCs w:val="22"/>
        </w:rPr>
        <w:tab/>
        <w:t xml:space="preserve">interest shall accrue at the rate of Reference Rate, compounded annually, from the date expiry of the period mentioned in </w:t>
      </w:r>
      <w:r w:rsidRPr="00C9658B">
        <w:rPr>
          <w:rFonts w:ascii="Times New Roman" w:hAnsi="Times New Roman"/>
          <w:color w:val="000000"/>
          <w:sz w:val="22"/>
          <w:szCs w:val="22"/>
          <w:u w:val="single"/>
        </w:rPr>
        <w:t>Article 13.3(h)(</w:t>
      </w:r>
      <w:proofErr w:type="spellStart"/>
      <w:r w:rsidRPr="00C9658B">
        <w:rPr>
          <w:rFonts w:ascii="Times New Roman" w:hAnsi="Times New Roman"/>
          <w:color w:val="000000"/>
          <w:sz w:val="22"/>
          <w:szCs w:val="22"/>
          <w:u w:val="single"/>
        </w:rPr>
        <w:t>i</w:t>
      </w:r>
      <w:proofErr w:type="spellEnd"/>
      <w:r w:rsidRPr="00C9658B">
        <w:rPr>
          <w:rFonts w:ascii="Times New Roman" w:hAnsi="Times New Roman"/>
          <w:color w:val="000000"/>
          <w:sz w:val="22"/>
          <w:szCs w:val="22"/>
          <w:u w:val="single"/>
        </w:rPr>
        <w:t>)</w:t>
      </w:r>
      <w:r w:rsidRPr="00C9658B">
        <w:rPr>
          <w:rFonts w:ascii="Times New Roman" w:hAnsi="Times New Roman"/>
          <w:color w:val="000000"/>
          <w:sz w:val="22"/>
          <w:szCs w:val="22"/>
        </w:rPr>
        <w:t xml:space="preserve">; </w:t>
      </w:r>
      <w:r w:rsidR="001717E8" w:rsidRPr="00C9658B">
        <w:rPr>
          <w:rFonts w:ascii="Times New Roman" w:hAnsi="Times New Roman"/>
          <w:sz w:val="22"/>
          <w:szCs w:val="22"/>
        </w:rPr>
        <w:t xml:space="preserve">provided that if the sum specified in </w:t>
      </w:r>
      <w:r w:rsidR="001717E8" w:rsidRPr="00C9658B">
        <w:rPr>
          <w:rFonts w:ascii="Times New Roman" w:hAnsi="Times New Roman"/>
          <w:sz w:val="22"/>
          <w:szCs w:val="22"/>
          <w:u w:val="single"/>
        </w:rPr>
        <w:t>Article 13.3(h)(</w:t>
      </w:r>
      <w:proofErr w:type="spellStart"/>
      <w:r w:rsidR="001717E8" w:rsidRPr="00C9658B">
        <w:rPr>
          <w:rFonts w:ascii="Times New Roman" w:hAnsi="Times New Roman"/>
          <w:sz w:val="22"/>
          <w:szCs w:val="22"/>
          <w:u w:val="single"/>
        </w:rPr>
        <w:t>i</w:t>
      </w:r>
      <w:proofErr w:type="spellEnd"/>
      <w:r w:rsidR="001717E8" w:rsidRPr="00C9658B">
        <w:rPr>
          <w:rFonts w:ascii="Times New Roman" w:hAnsi="Times New Roman"/>
          <w:sz w:val="22"/>
          <w:szCs w:val="22"/>
          <w:u w:val="single"/>
        </w:rPr>
        <w:t>)</w:t>
      </w:r>
      <w:r w:rsidR="001717E8" w:rsidRPr="00C9658B">
        <w:rPr>
          <w:rFonts w:ascii="Times New Roman" w:hAnsi="Times New Roman"/>
          <w:sz w:val="22"/>
          <w:szCs w:val="22"/>
        </w:rPr>
        <w:t xml:space="preserve"> includes any interest, no interest shall be payable on such interest.</w:t>
      </w:r>
      <w:r w:rsidR="00B60039" w:rsidRPr="00C9658B">
        <w:rPr>
          <w:rFonts w:ascii="Times New Roman" w:hAnsi="Times New Roman"/>
          <w:color w:val="000000"/>
          <w:sz w:val="22"/>
          <w:szCs w:val="22"/>
        </w:rPr>
        <w:t xml:space="preserve"> </w:t>
      </w:r>
    </w:p>
    <w:p w14:paraId="679A1403" w14:textId="77777777" w:rsidR="00AA242E" w:rsidRDefault="00AA242E" w:rsidP="00C9658B">
      <w:pPr>
        <w:pStyle w:val="CM45"/>
        <w:spacing w:line="276" w:lineRule="auto"/>
        <w:ind w:left="720" w:hanging="720"/>
        <w:jc w:val="both"/>
        <w:rPr>
          <w:rFonts w:ascii="Times New Roman" w:hAnsi="Times New Roman"/>
          <w:color w:val="000000"/>
          <w:sz w:val="22"/>
          <w:szCs w:val="22"/>
        </w:rPr>
      </w:pPr>
    </w:p>
    <w:p w14:paraId="1CFEB473" w14:textId="77777777" w:rsidR="00B60039" w:rsidRPr="00C9658B" w:rsidRDefault="00B60039" w:rsidP="00C9658B">
      <w:pPr>
        <w:pStyle w:val="CM45"/>
        <w:spacing w:line="276" w:lineRule="auto"/>
        <w:ind w:left="720" w:hanging="720"/>
        <w:jc w:val="both"/>
        <w:rPr>
          <w:rFonts w:ascii="Times New Roman" w:hAnsi="Times New Roman"/>
          <w:color w:val="000000"/>
          <w:sz w:val="22"/>
          <w:szCs w:val="22"/>
        </w:rPr>
      </w:pPr>
      <w:r w:rsidRPr="00C9658B">
        <w:rPr>
          <w:rFonts w:ascii="Times New Roman" w:hAnsi="Times New Roman"/>
          <w:color w:val="000000"/>
          <w:sz w:val="22"/>
          <w:szCs w:val="22"/>
        </w:rPr>
        <w:t>(</w:t>
      </w:r>
      <w:proofErr w:type="spellStart"/>
      <w:r w:rsidRPr="00C9658B">
        <w:rPr>
          <w:rFonts w:ascii="Times New Roman" w:hAnsi="Times New Roman"/>
          <w:color w:val="000000"/>
          <w:sz w:val="22"/>
          <w:szCs w:val="22"/>
        </w:rPr>
        <w:t>i</w:t>
      </w:r>
      <w:proofErr w:type="spellEnd"/>
      <w:r w:rsidRPr="00C9658B">
        <w:rPr>
          <w:rFonts w:ascii="Times New Roman" w:hAnsi="Times New Roman"/>
          <w:color w:val="000000"/>
          <w:sz w:val="22"/>
          <w:szCs w:val="22"/>
        </w:rPr>
        <w:t>)</w:t>
      </w:r>
      <w:r w:rsidRPr="00C9658B">
        <w:rPr>
          <w:rFonts w:ascii="Times New Roman" w:hAnsi="Times New Roman"/>
          <w:color w:val="000000"/>
          <w:sz w:val="22"/>
          <w:szCs w:val="22"/>
        </w:rPr>
        <w:tab/>
        <w:t xml:space="preserve">The fees of the Expert and any other costs of and incidental to the reference to Expert determination shall be payable by such Party to the </w:t>
      </w:r>
      <w:r w:rsidR="001B3D3F">
        <w:rPr>
          <w:rFonts w:ascii="Times New Roman" w:hAnsi="Times New Roman"/>
          <w:color w:val="000000"/>
          <w:sz w:val="22"/>
          <w:szCs w:val="22"/>
        </w:rPr>
        <w:t>D</w:t>
      </w:r>
      <w:r w:rsidRPr="00C9658B">
        <w:rPr>
          <w:rFonts w:ascii="Times New Roman" w:hAnsi="Times New Roman"/>
          <w:color w:val="000000"/>
          <w:sz w:val="22"/>
          <w:szCs w:val="22"/>
        </w:rPr>
        <w:t>ispute as the Expert may determine but, in the absence of any such determination, by the Parti</w:t>
      </w:r>
      <w:r w:rsidR="009E0CB2" w:rsidRPr="00C9658B">
        <w:rPr>
          <w:rFonts w:ascii="Times New Roman" w:hAnsi="Times New Roman"/>
          <w:color w:val="000000"/>
          <w:sz w:val="22"/>
          <w:szCs w:val="22"/>
        </w:rPr>
        <w:t xml:space="preserve">es to the </w:t>
      </w:r>
      <w:r w:rsidR="001B3D3F">
        <w:rPr>
          <w:rFonts w:ascii="Times New Roman" w:hAnsi="Times New Roman"/>
          <w:color w:val="000000"/>
          <w:sz w:val="22"/>
          <w:szCs w:val="22"/>
        </w:rPr>
        <w:t>D</w:t>
      </w:r>
      <w:r w:rsidR="009E0CB2" w:rsidRPr="00C9658B">
        <w:rPr>
          <w:rFonts w:ascii="Times New Roman" w:hAnsi="Times New Roman"/>
          <w:color w:val="000000"/>
          <w:sz w:val="22"/>
          <w:szCs w:val="22"/>
        </w:rPr>
        <w:t>ispute in equal shares.</w:t>
      </w:r>
    </w:p>
    <w:p w14:paraId="725D4ED4" w14:textId="77777777" w:rsidR="000B4E40" w:rsidRDefault="000B4E40" w:rsidP="00C9658B">
      <w:pPr>
        <w:pStyle w:val="CM45"/>
        <w:spacing w:line="276" w:lineRule="auto"/>
        <w:jc w:val="both"/>
        <w:rPr>
          <w:rFonts w:ascii="Times New Roman" w:hAnsi="Times New Roman"/>
          <w:color w:val="000000"/>
          <w:sz w:val="22"/>
          <w:szCs w:val="22"/>
        </w:rPr>
      </w:pPr>
    </w:p>
    <w:p w14:paraId="00A61DEB" w14:textId="77777777" w:rsidR="00B60039" w:rsidRPr="00AA242E" w:rsidRDefault="009E0CB2" w:rsidP="00C9658B">
      <w:pPr>
        <w:pStyle w:val="CM45"/>
        <w:spacing w:line="276" w:lineRule="auto"/>
        <w:jc w:val="both"/>
        <w:rPr>
          <w:rFonts w:ascii="Times New Roman" w:hAnsi="Times New Roman"/>
          <w:b/>
          <w:color w:val="000000"/>
          <w:sz w:val="22"/>
          <w:szCs w:val="22"/>
          <w:u w:val="single"/>
        </w:rPr>
      </w:pPr>
      <w:r w:rsidRPr="00AA242E">
        <w:rPr>
          <w:rFonts w:ascii="Times New Roman" w:hAnsi="Times New Roman"/>
          <w:b/>
          <w:color w:val="000000"/>
          <w:sz w:val="22"/>
          <w:szCs w:val="22"/>
        </w:rPr>
        <w:t>13.</w:t>
      </w:r>
      <w:r w:rsidR="00AA242E" w:rsidRPr="00AA242E">
        <w:rPr>
          <w:rFonts w:ascii="Times New Roman" w:hAnsi="Times New Roman"/>
          <w:b/>
          <w:color w:val="000000"/>
          <w:sz w:val="22"/>
          <w:szCs w:val="22"/>
        </w:rPr>
        <w:t>4</w:t>
      </w:r>
      <w:r w:rsidRPr="00AA242E">
        <w:rPr>
          <w:rFonts w:ascii="Times New Roman" w:hAnsi="Times New Roman"/>
          <w:b/>
          <w:color w:val="000000"/>
          <w:sz w:val="22"/>
          <w:szCs w:val="22"/>
        </w:rPr>
        <w:tab/>
      </w:r>
      <w:r w:rsidRPr="00AA242E">
        <w:rPr>
          <w:rFonts w:ascii="Times New Roman" w:hAnsi="Times New Roman"/>
          <w:b/>
          <w:color w:val="000000"/>
          <w:sz w:val="22"/>
          <w:szCs w:val="22"/>
          <w:u w:val="single"/>
        </w:rPr>
        <w:t>Arbitration</w:t>
      </w:r>
    </w:p>
    <w:p w14:paraId="7FD6806E" w14:textId="77777777" w:rsidR="00B60039" w:rsidRPr="00C9658B" w:rsidRDefault="00B60039" w:rsidP="00C9658B">
      <w:pPr>
        <w:pStyle w:val="ListParagraph"/>
        <w:spacing w:line="276" w:lineRule="auto"/>
        <w:ind w:left="1080"/>
        <w:contextualSpacing/>
        <w:jc w:val="both"/>
        <w:rPr>
          <w:rFonts w:eastAsia="Times New Roman"/>
          <w:sz w:val="22"/>
          <w:szCs w:val="22"/>
          <w:lang w:bidi="hi-IN"/>
        </w:rPr>
      </w:pPr>
    </w:p>
    <w:p w14:paraId="630A07C7" w14:textId="77777777" w:rsidR="004B2B51" w:rsidRPr="00C9658B" w:rsidRDefault="001717E8" w:rsidP="00AA242E">
      <w:pPr>
        <w:pStyle w:val="ListParagraph"/>
        <w:numPr>
          <w:ilvl w:val="1"/>
          <w:numId w:val="26"/>
        </w:numPr>
        <w:spacing w:line="276" w:lineRule="auto"/>
        <w:ind w:left="720" w:hanging="720"/>
        <w:contextualSpacing/>
        <w:jc w:val="both"/>
        <w:rPr>
          <w:rFonts w:eastAsia="Times New Roman"/>
          <w:sz w:val="22"/>
          <w:szCs w:val="22"/>
          <w:lang w:bidi="hi-IN"/>
        </w:rPr>
      </w:pPr>
      <w:r w:rsidRPr="00C9658B">
        <w:rPr>
          <w:rFonts w:eastAsia="Times New Roman"/>
          <w:sz w:val="22"/>
          <w:szCs w:val="22"/>
          <w:u w:val="single"/>
          <w:lang w:bidi="hi-IN"/>
        </w:rPr>
        <w:t>Selection of Arbitrators</w:t>
      </w:r>
      <w:r w:rsidRPr="00C9658B">
        <w:rPr>
          <w:rFonts w:eastAsia="Times New Roman"/>
          <w:sz w:val="22"/>
          <w:szCs w:val="22"/>
          <w:lang w:bidi="hi-IN"/>
        </w:rPr>
        <w:t xml:space="preserve">  </w:t>
      </w:r>
    </w:p>
    <w:p w14:paraId="12D9406D" w14:textId="77777777" w:rsidR="00B60039" w:rsidRPr="00C9658B" w:rsidRDefault="00B60039" w:rsidP="00C9658B">
      <w:pPr>
        <w:pStyle w:val="ListParagraph"/>
        <w:spacing w:line="276" w:lineRule="auto"/>
        <w:ind w:left="1080"/>
        <w:contextualSpacing/>
        <w:jc w:val="both"/>
        <w:rPr>
          <w:rFonts w:eastAsia="Times New Roman"/>
          <w:sz w:val="22"/>
          <w:szCs w:val="22"/>
          <w:lang w:bidi="hi-IN"/>
        </w:rPr>
      </w:pPr>
    </w:p>
    <w:p w14:paraId="338954FD" w14:textId="77777777" w:rsidR="00C660EC" w:rsidRPr="00C9658B" w:rsidRDefault="001717E8" w:rsidP="00C9658B">
      <w:pPr>
        <w:spacing w:after="0"/>
        <w:ind w:left="720"/>
        <w:jc w:val="both"/>
        <w:rPr>
          <w:rFonts w:ascii="Times New Roman" w:eastAsia="Times New Roman" w:hAnsi="Times New Roman"/>
          <w:lang w:bidi="hi-IN"/>
        </w:rPr>
      </w:pPr>
      <w:r w:rsidRPr="00C9658B">
        <w:rPr>
          <w:rFonts w:ascii="Times New Roman" w:eastAsia="Times New Roman" w:hAnsi="Times New Roman"/>
          <w:lang w:bidi="hi-IN"/>
        </w:rPr>
        <w:t>If the Parties are unable to resolve their Disputes through negotiation within thirty (30) Days of the Dispute Notice, either Party may initiate proceedings to submit the Dispute for arbitration. Each dispute submitted by a Party to arbitration shall be heard by a sole arbitrator or an arbitration panel composed of three (3) arbitrators, in accordance with the following provisions:</w:t>
      </w:r>
    </w:p>
    <w:p w14:paraId="368E3B03" w14:textId="77777777" w:rsidR="00C660EC" w:rsidRPr="00C9658B" w:rsidRDefault="001717E8" w:rsidP="00AA242E">
      <w:pPr>
        <w:pStyle w:val="ListParagraph"/>
        <w:numPr>
          <w:ilvl w:val="0"/>
          <w:numId w:val="27"/>
        </w:numPr>
        <w:spacing w:line="276" w:lineRule="auto"/>
        <w:ind w:left="1260"/>
        <w:contextualSpacing/>
        <w:jc w:val="both"/>
        <w:rPr>
          <w:rFonts w:eastAsia="Times New Roman"/>
          <w:sz w:val="22"/>
          <w:szCs w:val="22"/>
          <w:lang w:bidi="hi-IN"/>
        </w:rPr>
      </w:pPr>
      <w:r w:rsidRPr="00C9658B">
        <w:rPr>
          <w:rFonts w:eastAsia="Times New Roman"/>
          <w:sz w:val="22"/>
          <w:szCs w:val="22"/>
          <w:lang w:bidi="hi-IN"/>
        </w:rPr>
        <w:t xml:space="preserve">Where the Parties agree that the dispute concerns a technical matter, they may agree to appoint a sole arbitrator or, failing agreement on the identity of such sole arbitrator within thirty (30) Days after receipt by the other Party of the proposal of a name for such an appointment by the Party who initiated the proceedings, either Party may apply </w:t>
      </w:r>
      <w:r w:rsidRPr="00C9658B">
        <w:rPr>
          <w:rFonts w:eastAsia="Times New Roman"/>
          <w:sz w:val="22"/>
          <w:szCs w:val="22"/>
          <w:lang w:bidi="hi-IN"/>
        </w:rPr>
        <w:lastRenderedPageBreak/>
        <w:t>to </w:t>
      </w:r>
      <w:r w:rsidRPr="00C9658B">
        <w:rPr>
          <w:rFonts w:eastAsia="Times New Roman"/>
          <w:i/>
          <w:iCs/>
          <w:sz w:val="22"/>
          <w:szCs w:val="22"/>
          <w:lang w:bidi="hi-IN"/>
        </w:rPr>
        <w:t xml:space="preserve">Federation </w:t>
      </w:r>
      <w:proofErr w:type="spellStart"/>
      <w:r w:rsidRPr="00C9658B">
        <w:rPr>
          <w:rFonts w:eastAsia="Times New Roman"/>
          <w:i/>
          <w:iCs/>
          <w:sz w:val="22"/>
          <w:szCs w:val="22"/>
          <w:lang w:bidi="hi-IN"/>
        </w:rPr>
        <w:t>Internationale</w:t>
      </w:r>
      <w:proofErr w:type="spellEnd"/>
      <w:r w:rsidRPr="00C9658B">
        <w:rPr>
          <w:rFonts w:eastAsia="Times New Roman"/>
          <w:i/>
          <w:iCs/>
          <w:sz w:val="22"/>
          <w:szCs w:val="22"/>
          <w:lang w:bidi="hi-IN"/>
        </w:rPr>
        <w:t xml:space="preserve"> des </w:t>
      </w:r>
      <w:proofErr w:type="spellStart"/>
      <w:r w:rsidRPr="00C9658B">
        <w:rPr>
          <w:rFonts w:eastAsia="Times New Roman"/>
          <w:i/>
          <w:iCs/>
          <w:sz w:val="22"/>
          <w:szCs w:val="22"/>
          <w:lang w:bidi="hi-IN"/>
        </w:rPr>
        <w:t>Ingenieurs</w:t>
      </w:r>
      <w:proofErr w:type="spellEnd"/>
      <w:r w:rsidRPr="00C9658B">
        <w:rPr>
          <w:rFonts w:eastAsia="Times New Roman"/>
          <w:i/>
          <w:iCs/>
          <w:sz w:val="22"/>
          <w:szCs w:val="22"/>
          <w:lang w:bidi="hi-IN"/>
        </w:rPr>
        <w:t>-Conseil (FIDIC) of Lausanne, Switzerland</w:t>
      </w:r>
      <w:r w:rsidRPr="00C9658B">
        <w:rPr>
          <w:rFonts w:eastAsia="Times New Roman"/>
          <w:sz w:val="22"/>
          <w:szCs w:val="22"/>
          <w:lang w:bidi="hi-IN"/>
        </w:rPr>
        <w:t xml:space="preserve"> for a list of not fewer than five (5) nominees and, on receipt of such list, the Parties shall alternately strike names therefrom, and the last remaining nominee on the list shall be the sole arbitrator for the matter in dispute.  If the last remaining nominee has not been determined in this manner within sixty (60) Days of the date of the list, </w:t>
      </w:r>
      <w:r w:rsidRPr="00C9658B">
        <w:rPr>
          <w:rFonts w:eastAsia="Times New Roman"/>
          <w:i/>
          <w:iCs/>
          <w:sz w:val="22"/>
          <w:szCs w:val="22"/>
          <w:lang w:bidi="hi-IN"/>
        </w:rPr>
        <w:t>Federation</w:t>
      </w:r>
      <w:r w:rsidR="0048332E">
        <w:rPr>
          <w:rFonts w:eastAsia="Times New Roman"/>
          <w:i/>
          <w:iCs/>
          <w:sz w:val="22"/>
          <w:szCs w:val="22"/>
          <w:lang w:bidi="hi-IN"/>
        </w:rPr>
        <w:t xml:space="preserve"> </w:t>
      </w:r>
      <w:proofErr w:type="spellStart"/>
      <w:r w:rsidRPr="00C9658B">
        <w:rPr>
          <w:rFonts w:eastAsia="Times New Roman"/>
          <w:i/>
          <w:iCs/>
          <w:sz w:val="22"/>
          <w:szCs w:val="22"/>
          <w:lang w:bidi="hi-IN"/>
        </w:rPr>
        <w:t>Internationale</w:t>
      </w:r>
      <w:proofErr w:type="spellEnd"/>
      <w:r w:rsidRPr="00C9658B">
        <w:rPr>
          <w:rFonts w:eastAsia="Times New Roman"/>
          <w:i/>
          <w:iCs/>
          <w:sz w:val="22"/>
          <w:szCs w:val="22"/>
          <w:lang w:bidi="hi-IN"/>
        </w:rPr>
        <w:t xml:space="preserve"> des </w:t>
      </w:r>
      <w:proofErr w:type="spellStart"/>
      <w:r w:rsidRPr="00C9658B">
        <w:rPr>
          <w:rFonts w:eastAsia="Times New Roman"/>
          <w:i/>
          <w:iCs/>
          <w:sz w:val="22"/>
          <w:szCs w:val="22"/>
          <w:lang w:bidi="hi-IN"/>
        </w:rPr>
        <w:t>Ingenieurs</w:t>
      </w:r>
      <w:proofErr w:type="spellEnd"/>
      <w:r w:rsidRPr="00C9658B">
        <w:rPr>
          <w:rFonts w:eastAsia="Times New Roman"/>
          <w:i/>
          <w:iCs/>
          <w:sz w:val="22"/>
          <w:szCs w:val="22"/>
          <w:lang w:bidi="hi-IN"/>
        </w:rPr>
        <w:t>-Conseil (FIDIC) of Lausanne, Switzerland</w:t>
      </w:r>
      <w:r w:rsidRPr="00C9658B">
        <w:rPr>
          <w:rFonts w:eastAsia="Times New Roman"/>
          <w:sz w:val="22"/>
          <w:szCs w:val="22"/>
          <w:lang w:bidi="hi-IN"/>
        </w:rPr>
        <w:t> shall appoint, upon the request of either Party and from such list or otherwise, a sole arbitrator for the matter in dispute.</w:t>
      </w:r>
    </w:p>
    <w:p w14:paraId="097AB869" w14:textId="77777777" w:rsidR="00C660EC" w:rsidRPr="00C9658B" w:rsidRDefault="00C660EC" w:rsidP="00AA242E">
      <w:pPr>
        <w:pStyle w:val="ListParagraph"/>
        <w:spacing w:line="276" w:lineRule="auto"/>
        <w:ind w:left="1260"/>
        <w:rPr>
          <w:rFonts w:eastAsia="Times New Roman"/>
          <w:sz w:val="22"/>
          <w:szCs w:val="22"/>
          <w:lang w:bidi="hi-IN"/>
        </w:rPr>
      </w:pPr>
    </w:p>
    <w:p w14:paraId="44015136" w14:textId="174069B6" w:rsidR="00C660EC" w:rsidRPr="00C9658B" w:rsidRDefault="001717E8" w:rsidP="00AA242E">
      <w:pPr>
        <w:pStyle w:val="ListParagraph"/>
        <w:numPr>
          <w:ilvl w:val="0"/>
          <w:numId w:val="27"/>
        </w:numPr>
        <w:spacing w:line="276" w:lineRule="auto"/>
        <w:ind w:left="1260"/>
        <w:contextualSpacing/>
        <w:jc w:val="both"/>
        <w:rPr>
          <w:rFonts w:eastAsia="Times New Roman"/>
          <w:sz w:val="22"/>
          <w:szCs w:val="22"/>
          <w:lang w:bidi="hi-IN"/>
        </w:rPr>
      </w:pPr>
      <w:r w:rsidRPr="00C9658B">
        <w:rPr>
          <w:rFonts w:eastAsia="Times New Roman"/>
          <w:sz w:val="22"/>
          <w:szCs w:val="22"/>
          <w:lang w:bidi="hi-IN"/>
        </w:rPr>
        <w:t>Where the Parties do not agree that the dispute concerns a technical matter, the</w:t>
      </w:r>
      <w:r w:rsidR="00ED0063">
        <w:rPr>
          <w:rFonts w:eastAsia="Times New Roman"/>
          <w:sz w:val="22"/>
          <w:szCs w:val="22"/>
          <w:lang w:bidi="hi-IN"/>
        </w:rPr>
        <w:t xml:space="preserve"> </w:t>
      </w:r>
      <w:r w:rsidR="00ED0063" w:rsidRPr="00381B3E">
        <w:rPr>
          <w:rFonts w:eastAsia="Times New Roman"/>
          <w:sz w:val="22"/>
          <w:szCs w:val="22"/>
          <w:lang w:bidi="hi-IN"/>
        </w:rPr>
        <w:t>Parties may agree to appoint a sole arbitrator mutually agreed by them or, failing agreement on the identity of such sole arbitrator within thirty (30) Days after receipt by the other Party of the proposal of a name for such an appointment by the Party who initiated the proceedings,  each Party shall</w:t>
      </w:r>
      <w:r w:rsidRPr="00C9658B">
        <w:rPr>
          <w:rFonts w:eastAsia="Times New Roman"/>
          <w:sz w:val="22"/>
          <w:szCs w:val="22"/>
          <w:lang w:bidi="hi-IN"/>
        </w:rPr>
        <w:t xml:space="preserve"> appoint one (1) arbitrator, and these two arbitrators shall jointly appoint a third arbitrator, who shall chair the arbitration panel.  If the arbitrators named by the Parties do not succeed in appointing a third arbitrator within thirty (30) Days after the latter of the two (2) arbitrators named by the Parties has been appointed, the third arbitrator shall, at the request of either Party, be appointed by </w:t>
      </w:r>
      <w:r w:rsidR="00234097">
        <w:rPr>
          <w:rFonts w:eastAsia="Times New Roman"/>
          <w:sz w:val="22"/>
          <w:szCs w:val="22"/>
          <w:lang w:bidi="hi-IN"/>
        </w:rPr>
        <w:t>SIAC</w:t>
      </w:r>
      <w:r w:rsidR="00A441EB" w:rsidRPr="00C9658B">
        <w:rPr>
          <w:rFonts w:eastAsia="Times New Roman"/>
          <w:sz w:val="22"/>
          <w:szCs w:val="22"/>
          <w:lang w:bidi="hi-IN"/>
        </w:rPr>
        <w:t>.</w:t>
      </w:r>
    </w:p>
    <w:p w14:paraId="01955FE2" w14:textId="77777777" w:rsidR="00C660EC" w:rsidRPr="00C9658B" w:rsidRDefault="00C660EC" w:rsidP="00AA242E">
      <w:pPr>
        <w:pStyle w:val="ListParagraph"/>
        <w:spacing w:line="276" w:lineRule="auto"/>
        <w:ind w:left="1260"/>
        <w:rPr>
          <w:rFonts w:eastAsia="Times New Roman"/>
          <w:sz w:val="22"/>
          <w:szCs w:val="22"/>
          <w:lang w:bidi="hi-IN"/>
        </w:rPr>
      </w:pPr>
    </w:p>
    <w:p w14:paraId="5A8C1DB8" w14:textId="1D24354C" w:rsidR="00C660EC" w:rsidRPr="00C9658B" w:rsidRDefault="001717E8" w:rsidP="00AA242E">
      <w:pPr>
        <w:pStyle w:val="ListParagraph"/>
        <w:numPr>
          <w:ilvl w:val="0"/>
          <w:numId w:val="27"/>
        </w:numPr>
        <w:spacing w:line="276" w:lineRule="auto"/>
        <w:ind w:left="1260"/>
        <w:contextualSpacing/>
        <w:jc w:val="both"/>
        <w:rPr>
          <w:rFonts w:eastAsia="Times New Roman"/>
          <w:sz w:val="22"/>
          <w:szCs w:val="22"/>
          <w:lang w:bidi="hi-IN"/>
        </w:rPr>
      </w:pPr>
      <w:r w:rsidRPr="00C9658B">
        <w:rPr>
          <w:rFonts w:eastAsia="Times New Roman"/>
          <w:sz w:val="22"/>
          <w:szCs w:val="22"/>
          <w:lang w:bidi="hi-IN"/>
        </w:rPr>
        <w:t xml:space="preserve">If, in a dispute subject to </w:t>
      </w:r>
      <w:r w:rsidRPr="00C9658B">
        <w:rPr>
          <w:rFonts w:eastAsia="Times New Roman"/>
          <w:sz w:val="22"/>
          <w:szCs w:val="22"/>
          <w:u w:val="single"/>
          <w:lang w:bidi="hi-IN"/>
        </w:rPr>
        <w:t>Article 13.</w:t>
      </w:r>
      <w:r w:rsidR="00AA242E">
        <w:rPr>
          <w:rFonts w:eastAsia="Times New Roman"/>
          <w:sz w:val="22"/>
          <w:szCs w:val="22"/>
          <w:u w:val="single"/>
          <w:lang w:bidi="hi-IN"/>
        </w:rPr>
        <w:t>4</w:t>
      </w:r>
      <w:r w:rsidRPr="00C9658B">
        <w:rPr>
          <w:rFonts w:eastAsia="Times New Roman"/>
          <w:sz w:val="22"/>
          <w:szCs w:val="22"/>
          <w:u w:val="single"/>
          <w:lang w:bidi="hi-IN"/>
        </w:rPr>
        <w:t>(a)(ii)</w:t>
      </w:r>
      <w:r w:rsidRPr="00C9658B">
        <w:rPr>
          <w:rFonts w:eastAsia="Times New Roman"/>
          <w:sz w:val="22"/>
          <w:szCs w:val="22"/>
          <w:lang w:bidi="hi-IN"/>
        </w:rPr>
        <w:t xml:space="preserve"> above, one Party fails to appoint its arbitrator within thirty (30) Days after the other Party has appointed its arbitrator, the Party which has named an arbitrator may apply to the </w:t>
      </w:r>
      <w:r w:rsidR="00234097">
        <w:rPr>
          <w:rFonts w:eastAsia="Times New Roman"/>
          <w:sz w:val="22"/>
          <w:szCs w:val="22"/>
          <w:lang w:bidi="hi-IN"/>
        </w:rPr>
        <w:t>SIAC</w:t>
      </w:r>
      <w:r w:rsidR="003B3E4A" w:rsidRPr="00C9658B">
        <w:rPr>
          <w:rFonts w:eastAsia="Times New Roman"/>
          <w:sz w:val="22"/>
          <w:szCs w:val="22"/>
          <w:lang w:bidi="hi-IN"/>
        </w:rPr>
        <w:t xml:space="preserve"> </w:t>
      </w:r>
      <w:r w:rsidR="00A441EB" w:rsidRPr="00C9658B">
        <w:rPr>
          <w:rFonts w:eastAsia="Times New Roman"/>
          <w:sz w:val="22"/>
          <w:szCs w:val="22"/>
          <w:lang w:bidi="hi-IN"/>
        </w:rPr>
        <w:t>to appoint a sole arbitrator for the matter in dispute, and the arbitrator appointed pursuant to such application shall be the sole arbitrator for that dispute.</w:t>
      </w:r>
    </w:p>
    <w:p w14:paraId="4C5CF3A9" w14:textId="77777777" w:rsidR="00C660EC" w:rsidRPr="00C9658B" w:rsidRDefault="00C660EC" w:rsidP="00C9658B">
      <w:pPr>
        <w:widowControl w:val="0"/>
        <w:tabs>
          <w:tab w:val="left" w:pos="1480"/>
          <w:tab w:val="left" w:pos="8640"/>
        </w:tabs>
        <w:autoSpaceDE w:val="0"/>
        <w:autoSpaceDN w:val="0"/>
        <w:adjustRightInd w:val="0"/>
        <w:spacing w:after="0"/>
        <w:rPr>
          <w:rFonts w:ascii="Times New Roman" w:hAnsi="Times New Roman"/>
          <w:b/>
        </w:rPr>
      </w:pPr>
    </w:p>
    <w:p w14:paraId="24FC7B34" w14:textId="77777777" w:rsidR="00C660EC" w:rsidRPr="00C9658B" w:rsidRDefault="001717E8" w:rsidP="00E04823">
      <w:pPr>
        <w:pStyle w:val="ListParagraph"/>
        <w:numPr>
          <w:ilvl w:val="1"/>
          <w:numId w:val="26"/>
        </w:numPr>
        <w:spacing w:line="276" w:lineRule="auto"/>
        <w:ind w:left="720" w:hanging="720"/>
        <w:contextualSpacing/>
        <w:jc w:val="both"/>
        <w:rPr>
          <w:rFonts w:eastAsia="Times New Roman"/>
          <w:sz w:val="22"/>
          <w:szCs w:val="22"/>
          <w:lang w:bidi="hi-IN"/>
        </w:rPr>
      </w:pPr>
      <w:r w:rsidRPr="00C9658B">
        <w:rPr>
          <w:rFonts w:eastAsia="Times New Roman"/>
          <w:sz w:val="22"/>
          <w:szCs w:val="22"/>
          <w:u w:val="single"/>
          <w:lang w:bidi="hi-IN"/>
        </w:rPr>
        <w:t>Rules of Procedure</w:t>
      </w:r>
    </w:p>
    <w:p w14:paraId="050F4772" w14:textId="77777777" w:rsidR="00C660EC" w:rsidRPr="00C9658B" w:rsidRDefault="00C660EC" w:rsidP="00C9658B">
      <w:pPr>
        <w:pStyle w:val="ListParagraph"/>
        <w:spacing w:line="276" w:lineRule="auto"/>
        <w:ind w:left="1080"/>
        <w:rPr>
          <w:rFonts w:eastAsia="Times New Roman"/>
          <w:sz w:val="22"/>
          <w:szCs w:val="22"/>
          <w:lang w:bidi="hi-IN"/>
        </w:rPr>
      </w:pPr>
    </w:p>
    <w:p w14:paraId="363493D1" w14:textId="5E638201" w:rsidR="00C660EC" w:rsidRPr="00C9658B" w:rsidRDefault="001717E8">
      <w:pPr>
        <w:pStyle w:val="ListParagraph"/>
        <w:spacing w:line="276" w:lineRule="auto"/>
        <w:jc w:val="both"/>
        <w:rPr>
          <w:rFonts w:eastAsia="Times New Roman"/>
          <w:sz w:val="22"/>
          <w:szCs w:val="22"/>
          <w:lang w:bidi="hi-IN"/>
        </w:rPr>
      </w:pPr>
      <w:r w:rsidRPr="00C9658B">
        <w:rPr>
          <w:rFonts w:eastAsia="Times New Roman"/>
          <w:sz w:val="22"/>
          <w:szCs w:val="22"/>
          <w:lang w:bidi="hi-IN"/>
        </w:rPr>
        <w:t xml:space="preserve">Except as otherwise stated herein, arbitration proceedings shall be conducted in accordance with the rules of procedure for arbitration of the </w:t>
      </w:r>
      <w:r w:rsidR="00234097">
        <w:rPr>
          <w:rFonts w:eastAsia="Times New Roman"/>
          <w:sz w:val="22"/>
          <w:szCs w:val="22"/>
          <w:lang w:bidi="hi-IN"/>
        </w:rPr>
        <w:t>SIAC</w:t>
      </w:r>
      <w:r w:rsidRPr="00C9658B">
        <w:rPr>
          <w:rFonts w:eastAsia="Times New Roman"/>
          <w:sz w:val="22"/>
          <w:szCs w:val="22"/>
          <w:lang w:bidi="hi-IN"/>
        </w:rPr>
        <w:t xml:space="preserve"> as in force on the date of this </w:t>
      </w:r>
      <w:r w:rsidR="00976734">
        <w:rPr>
          <w:rFonts w:eastAsia="Times New Roman"/>
          <w:sz w:val="22"/>
          <w:szCs w:val="22"/>
          <w:lang w:bidi="hi-IN"/>
        </w:rPr>
        <w:t>Agreement</w:t>
      </w:r>
      <w:r w:rsidRPr="00C9658B">
        <w:rPr>
          <w:rFonts w:eastAsia="Times New Roman"/>
          <w:sz w:val="22"/>
          <w:szCs w:val="22"/>
          <w:lang w:bidi="hi-IN"/>
        </w:rPr>
        <w:t>.</w:t>
      </w:r>
    </w:p>
    <w:p w14:paraId="1A1783A2" w14:textId="77777777" w:rsidR="00C660EC" w:rsidRPr="00C9658B" w:rsidRDefault="001717E8" w:rsidP="00C9658B">
      <w:pPr>
        <w:spacing w:after="0"/>
        <w:ind w:left="1080"/>
        <w:rPr>
          <w:rFonts w:ascii="Times New Roman" w:eastAsia="Times New Roman" w:hAnsi="Times New Roman"/>
          <w:lang w:bidi="hi-IN"/>
        </w:rPr>
      </w:pPr>
      <w:r w:rsidRPr="00C9658B">
        <w:rPr>
          <w:rFonts w:ascii="Times New Roman" w:eastAsia="Times New Roman" w:hAnsi="Times New Roman"/>
          <w:lang w:bidi="hi-IN"/>
        </w:rPr>
        <w:t> </w:t>
      </w:r>
    </w:p>
    <w:p w14:paraId="13219500" w14:textId="77777777" w:rsidR="00C660EC" w:rsidRPr="00C9658B" w:rsidRDefault="001717E8" w:rsidP="00E04823">
      <w:pPr>
        <w:pStyle w:val="ListParagraph"/>
        <w:numPr>
          <w:ilvl w:val="1"/>
          <w:numId w:val="26"/>
        </w:numPr>
        <w:spacing w:line="276" w:lineRule="auto"/>
        <w:ind w:left="720" w:hanging="720"/>
        <w:contextualSpacing/>
        <w:jc w:val="both"/>
        <w:rPr>
          <w:rFonts w:eastAsia="Times New Roman"/>
          <w:sz w:val="22"/>
          <w:szCs w:val="22"/>
          <w:lang w:bidi="hi-IN"/>
        </w:rPr>
      </w:pPr>
      <w:r w:rsidRPr="00C9658B">
        <w:rPr>
          <w:rFonts w:eastAsia="Times New Roman"/>
          <w:sz w:val="22"/>
          <w:szCs w:val="22"/>
          <w:u w:val="single"/>
          <w:lang w:bidi="hi-IN"/>
        </w:rPr>
        <w:t>Substitute Arbitrators</w:t>
      </w:r>
      <w:r w:rsidRPr="00C9658B">
        <w:rPr>
          <w:rFonts w:eastAsia="Times New Roman"/>
          <w:sz w:val="22"/>
          <w:szCs w:val="22"/>
          <w:lang w:bidi="hi-IN"/>
        </w:rPr>
        <w:t xml:space="preserve">  </w:t>
      </w:r>
    </w:p>
    <w:p w14:paraId="0A5DEEDB" w14:textId="77777777" w:rsidR="00C660EC" w:rsidRPr="00C9658B" w:rsidRDefault="00C660EC" w:rsidP="00C9658B">
      <w:pPr>
        <w:pStyle w:val="ListParagraph"/>
        <w:spacing w:line="276" w:lineRule="auto"/>
        <w:ind w:left="1080"/>
        <w:rPr>
          <w:rFonts w:eastAsia="Times New Roman"/>
          <w:sz w:val="22"/>
          <w:szCs w:val="22"/>
          <w:lang w:bidi="hi-IN"/>
        </w:rPr>
      </w:pPr>
    </w:p>
    <w:p w14:paraId="50A0F078" w14:textId="77777777" w:rsidR="00C660EC" w:rsidRPr="00C9658B" w:rsidRDefault="001717E8" w:rsidP="00E04823">
      <w:pPr>
        <w:pStyle w:val="ListParagraph"/>
        <w:spacing w:line="276" w:lineRule="auto"/>
        <w:jc w:val="both"/>
        <w:rPr>
          <w:rFonts w:eastAsia="Times New Roman"/>
          <w:sz w:val="22"/>
          <w:szCs w:val="22"/>
          <w:lang w:bidi="hi-IN"/>
        </w:rPr>
      </w:pPr>
      <w:r w:rsidRPr="00C9658B">
        <w:rPr>
          <w:rFonts w:eastAsia="Times New Roman"/>
          <w:sz w:val="22"/>
          <w:szCs w:val="22"/>
          <w:lang w:bidi="hi-IN"/>
        </w:rPr>
        <w:t>If for any reason an arbitrator is unable to perform his/her function, a substitute shall be appointed in the same manner as the original arbitrator.</w:t>
      </w:r>
    </w:p>
    <w:p w14:paraId="49360C2D" w14:textId="77777777" w:rsidR="00C660EC" w:rsidRPr="00C9658B" w:rsidRDefault="001717E8" w:rsidP="00C9658B">
      <w:pPr>
        <w:spacing w:after="0"/>
        <w:ind w:left="1080"/>
        <w:rPr>
          <w:rFonts w:ascii="Times New Roman" w:eastAsia="Times New Roman" w:hAnsi="Times New Roman"/>
          <w:lang w:bidi="hi-IN"/>
        </w:rPr>
      </w:pPr>
      <w:r w:rsidRPr="00C9658B">
        <w:rPr>
          <w:rFonts w:ascii="Times New Roman" w:eastAsia="Times New Roman" w:hAnsi="Times New Roman"/>
          <w:lang w:bidi="hi-IN"/>
        </w:rPr>
        <w:t> </w:t>
      </w:r>
    </w:p>
    <w:p w14:paraId="397DF95C" w14:textId="77777777" w:rsidR="00C660EC" w:rsidRPr="00C9658B" w:rsidRDefault="001717E8" w:rsidP="00E04823">
      <w:pPr>
        <w:pStyle w:val="ListParagraph"/>
        <w:numPr>
          <w:ilvl w:val="1"/>
          <w:numId w:val="26"/>
        </w:numPr>
        <w:spacing w:line="276" w:lineRule="auto"/>
        <w:ind w:left="720" w:hanging="720"/>
        <w:contextualSpacing/>
        <w:jc w:val="both"/>
        <w:rPr>
          <w:rFonts w:eastAsia="Times New Roman"/>
          <w:sz w:val="22"/>
          <w:szCs w:val="22"/>
          <w:lang w:bidi="hi-IN"/>
        </w:rPr>
      </w:pPr>
      <w:r w:rsidRPr="00C9658B">
        <w:rPr>
          <w:rFonts w:eastAsia="Times New Roman"/>
          <w:sz w:val="22"/>
          <w:szCs w:val="22"/>
          <w:u w:val="single"/>
          <w:lang w:bidi="hi-IN"/>
        </w:rPr>
        <w:t>Nationality and Qualifications of Arbitrators</w:t>
      </w:r>
      <w:r w:rsidRPr="00C9658B">
        <w:rPr>
          <w:rFonts w:eastAsia="Times New Roman"/>
          <w:sz w:val="22"/>
          <w:szCs w:val="22"/>
          <w:lang w:bidi="hi-IN"/>
        </w:rPr>
        <w:t xml:space="preserve">  </w:t>
      </w:r>
    </w:p>
    <w:p w14:paraId="30D3FE30" w14:textId="77777777" w:rsidR="00C660EC" w:rsidRPr="00C9658B" w:rsidRDefault="00C660EC" w:rsidP="00C9658B">
      <w:pPr>
        <w:pStyle w:val="ListParagraph"/>
        <w:spacing w:line="276" w:lineRule="auto"/>
        <w:ind w:left="1080"/>
        <w:rPr>
          <w:rFonts w:eastAsia="Times New Roman"/>
          <w:sz w:val="22"/>
          <w:szCs w:val="22"/>
          <w:lang w:bidi="hi-IN"/>
        </w:rPr>
      </w:pPr>
    </w:p>
    <w:p w14:paraId="4FCB4104" w14:textId="2A7F5999" w:rsidR="00C660EC" w:rsidRPr="00C9658B" w:rsidRDefault="001717E8" w:rsidP="00E04823">
      <w:pPr>
        <w:pStyle w:val="ListParagraph"/>
        <w:spacing w:line="276" w:lineRule="auto"/>
        <w:jc w:val="both"/>
        <w:rPr>
          <w:rFonts w:eastAsia="Times New Roman"/>
          <w:i/>
          <w:iCs/>
          <w:sz w:val="22"/>
          <w:szCs w:val="22"/>
          <w:lang w:bidi="hi-IN"/>
        </w:rPr>
      </w:pPr>
      <w:r w:rsidRPr="00C9658B">
        <w:rPr>
          <w:rFonts w:eastAsia="Times New Roman"/>
          <w:sz w:val="22"/>
          <w:szCs w:val="22"/>
          <w:lang w:bidi="hi-IN"/>
        </w:rPr>
        <w:t xml:space="preserve">Each arbitrator appointed pursuant to </w:t>
      </w:r>
      <w:r w:rsidRPr="00C9658B">
        <w:rPr>
          <w:rFonts w:eastAsia="Times New Roman"/>
          <w:sz w:val="22"/>
          <w:szCs w:val="22"/>
          <w:u w:val="single"/>
          <w:lang w:bidi="hi-IN"/>
        </w:rPr>
        <w:t>Article 13.</w:t>
      </w:r>
      <w:r w:rsidR="00E04823">
        <w:rPr>
          <w:rFonts w:eastAsia="Times New Roman"/>
          <w:sz w:val="22"/>
          <w:szCs w:val="22"/>
          <w:u w:val="single"/>
          <w:lang w:bidi="hi-IN"/>
        </w:rPr>
        <w:t>4</w:t>
      </w:r>
      <w:r w:rsidRPr="00C9658B">
        <w:rPr>
          <w:rFonts w:eastAsia="Times New Roman"/>
          <w:sz w:val="22"/>
          <w:szCs w:val="22"/>
          <w:u w:val="single"/>
          <w:lang w:bidi="hi-IN"/>
        </w:rPr>
        <w:t>(a)(</w:t>
      </w:r>
      <w:proofErr w:type="spellStart"/>
      <w:r w:rsidRPr="00C9658B">
        <w:rPr>
          <w:rFonts w:eastAsia="Times New Roman"/>
          <w:sz w:val="22"/>
          <w:szCs w:val="22"/>
          <w:u w:val="single"/>
          <w:lang w:bidi="hi-IN"/>
        </w:rPr>
        <w:t>i</w:t>
      </w:r>
      <w:proofErr w:type="spellEnd"/>
      <w:r w:rsidRPr="00E04823">
        <w:rPr>
          <w:rFonts w:eastAsia="Times New Roman"/>
          <w:sz w:val="22"/>
          <w:szCs w:val="22"/>
          <w:u w:val="single"/>
          <w:lang w:bidi="hi-IN"/>
        </w:rPr>
        <w:t>)</w:t>
      </w:r>
      <w:r w:rsidRPr="00E04823">
        <w:rPr>
          <w:rFonts w:eastAsia="Times New Roman"/>
          <w:sz w:val="22"/>
          <w:szCs w:val="22"/>
          <w:lang w:bidi="hi-IN"/>
        </w:rPr>
        <w:t xml:space="preserve"> to </w:t>
      </w:r>
      <w:r w:rsidR="00E04823">
        <w:rPr>
          <w:rFonts w:eastAsia="Times New Roman"/>
          <w:sz w:val="22"/>
          <w:szCs w:val="22"/>
          <w:u w:val="single"/>
          <w:lang w:bidi="hi-IN"/>
        </w:rPr>
        <w:t>Article 13.4(a)</w:t>
      </w:r>
      <w:r w:rsidRPr="00C9658B">
        <w:rPr>
          <w:rFonts w:eastAsia="Times New Roman"/>
          <w:sz w:val="22"/>
          <w:szCs w:val="22"/>
          <w:u w:val="single"/>
          <w:lang w:bidi="hi-IN"/>
        </w:rPr>
        <w:t>(iii)</w:t>
      </w:r>
      <w:r w:rsidRPr="00C9658B">
        <w:rPr>
          <w:rFonts w:eastAsia="Times New Roman"/>
          <w:sz w:val="22"/>
          <w:szCs w:val="22"/>
          <w:lang w:bidi="hi-IN"/>
        </w:rPr>
        <w:t xml:space="preserve"> shall be an internationally recognized legal or technical expert with extensive experience in relation to the matter in dispute and shall not be a national of Maldives or the home country of the </w:t>
      </w:r>
      <w:r w:rsidR="00A4627D">
        <w:rPr>
          <w:rFonts w:eastAsia="Times New Roman"/>
          <w:sz w:val="22"/>
          <w:szCs w:val="22"/>
          <w:lang w:bidi="hi-IN"/>
        </w:rPr>
        <w:t>Licensee</w:t>
      </w:r>
      <w:r w:rsidRPr="00C9658B">
        <w:rPr>
          <w:rFonts w:eastAsia="Times New Roman"/>
          <w:sz w:val="22"/>
          <w:szCs w:val="22"/>
          <w:lang w:bidi="hi-IN"/>
        </w:rPr>
        <w:t>.  For the purposes of this Clause, “home country” means any of:</w:t>
      </w:r>
    </w:p>
    <w:p w14:paraId="438A1E87" w14:textId="729D185F" w:rsidR="00C660EC" w:rsidRPr="00C9658B" w:rsidRDefault="001717E8" w:rsidP="002B37D4">
      <w:pPr>
        <w:pStyle w:val="ListParagraph"/>
        <w:numPr>
          <w:ilvl w:val="1"/>
          <w:numId w:val="27"/>
        </w:numPr>
        <w:spacing w:line="276" w:lineRule="auto"/>
        <w:ind w:left="1260"/>
        <w:jc w:val="both"/>
        <w:rPr>
          <w:rFonts w:eastAsia="Times New Roman"/>
          <w:sz w:val="22"/>
          <w:szCs w:val="22"/>
          <w:lang w:bidi="hi-IN"/>
        </w:rPr>
      </w:pPr>
      <w:r w:rsidRPr="00C9658B">
        <w:rPr>
          <w:rFonts w:eastAsia="Times New Roman"/>
          <w:sz w:val="22"/>
          <w:szCs w:val="22"/>
          <w:lang w:bidi="hi-IN"/>
        </w:rPr>
        <w:t xml:space="preserve">the country of incorporation of the </w:t>
      </w:r>
      <w:r w:rsidR="00A4627D">
        <w:rPr>
          <w:rFonts w:eastAsia="Times New Roman"/>
          <w:sz w:val="22"/>
          <w:szCs w:val="22"/>
          <w:lang w:bidi="hi-IN"/>
        </w:rPr>
        <w:t>Licensee</w:t>
      </w:r>
      <w:r w:rsidRPr="00C9658B">
        <w:rPr>
          <w:rFonts w:eastAsia="Times New Roman"/>
          <w:sz w:val="22"/>
          <w:szCs w:val="22"/>
          <w:lang w:bidi="hi-IN"/>
        </w:rPr>
        <w:t xml:space="preserve"> or their parent companies; </w:t>
      </w:r>
    </w:p>
    <w:p w14:paraId="24C20659" w14:textId="0FBCF3E5" w:rsidR="00C660EC" w:rsidRPr="00C9658B" w:rsidRDefault="001717E8" w:rsidP="002B37D4">
      <w:pPr>
        <w:pStyle w:val="ListParagraph"/>
        <w:numPr>
          <w:ilvl w:val="1"/>
          <w:numId w:val="27"/>
        </w:numPr>
        <w:spacing w:line="276" w:lineRule="auto"/>
        <w:ind w:left="1260"/>
        <w:jc w:val="both"/>
        <w:rPr>
          <w:rFonts w:eastAsia="Times New Roman"/>
          <w:sz w:val="22"/>
          <w:szCs w:val="22"/>
          <w:lang w:bidi="hi-IN"/>
        </w:rPr>
      </w:pPr>
      <w:r w:rsidRPr="00C9658B">
        <w:rPr>
          <w:rFonts w:eastAsia="Times New Roman"/>
          <w:sz w:val="22"/>
          <w:szCs w:val="22"/>
          <w:lang w:bidi="hi-IN"/>
        </w:rPr>
        <w:t xml:space="preserve">the country in which </w:t>
      </w:r>
      <w:r w:rsidR="00A4627D">
        <w:rPr>
          <w:rFonts w:eastAsia="Times New Roman"/>
          <w:sz w:val="22"/>
          <w:szCs w:val="22"/>
          <w:lang w:bidi="hi-IN"/>
        </w:rPr>
        <w:t>Licensee</w:t>
      </w:r>
      <w:r w:rsidRPr="00C9658B">
        <w:rPr>
          <w:rFonts w:eastAsia="Times New Roman"/>
          <w:sz w:val="22"/>
          <w:szCs w:val="22"/>
          <w:lang w:bidi="hi-IN"/>
        </w:rPr>
        <w:t xml:space="preserve">’s principal place of business is located; </w:t>
      </w:r>
    </w:p>
    <w:p w14:paraId="427A4DFD" w14:textId="5EE54393" w:rsidR="00ED0063" w:rsidRDefault="001717E8" w:rsidP="002B37D4">
      <w:pPr>
        <w:pStyle w:val="ListParagraph"/>
        <w:numPr>
          <w:ilvl w:val="1"/>
          <w:numId w:val="27"/>
        </w:numPr>
        <w:spacing w:line="276" w:lineRule="auto"/>
        <w:ind w:left="1260"/>
        <w:jc w:val="both"/>
        <w:rPr>
          <w:rFonts w:eastAsia="Times New Roman"/>
          <w:sz w:val="22"/>
          <w:szCs w:val="22"/>
          <w:lang w:bidi="hi-IN"/>
        </w:rPr>
      </w:pPr>
      <w:r w:rsidRPr="00C9658B">
        <w:rPr>
          <w:rFonts w:eastAsia="Times New Roman"/>
          <w:sz w:val="22"/>
          <w:szCs w:val="22"/>
          <w:lang w:bidi="hi-IN"/>
        </w:rPr>
        <w:t xml:space="preserve">the country of nationality of a majority of the </w:t>
      </w:r>
      <w:r w:rsidR="00A4627D">
        <w:rPr>
          <w:rFonts w:eastAsia="Times New Roman"/>
          <w:sz w:val="22"/>
          <w:szCs w:val="22"/>
          <w:lang w:bidi="hi-IN"/>
        </w:rPr>
        <w:t>Licensee</w:t>
      </w:r>
      <w:r w:rsidRPr="00C9658B">
        <w:rPr>
          <w:rFonts w:eastAsia="Times New Roman"/>
          <w:sz w:val="22"/>
          <w:szCs w:val="22"/>
          <w:lang w:bidi="hi-IN"/>
        </w:rPr>
        <w:t>’s shareholders</w:t>
      </w:r>
      <w:r w:rsidR="00ED0063">
        <w:rPr>
          <w:rFonts w:eastAsia="Times New Roman"/>
          <w:sz w:val="22"/>
          <w:szCs w:val="22"/>
          <w:lang w:bidi="hi-IN"/>
        </w:rPr>
        <w:t>; or</w:t>
      </w:r>
    </w:p>
    <w:p w14:paraId="690EAB97" w14:textId="1C5E3EC3" w:rsidR="00C660EC" w:rsidRPr="00C9658B" w:rsidRDefault="00ED0063" w:rsidP="002B37D4">
      <w:pPr>
        <w:pStyle w:val="ListParagraph"/>
        <w:numPr>
          <w:ilvl w:val="1"/>
          <w:numId w:val="27"/>
        </w:numPr>
        <w:spacing w:line="276" w:lineRule="auto"/>
        <w:ind w:left="1260"/>
        <w:jc w:val="both"/>
        <w:rPr>
          <w:rFonts w:eastAsia="Times New Roman"/>
          <w:sz w:val="22"/>
          <w:szCs w:val="22"/>
          <w:lang w:bidi="hi-IN"/>
        </w:rPr>
      </w:pPr>
      <w:r w:rsidRPr="00381B3E">
        <w:rPr>
          <w:rFonts w:eastAsia="Times New Roman"/>
          <w:sz w:val="22"/>
          <w:szCs w:val="22"/>
          <w:lang w:bidi="hi-IN"/>
        </w:rPr>
        <w:t xml:space="preserve">where the </w:t>
      </w:r>
      <w:r w:rsidR="00A4627D" w:rsidRPr="00381B3E">
        <w:rPr>
          <w:rFonts w:eastAsia="Times New Roman"/>
          <w:sz w:val="22"/>
          <w:szCs w:val="22"/>
          <w:lang w:bidi="hi-IN"/>
        </w:rPr>
        <w:t>Licensee</w:t>
      </w:r>
      <w:r w:rsidRPr="00381B3E">
        <w:rPr>
          <w:rFonts w:eastAsia="Times New Roman"/>
          <w:sz w:val="22"/>
          <w:szCs w:val="22"/>
          <w:lang w:bidi="hi-IN"/>
        </w:rPr>
        <w:t xml:space="preserve"> is a joint venture between two or more </w:t>
      </w:r>
      <w:r w:rsidR="00A645F0" w:rsidRPr="00381B3E">
        <w:rPr>
          <w:rFonts w:eastAsia="Times New Roman"/>
          <w:sz w:val="22"/>
          <w:szCs w:val="22"/>
          <w:lang w:bidi="hi-IN"/>
        </w:rPr>
        <w:t>P</w:t>
      </w:r>
      <w:r w:rsidRPr="00381B3E">
        <w:rPr>
          <w:rFonts w:eastAsia="Times New Roman"/>
          <w:sz w:val="22"/>
          <w:szCs w:val="22"/>
          <w:lang w:bidi="hi-IN"/>
        </w:rPr>
        <w:t xml:space="preserve">ersons, the country of </w:t>
      </w:r>
      <w:r w:rsidR="00A645F0" w:rsidRPr="00381B3E">
        <w:rPr>
          <w:rFonts w:eastAsia="Times New Roman"/>
          <w:sz w:val="22"/>
          <w:szCs w:val="22"/>
          <w:lang w:bidi="hi-IN"/>
        </w:rPr>
        <w:t xml:space="preserve">incorporation, </w:t>
      </w:r>
      <w:r w:rsidRPr="00381B3E">
        <w:rPr>
          <w:rFonts w:eastAsia="Times New Roman"/>
          <w:sz w:val="22"/>
          <w:szCs w:val="22"/>
          <w:lang w:bidi="hi-IN"/>
        </w:rPr>
        <w:t xml:space="preserve">nationality </w:t>
      </w:r>
      <w:r w:rsidR="00A645F0" w:rsidRPr="00381B3E">
        <w:rPr>
          <w:rFonts w:eastAsia="Times New Roman"/>
          <w:sz w:val="22"/>
          <w:szCs w:val="22"/>
          <w:lang w:bidi="hi-IN"/>
        </w:rPr>
        <w:t xml:space="preserve">or place of business </w:t>
      </w:r>
      <w:r w:rsidRPr="00381B3E">
        <w:rPr>
          <w:rFonts w:eastAsia="Times New Roman"/>
          <w:sz w:val="22"/>
          <w:szCs w:val="22"/>
          <w:lang w:bidi="hi-IN"/>
        </w:rPr>
        <w:t>of the partners or shareholders of such joint venture</w:t>
      </w:r>
      <w:r w:rsidRPr="003F200A">
        <w:rPr>
          <w:rFonts w:eastAsia="Times New Roman"/>
          <w:lang w:bidi="hi-IN"/>
        </w:rPr>
        <w:t>.</w:t>
      </w:r>
      <w:bookmarkStart w:id="3" w:name="_Ref251597167"/>
      <w:bookmarkStart w:id="4" w:name="_Ref30563388"/>
      <w:bookmarkStart w:id="5" w:name="_Ref143416059"/>
    </w:p>
    <w:p w14:paraId="72D9A109" w14:textId="77777777" w:rsidR="00C660EC" w:rsidRPr="00C9658B" w:rsidRDefault="00C660EC" w:rsidP="00C9658B">
      <w:pPr>
        <w:pStyle w:val="ListParagraph"/>
        <w:spacing w:line="276" w:lineRule="auto"/>
        <w:rPr>
          <w:sz w:val="22"/>
          <w:szCs w:val="22"/>
        </w:rPr>
      </w:pPr>
    </w:p>
    <w:p w14:paraId="2203C6AA" w14:textId="77777777" w:rsidR="00C660EC" w:rsidRPr="00C9658B" w:rsidRDefault="001717E8" w:rsidP="002B37D4">
      <w:pPr>
        <w:pStyle w:val="ListParagraph"/>
        <w:numPr>
          <w:ilvl w:val="1"/>
          <w:numId w:val="26"/>
        </w:numPr>
        <w:spacing w:line="276" w:lineRule="auto"/>
        <w:ind w:left="720" w:hanging="720"/>
        <w:contextualSpacing/>
        <w:jc w:val="both"/>
        <w:rPr>
          <w:sz w:val="22"/>
          <w:szCs w:val="22"/>
        </w:rPr>
      </w:pPr>
      <w:r w:rsidRPr="00C9658B">
        <w:rPr>
          <w:rFonts w:eastAsia="Times New Roman"/>
          <w:sz w:val="22"/>
          <w:szCs w:val="22"/>
          <w:u w:val="single"/>
          <w:lang w:bidi="hi-IN"/>
        </w:rPr>
        <w:lastRenderedPageBreak/>
        <w:t>Miscellaneous</w:t>
      </w:r>
      <w:r w:rsidRPr="00C9658B">
        <w:rPr>
          <w:rFonts w:eastAsia="Times New Roman"/>
          <w:sz w:val="22"/>
          <w:szCs w:val="22"/>
          <w:lang w:bidi="hi-IN"/>
        </w:rPr>
        <w:t xml:space="preserve">  </w:t>
      </w:r>
    </w:p>
    <w:p w14:paraId="05E92CEC" w14:textId="77777777" w:rsidR="00C660EC" w:rsidRPr="00C9658B" w:rsidRDefault="00C660EC" w:rsidP="00C9658B">
      <w:pPr>
        <w:pStyle w:val="ListParagraph"/>
        <w:spacing w:line="276" w:lineRule="auto"/>
        <w:rPr>
          <w:rFonts w:eastAsia="Times New Roman"/>
          <w:sz w:val="22"/>
          <w:szCs w:val="22"/>
          <w:lang w:bidi="hi-IN"/>
        </w:rPr>
      </w:pPr>
    </w:p>
    <w:p w14:paraId="5D6CFFF2" w14:textId="77777777" w:rsidR="00C660EC" w:rsidRPr="00C9658B" w:rsidRDefault="001717E8" w:rsidP="00C9658B">
      <w:pPr>
        <w:pStyle w:val="ListParagraph"/>
        <w:spacing w:line="276" w:lineRule="auto"/>
        <w:rPr>
          <w:sz w:val="22"/>
          <w:szCs w:val="22"/>
        </w:rPr>
      </w:pPr>
      <w:r w:rsidRPr="00C9658B">
        <w:rPr>
          <w:rFonts w:eastAsia="Times New Roman"/>
          <w:sz w:val="22"/>
          <w:szCs w:val="22"/>
          <w:lang w:bidi="hi-IN"/>
        </w:rPr>
        <w:t>In any arbitration proceeding hereunder:</w:t>
      </w:r>
    </w:p>
    <w:p w14:paraId="39A3D92E" w14:textId="77777777" w:rsidR="00C660EC" w:rsidRPr="00C9658B" w:rsidRDefault="001717E8" w:rsidP="002B37D4">
      <w:pPr>
        <w:pStyle w:val="ListParagraph"/>
        <w:numPr>
          <w:ilvl w:val="0"/>
          <w:numId w:val="43"/>
        </w:numPr>
        <w:spacing w:line="276" w:lineRule="auto"/>
        <w:ind w:left="1260"/>
        <w:jc w:val="both"/>
        <w:rPr>
          <w:rFonts w:eastAsia="Times New Roman"/>
          <w:sz w:val="22"/>
          <w:szCs w:val="22"/>
          <w:lang w:bidi="hi-IN"/>
        </w:rPr>
      </w:pPr>
      <w:r w:rsidRPr="00C9658B">
        <w:rPr>
          <w:rFonts w:eastAsia="Times New Roman"/>
          <w:sz w:val="22"/>
          <w:szCs w:val="22"/>
          <w:lang w:bidi="hi-IN"/>
        </w:rPr>
        <w:t>proceedings shall, unless otherwise agreed by the Parties, be held in Singapore;</w:t>
      </w:r>
    </w:p>
    <w:p w14:paraId="5DCF93A0" w14:textId="77777777" w:rsidR="00C660EC" w:rsidRPr="00C9658B" w:rsidRDefault="001717E8" w:rsidP="002B37D4">
      <w:pPr>
        <w:pStyle w:val="ListParagraph"/>
        <w:numPr>
          <w:ilvl w:val="0"/>
          <w:numId w:val="43"/>
        </w:numPr>
        <w:spacing w:line="276" w:lineRule="auto"/>
        <w:ind w:left="1260"/>
        <w:jc w:val="both"/>
        <w:rPr>
          <w:rFonts w:eastAsia="Times New Roman"/>
          <w:sz w:val="22"/>
          <w:szCs w:val="22"/>
          <w:lang w:bidi="hi-IN"/>
        </w:rPr>
      </w:pPr>
      <w:r w:rsidRPr="00C9658B">
        <w:rPr>
          <w:rFonts w:eastAsia="Times New Roman"/>
          <w:sz w:val="22"/>
          <w:szCs w:val="22"/>
          <w:lang w:bidi="hi-IN"/>
        </w:rPr>
        <w:t>the </w:t>
      </w:r>
      <w:r w:rsidRPr="002B37D4">
        <w:rPr>
          <w:rFonts w:eastAsia="Times New Roman"/>
          <w:sz w:val="22"/>
          <w:szCs w:val="22"/>
          <w:lang w:bidi="hi-IN"/>
        </w:rPr>
        <w:t>English</w:t>
      </w:r>
      <w:r w:rsidRPr="00C9658B">
        <w:rPr>
          <w:rFonts w:eastAsia="Times New Roman"/>
          <w:sz w:val="22"/>
          <w:szCs w:val="22"/>
          <w:lang w:bidi="hi-IN"/>
        </w:rPr>
        <w:t> language shall be the official language for all purposes; and</w:t>
      </w:r>
    </w:p>
    <w:p w14:paraId="7F5F39C3" w14:textId="77777777" w:rsidR="00C660EC" w:rsidRPr="00C9658B" w:rsidRDefault="001717E8" w:rsidP="002B37D4">
      <w:pPr>
        <w:pStyle w:val="ListParagraph"/>
        <w:numPr>
          <w:ilvl w:val="0"/>
          <w:numId w:val="43"/>
        </w:numPr>
        <w:spacing w:line="276" w:lineRule="auto"/>
        <w:ind w:left="1260"/>
        <w:jc w:val="both"/>
        <w:rPr>
          <w:rFonts w:eastAsia="Times New Roman"/>
          <w:sz w:val="22"/>
          <w:szCs w:val="22"/>
          <w:lang w:bidi="hi-IN"/>
        </w:rPr>
      </w:pPr>
      <w:r w:rsidRPr="00C9658B">
        <w:rPr>
          <w:rFonts w:eastAsia="Times New Roman"/>
          <w:sz w:val="22"/>
          <w:szCs w:val="22"/>
          <w:lang w:bidi="hi-IN"/>
        </w:rPr>
        <w:t>the decision of the sole arbitrator or of a majority of the arbitrators shall be final and binding and shall be enforceable in any court of competent jurisdiction, and the Parties hereby waive any objections to or claims of immunity in respect of such enforcement.</w:t>
      </w:r>
      <w:bookmarkEnd w:id="3"/>
      <w:bookmarkEnd w:id="4"/>
      <w:bookmarkEnd w:id="5"/>
    </w:p>
    <w:p w14:paraId="0337E97A" w14:textId="77777777" w:rsidR="002B37D4" w:rsidRDefault="002B37D4" w:rsidP="00C9658B">
      <w:pPr>
        <w:pStyle w:val="CM45"/>
        <w:spacing w:line="276" w:lineRule="auto"/>
        <w:jc w:val="both"/>
        <w:rPr>
          <w:rFonts w:ascii="Times New Roman" w:hAnsi="Times New Roman"/>
          <w:color w:val="000000"/>
          <w:sz w:val="22"/>
          <w:szCs w:val="22"/>
        </w:rPr>
      </w:pPr>
    </w:p>
    <w:p w14:paraId="130495B6" w14:textId="77777777" w:rsidR="00B60039" w:rsidRPr="002B37D4" w:rsidRDefault="009E0CB2" w:rsidP="00C9658B">
      <w:pPr>
        <w:pStyle w:val="CM45"/>
        <w:spacing w:line="276" w:lineRule="auto"/>
        <w:jc w:val="both"/>
        <w:rPr>
          <w:rFonts w:ascii="Times New Roman" w:hAnsi="Times New Roman"/>
          <w:b/>
          <w:color w:val="000000"/>
          <w:sz w:val="22"/>
          <w:szCs w:val="22"/>
          <w:u w:val="single"/>
        </w:rPr>
      </w:pPr>
      <w:r w:rsidRPr="002B37D4">
        <w:rPr>
          <w:rFonts w:ascii="Times New Roman" w:hAnsi="Times New Roman"/>
          <w:b/>
          <w:color w:val="000000"/>
          <w:sz w:val="22"/>
          <w:szCs w:val="22"/>
        </w:rPr>
        <w:t>13.6</w:t>
      </w:r>
      <w:r w:rsidRPr="002B37D4">
        <w:rPr>
          <w:rFonts w:ascii="Times New Roman" w:hAnsi="Times New Roman"/>
          <w:b/>
          <w:color w:val="000000"/>
          <w:sz w:val="22"/>
          <w:szCs w:val="22"/>
        </w:rPr>
        <w:tab/>
      </w:r>
      <w:r w:rsidRPr="002B37D4">
        <w:rPr>
          <w:rFonts w:ascii="Times New Roman" w:hAnsi="Times New Roman"/>
          <w:b/>
          <w:color w:val="000000"/>
          <w:sz w:val="22"/>
          <w:szCs w:val="22"/>
          <w:u w:val="single"/>
        </w:rPr>
        <w:t>Governing Law</w:t>
      </w:r>
      <w:r w:rsidR="00761173">
        <w:rPr>
          <w:rFonts w:ascii="Times New Roman" w:hAnsi="Times New Roman"/>
          <w:b/>
          <w:color w:val="000000"/>
          <w:sz w:val="22"/>
          <w:szCs w:val="22"/>
          <w:u w:val="single"/>
        </w:rPr>
        <w:t>, Jurisdiction and Service of Process</w:t>
      </w:r>
    </w:p>
    <w:p w14:paraId="31F016ED" w14:textId="77777777" w:rsidR="00C660EC" w:rsidRPr="00C9658B" w:rsidRDefault="00C660EC" w:rsidP="00C9658B">
      <w:pPr>
        <w:pStyle w:val="Default"/>
        <w:spacing w:line="276" w:lineRule="auto"/>
        <w:ind w:left="720" w:hanging="720"/>
        <w:jc w:val="both"/>
        <w:rPr>
          <w:rFonts w:ascii="Times New Roman" w:hAnsi="Times New Roman" w:cs="Times New Roman"/>
          <w:sz w:val="22"/>
          <w:szCs w:val="22"/>
        </w:rPr>
      </w:pPr>
    </w:p>
    <w:p w14:paraId="62AC483B" w14:textId="77777777" w:rsidR="00761173" w:rsidRPr="00F4183D" w:rsidRDefault="00761173" w:rsidP="00F4183D">
      <w:pPr>
        <w:pStyle w:val="Default"/>
        <w:numPr>
          <w:ilvl w:val="0"/>
          <w:numId w:val="44"/>
        </w:numPr>
        <w:spacing w:line="276" w:lineRule="auto"/>
        <w:ind w:left="720" w:hanging="720"/>
        <w:jc w:val="both"/>
        <w:rPr>
          <w:rFonts w:ascii="Times New Roman" w:hAnsi="Times New Roman" w:cs="Times New Roman"/>
          <w:sz w:val="22"/>
          <w:szCs w:val="22"/>
          <w:u w:val="single"/>
        </w:rPr>
      </w:pPr>
      <w:r w:rsidRPr="00F4183D">
        <w:rPr>
          <w:rFonts w:ascii="Times New Roman" w:hAnsi="Times New Roman" w:cs="Times New Roman"/>
          <w:sz w:val="22"/>
          <w:szCs w:val="22"/>
          <w:u w:val="single"/>
        </w:rPr>
        <w:t>Governing Law</w:t>
      </w:r>
    </w:p>
    <w:p w14:paraId="065BD9E0" w14:textId="77777777" w:rsidR="00761173" w:rsidRDefault="00761173" w:rsidP="00F4183D">
      <w:pPr>
        <w:pStyle w:val="Default"/>
        <w:spacing w:line="276" w:lineRule="auto"/>
        <w:ind w:left="720"/>
        <w:jc w:val="both"/>
        <w:rPr>
          <w:rFonts w:ascii="Times New Roman" w:hAnsi="Times New Roman" w:cs="Times New Roman"/>
          <w:sz w:val="22"/>
          <w:szCs w:val="22"/>
        </w:rPr>
      </w:pPr>
    </w:p>
    <w:p w14:paraId="0CC22312" w14:textId="77777777" w:rsidR="00C660EC" w:rsidRDefault="001717E8" w:rsidP="00F4183D">
      <w:pPr>
        <w:pStyle w:val="Default"/>
        <w:spacing w:line="276" w:lineRule="auto"/>
        <w:ind w:left="720"/>
        <w:jc w:val="both"/>
        <w:rPr>
          <w:rFonts w:ascii="Times New Roman" w:hAnsi="Times New Roman" w:cs="Times New Roman"/>
          <w:sz w:val="22"/>
          <w:szCs w:val="22"/>
        </w:rPr>
      </w:pPr>
      <w:r w:rsidRPr="00C9658B">
        <w:rPr>
          <w:rFonts w:ascii="Times New Roman" w:hAnsi="Times New Roman" w:cs="Times New Roman"/>
          <w:sz w:val="22"/>
          <w:szCs w:val="22"/>
        </w:rPr>
        <w:t xml:space="preserve">This Agreement shall be governed by, and construed in accordance with, the laws of Maldives. </w:t>
      </w:r>
    </w:p>
    <w:p w14:paraId="0EC821F7" w14:textId="77777777" w:rsidR="00761173" w:rsidRDefault="00761173" w:rsidP="00F4183D">
      <w:pPr>
        <w:pStyle w:val="Default"/>
        <w:spacing w:line="276" w:lineRule="auto"/>
        <w:ind w:left="720"/>
        <w:jc w:val="both"/>
        <w:rPr>
          <w:rFonts w:ascii="Times New Roman" w:hAnsi="Times New Roman" w:cs="Times New Roman"/>
          <w:sz w:val="22"/>
          <w:szCs w:val="22"/>
          <w:u w:val="single"/>
        </w:rPr>
      </w:pPr>
    </w:p>
    <w:p w14:paraId="2ECBAB97" w14:textId="77777777" w:rsidR="00761173" w:rsidRDefault="00761173" w:rsidP="00F4183D">
      <w:pPr>
        <w:pStyle w:val="Default"/>
        <w:numPr>
          <w:ilvl w:val="0"/>
          <w:numId w:val="44"/>
        </w:numPr>
        <w:spacing w:line="276" w:lineRule="auto"/>
        <w:ind w:left="720" w:hanging="720"/>
        <w:jc w:val="both"/>
        <w:rPr>
          <w:rFonts w:ascii="Times New Roman" w:hAnsi="Times New Roman" w:cs="Times New Roman"/>
          <w:sz w:val="22"/>
          <w:szCs w:val="22"/>
          <w:u w:val="single"/>
        </w:rPr>
      </w:pPr>
      <w:r w:rsidRPr="00F4183D">
        <w:rPr>
          <w:rFonts w:ascii="Times New Roman" w:hAnsi="Times New Roman" w:cs="Times New Roman"/>
          <w:sz w:val="22"/>
          <w:szCs w:val="22"/>
          <w:u w:val="single"/>
        </w:rPr>
        <w:t>Jurisdiction</w:t>
      </w:r>
    </w:p>
    <w:p w14:paraId="568295CC" w14:textId="77777777" w:rsidR="00761173" w:rsidRDefault="00761173" w:rsidP="00F4183D">
      <w:pPr>
        <w:pStyle w:val="Default"/>
        <w:spacing w:line="276" w:lineRule="auto"/>
        <w:ind w:left="720"/>
        <w:jc w:val="both"/>
        <w:rPr>
          <w:rFonts w:ascii="Times New Roman" w:hAnsi="Times New Roman" w:cs="Times New Roman"/>
          <w:sz w:val="22"/>
          <w:szCs w:val="22"/>
        </w:rPr>
      </w:pPr>
    </w:p>
    <w:p w14:paraId="6AB99A0F" w14:textId="77777777" w:rsidR="00761173" w:rsidRPr="00381B3E" w:rsidRDefault="00761173" w:rsidP="00F4183D">
      <w:pPr>
        <w:pStyle w:val="ListParagraph"/>
        <w:widowControl w:val="0"/>
        <w:tabs>
          <w:tab w:val="left" w:pos="720"/>
        </w:tabs>
        <w:autoSpaceDE w:val="0"/>
        <w:autoSpaceDN w:val="0"/>
        <w:adjustRightInd w:val="0"/>
        <w:spacing w:line="276" w:lineRule="auto"/>
        <w:jc w:val="both"/>
        <w:rPr>
          <w:rFonts w:eastAsia="Batang"/>
          <w:color w:val="000000"/>
          <w:sz w:val="22"/>
          <w:szCs w:val="22"/>
        </w:rPr>
      </w:pPr>
      <w:r w:rsidRPr="00381B3E">
        <w:rPr>
          <w:rFonts w:eastAsia="Batang"/>
          <w:color w:val="000000"/>
          <w:sz w:val="22"/>
          <w:szCs w:val="22"/>
        </w:rPr>
        <w:t>Subject to Article 13.3 and Article 13.4, each of the Parties consents to submit itself to the non-exclusive jurisdiction of the courts located in the Maldives in relation to recognition of any arbitral award, with respect to any Dispute that arises under this Agreement.</w:t>
      </w:r>
    </w:p>
    <w:p w14:paraId="6D582151" w14:textId="77777777" w:rsidR="00761173" w:rsidRDefault="00761173" w:rsidP="00F4183D">
      <w:pPr>
        <w:pStyle w:val="Default"/>
        <w:spacing w:line="276" w:lineRule="auto"/>
        <w:ind w:left="720"/>
        <w:jc w:val="both"/>
        <w:rPr>
          <w:rFonts w:ascii="Times New Roman" w:hAnsi="Times New Roman" w:cs="Times New Roman"/>
          <w:sz w:val="22"/>
          <w:szCs w:val="22"/>
        </w:rPr>
      </w:pPr>
    </w:p>
    <w:p w14:paraId="69030188" w14:textId="77777777" w:rsidR="00761173" w:rsidRPr="00381B3E" w:rsidRDefault="00761173" w:rsidP="00F4183D">
      <w:pPr>
        <w:pStyle w:val="Default"/>
        <w:numPr>
          <w:ilvl w:val="0"/>
          <w:numId w:val="44"/>
        </w:numPr>
        <w:spacing w:line="276" w:lineRule="auto"/>
        <w:ind w:left="720" w:hanging="720"/>
        <w:jc w:val="both"/>
        <w:rPr>
          <w:rFonts w:ascii="Times New Roman" w:hAnsi="Times New Roman" w:cs="Times New Roman"/>
          <w:sz w:val="22"/>
          <w:szCs w:val="22"/>
          <w:u w:val="single"/>
        </w:rPr>
      </w:pPr>
      <w:r w:rsidRPr="00381B3E">
        <w:rPr>
          <w:rFonts w:ascii="Times New Roman" w:hAnsi="Times New Roman" w:cs="Times New Roman"/>
          <w:sz w:val="22"/>
          <w:szCs w:val="22"/>
          <w:u w:val="single"/>
        </w:rPr>
        <w:t>Service of Process</w:t>
      </w:r>
    </w:p>
    <w:p w14:paraId="335EA7D5" w14:textId="77777777" w:rsidR="00C660EC" w:rsidRPr="00C9658B" w:rsidRDefault="00C660EC" w:rsidP="00C9658B">
      <w:pPr>
        <w:pStyle w:val="Default"/>
        <w:spacing w:line="276" w:lineRule="auto"/>
        <w:ind w:left="720" w:hanging="720"/>
        <w:jc w:val="both"/>
        <w:rPr>
          <w:rFonts w:ascii="Times New Roman" w:hAnsi="Times New Roman" w:cs="Times New Roman"/>
          <w:sz w:val="22"/>
          <w:szCs w:val="22"/>
        </w:rPr>
      </w:pPr>
    </w:p>
    <w:p w14:paraId="51595FA8" w14:textId="5184780A" w:rsidR="00761173" w:rsidRPr="00E33E3B" w:rsidRDefault="00761173" w:rsidP="2A34E609">
      <w:pPr>
        <w:ind w:left="720"/>
        <w:jc w:val="both"/>
        <w:rPr>
          <w:rFonts w:ascii="Times New Roman" w:hAnsi="Times New Roman"/>
        </w:rPr>
      </w:pPr>
      <w:r w:rsidRPr="00E33E3B">
        <w:rPr>
          <w:rFonts w:ascii="Times New Roman" w:hAnsi="Times New Roman"/>
        </w:rPr>
        <w:t xml:space="preserve">Subject to the rules of </w:t>
      </w:r>
      <w:r w:rsidR="00234097">
        <w:rPr>
          <w:rFonts w:ascii="Times New Roman" w:hAnsi="Times New Roman"/>
        </w:rPr>
        <w:t>SIAC</w:t>
      </w:r>
      <w:r w:rsidRPr="00E33E3B">
        <w:rPr>
          <w:rFonts w:ascii="Times New Roman" w:hAnsi="Times New Roman"/>
        </w:rPr>
        <w:t xml:space="preserve"> for the purposes of arbitration, each Party agrees that service of any process, summons, notice or document hand delivered or sent by certified mail, return receipt requested, to such Party's respective address set forth in </w:t>
      </w:r>
      <w:r w:rsidRPr="00E33E3B">
        <w:rPr>
          <w:rFonts w:ascii="Times New Roman" w:hAnsi="Times New Roman"/>
          <w:u w:val="single"/>
        </w:rPr>
        <w:t>Article 1</w:t>
      </w:r>
      <w:r>
        <w:rPr>
          <w:rFonts w:ascii="Times New Roman" w:hAnsi="Times New Roman"/>
          <w:u w:val="single"/>
        </w:rPr>
        <w:t>4.4</w:t>
      </w:r>
      <w:r w:rsidRPr="00E33E3B">
        <w:rPr>
          <w:rFonts w:ascii="Times New Roman" w:hAnsi="Times New Roman"/>
        </w:rPr>
        <w:t xml:space="preserve"> will be effective service of process for any action, suit or proceeding with respect to any matters to which it has submitted to arbitration as set forth in </w:t>
      </w:r>
      <w:r>
        <w:rPr>
          <w:rFonts w:ascii="Times New Roman" w:hAnsi="Times New Roman"/>
          <w:u w:val="single"/>
        </w:rPr>
        <w:t>Article 13</w:t>
      </w:r>
      <w:r w:rsidRPr="00E33E3B">
        <w:rPr>
          <w:rFonts w:ascii="Times New Roman" w:hAnsi="Times New Roman"/>
          <w:u w:val="single"/>
        </w:rPr>
        <w:t>.4</w:t>
      </w:r>
      <w:r w:rsidRPr="00E33E3B">
        <w:rPr>
          <w:rFonts w:ascii="Times New Roman" w:hAnsi="Times New Roman"/>
        </w:rPr>
        <w:t>.</w:t>
      </w:r>
    </w:p>
    <w:p w14:paraId="6CB7A298" w14:textId="77777777" w:rsidR="000B4E40" w:rsidRDefault="000B4E40">
      <w:pPr>
        <w:rPr>
          <w:rFonts w:ascii="Times New Roman" w:hAnsi="Times New Roman"/>
          <w:b/>
          <w:bCs/>
        </w:rPr>
      </w:pPr>
      <w:r>
        <w:rPr>
          <w:rFonts w:ascii="Times New Roman" w:hAnsi="Times New Roman"/>
          <w:b/>
          <w:bCs/>
        </w:rPr>
        <w:br w:type="page"/>
      </w:r>
    </w:p>
    <w:p w14:paraId="5BE59701" w14:textId="77777777" w:rsidR="00C660EC" w:rsidRPr="00C9658B" w:rsidRDefault="00C660EC" w:rsidP="00C9658B">
      <w:pPr>
        <w:spacing w:after="0"/>
        <w:jc w:val="both"/>
        <w:rPr>
          <w:rFonts w:ascii="Times New Roman" w:hAnsi="Times New Roman"/>
          <w:b/>
          <w:bCs/>
        </w:rPr>
      </w:pPr>
    </w:p>
    <w:p w14:paraId="11DEEFE3" w14:textId="77777777" w:rsidR="00C660EC" w:rsidRPr="00C9658B" w:rsidRDefault="009E0CB2" w:rsidP="00C9658B">
      <w:pPr>
        <w:pStyle w:val="CM42"/>
        <w:spacing w:line="276" w:lineRule="auto"/>
        <w:ind w:left="284" w:hanging="284"/>
        <w:jc w:val="center"/>
        <w:rPr>
          <w:rFonts w:ascii="Times New Roman" w:hAnsi="Times New Roman"/>
          <w:sz w:val="22"/>
          <w:szCs w:val="22"/>
        </w:rPr>
      </w:pPr>
      <w:r w:rsidRPr="00C9658B">
        <w:rPr>
          <w:rFonts w:ascii="Times New Roman" w:hAnsi="Times New Roman"/>
          <w:b/>
          <w:bCs/>
          <w:sz w:val="22"/>
          <w:szCs w:val="22"/>
        </w:rPr>
        <w:t>ARTICLE 14</w:t>
      </w:r>
    </w:p>
    <w:p w14:paraId="30A587DF" w14:textId="77777777" w:rsidR="00C423BE" w:rsidRDefault="009E0CB2" w:rsidP="00C9658B">
      <w:pPr>
        <w:pStyle w:val="CM42"/>
        <w:spacing w:line="276" w:lineRule="auto"/>
        <w:ind w:left="288" w:hanging="288"/>
        <w:jc w:val="center"/>
        <w:rPr>
          <w:rFonts w:ascii="Times New Roman" w:hAnsi="Times New Roman"/>
          <w:b/>
          <w:bCs/>
          <w:sz w:val="22"/>
          <w:szCs w:val="22"/>
        </w:rPr>
      </w:pPr>
      <w:r w:rsidRPr="00C9658B">
        <w:rPr>
          <w:rFonts w:ascii="Times New Roman" w:hAnsi="Times New Roman"/>
          <w:b/>
          <w:bCs/>
          <w:sz w:val="22"/>
          <w:szCs w:val="22"/>
        </w:rPr>
        <w:t>MISCELLANEOUS PROVISIONS</w:t>
      </w:r>
    </w:p>
    <w:p w14:paraId="595A3686" w14:textId="77777777" w:rsidR="002B37D4" w:rsidRPr="002B37D4" w:rsidRDefault="002B37D4" w:rsidP="002B37D4">
      <w:pPr>
        <w:pStyle w:val="Default"/>
      </w:pPr>
    </w:p>
    <w:p w14:paraId="74EA9B94" w14:textId="77777777" w:rsidR="00B60039" w:rsidRPr="002B37D4" w:rsidRDefault="009E0CB2" w:rsidP="00C9658B">
      <w:pPr>
        <w:pStyle w:val="CM45"/>
        <w:spacing w:line="276" w:lineRule="auto"/>
        <w:jc w:val="both"/>
        <w:rPr>
          <w:rFonts w:ascii="Times New Roman" w:hAnsi="Times New Roman"/>
          <w:b/>
          <w:color w:val="000000"/>
          <w:sz w:val="22"/>
          <w:szCs w:val="22"/>
        </w:rPr>
      </w:pPr>
      <w:r w:rsidRPr="002B37D4">
        <w:rPr>
          <w:rFonts w:ascii="Times New Roman" w:hAnsi="Times New Roman"/>
          <w:b/>
          <w:color w:val="000000"/>
          <w:sz w:val="22"/>
          <w:szCs w:val="22"/>
        </w:rPr>
        <w:t>14.1</w:t>
      </w:r>
      <w:r w:rsidRPr="002B37D4">
        <w:rPr>
          <w:rFonts w:ascii="Times New Roman" w:hAnsi="Times New Roman"/>
          <w:b/>
          <w:color w:val="000000"/>
          <w:sz w:val="22"/>
          <w:szCs w:val="22"/>
        </w:rPr>
        <w:tab/>
      </w:r>
      <w:r w:rsidRPr="002B37D4">
        <w:rPr>
          <w:rFonts w:ascii="Times New Roman" w:hAnsi="Times New Roman"/>
          <w:b/>
          <w:color w:val="000000"/>
          <w:sz w:val="22"/>
          <w:szCs w:val="22"/>
          <w:u w:val="single"/>
        </w:rPr>
        <w:t>Assignment</w:t>
      </w:r>
    </w:p>
    <w:p w14:paraId="675F61FE" w14:textId="77777777" w:rsidR="00C660EC" w:rsidRPr="00C9658B" w:rsidRDefault="001717E8" w:rsidP="00C9658B">
      <w:pPr>
        <w:pStyle w:val="ListParagraph"/>
        <w:widowControl w:val="0"/>
        <w:tabs>
          <w:tab w:val="left" w:pos="360"/>
          <w:tab w:val="left" w:pos="720"/>
          <w:tab w:val="left" w:pos="9720"/>
        </w:tabs>
        <w:autoSpaceDE w:val="0"/>
        <w:autoSpaceDN w:val="0"/>
        <w:adjustRightInd w:val="0"/>
        <w:spacing w:line="276" w:lineRule="auto"/>
        <w:ind w:left="360"/>
        <w:rPr>
          <w:b/>
          <w:color w:val="000000"/>
          <w:sz w:val="22"/>
          <w:szCs w:val="22"/>
        </w:rPr>
      </w:pPr>
      <w:r w:rsidRPr="00C9658B">
        <w:rPr>
          <w:b/>
          <w:color w:val="000000"/>
          <w:sz w:val="22"/>
          <w:szCs w:val="22"/>
        </w:rPr>
        <w:tab/>
      </w:r>
    </w:p>
    <w:p w14:paraId="513F3666" w14:textId="3781FB8A" w:rsidR="00C660EC" w:rsidRDefault="001717E8" w:rsidP="00C9658B">
      <w:pPr>
        <w:pStyle w:val="ListParagraph"/>
        <w:widowControl w:val="0"/>
        <w:tabs>
          <w:tab w:val="left" w:pos="720"/>
          <w:tab w:val="left" w:pos="9720"/>
        </w:tabs>
        <w:autoSpaceDE w:val="0"/>
        <w:autoSpaceDN w:val="0"/>
        <w:adjustRightInd w:val="0"/>
        <w:spacing w:line="276" w:lineRule="auto"/>
        <w:ind w:hanging="360"/>
        <w:jc w:val="both"/>
        <w:rPr>
          <w:sz w:val="22"/>
          <w:szCs w:val="22"/>
        </w:rPr>
      </w:pPr>
      <w:r w:rsidRPr="00C9658B">
        <w:rPr>
          <w:sz w:val="22"/>
          <w:szCs w:val="22"/>
        </w:rPr>
        <w:tab/>
      </w:r>
      <w:r w:rsidR="00A4627D">
        <w:rPr>
          <w:sz w:val="22"/>
          <w:szCs w:val="22"/>
        </w:rPr>
        <w:t>Licensee</w:t>
      </w:r>
      <w:r w:rsidRPr="00C9658B">
        <w:rPr>
          <w:sz w:val="22"/>
          <w:szCs w:val="22"/>
        </w:rPr>
        <w:t xml:space="preserve"> shall not assign or otherwise transfer this Agreement, except (</w:t>
      </w:r>
      <w:proofErr w:type="spellStart"/>
      <w:r w:rsidRPr="00C9658B">
        <w:rPr>
          <w:sz w:val="22"/>
          <w:szCs w:val="22"/>
        </w:rPr>
        <w:t>i</w:t>
      </w:r>
      <w:proofErr w:type="spellEnd"/>
      <w:r w:rsidR="00C454FC">
        <w:rPr>
          <w:sz w:val="22"/>
          <w:szCs w:val="22"/>
        </w:rPr>
        <w:t>) for the collateral assignment</w:t>
      </w:r>
      <w:r w:rsidRPr="00C9658B">
        <w:rPr>
          <w:sz w:val="22"/>
          <w:szCs w:val="22"/>
        </w:rPr>
        <w:t xml:space="preserve"> to any lenders (only if such lenders are independent third party financial institutions) in  connection with the provision of any financing for the </w:t>
      </w:r>
      <w:r w:rsidR="00780FD5">
        <w:rPr>
          <w:sz w:val="22"/>
          <w:szCs w:val="22"/>
        </w:rPr>
        <w:t>Instant Facilities</w:t>
      </w:r>
      <w:r w:rsidRPr="00C9658B">
        <w:rPr>
          <w:sz w:val="22"/>
          <w:szCs w:val="22"/>
        </w:rPr>
        <w:t xml:space="preserve">, or (ii) to any Person who is a bona fide transferee of the PPA (in accordance with the terms of the PPA), subject to the transferee undertaking to comply with the obligations of the </w:t>
      </w:r>
      <w:r w:rsidR="00A4627D">
        <w:rPr>
          <w:sz w:val="22"/>
          <w:szCs w:val="22"/>
        </w:rPr>
        <w:t>Licensee</w:t>
      </w:r>
      <w:r w:rsidRPr="00C9658B">
        <w:rPr>
          <w:sz w:val="22"/>
          <w:szCs w:val="22"/>
        </w:rPr>
        <w:t xml:space="preserve"> under the PPA, this Agreement, and the Escrow Agreement. </w:t>
      </w:r>
    </w:p>
    <w:p w14:paraId="0116BAD4" w14:textId="77777777" w:rsidR="002B37D4" w:rsidRPr="00C9658B" w:rsidRDefault="002B37D4" w:rsidP="00C9658B">
      <w:pPr>
        <w:pStyle w:val="ListParagraph"/>
        <w:widowControl w:val="0"/>
        <w:tabs>
          <w:tab w:val="left" w:pos="720"/>
          <w:tab w:val="left" w:pos="9720"/>
        </w:tabs>
        <w:autoSpaceDE w:val="0"/>
        <w:autoSpaceDN w:val="0"/>
        <w:adjustRightInd w:val="0"/>
        <w:spacing w:line="276" w:lineRule="auto"/>
        <w:ind w:hanging="360"/>
        <w:jc w:val="both"/>
        <w:rPr>
          <w:sz w:val="22"/>
          <w:szCs w:val="22"/>
        </w:rPr>
      </w:pPr>
    </w:p>
    <w:p w14:paraId="600A0D56" w14:textId="77777777" w:rsidR="00B60039" w:rsidRPr="002B37D4" w:rsidRDefault="009E0CB2" w:rsidP="00C9658B">
      <w:pPr>
        <w:pStyle w:val="CM45"/>
        <w:spacing w:line="276" w:lineRule="auto"/>
        <w:jc w:val="both"/>
        <w:rPr>
          <w:rFonts w:ascii="Times New Roman" w:hAnsi="Times New Roman"/>
          <w:b/>
          <w:color w:val="000000"/>
          <w:sz w:val="22"/>
          <w:szCs w:val="22"/>
          <w:u w:val="single"/>
        </w:rPr>
      </w:pPr>
      <w:r w:rsidRPr="002B37D4">
        <w:rPr>
          <w:rFonts w:ascii="Times New Roman" w:hAnsi="Times New Roman"/>
          <w:b/>
          <w:color w:val="000000"/>
          <w:sz w:val="22"/>
          <w:szCs w:val="22"/>
        </w:rPr>
        <w:t>14.2</w:t>
      </w:r>
      <w:r w:rsidRPr="002B37D4">
        <w:rPr>
          <w:rFonts w:ascii="Times New Roman" w:hAnsi="Times New Roman"/>
          <w:b/>
          <w:color w:val="000000"/>
          <w:sz w:val="22"/>
          <w:szCs w:val="22"/>
        </w:rPr>
        <w:tab/>
      </w:r>
      <w:r w:rsidRPr="002B37D4">
        <w:rPr>
          <w:rFonts w:ascii="Times New Roman" w:hAnsi="Times New Roman"/>
          <w:b/>
          <w:color w:val="000000"/>
          <w:sz w:val="22"/>
          <w:szCs w:val="22"/>
          <w:u w:val="single"/>
        </w:rPr>
        <w:t>Further Assurances</w:t>
      </w:r>
    </w:p>
    <w:p w14:paraId="7CAE9087" w14:textId="77777777" w:rsidR="00C660EC" w:rsidRPr="00C9658B" w:rsidRDefault="00C660EC" w:rsidP="00C9658B">
      <w:pPr>
        <w:pStyle w:val="Default"/>
        <w:spacing w:line="276" w:lineRule="auto"/>
        <w:jc w:val="both"/>
        <w:rPr>
          <w:rFonts w:ascii="Times New Roman" w:hAnsi="Times New Roman" w:cs="Times New Roman"/>
          <w:sz w:val="22"/>
          <w:szCs w:val="22"/>
        </w:rPr>
      </w:pPr>
    </w:p>
    <w:p w14:paraId="4FEB931D" w14:textId="77777777" w:rsidR="00C660EC" w:rsidRPr="00C9658B" w:rsidRDefault="001717E8" w:rsidP="00C9658B">
      <w:pPr>
        <w:pStyle w:val="Default"/>
        <w:spacing w:line="276" w:lineRule="auto"/>
        <w:ind w:left="720"/>
        <w:jc w:val="both"/>
        <w:rPr>
          <w:rFonts w:ascii="Times New Roman" w:hAnsi="Times New Roman" w:cs="Times New Roman"/>
          <w:sz w:val="22"/>
          <w:szCs w:val="22"/>
        </w:rPr>
      </w:pPr>
      <w:r w:rsidRPr="00C9658B">
        <w:rPr>
          <w:rFonts w:ascii="Times New Roman" w:hAnsi="Times New Roman" w:cs="Times New Roman"/>
          <w:sz w:val="22"/>
          <w:szCs w:val="22"/>
        </w:rPr>
        <w:t>Each Party agrees to, and shall use all reasonable efforts to, provide such information, execute and deliver any instruments and documents and take such action as may be necessary or reasonably requested or required by the other Party which are not inconsistent with the provisions of this Agreement and which do not involve the assumption of obligations other than those provided for in this Agreement in order to give full force and effect to this Agreement and to carry out its intent.</w:t>
      </w:r>
    </w:p>
    <w:p w14:paraId="1B7793FB" w14:textId="77777777" w:rsidR="00C660EC" w:rsidRPr="00C9658B" w:rsidRDefault="00C660EC" w:rsidP="00C9658B">
      <w:pPr>
        <w:pStyle w:val="Default"/>
        <w:spacing w:line="276" w:lineRule="auto"/>
        <w:jc w:val="both"/>
        <w:rPr>
          <w:rFonts w:ascii="Times New Roman" w:hAnsi="Times New Roman" w:cs="Times New Roman"/>
          <w:sz w:val="22"/>
          <w:szCs w:val="22"/>
        </w:rPr>
      </w:pPr>
    </w:p>
    <w:p w14:paraId="5574D2DB" w14:textId="77777777" w:rsidR="00B60039" w:rsidRPr="002B37D4" w:rsidRDefault="009E0CB2" w:rsidP="00C9658B">
      <w:pPr>
        <w:pStyle w:val="CM45"/>
        <w:spacing w:line="276" w:lineRule="auto"/>
        <w:jc w:val="both"/>
        <w:rPr>
          <w:rFonts w:ascii="Times New Roman" w:hAnsi="Times New Roman"/>
          <w:b/>
          <w:sz w:val="22"/>
          <w:szCs w:val="22"/>
        </w:rPr>
      </w:pPr>
      <w:r w:rsidRPr="002B37D4">
        <w:rPr>
          <w:rFonts w:ascii="Times New Roman" w:hAnsi="Times New Roman"/>
          <w:b/>
          <w:color w:val="000000"/>
          <w:sz w:val="22"/>
          <w:szCs w:val="22"/>
        </w:rPr>
        <w:t>14.3</w:t>
      </w:r>
      <w:r w:rsidRPr="002B37D4">
        <w:rPr>
          <w:rFonts w:ascii="Times New Roman" w:hAnsi="Times New Roman"/>
          <w:b/>
          <w:color w:val="000000"/>
          <w:sz w:val="22"/>
          <w:szCs w:val="22"/>
        </w:rPr>
        <w:tab/>
      </w:r>
      <w:r w:rsidRPr="002B37D4">
        <w:rPr>
          <w:rFonts w:ascii="Times New Roman" w:hAnsi="Times New Roman"/>
          <w:b/>
          <w:color w:val="000000"/>
          <w:sz w:val="22"/>
          <w:szCs w:val="22"/>
          <w:u w:val="single"/>
        </w:rPr>
        <w:t>Relationship</w:t>
      </w:r>
      <w:r w:rsidRPr="002B37D4">
        <w:rPr>
          <w:rFonts w:ascii="Times New Roman" w:hAnsi="Times New Roman"/>
          <w:b/>
          <w:sz w:val="22"/>
          <w:szCs w:val="22"/>
          <w:u w:val="single"/>
        </w:rPr>
        <w:t xml:space="preserve"> of Parties</w:t>
      </w:r>
    </w:p>
    <w:p w14:paraId="7DCA111E" w14:textId="77777777" w:rsidR="002B37D4" w:rsidRDefault="002B37D4" w:rsidP="00C9658B">
      <w:pPr>
        <w:widowControl w:val="0"/>
        <w:tabs>
          <w:tab w:val="left" w:pos="1480"/>
          <w:tab w:val="left" w:pos="3856"/>
          <w:tab w:val="left" w:pos="8640"/>
        </w:tabs>
        <w:autoSpaceDE w:val="0"/>
        <w:autoSpaceDN w:val="0"/>
        <w:adjustRightInd w:val="0"/>
        <w:spacing w:after="0"/>
        <w:ind w:left="720"/>
        <w:jc w:val="both"/>
        <w:rPr>
          <w:rFonts w:ascii="Times New Roman" w:hAnsi="Times New Roman"/>
        </w:rPr>
      </w:pPr>
    </w:p>
    <w:p w14:paraId="4BFFABE0" w14:textId="77777777" w:rsidR="00C660EC" w:rsidRDefault="001717E8" w:rsidP="00C9658B">
      <w:pPr>
        <w:widowControl w:val="0"/>
        <w:tabs>
          <w:tab w:val="left" w:pos="1480"/>
          <w:tab w:val="left" w:pos="3856"/>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 xml:space="preserve">Except as otherwise explicitly provided herein, neither Party to this Agreement shall have any responsibility whatsoever with respect to services provided or contractual obligations assumed by the other Party and nothing in this Agreement shall be deemed to constitute either Party a partner, agent or legal representative of the other Party or to create any fiduciary relationship between or among the Parties. </w:t>
      </w:r>
    </w:p>
    <w:p w14:paraId="2A719382" w14:textId="77777777" w:rsidR="002B37D4" w:rsidRPr="00C9658B" w:rsidRDefault="002B37D4" w:rsidP="00C9658B">
      <w:pPr>
        <w:widowControl w:val="0"/>
        <w:tabs>
          <w:tab w:val="left" w:pos="1480"/>
          <w:tab w:val="left" w:pos="3856"/>
          <w:tab w:val="left" w:pos="8640"/>
        </w:tabs>
        <w:autoSpaceDE w:val="0"/>
        <w:autoSpaceDN w:val="0"/>
        <w:adjustRightInd w:val="0"/>
        <w:spacing w:after="0"/>
        <w:ind w:left="720"/>
        <w:jc w:val="both"/>
        <w:rPr>
          <w:rFonts w:ascii="Times New Roman" w:hAnsi="Times New Roman"/>
        </w:rPr>
      </w:pPr>
    </w:p>
    <w:p w14:paraId="6234A19D" w14:textId="77777777" w:rsidR="00B60039" w:rsidRPr="002B37D4" w:rsidRDefault="009E0CB2" w:rsidP="00C9658B">
      <w:pPr>
        <w:pStyle w:val="CM45"/>
        <w:spacing w:line="276" w:lineRule="auto"/>
        <w:jc w:val="both"/>
        <w:rPr>
          <w:rFonts w:ascii="Times New Roman" w:hAnsi="Times New Roman"/>
          <w:b/>
          <w:sz w:val="22"/>
          <w:szCs w:val="22"/>
        </w:rPr>
      </w:pPr>
      <w:r w:rsidRPr="002B37D4">
        <w:rPr>
          <w:rFonts w:ascii="Times New Roman" w:hAnsi="Times New Roman"/>
          <w:b/>
          <w:sz w:val="22"/>
          <w:szCs w:val="22"/>
        </w:rPr>
        <w:t>14.4</w:t>
      </w:r>
      <w:r w:rsidRPr="002B37D4">
        <w:rPr>
          <w:rFonts w:ascii="Times New Roman" w:hAnsi="Times New Roman"/>
          <w:b/>
          <w:sz w:val="22"/>
          <w:szCs w:val="22"/>
        </w:rPr>
        <w:tab/>
      </w:r>
      <w:r w:rsidRPr="002B37D4">
        <w:rPr>
          <w:rFonts w:ascii="Times New Roman" w:hAnsi="Times New Roman"/>
          <w:b/>
          <w:sz w:val="22"/>
          <w:szCs w:val="22"/>
          <w:u w:val="single"/>
        </w:rPr>
        <w:t>Notices</w:t>
      </w:r>
    </w:p>
    <w:p w14:paraId="1828F781" w14:textId="77777777" w:rsidR="002B37D4" w:rsidRDefault="002B37D4" w:rsidP="00C9658B">
      <w:pPr>
        <w:widowControl w:val="0"/>
        <w:tabs>
          <w:tab w:val="left" w:pos="1480"/>
          <w:tab w:val="left" w:pos="8640"/>
        </w:tabs>
        <w:autoSpaceDE w:val="0"/>
        <w:autoSpaceDN w:val="0"/>
        <w:adjustRightInd w:val="0"/>
        <w:spacing w:after="0"/>
        <w:ind w:left="720"/>
        <w:jc w:val="both"/>
        <w:rPr>
          <w:rFonts w:ascii="Times New Roman" w:hAnsi="Times New Roman"/>
        </w:rPr>
      </w:pPr>
    </w:p>
    <w:p w14:paraId="76ABBFD0" w14:textId="05B9BD64" w:rsidR="00C660EC" w:rsidRDefault="001717E8" w:rsidP="00C9658B">
      <w:pPr>
        <w:widowControl w:val="0"/>
        <w:tabs>
          <w:tab w:val="left" w:pos="1480"/>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Any notices required to be given hereunder shall be deemed delivered when (</w:t>
      </w:r>
      <w:proofErr w:type="spellStart"/>
      <w:r w:rsidRPr="00C9658B">
        <w:rPr>
          <w:rFonts w:ascii="Times New Roman" w:hAnsi="Times New Roman"/>
        </w:rPr>
        <w:t>i</w:t>
      </w:r>
      <w:proofErr w:type="spellEnd"/>
      <w:r w:rsidRPr="00C9658B">
        <w:rPr>
          <w:rFonts w:ascii="Times New Roman" w:hAnsi="Times New Roman"/>
        </w:rPr>
        <w:t>) sent by facsimile upon electronic confirmation of successful t</w:t>
      </w:r>
      <w:r w:rsidR="00114EDE">
        <w:rPr>
          <w:rFonts w:ascii="Times New Roman" w:hAnsi="Times New Roman"/>
        </w:rPr>
        <w:t>ransmission; (ii) delivered to</w:t>
      </w:r>
      <w:r w:rsidRPr="00C9658B">
        <w:rPr>
          <w:rFonts w:ascii="Times New Roman" w:hAnsi="Times New Roman"/>
        </w:rPr>
        <w:t xml:space="preserve"> an express courier service nationally recognized in Maldives that provides a receipt of delivery, (iii) sent by email, upon dispatch and the receipt of a delivery confirmation</w:t>
      </w:r>
      <w:r w:rsidR="00ED0063">
        <w:rPr>
          <w:rFonts w:ascii="Times New Roman" w:hAnsi="Times New Roman"/>
        </w:rPr>
        <w:t>, provided that email shall be used as a mode of notice and communication only for non-material day-to-day matters</w:t>
      </w:r>
      <w:r w:rsidRPr="00C9658B">
        <w:rPr>
          <w:rFonts w:ascii="Times New Roman" w:hAnsi="Times New Roman"/>
        </w:rPr>
        <w:t xml:space="preserve">; (iv)when delivered by personal delivery, in each case addressed to the following persons or such other persons as the Parties may designate in writing: </w:t>
      </w:r>
    </w:p>
    <w:p w14:paraId="35EA985B" w14:textId="77777777" w:rsidR="002B37D4" w:rsidRPr="00C9658B" w:rsidRDefault="002B37D4" w:rsidP="00C9658B">
      <w:pPr>
        <w:widowControl w:val="0"/>
        <w:tabs>
          <w:tab w:val="left" w:pos="1480"/>
          <w:tab w:val="left" w:pos="8640"/>
        </w:tabs>
        <w:autoSpaceDE w:val="0"/>
        <w:autoSpaceDN w:val="0"/>
        <w:adjustRightInd w:val="0"/>
        <w:spacing w:after="0"/>
        <w:ind w:left="720"/>
        <w:jc w:val="both"/>
        <w:rPr>
          <w:rFonts w:ascii="Times New Roman" w:hAnsi="Times New Roman"/>
        </w:rPr>
      </w:pPr>
    </w:p>
    <w:p w14:paraId="03E3B666" w14:textId="64C84B43" w:rsidR="00C660EC" w:rsidRPr="00C9658B" w:rsidRDefault="001717E8" w:rsidP="00C9658B">
      <w:pPr>
        <w:widowControl w:val="0"/>
        <w:tabs>
          <w:tab w:val="left" w:pos="1480"/>
          <w:tab w:val="left" w:pos="8640"/>
        </w:tabs>
        <w:autoSpaceDE w:val="0"/>
        <w:autoSpaceDN w:val="0"/>
        <w:adjustRightInd w:val="0"/>
        <w:spacing w:after="0"/>
        <w:ind w:left="1440" w:hanging="720"/>
        <w:jc w:val="both"/>
        <w:rPr>
          <w:rFonts w:ascii="Times New Roman" w:hAnsi="Times New Roman"/>
        </w:rPr>
      </w:pPr>
      <w:r w:rsidRPr="00C9658B">
        <w:rPr>
          <w:rFonts w:ascii="Times New Roman" w:hAnsi="Times New Roman"/>
        </w:rPr>
        <w:t xml:space="preserve">(a)  </w:t>
      </w:r>
      <w:r w:rsidRPr="00C9658B">
        <w:rPr>
          <w:rFonts w:ascii="Times New Roman" w:hAnsi="Times New Roman"/>
        </w:rPr>
        <w:tab/>
        <w:t xml:space="preserve">If to the </w:t>
      </w:r>
      <w:r w:rsidR="00A4627D">
        <w:rPr>
          <w:rFonts w:ascii="Times New Roman" w:hAnsi="Times New Roman"/>
          <w:u w:val="single"/>
        </w:rPr>
        <w:t>Licensor</w:t>
      </w:r>
      <w:r w:rsidRPr="00C9658B">
        <w:rPr>
          <w:rFonts w:ascii="Times New Roman" w:hAnsi="Times New Roman"/>
        </w:rPr>
        <w:t xml:space="preserve">: </w:t>
      </w:r>
    </w:p>
    <w:p w14:paraId="51D92AA4" w14:textId="77777777"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Name: [●] </w:t>
      </w:r>
    </w:p>
    <w:p w14:paraId="1345A947" w14:textId="77777777"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Designation: [●] </w:t>
      </w:r>
    </w:p>
    <w:p w14:paraId="727BB825" w14:textId="77777777"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Attn: [●]  </w:t>
      </w:r>
    </w:p>
    <w:p w14:paraId="0F545BDB" w14:textId="77777777"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Address: [●] </w:t>
      </w:r>
    </w:p>
    <w:p w14:paraId="32549024" w14:textId="77777777"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Email: [●]</w:t>
      </w:r>
    </w:p>
    <w:p w14:paraId="712A75AA" w14:textId="77777777" w:rsidR="002A0F6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Fax: [●]</w:t>
      </w:r>
    </w:p>
    <w:p w14:paraId="04F0EAA1" w14:textId="77777777"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with a copy to: </w:t>
      </w:r>
    </w:p>
    <w:p w14:paraId="2965DD4F" w14:textId="77777777" w:rsidR="000E03FF" w:rsidRPr="00C9658B" w:rsidRDefault="000E03FF" w:rsidP="00C9658B">
      <w:pPr>
        <w:widowControl w:val="0"/>
        <w:tabs>
          <w:tab w:val="left" w:pos="1480"/>
          <w:tab w:val="left" w:pos="8640"/>
        </w:tabs>
        <w:autoSpaceDE w:val="0"/>
        <w:autoSpaceDN w:val="0"/>
        <w:adjustRightInd w:val="0"/>
        <w:spacing w:after="0"/>
        <w:ind w:left="1440"/>
        <w:jc w:val="both"/>
        <w:rPr>
          <w:rFonts w:ascii="Times New Roman" w:hAnsi="Times New Roman"/>
        </w:rPr>
      </w:pPr>
    </w:p>
    <w:p w14:paraId="43E7E9BA" w14:textId="6AB498A2" w:rsidR="000E03FF" w:rsidRPr="00C9658B" w:rsidRDefault="009F7137" w:rsidP="00C9658B">
      <w:pPr>
        <w:widowControl w:val="0"/>
        <w:tabs>
          <w:tab w:val="left" w:pos="1480"/>
          <w:tab w:val="left" w:pos="8640"/>
        </w:tabs>
        <w:autoSpaceDE w:val="0"/>
        <w:autoSpaceDN w:val="0"/>
        <w:adjustRightInd w:val="0"/>
        <w:spacing w:after="0"/>
        <w:ind w:left="1440"/>
        <w:jc w:val="both"/>
        <w:rPr>
          <w:rFonts w:ascii="Times New Roman" w:hAnsi="Times New Roman"/>
        </w:rPr>
      </w:pPr>
      <w:r>
        <w:rPr>
          <w:rFonts w:ascii="Times New Roman" w:hAnsi="Times New Roman"/>
        </w:rPr>
        <w:t>FENAKA</w:t>
      </w:r>
      <w:r w:rsidR="001717E8" w:rsidRPr="00C9658B">
        <w:rPr>
          <w:rFonts w:ascii="Times New Roman" w:hAnsi="Times New Roman"/>
        </w:rPr>
        <w:t xml:space="preserve"> </w:t>
      </w:r>
    </w:p>
    <w:p w14:paraId="32FE7018" w14:textId="77777777"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Name: [●] </w:t>
      </w:r>
    </w:p>
    <w:p w14:paraId="661F154B" w14:textId="77777777"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Designation: [●] </w:t>
      </w:r>
    </w:p>
    <w:p w14:paraId="5180D083" w14:textId="77777777"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Attn: [●]  </w:t>
      </w:r>
    </w:p>
    <w:p w14:paraId="55CC0B81" w14:textId="77777777"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Address: [●]</w:t>
      </w:r>
    </w:p>
    <w:p w14:paraId="0FE22C82" w14:textId="77777777" w:rsidR="002A0F6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Email: [●]</w:t>
      </w:r>
    </w:p>
    <w:p w14:paraId="72D22621" w14:textId="77777777" w:rsidR="002A0F6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Fax: [●]</w:t>
      </w:r>
    </w:p>
    <w:p w14:paraId="030DB4F5" w14:textId="77777777" w:rsidR="000E03FF" w:rsidRPr="00C9658B" w:rsidRDefault="000E03FF" w:rsidP="00C9658B">
      <w:pPr>
        <w:widowControl w:val="0"/>
        <w:tabs>
          <w:tab w:val="left" w:pos="1480"/>
          <w:tab w:val="left" w:pos="8640"/>
        </w:tabs>
        <w:autoSpaceDE w:val="0"/>
        <w:autoSpaceDN w:val="0"/>
        <w:adjustRightInd w:val="0"/>
        <w:spacing w:after="0"/>
        <w:ind w:left="1440"/>
        <w:jc w:val="both"/>
        <w:rPr>
          <w:rFonts w:ascii="Times New Roman" w:hAnsi="Times New Roman"/>
        </w:rPr>
      </w:pPr>
    </w:p>
    <w:p w14:paraId="3FE3BCF2" w14:textId="77777777"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and</w:t>
      </w:r>
    </w:p>
    <w:p w14:paraId="1ED4749F" w14:textId="77777777" w:rsidR="000E03FF" w:rsidRPr="00C9658B" w:rsidRDefault="000E03FF" w:rsidP="00C9658B">
      <w:pPr>
        <w:widowControl w:val="0"/>
        <w:tabs>
          <w:tab w:val="left" w:pos="1480"/>
          <w:tab w:val="left" w:pos="8640"/>
        </w:tabs>
        <w:autoSpaceDE w:val="0"/>
        <w:autoSpaceDN w:val="0"/>
        <w:adjustRightInd w:val="0"/>
        <w:spacing w:after="0"/>
        <w:ind w:left="1440"/>
        <w:jc w:val="both"/>
        <w:rPr>
          <w:rFonts w:ascii="Times New Roman" w:hAnsi="Times New Roman"/>
        </w:rPr>
      </w:pPr>
    </w:p>
    <w:p w14:paraId="578AC709" w14:textId="77777777"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MEE </w:t>
      </w:r>
    </w:p>
    <w:p w14:paraId="020284DB" w14:textId="77777777"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Name: [●] </w:t>
      </w:r>
    </w:p>
    <w:p w14:paraId="35AF7E35" w14:textId="77777777"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Designation: [●] </w:t>
      </w:r>
    </w:p>
    <w:p w14:paraId="28897706" w14:textId="77777777"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Attn: [●]  </w:t>
      </w:r>
    </w:p>
    <w:p w14:paraId="3CA7DB66" w14:textId="77777777" w:rsidR="000E03FF"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Address: [●]</w:t>
      </w:r>
    </w:p>
    <w:p w14:paraId="0E98B711" w14:textId="77777777" w:rsidR="002A0F6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ab/>
        <w:t>Email: [●]</w:t>
      </w:r>
    </w:p>
    <w:p w14:paraId="13B3C6F1" w14:textId="77777777" w:rsidR="002A0F6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Fax: [●]</w:t>
      </w:r>
    </w:p>
    <w:p w14:paraId="72E3D521" w14:textId="77777777" w:rsidR="00C660EC" w:rsidRPr="00C9658B" w:rsidRDefault="00C660EC" w:rsidP="00C9658B">
      <w:pPr>
        <w:pStyle w:val="Default"/>
        <w:spacing w:line="276" w:lineRule="auto"/>
        <w:jc w:val="both"/>
        <w:rPr>
          <w:rFonts w:ascii="Times New Roman" w:hAnsi="Times New Roman" w:cs="Times New Roman"/>
          <w:sz w:val="22"/>
          <w:szCs w:val="22"/>
        </w:rPr>
      </w:pPr>
    </w:p>
    <w:p w14:paraId="29743B11" w14:textId="72FC33BC" w:rsidR="00C660EC" w:rsidRPr="00C9658B" w:rsidRDefault="001717E8" w:rsidP="00C9658B">
      <w:pPr>
        <w:pStyle w:val="Default"/>
        <w:spacing w:line="276" w:lineRule="auto"/>
        <w:jc w:val="both"/>
        <w:rPr>
          <w:rFonts w:ascii="Times New Roman" w:hAnsi="Times New Roman" w:cs="Times New Roman"/>
          <w:sz w:val="22"/>
          <w:szCs w:val="22"/>
        </w:rPr>
      </w:pPr>
      <w:r w:rsidRPr="00C9658B">
        <w:rPr>
          <w:rFonts w:ascii="Times New Roman" w:hAnsi="Times New Roman" w:cs="Times New Roman"/>
          <w:sz w:val="22"/>
          <w:szCs w:val="22"/>
        </w:rPr>
        <w:tab/>
        <w:t>(b)</w:t>
      </w:r>
      <w:r w:rsidRPr="00C9658B">
        <w:rPr>
          <w:rFonts w:ascii="Times New Roman" w:hAnsi="Times New Roman" w:cs="Times New Roman"/>
          <w:sz w:val="22"/>
          <w:szCs w:val="22"/>
        </w:rPr>
        <w:tab/>
        <w:t xml:space="preserve">If to the </w:t>
      </w:r>
      <w:r w:rsidR="00A4627D">
        <w:rPr>
          <w:rFonts w:ascii="Times New Roman" w:hAnsi="Times New Roman" w:cs="Times New Roman"/>
          <w:sz w:val="22"/>
          <w:szCs w:val="22"/>
          <w:u w:val="single"/>
        </w:rPr>
        <w:t>Licensee</w:t>
      </w:r>
      <w:r w:rsidRPr="00C9658B">
        <w:rPr>
          <w:rFonts w:ascii="Times New Roman" w:hAnsi="Times New Roman" w:cs="Times New Roman"/>
          <w:sz w:val="22"/>
          <w:szCs w:val="22"/>
        </w:rPr>
        <w:t xml:space="preserve">: </w:t>
      </w:r>
    </w:p>
    <w:p w14:paraId="6B0ABA30" w14:textId="77777777" w:rsidR="00C660EC" w:rsidRPr="00C9658B" w:rsidRDefault="00C660EC" w:rsidP="00C9658B">
      <w:pPr>
        <w:widowControl w:val="0"/>
        <w:tabs>
          <w:tab w:val="left" w:pos="1480"/>
          <w:tab w:val="left" w:pos="8640"/>
        </w:tabs>
        <w:autoSpaceDE w:val="0"/>
        <w:autoSpaceDN w:val="0"/>
        <w:adjustRightInd w:val="0"/>
        <w:spacing w:after="0"/>
        <w:ind w:left="1440"/>
        <w:jc w:val="both"/>
        <w:rPr>
          <w:rFonts w:ascii="Times New Roman" w:hAnsi="Times New Roman"/>
        </w:rPr>
      </w:pPr>
    </w:p>
    <w:p w14:paraId="1595BA6D" w14:textId="77777777"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Name: [●] </w:t>
      </w:r>
    </w:p>
    <w:p w14:paraId="2C1DAC29" w14:textId="77777777"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Designation: [●] </w:t>
      </w:r>
    </w:p>
    <w:p w14:paraId="09625C17" w14:textId="77777777"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Attn: [●]  </w:t>
      </w:r>
    </w:p>
    <w:p w14:paraId="1D73A4DE" w14:textId="77777777" w:rsidR="00C660E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 xml:space="preserve">Address: [●] </w:t>
      </w:r>
    </w:p>
    <w:p w14:paraId="78888933" w14:textId="77777777" w:rsidR="002A0F6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Email: [●]</w:t>
      </w:r>
    </w:p>
    <w:p w14:paraId="29045E58" w14:textId="77777777" w:rsidR="002A0F6C" w:rsidRPr="00C9658B" w:rsidRDefault="001717E8" w:rsidP="00C9658B">
      <w:pPr>
        <w:widowControl w:val="0"/>
        <w:tabs>
          <w:tab w:val="left" w:pos="1480"/>
          <w:tab w:val="left" w:pos="8640"/>
        </w:tabs>
        <w:autoSpaceDE w:val="0"/>
        <w:autoSpaceDN w:val="0"/>
        <w:adjustRightInd w:val="0"/>
        <w:spacing w:after="0"/>
        <w:ind w:left="1440"/>
        <w:jc w:val="both"/>
        <w:rPr>
          <w:rFonts w:ascii="Times New Roman" w:hAnsi="Times New Roman"/>
        </w:rPr>
      </w:pPr>
      <w:r w:rsidRPr="00C9658B">
        <w:rPr>
          <w:rFonts w:ascii="Times New Roman" w:hAnsi="Times New Roman"/>
        </w:rPr>
        <w:t>Fax: [●]</w:t>
      </w:r>
    </w:p>
    <w:p w14:paraId="27A41057" w14:textId="77777777" w:rsidR="001717E8" w:rsidRPr="00C9658B" w:rsidRDefault="003B3E4A" w:rsidP="00C9658B">
      <w:pPr>
        <w:widowControl w:val="0"/>
        <w:tabs>
          <w:tab w:val="left" w:pos="360"/>
        </w:tabs>
        <w:autoSpaceDE w:val="0"/>
        <w:autoSpaceDN w:val="0"/>
        <w:adjustRightInd w:val="0"/>
        <w:spacing w:after="0"/>
        <w:ind w:left="720" w:hanging="360"/>
        <w:jc w:val="both"/>
        <w:rPr>
          <w:rFonts w:ascii="Times New Roman" w:hAnsi="Times New Roman"/>
        </w:rPr>
      </w:pPr>
      <w:r w:rsidRPr="00C9658B">
        <w:rPr>
          <w:rFonts w:ascii="Times New Roman" w:hAnsi="Times New Roman"/>
        </w:rPr>
        <w:tab/>
      </w:r>
    </w:p>
    <w:p w14:paraId="5C13A030" w14:textId="77777777" w:rsidR="001717E8" w:rsidRDefault="003B3E4A" w:rsidP="00C9658B">
      <w:pPr>
        <w:widowControl w:val="0"/>
        <w:tabs>
          <w:tab w:val="left" w:pos="360"/>
        </w:tabs>
        <w:autoSpaceDE w:val="0"/>
        <w:autoSpaceDN w:val="0"/>
        <w:adjustRightInd w:val="0"/>
        <w:spacing w:after="0"/>
        <w:ind w:left="720" w:hanging="360"/>
        <w:jc w:val="both"/>
        <w:rPr>
          <w:rFonts w:ascii="Times New Roman" w:hAnsi="Times New Roman"/>
        </w:rPr>
      </w:pPr>
      <w:r w:rsidRPr="00C9658B">
        <w:rPr>
          <w:rFonts w:ascii="Times New Roman" w:hAnsi="Times New Roman"/>
        </w:rPr>
        <w:tab/>
      </w:r>
    </w:p>
    <w:p w14:paraId="77F52F52" w14:textId="77777777" w:rsidR="002B37D4" w:rsidRPr="00C9658B" w:rsidRDefault="002B37D4" w:rsidP="00C9658B">
      <w:pPr>
        <w:widowControl w:val="0"/>
        <w:tabs>
          <w:tab w:val="left" w:pos="360"/>
        </w:tabs>
        <w:autoSpaceDE w:val="0"/>
        <w:autoSpaceDN w:val="0"/>
        <w:adjustRightInd w:val="0"/>
        <w:spacing w:after="0"/>
        <w:ind w:left="720" w:hanging="360"/>
        <w:jc w:val="both"/>
        <w:rPr>
          <w:rFonts w:ascii="Times New Roman" w:hAnsi="Times New Roman"/>
        </w:rPr>
      </w:pPr>
    </w:p>
    <w:p w14:paraId="14254D7C" w14:textId="77777777" w:rsidR="00B60039" w:rsidRPr="002B37D4" w:rsidRDefault="00C11BBD" w:rsidP="00C9658B">
      <w:pPr>
        <w:pStyle w:val="CM45"/>
        <w:spacing w:line="276" w:lineRule="auto"/>
        <w:jc w:val="both"/>
        <w:rPr>
          <w:rFonts w:ascii="Times New Roman" w:hAnsi="Times New Roman"/>
          <w:b/>
          <w:sz w:val="22"/>
          <w:szCs w:val="22"/>
          <w:u w:val="single"/>
        </w:rPr>
      </w:pPr>
      <w:r w:rsidRPr="002B37D4">
        <w:rPr>
          <w:rFonts w:ascii="Times New Roman" w:hAnsi="Times New Roman"/>
          <w:b/>
          <w:sz w:val="22"/>
          <w:szCs w:val="22"/>
        </w:rPr>
        <w:t>14.5</w:t>
      </w:r>
      <w:r w:rsidRPr="002B37D4">
        <w:rPr>
          <w:rFonts w:ascii="Times New Roman" w:hAnsi="Times New Roman"/>
          <w:b/>
          <w:sz w:val="22"/>
          <w:szCs w:val="22"/>
        </w:rPr>
        <w:tab/>
      </w:r>
      <w:r w:rsidR="00B60039" w:rsidRPr="002B37D4">
        <w:rPr>
          <w:rFonts w:ascii="Times New Roman" w:hAnsi="Times New Roman"/>
          <w:b/>
          <w:sz w:val="22"/>
          <w:szCs w:val="22"/>
          <w:u w:val="single"/>
        </w:rPr>
        <w:t>Costs and Expenses</w:t>
      </w:r>
    </w:p>
    <w:p w14:paraId="761A48B6" w14:textId="77777777" w:rsidR="002B37D4" w:rsidRDefault="002B37D4" w:rsidP="00C9658B">
      <w:pPr>
        <w:pStyle w:val="CM45"/>
        <w:spacing w:line="276" w:lineRule="auto"/>
        <w:ind w:left="720" w:hanging="720"/>
        <w:jc w:val="both"/>
        <w:rPr>
          <w:rFonts w:ascii="Times New Roman" w:hAnsi="Times New Roman"/>
          <w:sz w:val="22"/>
          <w:szCs w:val="22"/>
        </w:rPr>
      </w:pPr>
    </w:p>
    <w:p w14:paraId="696476EF" w14:textId="10896396" w:rsidR="00E3778E" w:rsidRPr="00C9658B" w:rsidRDefault="009E0CB2" w:rsidP="00287026">
      <w:pPr>
        <w:pStyle w:val="CM45"/>
        <w:spacing w:line="276" w:lineRule="auto"/>
        <w:ind w:left="720" w:hanging="720"/>
        <w:jc w:val="both"/>
        <w:rPr>
          <w:rFonts w:ascii="Times New Roman" w:hAnsi="Times New Roman"/>
          <w:sz w:val="22"/>
          <w:szCs w:val="22"/>
        </w:rPr>
      </w:pPr>
      <w:r w:rsidRPr="00C9658B">
        <w:rPr>
          <w:rFonts w:ascii="Times New Roman" w:hAnsi="Times New Roman"/>
          <w:sz w:val="22"/>
          <w:szCs w:val="22"/>
        </w:rPr>
        <w:tab/>
        <w:t xml:space="preserve">All costs, expenses, including any cost of documentation, reasonable attorney fees, court fee, and stamp fee, relating to creation and maintenance of the </w:t>
      </w:r>
      <w:r w:rsidR="00287026">
        <w:rPr>
          <w:rFonts w:ascii="Times New Roman" w:hAnsi="Times New Roman"/>
          <w:sz w:val="22"/>
          <w:szCs w:val="22"/>
        </w:rPr>
        <w:t>license</w:t>
      </w:r>
      <w:r w:rsidR="00287026" w:rsidRPr="00C9658B">
        <w:rPr>
          <w:rFonts w:ascii="Times New Roman" w:hAnsi="Times New Roman"/>
          <w:sz w:val="22"/>
          <w:szCs w:val="22"/>
        </w:rPr>
        <w:t xml:space="preserve"> </w:t>
      </w:r>
      <w:r w:rsidRPr="00C9658B">
        <w:rPr>
          <w:rFonts w:ascii="Times New Roman" w:hAnsi="Times New Roman"/>
          <w:sz w:val="22"/>
          <w:szCs w:val="22"/>
        </w:rPr>
        <w:t xml:space="preserve">on the </w:t>
      </w:r>
      <w:r w:rsidR="00F32C51">
        <w:rPr>
          <w:rFonts w:ascii="Times New Roman" w:hAnsi="Times New Roman"/>
          <w:sz w:val="22"/>
          <w:szCs w:val="22"/>
        </w:rPr>
        <w:t>Site</w:t>
      </w:r>
      <w:r w:rsidRPr="00C9658B">
        <w:rPr>
          <w:rFonts w:ascii="Times New Roman" w:hAnsi="Times New Roman"/>
          <w:sz w:val="22"/>
          <w:szCs w:val="22"/>
        </w:rPr>
        <w:t xml:space="preserve">, including execution of this Agreement, shall be borne by the </w:t>
      </w:r>
      <w:r w:rsidR="00A4627D">
        <w:rPr>
          <w:rFonts w:ascii="Times New Roman" w:hAnsi="Times New Roman"/>
          <w:sz w:val="22"/>
          <w:szCs w:val="22"/>
        </w:rPr>
        <w:t>Licensee</w:t>
      </w:r>
      <w:r w:rsidRPr="00C9658B">
        <w:rPr>
          <w:rFonts w:ascii="Times New Roman" w:hAnsi="Times New Roman"/>
          <w:sz w:val="22"/>
          <w:szCs w:val="22"/>
        </w:rPr>
        <w:t xml:space="preserve">. </w:t>
      </w:r>
    </w:p>
    <w:p w14:paraId="4E33A2BD" w14:textId="77777777" w:rsidR="00E3778E" w:rsidRPr="00C9658B" w:rsidRDefault="00E3778E" w:rsidP="00C9658B">
      <w:pPr>
        <w:pStyle w:val="Default"/>
        <w:spacing w:line="276" w:lineRule="auto"/>
        <w:rPr>
          <w:rFonts w:ascii="Times New Roman" w:hAnsi="Times New Roman" w:cs="Times New Roman"/>
          <w:sz w:val="22"/>
          <w:szCs w:val="22"/>
        </w:rPr>
      </w:pPr>
    </w:p>
    <w:p w14:paraId="2DF7066D" w14:textId="77777777" w:rsidR="00831FC2" w:rsidRDefault="009E0CB2" w:rsidP="00C9658B">
      <w:pPr>
        <w:pStyle w:val="CM45"/>
        <w:spacing w:line="276" w:lineRule="auto"/>
        <w:jc w:val="both"/>
        <w:rPr>
          <w:rFonts w:ascii="Times New Roman" w:hAnsi="Times New Roman"/>
          <w:b/>
          <w:sz w:val="22"/>
          <w:szCs w:val="22"/>
        </w:rPr>
      </w:pPr>
      <w:r w:rsidRPr="002B37D4">
        <w:rPr>
          <w:rFonts w:ascii="Times New Roman" w:hAnsi="Times New Roman"/>
          <w:b/>
          <w:sz w:val="22"/>
          <w:szCs w:val="22"/>
        </w:rPr>
        <w:t>14.6</w:t>
      </w:r>
      <w:r w:rsidRPr="002B37D4">
        <w:rPr>
          <w:rFonts w:ascii="Times New Roman" w:hAnsi="Times New Roman"/>
          <w:b/>
          <w:sz w:val="22"/>
          <w:szCs w:val="22"/>
        </w:rPr>
        <w:tab/>
      </w:r>
      <w:r w:rsidR="00831FC2" w:rsidRPr="00381B3E">
        <w:rPr>
          <w:rFonts w:ascii="Times New Roman" w:hAnsi="Times New Roman"/>
          <w:b/>
          <w:sz w:val="22"/>
          <w:szCs w:val="22"/>
          <w:u w:val="single"/>
        </w:rPr>
        <w:t>Confidentiality</w:t>
      </w:r>
    </w:p>
    <w:p w14:paraId="78BE4E4C" w14:textId="77777777" w:rsidR="00831FC2" w:rsidRDefault="00831FC2" w:rsidP="00485DD5">
      <w:pPr>
        <w:pStyle w:val="Default"/>
      </w:pPr>
    </w:p>
    <w:p w14:paraId="37CEBD7C" w14:textId="6634DFB0" w:rsidR="00831FC2" w:rsidRPr="00485DD5" w:rsidRDefault="00831FC2" w:rsidP="00287026">
      <w:pPr>
        <w:pStyle w:val="Default"/>
        <w:ind w:left="720"/>
        <w:jc w:val="both"/>
        <w:rPr>
          <w:rFonts w:ascii="Times New Roman" w:hAnsi="Times New Roman"/>
          <w:sz w:val="22"/>
          <w:szCs w:val="22"/>
        </w:rPr>
      </w:pPr>
      <w:r w:rsidRPr="00485DD5">
        <w:rPr>
          <w:rFonts w:ascii="Times New Roman" w:hAnsi="Times New Roman" w:cs="Times New Roman"/>
          <w:sz w:val="22"/>
          <w:szCs w:val="22"/>
        </w:rPr>
        <w:t xml:space="preserve">The Parties shall at all times keep confidential information acquired in consequence of this Agreement, except for information which the receiving Party already knows or receives from third parties or which the receiving Party </w:t>
      </w:r>
      <w:r w:rsidR="00287026" w:rsidRPr="00485DD5">
        <w:rPr>
          <w:rFonts w:ascii="Times New Roman" w:hAnsi="Times New Roman" w:cs="Times New Roman"/>
          <w:sz w:val="22"/>
          <w:szCs w:val="22"/>
        </w:rPr>
        <w:t xml:space="preserve">may </w:t>
      </w:r>
      <w:r w:rsidRPr="00485DD5">
        <w:rPr>
          <w:rFonts w:ascii="Times New Roman" w:hAnsi="Times New Roman" w:cs="Times New Roman"/>
          <w:sz w:val="22"/>
          <w:szCs w:val="22"/>
        </w:rPr>
        <w:t>be entitled or bound to disclose under compulsion of Applicable Law or where requested by regulatory agencies or to their professional advisers, investments partners and other parties where reasonably necessary for the performance of their obligations under this Agreement. For the avoidance of doubt, the obligations in this Article shall not apply to information in the public domain or information which the Parties own or acquired lawfully from others and which may be freely disclosed to others without breach of any obligation of confidence</w:t>
      </w:r>
    </w:p>
    <w:p w14:paraId="11480BE7" w14:textId="77777777" w:rsidR="00831FC2" w:rsidRDefault="00831FC2" w:rsidP="00C9658B">
      <w:pPr>
        <w:pStyle w:val="CM45"/>
        <w:spacing w:line="276" w:lineRule="auto"/>
        <w:jc w:val="both"/>
        <w:rPr>
          <w:rFonts w:ascii="Times New Roman" w:hAnsi="Times New Roman"/>
          <w:b/>
          <w:sz w:val="22"/>
          <w:szCs w:val="22"/>
        </w:rPr>
      </w:pPr>
    </w:p>
    <w:p w14:paraId="13FD45D5" w14:textId="77777777" w:rsidR="00B60039" w:rsidRPr="002B37D4" w:rsidRDefault="00831FC2" w:rsidP="00C9658B">
      <w:pPr>
        <w:pStyle w:val="CM45"/>
        <w:spacing w:line="276" w:lineRule="auto"/>
        <w:jc w:val="both"/>
        <w:rPr>
          <w:rFonts w:ascii="Times New Roman" w:hAnsi="Times New Roman"/>
          <w:b/>
          <w:sz w:val="22"/>
          <w:szCs w:val="22"/>
          <w:u w:val="single"/>
        </w:rPr>
      </w:pPr>
      <w:r>
        <w:rPr>
          <w:rFonts w:ascii="Times New Roman" w:hAnsi="Times New Roman"/>
          <w:b/>
          <w:sz w:val="22"/>
          <w:szCs w:val="22"/>
          <w:u w:val="single"/>
        </w:rPr>
        <w:t>14.7</w:t>
      </w:r>
      <w:r w:rsidRPr="00485DD5">
        <w:rPr>
          <w:rFonts w:ascii="Times New Roman" w:hAnsi="Times New Roman"/>
          <w:bCs/>
          <w:sz w:val="22"/>
          <w:szCs w:val="22"/>
        </w:rPr>
        <w:tab/>
      </w:r>
      <w:r w:rsidR="009E0CB2" w:rsidRPr="002B37D4">
        <w:rPr>
          <w:rFonts w:ascii="Times New Roman" w:hAnsi="Times New Roman"/>
          <w:b/>
          <w:sz w:val="22"/>
          <w:szCs w:val="22"/>
          <w:u w:val="single"/>
        </w:rPr>
        <w:t>Waiver</w:t>
      </w:r>
    </w:p>
    <w:p w14:paraId="766CB698" w14:textId="77777777" w:rsidR="00C660EC" w:rsidRPr="00C9658B" w:rsidRDefault="00C660EC" w:rsidP="00C9658B">
      <w:pPr>
        <w:widowControl w:val="0"/>
        <w:tabs>
          <w:tab w:val="left" w:pos="1480"/>
          <w:tab w:val="left" w:pos="8640"/>
        </w:tabs>
        <w:autoSpaceDE w:val="0"/>
        <w:autoSpaceDN w:val="0"/>
        <w:adjustRightInd w:val="0"/>
        <w:spacing w:after="0"/>
        <w:ind w:left="720"/>
        <w:jc w:val="both"/>
        <w:rPr>
          <w:rFonts w:ascii="Times New Roman" w:hAnsi="Times New Roman"/>
        </w:rPr>
      </w:pPr>
    </w:p>
    <w:p w14:paraId="43A5EA97" w14:textId="77777777" w:rsidR="00C660EC" w:rsidRPr="00C9658B" w:rsidRDefault="001717E8" w:rsidP="00C9658B">
      <w:pPr>
        <w:widowControl w:val="0"/>
        <w:tabs>
          <w:tab w:val="left" w:pos="1480"/>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 xml:space="preserve">No waiver of any provision of this Agreement shall be effective against a Party except as expressly set forth in a writing signed by such Party. The waiver by either Party of a default or a breach by the other Party of any provision of this Agreement shall not operate or be construed to operate as a waiver of any subsequent default or breach. The making or the acceptance of a payment by either Party with knowledge of the existence of a default or breach shall not operate or be construed to operate as a waiver of any subsequent default or breach. </w:t>
      </w:r>
    </w:p>
    <w:p w14:paraId="4F2588FB" w14:textId="77777777" w:rsidR="002B37D4" w:rsidRDefault="002B37D4" w:rsidP="00C9658B">
      <w:pPr>
        <w:pStyle w:val="CM45"/>
        <w:spacing w:line="276" w:lineRule="auto"/>
        <w:jc w:val="both"/>
        <w:rPr>
          <w:rFonts w:ascii="Times New Roman" w:hAnsi="Times New Roman"/>
          <w:sz w:val="22"/>
          <w:szCs w:val="22"/>
        </w:rPr>
      </w:pPr>
    </w:p>
    <w:p w14:paraId="6E04F520" w14:textId="77777777" w:rsidR="00B60039" w:rsidRPr="002B37D4" w:rsidRDefault="009E0CB2" w:rsidP="00831FC2">
      <w:pPr>
        <w:pStyle w:val="CM45"/>
        <w:spacing w:line="276" w:lineRule="auto"/>
        <w:jc w:val="both"/>
        <w:rPr>
          <w:rFonts w:ascii="Times New Roman" w:hAnsi="Times New Roman"/>
          <w:b/>
          <w:sz w:val="22"/>
          <w:szCs w:val="22"/>
          <w:u w:val="single"/>
        </w:rPr>
      </w:pPr>
      <w:r w:rsidRPr="002B37D4">
        <w:rPr>
          <w:rFonts w:ascii="Times New Roman" w:hAnsi="Times New Roman"/>
          <w:b/>
          <w:sz w:val="22"/>
          <w:szCs w:val="22"/>
        </w:rPr>
        <w:t>14.</w:t>
      </w:r>
      <w:r w:rsidR="00831FC2">
        <w:rPr>
          <w:rFonts w:ascii="Times New Roman" w:hAnsi="Times New Roman"/>
          <w:b/>
          <w:sz w:val="22"/>
          <w:szCs w:val="22"/>
        </w:rPr>
        <w:t>8</w:t>
      </w:r>
      <w:r w:rsidRPr="002B37D4">
        <w:rPr>
          <w:rFonts w:ascii="Times New Roman" w:hAnsi="Times New Roman"/>
          <w:b/>
          <w:sz w:val="22"/>
          <w:szCs w:val="22"/>
        </w:rPr>
        <w:tab/>
      </w:r>
      <w:r w:rsidRPr="002B37D4">
        <w:rPr>
          <w:rFonts w:ascii="Times New Roman" w:hAnsi="Times New Roman"/>
          <w:b/>
          <w:sz w:val="22"/>
          <w:szCs w:val="22"/>
          <w:u w:val="single"/>
        </w:rPr>
        <w:t xml:space="preserve">Survival </w:t>
      </w:r>
    </w:p>
    <w:p w14:paraId="4F3CB4B3" w14:textId="77777777" w:rsidR="00C660EC" w:rsidRPr="00C9658B" w:rsidRDefault="00C660EC" w:rsidP="00C9658B">
      <w:pPr>
        <w:pStyle w:val="Default"/>
        <w:spacing w:line="276" w:lineRule="auto"/>
        <w:jc w:val="both"/>
        <w:rPr>
          <w:rFonts w:ascii="Times New Roman" w:hAnsi="Times New Roman" w:cs="Times New Roman"/>
          <w:sz w:val="22"/>
          <w:szCs w:val="22"/>
        </w:rPr>
      </w:pPr>
    </w:p>
    <w:p w14:paraId="66ED1C67" w14:textId="77777777" w:rsidR="00C660EC" w:rsidRPr="00C9658B" w:rsidRDefault="001717E8" w:rsidP="00C9658B">
      <w:pPr>
        <w:widowControl w:val="0"/>
        <w:tabs>
          <w:tab w:val="left" w:pos="1480"/>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 xml:space="preserve">Notwithstanding anything provided herein to the contrary, </w:t>
      </w:r>
      <w:r w:rsidRPr="00C9658B">
        <w:rPr>
          <w:rFonts w:ascii="Times New Roman" w:hAnsi="Times New Roman"/>
          <w:u w:val="single"/>
        </w:rPr>
        <w:t>Article 12.2 (</w:t>
      </w:r>
      <w:r w:rsidRPr="00C9658B">
        <w:rPr>
          <w:rFonts w:ascii="Times New Roman" w:hAnsi="Times New Roman"/>
          <w:i/>
          <w:iCs/>
          <w:u w:val="single"/>
        </w:rPr>
        <w:t>Consequences of Termination</w:t>
      </w:r>
      <w:r w:rsidRPr="00C9658B">
        <w:rPr>
          <w:rFonts w:ascii="Times New Roman" w:hAnsi="Times New Roman"/>
          <w:u w:val="single"/>
        </w:rPr>
        <w:t>),</w:t>
      </w:r>
      <w:r w:rsidRPr="00C9658B">
        <w:rPr>
          <w:rFonts w:ascii="Times New Roman" w:hAnsi="Times New Roman"/>
        </w:rPr>
        <w:t xml:space="preserve"> </w:t>
      </w:r>
      <w:r w:rsidRPr="00C9658B">
        <w:rPr>
          <w:rFonts w:ascii="Times New Roman" w:hAnsi="Times New Roman"/>
          <w:u w:val="single"/>
        </w:rPr>
        <w:t>Article 13 (</w:t>
      </w:r>
      <w:r w:rsidRPr="00C9658B">
        <w:rPr>
          <w:rFonts w:ascii="Times New Roman" w:hAnsi="Times New Roman"/>
          <w:i/>
          <w:iCs/>
          <w:u w:val="single"/>
        </w:rPr>
        <w:t>Dispute Resolution</w:t>
      </w:r>
      <w:r w:rsidRPr="00C9658B">
        <w:rPr>
          <w:rFonts w:ascii="Times New Roman" w:hAnsi="Times New Roman"/>
          <w:u w:val="single"/>
        </w:rPr>
        <w:t>)</w:t>
      </w:r>
      <w:r w:rsidRPr="00C9658B">
        <w:rPr>
          <w:rFonts w:ascii="Times New Roman" w:hAnsi="Times New Roman"/>
        </w:rPr>
        <w:t xml:space="preserve"> and </w:t>
      </w:r>
      <w:r w:rsidRPr="00C9658B">
        <w:rPr>
          <w:rFonts w:ascii="Times New Roman" w:hAnsi="Times New Roman"/>
          <w:u w:val="single"/>
        </w:rPr>
        <w:t>Article 14 (</w:t>
      </w:r>
      <w:r w:rsidRPr="00C9658B">
        <w:rPr>
          <w:rFonts w:ascii="Times New Roman" w:hAnsi="Times New Roman"/>
          <w:i/>
          <w:iCs/>
          <w:u w:val="single"/>
        </w:rPr>
        <w:t>Miscellaneous</w:t>
      </w:r>
      <w:r w:rsidRPr="00C9658B">
        <w:rPr>
          <w:rFonts w:ascii="Times New Roman" w:hAnsi="Times New Roman"/>
          <w:u w:val="single"/>
        </w:rPr>
        <w:t>)</w:t>
      </w:r>
      <w:r w:rsidRPr="00C9658B">
        <w:rPr>
          <w:rFonts w:ascii="Times New Roman" w:hAnsi="Times New Roman"/>
        </w:rPr>
        <w:t>, shall survive the termination of this Agreement.</w:t>
      </w:r>
    </w:p>
    <w:p w14:paraId="31679268" w14:textId="77777777" w:rsidR="002B37D4" w:rsidRDefault="002B37D4" w:rsidP="00C9658B">
      <w:pPr>
        <w:pStyle w:val="CM45"/>
        <w:spacing w:line="276" w:lineRule="auto"/>
        <w:jc w:val="both"/>
        <w:rPr>
          <w:rFonts w:ascii="Times New Roman" w:hAnsi="Times New Roman"/>
          <w:sz w:val="22"/>
          <w:szCs w:val="22"/>
        </w:rPr>
      </w:pPr>
    </w:p>
    <w:p w14:paraId="6D686457" w14:textId="77777777" w:rsidR="00B60039" w:rsidRPr="002B37D4" w:rsidRDefault="009E0CB2" w:rsidP="00831FC2">
      <w:pPr>
        <w:pStyle w:val="CM45"/>
        <w:spacing w:line="276" w:lineRule="auto"/>
        <w:jc w:val="both"/>
        <w:rPr>
          <w:rFonts w:ascii="Times New Roman" w:hAnsi="Times New Roman"/>
          <w:b/>
          <w:sz w:val="22"/>
          <w:szCs w:val="22"/>
          <w:u w:val="single"/>
        </w:rPr>
      </w:pPr>
      <w:r w:rsidRPr="002B37D4">
        <w:rPr>
          <w:rFonts w:ascii="Times New Roman" w:hAnsi="Times New Roman"/>
          <w:b/>
          <w:sz w:val="22"/>
          <w:szCs w:val="22"/>
        </w:rPr>
        <w:t>14.</w:t>
      </w:r>
      <w:r w:rsidR="00831FC2">
        <w:rPr>
          <w:rFonts w:ascii="Times New Roman" w:hAnsi="Times New Roman"/>
          <w:b/>
          <w:sz w:val="22"/>
          <w:szCs w:val="22"/>
        </w:rPr>
        <w:t>9</w:t>
      </w:r>
      <w:r w:rsidRPr="002B37D4">
        <w:rPr>
          <w:rFonts w:ascii="Times New Roman" w:hAnsi="Times New Roman"/>
          <w:b/>
          <w:sz w:val="22"/>
          <w:szCs w:val="22"/>
        </w:rPr>
        <w:tab/>
      </w:r>
      <w:r w:rsidRPr="002B37D4">
        <w:rPr>
          <w:rFonts w:ascii="Times New Roman" w:hAnsi="Times New Roman"/>
          <w:b/>
          <w:sz w:val="22"/>
          <w:szCs w:val="22"/>
          <w:u w:val="single"/>
        </w:rPr>
        <w:t>Third Party Rights</w:t>
      </w:r>
    </w:p>
    <w:p w14:paraId="58DE3F29" w14:textId="77777777" w:rsidR="00C660EC" w:rsidRPr="00C9658B" w:rsidRDefault="00C660EC" w:rsidP="00C9658B">
      <w:pPr>
        <w:pStyle w:val="Default"/>
        <w:spacing w:line="276" w:lineRule="auto"/>
        <w:jc w:val="both"/>
        <w:rPr>
          <w:rFonts w:ascii="Times New Roman" w:hAnsi="Times New Roman" w:cs="Times New Roman"/>
          <w:sz w:val="22"/>
          <w:szCs w:val="22"/>
        </w:rPr>
      </w:pPr>
    </w:p>
    <w:p w14:paraId="6129F4EA" w14:textId="021065D1" w:rsidR="00C660EC" w:rsidRDefault="001717E8" w:rsidP="00C9658B">
      <w:pPr>
        <w:widowControl w:val="0"/>
        <w:tabs>
          <w:tab w:val="left" w:pos="1480"/>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Nothing herein is intended to or should be construed to create any rights of any kind whatsoever in third persons not parties to this Agreement, except in favor of the Government</w:t>
      </w:r>
      <w:r w:rsidR="00374AA1">
        <w:rPr>
          <w:rFonts w:ascii="Times New Roman" w:hAnsi="Times New Roman"/>
        </w:rPr>
        <w:t>,</w:t>
      </w:r>
      <w:r w:rsidRPr="00C9658B">
        <w:rPr>
          <w:rFonts w:ascii="Times New Roman" w:hAnsi="Times New Roman"/>
        </w:rPr>
        <w:t xml:space="preserve"> </w:t>
      </w:r>
      <w:r w:rsidR="009F7137">
        <w:rPr>
          <w:rFonts w:ascii="Times New Roman" w:hAnsi="Times New Roman"/>
        </w:rPr>
        <w:t>FENAKA</w:t>
      </w:r>
      <w:r w:rsidR="005B4806">
        <w:rPr>
          <w:rFonts w:ascii="Times New Roman" w:hAnsi="Times New Roman"/>
        </w:rPr>
        <w:t>, and the World Bank.</w:t>
      </w:r>
    </w:p>
    <w:p w14:paraId="21A599DD" w14:textId="77777777" w:rsidR="002B37D4" w:rsidRPr="00C9658B" w:rsidRDefault="002B37D4" w:rsidP="00C9658B">
      <w:pPr>
        <w:widowControl w:val="0"/>
        <w:tabs>
          <w:tab w:val="left" w:pos="1480"/>
          <w:tab w:val="left" w:pos="8640"/>
        </w:tabs>
        <w:autoSpaceDE w:val="0"/>
        <w:autoSpaceDN w:val="0"/>
        <w:adjustRightInd w:val="0"/>
        <w:spacing w:after="0"/>
        <w:ind w:left="720"/>
        <w:jc w:val="both"/>
        <w:rPr>
          <w:rFonts w:ascii="Times New Roman" w:hAnsi="Times New Roman"/>
        </w:rPr>
      </w:pPr>
    </w:p>
    <w:p w14:paraId="690C797E" w14:textId="77777777" w:rsidR="00B60039" w:rsidRPr="002B37D4" w:rsidRDefault="009E0CB2" w:rsidP="00831FC2">
      <w:pPr>
        <w:pStyle w:val="CM45"/>
        <w:spacing w:line="276" w:lineRule="auto"/>
        <w:jc w:val="both"/>
        <w:rPr>
          <w:rFonts w:ascii="Times New Roman" w:hAnsi="Times New Roman"/>
          <w:b/>
          <w:sz w:val="22"/>
          <w:szCs w:val="22"/>
        </w:rPr>
      </w:pPr>
      <w:r w:rsidRPr="002B37D4">
        <w:rPr>
          <w:rFonts w:ascii="Times New Roman" w:hAnsi="Times New Roman"/>
          <w:b/>
          <w:sz w:val="22"/>
          <w:szCs w:val="22"/>
        </w:rPr>
        <w:t>14.</w:t>
      </w:r>
      <w:r w:rsidR="00831FC2">
        <w:rPr>
          <w:rFonts w:ascii="Times New Roman" w:hAnsi="Times New Roman"/>
          <w:b/>
          <w:sz w:val="22"/>
          <w:szCs w:val="22"/>
        </w:rPr>
        <w:t>10</w:t>
      </w:r>
      <w:r w:rsidRPr="002B37D4">
        <w:rPr>
          <w:rFonts w:ascii="Times New Roman" w:hAnsi="Times New Roman"/>
          <w:b/>
          <w:sz w:val="22"/>
          <w:szCs w:val="22"/>
        </w:rPr>
        <w:tab/>
      </w:r>
      <w:r w:rsidRPr="002B37D4">
        <w:rPr>
          <w:rFonts w:ascii="Times New Roman" w:hAnsi="Times New Roman"/>
          <w:b/>
          <w:sz w:val="22"/>
          <w:szCs w:val="22"/>
          <w:u w:val="single"/>
        </w:rPr>
        <w:t>Counterparts</w:t>
      </w:r>
    </w:p>
    <w:p w14:paraId="1E9DB82F" w14:textId="77777777" w:rsidR="00E3778E" w:rsidRPr="00C9658B" w:rsidRDefault="00E3778E" w:rsidP="00C9658B">
      <w:pPr>
        <w:pStyle w:val="Default"/>
        <w:spacing w:line="276" w:lineRule="auto"/>
        <w:rPr>
          <w:rFonts w:ascii="Times New Roman" w:hAnsi="Times New Roman" w:cs="Times New Roman"/>
          <w:sz w:val="22"/>
          <w:szCs w:val="22"/>
        </w:rPr>
      </w:pPr>
    </w:p>
    <w:p w14:paraId="23AF9BA6" w14:textId="77777777" w:rsidR="00C660EC" w:rsidRPr="00C9658B" w:rsidRDefault="001717E8" w:rsidP="00C9658B">
      <w:pPr>
        <w:widowControl w:val="0"/>
        <w:tabs>
          <w:tab w:val="left" w:pos="1480"/>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This Agreement and any amendment hereto may be executed and delivered in one or more counterparts and by different Parties in separate counterparts.  All of such counterparts shall constitute one and the same agreement and shall become effective (unless otherwise therein provided) when one or more counterparts have been signed by each Party and delivered to the other Party.  Delivery of this Agreement by facsimile transmission or electronic email shall be as effective as delivery of a manually executed counterpart.</w:t>
      </w:r>
    </w:p>
    <w:p w14:paraId="22F2E81A" w14:textId="77777777" w:rsidR="002B37D4" w:rsidRDefault="002B37D4" w:rsidP="00C9658B">
      <w:pPr>
        <w:pStyle w:val="CM45"/>
        <w:spacing w:line="276" w:lineRule="auto"/>
        <w:jc w:val="both"/>
        <w:rPr>
          <w:rFonts w:ascii="Times New Roman" w:hAnsi="Times New Roman"/>
          <w:sz w:val="22"/>
          <w:szCs w:val="22"/>
        </w:rPr>
      </w:pPr>
    </w:p>
    <w:p w14:paraId="5BBEFB25" w14:textId="77777777" w:rsidR="00B60039" w:rsidRPr="002B37D4" w:rsidRDefault="009E0CB2" w:rsidP="00831FC2">
      <w:pPr>
        <w:pStyle w:val="CM45"/>
        <w:spacing w:line="276" w:lineRule="auto"/>
        <w:jc w:val="both"/>
        <w:rPr>
          <w:rFonts w:ascii="Times New Roman" w:hAnsi="Times New Roman"/>
          <w:b/>
          <w:sz w:val="22"/>
          <w:szCs w:val="22"/>
          <w:u w:val="single"/>
        </w:rPr>
      </w:pPr>
      <w:r w:rsidRPr="002B37D4">
        <w:rPr>
          <w:rFonts w:ascii="Times New Roman" w:hAnsi="Times New Roman"/>
          <w:b/>
          <w:sz w:val="22"/>
          <w:szCs w:val="22"/>
        </w:rPr>
        <w:t>14.</w:t>
      </w:r>
      <w:r w:rsidR="00831FC2" w:rsidRPr="002B37D4">
        <w:rPr>
          <w:rFonts w:ascii="Times New Roman" w:hAnsi="Times New Roman"/>
          <w:b/>
          <w:sz w:val="22"/>
          <w:szCs w:val="22"/>
        </w:rPr>
        <w:t>1</w:t>
      </w:r>
      <w:r w:rsidR="00831FC2">
        <w:rPr>
          <w:rFonts w:ascii="Times New Roman" w:hAnsi="Times New Roman"/>
          <w:b/>
          <w:sz w:val="22"/>
          <w:szCs w:val="22"/>
        </w:rPr>
        <w:t>1</w:t>
      </w:r>
      <w:r w:rsidRPr="002B37D4">
        <w:rPr>
          <w:rFonts w:ascii="Times New Roman" w:hAnsi="Times New Roman"/>
          <w:b/>
          <w:sz w:val="22"/>
          <w:szCs w:val="22"/>
        </w:rPr>
        <w:tab/>
      </w:r>
      <w:r w:rsidRPr="002B37D4">
        <w:rPr>
          <w:rFonts w:ascii="Times New Roman" w:hAnsi="Times New Roman"/>
          <w:b/>
          <w:sz w:val="22"/>
          <w:szCs w:val="22"/>
          <w:u w:val="single"/>
        </w:rPr>
        <w:t>Severability</w:t>
      </w:r>
    </w:p>
    <w:p w14:paraId="48B5A224" w14:textId="77777777" w:rsidR="002B37D4" w:rsidRDefault="002B37D4" w:rsidP="00C9658B">
      <w:pPr>
        <w:widowControl w:val="0"/>
        <w:tabs>
          <w:tab w:val="left" w:pos="720"/>
          <w:tab w:val="left" w:pos="8640"/>
        </w:tabs>
        <w:autoSpaceDE w:val="0"/>
        <w:autoSpaceDN w:val="0"/>
        <w:adjustRightInd w:val="0"/>
        <w:spacing w:after="0"/>
        <w:ind w:left="720"/>
        <w:jc w:val="both"/>
        <w:rPr>
          <w:rFonts w:ascii="Times New Roman" w:hAnsi="Times New Roman"/>
        </w:rPr>
      </w:pPr>
    </w:p>
    <w:p w14:paraId="7B1A27E6" w14:textId="77777777" w:rsidR="001717E8" w:rsidRPr="00C9658B" w:rsidRDefault="001717E8" w:rsidP="00C9658B">
      <w:pPr>
        <w:widowControl w:val="0"/>
        <w:tabs>
          <w:tab w:val="left" w:pos="720"/>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 xml:space="preserve">In the event that any provision of this Agreement shall, for any reason, be determined to be invalid, illegal, or unenforceable in any respect, the Parties shall negotiate in good faith and agree to such amendments, modifications, or supplements to this Agreement, or such other appropriate actions, as shall, to the maximum extent practicable in light of such determination, implement and give effect to the intentions of the Parties as reflected herein, and the other provisions of this Agreement shall, as so amended, modified, supplemented, or otherwise affected by such action, remain in full force and effect. </w:t>
      </w:r>
    </w:p>
    <w:p w14:paraId="3579A72E" w14:textId="77777777" w:rsidR="002B37D4" w:rsidRDefault="002B37D4" w:rsidP="00C9658B">
      <w:pPr>
        <w:pStyle w:val="CM45"/>
        <w:spacing w:line="276" w:lineRule="auto"/>
        <w:jc w:val="both"/>
        <w:rPr>
          <w:rFonts w:ascii="Times New Roman" w:hAnsi="Times New Roman"/>
          <w:sz w:val="22"/>
          <w:szCs w:val="22"/>
        </w:rPr>
      </w:pPr>
    </w:p>
    <w:p w14:paraId="170F56AC" w14:textId="77777777" w:rsidR="00B60039" w:rsidRPr="002B37D4" w:rsidRDefault="009E0CB2" w:rsidP="00831FC2">
      <w:pPr>
        <w:pStyle w:val="CM45"/>
        <w:spacing w:line="276" w:lineRule="auto"/>
        <w:jc w:val="both"/>
        <w:rPr>
          <w:rFonts w:ascii="Times New Roman" w:hAnsi="Times New Roman"/>
          <w:b/>
          <w:sz w:val="22"/>
          <w:szCs w:val="22"/>
          <w:u w:val="single"/>
        </w:rPr>
      </w:pPr>
      <w:r w:rsidRPr="002B37D4">
        <w:rPr>
          <w:rFonts w:ascii="Times New Roman" w:hAnsi="Times New Roman"/>
          <w:b/>
          <w:sz w:val="22"/>
          <w:szCs w:val="22"/>
        </w:rPr>
        <w:t>14.</w:t>
      </w:r>
      <w:r w:rsidR="00831FC2" w:rsidRPr="002B37D4">
        <w:rPr>
          <w:rFonts w:ascii="Times New Roman" w:hAnsi="Times New Roman"/>
          <w:b/>
          <w:sz w:val="22"/>
          <w:szCs w:val="22"/>
        </w:rPr>
        <w:t>1</w:t>
      </w:r>
      <w:r w:rsidR="00831FC2">
        <w:rPr>
          <w:rFonts w:ascii="Times New Roman" w:hAnsi="Times New Roman"/>
          <w:b/>
          <w:sz w:val="22"/>
          <w:szCs w:val="22"/>
        </w:rPr>
        <w:t>2</w:t>
      </w:r>
      <w:r w:rsidRPr="002B37D4">
        <w:rPr>
          <w:rFonts w:ascii="Times New Roman" w:hAnsi="Times New Roman"/>
          <w:b/>
          <w:sz w:val="22"/>
          <w:szCs w:val="22"/>
        </w:rPr>
        <w:tab/>
      </w:r>
      <w:r w:rsidRPr="002B37D4">
        <w:rPr>
          <w:rFonts w:ascii="Times New Roman" w:hAnsi="Times New Roman"/>
          <w:b/>
          <w:sz w:val="22"/>
          <w:szCs w:val="22"/>
          <w:u w:val="single"/>
        </w:rPr>
        <w:t>Entire Agreement</w:t>
      </w:r>
    </w:p>
    <w:p w14:paraId="427CB87C" w14:textId="77777777" w:rsidR="002B37D4" w:rsidRDefault="002B37D4" w:rsidP="00C9658B">
      <w:pPr>
        <w:widowControl w:val="0"/>
        <w:tabs>
          <w:tab w:val="left" w:pos="720"/>
          <w:tab w:val="left" w:pos="1480"/>
          <w:tab w:val="left" w:pos="3270"/>
          <w:tab w:val="left" w:pos="8640"/>
        </w:tabs>
        <w:autoSpaceDE w:val="0"/>
        <w:autoSpaceDN w:val="0"/>
        <w:adjustRightInd w:val="0"/>
        <w:spacing w:after="0"/>
        <w:ind w:left="720"/>
        <w:jc w:val="both"/>
        <w:rPr>
          <w:rFonts w:ascii="Times New Roman" w:hAnsi="Times New Roman"/>
        </w:rPr>
      </w:pPr>
    </w:p>
    <w:p w14:paraId="45BE4922" w14:textId="6CFFF2A3" w:rsidR="00C660EC" w:rsidRPr="00C9658B" w:rsidRDefault="006806B7" w:rsidP="00AF5072">
      <w:pPr>
        <w:widowControl w:val="0"/>
        <w:tabs>
          <w:tab w:val="left" w:pos="720"/>
          <w:tab w:val="left" w:pos="1480"/>
          <w:tab w:val="left" w:pos="3270"/>
          <w:tab w:val="left" w:pos="8640"/>
        </w:tabs>
        <w:autoSpaceDE w:val="0"/>
        <w:autoSpaceDN w:val="0"/>
        <w:adjustRightInd w:val="0"/>
        <w:spacing w:after="0"/>
        <w:ind w:left="720"/>
        <w:jc w:val="both"/>
        <w:rPr>
          <w:rFonts w:ascii="Times New Roman" w:hAnsi="Times New Roman"/>
        </w:rPr>
      </w:pPr>
      <w:r w:rsidRPr="00C9658B">
        <w:rPr>
          <w:rFonts w:ascii="Times New Roman" w:hAnsi="Times New Roman"/>
        </w:rPr>
        <w:t>A</w:t>
      </w:r>
      <w:r w:rsidR="00A441EB" w:rsidRPr="00C9658B">
        <w:rPr>
          <w:rFonts w:ascii="Times New Roman" w:hAnsi="Times New Roman"/>
        </w:rPr>
        <w:t xml:space="preserve">ll prior agreements, negotiations, representations, and understandings with respect </w:t>
      </w:r>
      <w:r w:rsidR="00287026">
        <w:rPr>
          <w:rFonts w:ascii="Times New Roman" w:hAnsi="Times New Roman"/>
        </w:rPr>
        <w:t xml:space="preserve">to </w:t>
      </w:r>
      <w:r w:rsidR="00AF5072">
        <w:rPr>
          <w:rFonts w:ascii="Times New Roman" w:hAnsi="Times New Roman"/>
        </w:rPr>
        <w:t xml:space="preserve">the subject matter hereof, </w:t>
      </w:r>
      <w:r w:rsidRPr="00C9658B">
        <w:rPr>
          <w:rFonts w:ascii="Times New Roman" w:hAnsi="Times New Roman"/>
        </w:rPr>
        <w:t>are hereby superseded</w:t>
      </w:r>
      <w:r w:rsidR="00A441EB" w:rsidRPr="00C9658B">
        <w:rPr>
          <w:rFonts w:ascii="Times New Roman" w:hAnsi="Times New Roman"/>
        </w:rPr>
        <w:t>. No amendment, modification, or change to this Agreement or its Exhibit shall be effective unless the same shall be in writing, duly executed, authorized and approved by the Parties. In the event of any conflict between the terms and conditions of this Agreement and that of any Exhibit or other document referenced herein, this Agreement shall govern and control.</w:t>
      </w:r>
    </w:p>
    <w:p w14:paraId="30088042" w14:textId="77777777" w:rsidR="00C660EC" w:rsidRPr="00C9658B" w:rsidRDefault="00C660EC" w:rsidP="00C9658B">
      <w:pPr>
        <w:pStyle w:val="CM45"/>
        <w:spacing w:line="276" w:lineRule="auto"/>
        <w:ind w:left="720"/>
        <w:jc w:val="both"/>
        <w:rPr>
          <w:rFonts w:ascii="Times New Roman" w:hAnsi="Times New Roman"/>
          <w:b/>
          <w:sz w:val="22"/>
          <w:szCs w:val="22"/>
          <w:u w:val="single"/>
        </w:rPr>
      </w:pPr>
    </w:p>
    <w:p w14:paraId="512D34D3" w14:textId="1DDBBD1F" w:rsidR="00C660EC" w:rsidRPr="00C9658B" w:rsidRDefault="001717E8" w:rsidP="00C9658B">
      <w:pPr>
        <w:spacing w:after="0"/>
        <w:rPr>
          <w:rFonts w:ascii="Times New Roman" w:hAnsi="Times New Roman"/>
          <w:color w:val="000000"/>
        </w:rPr>
      </w:pPr>
      <w:r w:rsidRPr="00C9658B">
        <w:rPr>
          <w:rFonts w:ascii="Times New Roman" w:hAnsi="Times New Roman"/>
        </w:rPr>
        <w:lastRenderedPageBreak/>
        <w:t xml:space="preserve">IN WITNESS WHEREOF, the </w:t>
      </w:r>
      <w:r w:rsidR="00A4627D">
        <w:rPr>
          <w:rFonts w:ascii="Times New Roman" w:hAnsi="Times New Roman"/>
        </w:rPr>
        <w:t>Licensor</w:t>
      </w:r>
      <w:r w:rsidRPr="00C9658B">
        <w:rPr>
          <w:rFonts w:ascii="Times New Roman" w:hAnsi="Times New Roman"/>
        </w:rPr>
        <w:t xml:space="preserve"> and</w:t>
      </w:r>
      <w:r w:rsidRPr="00C9658B">
        <w:rPr>
          <w:rFonts w:ascii="Times New Roman" w:hAnsi="Times New Roman"/>
          <w:lang w:eastAsia="ko-KR"/>
        </w:rPr>
        <w:t xml:space="preserve"> </w:t>
      </w:r>
      <w:r w:rsidR="00A4627D">
        <w:rPr>
          <w:rFonts w:ascii="Times New Roman" w:hAnsi="Times New Roman"/>
          <w:lang w:eastAsia="ko-KR"/>
        </w:rPr>
        <w:t>Licensee</w:t>
      </w:r>
      <w:r w:rsidRPr="00C9658B">
        <w:rPr>
          <w:rFonts w:ascii="Times New Roman" w:hAnsi="Times New Roman"/>
        </w:rPr>
        <w:t xml:space="preserve"> have caused this Agreement to be executed as on the date and the year first set forth above. </w:t>
      </w:r>
    </w:p>
    <w:p w14:paraId="4E505C1E" w14:textId="77777777" w:rsidR="00C660EC" w:rsidRPr="00C9658B" w:rsidRDefault="00C660EC" w:rsidP="00C9658B">
      <w:pPr>
        <w:pStyle w:val="CM43"/>
        <w:spacing w:line="276" w:lineRule="auto"/>
        <w:ind w:left="284" w:hanging="284"/>
        <w:jc w:val="both"/>
        <w:rPr>
          <w:rFonts w:ascii="Times New Roman" w:hAnsi="Times New Roman"/>
          <w:b/>
          <w:bCs/>
          <w:sz w:val="22"/>
          <w:szCs w:val="22"/>
        </w:rPr>
      </w:pPr>
    </w:p>
    <w:p w14:paraId="7BEAC017" w14:textId="11F3111A" w:rsidR="00C660EC" w:rsidRPr="00C9658B" w:rsidRDefault="009E0CB2" w:rsidP="00C9658B">
      <w:pPr>
        <w:pStyle w:val="CM43"/>
        <w:spacing w:line="276" w:lineRule="auto"/>
        <w:ind w:left="284" w:hanging="284"/>
        <w:jc w:val="both"/>
        <w:rPr>
          <w:rFonts w:ascii="Times New Roman" w:hAnsi="Times New Roman"/>
          <w:sz w:val="22"/>
          <w:szCs w:val="22"/>
        </w:rPr>
      </w:pPr>
      <w:r w:rsidRPr="00C9658B">
        <w:rPr>
          <w:rFonts w:ascii="Times New Roman" w:hAnsi="Times New Roman"/>
          <w:b/>
          <w:bCs/>
          <w:sz w:val="22"/>
          <w:szCs w:val="22"/>
        </w:rPr>
        <w:t xml:space="preserve">For and behalf of the </w:t>
      </w:r>
      <w:r w:rsidR="00A4627D">
        <w:rPr>
          <w:rFonts w:ascii="Times New Roman" w:hAnsi="Times New Roman"/>
          <w:b/>
          <w:bCs/>
          <w:sz w:val="22"/>
          <w:szCs w:val="22"/>
        </w:rPr>
        <w:t>LICENSOR</w:t>
      </w:r>
    </w:p>
    <w:p w14:paraId="77D82059" w14:textId="77777777"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___________________________</w:t>
      </w:r>
    </w:p>
    <w:p w14:paraId="395DE90C" w14:textId="77777777" w:rsidR="00831FC2"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00831FC2">
        <w:rPr>
          <w:rFonts w:ascii="Times New Roman" w:hAnsi="Times New Roman" w:cs="Times New Roman"/>
          <w:color w:val="auto"/>
          <w:sz w:val="22"/>
          <w:szCs w:val="22"/>
        </w:rPr>
        <w:t>Signature/ Seal</w:t>
      </w:r>
    </w:p>
    <w:p w14:paraId="62C24ECB" w14:textId="77777777" w:rsidR="00C660EC" w:rsidRPr="00C9658B" w:rsidRDefault="009E0CB2" w:rsidP="00485DD5">
      <w:pPr>
        <w:pStyle w:val="Default"/>
        <w:spacing w:line="276" w:lineRule="auto"/>
        <w:ind w:left="5324" w:firstLine="436"/>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Name:</w:t>
      </w:r>
    </w:p>
    <w:p w14:paraId="5355AEFE" w14:textId="77777777"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Designation:</w:t>
      </w:r>
    </w:p>
    <w:p w14:paraId="192719AC" w14:textId="77777777"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Company:</w:t>
      </w:r>
    </w:p>
    <w:p w14:paraId="0C109555" w14:textId="77777777" w:rsidR="00C660EC" w:rsidRPr="00C9658B" w:rsidRDefault="00C660EC" w:rsidP="00C9658B">
      <w:pPr>
        <w:pStyle w:val="CM43"/>
        <w:spacing w:line="276" w:lineRule="auto"/>
        <w:ind w:left="284" w:hanging="284"/>
        <w:jc w:val="both"/>
        <w:rPr>
          <w:rFonts w:ascii="Times New Roman" w:hAnsi="Times New Roman"/>
          <w:b/>
          <w:bCs/>
          <w:sz w:val="22"/>
          <w:szCs w:val="22"/>
        </w:rPr>
      </w:pPr>
    </w:p>
    <w:p w14:paraId="733D9A0B" w14:textId="34E3C6D2" w:rsidR="00C660EC" w:rsidRPr="00C9658B" w:rsidRDefault="009E0CB2" w:rsidP="00C9658B">
      <w:pPr>
        <w:pStyle w:val="CM43"/>
        <w:spacing w:line="276" w:lineRule="auto"/>
        <w:ind w:left="284" w:hanging="284"/>
        <w:jc w:val="both"/>
        <w:rPr>
          <w:rFonts w:ascii="Times New Roman" w:hAnsi="Times New Roman"/>
          <w:sz w:val="22"/>
          <w:szCs w:val="22"/>
        </w:rPr>
      </w:pPr>
      <w:r w:rsidRPr="00C9658B">
        <w:rPr>
          <w:rFonts w:ascii="Times New Roman" w:hAnsi="Times New Roman"/>
          <w:b/>
          <w:bCs/>
          <w:sz w:val="22"/>
          <w:szCs w:val="22"/>
        </w:rPr>
        <w:t xml:space="preserve">For and behalf of the </w:t>
      </w:r>
      <w:r w:rsidR="00A4627D">
        <w:rPr>
          <w:rFonts w:ascii="Times New Roman" w:hAnsi="Times New Roman"/>
          <w:b/>
          <w:bCs/>
          <w:sz w:val="22"/>
          <w:szCs w:val="22"/>
        </w:rPr>
        <w:t>LICENSEE</w:t>
      </w:r>
    </w:p>
    <w:p w14:paraId="1D4B92BB" w14:textId="77777777"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___________________________</w:t>
      </w:r>
    </w:p>
    <w:p w14:paraId="7748D7C9" w14:textId="77777777" w:rsidR="00831FC2"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00831FC2">
        <w:rPr>
          <w:rFonts w:ascii="Times New Roman" w:hAnsi="Times New Roman" w:cs="Times New Roman"/>
          <w:color w:val="auto"/>
          <w:sz w:val="22"/>
          <w:szCs w:val="22"/>
        </w:rPr>
        <w:t>Signature/ Seal</w:t>
      </w:r>
    </w:p>
    <w:p w14:paraId="408B41A4" w14:textId="77777777" w:rsidR="00C660EC" w:rsidRPr="00C9658B" w:rsidRDefault="009E0CB2" w:rsidP="00485DD5">
      <w:pPr>
        <w:pStyle w:val="Default"/>
        <w:spacing w:line="276" w:lineRule="auto"/>
        <w:ind w:left="5324" w:firstLine="436"/>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Name:</w:t>
      </w:r>
    </w:p>
    <w:p w14:paraId="396201BA" w14:textId="77777777"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Designation:</w:t>
      </w:r>
    </w:p>
    <w:p w14:paraId="7FE90B8B" w14:textId="77777777"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Company:</w:t>
      </w:r>
    </w:p>
    <w:p w14:paraId="2A6CBE92" w14:textId="77777777" w:rsidR="00C660EC" w:rsidRPr="00C9658B" w:rsidRDefault="009E0CB2" w:rsidP="00C9658B">
      <w:pPr>
        <w:pStyle w:val="CM43"/>
        <w:spacing w:line="276" w:lineRule="auto"/>
        <w:ind w:left="284" w:hanging="284"/>
        <w:jc w:val="both"/>
        <w:rPr>
          <w:rFonts w:ascii="Times New Roman" w:hAnsi="Times New Roman"/>
          <w:sz w:val="22"/>
          <w:szCs w:val="22"/>
        </w:rPr>
      </w:pPr>
      <w:r w:rsidRPr="00C9658B">
        <w:rPr>
          <w:rFonts w:ascii="Times New Roman" w:hAnsi="Times New Roman"/>
          <w:b/>
          <w:bCs/>
          <w:sz w:val="22"/>
          <w:szCs w:val="22"/>
        </w:rPr>
        <w:t>Witness One</w:t>
      </w:r>
    </w:p>
    <w:p w14:paraId="28D7B03F" w14:textId="77777777"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___________________________</w:t>
      </w:r>
    </w:p>
    <w:p w14:paraId="7591261E" w14:textId="77777777" w:rsidR="00831FC2"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00831FC2">
        <w:rPr>
          <w:rFonts w:ascii="Times New Roman" w:hAnsi="Times New Roman" w:cs="Times New Roman"/>
          <w:color w:val="auto"/>
          <w:sz w:val="22"/>
          <w:szCs w:val="22"/>
        </w:rPr>
        <w:t>Signature</w:t>
      </w:r>
    </w:p>
    <w:p w14:paraId="5C7046CE" w14:textId="77777777" w:rsidR="00C660EC" w:rsidRPr="00C9658B" w:rsidRDefault="009E0CB2" w:rsidP="00485DD5">
      <w:pPr>
        <w:pStyle w:val="Default"/>
        <w:spacing w:line="276" w:lineRule="auto"/>
        <w:ind w:left="5324" w:firstLine="436"/>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Name:</w:t>
      </w:r>
    </w:p>
    <w:p w14:paraId="5A593B0E" w14:textId="77777777"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Address:</w:t>
      </w:r>
    </w:p>
    <w:p w14:paraId="2C3B6958" w14:textId="77777777" w:rsidR="00C660EC" w:rsidRPr="00C9658B" w:rsidRDefault="009E0CB2" w:rsidP="00C9658B">
      <w:pPr>
        <w:pStyle w:val="CM43"/>
        <w:spacing w:line="276" w:lineRule="auto"/>
        <w:ind w:left="284" w:hanging="284"/>
        <w:jc w:val="both"/>
        <w:rPr>
          <w:rFonts w:ascii="Times New Roman" w:hAnsi="Times New Roman"/>
          <w:sz w:val="22"/>
          <w:szCs w:val="22"/>
        </w:rPr>
      </w:pPr>
      <w:r w:rsidRPr="00C9658B">
        <w:rPr>
          <w:rFonts w:ascii="Times New Roman" w:hAnsi="Times New Roman"/>
          <w:b/>
          <w:bCs/>
          <w:sz w:val="22"/>
          <w:szCs w:val="22"/>
        </w:rPr>
        <w:t>Witness Two</w:t>
      </w:r>
    </w:p>
    <w:p w14:paraId="7E4525F6" w14:textId="77777777"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___________________________</w:t>
      </w:r>
    </w:p>
    <w:p w14:paraId="3DCE5C22" w14:textId="77777777" w:rsidR="00D44B3F"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00D44B3F">
        <w:rPr>
          <w:rFonts w:ascii="Times New Roman" w:hAnsi="Times New Roman" w:cs="Times New Roman"/>
          <w:color w:val="auto"/>
          <w:sz w:val="22"/>
          <w:szCs w:val="22"/>
        </w:rPr>
        <w:t>Signature</w:t>
      </w:r>
    </w:p>
    <w:p w14:paraId="30B1514E" w14:textId="77777777" w:rsidR="00C660EC" w:rsidRPr="00C9658B" w:rsidRDefault="009E0CB2" w:rsidP="00485DD5">
      <w:pPr>
        <w:pStyle w:val="Default"/>
        <w:spacing w:line="276" w:lineRule="auto"/>
        <w:ind w:left="5324" w:firstLine="436"/>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Name:</w:t>
      </w:r>
    </w:p>
    <w:p w14:paraId="1D88E5B8" w14:textId="77777777" w:rsidR="00C660EC" w:rsidRPr="00C9658B" w:rsidRDefault="009E0CB2" w:rsidP="00C9658B">
      <w:pPr>
        <w:pStyle w:val="Default"/>
        <w:spacing w:line="276" w:lineRule="auto"/>
        <w:ind w:left="284" w:hanging="284"/>
        <w:jc w:val="both"/>
        <w:rPr>
          <w:rFonts w:ascii="Times New Roman" w:hAnsi="Times New Roman" w:cs="Times New Roman"/>
          <w:color w:val="auto"/>
          <w:sz w:val="22"/>
          <w:szCs w:val="22"/>
        </w:rPr>
      </w:pP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r>
      <w:r w:rsidRPr="00C9658B">
        <w:rPr>
          <w:rFonts w:ascii="Times New Roman" w:hAnsi="Times New Roman" w:cs="Times New Roman"/>
          <w:color w:val="auto"/>
          <w:sz w:val="22"/>
          <w:szCs w:val="22"/>
        </w:rPr>
        <w:tab/>
        <w:t>Address:</w:t>
      </w:r>
    </w:p>
    <w:p w14:paraId="27E18927" w14:textId="77777777" w:rsidR="00C660EC" w:rsidRPr="00C9658B" w:rsidRDefault="001717E8" w:rsidP="00C9658B">
      <w:pPr>
        <w:spacing w:after="0"/>
        <w:jc w:val="both"/>
        <w:rPr>
          <w:rFonts w:ascii="Times New Roman" w:hAnsi="Times New Roman"/>
          <w:b/>
          <w:bCs/>
        </w:rPr>
      </w:pPr>
      <w:r w:rsidRPr="00C9658B">
        <w:rPr>
          <w:rFonts w:ascii="Times New Roman" w:hAnsi="Times New Roman"/>
          <w:b/>
          <w:bCs/>
        </w:rPr>
        <w:br w:type="page"/>
      </w:r>
    </w:p>
    <w:p w14:paraId="125777AF" w14:textId="77777777" w:rsidR="00C660EC" w:rsidRPr="00C9658B" w:rsidRDefault="001717E8" w:rsidP="00C9658B">
      <w:pPr>
        <w:spacing w:after="0"/>
        <w:jc w:val="center"/>
        <w:rPr>
          <w:rFonts w:ascii="Times New Roman" w:hAnsi="Times New Roman"/>
          <w:b/>
          <w:bCs/>
        </w:rPr>
      </w:pPr>
      <w:r w:rsidRPr="00C9658B">
        <w:rPr>
          <w:rFonts w:ascii="Times New Roman" w:hAnsi="Times New Roman"/>
          <w:b/>
          <w:bCs/>
        </w:rPr>
        <w:lastRenderedPageBreak/>
        <w:t>EXHIBIT A</w:t>
      </w:r>
    </w:p>
    <w:p w14:paraId="4097383C" w14:textId="77777777" w:rsidR="00C660EC" w:rsidRPr="00C9658B" w:rsidRDefault="00C660EC" w:rsidP="00C9658B">
      <w:pPr>
        <w:spacing w:after="0"/>
        <w:jc w:val="center"/>
        <w:rPr>
          <w:rFonts w:ascii="Times New Roman" w:hAnsi="Times New Roman"/>
          <w:b/>
          <w:bCs/>
        </w:rPr>
      </w:pPr>
    </w:p>
    <w:p w14:paraId="04553077" w14:textId="7635946B" w:rsidR="00E721AC" w:rsidRPr="00C9658B" w:rsidRDefault="001717E8" w:rsidP="001D6558">
      <w:pPr>
        <w:spacing w:after="0"/>
        <w:jc w:val="center"/>
        <w:rPr>
          <w:rFonts w:ascii="Times New Roman" w:hAnsi="Times New Roman"/>
          <w:b/>
          <w:bCs/>
        </w:rPr>
      </w:pPr>
      <w:r w:rsidRPr="00C9658B">
        <w:rPr>
          <w:rFonts w:ascii="Times New Roman" w:hAnsi="Times New Roman"/>
          <w:b/>
          <w:bCs/>
        </w:rPr>
        <w:t xml:space="preserve">DESCRIPTION OF THE </w:t>
      </w:r>
      <w:r w:rsidR="00F32C51">
        <w:rPr>
          <w:rFonts w:ascii="Times New Roman" w:hAnsi="Times New Roman"/>
          <w:b/>
          <w:bCs/>
        </w:rPr>
        <w:t>SITE</w:t>
      </w:r>
      <w:r w:rsidR="0093706E">
        <w:rPr>
          <w:rFonts w:ascii="Times New Roman" w:hAnsi="Times New Roman"/>
          <w:b/>
          <w:bCs/>
        </w:rPr>
        <w:t xml:space="preserve"> </w:t>
      </w:r>
    </w:p>
    <w:sectPr w:rsidR="00E721AC" w:rsidRPr="00C9658B" w:rsidSect="00160C77">
      <w:headerReference w:type="default" r:id="rId8"/>
      <w:footerReference w:type="default" r:id="rId9"/>
      <w:pgSz w:w="11907" w:h="16839" w:code="9"/>
      <w:pgMar w:top="1440" w:right="1440" w:bottom="1440" w:left="1440"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BC4C80" w14:textId="77777777" w:rsidR="00253757" w:rsidRDefault="00253757" w:rsidP="004A3A5B">
      <w:pPr>
        <w:spacing w:after="0" w:line="240" w:lineRule="auto"/>
      </w:pPr>
      <w:r>
        <w:separator/>
      </w:r>
    </w:p>
  </w:endnote>
  <w:endnote w:type="continuationSeparator" w:id="0">
    <w:p w14:paraId="43A77465" w14:textId="77777777" w:rsidR="00253757" w:rsidRDefault="00253757" w:rsidP="004A3A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1415688"/>
      <w:docPartObj>
        <w:docPartGallery w:val="Page Numbers (Bottom of Page)"/>
        <w:docPartUnique/>
      </w:docPartObj>
    </w:sdtPr>
    <w:sdtEndPr/>
    <w:sdtContent>
      <w:p w14:paraId="4EA725C6" w14:textId="77777777" w:rsidR="00253757" w:rsidRDefault="00253757">
        <w:pPr>
          <w:pStyle w:val="Footer"/>
          <w:jc w:val="center"/>
        </w:pPr>
        <w:r w:rsidRPr="004A3A5B">
          <w:rPr>
            <w:rFonts w:ascii="Times New Roman" w:hAnsi="Times New Roman"/>
            <w:sz w:val="20"/>
            <w:szCs w:val="20"/>
          </w:rPr>
          <w:fldChar w:fldCharType="begin"/>
        </w:r>
        <w:r w:rsidRPr="004A3A5B">
          <w:rPr>
            <w:rFonts w:ascii="Times New Roman" w:hAnsi="Times New Roman"/>
            <w:sz w:val="20"/>
            <w:szCs w:val="20"/>
          </w:rPr>
          <w:instrText xml:space="preserve"> PAGE   \* MERGEFORMAT </w:instrText>
        </w:r>
        <w:r w:rsidRPr="004A3A5B">
          <w:rPr>
            <w:rFonts w:ascii="Times New Roman" w:hAnsi="Times New Roman"/>
            <w:sz w:val="20"/>
            <w:szCs w:val="20"/>
          </w:rPr>
          <w:fldChar w:fldCharType="separate"/>
        </w:r>
        <w:r>
          <w:rPr>
            <w:rFonts w:ascii="Times New Roman" w:hAnsi="Times New Roman"/>
            <w:noProof/>
            <w:sz w:val="20"/>
            <w:szCs w:val="20"/>
          </w:rPr>
          <w:t>10</w:t>
        </w:r>
        <w:r w:rsidRPr="004A3A5B">
          <w:rPr>
            <w:rFonts w:ascii="Times New Roman" w:hAnsi="Times New Roman"/>
            <w:sz w:val="20"/>
            <w:szCs w:val="20"/>
          </w:rPr>
          <w:fldChar w:fldCharType="end"/>
        </w:r>
      </w:p>
    </w:sdtContent>
  </w:sdt>
  <w:p w14:paraId="7D610779" w14:textId="77777777" w:rsidR="00253757" w:rsidRDefault="002537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68C810" w14:textId="77777777" w:rsidR="00253757" w:rsidRDefault="00253757" w:rsidP="004A3A5B">
      <w:pPr>
        <w:spacing w:after="0" w:line="240" w:lineRule="auto"/>
      </w:pPr>
      <w:r>
        <w:separator/>
      </w:r>
    </w:p>
  </w:footnote>
  <w:footnote w:type="continuationSeparator" w:id="0">
    <w:p w14:paraId="331C21A9" w14:textId="77777777" w:rsidR="00253757" w:rsidRDefault="00253757" w:rsidP="004A3A5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500B6" w14:textId="77777777" w:rsidR="00253757" w:rsidRPr="004656CF" w:rsidRDefault="00253757" w:rsidP="00C9658B">
    <w:pPr>
      <w:pStyle w:val="Header"/>
      <w:rPr>
        <w:rFonts w:ascii="Times New Roman" w:hAnsi="Times New Roman"/>
        <w:b/>
        <w:bCs/>
        <w:i/>
        <w:iCs/>
        <w:sz w:val="20"/>
        <w:szCs w:val="20"/>
      </w:rPr>
    </w:pPr>
  </w:p>
  <w:p w14:paraId="14D92D4C" w14:textId="77777777" w:rsidR="00253757" w:rsidRDefault="0025375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9427DB"/>
    <w:multiLevelType w:val="hybridMultilevel"/>
    <w:tmpl w:val="B4302A6C"/>
    <w:lvl w:ilvl="0" w:tplc="50FC4428">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 w15:restartNumberingAfterBreak="0">
    <w:nsid w:val="0FD92910"/>
    <w:multiLevelType w:val="hybridMultilevel"/>
    <w:tmpl w:val="3F6A58F6"/>
    <w:lvl w:ilvl="0" w:tplc="40090017">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15:restartNumberingAfterBreak="0">
    <w:nsid w:val="16475348"/>
    <w:multiLevelType w:val="hybridMultilevel"/>
    <w:tmpl w:val="51E2AD8A"/>
    <w:lvl w:ilvl="0" w:tplc="991E8218">
      <w:start w:val="1"/>
      <w:numFmt w:val="lowerRoman"/>
      <w:lvlText w:val="(%1)"/>
      <w:lvlJc w:val="left"/>
      <w:pPr>
        <w:ind w:left="180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 w15:restartNumberingAfterBreak="0">
    <w:nsid w:val="17AB2A2B"/>
    <w:multiLevelType w:val="hybridMultilevel"/>
    <w:tmpl w:val="A606DAC0"/>
    <w:lvl w:ilvl="0" w:tplc="A8123BA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E901CD"/>
    <w:multiLevelType w:val="hybridMultilevel"/>
    <w:tmpl w:val="722A5818"/>
    <w:lvl w:ilvl="0" w:tplc="143EF1BC">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1F1890"/>
    <w:multiLevelType w:val="multilevel"/>
    <w:tmpl w:val="99E2E508"/>
    <w:lvl w:ilvl="0">
      <w:start w:val="1"/>
      <w:numFmt w:val="decimal"/>
      <w:pStyle w:val="MTFooter"/>
      <w:suff w:val="space"/>
      <w:lvlText w:val="Article %1"/>
      <w:lvlJc w:val="left"/>
      <w:pPr>
        <w:ind w:left="4820"/>
      </w:pPr>
      <w:rPr>
        <w:rFonts w:cs="Times New Roman" w:hint="default"/>
        <w:b/>
        <w:i w:val="0"/>
        <w:caps/>
        <w:sz w:val="24"/>
        <w:szCs w:val="24"/>
        <w:u w:val="none"/>
      </w:rPr>
    </w:lvl>
    <w:lvl w:ilvl="1">
      <w:start w:val="1"/>
      <w:numFmt w:val="decimal"/>
      <w:lvlText w:val="%1.%2"/>
      <w:lvlJc w:val="left"/>
      <w:pPr>
        <w:tabs>
          <w:tab w:val="num" w:pos="720"/>
        </w:tabs>
        <w:ind w:left="720" w:hanging="720"/>
      </w:pPr>
      <w:rPr>
        <w:rFonts w:cs="Times New Roman" w:hint="default"/>
        <w:b/>
        <w:i w:val="0"/>
        <w:u w:val="none"/>
      </w:rPr>
    </w:lvl>
    <w:lvl w:ilvl="2">
      <w:start w:val="1"/>
      <w:numFmt w:val="lowerLetter"/>
      <w:lvlText w:val="(%3)"/>
      <w:lvlJc w:val="left"/>
      <w:pPr>
        <w:tabs>
          <w:tab w:val="num" w:pos="1430"/>
        </w:tabs>
        <w:ind w:left="1430" w:hanging="720"/>
      </w:pPr>
      <w:rPr>
        <w:rFonts w:cs="Times New Roman" w:hint="default"/>
        <w:b w:val="0"/>
        <w:bCs/>
        <w:i w:val="0"/>
        <w:sz w:val="22"/>
        <w:szCs w:val="22"/>
        <w:u w:val="none"/>
        <w:lang w:val="en-CA"/>
      </w:rPr>
    </w:lvl>
    <w:lvl w:ilvl="3">
      <w:start w:val="1"/>
      <w:numFmt w:val="decimal"/>
      <w:pStyle w:val="PlainText"/>
      <w:lvlText w:val="%1.%2.%3.%4"/>
      <w:lvlJc w:val="left"/>
      <w:pPr>
        <w:tabs>
          <w:tab w:val="num" w:pos="2924"/>
        </w:tabs>
        <w:ind w:left="2924" w:hanging="1080"/>
      </w:pPr>
      <w:rPr>
        <w:rFonts w:cs="Times New Roman" w:hint="default"/>
        <w:b/>
        <w:i w:val="0"/>
        <w:sz w:val="22"/>
        <w:szCs w:val="22"/>
        <w:u w:val="none"/>
      </w:rPr>
    </w:lvl>
    <w:lvl w:ilvl="4">
      <w:start w:val="1"/>
      <w:numFmt w:val="lowerLetter"/>
      <w:lvlText w:val="(%5)"/>
      <w:lvlJc w:val="left"/>
      <w:pPr>
        <w:tabs>
          <w:tab w:val="num" w:pos="1980"/>
        </w:tabs>
        <w:ind w:left="1980" w:hanging="720"/>
      </w:pPr>
      <w:rPr>
        <w:rFonts w:hint="default"/>
        <w:u w:val="none"/>
      </w:rPr>
    </w:lvl>
    <w:lvl w:ilvl="5">
      <w:start w:val="1"/>
      <w:numFmt w:val="lowerRoman"/>
      <w:pStyle w:val="MTVFL6"/>
      <w:lvlText w:val="(%6)"/>
      <w:lvlJc w:val="left"/>
      <w:pPr>
        <w:tabs>
          <w:tab w:val="num" w:pos="2700"/>
        </w:tabs>
        <w:ind w:left="2700" w:hanging="720"/>
      </w:pPr>
      <w:rPr>
        <w:rFonts w:hint="default"/>
        <w:u w:val="none"/>
      </w:rPr>
    </w:lvl>
    <w:lvl w:ilvl="6">
      <w:start w:val="1"/>
      <w:numFmt w:val="decimal"/>
      <w:pStyle w:val="MTVFL8"/>
      <w:lvlText w:val="(%7)"/>
      <w:lvlJc w:val="left"/>
      <w:pPr>
        <w:tabs>
          <w:tab w:val="num" w:pos="3420"/>
        </w:tabs>
        <w:ind w:left="3420" w:hanging="720"/>
      </w:pPr>
      <w:rPr>
        <w:rFonts w:cs="Times New Roman" w:hint="default"/>
        <w:u w:val="none"/>
      </w:rPr>
    </w:lvl>
    <w:lvl w:ilvl="7">
      <w:start w:val="1"/>
      <w:numFmt w:val="lowerLetter"/>
      <w:pStyle w:val="MTVFL8"/>
      <w:lvlText w:val="(%8)"/>
      <w:lvlJc w:val="left"/>
      <w:pPr>
        <w:tabs>
          <w:tab w:val="num" w:pos="4140"/>
        </w:tabs>
        <w:ind w:left="4140" w:hanging="720"/>
      </w:pPr>
      <w:rPr>
        <w:rFonts w:hint="default"/>
        <w:u w:val="none"/>
      </w:rPr>
    </w:lvl>
    <w:lvl w:ilvl="8">
      <w:start w:val="1"/>
      <w:numFmt w:val="lowerRoman"/>
      <w:lvlText w:val="%9)"/>
      <w:lvlJc w:val="left"/>
      <w:pPr>
        <w:tabs>
          <w:tab w:val="num" w:pos="4860"/>
        </w:tabs>
        <w:ind w:left="4860" w:hanging="720"/>
      </w:pPr>
      <w:rPr>
        <w:rFonts w:cs="Times New Roman" w:hint="default"/>
        <w:u w:val="none"/>
      </w:rPr>
    </w:lvl>
  </w:abstractNum>
  <w:abstractNum w:abstractNumId="6" w15:restartNumberingAfterBreak="0">
    <w:nsid w:val="24982627"/>
    <w:multiLevelType w:val="hybridMultilevel"/>
    <w:tmpl w:val="E1866F36"/>
    <w:lvl w:ilvl="0" w:tplc="C4F47D5C">
      <w:start w:val="1"/>
      <w:numFmt w:val="lowerLetter"/>
      <w:lvlText w:val="(%1)"/>
      <w:lvlJc w:val="left"/>
      <w:pPr>
        <w:ind w:left="180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277D21E6"/>
    <w:multiLevelType w:val="multilevel"/>
    <w:tmpl w:val="A9F6E50C"/>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7AE0B07"/>
    <w:multiLevelType w:val="hybridMultilevel"/>
    <w:tmpl w:val="3B188CAC"/>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9" w15:restartNumberingAfterBreak="0">
    <w:nsid w:val="2B1C0380"/>
    <w:multiLevelType w:val="hybridMultilevel"/>
    <w:tmpl w:val="06822C96"/>
    <w:lvl w:ilvl="0" w:tplc="50FC44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7B744F"/>
    <w:multiLevelType w:val="multilevel"/>
    <w:tmpl w:val="4352FECA"/>
    <w:lvl w:ilvl="0">
      <w:start w:val="1"/>
      <w:numFmt w:val="upperRoman"/>
      <w:pStyle w:val="Heading1"/>
      <w:suff w:val="nothing"/>
      <w:lvlText w:val="%1  "/>
      <w:lvlJc w:val="left"/>
      <w:pPr>
        <w:ind w:left="0" w:firstLine="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Heading2"/>
      <w:lvlText w:val="%2."/>
      <w:lvlJc w:val="left"/>
      <w:pPr>
        <w:tabs>
          <w:tab w:val="num" w:pos="851"/>
        </w:tabs>
        <w:ind w:left="851" w:hanging="851"/>
      </w:pPr>
      <w:rPr>
        <w:rFonts w:hint="default"/>
        <w:b/>
      </w:rPr>
    </w:lvl>
    <w:lvl w:ilvl="2">
      <w:start w:val="1"/>
      <w:numFmt w:val="decimal"/>
      <w:pStyle w:val="Heading3"/>
      <w:lvlText w:val="%2.%3."/>
      <w:lvlJc w:val="left"/>
      <w:pPr>
        <w:tabs>
          <w:tab w:val="num" w:pos="737"/>
        </w:tabs>
        <w:ind w:left="737" w:hanging="737"/>
      </w:pPr>
      <w:rPr>
        <w:rFonts w:ascii="Verdana" w:hAnsi="Verdana" w:hint="default"/>
        <w:b/>
        <w:sz w:val="26"/>
        <w:szCs w:val="26"/>
      </w:rPr>
    </w:lvl>
    <w:lvl w:ilvl="3">
      <w:start w:val="1"/>
      <w:numFmt w:val="decimal"/>
      <w:pStyle w:val="Heading4"/>
      <w:lvlText w:val="%2.%3.%4."/>
      <w:lvlJc w:val="left"/>
      <w:pPr>
        <w:tabs>
          <w:tab w:val="num" w:pos="1170"/>
        </w:tabs>
        <w:ind w:left="-477" w:firstLine="567"/>
      </w:pPr>
      <w:rPr>
        <w:rFonts w:hint="default"/>
      </w:rPr>
    </w:lvl>
    <w:lvl w:ilvl="4">
      <w:start w:val="1"/>
      <w:numFmt w:val="lowerLetter"/>
      <w:pStyle w:val="Heading5"/>
      <w:lvlText w:val="%5)"/>
      <w:lvlJc w:val="left"/>
      <w:pPr>
        <w:tabs>
          <w:tab w:val="num" w:pos="1701"/>
        </w:tabs>
        <w:ind w:left="1701" w:hanging="1021"/>
      </w:pPr>
      <w:rPr>
        <w:rFonts w:hint="default"/>
      </w:rPr>
    </w:lvl>
    <w:lvl w:ilvl="5">
      <w:start w:val="1"/>
      <w:numFmt w:val="decimal"/>
      <w:pStyle w:val="Heading6"/>
      <w:lvlText w:val="%5.%6)"/>
      <w:lvlJc w:val="left"/>
      <w:pPr>
        <w:tabs>
          <w:tab w:val="num" w:pos="1701"/>
        </w:tabs>
        <w:ind w:left="1701" w:hanging="624"/>
      </w:pPr>
      <w:rPr>
        <w:rFonts w:hint="default"/>
      </w:rPr>
    </w:lvl>
    <w:lvl w:ilvl="6">
      <w:start w:val="1"/>
      <w:numFmt w:val="decimal"/>
      <w:pStyle w:val="Heading7"/>
      <w:lvlText w:val="%5.%6.%7)"/>
      <w:lvlJc w:val="left"/>
      <w:pPr>
        <w:tabs>
          <w:tab w:val="num" w:pos="2268"/>
        </w:tabs>
        <w:ind w:left="2268" w:hanging="850"/>
      </w:pPr>
      <w:rPr>
        <w:rFonts w:hint="default"/>
      </w:rPr>
    </w:lvl>
    <w:lvl w:ilvl="7">
      <w:start w:val="1"/>
      <w:numFmt w:val="lowerRoman"/>
      <w:pStyle w:val="Heading8"/>
      <w:lvlText w:val="(%8)"/>
      <w:lvlJc w:val="left"/>
      <w:pPr>
        <w:tabs>
          <w:tab w:val="num" w:pos="2421"/>
        </w:tabs>
        <w:ind w:left="2126" w:hanging="425"/>
      </w:pPr>
      <w:rPr>
        <w:rFonts w:hint="default"/>
      </w:rPr>
    </w:lvl>
    <w:lvl w:ilvl="8">
      <w:start w:val="1"/>
      <w:numFmt w:val="lowerRoman"/>
      <w:pStyle w:val="Heading9"/>
      <w:lvlText w:val="(%9)"/>
      <w:lvlJc w:val="left"/>
      <w:pPr>
        <w:tabs>
          <w:tab w:val="num" w:pos="2591"/>
        </w:tabs>
        <w:ind w:left="2495" w:hanging="624"/>
      </w:pPr>
      <w:rPr>
        <w:rFonts w:hint="default"/>
      </w:rPr>
    </w:lvl>
  </w:abstractNum>
  <w:abstractNum w:abstractNumId="11" w15:restartNumberingAfterBreak="0">
    <w:nsid w:val="35E42E0F"/>
    <w:multiLevelType w:val="multilevel"/>
    <w:tmpl w:val="438CA52C"/>
    <w:lvl w:ilvl="0">
      <w:start w:val="1"/>
      <w:numFmt w:val="decimal"/>
      <w:lvlText w:val="%1."/>
      <w:lvlJc w:val="left"/>
      <w:pPr>
        <w:ind w:left="360" w:hanging="360"/>
      </w:pPr>
    </w:lvl>
    <w:lvl w:ilvl="1">
      <w:start w:val="1"/>
      <w:numFmt w:val="lowerLetter"/>
      <w:lvlText w:val="(%2)"/>
      <w:lvlJc w:val="left"/>
      <w:pPr>
        <w:ind w:left="1782" w:hanging="432"/>
      </w:pPr>
      <w:rPr>
        <w:rFonts w:hint="default"/>
        <w:b w:val="0"/>
        <w:i w:val="0"/>
      </w:rPr>
    </w:lvl>
    <w:lvl w:ilvl="2">
      <w:start w:val="1"/>
      <w:numFmt w:val="decimal"/>
      <w:lvlText w:val="%1.%2.%3."/>
      <w:lvlJc w:val="left"/>
      <w:pPr>
        <w:ind w:left="2844" w:hanging="504"/>
      </w:pPr>
      <w:rPr>
        <w:rFonts w:ascii="Times New Roman" w:hAnsi="Times New Roman" w:cs="Times New Roman" w:hint="default"/>
        <w:b w:val="0"/>
        <w:i w:val="0"/>
        <w:sz w:val="22"/>
        <w:szCs w:val="22"/>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5F7700A"/>
    <w:multiLevelType w:val="hybridMultilevel"/>
    <w:tmpl w:val="117C1340"/>
    <w:lvl w:ilvl="0" w:tplc="50FC44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B11DFC"/>
    <w:multiLevelType w:val="hybridMultilevel"/>
    <w:tmpl w:val="419C84E2"/>
    <w:lvl w:ilvl="0" w:tplc="50FC4428">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A66115A"/>
    <w:multiLevelType w:val="hybridMultilevel"/>
    <w:tmpl w:val="0C709B6C"/>
    <w:lvl w:ilvl="0" w:tplc="E4343E9C">
      <w:start w:val="1"/>
      <w:numFmt w:val="upperLetter"/>
      <w:lvlText w:val="%1."/>
      <w:lvlJc w:val="left"/>
      <w:pPr>
        <w:ind w:left="720" w:hanging="360"/>
      </w:pPr>
      <w:rPr>
        <w:rFonts w:cs="Times New Roman"/>
        <w:b w:val="0"/>
        <w:bCs w:val="0"/>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5" w15:restartNumberingAfterBreak="0">
    <w:nsid w:val="3C8906ED"/>
    <w:multiLevelType w:val="hybridMultilevel"/>
    <w:tmpl w:val="C0089B62"/>
    <w:lvl w:ilvl="0" w:tplc="991E8218">
      <w:start w:val="1"/>
      <w:numFmt w:val="lowerRoman"/>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1836F23"/>
    <w:multiLevelType w:val="multilevel"/>
    <w:tmpl w:val="40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5A87374"/>
    <w:multiLevelType w:val="multilevel"/>
    <w:tmpl w:val="4B8A634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7E00EAE"/>
    <w:multiLevelType w:val="hybridMultilevel"/>
    <w:tmpl w:val="02781B92"/>
    <w:lvl w:ilvl="0" w:tplc="991E8218">
      <w:start w:val="1"/>
      <w:numFmt w:val="lowerRoman"/>
      <w:lvlText w:val="(%1)"/>
      <w:lvlJc w:val="left"/>
      <w:pPr>
        <w:ind w:left="1080" w:hanging="360"/>
      </w:pPr>
      <w:rPr>
        <w:rFonts w:hint="default"/>
      </w:rPr>
    </w:lvl>
    <w:lvl w:ilvl="1" w:tplc="991E8218">
      <w:start w:val="1"/>
      <w:numFmt w:val="lowerRoman"/>
      <w:lvlText w:val="(%2)"/>
      <w:lvlJc w:val="left"/>
      <w:pPr>
        <w:ind w:left="1800" w:hanging="360"/>
      </w:pPr>
      <w:rPr>
        <w:rFonts w:hint="default"/>
      </w:rPr>
    </w:lvl>
    <w:lvl w:ilvl="2" w:tplc="0694D3C0">
      <w:start w:val="1"/>
      <w:numFmt w:val="lowerLetter"/>
      <w:lvlText w:val="(%3)"/>
      <w:lvlJc w:val="left"/>
      <w:pPr>
        <w:ind w:left="2805" w:hanging="465"/>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9" w15:restartNumberingAfterBreak="0">
    <w:nsid w:val="4ED75ED0"/>
    <w:multiLevelType w:val="hybridMultilevel"/>
    <w:tmpl w:val="4162BC16"/>
    <w:lvl w:ilvl="0" w:tplc="FFFFFFFF">
      <w:start w:val="1"/>
      <w:numFmt w:val="upperLetter"/>
      <w:lvlText w:val="%1."/>
      <w:lvlJc w:val="left"/>
      <w:pPr>
        <w:ind w:left="720" w:hanging="360"/>
      </w:pPr>
      <w:rPr>
        <w:rFonts w:cs="Times New Roman"/>
      </w:rPr>
    </w:lvl>
    <w:lvl w:ilvl="1" w:tplc="FFFFFFFF">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0" w15:restartNumberingAfterBreak="0">
    <w:nsid w:val="50645284"/>
    <w:multiLevelType w:val="hybridMultilevel"/>
    <w:tmpl w:val="955EAA82"/>
    <w:lvl w:ilvl="0" w:tplc="50FC442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36C25A1"/>
    <w:multiLevelType w:val="hybridMultilevel"/>
    <w:tmpl w:val="8338A0E0"/>
    <w:lvl w:ilvl="0" w:tplc="50FC442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2" w15:restartNumberingAfterBreak="0">
    <w:nsid w:val="5CE62760"/>
    <w:multiLevelType w:val="hybridMultilevel"/>
    <w:tmpl w:val="69BCD140"/>
    <w:lvl w:ilvl="0" w:tplc="EB7698EE">
      <w:start w:val="1"/>
      <w:numFmt w:val="lowerLetter"/>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3" w15:restartNumberingAfterBreak="0">
    <w:nsid w:val="60B2553D"/>
    <w:multiLevelType w:val="hybridMultilevel"/>
    <w:tmpl w:val="8338A0E0"/>
    <w:lvl w:ilvl="0" w:tplc="50FC442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15:restartNumberingAfterBreak="0">
    <w:nsid w:val="61181FA3"/>
    <w:multiLevelType w:val="hybridMultilevel"/>
    <w:tmpl w:val="75966014"/>
    <w:lvl w:ilvl="0" w:tplc="8102878C">
      <w:start w:val="1"/>
      <w:numFmt w:val="lowerRoman"/>
      <w:lvlText w:val="(%1)"/>
      <w:lvlJc w:val="left"/>
      <w:pPr>
        <w:ind w:left="1800" w:hanging="360"/>
      </w:pPr>
      <w:rPr>
        <w:rFonts w:hint="default"/>
      </w:rPr>
    </w:lvl>
    <w:lvl w:ilvl="1" w:tplc="99AA773C">
      <w:start w:val="1"/>
      <w:numFmt w:val="lowerLetter"/>
      <w:lvlText w:val="(%2)"/>
      <w:lvlJc w:val="left"/>
      <w:pPr>
        <w:ind w:left="720" w:hanging="360"/>
      </w:pPr>
      <w:rPr>
        <w:rFonts w:hint="default"/>
      </w:rPr>
    </w:lvl>
    <w:lvl w:ilvl="2" w:tplc="991E8218">
      <w:start w:val="1"/>
      <w:numFmt w:val="lowerRoman"/>
      <w:lvlText w:val="(%3)"/>
      <w:lvlJc w:val="left"/>
      <w:pPr>
        <w:ind w:left="3240" w:hanging="180"/>
      </w:pPr>
      <w:rPr>
        <w:rFonts w:hint="default"/>
      </w:r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25" w15:restartNumberingAfterBreak="0">
    <w:nsid w:val="61E84A80"/>
    <w:multiLevelType w:val="hybridMultilevel"/>
    <w:tmpl w:val="A420DFDE"/>
    <w:lvl w:ilvl="0" w:tplc="F31044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3FC0BCE"/>
    <w:multiLevelType w:val="multilevel"/>
    <w:tmpl w:val="10643ECE"/>
    <w:lvl w:ilvl="0">
      <w:start w:val="3"/>
      <w:numFmt w:val="decimal"/>
      <w:lvlText w:val="%1"/>
      <w:lvlJc w:val="left"/>
      <w:pPr>
        <w:ind w:left="435" w:hanging="435"/>
      </w:pPr>
      <w:rPr>
        <w:rFonts w:hint="default"/>
      </w:rPr>
    </w:lvl>
    <w:lvl w:ilvl="1">
      <w:start w:val="10"/>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66620B2C"/>
    <w:multiLevelType w:val="hybridMultilevel"/>
    <w:tmpl w:val="97D2C3EA"/>
    <w:lvl w:ilvl="0" w:tplc="4F8293EE">
      <w:start w:val="1"/>
      <w:numFmt w:val="decimal"/>
      <w:lvlText w:val="%1)"/>
      <w:lvlJc w:val="left"/>
      <w:pPr>
        <w:ind w:left="720" w:hanging="360"/>
      </w:pPr>
      <w:rPr>
        <w:rFonts w:hint="default"/>
      </w:rPr>
    </w:lvl>
    <w:lvl w:ilvl="1" w:tplc="80AE133A" w:tentative="1">
      <w:start w:val="1"/>
      <w:numFmt w:val="lowerLetter"/>
      <w:lvlText w:val="%2."/>
      <w:lvlJc w:val="left"/>
      <w:pPr>
        <w:ind w:left="1440" w:hanging="360"/>
      </w:pPr>
    </w:lvl>
    <w:lvl w:ilvl="2" w:tplc="F0904CB0" w:tentative="1">
      <w:start w:val="1"/>
      <w:numFmt w:val="lowerRoman"/>
      <w:lvlText w:val="%3."/>
      <w:lvlJc w:val="right"/>
      <w:pPr>
        <w:ind w:left="2160" w:hanging="180"/>
      </w:pPr>
    </w:lvl>
    <w:lvl w:ilvl="3" w:tplc="796E0142" w:tentative="1">
      <w:start w:val="1"/>
      <w:numFmt w:val="decimal"/>
      <w:lvlText w:val="%4."/>
      <w:lvlJc w:val="left"/>
      <w:pPr>
        <w:ind w:left="2880" w:hanging="360"/>
      </w:pPr>
    </w:lvl>
    <w:lvl w:ilvl="4" w:tplc="BF140B9C" w:tentative="1">
      <w:start w:val="1"/>
      <w:numFmt w:val="lowerLetter"/>
      <w:lvlText w:val="%5."/>
      <w:lvlJc w:val="left"/>
      <w:pPr>
        <w:ind w:left="3600" w:hanging="360"/>
      </w:pPr>
    </w:lvl>
    <w:lvl w:ilvl="5" w:tplc="BBF090AC" w:tentative="1">
      <w:start w:val="1"/>
      <w:numFmt w:val="lowerRoman"/>
      <w:lvlText w:val="%6."/>
      <w:lvlJc w:val="right"/>
      <w:pPr>
        <w:ind w:left="4320" w:hanging="180"/>
      </w:pPr>
    </w:lvl>
    <w:lvl w:ilvl="6" w:tplc="B6A686D8" w:tentative="1">
      <w:start w:val="1"/>
      <w:numFmt w:val="decimal"/>
      <w:lvlText w:val="%7."/>
      <w:lvlJc w:val="left"/>
      <w:pPr>
        <w:ind w:left="5040" w:hanging="360"/>
      </w:pPr>
    </w:lvl>
    <w:lvl w:ilvl="7" w:tplc="A410A076" w:tentative="1">
      <w:start w:val="1"/>
      <w:numFmt w:val="lowerLetter"/>
      <w:lvlText w:val="%8."/>
      <w:lvlJc w:val="left"/>
      <w:pPr>
        <w:ind w:left="5760" w:hanging="360"/>
      </w:pPr>
    </w:lvl>
    <w:lvl w:ilvl="8" w:tplc="3F4E1EBE" w:tentative="1">
      <w:start w:val="1"/>
      <w:numFmt w:val="lowerRoman"/>
      <w:lvlText w:val="%9."/>
      <w:lvlJc w:val="right"/>
      <w:pPr>
        <w:ind w:left="6480" w:hanging="180"/>
      </w:pPr>
    </w:lvl>
  </w:abstractNum>
  <w:abstractNum w:abstractNumId="28" w15:restartNumberingAfterBreak="0">
    <w:nsid w:val="6A2604D8"/>
    <w:multiLevelType w:val="hybridMultilevel"/>
    <w:tmpl w:val="EDB84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06D52E0"/>
    <w:multiLevelType w:val="hybridMultilevel"/>
    <w:tmpl w:val="D8E09E24"/>
    <w:lvl w:ilvl="0" w:tplc="7A28B718">
      <w:start w:val="1"/>
      <w:numFmt w:val="lowerLetter"/>
      <w:lvlText w:val="(%1)"/>
      <w:lvlJc w:val="left"/>
      <w:pPr>
        <w:ind w:left="720" w:hanging="360"/>
      </w:pPr>
      <w:rPr>
        <w:rFonts w:ascii="Times New Roman" w:hAnsi="Times New Roman" w:cs="Times New Roman" w:hint="default"/>
        <w:sz w:val="22"/>
        <w:szCs w:val="22"/>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0" w15:restartNumberingAfterBreak="0">
    <w:nsid w:val="73C93203"/>
    <w:multiLevelType w:val="hybridMultilevel"/>
    <w:tmpl w:val="8A94C6B6"/>
    <w:lvl w:ilvl="0" w:tplc="04090017">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31" w15:restartNumberingAfterBreak="0">
    <w:nsid w:val="74622BC1"/>
    <w:multiLevelType w:val="hybridMultilevel"/>
    <w:tmpl w:val="4880DC68"/>
    <w:lvl w:ilvl="0" w:tplc="991E8218">
      <w:start w:val="1"/>
      <w:numFmt w:val="lowerRoman"/>
      <w:lvlText w:val="(%1)"/>
      <w:lvlJc w:val="left"/>
      <w:pPr>
        <w:ind w:left="1440" w:hanging="360"/>
      </w:pPr>
      <w:rPr>
        <w:rFonts w:hint="default"/>
      </w:rPr>
    </w:lvl>
    <w:lvl w:ilvl="1" w:tplc="21A29240">
      <w:start w:val="1"/>
      <w:numFmt w:val="lowerLetter"/>
      <w:lvlText w:val="(%2)"/>
      <w:lvlJc w:val="left"/>
      <w:pPr>
        <w:ind w:left="2160" w:hanging="360"/>
      </w:pPr>
      <w:rPr>
        <w:rFonts w:ascii="Times New Roman" w:hAnsi="Times New Roman" w:cs="Times New Roman"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75A33577"/>
    <w:multiLevelType w:val="hybridMultilevel"/>
    <w:tmpl w:val="DF9291A4"/>
    <w:lvl w:ilvl="0" w:tplc="7F4ADDB4">
      <w:start w:val="1"/>
      <w:numFmt w:val="lowerLetter"/>
      <w:lvlText w:val="(%1)"/>
      <w:lvlJc w:val="left"/>
      <w:pPr>
        <w:ind w:left="720" w:hanging="360"/>
      </w:pPr>
      <w:rPr>
        <w:rFonts w:hint="default"/>
        <w:b w:val="0"/>
      </w:rPr>
    </w:lvl>
    <w:lvl w:ilvl="1" w:tplc="991E8218">
      <w:start w:val="1"/>
      <w:numFmt w:val="lowerRoman"/>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B096B02"/>
    <w:multiLevelType w:val="multilevel"/>
    <w:tmpl w:val="6220C548"/>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b w:val="0"/>
        <w:sz w:val="22"/>
        <w:szCs w:val="22"/>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8036F2"/>
    <w:multiLevelType w:val="hybridMultilevel"/>
    <w:tmpl w:val="2F90ED6C"/>
    <w:lvl w:ilvl="0" w:tplc="143EF1BC">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39069A"/>
    <w:multiLevelType w:val="hybridMultilevel"/>
    <w:tmpl w:val="F72C1B2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F484CDD"/>
    <w:multiLevelType w:val="hybridMultilevel"/>
    <w:tmpl w:val="788029F6"/>
    <w:lvl w:ilvl="0" w:tplc="F310440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FD30E47"/>
    <w:multiLevelType w:val="hybridMultilevel"/>
    <w:tmpl w:val="6AA6C144"/>
    <w:lvl w:ilvl="0" w:tplc="FFFFFFFF">
      <w:start w:val="1"/>
      <w:numFmt w:val="decimal"/>
      <w:lvlText w:val="%1."/>
      <w:lvlJc w:val="left"/>
      <w:pPr>
        <w:ind w:left="697" w:hanging="360"/>
      </w:pPr>
      <w:rPr>
        <w:rFonts w:hint="default"/>
      </w:rPr>
    </w:lvl>
    <w:lvl w:ilvl="1" w:tplc="FFFFFFFF" w:tentative="1">
      <w:start w:val="1"/>
      <w:numFmt w:val="lowerLetter"/>
      <w:lvlText w:val="%2."/>
      <w:lvlJc w:val="left"/>
      <w:pPr>
        <w:ind w:left="1417" w:hanging="360"/>
      </w:pPr>
    </w:lvl>
    <w:lvl w:ilvl="2" w:tplc="FFFFFFFF" w:tentative="1">
      <w:start w:val="1"/>
      <w:numFmt w:val="lowerRoman"/>
      <w:lvlText w:val="%3."/>
      <w:lvlJc w:val="right"/>
      <w:pPr>
        <w:ind w:left="2137" w:hanging="180"/>
      </w:pPr>
    </w:lvl>
    <w:lvl w:ilvl="3" w:tplc="FFFFFFFF" w:tentative="1">
      <w:start w:val="1"/>
      <w:numFmt w:val="decimal"/>
      <w:lvlText w:val="%4."/>
      <w:lvlJc w:val="left"/>
      <w:pPr>
        <w:ind w:left="2857" w:hanging="360"/>
      </w:pPr>
    </w:lvl>
    <w:lvl w:ilvl="4" w:tplc="FFFFFFFF" w:tentative="1">
      <w:start w:val="1"/>
      <w:numFmt w:val="lowerLetter"/>
      <w:lvlText w:val="%5."/>
      <w:lvlJc w:val="left"/>
      <w:pPr>
        <w:ind w:left="3577" w:hanging="360"/>
      </w:pPr>
    </w:lvl>
    <w:lvl w:ilvl="5" w:tplc="FFFFFFFF" w:tentative="1">
      <w:start w:val="1"/>
      <w:numFmt w:val="lowerRoman"/>
      <w:lvlText w:val="%6."/>
      <w:lvlJc w:val="right"/>
      <w:pPr>
        <w:ind w:left="4297" w:hanging="180"/>
      </w:pPr>
    </w:lvl>
    <w:lvl w:ilvl="6" w:tplc="FFFFFFFF" w:tentative="1">
      <w:start w:val="1"/>
      <w:numFmt w:val="decimal"/>
      <w:lvlText w:val="%7."/>
      <w:lvlJc w:val="left"/>
      <w:pPr>
        <w:ind w:left="5017" w:hanging="360"/>
      </w:pPr>
    </w:lvl>
    <w:lvl w:ilvl="7" w:tplc="FFFFFFFF" w:tentative="1">
      <w:start w:val="1"/>
      <w:numFmt w:val="lowerLetter"/>
      <w:lvlText w:val="%8."/>
      <w:lvlJc w:val="left"/>
      <w:pPr>
        <w:ind w:left="5737" w:hanging="360"/>
      </w:pPr>
    </w:lvl>
    <w:lvl w:ilvl="8" w:tplc="FFFFFFFF" w:tentative="1">
      <w:start w:val="1"/>
      <w:numFmt w:val="lowerRoman"/>
      <w:lvlText w:val="%9."/>
      <w:lvlJc w:val="right"/>
      <w:pPr>
        <w:ind w:left="6457" w:hanging="180"/>
      </w:pPr>
    </w:lvl>
  </w:abstractNum>
  <w:num w:numId="1">
    <w:abstractNumId w:val="19"/>
  </w:num>
  <w:num w:numId="2">
    <w:abstractNumId w:val="10"/>
  </w:num>
  <w:num w:numId="3">
    <w:abstractNumId w:val="30"/>
  </w:num>
  <w:num w:numId="4">
    <w:abstractNumId w:val="27"/>
  </w:num>
  <w:num w:numId="5">
    <w:abstractNumId w:val="1"/>
  </w:num>
  <w:num w:numId="6">
    <w:abstractNumId w:val="8"/>
  </w:num>
  <w:num w:numId="7">
    <w:abstractNumId w:val="11"/>
  </w:num>
  <w:num w:numId="8">
    <w:abstractNumId w:val="26"/>
  </w:num>
  <w:num w:numId="9">
    <w:abstractNumId w:val="37"/>
  </w:num>
  <w:num w:numId="10">
    <w:abstractNumId w:val="24"/>
  </w:num>
  <w:num w:numId="11">
    <w:abstractNumId w:val="7"/>
  </w:num>
  <w:num w:numId="12">
    <w:abstractNumId w:val="21"/>
  </w:num>
  <w:num w:numId="13">
    <w:abstractNumId w:val="23"/>
  </w:num>
  <w:num w:numId="14">
    <w:abstractNumId w:val="17"/>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35"/>
  </w:num>
  <w:num w:numId="18">
    <w:abstractNumId w:val="4"/>
  </w:num>
  <w:num w:numId="19">
    <w:abstractNumId w:val="13"/>
  </w:num>
  <w:num w:numId="20">
    <w:abstractNumId w:val="5"/>
  </w:num>
  <w:num w:numId="21">
    <w:abstractNumId w:val="34"/>
  </w:num>
  <w:num w:numId="22">
    <w:abstractNumId w:val="3"/>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num>
  <w:num w:numId="2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num>
  <w:num w:numId="27">
    <w:abstractNumId w:val="18"/>
  </w:num>
  <w:num w:numId="28">
    <w:abstractNumId w:val="15"/>
  </w:num>
  <w:num w:numId="29">
    <w:abstractNumId w:val="28"/>
  </w:num>
  <w:num w:numId="3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5"/>
  </w:num>
  <w:num w:numId="32">
    <w:abstractNumId w:val="20"/>
  </w:num>
  <w:num w:numId="33">
    <w:abstractNumId w:val="5"/>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3"/>
  </w:num>
  <w:num w:numId="36">
    <w:abstractNumId w:val="29"/>
  </w:num>
  <w:num w:numId="37">
    <w:abstractNumId w:val="32"/>
  </w:num>
  <w:num w:numId="38">
    <w:abstractNumId w:val="9"/>
  </w:num>
  <w:num w:numId="39">
    <w:abstractNumId w:val="16"/>
  </w:num>
  <w:num w:numId="40">
    <w:abstractNumId w:val="36"/>
  </w:num>
  <w:num w:numId="41">
    <w:abstractNumId w:val="25"/>
  </w:num>
  <w:num w:numId="42">
    <w:abstractNumId w:val="12"/>
  </w:num>
  <w:num w:numId="43">
    <w:abstractNumId w:val="2"/>
  </w:num>
  <w:num w:numId="44">
    <w:abstractNumId w:val="0"/>
  </w:num>
  <w:num w:numId="45">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Hassan Shiyam Mohamed">
    <w15:presenceInfo w15:providerId="AD" w15:userId="S-1-5-21-1960633827-2156823887-2912202358-260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oNotTrackFormatting/>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60EC"/>
    <w:rsid w:val="00000F77"/>
    <w:rsid w:val="000052A3"/>
    <w:rsid w:val="00013167"/>
    <w:rsid w:val="0001769E"/>
    <w:rsid w:val="00021BCD"/>
    <w:rsid w:val="00030B79"/>
    <w:rsid w:val="00031FB1"/>
    <w:rsid w:val="00035B3F"/>
    <w:rsid w:val="00036F11"/>
    <w:rsid w:val="00040B79"/>
    <w:rsid w:val="00045C69"/>
    <w:rsid w:val="000472A5"/>
    <w:rsid w:val="00054776"/>
    <w:rsid w:val="000574C5"/>
    <w:rsid w:val="000603A7"/>
    <w:rsid w:val="000618E8"/>
    <w:rsid w:val="00062245"/>
    <w:rsid w:val="00077996"/>
    <w:rsid w:val="00083D04"/>
    <w:rsid w:val="00084CE3"/>
    <w:rsid w:val="00090A83"/>
    <w:rsid w:val="0009133E"/>
    <w:rsid w:val="000931A2"/>
    <w:rsid w:val="000A5364"/>
    <w:rsid w:val="000B0D01"/>
    <w:rsid w:val="000B247F"/>
    <w:rsid w:val="000B4E40"/>
    <w:rsid w:val="000C3C55"/>
    <w:rsid w:val="000D2FA8"/>
    <w:rsid w:val="000D6006"/>
    <w:rsid w:val="000E03FF"/>
    <w:rsid w:val="000E1388"/>
    <w:rsid w:val="000E4199"/>
    <w:rsid w:val="000E61BB"/>
    <w:rsid w:val="000F0CA4"/>
    <w:rsid w:val="00102EE2"/>
    <w:rsid w:val="001063C0"/>
    <w:rsid w:val="00106E5E"/>
    <w:rsid w:val="00114EDE"/>
    <w:rsid w:val="00116753"/>
    <w:rsid w:val="0011761F"/>
    <w:rsid w:val="0012069F"/>
    <w:rsid w:val="00125FFA"/>
    <w:rsid w:val="0012670D"/>
    <w:rsid w:val="00126962"/>
    <w:rsid w:val="00133AF6"/>
    <w:rsid w:val="001358EC"/>
    <w:rsid w:val="001376C0"/>
    <w:rsid w:val="00140357"/>
    <w:rsid w:val="00141DBF"/>
    <w:rsid w:val="0014306A"/>
    <w:rsid w:val="00143270"/>
    <w:rsid w:val="0014425B"/>
    <w:rsid w:val="00150B51"/>
    <w:rsid w:val="001539E5"/>
    <w:rsid w:val="001564B1"/>
    <w:rsid w:val="00160C77"/>
    <w:rsid w:val="00161AF5"/>
    <w:rsid w:val="00162277"/>
    <w:rsid w:val="00166D62"/>
    <w:rsid w:val="001672C0"/>
    <w:rsid w:val="00170AEA"/>
    <w:rsid w:val="001717E8"/>
    <w:rsid w:val="00173415"/>
    <w:rsid w:val="00173EB5"/>
    <w:rsid w:val="00176594"/>
    <w:rsid w:val="00181328"/>
    <w:rsid w:val="00181396"/>
    <w:rsid w:val="001819B5"/>
    <w:rsid w:val="00187C9E"/>
    <w:rsid w:val="00187D79"/>
    <w:rsid w:val="00196DAB"/>
    <w:rsid w:val="001A52C5"/>
    <w:rsid w:val="001B052D"/>
    <w:rsid w:val="001B12A9"/>
    <w:rsid w:val="001B1FE3"/>
    <w:rsid w:val="001B3D3F"/>
    <w:rsid w:val="001B4182"/>
    <w:rsid w:val="001C2748"/>
    <w:rsid w:val="001C46CE"/>
    <w:rsid w:val="001D0D36"/>
    <w:rsid w:val="001D1473"/>
    <w:rsid w:val="001D38AC"/>
    <w:rsid w:val="001D6558"/>
    <w:rsid w:val="001D6CBC"/>
    <w:rsid w:val="001E0B0A"/>
    <w:rsid w:val="001E3639"/>
    <w:rsid w:val="001E3CDD"/>
    <w:rsid w:val="001F5F53"/>
    <w:rsid w:val="001F69A9"/>
    <w:rsid w:val="002003BB"/>
    <w:rsid w:val="002076AB"/>
    <w:rsid w:val="002104DA"/>
    <w:rsid w:val="00211241"/>
    <w:rsid w:val="00211CE5"/>
    <w:rsid w:val="00215696"/>
    <w:rsid w:val="00217A0E"/>
    <w:rsid w:val="00221EE5"/>
    <w:rsid w:val="002261B1"/>
    <w:rsid w:val="002324E9"/>
    <w:rsid w:val="00232BE9"/>
    <w:rsid w:val="00234097"/>
    <w:rsid w:val="00234DE9"/>
    <w:rsid w:val="00240054"/>
    <w:rsid w:val="00241E2B"/>
    <w:rsid w:val="00243261"/>
    <w:rsid w:val="002436E2"/>
    <w:rsid w:val="00252E79"/>
    <w:rsid w:val="00253757"/>
    <w:rsid w:val="0026040E"/>
    <w:rsid w:val="00264E0A"/>
    <w:rsid w:val="002772F1"/>
    <w:rsid w:val="002819EF"/>
    <w:rsid w:val="0028596D"/>
    <w:rsid w:val="00287026"/>
    <w:rsid w:val="002A0F6C"/>
    <w:rsid w:val="002A1CE9"/>
    <w:rsid w:val="002A2AB9"/>
    <w:rsid w:val="002A2F8F"/>
    <w:rsid w:val="002A4301"/>
    <w:rsid w:val="002A5BD3"/>
    <w:rsid w:val="002A6566"/>
    <w:rsid w:val="002B0C8A"/>
    <w:rsid w:val="002B21A0"/>
    <w:rsid w:val="002B2E5A"/>
    <w:rsid w:val="002B37D4"/>
    <w:rsid w:val="002B3863"/>
    <w:rsid w:val="002B559B"/>
    <w:rsid w:val="002B6475"/>
    <w:rsid w:val="002B75BC"/>
    <w:rsid w:val="002B7655"/>
    <w:rsid w:val="002C5E14"/>
    <w:rsid w:val="002D1EC6"/>
    <w:rsid w:val="002D46DC"/>
    <w:rsid w:val="002D7F9B"/>
    <w:rsid w:val="002E058B"/>
    <w:rsid w:val="002E53EB"/>
    <w:rsid w:val="002E5F4B"/>
    <w:rsid w:val="002F43A4"/>
    <w:rsid w:val="002F5D6E"/>
    <w:rsid w:val="002F6358"/>
    <w:rsid w:val="00313EEB"/>
    <w:rsid w:val="00314429"/>
    <w:rsid w:val="00320362"/>
    <w:rsid w:val="00331208"/>
    <w:rsid w:val="003357CC"/>
    <w:rsid w:val="00335E64"/>
    <w:rsid w:val="003400A4"/>
    <w:rsid w:val="00346C7D"/>
    <w:rsid w:val="0035087A"/>
    <w:rsid w:val="003540A9"/>
    <w:rsid w:val="00356595"/>
    <w:rsid w:val="00361090"/>
    <w:rsid w:val="00363859"/>
    <w:rsid w:val="00364AD0"/>
    <w:rsid w:val="00370FEC"/>
    <w:rsid w:val="0037411A"/>
    <w:rsid w:val="0037471C"/>
    <w:rsid w:val="00374AA1"/>
    <w:rsid w:val="00375245"/>
    <w:rsid w:val="0037602E"/>
    <w:rsid w:val="00377DA0"/>
    <w:rsid w:val="00381B3E"/>
    <w:rsid w:val="00385277"/>
    <w:rsid w:val="0038630F"/>
    <w:rsid w:val="003872D0"/>
    <w:rsid w:val="00390CEE"/>
    <w:rsid w:val="003931CD"/>
    <w:rsid w:val="00393E00"/>
    <w:rsid w:val="003A2E8C"/>
    <w:rsid w:val="003B044C"/>
    <w:rsid w:val="003B1B9F"/>
    <w:rsid w:val="003B2F69"/>
    <w:rsid w:val="003B3E4A"/>
    <w:rsid w:val="003B6FF8"/>
    <w:rsid w:val="003C0A07"/>
    <w:rsid w:val="003C17B9"/>
    <w:rsid w:val="003C2356"/>
    <w:rsid w:val="003C4339"/>
    <w:rsid w:val="003C5D90"/>
    <w:rsid w:val="003D245D"/>
    <w:rsid w:val="003D7775"/>
    <w:rsid w:val="003E151F"/>
    <w:rsid w:val="003E2A32"/>
    <w:rsid w:val="003E6E1A"/>
    <w:rsid w:val="003F0328"/>
    <w:rsid w:val="003F3FF2"/>
    <w:rsid w:val="003F45DD"/>
    <w:rsid w:val="003F6B14"/>
    <w:rsid w:val="003F6CD1"/>
    <w:rsid w:val="004021FA"/>
    <w:rsid w:val="00403036"/>
    <w:rsid w:val="004125FE"/>
    <w:rsid w:val="0041343C"/>
    <w:rsid w:val="00413513"/>
    <w:rsid w:val="0041788B"/>
    <w:rsid w:val="0042267B"/>
    <w:rsid w:val="00431AE4"/>
    <w:rsid w:val="00431EE0"/>
    <w:rsid w:val="0043286D"/>
    <w:rsid w:val="00434E6C"/>
    <w:rsid w:val="0043625E"/>
    <w:rsid w:val="004409EF"/>
    <w:rsid w:val="0044220C"/>
    <w:rsid w:val="00443E15"/>
    <w:rsid w:val="004459E2"/>
    <w:rsid w:val="00445E99"/>
    <w:rsid w:val="004514C3"/>
    <w:rsid w:val="00452FC7"/>
    <w:rsid w:val="00454DFC"/>
    <w:rsid w:val="00457A5D"/>
    <w:rsid w:val="004656CF"/>
    <w:rsid w:val="00466895"/>
    <w:rsid w:val="00474E71"/>
    <w:rsid w:val="00475EA5"/>
    <w:rsid w:val="0047739C"/>
    <w:rsid w:val="004816CF"/>
    <w:rsid w:val="0048332E"/>
    <w:rsid w:val="004842B1"/>
    <w:rsid w:val="00485DD5"/>
    <w:rsid w:val="00491A95"/>
    <w:rsid w:val="004932EA"/>
    <w:rsid w:val="00493FBB"/>
    <w:rsid w:val="00497B8C"/>
    <w:rsid w:val="004A3A5B"/>
    <w:rsid w:val="004A4A66"/>
    <w:rsid w:val="004A4E19"/>
    <w:rsid w:val="004B2B51"/>
    <w:rsid w:val="004B3A0B"/>
    <w:rsid w:val="004C0A59"/>
    <w:rsid w:val="004C1223"/>
    <w:rsid w:val="004C2ED1"/>
    <w:rsid w:val="004C702E"/>
    <w:rsid w:val="004D0688"/>
    <w:rsid w:val="004D25FA"/>
    <w:rsid w:val="004F3813"/>
    <w:rsid w:val="004F3DAB"/>
    <w:rsid w:val="004F5850"/>
    <w:rsid w:val="004F6374"/>
    <w:rsid w:val="004F6517"/>
    <w:rsid w:val="0050361F"/>
    <w:rsid w:val="005067C1"/>
    <w:rsid w:val="005119FA"/>
    <w:rsid w:val="00515ECF"/>
    <w:rsid w:val="00516A7A"/>
    <w:rsid w:val="005248D8"/>
    <w:rsid w:val="00525632"/>
    <w:rsid w:val="005275B8"/>
    <w:rsid w:val="005376FD"/>
    <w:rsid w:val="0054345B"/>
    <w:rsid w:val="00563F68"/>
    <w:rsid w:val="005658C4"/>
    <w:rsid w:val="00573265"/>
    <w:rsid w:val="00574C05"/>
    <w:rsid w:val="0057563E"/>
    <w:rsid w:val="005803AB"/>
    <w:rsid w:val="00583106"/>
    <w:rsid w:val="005842F5"/>
    <w:rsid w:val="00587216"/>
    <w:rsid w:val="00591A90"/>
    <w:rsid w:val="00593145"/>
    <w:rsid w:val="00597300"/>
    <w:rsid w:val="005A1E1D"/>
    <w:rsid w:val="005A2F06"/>
    <w:rsid w:val="005A7A10"/>
    <w:rsid w:val="005B4806"/>
    <w:rsid w:val="005D00F6"/>
    <w:rsid w:val="005D057D"/>
    <w:rsid w:val="005D4468"/>
    <w:rsid w:val="005D5D4D"/>
    <w:rsid w:val="005E0A63"/>
    <w:rsid w:val="005E18D0"/>
    <w:rsid w:val="005E5363"/>
    <w:rsid w:val="005E5892"/>
    <w:rsid w:val="005E6308"/>
    <w:rsid w:val="005F1BD6"/>
    <w:rsid w:val="005F4EDF"/>
    <w:rsid w:val="005F79FF"/>
    <w:rsid w:val="00602D0A"/>
    <w:rsid w:val="00603F6D"/>
    <w:rsid w:val="00614525"/>
    <w:rsid w:val="00617CCF"/>
    <w:rsid w:val="00617EB1"/>
    <w:rsid w:val="006257DF"/>
    <w:rsid w:val="00625EA3"/>
    <w:rsid w:val="00627DEE"/>
    <w:rsid w:val="00630C7E"/>
    <w:rsid w:val="00633269"/>
    <w:rsid w:val="006408B7"/>
    <w:rsid w:val="006427B7"/>
    <w:rsid w:val="00650BD8"/>
    <w:rsid w:val="00650CDE"/>
    <w:rsid w:val="006512BC"/>
    <w:rsid w:val="006535EE"/>
    <w:rsid w:val="006545D8"/>
    <w:rsid w:val="00661125"/>
    <w:rsid w:val="006645EC"/>
    <w:rsid w:val="00664C12"/>
    <w:rsid w:val="00666406"/>
    <w:rsid w:val="006673FA"/>
    <w:rsid w:val="0067036C"/>
    <w:rsid w:val="00670646"/>
    <w:rsid w:val="006719C4"/>
    <w:rsid w:val="00673FC4"/>
    <w:rsid w:val="00674DBA"/>
    <w:rsid w:val="00675B98"/>
    <w:rsid w:val="0067701E"/>
    <w:rsid w:val="006806B7"/>
    <w:rsid w:val="00683FF3"/>
    <w:rsid w:val="00684C5E"/>
    <w:rsid w:val="00690398"/>
    <w:rsid w:val="00692385"/>
    <w:rsid w:val="006A286E"/>
    <w:rsid w:val="006A2A9B"/>
    <w:rsid w:val="006B02F1"/>
    <w:rsid w:val="006B14DB"/>
    <w:rsid w:val="006B4AFC"/>
    <w:rsid w:val="006B51DB"/>
    <w:rsid w:val="006C15D1"/>
    <w:rsid w:val="006C1D12"/>
    <w:rsid w:val="006C21DE"/>
    <w:rsid w:val="006C2EFC"/>
    <w:rsid w:val="006D0014"/>
    <w:rsid w:val="006D5EF5"/>
    <w:rsid w:val="006D6820"/>
    <w:rsid w:val="006D7849"/>
    <w:rsid w:val="006E42F3"/>
    <w:rsid w:val="006E5416"/>
    <w:rsid w:val="006F4C28"/>
    <w:rsid w:val="006F7EF3"/>
    <w:rsid w:val="00702A5B"/>
    <w:rsid w:val="00704B39"/>
    <w:rsid w:val="0070542D"/>
    <w:rsid w:val="00707B3A"/>
    <w:rsid w:val="00710CDC"/>
    <w:rsid w:val="00710E2A"/>
    <w:rsid w:val="00711342"/>
    <w:rsid w:val="00711982"/>
    <w:rsid w:val="00712AC0"/>
    <w:rsid w:val="007134D9"/>
    <w:rsid w:val="00713F83"/>
    <w:rsid w:val="00720033"/>
    <w:rsid w:val="00720B7F"/>
    <w:rsid w:val="007245FF"/>
    <w:rsid w:val="00732653"/>
    <w:rsid w:val="00735B0C"/>
    <w:rsid w:val="007378C1"/>
    <w:rsid w:val="00737ABA"/>
    <w:rsid w:val="00737C85"/>
    <w:rsid w:val="00740020"/>
    <w:rsid w:val="00744110"/>
    <w:rsid w:val="00745C47"/>
    <w:rsid w:val="0075391A"/>
    <w:rsid w:val="00761173"/>
    <w:rsid w:val="007659C2"/>
    <w:rsid w:val="007716C4"/>
    <w:rsid w:val="0078031C"/>
    <w:rsid w:val="00780FD5"/>
    <w:rsid w:val="00781061"/>
    <w:rsid w:val="007920F3"/>
    <w:rsid w:val="007A025A"/>
    <w:rsid w:val="007A1F06"/>
    <w:rsid w:val="007A3578"/>
    <w:rsid w:val="007A51E0"/>
    <w:rsid w:val="007B2CC9"/>
    <w:rsid w:val="007B38AF"/>
    <w:rsid w:val="007B3AFE"/>
    <w:rsid w:val="007C69A5"/>
    <w:rsid w:val="007D13D2"/>
    <w:rsid w:val="007D50EF"/>
    <w:rsid w:val="007D59DA"/>
    <w:rsid w:val="007E2A38"/>
    <w:rsid w:val="007E2D1B"/>
    <w:rsid w:val="007E6C73"/>
    <w:rsid w:val="00803383"/>
    <w:rsid w:val="00803785"/>
    <w:rsid w:val="0080489E"/>
    <w:rsid w:val="00805534"/>
    <w:rsid w:val="00814459"/>
    <w:rsid w:val="008253A8"/>
    <w:rsid w:val="00825733"/>
    <w:rsid w:val="008262F1"/>
    <w:rsid w:val="008304DD"/>
    <w:rsid w:val="00831FC2"/>
    <w:rsid w:val="008338BD"/>
    <w:rsid w:val="008341C9"/>
    <w:rsid w:val="008349AE"/>
    <w:rsid w:val="00841E1F"/>
    <w:rsid w:val="008425A2"/>
    <w:rsid w:val="00842BE5"/>
    <w:rsid w:val="00845AD2"/>
    <w:rsid w:val="0084642C"/>
    <w:rsid w:val="00847183"/>
    <w:rsid w:val="008472CA"/>
    <w:rsid w:val="00851A75"/>
    <w:rsid w:val="008553C1"/>
    <w:rsid w:val="00860439"/>
    <w:rsid w:val="008638CE"/>
    <w:rsid w:val="00874C38"/>
    <w:rsid w:val="00876376"/>
    <w:rsid w:val="00885ED1"/>
    <w:rsid w:val="0089219C"/>
    <w:rsid w:val="00893234"/>
    <w:rsid w:val="00894E7C"/>
    <w:rsid w:val="008A6B02"/>
    <w:rsid w:val="008B0166"/>
    <w:rsid w:val="008B48DC"/>
    <w:rsid w:val="008B4FD7"/>
    <w:rsid w:val="008C178C"/>
    <w:rsid w:val="008C755E"/>
    <w:rsid w:val="008D13B1"/>
    <w:rsid w:val="008D342C"/>
    <w:rsid w:val="008D39EC"/>
    <w:rsid w:val="008D3E35"/>
    <w:rsid w:val="008D7F48"/>
    <w:rsid w:val="00903C3C"/>
    <w:rsid w:val="009112B9"/>
    <w:rsid w:val="0091369B"/>
    <w:rsid w:val="00914505"/>
    <w:rsid w:val="009146FD"/>
    <w:rsid w:val="00927D5A"/>
    <w:rsid w:val="00935244"/>
    <w:rsid w:val="00935353"/>
    <w:rsid w:val="0093706E"/>
    <w:rsid w:val="009464D9"/>
    <w:rsid w:val="00947D14"/>
    <w:rsid w:val="00955F35"/>
    <w:rsid w:val="009656A9"/>
    <w:rsid w:val="00966A7A"/>
    <w:rsid w:val="00971384"/>
    <w:rsid w:val="0097156E"/>
    <w:rsid w:val="00976734"/>
    <w:rsid w:val="00977982"/>
    <w:rsid w:val="00984B88"/>
    <w:rsid w:val="00985335"/>
    <w:rsid w:val="009869B9"/>
    <w:rsid w:val="0099134C"/>
    <w:rsid w:val="00992D49"/>
    <w:rsid w:val="009933D4"/>
    <w:rsid w:val="009A17FC"/>
    <w:rsid w:val="009A1E83"/>
    <w:rsid w:val="009A3856"/>
    <w:rsid w:val="009A607C"/>
    <w:rsid w:val="009A6939"/>
    <w:rsid w:val="009B34D3"/>
    <w:rsid w:val="009B3B15"/>
    <w:rsid w:val="009B48C2"/>
    <w:rsid w:val="009B4DA7"/>
    <w:rsid w:val="009C52C6"/>
    <w:rsid w:val="009D0EAE"/>
    <w:rsid w:val="009D18B7"/>
    <w:rsid w:val="009D1C80"/>
    <w:rsid w:val="009D592F"/>
    <w:rsid w:val="009D617B"/>
    <w:rsid w:val="009E0CB2"/>
    <w:rsid w:val="009E4AC8"/>
    <w:rsid w:val="009F1E54"/>
    <w:rsid w:val="009F1FAC"/>
    <w:rsid w:val="009F459D"/>
    <w:rsid w:val="009F7137"/>
    <w:rsid w:val="00A00E99"/>
    <w:rsid w:val="00A01BC2"/>
    <w:rsid w:val="00A047B8"/>
    <w:rsid w:val="00A05093"/>
    <w:rsid w:val="00A054D8"/>
    <w:rsid w:val="00A1484C"/>
    <w:rsid w:val="00A21F2D"/>
    <w:rsid w:val="00A26C11"/>
    <w:rsid w:val="00A2710A"/>
    <w:rsid w:val="00A31D42"/>
    <w:rsid w:val="00A354C5"/>
    <w:rsid w:val="00A40B3D"/>
    <w:rsid w:val="00A434ED"/>
    <w:rsid w:val="00A441EB"/>
    <w:rsid w:val="00A44509"/>
    <w:rsid w:val="00A450E1"/>
    <w:rsid w:val="00A45C0B"/>
    <w:rsid w:val="00A4627D"/>
    <w:rsid w:val="00A60CD6"/>
    <w:rsid w:val="00A63C8B"/>
    <w:rsid w:val="00A645F0"/>
    <w:rsid w:val="00A70A45"/>
    <w:rsid w:val="00A71371"/>
    <w:rsid w:val="00A80F7C"/>
    <w:rsid w:val="00A820B7"/>
    <w:rsid w:val="00A8297F"/>
    <w:rsid w:val="00A84296"/>
    <w:rsid w:val="00AA242E"/>
    <w:rsid w:val="00AA28B9"/>
    <w:rsid w:val="00AA4139"/>
    <w:rsid w:val="00AA458A"/>
    <w:rsid w:val="00AA711C"/>
    <w:rsid w:val="00AA7DAE"/>
    <w:rsid w:val="00AA7DE8"/>
    <w:rsid w:val="00AB1EAA"/>
    <w:rsid w:val="00AB2453"/>
    <w:rsid w:val="00AB4081"/>
    <w:rsid w:val="00AB5C22"/>
    <w:rsid w:val="00AB70E7"/>
    <w:rsid w:val="00AC0C33"/>
    <w:rsid w:val="00AC1577"/>
    <w:rsid w:val="00AC1FA4"/>
    <w:rsid w:val="00AC31F6"/>
    <w:rsid w:val="00AC486F"/>
    <w:rsid w:val="00AC6826"/>
    <w:rsid w:val="00AC7D52"/>
    <w:rsid w:val="00AD379C"/>
    <w:rsid w:val="00AD3E22"/>
    <w:rsid w:val="00AD6DB0"/>
    <w:rsid w:val="00AE0A78"/>
    <w:rsid w:val="00AE34F1"/>
    <w:rsid w:val="00AF5072"/>
    <w:rsid w:val="00B00852"/>
    <w:rsid w:val="00B050E2"/>
    <w:rsid w:val="00B05F02"/>
    <w:rsid w:val="00B12338"/>
    <w:rsid w:val="00B15107"/>
    <w:rsid w:val="00B15738"/>
    <w:rsid w:val="00B167B4"/>
    <w:rsid w:val="00B171CF"/>
    <w:rsid w:val="00B26D43"/>
    <w:rsid w:val="00B31D43"/>
    <w:rsid w:val="00B511A3"/>
    <w:rsid w:val="00B53C47"/>
    <w:rsid w:val="00B56750"/>
    <w:rsid w:val="00B57558"/>
    <w:rsid w:val="00B60039"/>
    <w:rsid w:val="00B60FE5"/>
    <w:rsid w:val="00B62B8D"/>
    <w:rsid w:val="00B70AF2"/>
    <w:rsid w:val="00B77D11"/>
    <w:rsid w:val="00B77DE8"/>
    <w:rsid w:val="00B809EB"/>
    <w:rsid w:val="00B8430D"/>
    <w:rsid w:val="00B84855"/>
    <w:rsid w:val="00B85E91"/>
    <w:rsid w:val="00B86228"/>
    <w:rsid w:val="00B90053"/>
    <w:rsid w:val="00B91E85"/>
    <w:rsid w:val="00B9536F"/>
    <w:rsid w:val="00BA7A76"/>
    <w:rsid w:val="00BB3FCB"/>
    <w:rsid w:val="00BB45F2"/>
    <w:rsid w:val="00BB5BE3"/>
    <w:rsid w:val="00BB70CE"/>
    <w:rsid w:val="00BB7856"/>
    <w:rsid w:val="00BC3A90"/>
    <w:rsid w:val="00BD4062"/>
    <w:rsid w:val="00BD5402"/>
    <w:rsid w:val="00BD6BDA"/>
    <w:rsid w:val="00BD7A26"/>
    <w:rsid w:val="00BE0855"/>
    <w:rsid w:val="00BE3134"/>
    <w:rsid w:val="00BE4102"/>
    <w:rsid w:val="00BF2046"/>
    <w:rsid w:val="00BF507D"/>
    <w:rsid w:val="00BF5D15"/>
    <w:rsid w:val="00BF6D61"/>
    <w:rsid w:val="00C1067D"/>
    <w:rsid w:val="00C10973"/>
    <w:rsid w:val="00C11BBD"/>
    <w:rsid w:val="00C13596"/>
    <w:rsid w:val="00C1490E"/>
    <w:rsid w:val="00C17F89"/>
    <w:rsid w:val="00C203D3"/>
    <w:rsid w:val="00C2705E"/>
    <w:rsid w:val="00C27AFA"/>
    <w:rsid w:val="00C319ED"/>
    <w:rsid w:val="00C355D0"/>
    <w:rsid w:val="00C36FE6"/>
    <w:rsid w:val="00C410E7"/>
    <w:rsid w:val="00C41F2C"/>
    <w:rsid w:val="00C423BE"/>
    <w:rsid w:val="00C424D2"/>
    <w:rsid w:val="00C454FC"/>
    <w:rsid w:val="00C45BE5"/>
    <w:rsid w:val="00C465F2"/>
    <w:rsid w:val="00C5449F"/>
    <w:rsid w:val="00C56CE0"/>
    <w:rsid w:val="00C603A0"/>
    <w:rsid w:val="00C609A0"/>
    <w:rsid w:val="00C61B2B"/>
    <w:rsid w:val="00C620C3"/>
    <w:rsid w:val="00C62A21"/>
    <w:rsid w:val="00C65FB0"/>
    <w:rsid w:val="00C660EC"/>
    <w:rsid w:val="00C72AAC"/>
    <w:rsid w:val="00C82E90"/>
    <w:rsid w:val="00C85CC1"/>
    <w:rsid w:val="00C87A0B"/>
    <w:rsid w:val="00C9658B"/>
    <w:rsid w:val="00C96FE7"/>
    <w:rsid w:val="00CA2D35"/>
    <w:rsid w:val="00CA75E4"/>
    <w:rsid w:val="00CB07BA"/>
    <w:rsid w:val="00CB3492"/>
    <w:rsid w:val="00CB66DE"/>
    <w:rsid w:val="00CB6741"/>
    <w:rsid w:val="00CC020E"/>
    <w:rsid w:val="00CC3FEE"/>
    <w:rsid w:val="00CC5322"/>
    <w:rsid w:val="00CC5B59"/>
    <w:rsid w:val="00CC6DA9"/>
    <w:rsid w:val="00CD0E5D"/>
    <w:rsid w:val="00CD5762"/>
    <w:rsid w:val="00CE2FE3"/>
    <w:rsid w:val="00CE3731"/>
    <w:rsid w:val="00CE77C7"/>
    <w:rsid w:val="00CF0F1C"/>
    <w:rsid w:val="00CF2803"/>
    <w:rsid w:val="00CF2EDF"/>
    <w:rsid w:val="00CF4368"/>
    <w:rsid w:val="00CF4D28"/>
    <w:rsid w:val="00CF5804"/>
    <w:rsid w:val="00CF60D7"/>
    <w:rsid w:val="00CF663A"/>
    <w:rsid w:val="00D00739"/>
    <w:rsid w:val="00D01553"/>
    <w:rsid w:val="00D028AB"/>
    <w:rsid w:val="00D11ABF"/>
    <w:rsid w:val="00D142B6"/>
    <w:rsid w:val="00D17915"/>
    <w:rsid w:val="00D206CC"/>
    <w:rsid w:val="00D21FD7"/>
    <w:rsid w:val="00D22727"/>
    <w:rsid w:val="00D23356"/>
    <w:rsid w:val="00D245F7"/>
    <w:rsid w:val="00D270EA"/>
    <w:rsid w:val="00D310C0"/>
    <w:rsid w:val="00D32F07"/>
    <w:rsid w:val="00D33876"/>
    <w:rsid w:val="00D341AF"/>
    <w:rsid w:val="00D3719E"/>
    <w:rsid w:val="00D43BE2"/>
    <w:rsid w:val="00D44B3F"/>
    <w:rsid w:val="00D44CB7"/>
    <w:rsid w:val="00D47BBA"/>
    <w:rsid w:val="00D57BAF"/>
    <w:rsid w:val="00D60BD6"/>
    <w:rsid w:val="00D617F4"/>
    <w:rsid w:val="00D66B38"/>
    <w:rsid w:val="00D75058"/>
    <w:rsid w:val="00D80B0C"/>
    <w:rsid w:val="00D92B5F"/>
    <w:rsid w:val="00DA4C06"/>
    <w:rsid w:val="00DA58B9"/>
    <w:rsid w:val="00DA6AD3"/>
    <w:rsid w:val="00DB14DF"/>
    <w:rsid w:val="00DB57F6"/>
    <w:rsid w:val="00DC5B86"/>
    <w:rsid w:val="00DC5E75"/>
    <w:rsid w:val="00DC72C5"/>
    <w:rsid w:val="00DD0F38"/>
    <w:rsid w:val="00DD3394"/>
    <w:rsid w:val="00DD6830"/>
    <w:rsid w:val="00DE32A1"/>
    <w:rsid w:val="00DF13CE"/>
    <w:rsid w:val="00DF6885"/>
    <w:rsid w:val="00E01308"/>
    <w:rsid w:val="00E04823"/>
    <w:rsid w:val="00E07230"/>
    <w:rsid w:val="00E15A54"/>
    <w:rsid w:val="00E169B7"/>
    <w:rsid w:val="00E16BB7"/>
    <w:rsid w:val="00E24FFE"/>
    <w:rsid w:val="00E25002"/>
    <w:rsid w:val="00E303A7"/>
    <w:rsid w:val="00E310C9"/>
    <w:rsid w:val="00E34229"/>
    <w:rsid w:val="00E362CE"/>
    <w:rsid w:val="00E3778E"/>
    <w:rsid w:val="00E408B6"/>
    <w:rsid w:val="00E41681"/>
    <w:rsid w:val="00E418EB"/>
    <w:rsid w:val="00E43726"/>
    <w:rsid w:val="00E46AFA"/>
    <w:rsid w:val="00E529E3"/>
    <w:rsid w:val="00E56AE4"/>
    <w:rsid w:val="00E56CEC"/>
    <w:rsid w:val="00E64E3B"/>
    <w:rsid w:val="00E64F55"/>
    <w:rsid w:val="00E66CA5"/>
    <w:rsid w:val="00E70999"/>
    <w:rsid w:val="00E70F6A"/>
    <w:rsid w:val="00E72123"/>
    <w:rsid w:val="00E721AC"/>
    <w:rsid w:val="00E733FB"/>
    <w:rsid w:val="00E774A7"/>
    <w:rsid w:val="00E82732"/>
    <w:rsid w:val="00E83B2D"/>
    <w:rsid w:val="00E8597C"/>
    <w:rsid w:val="00E867A8"/>
    <w:rsid w:val="00E92CA1"/>
    <w:rsid w:val="00E932B5"/>
    <w:rsid w:val="00EA1DB5"/>
    <w:rsid w:val="00EA376E"/>
    <w:rsid w:val="00EA53B2"/>
    <w:rsid w:val="00EA5755"/>
    <w:rsid w:val="00EA66D1"/>
    <w:rsid w:val="00EB194F"/>
    <w:rsid w:val="00EB4639"/>
    <w:rsid w:val="00EB5EC3"/>
    <w:rsid w:val="00EC0590"/>
    <w:rsid w:val="00EC2E2B"/>
    <w:rsid w:val="00EC5722"/>
    <w:rsid w:val="00EC6DF0"/>
    <w:rsid w:val="00EC7C12"/>
    <w:rsid w:val="00ED0063"/>
    <w:rsid w:val="00ED45CE"/>
    <w:rsid w:val="00ED766F"/>
    <w:rsid w:val="00EE7851"/>
    <w:rsid w:val="00EF0453"/>
    <w:rsid w:val="00EF3BC9"/>
    <w:rsid w:val="00EF4AC1"/>
    <w:rsid w:val="00EF4B1D"/>
    <w:rsid w:val="00EF5529"/>
    <w:rsid w:val="00EF6976"/>
    <w:rsid w:val="00F0271C"/>
    <w:rsid w:val="00F027EF"/>
    <w:rsid w:val="00F05A5A"/>
    <w:rsid w:val="00F15C39"/>
    <w:rsid w:val="00F17C4E"/>
    <w:rsid w:val="00F24393"/>
    <w:rsid w:val="00F27AE5"/>
    <w:rsid w:val="00F30C08"/>
    <w:rsid w:val="00F32C51"/>
    <w:rsid w:val="00F3514F"/>
    <w:rsid w:val="00F37C5C"/>
    <w:rsid w:val="00F408A5"/>
    <w:rsid w:val="00F4183D"/>
    <w:rsid w:val="00F4349C"/>
    <w:rsid w:val="00F4494D"/>
    <w:rsid w:val="00F4607A"/>
    <w:rsid w:val="00F46ED8"/>
    <w:rsid w:val="00F47908"/>
    <w:rsid w:val="00F479FE"/>
    <w:rsid w:val="00F47F00"/>
    <w:rsid w:val="00F518F2"/>
    <w:rsid w:val="00F52E8C"/>
    <w:rsid w:val="00F5351E"/>
    <w:rsid w:val="00F53A91"/>
    <w:rsid w:val="00F57595"/>
    <w:rsid w:val="00F57A80"/>
    <w:rsid w:val="00F6096B"/>
    <w:rsid w:val="00F6330A"/>
    <w:rsid w:val="00F65960"/>
    <w:rsid w:val="00F65FCA"/>
    <w:rsid w:val="00F70385"/>
    <w:rsid w:val="00F7045E"/>
    <w:rsid w:val="00F816A5"/>
    <w:rsid w:val="00F83A2E"/>
    <w:rsid w:val="00F85113"/>
    <w:rsid w:val="00F8553E"/>
    <w:rsid w:val="00F87C6F"/>
    <w:rsid w:val="00F92E62"/>
    <w:rsid w:val="00FA0F3B"/>
    <w:rsid w:val="00FA2A25"/>
    <w:rsid w:val="00FA6B9C"/>
    <w:rsid w:val="00FA7C00"/>
    <w:rsid w:val="00FB3770"/>
    <w:rsid w:val="00FB5349"/>
    <w:rsid w:val="00FB5459"/>
    <w:rsid w:val="00FC269D"/>
    <w:rsid w:val="00FD0B1B"/>
    <w:rsid w:val="00FD125E"/>
    <w:rsid w:val="00FD2DA5"/>
    <w:rsid w:val="00FD323B"/>
    <w:rsid w:val="00FD77AC"/>
    <w:rsid w:val="00FE2AEA"/>
    <w:rsid w:val="00FE69B4"/>
    <w:rsid w:val="00FF415E"/>
    <w:rsid w:val="00FF6D00"/>
    <w:rsid w:val="0923EB4A"/>
    <w:rsid w:val="1D139721"/>
    <w:rsid w:val="2A34E609"/>
    <w:rsid w:val="358D670E"/>
    <w:rsid w:val="51A9434F"/>
    <w:rsid w:val="566976C5"/>
    <w:rsid w:val="5DC6C35D"/>
    <w:rsid w:val="5F12E325"/>
  </w:rsids>
  <m:mathPr>
    <m:mathFont m:val="Cambria Math"/>
    <m:brkBin m:val="before"/>
    <m:brkBinSub m:val="--"/>
    <m:smallFrac/>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490DB4"/>
  <w15:docId w15:val="{8A666B31-B987-4FD8-9D8D-62957858B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660EC"/>
    <w:rPr>
      <w:rFonts w:ascii="Calibri" w:eastAsia="Batang" w:hAnsi="Calibri" w:cs="Times New Roman"/>
    </w:rPr>
  </w:style>
  <w:style w:type="paragraph" w:styleId="Heading1">
    <w:name w:val="heading 1"/>
    <w:aliases w:val="1,FIAS,Headline,ARTICULO 1º,h1,Section Heading,HEADING 1,Section,LetHead1,MisHead1,Normalhead1,l1,Normal Heading 1,Z_hanging_1,SZRptH1,Hewson Heading 1,TITRE,(cntl 1),TITRE 1,big head,PA Chapter,h11,h12,h13,h14,h15,h16,h17,Project 1,RFS,ni1,l"/>
    <w:basedOn w:val="Normal"/>
    <w:next w:val="Heading2"/>
    <w:link w:val="Heading1Char"/>
    <w:qFormat/>
    <w:rsid w:val="00C660EC"/>
    <w:pPr>
      <w:keepNext/>
      <w:keepLines/>
      <w:numPr>
        <w:numId w:val="2"/>
      </w:numPr>
      <w:spacing w:before="240" w:after="120" w:line="240" w:lineRule="auto"/>
      <w:jc w:val="both"/>
      <w:outlineLvl w:val="0"/>
    </w:pPr>
    <w:rPr>
      <w:rFonts w:ascii="Verdana" w:eastAsia="Malgun Gothic" w:hAnsi="Verdana"/>
      <w:b/>
      <w:caps/>
      <w:sz w:val="28"/>
      <w:szCs w:val="28"/>
      <w:lang w:val="en-GB" w:eastAsia="es-ES"/>
    </w:rPr>
  </w:style>
  <w:style w:type="paragraph" w:styleId="Heading2">
    <w:name w:val="heading 2"/>
    <w:aliases w:val="Subchapter 1.1,Chapter Indo,Major,título 2,título 21,título 22,título 23,título 24,título 25,Titulo 2,H2-Heading 2,2,Header 2,l2,Header2,h2,22,heading2,list2,H2,Heading 2 Hidden,heading 21,Heading 2 Hidden1,Titolo2,TITULO,A,A.B.C,h,heading 2"/>
    <w:basedOn w:val="Heading1"/>
    <w:next w:val="Normal"/>
    <w:link w:val="Heading2Char"/>
    <w:qFormat/>
    <w:rsid w:val="00C660EC"/>
    <w:pPr>
      <w:numPr>
        <w:ilvl w:val="1"/>
      </w:numPr>
      <w:tabs>
        <w:tab w:val="left" w:pos="-2268"/>
        <w:tab w:val="left" w:pos="426"/>
      </w:tabs>
      <w:spacing w:after="240"/>
      <w:outlineLvl w:val="1"/>
    </w:pPr>
    <w:rPr>
      <w:sz w:val="26"/>
    </w:rPr>
  </w:style>
  <w:style w:type="paragraph" w:styleId="Heading3">
    <w:name w:val="heading 3"/>
    <w:aliases w:val="3,h3,No Indent,Newshead1,C Heading,Half Space,Minor,Título 3_PDAPM_3,h31,Titre 3,l3,CT,LetHead3,Normal Heading 3,MisHead3,Normalhead3,Z_hanging_3,H3,H31,H32,H33,H34,H35,H36,H37,H38,H311,H321,H331,H341,H351,H361,H371,H39,H312,H322,Bu,heading 3"/>
    <w:basedOn w:val="Heading2"/>
    <w:next w:val="Normal"/>
    <w:link w:val="Heading3Char"/>
    <w:qFormat/>
    <w:rsid w:val="00C660EC"/>
    <w:pPr>
      <w:numPr>
        <w:ilvl w:val="2"/>
      </w:numPr>
      <w:tabs>
        <w:tab w:val="clear" w:pos="426"/>
      </w:tabs>
      <w:spacing w:before="120" w:after="120"/>
      <w:outlineLvl w:val="2"/>
    </w:pPr>
    <w:rPr>
      <w:i/>
      <w:caps w:val="0"/>
      <w:smallCaps/>
      <w:sz w:val="24"/>
    </w:rPr>
  </w:style>
  <w:style w:type="paragraph" w:styleId="Heading4">
    <w:name w:val="heading 4"/>
    <w:aliases w:val="o,4,( i ),Título 4B,h41,h4,aa,LetHead4,MisHead4,Normalhead4,l4,I4,Normal Heading 4,Sub-Minor,Level 2 - a,Section heading level 2,Section Heading Level 2,Strat Imp,Z_hanging_4,H4,H41,H42,H43,H44,H45,H46,H47,H48,H49,H411,H421,H431,H441,H451,4 d"/>
    <w:basedOn w:val="Normal"/>
    <w:next w:val="Normal"/>
    <w:link w:val="Heading4Char"/>
    <w:qFormat/>
    <w:rsid w:val="00C660EC"/>
    <w:pPr>
      <w:keepNext/>
      <w:keepLines/>
      <w:numPr>
        <w:ilvl w:val="3"/>
        <w:numId w:val="2"/>
      </w:numPr>
      <w:tabs>
        <w:tab w:val="left" w:pos="284"/>
      </w:tabs>
      <w:spacing w:before="120" w:after="120" w:line="240" w:lineRule="auto"/>
      <w:jc w:val="both"/>
      <w:outlineLvl w:val="3"/>
    </w:pPr>
    <w:rPr>
      <w:rFonts w:ascii="Verdana" w:eastAsia="Malgun Gothic" w:hAnsi="Verdana"/>
      <w:b/>
      <w:smallCaps/>
      <w:sz w:val="20"/>
      <w:szCs w:val="18"/>
      <w:lang w:val="en-GB" w:eastAsia="es-ES"/>
    </w:rPr>
  </w:style>
  <w:style w:type="paragraph" w:styleId="Heading5">
    <w:name w:val="heading 5"/>
    <w:aliases w:val="op,h5,h51,5,RSKH5,Appendix,Heading 5 URS"/>
    <w:basedOn w:val="Normal"/>
    <w:next w:val="Normal"/>
    <w:link w:val="Heading5Char"/>
    <w:qFormat/>
    <w:rsid w:val="00C660EC"/>
    <w:pPr>
      <w:keepNext/>
      <w:numPr>
        <w:ilvl w:val="4"/>
        <w:numId w:val="2"/>
      </w:numPr>
      <w:spacing w:before="120" w:after="120" w:line="240" w:lineRule="auto"/>
      <w:jc w:val="both"/>
      <w:outlineLvl w:val="4"/>
    </w:pPr>
    <w:rPr>
      <w:rFonts w:ascii="Verdana" w:eastAsia="Malgun Gothic" w:hAnsi="Verdana"/>
      <w:b/>
      <w:i/>
      <w:sz w:val="18"/>
      <w:szCs w:val="18"/>
      <w:lang w:val="en-GB" w:eastAsia="es-ES"/>
    </w:rPr>
  </w:style>
  <w:style w:type="paragraph" w:styleId="Heading6">
    <w:name w:val="heading 6"/>
    <w:aliases w:val="h6"/>
    <w:basedOn w:val="Normal"/>
    <w:next w:val="Normal"/>
    <w:link w:val="Heading6Char"/>
    <w:qFormat/>
    <w:rsid w:val="00C660EC"/>
    <w:pPr>
      <w:numPr>
        <w:ilvl w:val="5"/>
        <w:numId w:val="2"/>
      </w:numPr>
      <w:spacing w:before="120" w:after="120" w:line="240" w:lineRule="auto"/>
      <w:jc w:val="both"/>
      <w:outlineLvl w:val="5"/>
    </w:pPr>
    <w:rPr>
      <w:rFonts w:ascii="Verdana" w:eastAsia="Malgun Gothic" w:hAnsi="Verdana"/>
      <w:sz w:val="18"/>
      <w:szCs w:val="18"/>
      <w:lang w:val="en-GB" w:eastAsia="es-ES"/>
    </w:rPr>
  </w:style>
  <w:style w:type="paragraph" w:styleId="Heading7">
    <w:name w:val="heading 7"/>
    <w:aliases w:val="Note"/>
    <w:basedOn w:val="Heading6"/>
    <w:next w:val="Normal"/>
    <w:link w:val="Heading7Char"/>
    <w:qFormat/>
    <w:rsid w:val="00C660EC"/>
    <w:pPr>
      <w:numPr>
        <w:ilvl w:val="6"/>
      </w:numPr>
      <w:outlineLvl w:val="6"/>
    </w:pPr>
  </w:style>
  <w:style w:type="paragraph" w:styleId="Heading8">
    <w:name w:val="heading 8"/>
    <w:aliases w:val="Discussion"/>
    <w:basedOn w:val="Normal"/>
    <w:next w:val="Normal"/>
    <w:link w:val="Heading8Char"/>
    <w:qFormat/>
    <w:rsid w:val="00C660EC"/>
    <w:pPr>
      <w:numPr>
        <w:ilvl w:val="7"/>
        <w:numId w:val="2"/>
      </w:numPr>
      <w:spacing w:before="120" w:after="120" w:line="240" w:lineRule="auto"/>
      <w:jc w:val="both"/>
      <w:outlineLvl w:val="7"/>
    </w:pPr>
    <w:rPr>
      <w:rFonts w:ascii="Verdana" w:eastAsia="Malgun Gothic" w:hAnsi="Verdana"/>
      <w:sz w:val="18"/>
      <w:szCs w:val="18"/>
      <w:lang w:val="en-GB" w:eastAsia="es-ES"/>
    </w:rPr>
  </w:style>
  <w:style w:type="paragraph" w:styleId="Heading9">
    <w:name w:val="heading 9"/>
    <w:basedOn w:val="Normal"/>
    <w:next w:val="Normal"/>
    <w:link w:val="Heading9Char"/>
    <w:qFormat/>
    <w:rsid w:val="00C660EC"/>
    <w:pPr>
      <w:numPr>
        <w:ilvl w:val="8"/>
        <w:numId w:val="2"/>
      </w:numPr>
      <w:spacing w:before="120" w:after="120" w:line="240" w:lineRule="auto"/>
      <w:jc w:val="both"/>
      <w:outlineLvl w:val="8"/>
    </w:pPr>
    <w:rPr>
      <w:rFonts w:ascii="Verdana" w:eastAsia="Malgun Gothic" w:hAnsi="Verdana"/>
      <w:sz w:val="18"/>
      <w:szCs w:val="18"/>
      <w:lang w:val="en-GB" w:eastAsia="es-E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ubchapter 1.1 Char,Chapter Indo Char,Major Char,título 2 Char,título 21 Char,título 22 Char,título 23 Char,título 24 Char,título 25 Char,Titulo 2 Char,H2-Heading 2 Char,2 Char,Header 2 Char,l2 Char,Header2 Char,h2 Char,22 Char,list2 Char"/>
    <w:basedOn w:val="DefaultParagraphFont"/>
    <w:link w:val="Heading2"/>
    <w:rsid w:val="00C660EC"/>
    <w:rPr>
      <w:rFonts w:ascii="Verdana" w:eastAsia="Malgun Gothic" w:hAnsi="Verdana" w:cs="Times New Roman"/>
      <w:b/>
      <w:caps/>
      <w:sz w:val="26"/>
      <w:szCs w:val="28"/>
      <w:lang w:val="en-GB" w:eastAsia="es-ES"/>
    </w:rPr>
  </w:style>
  <w:style w:type="character" w:customStyle="1" w:styleId="Heading1Char">
    <w:name w:val="Heading 1 Char"/>
    <w:aliases w:val="1 Char,FIAS Char,Headline Char,ARTICULO 1º Char,h1 Char,Section Heading Char,HEADING 1 Char,Section Char,LetHead1 Char,MisHead1 Char,Normalhead1 Char,l1 Char,Normal Heading 1 Char,Z_hanging_1 Char,SZRptH1 Char,Hewson Heading 1 Char,l Char"/>
    <w:basedOn w:val="DefaultParagraphFont"/>
    <w:link w:val="Heading1"/>
    <w:rsid w:val="00C660EC"/>
    <w:rPr>
      <w:rFonts w:ascii="Verdana" w:eastAsia="Malgun Gothic" w:hAnsi="Verdana" w:cs="Times New Roman"/>
      <w:b/>
      <w:caps/>
      <w:sz w:val="28"/>
      <w:szCs w:val="28"/>
      <w:lang w:val="en-GB" w:eastAsia="es-ES"/>
    </w:rPr>
  </w:style>
  <w:style w:type="character" w:customStyle="1" w:styleId="Heading3Char">
    <w:name w:val="Heading 3 Char"/>
    <w:aliases w:val="3 Char,h3 Char,No Indent Char,Newshead1 Char,C Heading Char,Half Space Char,Minor Char,Título 3_PDAPM_3 Char,h31 Char,Titre 3 Char,l3 Char,CT Char,LetHead3 Char,Normal Heading 3 Char,MisHead3 Char,Normalhead3 Char,Z_hanging_3 Char,H3 Char"/>
    <w:basedOn w:val="DefaultParagraphFont"/>
    <w:link w:val="Heading3"/>
    <w:rsid w:val="00C660EC"/>
    <w:rPr>
      <w:rFonts w:ascii="Verdana" w:eastAsia="Malgun Gothic" w:hAnsi="Verdana" w:cs="Times New Roman"/>
      <w:b/>
      <w:i/>
      <w:smallCaps/>
      <w:sz w:val="24"/>
      <w:szCs w:val="28"/>
      <w:lang w:val="en-GB" w:eastAsia="es-ES"/>
    </w:rPr>
  </w:style>
  <w:style w:type="character" w:customStyle="1" w:styleId="Heading4Char">
    <w:name w:val="Heading 4 Char"/>
    <w:aliases w:val="o Char,4 Char,( i ) Char,Título 4B Char,h41 Char,h4 Char,aa Char,LetHead4 Char,MisHead4 Char,Normalhead4 Char,l4 Char,I4 Char,Normal Heading 4 Char,Sub-Minor Char,Level 2 - a Char,Section heading level 2 Char,Section Heading Level 2 Char"/>
    <w:basedOn w:val="DefaultParagraphFont"/>
    <w:link w:val="Heading4"/>
    <w:rsid w:val="00C660EC"/>
    <w:rPr>
      <w:rFonts w:ascii="Verdana" w:eastAsia="Malgun Gothic" w:hAnsi="Verdana" w:cs="Times New Roman"/>
      <w:b/>
      <w:smallCaps/>
      <w:sz w:val="20"/>
      <w:szCs w:val="18"/>
      <w:lang w:val="en-GB" w:eastAsia="es-ES"/>
    </w:rPr>
  </w:style>
  <w:style w:type="character" w:customStyle="1" w:styleId="Heading5Char">
    <w:name w:val="Heading 5 Char"/>
    <w:aliases w:val="op Char,h5 Char,h51 Char,5 Char,RSKH5 Char,Appendix Char,Heading 5 URS Char"/>
    <w:basedOn w:val="DefaultParagraphFont"/>
    <w:link w:val="Heading5"/>
    <w:rsid w:val="00C660EC"/>
    <w:rPr>
      <w:rFonts w:ascii="Verdana" w:eastAsia="Malgun Gothic" w:hAnsi="Verdana" w:cs="Times New Roman"/>
      <w:b/>
      <w:i/>
      <w:sz w:val="18"/>
      <w:szCs w:val="18"/>
      <w:lang w:val="en-GB" w:eastAsia="es-ES"/>
    </w:rPr>
  </w:style>
  <w:style w:type="character" w:customStyle="1" w:styleId="Heading6Char">
    <w:name w:val="Heading 6 Char"/>
    <w:aliases w:val="h6 Char"/>
    <w:basedOn w:val="DefaultParagraphFont"/>
    <w:link w:val="Heading6"/>
    <w:rsid w:val="00C660EC"/>
    <w:rPr>
      <w:rFonts w:ascii="Verdana" w:eastAsia="Malgun Gothic" w:hAnsi="Verdana" w:cs="Times New Roman"/>
      <w:sz w:val="18"/>
      <w:szCs w:val="18"/>
      <w:lang w:val="en-GB" w:eastAsia="es-ES"/>
    </w:rPr>
  </w:style>
  <w:style w:type="character" w:customStyle="1" w:styleId="Heading7Char">
    <w:name w:val="Heading 7 Char"/>
    <w:aliases w:val="Note Char"/>
    <w:basedOn w:val="DefaultParagraphFont"/>
    <w:link w:val="Heading7"/>
    <w:rsid w:val="00C660EC"/>
    <w:rPr>
      <w:rFonts w:ascii="Verdana" w:eastAsia="Malgun Gothic" w:hAnsi="Verdana" w:cs="Times New Roman"/>
      <w:sz w:val="18"/>
      <w:szCs w:val="18"/>
      <w:lang w:val="en-GB" w:eastAsia="es-ES"/>
    </w:rPr>
  </w:style>
  <w:style w:type="character" w:customStyle="1" w:styleId="Heading8Char">
    <w:name w:val="Heading 8 Char"/>
    <w:aliases w:val="Discussion Char"/>
    <w:basedOn w:val="DefaultParagraphFont"/>
    <w:link w:val="Heading8"/>
    <w:rsid w:val="00C660EC"/>
    <w:rPr>
      <w:rFonts w:ascii="Verdana" w:eastAsia="Malgun Gothic" w:hAnsi="Verdana" w:cs="Times New Roman"/>
      <w:sz w:val="18"/>
      <w:szCs w:val="18"/>
      <w:lang w:val="en-GB" w:eastAsia="es-ES"/>
    </w:rPr>
  </w:style>
  <w:style w:type="character" w:customStyle="1" w:styleId="Heading9Char">
    <w:name w:val="Heading 9 Char"/>
    <w:basedOn w:val="DefaultParagraphFont"/>
    <w:link w:val="Heading9"/>
    <w:rsid w:val="00C660EC"/>
    <w:rPr>
      <w:rFonts w:ascii="Verdana" w:eastAsia="Malgun Gothic" w:hAnsi="Verdana" w:cs="Times New Roman"/>
      <w:sz w:val="18"/>
      <w:szCs w:val="18"/>
      <w:lang w:val="en-GB" w:eastAsia="es-ES"/>
    </w:rPr>
  </w:style>
  <w:style w:type="paragraph" w:customStyle="1" w:styleId="Default">
    <w:name w:val="Default"/>
    <w:rsid w:val="00C660EC"/>
    <w:pPr>
      <w:widowControl w:val="0"/>
      <w:autoSpaceDE w:val="0"/>
      <w:autoSpaceDN w:val="0"/>
      <w:adjustRightInd w:val="0"/>
      <w:spacing w:after="0" w:line="240" w:lineRule="auto"/>
    </w:pPr>
    <w:rPr>
      <w:rFonts w:ascii="Trebuchet MS" w:eastAsia="Batang" w:hAnsi="Trebuchet MS" w:cs="Trebuchet MS"/>
      <w:color w:val="000000"/>
      <w:sz w:val="24"/>
      <w:szCs w:val="24"/>
    </w:rPr>
  </w:style>
  <w:style w:type="paragraph" w:customStyle="1" w:styleId="CM1">
    <w:name w:val="CM1"/>
    <w:basedOn w:val="Default"/>
    <w:next w:val="Default"/>
    <w:uiPriority w:val="99"/>
    <w:rsid w:val="00C660EC"/>
    <w:rPr>
      <w:rFonts w:cs="Times New Roman"/>
      <w:color w:val="auto"/>
    </w:rPr>
  </w:style>
  <w:style w:type="paragraph" w:customStyle="1" w:styleId="CM2">
    <w:name w:val="CM2"/>
    <w:basedOn w:val="Default"/>
    <w:next w:val="Default"/>
    <w:uiPriority w:val="99"/>
    <w:rsid w:val="00C660EC"/>
    <w:pPr>
      <w:spacing w:line="366" w:lineRule="atLeast"/>
    </w:pPr>
    <w:rPr>
      <w:rFonts w:cs="Times New Roman"/>
      <w:color w:val="auto"/>
    </w:rPr>
  </w:style>
  <w:style w:type="paragraph" w:customStyle="1" w:styleId="CM41">
    <w:name w:val="CM41"/>
    <w:basedOn w:val="Default"/>
    <w:next w:val="Default"/>
    <w:uiPriority w:val="99"/>
    <w:rsid w:val="00C660EC"/>
    <w:rPr>
      <w:rFonts w:cs="Times New Roman"/>
      <w:color w:val="auto"/>
    </w:rPr>
  </w:style>
  <w:style w:type="paragraph" w:customStyle="1" w:styleId="CM3">
    <w:name w:val="CM3"/>
    <w:basedOn w:val="Default"/>
    <w:next w:val="Default"/>
    <w:uiPriority w:val="99"/>
    <w:rsid w:val="00C660EC"/>
    <w:pPr>
      <w:spacing w:line="418" w:lineRule="atLeast"/>
    </w:pPr>
    <w:rPr>
      <w:rFonts w:cs="Times New Roman"/>
      <w:color w:val="auto"/>
    </w:rPr>
  </w:style>
  <w:style w:type="paragraph" w:customStyle="1" w:styleId="CM44">
    <w:name w:val="CM44"/>
    <w:basedOn w:val="Default"/>
    <w:next w:val="Default"/>
    <w:uiPriority w:val="99"/>
    <w:rsid w:val="00C660EC"/>
    <w:rPr>
      <w:rFonts w:cs="Times New Roman"/>
      <w:color w:val="auto"/>
    </w:rPr>
  </w:style>
  <w:style w:type="paragraph" w:customStyle="1" w:styleId="CM7">
    <w:name w:val="CM7"/>
    <w:basedOn w:val="Default"/>
    <w:next w:val="Default"/>
    <w:uiPriority w:val="99"/>
    <w:rsid w:val="00C660EC"/>
    <w:pPr>
      <w:spacing w:line="356" w:lineRule="atLeast"/>
    </w:pPr>
    <w:rPr>
      <w:rFonts w:cs="Times New Roman"/>
      <w:color w:val="auto"/>
    </w:rPr>
  </w:style>
  <w:style w:type="paragraph" w:customStyle="1" w:styleId="CM42">
    <w:name w:val="CM42"/>
    <w:basedOn w:val="Default"/>
    <w:next w:val="Default"/>
    <w:uiPriority w:val="99"/>
    <w:rsid w:val="00C660EC"/>
    <w:rPr>
      <w:rFonts w:cs="Times New Roman"/>
      <w:color w:val="auto"/>
    </w:rPr>
  </w:style>
  <w:style w:type="paragraph" w:customStyle="1" w:styleId="CM8">
    <w:name w:val="CM8"/>
    <w:basedOn w:val="Default"/>
    <w:next w:val="Default"/>
    <w:uiPriority w:val="99"/>
    <w:rsid w:val="00C660EC"/>
    <w:pPr>
      <w:spacing w:line="348" w:lineRule="atLeast"/>
    </w:pPr>
    <w:rPr>
      <w:rFonts w:cs="Times New Roman"/>
      <w:color w:val="auto"/>
    </w:rPr>
  </w:style>
  <w:style w:type="paragraph" w:customStyle="1" w:styleId="CM43">
    <w:name w:val="CM43"/>
    <w:basedOn w:val="Default"/>
    <w:next w:val="Default"/>
    <w:uiPriority w:val="99"/>
    <w:rsid w:val="00C660EC"/>
    <w:rPr>
      <w:rFonts w:cs="Times New Roman"/>
      <w:color w:val="auto"/>
    </w:rPr>
  </w:style>
  <w:style w:type="paragraph" w:customStyle="1" w:styleId="CM45">
    <w:name w:val="CM45"/>
    <w:basedOn w:val="Default"/>
    <w:next w:val="Default"/>
    <w:uiPriority w:val="99"/>
    <w:rsid w:val="00C660EC"/>
    <w:rPr>
      <w:rFonts w:cs="Times New Roman"/>
      <w:color w:val="auto"/>
    </w:rPr>
  </w:style>
  <w:style w:type="paragraph" w:customStyle="1" w:styleId="CM9">
    <w:name w:val="CM9"/>
    <w:basedOn w:val="Default"/>
    <w:next w:val="Default"/>
    <w:uiPriority w:val="99"/>
    <w:rsid w:val="00C660EC"/>
    <w:pPr>
      <w:spacing w:line="271" w:lineRule="atLeast"/>
    </w:pPr>
    <w:rPr>
      <w:rFonts w:cs="Times New Roman"/>
      <w:color w:val="auto"/>
    </w:rPr>
  </w:style>
  <w:style w:type="paragraph" w:customStyle="1" w:styleId="CM10">
    <w:name w:val="CM10"/>
    <w:basedOn w:val="Default"/>
    <w:next w:val="Default"/>
    <w:uiPriority w:val="99"/>
    <w:rsid w:val="00C660EC"/>
    <w:pPr>
      <w:spacing w:line="353" w:lineRule="atLeast"/>
    </w:pPr>
    <w:rPr>
      <w:rFonts w:cs="Times New Roman"/>
      <w:color w:val="auto"/>
    </w:rPr>
  </w:style>
  <w:style w:type="paragraph" w:customStyle="1" w:styleId="CM11">
    <w:name w:val="CM11"/>
    <w:basedOn w:val="Default"/>
    <w:next w:val="Default"/>
    <w:uiPriority w:val="99"/>
    <w:rsid w:val="00C660EC"/>
    <w:pPr>
      <w:spacing w:line="363" w:lineRule="atLeast"/>
    </w:pPr>
    <w:rPr>
      <w:rFonts w:cs="Times New Roman"/>
      <w:color w:val="auto"/>
    </w:rPr>
  </w:style>
  <w:style w:type="paragraph" w:customStyle="1" w:styleId="CM12">
    <w:name w:val="CM12"/>
    <w:basedOn w:val="Default"/>
    <w:next w:val="Default"/>
    <w:uiPriority w:val="99"/>
    <w:rsid w:val="00C660EC"/>
    <w:pPr>
      <w:spacing w:line="280" w:lineRule="atLeast"/>
    </w:pPr>
    <w:rPr>
      <w:rFonts w:cs="Times New Roman"/>
      <w:color w:val="auto"/>
    </w:rPr>
  </w:style>
  <w:style w:type="paragraph" w:customStyle="1" w:styleId="CM13">
    <w:name w:val="CM13"/>
    <w:basedOn w:val="Default"/>
    <w:next w:val="Default"/>
    <w:uiPriority w:val="99"/>
    <w:rsid w:val="00C660EC"/>
    <w:pPr>
      <w:spacing w:line="376" w:lineRule="atLeast"/>
    </w:pPr>
    <w:rPr>
      <w:rFonts w:cs="Times New Roman"/>
      <w:color w:val="auto"/>
    </w:rPr>
  </w:style>
  <w:style w:type="paragraph" w:customStyle="1" w:styleId="CM14">
    <w:name w:val="CM14"/>
    <w:basedOn w:val="Default"/>
    <w:next w:val="Default"/>
    <w:uiPriority w:val="99"/>
    <w:rsid w:val="00C660EC"/>
    <w:pPr>
      <w:spacing w:line="416" w:lineRule="atLeast"/>
    </w:pPr>
    <w:rPr>
      <w:rFonts w:cs="Times New Roman"/>
      <w:color w:val="auto"/>
    </w:rPr>
  </w:style>
  <w:style w:type="paragraph" w:customStyle="1" w:styleId="CM46">
    <w:name w:val="CM46"/>
    <w:basedOn w:val="Default"/>
    <w:next w:val="Default"/>
    <w:uiPriority w:val="99"/>
    <w:rsid w:val="00C660EC"/>
    <w:rPr>
      <w:rFonts w:cs="Times New Roman"/>
      <w:color w:val="auto"/>
    </w:rPr>
  </w:style>
  <w:style w:type="paragraph" w:customStyle="1" w:styleId="CM15">
    <w:name w:val="CM15"/>
    <w:basedOn w:val="Default"/>
    <w:next w:val="Default"/>
    <w:uiPriority w:val="99"/>
    <w:rsid w:val="00C660EC"/>
    <w:pPr>
      <w:spacing w:line="320" w:lineRule="atLeast"/>
    </w:pPr>
    <w:rPr>
      <w:rFonts w:cs="Times New Roman"/>
      <w:color w:val="auto"/>
    </w:rPr>
  </w:style>
  <w:style w:type="paragraph" w:customStyle="1" w:styleId="CM16">
    <w:name w:val="CM16"/>
    <w:basedOn w:val="Default"/>
    <w:next w:val="Default"/>
    <w:uiPriority w:val="99"/>
    <w:rsid w:val="00C660EC"/>
    <w:pPr>
      <w:spacing w:line="306" w:lineRule="atLeast"/>
    </w:pPr>
    <w:rPr>
      <w:rFonts w:cs="Times New Roman"/>
      <w:color w:val="auto"/>
    </w:rPr>
  </w:style>
  <w:style w:type="paragraph" w:customStyle="1" w:styleId="CM17">
    <w:name w:val="CM17"/>
    <w:basedOn w:val="Default"/>
    <w:next w:val="Default"/>
    <w:uiPriority w:val="99"/>
    <w:rsid w:val="00C660EC"/>
    <w:pPr>
      <w:spacing w:line="371" w:lineRule="atLeast"/>
    </w:pPr>
    <w:rPr>
      <w:rFonts w:cs="Times New Roman"/>
      <w:color w:val="auto"/>
    </w:rPr>
  </w:style>
  <w:style w:type="paragraph" w:customStyle="1" w:styleId="CM18">
    <w:name w:val="CM18"/>
    <w:basedOn w:val="Default"/>
    <w:next w:val="Default"/>
    <w:uiPriority w:val="99"/>
    <w:rsid w:val="00C660EC"/>
    <w:pPr>
      <w:spacing w:line="428" w:lineRule="atLeast"/>
    </w:pPr>
    <w:rPr>
      <w:rFonts w:cs="Times New Roman"/>
      <w:color w:val="auto"/>
    </w:rPr>
  </w:style>
  <w:style w:type="paragraph" w:customStyle="1" w:styleId="CM19">
    <w:name w:val="CM19"/>
    <w:basedOn w:val="Default"/>
    <w:next w:val="Default"/>
    <w:uiPriority w:val="99"/>
    <w:rsid w:val="00C660EC"/>
    <w:pPr>
      <w:spacing w:line="428" w:lineRule="atLeast"/>
    </w:pPr>
    <w:rPr>
      <w:rFonts w:cs="Times New Roman"/>
      <w:color w:val="auto"/>
    </w:rPr>
  </w:style>
  <w:style w:type="paragraph" w:customStyle="1" w:styleId="CM21">
    <w:name w:val="CM21"/>
    <w:basedOn w:val="Default"/>
    <w:next w:val="Default"/>
    <w:uiPriority w:val="99"/>
    <w:rsid w:val="00C660EC"/>
    <w:pPr>
      <w:spacing w:line="371" w:lineRule="atLeast"/>
    </w:pPr>
    <w:rPr>
      <w:rFonts w:cs="Times New Roman"/>
      <w:color w:val="auto"/>
    </w:rPr>
  </w:style>
  <w:style w:type="paragraph" w:customStyle="1" w:styleId="CM23">
    <w:name w:val="CM23"/>
    <w:basedOn w:val="Default"/>
    <w:next w:val="Default"/>
    <w:uiPriority w:val="99"/>
    <w:rsid w:val="00C660EC"/>
    <w:pPr>
      <w:spacing w:line="371" w:lineRule="atLeast"/>
    </w:pPr>
    <w:rPr>
      <w:rFonts w:cs="Times New Roman"/>
      <w:color w:val="auto"/>
    </w:rPr>
  </w:style>
  <w:style w:type="paragraph" w:customStyle="1" w:styleId="CM25">
    <w:name w:val="CM25"/>
    <w:basedOn w:val="Default"/>
    <w:next w:val="Default"/>
    <w:uiPriority w:val="99"/>
    <w:rsid w:val="00C660EC"/>
    <w:pPr>
      <w:spacing w:line="371" w:lineRule="atLeast"/>
    </w:pPr>
    <w:rPr>
      <w:rFonts w:cs="Times New Roman"/>
      <w:color w:val="auto"/>
    </w:rPr>
  </w:style>
  <w:style w:type="paragraph" w:customStyle="1" w:styleId="CM24">
    <w:name w:val="CM24"/>
    <w:basedOn w:val="Default"/>
    <w:next w:val="Default"/>
    <w:uiPriority w:val="99"/>
    <w:rsid w:val="00C660EC"/>
    <w:pPr>
      <w:spacing w:line="371" w:lineRule="atLeast"/>
    </w:pPr>
    <w:rPr>
      <w:rFonts w:cs="Times New Roman"/>
      <w:color w:val="auto"/>
    </w:rPr>
  </w:style>
  <w:style w:type="paragraph" w:customStyle="1" w:styleId="CM47">
    <w:name w:val="CM47"/>
    <w:basedOn w:val="Default"/>
    <w:next w:val="Default"/>
    <w:uiPriority w:val="99"/>
    <w:rsid w:val="00C660EC"/>
    <w:rPr>
      <w:rFonts w:cs="Times New Roman"/>
      <w:color w:val="auto"/>
    </w:rPr>
  </w:style>
  <w:style w:type="paragraph" w:customStyle="1" w:styleId="CM20">
    <w:name w:val="CM20"/>
    <w:basedOn w:val="Default"/>
    <w:next w:val="Default"/>
    <w:uiPriority w:val="99"/>
    <w:rsid w:val="00C660EC"/>
    <w:pPr>
      <w:spacing w:line="363" w:lineRule="atLeast"/>
    </w:pPr>
    <w:rPr>
      <w:rFonts w:cs="Times New Roman"/>
      <w:color w:val="auto"/>
    </w:rPr>
  </w:style>
  <w:style w:type="paragraph" w:customStyle="1" w:styleId="CM26">
    <w:name w:val="CM26"/>
    <w:basedOn w:val="Default"/>
    <w:next w:val="Default"/>
    <w:uiPriority w:val="99"/>
    <w:rsid w:val="00C660EC"/>
    <w:pPr>
      <w:spacing w:line="433" w:lineRule="atLeast"/>
    </w:pPr>
    <w:rPr>
      <w:rFonts w:cs="Times New Roman"/>
      <w:color w:val="auto"/>
    </w:rPr>
  </w:style>
  <w:style w:type="paragraph" w:customStyle="1" w:styleId="CM28">
    <w:name w:val="CM28"/>
    <w:basedOn w:val="Default"/>
    <w:next w:val="Default"/>
    <w:uiPriority w:val="99"/>
    <w:rsid w:val="00C660EC"/>
    <w:pPr>
      <w:spacing w:line="433" w:lineRule="atLeast"/>
    </w:pPr>
    <w:rPr>
      <w:rFonts w:cs="Times New Roman"/>
      <w:color w:val="auto"/>
    </w:rPr>
  </w:style>
  <w:style w:type="paragraph" w:customStyle="1" w:styleId="CM29">
    <w:name w:val="CM29"/>
    <w:basedOn w:val="Default"/>
    <w:next w:val="Default"/>
    <w:uiPriority w:val="99"/>
    <w:rsid w:val="00C660EC"/>
    <w:pPr>
      <w:spacing w:line="480" w:lineRule="atLeast"/>
    </w:pPr>
    <w:rPr>
      <w:rFonts w:cs="Times New Roman"/>
      <w:color w:val="auto"/>
    </w:rPr>
  </w:style>
  <w:style w:type="paragraph" w:customStyle="1" w:styleId="CM30">
    <w:name w:val="CM30"/>
    <w:basedOn w:val="Default"/>
    <w:next w:val="Default"/>
    <w:uiPriority w:val="99"/>
    <w:rsid w:val="00C660EC"/>
    <w:pPr>
      <w:spacing w:line="426" w:lineRule="atLeast"/>
    </w:pPr>
    <w:rPr>
      <w:rFonts w:cs="Times New Roman"/>
      <w:color w:val="auto"/>
    </w:rPr>
  </w:style>
  <w:style w:type="paragraph" w:customStyle="1" w:styleId="CM31">
    <w:name w:val="CM31"/>
    <w:basedOn w:val="Default"/>
    <w:next w:val="Default"/>
    <w:uiPriority w:val="99"/>
    <w:rsid w:val="00C660EC"/>
    <w:pPr>
      <w:spacing w:line="431" w:lineRule="atLeast"/>
    </w:pPr>
    <w:rPr>
      <w:rFonts w:cs="Times New Roman"/>
      <w:color w:val="auto"/>
    </w:rPr>
  </w:style>
  <w:style w:type="paragraph" w:customStyle="1" w:styleId="CM32">
    <w:name w:val="CM32"/>
    <w:basedOn w:val="Default"/>
    <w:next w:val="Default"/>
    <w:uiPriority w:val="99"/>
    <w:rsid w:val="00C660EC"/>
    <w:pPr>
      <w:spacing w:line="431" w:lineRule="atLeast"/>
    </w:pPr>
    <w:rPr>
      <w:rFonts w:cs="Times New Roman"/>
      <w:color w:val="auto"/>
    </w:rPr>
  </w:style>
  <w:style w:type="paragraph" w:customStyle="1" w:styleId="CM34">
    <w:name w:val="CM34"/>
    <w:basedOn w:val="Default"/>
    <w:next w:val="Default"/>
    <w:uiPriority w:val="99"/>
    <w:rsid w:val="00C660EC"/>
    <w:pPr>
      <w:spacing w:line="438" w:lineRule="atLeast"/>
    </w:pPr>
    <w:rPr>
      <w:rFonts w:cs="Times New Roman"/>
      <w:color w:val="auto"/>
    </w:rPr>
  </w:style>
  <w:style w:type="paragraph" w:customStyle="1" w:styleId="CM35">
    <w:name w:val="CM35"/>
    <w:basedOn w:val="Default"/>
    <w:next w:val="Default"/>
    <w:uiPriority w:val="99"/>
    <w:rsid w:val="00C660EC"/>
    <w:pPr>
      <w:spacing w:line="571" w:lineRule="atLeast"/>
    </w:pPr>
    <w:rPr>
      <w:rFonts w:cs="Times New Roman"/>
      <w:color w:val="auto"/>
    </w:rPr>
  </w:style>
  <w:style w:type="paragraph" w:customStyle="1" w:styleId="CM36">
    <w:name w:val="CM36"/>
    <w:basedOn w:val="Default"/>
    <w:next w:val="Default"/>
    <w:uiPriority w:val="99"/>
    <w:rsid w:val="00C660EC"/>
    <w:pPr>
      <w:spacing w:line="288" w:lineRule="atLeast"/>
    </w:pPr>
    <w:rPr>
      <w:rFonts w:cs="Times New Roman"/>
      <w:color w:val="auto"/>
    </w:rPr>
  </w:style>
  <w:style w:type="paragraph" w:customStyle="1" w:styleId="CM37">
    <w:name w:val="CM37"/>
    <w:basedOn w:val="Default"/>
    <w:next w:val="Default"/>
    <w:uiPriority w:val="99"/>
    <w:rsid w:val="00C660EC"/>
    <w:pPr>
      <w:spacing w:line="288" w:lineRule="atLeast"/>
    </w:pPr>
    <w:rPr>
      <w:rFonts w:cs="Times New Roman"/>
      <w:color w:val="auto"/>
    </w:rPr>
  </w:style>
  <w:style w:type="paragraph" w:customStyle="1" w:styleId="CM38">
    <w:name w:val="CM38"/>
    <w:basedOn w:val="Default"/>
    <w:next w:val="Default"/>
    <w:uiPriority w:val="99"/>
    <w:rsid w:val="00C660EC"/>
    <w:pPr>
      <w:spacing w:line="296" w:lineRule="atLeast"/>
    </w:pPr>
    <w:rPr>
      <w:rFonts w:cs="Times New Roman"/>
      <w:color w:val="auto"/>
    </w:rPr>
  </w:style>
  <w:style w:type="paragraph" w:customStyle="1" w:styleId="CM5">
    <w:name w:val="CM5"/>
    <w:basedOn w:val="Default"/>
    <w:next w:val="Default"/>
    <w:uiPriority w:val="99"/>
    <w:rsid w:val="00C660EC"/>
    <w:pPr>
      <w:spacing w:line="391" w:lineRule="atLeast"/>
    </w:pPr>
    <w:rPr>
      <w:rFonts w:ascii="Times New Roman" w:hAnsi="Times New Roman" w:cs="Times New Roman"/>
      <w:color w:val="auto"/>
    </w:rPr>
  </w:style>
  <w:style w:type="character" w:styleId="CommentReference">
    <w:name w:val="annotation reference"/>
    <w:uiPriority w:val="99"/>
    <w:unhideWhenUsed/>
    <w:rsid w:val="00C660EC"/>
    <w:rPr>
      <w:rFonts w:cs="Times New Roman"/>
      <w:sz w:val="16"/>
      <w:szCs w:val="16"/>
    </w:rPr>
  </w:style>
  <w:style w:type="paragraph" w:styleId="CommentText">
    <w:name w:val="annotation text"/>
    <w:basedOn w:val="Normal"/>
    <w:link w:val="CommentTextChar"/>
    <w:uiPriority w:val="99"/>
    <w:unhideWhenUsed/>
    <w:rsid w:val="00C660EC"/>
    <w:rPr>
      <w:sz w:val="20"/>
      <w:szCs w:val="20"/>
    </w:rPr>
  </w:style>
  <w:style w:type="character" w:customStyle="1" w:styleId="CommentTextChar">
    <w:name w:val="Comment Text Char"/>
    <w:basedOn w:val="DefaultParagraphFont"/>
    <w:link w:val="CommentText"/>
    <w:uiPriority w:val="99"/>
    <w:rsid w:val="00C660EC"/>
    <w:rPr>
      <w:rFonts w:ascii="Calibri" w:eastAsia="Batang" w:hAnsi="Calibri" w:cs="Times New Roman"/>
      <w:sz w:val="20"/>
      <w:szCs w:val="20"/>
    </w:rPr>
  </w:style>
  <w:style w:type="character" w:customStyle="1" w:styleId="CommentSubjectChar">
    <w:name w:val="Comment Subject Char"/>
    <w:basedOn w:val="CommentTextChar"/>
    <w:link w:val="CommentSubject"/>
    <w:uiPriority w:val="99"/>
    <w:semiHidden/>
    <w:rsid w:val="00C660EC"/>
    <w:rPr>
      <w:rFonts w:ascii="Calibri" w:eastAsia="Batang"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C660EC"/>
    <w:rPr>
      <w:b/>
      <w:bCs/>
    </w:rPr>
  </w:style>
  <w:style w:type="paragraph" w:styleId="BalloonText">
    <w:name w:val="Balloon Text"/>
    <w:basedOn w:val="Normal"/>
    <w:link w:val="BalloonTextChar"/>
    <w:uiPriority w:val="99"/>
    <w:semiHidden/>
    <w:unhideWhenUsed/>
    <w:rsid w:val="00C660E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60EC"/>
    <w:rPr>
      <w:rFonts w:ascii="Tahoma" w:eastAsia="Batang" w:hAnsi="Tahoma" w:cs="Tahoma"/>
      <w:sz w:val="16"/>
      <w:szCs w:val="16"/>
    </w:rPr>
  </w:style>
  <w:style w:type="paragraph" w:styleId="Header">
    <w:name w:val="header"/>
    <w:basedOn w:val="Normal"/>
    <w:link w:val="HeaderChar"/>
    <w:uiPriority w:val="99"/>
    <w:unhideWhenUsed/>
    <w:rsid w:val="00C660E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660EC"/>
    <w:rPr>
      <w:rFonts w:ascii="Calibri" w:eastAsia="Batang" w:hAnsi="Calibri" w:cs="Times New Roman"/>
    </w:rPr>
  </w:style>
  <w:style w:type="paragraph" w:styleId="Footer">
    <w:name w:val="footer"/>
    <w:basedOn w:val="Normal"/>
    <w:link w:val="FooterChar"/>
    <w:uiPriority w:val="99"/>
    <w:unhideWhenUsed/>
    <w:rsid w:val="00C660E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660EC"/>
    <w:rPr>
      <w:rFonts w:ascii="Calibri" w:eastAsia="Batang" w:hAnsi="Calibri" w:cs="Times New Roman"/>
    </w:rPr>
  </w:style>
  <w:style w:type="paragraph" w:styleId="ListParagraph">
    <w:name w:val="List Paragraph"/>
    <w:aliases w:val="Citation List,본문(내용),List Paragraph (numbered (a)),Colorful List - Accent 11,Bullets,References,Liste 1,Numbered List Paragraph,ReferencesCxSpLast,Medium Grid 1 - Accent 21,List Paragraph nowy,List_Paragraph,Multilevel para_II,Normal 2"/>
    <w:basedOn w:val="Normal"/>
    <w:link w:val="ListParagraphChar"/>
    <w:uiPriority w:val="34"/>
    <w:qFormat/>
    <w:rsid w:val="00C660EC"/>
    <w:pPr>
      <w:spacing w:after="0" w:line="240" w:lineRule="auto"/>
      <w:ind w:left="720"/>
    </w:pPr>
    <w:rPr>
      <w:rFonts w:ascii="Times New Roman" w:eastAsia="SimSun" w:hAnsi="Times New Roman"/>
      <w:sz w:val="24"/>
      <w:szCs w:val="24"/>
    </w:rPr>
  </w:style>
  <w:style w:type="character" w:customStyle="1" w:styleId="ListParagraphChar">
    <w:name w:val="List Paragraph Char"/>
    <w:aliases w:val="Citation List Char,본문(내용) Char,List Paragraph (numbered (a)) Char,Colorful List - Accent 11 Char,Bullets Char,References Char,Liste 1 Char,Numbered List Paragraph Char,ReferencesCxSpLast Char,Medium Grid 1 - Accent 21 Char"/>
    <w:link w:val="ListParagraph"/>
    <w:uiPriority w:val="34"/>
    <w:qFormat/>
    <w:rsid w:val="00C660EC"/>
    <w:rPr>
      <w:rFonts w:ascii="Times New Roman" w:eastAsia="SimSun" w:hAnsi="Times New Roman" w:cs="Times New Roman"/>
      <w:sz w:val="24"/>
      <w:szCs w:val="24"/>
    </w:rPr>
  </w:style>
  <w:style w:type="paragraph" w:styleId="BodyText">
    <w:name w:val="Body Text"/>
    <w:basedOn w:val="Normal"/>
    <w:link w:val="BodyTextChar"/>
    <w:uiPriority w:val="99"/>
    <w:rsid w:val="00C660EC"/>
    <w:pPr>
      <w:spacing w:before="120" w:after="0" w:line="240" w:lineRule="auto"/>
      <w:jc w:val="center"/>
    </w:pPr>
    <w:rPr>
      <w:rFonts w:ascii="Verdana" w:eastAsia="Malgun Gothic" w:hAnsi="Verdana"/>
      <w:sz w:val="32"/>
      <w:szCs w:val="18"/>
      <w:lang w:val="en-GB" w:eastAsia="es-ES"/>
    </w:rPr>
  </w:style>
  <w:style w:type="character" w:customStyle="1" w:styleId="BodyTextChar">
    <w:name w:val="Body Text Char"/>
    <w:basedOn w:val="DefaultParagraphFont"/>
    <w:link w:val="BodyText"/>
    <w:uiPriority w:val="99"/>
    <w:rsid w:val="00C660EC"/>
    <w:rPr>
      <w:rFonts w:ascii="Verdana" w:eastAsia="Malgun Gothic" w:hAnsi="Verdana" w:cs="Times New Roman"/>
      <w:sz w:val="32"/>
      <w:szCs w:val="18"/>
      <w:lang w:val="en-GB" w:eastAsia="es-ES"/>
    </w:rPr>
  </w:style>
  <w:style w:type="paragraph" w:customStyle="1" w:styleId="MTVFL9">
    <w:name w:val="MTV FL 9"/>
    <w:rsid w:val="00C660EC"/>
    <w:pPr>
      <w:tabs>
        <w:tab w:val="left" w:pos="720"/>
        <w:tab w:val="num" w:pos="4140"/>
      </w:tabs>
      <w:spacing w:after="240" w:line="240" w:lineRule="auto"/>
      <w:ind w:left="4140" w:hanging="720"/>
      <w:outlineLvl w:val="8"/>
    </w:pPr>
    <w:rPr>
      <w:rFonts w:ascii="Times New Roman" w:eastAsia="Times New Roman" w:hAnsi="Times New Roman" w:cs="Times New Roman"/>
      <w:sz w:val="24"/>
      <w:szCs w:val="20"/>
      <w:lang w:val="en-CA"/>
    </w:rPr>
  </w:style>
  <w:style w:type="paragraph" w:customStyle="1" w:styleId="MTVFL8">
    <w:name w:val="MTV FL 8"/>
    <w:rsid w:val="00C660EC"/>
    <w:pPr>
      <w:numPr>
        <w:ilvl w:val="7"/>
        <w:numId w:val="20"/>
      </w:numPr>
      <w:tabs>
        <w:tab w:val="left" w:pos="720"/>
      </w:tabs>
      <w:spacing w:after="240" w:line="240" w:lineRule="auto"/>
      <w:outlineLvl w:val="7"/>
    </w:pPr>
    <w:rPr>
      <w:rFonts w:ascii="Times New Roman" w:eastAsia="Times New Roman" w:hAnsi="Times New Roman" w:cs="Times New Roman"/>
      <w:sz w:val="24"/>
      <w:szCs w:val="20"/>
      <w:lang w:val="en-CA"/>
    </w:rPr>
  </w:style>
  <w:style w:type="paragraph" w:customStyle="1" w:styleId="MTVFL7">
    <w:name w:val="MTV FL 7"/>
    <w:rsid w:val="00C660EC"/>
    <w:pPr>
      <w:tabs>
        <w:tab w:val="left" w:pos="720"/>
        <w:tab w:val="num" w:pos="2700"/>
      </w:tabs>
      <w:spacing w:after="240" w:line="240" w:lineRule="auto"/>
      <w:ind w:left="2700" w:hanging="720"/>
      <w:outlineLvl w:val="6"/>
    </w:pPr>
    <w:rPr>
      <w:rFonts w:ascii="Times New Roman" w:eastAsia="Times New Roman" w:hAnsi="Times New Roman" w:cs="Times New Roman"/>
      <w:sz w:val="24"/>
      <w:szCs w:val="20"/>
      <w:lang w:val="en-CA"/>
    </w:rPr>
  </w:style>
  <w:style w:type="paragraph" w:customStyle="1" w:styleId="MTVFL6">
    <w:name w:val="MTV FL 6"/>
    <w:rsid w:val="00C660EC"/>
    <w:pPr>
      <w:numPr>
        <w:ilvl w:val="5"/>
        <w:numId w:val="20"/>
      </w:numPr>
      <w:tabs>
        <w:tab w:val="left" w:pos="720"/>
      </w:tabs>
      <w:spacing w:after="240" w:line="240" w:lineRule="auto"/>
      <w:outlineLvl w:val="5"/>
    </w:pPr>
    <w:rPr>
      <w:rFonts w:ascii="Times New Roman" w:eastAsia="Times New Roman" w:hAnsi="Times New Roman" w:cs="Times New Roman"/>
      <w:sz w:val="24"/>
      <w:szCs w:val="20"/>
      <w:lang w:val="en-CA"/>
    </w:rPr>
  </w:style>
  <w:style w:type="paragraph" w:customStyle="1" w:styleId="MTVFL4Car">
    <w:name w:val="MTV FL 4 Car"/>
    <w:link w:val="MTVFL4CarCar1"/>
    <w:rsid w:val="00C660EC"/>
    <w:pPr>
      <w:tabs>
        <w:tab w:val="left" w:pos="720"/>
      </w:tabs>
      <w:spacing w:after="240" w:line="240" w:lineRule="auto"/>
      <w:jc w:val="both"/>
      <w:outlineLvl w:val="3"/>
    </w:pPr>
    <w:rPr>
      <w:rFonts w:ascii="Times New Roman" w:eastAsia="Times New Roman" w:hAnsi="Times New Roman" w:cs="Times New Roman"/>
      <w:sz w:val="24"/>
      <w:szCs w:val="20"/>
      <w:lang w:val="en-CA"/>
    </w:rPr>
  </w:style>
  <w:style w:type="character" w:customStyle="1" w:styleId="MTVFL4CarCar1">
    <w:name w:val="MTV FL 4 Car Car1"/>
    <w:link w:val="MTVFL4Car"/>
    <w:locked/>
    <w:rsid w:val="00C660EC"/>
    <w:rPr>
      <w:rFonts w:ascii="Times New Roman" w:eastAsia="Times New Roman" w:hAnsi="Times New Roman" w:cs="Times New Roman"/>
      <w:sz w:val="24"/>
      <w:szCs w:val="20"/>
      <w:lang w:val="en-CA"/>
    </w:rPr>
  </w:style>
  <w:style w:type="paragraph" w:customStyle="1" w:styleId="MTVFL2">
    <w:name w:val="MTV FL 2"/>
    <w:link w:val="MTVFL2Char"/>
    <w:rsid w:val="00C660EC"/>
    <w:pPr>
      <w:tabs>
        <w:tab w:val="num" w:pos="720"/>
      </w:tabs>
      <w:spacing w:after="240" w:line="240" w:lineRule="auto"/>
      <w:ind w:left="720" w:hanging="720"/>
      <w:jc w:val="both"/>
      <w:outlineLvl w:val="1"/>
    </w:pPr>
    <w:rPr>
      <w:rFonts w:ascii="Times New Roman" w:eastAsia="Times New Roman" w:hAnsi="Times New Roman" w:cs="Times New Roman"/>
      <w:sz w:val="24"/>
      <w:szCs w:val="20"/>
      <w:lang w:val="en-CA"/>
    </w:rPr>
  </w:style>
  <w:style w:type="character" w:customStyle="1" w:styleId="MTVFL2Char">
    <w:name w:val="MTV FL 2 Char"/>
    <w:link w:val="MTVFL2"/>
    <w:locked/>
    <w:rsid w:val="00C660EC"/>
    <w:rPr>
      <w:rFonts w:ascii="Times New Roman" w:eastAsia="Times New Roman" w:hAnsi="Times New Roman" w:cs="Times New Roman"/>
      <w:sz w:val="24"/>
      <w:szCs w:val="20"/>
      <w:lang w:val="en-CA"/>
    </w:rPr>
  </w:style>
  <w:style w:type="paragraph" w:customStyle="1" w:styleId="MTVFL1">
    <w:name w:val="MTV FL 1"/>
    <w:next w:val="Normal"/>
    <w:rsid w:val="00C660EC"/>
    <w:pPr>
      <w:keepNext/>
      <w:spacing w:before="240" w:after="240" w:line="240" w:lineRule="auto"/>
      <w:ind w:left="4820"/>
      <w:jc w:val="center"/>
      <w:outlineLvl w:val="0"/>
    </w:pPr>
    <w:rPr>
      <w:rFonts w:ascii="Times New Roman Bold" w:eastAsia="Times New Roman" w:hAnsi="Times New Roman Bold" w:cs="Times New Roman"/>
      <w:b/>
      <w:caps/>
      <w:sz w:val="24"/>
      <w:szCs w:val="20"/>
      <w:lang w:val="en-CA"/>
    </w:rPr>
  </w:style>
  <w:style w:type="paragraph" w:customStyle="1" w:styleId="MTFooter">
    <w:name w:val="MTFooter"/>
    <w:basedOn w:val="Normal"/>
    <w:rsid w:val="00C660EC"/>
    <w:pPr>
      <w:numPr>
        <w:numId w:val="20"/>
      </w:numPr>
      <w:spacing w:after="240" w:line="240" w:lineRule="auto"/>
    </w:pPr>
    <w:rPr>
      <w:rFonts w:ascii="Times New Roman" w:eastAsia="Times New Roman" w:hAnsi="Times New Roman"/>
      <w:i/>
      <w:sz w:val="18"/>
      <w:szCs w:val="20"/>
      <w:lang w:val="en-GB"/>
    </w:rPr>
  </w:style>
  <w:style w:type="paragraph" w:customStyle="1" w:styleId="MT4">
    <w:name w:val="MT4"/>
    <w:basedOn w:val="Normal"/>
    <w:rsid w:val="00C660EC"/>
    <w:pPr>
      <w:tabs>
        <w:tab w:val="num" w:pos="10959"/>
      </w:tabs>
      <w:spacing w:after="240" w:line="240" w:lineRule="auto"/>
      <w:ind w:left="10239" w:hanging="720"/>
      <w:jc w:val="both"/>
    </w:pPr>
    <w:rPr>
      <w:rFonts w:ascii="Times New Roman" w:eastAsia="Times New Roman" w:hAnsi="Times New Roman"/>
      <w:sz w:val="24"/>
      <w:szCs w:val="20"/>
      <w:lang w:val="en-GB"/>
    </w:rPr>
  </w:style>
  <w:style w:type="paragraph" w:customStyle="1" w:styleId="MT8">
    <w:name w:val="MT8"/>
    <w:basedOn w:val="Normal"/>
    <w:rsid w:val="00C660EC"/>
    <w:pPr>
      <w:spacing w:after="240" w:line="240" w:lineRule="auto"/>
    </w:pPr>
    <w:rPr>
      <w:rFonts w:ascii="Times New Roman" w:eastAsia="Times New Roman" w:hAnsi="Times New Roman"/>
      <w:sz w:val="24"/>
      <w:szCs w:val="20"/>
      <w:lang w:val="en-GB"/>
    </w:rPr>
  </w:style>
  <w:style w:type="paragraph" w:customStyle="1" w:styleId="Lgal6">
    <w:name w:val="Légal 6"/>
    <w:basedOn w:val="Normal"/>
    <w:rsid w:val="00C660EC"/>
    <w:pPr>
      <w:tabs>
        <w:tab w:val="num" w:pos="4320"/>
      </w:tabs>
      <w:spacing w:after="240" w:line="240" w:lineRule="auto"/>
      <w:ind w:left="4320" w:hanging="720"/>
      <w:jc w:val="both"/>
      <w:outlineLvl w:val="5"/>
    </w:pPr>
    <w:rPr>
      <w:rFonts w:ascii="Times New Roman" w:eastAsia="Times New Roman" w:hAnsi="Times New Roman"/>
      <w:sz w:val="24"/>
      <w:szCs w:val="20"/>
      <w:lang w:val="en-GB"/>
    </w:rPr>
  </w:style>
  <w:style w:type="paragraph" w:customStyle="1" w:styleId="MTVFL4">
    <w:name w:val="MTV FL 4"/>
    <w:basedOn w:val="Normal"/>
    <w:rsid w:val="00C660EC"/>
    <w:pPr>
      <w:tabs>
        <w:tab w:val="num" w:pos="2924"/>
      </w:tabs>
      <w:spacing w:before="240" w:after="0" w:line="240" w:lineRule="auto"/>
      <w:ind w:left="2924" w:hanging="1080"/>
      <w:jc w:val="both"/>
    </w:pPr>
    <w:rPr>
      <w:rFonts w:ascii="Times New Roman" w:eastAsia="Times New Roman" w:hAnsi="Times New Roman"/>
      <w:lang w:val="en-GB"/>
    </w:rPr>
  </w:style>
  <w:style w:type="paragraph" w:styleId="PlainText">
    <w:name w:val="Plain Text"/>
    <w:basedOn w:val="Normal"/>
    <w:link w:val="PlainTextChar"/>
    <w:rsid w:val="00C660EC"/>
    <w:pPr>
      <w:numPr>
        <w:ilvl w:val="3"/>
        <w:numId w:val="20"/>
      </w:numPr>
      <w:spacing w:after="0" w:line="240" w:lineRule="auto"/>
    </w:pPr>
    <w:rPr>
      <w:rFonts w:ascii="Courier New" w:eastAsia="Times New Roman" w:hAnsi="Courier New" w:cs="Courier New"/>
      <w:sz w:val="20"/>
      <w:szCs w:val="20"/>
      <w:lang w:val="en-GB"/>
    </w:rPr>
  </w:style>
  <w:style w:type="character" w:customStyle="1" w:styleId="PlainTextChar">
    <w:name w:val="Plain Text Char"/>
    <w:basedOn w:val="DefaultParagraphFont"/>
    <w:link w:val="PlainText"/>
    <w:rsid w:val="00C660EC"/>
    <w:rPr>
      <w:rFonts w:ascii="Courier New" w:eastAsia="Times New Roman" w:hAnsi="Courier New" w:cs="Courier New"/>
      <w:sz w:val="20"/>
      <w:szCs w:val="20"/>
      <w:lang w:val="en-GB"/>
    </w:rPr>
  </w:style>
  <w:style w:type="paragraph" w:customStyle="1" w:styleId="AODefPara">
    <w:name w:val="AODefPara"/>
    <w:basedOn w:val="Normal"/>
    <w:rsid w:val="00C660EC"/>
    <w:pPr>
      <w:numPr>
        <w:ilvl w:val="1"/>
      </w:numPr>
      <w:spacing w:before="240" w:after="0" w:line="260" w:lineRule="atLeast"/>
      <w:ind w:left="720"/>
      <w:jc w:val="both"/>
      <w:outlineLvl w:val="6"/>
    </w:pPr>
    <w:rPr>
      <w:rFonts w:ascii="Times New Roman" w:eastAsia="SimSun" w:hAnsi="Times New Roman"/>
      <w:lang w:val="en-GB"/>
    </w:rPr>
  </w:style>
  <w:style w:type="paragraph" w:customStyle="1" w:styleId="AOGenNum1List">
    <w:name w:val="AOGenNum1List"/>
    <w:basedOn w:val="Normal"/>
    <w:rsid w:val="00C660EC"/>
    <w:pPr>
      <w:numPr>
        <w:ilvl w:val="2"/>
      </w:numPr>
      <w:tabs>
        <w:tab w:val="num" w:pos="720"/>
      </w:tabs>
      <w:spacing w:before="240" w:after="0" w:line="260" w:lineRule="atLeast"/>
      <w:ind w:left="720" w:hanging="720"/>
      <w:jc w:val="both"/>
    </w:pPr>
    <w:rPr>
      <w:rFonts w:ascii="Times New Roman" w:eastAsia="SimSun" w:hAnsi="Times New Roman"/>
      <w:lang w:val="en-GB"/>
    </w:rPr>
  </w:style>
  <w:style w:type="paragraph" w:customStyle="1" w:styleId="List6">
    <w:name w:val="List6"/>
    <w:rsid w:val="00C660EC"/>
    <w:pPr>
      <w:tabs>
        <w:tab w:val="num" w:pos="2160"/>
      </w:tabs>
      <w:spacing w:before="240" w:after="0" w:line="260" w:lineRule="atLeast"/>
      <w:ind w:left="2160" w:hanging="720"/>
    </w:pPr>
    <w:rPr>
      <w:rFonts w:ascii="Times New Roman" w:eastAsia="SimSun" w:hAnsi="Times New Roman" w:cs="Times New Roman"/>
      <w:sz w:val="24"/>
      <w:szCs w:val="24"/>
      <w:lang w:val="en-GB"/>
    </w:rPr>
  </w:style>
  <w:style w:type="paragraph" w:styleId="Revision">
    <w:name w:val="Revision"/>
    <w:hidden/>
    <w:uiPriority w:val="99"/>
    <w:semiHidden/>
    <w:rsid w:val="00CC5B59"/>
    <w:pPr>
      <w:spacing w:after="0" w:line="240" w:lineRule="auto"/>
    </w:pPr>
    <w:rPr>
      <w:rFonts w:ascii="Calibri" w:eastAsia="Batang" w:hAnsi="Calibri" w:cs="Times New Roman"/>
    </w:rPr>
  </w:style>
  <w:style w:type="paragraph" w:styleId="DocumentMap">
    <w:name w:val="Document Map"/>
    <w:basedOn w:val="Normal"/>
    <w:link w:val="DocumentMapChar"/>
    <w:unhideWhenUsed/>
    <w:rsid w:val="006D7849"/>
    <w:pPr>
      <w:spacing w:after="0" w:line="240" w:lineRule="auto"/>
      <w:jc w:val="both"/>
    </w:pPr>
    <w:rPr>
      <w:rFonts w:ascii="Tahoma" w:eastAsiaTheme="minorEastAsia" w:hAnsi="Tahoma" w:cs="Tahoma"/>
      <w:sz w:val="16"/>
      <w:szCs w:val="16"/>
    </w:rPr>
  </w:style>
  <w:style w:type="character" w:customStyle="1" w:styleId="DocumentMapChar">
    <w:name w:val="Document Map Char"/>
    <w:basedOn w:val="DefaultParagraphFont"/>
    <w:link w:val="DocumentMap"/>
    <w:rsid w:val="006D7849"/>
    <w:rPr>
      <w:rFonts w:ascii="Tahoma" w:eastAsiaTheme="minorEastAsia" w:hAnsi="Tahoma" w:cs="Tahoma"/>
      <w:sz w:val="16"/>
      <w:szCs w:val="16"/>
    </w:rPr>
  </w:style>
  <w:style w:type="paragraph" w:styleId="FootnoteText">
    <w:name w:val="footnote text"/>
    <w:basedOn w:val="Normal"/>
    <w:link w:val="FootnoteTextChar"/>
    <w:uiPriority w:val="99"/>
    <w:semiHidden/>
    <w:unhideWhenUsed/>
    <w:rsid w:val="004B3A0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B3A0B"/>
    <w:rPr>
      <w:rFonts w:ascii="Calibri" w:eastAsia="Batang" w:hAnsi="Calibri" w:cs="Times New Roman"/>
      <w:sz w:val="20"/>
      <w:szCs w:val="20"/>
    </w:rPr>
  </w:style>
  <w:style w:type="character" w:styleId="FootnoteReference">
    <w:name w:val="footnote reference"/>
    <w:basedOn w:val="DefaultParagraphFont"/>
    <w:uiPriority w:val="99"/>
    <w:semiHidden/>
    <w:unhideWhenUsed/>
    <w:rsid w:val="004B3A0B"/>
    <w:rPr>
      <w:vertAlign w:val="superscript"/>
    </w:rPr>
  </w:style>
  <w:style w:type="paragraph" w:customStyle="1" w:styleId="CompanyName">
    <w:name w:val="Company Name"/>
    <w:basedOn w:val="BodyText"/>
    <w:rsid w:val="00EF4AC1"/>
    <w:pPr>
      <w:keepLines/>
      <w:framePr w:w="8640" w:h="1440" w:wrap="notBeside" w:vAnchor="page" w:hAnchor="margin" w:xAlign="center" w:y="889" w:anchorLock="1"/>
      <w:spacing w:before="0" w:after="80" w:line="240" w:lineRule="atLeast"/>
    </w:pPr>
    <w:rPr>
      <w:rFonts w:ascii="Garamond" w:eastAsia="Times New Roman" w:hAnsi="Garamond"/>
      <w:caps/>
      <w:spacing w:val="75"/>
      <w:sz w:val="21"/>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14739894">
      <w:bodyDiv w:val="1"/>
      <w:marLeft w:val="0"/>
      <w:marRight w:val="0"/>
      <w:marTop w:val="0"/>
      <w:marBottom w:val="0"/>
      <w:divBdr>
        <w:top w:val="none" w:sz="0" w:space="0" w:color="auto"/>
        <w:left w:val="none" w:sz="0" w:space="0" w:color="auto"/>
        <w:bottom w:val="none" w:sz="0" w:space="0" w:color="auto"/>
        <w:right w:val="none" w:sz="0" w:space="0" w:color="auto"/>
      </w:divBdr>
    </w:div>
    <w:div w:id="1922523345">
      <w:bodyDiv w:val="1"/>
      <w:marLeft w:val="0"/>
      <w:marRight w:val="0"/>
      <w:marTop w:val="0"/>
      <w:marBottom w:val="0"/>
      <w:divBdr>
        <w:top w:val="none" w:sz="0" w:space="0" w:color="auto"/>
        <w:left w:val="none" w:sz="0" w:space="0" w:color="auto"/>
        <w:bottom w:val="none" w:sz="0" w:space="0" w:color="auto"/>
        <w:right w:val="none" w:sz="0" w:space="0" w:color="auto"/>
      </w:divBdr>
    </w:div>
    <w:div w:id="1959876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0E8366-29BA-4A70-9840-90525EFFDB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9689</Words>
  <Characters>55230</Characters>
  <Application>Microsoft Office Word</Application>
  <DocSecurity>0</DocSecurity>
  <Lines>460</Lines>
  <Paragraphs>129</Paragraphs>
  <ScaleCrop>false</ScaleCrop>
  <HeadingPairs>
    <vt:vector size="2" baseType="variant">
      <vt:variant>
        <vt:lpstr>Title</vt:lpstr>
      </vt:variant>
      <vt:variant>
        <vt:i4>1</vt:i4>
      </vt:variant>
    </vt:vector>
  </HeadingPairs>
  <TitlesOfParts>
    <vt:vector size="1" baseType="lpstr">
      <vt:lpstr/>
    </vt:vector>
  </TitlesOfParts>
  <Company>The World Bank Group</Company>
  <LinksUpToDate>false</LinksUpToDate>
  <CharactersWithSpaces>64790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Sarthak Advocates &amp; Solicitors</dc:creator>
  <cp:lastModifiedBy>Maumoon Khalid</cp:lastModifiedBy>
  <cp:revision>2</cp:revision>
  <cp:lastPrinted>2015-04-07T07:52:00Z</cp:lastPrinted>
  <dcterms:created xsi:type="dcterms:W3CDTF">2021-08-30T07:30:00Z</dcterms:created>
  <dcterms:modified xsi:type="dcterms:W3CDTF">2021-08-30T07:30:00Z</dcterms:modified>
</cp:coreProperties>
</file>