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EE1DF7" w14:textId="03FD4D52" w:rsidR="0093546C" w:rsidRDefault="0093546C" w:rsidP="0093546C">
      <w:pPr>
        <w:jc w:val="center"/>
        <w:rPr>
          <w:rFonts w:ascii="Arial" w:hAnsi="Arial" w:cs="Arial"/>
          <w:bCs/>
          <w:sz w:val="56"/>
          <w:szCs w:val="56"/>
          <w14:shadow w14:blurRad="50800" w14:dist="38100" w14:dir="2700000" w14:sx="100000" w14:sy="100000" w14:kx="0" w14:ky="0" w14:algn="tl">
            <w14:srgbClr w14:val="000000">
              <w14:alpha w14:val="60000"/>
            </w14:srgbClr>
          </w14:shadow>
        </w:rPr>
      </w:pPr>
      <w:bookmarkStart w:id="0" w:name="_Toc41971238"/>
      <w:r w:rsidRPr="00D8176A">
        <w:rPr>
          <w:noProof/>
        </w:rPr>
        <w:drawing>
          <wp:anchor distT="0" distB="0" distL="114300" distR="114300" simplePos="0" relativeHeight="251654656" behindDoc="1" locked="0" layoutInCell="1" allowOverlap="1" wp14:anchorId="278C0776" wp14:editId="2B54CE03">
            <wp:simplePos x="0" y="0"/>
            <wp:positionH relativeFrom="column">
              <wp:posOffset>0</wp:posOffset>
            </wp:positionH>
            <wp:positionV relativeFrom="paragraph">
              <wp:posOffset>-571500</wp:posOffset>
            </wp:positionV>
            <wp:extent cx="5445760" cy="1259840"/>
            <wp:effectExtent l="0" t="0" r="0" b="1016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45760" cy="1259840"/>
                    </a:xfrm>
                    <a:prstGeom prst="rect">
                      <a:avLst/>
                    </a:prstGeom>
                    <a:noFill/>
                    <a:ln>
                      <a:noFill/>
                    </a:ln>
                    <a:extLst>
                      <a:ext uri="{FAA26D3D-D897-4be2-8F04-BA451C77F1D7}">
                        <ma14:placeholderFlag xmlns:w15="http://schemas.microsoft.com/office/word/2012/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79008CEE" w14:textId="77777777" w:rsidR="0093546C" w:rsidRDefault="0093546C" w:rsidP="0093546C">
      <w:pPr>
        <w:jc w:val="center"/>
        <w:rPr>
          <w:rFonts w:ascii="Arial" w:hAnsi="Arial" w:cs="Arial"/>
          <w:bCs/>
          <w:sz w:val="56"/>
          <w:szCs w:val="56"/>
          <w14:shadow w14:blurRad="50800" w14:dist="38100" w14:dir="2700000" w14:sx="100000" w14:sy="100000" w14:kx="0" w14:ky="0" w14:algn="tl">
            <w14:srgbClr w14:val="000000">
              <w14:alpha w14:val="60000"/>
            </w14:srgbClr>
          </w14:shadow>
        </w:rPr>
      </w:pPr>
    </w:p>
    <w:p w14:paraId="471AD519" w14:textId="77777777" w:rsidR="00DE384E" w:rsidRDefault="007B586E" w:rsidP="0093546C">
      <w:pPr>
        <w:jc w:val="center"/>
        <w:rPr>
          <w:rFonts w:ascii="Arial" w:hAnsi="Arial" w:cs="Arial"/>
          <w:bCs/>
          <w:sz w:val="56"/>
          <w:szCs w:val="56"/>
          <w14:shadow w14:blurRad="50800" w14:dist="38100" w14:dir="2700000" w14:sx="100000" w14:sy="100000" w14:kx="0" w14:ky="0" w14:algn="tl">
            <w14:srgbClr w14:val="000000">
              <w14:alpha w14:val="60000"/>
            </w14:srgbClr>
          </w14:shadow>
        </w:rPr>
      </w:pPr>
      <w:r w:rsidRPr="0093546C">
        <w:rPr>
          <w:rFonts w:ascii="Arial" w:hAnsi="Arial" w:cs="Arial"/>
          <w:bCs/>
          <w:sz w:val="56"/>
          <w:szCs w:val="56"/>
          <w14:shadow w14:blurRad="50800" w14:dist="38100" w14:dir="2700000" w14:sx="100000" w14:sy="100000" w14:kx="0" w14:ky="0" w14:algn="tl">
            <w14:srgbClr w14:val="000000">
              <w14:alpha w14:val="60000"/>
            </w14:srgbClr>
          </w14:shadow>
        </w:rPr>
        <w:t xml:space="preserve">Bidding Document </w:t>
      </w:r>
    </w:p>
    <w:p w14:paraId="4C7D474F" w14:textId="6B6DE89C" w:rsidR="007B586E" w:rsidRPr="0093546C" w:rsidRDefault="007B586E" w:rsidP="0093546C">
      <w:pPr>
        <w:jc w:val="center"/>
        <w:rPr>
          <w:rFonts w:ascii="Arial" w:hAnsi="Arial" w:cs="Arial"/>
          <w:bCs/>
          <w:sz w:val="56"/>
          <w:szCs w:val="56"/>
          <w14:shadow w14:blurRad="50800" w14:dist="38100" w14:dir="2700000" w14:sx="100000" w14:sy="100000" w14:kx="0" w14:ky="0" w14:algn="tl">
            <w14:srgbClr w14:val="000000">
              <w14:alpha w14:val="60000"/>
            </w14:srgbClr>
          </w14:shadow>
        </w:rPr>
      </w:pPr>
      <w:proofErr w:type="gramStart"/>
      <w:r w:rsidRPr="0093546C">
        <w:rPr>
          <w:rFonts w:ascii="Arial" w:hAnsi="Arial" w:cs="Arial"/>
          <w:bCs/>
          <w:sz w:val="56"/>
          <w:szCs w:val="56"/>
          <w14:shadow w14:blurRad="50800" w14:dist="38100" w14:dir="2700000" w14:sx="100000" w14:sy="100000" w14:kx="0" w14:ky="0" w14:algn="tl">
            <w14:srgbClr w14:val="000000">
              <w14:alpha w14:val="60000"/>
            </w14:srgbClr>
          </w14:shadow>
        </w:rPr>
        <w:t>for</w:t>
      </w:r>
      <w:proofErr w:type="gramEnd"/>
    </w:p>
    <w:p w14:paraId="048A1937" w14:textId="77777777" w:rsidR="0093546C" w:rsidRPr="0093546C" w:rsidRDefault="0093546C" w:rsidP="00446A99">
      <w:pPr>
        <w:pStyle w:val="Title"/>
        <w:rPr>
          <w:rFonts w:cs="Arial"/>
          <w:b w:val="0"/>
          <w:szCs w:val="44"/>
        </w:rPr>
      </w:pPr>
      <w:bookmarkStart w:id="1" w:name="_Toc330901291"/>
      <w:bookmarkStart w:id="2" w:name="_Toc330902066"/>
      <w:bookmarkStart w:id="3" w:name="_Toc330904136"/>
      <w:bookmarkStart w:id="4" w:name="_Toc332806900"/>
    </w:p>
    <w:p w14:paraId="7B7447D8" w14:textId="77777777" w:rsidR="00446A99" w:rsidRPr="0093546C" w:rsidRDefault="00446A99" w:rsidP="00446A99">
      <w:pPr>
        <w:pStyle w:val="Title"/>
        <w:rPr>
          <w:rFonts w:cs="Arial"/>
          <w:b w:val="0"/>
          <w:sz w:val="44"/>
          <w:szCs w:val="44"/>
        </w:rPr>
      </w:pPr>
      <w:r w:rsidRPr="0093546C">
        <w:rPr>
          <w:rFonts w:cs="Arial"/>
          <w:b w:val="0"/>
          <w:sz w:val="44"/>
          <w:szCs w:val="44"/>
        </w:rPr>
        <w:t xml:space="preserve">Construction of Water Supply and Sewerage Facilities on the Island of </w:t>
      </w:r>
      <w:proofErr w:type="spellStart"/>
      <w:r w:rsidRPr="0093546C">
        <w:rPr>
          <w:rFonts w:cs="Arial"/>
          <w:b w:val="0"/>
          <w:sz w:val="44"/>
          <w:szCs w:val="44"/>
        </w:rPr>
        <w:t>Naifaru</w:t>
      </w:r>
      <w:proofErr w:type="spellEnd"/>
      <w:r w:rsidRPr="0093546C">
        <w:rPr>
          <w:rFonts w:cs="Arial"/>
          <w:b w:val="0"/>
          <w:sz w:val="44"/>
          <w:szCs w:val="44"/>
        </w:rPr>
        <w:t xml:space="preserve">, and a Sewerage Facility on the Island of </w:t>
      </w:r>
      <w:proofErr w:type="spellStart"/>
      <w:r w:rsidRPr="0093546C">
        <w:rPr>
          <w:rFonts w:cs="Arial"/>
          <w:b w:val="0"/>
          <w:sz w:val="44"/>
          <w:szCs w:val="44"/>
        </w:rPr>
        <w:t>Veymandoo</w:t>
      </w:r>
      <w:bookmarkEnd w:id="1"/>
      <w:bookmarkEnd w:id="2"/>
      <w:bookmarkEnd w:id="3"/>
      <w:bookmarkEnd w:id="4"/>
      <w:proofErr w:type="spellEnd"/>
    </w:p>
    <w:p w14:paraId="40F61811" w14:textId="77777777" w:rsidR="0093546C" w:rsidRPr="0093546C" w:rsidRDefault="0093546C" w:rsidP="00446A99">
      <w:pPr>
        <w:pStyle w:val="Title"/>
        <w:rPr>
          <w:rFonts w:cs="Arial"/>
          <w:b w:val="0"/>
          <w:szCs w:val="44"/>
        </w:rPr>
      </w:pPr>
    </w:p>
    <w:p w14:paraId="10624894" w14:textId="4E08A0AB" w:rsidR="00BE10BB" w:rsidRPr="00D16ECE" w:rsidRDefault="00BE10BB" w:rsidP="00DE384E">
      <w:pPr>
        <w:spacing w:after="240" w:line="259" w:lineRule="auto"/>
        <w:jc w:val="center"/>
        <w:rPr>
          <w:b/>
          <w:bCs/>
          <w:sz w:val="32"/>
          <w:szCs w:val="32"/>
        </w:rPr>
      </w:pPr>
      <w:r w:rsidRPr="00D16ECE">
        <w:rPr>
          <w:b/>
          <w:bCs/>
          <w:sz w:val="32"/>
          <w:szCs w:val="32"/>
        </w:rPr>
        <w:t>Project Number: TES/2016/W-</w:t>
      </w:r>
      <w:r w:rsidR="00DE384E">
        <w:rPr>
          <w:b/>
          <w:bCs/>
          <w:sz w:val="32"/>
          <w:szCs w:val="32"/>
        </w:rPr>
        <w:t>124</w:t>
      </w:r>
    </w:p>
    <w:p w14:paraId="25870B0B" w14:textId="344E9E47" w:rsidR="00BE10BB" w:rsidRPr="00D16ECE" w:rsidRDefault="00BE10BB" w:rsidP="00DE384E">
      <w:pPr>
        <w:spacing w:after="240" w:line="259" w:lineRule="auto"/>
        <w:jc w:val="center"/>
        <w:rPr>
          <w:b/>
          <w:bCs/>
          <w:sz w:val="20"/>
          <w:szCs w:val="16"/>
        </w:rPr>
      </w:pPr>
      <w:r w:rsidRPr="00D16ECE">
        <w:rPr>
          <w:b/>
          <w:bCs/>
          <w:sz w:val="36"/>
          <w:szCs w:val="36"/>
        </w:rPr>
        <w:t>PKG-0</w:t>
      </w:r>
      <w:r w:rsidR="00DE384E">
        <w:rPr>
          <w:b/>
          <w:bCs/>
          <w:sz w:val="36"/>
          <w:szCs w:val="36"/>
        </w:rPr>
        <w:t>1</w:t>
      </w:r>
    </w:p>
    <w:p w14:paraId="48BF5E17" w14:textId="77777777" w:rsidR="00BE10BB" w:rsidRDefault="00BE10BB" w:rsidP="00BE10BB">
      <w:pPr>
        <w:spacing w:after="240" w:line="259" w:lineRule="auto"/>
        <w:jc w:val="center"/>
        <w:rPr>
          <w:b/>
          <w:bCs/>
          <w:sz w:val="28"/>
          <w:szCs w:val="28"/>
        </w:rPr>
      </w:pPr>
      <w:r>
        <w:rPr>
          <w:b/>
          <w:bCs/>
          <w:sz w:val="28"/>
          <w:szCs w:val="28"/>
        </w:rPr>
        <w:t xml:space="preserve">Employer: </w:t>
      </w:r>
      <w:r w:rsidRPr="00502A47">
        <w:rPr>
          <w:b/>
          <w:bCs/>
          <w:sz w:val="28"/>
          <w:szCs w:val="28"/>
        </w:rPr>
        <w:t>Ministry of Environment and Energy</w:t>
      </w:r>
    </w:p>
    <w:p w14:paraId="708981ED" w14:textId="77777777" w:rsidR="00BE10BB" w:rsidRDefault="00BE10BB" w:rsidP="00BE10BB">
      <w:pPr>
        <w:spacing w:after="240" w:line="259" w:lineRule="auto"/>
        <w:jc w:val="center"/>
        <w:rPr>
          <w:b/>
          <w:bCs/>
          <w:sz w:val="28"/>
          <w:szCs w:val="28"/>
        </w:rPr>
      </w:pPr>
    </w:p>
    <w:p w14:paraId="664A5EAD" w14:textId="66CCBF9B" w:rsidR="00BE10BB" w:rsidRPr="002640CD" w:rsidRDefault="00BE10BB" w:rsidP="00BE10BB">
      <w:pPr>
        <w:spacing w:after="240" w:line="259" w:lineRule="auto"/>
        <w:jc w:val="center"/>
        <w:rPr>
          <w:b/>
          <w:bCs/>
          <w:color w:val="FF0000"/>
          <w:spacing w:val="30"/>
          <w:sz w:val="36"/>
          <w:szCs w:val="36"/>
        </w:rPr>
      </w:pPr>
      <w:r>
        <w:rPr>
          <w:b/>
          <w:bCs/>
          <w:sz w:val="32"/>
        </w:rPr>
        <w:t>October 10</w:t>
      </w:r>
      <w:r w:rsidRPr="002640CD">
        <w:rPr>
          <w:b/>
          <w:bCs/>
          <w:sz w:val="32"/>
        </w:rPr>
        <w:t>, 2016</w:t>
      </w:r>
    </w:p>
    <w:p w14:paraId="4E1EFD2C" w14:textId="77777777" w:rsidR="00BE10BB" w:rsidRPr="00023C5C" w:rsidRDefault="00BE10BB" w:rsidP="00BE10BB">
      <w:pPr>
        <w:spacing w:after="240" w:line="259" w:lineRule="auto"/>
        <w:rPr>
          <w:b/>
          <w:bCs/>
          <w:spacing w:val="30"/>
          <w:sz w:val="28"/>
          <w:szCs w:val="28"/>
        </w:rPr>
      </w:pPr>
    </w:p>
    <w:p w14:paraId="15E35129" w14:textId="5B523FF7" w:rsidR="00BE10BB" w:rsidRPr="00023C5C" w:rsidRDefault="00DE384E" w:rsidP="00BE10BB">
      <w:pPr>
        <w:spacing w:line="259" w:lineRule="auto"/>
        <w:jc w:val="center"/>
        <w:rPr>
          <w:sz w:val="22"/>
          <w:szCs w:val="22"/>
        </w:rPr>
      </w:pPr>
      <w:r>
        <w:rPr>
          <w:sz w:val="22"/>
          <w:szCs w:val="22"/>
        </w:rPr>
        <w:t>Tender Evaluation Section</w:t>
      </w:r>
    </w:p>
    <w:p w14:paraId="4CAD5302" w14:textId="77777777" w:rsidR="00BE10BB" w:rsidRPr="00023C5C" w:rsidRDefault="00BE10BB" w:rsidP="00BE10BB">
      <w:pPr>
        <w:spacing w:line="259" w:lineRule="auto"/>
        <w:jc w:val="center"/>
        <w:rPr>
          <w:sz w:val="22"/>
          <w:szCs w:val="22"/>
        </w:rPr>
      </w:pPr>
      <w:r w:rsidRPr="00023C5C">
        <w:rPr>
          <w:sz w:val="22"/>
          <w:szCs w:val="22"/>
        </w:rPr>
        <w:t>Public Procurement Division</w:t>
      </w:r>
    </w:p>
    <w:p w14:paraId="305647A6" w14:textId="77777777" w:rsidR="00BE10BB" w:rsidRDefault="00BE10BB" w:rsidP="00BE10BB">
      <w:pPr>
        <w:spacing w:line="259" w:lineRule="auto"/>
        <w:jc w:val="center"/>
        <w:rPr>
          <w:sz w:val="22"/>
          <w:szCs w:val="22"/>
        </w:rPr>
      </w:pPr>
      <w:r w:rsidRPr="00023C5C">
        <w:rPr>
          <w:sz w:val="22"/>
          <w:szCs w:val="22"/>
        </w:rPr>
        <w:t>Ministry of Finance and Treasury</w:t>
      </w:r>
    </w:p>
    <w:p w14:paraId="79076F90" w14:textId="77777777" w:rsidR="00BE10BB" w:rsidRPr="00023C5C" w:rsidRDefault="00BE10BB" w:rsidP="00BE10BB">
      <w:pPr>
        <w:spacing w:line="259" w:lineRule="auto"/>
        <w:jc w:val="center"/>
        <w:rPr>
          <w:sz w:val="22"/>
          <w:szCs w:val="22"/>
        </w:rPr>
      </w:pPr>
      <w:r>
        <w:rPr>
          <w:sz w:val="22"/>
          <w:szCs w:val="22"/>
        </w:rPr>
        <w:t>Republic of Maldives</w:t>
      </w:r>
    </w:p>
    <w:p w14:paraId="4A519A66" w14:textId="77777777" w:rsidR="007B586E" w:rsidRPr="00B014A9" w:rsidRDefault="007B586E">
      <w:pPr>
        <w:rPr>
          <w:bCs/>
        </w:rPr>
      </w:pPr>
    </w:p>
    <w:p w14:paraId="379D2AD9" w14:textId="77777777" w:rsidR="007B586E" w:rsidRPr="00B014A9" w:rsidRDefault="007B586E">
      <w:pPr>
        <w:sectPr w:rsidR="007B586E" w:rsidRPr="00B014A9" w:rsidSect="0093546C">
          <w:headerReference w:type="even" r:id="rId10"/>
          <w:headerReference w:type="first" r:id="rId11"/>
          <w:type w:val="oddPage"/>
          <w:pgSz w:w="12240" w:h="15840" w:code="1"/>
          <w:pgMar w:top="1440" w:right="1440" w:bottom="1440" w:left="1797" w:header="720" w:footer="720" w:gutter="0"/>
          <w:pgNumType w:fmt="lowerRoman"/>
          <w:cols w:space="720"/>
          <w:titlePg/>
        </w:sectPr>
      </w:pPr>
    </w:p>
    <w:p w14:paraId="2381A0F9" w14:textId="77777777" w:rsidR="007B586E" w:rsidRPr="00B014A9" w:rsidRDefault="007B586E"/>
    <w:p w14:paraId="3F0937A4" w14:textId="77777777" w:rsidR="007B586E" w:rsidRPr="00B014A9" w:rsidRDefault="007B586E"/>
    <w:p w14:paraId="5FA8577B" w14:textId="77777777" w:rsidR="007B586E" w:rsidRPr="00B014A9" w:rsidRDefault="007B586E">
      <w:pPr>
        <w:pStyle w:val="Title"/>
        <w:rPr>
          <w:rFonts w:ascii="Times New Roman" w:hAnsi="Times New Roman"/>
          <w:szCs w:val="48"/>
        </w:rPr>
      </w:pPr>
      <w:r w:rsidRPr="00B014A9">
        <w:rPr>
          <w:rFonts w:ascii="Times New Roman" w:hAnsi="Times New Roman"/>
          <w:iCs/>
          <w:szCs w:val="48"/>
        </w:rPr>
        <w:t>Standard</w:t>
      </w:r>
      <w:r w:rsidRPr="00B014A9">
        <w:rPr>
          <w:rFonts w:ascii="Times New Roman" w:hAnsi="Times New Roman"/>
          <w:szCs w:val="48"/>
        </w:rPr>
        <w:t xml:space="preserve"> Bidding Document</w:t>
      </w:r>
    </w:p>
    <w:p w14:paraId="5830FFC5" w14:textId="77777777" w:rsidR="007B586E" w:rsidRPr="00B014A9" w:rsidRDefault="007B586E"/>
    <w:p w14:paraId="6AD10C98" w14:textId="77777777" w:rsidR="007B586E" w:rsidRPr="00B014A9" w:rsidRDefault="007B586E"/>
    <w:p w14:paraId="70DD0FDD" w14:textId="77777777" w:rsidR="007B586E" w:rsidRPr="00B014A9" w:rsidRDefault="007B586E">
      <w:pPr>
        <w:jc w:val="center"/>
        <w:rPr>
          <w:b/>
          <w:sz w:val="32"/>
          <w:szCs w:val="32"/>
        </w:rPr>
      </w:pPr>
      <w:r w:rsidRPr="00B014A9">
        <w:rPr>
          <w:b/>
          <w:sz w:val="32"/>
          <w:szCs w:val="32"/>
        </w:rPr>
        <w:t>Table of Contents</w:t>
      </w:r>
    </w:p>
    <w:p w14:paraId="6BB679CF" w14:textId="77777777" w:rsidR="007B586E" w:rsidRPr="00B014A9" w:rsidRDefault="007B586E">
      <w:pPr>
        <w:rPr>
          <w:lang w:val="en-GB"/>
        </w:rPr>
      </w:pPr>
    </w:p>
    <w:p w14:paraId="526BE306" w14:textId="77777777" w:rsidR="007B586E" w:rsidRPr="00B014A9" w:rsidRDefault="007B586E">
      <w:pPr>
        <w:pStyle w:val="TOC1"/>
        <w:tabs>
          <w:tab w:val="right" w:leader="dot" w:pos="8990"/>
        </w:tabs>
        <w:rPr>
          <w:b w:val="0"/>
          <w:noProof/>
          <w:szCs w:val="24"/>
        </w:rPr>
      </w:pPr>
      <w:r w:rsidRPr="00B014A9">
        <w:rPr>
          <w:lang w:val="en-GB"/>
        </w:rPr>
        <w:fldChar w:fldCharType="begin"/>
      </w:r>
      <w:r w:rsidRPr="00B014A9">
        <w:rPr>
          <w:lang w:val="en-GB"/>
        </w:rPr>
        <w:instrText xml:space="preserve"> TOC \h \z \t "Subtitle,2,Part,1" </w:instrText>
      </w:r>
      <w:r w:rsidRPr="00B014A9">
        <w:rPr>
          <w:lang w:val="en-GB"/>
        </w:rPr>
        <w:fldChar w:fldCharType="separate"/>
      </w:r>
      <w:hyperlink w:anchor="_Toc168298087" w:history="1">
        <w:r w:rsidRPr="00B014A9">
          <w:rPr>
            <w:rStyle w:val="Hyperlink"/>
            <w:noProof/>
            <w:color w:val="auto"/>
            <w:szCs w:val="52"/>
            <w:lang w:val="en-GB"/>
          </w:rPr>
          <w:t>PART 1 – Bidding Procedures</w:t>
        </w:r>
        <w:r w:rsidRPr="00B014A9">
          <w:rPr>
            <w:noProof/>
            <w:webHidden/>
          </w:rPr>
          <w:tab/>
        </w:r>
        <w:r w:rsidR="006E1078" w:rsidRPr="00B014A9">
          <w:rPr>
            <w:noProof/>
            <w:webHidden/>
          </w:rPr>
          <w:t>1-</w:t>
        </w:r>
        <w:r w:rsidRPr="00B014A9">
          <w:rPr>
            <w:noProof/>
            <w:webHidden/>
          </w:rPr>
          <w:fldChar w:fldCharType="begin"/>
        </w:r>
        <w:r w:rsidRPr="00B014A9">
          <w:rPr>
            <w:noProof/>
            <w:webHidden/>
          </w:rPr>
          <w:instrText xml:space="preserve"> PAGEREF _Toc168298087 \h </w:instrText>
        </w:r>
        <w:r w:rsidRPr="00B014A9">
          <w:rPr>
            <w:noProof/>
            <w:webHidden/>
          </w:rPr>
        </w:r>
        <w:r w:rsidRPr="00B014A9">
          <w:rPr>
            <w:noProof/>
            <w:webHidden/>
          </w:rPr>
          <w:fldChar w:fldCharType="separate"/>
        </w:r>
        <w:r w:rsidR="009437A3">
          <w:rPr>
            <w:noProof/>
            <w:webHidden/>
          </w:rPr>
          <w:t>1</w:t>
        </w:r>
        <w:r w:rsidRPr="00B014A9">
          <w:rPr>
            <w:noProof/>
            <w:webHidden/>
          </w:rPr>
          <w:fldChar w:fldCharType="end"/>
        </w:r>
      </w:hyperlink>
    </w:p>
    <w:p w14:paraId="0FF13B85" w14:textId="77777777" w:rsidR="007B586E" w:rsidRPr="00B014A9" w:rsidRDefault="00A86378" w:rsidP="00EE59FB">
      <w:pPr>
        <w:pStyle w:val="TOC2"/>
        <w:rPr>
          <w:szCs w:val="24"/>
        </w:rPr>
      </w:pPr>
      <w:hyperlink w:anchor="_Toc168298088" w:history="1">
        <w:r w:rsidR="007B586E" w:rsidRPr="00B014A9">
          <w:rPr>
            <w:rStyle w:val="Hyperlink"/>
            <w:color w:val="auto"/>
            <w:szCs w:val="36"/>
          </w:rPr>
          <w:t xml:space="preserve">Section </w:t>
        </w:r>
        <w:r w:rsidR="00EE59FB" w:rsidRPr="00B014A9">
          <w:rPr>
            <w:rStyle w:val="Hyperlink"/>
            <w:color w:val="auto"/>
            <w:szCs w:val="36"/>
          </w:rPr>
          <w:t>I</w:t>
        </w:r>
        <w:r w:rsidR="007B586E" w:rsidRPr="00B014A9">
          <w:rPr>
            <w:rStyle w:val="Hyperlink"/>
            <w:color w:val="auto"/>
            <w:szCs w:val="36"/>
          </w:rPr>
          <w:t xml:space="preserve"> - Instructions to Bidders</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_Toc168298088 \h </w:instrText>
        </w:r>
        <w:r w:rsidR="007B586E" w:rsidRPr="00B014A9">
          <w:rPr>
            <w:webHidden/>
          </w:rPr>
        </w:r>
        <w:r w:rsidR="007B586E" w:rsidRPr="00B014A9">
          <w:rPr>
            <w:webHidden/>
          </w:rPr>
          <w:fldChar w:fldCharType="separate"/>
        </w:r>
        <w:r w:rsidR="009437A3">
          <w:rPr>
            <w:webHidden/>
          </w:rPr>
          <w:t>3</w:t>
        </w:r>
        <w:r w:rsidR="007B586E" w:rsidRPr="00B014A9">
          <w:rPr>
            <w:webHidden/>
          </w:rPr>
          <w:fldChar w:fldCharType="end"/>
        </w:r>
      </w:hyperlink>
    </w:p>
    <w:p w14:paraId="348504BB" w14:textId="77777777" w:rsidR="007B586E" w:rsidRPr="00B014A9" w:rsidRDefault="00A86378">
      <w:pPr>
        <w:pStyle w:val="TOC2"/>
        <w:rPr>
          <w:szCs w:val="24"/>
        </w:rPr>
      </w:pPr>
      <w:hyperlink w:anchor="_Toc168298089" w:history="1">
        <w:r w:rsidR="007B586E" w:rsidRPr="00B014A9">
          <w:rPr>
            <w:rStyle w:val="Hyperlink"/>
            <w:color w:val="auto"/>
            <w:szCs w:val="36"/>
          </w:rPr>
          <w:t>Section II - Bid Data Sheet (BDS)</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_Toc168298089 \h </w:instrText>
        </w:r>
        <w:r w:rsidR="007B586E" w:rsidRPr="00B014A9">
          <w:rPr>
            <w:webHidden/>
          </w:rPr>
        </w:r>
        <w:r w:rsidR="007B586E" w:rsidRPr="00B014A9">
          <w:rPr>
            <w:webHidden/>
          </w:rPr>
          <w:fldChar w:fldCharType="separate"/>
        </w:r>
        <w:r w:rsidR="009437A3">
          <w:rPr>
            <w:webHidden/>
          </w:rPr>
          <w:t>29</w:t>
        </w:r>
        <w:r w:rsidR="007B586E" w:rsidRPr="00B014A9">
          <w:rPr>
            <w:webHidden/>
          </w:rPr>
          <w:fldChar w:fldCharType="end"/>
        </w:r>
      </w:hyperlink>
    </w:p>
    <w:p w14:paraId="6E13423D" w14:textId="77777777" w:rsidR="007B586E" w:rsidRPr="00B014A9" w:rsidRDefault="00A86378">
      <w:pPr>
        <w:pStyle w:val="TOC2"/>
        <w:rPr>
          <w:szCs w:val="24"/>
        </w:rPr>
      </w:pPr>
      <w:hyperlink w:anchor="_Toc168298090" w:history="1">
        <w:r w:rsidR="007B586E" w:rsidRPr="00B014A9">
          <w:rPr>
            <w:rStyle w:val="Hyperlink"/>
            <w:rFonts w:cs="Arial"/>
            <w:color w:val="auto"/>
            <w:szCs w:val="36"/>
          </w:rPr>
          <w:t>Section III - Evaluation and Qualification Criteria</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_Toc168298090 \h </w:instrText>
        </w:r>
        <w:r w:rsidR="007B586E" w:rsidRPr="00B014A9">
          <w:rPr>
            <w:webHidden/>
          </w:rPr>
        </w:r>
        <w:r w:rsidR="007B586E" w:rsidRPr="00B014A9">
          <w:rPr>
            <w:webHidden/>
          </w:rPr>
          <w:fldChar w:fldCharType="separate"/>
        </w:r>
        <w:r w:rsidR="009437A3">
          <w:rPr>
            <w:webHidden/>
          </w:rPr>
          <w:t>35</w:t>
        </w:r>
        <w:r w:rsidR="007B586E" w:rsidRPr="00B014A9">
          <w:rPr>
            <w:webHidden/>
          </w:rPr>
          <w:fldChar w:fldCharType="end"/>
        </w:r>
      </w:hyperlink>
    </w:p>
    <w:p w14:paraId="73E102DC" w14:textId="77777777" w:rsidR="007B586E" w:rsidRPr="00B014A9" w:rsidRDefault="00A86378">
      <w:pPr>
        <w:pStyle w:val="TOC2"/>
        <w:rPr>
          <w:szCs w:val="24"/>
        </w:rPr>
      </w:pPr>
      <w:hyperlink w:anchor="_Toc168298091" w:history="1">
        <w:r w:rsidR="007B586E" w:rsidRPr="00B014A9">
          <w:rPr>
            <w:rStyle w:val="Hyperlink"/>
            <w:rFonts w:cs="Arial"/>
            <w:color w:val="auto"/>
            <w:szCs w:val="36"/>
          </w:rPr>
          <w:t>Section IV - Bidding Forms</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_Toc168298091 \h </w:instrText>
        </w:r>
        <w:r w:rsidR="007B586E" w:rsidRPr="00B014A9">
          <w:rPr>
            <w:webHidden/>
          </w:rPr>
        </w:r>
        <w:r w:rsidR="007B586E" w:rsidRPr="00B014A9">
          <w:rPr>
            <w:webHidden/>
          </w:rPr>
          <w:fldChar w:fldCharType="separate"/>
        </w:r>
        <w:r w:rsidR="009437A3">
          <w:rPr>
            <w:webHidden/>
          </w:rPr>
          <w:t>49</w:t>
        </w:r>
        <w:r w:rsidR="007B586E" w:rsidRPr="00B014A9">
          <w:rPr>
            <w:webHidden/>
          </w:rPr>
          <w:fldChar w:fldCharType="end"/>
        </w:r>
      </w:hyperlink>
    </w:p>
    <w:p w14:paraId="1A37B6EC" w14:textId="77777777" w:rsidR="007B586E" w:rsidRPr="00B014A9" w:rsidRDefault="00A86378">
      <w:pPr>
        <w:pStyle w:val="TOC2"/>
        <w:rPr>
          <w:szCs w:val="24"/>
        </w:rPr>
      </w:pPr>
      <w:hyperlink w:anchor="_Toc168298092" w:history="1">
        <w:r w:rsidR="007B586E" w:rsidRPr="00B014A9">
          <w:rPr>
            <w:rStyle w:val="Hyperlink"/>
            <w:rFonts w:cs="Arial"/>
            <w:color w:val="auto"/>
            <w:szCs w:val="36"/>
          </w:rPr>
          <w:t xml:space="preserve">Section V - </w:t>
        </w:r>
        <w:r w:rsidR="007B586E" w:rsidRPr="00B014A9">
          <w:rPr>
            <w:rStyle w:val="Hyperlink"/>
            <w:color w:val="auto"/>
            <w:szCs w:val="36"/>
          </w:rPr>
          <w:t>Eligible Countries</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_Toc168298092 \h </w:instrText>
        </w:r>
        <w:r w:rsidR="007B586E" w:rsidRPr="00B014A9">
          <w:rPr>
            <w:webHidden/>
          </w:rPr>
        </w:r>
        <w:r w:rsidR="007B586E" w:rsidRPr="00B014A9">
          <w:rPr>
            <w:webHidden/>
          </w:rPr>
          <w:fldChar w:fldCharType="separate"/>
        </w:r>
        <w:r w:rsidR="009437A3">
          <w:rPr>
            <w:webHidden/>
          </w:rPr>
          <w:t>77</w:t>
        </w:r>
        <w:r w:rsidR="007B586E" w:rsidRPr="00B014A9">
          <w:rPr>
            <w:webHidden/>
          </w:rPr>
          <w:fldChar w:fldCharType="end"/>
        </w:r>
      </w:hyperlink>
    </w:p>
    <w:p w14:paraId="66713F18" w14:textId="77777777" w:rsidR="007B586E" w:rsidRPr="00B014A9" w:rsidRDefault="00A86378">
      <w:pPr>
        <w:pStyle w:val="TOC1"/>
        <w:tabs>
          <w:tab w:val="right" w:leader="dot" w:pos="8990"/>
        </w:tabs>
        <w:rPr>
          <w:b w:val="0"/>
          <w:noProof/>
          <w:szCs w:val="24"/>
        </w:rPr>
      </w:pPr>
      <w:hyperlink w:anchor="_Toc168298093" w:history="1">
        <w:r w:rsidR="007B586E" w:rsidRPr="00B014A9">
          <w:rPr>
            <w:rStyle w:val="Hyperlink"/>
            <w:noProof/>
            <w:color w:val="auto"/>
            <w:szCs w:val="52"/>
          </w:rPr>
          <w:t xml:space="preserve">PART 2 – </w:t>
        </w:r>
        <w:r w:rsidR="007B586E" w:rsidRPr="00B014A9">
          <w:rPr>
            <w:rStyle w:val="Hyperlink"/>
            <w:iCs/>
            <w:noProof/>
            <w:color w:val="auto"/>
            <w:szCs w:val="52"/>
          </w:rPr>
          <w:t>Employer’s</w:t>
        </w:r>
        <w:r w:rsidR="007B586E" w:rsidRPr="00B014A9">
          <w:rPr>
            <w:rStyle w:val="Hyperlink"/>
            <w:noProof/>
            <w:color w:val="auto"/>
            <w:szCs w:val="52"/>
          </w:rPr>
          <w:t xml:space="preserve"> Requirements</w:t>
        </w:r>
        <w:r w:rsidR="007B586E" w:rsidRPr="00B014A9">
          <w:rPr>
            <w:noProof/>
            <w:webHidden/>
          </w:rPr>
          <w:tab/>
        </w:r>
        <w:r w:rsidR="006E1078" w:rsidRPr="00B014A9">
          <w:rPr>
            <w:noProof/>
            <w:webHidden/>
          </w:rPr>
          <w:t>2-</w:t>
        </w:r>
        <w:r w:rsidR="007B586E" w:rsidRPr="00B014A9">
          <w:rPr>
            <w:noProof/>
            <w:webHidden/>
          </w:rPr>
          <w:fldChar w:fldCharType="begin"/>
        </w:r>
        <w:r w:rsidR="007B586E" w:rsidRPr="00B014A9">
          <w:rPr>
            <w:noProof/>
            <w:webHidden/>
          </w:rPr>
          <w:instrText xml:space="preserve"> PAGEREF _Toc168298093 \h </w:instrText>
        </w:r>
        <w:r w:rsidR="007B586E" w:rsidRPr="00B014A9">
          <w:rPr>
            <w:noProof/>
            <w:webHidden/>
          </w:rPr>
        </w:r>
        <w:r w:rsidR="007B586E" w:rsidRPr="00B014A9">
          <w:rPr>
            <w:noProof/>
            <w:webHidden/>
          </w:rPr>
          <w:fldChar w:fldCharType="separate"/>
        </w:r>
        <w:r w:rsidR="009437A3">
          <w:rPr>
            <w:noProof/>
            <w:webHidden/>
          </w:rPr>
          <w:t>1</w:t>
        </w:r>
        <w:r w:rsidR="007B586E" w:rsidRPr="00B014A9">
          <w:rPr>
            <w:noProof/>
            <w:webHidden/>
          </w:rPr>
          <w:fldChar w:fldCharType="end"/>
        </w:r>
      </w:hyperlink>
    </w:p>
    <w:p w14:paraId="218E60E0" w14:textId="77777777" w:rsidR="007B586E" w:rsidRPr="00B014A9" w:rsidRDefault="00A86378">
      <w:pPr>
        <w:pStyle w:val="TOC2"/>
        <w:rPr>
          <w:szCs w:val="24"/>
        </w:rPr>
      </w:pPr>
      <w:hyperlink w:anchor="_Toc168298094" w:history="1">
        <w:r w:rsidR="007B586E" w:rsidRPr="00B014A9">
          <w:rPr>
            <w:rStyle w:val="Hyperlink"/>
            <w:rFonts w:cs="Arial"/>
            <w:color w:val="auto"/>
            <w:szCs w:val="36"/>
          </w:rPr>
          <w:t xml:space="preserve">Section VI - </w:t>
        </w:r>
        <w:r w:rsidR="007B586E" w:rsidRPr="00B014A9">
          <w:rPr>
            <w:rStyle w:val="Hyperlink"/>
            <w:color w:val="auto"/>
            <w:szCs w:val="36"/>
          </w:rPr>
          <w:t>Employer’s Requirements</w:t>
        </w:r>
        <w:r w:rsidR="007B586E" w:rsidRPr="00B014A9">
          <w:rPr>
            <w:webHidden/>
          </w:rPr>
          <w:tab/>
        </w:r>
        <w:r w:rsidR="006E1078" w:rsidRPr="00B014A9">
          <w:rPr>
            <w:webHidden/>
          </w:rPr>
          <w:t>2-</w:t>
        </w:r>
        <w:r w:rsidR="007B586E" w:rsidRPr="00B014A9">
          <w:rPr>
            <w:webHidden/>
          </w:rPr>
          <w:fldChar w:fldCharType="begin"/>
        </w:r>
        <w:r w:rsidR="007B586E" w:rsidRPr="00B014A9">
          <w:rPr>
            <w:webHidden/>
          </w:rPr>
          <w:instrText xml:space="preserve"> PAGEREF _Toc168298094 \h </w:instrText>
        </w:r>
        <w:r w:rsidR="007B586E" w:rsidRPr="00B014A9">
          <w:rPr>
            <w:webHidden/>
          </w:rPr>
        </w:r>
        <w:r w:rsidR="007B586E" w:rsidRPr="00B014A9">
          <w:rPr>
            <w:webHidden/>
          </w:rPr>
          <w:fldChar w:fldCharType="separate"/>
        </w:r>
        <w:r w:rsidR="009437A3">
          <w:rPr>
            <w:webHidden/>
          </w:rPr>
          <w:t>3</w:t>
        </w:r>
        <w:r w:rsidR="007B586E" w:rsidRPr="00B014A9">
          <w:rPr>
            <w:webHidden/>
          </w:rPr>
          <w:fldChar w:fldCharType="end"/>
        </w:r>
      </w:hyperlink>
    </w:p>
    <w:p w14:paraId="6E272D17" w14:textId="77777777" w:rsidR="007B586E" w:rsidRPr="00B014A9" w:rsidRDefault="00A86378">
      <w:pPr>
        <w:pStyle w:val="TOC1"/>
        <w:tabs>
          <w:tab w:val="right" w:leader="dot" w:pos="8990"/>
        </w:tabs>
        <w:rPr>
          <w:b w:val="0"/>
          <w:noProof/>
          <w:szCs w:val="24"/>
        </w:rPr>
      </w:pPr>
      <w:hyperlink w:anchor="_Toc168298095" w:history="1">
        <w:r w:rsidR="007B586E" w:rsidRPr="00B014A9">
          <w:rPr>
            <w:rStyle w:val="Hyperlink"/>
            <w:noProof/>
            <w:color w:val="auto"/>
            <w:szCs w:val="52"/>
          </w:rPr>
          <w:t>PART 3 – Conditions of Contract and Contract Forms</w:t>
        </w:r>
        <w:r w:rsidR="007B586E" w:rsidRPr="00B014A9">
          <w:rPr>
            <w:noProof/>
            <w:webHidden/>
          </w:rPr>
          <w:tab/>
        </w:r>
        <w:r w:rsidR="006E1078" w:rsidRPr="00B014A9">
          <w:rPr>
            <w:noProof/>
            <w:webHidden/>
          </w:rPr>
          <w:t>3-</w:t>
        </w:r>
        <w:r w:rsidR="007B586E" w:rsidRPr="00B014A9">
          <w:rPr>
            <w:noProof/>
            <w:webHidden/>
          </w:rPr>
          <w:fldChar w:fldCharType="begin"/>
        </w:r>
        <w:r w:rsidR="007B586E" w:rsidRPr="00B014A9">
          <w:rPr>
            <w:noProof/>
            <w:webHidden/>
          </w:rPr>
          <w:instrText xml:space="preserve"> PAGEREF _Toc168298095 \h </w:instrText>
        </w:r>
        <w:r w:rsidR="007B586E" w:rsidRPr="00B014A9">
          <w:rPr>
            <w:noProof/>
            <w:webHidden/>
          </w:rPr>
        </w:r>
        <w:r w:rsidR="007B586E" w:rsidRPr="00B014A9">
          <w:rPr>
            <w:noProof/>
            <w:webHidden/>
          </w:rPr>
          <w:fldChar w:fldCharType="separate"/>
        </w:r>
        <w:r w:rsidR="009437A3">
          <w:rPr>
            <w:noProof/>
            <w:webHidden/>
          </w:rPr>
          <w:t>1</w:t>
        </w:r>
        <w:r w:rsidR="007B586E" w:rsidRPr="00B014A9">
          <w:rPr>
            <w:noProof/>
            <w:webHidden/>
          </w:rPr>
          <w:fldChar w:fldCharType="end"/>
        </w:r>
      </w:hyperlink>
    </w:p>
    <w:p w14:paraId="6FF9C2A4" w14:textId="77777777" w:rsidR="007B586E" w:rsidRPr="00B014A9" w:rsidRDefault="00A86378">
      <w:pPr>
        <w:pStyle w:val="TOC2"/>
        <w:rPr>
          <w:szCs w:val="24"/>
        </w:rPr>
      </w:pPr>
      <w:hyperlink w:anchor="_Toc168298096" w:history="1">
        <w:r w:rsidR="007B586E" w:rsidRPr="00B014A9">
          <w:rPr>
            <w:rStyle w:val="Hyperlink"/>
            <w:color w:val="auto"/>
            <w:szCs w:val="36"/>
          </w:rPr>
          <w:t>Section VII.  General Conditions of Contract</w:t>
        </w:r>
        <w:r w:rsidR="007B586E" w:rsidRPr="00B014A9">
          <w:rPr>
            <w:webHidden/>
          </w:rPr>
          <w:tab/>
        </w:r>
        <w:r w:rsidR="006E1078" w:rsidRPr="00B014A9">
          <w:rPr>
            <w:webHidden/>
          </w:rPr>
          <w:t>3-</w:t>
        </w:r>
        <w:r w:rsidR="007B586E" w:rsidRPr="00B014A9">
          <w:rPr>
            <w:webHidden/>
          </w:rPr>
          <w:fldChar w:fldCharType="begin"/>
        </w:r>
        <w:r w:rsidR="007B586E" w:rsidRPr="00B014A9">
          <w:rPr>
            <w:webHidden/>
          </w:rPr>
          <w:instrText xml:space="preserve"> PAGEREF _Toc168298096 \h </w:instrText>
        </w:r>
        <w:r w:rsidR="007B586E" w:rsidRPr="00B014A9">
          <w:rPr>
            <w:webHidden/>
          </w:rPr>
        </w:r>
        <w:r w:rsidR="007B586E" w:rsidRPr="00B014A9">
          <w:rPr>
            <w:webHidden/>
          </w:rPr>
          <w:fldChar w:fldCharType="separate"/>
        </w:r>
        <w:r w:rsidR="009437A3">
          <w:rPr>
            <w:webHidden/>
          </w:rPr>
          <w:t>3</w:t>
        </w:r>
        <w:r w:rsidR="007B586E" w:rsidRPr="00B014A9">
          <w:rPr>
            <w:webHidden/>
          </w:rPr>
          <w:fldChar w:fldCharType="end"/>
        </w:r>
      </w:hyperlink>
    </w:p>
    <w:p w14:paraId="5BACEE02" w14:textId="77777777" w:rsidR="007B586E" w:rsidRPr="00B014A9" w:rsidRDefault="00A86378">
      <w:pPr>
        <w:pStyle w:val="TOC2"/>
        <w:rPr>
          <w:szCs w:val="24"/>
        </w:rPr>
      </w:pPr>
      <w:hyperlink w:anchor="_Toc168298097" w:history="1">
        <w:r w:rsidR="007B586E" w:rsidRPr="00B014A9">
          <w:rPr>
            <w:rStyle w:val="Hyperlink"/>
            <w:color w:val="auto"/>
            <w:szCs w:val="36"/>
          </w:rPr>
          <w:t>Section VIII.  Particular Conditions of Contract</w:t>
        </w:r>
        <w:r w:rsidR="007B586E" w:rsidRPr="00B014A9">
          <w:rPr>
            <w:webHidden/>
          </w:rPr>
          <w:tab/>
        </w:r>
        <w:r w:rsidR="006E1078" w:rsidRPr="00B014A9">
          <w:rPr>
            <w:webHidden/>
          </w:rPr>
          <w:t>3-</w:t>
        </w:r>
        <w:r w:rsidR="007B586E" w:rsidRPr="00B014A9">
          <w:rPr>
            <w:webHidden/>
          </w:rPr>
          <w:fldChar w:fldCharType="begin"/>
        </w:r>
        <w:r w:rsidR="007B586E" w:rsidRPr="00B014A9">
          <w:rPr>
            <w:webHidden/>
          </w:rPr>
          <w:instrText xml:space="preserve"> PAGEREF _Toc168298097 \h </w:instrText>
        </w:r>
        <w:r w:rsidR="007B586E" w:rsidRPr="00B014A9">
          <w:rPr>
            <w:webHidden/>
          </w:rPr>
        </w:r>
        <w:r w:rsidR="007B586E" w:rsidRPr="00B014A9">
          <w:rPr>
            <w:webHidden/>
          </w:rPr>
          <w:fldChar w:fldCharType="separate"/>
        </w:r>
        <w:r w:rsidR="009437A3">
          <w:rPr>
            <w:webHidden/>
          </w:rPr>
          <w:t>29</w:t>
        </w:r>
        <w:r w:rsidR="007B586E" w:rsidRPr="00B014A9">
          <w:rPr>
            <w:webHidden/>
          </w:rPr>
          <w:fldChar w:fldCharType="end"/>
        </w:r>
      </w:hyperlink>
    </w:p>
    <w:p w14:paraId="1433BA3D" w14:textId="77777777" w:rsidR="007B586E" w:rsidRPr="00B014A9" w:rsidRDefault="00A86378">
      <w:pPr>
        <w:pStyle w:val="TOC2"/>
        <w:rPr>
          <w:szCs w:val="24"/>
        </w:rPr>
      </w:pPr>
      <w:hyperlink w:anchor="_Toc168298098" w:history="1">
        <w:r w:rsidR="007B586E" w:rsidRPr="00B014A9">
          <w:rPr>
            <w:rStyle w:val="Hyperlink"/>
            <w:color w:val="auto"/>
            <w:szCs w:val="36"/>
          </w:rPr>
          <w:t>Section IX - Contract Forms</w:t>
        </w:r>
        <w:r w:rsidR="007B586E" w:rsidRPr="00B014A9">
          <w:rPr>
            <w:webHidden/>
          </w:rPr>
          <w:tab/>
        </w:r>
        <w:r w:rsidR="006E1078" w:rsidRPr="00B014A9">
          <w:rPr>
            <w:webHidden/>
          </w:rPr>
          <w:t>3-</w:t>
        </w:r>
        <w:r w:rsidR="007B586E" w:rsidRPr="00B014A9">
          <w:rPr>
            <w:webHidden/>
          </w:rPr>
          <w:fldChar w:fldCharType="begin"/>
        </w:r>
        <w:r w:rsidR="007B586E" w:rsidRPr="00B014A9">
          <w:rPr>
            <w:webHidden/>
          </w:rPr>
          <w:instrText xml:space="preserve"> PAGEREF _Toc168298098 \h </w:instrText>
        </w:r>
        <w:r w:rsidR="007B586E" w:rsidRPr="00B014A9">
          <w:rPr>
            <w:webHidden/>
          </w:rPr>
        </w:r>
        <w:r w:rsidR="007B586E" w:rsidRPr="00B014A9">
          <w:rPr>
            <w:webHidden/>
          </w:rPr>
          <w:fldChar w:fldCharType="separate"/>
        </w:r>
        <w:r w:rsidR="009437A3">
          <w:rPr>
            <w:webHidden/>
          </w:rPr>
          <w:t>39</w:t>
        </w:r>
        <w:r w:rsidR="007B586E" w:rsidRPr="00B014A9">
          <w:rPr>
            <w:webHidden/>
          </w:rPr>
          <w:fldChar w:fldCharType="end"/>
        </w:r>
      </w:hyperlink>
    </w:p>
    <w:p w14:paraId="1F7C8523" w14:textId="77777777" w:rsidR="007B586E" w:rsidRPr="00B014A9" w:rsidRDefault="007B586E">
      <w:pPr>
        <w:rPr>
          <w:lang w:val="en-GB"/>
        </w:rPr>
      </w:pPr>
      <w:r w:rsidRPr="00B014A9">
        <w:rPr>
          <w:lang w:val="en-GB"/>
        </w:rPr>
        <w:fldChar w:fldCharType="end"/>
      </w:r>
    </w:p>
    <w:p w14:paraId="070C546E" w14:textId="77777777" w:rsidR="007B586E" w:rsidRPr="00B014A9" w:rsidRDefault="007B586E">
      <w:pPr>
        <w:rPr>
          <w:lang w:val="en-GB"/>
        </w:rPr>
      </w:pPr>
    </w:p>
    <w:p w14:paraId="7F0FA2B9" w14:textId="77777777" w:rsidR="007B586E" w:rsidRPr="00B014A9" w:rsidRDefault="007B586E">
      <w:pPr>
        <w:pStyle w:val="Part"/>
        <w:rPr>
          <w:lang w:val="en-GB"/>
        </w:rPr>
        <w:sectPr w:rsidR="007B586E" w:rsidRPr="00B014A9" w:rsidSect="0093546C">
          <w:headerReference w:type="even" r:id="rId12"/>
          <w:headerReference w:type="default" r:id="rId13"/>
          <w:headerReference w:type="first" r:id="rId14"/>
          <w:type w:val="oddPage"/>
          <w:pgSz w:w="12240" w:h="15840" w:code="1"/>
          <w:pgMar w:top="1440" w:right="1440" w:bottom="1440" w:left="1800" w:header="720" w:footer="720" w:gutter="0"/>
          <w:paperSrc w:first="15" w:other="15"/>
          <w:pgNumType w:fmt="lowerRoman" w:start="1"/>
          <w:cols w:space="720"/>
        </w:sectPr>
      </w:pPr>
    </w:p>
    <w:p w14:paraId="15E29E34" w14:textId="77777777" w:rsidR="001F054F" w:rsidRPr="005B7856" w:rsidRDefault="007B586E" w:rsidP="001F054F">
      <w:pPr>
        <w:pStyle w:val="Part"/>
        <w:rPr>
          <w:rFonts w:ascii="Times New Roman Bold" w:hAnsi="Times New Roman Bold"/>
          <w:sz w:val="72"/>
          <w:szCs w:val="72"/>
          <w:lang w:val="en-GB"/>
          <w14:shadow w14:blurRad="50800" w14:dist="38100" w14:dir="2700000" w14:sx="100000" w14:sy="100000" w14:kx="0" w14:ky="0" w14:algn="tl">
            <w14:srgbClr w14:val="000000">
              <w14:alpha w14:val="60000"/>
            </w14:srgbClr>
          </w14:shadow>
        </w:rPr>
      </w:pPr>
      <w:bookmarkStart w:id="5" w:name="_Toc168298087"/>
      <w:r w:rsidRPr="005B7856">
        <w:rPr>
          <w:rFonts w:ascii="Times New Roman Bold" w:hAnsi="Times New Roman Bold"/>
          <w:sz w:val="72"/>
          <w:szCs w:val="72"/>
          <w:lang w:val="en-GB"/>
          <w14:shadow w14:blurRad="50800" w14:dist="38100" w14:dir="2700000" w14:sx="100000" w14:sy="100000" w14:kx="0" w14:ky="0" w14:algn="tl">
            <w14:srgbClr w14:val="000000">
              <w14:alpha w14:val="60000"/>
            </w14:srgbClr>
          </w14:shadow>
        </w:rPr>
        <w:lastRenderedPageBreak/>
        <w:t xml:space="preserve">PART 1 </w:t>
      </w:r>
      <w:r w:rsidR="001F054F" w:rsidRPr="005B7856">
        <w:rPr>
          <w:rFonts w:ascii="Times New Roman Bold" w:hAnsi="Times New Roman Bold"/>
          <w:sz w:val="72"/>
          <w:szCs w:val="72"/>
          <w:lang w:val="en-GB"/>
          <w14:shadow w14:blurRad="50800" w14:dist="38100" w14:dir="2700000" w14:sx="100000" w14:sy="100000" w14:kx="0" w14:ky="0" w14:algn="tl">
            <w14:srgbClr w14:val="000000">
              <w14:alpha w14:val="60000"/>
            </w14:srgbClr>
          </w14:shadow>
        </w:rPr>
        <w:t xml:space="preserve"> </w:t>
      </w:r>
    </w:p>
    <w:p w14:paraId="31DBE245" w14:textId="77777777" w:rsidR="007B586E" w:rsidRPr="005B7856" w:rsidRDefault="007B586E" w:rsidP="001F054F">
      <w:pPr>
        <w:pStyle w:val="Part"/>
        <w:rPr>
          <w:rFonts w:ascii="Times New Roman Bold" w:hAnsi="Times New Roman Bold"/>
          <w:sz w:val="72"/>
          <w:szCs w:val="72"/>
          <w:lang w:val="en-GB"/>
          <w14:shadow w14:blurRad="50800" w14:dist="38100" w14:dir="2700000" w14:sx="100000" w14:sy="100000" w14:kx="0" w14:ky="0" w14:algn="tl">
            <w14:srgbClr w14:val="000000">
              <w14:alpha w14:val="60000"/>
            </w14:srgbClr>
          </w14:shadow>
        </w:rPr>
      </w:pPr>
      <w:r w:rsidRPr="005B7856">
        <w:rPr>
          <w:rFonts w:ascii="Times New Roman Bold" w:hAnsi="Times New Roman Bold"/>
          <w:sz w:val="72"/>
          <w:szCs w:val="72"/>
          <w:lang w:val="en-GB"/>
          <w14:shadow w14:blurRad="50800" w14:dist="38100" w14:dir="2700000" w14:sx="100000" w14:sy="100000" w14:kx="0" w14:ky="0" w14:algn="tl">
            <w14:srgbClr w14:val="000000">
              <w14:alpha w14:val="60000"/>
            </w14:srgbClr>
          </w14:shadow>
        </w:rPr>
        <w:t xml:space="preserve"> Bidding Procedures</w:t>
      </w:r>
      <w:bookmarkEnd w:id="5"/>
    </w:p>
    <w:p w14:paraId="5B843F71" w14:textId="77777777" w:rsidR="007B586E" w:rsidRPr="00B014A9" w:rsidRDefault="007B586E">
      <w:pPr>
        <w:tabs>
          <w:tab w:val="left" w:pos="180"/>
        </w:tabs>
        <w:ind w:left="720" w:right="288" w:hanging="360"/>
        <w:jc w:val="both"/>
        <w:rPr>
          <w:rFonts w:ascii="Arial" w:hAnsi="Arial" w:cs="Arial"/>
          <w:iCs/>
          <w:spacing w:val="-2"/>
          <w:sz w:val="20"/>
          <w:lang w:val="en-GB"/>
        </w:rPr>
      </w:pPr>
    </w:p>
    <w:p w14:paraId="7B82ABBD" w14:textId="77777777" w:rsidR="007B586E" w:rsidRPr="00B014A9" w:rsidRDefault="007B586E">
      <w:pPr>
        <w:tabs>
          <w:tab w:val="left" w:pos="180"/>
        </w:tabs>
        <w:ind w:left="720" w:right="288" w:hanging="360"/>
        <w:jc w:val="both"/>
        <w:rPr>
          <w:rFonts w:ascii="Arial" w:hAnsi="Arial" w:cs="Arial"/>
          <w:iCs/>
          <w:spacing w:val="-2"/>
          <w:sz w:val="20"/>
          <w:lang w:val="en-GB"/>
        </w:rPr>
        <w:sectPr w:rsidR="007B586E" w:rsidRPr="00B014A9">
          <w:headerReference w:type="even" r:id="rId15"/>
          <w:headerReference w:type="default" r:id="rId16"/>
          <w:headerReference w:type="first" r:id="rId17"/>
          <w:type w:val="oddPage"/>
          <w:pgSz w:w="12240" w:h="15840" w:code="1"/>
          <w:pgMar w:top="1440" w:right="1440" w:bottom="1440" w:left="1800" w:header="720" w:footer="720" w:gutter="0"/>
          <w:paperSrc w:first="15" w:other="15"/>
          <w:pgNumType w:start="1"/>
          <w:cols w:space="720"/>
          <w:titlePg/>
        </w:sectPr>
      </w:pPr>
    </w:p>
    <w:p w14:paraId="5F035BC2" w14:textId="77777777" w:rsidR="007B586E" w:rsidRPr="00B014A9" w:rsidRDefault="007B586E">
      <w:pPr>
        <w:tabs>
          <w:tab w:val="left" w:pos="180"/>
        </w:tabs>
        <w:ind w:left="720" w:right="288" w:hanging="360"/>
        <w:jc w:val="both"/>
        <w:rPr>
          <w:rFonts w:ascii="Arial" w:hAnsi="Arial" w:cs="Arial"/>
          <w:iCs/>
          <w:spacing w:val="-2"/>
          <w:sz w:val="20"/>
          <w:lang w:val="en-GB"/>
        </w:rPr>
      </w:pPr>
    </w:p>
    <w:p w14:paraId="1EE4031C" w14:textId="77777777" w:rsidR="007B586E" w:rsidRPr="00B014A9" w:rsidRDefault="007B586E">
      <w:pPr>
        <w:pStyle w:val="Subtitle"/>
      </w:pPr>
      <w:bookmarkStart w:id="6" w:name="_Toc168298088"/>
      <w:r w:rsidRPr="00B014A9">
        <w:t>Section 1 - Instructions to Bidders</w:t>
      </w:r>
      <w:bookmarkEnd w:id="6"/>
    </w:p>
    <w:bookmarkEnd w:id="0"/>
    <w:p w14:paraId="2C5816A6" w14:textId="77777777" w:rsidR="007B586E" w:rsidRPr="00B014A9" w:rsidRDefault="007B586E">
      <w:pPr>
        <w:pStyle w:val="BodyText"/>
        <w:ind w:left="180" w:right="288"/>
        <w:jc w:val="center"/>
        <w:rPr>
          <w:b/>
          <w:bCs/>
          <w:sz w:val="24"/>
        </w:rPr>
      </w:pPr>
    </w:p>
    <w:p w14:paraId="4A69B11A" w14:textId="77777777" w:rsidR="007B586E" w:rsidRPr="00B014A9" w:rsidRDefault="007B586E">
      <w:pPr>
        <w:pStyle w:val="BodyText"/>
        <w:ind w:left="180" w:right="288"/>
        <w:jc w:val="center"/>
        <w:rPr>
          <w:rFonts w:ascii="Times New Roman" w:hAnsi="Times New Roman" w:cs="Times New Roman"/>
          <w:b/>
          <w:sz w:val="24"/>
        </w:rPr>
      </w:pPr>
      <w:r w:rsidRPr="00B014A9">
        <w:rPr>
          <w:rFonts w:ascii="Times New Roman" w:hAnsi="Times New Roman" w:cs="Times New Roman"/>
          <w:b/>
          <w:sz w:val="24"/>
        </w:rPr>
        <w:t>Table of Clauses</w:t>
      </w:r>
    </w:p>
    <w:p w14:paraId="53BC0145" w14:textId="77777777" w:rsidR="007B586E" w:rsidRPr="00B014A9" w:rsidRDefault="007B586E">
      <w:pPr>
        <w:pStyle w:val="BodyText"/>
        <w:ind w:left="180" w:right="288"/>
        <w:jc w:val="center"/>
        <w:rPr>
          <w:rFonts w:ascii="Times New Roman" w:hAnsi="Times New Roman" w:cs="Times New Roman"/>
          <w:b/>
          <w:bCs/>
          <w:sz w:val="24"/>
        </w:rPr>
      </w:pPr>
    </w:p>
    <w:p w14:paraId="6E899133" w14:textId="77777777" w:rsidR="007B586E" w:rsidRPr="00B014A9" w:rsidRDefault="007B586E">
      <w:pPr>
        <w:pStyle w:val="TOC1"/>
        <w:tabs>
          <w:tab w:val="left" w:pos="720"/>
          <w:tab w:val="right" w:leader="dot" w:pos="8990"/>
        </w:tabs>
        <w:rPr>
          <w:b w:val="0"/>
          <w:noProof/>
          <w:szCs w:val="24"/>
        </w:rPr>
      </w:pPr>
      <w:r w:rsidRPr="00B014A9">
        <w:rPr>
          <w:b w:val="0"/>
          <w:bCs/>
        </w:rPr>
        <w:fldChar w:fldCharType="begin"/>
      </w:r>
      <w:r w:rsidRPr="00B014A9">
        <w:rPr>
          <w:b w:val="0"/>
          <w:bCs/>
        </w:rPr>
        <w:instrText xml:space="preserve"> TOC \h \z \t "Subtitle 2,2,S1-Header2,2,Style Style S1-Header1 + Times New Roman 14 pt +1,1" </w:instrText>
      </w:r>
      <w:r w:rsidRPr="00B014A9">
        <w:rPr>
          <w:b w:val="0"/>
          <w:bCs/>
        </w:rPr>
        <w:fldChar w:fldCharType="separate"/>
      </w:r>
      <w:hyperlink w:anchor="_Toc168299614" w:history="1">
        <w:r w:rsidRPr="00B014A9">
          <w:rPr>
            <w:rStyle w:val="Hyperlink"/>
            <w:noProof/>
            <w:color w:val="auto"/>
            <w:szCs w:val="28"/>
          </w:rPr>
          <w:t>A.</w:t>
        </w:r>
        <w:r w:rsidRPr="00B014A9">
          <w:rPr>
            <w:b w:val="0"/>
            <w:noProof/>
            <w:szCs w:val="24"/>
          </w:rPr>
          <w:tab/>
        </w:r>
        <w:r w:rsidRPr="00B014A9">
          <w:rPr>
            <w:rStyle w:val="Hyperlink"/>
            <w:noProof/>
            <w:color w:val="auto"/>
            <w:szCs w:val="28"/>
          </w:rPr>
          <w:t>General</w:t>
        </w:r>
        <w:r w:rsidRPr="00B014A9">
          <w:rPr>
            <w:noProof/>
            <w:webHidden/>
          </w:rPr>
          <w:tab/>
        </w:r>
        <w:r w:rsidR="006E1078" w:rsidRPr="00B014A9">
          <w:rPr>
            <w:noProof/>
            <w:webHidden/>
          </w:rPr>
          <w:t>1-</w:t>
        </w:r>
        <w:r w:rsidRPr="00B014A9">
          <w:rPr>
            <w:noProof/>
            <w:webHidden/>
          </w:rPr>
          <w:fldChar w:fldCharType="begin"/>
        </w:r>
        <w:r w:rsidRPr="00B014A9">
          <w:rPr>
            <w:noProof/>
            <w:webHidden/>
          </w:rPr>
          <w:instrText xml:space="preserve"> PAGEREF _Toc168299614 \h </w:instrText>
        </w:r>
        <w:r w:rsidRPr="00B014A9">
          <w:rPr>
            <w:noProof/>
            <w:webHidden/>
          </w:rPr>
        </w:r>
        <w:r w:rsidRPr="00B014A9">
          <w:rPr>
            <w:noProof/>
            <w:webHidden/>
          </w:rPr>
          <w:fldChar w:fldCharType="separate"/>
        </w:r>
        <w:r w:rsidR="009437A3">
          <w:rPr>
            <w:noProof/>
            <w:webHidden/>
          </w:rPr>
          <w:t>5</w:t>
        </w:r>
        <w:r w:rsidRPr="00B014A9">
          <w:rPr>
            <w:noProof/>
            <w:webHidden/>
          </w:rPr>
          <w:fldChar w:fldCharType="end"/>
        </w:r>
      </w:hyperlink>
    </w:p>
    <w:p w14:paraId="2E944944" w14:textId="77777777" w:rsidR="007B586E" w:rsidRPr="00B014A9" w:rsidRDefault="00A86378">
      <w:pPr>
        <w:pStyle w:val="TOC2"/>
        <w:tabs>
          <w:tab w:val="left" w:pos="720"/>
        </w:tabs>
        <w:rPr>
          <w:szCs w:val="24"/>
        </w:rPr>
      </w:pPr>
      <w:hyperlink w:anchor="_Toc168299615" w:history="1">
        <w:r w:rsidR="007B586E" w:rsidRPr="00B014A9">
          <w:rPr>
            <w:rStyle w:val="Hyperlink"/>
            <w:color w:val="auto"/>
          </w:rPr>
          <w:t>1.</w:t>
        </w:r>
        <w:r w:rsidR="007B586E" w:rsidRPr="00B014A9">
          <w:rPr>
            <w:szCs w:val="24"/>
          </w:rPr>
          <w:tab/>
        </w:r>
        <w:r w:rsidR="007B586E" w:rsidRPr="00B014A9">
          <w:rPr>
            <w:rStyle w:val="Hyperlink"/>
            <w:color w:val="auto"/>
          </w:rPr>
          <w:t>Scope of Bid</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_Toc168299615 \h </w:instrText>
        </w:r>
        <w:r w:rsidR="007B586E" w:rsidRPr="00B014A9">
          <w:rPr>
            <w:webHidden/>
          </w:rPr>
        </w:r>
        <w:r w:rsidR="007B586E" w:rsidRPr="00B014A9">
          <w:rPr>
            <w:webHidden/>
          </w:rPr>
          <w:fldChar w:fldCharType="separate"/>
        </w:r>
        <w:r w:rsidR="009437A3">
          <w:rPr>
            <w:webHidden/>
          </w:rPr>
          <w:t>5</w:t>
        </w:r>
        <w:r w:rsidR="007B586E" w:rsidRPr="00B014A9">
          <w:rPr>
            <w:webHidden/>
          </w:rPr>
          <w:fldChar w:fldCharType="end"/>
        </w:r>
      </w:hyperlink>
    </w:p>
    <w:p w14:paraId="09CB735F" w14:textId="77777777" w:rsidR="007B586E" w:rsidRPr="00B014A9" w:rsidRDefault="00A86378">
      <w:pPr>
        <w:pStyle w:val="TOC2"/>
        <w:tabs>
          <w:tab w:val="left" w:pos="720"/>
        </w:tabs>
        <w:rPr>
          <w:szCs w:val="24"/>
        </w:rPr>
      </w:pPr>
      <w:hyperlink w:anchor="_Toc168299616" w:history="1">
        <w:r w:rsidR="007B586E" w:rsidRPr="00B014A9">
          <w:rPr>
            <w:rStyle w:val="Hyperlink"/>
            <w:color w:val="auto"/>
          </w:rPr>
          <w:t>2.</w:t>
        </w:r>
        <w:r w:rsidR="007B586E" w:rsidRPr="00B014A9">
          <w:rPr>
            <w:szCs w:val="24"/>
          </w:rPr>
          <w:tab/>
        </w:r>
        <w:r w:rsidR="007B586E" w:rsidRPr="00B014A9">
          <w:rPr>
            <w:rStyle w:val="Hyperlink"/>
            <w:color w:val="auto"/>
          </w:rPr>
          <w:t>Source of Funds</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_Toc168299616 \h </w:instrText>
        </w:r>
        <w:r w:rsidR="007B586E" w:rsidRPr="00B014A9">
          <w:rPr>
            <w:webHidden/>
          </w:rPr>
        </w:r>
        <w:r w:rsidR="007B586E" w:rsidRPr="00B014A9">
          <w:rPr>
            <w:webHidden/>
          </w:rPr>
          <w:fldChar w:fldCharType="separate"/>
        </w:r>
        <w:r w:rsidR="009437A3">
          <w:rPr>
            <w:webHidden/>
          </w:rPr>
          <w:t>5</w:t>
        </w:r>
        <w:r w:rsidR="007B586E" w:rsidRPr="00B014A9">
          <w:rPr>
            <w:webHidden/>
          </w:rPr>
          <w:fldChar w:fldCharType="end"/>
        </w:r>
      </w:hyperlink>
    </w:p>
    <w:p w14:paraId="5D15C9CB" w14:textId="77777777" w:rsidR="007B586E" w:rsidRPr="00B014A9" w:rsidRDefault="00A86378">
      <w:pPr>
        <w:pStyle w:val="TOC2"/>
        <w:tabs>
          <w:tab w:val="left" w:pos="720"/>
        </w:tabs>
        <w:rPr>
          <w:szCs w:val="24"/>
        </w:rPr>
      </w:pPr>
      <w:hyperlink w:anchor="_Toc168299617" w:history="1">
        <w:r w:rsidR="007B586E" w:rsidRPr="00B014A9">
          <w:rPr>
            <w:rStyle w:val="Hyperlink"/>
            <w:color w:val="auto"/>
          </w:rPr>
          <w:t>3.</w:t>
        </w:r>
        <w:r w:rsidR="007B586E" w:rsidRPr="00B014A9">
          <w:rPr>
            <w:szCs w:val="24"/>
          </w:rPr>
          <w:tab/>
        </w:r>
        <w:r w:rsidR="007B586E" w:rsidRPr="00B014A9">
          <w:rPr>
            <w:rStyle w:val="Hyperlink"/>
            <w:color w:val="auto"/>
          </w:rPr>
          <w:t>Fraud and Corruption</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_Toc168299617 \h </w:instrText>
        </w:r>
        <w:r w:rsidR="007B586E" w:rsidRPr="00B014A9">
          <w:rPr>
            <w:webHidden/>
          </w:rPr>
        </w:r>
        <w:r w:rsidR="007B586E" w:rsidRPr="00B014A9">
          <w:rPr>
            <w:webHidden/>
          </w:rPr>
          <w:fldChar w:fldCharType="separate"/>
        </w:r>
        <w:r w:rsidR="009437A3">
          <w:rPr>
            <w:webHidden/>
          </w:rPr>
          <w:t>5</w:t>
        </w:r>
        <w:r w:rsidR="007B586E" w:rsidRPr="00B014A9">
          <w:rPr>
            <w:webHidden/>
          </w:rPr>
          <w:fldChar w:fldCharType="end"/>
        </w:r>
      </w:hyperlink>
    </w:p>
    <w:p w14:paraId="27EB591F" w14:textId="77777777" w:rsidR="007B586E" w:rsidRPr="00B014A9" w:rsidRDefault="00A86378">
      <w:pPr>
        <w:pStyle w:val="TOC2"/>
        <w:tabs>
          <w:tab w:val="left" w:pos="720"/>
        </w:tabs>
        <w:rPr>
          <w:szCs w:val="24"/>
        </w:rPr>
      </w:pPr>
      <w:hyperlink w:anchor="_Toc168299618" w:history="1">
        <w:r w:rsidR="007B586E" w:rsidRPr="00B014A9">
          <w:rPr>
            <w:rStyle w:val="Hyperlink"/>
            <w:color w:val="auto"/>
          </w:rPr>
          <w:t>4.</w:t>
        </w:r>
        <w:r w:rsidR="007B586E" w:rsidRPr="00B014A9">
          <w:rPr>
            <w:szCs w:val="24"/>
          </w:rPr>
          <w:tab/>
        </w:r>
        <w:r w:rsidR="007B586E" w:rsidRPr="00B014A9">
          <w:rPr>
            <w:rStyle w:val="Hyperlink"/>
            <w:color w:val="auto"/>
          </w:rPr>
          <w:t>Eligible Bidders</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_Toc168299618 \h </w:instrText>
        </w:r>
        <w:r w:rsidR="007B586E" w:rsidRPr="00B014A9">
          <w:rPr>
            <w:webHidden/>
          </w:rPr>
        </w:r>
        <w:r w:rsidR="007B586E" w:rsidRPr="00B014A9">
          <w:rPr>
            <w:webHidden/>
          </w:rPr>
          <w:fldChar w:fldCharType="separate"/>
        </w:r>
        <w:r w:rsidR="009437A3">
          <w:rPr>
            <w:webHidden/>
          </w:rPr>
          <w:t>8</w:t>
        </w:r>
        <w:r w:rsidR="007B586E" w:rsidRPr="00B014A9">
          <w:rPr>
            <w:webHidden/>
          </w:rPr>
          <w:fldChar w:fldCharType="end"/>
        </w:r>
      </w:hyperlink>
    </w:p>
    <w:p w14:paraId="0AC6D514" w14:textId="77777777" w:rsidR="007B586E" w:rsidRPr="00B014A9" w:rsidRDefault="00A86378">
      <w:pPr>
        <w:pStyle w:val="TOC2"/>
        <w:tabs>
          <w:tab w:val="left" w:pos="720"/>
        </w:tabs>
        <w:rPr>
          <w:szCs w:val="24"/>
        </w:rPr>
      </w:pPr>
      <w:hyperlink w:anchor="_Toc168299619" w:history="1">
        <w:r w:rsidR="007B586E" w:rsidRPr="00B014A9">
          <w:rPr>
            <w:rStyle w:val="Hyperlink"/>
            <w:color w:val="auto"/>
          </w:rPr>
          <w:t>5.</w:t>
        </w:r>
        <w:r w:rsidR="007B586E" w:rsidRPr="00B014A9">
          <w:rPr>
            <w:szCs w:val="24"/>
          </w:rPr>
          <w:tab/>
        </w:r>
        <w:r w:rsidR="007B586E" w:rsidRPr="00B014A9">
          <w:rPr>
            <w:rStyle w:val="Hyperlink"/>
            <w:iCs/>
            <w:color w:val="auto"/>
          </w:rPr>
          <w:t>Eligible Materials, Equipment and Services</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_Toc168299619 \h </w:instrText>
        </w:r>
        <w:r w:rsidR="007B586E" w:rsidRPr="00B014A9">
          <w:rPr>
            <w:webHidden/>
          </w:rPr>
        </w:r>
        <w:r w:rsidR="007B586E" w:rsidRPr="00B014A9">
          <w:rPr>
            <w:webHidden/>
          </w:rPr>
          <w:fldChar w:fldCharType="separate"/>
        </w:r>
        <w:r w:rsidR="009437A3">
          <w:rPr>
            <w:webHidden/>
          </w:rPr>
          <w:t>10</w:t>
        </w:r>
        <w:r w:rsidR="007B586E" w:rsidRPr="00B014A9">
          <w:rPr>
            <w:webHidden/>
          </w:rPr>
          <w:fldChar w:fldCharType="end"/>
        </w:r>
      </w:hyperlink>
    </w:p>
    <w:p w14:paraId="08E91971" w14:textId="77777777" w:rsidR="007B586E" w:rsidRPr="00B014A9" w:rsidRDefault="00A86378">
      <w:pPr>
        <w:pStyle w:val="TOC1"/>
        <w:tabs>
          <w:tab w:val="left" w:pos="720"/>
          <w:tab w:val="right" w:leader="dot" w:pos="8990"/>
        </w:tabs>
        <w:rPr>
          <w:b w:val="0"/>
          <w:noProof/>
          <w:szCs w:val="24"/>
        </w:rPr>
      </w:pPr>
      <w:hyperlink w:anchor="_Toc168299620" w:history="1">
        <w:r w:rsidR="007B586E" w:rsidRPr="00B014A9">
          <w:rPr>
            <w:rStyle w:val="Hyperlink"/>
            <w:noProof/>
            <w:color w:val="auto"/>
            <w:szCs w:val="28"/>
          </w:rPr>
          <w:t>B.</w:t>
        </w:r>
        <w:r w:rsidR="007B586E" w:rsidRPr="00B014A9">
          <w:rPr>
            <w:b w:val="0"/>
            <w:noProof/>
            <w:szCs w:val="24"/>
          </w:rPr>
          <w:tab/>
        </w:r>
        <w:r w:rsidR="007B586E" w:rsidRPr="00B014A9">
          <w:rPr>
            <w:rStyle w:val="Hyperlink"/>
            <w:noProof/>
            <w:color w:val="auto"/>
            <w:szCs w:val="28"/>
          </w:rPr>
          <w:t>Contents of Bidding Document</w:t>
        </w:r>
        <w:r w:rsidR="007B586E" w:rsidRPr="00B014A9">
          <w:rPr>
            <w:noProof/>
            <w:webHidden/>
          </w:rPr>
          <w:tab/>
        </w:r>
        <w:r w:rsidR="006E1078" w:rsidRPr="00B014A9">
          <w:rPr>
            <w:noProof/>
            <w:webHidden/>
          </w:rPr>
          <w:t>1-</w:t>
        </w:r>
        <w:r w:rsidR="007B586E" w:rsidRPr="00B014A9">
          <w:rPr>
            <w:noProof/>
            <w:webHidden/>
          </w:rPr>
          <w:fldChar w:fldCharType="begin"/>
        </w:r>
        <w:r w:rsidR="007B586E" w:rsidRPr="00B014A9">
          <w:rPr>
            <w:noProof/>
            <w:webHidden/>
          </w:rPr>
          <w:instrText xml:space="preserve"> PAGEREF _Toc168299620 \h </w:instrText>
        </w:r>
        <w:r w:rsidR="007B586E" w:rsidRPr="00B014A9">
          <w:rPr>
            <w:noProof/>
            <w:webHidden/>
          </w:rPr>
        </w:r>
        <w:r w:rsidR="007B586E" w:rsidRPr="00B014A9">
          <w:rPr>
            <w:noProof/>
            <w:webHidden/>
          </w:rPr>
          <w:fldChar w:fldCharType="separate"/>
        </w:r>
        <w:r w:rsidR="009437A3">
          <w:rPr>
            <w:noProof/>
            <w:webHidden/>
          </w:rPr>
          <w:t>10</w:t>
        </w:r>
        <w:r w:rsidR="007B586E" w:rsidRPr="00B014A9">
          <w:rPr>
            <w:noProof/>
            <w:webHidden/>
          </w:rPr>
          <w:fldChar w:fldCharType="end"/>
        </w:r>
      </w:hyperlink>
    </w:p>
    <w:p w14:paraId="7181A7DD" w14:textId="77777777" w:rsidR="007B586E" w:rsidRPr="00B014A9" w:rsidRDefault="00A86378">
      <w:pPr>
        <w:pStyle w:val="TOC2"/>
        <w:tabs>
          <w:tab w:val="left" w:pos="720"/>
        </w:tabs>
        <w:rPr>
          <w:szCs w:val="24"/>
        </w:rPr>
      </w:pPr>
      <w:hyperlink w:anchor="_Toc168299621" w:history="1">
        <w:r w:rsidR="007B586E" w:rsidRPr="00B014A9">
          <w:rPr>
            <w:rStyle w:val="Hyperlink"/>
            <w:color w:val="auto"/>
          </w:rPr>
          <w:t>6.</w:t>
        </w:r>
        <w:r w:rsidR="007B586E" w:rsidRPr="00B014A9">
          <w:rPr>
            <w:szCs w:val="24"/>
          </w:rPr>
          <w:tab/>
        </w:r>
        <w:r w:rsidR="007B586E" w:rsidRPr="00B014A9">
          <w:rPr>
            <w:rStyle w:val="Hyperlink"/>
            <w:color w:val="auto"/>
          </w:rPr>
          <w:t>Sections of Bidding Document</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_Toc168299621 \h </w:instrText>
        </w:r>
        <w:r w:rsidR="007B586E" w:rsidRPr="00B014A9">
          <w:rPr>
            <w:webHidden/>
          </w:rPr>
        </w:r>
        <w:r w:rsidR="007B586E" w:rsidRPr="00B014A9">
          <w:rPr>
            <w:webHidden/>
          </w:rPr>
          <w:fldChar w:fldCharType="separate"/>
        </w:r>
        <w:r w:rsidR="009437A3">
          <w:rPr>
            <w:webHidden/>
          </w:rPr>
          <w:t>10</w:t>
        </w:r>
        <w:r w:rsidR="007B586E" w:rsidRPr="00B014A9">
          <w:rPr>
            <w:webHidden/>
          </w:rPr>
          <w:fldChar w:fldCharType="end"/>
        </w:r>
      </w:hyperlink>
    </w:p>
    <w:p w14:paraId="1611C2BF" w14:textId="77777777" w:rsidR="007B586E" w:rsidRPr="00B014A9" w:rsidRDefault="00A86378">
      <w:pPr>
        <w:pStyle w:val="TOC2"/>
        <w:tabs>
          <w:tab w:val="left" w:pos="720"/>
        </w:tabs>
        <w:rPr>
          <w:szCs w:val="24"/>
        </w:rPr>
      </w:pPr>
      <w:hyperlink w:anchor="_Toc168299622" w:history="1">
        <w:r w:rsidR="007B586E" w:rsidRPr="00B014A9">
          <w:rPr>
            <w:rStyle w:val="Hyperlink"/>
            <w:color w:val="auto"/>
          </w:rPr>
          <w:t>7.</w:t>
        </w:r>
        <w:r w:rsidR="007B586E" w:rsidRPr="00B014A9">
          <w:rPr>
            <w:szCs w:val="24"/>
          </w:rPr>
          <w:tab/>
        </w:r>
        <w:r w:rsidR="007B586E" w:rsidRPr="00B014A9">
          <w:rPr>
            <w:rStyle w:val="Hyperlink"/>
            <w:color w:val="auto"/>
          </w:rPr>
          <w:t>Clarification of Bidding Document, Site Visit, Pre-Bid Meeting</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_Toc168299622 \h </w:instrText>
        </w:r>
        <w:r w:rsidR="007B586E" w:rsidRPr="00B014A9">
          <w:rPr>
            <w:webHidden/>
          </w:rPr>
        </w:r>
        <w:r w:rsidR="007B586E" w:rsidRPr="00B014A9">
          <w:rPr>
            <w:webHidden/>
          </w:rPr>
          <w:fldChar w:fldCharType="separate"/>
        </w:r>
        <w:r w:rsidR="009437A3">
          <w:rPr>
            <w:webHidden/>
          </w:rPr>
          <w:t>11</w:t>
        </w:r>
        <w:r w:rsidR="007B586E" w:rsidRPr="00B014A9">
          <w:rPr>
            <w:webHidden/>
          </w:rPr>
          <w:fldChar w:fldCharType="end"/>
        </w:r>
      </w:hyperlink>
    </w:p>
    <w:p w14:paraId="4268DDCC" w14:textId="77777777" w:rsidR="007B586E" w:rsidRPr="00B014A9" w:rsidRDefault="00A86378">
      <w:pPr>
        <w:pStyle w:val="TOC2"/>
        <w:tabs>
          <w:tab w:val="left" w:pos="720"/>
        </w:tabs>
        <w:rPr>
          <w:szCs w:val="24"/>
        </w:rPr>
      </w:pPr>
      <w:hyperlink w:anchor="_Toc168299623" w:history="1">
        <w:r w:rsidR="007B586E" w:rsidRPr="00B014A9">
          <w:rPr>
            <w:rStyle w:val="Hyperlink"/>
            <w:color w:val="auto"/>
          </w:rPr>
          <w:t>8.</w:t>
        </w:r>
        <w:r w:rsidR="007B586E" w:rsidRPr="00B014A9">
          <w:rPr>
            <w:szCs w:val="24"/>
          </w:rPr>
          <w:tab/>
        </w:r>
        <w:r w:rsidR="007B586E" w:rsidRPr="00B014A9">
          <w:rPr>
            <w:rStyle w:val="Hyperlink"/>
            <w:color w:val="auto"/>
          </w:rPr>
          <w:t>Amendment of Bidding Document</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_Toc168299623 \h </w:instrText>
        </w:r>
        <w:r w:rsidR="007B586E" w:rsidRPr="00B014A9">
          <w:rPr>
            <w:webHidden/>
          </w:rPr>
        </w:r>
        <w:r w:rsidR="007B586E" w:rsidRPr="00B014A9">
          <w:rPr>
            <w:webHidden/>
          </w:rPr>
          <w:fldChar w:fldCharType="separate"/>
        </w:r>
        <w:r w:rsidR="009437A3">
          <w:rPr>
            <w:webHidden/>
          </w:rPr>
          <w:t>12</w:t>
        </w:r>
        <w:r w:rsidR="007B586E" w:rsidRPr="00B014A9">
          <w:rPr>
            <w:webHidden/>
          </w:rPr>
          <w:fldChar w:fldCharType="end"/>
        </w:r>
      </w:hyperlink>
    </w:p>
    <w:p w14:paraId="4C11AEBB" w14:textId="77777777" w:rsidR="007B586E" w:rsidRPr="00B014A9" w:rsidRDefault="00A86378">
      <w:pPr>
        <w:pStyle w:val="TOC1"/>
        <w:tabs>
          <w:tab w:val="left" w:pos="720"/>
          <w:tab w:val="right" w:leader="dot" w:pos="8990"/>
        </w:tabs>
        <w:rPr>
          <w:b w:val="0"/>
          <w:noProof/>
          <w:szCs w:val="24"/>
        </w:rPr>
      </w:pPr>
      <w:hyperlink w:anchor="_Toc168299624" w:history="1">
        <w:r w:rsidR="007B586E" w:rsidRPr="00B014A9">
          <w:rPr>
            <w:rStyle w:val="Hyperlink"/>
            <w:noProof/>
            <w:color w:val="auto"/>
            <w:szCs w:val="28"/>
          </w:rPr>
          <w:t>C.</w:t>
        </w:r>
        <w:r w:rsidR="007B586E" w:rsidRPr="00B014A9">
          <w:rPr>
            <w:b w:val="0"/>
            <w:noProof/>
            <w:szCs w:val="24"/>
          </w:rPr>
          <w:tab/>
        </w:r>
        <w:r w:rsidR="007B586E" w:rsidRPr="00B014A9">
          <w:rPr>
            <w:rStyle w:val="Hyperlink"/>
            <w:noProof/>
            <w:color w:val="auto"/>
            <w:szCs w:val="28"/>
          </w:rPr>
          <w:t>Preparation of Bids</w:t>
        </w:r>
        <w:r w:rsidR="007B586E" w:rsidRPr="00B014A9">
          <w:rPr>
            <w:noProof/>
            <w:webHidden/>
          </w:rPr>
          <w:tab/>
        </w:r>
        <w:r w:rsidR="006E1078" w:rsidRPr="00B014A9">
          <w:rPr>
            <w:noProof/>
            <w:webHidden/>
          </w:rPr>
          <w:t>1-</w:t>
        </w:r>
        <w:r w:rsidR="007B586E" w:rsidRPr="00B014A9">
          <w:rPr>
            <w:noProof/>
            <w:webHidden/>
          </w:rPr>
          <w:fldChar w:fldCharType="begin"/>
        </w:r>
        <w:r w:rsidR="007B586E" w:rsidRPr="00B014A9">
          <w:rPr>
            <w:noProof/>
            <w:webHidden/>
          </w:rPr>
          <w:instrText xml:space="preserve"> PAGEREF _Toc168299624 \h </w:instrText>
        </w:r>
        <w:r w:rsidR="007B586E" w:rsidRPr="00B014A9">
          <w:rPr>
            <w:noProof/>
            <w:webHidden/>
          </w:rPr>
        </w:r>
        <w:r w:rsidR="007B586E" w:rsidRPr="00B014A9">
          <w:rPr>
            <w:noProof/>
            <w:webHidden/>
          </w:rPr>
          <w:fldChar w:fldCharType="separate"/>
        </w:r>
        <w:r w:rsidR="009437A3">
          <w:rPr>
            <w:noProof/>
            <w:webHidden/>
          </w:rPr>
          <w:t>12</w:t>
        </w:r>
        <w:r w:rsidR="007B586E" w:rsidRPr="00B014A9">
          <w:rPr>
            <w:noProof/>
            <w:webHidden/>
          </w:rPr>
          <w:fldChar w:fldCharType="end"/>
        </w:r>
      </w:hyperlink>
    </w:p>
    <w:p w14:paraId="5D690AAF" w14:textId="77777777" w:rsidR="007B586E" w:rsidRPr="00B014A9" w:rsidRDefault="00A86378">
      <w:pPr>
        <w:pStyle w:val="TOC2"/>
        <w:tabs>
          <w:tab w:val="left" w:pos="720"/>
        </w:tabs>
        <w:rPr>
          <w:szCs w:val="24"/>
        </w:rPr>
      </w:pPr>
      <w:hyperlink w:anchor="_Toc168299625" w:history="1">
        <w:r w:rsidR="007B586E" w:rsidRPr="00B014A9">
          <w:rPr>
            <w:rStyle w:val="Hyperlink"/>
            <w:color w:val="auto"/>
          </w:rPr>
          <w:t>9.</w:t>
        </w:r>
        <w:r w:rsidR="007B586E" w:rsidRPr="00B014A9">
          <w:rPr>
            <w:szCs w:val="24"/>
          </w:rPr>
          <w:tab/>
        </w:r>
        <w:r w:rsidR="007B586E" w:rsidRPr="00B014A9">
          <w:rPr>
            <w:rStyle w:val="Hyperlink"/>
            <w:color w:val="auto"/>
          </w:rPr>
          <w:t>Cost of Bidding</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_Toc168299625 \h </w:instrText>
        </w:r>
        <w:r w:rsidR="007B586E" w:rsidRPr="00B014A9">
          <w:rPr>
            <w:webHidden/>
          </w:rPr>
        </w:r>
        <w:r w:rsidR="007B586E" w:rsidRPr="00B014A9">
          <w:rPr>
            <w:webHidden/>
          </w:rPr>
          <w:fldChar w:fldCharType="separate"/>
        </w:r>
        <w:r w:rsidR="009437A3">
          <w:rPr>
            <w:webHidden/>
          </w:rPr>
          <w:t>12</w:t>
        </w:r>
        <w:r w:rsidR="007B586E" w:rsidRPr="00B014A9">
          <w:rPr>
            <w:webHidden/>
          </w:rPr>
          <w:fldChar w:fldCharType="end"/>
        </w:r>
      </w:hyperlink>
    </w:p>
    <w:p w14:paraId="21CBB1BE" w14:textId="77777777" w:rsidR="007B586E" w:rsidRPr="00B014A9" w:rsidRDefault="00A86378">
      <w:pPr>
        <w:pStyle w:val="TOC2"/>
        <w:tabs>
          <w:tab w:val="left" w:pos="720"/>
        </w:tabs>
        <w:rPr>
          <w:szCs w:val="24"/>
        </w:rPr>
      </w:pPr>
      <w:hyperlink w:anchor="_Toc168299626" w:history="1">
        <w:r w:rsidR="007B586E" w:rsidRPr="00B014A9">
          <w:rPr>
            <w:rStyle w:val="Hyperlink"/>
            <w:color w:val="auto"/>
          </w:rPr>
          <w:t>10.</w:t>
        </w:r>
        <w:r w:rsidR="007B586E" w:rsidRPr="00B014A9">
          <w:rPr>
            <w:szCs w:val="24"/>
          </w:rPr>
          <w:tab/>
        </w:r>
        <w:r w:rsidR="007B586E" w:rsidRPr="00B014A9">
          <w:rPr>
            <w:rStyle w:val="Hyperlink"/>
            <w:color w:val="auto"/>
          </w:rPr>
          <w:t>Language of Bid</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_Toc168299626 \h </w:instrText>
        </w:r>
        <w:r w:rsidR="007B586E" w:rsidRPr="00B014A9">
          <w:rPr>
            <w:webHidden/>
          </w:rPr>
        </w:r>
        <w:r w:rsidR="007B586E" w:rsidRPr="00B014A9">
          <w:rPr>
            <w:webHidden/>
          </w:rPr>
          <w:fldChar w:fldCharType="separate"/>
        </w:r>
        <w:r w:rsidR="009437A3">
          <w:rPr>
            <w:webHidden/>
          </w:rPr>
          <w:t>12</w:t>
        </w:r>
        <w:r w:rsidR="007B586E" w:rsidRPr="00B014A9">
          <w:rPr>
            <w:webHidden/>
          </w:rPr>
          <w:fldChar w:fldCharType="end"/>
        </w:r>
      </w:hyperlink>
    </w:p>
    <w:p w14:paraId="1E6E9B85" w14:textId="77777777" w:rsidR="007B586E" w:rsidRPr="00B014A9" w:rsidRDefault="00A86378">
      <w:pPr>
        <w:pStyle w:val="TOC2"/>
        <w:tabs>
          <w:tab w:val="left" w:pos="720"/>
        </w:tabs>
        <w:rPr>
          <w:szCs w:val="24"/>
        </w:rPr>
      </w:pPr>
      <w:hyperlink w:anchor="_Toc168299627" w:history="1">
        <w:r w:rsidR="007B586E" w:rsidRPr="00B014A9">
          <w:rPr>
            <w:rStyle w:val="Hyperlink"/>
            <w:color w:val="auto"/>
          </w:rPr>
          <w:t>11.</w:t>
        </w:r>
        <w:r w:rsidR="007B586E" w:rsidRPr="00B014A9">
          <w:rPr>
            <w:szCs w:val="24"/>
          </w:rPr>
          <w:tab/>
        </w:r>
        <w:r w:rsidR="007B586E" w:rsidRPr="00B014A9">
          <w:rPr>
            <w:rStyle w:val="Hyperlink"/>
            <w:color w:val="auto"/>
          </w:rPr>
          <w:t>Documents Comprising the Bid</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_Toc168299627 \h </w:instrText>
        </w:r>
        <w:r w:rsidR="007B586E" w:rsidRPr="00B014A9">
          <w:rPr>
            <w:webHidden/>
          </w:rPr>
        </w:r>
        <w:r w:rsidR="007B586E" w:rsidRPr="00B014A9">
          <w:rPr>
            <w:webHidden/>
          </w:rPr>
          <w:fldChar w:fldCharType="separate"/>
        </w:r>
        <w:r w:rsidR="009437A3">
          <w:rPr>
            <w:webHidden/>
          </w:rPr>
          <w:t>12</w:t>
        </w:r>
        <w:r w:rsidR="007B586E" w:rsidRPr="00B014A9">
          <w:rPr>
            <w:webHidden/>
          </w:rPr>
          <w:fldChar w:fldCharType="end"/>
        </w:r>
      </w:hyperlink>
    </w:p>
    <w:p w14:paraId="1450FA76" w14:textId="77777777" w:rsidR="007B586E" w:rsidRPr="00B014A9" w:rsidRDefault="00A86378">
      <w:pPr>
        <w:pStyle w:val="TOC2"/>
        <w:tabs>
          <w:tab w:val="left" w:pos="720"/>
        </w:tabs>
        <w:rPr>
          <w:szCs w:val="24"/>
        </w:rPr>
      </w:pPr>
      <w:hyperlink w:anchor="_Toc168299628" w:history="1">
        <w:r w:rsidR="007B586E" w:rsidRPr="00B014A9">
          <w:rPr>
            <w:rStyle w:val="Hyperlink"/>
            <w:color w:val="auto"/>
          </w:rPr>
          <w:t>12.</w:t>
        </w:r>
        <w:r w:rsidR="007B586E" w:rsidRPr="00B014A9">
          <w:rPr>
            <w:szCs w:val="24"/>
          </w:rPr>
          <w:tab/>
        </w:r>
        <w:r w:rsidR="007B586E" w:rsidRPr="00B014A9">
          <w:rPr>
            <w:rStyle w:val="Hyperlink"/>
            <w:color w:val="auto"/>
          </w:rPr>
          <w:t>Letter of Bid and Schedules</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_Toc168299628 \h </w:instrText>
        </w:r>
        <w:r w:rsidR="007B586E" w:rsidRPr="00B014A9">
          <w:rPr>
            <w:webHidden/>
          </w:rPr>
        </w:r>
        <w:r w:rsidR="007B586E" w:rsidRPr="00B014A9">
          <w:rPr>
            <w:webHidden/>
          </w:rPr>
          <w:fldChar w:fldCharType="separate"/>
        </w:r>
        <w:r w:rsidR="009437A3">
          <w:rPr>
            <w:webHidden/>
          </w:rPr>
          <w:t>13</w:t>
        </w:r>
        <w:r w:rsidR="007B586E" w:rsidRPr="00B014A9">
          <w:rPr>
            <w:webHidden/>
          </w:rPr>
          <w:fldChar w:fldCharType="end"/>
        </w:r>
      </w:hyperlink>
    </w:p>
    <w:p w14:paraId="01A53CBD" w14:textId="77777777" w:rsidR="007B586E" w:rsidRPr="00B014A9" w:rsidRDefault="00A86378">
      <w:pPr>
        <w:pStyle w:val="TOC2"/>
        <w:tabs>
          <w:tab w:val="left" w:pos="720"/>
        </w:tabs>
        <w:rPr>
          <w:szCs w:val="24"/>
        </w:rPr>
      </w:pPr>
      <w:hyperlink w:anchor="_Toc168299629" w:history="1">
        <w:r w:rsidR="007B586E" w:rsidRPr="00B014A9">
          <w:rPr>
            <w:rStyle w:val="Hyperlink"/>
            <w:color w:val="auto"/>
          </w:rPr>
          <w:t>13.</w:t>
        </w:r>
        <w:r w:rsidR="007B586E" w:rsidRPr="00B014A9">
          <w:rPr>
            <w:szCs w:val="24"/>
          </w:rPr>
          <w:tab/>
        </w:r>
        <w:r w:rsidR="007B586E" w:rsidRPr="00B014A9">
          <w:rPr>
            <w:rStyle w:val="Hyperlink"/>
            <w:color w:val="auto"/>
          </w:rPr>
          <w:t>Alternative Bids</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_Toc168299629 \h </w:instrText>
        </w:r>
        <w:r w:rsidR="007B586E" w:rsidRPr="00B014A9">
          <w:rPr>
            <w:webHidden/>
          </w:rPr>
        </w:r>
        <w:r w:rsidR="007B586E" w:rsidRPr="00B014A9">
          <w:rPr>
            <w:webHidden/>
          </w:rPr>
          <w:fldChar w:fldCharType="separate"/>
        </w:r>
        <w:r w:rsidR="009437A3">
          <w:rPr>
            <w:webHidden/>
          </w:rPr>
          <w:t>13</w:t>
        </w:r>
        <w:r w:rsidR="007B586E" w:rsidRPr="00B014A9">
          <w:rPr>
            <w:webHidden/>
          </w:rPr>
          <w:fldChar w:fldCharType="end"/>
        </w:r>
      </w:hyperlink>
    </w:p>
    <w:p w14:paraId="3B17D728" w14:textId="77777777" w:rsidR="007B586E" w:rsidRPr="00B014A9" w:rsidRDefault="00A86378">
      <w:pPr>
        <w:pStyle w:val="TOC2"/>
        <w:tabs>
          <w:tab w:val="left" w:pos="720"/>
        </w:tabs>
        <w:rPr>
          <w:szCs w:val="24"/>
        </w:rPr>
      </w:pPr>
      <w:hyperlink w:anchor="_Toc168299630" w:history="1">
        <w:r w:rsidR="007B586E" w:rsidRPr="00B014A9">
          <w:rPr>
            <w:rStyle w:val="Hyperlink"/>
            <w:color w:val="auto"/>
          </w:rPr>
          <w:t>14.</w:t>
        </w:r>
        <w:r w:rsidR="007B586E" w:rsidRPr="00B014A9">
          <w:rPr>
            <w:szCs w:val="24"/>
          </w:rPr>
          <w:tab/>
        </w:r>
        <w:r w:rsidR="007B586E" w:rsidRPr="00B014A9">
          <w:rPr>
            <w:rStyle w:val="Hyperlink"/>
            <w:color w:val="auto"/>
          </w:rPr>
          <w:t>Bid Prices and Discounts</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_Toc168299630 \h </w:instrText>
        </w:r>
        <w:r w:rsidR="007B586E" w:rsidRPr="00B014A9">
          <w:rPr>
            <w:webHidden/>
          </w:rPr>
        </w:r>
        <w:r w:rsidR="007B586E" w:rsidRPr="00B014A9">
          <w:rPr>
            <w:webHidden/>
          </w:rPr>
          <w:fldChar w:fldCharType="separate"/>
        </w:r>
        <w:r w:rsidR="009437A3">
          <w:rPr>
            <w:webHidden/>
          </w:rPr>
          <w:t>14</w:t>
        </w:r>
        <w:r w:rsidR="007B586E" w:rsidRPr="00B014A9">
          <w:rPr>
            <w:webHidden/>
          </w:rPr>
          <w:fldChar w:fldCharType="end"/>
        </w:r>
      </w:hyperlink>
    </w:p>
    <w:p w14:paraId="1CA5F1BA" w14:textId="77777777" w:rsidR="007B586E" w:rsidRPr="00B014A9" w:rsidRDefault="00A86378">
      <w:pPr>
        <w:pStyle w:val="TOC2"/>
        <w:tabs>
          <w:tab w:val="left" w:pos="720"/>
        </w:tabs>
        <w:rPr>
          <w:szCs w:val="24"/>
        </w:rPr>
      </w:pPr>
      <w:hyperlink w:anchor="_Toc168299631" w:history="1">
        <w:r w:rsidR="007B586E" w:rsidRPr="00B014A9">
          <w:rPr>
            <w:rStyle w:val="Hyperlink"/>
            <w:color w:val="auto"/>
          </w:rPr>
          <w:t>15.</w:t>
        </w:r>
        <w:r w:rsidR="007B586E" w:rsidRPr="00B014A9">
          <w:rPr>
            <w:szCs w:val="24"/>
          </w:rPr>
          <w:tab/>
        </w:r>
        <w:r w:rsidR="007B586E" w:rsidRPr="00B014A9">
          <w:rPr>
            <w:rStyle w:val="Hyperlink"/>
            <w:color w:val="auto"/>
          </w:rPr>
          <w:t>Currencies of Bid and Payment</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_Toc168299631 \h </w:instrText>
        </w:r>
        <w:r w:rsidR="007B586E" w:rsidRPr="00B014A9">
          <w:rPr>
            <w:webHidden/>
          </w:rPr>
        </w:r>
        <w:r w:rsidR="007B586E" w:rsidRPr="00B014A9">
          <w:rPr>
            <w:webHidden/>
          </w:rPr>
          <w:fldChar w:fldCharType="separate"/>
        </w:r>
        <w:r w:rsidR="009437A3">
          <w:rPr>
            <w:webHidden/>
          </w:rPr>
          <w:t>14</w:t>
        </w:r>
        <w:r w:rsidR="007B586E" w:rsidRPr="00B014A9">
          <w:rPr>
            <w:webHidden/>
          </w:rPr>
          <w:fldChar w:fldCharType="end"/>
        </w:r>
      </w:hyperlink>
    </w:p>
    <w:p w14:paraId="2537237F" w14:textId="77777777" w:rsidR="007B586E" w:rsidRPr="00B014A9" w:rsidRDefault="00A86378">
      <w:pPr>
        <w:pStyle w:val="TOC2"/>
        <w:tabs>
          <w:tab w:val="left" w:pos="720"/>
        </w:tabs>
        <w:rPr>
          <w:szCs w:val="24"/>
        </w:rPr>
      </w:pPr>
      <w:hyperlink w:anchor="_Toc168299632" w:history="1">
        <w:r w:rsidR="007B586E" w:rsidRPr="00B014A9">
          <w:rPr>
            <w:rStyle w:val="Hyperlink"/>
            <w:color w:val="auto"/>
          </w:rPr>
          <w:t>16.</w:t>
        </w:r>
        <w:r w:rsidR="007B586E" w:rsidRPr="00B014A9">
          <w:rPr>
            <w:szCs w:val="24"/>
          </w:rPr>
          <w:tab/>
        </w:r>
        <w:r w:rsidR="007B586E" w:rsidRPr="00B014A9">
          <w:rPr>
            <w:rStyle w:val="Hyperlink"/>
            <w:color w:val="auto"/>
          </w:rPr>
          <w:t>Documents Comprising the Technical Proposal</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_Toc168299632 \h </w:instrText>
        </w:r>
        <w:r w:rsidR="007B586E" w:rsidRPr="00B014A9">
          <w:rPr>
            <w:webHidden/>
          </w:rPr>
        </w:r>
        <w:r w:rsidR="007B586E" w:rsidRPr="00B014A9">
          <w:rPr>
            <w:webHidden/>
          </w:rPr>
          <w:fldChar w:fldCharType="separate"/>
        </w:r>
        <w:r w:rsidR="009437A3">
          <w:rPr>
            <w:webHidden/>
          </w:rPr>
          <w:t>15</w:t>
        </w:r>
        <w:r w:rsidR="007B586E" w:rsidRPr="00B014A9">
          <w:rPr>
            <w:webHidden/>
          </w:rPr>
          <w:fldChar w:fldCharType="end"/>
        </w:r>
      </w:hyperlink>
    </w:p>
    <w:p w14:paraId="4F597815" w14:textId="77777777" w:rsidR="007B586E" w:rsidRPr="00B014A9" w:rsidRDefault="00A86378">
      <w:pPr>
        <w:pStyle w:val="TOC2"/>
        <w:tabs>
          <w:tab w:val="left" w:pos="720"/>
        </w:tabs>
        <w:rPr>
          <w:szCs w:val="24"/>
        </w:rPr>
      </w:pPr>
      <w:hyperlink w:anchor="_Toc168299633" w:history="1">
        <w:r w:rsidR="007B586E" w:rsidRPr="00B014A9">
          <w:rPr>
            <w:rStyle w:val="Hyperlink"/>
            <w:color w:val="auto"/>
          </w:rPr>
          <w:t>17.</w:t>
        </w:r>
        <w:r w:rsidR="007B586E" w:rsidRPr="00B014A9">
          <w:rPr>
            <w:szCs w:val="24"/>
          </w:rPr>
          <w:tab/>
        </w:r>
        <w:r w:rsidR="007B586E" w:rsidRPr="00B014A9">
          <w:rPr>
            <w:rStyle w:val="Hyperlink"/>
            <w:color w:val="auto"/>
          </w:rPr>
          <w:t>Documents Establishing the Qualifications of the Bidder</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_Toc168299633 \h </w:instrText>
        </w:r>
        <w:r w:rsidR="007B586E" w:rsidRPr="00B014A9">
          <w:rPr>
            <w:webHidden/>
          </w:rPr>
        </w:r>
        <w:r w:rsidR="007B586E" w:rsidRPr="00B014A9">
          <w:rPr>
            <w:webHidden/>
          </w:rPr>
          <w:fldChar w:fldCharType="separate"/>
        </w:r>
        <w:r w:rsidR="009437A3">
          <w:rPr>
            <w:webHidden/>
          </w:rPr>
          <w:t>15</w:t>
        </w:r>
        <w:r w:rsidR="007B586E" w:rsidRPr="00B014A9">
          <w:rPr>
            <w:webHidden/>
          </w:rPr>
          <w:fldChar w:fldCharType="end"/>
        </w:r>
      </w:hyperlink>
    </w:p>
    <w:p w14:paraId="36609944" w14:textId="77777777" w:rsidR="007B586E" w:rsidRPr="00B014A9" w:rsidRDefault="00A86378">
      <w:pPr>
        <w:pStyle w:val="TOC2"/>
        <w:tabs>
          <w:tab w:val="left" w:pos="720"/>
        </w:tabs>
        <w:rPr>
          <w:szCs w:val="24"/>
        </w:rPr>
      </w:pPr>
      <w:hyperlink w:anchor="_Toc168299634" w:history="1">
        <w:r w:rsidR="007B586E" w:rsidRPr="00B014A9">
          <w:rPr>
            <w:rStyle w:val="Hyperlink"/>
            <w:color w:val="auto"/>
          </w:rPr>
          <w:t>18.</w:t>
        </w:r>
        <w:r w:rsidR="007B586E" w:rsidRPr="00B014A9">
          <w:rPr>
            <w:szCs w:val="24"/>
          </w:rPr>
          <w:tab/>
        </w:r>
        <w:r w:rsidR="007B586E" w:rsidRPr="00B014A9">
          <w:rPr>
            <w:rStyle w:val="Hyperlink"/>
            <w:color w:val="auto"/>
          </w:rPr>
          <w:t>Period of Validity of Bids</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_Toc168299634 \h </w:instrText>
        </w:r>
        <w:r w:rsidR="007B586E" w:rsidRPr="00B014A9">
          <w:rPr>
            <w:webHidden/>
          </w:rPr>
        </w:r>
        <w:r w:rsidR="007B586E" w:rsidRPr="00B014A9">
          <w:rPr>
            <w:webHidden/>
          </w:rPr>
          <w:fldChar w:fldCharType="separate"/>
        </w:r>
        <w:r w:rsidR="009437A3">
          <w:rPr>
            <w:webHidden/>
          </w:rPr>
          <w:t>15</w:t>
        </w:r>
        <w:r w:rsidR="007B586E" w:rsidRPr="00B014A9">
          <w:rPr>
            <w:webHidden/>
          </w:rPr>
          <w:fldChar w:fldCharType="end"/>
        </w:r>
      </w:hyperlink>
    </w:p>
    <w:p w14:paraId="32E4A52A" w14:textId="77777777" w:rsidR="007B586E" w:rsidRPr="00B014A9" w:rsidRDefault="00A86378">
      <w:pPr>
        <w:pStyle w:val="TOC2"/>
        <w:tabs>
          <w:tab w:val="left" w:pos="720"/>
        </w:tabs>
        <w:rPr>
          <w:szCs w:val="24"/>
        </w:rPr>
      </w:pPr>
      <w:hyperlink w:anchor="_Toc168299635" w:history="1">
        <w:r w:rsidR="007B586E" w:rsidRPr="00B014A9">
          <w:rPr>
            <w:rStyle w:val="Hyperlink"/>
            <w:color w:val="auto"/>
          </w:rPr>
          <w:t>19.</w:t>
        </w:r>
        <w:r w:rsidR="007B586E" w:rsidRPr="00B014A9">
          <w:rPr>
            <w:szCs w:val="24"/>
          </w:rPr>
          <w:tab/>
        </w:r>
        <w:r w:rsidR="007B586E" w:rsidRPr="00B014A9">
          <w:rPr>
            <w:rStyle w:val="Hyperlink"/>
            <w:color w:val="auto"/>
          </w:rPr>
          <w:t>Bid Security</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_Toc168299635 \h </w:instrText>
        </w:r>
        <w:r w:rsidR="007B586E" w:rsidRPr="00B014A9">
          <w:rPr>
            <w:webHidden/>
          </w:rPr>
        </w:r>
        <w:r w:rsidR="007B586E" w:rsidRPr="00B014A9">
          <w:rPr>
            <w:webHidden/>
          </w:rPr>
          <w:fldChar w:fldCharType="separate"/>
        </w:r>
        <w:r w:rsidR="009437A3">
          <w:rPr>
            <w:webHidden/>
          </w:rPr>
          <w:t>15</w:t>
        </w:r>
        <w:r w:rsidR="007B586E" w:rsidRPr="00B014A9">
          <w:rPr>
            <w:webHidden/>
          </w:rPr>
          <w:fldChar w:fldCharType="end"/>
        </w:r>
      </w:hyperlink>
    </w:p>
    <w:p w14:paraId="08A0FF79" w14:textId="77777777" w:rsidR="007B586E" w:rsidRPr="00B014A9" w:rsidRDefault="00A86378">
      <w:pPr>
        <w:pStyle w:val="TOC2"/>
        <w:tabs>
          <w:tab w:val="left" w:pos="720"/>
        </w:tabs>
        <w:rPr>
          <w:szCs w:val="24"/>
        </w:rPr>
      </w:pPr>
      <w:hyperlink w:anchor="_Toc168299636" w:history="1">
        <w:r w:rsidR="007B586E" w:rsidRPr="00B014A9">
          <w:rPr>
            <w:rStyle w:val="Hyperlink"/>
            <w:color w:val="auto"/>
          </w:rPr>
          <w:t>20.</w:t>
        </w:r>
        <w:r w:rsidR="007B586E" w:rsidRPr="00B014A9">
          <w:rPr>
            <w:szCs w:val="24"/>
          </w:rPr>
          <w:tab/>
        </w:r>
        <w:r w:rsidR="007B586E" w:rsidRPr="00B014A9">
          <w:rPr>
            <w:rStyle w:val="Hyperlink"/>
            <w:color w:val="auto"/>
          </w:rPr>
          <w:t>Format and Signing of Bid</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_Toc168299636 \h </w:instrText>
        </w:r>
        <w:r w:rsidR="007B586E" w:rsidRPr="00B014A9">
          <w:rPr>
            <w:webHidden/>
          </w:rPr>
        </w:r>
        <w:r w:rsidR="007B586E" w:rsidRPr="00B014A9">
          <w:rPr>
            <w:webHidden/>
          </w:rPr>
          <w:fldChar w:fldCharType="separate"/>
        </w:r>
        <w:r w:rsidR="009437A3">
          <w:rPr>
            <w:webHidden/>
          </w:rPr>
          <w:t>17</w:t>
        </w:r>
        <w:r w:rsidR="007B586E" w:rsidRPr="00B014A9">
          <w:rPr>
            <w:webHidden/>
          </w:rPr>
          <w:fldChar w:fldCharType="end"/>
        </w:r>
      </w:hyperlink>
    </w:p>
    <w:p w14:paraId="237575D0" w14:textId="77777777" w:rsidR="007B586E" w:rsidRPr="00B014A9" w:rsidRDefault="00A86378">
      <w:pPr>
        <w:pStyle w:val="TOC1"/>
        <w:tabs>
          <w:tab w:val="left" w:pos="720"/>
          <w:tab w:val="right" w:leader="dot" w:pos="8990"/>
        </w:tabs>
        <w:rPr>
          <w:b w:val="0"/>
          <w:noProof/>
          <w:szCs w:val="24"/>
        </w:rPr>
      </w:pPr>
      <w:hyperlink w:anchor="_Toc168299637" w:history="1">
        <w:r w:rsidR="007B586E" w:rsidRPr="00B014A9">
          <w:rPr>
            <w:rStyle w:val="Hyperlink"/>
            <w:noProof/>
            <w:color w:val="auto"/>
            <w:szCs w:val="28"/>
          </w:rPr>
          <w:t>D.</w:t>
        </w:r>
        <w:r w:rsidR="007B586E" w:rsidRPr="00B014A9">
          <w:rPr>
            <w:b w:val="0"/>
            <w:noProof/>
            <w:szCs w:val="24"/>
          </w:rPr>
          <w:tab/>
        </w:r>
        <w:r w:rsidR="007B586E" w:rsidRPr="00B014A9">
          <w:rPr>
            <w:rStyle w:val="Hyperlink"/>
            <w:noProof/>
            <w:color w:val="auto"/>
            <w:szCs w:val="28"/>
          </w:rPr>
          <w:t>Submission and Opening of Bids</w:t>
        </w:r>
        <w:r w:rsidR="007B586E" w:rsidRPr="00B014A9">
          <w:rPr>
            <w:noProof/>
            <w:webHidden/>
          </w:rPr>
          <w:tab/>
        </w:r>
        <w:r w:rsidR="006E1078" w:rsidRPr="00B014A9">
          <w:rPr>
            <w:noProof/>
            <w:webHidden/>
          </w:rPr>
          <w:t>1-</w:t>
        </w:r>
        <w:r w:rsidR="007B586E" w:rsidRPr="00B014A9">
          <w:rPr>
            <w:noProof/>
            <w:webHidden/>
          </w:rPr>
          <w:fldChar w:fldCharType="begin"/>
        </w:r>
        <w:r w:rsidR="007B586E" w:rsidRPr="00B014A9">
          <w:rPr>
            <w:noProof/>
            <w:webHidden/>
          </w:rPr>
          <w:instrText xml:space="preserve"> PAGEREF _Toc168299637 \h </w:instrText>
        </w:r>
        <w:r w:rsidR="007B586E" w:rsidRPr="00B014A9">
          <w:rPr>
            <w:noProof/>
            <w:webHidden/>
          </w:rPr>
        </w:r>
        <w:r w:rsidR="007B586E" w:rsidRPr="00B014A9">
          <w:rPr>
            <w:noProof/>
            <w:webHidden/>
          </w:rPr>
          <w:fldChar w:fldCharType="separate"/>
        </w:r>
        <w:r w:rsidR="009437A3">
          <w:rPr>
            <w:noProof/>
            <w:webHidden/>
          </w:rPr>
          <w:t>18</w:t>
        </w:r>
        <w:r w:rsidR="007B586E" w:rsidRPr="00B014A9">
          <w:rPr>
            <w:noProof/>
            <w:webHidden/>
          </w:rPr>
          <w:fldChar w:fldCharType="end"/>
        </w:r>
      </w:hyperlink>
    </w:p>
    <w:p w14:paraId="6C357085" w14:textId="77777777" w:rsidR="007B586E" w:rsidRPr="00B014A9" w:rsidRDefault="00A86378">
      <w:pPr>
        <w:pStyle w:val="TOC2"/>
        <w:tabs>
          <w:tab w:val="left" w:pos="720"/>
        </w:tabs>
        <w:rPr>
          <w:szCs w:val="24"/>
        </w:rPr>
      </w:pPr>
      <w:hyperlink w:anchor="_Toc168299638" w:history="1">
        <w:r w:rsidR="007B586E" w:rsidRPr="00B014A9">
          <w:rPr>
            <w:rStyle w:val="Hyperlink"/>
            <w:color w:val="auto"/>
          </w:rPr>
          <w:t>21.</w:t>
        </w:r>
        <w:r w:rsidR="007B586E" w:rsidRPr="00B014A9">
          <w:rPr>
            <w:szCs w:val="24"/>
          </w:rPr>
          <w:tab/>
        </w:r>
        <w:r w:rsidR="007B586E" w:rsidRPr="00B014A9">
          <w:rPr>
            <w:rStyle w:val="Hyperlink"/>
            <w:color w:val="auto"/>
          </w:rPr>
          <w:t>Sealing and Marking of Bids</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_Toc168299638 \h </w:instrText>
        </w:r>
        <w:r w:rsidR="007B586E" w:rsidRPr="00B014A9">
          <w:rPr>
            <w:webHidden/>
          </w:rPr>
        </w:r>
        <w:r w:rsidR="007B586E" w:rsidRPr="00B014A9">
          <w:rPr>
            <w:webHidden/>
          </w:rPr>
          <w:fldChar w:fldCharType="separate"/>
        </w:r>
        <w:r w:rsidR="009437A3">
          <w:rPr>
            <w:webHidden/>
          </w:rPr>
          <w:t>18</w:t>
        </w:r>
        <w:r w:rsidR="007B586E" w:rsidRPr="00B014A9">
          <w:rPr>
            <w:webHidden/>
          </w:rPr>
          <w:fldChar w:fldCharType="end"/>
        </w:r>
      </w:hyperlink>
    </w:p>
    <w:p w14:paraId="592A94DA" w14:textId="77777777" w:rsidR="007B586E" w:rsidRPr="00B014A9" w:rsidRDefault="00A86378">
      <w:pPr>
        <w:pStyle w:val="TOC2"/>
        <w:tabs>
          <w:tab w:val="left" w:pos="720"/>
        </w:tabs>
        <w:rPr>
          <w:szCs w:val="24"/>
        </w:rPr>
      </w:pPr>
      <w:hyperlink w:anchor="_Toc168299639" w:history="1">
        <w:r w:rsidR="007B586E" w:rsidRPr="00B014A9">
          <w:rPr>
            <w:rStyle w:val="Hyperlink"/>
            <w:color w:val="auto"/>
          </w:rPr>
          <w:t>22.</w:t>
        </w:r>
        <w:r w:rsidR="007B586E" w:rsidRPr="00B014A9">
          <w:rPr>
            <w:szCs w:val="24"/>
          </w:rPr>
          <w:tab/>
        </w:r>
        <w:r w:rsidR="007B586E" w:rsidRPr="00B014A9">
          <w:rPr>
            <w:rStyle w:val="Hyperlink"/>
            <w:color w:val="auto"/>
          </w:rPr>
          <w:t>Deadline for Submission of Bids</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_Toc168299639 \h </w:instrText>
        </w:r>
        <w:r w:rsidR="007B586E" w:rsidRPr="00B014A9">
          <w:rPr>
            <w:webHidden/>
          </w:rPr>
        </w:r>
        <w:r w:rsidR="007B586E" w:rsidRPr="00B014A9">
          <w:rPr>
            <w:webHidden/>
          </w:rPr>
          <w:fldChar w:fldCharType="separate"/>
        </w:r>
        <w:r w:rsidR="009437A3">
          <w:rPr>
            <w:webHidden/>
          </w:rPr>
          <w:t>18</w:t>
        </w:r>
        <w:r w:rsidR="007B586E" w:rsidRPr="00B014A9">
          <w:rPr>
            <w:webHidden/>
          </w:rPr>
          <w:fldChar w:fldCharType="end"/>
        </w:r>
      </w:hyperlink>
    </w:p>
    <w:p w14:paraId="519D56D2" w14:textId="77777777" w:rsidR="007B586E" w:rsidRPr="00B014A9" w:rsidRDefault="00A86378">
      <w:pPr>
        <w:pStyle w:val="TOC2"/>
        <w:tabs>
          <w:tab w:val="left" w:pos="720"/>
        </w:tabs>
        <w:rPr>
          <w:szCs w:val="24"/>
        </w:rPr>
      </w:pPr>
      <w:hyperlink w:anchor="_Toc168299640" w:history="1">
        <w:r w:rsidR="007B586E" w:rsidRPr="00B014A9">
          <w:rPr>
            <w:rStyle w:val="Hyperlink"/>
            <w:color w:val="auto"/>
          </w:rPr>
          <w:t>23.</w:t>
        </w:r>
        <w:r w:rsidR="007B586E" w:rsidRPr="00B014A9">
          <w:rPr>
            <w:szCs w:val="24"/>
          </w:rPr>
          <w:tab/>
        </w:r>
        <w:r w:rsidR="007B586E" w:rsidRPr="00B014A9">
          <w:rPr>
            <w:rStyle w:val="Hyperlink"/>
            <w:color w:val="auto"/>
          </w:rPr>
          <w:t>Late Bids</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_Toc168299640 \h </w:instrText>
        </w:r>
        <w:r w:rsidR="007B586E" w:rsidRPr="00B014A9">
          <w:rPr>
            <w:webHidden/>
          </w:rPr>
        </w:r>
        <w:r w:rsidR="007B586E" w:rsidRPr="00B014A9">
          <w:rPr>
            <w:webHidden/>
          </w:rPr>
          <w:fldChar w:fldCharType="separate"/>
        </w:r>
        <w:r w:rsidR="009437A3">
          <w:rPr>
            <w:webHidden/>
          </w:rPr>
          <w:t>19</w:t>
        </w:r>
        <w:r w:rsidR="007B586E" w:rsidRPr="00B014A9">
          <w:rPr>
            <w:webHidden/>
          </w:rPr>
          <w:fldChar w:fldCharType="end"/>
        </w:r>
      </w:hyperlink>
    </w:p>
    <w:p w14:paraId="1C189826" w14:textId="77777777" w:rsidR="007B586E" w:rsidRPr="00B014A9" w:rsidRDefault="00A86378">
      <w:pPr>
        <w:pStyle w:val="TOC2"/>
        <w:tabs>
          <w:tab w:val="left" w:pos="720"/>
        </w:tabs>
        <w:rPr>
          <w:szCs w:val="24"/>
        </w:rPr>
      </w:pPr>
      <w:hyperlink w:anchor="_Toc168299641" w:history="1">
        <w:r w:rsidR="007B586E" w:rsidRPr="00B014A9">
          <w:rPr>
            <w:rStyle w:val="Hyperlink"/>
            <w:color w:val="auto"/>
          </w:rPr>
          <w:t>24.</w:t>
        </w:r>
        <w:r w:rsidR="007B586E" w:rsidRPr="00B014A9">
          <w:rPr>
            <w:szCs w:val="24"/>
          </w:rPr>
          <w:tab/>
        </w:r>
        <w:r w:rsidR="007B586E" w:rsidRPr="00B014A9">
          <w:rPr>
            <w:rStyle w:val="Hyperlink"/>
            <w:color w:val="auto"/>
          </w:rPr>
          <w:t>Withdrawal, Substitution, and Modification of Bids</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_Toc168299641 \h </w:instrText>
        </w:r>
        <w:r w:rsidR="007B586E" w:rsidRPr="00B014A9">
          <w:rPr>
            <w:webHidden/>
          </w:rPr>
        </w:r>
        <w:r w:rsidR="007B586E" w:rsidRPr="00B014A9">
          <w:rPr>
            <w:webHidden/>
          </w:rPr>
          <w:fldChar w:fldCharType="separate"/>
        </w:r>
        <w:r w:rsidR="009437A3">
          <w:rPr>
            <w:webHidden/>
          </w:rPr>
          <w:t>19</w:t>
        </w:r>
        <w:r w:rsidR="007B586E" w:rsidRPr="00B014A9">
          <w:rPr>
            <w:webHidden/>
          </w:rPr>
          <w:fldChar w:fldCharType="end"/>
        </w:r>
      </w:hyperlink>
    </w:p>
    <w:p w14:paraId="7691A5D2" w14:textId="77777777" w:rsidR="007B586E" w:rsidRPr="00B014A9" w:rsidRDefault="00A86378">
      <w:pPr>
        <w:pStyle w:val="TOC2"/>
        <w:tabs>
          <w:tab w:val="left" w:pos="720"/>
        </w:tabs>
        <w:rPr>
          <w:szCs w:val="24"/>
        </w:rPr>
      </w:pPr>
      <w:hyperlink w:anchor="_Toc168299642" w:history="1">
        <w:r w:rsidR="007B586E" w:rsidRPr="00B014A9">
          <w:rPr>
            <w:rStyle w:val="Hyperlink"/>
            <w:color w:val="auto"/>
          </w:rPr>
          <w:t>25.</w:t>
        </w:r>
        <w:r w:rsidR="007B586E" w:rsidRPr="00B014A9">
          <w:rPr>
            <w:szCs w:val="24"/>
          </w:rPr>
          <w:tab/>
        </w:r>
        <w:r w:rsidR="007B586E" w:rsidRPr="00B014A9">
          <w:rPr>
            <w:rStyle w:val="Hyperlink"/>
            <w:color w:val="auto"/>
          </w:rPr>
          <w:t>Bid Opening</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_Toc168299642 \h </w:instrText>
        </w:r>
        <w:r w:rsidR="007B586E" w:rsidRPr="00B014A9">
          <w:rPr>
            <w:webHidden/>
          </w:rPr>
        </w:r>
        <w:r w:rsidR="007B586E" w:rsidRPr="00B014A9">
          <w:rPr>
            <w:webHidden/>
          </w:rPr>
          <w:fldChar w:fldCharType="separate"/>
        </w:r>
        <w:r w:rsidR="009437A3">
          <w:rPr>
            <w:webHidden/>
          </w:rPr>
          <w:t>19</w:t>
        </w:r>
        <w:r w:rsidR="007B586E" w:rsidRPr="00B014A9">
          <w:rPr>
            <w:webHidden/>
          </w:rPr>
          <w:fldChar w:fldCharType="end"/>
        </w:r>
      </w:hyperlink>
    </w:p>
    <w:p w14:paraId="4C935616" w14:textId="77777777" w:rsidR="007B586E" w:rsidRPr="00B014A9" w:rsidRDefault="00A86378">
      <w:pPr>
        <w:pStyle w:val="TOC1"/>
        <w:tabs>
          <w:tab w:val="left" w:pos="720"/>
          <w:tab w:val="right" w:leader="dot" w:pos="8990"/>
        </w:tabs>
        <w:rPr>
          <w:b w:val="0"/>
          <w:noProof/>
          <w:szCs w:val="24"/>
        </w:rPr>
      </w:pPr>
      <w:hyperlink w:anchor="_Toc168299643" w:history="1">
        <w:r w:rsidR="007B586E" w:rsidRPr="00B014A9">
          <w:rPr>
            <w:rStyle w:val="Hyperlink"/>
            <w:noProof/>
            <w:color w:val="auto"/>
            <w:szCs w:val="28"/>
          </w:rPr>
          <w:t>E.</w:t>
        </w:r>
        <w:r w:rsidR="007B586E" w:rsidRPr="00B014A9">
          <w:rPr>
            <w:b w:val="0"/>
            <w:noProof/>
            <w:szCs w:val="24"/>
          </w:rPr>
          <w:tab/>
        </w:r>
        <w:r w:rsidR="007B586E" w:rsidRPr="00B014A9">
          <w:rPr>
            <w:rStyle w:val="Hyperlink"/>
            <w:noProof/>
            <w:color w:val="auto"/>
            <w:szCs w:val="28"/>
          </w:rPr>
          <w:t>Evaluation and Comparison of Bids</w:t>
        </w:r>
        <w:r w:rsidR="007B586E" w:rsidRPr="00B014A9">
          <w:rPr>
            <w:noProof/>
            <w:webHidden/>
          </w:rPr>
          <w:tab/>
        </w:r>
        <w:r w:rsidR="006E1078" w:rsidRPr="00B014A9">
          <w:rPr>
            <w:noProof/>
            <w:webHidden/>
          </w:rPr>
          <w:t>1-</w:t>
        </w:r>
        <w:r w:rsidR="007B586E" w:rsidRPr="00B014A9">
          <w:rPr>
            <w:noProof/>
            <w:webHidden/>
          </w:rPr>
          <w:fldChar w:fldCharType="begin"/>
        </w:r>
        <w:r w:rsidR="007B586E" w:rsidRPr="00B014A9">
          <w:rPr>
            <w:noProof/>
            <w:webHidden/>
          </w:rPr>
          <w:instrText xml:space="preserve"> PAGEREF _Toc168299643 \h </w:instrText>
        </w:r>
        <w:r w:rsidR="007B586E" w:rsidRPr="00B014A9">
          <w:rPr>
            <w:noProof/>
            <w:webHidden/>
          </w:rPr>
        </w:r>
        <w:r w:rsidR="007B586E" w:rsidRPr="00B014A9">
          <w:rPr>
            <w:noProof/>
            <w:webHidden/>
          </w:rPr>
          <w:fldChar w:fldCharType="separate"/>
        </w:r>
        <w:r w:rsidR="009437A3">
          <w:rPr>
            <w:noProof/>
            <w:webHidden/>
          </w:rPr>
          <w:t>20</w:t>
        </w:r>
        <w:r w:rsidR="007B586E" w:rsidRPr="00B014A9">
          <w:rPr>
            <w:noProof/>
            <w:webHidden/>
          </w:rPr>
          <w:fldChar w:fldCharType="end"/>
        </w:r>
      </w:hyperlink>
    </w:p>
    <w:p w14:paraId="4B5A59F1" w14:textId="77777777" w:rsidR="007B586E" w:rsidRPr="00B014A9" w:rsidRDefault="00A86378">
      <w:pPr>
        <w:pStyle w:val="TOC2"/>
        <w:tabs>
          <w:tab w:val="left" w:pos="720"/>
        </w:tabs>
        <w:rPr>
          <w:szCs w:val="24"/>
        </w:rPr>
      </w:pPr>
      <w:hyperlink w:anchor="_Toc168299644" w:history="1">
        <w:r w:rsidR="007B586E" w:rsidRPr="00B014A9">
          <w:rPr>
            <w:rStyle w:val="Hyperlink"/>
            <w:color w:val="auto"/>
          </w:rPr>
          <w:t>26.</w:t>
        </w:r>
        <w:r w:rsidR="007B586E" w:rsidRPr="00B014A9">
          <w:rPr>
            <w:szCs w:val="24"/>
          </w:rPr>
          <w:tab/>
        </w:r>
        <w:r w:rsidR="007B586E" w:rsidRPr="00B014A9">
          <w:rPr>
            <w:rStyle w:val="Hyperlink"/>
            <w:color w:val="auto"/>
          </w:rPr>
          <w:t>Confidentiality</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_Toc168299644 \h </w:instrText>
        </w:r>
        <w:r w:rsidR="007B586E" w:rsidRPr="00B014A9">
          <w:rPr>
            <w:webHidden/>
          </w:rPr>
        </w:r>
        <w:r w:rsidR="007B586E" w:rsidRPr="00B014A9">
          <w:rPr>
            <w:webHidden/>
          </w:rPr>
          <w:fldChar w:fldCharType="separate"/>
        </w:r>
        <w:r w:rsidR="009437A3">
          <w:rPr>
            <w:webHidden/>
          </w:rPr>
          <w:t>20</w:t>
        </w:r>
        <w:r w:rsidR="007B586E" w:rsidRPr="00B014A9">
          <w:rPr>
            <w:webHidden/>
          </w:rPr>
          <w:fldChar w:fldCharType="end"/>
        </w:r>
      </w:hyperlink>
    </w:p>
    <w:p w14:paraId="6439451F" w14:textId="77777777" w:rsidR="007B586E" w:rsidRPr="00B014A9" w:rsidRDefault="00A86378">
      <w:pPr>
        <w:pStyle w:val="TOC2"/>
        <w:tabs>
          <w:tab w:val="left" w:pos="720"/>
        </w:tabs>
        <w:rPr>
          <w:szCs w:val="24"/>
        </w:rPr>
      </w:pPr>
      <w:hyperlink w:anchor="_Toc168299645" w:history="1">
        <w:r w:rsidR="007B586E" w:rsidRPr="00B014A9">
          <w:rPr>
            <w:rStyle w:val="Hyperlink"/>
            <w:color w:val="auto"/>
          </w:rPr>
          <w:t>27.</w:t>
        </w:r>
        <w:r w:rsidR="007B586E" w:rsidRPr="00B014A9">
          <w:rPr>
            <w:szCs w:val="24"/>
          </w:rPr>
          <w:tab/>
        </w:r>
        <w:r w:rsidR="007B586E" w:rsidRPr="00B014A9">
          <w:rPr>
            <w:rStyle w:val="Hyperlink"/>
            <w:color w:val="auto"/>
          </w:rPr>
          <w:t>Clarification of Bids</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_Toc168299645 \h </w:instrText>
        </w:r>
        <w:r w:rsidR="007B586E" w:rsidRPr="00B014A9">
          <w:rPr>
            <w:webHidden/>
          </w:rPr>
        </w:r>
        <w:r w:rsidR="007B586E" w:rsidRPr="00B014A9">
          <w:rPr>
            <w:webHidden/>
          </w:rPr>
          <w:fldChar w:fldCharType="separate"/>
        </w:r>
        <w:r w:rsidR="009437A3">
          <w:rPr>
            <w:webHidden/>
          </w:rPr>
          <w:t>20</w:t>
        </w:r>
        <w:r w:rsidR="007B586E" w:rsidRPr="00B014A9">
          <w:rPr>
            <w:webHidden/>
          </w:rPr>
          <w:fldChar w:fldCharType="end"/>
        </w:r>
      </w:hyperlink>
    </w:p>
    <w:p w14:paraId="041D968C" w14:textId="77777777" w:rsidR="007B586E" w:rsidRPr="00B014A9" w:rsidRDefault="00A86378">
      <w:pPr>
        <w:pStyle w:val="TOC2"/>
        <w:tabs>
          <w:tab w:val="left" w:pos="720"/>
        </w:tabs>
        <w:rPr>
          <w:szCs w:val="24"/>
        </w:rPr>
      </w:pPr>
      <w:hyperlink w:anchor="_Toc168299646" w:history="1">
        <w:r w:rsidR="007B586E" w:rsidRPr="00B014A9">
          <w:rPr>
            <w:rStyle w:val="Hyperlink"/>
            <w:color w:val="auto"/>
          </w:rPr>
          <w:t>28.</w:t>
        </w:r>
        <w:r w:rsidR="007B586E" w:rsidRPr="00B014A9">
          <w:rPr>
            <w:szCs w:val="24"/>
          </w:rPr>
          <w:tab/>
        </w:r>
        <w:r w:rsidR="007B586E" w:rsidRPr="00B014A9">
          <w:rPr>
            <w:rStyle w:val="Hyperlink"/>
            <w:color w:val="auto"/>
          </w:rPr>
          <w:t>Deviations, Reservations, and Omissions</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_Toc168299646 \h </w:instrText>
        </w:r>
        <w:r w:rsidR="007B586E" w:rsidRPr="00B014A9">
          <w:rPr>
            <w:webHidden/>
          </w:rPr>
        </w:r>
        <w:r w:rsidR="007B586E" w:rsidRPr="00B014A9">
          <w:rPr>
            <w:webHidden/>
          </w:rPr>
          <w:fldChar w:fldCharType="separate"/>
        </w:r>
        <w:r w:rsidR="009437A3">
          <w:rPr>
            <w:webHidden/>
          </w:rPr>
          <w:t>21</w:t>
        </w:r>
        <w:r w:rsidR="007B586E" w:rsidRPr="00B014A9">
          <w:rPr>
            <w:webHidden/>
          </w:rPr>
          <w:fldChar w:fldCharType="end"/>
        </w:r>
      </w:hyperlink>
    </w:p>
    <w:p w14:paraId="7E253BFE" w14:textId="77777777" w:rsidR="007B586E" w:rsidRPr="00B014A9" w:rsidRDefault="00A86378">
      <w:pPr>
        <w:pStyle w:val="TOC2"/>
        <w:tabs>
          <w:tab w:val="left" w:pos="720"/>
        </w:tabs>
        <w:rPr>
          <w:szCs w:val="24"/>
        </w:rPr>
      </w:pPr>
      <w:hyperlink w:anchor="_Toc168299647" w:history="1">
        <w:r w:rsidR="007B586E" w:rsidRPr="00B014A9">
          <w:rPr>
            <w:rStyle w:val="Hyperlink"/>
            <w:color w:val="auto"/>
          </w:rPr>
          <w:t>29.</w:t>
        </w:r>
        <w:r w:rsidR="007B586E" w:rsidRPr="00B014A9">
          <w:rPr>
            <w:szCs w:val="24"/>
          </w:rPr>
          <w:tab/>
        </w:r>
        <w:r w:rsidR="007B586E" w:rsidRPr="00B014A9">
          <w:rPr>
            <w:rStyle w:val="Hyperlink"/>
            <w:color w:val="auto"/>
          </w:rPr>
          <w:t>Determination of Responsiveness</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_Toc168299647 \h </w:instrText>
        </w:r>
        <w:r w:rsidR="007B586E" w:rsidRPr="00B014A9">
          <w:rPr>
            <w:webHidden/>
          </w:rPr>
        </w:r>
        <w:r w:rsidR="007B586E" w:rsidRPr="00B014A9">
          <w:rPr>
            <w:webHidden/>
          </w:rPr>
          <w:fldChar w:fldCharType="separate"/>
        </w:r>
        <w:r w:rsidR="009437A3">
          <w:rPr>
            <w:webHidden/>
          </w:rPr>
          <w:t>21</w:t>
        </w:r>
        <w:r w:rsidR="007B586E" w:rsidRPr="00B014A9">
          <w:rPr>
            <w:webHidden/>
          </w:rPr>
          <w:fldChar w:fldCharType="end"/>
        </w:r>
      </w:hyperlink>
    </w:p>
    <w:p w14:paraId="757B75E2" w14:textId="77777777" w:rsidR="007B586E" w:rsidRPr="00B014A9" w:rsidRDefault="00A86378">
      <w:pPr>
        <w:pStyle w:val="TOC2"/>
        <w:tabs>
          <w:tab w:val="left" w:pos="720"/>
        </w:tabs>
        <w:rPr>
          <w:szCs w:val="24"/>
        </w:rPr>
      </w:pPr>
      <w:hyperlink w:anchor="_Toc168299648" w:history="1">
        <w:r w:rsidR="007B586E" w:rsidRPr="00B014A9">
          <w:rPr>
            <w:rStyle w:val="Hyperlink"/>
            <w:color w:val="auto"/>
          </w:rPr>
          <w:t>30.</w:t>
        </w:r>
        <w:r w:rsidR="007B586E" w:rsidRPr="00B014A9">
          <w:rPr>
            <w:szCs w:val="24"/>
          </w:rPr>
          <w:tab/>
        </w:r>
        <w:r w:rsidR="007B586E" w:rsidRPr="00B014A9">
          <w:rPr>
            <w:rStyle w:val="Hyperlink"/>
            <w:color w:val="auto"/>
          </w:rPr>
          <w:t>Nonconformities, Errors, and Omissions</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_Toc168299648 \h </w:instrText>
        </w:r>
        <w:r w:rsidR="007B586E" w:rsidRPr="00B014A9">
          <w:rPr>
            <w:webHidden/>
          </w:rPr>
        </w:r>
        <w:r w:rsidR="007B586E" w:rsidRPr="00B014A9">
          <w:rPr>
            <w:webHidden/>
          </w:rPr>
          <w:fldChar w:fldCharType="separate"/>
        </w:r>
        <w:r w:rsidR="009437A3">
          <w:rPr>
            <w:webHidden/>
          </w:rPr>
          <w:t>22</w:t>
        </w:r>
        <w:r w:rsidR="007B586E" w:rsidRPr="00B014A9">
          <w:rPr>
            <w:webHidden/>
          </w:rPr>
          <w:fldChar w:fldCharType="end"/>
        </w:r>
      </w:hyperlink>
    </w:p>
    <w:p w14:paraId="1C664DA0" w14:textId="77777777" w:rsidR="007B586E" w:rsidRPr="00B014A9" w:rsidRDefault="00A86378">
      <w:pPr>
        <w:pStyle w:val="TOC2"/>
        <w:tabs>
          <w:tab w:val="left" w:pos="720"/>
        </w:tabs>
        <w:rPr>
          <w:szCs w:val="24"/>
        </w:rPr>
      </w:pPr>
      <w:hyperlink w:anchor="_Toc168299649" w:history="1">
        <w:r w:rsidR="007B586E" w:rsidRPr="00B014A9">
          <w:rPr>
            <w:rStyle w:val="Hyperlink"/>
            <w:color w:val="auto"/>
          </w:rPr>
          <w:t>31.</w:t>
        </w:r>
        <w:r w:rsidR="007B586E" w:rsidRPr="00B014A9">
          <w:rPr>
            <w:szCs w:val="24"/>
          </w:rPr>
          <w:tab/>
        </w:r>
        <w:r w:rsidR="007B586E" w:rsidRPr="00B014A9">
          <w:rPr>
            <w:rStyle w:val="Hyperlink"/>
            <w:color w:val="auto"/>
          </w:rPr>
          <w:t>Correction of Arithmetical Errors</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_Toc168299649 \h </w:instrText>
        </w:r>
        <w:r w:rsidR="007B586E" w:rsidRPr="00B014A9">
          <w:rPr>
            <w:webHidden/>
          </w:rPr>
        </w:r>
        <w:r w:rsidR="007B586E" w:rsidRPr="00B014A9">
          <w:rPr>
            <w:webHidden/>
          </w:rPr>
          <w:fldChar w:fldCharType="separate"/>
        </w:r>
        <w:r w:rsidR="009437A3">
          <w:rPr>
            <w:webHidden/>
          </w:rPr>
          <w:t>22</w:t>
        </w:r>
        <w:r w:rsidR="007B586E" w:rsidRPr="00B014A9">
          <w:rPr>
            <w:webHidden/>
          </w:rPr>
          <w:fldChar w:fldCharType="end"/>
        </w:r>
      </w:hyperlink>
    </w:p>
    <w:p w14:paraId="1BBCA39B" w14:textId="77777777" w:rsidR="007B586E" w:rsidRPr="00B014A9" w:rsidRDefault="00A86378">
      <w:pPr>
        <w:pStyle w:val="TOC2"/>
        <w:tabs>
          <w:tab w:val="left" w:pos="720"/>
        </w:tabs>
        <w:rPr>
          <w:szCs w:val="24"/>
        </w:rPr>
      </w:pPr>
      <w:hyperlink w:anchor="_Toc168299650" w:history="1">
        <w:r w:rsidR="007B586E" w:rsidRPr="00B014A9">
          <w:rPr>
            <w:rStyle w:val="Hyperlink"/>
            <w:color w:val="auto"/>
          </w:rPr>
          <w:t>32.</w:t>
        </w:r>
        <w:r w:rsidR="007B586E" w:rsidRPr="00B014A9">
          <w:rPr>
            <w:szCs w:val="24"/>
          </w:rPr>
          <w:tab/>
        </w:r>
        <w:r w:rsidR="007B586E" w:rsidRPr="00B014A9">
          <w:rPr>
            <w:rStyle w:val="Hyperlink"/>
            <w:color w:val="auto"/>
          </w:rPr>
          <w:t>Conversion to Single Currency</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_Toc168299650 \h </w:instrText>
        </w:r>
        <w:r w:rsidR="007B586E" w:rsidRPr="00B014A9">
          <w:rPr>
            <w:webHidden/>
          </w:rPr>
        </w:r>
        <w:r w:rsidR="007B586E" w:rsidRPr="00B014A9">
          <w:rPr>
            <w:webHidden/>
          </w:rPr>
          <w:fldChar w:fldCharType="separate"/>
        </w:r>
        <w:r w:rsidR="009437A3">
          <w:rPr>
            <w:webHidden/>
          </w:rPr>
          <w:t>23</w:t>
        </w:r>
        <w:r w:rsidR="007B586E" w:rsidRPr="00B014A9">
          <w:rPr>
            <w:webHidden/>
          </w:rPr>
          <w:fldChar w:fldCharType="end"/>
        </w:r>
      </w:hyperlink>
    </w:p>
    <w:p w14:paraId="2EDD38CB" w14:textId="77777777" w:rsidR="007B586E" w:rsidRPr="00B014A9" w:rsidRDefault="00A86378">
      <w:pPr>
        <w:pStyle w:val="TOC2"/>
        <w:tabs>
          <w:tab w:val="left" w:pos="720"/>
        </w:tabs>
        <w:rPr>
          <w:szCs w:val="24"/>
        </w:rPr>
      </w:pPr>
      <w:hyperlink w:anchor="_Toc168299651" w:history="1">
        <w:r w:rsidR="007B586E" w:rsidRPr="00B014A9">
          <w:rPr>
            <w:rStyle w:val="Hyperlink"/>
            <w:color w:val="auto"/>
          </w:rPr>
          <w:t>33.</w:t>
        </w:r>
        <w:r w:rsidR="007B586E" w:rsidRPr="00B014A9">
          <w:rPr>
            <w:szCs w:val="24"/>
          </w:rPr>
          <w:tab/>
        </w:r>
        <w:r w:rsidR="007B586E" w:rsidRPr="00B014A9">
          <w:rPr>
            <w:rStyle w:val="Hyperlink"/>
            <w:color w:val="auto"/>
          </w:rPr>
          <w:t>Margin of Preference</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_Toc168299651 \h </w:instrText>
        </w:r>
        <w:r w:rsidR="007B586E" w:rsidRPr="00B014A9">
          <w:rPr>
            <w:webHidden/>
          </w:rPr>
        </w:r>
        <w:r w:rsidR="007B586E" w:rsidRPr="00B014A9">
          <w:rPr>
            <w:webHidden/>
          </w:rPr>
          <w:fldChar w:fldCharType="separate"/>
        </w:r>
        <w:r w:rsidR="009437A3">
          <w:rPr>
            <w:webHidden/>
          </w:rPr>
          <w:t>23</w:t>
        </w:r>
        <w:r w:rsidR="007B586E" w:rsidRPr="00B014A9">
          <w:rPr>
            <w:webHidden/>
          </w:rPr>
          <w:fldChar w:fldCharType="end"/>
        </w:r>
      </w:hyperlink>
    </w:p>
    <w:p w14:paraId="77D88229" w14:textId="77777777" w:rsidR="007B586E" w:rsidRPr="00B014A9" w:rsidRDefault="00A86378">
      <w:pPr>
        <w:pStyle w:val="TOC2"/>
        <w:tabs>
          <w:tab w:val="left" w:pos="720"/>
        </w:tabs>
        <w:rPr>
          <w:szCs w:val="24"/>
        </w:rPr>
      </w:pPr>
      <w:hyperlink w:anchor="_Toc168299652" w:history="1">
        <w:r w:rsidR="007B586E" w:rsidRPr="00B014A9">
          <w:rPr>
            <w:rStyle w:val="Hyperlink"/>
            <w:color w:val="auto"/>
          </w:rPr>
          <w:t>34.</w:t>
        </w:r>
        <w:r w:rsidR="007B586E" w:rsidRPr="00B014A9">
          <w:rPr>
            <w:szCs w:val="24"/>
          </w:rPr>
          <w:tab/>
        </w:r>
        <w:r w:rsidR="007B586E" w:rsidRPr="00B014A9">
          <w:rPr>
            <w:rStyle w:val="Hyperlink"/>
            <w:color w:val="auto"/>
          </w:rPr>
          <w:t>Evaluation of Bids</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_Toc168299652 \h </w:instrText>
        </w:r>
        <w:r w:rsidR="007B586E" w:rsidRPr="00B014A9">
          <w:rPr>
            <w:webHidden/>
          </w:rPr>
        </w:r>
        <w:r w:rsidR="007B586E" w:rsidRPr="00B014A9">
          <w:rPr>
            <w:webHidden/>
          </w:rPr>
          <w:fldChar w:fldCharType="separate"/>
        </w:r>
        <w:r w:rsidR="009437A3">
          <w:rPr>
            <w:webHidden/>
          </w:rPr>
          <w:t>23</w:t>
        </w:r>
        <w:r w:rsidR="007B586E" w:rsidRPr="00B014A9">
          <w:rPr>
            <w:webHidden/>
          </w:rPr>
          <w:fldChar w:fldCharType="end"/>
        </w:r>
      </w:hyperlink>
    </w:p>
    <w:p w14:paraId="4806447F" w14:textId="77777777" w:rsidR="007B586E" w:rsidRPr="00B014A9" w:rsidRDefault="00A86378">
      <w:pPr>
        <w:pStyle w:val="TOC2"/>
        <w:tabs>
          <w:tab w:val="left" w:pos="720"/>
        </w:tabs>
        <w:rPr>
          <w:szCs w:val="24"/>
        </w:rPr>
      </w:pPr>
      <w:hyperlink w:anchor="_Toc168299653" w:history="1">
        <w:r w:rsidR="007B586E" w:rsidRPr="00B014A9">
          <w:rPr>
            <w:rStyle w:val="Hyperlink"/>
            <w:color w:val="auto"/>
          </w:rPr>
          <w:t>35.</w:t>
        </w:r>
        <w:r w:rsidR="007B586E" w:rsidRPr="00B014A9">
          <w:rPr>
            <w:szCs w:val="24"/>
          </w:rPr>
          <w:tab/>
        </w:r>
        <w:r w:rsidR="007B586E" w:rsidRPr="00B014A9">
          <w:rPr>
            <w:rStyle w:val="Hyperlink"/>
            <w:color w:val="auto"/>
          </w:rPr>
          <w:t>Comparison of Bids</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_Toc168299653 \h </w:instrText>
        </w:r>
        <w:r w:rsidR="007B586E" w:rsidRPr="00B014A9">
          <w:rPr>
            <w:webHidden/>
          </w:rPr>
        </w:r>
        <w:r w:rsidR="007B586E" w:rsidRPr="00B014A9">
          <w:rPr>
            <w:webHidden/>
          </w:rPr>
          <w:fldChar w:fldCharType="separate"/>
        </w:r>
        <w:r w:rsidR="009437A3">
          <w:rPr>
            <w:webHidden/>
          </w:rPr>
          <w:t>25</w:t>
        </w:r>
        <w:r w:rsidR="007B586E" w:rsidRPr="00B014A9">
          <w:rPr>
            <w:webHidden/>
          </w:rPr>
          <w:fldChar w:fldCharType="end"/>
        </w:r>
      </w:hyperlink>
    </w:p>
    <w:p w14:paraId="337EA1AA" w14:textId="77777777" w:rsidR="007B586E" w:rsidRPr="00B014A9" w:rsidRDefault="00A86378">
      <w:pPr>
        <w:pStyle w:val="TOC2"/>
        <w:tabs>
          <w:tab w:val="left" w:pos="720"/>
        </w:tabs>
        <w:rPr>
          <w:szCs w:val="24"/>
        </w:rPr>
      </w:pPr>
      <w:hyperlink w:anchor="_Toc168299654" w:history="1">
        <w:r w:rsidR="007B586E" w:rsidRPr="00B014A9">
          <w:rPr>
            <w:rStyle w:val="Hyperlink"/>
            <w:color w:val="auto"/>
          </w:rPr>
          <w:t>36.</w:t>
        </w:r>
        <w:r w:rsidR="007B586E" w:rsidRPr="00B014A9">
          <w:rPr>
            <w:szCs w:val="24"/>
          </w:rPr>
          <w:tab/>
        </w:r>
        <w:r w:rsidR="007B586E" w:rsidRPr="00B014A9">
          <w:rPr>
            <w:rStyle w:val="Hyperlink"/>
            <w:color w:val="auto"/>
          </w:rPr>
          <w:t>Qualification of the Bidder</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_Toc168299654 \h </w:instrText>
        </w:r>
        <w:r w:rsidR="007B586E" w:rsidRPr="00B014A9">
          <w:rPr>
            <w:webHidden/>
          </w:rPr>
        </w:r>
        <w:r w:rsidR="007B586E" w:rsidRPr="00B014A9">
          <w:rPr>
            <w:webHidden/>
          </w:rPr>
          <w:fldChar w:fldCharType="separate"/>
        </w:r>
        <w:r w:rsidR="009437A3">
          <w:rPr>
            <w:webHidden/>
          </w:rPr>
          <w:t>25</w:t>
        </w:r>
        <w:r w:rsidR="007B586E" w:rsidRPr="00B014A9">
          <w:rPr>
            <w:webHidden/>
          </w:rPr>
          <w:fldChar w:fldCharType="end"/>
        </w:r>
      </w:hyperlink>
    </w:p>
    <w:p w14:paraId="1C0CD552" w14:textId="77777777" w:rsidR="007B586E" w:rsidRPr="00B014A9" w:rsidRDefault="00A86378">
      <w:pPr>
        <w:pStyle w:val="TOC2"/>
        <w:tabs>
          <w:tab w:val="left" w:pos="720"/>
        </w:tabs>
        <w:rPr>
          <w:szCs w:val="24"/>
        </w:rPr>
      </w:pPr>
      <w:hyperlink w:anchor="_Toc168299655" w:history="1">
        <w:r w:rsidR="007B586E" w:rsidRPr="00B014A9">
          <w:rPr>
            <w:rStyle w:val="Hyperlink"/>
            <w:iCs/>
            <w:color w:val="auto"/>
          </w:rPr>
          <w:t>37.</w:t>
        </w:r>
        <w:r w:rsidR="007B586E" w:rsidRPr="00B014A9">
          <w:rPr>
            <w:szCs w:val="24"/>
          </w:rPr>
          <w:tab/>
        </w:r>
        <w:r w:rsidR="007B586E" w:rsidRPr="00B014A9">
          <w:rPr>
            <w:rStyle w:val="Hyperlink"/>
            <w:iCs/>
            <w:color w:val="auto"/>
          </w:rPr>
          <w:t xml:space="preserve">Employer’s </w:t>
        </w:r>
        <w:r w:rsidR="007B586E" w:rsidRPr="00B014A9">
          <w:rPr>
            <w:rStyle w:val="Hyperlink"/>
            <w:color w:val="auto"/>
          </w:rPr>
          <w:t>Right to Accept Any Bid, and to Reject Any or All Bids</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_Toc168299655 \h </w:instrText>
        </w:r>
        <w:r w:rsidR="007B586E" w:rsidRPr="00B014A9">
          <w:rPr>
            <w:webHidden/>
          </w:rPr>
        </w:r>
        <w:r w:rsidR="007B586E" w:rsidRPr="00B014A9">
          <w:rPr>
            <w:webHidden/>
          </w:rPr>
          <w:fldChar w:fldCharType="separate"/>
        </w:r>
        <w:r w:rsidR="009437A3">
          <w:rPr>
            <w:webHidden/>
          </w:rPr>
          <w:t>25</w:t>
        </w:r>
        <w:r w:rsidR="007B586E" w:rsidRPr="00B014A9">
          <w:rPr>
            <w:webHidden/>
          </w:rPr>
          <w:fldChar w:fldCharType="end"/>
        </w:r>
      </w:hyperlink>
    </w:p>
    <w:p w14:paraId="3360671C" w14:textId="77777777" w:rsidR="007B586E" w:rsidRPr="00B014A9" w:rsidRDefault="00A86378">
      <w:pPr>
        <w:pStyle w:val="TOC1"/>
        <w:tabs>
          <w:tab w:val="left" w:pos="720"/>
          <w:tab w:val="right" w:leader="dot" w:pos="8990"/>
        </w:tabs>
        <w:rPr>
          <w:b w:val="0"/>
          <w:noProof/>
          <w:szCs w:val="24"/>
        </w:rPr>
      </w:pPr>
      <w:hyperlink w:anchor="_Toc168299656" w:history="1">
        <w:r w:rsidR="007B586E" w:rsidRPr="00B014A9">
          <w:rPr>
            <w:rStyle w:val="Hyperlink"/>
            <w:noProof/>
            <w:color w:val="auto"/>
            <w:szCs w:val="28"/>
          </w:rPr>
          <w:t>F.</w:t>
        </w:r>
        <w:r w:rsidR="007B586E" w:rsidRPr="00B014A9">
          <w:rPr>
            <w:b w:val="0"/>
            <w:noProof/>
            <w:szCs w:val="24"/>
          </w:rPr>
          <w:tab/>
        </w:r>
        <w:r w:rsidR="007B586E" w:rsidRPr="00B014A9">
          <w:rPr>
            <w:rStyle w:val="Hyperlink"/>
            <w:noProof/>
            <w:color w:val="auto"/>
            <w:szCs w:val="28"/>
          </w:rPr>
          <w:t>Award of Contract</w:t>
        </w:r>
        <w:r w:rsidR="007B586E" w:rsidRPr="00B014A9">
          <w:rPr>
            <w:noProof/>
            <w:webHidden/>
          </w:rPr>
          <w:tab/>
        </w:r>
        <w:r w:rsidR="006E1078" w:rsidRPr="00B014A9">
          <w:rPr>
            <w:noProof/>
            <w:webHidden/>
          </w:rPr>
          <w:t>1-</w:t>
        </w:r>
        <w:r w:rsidR="007B586E" w:rsidRPr="00B014A9">
          <w:rPr>
            <w:noProof/>
            <w:webHidden/>
          </w:rPr>
          <w:fldChar w:fldCharType="begin"/>
        </w:r>
        <w:r w:rsidR="007B586E" w:rsidRPr="00B014A9">
          <w:rPr>
            <w:noProof/>
            <w:webHidden/>
          </w:rPr>
          <w:instrText xml:space="preserve"> PAGEREF _Toc168299656 \h </w:instrText>
        </w:r>
        <w:r w:rsidR="007B586E" w:rsidRPr="00B014A9">
          <w:rPr>
            <w:noProof/>
            <w:webHidden/>
          </w:rPr>
        </w:r>
        <w:r w:rsidR="007B586E" w:rsidRPr="00B014A9">
          <w:rPr>
            <w:noProof/>
            <w:webHidden/>
          </w:rPr>
          <w:fldChar w:fldCharType="separate"/>
        </w:r>
        <w:r w:rsidR="009437A3">
          <w:rPr>
            <w:noProof/>
            <w:webHidden/>
          </w:rPr>
          <w:t>25</w:t>
        </w:r>
        <w:r w:rsidR="007B586E" w:rsidRPr="00B014A9">
          <w:rPr>
            <w:noProof/>
            <w:webHidden/>
          </w:rPr>
          <w:fldChar w:fldCharType="end"/>
        </w:r>
      </w:hyperlink>
    </w:p>
    <w:p w14:paraId="1460591E" w14:textId="77777777" w:rsidR="007B586E" w:rsidRPr="00B014A9" w:rsidRDefault="00A86378">
      <w:pPr>
        <w:pStyle w:val="TOC2"/>
        <w:tabs>
          <w:tab w:val="left" w:pos="720"/>
        </w:tabs>
        <w:rPr>
          <w:szCs w:val="24"/>
        </w:rPr>
      </w:pPr>
      <w:hyperlink w:anchor="_Toc168299657" w:history="1">
        <w:r w:rsidR="007B586E" w:rsidRPr="00B014A9">
          <w:rPr>
            <w:rStyle w:val="Hyperlink"/>
            <w:color w:val="auto"/>
          </w:rPr>
          <w:t>38.</w:t>
        </w:r>
        <w:r w:rsidR="007B586E" w:rsidRPr="00B014A9">
          <w:rPr>
            <w:szCs w:val="24"/>
          </w:rPr>
          <w:tab/>
        </w:r>
        <w:r w:rsidR="007B586E" w:rsidRPr="00B014A9">
          <w:rPr>
            <w:rStyle w:val="Hyperlink"/>
            <w:color w:val="auto"/>
          </w:rPr>
          <w:t>Award Criteria</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_Toc168299657 \h </w:instrText>
        </w:r>
        <w:r w:rsidR="007B586E" w:rsidRPr="00B014A9">
          <w:rPr>
            <w:webHidden/>
          </w:rPr>
        </w:r>
        <w:r w:rsidR="007B586E" w:rsidRPr="00B014A9">
          <w:rPr>
            <w:webHidden/>
          </w:rPr>
          <w:fldChar w:fldCharType="separate"/>
        </w:r>
        <w:r w:rsidR="009437A3">
          <w:rPr>
            <w:webHidden/>
          </w:rPr>
          <w:t>25</w:t>
        </w:r>
        <w:r w:rsidR="007B586E" w:rsidRPr="00B014A9">
          <w:rPr>
            <w:webHidden/>
          </w:rPr>
          <w:fldChar w:fldCharType="end"/>
        </w:r>
      </w:hyperlink>
    </w:p>
    <w:p w14:paraId="4F47935D" w14:textId="77777777" w:rsidR="007B586E" w:rsidRPr="00B014A9" w:rsidRDefault="00A86378">
      <w:pPr>
        <w:pStyle w:val="TOC2"/>
        <w:tabs>
          <w:tab w:val="left" w:pos="720"/>
        </w:tabs>
        <w:rPr>
          <w:szCs w:val="24"/>
        </w:rPr>
      </w:pPr>
      <w:hyperlink w:anchor="_Toc168299658" w:history="1">
        <w:r w:rsidR="007B586E" w:rsidRPr="00B014A9">
          <w:rPr>
            <w:rStyle w:val="Hyperlink"/>
            <w:color w:val="auto"/>
          </w:rPr>
          <w:t>39.</w:t>
        </w:r>
        <w:r w:rsidR="007B586E" w:rsidRPr="00B014A9">
          <w:rPr>
            <w:szCs w:val="24"/>
          </w:rPr>
          <w:tab/>
        </w:r>
        <w:r w:rsidR="007B586E" w:rsidRPr="00B014A9">
          <w:rPr>
            <w:rStyle w:val="Hyperlink"/>
            <w:color w:val="auto"/>
          </w:rPr>
          <w:t>Notification of Award</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_Toc168299658 \h </w:instrText>
        </w:r>
        <w:r w:rsidR="007B586E" w:rsidRPr="00B014A9">
          <w:rPr>
            <w:webHidden/>
          </w:rPr>
        </w:r>
        <w:r w:rsidR="007B586E" w:rsidRPr="00B014A9">
          <w:rPr>
            <w:webHidden/>
          </w:rPr>
          <w:fldChar w:fldCharType="separate"/>
        </w:r>
        <w:r w:rsidR="009437A3">
          <w:rPr>
            <w:webHidden/>
          </w:rPr>
          <w:t>25</w:t>
        </w:r>
        <w:r w:rsidR="007B586E" w:rsidRPr="00B014A9">
          <w:rPr>
            <w:webHidden/>
          </w:rPr>
          <w:fldChar w:fldCharType="end"/>
        </w:r>
      </w:hyperlink>
    </w:p>
    <w:p w14:paraId="07ED2ADC" w14:textId="77777777" w:rsidR="007B586E" w:rsidRPr="00B014A9" w:rsidRDefault="00A86378">
      <w:pPr>
        <w:pStyle w:val="TOC2"/>
        <w:tabs>
          <w:tab w:val="left" w:pos="720"/>
        </w:tabs>
        <w:rPr>
          <w:szCs w:val="24"/>
        </w:rPr>
      </w:pPr>
      <w:hyperlink w:anchor="_Toc168299659" w:history="1">
        <w:r w:rsidR="007B586E" w:rsidRPr="00B014A9">
          <w:rPr>
            <w:rStyle w:val="Hyperlink"/>
            <w:color w:val="auto"/>
          </w:rPr>
          <w:t>40.</w:t>
        </w:r>
        <w:r w:rsidR="007B586E" w:rsidRPr="00B014A9">
          <w:rPr>
            <w:szCs w:val="24"/>
          </w:rPr>
          <w:tab/>
        </w:r>
        <w:r w:rsidR="007B586E" w:rsidRPr="00B014A9">
          <w:rPr>
            <w:rStyle w:val="Hyperlink"/>
            <w:color w:val="auto"/>
          </w:rPr>
          <w:t>Signing of Contract</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_Toc168299659 \h </w:instrText>
        </w:r>
        <w:r w:rsidR="007B586E" w:rsidRPr="00B014A9">
          <w:rPr>
            <w:webHidden/>
          </w:rPr>
        </w:r>
        <w:r w:rsidR="007B586E" w:rsidRPr="00B014A9">
          <w:rPr>
            <w:webHidden/>
          </w:rPr>
          <w:fldChar w:fldCharType="separate"/>
        </w:r>
        <w:r w:rsidR="009437A3">
          <w:rPr>
            <w:webHidden/>
          </w:rPr>
          <w:t>26</w:t>
        </w:r>
        <w:r w:rsidR="007B586E" w:rsidRPr="00B014A9">
          <w:rPr>
            <w:webHidden/>
          </w:rPr>
          <w:fldChar w:fldCharType="end"/>
        </w:r>
      </w:hyperlink>
    </w:p>
    <w:p w14:paraId="3091E5C2" w14:textId="77777777" w:rsidR="007B586E" w:rsidRPr="00B014A9" w:rsidRDefault="00A86378">
      <w:pPr>
        <w:pStyle w:val="TOC2"/>
        <w:tabs>
          <w:tab w:val="left" w:pos="720"/>
        </w:tabs>
        <w:rPr>
          <w:szCs w:val="24"/>
        </w:rPr>
      </w:pPr>
      <w:hyperlink w:anchor="_Toc168299660" w:history="1">
        <w:r w:rsidR="007B586E" w:rsidRPr="00B014A9">
          <w:rPr>
            <w:rStyle w:val="Hyperlink"/>
            <w:color w:val="auto"/>
          </w:rPr>
          <w:t>41.</w:t>
        </w:r>
        <w:r w:rsidR="007B586E" w:rsidRPr="00B014A9">
          <w:rPr>
            <w:szCs w:val="24"/>
          </w:rPr>
          <w:tab/>
        </w:r>
        <w:r w:rsidR="007B586E" w:rsidRPr="00B014A9">
          <w:rPr>
            <w:rStyle w:val="Hyperlink"/>
            <w:color w:val="auto"/>
          </w:rPr>
          <w:t>Performance Security</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_Toc168299660 \h </w:instrText>
        </w:r>
        <w:r w:rsidR="007B586E" w:rsidRPr="00B014A9">
          <w:rPr>
            <w:webHidden/>
          </w:rPr>
        </w:r>
        <w:r w:rsidR="007B586E" w:rsidRPr="00B014A9">
          <w:rPr>
            <w:webHidden/>
          </w:rPr>
          <w:fldChar w:fldCharType="separate"/>
        </w:r>
        <w:r w:rsidR="009437A3">
          <w:rPr>
            <w:webHidden/>
          </w:rPr>
          <w:t>26</w:t>
        </w:r>
        <w:r w:rsidR="007B586E" w:rsidRPr="00B014A9">
          <w:rPr>
            <w:webHidden/>
          </w:rPr>
          <w:fldChar w:fldCharType="end"/>
        </w:r>
      </w:hyperlink>
    </w:p>
    <w:p w14:paraId="682800EA" w14:textId="77777777" w:rsidR="007B586E" w:rsidRPr="00B014A9" w:rsidRDefault="00A86378">
      <w:pPr>
        <w:pStyle w:val="TOC2"/>
        <w:tabs>
          <w:tab w:val="left" w:pos="720"/>
        </w:tabs>
        <w:rPr>
          <w:szCs w:val="24"/>
        </w:rPr>
      </w:pPr>
      <w:hyperlink w:anchor="_Toc168299661" w:history="1">
        <w:r w:rsidR="007B586E" w:rsidRPr="00B014A9">
          <w:rPr>
            <w:rStyle w:val="Hyperlink"/>
            <w:color w:val="auto"/>
          </w:rPr>
          <w:t>42.</w:t>
        </w:r>
        <w:r w:rsidR="007B586E" w:rsidRPr="00B014A9">
          <w:rPr>
            <w:szCs w:val="24"/>
          </w:rPr>
          <w:tab/>
        </w:r>
        <w:r w:rsidR="007B586E" w:rsidRPr="00B014A9">
          <w:rPr>
            <w:rStyle w:val="Hyperlink"/>
            <w:color w:val="auto"/>
          </w:rPr>
          <w:t>Adjudicator</w:t>
        </w:r>
        <w:r w:rsidR="007B586E" w:rsidRPr="00B014A9">
          <w:rPr>
            <w:webHidden/>
          </w:rPr>
          <w:tab/>
        </w:r>
        <w:r w:rsidR="006E1078" w:rsidRPr="00B014A9">
          <w:rPr>
            <w:webHidden/>
          </w:rPr>
          <w:t>1-</w:t>
        </w:r>
        <w:r w:rsidR="007B586E" w:rsidRPr="00B014A9">
          <w:rPr>
            <w:webHidden/>
          </w:rPr>
          <w:fldChar w:fldCharType="begin"/>
        </w:r>
        <w:r w:rsidR="007B586E" w:rsidRPr="00B014A9">
          <w:rPr>
            <w:webHidden/>
          </w:rPr>
          <w:instrText xml:space="preserve"> PAGEREF _Toc168299661 \h </w:instrText>
        </w:r>
        <w:r w:rsidR="007B586E" w:rsidRPr="00B014A9">
          <w:rPr>
            <w:webHidden/>
          </w:rPr>
        </w:r>
        <w:r w:rsidR="007B586E" w:rsidRPr="00B014A9">
          <w:rPr>
            <w:webHidden/>
          </w:rPr>
          <w:fldChar w:fldCharType="separate"/>
        </w:r>
        <w:r w:rsidR="009437A3">
          <w:rPr>
            <w:webHidden/>
          </w:rPr>
          <w:t>26</w:t>
        </w:r>
        <w:r w:rsidR="007B586E" w:rsidRPr="00B014A9">
          <w:rPr>
            <w:webHidden/>
          </w:rPr>
          <w:fldChar w:fldCharType="end"/>
        </w:r>
      </w:hyperlink>
    </w:p>
    <w:p w14:paraId="61B80F1C" w14:textId="77777777" w:rsidR="007B586E" w:rsidRPr="00B014A9" w:rsidRDefault="007B586E">
      <w:pPr>
        <w:pStyle w:val="BodyText"/>
        <w:ind w:left="180" w:right="288"/>
        <w:jc w:val="center"/>
        <w:rPr>
          <w:rFonts w:ascii="Times New Roman" w:hAnsi="Times New Roman" w:cs="Times New Roman"/>
          <w:b/>
          <w:bCs/>
          <w:sz w:val="24"/>
        </w:rPr>
      </w:pPr>
      <w:r w:rsidRPr="00B014A9">
        <w:rPr>
          <w:rFonts w:ascii="Times New Roman" w:hAnsi="Times New Roman" w:cs="Times New Roman"/>
          <w:b/>
          <w:bCs/>
          <w:sz w:val="24"/>
        </w:rPr>
        <w:fldChar w:fldCharType="end"/>
      </w:r>
    </w:p>
    <w:p w14:paraId="6D2899E8" w14:textId="77777777" w:rsidR="007B586E" w:rsidRPr="00B014A9" w:rsidRDefault="007B586E">
      <w:pPr>
        <w:pStyle w:val="BodyText"/>
        <w:ind w:left="180" w:right="288"/>
        <w:jc w:val="center"/>
        <w:rPr>
          <w:rFonts w:ascii="Times New Roman" w:hAnsi="Times New Roman" w:cs="Times New Roman"/>
          <w:b/>
          <w:bCs/>
          <w:sz w:val="24"/>
        </w:rPr>
      </w:pPr>
    </w:p>
    <w:p w14:paraId="49A55955" w14:textId="77777777" w:rsidR="007B586E" w:rsidRPr="00B014A9" w:rsidRDefault="007B586E">
      <w:pPr>
        <w:jc w:val="center"/>
        <w:outlineLvl w:val="0"/>
        <w:rPr>
          <w:rFonts w:cs="Arial"/>
          <w:sz w:val="28"/>
        </w:rPr>
      </w:pPr>
    </w:p>
    <w:p w14:paraId="6760FC0D" w14:textId="77777777" w:rsidR="007B586E" w:rsidRPr="00B014A9" w:rsidRDefault="007B586E">
      <w:pPr>
        <w:jc w:val="center"/>
        <w:outlineLvl w:val="0"/>
        <w:rPr>
          <w:rFonts w:cs="Arial"/>
          <w:sz w:val="28"/>
        </w:rPr>
      </w:pPr>
    </w:p>
    <w:p w14:paraId="0EB26753" w14:textId="77777777" w:rsidR="007B586E" w:rsidRPr="00B014A9" w:rsidRDefault="007B586E">
      <w:pPr>
        <w:spacing w:before="240" w:after="360"/>
        <w:jc w:val="center"/>
        <w:rPr>
          <w:b/>
          <w:sz w:val="36"/>
          <w:szCs w:val="36"/>
        </w:rPr>
      </w:pPr>
      <w:bookmarkStart w:id="7" w:name="_Hlt438532663"/>
      <w:bookmarkStart w:id="8" w:name="_Toc438266923"/>
      <w:bookmarkStart w:id="9" w:name="_Toc438267877"/>
      <w:bookmarkStart w:id="10" w:name="_Toc438366664"/>
      <w:bookmarkEnd w:id="7"/>
      <w:r w:rsidRPr="00B014A9">
        <w:br w:type="page"/>
      </w:r>
      <w:r w:rsidRPr="00B014A9">
        <w:rPr>
          <w:b/>
          <w:sz w:val="36"/>
          <w:szCs w:val="36"/>
        </w:rPr>
        <w:lastRenderedPageBreak/>
        <w:t>Section I - Instructions to Bidders</w:t>
      </w:r>
      <w:bookmarkEnd w:id="8"/>
      <w:bookmarkEnd w:id="9"/>
      <w:bookmarkEnd w:id="10"/>
    </w:p>
    <w:tbl>
      <w:tblPr>
        <w:tblW w:w="9450" w:type="dxa"/>
        <w:jc w:val="center"/>
        <w:tblLayout w:type="fixed"/>
        <w:tblLook w:val="0000" w:firstRow="0" w:lastRow="0" w:firstColumn="0" w:lastColumn="0" w:noHBand="0" w:noVBand="0"/>
      </w:tblPr>
      <w:tblGrid>
        <w:gridCol w:w="2430"/>
        <w:gridCol w:w="7020"/>
      </w:tblGrid>
      <w:tr w:rsidR="007B586E" w:rsidRPr="00B014A9" w14:paraId="4ADDE266" w14:textId="77777777">
        <w:trPr>
          <w:cantSplit/>
          <w:jc w:val="center"/>
        </w:trPr>
        <w:tc>
          <w:tcPr>
            <w:tcW w:w="9450" w:type="dxa"/>
            <w:gridSpan w:val="2"/>
            <w:vAlign w:val="center"/>
          </w:tcPr>
          <w:p w14:paraId="6D32A481" w14:textId="77777777" w:rsidR="007B586E" w:rsidRPr="00B014A9" w:rsidRDefault="007B586E">
            <w:pPr>
              <w:pStyle w:val="StyleStyleS1-Header1TimesNewRoman14pt1"/>
            </w:pPr>
            <w:bookmarkStart w:id="11" w:name="_Toc438438819"/>
            <w:bookmarkStart w:id="12" w:name="_Toc438532553"/>
            <w:bookmarkStart w:id="13" w:name="_Toc438733963"/>
            <w:bookmarkStart w:id="14" w:name="_Toc438962045"/>
            <w:bookmarkStart w:id="15" w:name="_Toc461939616"/>
            <w:bookmarkStart w:id="16" w:name="_Toc97371001"/>
            <w:bookmarkStart w:id="17" w:name="_Toc168299614"/>
            <w:r w:rsidRPr="00B014A9">
              <w:t>General</w:t>
            </w:r>
            <w:bookmarkEnd w:id="11"/>
            <w:bookmarkEnd w:id="12"/>
            <w:bookmarkEnd w:id="13"/>
            <w:bookmarkEnd w:id="14"/>
            <w:bookmarkEnd w:id="15"/>
            <w:bookmarkEnd w:id="16"/>
            <w:bookmarkEnd w:id="17"/>
          </w:p>
        </w:tc>
      </w:tr>
      <w:tr w:rsidR="007B586E" w:rsidRPr="00B014A9" w14:paraId="46A002AB" w14:textId="77777777">
        <w:trPr>
          <w:jc w:val="center"/>
        </w:trPr>
        <w:tc>
          <w:tcPr>
            <w:tcW w:w="2430" w:type="dxa"/>
          </w:tcPr>
          <w:p w14:paraId="3D432E82" w14:textId="77777777" w:rsidR="007B586E" w:rsidRPr="00B014A9" w:rsidRDefault="007B586E">
            <w:pPr>
              <w:pStyle w:val="S1-Header2"/>
            </w:pPr>
            <w:bookmarkStart w:id="18" w:name="_Toc97371002"/>
            <w:bookmarkStart w:id="19" w:name="_Toc139863103"/>
            <w:bookmarkStart w:id="20" w:name="_Toc168299615"/>
            <w:r w:rsidRPr="00B014A9">
              <w:t>Scope of Bid</w:t>
            </w:r>
            <w:bookmarkEnd w:id="18"/>
            <w:bookmarkEnd w:id="19"/>
            <w:bookmarkEnd w:id="20"/>
          </w:p>
        </w:tc>
        <w:tc>
          <w:tcPr>
            <w:tcW w:w="7020" w:type="dxa"/>
          </w:tcPr>
          <w:p w14:paraId="555C07B1" w14:textId="77777777" w:rsidR="007B586E" w:rsidRPr="00B014A9" w:rsidRDefault="007B586E" w:rsidP="0064036F">
            <w:pPr>
              <w:pStyle w:val="Header2-SubClauses"/>
            </w:pPr>
            <w:r w:rsidRPr="00B014A9">
              <w:t xml:space="preserve">The Employer, as </w:t>
            </w:r>
            <w:r w:rsidRPr="00B014A9">
              <w:rPr>
                <w:b/>
              </w:rPr>
              <w:t>indicated in the BDS</w:t>
            </w:r>
            <w:r w:rsidRPr="00B014A9">
              <w:t xml:space="preserve">, issues this Bidding Document for the procurement of the Works as specified in Section </w:t>
            </w:r>
            <w:r w:rsidR="0064036F">
              <w:t>VI</w:t>
            </w:r>
            <w:r w:rsidRPr="00B014A9">
              <w:t xml:space="preserve"> (Employer’s Requirements). The name, identification, and number of contracts of this bidding are </w:t>
            </w:r>
            <w:r w:rsidRPr="00B014A9">
              <w:rPr>
                <w:b/>
              </w:rPr>
              <w:t>provided in the BDS</w:t>
            </w:r>
            <w:r w:rsidRPr="00B014A9">
              <w:t>.</w:t>
            </w:r>
          </w:p>
        </w:tc>
      </w:tr>
      <w:tr w:rsidR="007B586E" w:rsidRPr="00B014A9" w14:paraId="51A5EF43" w14:textId="77777777">
        <w:trPr>
          <w:jc w:val="center"/>
        </w:trPr>
        <w:tc>
          <w:tcPr>
            <w:tcW w:w="2430" w:type="dxa"/>
          </w:tcPr>
          <w:p w14:paraId="03932D25" w14:textId="77777777" w:rsidR="007B586E" w:rsidRPr="00B014A9" w:rsidRDefault="007B586E">
            <w:pPr>
              <w:spacing w:before="180" w:after="180"/>
            </w:pPr>
          </w:p>
        </w:tc>
        <w:tc>
          <w:tcPr>
            <w:tcW w:w="7020" w:type="dxa"/>
          </w:tcPr>
          <w:p w14:paraId="4037A1CF" w14:textId="77777777" w:rsidR="007B586E" w:rsidRPr="00B014A9" w:rsidRDefault="007B586E">
            <w:pPr>
              <w:pStyle w:val="StyleHeader2-SubClausesAfter6pt"/>
            </w:pPr>
            <w:r w:rsidRPr="00B014A9">
              <w:t>Throughout this Bidding Document:</w:t>
            </w:r>
          </w:p>
          <w:p w14:paraId="314752F9" w14:textId="77777777" w:rsidR="007B586E" w:rsidRPr="00B014A9" w:rsidRDefault="007B586E">
            <w:pPr>
              <w:pStyle w:val="P3Header1-Clauses"/>
              <w:numPr>
                <w:ilvl w:val="0"/>
                <w:numId w:val="0"/>
              </w:numPr>
              <w:ind w:left="927" w:hanging="423"/>
              <w:rPr>
                <w:szCs w:val="24"/>
              </w:rPr>
            </w:pPr>
            <w:r w:rsidRPr="00B014A9">
              <w:rPr>
                <w:szCs w:val="24"/>
              </w:rPr>
              <w:t>(a)</w:t>
            </w:r>
            <w:r w:rsidRPr="00B014A9">
              <w:rPr>
                <w:szCs w:val="24"/>
              </w:rPr>
              <w:tab/>
              <w:t xml:space="preserve">the term “in writing” means communicated in written form and delivered against receipt; </w:t>
            </w:r>
          </w:p>
          <w:p w14:paraId="1846ECF5" w14:textId="592D0019" w:rsidR="007B586E" w:rsidRPr="00B014A9" w:rsidRDefault="007B586E">
            <w:pPr>
              <w:pStyle w:val="P3Header1-Clauses"/>
              <w:numPr>
                <w:ilvl w:val="0"/>
                <w:numId w:val="0"/>
              </w:numPr>
              <w:ind w:left="927" w:hanging="423"/>
              <w:rPr>
                <w:szCs w:val="24"/>
              </w:rPr>
            </w:pPr>
            <w:r w:rsidRPr="00B014A9">
              <w:rPr>
                <w:szCs w:val="24"/>
              </w:rPr>
              <w:t>(b)</w:t>
            </w:r>
            <w:r w:rsidRPr="00B014A9">
              <w:rPr>
                <w:szCs w:val="24"/>
              </w:rPr>
              <w:tab/>
              <w:t xml:space="preserve">except where the context requires otherwise, words indicating the singular also include the plural and words indicating the plural also include the singular; </w:t>
            </w:r>
          </w:p>
          <w:p w14:paraId="0E132B3C" w14:textId="57D66D56" w:rsidR="007B586E" w:rsidRDefault="007B586E">
            <w:pPr>
              <w:pStyle w:val="P3Header1-Clauses"/>
              <w:numPr>
                <w:ilvl w:val="0"/>
                <w:numId w:val="0"/>
              </w:numPr>
              <w:ind w:left="927" w:hanging="423"/>
              <w:rPr>
                <w:szCs w:val="24"/>
              </w:rPr>
            </w:pPr>
            <w:r w:rsidRPr="00B014A9">
              <w:rPr>
                <w:szCs w:val="24"/>
              </w:rPr>
              <w:t>(c)</w:t>
            </w:r>
            <w:r w:rsidRPr="00B014A9">
              <w:rPr>
                <w:szCs w:val="24"/>
              </w:rPr>
              <w:tab/>
              <w:t>“day” means calendar day</w:t>
            </w:r>
            <w:r w:rsidR="000F49D2">
              <w:rPr>
                <w:szCs w:val="24"/>
              </w:rPr>
              <w:t>; and</w:t>
            </w:r>
          </w:p>
          <w:p w14:paraId="73FD25F4" w14:textId="13E84321" w:rsidR="00B8762C" w:rsidRPr="00B014A9" w:rsidRDefault="00B8762C">
            <w:pPr>
              <w:pStyle w:val="P3Header1-Clauses"/>
              <w:numPr>
                <w:ilvl w:val="0"/>
                <w:numId w:val="0"/>
              </w:numPr>
              <w:ind w:left="927" w:hanging="423"/>
              <w:rPr>
                <w:szCs w:val="24"/>
              </w:rPr>
            </w:pPr>
            <w:r>
              <w:rPr>
                <w:szCs w:val="24"/>
              </w:rPr>
              <w:t>(d)</w:t>
            </w:r>
            <w:r>
              <w:rPr>
                <w:szCs w:val="24"/>
              </w:rPr>
              <w:tab/>
              <w:t>“</w:t>
            </w:r>
            <w:proofErr w:type="gramStart"/>
            <w:r>
              <w:rPr>
                <w:szCs w:val="24"/>
              </w:rPr>
              <w:t>scored</w:t>
            </w:r>
            <w:proofErr w:type="gramEnd"/>
            <w:r>
              <w:rPr>
                <w:szCs w:val="24"/>
              </w:rPr>
              <w:t xml:space="preserve"> out text”, where </w:t>
            </w:r>
            <w:r w:rsidR="000F49D2">
              <w:rPr>
                <w:szCs w:val="24"/>
              </w:rPr>
              <w:t>text in this document has been scored out with strike through then this text will not form part of the contract.</w:t>
            </w:r>
          </w:p>
        </w:tc>
      </w:tr>
      <w:tr w:rsidR="007B586E" w:rsidRPr="00B014A9" w14:paraId="013CBC6D" w14:textId="77777777">
        <w:trPr>
          <w:jc w:val="center"/>
        </w:trPr>
        <w:tc>
          <w:tcPr>
            <w:tcW w:w="2430" w:type="dxa"/>
          </w:tcPr>
          <w:p w14:paraId="65D8AD49" w14:textId="77777777" w:rsidR="007B586E" w:rsidRPr="00B014A9" w:rsidRDefault="007B586E">
            <w:pPr>
              <w:pStyle w:val="S1-Header2"/>
            </w:pPr>
            <w:bookmarkStart w:id="21" w:name="_Toc438530847"/>
            <w:bookmarkStart w:id="22" w:name="_Toc438532555"/>
            <w:bookmarkStart w:id="23" w:name="_Toc438438821"/>
            <w:bookmarkStart w:id="24" w:name="_Toc438532556"/>
            <w:bookmarkStart w:id="25" w:name="_Toc438733965"/>
            <w:bookmarkStart w:id="26" w:name="_Toc438907006"/>
            <w:bookmarkStart w:id="27" w:name="_Toc438907205"/>
            <w:bookmarkStart w:id="28" w:name="_Toc97371003"/>
            <w:bookmarkStart w:id="29" w:name="_Toc139863104"/>
            <w:bookmarkStart w:id="30" w:name="_Toc168299616"/>
            <w:bookmarkEnd w:id="21"/>
            <w:bookmarkEnd w:id="22"/>
            <w:r w:rsidRPr="00B014A9">
              <w:t>Source of Funds</w:t>
            </w:r>
            <w:bookmarkEnd w:id="23"/>
            <w:bookmarkEnd w:id="24"/>
            <w:bookmarkEnd w:id="25"/>
            <w:bookmarkEnd w:id="26"/>
            <w:bookmarkEnd w:id="27"/>
            <w:bookmarkEnd w:id="28"/>
            <w:bookmarkEnd w:id="29"/>
            <w:bookmarkEnd w:id="30"/>
          </w:p>
        </w:tc>
        <w:tc>
          <w:tcPr>
            <w:tcW w:w="7020" w:type="dxa"/>
          </w:tcPr>
          <w:p w14:paraId="447CC274" w14:textId="77777777" w:rsidR="007B586E" w:rsidRPr="00B014A9" w:rsidRDefault="007B586E">
            <w:pPr>
              <w:pStyle w:val="StyleHeader2-SubClausesAfter6pt"/>
            </w:pPr>
            <w:r w:rsidRPr="00B014A9">
              <w:t xml:space="preserve">The </w:t>
            </w:r>
            <w:r w:rsidR="00165342" w:rsidRPr="00B014A9">
              <w:t>Beneficiary</w:t>
            </w:r>
            <w:r w:rsidRPr="00B014A9">
              <w:t xml:space="preserve"> or Recipient (hereinafter called “</w:t>
            </w:r>
            <w:r w:rsidR="00165342" w:rsidRPr="00B014A9">
              <w:t>Beneficiary</w:t>
            </w:r>
            <w:r w:rsidRPr="00B014A9">
              <w:t xml:space="preserve">”) </w:t>
            </w:r>
            <w:r w:rsidRPr="00B014A9">
              <w:rPr>
                <w:b/>
              </w:rPr>
              <w:t>indicated in the BDS</w:t>
            </w:r>
            <w:r w:rsidRPr="00B014A9">
              <w:t xml:space="preserve"> has applied for or received financing</w:t>
            </w:r>
            <w:r w:rsidR="004017A1" w:rsidRPr="00B014A9">
              <w:t>/loan/grant or TA</w:t>
            </w:r>
            <w:r w:rsidRPr="00B014A9">
              <w:t xml:space="preserve"> (hereinafter called “funds”) from the </w:t>
            </w:r>
            <w:r w:rsidR="00D60CE5" w:rsidRPr="00B014A9">
              <w:t>Islamic Development Bank</w:t>
            </w:r>
            <w:r w:rsidRPr="00B014A9">
              <w:t xml:space="preserve"> (hereinafter called “the Bank”) toward the cost of the project </w:t>
            </w:r>
            <w:r w:rsidRPr="00B014A9">
              <w:rPr>
                <w:b/>
              </w:rPr>
              <w:t>named in the BDS</w:t>
            </w:r>
            <w:r w:rsidRPr="00B014A9">
              <w:t xml:space="preserve">. The </w:t>
            </w:r>
            <w:r w:rsidR="00165342" w:rsidRPr="00B014A9">
              <w:t>Beneficiary</w:t>
            </w:r>
            <w:r w:rsidRPr="00B014A9">
              <w:t xml:space="preserve"> intends to apply a portion of the funds to eligible payments under the contract(s) for which this Bidding Document is issued.</w:t>
            </w:r>
          </w:p>
        </w:tc>
      </w:tr>
      <w:tr w:rsidR="007B586E" w:rsidRPr="00B014A9" w14:paraId="280CDE72" w14:textId="77777777">
        <w:trPr>
          <w:jc w:val="center"/>
        </w:trPr>
        <w:tc>
          <w:tcPr>
            <w:tcW w:w="2430" w:type="dxa"/>
          </w:tcPr>
          <w:p w14:paraId="121564BD" w14:textId="77777777" w:rsidR="007B586E" w:rsidRPr="00B014A9" w:rsidRDefault="007B586E">
            <w:pPr>
              <w:spacing w:before="180" w:after="180"/>
            </w:pPr>
            <w:bookmarkStart w:id="31" w:name="_Toc438532557"/>
            <w:bookmarkEnd w:id="31"/>
          </w:p>
        </w:tc>
        <w:tc>
          <w:tcPr>
            <w:tcW w:w="7020" w:type="dxa"/>
          </w:tcPr>
          <w:p w14:paraId="59C6508C" w14:textId="77777777" w:rsidR="007B586E" w:rsidRPr="00B014A9" w:rsidRDefault="007B586E" w:rsidP="004017A1">
            <w:pPr>
              <w:pStyle w:val="StyleHeader2-SubClausesAfter6pt"/>
              <w:rPr>
                <w:i/>
                <w:iCs/>
              </w:rPr>
            </w:pPr>
            <w:r w:rsidRPr="00B014A9">
              <w:t xml:space="preserve">Payments by the Bank will be made only at the request of the </w:t>
            </w:r>
            <w:r w:rsidR="00165342" w:rsidRPr="00B014A9">
              <w:t>Beneficiary</w:t>
            </w:r>
            <w:r w:rsidRPr="00B014A9">
              <w:t xml:space="preserve"> and upon approval by the Bank in accordance with the terms and conditions of the financing agreement between the </w:t>
            </w:r>
            <w:r w:rsidR="00165342" w:rsidRPr="00B014A9">
              <w:t>Beneficiary</w:t>
            </w:r>
            <w:r w:rsidRPr="00B014A9">
              <w:t xml:space="preserve"> and the Bank (hereinafter called the </w:t>
            </w:r>
            <w:r w:rsidR="00165342" w:rsidRPr="00B014A9">
              <w:t>Financi</w:t>
            </w:r>
            <w:r w:rsidR="004017A1" w:rsidRPr="00B014A9">
              <w:t>ng A</w:t>
            </w:r>
            <w:r w:rsidR="00165342" w:rsidRPr="00B014A9">
              <w:t>greement</w:t>
            </w:r>
            <w:r w:rsidRPr="00B014A9">
              <w:t xml:space="preserve">), and will be subject in all respects to the terms and conditions of that </w:t>
            </w:r>
            <w:r w:rsidR="00165342" w:rsidRPr="00B014A9">
              <w:t>Financi</w:t>
            </w:r>
            <w:r w:rsidR="004017A1" w:rsidRPr="00B014A9">
              <w:t>ng A</w:t>
            </w:r>
            <w:r w:rsidR="00165342" w:rsidRPr="00B014A9">
              <w:t>greement</w:t>
            </w:r>
            <w:r w:rsidRPr="00B014A9">
              <w:t xml:space="preserve">. No party other than the </w:t>
            </w:r>
            <w:r w:rsidR="00165342" w:rsidRPr="00B014A9">
              <w:t>Beneficiary</w:t>
            </w:r>
            <w:r w:rsidRPr="00B014A9">
              <w:t xml:space="preserve"> shall derive any rights from the </w:t>
            </w:r>
            <w:r w:rsidR="004017A1" w:rsidRPr="00B014A9">
              <w:t>Financing A</w:t>
            </w:r>
            <w:r w:rsidR="00165342" w:rsidRPr="00B014A9">
              <w:t>greement</w:t>
            </w:r>
            <w:r w:rsidRPr="00B014A9">
              <w:t xml:space="preserve"> or have any claim to the funds.</w:t>
            </w:r>
            <w:r w:rsidR="00C05EB3" w:rsidRPr="00B014A9">
              <w:t xml:space="preserve"> </w:t>
            </w:r>
          </w:p>
        </w:tc>
      </w:tr>
      <w:tr w:rsidR="007B586E" w:rsidRPr="00B014A9" w14:paraId="23223647" w14:textId="77777777">
        <w:trPr>
          <w:jc w:val="center"/>
        </w:trPr>
        <w:tc>
          <w:tcPr>
            <w:tcW w:w="2430" w:type="dxa"/>
          </w:tcPr>
          <w:p w14:paraId="10BE7377" w14:textId="77777777" w:rsidR="007B586E" w:rsidRPr="00B014A9" w:rsidRDefault="007B586E">
            <w:pPr>
              <w:pStyle w:val="S1-Header2"/>
            </w:pPr>
            <w:bookmarkStart w:id="32" w:name="_Toc438532558"/>
            <w:bookmarkStart w:id="33" w:name="_Toc438002631"/>
            <w:bookmarkEnd w:id="32"/>
            <w:r w:rsidRPr="00B014A9">
              <w:br w:type="page"/>
            </w:r>
            <w:bookmarkStart w:id="34" w:name="_Toc168299617"/>
            <w:bookmarkEnd w:id="33"/>
            <w:r w:rsidRPr="00B014A9">
              <w:t>Fraud and Corruption</w:t>
            </w:r>
            <w:bookmarkEnd w:id="34"/>
            <w:r w:rsidRPr="00B014A9">
              <w:t xml:space="preserve"> </w:t>
            </w:r>
          </w:p>
        </w:tc>
        <w:tc>
          <w:tcPr>
            <w:tcW w:w="7020" w:type="dxa"/>
          </w:tcPr>
          <w:p w14:paraId="75604A9C" w14:textId="77777777" w:rsidR="00402C5B" w:rsidRPr="00B014A9" w:rsidRDefault="00402C5B" w:rsidP="00B16FB6">
            <w:pPr>
              <w:pStyle w:val="StyleHeader2-SubClausesAfter6pt"/>
              <w:ind w:right="117"/>
            </w:pPr>
            <w:r w:rsidRPr="00B014A9">
              <w:t xml:space="preserve">It is the Bank’s policy to require that </w:t>
            </w:r>
            <w:r w:rsidR="00165342" w:rsidRPr="00B014A9">
              <w:t>Beneficiary</w:t>
            </w:r>
            <w:r w:rsidR="000C71FA" w:rsidRPr="00B014A9">
              <w:t>'</w:t>
            </w:r>
            <w:r w:rsidRPr="00B014A9">
              <w:t xml:space="preserve">s (including beneficiaries of Bank </w:t>
            </w:r>
            <w:r w:rsidR="00B16FB6" w:rsidRPr="00B014A9">
              <w:t>financings</w:t>
            </w:r>
            <w:r w:rsidRPr="00B014A9">
              <w:t xml:space="preserve">), as well as bidders, suppliers, and contractors and their </w:t>
            </w:r>
            <w:r w:rsidR="00283A08" w:rsidRPr="00B014A9">
              <w:t xml:space="preserve">agents (whether declared or not), </w:t>
            </w:r>
            <w:r w:rsidR="00283A08" w:rsidRPr="00B014A9">
              <w:lastRenderedPageBreak/>
              <w:t xml:space="preserve">personnel, subcontractors, sub-consultants, service providers and suppliers, </w:t>
            </w:r>
            <w:r w:rsidRPr="00B014A9">
              <w:t>under Bank-financed contracts, observe the highest standard of ethics during the procurement and execution of such contracts.</w:t>
            </w:r>
            <w:r w:rsidRPr="00B014A9">
              <w:rPr>
                <w:rStyle w:val="FootnoteReference"/>
              </w:rPr>
              <w:footnoteReference w:id="1"/>
            </w:r>
            <w:r w:rsidRPr="00B014A9">
              <w:t xml:space="preserve"> In pursuance of this policy, the Bank:</w:t>
            </w:r>
          </w:p>
          <w:p w14:paraId="0A1B2D39" w14:textId="77777777" w:rsidR="00402C5B" w:rsidRPr="00B014A9" w:rsidRDefault="00402C5B" w:rsidP="00F74D24">
            <w:pPr>
              <w:tabs>
                <w:tab w:val="left" w:pos="1080"/>
              </w:tabs>
              <w:spacing w:after="200"/>
              <w:ind w:left="1080" w:right="117" w:hanging="540"/>
              <w:jc w:val="both"/>
            </w:pPr>
            <w:r w:rsidRPr="00B014A9">
              <w:t>(a)</w:t>
            </w:r>
            <w:r w:rsidRPr="00B014A9">
              <w:tab/>
              <w:t>defines, for the purposes of this provision, the terms set forth below as follows:</w:t>
            </w:r>
          </w:p>
          <w:p w14:paraId="4FA2A292" w14:textId="77777777" w:rsidR="00402C5B" w:rsidRPr="00B014A9" w:rsidRDefault="00402C5B" w:rsidP="00F74D24">
            <w:pPr>
              <w:tabs>
                <w:tab w:val="left" w:pos="1620"/>
              </w:tabs>
              <w:spacing w:after="200"/>
              <w:ind w:left="1620" w:right="117" w:hanging="540"/>
              <w:jc w:val="both"/>
            </w:pPr>
            <w:r w:rsidRPr="00B014A9">
              <w:t>(i)</w:t>
            </w:r>
            <w:r w:rsidRPr="00B014A9">
              <w:tab/>
              <w:t>“corrupt practice” is the offering, giving, receiving or soliciting, directly or indirectly, of anything of value to influence improperly the actions of another party</w:t>
            </w:r>
            <w:r w:rsidR="00283A08" w:rsidRPr="00B014A9">
              <w:rPr>
                <w:rStyle w:val="FootnoteReference"/>
              </w:rPr>
              <w:footnoteReference w:id="2"/>
            </w:r>
            <w:r w:rsidRPr="00B014A9">
              <w:t>;</w:t>
            </w:r>
          </w:p>
          <w:p w14:paraId="2D43A417" w14:textId="77777777" w:rsidR="00402C5B" w:rsidRPr="00B014A9" w:rsidRDefault="00402C5B" w:rsidP="00F74D24">
            <w:pPr>
              <w:tabs>
                <w:tab w:val="left" w:pos="1620"/>
              </w:tabs>
              <w:spacing w:after="200"/>
              <w:ind w:left="1620" w:right="117" w:hanging="540"/>
              <w:jc w:val="both"/>
            </w:pPr>
            <w:r w:rsidRPr="00B014A9">
              <w:t xml:space="preserve">(ii) </w:t>
            </w:r>
            <w:r w:rsidRPr="00B014A9">
              <w:tab/>
              <w:t>“fraudulent practice” is any act or omission, including a misrepresentation, that knowingly or recklessly misleads, or attempts to mislead, a party to obtain a financial or other benefit or to avoid an obligation</w:t>
            </w:r>
            <w:r w:rsidR="00283A08" w:rsidRPr="00B014A9">
              <w:rPr>
                <w:rStyle w:val="FootnoteReference"/>
              </w:rPr>
              <w:footnoteReference w:id="3"/>
            </w:r>
            <w:r w:rsidRPr="00B014A9">
              <w:t>;</w:t>
            </w:r>
          </w:p>
          <w:p w14:paraId="16FAD329" w14:textId="77777777" w:rsidR="00402C5B" w:rsidRPr="00B014A9" w:rsidRDefault="00402C5B" w:rsidP="00F74D24">
            <w:pPr>
              <w:tabs>
                <w:tab w:val="left" w:pos="1620"/>
              </w:tabs>
              <w:spacing w:after="200"/>
              <w:ind w:left="1620" w:right="117" w:hanging="540"/>
              <w:jc w:val="both"/>
            </w:pPr>
            <w:r w:rsidRPr="00B014A9">
              <w:t>(iii)</w:t>
            </w:r>
            <w:r w:rsidRPr="00B014A9">
              <w:tab/>
              <w:t>“collusive practice” is an arrangement between two or more parties</w:t>
            </w:r>
            <w:r w:rsidR="00283A08" w:rsidRPr="00B014A9">
              <w:rPr>
                <w:rStyle w:val="FootnoteReference"/>
              </w:rPr>
              <w:footnoteReference w:id="4"/>
            </w:r>
            <w:r w:rsidRPr="00B014A9">
              <w:t xml:space="preserve"> designed to achieve an improper purpose, including to influence improperly the actions of another party;</w:t>
            </w:r>
          </w:p>
          <w:p w14:paraId="2F838657" w14:textId="77777777" w:rsidR="00402C5B" w:rsidRPr="00B014A9" w:rsidRDefault="00402C5B" w:rsidP="00F74D24">
            <w:pPr>
              <w:tabs>
                <w:tab w:val="left" w:pos="1620"/>
              </w:tabs>
              <w:spacing w:after="200"/>
              <w:ind w:left="1620" w:right="117" w:hanging="540"/>
              <w:jc w:val="both"/>
            </w:pPr>
            <w:r w:rsidRPr="00B014A9">
              <w:t>(iv)</w:t>
            </w:r>
            <w:r w:rsidRPr="00B014A9">
              <w:tab/>
              <w:t>“coercive practice” is impairing or harming, or threatening to impair or harm, directly or indirectly, any party or the property of the party to influence improperly the actions of a party</w:t>
            </w:r>
            <w:r w:rsidR="00283A08" w:rsidRPr="00B014A9">
              <w:rPr>
                <w:rStyle w:val="FootnoteReference"/>
              </w:rPr>
              <w:footnoteReference w:id="5"/>
            </w:r>
            <w:r w:rsidRPr="00B014A9">
              <w:t>;</w:t>
            </w:r>
          </w:p>
          <w:p w14:paraId="63C58528" w14:textId="77777777" w:rsidR="00402C5B" w:rsidRPr="00B014A9" w:rsidRDefault="00402C5B" w:rsidP="00F74D24">
            <w:pPr>
              <w:tabs>
                <w:tab w:val="left" w:pos="1620"/>
              </w:tabs>
              <w:spacing w:after="200"/>
              <w:ind w:left="1620" w:right="117" w:hanging="540"/>
              <w:jc w:val="both"/>
            </w:pPr>
            <w:r w:rsidRPr="00B014A9">
              <w:t>(v)</w:t>
            </w:r>
            <w:r w:rsidRPr="00B014A9">
              <w:tab/>
              <w:t>"obstructive practice" is</w:t>
            </w:r>
          </w:p>
          <w:p w14:paraId="2B92294C" w14:textId="77777777" w:rsidR="00402C5B" w:rsidRPr="00B014A9" w:rsidRDefault="00402C5B" w:rsidP="00F74D24">
            <w:pPr>
              <w:spacing w:after="200"/>
              <w:ind w:left="2160" w:right="117" w:hanging="540"/>
              <w:jc w:val="both"/>
            </w:pPr>
            <w:r w:rsidRPr="00B014A9">
              <w:t>(</w:t>
            </w:r>
            <w:proofErr w:type="spellStart"/>
            <w:r w:rsidRPr="00B014A9">
              <w:t>aa</w:t>
            </w:r>
            <w:proofErr w:type="spellEnd"/>
            <w:r w:rsidRPr="00B014A9">
              <w:t>)</w:t>
            </w:r>
            <w:r w:rsidRPr="00B014A9">
              <w:tab/>
              <w:t xml:space="preserve">deliberately destroying, falsifying, altering or concealing of evidence material to the investigation or making false statements to investigators in order to materially impede a Bank investigation into allegations of a corrupt, fraudulent, coercive or collusive </w:t>
            </w:r>
            <w:r w:rsidRPr="00B014A9">
              <w:lastRenderedPageBreak/>
              <w:t>practice; and/or threatening, harassing or intimidating any party to prevent it from disclosing its knowledge of matters relevant to the investigation or from pursuing the investigation; or</w:t>
            </w:r>
          </w:p>
          <w:p w14:paraId="21471351" w14:textId="77777777" w:rsidR="00402C5B" w:rsidRPr="00B014A9" w:rsidRDefault="00402C5B" w:rsidP="002F40D6">
            <w:pPr>
              <w:tabs>
                <w:tab w:val="left" w:pos="540"/>
              </w:tabs>
              <w:spacing w:after="200"/>
              <w:ind w:left="2160" w:right="117" w:hanging="540"/>
              <w:jc w:val="both"/>
            </w:pPr>
            <w:r w:rsidRPr="00B014A9">
              <w:t>(</w:t>
            </w:r>
            <w:proofErr w:type="gramStart"/>
            <w:r w:rsidRPr="00B014A9">
              <w:t>bb</w:t>
            </w:r>
            <w:proofErr w:type="gramEnd"/>
            <w:r w:rsidRPr="00B014A9">
              <w:t>)</w:t>
            </w:r>
            <w:r w:rsidRPr="00B014A9">
              <w:tab/>
              <w:t>acts intended to materially impede the exercise of the Bank’s inspection and audit rights provided for under sub-clause 3.</w:t>
            </w:r>
            <w:r w:rsidR="002F40D6" w:rsidRPr="00B014A9">
              <w:t>2</w:t>
            </w:r>
            <w:r w:rsidRPr="00B014A9">
              <w:t xml:space="preserve">  below.</w:t>
            </w:r>
          </w:p>
          <w:p w14:paraId="3EBCC193" w14:textId="77777777" w:rsidR="00402C5B" w:rsidRPr="00B014A9" w:rsidRDefault="00402C5B" w:rsidP="00DE4117">
            <w:pPr>
              <w:tabs>
                <w:tab w:val="left" w:pos="1080"/>
              </w:tabs>
              <w:spacing w:after="200"/>
              <w:ind w:left="1080" w:right="117" w:hanging="540"/>
              <w:jc w:val="both"/>
            </w:pPr>
            <w:r w:rsidRPr="00B014A9">
              <w:t>(b)</w:t>
            </w:r>
            <w:r w:rsidRPr="00B014A9">
              <w:tab/>
              <w:t>will reject a proposal for award if it determines that the bidder recommended for award</w:t>
            </w:r>
            <w:r w:rsidR="00DE4117" w:rsidRPr="00B014A9">
              <w:t>, or any of its personnel, or its agents, or its sub-consultants, sub-contractors, service providers, suppliers and/or their employees,</w:t>
            </w:r>
            <w:r w:rsidRPr="00B014A9">
              <w:t xml:space="preserve"> has, directly or </w:t>
            </w:r>
            <w:r w:rsidR="00DE4117" w:rsidRPr="00B014A9">
              <w:t>indirectly</w:t>
            </w:r>
            <w:r w:rsidRPr="00B014A9">
              <w:t>, engaged in corrupt, fraudulent, collusive, coercive or obstructive practices in competing for the contract in question;</w:t>
            </w:r>
          </w:p>
          <w:p w14:paraId="6A5AF240" w14:textId="77777777" w:rsidR="00402C5B" w:rsidRPr="00B014A9" w:rsidRDefault="00402C5B" w:rsidP="00531D4C">
            <w:pPr>
              <w:tabs>
                <w:tab w:val="left" w:pos="1080"/>
              </w:tabs>
              <w:spacing w:after="200"/>
              <w:ind w:left="1080" w:right="117" w:hanging="540"/>
              <w:jc w:val="both"/>
            </w:pPr>
            <w:r w:rsidRPr="00B014A9">
              <w:t>(c)</w:t>
            </w:r>
            <w:r w:rsidRPr="00B014A9">
              <w:tab/>
              <w:t>will</w:t>
            </w:r>
            <w:r w:rsidR="00531D4C" w:rsidRPr="00B014A9">
              <w:t xml:space="preserve"> declare </w:t>
            </w:r>
            <w:proofErr w:type="spellStart"/>
            <w:r w:rsidR="00531D4C" w:rsidRPr="00B014A9">
              <w:t>mis</w:t>
            </w:r>
            <w:proofErr w:type="spellEnd"/>
            <w:r w:rsidR="00531D4C" w:rsidRPr="00B014A9">
              <w:t>-procurement and</w:t>
            </w:r>
            <w:r w:rsidRPr="00B014A9">
              <w:t xml:space="preserve"> cancel the portion of the </w:t>
            </w:r>
            <w:r w:rsidR="00531D4C" w:rsidRPr="00B014A9">
              <w:t>financing</w:t>
            </w:r>
            <w:r w:rsidRPr="00B014A9">
              <w:t xml:space="preserve"> allocated to a contract if it determines at any time that representatives of the </w:t>
            </w:r>
            <w:r w:rsidR="00165342" w:rsidRPr="00B014A9">
              <w:t>Beneficiary</w:t>
            </w:r>
            <w:r w:rsidRPr="00B014A9">
              <w:t xml:space="preserve"> or of a </w:t>
            </w:r>
            <w:r w:rsidR="00531D4C" w:rsidRPr="00B014A9">
              <w:t>recipient</w:t>
            </w:r>
            <w:r w:rsidRPr="00B014A9">
              <w:t xml:space="preserve"> of </w:t>
            </w:r>
            <w:r w:rsidR="00531D4C" w:rsidRPr="00B014A9">
              <w:t xml:space="preserve">any part of the proceeds of the financing  </w:t>
            </w:r>
            <w:r w:rsidRPr="00B014A9">
              <w:t xml:space="preserve"> engaged in co</w:t>
            </w:r>
            <w:r w:rsidR="00531D4C" w:rsidRPr="00B014A9">
              <w:t xml:space="preserve">rrupt, fraudulent, collusive, </w:t>
            </w:r>
            <w:r w:rsidRPr="00B014A9">
              <w:t>coercive</w:t>
            </w:r>
            <w:r w:rsidR="00531D4C" w:rsidRPr="00B014A9">
              <w:t xml:space="preserve"> or obstructive</w:t>
            </w:r>
            <w:r w:rsidRPr="00B014A9">
              <w:t xml:space="preserve"> practices during the procurement or the </w:t>
            </w:r>
            <w:r w:rsidR="00531D4C" w:rsidRPr="00B014A9">
              <w:t>implementation</w:t>
            </w:r>
            <w:r w:rsidRPr="00B014A9">
              <w:t xml:space="preserve"> of that contract, without the </w:t>
            </w:r>
            <w:r w:rsidR="00165342" w:rsidRPr="00B014A9">
              <w:t>Beneficiary</w:t>
            </w:r>
            <w:r w:rsidRPr="00B014A9">
              <w:t xml:space="preserve"> having taken timely and appropriate action satisfactory to the Bank to </w:t>
            </w:r>
            <w:r w:rsidR="00531D4C" w:rsidRPr="00B014A9">
              <w:t>address such practices when they occur, including by failing to inform the Bank in timely manner at the time they knew of the practices;</w:t>
            </w:r>
            <w:r w:rsidR="00283A08" w:rsidRPr="00B014A9">
              <w:t xml:space="preserve"> and</w:t>
            </w:r>
          </w:p>
          <w:p w14:paraId="3E0C76E3" w14:textId="77777777" w:rsidR="00967219" w:rsidRPr="00B014A9" w:rsidRDefault="00402C5B" w:rsidP="00967219">
            <w:pPr>
              <w:tabs>
                <w:tab w:val="left" w:pos="1080"/>
              </w:tabs>
              <w:spacing w:after="200"/>
              <w:ind w:left="1080" w:right="117" w:hanging="540"/>
              <w:jc w:val="both"/>
            </w:pPr>
            <w:r w:rsidRPr="00B014A9">
              <w:t>(d)</w:t>
            </w:r>
            <w:r w:rsidRPr="00B014A9">
              <w:tab/>
            </w:r>
            <w:r w:rsidR="00283A08" w:rsidRPr="00B014A9">
              <w:t xml:space="preserve">will sanction a firm or an individual, at any time, in accordance with prevailing Bank’s sanctions </w:t>
            </w:r>
            <w:proofErr w:type="spellStart"/>
            <w:r w:rsidR="00283A08" w:rsidRPr="00B014A9">
              <w:t>procedures</w:t>
            </w:r>
            <w:r w:rsidR="00283A08" w:rsidRPr="00B014A9">
              <w:rPr>
                <w:rStyle w:val="FootnoteReference"/>
              </w:rPr>
              <w:footnoteReference w:customMarkFollows="1" w:id="6"/>
              <w:t>a</w:t>
            </w:r>
            <w:proofErr w:type="spellEnd"/>
            <w:r w:rsidR="00283A08" w:rsidRPr="00B014A9">
              <w:t xml:space="preserve">, including by publicly declaring such firm or individual ineligible, either indefinitely or for a stated period of time: (i) to be awarded a Bank-financed contract; and (ii) to be a </w:t>
            </w:r>
            <w:proofErr w:type="spellStart"/>
            <w:r w:rsidR="00283A08" w:rsidRPr="00B014A9">
              <w:t>nominated</w:t>
            </w:r>
            <w:r w:rsidR="00283A08" w:rsidRPr="00B014A9">
              <w:rPr>
                <w:rStyle w:val="FootnoteReference"/>
              </w:rPr>
              <w:footnoteReference w:customMarkFollows="1" w:id="7"/>
              <w:t>b</w:t>
            </w:r>
            <w:proofErr w:type="spellEnd"/>
            <w:r w:rsidR="00283A08" w:rsidRPr="00B014A9">
              <w:t xml:space="preserve"> sub-contractor, consultant, manufacturer or supplier, or service provider of an otherwise eligible firm being awarded a Bank-financed </w:t>
            </w:r>
            <w:r w:rsidR="00283A08" w:rsidRPr="00B014A9">
              <w:lastRenderedPageBreak/>
              <w:t>contract</w:t>
            </w:r>
            <w:r w:rsidR="00964467">
              <w:t>.</w:t>
            </w:r>
          </w:p>
          <w:p w14:paraId="7F39C30B" w14:textId="77777777" w:rsidR="00283A08" w:rsidRPr="00B014A9" w:rsidRDefault="00283A08" w:rsidP="00F74D24">
            <w:pPr>
              <w:pStyle w:val="StyleHeader2-SubClausesAfter6pt"/>
              <w:ind w:right="117"/>
              <w:rPr>
                <w:i/>
              </w:rPr>
            </w:pPr>
            <w:r w:rsidRPr="00B014A9">
              <w:t>In further pursuance of this policy, Bidders shall permit the Bank to inspect any accounts and records and other documents relating to the Bid submission and contract performance, and to have them audited by auditors appointed by the Bank.</w:t>
            </w:r>
          </w:p>
          <w:p w14:paraId="65FC825E" w14:textId="77777777" w:rsidR="007B586E" w:rsidRPr="00B014A9" w:rsidRDefault="00402C5B" w:rsidP="00F74D24">
            <w:pPr>
              <w:pStyle w:val="StyleHeader2-SubClausesAfter6pt"/>
              <w:ind w:right="117"/>
              <w:rPr>
                <w:i/>
              </w:rPr>
            </w:pPr>
            <w:r w:rsidRPr="00B014A9">
              <w:t>Furthermore, bidders shall be aware of the provision stated in GCC Sub-Clauses 22.2 and 5</w:t>
            </w:r>
            <w:r w:rsidR="00B135C1" w:rsidRPr="00B014A9">
              <w:t>6</w:t>
            </w:r>
            <w:r w:rsidRPr="00B014A9">
              <w:t>.2 (h).</w:t>
            </w:r>
          </w:p>
        </w:tc>
      </w:tr>
      <w:tr w:rsidR="007B586E" w:rsidRPr="00B014A9" w14:paraId="1191E6C7" w14:textId="77777777">
        <w:trPr>
          <w:jc w:val="center"/>
        </w:trPr>
        <w:tc>
          <w:tcPr>
            <w:tcW w:w="2430" w:type="dxa"/>
          </w:tcPr>
          <w:p w14:paraId="72890B5F" w14:textId="77777777" w:rsidR="007B586E" w:rsidRPr="00B014A9" w:rsidRDefault="007B586E">
            <w:pPr>
              <w:pStyle w:val="S1-Header2"/>
            </w:pPr>
            <w:bookmarkStart w:id="35" w:name="_Toc438438823"/>
            <w:bookmarkStart w:id="36" w:name="_Toc438532560"/>
            <w:bookmarkStart w:id="37" w:name="_Toc438733967"/>
            <w:bookmarkStart w:id="38" w:name="_Toc438907008"/>
            <w:bookmarkStart w:id="39" w:name="_Toc438907207"/>
            <w:bookmarkStart w:id="40" w:name="_Toc97371005"/>
            <w:bookmarkStart w:id="41" w:name="_Toc139863106"/>
            <w:bookmarkStart w:id="42" w:name="_Toc168299618"/>
            <w:r w:rsidRPr="00B014A9">
              <w:lastRenderedPageBreak/>
              <w:t>Eligible Bidders</w:t>
            </w:r>
            <w:bookmarkEnd w:id="35"/>
            <w:bookmarkEnd w:id="36"/>
            <w:bookmarkEnd w:id="37"/>
            <w:bookmarkEnd w:id="38"/>
            <w:bookmarkEnd w:id="39"/>
            <w:bookmarkEnd w:id="40"/>
            <w:bookmarkEnd w:id="41"/>
            <w:bookmarkEnd w:id="42"/>
          </w:p>
          <w:p w14:paraId="0E862397" w14:textId="77777777" w:rsidR="007B586E" w:rsidRPr="00B014A9" w:rsidRDefault="007B586E">
            <w:pPr>
              <w:pStyle w:val="Header1-Clauses"/>
              <w:numPr>
                <w:ilvl w:val="0"/>
                <w:numId w:val="0"/>
              </w:numPr>
              <w:spacing w:after="120"/>
              <w:ind w:left="432" w:hanging="432"/>
              <w:rPr>
                <w:rFonts w:ascii="Times New Roman" w:hAnsi="Times New Roman"/>
                <w:sz w:val="24"/>
                <w:szCs w:val="24"/>
              </w:rPr>
            </w:pPr>
          </w:p>
          <w:p w14:paraId="4B1016DF" w14:textId="77777777" w:rsidR="007B586E" w:rsidRPr="00B014A9" w:rsidRDefault="007B586E">
            <w:pPr>
              <w:pStyle w:val="Header1-Clauses"/>
              <w:numPr>
                <w:ilvl w:val="0"/>
                <w:numId w:val="0"/>
              </w:numPr>
              <w:spacing w:after="120"/>
              <w:ind w:left="432" w:hanging="432"/>
              <w:rPr>
                <w:rFonts w:ascii="Times New Roman" w:hAnsi="Times New Roman"/>
                <w:b w:val="0"/>
                <w:bCs/>
                <w:sz w:val="24"/>
                <w:szCs w:val="24"/>
              </w:rPr>
            </w:pPr>
          </w:p>
        </w:tc>
        <w:tc>
          <w:tcPr>
            <w:tcW w:w="7020" w:type="dxa"/>
          </w:tcPr>
          <w:p w14:paraId="434A39A2" w14:textId="77777777" w:rsidR="007B586E" w:rsidRPr="00B014A9" w:rsidRDefault="007B586E" w:rsidP="006E1078">
            <w:pPr>
              <w:pStyle w:val="StyleHeader2-SubClausesAfter6pt"/>
            </w:pPr>
            <w:r w:rsidRPr="00B014A9">
              <w:t xml:space="preserve">A Bidder may be a </w:t>
            </w:r>
            <w:r w:rsidRPr="00B014A9">
              <w:rPr>
                <w:rStyle w:val="StyleHeader2-SubClausesItalicChar"/>
                <w:rFonts w:cs="Times New Roman"/>
                <w:i w:val="0"/>
                <w:iCs w:val="0"/>
              </w:rPr>
              <w:t>natural person</w:t>
            </w:r>
            <w:r w:rsidRPr="00B014A9">
              <w:t>, private entity, or government-owned entity—subject to ITB 4.6—or any combination of them in the form of a joint venture, under an existing agreement, or with the intent to constitute a legally-enforceable joint venture</w:t>
            </w:r>
            <w:r w:rsidR="00A673DB" w:rsidRPr="00B014A9">
              <w:t>. U</w:t>
            </w:r>
            <w:r w:rsidRPr="00B014A9">
              <w:t xml:space="preserve">nless otherwise </w:t>
            </w:r>
            <w:r w:rsidRPr="00B014A9">
              <w:rPr>
                <w:b/>
              </w:rPr>
              <w:t>stated in the BDS</w:t>
            </w:r>
            <w:r w:rsidRPr="00B014A9">
              <w:t>, all partners shall be jointly and severally liable for the execution of the Contract in accordance with the Contract terms</w:t>
            </w:r>
            <w:r w:rsidR="00A673DB" w:rsidRPr="00B014A9">
              <w:t>.</w:t>
            </w:r>
            <w:r w:rsidR="006E1078" w:rsidRPr="00B014A9">
              <w:t xml:space="preserve"> </w:t>
            </w:r>
          </w:p>
        </w:tc>
      </w:tr>
      <w:tr w:rsidR="007B586E" w:rsidRPr="00B014A9" w14:paraId="79D31E49" w14:textId="77777777">
        <w:trPr>
          <w:jc w:val="center"/>
        </w:trPr>
        <w:tc>
          <w:tcPr>
            <w:tcW w:w="2430" w:type="dxa"/>
          </w:tcPr>
          <w:p w14:paraId="254F1B7D" w14:textId="77777777" w:rsidR="007B586E" w:rsidRPr="00B014A9" w:rsidRDefault="007B586E">
            <w:pPr>
              <w:pStyle w:val="Header1-Clauses"/>
              <w:numPr>
                <w:ilvl w:val="0"/>
                <w:numId w:val="0"/>
              </w:numPr>
              <w:spacing w:after="120"/>
              <w:rPr>
                <w:rFonts w:ascii="Times New Roman" w:hAnsi="Times New Roman"/>
                <w:i/>
                <w:sz w:val="24"/>
                <w:szCs w:val="24"/>
              </w:rPr>
            </w:pPr>
          </w:p>
        </w:tc>
        <w:tc>
          <w:tcPr>
            <w:tcW w:w="7020" w:type="dxa"/>
          </w:tcPr>
          <w:p w14:paraId="66DE50EA" w14:textId="3498FBAC" w:rsidR="007B586E" w:rsidRPr="00B014A9" w:rsidRDefault="007B586E" w:rsidP="00E935F8">
            <w:pPr>
              <w:pStyle w:val="StyleHeader2-SubClausesItalic"/>
              <w:rPr>
                <w:rFonts w:cs="Times New Roman"/>
                <w:i w:val="0"/>
              </w:rPr>
            </w:pPr>
            <w:r w:rsidRPr="00B014A9">
              <w:rPr>
                <w:rFonts w:cs="Times New Roman"/>
                <w:i w:val="0"/>
              </w:rPr>
              <w:t xml:space="preserve">A Bidder, and all parties constituting the Bidder, shall have the nationality of an eligible country, in accordance with </w:t>
            </w:r>
            <w:r w:rsidRPr="006E7F25">
              <w:rPr>
                <w:rFonts w:cs="Times New Roman"/>
                <w:i w:val="0"/>
                <w:iCs w:val="0"/>
              </w:rPr>
              <w:t xml:space="preserve">Section </w:t>
            </w:r>
            <w:r w:rsidR="00E935F8" w:rsidRPr="006E7F25">
              <w:rPr>
                <w:rFonts w:cs="Times New Roman"/>
                <w:i w:val="0"/>
                <w:iCs w:val="0"/>
              </w:rPr>
              <w:t xml:space="preserve">V </w:t>
            </w:r>
            <w:r w:rsidRPr="006E7F25">
              <w:rPr>
                <w:rFonts w:cs="Times New Roman"/>
                <w:i w:val="0"/>
                <w:iCs w:val="0"/>
              </w:rPr>
              <w:t>(Eligible Countries)</w:t>
            </w:r>
            <w:r w:rsidRPr="00B014A9">
              <w:rPr>
                <w:rFonts w:cs="Times New Roman"/>
                <w:i w:val="0"/>
              </w:rPr>
              <w:t>. A Bidder shall be deemed to have the nationality of a country if the Bidder is a citizen or is constituted, or incorporated, and operates in conformity with the provisions of the laws of that country. This criterion shall also apply to the determination of the nationality of proposed subcontractors or suppliers for any part of the Contract including related services.</w:t>
            </w:r>
          </w:p>
        </w:tc>
      </w:tr>
      <w:tr w:rsidR="007B586E" w:rsidRPr="00B014A9" w14:paraId="31A8D2BF" w14:textId="77777777">
        <w:trPr>
          <w:jc w:val="center"/>
        </w:trPr>
        <w:tc>
          <w:tcPr>
            <w:tcW w:w="2430" w:type="dxa"/>
          </w:tcPr>
          <w:p w14:paraId="333DCB55" w14:textId="77777777" w:rsidR="007B586E" w:rsidRPr="00B014A9" w:rsidRDefault="007B586E">
            <w:pPr>
              <w:pStyle w:val="Header1-Clauses"/>
              <w:numPr>
                <w:ilvl w:val="0"/>
                <w:numId w:val="0"/>
              </w:numPr>
              <w:spacing w:after="120"/>
              <w:rPr>
                <w:rFonts w:ascii="Times New Roman" w:hAnsi="Times New Roman"/>
                <w:i/>
                <w:sz w:val="24"/>
                <w:szCs w:val="24"/>
              </w:rPr>
            </w:pPr>
          </w:p>
        </w:tc>
        <w:tc>
          <w:tcPr>
            <w:tcW w:w="7020" w:type="dxa"/>
          </w:tcPr>
          <w:p w14:paraId="64AE5C9C" w14:textId="77777777" w:rsidR="007B586E" w:rsidRPr="00B014A9" w:rsidRDefault="007B586E">
            <w:pPr>
              <w:pStyle w:val="StyleHeader2-SubClausesItalic"/>
              <w:rPr>
                <w:rFonts w:cs="Times New Roman"/>
                <w:i w:val="0"/>
              </w:rPr>
            </w:pPr>
            <w:r w:rsidRPr="00B014A9">
              <w:rPr>
                <w:rFonts w:cs="Times New Roman"/>
                <w:i w:val="0"/>
              </w:rPr>
              <w:t xml:space="preserve">A Bidder shall not have a conflict of interest.  All Bidders found to have a conflict of interest shall be disqualified.  A Bidder may be considered to have a conflict of interest with one or more parties in this bidding process, if : </w:t>
            </w:r>
          </w:p>
          <w:p w14:paraId="1023B99F" w14:textId="77777777" w:rsidR="007B586E" w:rsidRPr="00B014A9" w:rsidRDefault="007B586E">
            <w:pPr>
              <w:pStyle w:val="P3Header1-Clauses"/>
            </w:pPr>
            <w:r w:rsidRPr="00B014A9">
              <w:t>they have a controlling partner in common; or</w:t>
            </w:r>
          </w:p>
          <w:p w14:paraId="4594C049" w14:textId="77777777" w:rsidR="007B586E" w:rsidRPr="00B014A9" w:rsidRDefault="007B586E" w:rsidP="006E1078">
            <w:pPr>
              <w:pStyle w:val="P3Header1-Clauses"/>
            </w:pPr>
            <w:r w:rsidRPr="00B014A9">
              <w:t>they receive or have received any direct or indirect subsidy from any of them; or</w:t>
            </w:r>
          </w:p>
          <w:p w14:paraId="76A17AD8" w14:textId="77777777" w:rsidR="007B586E" w:rsidRPr="00B014A9" w:rsidRDefault="007B586E">
            <w:pPr>
              <w:pStyle w:val="P3Header1-Clauses"/>
            </w:pPr>
            <w:r w:rsidRPr="00B014A9">
              <w:t>they have the same legal representative for purposes of this bid; or</w:t>
            </w:r>
          </w:p>
          <w:p w14:paraId="2BF2B7DE" w14:textId="77777777" w:rsidR="007B586E" w:rsidRPr="00B014A9" w:rsidRDefault="007B586E">
            <w:pPr>
              <w:pStyle w:val="P3Header1-Clauses"/>
            </w:pPr>
            <w:r w:rsidRPr="00B014A9">
              <w:t>they have a relationship with each other, directly or through common third parties, that puts them in a position to have access to information about or influence on the Bid of another Bidder, or influence the decisions of the Employer regarding this bidding process; or</w:t>
            </w:r>
          </w:p>
          <w:p w14:paraId="19847BD2" w14:textId="77777777" w:rsidR="007B586E" w:rsidRPr="00B014A9" w:rsidRDefault="007B586E">
            <w:pPr>
              <w:pStyle w:val="P3Header1-Clauses"/>
            </w:pPr>
            <w:proofErr w:type="gramStart"/>
            <w:r w:rsidRPr="00B014A9">
              <w:t>a</w:t>
            </w:r>
            <w:proofErr w:type="gramEnd"/>
            <w:r w:rsidRPr="00B014A9">
              <w:t xml:space="preserve"> Bidder participates in more than one bid in this bidding process. Participation by a Bidder in more than one Bid will result in the disqualification of all Bids in which the party is </w:t>
            </w:r>
            <w:r w:rsidRPr="00B014A9">
              <w:lastRenderedPageBreak/>
              <w:t xml:space="preserve">involved.  However, this does not limit the inclusion of the same subcontractor in more than one bid; or </w:t>
            </w:r>
          </w:p>
          <w:p w14:paraId="0A8ED54C" w14:textId="77777777" w:rsidR="007B586E" w:rsidRPr="00B014A9" w:rsidRDefault="007B586E">
            <w:pPr>
              <w:pStyle w:val="P3Header1-Clauses"/>
            </w:pPr>
            <w:r w:rsidRPr="00B014A9">
              <w:t>a Bidder or any of its affiliates participated as a consultant in the preparation of the design or technical specifications of the contract that is  the subject of the Bid; or</w:t>
            </w:r>
          </w:p>
          <w:p w14:paraId="24998C51" w14:textId="77777777" w:rsidR="007B586E" w:rsidRPr="00B014A9" w:rsidRDefault="007B586E">
            <w:pPr>
              <w:pStyle w:val="P3Header1-Clauses"/>
            </w:pPr>
            <w:proofErr w:type="gramStart"/>
            <w:r w:rsidRPr="00B014A9">
              <w:t>a</w:t>
            </w:r>
            <w:proofErr w:type="gramEnd"/>
            <w:r w:rsidRPr="00B014A9">
              <w:t xml:space="preserve"> Bidder, or any of its affiliates has been hired (or is proposed to be hired) by the Employer or </w:t>
            </w:r>
            <w:r w:rsidR="00165342" w:rsidRPr="00B014A9">
              <w:t>Beneficiary</w:t>
            </w:r>
            <w:r w:rsidRPr="00B014A9">
              <w:t xml:space="preserve"> as Engineer for the contract.</w:t>
            </w:r>
          </w:p>
        </w:tc>
      </w:tr>
      <w:tr w:rsidR="007B586E" w:rsidRPr="00B014A9" w14:paraId="5C535849" w14:textId="77777777">
        <w:trPr>
          <w:jc w:val="center"/>
        </w:trPr>
        <w:tc>
          <w:tcPr>
            <w:tcW w:w="2430" w:type="dxa"/>
          </w:tcPr>
          <w:p w14:paraId="34A9C2A1" w14:textId="77777777" w:rsidR="007B586E" w:rsidRPr="00B014A9" w:rsidRDefault="007B586E">
            <w:pPr>
              <w:pStyle w:val="Header1-Clauses"/>
              <w:numPr>
                <w:ilvl w:val="0"/>
                <w:numId w:val="0"/>
              </w:numPr>
              <w:spacing w:after="120"/>
              <w:rPr>
                <w:rFonts w:ascii="Times New Roman" w:hAnsi="Times New Roman"/>
                <w:i/>
                <w:sz w:val="24"/>
                <w:szCs w:val="24"/>
              </w:rPr>
            </w:pPr>
          </w:p>
        </w:tc>
        <w:tc>
          <w:tcPr>
            <w:tcW w:w="7020" w:type="dxa"/>
          </w:tcPr>
          <w:p w14:paraId="6F9C5AC6" w14:textId="77777777" w:rsidR="007B586E" w:rsidRPr="00B014A9" w:rsidRDefault="00283A08" w:rsidP="000D09E0">
            <w:pPr>
              <w:pStyle w:val="Header2-SubClauses"/>
              <w:rPr>
                <w:rFonts w:cs="Times New Roman"/>
              </w:rPr>
            </w:pPr>
            <w:r w:rsidRPr="00B014A9">
              <w:rPr>
                <w:bCs/>
              </w:rPr>
              <w:t xml:space="preserve">A Bidder that has been sanctioned by the Bank in accordance with the above ITB 3.1 (d), or in accordance with the Bank's  Guidelines on Preventing and Combating Corruption in Projects Financed by </w:t>
            </w:r>
            <w:r w:rsidR="000D09E0" w:rsidRPr="00B014A9">
              <w:rPr>
                <w:bCs/>
              </w:rPr>
              <w:t>Islamic Development Bank</w:t>
            </w:r>
            <w:r w:rsidRPr="00B014A9">
              <w:rPr>
                <w:bCs/>
              </w:rPr>
              <w:t>, shall be ineligible to be awarded a Bank-financed contract, or benefit from a Bank-financed contract, financially or otherwise, during such period of time as the Bank shall determine</w:t>
            </w:r>
            <w:r w:rsidR="007B586E" w:rsidRPr="00B014A9">
              <w:rPr>
                <w:rFonts w:cs="Times New Roman"/>
              </w:rPr>
              <w:t xml:space="preserve"> </w:t>
            </w:r>
          </w:p>
        </w:tc>
      </w:tr>
      <w:tr w:rsidR="007B586E" w:rsidRPr="00B014A9" w14:paraId="60649C56" w14:textId="77777777">
        <w:trPr>
          <w:jc w:val="center"/>
        </w:trPr>
        <w:tc>
          <w:tcPr>
            <w:tcW w:w="2430" w:type="dxa"/>
          </w:tcPr>
          <w:p w14:paraId="046EDA31" w14:textId="77777777" w:rsidR="007B586E" w:rsidRPr="00B014A9" w:rsidRDefault="007B586E">
            <w:pPr>
              <w:pStyle w:val="Header1-Clauses"/>
              <w:numPr>
                <w:ilvl w:val="0"/>
                <w:numId w:val="0"/>
              </w:numPr>
              <w:spacing w:after="120"/>
              <w:rPr>
                <w:rFonts w:ascii="Times New Roman" w:hAnsi="Times New Roman"/>
                <w:i/>
                <w:sz w:val="24"/>
                <w:szCs w:val="24"/>
              </w:rPr>
            </w:pPr>
          </w:p>
        </w:tc>
        <w:tc>
          <w:tcPr>
            <w:tcW w:w="7020" w:type="dxa"/>
          </w:tcPr>
          <w:p w14:paraId="2BB52BF8" w14:textId="77777777" w:rsidR="007B586E" w:rsidRPr="00B014A9" w:rsidRDefault="007B586E">
            <w:pPr>
              <w:pStyle w:val="Header2-SubClauses"/>
              <w:spacing w:after="240"/>
              <w:rPr>
                <w:rFonts w:cs="Times New Roman"/>
              </w:rPr>
            </w:pPr>
            <w:r w:rsidRPr="00B014A9">
              <w:rPr>
                <w:rFonts w:cs="Times New Roman"/>
              </w:rPr>
              <w:t xml:space="preserve">Government-owned enterprises in the </w:t>
            </w:r>
            <w:r w:rsidRPr="00B014A9">
              <w:rPr>
                <w:rStyle w:val="StyleHeader2-SubClausesItalicChar"/>
                <w:rFonts w:cs="Times New Roman"/>
                <w:i w:val="0"/>
              </w:rPr>
              <w:t>Employer</w:t>
            </w:r>
            <w:r w:rsidRPr="00B014A9">
              <w:rPr>
                <w:rFonts w:cs="Times New Roman"/>
                <w:i/>
              </w:rPr>
              <w:t>’</w:t>
            </w:r>
            <w:r w:rsidRPr="00B014A9">
              <w:rPr>
                <w:rFonts w:cs="Times New Roman"/>
              </w:rPr>
              <w:t xml:space="preserve">s country shall be eligible only if they can establish that they are legally and financially autonomous and operate under commercial law, and that they are not a dependent agency of the </w:t>
            </w:r>
            <w:r w:rsidRPr="00B014A9">
              <w:rPr>
                <w:rStyle w:val="StyleHeader2-SubClausesItalicChar"/>
                <w:rFonts w:cs="Times New Roman"/>
                <w:i w:val="0"/>
              </w:rPr>
              <w:t>Employer</w:t>
            </w:r>
            <w:r w:rsidRPr="00B014A9">
              <w:rPr>
                <w:rFonts w:cs="Times New Roman"/>
              </w:rPr>
              <w:t>.</w:t>
            </w:r>
          </w:p>
        </w:tc>
      </w:tr>
      <w:tr w:rsidR="007B586E" w:rsidRPr="00B014A9" w14:paraId="3430906D" w14:textId="77777777">
        <w:trPr>
          <w:jc w:val="center"/>
        </w:trPr>
        <w:tc>
          <w:tcPr>
            <w:tcW w:w="2430" w:type="dxa"/>
          </w:tcPr>
          <w:p w14:paraId="0ECE87E1" w14:textId="77777777" w:rsidR="007B586E" w:rsidRPr="00B014A9" w:rsidRDefault="007B586E">
            <w:pPr>
              <w:pStyle w:val="Header1-Clauses"/>
              <w:numPr>
                <w:ilvl w:val="0"/>
                <w:numId w:val="0"/>
              </w:numPr>
              <w:spacing w:after="120"/>
              <w:rPr>
                <w:rFonts w:ascii="Times New Roman" w:hAnsi="Times New Roman"/>
                <w:i/>
                <w:sz w:val="24"/>
                <w:szCs w:val="24"/>
              </w:rPr>
            </w:pPr>
          </w:p>
        </w:tc>
        <w:tc>
          <w:tcPr>
            <w:tcW w:w="7020" w:type="dxa"/>
          </w:tcPr>
          <w:p w14:paraId="243F8726" w14:textId="77777777" w:rsidR="007B586E" w:rsidRPr="00B014A9" w:rsidRDefault="007B586E">
            <w:pPr>
              <w:pStyle w:val="Header2-SubClauses"/>
              <w:spacing w:after="240"/>
              <w:rPr>
                <w:rFonts w:cs="Times New Roman"/>
              </w:rPr>
            </w:pPr>
            <w:r w:rsidRPr="00B014A9">
              <w:rPr>
                <w:rFonts w:cs="Times New Roman"/>
              </w:rPr>
              <w:t xml:space="preserve">Bidders shall provide such evidence of their continued eligibility satisfactory to the </w:t>
            </w:r>
            <w:r w:rsidRPr="00B014A9">
              <w:rPr>
                <w:rStyle w:val="StyleHeader2-SubClausesItalicChar"/>
                <w:rFonts w:cs="Times New Roman"/>
                <w:i w:val="0"/>
              </w:rPr>
              <w:t>Employer</w:t>
            </w:r>
            <w:r w:rsidRPr="00B014A9">
              <w:rPr>
                <w:rFonts w:cs="Times New Roman"/>
              </w:rPr>
              <w:t xml:space="preserve">, as the </w:t>
            </w:r>
            <w:r w:rsidRPr="00B014A9">
              <w:rPr>
                <w:rStyle w:val="StyleHeader2-SubClausesItalicChar"/>
                <w:rFonts w:cs="Times New Roman"/>
                <w:i w:val="0"/>
              </w:rPr>
              <w:t>Employer</w:t>
            </w:r>
            <w:r w:rsidRPr="00B014A9">
              <w:rPr>
                <w:rFonts w:cs="Times New Roman"/>
              </w:rPr>
              <w:t xml:space="preserve"> shall reasonably request.</w:t>
            </w:r>
          </w:p>
        </w:tc>
      </w:tr>
      <w:tr w:rsidR="007B586E" w:rsidRPr="00B014A9" w14:paraId="251213FF" w14:textId="77777777">
        <w:trPr>
          <w:jc w:val="center"/>
        </w:trPr>
        <w:tc>
          <w:tcPr>
            <w:tcW w:w="2430" w:type="dxa"/>
          </w:tcPr>
          <w:p w14:paraId="46217459" w14:textId="77777777" w:rsidR="007B586E" w:rsidRPr="00B014A9" w:rsidRDefault="007B586E">
            <w:pPr>
              <w:pStyle w:val="Header1-Clauses"/>
              <w:numPr>
                <w:ilvl w:val="0"/>
                <w:numId w:val="0"/>
              </w:numPr>
              <w:spacing w:after="120"/>
              <w:rPr>
                <w:rFonts w:ascii="Times New Roman" w:hAnsi="Times New Roman"/>
                <w:i/>
                <w:sz w:val="24"/>
                <w:szCs w:val="24"/>
              </w:rPr>
            </w:pPr>
          </w:p>
        </w:tc>
        <w:tc>
          <w:tcPr>
            <w:tcW w:w="7020" w:type="dxa"/>
          </w:tcPr>
          <w:p w14:paraId="0C795081" w14:textId="77777777" w:rsidR="007B586E" w:rsidRPr="00B014A9" w:rsidRDefault="007B586E">
            <w:pPr>
              <w:pStyle w:val="Header2-SubClauses"/>
              <w:spacing w:after="240"/>
              <w:rPr>
                <w:rFonts w:cs="Times New Roman"/>
              </w:rPr>
            </w:pPr>
            <w:r w:rsidRPr="00B014A9">
              <w:rPr>
                <w:rFonts w:cs="Times New Roman"/>
              </w:rPr>
              <w:t>In case a prequalification process has been conducted prior to the bidding process, this bidding is open only to prequalified Bidders.</w:t>
            </w:r>
          </w:p>
        </w:tc>
      </w:tr>
      <w:tr w:rsidR="007B586E" w:rsidRPr="00B014A9" w14:paraId="33F338FA" w14:textId="77777777">
        <w:trPr>
          <w:jc w:val="center"/>
        </w:trPr>
        <w:tc>
          <w:tcPr>
            <w:tcW w:w="2430" w:type="dxa"/>
          </w:tcPr>
          <w:p w14:paraId="4195DAC7" w14:textId="77777777" w:rsidR="007B586E" w:rsidRPr="00B014A9" w:rsidRDefault="007B586E">
            <w:pPr>
              <w:pStyle w:val="Header1-Clauses"/>
              <w:numPr>
                <w:ilvl w:val="0"/>
                <w:numId w:val="0"/>
              </w:numPr>
              <w:spacing w:after="120"/>
              <w:rPr>
                <w:rFonts w:ascii="Times New Roman" w:hAnsi="Times New Roman"/>
                <w:i/>
                <w:sz w:val="24"/>
                <w:szCs w:val="24"/>
              </w:rPr>
            </w:pPr>
          </w:p>
        </w:tc>
        <w:tc>
          <w:tcPr>
            <w:tcW w:w="7020" w:type="dxa"/>
          </w:tcPr>
          <w:p w14:paraId="2CF6E687" w14:textId="77777777" w:rsidR="007B586E" w:rsidRPr="00B014A9" w:rsidRDefault="007B586E">
            <w:pPr>
              <w:pStyle w:val="Header2-SubClauses"/>
              <w:tabs>
                <w:tab w:val="clear" w:pos="504"/>
              </w:tabs>
              <w:spacing w:after="240"/>
              <w:ind w:left="612" w:hanging="630"/>
              <w:rPr>
                <w:rFonts w:cs="Times New Roman"/>
              </w:rPr>
            </w:pPr>
            <w:r w:rsidRPr="00B014A9">
              <w:rPr>
                <w:rFonts w:cs="Times New Roman"/>
              </w:rPr>
              <w:t xml:space="preserve">Firms shall be excluded if:  </w:t>
            </w:r>
          </w:p>
          <w:p w14:paraId="16F6818B" w14:textId="3753090E" w:rsidR="007B586E" w:rsidRPr="00B014A9" w:rsidRDefault="007B586E">
            <w:pPr>
              <w:pStyle w:val="P3Header1-Clauses"/>
              <w:tabs>
                <w:tab w:val="clear" w:pos="864"/>
              </w:tabs>
              <w:spacing w:after="240"/>
              <w:ind w:left="1152" w:hanging="540"/>
              <w:rPr>
                <w:bCs/>
                <w:iCs/>
                <w:szCs w:val="24"/>
              </w:rPr>
            </w:pPr>
            <w:r w:rsidRPr="00B014A9">
              <w:rPr>
                <w:bCs/>
                <w:iCs/>
                <w:szCs w:val="24"/>
              </w:rPr>
              <w:t xml:space="preserve">as a matter of law or official regulation, the </w:t>
            </w:r>
            <w:r w:rsidR="00165342" w:rsidRPr="00B014A9">
              <w:rPr>
                <w:bCs/>
                <w:iCs/>
                <w:szCs w:val="24"/>
              </w:rPr>
              <w:t>Beneficiary</w:t>
            </w:r>
            <w:r w:rsidRPr="00B014A9">
              <w:rPr>
                <w:bCs/>
                <w:iCs/>
                <w:szCs w:val="24"/>
              </w:rPr>
              <w:t>’s country prohibits commercial relations with th</w:t>
            </w:r>
            <w:r w:rsidR="007E5B41">
              <w:rPr>
                <w:bCs/>
                <w:iCs/>
                <w:szCs w:val="24"/>
              </w:rPr>
              <w:t>e</w:t>
            </w:r>
            <w:r w:rsidRPr="00B014A9">
              <w:rPr>
                <w:bCs/>
                <w:iCs/>
                <w:szCs w:val="24"/>
              </w:rPr>
              <w:t xml:space="preserve"> country</w:t>
            </w:r>
            <w:r w:rsidR="007E5B41">
              <w:rPr>
                <w:bCs/>
                <w:iCs/>
                <w:szCs w:val="24"/>
              </w:rPr>
              <w:t xml:space="preserve"> of the firm</w:t>
            </w:r>
            <w:r w:rsidRPr="00B014A9">
              <w:rPr>
                <w:bCs/>
                <w:iCs/>
                <w:szCs w:val="24"/>
              </w:rPr>
              <w:t xml:space="preserve">, provided that the Bank is satisfied that such exclusion does not preclude effective competition for the </w:t>
            </w:r>
            <w:r w:rsidR="007E5B41">
              <w:rPr>
                <w:bCs/>
                <w:iCs/>
                <w:szCs w:val="24"/>
              </w:rPr>
              <w:t>work</w:t>
            </w:r>
            <w:r w:rsidRPr="00B014A9">
              <w:rPr>
                <w:bCs/>
                <w:iCs/>
                <w:szCs w:val="24"/>
              </w:rPr>
              <w:t xml:space="preserve">s or related services required; or </w:t>
            </w:r>
          </w:p>
          <w:p w14:paraId="09D46354" w14:textId="77777777" w:rsidR="007B586E" w:rsidRPr="00B014A9" w:rsidRDefault="00495538" w:rsidP="00495538">
            <w:pPr>
              <w:pStyle w:val="P3Header1-Clauses"/>
              <w:tabs>
                <w:tab w:val="clear" w:pos="864"/>
              </w:tabs>
              <w:spacing w:after="240"/>
              <w:ind w:left="1152" w:hanging="540"/>
              <w:rPr>
                <w:szCs w:val="24"/>
              </w:rPr>
            </w:pPr>
            <w:r w:rsidRPr="00B014A9">
              <w:rPr>
                <w:szCs w:val="24"/>
              </w:rPr>
              <w:t>by the Boycott Regulations of the Organization of the Islamic Cooperation, the League of Arab States and the African Union, the Beneficiary’s country prohibits any import of goods or contracting of works or services from that country, or any payments to any country, person, or entity in that country.</w:t>
            </w:r>
          </w:p>
        </w:tc>
      </w:tr>
      <w:tr w:rsidR="007B586E" w:rsidRPr="00B014A9" w14:paraId="7D286ADD" w14:textId="77777777">
        <w:trPr>
          <w:cantSplit/>
          <w:jc w:val="center"/>
        </w:trPr>
        <w:tc>
          <w:tcPr>
            <w:tcW w:w="2430" w:type="dxa"/>
          </w:tcPr>
          <w:p w14:paraId="14DD8FC9" w14:textId="77777777" w:rsidR="007B586E" w:rsidRPr="00B014A9" w:rsidRDefault="007B586E">
            <w:pPr>
              <w:pStyle w:val="S1-Header2"/>
              <w:rPr>
                <w:iCs/>
              </w:rPr>
            </w:pPr>
            <w:bookmarkStart w:id="43" w:name="_Toc438532561"/>
            <w:bookmarkStart w:id="44" w:name="_Toc438532562"/>
            <w:bookmarkStart w:id="45" w:name="_Toc438532563"/>
            <w:bookmarkStart w:id="46" w:name="_Toc438532564"/>
            <w:bookmarkStart w:id="47" w:name="_Toc438532565"/>
            <w:bookmarkStart w:id="48" w:name="_Toc438532567"/>
            <w:bookmarkStart w:id="49" w:name="_Toc438438824"/>
            <w:bookmarkStart w:id="50" w:name="_Toc438532568"/>
            <w:bookmarkStart w:id="51" w:name="_Toc438733968"/>
            <w:bookmarkStart w:id="52" w:name="_Toc438907009"/>
            <w:bookmarkStart w:id="53" w:name="_Toc438907208"/>
            <w:bookmarkStart w:id="54" w:name="_Toc97371006"/>
            <w:bookmarkStart w:id="55" w:name="_Toc139863107"/>
            <w:bookmarkStart w:id="56" w:name="_Toc168299619"/>
            <w:bookmarkEnd w:id="43"/>
            <w:bookmarkEnd w:id="44"/>
            <w:bookmarkEnd w:id="45"/>
            <w:bookmarkEnd w:id="46"/>
            <w:bookmarkEnd w:id="47"/>
            <w:bookmarkEnd w:id="48"/>
            <w:r w:rsidRPr="00B014A9">
              <w:rPr>
                <w:iCs/>
              </w:rPr>
              <w:lastRenderedPageBreak/>
              <w:t>Eligible Materials, Equipment and Services</w:t>
            </w:r>
            <w:bookmarkEnd w:id="49"/>
            <w:bookmarkEnd w:id="50"/>
            <w:bookmarkEnd w:id="51"/>
            <w:bookmarkEnd w:id="52"/>
            <w:bookmarkEnd w:id="53"/>
            <w:bookmarkEnd w:id="54"/>
            <w:bookmarkEnd w:id="55"/>
            <w:bookmarkEnd w:id="56"/>
          </w:p>
        </w:tc>
        <w:tc>
          <w:tcPr>
            <w:tcW w:w="7020" w:type="dxa"/>
          </w:tcPr>
          <w:p w14:paraId="12E1D801" w14:textId="77777777" w:rsidR="007B586E" w:rsidRPr="00B014A9" w:rsidRDefault="007B586E">
            <w:pPr>
              <w:pStyle w:val="Header2-SubClauses"/>
              <w:rPr>
                <w:rFonts w:cs="Times New Roman"/>
                <w:iCs/>
              </w:rPr>
            </w:pPr>
            <w:r w:rsidRPr="00B014A9">
              <w:rPr>
                <w:rFonts w:cs="Times New Roman"/>
                <w:iCs/>
              </w:rPr>
              <w:t xml:space="preserve">The materials, equipment and services to be supplied under the Contract shall have their origin in eligible source countries as defined in ITB 4.2 above and all expenditures under the Contract will be limited to such materials, equipment, and services.  At the </w:t>
            </w:r>
            <w:r w:rsidR="00283744" w:rsidRPr="00B014A9">
              <w:rPr>
                <w:rFonts w:cs="Times New Roman"/>
                <w:iCs/>
              </w:rPr>
              <w:t>Employer</w:t>
            </w:r>
            <w:r w:rsidRPr="00B014A9">
              <w:rPr>
                <w:rFonts w:cs="Times New Roman"/>
                <w:iCs/>
              </w:rPr>
              <w:t>’s request, Bidders may be required to provide evidence of the origin of materials, equipment and services.</w:t>
            </w:r>
          </w:p>
        </w:tc>
      </w:tr>
      <w:tr w:rsidR="007B586E" w:rsidRPr="00B014A9" w14:paraId="1DAC7087" w14:textId="77777777">
        <w:trPr>
          <w:jc w:val="center"/>
        </w:trPr>
        <w:tc>
          <w:tcPr>
            <w:tcW w:w="2430" w:type="dxa"/>
          </w:tcPr>
          <w:p w14:paraId="12988B96" w14:textId="77777777" w:rsidR="007B586E" w:rsidRPr="00B014A9" w:rsidRDefault="007B586E">
            <w:pPr>
              <w:spacing w:before="120" w:after="120"/>
              <w:rPr>
                <w:highlight w:val="yellow"/>
              </w:rPr>
            </w:pPr>
            <w:bookmarkStart w:id="57" w:name="_Toc438532569"/>
            <w:bookmarkEnd w:id="57"/>
          </w:p>
        </w:tc>
        <w:tc>
          <w:tcPr>
            <w:tcW w:w="7020" w:type="dxa"/>
          </w:tcPr>
          <w:p w14:paraId="012FB12B" w14:textId="77777777" w:rsidR="007B586E" w:rsidRPr="00B014A9" w:rsidRDefault="007B586E">
            <w:pPr>
              <w:pStyle w:val="Header2-SubClauses"/>
              <w:rPr>
                <w:rFonts w:cs="Times New Roman"/>
                <w:i/>
              </w:rPr>
            </w:pPr>
            <w:r w:rsidRPr="00B014A9">
              <w:rPr>
                <w:rFonts w:cs="Times New Roman"/>
                <w:iCs/>
              </w:rPr>
              <w:t>For purposes of ITB 5.1 above,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w:t>
            </w:r>
            <w:r w:rsidRPr="00B014A9">
              <w:rPr>
                <w:rFonts w:cs="Times New Roman"/>
                <w:i/>
              </w:rPr>
              <w:t xml:space="preserve"> </w:t>
            </w:r>
            <w:r w:rsidRPr="00B014A9">
              <w:rPr>
                <w:rFonts w:cs="Times New Roman"/>
                <w:iCs/>
              </w:rPr>
              <w:t>utility from its components.</w:t>
            </w:r>
          </w:p>
        </w:tc>
      </w:tr>
      <w:tr w:rsidR="007B586E" w:rsidRPr="00B014A9" w14:paraId="0456F34E" w14:textId="77777777">
        <w:trPr>
          <w:cantSplit/>
          <w:jc w:val="center"/>
        </w:trPr>
        <w:tc>
          <w:tcPr>
            <w:tcW w:w="9450" w:type="dxa"/>
            <w:gridSpan w:val="2"/>
          </w:tcPr>
          <w:p w14:paraId="7B659D78" w14:textId="77777777" w:rsidR="007B586E" w:rsidRPr="00B014A9" w:rsidRDefault="007B586E">
            <w:pPr>
              <w:pStyle w:val="StyleStyleS1-Header1TimesNewRoman14pt1"/>
            </w:pPr>
            <w:bookmarkStart w:id="58" w:name="_Toc438532572"/>
            <w:bookmarkStart w:id="59" w:name="_Toc438438825"/>
            <w:bookmarkStart w:id="60" w:name="_Toc438532573"/>
            <w:bookmarkStart w:id="61" w:name="_Toc438733969"/>
            <w:bookmarkStart w:id="62" w:name="_Toc438962051"/>
            <w:bookmarkStart w:id="63" w:name="_Toc461939617"/>
            <w:bookmarkStart w:id="64" w:name="_Toc97371007"/>
            <w:bookmarkStart w:id="65" w:name="_Toc168299620"/>
            <w:bookmarkEnd w:id="58"/>
            <w:r w:rsidRPr="00B014A9">
              <w:t xml:space="preserve">Contents of </w:t>
            </w:r>
            <w:bookmarkEnd w:id="59"/>
            <w:bookmarkEnd w:id="60"/>
            <w:bookmarkEnd w:id="61"/>
            <w:bookmarkEnd w:id="62"/>
            <w:bookmarkEnd w:id="63"/>
            <w:r w:rsidRPr="00B014A9">
              <w:t>Bidding Document</w:t>
            </w:r>
            <w:bookmarkEnd w:id="64"/>
            <w:bookmarkEnd w:id="65"/>
          </w:p>
        </w:tc>
      </w:tr>
      <w:tr w:rsidR="007B586E" w:rsidRPr="00B014A9" w14:paraId="274C0AA2" w14:textId="77777777">
        <w:trPr>
          <w:jc w:val="center"/>
        </w:trPr>
        <w:tc>
          <w:tcPr>
            <w:tcW w:w="2430" w:type="dxa"/>
          </w:tcPr>
          <w:p w14:paraId="16C0A605" w14:textId="77777777" w:rsidR="007B586E" w:rsidRPr="00B014A9" w:rsidRDefault="007B586E">
            <w:pPr>
              <w:pStyle w:val="S1-Header2"/>
            </w:pPr>
            <w:bookmarkStart w:id="66" w:name="_Toc438438826"/>
            <w:bookmarkStart w:id="67" w:name="_Toc438532574"/>
            <w:bookmarkStart w:id="68" w:name="_Toc438733970"/>
            <w:bookmarkStart w:id="69" w:name="_Toc438907010"/>
            <w:bookmarkStart w:id="70" w:name="_Toc438907209"/>
            <w:bookmarkStart w:id="71" w:name="_Toc97371008"/>
            <w:bookmarkStart w:id="72" w:name="_Toc139863108"/>
            <w:bookmarkStart w:id="73" w:name="_Toc168299621"/>
            <w:r w:rsidRPr="00B014A9">
              <w:t xml:space="preserve">Sections of </w:t>
            </w:r>
            <w:bookmarkEnd w:id="66"/>
            <w:bookmarkEnd w:id="67"/>
            <w:bookmarkEnd w:id="68"/>
            <w:bookmarkEnd w:id="69"/>
            <w:bookmarkEnd w:id="70"/>
            <w:r w:rsidRPr="00B014A9">
              <w:t>Bidding Document</w:t>
            </w:r>
            <w:bookmarkEnd w:id="71"/>
            <w:bookmarkEnd w:id="72"/>
            <w:bookmarkEnd w:id="73"/>
          </w:p>
        </w:tc>
        <w:tc>
          <w:tcPr>
            <w:tcW w:w="7020" w:type="dxa"/>
          </w:tcPr>
          <w:p w14:paraId="77ADC782" w14:textId="77777777" w:rsidR="007B586E" w:rsidRPr="00B014A9" w:rsidRDefault="007B586E">
            <w:pPr>
              <w:pStyle w:val="Header2-SubClauses"/>
              <w:rPr>
                <w:rFonts w:cs="Times New Roman"/>
              </w:rPr>
            </w:pPr>
            <w:r w:rsidRPr="00B014A9">
              <w:rPr>
                <w:rFonts w:cs="Times New Roman"/>
              </w:rPr>
              <w:t xml:space="preserve">The Bidding Document consist of Parts </w:t>
            </w:r>
            <w:r w:rsidRPr="00B014A9">
              <w:rPr>
                <w:rStyle w:val="StyleHeader2-SubClausesItalicChar"/>
                <w:rFonts w:cs="Times New Roman"/>
                <w:i w:val="0"/>
              </w:rPr>
              <w:t>1, 2</w:t>
            </w:r>
            <w:r w:rsidRPr="00B014A9">
              <w:rPr>
                <w:rFonts w:cs="Times New Roman"/>
                <w:i/>
              </w:rPr>
              <w:t xml:space="preserve">, </w:t>
            </w:r>
            <w:r w:rsidRPr="00B014A9">
              <w:rPr>
                <w:rFonts w:cs="Times New Roman"/>
              </w:rPr>
              <w:t>and</w:t>
            </w:r>
            <w:r w:rsidRPr="00B014A9">
              <w:rPr>
                <w:rFonts w:cs="Times New Roman"/>
                <w:i/>
              </w:rPr>
              <w:t xml:space="preserve"> </w:t>
            </w:r>
            <w:r w:rsidRPr="00B014A9">
              <w:rPr>
                <w:rStyle w:val="StyleHeader2-SubClausesItalicChar"/>
                <w:rFonts w:cs="Times New Roman"/>
                <w:i w:val="0"/>
              </w:rPr>
              <w:t>3</w:t>
            </w:r>
            <w:r w:rsidRPr="00B014A9">
              <w:rPr>
                <w:rFonts w:cs="Times New Roman"/>
                <w:i/>
              </w:rPr>
              <w:t>,</w:t>
            </w:r>
            <w:r w:rsidRPr="00B014A9">
              <w:rPr>
                <w:rFonts w:cs="Times New Roman"/>
              </w:rPr>
              <w:t xml:space="preserve"> which include all the Sections indicated below, and should be read in conjunction with any Addenda issued in accordance with ITB 8.</w:t>
            </w:r>
          </w:p>
          <w:p w14:paraId="60CBC12F" w14:textId="77777777" w:rsidR="007B586E" w:rsidRPr="00B014A9" w:rsidRDefault="007B586E">
            <w:pPr>
              <w:tabs>
                <w:tab w:val="left" w:pos="1422"/>
              </w:tabs>
              <w:ind w:left="522"/>
              <w:rPr>
                <w:b/>
              </w:rPr>
            </w:pPr>
            <w:r w:rsidRPr="00B014A9">
              <w:rPr>
                <w:b/>
              </w:rPr>
              <w:t>PART 1</w:t>
            </w:r>
            <w:r w:rsidRPr="00B014A9">
              <w:rPr>
                <w:b/>
              </w:rPr>
              <w:tab/>
              <w:t>Bidding Procedures</w:t>
            </w:r>
          </w:p>
          <w:p w14:paraId="03BF04C4" w14:textId="77777777" w:rsidR="007B586E" w:rsidRPr="00B014A9" w:rsidRDefault="007B586E">
            <w:pPr>
              <w:ind w:left="2457" w:hanging="1035"/>
            </w:pPr>
            <w:r w:rsidRPr="00B014A9">
              <w:t>Section I - Instructions to Bidders (ITB)</w:t>
            </w:r>
          </w:p>
          <w:p w14:paraId="52267AC4" w14:textId="77777777" w:rsidR="007B586E" w:rsidRPr="00B014A9" w:rsidRDefault="007B586E">
            <w:pPr>
              <w:ind w:left="2457" w:hanging="1035"/>
            </w:pPr>
            <w:r w:rsidRPr="00B014A9">
              <w:t>Section II - Bid Data Sheet (BDS)</w:t>
            </w:r>
          </w:p>
          <w:p w14:paraId="29408773" w14:textId="77777777" w:rsidR="007B586E" w:rsidRPr="00B014A9" w:rsidRDefault="007B586E">
            <w:pPr>
              <w:ind w:left="2457" w:hanging="1035"/>
            </w:pPr>
            <w:r w:rsidRPr="00B014A9">
              <w:t xml:space="preserve">Section III - Evaluation and Qualification Criteria </w:t>
            </w:r>
          </w:p>
          <w:p w14:paraId="2B98FCE1" w14:textId="77777777" w:rsidR="007B586E" w:rsidRPr="00B014A9" w:rsidRDefault="007B586E">
            <w:pPr>
              <w:ind w:left="2457" w:hanging="1035"/>
            </w:pPr>
            <w:r w:rsidRPr="00B014A9">
              <w:t xml:space="preserve">Section IV - Bidding Forms </w:t>
            </w:r>
          </w:p>
          <w:p w14:paraId="2729FCC3" w14:textId="77777777" w:rsidR="007B586E" w:rsidRPr="00B014A9" w:rsidRDefault="007B586E">
            <w:pPr>
              <w:spacing w:after="60"/>
              <w:ind w:left="2457" w:hanging="1035"/>
            </w:pPr>
            <w:r w:rsidRPr="00B014A9">
              <w:t xml:space="preserve">Section V - Eligible Countries </w:t>
            </w:r>
          </w:p>
          <w:p w14:paraId="10D28116" w14:textId="77777777" w:rsidR="007B586E" w:rsidRPr="00B014A9" w:rsidRDefault="007B586E">
            <w:pPr>
              <w:tabs>
                <w:tab w:val="left" w:pos="1422"/>
              </w:tabs>
              <w:ind w:left="522"/>
              <w:rPr>
                <w:iCs/>
              </w:rPr>
            </w:pPr>
            <w:r w:rsidRPr="00B014A9">
              <w:rPr>
                <w:b/>
              </w:rPr>
              <w:t>PART 2</w:t>
            </w:r>
            <w:r w:rsidRPr="00B014A9">
              <w:rPr>
                <w:b/>
              </w:rPr>
              <w:tab/>
              <w:t>Requirements</w:t>
            </w:r>
          </w:p>
          <w:p w14:paraId="76AEDDF7" w14:textId="77777777" w:rsidR="007B586E" w:rsidRPr="00B014A9" w:rsidRDefault="007B586E">
            <w:pPr>
              <w:spacing w:after="60"/>
              <w:ind w:left="2457" w:hanging="1035"/>
            </w:pPr>
            <w:r w:rsidRPr="00B014A9">
              <w:t xml:space="preserve">Section VI - </w:t>
            </w:r>
            <w:r w:rsidRPr="00B014A9">
              <w:rPr>
                <w:bCs/>
              </w:rPr>
              <w:t>Works Requirements</w:t>
            </w:r>
            <w:r w:rsidRPr="00B014A9">
              <w:t xml:space="preserve"> </w:t>
            </w:r>
          </w:p>
          <w:p w14:paraId="2D8636AE" w14:textId="77777777" w:rsidR="007B586E" w:rsidRPr="00B014A9" w:rsidRDefault="007B586E">
            <w:pPr>
              <w:tabs>
                <w:tab w:val="left" w:pos="1422"/>
              </w:tabs>
              <w:ind w:left="522"/>
              <w:rPr>
                <w:b/>
              </w:rPr>
            </w:pPr>
            <w:r w:rsidRPr="00B014A9">
              <w:rPr>
                <w:b/>
              </w:rPr>
              <w:t>PART 3</w:t>
            </w:r>
            <w:r w:rsidRPr="00B014A9">
              <w:rPr>
                <w:b/>
              </w:rPr>
              <w:tab/>
              <w:t>Conditions of Contract and Contract Forms</w:t>
            </w:r>
          </w:p>
          <w:p w14:paraId="10EC850F" w14:textId="77777777" w:rsidR="007B586E" w:rsidRPr="00B014A9" w:rsidRDefault="007B586E">
            <w:pPr>
              <w:ind w:left="2457" w:hanging="1035"/>
            </w:pPr>
            <w:r w:rsidRPr="00B014A9">
              <w:t>Section VII - General Conditions (GC)</w:t>
            </w:r>
          </w:p>
          <w:p w14:paraId="5CB94DBD" w14:textId="77777777" w:rsidR="007B586E" w:rsidRPr="00B014A9" w:rsidRDefault="007B586E">
            <w:pPr>
              <w:ind w:left="2457" w:hanging="1035"/>
            </w:pPr>
            <w:r w:rsidRPr="00B014A9">
              <w:t>Section VIII - Particular Conditions (PC)</w:t>
            </w:r>
          </w:p>
          <w:p w14:paraId="4BE83BD4" w14:textId="77777777" w:rsidR="007B586E" w:rsidRPr="00B014A9" w:rsidRDefault="007B586E">
            <w:pPr>
              <w:spacing w:after="60"/>
              <w:ind w:left="2463" w:hanging="1037"/>
            </w:pPr>
            <w:r w:rsidRPr="00B014A9">
              <w:t xml:space="preserve">Section IX - Contract Forms </w:t>
            </w:r>
          </w:p>
        </w:tc>
      </w:tr>
      <w:tr w:rsidR="007B586E" w:rsidRPr="00B014A9" w14:paraId="272C2029" w14:textId="77777777">
        <w:trPr>
          <w:jc w:val="center"/>
        </w:trPr>
        <w:tc>
          <w:tcPr>
            <w:tcW w:w="2430" w:type="dxa"/>
          </w:tcPr>
          <w:p w14:paraId="2B40C1CB" w14:textId="77777777" w:rsidR="007B586E" w:rsidRPr="00B014A9" w:rsidRDefault="007B586E">
            <w:pPr>
              <w:pStyle w:val="Header1-Clauses"/>
              <w:numPr>
                <w:ilvl w:val="0"/>
                <w:numId w:val="0"/>
              </w:numPr>
              <w:spacing w:after="120"/>
              <w:rPr>
                <w:rFonts w:ascii="Times New Roman" w:hAnsi="Times New Roman"/>
                <w:sz w:val="24"/>
                <w:szCs w:val="24"/>
              </w:rPr>
            </w:pPr>
          </w:p>
        </w:tc>
        <w:tc>
          <w:tcPr>
            <w:tcW w:w="7020" w:type="dxa"/>
          </w:tcPr>
          <w:p w14:paraId="6E575386" w14:textId="77777777" w:rsidR="007B586E" w:rsidRPr="00B014A9" w:rsidRDefault="007B586E">
            <w:pPr>
              <w:pStyle w:val="Header2-SubClauses"/>
              <w:rPr>
                <w:rFonts w:cs="Times New Roman"/>
              </w:rPr>
            </w:pPr>
            <w:r w:rsidRPr="00B014A9">
              <w:rPr>
                <w:rFonts w:cs="Times New Roman"/>
              </w:rPr>
              <w:t xml:space="preserve">The Invitation for Bids issued by the </w:t>
            </w:r>
            <w:r w:rsidRPr="00B014A9">
              <w:rPr>
                <w:rStyle w:val="StyleHeader2-SubClausesItalicChar"/>
                <w:rFonts w:cs="Times New Roman"/>
                <w:i w:val="0"/>
              </w:rPr>
              <w:t>Employer</w:t>
            </w:r>
            <w:r w:rsidRPr="00B014A9">
              <w:rPr>
                <w:rFonts w:cs="Times New Roman"/>
              </w:rPr>
              <w:t xml:space="preserve"> is not part of the Bidding Document.</w:t>
            </w:r>
          </w:p>
        </w:tc>
      </w:tr>
      <w:tr w:rsidR="007B586E" w:rsidRPr="00B014A9" w14:paraId="461375E2" w14:textId="77777777">
        <w:trPr>
          <w:jc w:val="center"/>
        </w:trPr>
        <w:tc>
          <w:tcPr>
            <w:tcW w:w="2430" w:type="dxa"/>
          </w:tcPr>
          <w:p w14:paraId="62DA8EB2" w14:textId="77777777" w:rsidR="007B586E" w:rsidRPr="00B014A9" w:rsidRDefault="007B586E">
            <w:pPr>
              <w:pStyle w:val="Header1-Clauses"/>
              <w:numPr>
                <w:ilvl w:val="0"/>
                <w:numId w:val="0"/>
              </w:numPr>
              <w:spacing w:after="120"/>
              <w:rPr>
                <w:rFonts w:ascii="Times New Roman" w:hAnsi="Times New Roman"/>
                <w:sz w:val="24"/>
                <w:szCs w:val="24"/>
              </w:rPr>
            </w:pPr>
          </w:p>
        </w:tc>
        <w:tc>
          <w:tcPr>
            <w:tcW w:w="7020" w:type="dxa"/>
          </w:tcPr>
          <w:p w14:paraId="75A13FA4" w14:textId="77777777" w:rsidR="007B586E" w:rsidRPr="00B014A9" w:rsidRDefault="007B586E">
            <w:pPr>
              <w:pStyle w:val="Header2-SubClauses"/>
              <w:rPr>
                <w:rFonts w:cs="Times New Roman"/>
              </w:rPr>
            </w:pPr>
            <w:r w:rsidRPr="00B014A9">
              <w:rPr>
                <w:rFonts w:cs="Times New Roman"/>
              </w:rPr>
              <w:t xml:space="preserve">The </w:t>
            </w:r>
            <w:r w:rsidR="00283744" w:rsidRPr="00B014A9">
              <w:rPr>
                <w:rStyle w:val="StyleHeader2-SubClausesItalicChar"/>
                <w:rFonts w:cs="Times New Roman"/>
                <w:i w:val="0"/>
              </w:rPr>
              <w:t>Employer</w:t>
            </w:r>
            <w:r w:rsidRPr="00B014A9">
              <w:rPr>
                <w:rFonts w:cs="Times New Roman"/>
              </w:rPr>
              <w:t xml:space="preserve"> is not responsible for the completeness of the Bidding Document and their Addenda, if they were not obtained directly from the source stated by the </w:t>
            </w:r>
            <w:r w:rsidR="00283744" w:rsidRPr="00B014A9">
              <w:rPr>
                <w:rStyle w:val="StyleHeader2-SubClausesItalicChar"/>
                <w:rFonts w:cs="Times New Roman"/>
                <w:i w:val="0"/>
              </w:rPr>
              <w:t>Employer</w:t>
            </w:r>
            <w:r w:rsidRPr="00B014A9">
              <w:rPr>
                <w:rFonts w:cs="Times New Roman"/>
              </w:rPr>
              <w:t xml:space="preserve"> in the Invitation for Bids.</w:t>
            </w:r>
          </w:p>
        </w:tc>
      </w:tr>
      <w:tr w:rsidR="007B586E" w:rsidRPr="00B014A9" w14:paraId="76E5751C" w14:textId="77777777">
        <w:trPr>
          <w:jc w:val="center"/>
        </w:trPr>
        <w:tc>
          <w:tcPr>
            <w:tcW w:w="2430" w:type="dxa"/>
          </w:tcPr>
          <w:p w14:paraId="739E29F4" w14:textId="77777777" w:rsidR="007B586E" w:rsidRPr="00B014A9" w:rsidRDefault="007B586E">
            <w:pPr>
              <w:pStyle w:val="Header1-Clauses"/>
              <w:numPr>
                <w:ilvl w:val="0"/>
                <w:numId w:val="0"/>
              </w:numPr>
              <w:spacing w:after="120"/>
              <w:rPr>
                <w:rFonts w:ascii="Times New Roman" w:hAnsi="Times New Roman"/>
                <w:sz w:val="24"/>
                <w:szCs w:val="24"/>
              </w:rPr>
            </w:pPr>
          </w:p>
        </w:tc>
        <w:tc>
          <w:tcPr>
            <w:tcW w:w="7020" w:type="dxa"/>
          </w:tcPr>
          <w:p w14:paraId="15BC6117" w14:textId="77777777" w:rsidR="007B586E" w:rsidRPr="00B014A9" w:rsidRDefault="007B586E">
            <w:pPr>
              <w:pStyle w:val="Header2-SubClauses"/>
              <w:rPr>
                <w:rFonts w:cs="Times New Roman"/>
              </w:rPr>
            </w:pPr>
            <w:r w:rsidRPr="00B014A9">
              <w:rPr>
                <w:rFonts w:cs="Times New Roman"/>
              </w:rPr>
              <w:t>The Bidder is expected to examine all instructions, forms, terms, and specifications in the Bidding Document. Failure to furnish all information or documentation required by the Bidding Document may result in the rejection of the bid.</w:t>
            </w:r>
          </w:p>
        </w:tc>
      </w:tr>
      <w:tr w:rsidR="007B586E" w:rsidRPr="00B014A9" w14:paraId="742FC2F9" w14:textId="77777777">
        <w:trPr>
          <w:cantSplit/>
          <w:jc w:val="center"/>
        </w:trPr>
        <w:tc>
          <w:tcPr>
            <w:tcW w:w="2430" w:type="dxa"/>
          </w:tcPr>
          <w:p w14:paraId="5BCAB77E" w14:textId="77777777" w:rsidR="007B586E" w:rsidRPr="00B014A9" w:rsidRDefault="007B586E">
            <w:pPr>
              <w:pStyle w:val="S1-Header2"/>
            </w:pPr>
            <w:bookmarkStart w:id="74" w:name="_Toc438438827"/>
            <w:bookmarkStart w:id="75" w:name="_Toc438532575"/>
            <w:bookmarkStart w:id="76" w:name="_Toc438733971"/>
            <w:bookmarkStart w:id="77" w:name="_Toc438907011"/>
            <w:bookmarkStart w:id="78" w:name="_Toc438907210"/>
            <w:bookmarkStart w:id="79" w:name="_Toc97371009"/>
            <w:bookmarkStart w:id="80" w:name="_Toc139863109"/>
            <w:bookmarkStart w:id="81" w:name="_Toc168299622"/>
            <w:r w:rsidRPr="00B014A9">
              <w:lastRenderedPageBreak/>
              <w:t>Clarification of Bidding Document</w:t>
            </w:r>
            <w:bookmarkEnd w:id="74"/>
            <w:bookmarkEnd w:id="75"/>
            <w:bookmarkEnd w:id="76"/>
            <w:bookmarkEnd w:id="77"/>
            <w:bookmarkEnd w:id="78"/>
            <w:r w:rsidRPr="00B014A9">
              <w:t>, Site Visit, Pre-Bid Meeting</w:t>
            </w:r>
            <w:bookmarkEnd w:id="79"/>
            <w:bookmarkEnd w:id="80"/>
            <w:bookmarkEnd w:id="81"/>
          </w:p>
        </w:tc>
        <w:tc>
          <w:tcPr>
            <w:tcW w:w="7020" w:type="dxa"/>
          </w:tcPr>
          <w:p w14:paraId="0AEE5496" w14:textId="77777777" w:rsidR="007B586E" w:rsidRPr="00B014A9" w:rsidRDefault="007B586E">
            <w:pPr>
              <w:pStyle w:val="Header2-SubClauses"/>
              <w:rPr>
                <w:rFonts w:cs="Times New Roman"/>
              </w:rPr>
            </w:pPr>
            <w:r w:rsidRPr="00B014A9">
              <w:rPr>
                <w:rFonts w:cs="Times New Roman"/>
              </w:rPr>
              <w:t xml:space="preserve">A prospective Bidder requiring any clarification of the Bidding Document shall contact the </w:t>
            </w:r>
            <w:r w:rsidR="00283744" w:rsidRPr="00B014A9">
              <w:rPr>
                <w:rStyle w:val="StyleHeader2-SubClausesItalicChar"/>
                <w:rFonts w:cs="Times New Roman"/>
                <w:i w:val="0"/>
              </w:rPr>
              <w:t>Employer</w:t>
            </w:r>
            <w:r w:rsidRPr="00B014A9">
              <w:rPr>
                <w:rFonts w:cs="Times New Roman"/>
              </w:rPr>
              <w:t xml:space="preserve"> in writing at the </w:t>
            </w:r>
            <w:r w:rsidR="00283744" w:rsidRPr="00B014A9">
              <w:rPr>
                <w:rStyle w:val="StyleHeader2-SubClausesItalicChar"/>
                <w:rFonts w:cs="Times New Roman"/>
                <w:i w:val="0"/>
              </w:rPr>
              <w:t>Employer</w:t>
            </w:r>
            <w:r w:rsidRPr="00B014A9">
              <w:rPr>
                <w:rFonts w:cs="Times New Roman"/>
              </w:rPr>
              <w:t xml:space="preserve">’s address </w:t>
            </w:r>
            <w:r w:rsidRPr="00B014A9">
              <w:rPr>
                <w:rFonts w:cs="Times New Roman"/>
                <w:b/>
              </w:rPr>
              <w:t>indicated in the BDS</w:t>
            </w:r>
            <w:r w:rsidRPr="00B014A9">
              <w:rPr>
                <w:rFonts w:cs="Times New Roman"/>
              </w:rPr>
              <w:t xml:space="preserve"> or raise his inquiries during the pre-bid meeting if provided for in accordance with ITB 7.4. The </w:t>
            </w:r>
            <w:r w:rsidR="00283744" w:rsidRPr="00B014A9">
              <w:rPr>
                <w:rStyle w:val="StyleHeader2-SubClausesItalicChar"/>
                <w:rFonts w:cs="Times New Roman"/>
                <w:i w:val="0"/>
              </w:rPr>
              <w:t>Employer</w:t>
            </w:r>
            <w:r w:rsidRPr="00B014A9">
              <w:rPr>
                <w:rFonts w:cs="Times New Roman"/>
              </w:rPr>
              <w:t xml:space="preserve"> will respond in writing to any request for clarification, provided that such request is received prior to the deadline for submission of bids, within a period </w:t>
            </w:r>
            <w:r w:rsidRPr="00B014A9">
              <w:rPr>
                <w:rFonts w:cs="Times New Roman"/>
                <w:b/>
              </w:rPr>
              <w:t>given in the BDS</w:t>
            </w:r>
            <w:r w:rsidRPr="00B014A9">
              <w:rPr>
                <w:rFonts w:cs="Times New Roman"/>
              </w:rPr>
              <w:t xml:space="preserve">. The </w:t>
            </w:r>
            <w:r w:rsidR="00283744" w:rsidRPr="00B014A9">
              <w:rPr>
                <w:rStyle w:val="StyleHeader2-SubClausesItalicChar"/>
                <w:rFonts w:cs="Times New Roman"/>
                <w:i w:val="0"/>
              </w:rPr>
              <w:t>Employer</w:t>
            </w:r>
            <w:r w:rsidRPr="00B014A9">
              <w:rPr>
                <w:rFonts w:cs="Times New Roman"/>
              </w:rPr>
              <w:t xml:space="preserve"> shall forward copies of its response to all Bidders who have acquired the Bidding Document in accordance with ITB 6.3, including a description of the inquiry but without identifying its source. Should the </w:t>
            </w:r>
            <w:r w:rsidR="00283744" w:rsidRPr="00B014A9">
              <w:rPr>
                <w:rStyle w:val="StyleHeader2-SubClausesItalicChar"/>
                <w:rFonts w:cs="Times New Roman"/>
                <w:i w:val="0"/>
              </w:rPr>
              <w:t>Employer</w:t>
            </w:r>
            <w:r w:rsidRPr="00B014A9">
              <w:rPr>
                <w:rFonts w:cs="Times New Roman"/>
              </w:rPr>
              <w:t xml:space="preserve"> deem it necessary to amend the Bidding Document as a result of a request for clarification, it shall do so following the procedure under ITB 8 and ITB 22.2.</w:t>
            </w:r>
          </w:p>
        </w:tc>
      </w:tr>
      <w:tr w:rsidR="007B586E" w:rsidRPr="00B014A9" w14:paraId="1A3B7358" w14:textId="77777777">
        <w:trPr>
          <w:jc w:val="center"/>
        </w:trPr>
        <w:tc>
          <w:tcPr>
            <w:tcW w:w="2430" w:type="dxa"/>
          </w:tcPr>
          <w:p w14:paraId="6757CB68" w14:textId="77777777" w:rsidR="007B586E" w:rsidRPr="00B014A9" w:rsidRDefault="007B586E">
            <w:pPr>
              <w:pStyle w:val="Header1-Clauses"/>
              <w:numPr>
                <w:ilvl w:val="0"/>
                <w:numId w:val="0"/>
              </w:numPr>
              <w:spacing w:before="180" w:after="180"/>
              <w:rPr>
                <w:rFonts w:ascii="Times New Roman" w:hAnsi="Times New Roman"/>
                <w:sz w:val="24"/>
                <w:szCs w:val="24"/>
              </w:rPr>
            </w:pPr>
          </w:p>
        </w:tc>
        <w:tc>
          <w:tcPr>
            <w:tcW w:w="7020" w:type="dxa"/>
          </w:tcPr>
          <w:p w14:paraId="2E2345D9" w14:textId="77777777" w:rsidR="007B586E" w:rsidRPr="00B014A9" w:rsidRDefault="007B586E">
            <w:pPr>
              <w:pStyle w:val="StyleHeader2-SubClausesAfter6pt"/>
            </w:pPr>
            <w:r w:rsidRPr="00B014A9">
              <w:t>The Bidder is encouraged to visit and examine the Site of Works and its surroundings and obtain for itself, on its own risk and responsibility, all information that may be necessary for preparing the bid and entering into a contract for construction of the Works. The costs of visiting the Site shall be at the Bidder’s own expense.</w:t>
            </w:r>
          </w:p>
        </w:tc>
      </w:tr>
      <w:tr w:rsidR="007B586E" w:rsidRPr="00B014A9" w14:paraId="04F4240D" w14:textId="77777777">
        <w:trPr>
          <w:jc w:val="center"/>
        </w:trPr>
        <w:tc>
          <w:tcPr>
            <w:tcW w:w="2430" w:type="dxa"/>
          </w:tcPr>
          <w:p w14:paraId="75C4C4D1" w14:textId="77777777" w:rsidR="007B586E" w:rsidRPr="00B014A9" w:rsidRDefault="007B586E">
            <w:pPr>
              <w:pStyle w:val="Header1-Clauses"/>
              <w:numPr>
                <w:ilvl w:val="0"/>
                <w:numId w:val="0"/>
              </w:numPr>
              <w:spacing w:before="180" w:after="180"/>
              <w:rPr>
                <w:rFonts w:ascii="Times New Roman" w:hAnsi="Times New Roman"/>
                <w:sz w:val="24"/>
                <w:szCs w:val="24"/>
              </w:rPr>
            </w:pPr>
          </w:p>
        </w:tc>
        <w:tc>
          <w:tcPr>
            <w:tcW w:w="7020" w:type="dxa"/>
          </w:tcPr>
          <w:p w14:paraId="18BF7B91" w14:textId="77777777" w:rsidR="007B586E" w:rsidRPr="00B014A9" w:rsidRDefault="007B586E">
            <w:pPr>
              <w:pStyle w:val="Header2-SubClauses"/>
              <w:rPr>
                <w:rFonts w:cs="Times New Roman"/>
              </w:rPr>
            </w:pPr>
            <w:r w:rsidRPr="00B014A9">
              <w:rPr>
                <w:rFonts w:cs="Times New Roman"/>
              </w:rPr>
              <w:t xml:space="preserve">The Bidder and any of its personnel or agents will be granted permission by the </w:t>
            </w:r>
            <w:r w:rsidR="00283744" w:rsidRPr="00B014A9">
              <w:rPr>
                <w:rStyle w:val="StyleHeader2-SubClausesItalicChar"/>
                <w:rFonts w:cs="Times New Roman"/>
                <w:i w:val="0"/>
              </w:rPr>
              <w:t>Employer</w:t>
            </w:r>
            <w:r w:rsidRPr="00B014A9">
              <w:rPr>
                <w:rFonts w:cs="Times New Roman"/>
              </w:rPr>
              <w:t xml:space="preserve"> to enter upon its premises and lands for the purpose of such visit, but only upon the express condition that the Bidder, its personnel, and agents will release and indemnify the </w:t>
            </w:r>
            <w:r w:rsidR="00283744" w:rsidRPr="00B014A9">
              <w:rPr>
                <w:rStyle w:val="StyleHeader2-SubClausesItalicChar"/>
                <w:rFonts w:cs="Times New Roman"/>
                <w:i w:val="0"/>
              </w:rPr>
              <w:t>Employer</w:t>
            </w:r>
            <w:r w:rsidRPr="00B014A9">
              <w:rPr>
                <w:rFonts w:cs="Times New Roman"/>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7B586E" w:rsidRPr="00B014A9" w14:paraId="304A1805" w14:textId="77777777">
        <w:trPr>
          <w:jc w:val="center"/>
        </w:trPr>
        <w:tc>
          <w:tcPr>
            <w:tcW w:w="2430" w:type="dxa"/>
          </w:tcPr>
          <w:p w14:paraId="2517A6F2" w14:textId="77777777" w:rsidR="007B586E" w:rsidRPr="00B014A9" w:rsidRDefault="007B586E">
            <w:pPr>
              <w:pStyle w:val="Header1-Clauses"/>
              <w:numPr>
                <w:ilvl w:val="0"/>
                <w:numId w:val="0"/>
              </w:numPr>
              <w:spacing w:after="120"/>
              <w:rPr>
                <w:rFonts w:ascii="Times New Roman" w:hAnsi="Times New Roman"/>
                <w:sz w:val="24"/>
                <w:szCs w:val="24"/>
              </w:rPr>
            </w:pPr>
            <w:r w:rsidRPr="00B014A9">
              <w:rPr>
                <w:rFonts w:ascii="Times New Roman" w:hAnsi="Times New Roman"/>
                <w:sz w:val="24"/>
                <w:szCs w:val="24"/>
              </w:rPr>
              <w:t xml:space="preserve"> </w:t>
            </w:r>
          </w:p>
        </w:tc>
        <w:tc>
          <w:tcPr>
            <w:tcW w:w="7020" w:type="dxa"/>
          </w:tcPr>
          <w:p w14:paraId="176C4970" w14:textId="77777777" w:rsidR="007B586E" w:rsidRPr="00B014A9" w:rsidRDefault="007B586E">
            <w:pPr>
              <w:pStyle w:val="Header2-SubClauses"/>
              <w:rPr>
                <w:rFonts w:cs="Times New Roman"/>
              </w:rPr>
            </w:pPr>
            <w:r w:rsidRPr="00B014A9">
              <w:rPr>
                <w:rFonts w:cs="Times New Roman"/>
              </w:rPr>
              <w:t xml:space="preserve">The Bidder’s designated representative is invited to attend a pre-bid meeting, if </w:t>
            </w:r>
            <w:r w:rsidRPr="00B014A9">
              <w:rPr>
                <w:rFonts w:cs="Times New Roman"/>
                <w:b/>
              </w:rPr>
              <w:t>provided for in the BDS</w:t>
            </w:r>
            <w:r w:rsidRPr="00B014A9">
              <w:rPr>
                <w:rFonts w:cs="Times New Roman"/>
              </w:rPr>
              <w:t>. The purpose of the meeting will be to clarify issues and to answer questions on any matter that may be raised at that stage.</w:t>
            </w:r>
          </w:p>
        </w:tc>
      </w:tr>
      <w:tr w:rsidR="007B586E" w:rsidRPr="00B014A9" w14:paraId="74119F43" w14:textId="77777777">
        <w:trPr>
          <w:jc w:val="center"/>
        </w:trPr>
        <w:tc>
          <w:tcPr>
            <w:tcW w:w="2430" w:type="dxa"/>
          </w:tcPr>
          <w:p w14:paraId="2588327D" w14:textId="77777777" w:rsidR="007B586E" w:rsidRPr="00B014A9" w:rsidRDefault="007B586E">
            <w:pPr>
              <w:pStyle w:val="Header1-Clauses"/>
              <w:numPr>
                <w:ilvl w:val="0"/>
                <w:numId w:val="0"/>
              </w:numPr>
              <w:spacing w:after="120"/>
              <w:rPr>
                <w:rFonts w:ascii="Times New Roman" w:hAnsi="Times New Roman"/>
                <w:sz w:val="24"/>
                <w:szCs w:val="24"/>
              </w:rPr>
            </w:pPr>
          </w:p>
        </w:tc>
        <w:tc>
          <w:tcPr>
            <w:tcW w:w="7020" w:type="dxa"/>
          </w:tcPr>
          <w:p w14:paraId="7505A180" w14:textId="77777777" w:rsidR="007B586E" w:rsidRPr="00B014A9" w:rsidRDefault="007B586E">
            <w:pPr>
              <w:pStyle w:val="Header2-SubClauses"/>
              <w:rPr>
                <w:rFonts w:cs="Times New Roman"/>
              </w:rPr>
            </w:pPr>
            <w:r w:rsidRPr="00B014A9">
              <w:rPr>
                <w:rFonts w:cs="Times New Roman"/>
              </w:rPr>
              <w:t xml:space="preserve">The Bidder is requested, as far as possible, to submit any questions in writing, to reach the </w:t>
            </w:r>
            <w:r w:rsidR="00283744" w:rsidRPr="00B014A9">
              <w:rPr>
                <w:rStyle w:val="StyleHeader2-SubClausesItalicChar"/>
                <w:rFonts w:cs="Times New Roman"/>
                <w:i w:val="0"/>
              </w:rPr>
              <w:t>Employer</w:t>
            </w:r>
            <w:r w:rsidRPr="00B014A9">
              <w:rPr>
                <w:rFonts w:cs="Times New Roman"/>
              </w:rPr>
              <w:t xml:space="preserve"> not later than one week before the meeting.</w:t>
            </w:r>
          </w:p>
        </w:tc>
      </w:tr>
      <w:tr w:rsidR="007B586E" w:rsidRPr="00B014A9" w14:paraId="28D37E38" w14:textId="77777777">
        <w:trPr>
          <w:jc w:val="center"/>
        </w:trPr>
        <w:tc>
          <w:tcPr>
            <w:tcW w:w="2430" w:type="dxa"/>
          </w:tcPr>
          <w:p w14:paraId="6317BF9B" w14:textId="77777777" w:rsidR="007B586E" w:rsidRPr="00B014A9" w:rsidRDefault="007B586E">
            <w:pPr>
              <w:pStyle w:val="Header1-Clauses"/>
              <w:numPr>
                <w:ilvl w:val="0"/>
                <w:numId w:val="0"/>
              </w:numPr>
              <w:spacing w:after="120"/>
              <w:rPr>
                <w:rFonts w:ascii="Times New Roman" w:hAnsi="Times New Roman"/>
                <w:sz w:val="24"/>
                <w:szCs w:val="24"/>
              </w:rPr>
            </w:pPr>
          </w:p>
        </w:tc>
        <w:tc>
          <w:tcPr>
            <w:tcW w:w="7020" w:type="dxa"/>
          </w:tcPr>
          <w:p w14:paraId="211E774D" w14:textId="77777777" w:rsidR="007B586E" w:rsidRPr="00B014A9" w:rsidRDefault="007B586E">
            <w:pPr>
              <w:pStyle w:val="Header2-SubClauses"/>
              <w:rPr>
                <w:rFonts w:cs="Times New Roman"/>
              </w:rPr>
            </w:pPr>
            <w:r w:rsidRPr="00B014A9">
              <w:rPr>
                <w:rFonts w:cs="Times New Roman"/>
              </w:rPr>
              <w:t xml:space="preserve">Minutes of the pre-bid meeting, including the text of the questions raised, without identifying the source, and the responses given, together with any responses prepared after the meeting, will be transmitted promptly to all Bidders who have acquired the Bidding Document in accordance with ITB 6.3. Any modification to the Bidding Document that may become necessary as a result of the pre-bid meeting shall be made by the </w:t>
            </w:r>
            <w:r w:rsidR="00283744" w:rsidRPr="00B014A9">
              <w:rPr>
                <w:rStyle w:val="StyleHeader2-SubClausesItalicChar"/>
                <w:rFonts w:cs="Times New Roman"/>
                <w:i w:val="0"/>
              </w:rPr>
              <w:lastRenderedPageBreak/>
              <w:t>Employer</w:t>
            </w:r>
            <w:r w:rsidRPr="00B014A9">
              <w:rPr>
                <w:rFonts w:cs="Times New Roman"/>
              </w:rPr>
              <w:t xml:space="preserve"> exclusively through the issue of an addendum pursuant to ITB 8 and not through the minutes of the pre-bid meeting.</w:t>
            </w:r>
          </w:p>
        </w:tc>
      </w:tr>
      <w:tr w:rsidR="007B586E" w:rsidRPr="00B014A9" w14:paraId="01258D77" w14:textId="77777777">
        <w:trPr>
          <w:jc w:val="center"/>
        </w:trPr>
        <w:tc>
          <w:tcPr>
            <w:tcW w:w="2430" w:type="dxa"/>
          </w:tcPr>
          <w:p w14:paraId="549DFB7D" w14:textId="77777777" w:rsidR="007B586E" w:rsidRPr="00B014A9" w:rsidRDefault="007B586E">
            <w:pPr>
              <w:pStyle w:val="Header1-Clauses"/>
              <w:numPr>
                <w:ilvl w:val="0"/>
                <w:numId w:val="0"/>
              </w:numPr>
              <w:spacing w:after="120"/>
              <w:rPr>
                <w:rFonts w:ascii="Times New Roman" w:hAnsi="Times New Roman"/>
                <w:sz w:val="24"/>
                <w:szCs w:val="24"/>
              </w:rPr>
            </w:pPr>
          </w:p>
        </w:tc>
        <w:tc>
          <w:tcPr>
            <w:tcW w:w="7020" w:type="dxa"/>
          </w:tcPr>
          <w:p w14:paraId="4BC5DFBF" w14:textId="77777777" w:rsidR="007B586E" w:rsidRPr="00B014A9" w:rsidRDefault="007B586E">
            <w:pPr>
              <w:pStyle w:val="Header2-SubClauses"/>
              <w:rPr>
                <w:rFonts w:cs="Times New Roman"/>
              </w:rPr>
            </w:pPr>
            <w:r w:rsidRPr="00B014A9">
              <w:rPr>
                <w:rFonts w:cs="Times New Roman"/>
              </w:rPr>
              <w:t>Nonattendance at the pre-bid meeting will not be a cause for disqualification of a Bidder.</w:t>
            </w:r>
          </w:p>
        </w:tc>
      </w:tr>
      <w:tr w:rsidR="007B586E" w:rsidRPr="00B014A9" w14:paraId="375412DF" w14:textId="77777777">
        <w:trPr>
          <w:jc w:val="center"/>
        </w:trPr>
        <w:tc>
          <w:tcPr>
            <w:tcW w:w="2430" w:type="dxa"/>
          </w:tcPr>
          <w:p w14:paraId="18B0B100" w14:textId="77777777" w:rsidR="007B586E" w:rsidRPr="00B014A9" w:rsidRDefault="007B586E">
            <w:pPr>
              <w:pStyle w:val="S1-Header2"/>
            </w:pPr>
            <w:bookmarkStart w:id="82" w:name="_Toc438438828"/>
            <w:bookmarkStart w:id="83" w:name="_Toc438532576"/>
            <w:bookmarkStart w:id="84" w:name="_Toc438733972"/>
            <w:bookmarkStart w:id="85" w:name="_Toc438907012"/>
            <w:bookmarkStart w:id="86" w:name="_Toc438907211"/>
            <w:bookmarkStart w:id="87" w:name="_Toc97371010"/>
            <w:bookmarkStart w:id="88" w:name="_Toc139863110"/>
            <w:bookmarkStart w:id="89" w:name="_Toc168299623"/>
            <w:r w:rsidRPr="00B014A9">
              <w:t>Amendment of Bidding Document</w:t>
            </w:r>
            <w:bookmarkEnd w:id="82"/>
            <w:bookmarkEnd w:id="83"/>
            <w:bookmarkEnd w:id="84"/>
            <w:bookmarkEnd w:id="85"/>
            <w:bookmarkEnd w:id="86"/>
            <w:bookmarkEnd w:id="87"/>
            <w:bookmarkEnd w:id="88"/>
            <w:bookmarkEnd w:id="89"/>
          </w:p>
        </w:tc>
        <w:tc>
          <w:tcPr>
            <w:tcW w:w="7020" w:type="dxa"/>
          </w:tcPr>
          <w:p w14:paraId="4D830B44" w14:textId="77777777" w:rsidR="007B586E" w:rsidRPr="00B014A9" w:rsidRDefault="007B586E">
            <w:pPr>
              <w:pStyle w:val="Header2-SubClauses"/>
              <w:rPr>
                <w:rFonts w:cs="Times New Roman"/>
              </w:rPr>
            </w:pPr>
            <w:r w:rsidRPr="00B014A9">
              <w:rPr>
                <w:rFonts w:cs="Times New Roman"/>
              </w:rPr>
              <w:t xml:space="preserve">At any time prior to the deadline for submission of bids, the </w:t>
            </w:r>
            <w:r w:rsidR="00283744" w:rsidRPr="00B014A9">
              <w:rPr>
                <w:rStyle w:val="StyleHeader2-SubClausesItalicChar"/>
                <w:rFonts w:cs="Times New Roman"/>
                <w:i w:val="0"/>
              </w:rPr>
              <w:t>Employer</w:t>
            </w:r>
            <w:r w:rsidRPr="00B014A9">
              <w:rPr>
                <w:rFonts w:cs="Times New Roman"/>
              </w:rPr>
              <w:t xml:space="preserve"> may amend the Bidding Document by issuing addenda. </w:t>
            </w:r>
          </w:p>
        </w:tc>
      </w:tr>
      <w:tr w:rsidR="007B586E" w:rsidRPr="00B014A9" w14:paraId="1750CF9E" w14:textId="77777777">
        <w:trPr>
          <w:jc w:val="center"/>
        </w:trPr>
        <w:tc>
          <w:tcPr>
            <w:tcW w:w="2430" w:type="dxa"/>
          </w:tcPr>
          <w:p w14:paraId="2F64CB08" w14:textId="77777777" w:rsidR="007B586E" w:rsidRPr="00B014A9" w:rsidRDefault="007B586E">
            <w:pPr>
              <w:pStyle w:val="Header1-Clauses"/>
              <w:numPr>
                <w:ilvl w:val="0"/>
                <w:numId w:val="0"/>
              </w:numPr>
              <w:spacing w:after="120"/>
              <w:rPr>
                <w:rFonts w:ascii="Times New Roman" w:hAnsi="Times New Roman"/>
                <w:sz w:val="24"/>
                <w:szCs w:val="24"/>
              </w:rPr>
            </w:pPr>
          </w:p>
        </w:tc>
        <w:tc>
          <w:tcPr>
            <w:tcW w:w="7020" w:type="dxa"/>
          </w:tcPr>
          <w:p w14:paraId="48CDB976" w14:textId="77777777" w:rsidR="007B586E" w:rsidRPr="00B014A9" w:rsidRDefault="007B586E">
            <w:pPr>
              <w:pStyle w:val="Header2-SubClauses"/>
              <w:rPr>
                <w:rFonts w:cs="Times New Roman"/>
              </w:rPr>
            </w:pPr>
            <w:r w:rsidRPr="00B014A9">
              <w:rPr>
                <w:rFonts w:cs="Times New Roman"/>
              </w:rPr>
              <w:t xml:space="preserve">Any addendum issued shall be part of the Bidding Document and shall be communicated in writing to all who have obtained the Bidding Document from the </w:t>
            </w:r>
            <w:r w:rsidR="00283744" w:rsidRPr="00B014A9">
              <w:rPr>
                <w:rStyle w:val="StyleHeader2-SubClausesItalicChar"/>
                <w:rFonts w:cs="Times New Roman"/>
                <w:i w:val="0"/>
              </w:rPr>
              <w:t>Employer</w:t>
            </w:r>
            <w:r w:rsidRPr="00B014A9">
              <w:rPr>
                <w:rFonts w:cs="Times New Roman"/>
              </w:rPr>
              <w:t xml:space="preserve"> in accordance with ITB 6.3.</w:t>
            </w:r>
          </w:p>
        </w:tc>
      </w:tr>
      <w:tr w:rsidR="007B586E" w:rsidRPr="00B014A9" w14:paraId="4B643899" w14:textId="77777777">
        <w:trPr>
          <w:jc w:val="center"/>
        </w:trPr>
        <w:tc>
          <w:tcPr>
            <w:tcW w:w="2430" w:type="dxa"/>
          </w:tcPr>
          <w:p w14:paraId="12399B85" w14:textId="77777777" w:rsidR="007B586E" w:rsidRPr="00B014A9" w:rsidRDefault="007B586E">
            <w:pPr>
              <w:pStyle w:val="Header1-Clauses"/>
              <w:keepNext/>
              <w:numPr>
                <w:ilvl w:val="0"/>
                <w:numId w:val="0"/>
              </w:numPr>
              <w:spacing w:after="120"/>
              <w:rPr>
                <w:rFonts w:ascii="Times New Roman" w:hAnsi="Times New Roman"/>
                <w:b w:val="0"/>
                <w:sz w:val="24"/>
                <w:szCs w:val="24"/>
              </w:rPr>
            </w:pPr>
          </w:p>
        </w:tc>
        <w:tc>
          <w:tcPr>
            <w:tcW w:w="7020" w:type="dxa"/>
          </w:tcPr>
          <w:p w14:paraId="470FFCDB" w14:textId="77777777" w:rsidR="007B586E" w:rsidRPr="00B014A9" w:rsidRDefault="007B586E">
            <w:pPr>
              <w:pStyle w:val="Header2-SubClauses"/>
              <w:rPr>
                <w:rFonts w:cs="Times New Roman"/>
              </w:rPr>
            </w:pPr>
            <w:r w:rsidRPr="00B014A9">
              <w:rPr>
                <w:rFonts w:cs="Times New Roman"/>
              </w:rPr>
              <w:t xml:space="preserve">To give prospective Bidders reasonable time in which to take an addendum into account in preparing their bids, the </w:t>
            </w:r>
            <w:r w:rsidR="00283744" w:rsidRPr="00B014A9">
              <w:rPr>
                <w:rStyle w:val="StyleHeader2-SubClausesItalicChar"/>
                <w:rFonts w:cs="Times New Roman"/>
                <w:i w:val="0"/>
              </w:rPr>
              <w:t>Employer</w:t>
            </w:r>
            <w:r w:rsidRPr="00B014A9">
              <w:rPr>
                <w:rFonts w:cs="Times New Roman"/>
              </w:rPr>
              <w:t xml:space="preserve"> may, at its discretion, extend the deadline for the submission of bids, pursuant to ITB 22.2</w:t>
            </w:r>
          </w:p>
        </w:tc>
      </w:tr>
      <w:tr w:rsidR="007B586E" w:rsidRPr="00B014A9" w14:paraId="3BEAF836" w14:textId="77777777">
        <w:trPr>
          <w:cantSplit/>
          <w:jc w:val="center"/>
        </w:trPr>
        <w:tc>
          <w:tcPr>
            <w:tcW w:w="9450" w:type="dxa"/>
            <w:gridSpan w:val="2"/>
          </w:tcPr>
          <w:p w14:paraId="5EDC13A8" w14:textId="77777777" w:rsidR="007B586E" w:rsidRPr="00B014A9" w:rsidRDefault="007B586E">
            <w:pPr>
              <w:pStyle w:val="StyleStyleS1-Header1TimesNewRoman14pt1"/>
            </w:pPr>
            <w:bookmarkStart w:id="90" w:name="_Toc438438829"/>
            <w:bookmarkStart w:id="91" w:name="_Toc438532577"/>
            <w:bookmarkStart w:id="92" w:name="_Toc438733973"/>
            <w:bookmarkStart w:id="93" w:name="_Toc438962055"/>
            <w:bookmarkStart w:id="94" w:name="_Toc461939618"/>
            <w:bookmarkStart w:id="95" w:name="_Toc97371011"/>
            <w:bookmarkStart w:id="96" w:name="_Toc168299624"/>
            <w:r w:rsidRPr="00B014A9">
              <w:t>Preparation of Bids</w:t>
            </w:r>
            <w:bookmarkEnd w:id="90"/>
            <w:bookmarkEnd w:id="91"/>
            <w:bookmarkEnd w:id="92"/>
            <w:bookmarkEnd w:id="93"/>
            <w:bookmarkEnd w:id="94"/>
            <w:bookmarkEnd w:id="95"/>
            <w:bookmarkEnd w:id="96"/>
          </w:p>
        </w:tc>
      </w:tr>
      <w:tr w:rsidR="007B586E" w:rsidRPr="00B014A9" w14:paraId="558A54F0" w14:textId="77777777">
        <w:trPr>
          <w:jc w:val="center"/>
        </w:trPr>
        <w:tc>
          <w:tcPr>
            <w:tcW w:w="2430" w:type="dxa"/>
          </w:tcPr>
          <w:p w14:paraId="404103D6" w14:textId="77777777" w:rsidR="007B586E" w:rsidRPr="00B014A9" w:rsidRDefault="007B586E">
            <w:pPr>
              <w:pStyle w:val="S1-Header2"/>
            </w:pPr>
            <w:bookmarkStart w:id="97" w:name="_Toc438438830"/>
            <w:bookmarkStart w:id="98" w:name="_Toc438532578"/>
            <w:bookmarkStart w:id="99" w:name="_Toc438733974"/>
            <w:bookmarkStart w:id="100" w:name="_Toc438907013"/>
            <w:bookmarkStart w:id="101" w:name="_Toc438907212"/>
            <w:bookmarkStart w:id="102" w:name="_Toc97371012"/>
            <w:bookmarkStart w:id="103" w:name="_Toc139863111"/>
            <w:bookmarkStart w:id="104" w:name="_Toc168299625"/>
            <w:r w:rsidRPr="00B014A9">
              <w:t>Cost of Bidding</w:t>
            </w:r>
            <w:bookmarkEnd w:id="97"/>
            <w:bookmarkEnd w:id="98"/>
            <w:bookmarkEnd w:id="99"/>
            <w:bookmarkEnd w:id="100"/>
            <w:bookmarkEnd w:id="101"/>
            <w:bookmarkEnd w:id="102"/>
            <w:bookmarkEnd w:id="103"/>
            <w:bookmarkEnd w:id="104"/>
          </w:p>
        </w:tc>
        <w:tc>
          <w:tcPr>
            <w:tcW w:w="7020" w:type="dxa"/>
          </w:tcPr>
          <w:p w14:paraId="193D08E1" w14:textId="77777777" w:rsidR="007B586E" w:rsidRPr="00B014A9" w:rsidRDefault="007B586E">
            <w:pPr>
              <w:pStyle w:val="StyleHeader2-SubClausesAfter6pt"/>
            </w:pPr>
            <w:r w:rsidRPr="00B014A9">
              <w:t xml:space="preserve">The Bidder shall bear all costs associated with the preparation and submission of its Bid, and the </w:t>
            </w:r>
            <w:r w:rsidR="00283744" w:rsidRPr="00B014A9">
              <w:rPr>
                <w:rStyle w:val="StyleHeader2-SubClausesItalicChar"/>
                <w:rFonts w:cs="Times New Roman"/>
                <w:i w:val="0"/>
              </w:rPr>
              <w:t>Employer</w:t>
            </w:r>
            <w:r w:rsidRPr="00B014A9">
              <w:t xml:space="preserve"> shall in no case be responsible or liable for those costs, regardless of the conduct or outcome of the bidding process.</w:t>
            </w:r>
          </w:p>
        </w:tc>
      </w:tr>
      <w:tr w:rsidR="007B586E" w:rsidRPr="00B014A9" w14:paraId="09140857" w14:textId="77777777">
        <w:trPr>
          <w:jc w:val="center"/>
        </w:trPr>
        <w:tc>
          <w:tcPr>
            <w:tcW w:w="2430" w:type="dxa"/>
          </w:tcPr>
          <w:p w14:paraId="36E953AE" w14:textId="77777777" w:rsidR="007B586E" w:rsidRPr="00B014A9" w:rsidRDefault="007B586E">
            <w:pPr>
              <w:pStyle w:val="S1-Header2"/>
            </w:pPr>
            <w:bookmarkStart w:id="105" w:name="_Toc438438831"/>
            <w:bookmarkStart w:id="106" w:name="_Toc438532579"/>
            <w:bookmarkStart w:id="107" w:name="_Toc438733975"/>
            <w:bookmarkStart w:id="108" w:name="_Toc438907014"/>
            <w:bookmarkStart w:id="109" w:name="_Toc438907213"/>
            <w:bookmarkStart w:id="110" w:name="_Toc97371013"/>
            <w:bookmarkStart w:id="111" w:name="_Toc139863112"/>
            <w:bookmarkStart w:id="112" w:name="_Toc168299626"/>
            <w:r w:rsidRPr="00B014A9">
              <w:t>Language of Bid</w:t>
            </w:r>
            <w:bookmarkEnd w:id="105"/>
            <w:bookmarkEnd w:id="106"/>
            <w:bookmarkEnd w:id="107"/>
            <w:bookmarkEnd w:id="108"/>
            <w:bookmarkEnd w:id="109"/>
            <w:bookmarkEnd w:id="110"/>
            <w:bookmarkEnd w:id="111"/>
            <w:bookmarkEnd w:id="112"/>
          </w:p>
        </w:tc>
        <w:tc>
          <w:tcPr>
            <w:tcW w:w="7020" w:type="dxa"/>
          </w:tcPr>
          <w:p w14:paraId="303C018B" w14:textId="77777777" w:rsidR="007B586E" w:rsidRPr="00B014A9" w:rsidRDefault="007B586E">
            <w:pPr>
              <w:pStyle w:val="StyleHeader2-SubClausesAfter6pt"/>
            </w:pPr>
            <w:r w:rsidRPr="00B014A9">
              <w:t xml:space="preserve">The Bid, as well as all correspondence and documents relating to the bid exchanged by the Bidder and the </w:t>
            </w:r>
            <w:r w:rsidR="00283744" w:rsidRPr="00B014A9">
              <w:rPr>
                <w:rStyle w:val="StyleHeader2-SubClausesItalicChar"/>
                <w:rFonts w:cs="Times New Roman"/>
                <w:i w:val="0"/>
              </w:rPr>
              <w:t>Employer</w:t>
            </w:r>
            <w:r w:rsidRPr="00B014A9">
              <w:t xml:space="preserve">, shall be written in the language </w:t>
            </w:r>
            <w:r w:rsidRPr="00B014A9">
              <w:rPr>
                <w:b/>
              </w:rPr>
              <w:t>specified in the BDS</w:t>
            </w:r>
            <w:r w:rsidRPr="00B014A9">
              <w:t xml:space="preserve">. Supporting documents and printed literature that are part of the Bid may be in another language provided they are accompanied by an accurate translation of the relevant passages in the language </w:t>
            </w:r>
            <w:r w:rsidRPr="00B014A9">
              <w:rPr>
                <w:b/>
              </w:rPr>
              <w:t>specified in the BDS</w:t>
            </w:r>
            <w:r w:rsidRPr="00B014A9">
              <w:t>, in which case, for purposes of interpretation of the Bid, such translation shall govern.</w:t>
            </w:r>
          </w:p>
        </w:tc>
      </w:tr>
      <w:tr w:rsidR="007B586E" w:rsidRPr="00B014A9" w14:paraId="2B4ECE4D" w14:textId="77777777">
        <w:trPr>
          <w:jc w:val="center"/>
        </w:trPr>
        <w:tc>
          <w:tcPr>
            <w:tcW w:w="2430" w:type="dxa"/>
          </w:tcPr>
          <w:p w14:paraId="6090B916" w14:textId="77777777" w:rsidR="007B586E" w:rsidRPr="00B014A9" w:rsidRDefault="007B586E">
            <w:pPr>
              <w:pStyle w:val="S1-Header2"/>
            </w:pPr>
            <w:bookmarkStart w:id="113" w:name="_Toc438438832"/>
            <w:bookmarkStart w:id="114" w:name="_Toc438532580"/>
            <w:bookmarkStart w:id="115" w:name="_Toc438733976"/>
            <w:bookmarkStart w:id="116" w:name="_Toc438907015"/>
            <w:bookmarkStart w:id="117" w:name="_Toc438907214"/>
            <w:bookmarkStart w:id="118" w:name="_Toc97371014"/>
            <w:bookmarkStart w:id="119" w:name="_Toc139863113"/>
            <w:bookmarkStart w:id="120" w:name="_Toc168299627"/>
            <w:r w:rsidRPr="00B014A9">
              <w:t>Documents Comprising the Bid</w:t>
            </w:r>
            <w:bookmarkEnd w:id="113"/>
            <w:bookmarkEnd w:id="114"/>
            <w:bookmarkEnd w:id="115"/>
            <w:bookmarkEnd w:id="116"/>
            <w:bookmarkEnd w:id="117"/>
            <w:bookmarkEnd w:id="118"/>
            <w:bookmarkEnd w:id="119"/>
            <w:bookmarkEnd w:id="120"/>
          </w:p>
        </w:tc>
        <w:tc>
          <w:tcPr>
            <w:tcW w:w="7020" w:type="dxa"/>
          </w:tcPr>
          <w:p w14:paraId="2B1965C6" w14:textId="77777777" w:rsidR="007B586E" w:rsidRPr="00B014A9" w:rsidRDefault="007B586E">
            <w:pPr>
              <w:pStyle w:val="Header2-SubClauses"/>
              <w:ind w:left="620" w:hanging="634"/>
              <w:rPr>
                <w:rFonts w:cs="Times New Roman"/>
              </w:rPr>
            </w:pPr>
            <w:r w:rsidRPr="00B014A9">
              <w:rPr>
                <w:rFonts w:cs="Times New Roman"/>
              </w:rPr>
              <w:t>The Bid shall comprise the following:</w:t>
            </w:r>
          </w:p>
          <w:p w14:paraId="08621C2C" w14:textId="77777777" w:rsidR="007B586E" w:rsidRPr="00B014A9" w:rsidRDefault="007B586E" w:rsidP="009E7AD5">
            <w:pPr>
              <w:pStyle w:val="P3Header1-Clauses"/>
              <w:numPr>
                <w:ilvl w:val="0"/>
                <w:numId w:val="40"/>
              </w:numPr>
              <w:tabs>
                <w:tab w:val="clear" w:pos="1224"/>
              </w:tabs>
              <w:ind w:left="927"/>
              <w:rPr>
                <w:szCs w:val="24"/>
              </w:rPr>
            </w:pPr>
            <w:r w:rsidRPr="00B014A9">
              <w:rPr>
                <w:szCs w:val="24"/>
              </w:rPr>
              <w:t>Letter of Bid;</w:t>
            </w:r>
          </w:p>
          <w:p w14:paraId="36DF8326" w14:textId="77777777" w:rsidR="007B586E" w:rsidRPr="00B014A9" w:rsidRDefault="007B586E" w:rsidP="009E7AD5">
            <w:pPr>
              <w:pStyle w:val="P3Header1-Clauses"/>
              <w:numPr>
                <w:ilvl w:val="0"/>
                <w:numId w:val="40"/>
              </w:numPr>
              <w:tabs>
                <w:tab w:val="clear" w:pos="1224"/>
              </w:tabs>
              <w:ind w:left="927"/>
              <w:rPr>
                <w:szCs w:val="24"/>
              </w:rPr>
            </w:pPr>
            <w:r w:rsidRPr="00B014A9">
              <w:rPr>
                <w:szCs w:val="24"/>
              </w:rPr>
              <w:t xml:space="preserve">completed Schedules, in accordance with ITB 12 and 14, or </w:t>
            </w:r>
            <w:r w:rsidRPr="00B014A9">
              <w:rPr>
                <w:b/>
                <w:szCs w:val="24"/>
              </w:rPr>
              <w:t>as stipulated in the BDS</w:t>
            </w:r>
            <w:r w:rsidRPr="00B014A9">
              <w:rPr>
                <w:szCs w:val="24"/>
              </w:rPr>
              <w:t>;</w:t>
            </w:r>
          </w:p>
          <w:p w14:paraId="37B7275D" w14:textId="77777777" w:rsidR="007B586E" w:rsidRPr="00B014A9" w:rsidRDefault="007B586E" w:rsidP="009E7AD5">
            <w:pPr>
              <w:pStyle w:val="P3Header1-Clauses"/>
              <w:numPr>
                <w:ilvl w:val="0"/>
                <w:numId w:val="40"/>
              </w:numPr>
              <w:tabs>
                <w:tab w:val="clear" w:pos="1224"/>
              </w:tabs>
              <w:ind w:left="927"/>
              <w:rPr>
                <w:szCs w:val="24"/>
              </w:rPr>
            </w:pPr>
            <w:r w:rsidRPr="00B014A9">
              <w:rPr>
                <w:szCs w:val="24"/>
              </w:rPr>
              <w:t xml:space="preserve">Bid Security </w:t>
            </w:r>
            <w:r w:rsidRPr="00B014A9">
              <w:rPr>
                <w:strike/>
                <w:szCs w:val="24"/>
              </w:rPr>
              <w:t>or Bid Securing Declaration</w:t>
            </w:r>
            <w:r w:rsidRPr="00B014A9">
              <w:rPr>
                <w:szCs w:val="24"/>
              </w:rPr>
              <w:t>, in accordance with ITB 19;</w:t>
            </w:r>
          </w:p>
          <w:p w14:paraId="086DFD78" w14:textId="77777777" w:rsidR="007B586E" w:rsidRPr="00B014A9" w:rsidRDefault="007B586E" w:rsidP="009E7AD5">
            <w:pPr>
              <w:pStyle w:val="P3Header1-Clauses"/>
              <w:numPr>
                <w:ilvl w:val="0"/>
                <w:numId w:val="40"/>
              </w:numPr>
              <w:tabs>
                <w:tab w:val="clear" w:pos="1224"/>
              </w:tabs>
              <w:ind w:left="927"/>
              <w:rPr>
                <w:szCs w:val="24"/>
              </w:rPr>
            </w:pPr>
            <w:r w:rsidRPr="00B014A9">
              <w:rPr>
                <w:szCs w:val="24"/>
              </w:rPr>
              <w:t>alternative bids, at Bidder’s option and if permissible, in accordance with ITB 13;</w:t>
            </w:r>
          </w:p>
          <w:p w14:paraId="7EA1A088" w14:textId="77777777" w:rsidR="007B586E" w:rsidRPr="00B014A9" w:rsidRDefault="007B586E" w:rsidP="009E7AD5">
            <w:pPr>
              <w:pStyle w:val="P3Header1-Clauses"/>
              <w:numPr>
                <w:ilvl w:val="0"/>
                <w:numId w:val="40"/>
              </w:numPr>
              <w:tabs>
                <w:tab w:val="clear" w:pos="1224"/>
              </w:tabs>
              <w:ind w:left="927"/>
              <w:rPr>
                <w:szCs w:val="24"/>
              </w:rPr>
            </w:pPr>
            <w:r w:rsidRPr="00B014A9">
              <w:rPr>
                <w:szCs w:val="24"/>
              </w:rPr>
              <w:lastRenderedPageBreak/>
              <w:t>written confirmation authorizing the signatory of the Bid to commit the Bidder, in accordance with ITB 20.2;</w:t>
            </w:r>
          </w:p>
          <w:p w14:paraId="19988D9A" w14:textId="77777777" w:rsidR="007B586E" w:rsidRPr="00B014A9" w:rsidRDefault="007B586E" w:rsidP="009E7AD5">
            <w:pPr>
              <w:pStyle w:val="P3Header1-Clauses"/>
              <w:numPr>
                <w:ilvl w:val="0"/>
                <w:numId w:val="40"/>
              </w:numPr>
              <w:tabs>
                <w:tab w:val="clear" w:pos="1224"/>
              </w:tabs>
              <w:ind w:left="927"/>
              <w:rPr>
                <w:szCs w:val="24"/>
              </w:rPr>
            </w:pPr>
            <w:r w:rsidRPr="00B014A9">
              <w:rPr>
                <w:szCs w:val="24"/>
              </w:rPr>
              <w:t xml:space="preserve">documentary evidence in accordance with ITB 17 establishing the Bidder’s qualifications to perform the contract; </w:t>
            </w:r>
          </w:p>
          <w:p w14:paraId="0C7CFABB" w14:textId="77777777" w:rsidR="007B586E" w:rsidRPr="00B014A9" w:rsidRDefault="007B586E" w:rsidP="009E7AD5">
            <w:pPr>
              <w:pStyle w:val="P3Header1-Clauses"/>
              <w:numPr>
                <w:ilvl w:val="0"/>
                <w:numId w:val="40"/>
              </w:numPr>
              <w:tabs>
                <w:tab w:val="clear" w:pos="1224"/>
              </w:tabs>
              <w:ind w:left="927"/>
              <w:rPr>
                <w:szCs w:val="24"/>
              </w:rPr>
            </w:pPr>
            <w:r w:rsidRPr="00B014A9">
              <w:rPr>
                <w:szCs w:val="24"/>
              </w:rPr>
              <w:t>Technical Proposal in accordance with ITB 16;</w:t>
            </w:r>
          </w:p>
          <w:p w14:paraId="31AB8ABC" w14:textId="77777777" w:rsidR="007B586E" w:rsidRPr="00B014A9" w:rsidRDefault="007B586E" w:rsidP="009E7AD5">
            <w:pPr>
              <w:pStyle w:val="P3Header1-Clauses"/>
              <w:numPr>
                <w:ilvl w:val="0"/>
                <w:numId w:val="40"/>
              </w:numPr>
              <w:tabs>
                <w:tab w:val="clear" w:pos="1224"/>
              </w:tabs>
              <w:ind w:left="927"/>
              <w:rPr>
                <w:szCs w:val="24"/>
              </w:rPr>
            </w:pPr>
            <w:r w:rsidRPr="00B014A9">
              <w:rPr>
                <w:szCs w:val="24"/>
              </w:rPr>
              <w:t xml:space="preserve">In the case of a bid submitted by a </w:t>
            </w:r>
            <w:r w:rsidR="00283744" w:rsidRPr="00B014A9">
              <w:rPr>
                <w:szCs w:val="24"/>
              </w:rPr>
              <w:t>joint venture</w:t>
            </w:r>
            <w:r w:rsidR="00493775" w:rsidRPr="00B014A9">
              <w:rPr>
                <w:szCs w:val="24"/>
              </w:rPr>
              <w:t xml:space="preserve"> (JV)</w:t>
            </w:r>
            <w:r w:rsidR="00283744" w:rsidRPr="00B014A9">
              <w:rPr>
                <w:szCs w:val="24"/>
              </w:rPr>
              <w:t xml:space="preserve">, the  </w:t>
            </w:r>
            <w:r w:rsidR="00493775" w:rsidRPr="00B014A9">
              <w:rPr>
                <w:szCs w:val="24"/>
              </w:rPr>
              <w:t xml:space="preserve">JV </w:t>
            </w:r>
            <w:r w:rsidRPr="00B014A9">
              <w:rPr>
                <w:szCs w:val="24"/>
              </w:rPr>
              <w:t xml:space="preserve">agreement, or letter of intent to enter into a </w:t>
            </w:r>
            <w:r w:rsidR="00493775" w:rsidRPr="00B014A9">
              <w:rPr>
                <w:szCs w:val="24"/>
              </w:rPr>
              <w:t>JV</w:t>
            </w:r>
            <w:r w:rsidR="00283744" w:rsidRPr="00B014A9">
              <w:rPr>
                <w:szCs w:val="24"/>
              </w:rPr>
              <w:t xml:space="preserve"> </w:t>
            </w:r>
            <w:r w:rsidRPr="00B014A9">
              <w:rPr>
                <w:szCs w:val="24"/>
              </w:rPr>
              <w:t xml:space="preserve">including a draft agreement, indicating at least the parts of the Works to be executed by the respective partners; and </w:t>
            </w:r>
          </w:p>
          <w:p w14:paraId="1CF62DFC" w14:textId="77777777" w:rsidR="007B586E" w:rsidRPr="00B014A9" w:rsidRDefault="007B586E" w:rsidP="009E7AD5">
            <w:pPr>
              <w:pStyle w:val="P3Header1-Clauses"/>
              <w:numPr>
                <w:ilvl w:val="0"/>
                <w:numId w:val="40"/>
              </w:numPr>
              <w:tabs>
                <w:tab w:val="clear" w:pos="1224"/>
              </w:tabs>
              <w:ind w:left="927"/>
              <w:rPr>
                <w:szCs w:val="24"/>
              </w:rPr>
            </w:pPr>
            <w:r w:rsidRPr="00B014A9">
              <w:rPr>
                <w:szCs w:val="24"/>
              </w:rPr>
              <w:t xml:space="preserve">Any other document </w:t>
            </w:r>
            <w:r w:rsidRPr="00B014A9">
              <w:rPr>
                <w:b/>
                <w:szCs w:val="24"/>
              </w:rPr>
              <w:t>required in the BDS</w:t>
            </w:r>
            <w:r w:rsidRPr="00B014A9">
              <w:rPr>
                <w:szCs w:val="24"/>
              </w:rPr>
              <w:t>.</w:t>
            </w:r>
          </w:p>
        </w:tc>
      </w:tr>
      <w:tr w:rsidR="007B586E" w:rsidRPr="00B014A9" w14:paraId="3252C70E" w14:textId="77777777">
        <w:trPr>
          <w:jc w:val="center"/>
        </w:trPr>
        <w:tc>
          <w:tcPr>
            <w:tcW w:w="2430" w:type="dxa"/>
          </w:tcPr>
          <w:p w14:paraId="094D2AD4" w14:textId="77777777" w:rsidR="007B586E" w:rsidRPr="00B014A9" w:rsidRDefault="007B586E">
            <w:pPr>
              <w:pStyle w:val="S1-Header2"/>
            </w:pPr>
            <w:bookmarkStart w:id="121" w:name="_Toc97371015"/>
            <w:bookmarkStart w:id="122" w:name="_Toc139863114"/>
            <w:bookmarkStart w:id="123" w:name="_Toc168299628"/>
            <w:r w:rsidRPr="00B014A9">
              <w:lastRenderedPageBreak/>
              <w:t>Letter of Bid</w:t>
            </w:r>
            <w:bookmarkEnd w:id="121"/>
            <w:r w:rsidRPr="00B014A9">
              <w:t xml:space="preserve"> and Schedules</w:t>
            </w:r>
            <w:bookmarkEnd w:id="122"/>
            <w:bookmarkEnd w:id="123"/>
          </w:p>
        </w:tc>
        <w:tc>
          <w:tcPr>
            <w:tcW w:w="7020" w:type="dxa"/>
          </w:tcPr>
          <w:p w14:paraId="7070CC19" w14:textId="77777777" w:rsidR="007B586E" w:rsidRPr="00B014A9" w:rsidRDefault="007B586E">
            <w:pPr>
              <w:pStyle w:val="StyleHeader2-SubClausesAfter6pt"/>
            </w:pPr>
            <w:r w:rsidRPr="00B014A9">
              <w:t xml:space="preserve">The Letter of Bid, Schedules, and all documents listed under Clause 11, shall be prepared using the relevant forms in Section </w:t>
            </w:r>
            <w:r w:rsidRPr="00B014A9">
              <w:rPr>
                <w:rStyle w:val="StyleHeader2-SubClausesItalicChar"/>
                <w:rFonts w:cs="Times New Roman"/>
                <w:i w:val="0"/>
              </w:rPr>
              <w:t>IV</w:t>
            </w:r>
            <w:r w:rsidRPr="00B014A9">
              <w:rPr>
                <w:i/>
              </w:rPr>
              <w:t xml:space="preserve"> </w:t>
            </w:r>
            <w:r w:rsidRPr="00B014A9">
              <w:t>(Bidding Forms), if so provided. The forms must be completed without any alterations to the text, and no substitutes shall be accepted. All blank spaces shall be filled in with the information requested.</w:t>
            </w:r>
          </w:p>
        </w:tc>
      </w:tr>
      <w:tr w:rsidR="007B586E" w:rsidRPr="00B014A9" w14:paraId="2A115F2C" w14:textId="77777777">
        <w:trPr>
          <w:jc w:val="center"/>
        </w:trPr>
        <w:tc>
          <w:tcPr>
            <w:tcW w:w="2430" w:type="dxa"/>
          </w:tcPr>
          <w:p w14:paraId="2CAB3430" w14:textId="77777777" w:rsidR="007B586E" w:rsidRPr="00B014A9" w:rsidRDefault="007B586E">
            <w:pPr>
              <w:pStyle w:val="S1-Header2"/>
            </w:pPr>
            <w:bookmarkStart w:id="124" w:name="_Toc438438834"/>
            <w:bookmarkStart w:id="125" w:name="_Toc438532587"/>
            <w:bookmarkStart w:id="126" w:name="_Toc438733978"/>
            <w:bookmarkStart w:id="127" w:name="_Toc438907017"/>
            <w:bookmarkStart w:id="128" w:name="_Toc438907216"/>
            <w:bookmarkStart w:id="129" w:name="_Toc97371016"/>
            <w:bookmarkStart w:id="130" w:name="_Toc139863115"/>
            <w:bookmarkStart w:id="131" w:name="_Toc168299629"/>
            <w:r w:rsidRPr="00B014A9">
              <w:t>Alternative Bids</w:t>
            </w:r>
            <w:bookmarkEnd w:id="124"/>
            <w:bookmarkEnd w:id="125"/>
            <w:bookmarkEnd w:id="126"/>
            <w:bookmarkEnd w:id="127"/>
            <w:bookmarkEnd w:id="128"/>
            <w:bookmarkEnd w:id="129"/>
            <w:bookmarkEnd w:id="130"/>
            <w:bookmarkEnd w:id="131"/>
          </w:p>
        </w:tc>
        <w:tc>
          <w:tcPr>
            <w:tcW w:w="7020" w:type="dxa"/>
          </w:tcPr>
          <w:p w14:paraId="3EFDCF95" w14:textId="77777777" w:rsidR="007B586E" w:rsidRPr="00B014A9" w:rsidRDefault="007B586E">
            <w:pPr>
              <w:pStyle w:val="StyleHeader2-SubClausesAfter6pt"/>
            </w:pPr>
            <w:r w:rsidRPr="00B014A9">
              <w:t xml:space="preserve">Unless otherwise </w:t>
            </w:r>
            <w:r w:rsidRPr="00B014A9">
              <w:rPr>
                <w:b/>
              </w:rPr>
              <w:t>indicated in the BDS</w:t>
            </w:r>
            <w:r w:rsidRPr="00B014A9">
              <w:t xml:space="preserve">, alternative bids shall not be considered. </w:t>
            </w:r>
          </w:p>
        </w:tc>
      </w:tr>
      <w:tr w:rsidR="007B586E" w:rsidRPr="00B014A9" w14:paraId="79865BA6" w14:textId="77777777">
        <w:trPr>
          <w:jc w:val="center"/>
        </w:trPr>
        <w:tc>
          <w:tcPr>
            <w:tcW w:w="2430" w:type="dxa"/>
          </w:tcPr>
          <w:p w14:paraId="777CDEDE" w14:textId="77777777" w:rsidR="007B586E" w:rsidRPr="00B014A9" w:rsidRDefault="007B586E">
            <w:pPr>
              <w:pStyle w:val="Header1-Clauses"/>
              <w:numPr>
                <w:ilvl w:val="0"/>
                <w:numId w:val="0"/>
              </w:numPr>
              <w:spacing w:before="140" w:after="120"/>
              <w:rPr>
                <w:rFonts w:ascii="Times New Roman" w:hAnsi="Times New Roman"/>
                <w:sz w:val="24"/>
                <w:szCs w:val="24"/>
              </w:rPr>
            </w:pPr>
          </w:p>
        </w:tc>
        <w:tc>
          <w:tcPr>
            <w:tcW w:w="7020" w:type="dxa"/>
          </w:tcPr>
          <w:p w14:paraId="0C7EDA38" w14:textId="77777777" w:rsidR="007B586E" w:rsidRPr="00B014A9" w:rsidRDefault="007B586E">
            <w:pPr>
              <w:pStyle w:val="StyleHeader2-SubClausesAfter6pt"/>
            </w:pPr>
            <w:r w:rsidRPr="00B014A9">
              <w:t xml:space="preserve">When alternative times for completion are explicitly invited, a statement to that effect will be </w:t>
            </w:r>
            <w:r w:rsidRPr="00B014A9">
              <w:rPr>
                <w:b/>
              </w:rPr>
              <w:t>included in the BDS</w:t>
            </w:r>
            <w:r w:rsidRPr="00B014A9">
              <w:t>, as will the method of evaluating different times for completion.</w:t>
            </w:r>
          </w:p>
        </w:tc>
      </w:tr>
      <w:tr w:rsidR="007B586E" w:rsidRPr="00B014A9" w14:paraId="60814CF5" w14:textId="77777777">
        <w:trPr>
          <w:jc w:val="center"/>
        </w:trPr>
        <w:tc>
          <w:tcPr>
            <w:tcW w:w="2430" w:type="dxa"/>
          </w:tcPr>
          <w:p w14:paraId="3276F02F" w14:textId="77777777" w:rsidR="007B586E" w:rsidRPr="00B014A9" w:rsidRDefault="007B586E">
            <w:pPr>
              <w:pStyle w:val="Header1-Clauses"/>
              <w:numPr>
                <w:ilvl w:val="0"/>
                <w:numId w:val="0"/>
              </w:numPr>
              <w:spacing w:before="140" w:after="120"/>
              <w:rPr>
                <w:rFonts w:ascii="Times New Roman" w:hAnsi="Times New Roman"/>
                <w:sz w:val="24"/>
                <w:szCs w:val="24"/>
              </w:rPr>
            </w:pPr>
          </w:p>
        </w:tc>
        <w:tc>
          <w:tcPr>
            <w:tcW w:w="7020" w:type="dxa"/>
          </w:tcPr>
          <w:p w14:paraId="17E8FEBD" w14:textId="77777777" w:rsidR="007B586E" w:rsidRPr="00B014A9" w:rsidRDefault="007B586E">
            <w:pPr>
              <w:pStyle w:val="StyleHeader2-SubClausesAfter6pt"/>
            </w:pPr>
            <w:r w:rsidRPr="00B014A9">
              <w:t xml:space="preserve">When </w:t>
            </w:r>
            <w:r w:rsidRPr="00B014A9">
              <w:rPr>
                <w:b/>
              </w:rPr>
              <w:t>specified in the BDS</w:t>
            </w:r>
            <w:r w:rsidRPr="00B014A9">
              <w:t xml:space="preserve"> pursuant to ITB 13.1, and subject to ITB 13.4 below, Bidders wishing to offer technical alternatives to the requirements of the Bidding Document must first price the </w:t>
            </w:r>
            <w:r w:rsidR="00283744" w:rsidRPr="00B014A9">
              <w:rPr>
                <w:rStyle w:val="StyleHeader2-SubClausesItalicChar"/>
                <w:rFonts w:cs="Times New Roman"/>
                <w:i w:val="0"/>
              </w:rPr>
              <w:t>Employer</w:t>
            </w:r>
            <w:r w:rsidRPr="00B014A9">
              <w:t xml:space="preserve">’s design as described in the Bidding Document and shall further provide all information necessary for a complete evaluation of the alternative by the </w:t>
            </w:r>
            <w:r w:rsidR="00283744" w:rsidRPr="00B014A9">
              <w:rPr>
                <w:rStyle w:val="StyleHeader2-SubClausesItalicChar"/>
                <w:rFonts w:cs="Times New Roman"/>
                <w:i w:val="0"/>
              </w:rPr>
              <w:t>Employer</w:t>
            </w:r>
            <w:r w:rsidRPr="00B014A9">
              <w:t xml:space="preserve">, including drawings, design calculations, technical specifications, breakdown of prices, and proposed construction methodology and other relevant details. Only the technical alternatives, if any, of the lowest evaluated Bidder conforming to the basic technical requirements shall be considered by the </w:t>
            </w:r>
            <w:r w:rsidR="00283744" w:rsidRPr="00B014A9">
              <w:rPr>
                <w:rStyle w:val="StyleHeader2-SubClausesItalicChar"/>
                <w:rFonts w:cs="Times New Roman"/>
                <w:i w:val="0"/>
              </w:rPr>
              <w:t>Employer</w:t>
            </w:r>
            <w:r w:rsidRPr="00B014A9">
              <w:t>.</w:t>
            </w:r>
          </w:p>
        </w:tc>
      </w:tr>
      <w:tr w:rsidR="007B586E" w:rsidRPr="00B014A9" w14:paraId="454F8284" w14:textId="77777777">
        <w:trPr>
          <w:jc w:val="center"/>
        </w:trPr>
        <w:tc>
          <w:tcPr>
            <w:tcW w:w="2430" w:type="dxa"/>
          </w:tcPr>
          <w:p w14:paraId="5B724AF6" w14:textId="77777777" w:rsidR="007B586E" w:rsidRPr="00B014A9" w:rsidRDefault="007B586E">
            <w:pPr>
              <w:pStyle w:val="Header1-Clauses"/>
              <w:numPr>
                <w:ilvl w:val="0"/>
                <w:numId w:val="0"/>
              </w:numPr>
              <w:spacing w:before="140" w:after="120"/>
              <w:rPr>
                <w:rFonts w:ascii="Times New Roman" w:hAnsi="Times New Roman"/>
                <w:sz w:val="24"/>
                <w:szCs w:val="24"/>
              </w:rPr>
            </w:pPr>
          </w:p>
        </w:tc>
        <w:tc>
          <w:tcPr>
            <w:tcW w:w="7020" w:type="dxa"/>
          </w:tcPr>
          <w:p w14:paraId="4AB2B827" w14:textId="77777777" w:rsidR="007B586E" w:rsidRPr="00B014A9" w:rsidRDefault="007B586E">
            <w:pPr>
              <w:pStyle w:val="StyleHeader2-SubClausesAfter6pt"/>
            </w:pPr>
            <w:r w:rsidRPr="00B014A9">
              <w:t xml:space="preserve">When </w:t>
            </w:r>
            <w:r w:rsidRPr="00B014A9">
              <w:rPr>
                <w:b/>
              </w:rPr>
              <w:t>specified in the BDS</w:t>
            </w:r>
            <w:r w:rsidRPr="00B014A9">
              <w:t xml:space="preserve">, Bidders are permitted to submit alternative technical solutions for specified parts of the Works. Such parts will be </w:t>
            </w:r>
            <w:r w:rsidRPr="00B014A9">
              <w:rPr>
                <w:b/>
              </w:rPr>
              <w:t>identified in the BDS</w:t>
            </w:r>
            <w:r w:rsidRPr="00B014A9">
              <w:t xml:space="preserve"> and described in Section </w:t>
            </w:r>
            <w:r w:rsidRPr="00B014A9">
              <w:rPr>
                <w:rStyle w:val="StyleHeader2-SubClausesItalicChar"/>
                <w:rFonts w:cs="Times New Roman"/>
                <w:i w:val="0"/>
              </w:rPr>
              <w:t>VI</w:t>
            </w:r>
            <w:r w:rsidRPr="00B014A9">
              <w:rPr>
                <w:i/>
              </w:rPr>
              <w:t xml:space="preserve"> </w:t>
            </w:r>
            <w:r w:rsidRPr="00B014A9">
              <w:t>(</w:t>
            </w:r>
            <w:r w:rsidR="00283744" w:rsidRPr="00B014A9">
              <w:rPr>
                <w:rStyle w:val="StyleHeader2-SubClausesItalicChar"/>
                <w:rFonts w:cs="Times New Roman"/>
                <w:i w:val="0"/>
              </w:rPr>
              <w:t>Employer</w:t>
            </w:r>
            <w:r w:rsidRPr="00B014A9">
              <w:t xml:space="preserve">’s Requirements). The method for their evaluation will be stipulated in Section </w:t>
            </w:r>
            <w:r w:rsidRPr="00B014A9">
              <w:rPr>
                <w:rStyle w:val="StyleHeader2-SubClausesItalicChar"/>
                <w:rFonts w:cs="Times New Roman"/>
                <w:i w:val="0"/>
                <w:iCs w:val="0"/>
              </w:rPr>
              <w:t>III</w:t>
            </w:r>
            <w:r w:rsidRPr="00B014A9">
              <w:rPr>
                <w:i/>
                <w:iCs/>
              </w:rPr>
              <w:t xml:space="preserve"> </w:t>
            </w:r>
            <w:r w:rsidRPr="00B014A9">
              <w:t>(Evaluation and Qualification Criteria).</w:t>
            </w:r>
          </w:p>
        </w:tc>
      </w:tr>
      <w:tr w:rsidR="007B586E" w:rsidRPr="00B014A9" w14:paraId="6263295C" w14:textId="77777777">
        <w:trPr>
          <w:jc w:val="center"/>
        </w:trPr>
        <w:tc>
          <w:tcPr>
            <w:tcW w:w="2430" w:type="dxa"/>
          </w:tcPr>
          <w:p w14:paraId="164ECD55" w14:textId="77777777" w:rsidR="007B586E" w:rsidRPr="00B014A9" w:rsidRDefault="007B586E">
            <w:pPr>
              <w:pStyle w:val="S1-Header2"/>
            </w:pPr>
            <w:bookmarkStart w:id="132" w:name="_Toc438438835"/>
            <w:bookmarkStart w:id="133" w:name="_Toc438532588"/>
            <w:bookmarkStart w:id="134" w:name="_Toc438733979"/>
            <w:bookmarkStart w:id="135" w:name="_Toc438907018"/>
            <w:bookmarkStart w:id="136" w:name="_Toc438907217"/>
            <w:bookmarkStart w:id="137" w:name="_Toc97371017"/>
            <w:bookmarkStart w:id="138" w:name="_Toc139863116"/>
            <w:bookmarkStart w:id="139" w:name="_Toc168299630"/>
            <w:r w:rsidRPr="00B014A9">
              <w:lastRenderedPageBreak/>
              <w:t>Bid Prices and Discounts</w:t>
            </w:r>
            <w:bookmarkEnd w:id="132"/>
            <w:bookmarkEnd w:id="133"/>
            <w:bookmarkEnd w:id="134"/>
            <w:bookmarkEnd w:id="135"/>
            <w:bookmarkEnd w:id="136"/>
            <w:bookmarkEnd w:id="137"/>
            <w:bookmarkEnd w:id="138"/>
            <w:bookmarkEnd w:id="139"/>
          </w:p>
        </w:tc>
        <w:tc>
          <w:tcPr>
            <w:tcW w:w="7020" w:type="dxa"/>
          </w:tcPr>
          <w:p w14:paraId="68280560" w14:textId="77777777" w:rsidR="007B586E" w:rsidRPr="00B014A9" w:rsidRDefault="007B586E">
            <w:pPr>
              <w:pStyle w:val="StyleHeader2-SubClausesAfter6pt"/>
            </w:pPr>
            <w:r w:rsidRPr="00B014A9">
              <w:t>The prices and discounts quoted by the Bidder in the Letter of Bid and in the Schedules shall conform to the requirements specified below.</w:t>
            </w:r>
          </w:p>
        </w:tc>
      </w:tr>
      <w:tr w:rsidR="007B586E" w:rsidRPr="00B014A9" w14:paraId="47A812FF" w14:textId="77777777">
        <w:trPr>
          <w:jc w:val="center"/>
        </w:trPr>
        <w:tc>
          <w:tcPr>
            <w:tcW w:w="2430" w:type="dxa"/>
          </w:tcPr>
          <w:p w14:paraId="1136A76F" w14:textId="77777777" w:rsidR="007B586E" w:rsidRPr="00B014A9" w:rsidRDefault="007B586E">
            <w:pPr>
              <w:pStyle w:val="Header1-Clauses"/>
              <w:numPr>
                <w:ilvl w:val="0"/>
                <w:numId w:val="0"/>
              </w:numPr>
              <w:spacing w:before="140" w:after="120"/>
              <w:rPr>
                <w:rFonts w:ascii="Times New Roman" w:hAnsi="Times New Roman"/>
                <w:sz w:val="24"/>
                <w:szCs w:val="24"/>
              </w:rPr>
            </w:pPr>
          </w:p>
        </w:tc>
        <w:tc>
          <w:tcPr>
            <w:tcW w:w="7020" w:type="dxa"/>
          </w:tcPr>
          <w:p w14:paraId="78C20E35" w14:textId="77777777" w:rsidR="007B586E" w:rsidRPr="00B014A9" w:rsidRDefault="007B586E">
            <w:pPr>
              <w:pStyle w:val="Header2-SubClauses"/>
              <w:rPr>
                <w:rFonts w:cs="Times New Roman"/>
              </w:rPr>
            </w:pPr>
            <w:r w:rsidRPr="00B014A9">
              <w:rPr>
                <w:rFonts w:cs="Times New Roman"/>
              </w:rPr>
              <w:t xml:space="preserve">The Bidder shall submit a bid for the whole of the works described in ITB 1.1 by filling in prices for all items of the Works, as identified in Section IV, Bidding Forms. In case of admeasurement contracts, the Bidder shall fill in rates and prices for all items of the Works described in the Bill of Quantities.  Items against which no rate or price is entered by the Bidder will not be paid for by the </w:t>
            </w:r>
            <w:r w:rsidR="00283744" w:rsidRPr="00B014A9">
              <w:rPr>
                <w:rStyle w:val="StyleHeader2-SubClausesItalicChar"/>
                <w:rFonts w:cs="Times New Roman"/>
                <w:i w:val="0"/>
              </w:rPr>
              <w:t>Employer</w:t>
            </w:r>
            <w:r w:rsidRPr="00B014A9">
              <w:rPr>
                <w:rFonts w:cs="Times New Roman"/>
              </w:rPr>
              <w:t xml:space="preserve"> when executed and shall be deemed covered by the rates for other items and prices in the Bill of Quantities.</w:t>
            </w:r>
          </w:p>
        </w:tc>
      </w:tr>
      <w:tr w:rsidR="007B586E" w:rsidRPr="00B014A9" w14:paraId="0DE67201" w14:textId="77777777">
        <w:trPr>
          <w:jc w:val="center"/>
        </w:trPr>
        <w:tc>
          <w:tcPr>
            <w:tcW w:w="2430" w:type="dxa"/>
          </w:tcPr>
          <w:p w14:paraId="15ED9156" w14:textId="77777777" w:rsidR="007B586E" w:rsidRPr="00B014A9" w:rsidRDefault="007B586E">
            <w:pPr>
              <w:pStyle w:val="Header1-Clauses"/>
              <w:numPr>
                <w:ilvl w:val="0"/>
                <w:numId w:val="0"/>
              </w:numPr>
              <w:spacing w:before="140" w:after="120"/>
              <w:rPr>
                <w:rFonts w:ascii="Times New Roman" w:hAnsi="Times New Roman"/>
                <w:sz w:val="24"/>
                <w:szCs w:val="24"/>
              </w:rPr>
            </w:pPr>
          </w:p>
        </w:tc>
        <w:tc>
          <w:tcPr>
            <w:tcW w:w="7020" w:type="dxa"/>
          </w:tcPr>
          <w:p w14:paraId="55ED5BC5" w14:textId="77777777" w:rsidR="007B586E" w:rsidRPr="00B014A9" w:rsidRDefault="007B586E">
            <w:pPr>
              <w:pStyle w:val="Header2-SubClauses"/>
              <w:rPr>
                <w:rFonts w:cs="Times New Roman"/>
              </w:rPr>
            </w:pPr>
            <w:r w:rsidRPr="00B014A9">
              <w:rPr>
                <w:rFonts w:cs="Times New Roman"/>
              </w:rPr>
              <w:t xml:space="preserve">The price to be quoted in the Letter of Bid shall be the total price of the Bid, excluding any discounts offered. </w:t>
            </w:r>
          </w:p>
        </w:tc>
      </w:tr>
      <w:tr w:rsidR="007B586E" w:rsidRPr="00B014A9" w14:paraId="1FF5AD5E" w14:textId="77777777">
        <w:trPr>
          <w:jc w:val="center"/>
        </w:trPr>
        <w:tc>
          <w:tcPr>
            <w:tcW w:w="2430" w:type="dxa"/>
          </w:tcPr>
          <w:p w14:paraId="5CB0573E" w14:textId="77777777" w:rsidR="007B586E" w:rsidRPr="00B014A9" w:rsidRDefault="007B586E">
            <w:pPr>
              <w:pStyle w:val="Header1-Clauses"/>
              <w:numPr>
                <w:ilvl w:val="0"/>
                <w:numId w:val="0"/>
              </w:numPr>
              <w:spacing w:before="140" w:after="120"/>
              <w:rPr>
                <w:rFonts w:ascii="Times New Roman" w:hAnsi="Times New Roman"/>
                <w:sz w:val="24"/>
                <w:szCs w:val="24"/>
              </w:rPr>
            </w:pPr>
          </w:p>
        </w:tc>
        <w:tc>
          <w:tcPr>
            <w:tcW w:w="7020" w:type="dxa"/>
          </w:tcPr>
          <w:p w14:paraId="740FDF47" w14:textId="77777777" w:rsidR="007B586E" w:rsidRPr="00B014A9" w:rsidRDefault="007B586E">
            <w:pPr>
              <w:pStyle w:val="Header2-SubClauses"/>
              <w:rPr>
                <w:rFonts w:cs="Times New Roman"/>
              </w:rPr>
            </w:pPr>
            <w:r w:rsidRPr="00B014A9">
              <w:rPr>
                <w:rFonts w:cs="Times New Roman"/>
              </w:rPr>
              <w:t>Unconditional discounts, if any, and the methodology for their application shall be quoted in the Letter of Bid, in accordance with ITB 12.1.</w:t>
            </w:r>
          </w:p>
        </w:tc>
      </w:tr>
      <w:tr w:rsidR="007B586E" w:rsidRPr="00B014A9" w14:paraId="10F457D2" w14:textId="77777777">
        <w:trPr>
          <w:jc w:val="center"/>
        </w:trPr>
        <w:tc>
          <w:tcPr>
            <w:tcW w:w="2430" w:type="dxa"/>
          </w:tcPr>
          <w:p w14:paraId="2F08AB51" w14:textId="77777777" w:rsidR="007B586E" w:rsidRPr="00B014A9" w:rsidRDefault="007B586E">
            <w:pPr>
              <w:pStyle w:val="i"/>
              <w:suppressAutoHyphens w:val="0"/>
              <w:spacing w:after="200"/>
              <w:rPr>
                <w:rFonts w:ascii="Times New Roman" w:hAnsi="Times New Roman"/>
                <w:sz w:val="24"/>
                <w:szCs w:val="24"/>
              </w:rPr>
            </w:pPr>
          </w:p>
        </w:tc>
        <w:tc>
          <w:tcPr>
            <w:tcW w:w="7020" w:type="dxa"/>
          </w:tcPr>
          <w:p w14:paraId="7AA116CB" w14:textId="77777777" w:rsidR="007B586E" w:rsidRPr="00B014A9" w:rsidRDefault="007B586E">
            <w:pPr>
              <w:pStyle w:val="Header2-SubClauses"/>
              <w:rPr>
                <w:rFonts w:cs="Times New Roman"/>
              </w:rPr>
            </w:pPr>
            <w:r w:rsidRPr="00B014A9">
              <w:rPr>
                <w:rFonts w:cs="Times New Roman"/>
              </w:rPr>
              <w:t xml:space="preserve">If so indicated in ITB 1.1, bids are invited for individual contracts or for any combination of contracts (packages). Bidders wishing to offer any price reduction for the award of more than one Contract shall specify in their bid the price reductions applicable to each package, or alternatively, to individual Contracts within the package. Price reductions or discounts shall be submitted in accordance with ITB 14.3, provided the bids for all contracts are submitted and opened at the same time. </w:t>
            </w:r>
          </w:p>
        </w:tc>
      </w:tr>
      <w:tr w:rsidR="007B586E" w:rsidRPr="00B014A9" w14:paraId="2524BE2B" w14:textId="77777777">
        <w:trPr>
          <w:jc w:val="center"/>
        </w:trPr>
        <w:tc>
          <w:tcPr>
            <w:tcW w:w="2430" w:type="dxa"/>
          </w:tcPr>
          <w:p w14:paraId="08D9C053" w14:textId="77777777" w:rsidR="007B586E" w:rsidRPr="00B014A9" w:rsidRDefault="007B586E">
            <w:pPr>
              <w:spacing w:before="140" w:after="120"/>
            </w:pPr>
          </w:p>
        </w:tc>
        <w:tc>
          <w:tcPr>
            <w:tcW w:w="7020" w:type="dxa"/>
          </w:tcPr>
          <w:p w14:paraId="24B3EA00" w14:textId="77777777" w:rsidR="007B586E" w:rsidRPr="00B014A9" w:rsidRDefault="007B586E">
            <w:pPr>
              <w:pStyle w:val="Header2-SubClauses"/>
              <w:rPr>
                <w:rFonts w:cs="Times New Roman"/>
              </w:rPr>
            </w:pPr>
            <w:r w:rsidRPr="00B014A9">
              <w:rPr>
                <w:rFonts w:cs="Times New Roman"/>
              </w:rPr>
              <w:t xml:space="preserve">Unless otherwise </w:t>
            </w:r>
            <w:r w:rsidRPr="00B014A9">
              <w:rPr>
                <w:rFonts w:cs="Times New Roman"/>
                <w:b/>
              </w:rPr>
              <w:t>provided in the BDS</w:t>
            </w:r>
            <w:r w:rsidRPr="00B014A9">
              <w:rPr>
                <w:rFonts w:cs="Times New Roman"/>
              </w:rPr>
              <w:t xml:space="preserve"> and the Conditions of Contract, the prices quoted by the Bidder shall be fixed. If the prices quoted by the Bidder are subject to adjustment during the performance of the Contract in accordance with the provisions of the Conditions of Contract, </w:t>
            </w:r>
            <w:r w:rsidRPr="00B014A9">
              <w:rPr>
                <w:rFonts w:cs="Times New Roman"/>
                <w:iCs/>
              </w:rPr>
              <w:t>t</w:t>
            </w:r>
            <w:r w:rsidRPr="00B014A9">
              <w:rPr>
                <w:rFonts w:cs="Times New Roman"/>
              </w:rPr>
              <w:t xml:space="preserve">he Bidder shall furnish the indices and weightings for the price adjustment formulae in the Schedule of Adjustment Data in Section IV (Bidding Forms) and the </w:t>
            </w:r>
            <w:r w:rsidR="00283744" w:rsidRPr="00B014A9">
              <w:rPr>
                <w:rFonts w:cs="Times New Roman"/>
              </w:rPr>
              <w:t>Employer</w:t>
            </w:r>
            <w:r w:rsidRPr="00B014A9">
              <w:rPr>
                <w:rFonts w:cs="Times New Roman"/>
              </w:rPr>
              <w:t xml:space="preserve"> may require the Bidder to justify its proposed indices and weightings.</w:t>
            </w:r>
          </w:p>
        </w:tc>
      </w:tr>
      <w:tr w:rsidR="007B586E" w:rsidRPr="00B014A9" w14:paraId="07CE6E82" w14:textId="77777777">
        <w:trPr>
          <w:jc w:val="center"/>
        </w:trPr>
        <w:tc>
          <w:tcPr>
            <w:tcW w:w="2430" w:type="dxa"/>
          </w:tcPr>
          <w:p w14:paraId="0DA04BFE" w14:textId="77777777" w:rsidR="007B586E" w:rsidRPr="00B014A9" w:rsidRDefault="007B586E">
            <w:pPr>
              <w:pStyle w:val="i"/>
              <w:suppressAutoHyphens w:val="0"/>
              <w:spacing w:before="100" w:after="100"/>
              <w:rPr>
                <w:rFonts w:ascii="Times New Roman" w:hAnsi="Times New Roman"/>
                <w:sz w:val="24"/>
                <w:szCs w:val="24"/>
              </w:rPr>
            </w:pPr>
          </w:p>
        </w:tc>
        <w:tc>
          <w:tcPr>
            <w:tcW w:w="7020" w:type="dxa"/>
          </w:tcPr>
          <w:p w14:paraId="599016FB" w14:textId="77777777" w:rsidR="007B586E" w:rsidRPr="00B014A9" w:rsidRDefault="007B586E">
            <w:pPr>
              <w:pStyle w:val="Header2-SubClauses"/>
              <w:rPr>
                <w:rFonts w:cs="Times New Roman"/>
              </w:rPr>
            </w:pPr>
            <w:r w:rsidRPr="00B014A9">
              <w:rPr>
                <w:rFonts w:cs="Times New Roman"/>
              </w:rPr>
              <w:t>All duties, taxes, and other levies payable by the Contractor under the Contract, or for any other cause, as of the date 28 days prior to the deadline for submission of bids, shall be included in the rates and prices and the total bid price submitted by the Bidder.</w:t>
            </w:r>
          </w:p>
        </w:tc>
      </w:tr>
      <w:tr w:rsidR="007B586E" w:rsidRPr="00B014A9" w14:paraId="65A4F313" w14:textId="77777777">
        <w:trPr>
          <w:jc w:val="center"/>
        </w:trPr>
        <w:tc>
          <w:tcPr>
            <w:tcW w:w="2430" w:type="dxa"/>
          </w:tcPr>
          <w:p w14:paraId="1572241B" w14:textId="77777777" w:rsidR="007B586E" w:rsidRPr="00B014A9" w:rsidRDefault="007B586E">
            <w:pPr>
              <w:pStyle w:val="S1-Header2"/>
            </w:pPr>
            <w:bookmarkStart w:id="140" w:name="_Toc438438836"/>
            <w:bookmarkStart w:id="141" w:name="_Toc438532597"/>
            <w:bookmarkStart w:id="142" w:name="_Toc438733980"/>
            <w:bookmarkStart w:id="143" w:name="_Toc438907019"/>
            <w:bookmarkStart w:id="144" w:name="_Toc438907218"/>
            <w:bookmarkStart w:id="145" w:name="_Toc97371018"/>
            <w:bookmarkStart w:id="146" w:name="_Toc139863117"/>
            <w:bookmarkStart w:id="147" w:name="_Toc168299631"/>
            <w:r w:rsidRPr="00B014A9">
              <w:t>Cu</w:t>
            </w:r>
            <w:bookmarkStart w:id="148" w:name="_Hlt438531797"/>
            <w:bookmarkEnd w:id="148"/>
            <w:r w:rsidRPr="00B014A9">
              <w:t>rrencies of Bid</w:t>
            </w:r>
            <w:bookmarkEnd w:id="140"/>
            <w:bookmarkEnd w:id="141"/>
            <w:bookmarkEnd w:id="142"/>
            <w:bookmarkEnd w:id="143"/>
            <w:bookmarkEnd w:id="144"/>
            <w:r w:rsidRPr="00B014A9">
              <w:t xml:space="preserve"> and Payment</w:t>
            </w:r>
            <w:bookmarkEnd w:id="145"/>
            <w:bookmarkEnd w:id="146"/>
            <w:bookmarkEnd w:id="147"/>
          </w:p>
        </w:tc>
        <w:tc>
          <w:tcPr>
            <w:tcW w:w="7020" w:type="dxa"/>
          </w:tcPr>
          <w:p w14:paraId="56DFE019" w14:textId="77777777" w:rsidR="007B586E" w:rsidRPr="00B014A9" w:rsidRDefault="007B586E">
            <w:pPr>
              <w:pStyle w:val="Header2-SubClauses"/>
              <w:rPr>
                <w:rFonts w:cs="Times New Roman"/>
                <w:i/>
              </w:rPr>
            </w:pPr>
            <w:r w:rsidRPr="00B014A9">
              <w:rPr>
                <w:rFonts w:cs="Times New Roman"/>
              </w:rPr>
              <w:t>The currency(</w:t>
            </w:r>
            <w:proofErr w:type="spellStart"/>
            <w:r w:rsidRPr="00B014A9">
              <w:rPr>
                <w:rFonts w:cs="Times New Roman"/>
              </w:rPr>
              <w:t>ies</w:t>
            </w:r>
            <w:proofErr w:type="spellEnd"/>
            <w:r w:rsidRPr="00B014A9">
              <w:rPr>
                <w:rFonts w:cs="Times New Roman"/>
              </w:rPr>
              <w:t xml:space="preserve">) of the bid shall be as </w:t>
            </w:r>
            <w:r w:rsidRPr="00B014A9">
              <w:rPr>
                <w:rFonts w:cs="Times New Roman"/>
                <w:b/>
              </w:rPr>
              <w:t>specified in the BDS</w:t>
            </w:r>
            <w:r w:rsidRPr="00B014A9">
              <w:rPr>
                <w:rFonts w:cs="Times New Roman"/>
              </w:rPr>
              <w:t>.</w:t>
            </w:r>
          </w:p>
        </w:tc>
      </w:tr>
      <w:tr w:rsidR="007B586E" w:rsidRPr="00B014A9" w14:paraId="6E220864" w14:textId="77777777">
        <w:trPr>
          <w:jc w:val="center"/>
        </w:trPr>
        <w:tc>
          <w:tcPr>
            <w:tcW w:w="2430" w:type="dxa"/>
          </w:tcPr>
          <w:p w14:paraId="040E117F" w14:textId="77777777" w:rsidR="007B586E" w:rsidRPr="00B014A9" w:rsidRDefault="007B586E">
            <w:pPr>
              <w:pStyle w:val="Header1-Clauses"/>
              <w:numPr>
                <w:ilvl w:val="0"/>
                <w:numId w:val="0"/>
              </w:numPr>
              <w:spacing w:before="100" w:after="100"/>
              <w:rPr>
                <w:rFonts w:ascii="Times New Roman" w:hAnsi="Times New Roman"/>
                <w:sz w:val="24"/>
                <w:szCs w:val="24"/>
              </w:rPr>
            </w:pPr>
          </w:p>
        </w:tc>
        <w:tc>
          <w:tcPr>
            <w:tcW w:w="7020" w:type="dxa"/>
          </w:tcPr>
          <w:p w14:paraId="2AC1F6B3" w14:textId="77777777" w:rsidR="007B586E" w:rsidRPr="00B014A9" w:rsidRDefault="007B586E">
            <w:pPr>
              <w:pStyle w:val="Header2-SubClauses"/>
              <w:rPr>
                <w:rFonts w:cs="Times New Roman"/>
              </w:rPr>
            </w:pPr>
            <w:r w:rsidRPr="00B014A9">
              <w:rPr>
                <w:rFonts w:cs="Times New Roman"/>
                <w:iCs/>
              </w:rPr>
              <w:t xml:space="preserve">Bidders may be required by the </w:t>
            </w:r>
            <w:r w:rsidR="00283744" w:rsidRPr="00B014A9">
              <w:rPr>
                <w:rFonts w:cs="Times New Roman"/>
                <w:iCs/>
              </w:rPr>
              <w:t>Employer</w:t>
            </w:r>
            <w:r w:rsidRPr="00B014A9">
              <w:rPr>
                <w:rFonts w:cs="Times New Roman"/>
                <w:iCs/>
              </w:rPr>
              <w:t xml:space="preserve"> to justify, to the </w:t>
            </w:r>
            <w:r w:rsidR="00283744" w:rsidRPr="00B014A9">
              <w:rPr>
                <w:rFonts w:cs="Times New Roman"/>
                <w:iCs/>
              </w:rPr>
              <w:t>Employer</w:t>
            </w:r>
            <w:r w:rsidRPr="00B014A9">
              <w:rPr>
                <w:rFonts w:cs="Times New Roman"/>
                <w:iCs/>
              </w:rPr>
              <w:t>’s satisfaction, their local and foreign currency requirements, and to substantiate that the amounts included in the prices shown in the appropriate form(s) of Section IV, in which case a detailed breakdown of the foreign currency requirements shall be provided by Bidders</w:t>
            </w:r>
            <w:r w:rsidRPr="00B014A9">
              <w:rPr>
                <w:rFonts w:cs="Times New Roman"/>
              </w:rPr>
              <w:t>.</w:t>
            </w:r>
          </w:p>
        </w:tc>
      </w:tr>
      <w:tr w:rsidR="007B586E" w:rsidRPr="00B014A9" w14:paraId="057B6B1F" w14:textId="77777777">
        <w:trPr>
          <w:jc w:val="center"/>
        </w:trPr>
        <w:tc>
          <w:tcPr>
            <w:tcW w:w="2430" w:type="dxa"/>
          </w:tcPr>
          <w:p w14:paraId="2AA8DC97" w14:textId="77777777" w:rsidR="007B586E" w:rsidRPr="00B014A9" w:rsidRDefault="007B586E">
            <w:pPr>
              <w:pStyle w:val="S1-Header2"/>
            </w:pPr>
            <w:bookmarkStart w:id="149" w:name="_Toc97371019"/>
            <w:bookmarkStart w:id="150" w:name="_Toc139863118"/>
            <w:bookmarkStart w:id="151" w:name="_Toc168299632"/>
            <w:r w:rsidRPr="00B014A9">
              <w:t>Documents Comprising the Technical Proposal</w:t>
            </w:r>
            <w:bookmarkEnd w:id="149"/>
            <w:bookmarkEnd w:id="150"/>
            <w:bookmarkEnd w:id="151"/>
          </w:p>
        </w:tc>
        <w:tc>
          <w:tcPr>
            <w:tcW w:w="7020" w:type="dxa"/>
          </w:tcPr>
          <w:p w14:paraId="2B2354DD" w14:textId="77777777" w:rsidR="007B586E" w:rsidRPr="00B014A9" w:rsidRDefault="007B586E">
            <w:pPr>
              <w:pStyle w:val="Header2-SubClauses"/>
              <w:rPr>
                <w:rFonts w:cs="Times New Roman"/>
              </w:rPr>
            </w:pPr>
            <w:r w:rsidRPr="00B014A9">
              <w:rPr>
                <w:rFonts w:cs="Times New Roman"/>
              </w:rPr>
              <w:t xml:space="preserve">The Bidder shall furnish a Technical Proposal including a statement of work methods, equipment, personnel, schedule and any other information as stipulated in Section </w:t>
            </w:r>
            <w:r w:rsidRPr="00B014A9">
              <w:rPr>
                <w:rStyle w:val="StyleHeader2-SubClausesItalicChar"/>
                <w:rFonts w:cs="Times New Roman"/>
                <w:i w:val="0"/>
                <w:iCs w:val="0"/>
              </w:rPr>
              <w:t>IV</w:t>
            </w:r>
            <w:r w:rsidRPr="00B014A9">
              <w:rPr>
                <w:rFonts w:cs="Times New Roman"/>
                <w:i/>
                <w:iCs/>
              </w:rPr>
              <w:t xml:space="preserve"> </w:t>
            </w:r>
            <w:r w:rsidRPr="00B014A9">
              <w:rPr>
                <w:rFonts w:cs="Times New Roman"/>
              </w:rPr>
              <w:t xml:space="preserve">(Bidding Forms), in sufficient detail to demonstrate the adequacy of the Bidders’ proposal to meet the work requirements and the completion time.  </w:t>
            </w:r>
          </w:p>
        </w:tc>
      </w:tr>
      <w:tr w:rsidR="007B586E" w:rsidRPr="00B014A9" w14:paraId="4C448A59" w14:textId="77777777">
        <w:trPr>
          <w:jc w:val="center"/>
        </w:trPr>
        <w:tc>
          <w:tcPr>
            <w:tcW w:w="2430" w:type="dxa"/>
          </w:tcPr>
          <w:p w14:paraId="6AC926A7" w14:textId="77777777" w:rsidR="007B586E" w:rsidRPr="00B014A9" w:rsidRDefault="007B586E">
            <w:pPr>
              <w:pStyle w:val="S1-Header2"/>
            </w:pPr>
            <w:bookmarkStart w:id="152" w:name="_Toc438438840"/>
            <w:bookmarkStart w:id="153" w:name="_Toc438532603"/>
            <w:bookmarkStart w:id="154" w:name="_Toc438733984"/>
            <w:bookmarkStart w:id="155" w:name="_Toc438907023"/>
            <w:bookmarkStart w:id="156" w:name="_Toc438907222"/>
            <w:bookmarkStart w:id="157" w:name="_Toc97371020"/>
            <w:bookmarkStart w:id="158" w:name="_Toc139863119"/>
            <w:bookmarkStart w:id="159" w:name="_Toc168299633"/>
            <w:r w:rsidRPr="00B014A9">
              <w:t>Documents Establishing the Qualifications of the Bidder</w:t>
            </w:r>
            <w:bookmarkEnd w:id="152"/>
            <w:bookmarkEnd w:id="153"/>
            <w:bookmarkEnd w:id="154"/>
            <w:bookmarkEnd w:id="155"/>
            <w:bookmarkEnd w:id="156"/>
            <w:bookmarkEnd w:id="157"/>
            <w:bookmarkEnd w:id="158"/>
            <w:bookmarkEnd w:id="159"/>
          </w:p>
        </w:tc>
        <w:tc>
          <w:tcPr>
            <w:tcW w:w="7020" w:type="dxa"/>
          </w:tcPr>
          <w:p w14:paraId="41DCBCD2" w14:textId="77777777" w:rsidR="007B586E" w:rsidRPr="00B014A9" w:rsidRDefault="007B586E">
            <w:pPr>
              <w:pStyle w:val="StyleHeader2-SubClausesAfter6pt"/>
            </w:pPr>
            <w:r w:rsidRPr="00B014A9">
              <w:t xml:space="preserve">To establish its qualifications to perform the Contract in accordance with Section </w:t>
            </w:r>
            <w:r w:rsidRPr="00B014A9">
              <w:rPr>
                <w:rStyle w:val="StyleHeader2-SubClausesItalicChar"/>
                <w:rFonts w:cs="Times New Roman"/>
                <w:i w:val="0"/>
                <w:iCs w:val="0"/>
              </w:rPr>
              <w:t>III</w:t>
            </w:r>
            <w:r w:rsidRPr="00B014A9">
              <w:t xml:space="preserve"> (Evaluation and Qualification Criteria) the Bidder shall provide the information requested in the corresponding information sheets included in Section </w:t>
            </w:r>
            <w:r w:rsidRPr="00B014A9">
              <w:rPr>
                <w:rStyle w:val="StyleHeader2-SubClausesItalicChar"/>
                <w:rFonts w:cs="Times New Roman"/>
                <w:i w:val="0"/>
                <w:iCs w:val="0"/>
              </w:rPr>
              <w:t>IV</w:t>
            </w:r>
            <w:r w:rsidRPr="00B014A9">
              <w:rPr>
                <w:i/>
                <w:iCs/>
              </w:rPr>
              <w:t xml:space="preserve"> </w:t>
            </w:r>
            <w:r w:rsidRPr="00B014A9">
              <w:t>(Bidding Forms).</w:t>
            </w:r>
          </w:p>
        </w:tc>
      </w:tr>
      <w:tr w:rsidR="007B586E" w:rsidRPr="00B014A9" w14:paraId="698E64C9" w14:textId="77777777">
        <w:trPr>
          <w:jc w:val="center"/>
        </w:trPr>
        <w:tc>
          <w:tcPr>
            <w:tcW w:w="2430" w:type="dxa"/>
          </w:tcPr>
          <w:p w14:paraId="7C7C4BCC" w14:textId="77777777" w:rsidR="007B586E" w:rsidRPr="00B014A9" w:rsidRDefault="007B586E">
            <w:pPr>
              <w:pStyle w:val="Header1-Clauses"/>
              <w:numPr>
                <w:ilvl w:val="0"/>
                <w:numId w:val="0"/>
              </w:numPr>
              <w:spacing w:after="120"/>
              <w:rPr>
                <w:rFonts w:ascii="Times New Roman" w:hAnsi="Times New Roman"/>
                <w:sz w:val="24"/>
                <w:szCs w:val="24"/>
              </w:rPr>
            </w:pPr>
          </w:p>
        </w:tc>
        <w:tc>
          <w:tcPr>
            <w:tcW w:w="7020" w:type="dxa"/>
          </w:tcPr>
          <w:p w14:paraId="4774DEA6" w14:textId="77777777" w:rsidR="007B586E" w:rsidRPr="00B014A9" w:rsidRDefault="007B586E">
            <w:pPr>
              <w:pStyle w:val="Header2-SubClauses"/>
              <w:rPr>
                <w:rFonts w:cs="Times New Roman"/>
              </w:rPr>
            </w:pPr>
            <w:r w:rsidRPr="00B014A9">
              <w:rPr>
                <w:rFonts w:cs="Times New Roman"/>
              </w:rPr>
              <w:t xml:space="preserve">Domestic Bidders, individually or in joint ventures, applying for eligibility for </w:t>
            </w:r>
            <w:r w:rsidR="00493775" w:rsidRPr="00B014A9">
              <w:t>a 7½-percent margin of</w:t>
            </w:r>
            <w:r w:rsidR="00493775" w:rsidRPr="00B014A9">
              <w:rPr>
                <w:rFonts w:cs="Times New Roman"/>
              </w:rPr>
              <w:t xml:space="preserve"> </w:t>
            </w:r>
            <w:r w:rsidRPr="00B014A9">
              <w:rPr>
                <w:rFonts w:cs="Times New Roman"/>
              </w:rPr>
              <w:t>domestic preference shall supply all information required to satisfy the criteria for eligibility as described in ITB 33.</w:t>
            </w:r>
          </w:p>
        </w:tc>
      </w:tr>
      <w:tr w:rsidR="007B586E" w:rsidRPr="00B014A9" w14:paraId="680C70E4" w14:textId="77777777">
        <w:trPr>
          <w:jc w:val="center"/>
        </w:trPr>
        <w:tc>
          <w:tcPr>
            <w:tcW w:w="2430" w:type="dxa"/>
          </w:tcPr>
          <w:p w14:paraId="16BD7519" w14:textId="77777777" w:rsidR="007B586E" w:rsidRPr="00B014A9" w:rsidRDefault="007B586E">
            <w:pPr>
              <w:pStyle w:val="S1-Header2"/>
            </w:pPr>
            <w:bookmarkStart w:id="160" w:name="_Toc438438841"/>
            <w:bookmarkStart w:id="161" w:name="_Toc438532604"/>
            <w:bookmarkStart w:id="162" w:name="_Toc438733985"/>
            <w:bookmarkStart w:id="163" w:name="_Toc438907024"/>
            <w:bookmarkStart w:id="164" w:name="_Toc438907223"/>
            <w:bookmarkStart w:id="165" w:name="_Toc97371021"/>
            <w:bookmarkStart w:id="166" w:name="_Toc139863120"/>
            <w:bookmarkStart w:id="167" w:name="_Toc168299634"/>
            <w:r w:rsidRPr="00B014A9">
              <w:t>Period of Validity of Bids</w:t>
            </w:r>
            <w:bookmarkEnd w:id="160"/>
            <w:bookmarkEnd w:id="161"/>
            <w:bookmarkEnd w:id="162"/>
            <w:bookmarkEnd w:id="163"/>
            <w:bookmarkEnd w:id="164"/>
            <w:bookmarkEnd w:id="165"/>
            <w:bookmarkEnd w:id="166"/>
            <w:bookmarkEnd w:id="167"/>
          </w:p>
        </w:tc>
        <w:tc>
          <w:tcPr>
            <w:tcW w:w="7020" w:type="dxa"/>
          </w:tcPr>
          <w:p w14:paraId="7D420024" w14:textId="77777777" w:rsidR="007B586E" w:rsidRPr="00B014A9" w:rsidRDefault="007B586E">
            <w:pPr>
              <w:pStyle w:val="StyleHeader2-SubClausesAfter6pt"/>
            </w:pPr>
            <w:r w:rsidRPr="00B014A9">
              <w:t xml:space="preserve">Bids shall remain valid for the period </w:t>
            </w:r>
            <w:r w:rsidRPr="00B014A9">
              <w:rPr>
                <w:b/>
              </w:rPr>
              <w:t>specified in the BDS</w:t>
            </w:r>
            <w:r w:rsidRPr="00B014A9">
              <w:t xml:space="preserve"> after the bid submission deadline date prescribed by the </w:t>
            </w:r>
            <w:r w:rsidR="00283744" w:rsidRPr="00B014A9">
              <w:rPr>
                <w:rStyle w:val="StyleHeader2-SubClausesItalicChar"/>
                <w:rFonts w:cs="Times New Roman"/>
                <w:i w:val="0"/>
              </w:rPr>
              <w:t>Employer</w:t>
            </w:r>
            <w:r w:rsidRPr="00B014A9">
              <w:t xml:space="preserve">. A bid valid for a shorter period shall be rejected by the </w:t>
            </w:r>
            <w:r w:rsidR="00283744" w:rsidRPr="00B014A9">
              <w:rPr>
                <w:rStyle w:val="StyleHeader2-SubClausesItalicChar"/>
                <w:rFonts w:cs="Times New Roman"/>
                <w:i w:val="0"/>
              </w:rPr>
              <w:t>Employer</w:t>
            </w:r>
            <w:r w:rsidRPr="00B014A9">
              <w:t xml:space="preserve"> as nonresponsive.</w:t>
            </w:r>
          </w:p>
        </w:tc>
      </w:tr>
      <w:tr w:rsidR="007B586E" w:rsidRPr="00B014A9" w14:paraId="43A4D937" w14:textId="77777777">
        <w:trPr>
          <w:jc w:val="center"/>
        </w:trPr>
        <w:tc>
          <w:tcPr>
            <w:tcW w:w="2430" w:type="dxa"/>
          </w:tcPr>
          <w:p w14:paraId="4053D8EF" w14:textId="77777777" w:rsidR="007B586E" w:rsidRPr="00B014A9" w:rsidRDefault="007B586E">
            <w:pPr>
              <w:pStyle w:val="Header1-Clauses"/>
              <w:keepNext/>
              <w:numPr>
                <w:ilvl w:val="0"/>
                <w:numId w:val="0"/>
              </w:numPr>
              <w:spacing w:after="120"/>
              <w:rPr>
                <w:rFonts w:ascii="Times New Roman" w:hAnsi="Times New Roman"/>
                <w:sz w:val="24"/>
                <w:szCs w:val="24"/>
              </w:rPr>
            </w:pPr>
          </w:p>
        </w:tc>
        <w:tc>
          <w:tcPr>
            <w:tcW w:w="7020" w:type="dxa"/>
          </w:tcPr>
          <w:p w14:paraId="6BB61732" w14:textId="77777777" w:rsidR="007B586E" w:rsidRPr="00B014A9" w:rsidRDefault="007B586E">
            <w:pPr>
              <w:pStyle w:val="StyleHeader2-SubClausesAfter6pt"/>
            </w:pPr>
            <w:r w:rsidRPr="00B014A9">
              <w:t xml:space="preserve">In exceptional circumstances, prior to the expiration of the bid validity period, the </w:t>
            </w:r>
            <w:r w:rsidR="00283744" w:rsidRPr="00B014A9">
              <w:rPr>
                <w:rStyle w:val="StyleHeader2-SubClausesItalicChar"/>
                <w:rFonts w:cs="Times New Roman"/>
                <w:i w:val="0"/>
              </w:rPr>
              <w:t>Employer</w:t>
            </w:r>
            <w:r w:rsidRPr="00B014A9">
              <w:t xml:space="preserve"> may request Bidders to extend the period of validity of their bids. The request and the responses shall be made in writing. If a bid security is requested in accordance with ITB 19, it shall also be extended for</w:t>
            </w:r>
            <w:r w:rsidRPr="00B014A9">
              <w:rPr>
                <w:spacing w:val="-4"/>
              </w:rPr>
              <w:t xml:space="preserve"> a corresponding period. A Bidder may refuse the request without forfeiting its bid security. A Bidder granting the request shall not be required or permitted to modify its bid.</w:t>
            </w:r>
          </w:p>
        </w:tc>
      </w:tr>
      <w:tr w:rsidR="007B586E" w:rsidRPr="00B014A9" w14:paraId="6A5EB3EB" w14:textId="77777777">
        <w:trPr>
          <w:jc w:val="center"/>
        </w:trPr>
        <w:tc>
          <w:tcPr>
            <w:tcW w:w="2430" w:type="dxa"/>
          </w:tcPr>
          <w:p w14:paraId="262DFD28" w14:textId="77777777" w:rsidR="007B586E" w:rsidRPr="00B014A9" w:rsidRDefault="007B586E">
            <w:pPr>
              <w:pStyle w:val="Header1-Clauses"/>
              <w:keepNext/>
              <w:numPr>
                <w:ilvl w:val="0"/>
                <w:numId w:val="0"/>
              </w:numPr>
              <w:spacing w:after="120"/>
              <w:rPr>
                <w:rFonts w:ascii="Times New Roman" w:hAnsi="Times New Roman"/>
                <w:sz w:val="24"/>
                <w:szCs w:val="24"/>
              </w:rPr>
            </w:pPr>
          </w:p>
        </w:tc>
        <w:tc>
          <w:tcPr>
            <w:tcW w:w="7020" w:type="dxa"/>
          </w:tcPr>
          <w:p w14:paraId="4D55A9C4" w14:textId="77777777" w:rsidR="007B586E" w:rsidRPr="00B014A9" w:rsidRDefault="007B586E">
            <w:pPr>
              <w:pStyle w:val="StyleHeader2-SubClausesItalic"/>
              <w:rPr>
                <w:rFonts w:cs="Times New Roman"/>
                <w:i w:val="0"/>
              </w:rPr>
            </w:pPr>
            <w:r w:rsidRPr="00B014A9">
              <w:rPr>
                <w:rFonts w:cs="Times New Roman"/>
                <w:i w:val="0"/>
              </w:rPr>
              <w:t>In the case of fixed price contracts, if the award is delayed by a period exceeding fifty-six (56) days beyond the expiry of the initial bid validity, the Contract price shall be adjusted by a factor specified in the request for extension. Bid evaluation shall be based on the Bid Price without taking into consideration the above correction.</w:t>
            </w:r>
          </w:p>
        </w:tc>
      </w:tr>
      <w:tr w:rsidR="007B586E" w:rsidRPr="00B014A9" w14:paraId="5F9B6505" w14:textId="77777777">
        <w:trPr>
          <w:jc w:val="center"/>
        </w:trPr>
        <w:tc>
          <w:tcPr>
            <w:tcW w:w="2430" w:type="dxa"/>
          </w:tcPr>
          <w:p w14:paraId="4E2937E7" w14:textId="77777777" w:rsidR="007B586E" w:rsidRPr="00B014A9" w:rsidRDefault="007B586E">
            <w:pPr>
              <w:pStyle w:val="S1-Header2"/>
            </w:pPr>
            <w:bookmarkStart w:id="168" w:name="_Toc438438842"/>
            <w:bookmarkStart w:id="169" w:name="_Toc438532605"/>
            <w:bookmarkStart w:id="170" w:name="_Toc438733986"/>
            <w:bookmarkStart w:id="171" w:name="_Toc438907025"/>
            <w:bookmarkStart w:id="172" w:name="_Toc438907224"/>
            <w:bookmarkStart w:id="173" w:name="_Toc97371022"/>
            <w:bookmarkStart w:id="174" w:name="_Toc139863121"/>
            <w:bookmarkStart w:id="175" w:name="_Toc168299635"/>
            <w:r w:rsidRPr="00B014A9">
              <w:t>Bid Security</w:t>
            </w:r>
            <w:bookmarkEnd w:id="168"/>
            <w:bookmarkEnd w:id="169"/>
            <w:bookmarkEnd w:id="170"/>
            <w:bookmarkEnd w:id="171"/>
            <w:bookmarkEnd w:id="172"/>
            <w:bookmarkEnd w:id="173"/>
            <w:bookmarkEnd w:id="174"/>
            <w:bookmarkEnd w:id="175"/>
          </w:p>
        </w:tc>
        <w:tc>
          <w:tcPr>
            <w:tcW w:w="7020" w:type="dxa"/>
          </w:tcPr>
          <w:p w14:paraId="1E528A96" w14:textId="77777777" w:rsidR="007B586E" w:rsidRPr="00B014A9" w:rsidRDefault="007B586E">
            <w:pPr>
              <w:pStyle w:val="Header2-SubClauses"/>
              <w:rPr>
                <w:rFonts w:cs="Times New Roman"/>
              </w:rPr>
            </w:pPr>
            <w:r w:rsidRPr="00B014A9">
              <w:rPr>
                <w:rFonts w:cs="Times New Roman"/>
              </w:rPr>
              <w:t xml:space="preserve">Unless otherwise </w:t>
            </w:r>
            <w:r w:rsidRPr="00B014A9">
              <w:rPr>
                <w:rFonts w:cs="Times New Roman"/>
                <w:b/>
              </w:rPr>
              <w:t>specified in the BDS</w:t>
            </w:r>
            <w:r w:rsidRPr="00B014A9">
              <w:rPr>
                <w:rFonts w:cs="Times New Roman"/>
              </w:rPr>
              <w:t xml:space="preserve">, the Bidder shall furnish as part of its bid, in original form, </w:t>
            </w:r>
            <w:r w:rsidRPr="007B3671">
              <w:rPr>
                <w:rFonts w:cs="Times New Roman"/>
                <w:strike/>
              </w:rPr>
              <w:t xml:space="preserve">either a Bid Securing </w:t>
            </w:r>
            <w:r w:rsidRPr="007B3671">
              <w:rPr>
                <w:rFonts w:cs="Times New Roman"/>
                <w:strike/>
              </w:rPr>
              <w:lastRenderedPageBreak/>
              <w:t>Declaration or</w:t>
            </w:r>
            <w:r w:rsidRPr="00B014A9">
              <w:rPr>
                <w:rFonts w:cs="Times New Roman"/>
              </w:rPr>
              <w:t xml:space="preserve"> a bid security </w:t>
            </w:r>
            <w:r w:rsidRPr="00B014A9">
              <w:rPr>
                <w:rFonts w:cs="Times New Roman"/>
                <w:b/>
              </w:rPr>
              <w:t>as specified in the BDS</w:t>
            </w:r>
            <w:r w:rsidRPr="00B014A9">
              <w:rPr>
                <w:rFonts w:cs="Times New Roman"/>
              </w:rPr>
              <w:t xml:space="preserve">. In the case of a bid security, </w:t>
            </w:r>
            <w:r w:rsidRPr="00B014A9">
              <w:rPr>
                <w:rStyle w:val="StyleHeader2-SubClausesItalicChar"/>
                <w:rFonts w:cs="Times New Roman"/>
                <w:i w:val="0"/>
              </w:rPr>
              <w:t xml:space="preserve">the amount shall be </w:t>
            </w:r>
            <w:r w:rsidRPr="00B014A9">
              <w:rPr>
                <w:rStyle w:val="StyleHeader2-SubClausesItalicChar"/>
                <w:rFonts w:cs="Times New Roman"/>
                <w:b/>
                <w:i w:val="0"/>
              </w:rPr>
              <w:t>as specified in the BDS</w:t>
            </w:r>
            <w:r w:rsidRPr="00B014A9">
              <w:rPr>
                <w:rFonts w:cs="Times New Roman"/>
                <w:i/>
              </w:rPr>
              <w:t>.</w:t>
            </w:r>
          </w:p>
        </w:tc>
      </w:tr>
      <w:tr w:rsidR="007B586E" w:rsidRPr="00B014A9" w14:paraId="32DB946C" w14:textId="77777777">
        <w:trPr>
          <w:jc w:val="center"/>
        </w:trPr>
        <w:tc>
          <w:tcPr>
            <w:tcW w:w="2430" w:type="dxa"/>
          </w:tcPr>
          <w:p w14:paraId="677F6A6C" w14:textId="77777777" w:rsidR="007B586E" w:rsidRPr="00B014A9" w:rsidRDefault="007B586E">
            <w:pPr>
              <w:pStyle w:val="Header1-Clauses"/>
              <w:numPr>
                <w:ilvl w:val="0"/>
                <w:numId w:val="0"/>
              </w:numPr>
              <w:spacing w:after="120"/>
              <w:rPr>
                <w:rFonts w:ascii="Times New Roman" w:hAnsi="Times New Roman"/>
                <w:sz w:val="24"/>
                <w:szCs w:val="24"/>
              </w:rPr>
            </w:pPr>
          </w:p>
        </w:tc>
        <w:tc>
          <w:tcPr>
            <w:tcW w:w="7020" w:type="dxa"/>
          </w:tcPr>
          <w:p w14:paraId="1E22A9DF" w14:textId="77777777" w:rsidR="007B586E" w:rsidRPr="00B014A9" w:rsidRDefault="007B586E">
            <w:pPr>
              <w:pStyle w:val="Header2-SubClauses"/>
              <w:rPr>
                <w:rFonts w:cs="Times New Roman"/>
                <w:strike/>
              </w:rPr>
            </w:pPr>
            <w:r w:rsidRPr="00B014A9">
              <w:rPr>
                <w:rFonts w:cs="Times New Roman"/>
                <w:strike/>
              </w:rPr>
              <w:t>A Bid Securing Declaration shall use the form included in Section IV Bidding Forms</w:t>
            </w:r>
            <w:r w:rsidR="002B30A1" w:rsidRPr="00B014A9">
              <w:rPr>
                <w:rFonts w:cs="Times New Roman"/>
                <w:strike/>
              </w:rPr>
              <w:t>.</w:t>
            </w:r>
          </w:p>
        </w:tc>
      </w:tr>
      <w:tr w:rsidR="007B586E" w:rsidRPr="00B014A9" w14:paraId="7FCE1C8C" w14:textId="77777777">
        <w:trPr>
          <w:jc w:val="center"/>
        </w:trPr>
        <w:tc>
          <w:tcPr>
            <w:tcW w:w="2430" w:type="dxa"/>
          </w:tcPr>
          <w:p w14:paraId="2CD9C6DB" w14:textId="77777777" w:rsidR="007B586E" w:rsidRPr="00B014A9" w:rsidRDefault="007B586E">
            <w:pPr>
              <w:spacing w:before="120" w:after="120"/>
            </w:pPr>
          </w:p>
        </w:tc>
        <w:tc>
          <w:tcPr>
            <w:tcW w:w="7020" w:type="dxa"/>
          </w:tcPr>
          <w:p w14:paraId="39AE8E4F" w14:textId="77777777" w:rsidR="007B586E" w:rsidRPr="00B014A9" w:rsidRDefault="007B586E">
            <w:pPr>
              <w:pStyle w:val="Header2-SubClauses"/>
              <w:rPr>
                <w:rFonts w:cs="Times New Roman"/>
              </w:rPr>
            </w:pPr>
            <w:r w:rsidRPr="00B014A9">
              <w:rPr>
                <w:rStyle w:val="StyleHeader2-SubClausesItalicChar"/>
                <w:rFonts w:cs="Times New Roman"/>
                <w:i w:val="0"/>
              </w:rPr>
              <w:t>If a bid security is specified pursuant to ITB 19.1</w:t>
            </w:r>
            <w:r w:rsidRPr="00B014A9">
              <w:rPr>
                <w:rFonts w:cs="Times New Roman"/>
                <w:i/>
              </w:rPr>
              <w:t xml:space="preserve">, </w:t>
            </w:r>
            <w:r w:rsidRPr="00B014A9">
              <w:rPr>
                <w:rFonts w:cs="Times New Roman"/>
              </w:rPr>
              <w:t>the bid security shall be, at the Bidder’s option, in any of the following forms:</w:t>
            </w:r>
          </w:p>
          <w:p w14:paraId="789642DD" w14:textId="77777777" w:rsidR="007B586E" w:rsidRPr="00B014A9" w:rsidRDefault="007B586E" w:rsidP="009E7AD5">
            <w:pPr>
              <w:pStyle w:val="P3Header1-Clauses"/>
              <w:numPr>
                <w:ilvl w:val="0"/>
                <w:numId w:val="41"/>
              </w:numPr>
              <w:tabs>
                <w:tab w:val="clear" w:pos="1224"/>
              </w:tabs>
              <w:ind w:left="927"/>
              <w:rPr>
                <w:szCs w:val="24"/>
              </w:rPr>
            </w:pPr>
            <w:r w:rsidRPr="00B014A9">
              <w:rPr>
                <w:szCs w:val="24"/>
              </w:rPr>
              <w:t xml:space="preserve">an unconditional guarantee, issued by a bank </w:t>
            </w:r>
            <w:r w:rsidRPr="00B014A9">
              <w:rPr>
                <w:i/>
                <w:szCs w:val="24"/>
              </w:rPr>
              <w:t>or surety</w:t>
            </w:r>
            <w:r w:rsidRPr="00B014A9">
              <w:rPr>
                <w:szCs w:val="24"/>
              </w:rPr>
              <w:t xml:space="preserve">; </w:t>
            </w:r>
          </w:p>
          <w:p w14:paraId="37901424" w14:textId="77777777" w:rsidR="007B586E" w:rsidRPr="00B014A9" w:rsidRDefault="007B586E" w:rsidP="009E7AD5">
            <w:pPr>
              <w:pStyle w:val="P3Header1-Clauses"/>
              <w:numPr>
                <w:ilvl w:val="0"/>
                <w:numId w:val="41"/>
              </w:numPr>
              <w:tabs>
                <w:tab w:val="clear" w:pos="1224"/>
              </w:tabs>
              <w:ind w:left="927"/>
              <w:rPr>
                <w:szCs w:val="24"/>
              </w:rPr>
            </w:pPr>
            <w:r w:rsidRPr="00B014A9">
              <w:rPr>
                <w:szCs w:val="24"/>
              </w:rPr>
              <w:t xml:space="preserve">an irrevocable letter of credit; </w:t>
            </w:r>
          </w:p>
          <w:p w14:paraId="2D618CA9" w14:textId="77777777" w:rsidR="007B586E" w:rsidRPr="00B014A9" w:rsidRDefault="007B586E" w:rsidP="009E7AD5">
            <w:pPr>
              <w:pStyle w:val="P3Header1-Clauses"/>
              <w:numPr>
                <w:ilvl w:val="0"/>
                <w:numId w:val="41"/>
              </w:numPr>
              <w:tabs>
                <w:tab w:val="clear" w:pos="1224"/>
              </w:tabs>
              <w:ind w:left="927"/>
              <w:rPr>
                <w:szCs w:val="24"/>
              </w:rPr>
            </w:pPr>
            <w:r w:rsidRPr="00B014A9">
              <w:rPr>
                <w:szCs w:val="24"/>
              </w:rPr>
              <w:t>a cashier’s or certified check; or</w:t>
            </w:r>
          </w:p>
          <w:p w14:paraId="125DF23C" w14:textId="77777777" w:rsidR="007B586E" w:rsidRPr="00B014A9" w:rsidRDefault="007B586E" w:rsidP="009E7AD5">
            <w:pPr>
              <w:pStyle w:val="P3Header1-Clauses"/>
              <w:numPr>
                <w:ilvl w:val="0"/>
                <w:numId w:val="41"/>
              </w:numPr>
              <w:tabs>
                <w:tab w:val="clear" w:pos="1224"/>
              </w:tabs>
              <w:ind w:left="927"/>
              <w:rPr>
                <w:szCs w:val="24"/>
              </w:rPr>
            </w:pPr>
            <w:proofErr w:type="gramStart"/>
            <w:r w:rsidRPr="00B014A9">
              <w:rPr>
                <w:bCs/>
                <w:szCs w:val="24"/>
              </w:rPr>
              <w:t>another</w:t>
            </w:r>
            <w:proofErr w:type="gramEnd"/>
            <w:r w:rsidRPr="00B014A9">
              <w:rPr>
                <w:bCs/>
                <w:szCs w:val="24"/>
              </w:rPr>
              <w:t xml:space="preserve"> security </w:t>
            </w:r>
            <w:r w:rsidRPr="00B014A9">
              <w:rPr>
                <w:b/>
                <w:bCs/>
                <w:szCs w:val="24"/>
              </w:rPr>
              <w:t>indicated in the BDS.</w:t>
            </w:r>
          </w:p>
          <w:p w14:paraId="39229C2C" w14:textId="77777777" w:rsidR="007B586E" w:rsidRPr="00B014A9" w:rsidRDefault="007B586E">
            <w:pPr>
              <w:pStyle w:val="Header2-SubClauses"/>
              <w:numPr>
                <w:ilvl w:val="0"/>
                <w:numId w:val="0"/>
              </w:numPr>
              <w:ind w:left="522"/>
              <w:rPr>
                <w:rFonts w:cs="Times New Roman"/>
              </w:rPr>
            </w:pPr>
            <w:proofErr w:type="gramStart"/>
            <w:r w:rsidRPr="00B014A9">
              <w:rPr>
                <w:rFonts w:cs="Times New Roman"/>
              </w:rPr>
              <w:t>from</w:t>
            </w:r>
            <w:proofErr w:type="gramEnd"/>
            <w:r w:rsidRPr="00B014A9">
              <w:rPr>
                <w:rFonts w:cs="Times New Roman"/>
              </w:rPr>
              <w:t xml:space="preserve"> a reputable </w:t>
            </w:r>
            <w:r w:rsidRPr="00B014A9">
              <w:rPr>
                <w:rStyle w:val="StyleHeader2-SubClausesItalicChar"/>
                <w:rFonts w:cs="Times New Roman"/>
                <w:i w:val="0"/>
              </w:rPr>
              <w:t>source</w:t>
            </w:r>
            <w:r w:rsidRPr="00B014A9">
              <w:rPr>
                <w:rFonts w:cs="Times New Roman"/>
                <w:i/>
              </w:rPr>
              <w:t xml:space="preserve"> </w:t>
            </w:r>
            <w:r w:rsidRPr="00B014A9">
              <w:rPr>
                <w:rStyle w:val="StyleHeader2-SubClausesItalicChar"/>
                <w:rFonts w:cs="Times New Roman"/>
                <w:i w:val="0"/>
              </w:rPr>
              <w:t>from an eligible country</w:t>
            </w:r>
            <w:r w:rsidRPr="00B014A9">
              <w:rPr>
                <w:rFonts w:cs="Times New Roman"/>
                <w:i/>
              </w:rPr>
              <w:t xml:space="preserve">.  </w:t>
            </w:r>
            <w:r w:rsidRPr="00B014A9">
              <w:rPr>
                <w:rStyle w:val="StyleHeader2-SubClausesItalicChar"/>
                <w:rFonts w:cs="Times New Roman"/>
                <w:i w:val="0"/>
              </w:rPr>
              <w:t xml:space="preserve">If the unconditional guarantee is issued by an insurance company or bonding company located outside the </w:t>
            </w:r>
            <w:r w:rsidR="00283744" w:rsidRPr="00B014A9">
              <w:rPr>
                <w:rStyle w:val="StyleHeader2-SubClausesItalicChar"/>
                <w:rFonts w:cs="Times New Roman"/>
                <w:i w:val="0"/>
              </w:rPr>
              <w:t>Employer</w:t>
            </w:r>
            <w:r w:rsidRPr="00B014A9">
              <w:rPr>
                <w:rStyle w:val="StyleHeader2-SubClausesItalicChar"/>
                <w:rFonts w:cs="Times New Roman"/>
                <w:i w:val="0"/>
              </w:rPr>
              <w:t xml:space="preserve">’s Country, it shall have a correspondent financial institution located in the </w:t>
            </w:r>
            <w:r w:rsidR="00283744" w:rsidRPr="00B014A9">
              <w:rPr>
                <w:rStyle w:val="StyleHeader2-SubClausesItalicChar"/>
                <w:rFonts w:cs="Times New Roman"/>
                <w:i w:val="0"/>
              </w:rPr>
              <w:t>Employer</w:t>
            </w:r>
            <w:r w:rsidRPr="00B014A9">
              <w:rPr>
                <w:rStyle w:val="StyleHeader2-SubClausesItalicChar"/>
                <w:rFonts w:cs="Times New Roman"/>
                <w:i w:val="0"/>
              </w:rPr>
              <w:t>’s Country</w:t>
            </w:r>
            <w:r w:rsidRPr="00B014A9">
              <w:rPr>
                <w:rFonts w:cs="Times New Roman"/>
                <w:i/>
              </w:rPr>
              <w:t xml:space="preserve">. </w:t>
            </w:r>
            <w:r w:rsidRPr="00B014A9">
              <w:rPr>
                <w:rFonts w:cs="Times New Roman"/>
                <w:iCs/>
              </w:rPr>
              <w:t>In the case of a bank guarantee, t</w:t>
            </w:r>
            <w:r w:rsidRPr="00B014A9">
              <w:rPr>
                <w:rFonts w:cs="Times New Roman"/>
              </w:rPr>
              <w:t xml:space="preserve">he bid security shall be submitted either using the Bid Security Form included in Section </w:t>
            </w:r>
            <w:r w:rsidRPr="00B014A9">
              <w:rPr>
                <w:rStyle w:val="StyleHeader2-SubClausesItalicChar"/>
                <w:rFonts w:cs="Times New Roman"/>
                <w:i w:val="0"/>
              </w:rPr>
              <w:t>IV</w:t>
            </w:r>
            <w:r w:rsidRPr="00B014A9">
              <w:rPr>
                <w:rFonts w:cs="Times New Roman"/>
                <w:i/>
              </w:rPr>
              <w:t xml:space="preserve"> </w:t>
            </w:r>
            <w:r w:rsidRPr="00B014A9">
              <w:rPr>
                <w:rFonts w:cs="Times New Roman"/>
              </w:rPr>
              <w:t xml:space="preserve">(Bidding Forms) or in another substantially similar format approved by the </w:t>
            </w:r>
            <w:r w:rsidR="00283744" w:rsidRPr="00B014A9">
              <w:rPr>
                <w:rStyle w:val="StyleHeader2-SubClausesItalicChar"/>
                <w:rFonts w:cs="Times New Roman"/>
                <w:i w:val="0"/>
              </w:rPr>
              <w:t>Employer</w:t>
            </w:r>
            <w:r w:rsidRPr="00B014A9">
              <w:rPr>
                <w:rFonts w:cs="Times New Roman"/>
              </w:rPr>
              <w:t xml:space="preserve"> prior to bid submission. In either case, the form must include the complete name of the Bidder. The bid security shall be valid for twenty-eight days (28) beyond the original validity period of the bid, or beyond any period of extension if requested under ITB 18.2.</w:t>
            </w:r>
          </w:p>
        </w:tc>
      </w:tr>
      <w:tr w:rsidR="007B586E" w:rsidRPr="00B014A9" w14:paraId="1D5B3526" w14:textId="77777777">
        <w:trPr>
          <w:jc w:val="center"/>
        </w:trPr>
        <w:tc>
          <w:tcPr>
            <w:tcW w:w="2430" w:type="dxa"/>
          </w:tcPr>
          <w:p w14:paraId="212A1B86" w14:textId="77777777" w:rsidR="007B586E" w:rsidRPr="00B014A9" w:rsidRDefault="007B586E">
            <w:pPr>
              <w:spacing w:before="120" w:after="120"/>
            </w:pPr>
          </w:p>
        </w:tc>
        <w:tc>
          <w:tcPr>
            <w:tcW w:w="7020" w:type="dxa"/>
          </w:tcPr>
          <w:p w14:paraId="676EB679" w14:textId="77777777" w:rsidR="007B586E" w:rsidRPr="00B014A9" w:rsidRDefault="007B586E">
            <w:pPr>
              <w:pStyle w:val="Header2-SubClauses"/>
              <w:rPr>
                <w:rFonts w:cs="Times New Roman"/>
              </w:rPr>
            </w:pPr>
            <w:r w:rsidRPr="00B014A9">
              <w:rPr>
                <w:rFonts w:cs="Times New Roman"/>
              </w:rPr>
              <w:t xml:space="preserve">Any bid not accompanied by an enforceable and </w:t>
            </w:r>
            <w:r w:rsidRPr="00B014A9">
              <w:rPr>
                <w:rStyle w:val="StyleHeader2-SubClausesItalicChar"/>
                <w:rFonts w:cs="Times New Roman"/>
                <w:i w:val="0"/>
              </w:rPr>
              <w:t>substantially</w:t>
            </w:r>
            <w:r w:rsidRPr="00B014A9">
              <w:rPr>
                <w:rFonts w:cs="Times New Roman"/>
                <w:i/>
              </w:rPr>
              <w:t xml:space="preserve"> </w:t>
            </w:r>
            <w:r w:rsidRPr="00B014A9">
              <w:rPr>
                <w:rFonts w:cs="Times New Roman"/>
              </w:rPr>
              <w:t xml:space="preserve">compliant bid security </w:t>
            </w:r>
            <w:r w:rsidRPr="004A023C">
              <w:rPr>
                <w:rStyle w:val="StyleHeader2-SubClausesItalicChar"/>
                <w:rFonts w:cs="Times New Roman"/>
                <w:i w:val="0"/>
                <w:strike/>
              </w:rPr>
              <w:t>or Bid Securing Declaration</w:t>
            </w:r>
            <w:r w:rsidRPr="00B014A9">
              <w:rPr>
                <w:rFonts w:cs="Times New Roman"/>
                <w:i/>
              </w:rPr>
              <w:t>,</w:t>
            </w:r>
            <w:r w:rsidRPr="00B014A9">
              <w:rPr>
                <w:rFonts w:cs="Times New Roman"/>
              </w:rPr>
              <w:t xml:space="preserve"> if required in accordance with ITB 19.1, shall be rejected by the </w:t>
            </w:r>
            <w:r w:rsidR="00283744" w:rsidRPr="00B014A9">
              <w:rPr>
                <w:rStyle w:val="StyleHeader2-SubClausesItalicChar"/>
                <w:rFonts w:cs="Times New Roman"/>
                <w:i w:val="0"/>
              </w:rPr>
              <w:t>Employer</w:t>
            </w:r>
            <w:r w:rsidRPr="00B014A9">
              <w:rPr>
                <w:rFonts w:cs="Times New Roman"/>
              </w:rPr>
              <w:t xml:space="preserve"> as nonresponsive.</w:t>
            </w:r>
          </w:p>
        </w:tc>
      </w:tr>
      <w:tr w:rsidR="007B586E" w:rsidRPr="00B014A9" w14:paraId="1C0E7699" w14:textId="77777777">
        <w:trPr>
          <w:jc w:val="center"/>
        </w:trPr>
        <w:tc>
          <w:tcPr>
            <w:tcW w:w="2430" w:type="dxa"/>
          </w:tcPr>
          <w:p w14:paraId="4F12A994" w14:textId="77777777" w:rsidR="007B586E" w:rsidRPr="00B014A9" w:rsidRDefault="007B586E">
            <w:pPr>
              <w:spacing w:before="120" w:after="120"/>
            </w:pPr>
          </w:p>
        </w:tc>
        <w:tc>
          <w:tcPr>
            <w:tcW w:w="7020" w:type="dxa"/>
          </w:tcPr>
          <w:p w14:paraId="1A006424" w14:textId="77777777" w:rsidR="007B586E" w:rsidRPr="00B014A9" w:rsidRDefault="007B586E">
            <w:pPr>
              <w:pStyle w:val="Header2-SubClauses"/>
              <w:rPr>
                <w:rFonts w:cs="Times New Roman"/>
              </w:rPr>
            </w:pPr>
            <w:r w:rsidRPr="00B014A9">
              <w:rPr>
                <w:rFonts w:cs="Times New Roman"/>
              </w:rPr>
              <w:t>If a bid security is specified pursuant to ITB 19.1, the bid security of unsuccessful Bidders shall be returned as promptly as possible upon the successful Bidder’s furnishing of the performance security pursuant to ITB 41.</w:t>
            </w:r>
          </w:p>
        </w:tc>
      </w:tr>
      <w:tr w:rsidR="007B586E" w:rsidRPr="00B014A9" w14:paraId="024045A0" w14:textId="77777777">
        <w:trPr>
          <w:jc w:val="center"/>
        </w:trPr>
        <w:tc>
          <w:tcPr>
            <w:tcW w:w="2430" w:type="dxa"/>
          </w:tcPr>
          <w:p w14:paraId="71E883ED" w14:textId="77777777" w:rsidR="007B586E" w:rsidRPr="00B014A9" w:rsidRDefault="007B586E">
            <w:pPr>
              <w:spacing w:before="120" w:after="120"/>
            </w:pPr>
          </w:p>
        </w:tc>
        <w:tc>
          <w:tcPr>
            <w:tcW w:w="7020" w:type="dxa"/>
          </w:tcPr>
          <w:p w14:paraId="001A0BB8" w14:textId="77777777" w:rsidR="007B586E" w:rsidRPr="00B014A9" w:rsidRDefault="007B586E">
            <w:pPr>
              <w:pStyle w:val="Header2-SubClauses"/>
              <w:rPr>
                <w:rFonts w:cs="Times New Roman"/>
              </w:rPr>
            </w:pPr>
            <w:r w:rsidRPr="00B014A9">
              <w:rPr>
                <w:rFonts w:cs="Times New Roman"/>
              </w:rPr>
              <w:t>If a bid security is specified pursuant to ITB 19.1, the bid security of the successful Bidder shall be returned as promptly as possible once the successful Bidder has signed the Contract and furnished the required performance security.</w:t>
            </w:r>
          </w:p>
        </w:tc>
      </w:tr>
      <w:tr w:rsidR="007B586E" w:rsidRPr="00B014A9" w14:paraId="71615C30" w14:textId="77777777">
        <w:trPr>
          <w:jc w:val="center"/>
        </w:trPr>
        <w:tc>
          <w:tcPr>
            <w:tcW w:w="2430" w:type="dxa"/>
          </w:tcPr>
          <w:p w14:paraId="76BBABF1" w14:textId="77777777" w:rsidR="007B586E" w:rsidRPr="00B014A9" w:rsidRDefault="007B586E">
            <w:pPr>
              <w:spacing w:before="120" w:after="120"/>
            </w:pPr>
          </w:p>
        </w:tc>
        <w:tc>
          <w:tcPr>
            <w:tcW w:w="7020" w:type="dxa"/>
          </w:tcPr>
          <w:p w14:paraId="18C03A32" w14:textId="77777777" w:rsidR="007B586E" w:rsidRPr="00B014A9" w:rsidRDefault="007B586E" w:rsidP="00164189">
            <w:pPr>
              <w:pStyle w:val="Header2-SubClauses"/>
              <w:rPr>
                <w:rFonts w:cs="Times New Roman"/>
              </w:rPr>
            </w:pPr>
            <w:r w:rsidRPr="00B014A9">
              <w:rPr>
                <w:rFonts w:cs="Times New Roman"/>
              </w:rPr>
              <w:t xml:space="preserve">The bid security </w:t>
            </w:r>
            <w:r w:rsidR="00164189" w:rsidRPr="00B014A9">
              <w:rPr>
                <w:rFonts w:cs="Times New Roman"/>
              </w:rPr>
              <w:t>will</w:t>
            </w:r>
            <w:r w:rsidRPr="00B014A9">
              <w:rPr>
                <w:rFonts w:cs="Times New Roman"/>
              </w:rPr>
              <w:t xml:space="preserve"> be forfeited or the Bid Securing Declaration executed:</w:t>
            </w:r>
          </w:p>
          <w:p w14:paraId="21855B52" w14:textId="078F402C" w:rsidR="007B586E" w:rsidRPr="00B014A9" w:rsidRDefault="007B586E" w:rsidP="009E7AD5">
            <w:pPr>
              <w:pStyle w:val="P3Header1-Clauses"/>
              <w:numPr>
                <w:ilvl w:val="0"/>
                <w:numId w:val="42"/>
              </w:numPr>
              <w:tabs>
                <w:tab w:val="clear" w:pos="1224"/>
              </w:tabs>
              <w:ind w:left="1107"/>
              <w:rPr>
                <w:szCs w:val="24"/>
              </w:rPr>
            </w:pPr>
            <w:r w:rsidRPr="00B014A9">
              <w:rPr>
                <w:szCs w:val="24"/>
              </w:rPr>
              <w:lastRenderedPageBreak/>
              <w:t>if a Bidder withdraws its bid during the period of bid validity specified by the Bidder on the Letter of Bid, or</w:t>
            </w:r>
          </w:p>
          <w:p w14:paraId="140D1363" w14:textId="77777777" w:rsidR="007B586E" w:rsidRPr="00B014A9" w:rsidRDefault="007B586E" w:rsidP="009E7AD5">
            <w:pPr>
              <w:pStyle w:val="P3Header1-Clauses"/>
              <w:numPr>
                <w:ilvl w:val="0"/>
                <w:numId w:val="42"/>
              </w:numPr>
              <w:tabs>
                <w:tab w:val="clear" w:pos="1224"/>
              </w:tabs>
              <w:ind w:left="1107"/>
              <w:rPr>
                <w:szCs w:val="24"/>
              </w:rPr>
            </w:pPr>
            <w:r w:rsidRPr="00B014A9">
              <w:rPr>
                <w:szCs w:val="24"/>
              </w:rPr>
              <w:t xml:space="preserve">if the successful Bidder fails to: </w:t>
            </w:r>
          </w:p>
          <w:p w14:paraId="54AD7217" w14:textId="77777777" w:rsidR="007B586E" w:rsidRPr="00B014A9" w:rsidRDefault="007B586E" w:rsidP="009E7AD5">
            <w:pPr>
              <w:pStyle w:val="Heading4"/>
              <w:numPr>
                <w:ilvl w:val="1"/>
                <w:numId w:val="42"/>
              </w:numPr>
              <w:tabs>
                <w:tab w:val="clear" w:pos="1764"/>
              </w:tabs>
              <w:spacing w:before="0" w:after="200"/>
              <w:ind w:left="1467" w:hanging="360"/>
              <w:rPr>
                <w:rFonts w:ascii="Times New Roman" w:hAnsi="Times New Roman" w:cs="Times New Roman"/>
                <w:sz w:val="24"/>
                <w:szCs w:val="24"/>
              </w:rPr>
            </w:pPr>
            <w:proofErr w:type="gramStart"/>
            <w:r w:rsidRPr="00B014A9">
              <w:rPr>
                <w:rFonts w:ascii="Times New Roman" w:hAnsi="Times New Roman" w:cs="Times New Roman"/>
                <w:sz w:val="24"/>
                <w:szCs w:val="24"/>
              </w:rPr>
              <w:t>sign</w:t>
            </w:r>
            <w:proofErr w:type="gramEnd"/>
            <w:r w:rsidRPr="00B014A9">
              <w:rPr>
                <w:rFonts w:ascii="Times New Roman" w:hAnsi="Times New Roman" w:cs="Times New Roman"/>
                <w:sz w:val="24"/>
                <w:szCs w:val="24"/>
              </w:rPr>
              <w:t xml:space="preserve"> the Contract in accordance with ITB 40; or</w:t>
            </w:r>
          </w:p>
          <w:p w14:paraId="1CFEADE1" w14:textId="77777777" w:rsidR="007B586E" w:rsidRPr="00B014A9" w:rsidRDefault="007B586E" w:rsidP="009E7AD5">
            <w:pPr>
              <w:pStyle w:val="Heading4"/>
              <w:numPr>
                <w:ilvl w:val="1"/>
                <w:numId w:val="42"/>
              </w:numPr>
              <w:tabs>
                <w:tab w:val="clear" w:pos="1764"/>
              </w:tabs>
              <w:spacing w:before="0" w:after="200"/>
              <w:ind w:left="1467" w:hanging="360"/>
              <w:rPr>
                <w:rFonts w:ascii="Times New Roman" w:hAnsi="Times New Roman" w:cs="Times New Roman"/>
                <w:sz w:val="24"/>
                <w:szCs w:val="24"/>
              </w:rPr>
            </w:pPr>
            <w:proofErr w:type="gramStart"/>
            <w:r w:rsidRPr="00B014A9">
              <w:rPr>
                <w:rFonts w:ascii="Times New Roman" w:hAnsi="Times New Roman" w:cs="Times New Roman"/>
                <w:sz w:val="24"/>
                <w:szCs w:val="24"/>
              </w:rPr>
              <w:t>furnish</w:t>
            </w:r>
            <w:proofErr w:type="gramEnd"/>
            <w:r w:rsidRPr="00B014A9">
              <w:rPr>
                <w:rFonts w:ascii="Times New Roman" w:hAnsi="Times New Roman" w:cs="Times New Roman"/>
                <w:sz w:val="24"/>
                <w:szCs w:val="24"/>
              </w:rPr>
              <w:t xml:space="preserve"> a performance security in accordance with ITB 41.</w:t>
            </w:r>
          </w:p>
        </w:tc>
      </w:tr>
      <w:tr w:rsidR="007B586E" w:rsidRPr="00B014A9" w14:paraId="771D894C" w14:textId="77777777">
        <w:trPr>
          <w:jc w:val="center"/>
        </w:trPr>
        <w:tc>
          <w:tcPr>
            <w:tcW w:w="2430" w:type="dxa"/>
          </w:tcPr>
          <w:p w14:paraId="3F1A9A45" w14:textId="77777777" w:rsidR="007B586E" w:rsidRPr="00B014A9" w:rsidRDefault="007B586E">
            <w:pPr>
              <w:pStyle w:val="Header1-Clauses"/>
              <w:numPr>
                <w:ilvl w:val="0"/>
                <w:numId w:val="0"/>
              </w:numPr>
              <w:spacing w:after="120"/>
              <w:rPr>
                <w:rFonts w:ascii="Times New Roman" w:hAnsi="Times New Roman"/>
                <w:sz w:val="24"/>
                <w:szCs w:val="24"/>
              </w:rPr>
            </w:pPr>
          </w:p>
        </w:tc>
        <w:tc>
          <w:tcPr>
            <w:tcW w:w="7020" w:type="dxa"/>
          </w:tcPr>
          <w:p w14:paraId="7A9D1437" w14:textId="77777777" w:rsidR="007B586E" w:rsidRPr="00B014A9" w:rsidRDefault="007B586E">
            <w:pPr>
              <w:pStyle w:val="Header2-SubClauses"/>
              <w:rPr>
                <w:rFonts w:cs="Times New Roman"/>
              </w:rPr>
            </w:pPr>
            <w:r w:rsidRPr="00B014A9">
              <w:rPr>
                <w:rFonts w:cs="Times New Roman"/>
              </w:rPr>
              <w:t xml:space="preserve">The Bid Security </w:t>
            </w:r>
            <w:r w:rsidRPr="00B014A9">
              <w:rPr>
                <w:rFonts w:cs="Times New Roman"/>
                <w:strike/>
              </w:rPr>
              <w:t>or the Bid Securing Declaration</w:t>
            </w:r>
            <w:r w:rsidRPr="00B014A9">
              <w:rPr>
                <w:rFonts w:cs="Times New Roman"/>
              </w:rPr>
              <w:t xml:space="preserve"> of a </w:t>
            </w:r>
            <w:r w:rsidRPr="00B014A9">
              <w:rPr>
                <w:rStyle w:val="StyleHeader2-SubClausesItalicChar"/>
                <w:rFonts w:cs="Times New Roman"/>
                <w:i w:val="0"/>
              </w:rPr>
              <w:t>JV</w:t>
            </w:r>
            <w:r w:rsidRPr="00B014A9">
              <w:rPr>
                <w:rFonts w:cs="Times New Roman"/>
                <w:i/>
              </w:rPr>
              <w:t xml:space="preserve"> </w:t>
            </w:r>
            <w:r w:rsidRPr="00B014A9">
              <w:rPr>
                <w:rFonts w:cs="Times New Roman"/>
              </w:rPr>
              <w:t xml:space="preserve">shall be in the name of the </w:t>
            </w:r>
            <w:r w:rsidRPr="00B014A9">
              <w:rPr>
                <w:rStyle w:val="StyleHeader2-SubClausesItalicChar"/>
                <w:rFonts w:cs="Times New Roman"/>
                <w:i w:val="0"/>
              </w:rPr>
              <w:t>JV</w:t>
            </w:r>
            <w:r w:rsidRPr="00B014A9">
              <w:rPr>
                <w:rFonts w:cs="Times New Roman"/>
                <w:i/>
              </w:rPr>
              <w:t xml:space="preserve"> </w:t>
            </w:r>
            <w:r w:rsidRPr="00B014A9">
              <w:rPr>
                <w:rFonts w:cs="Times New Roman"/>
              </w:rPr>
              <w:t xml:space="preserve">that submits the bid. If the </w:t>
            </w:r>
            <w:r w:rsidRPr="00B014A9">
              <w:rPr>
                <w:rStyle w:val="StyleHeader2-SubClausesItalicChar"/>
                <w:rFonts w:cs="Times New Roman"/>
                <w:i w:val="0"/>
              </w:rPr>
              <w:t>JV</w:t>
            </w:r>
            <w:r w:rsidRPr="00B014A9">
              <w:rPr>
                <w:rFonts w:cs="Times New Roman"/>
                <w:i/>
              </w:rPr>
              <w:t xml:space="preserve"> </w:t>
            </w:r>
            <w:r w:rsidRPr="00B014A9">
              <w:rPr>
                <w:rFonts w:cs="Times New Roman"/>
              </w:rPr>
              <w:t xml:space="preserve">has not been constituted into a legally-enforceable </w:t>
            </w:r>
            <w:r w:rsidRPr="00B014A9">
              <w:rPr>
                <w:rStyle w:val="StyleHeader2-SubClausesItalicChar"/>
                <w:rFonts w:cs="Times New Roman"/>
                <w:i w:val="0"/>
              </w:rPr>
              <w:t>JV</w:t>
            </w:r>
            <w:r w:rsidRPr="00B014A9">
              <w:rPr>
                <w:rFonts w:cs="Times New Roman"/>
                <w:i/>
              </w:rPr>
              <w:t>,</w:t>
            </w:r>
            <w:r w:rsidRPr="00B014A9">
              <w:rPr>
                <w:rFonts w:cs="Times New Roman"/>
              </w:rPr>
              <w:t xml:space="preserve"> at the time of bidding, the Bid Security </w:t>
            </w:r>
            <w:r w:rsidRPr="006E7F25">
              <w:rPr>
                <w:rFonts w:cs="Times New Roman"/>
                <w:strike/>
              </w:rPr>
              <w:t>or the Bid Securing Declaration</w:t>
            </w:r>
            <w:r w:rsidRPr="00B014A9">
              <w:rPr>
                <w:rFonts w:cs="Times New Roman"/>
              </w:rPr>
              <w:t xml:space="preserve"> shall be in the names of all future partners as named in the letter of intent mentioned in ITB 4.1. </w:t>
            </w:r>
          </w:p>
        </w:tc>
      </w:tr>
      <w:tr w:rsidR="00493775" w:rsidRPr="00B014A9" w14:paraId="22069AB1" w14:textId="77777777">
        <w:trPr>
          <w:jc w:val="center"/>
        </w:trPr>
        <w:tc>
          <w:tcPr>
            <w:tcW w:w="2430" w:type="dxa"/>
          </w:tcPr>
          <w:p w14:paraId="43292A9C" w14:textId="77777777" w:rsidR="00493775" w:rsidRPr="00B014A9" w:rsidRDefault="00493775" w:rsidP="00493775"/>
        </w:tc>
        <w:tc>
          <w:tcPr>
            <w:tcW w:w="7020" w:type="dxa"/>
          </w:tcPr>
          <w:p w14:paraId="1D548235" w14:textId="77777777" w:rsidR="00493775" w:rsidRPr="00B014A9" w:rsidRDefault="00493775" w:rsidP="00493775">
            <w:pPr>
              <w:pStyle w:val="StyleHeader2-SubClausesAfter6pt"/>
            </w:pPr>
            <w:r w:rsidRPr="00B014A9">
              <w:t xml:space="preserve">If a bid security is </w:t>
            </w:r>
            <w:r w:rsidRPr="00B014A9">
              <w:rPr>
                <w:rStyle w:val="StyleHeader2-SubClausesBoldChar"/>
                <w:bCs w:val="0"/>
                <w:lang w:val="en-US"/>
              </w:rPr>
              <w:t>not required in the BDS</w:t>
            </w:r>
            <w:r w:rsidRPr="00B014A9">
              <w:t>, and</w:t>
            </w:r>
          </w:p>
          <w:p w14:paraId="4E13F56F" w14:textId="7ECBF188" w:rsidR="00493775" w:rsidRPr="00B014A9" w:rsidRDefault="00493775" w:rsidP="009E7AD5">
            <w:pPr>
              <w:pStyle w:val="P3Header1-Clauses"/>
              <w:numPr>
                <w:ilvl w:val="1"/>
                <w:numId w:val="44"/>
              </w:numPr>
              <w:tabs>
                <w:tab w:val="clear" w:pos="936"/>
                <w:tab w:val="num" w:pos="1080"/>
              </w:tabs>
              <w:ind w:left="1107" w:hanging="567"/>
              <w:rPr>
                <w:szCs w:val="24"/>
              </w:rPr>
            </w:pPr>
            <w:r w:rsidRPr="00B014A9">
              <w:rPr>
                <w:szCs w:val="24"/>
              </w:rPr>
              <w:t>if a Bidder withdraws its bid during the period of bid validity specified by the Bidder on the Letter of Bid Form, or</w:t>
            </w:r>
          </w:p>
          <w:p w14:paraId="6EBB766B" w14:textId="77777777" w:rsidR="00493775" w:rsidRPr="00B014A9" w:rsidRDefault="00493775" w:rsidP="00493775">
            <w:pPr>
              <w:pStyle w:val="P3Header1-Clauses"/>
              <w:numPr>
                <w:ilvl w:val="0"/>
                <w:numId w:val="0"/>
              </w:numPr>
              <w:tabs>
                <w:tab w:val="num" w:pos="1080"/>
              </w:tabs>
              <w:ind w:left="1107" w:hanging="603"/>
              <w:rPr>
                <w:i/>
                <w:iCs/>
                <w:szCs w:val="24"/>
              </w:rPr>
            </w:pPr>
            <w:r w:rsidRPr="00B014A9">
              <w:rPr>
                <w:szCs w:val="24"/>
              </w:rPr>
              <w:t>(b)</w:t>
            </w:r>
            <w:r w:rsidRPr="00B014A9">
              <w:rPr>
                <w:szCs w:val="24"/>
              </w:rPr>
              <w:tab/>
              <w:t>if the successful Bidder fails to: sign the Contract in accordance with ITB 40; or furnish a performance security in accordance with ITB 41;</w:t>
            </w:r>
          </w:p>
          <w:p w14:paraId="28BAD192" w14:textId="77777777" w:rsidR="00493775" w:rsidRPr="00B014A9" w:rsidRDefault="00493775" w:rsidP="00493775">
            <w:pPr>
              <w:spacing w:after="200"/>
              <w:ind w:left="562"/>
              <w:jc w:val="both"/>
            </w:pPr>
            <w:r w:rsidRPr="00B014A9">
              <w:t xml:space="preserve">the </w:t>
            </w:r>
            <w:r w:rsidR="00165342" w:rsidRPr="00B014A9">
              <w:t>Beneficiary</w:t>
            </w:r>
            <w:r w:rsidRPr="00B014A9">
              <w:t xml:space="preserve"> may</w:t>
            </w:r>
            <w:r w:rsidRPr="00B014A9">
              <w:rPr>
                <w:b/>
              </w:rPr>
              <w:t xml:space="preserve">, </w:t>
            </w:r>
            <w:r w:rsidRPr="00B014A9">
              <w:rPr>
                <w:rStyle w:val="StyleHeader2-SubClausesBoldChar"/>
                <w:lang w:val="en-US"/>
              </w:rPr>
              <w:t>if provided for in the BDS</w:t>
            </w:r>
            <w:r w:rsidRPr="00B014A9">
              <w:rPr>
                <w:b/>
              </w:rPr>
              <w:t>,</w:t>
            </w:r>
            <w:r w:rsidRPr="00B014A9">
              <w:t xml:space="preserve"> declare the Bidder disqualified to be awarded a contract by the Employer for a period of time </w:t>
            </w:r>
            <w:r w:rsidRPr="00B014A9">
              <w:rPr>
                <w:rStyle w:val="StyleHeader2-SubClausesBoldChar"/>
                <w:lang w:val="en-US"/>
              </w:rPr>
              <w:t>as stated in the BDS</w:t>
            </w:r>
            <w:r w:rsidRPr="00B014A9">
              <w:t>.</w:t>
            </w:r>
          </w:p>
        </w:tc>
      </w:tr>
      <w:tr w:rsidR="007B586E" w:rsidRPr="00B014A9" w14:paraId="59722762" w14:textId="77777777">
        <w:trPr>
          <w:jc w:val="center"/>
        </w:trPr>
        <w:tc>
          <w:tcPr>
            <w:tcW w:w="2430" w:type="dxa"/>
          </w:tcPr>
          <w:p w14:paraId="72694B2B" w14:textId="77777777" w:rsidR="007B586E" w:rsidRPr="00B014A9" w:rsidRDefault="007B586E">
            <w:pPr>
              <w:pStyle w:val="S1-Header2"/>
            </w:pPr>
            <w:bookmarkStart w:id="176" w:name="_Toc438438843"/>
            <w:bookmarkStart w:id="177" w:name="_Toc438532612"/>
            <w:bookmarkStart w:id="178" w:name="_Toc438733987"/>
            <w:bookmarkStart w:id="179" w:name="_Toc438907026"/>
            <w:bookmarkStart w:id="180" w:name="_Toc438907225"/>
            <w:bookmarkStart w:id="181" w:name="_Toc97371023"/>
            <w:bookmarkStart w:id="182" w:name="_Toc139863122"/>
            <w:bookmarkStart w:id="183" w:name="_Toc168299636"/>
            <w:r w:rsidRPr="00B014A9">
              <w:t>Format and Signing of Bid</w:t>
            </w:r>
            <w:bookmarkEnd w:id="176"/>
            <w:bookmarkEnd w:id="177"/>
            <w:bookmarkEnd w:id="178"/>
            <w:bookmarkEnd w:id="179"/>
            <w:bookmarkEnd w:id="180"/>
            <w:bookmarkEnd w:id="181"/>
            <w:bookmarkEnd w:id="182"/>
            <w:bookmarkEnd w:id="183"/>
          </w:p>
        </w:tc>
        <w:tc>
          <w:tcPr>
            <w:tcW w:w="7020" w:type="dxa"/>
          </w:tcPr>
          <w:p w14:paraId="4C75ACC7" w14:textId="77777777" w:rsidR="007B586E" w:rsidRPr="00B014A9" w:rsidRDefault="007B586E">
            <w:pPr>
              <w:pStyle w:val="Header2-SubClauses"/>
              <w:rPr>
                <w:rFonts w:cs="Times New Roman"/>
              </w:rPr>
            </w:pPr>
            <w:r w:rsidRPr="00B014A9">
              <w:rPr>
                <w:rFonts w:cs="Times New Roman"/>
              </w:rPr>
              <w:t>The Bidder shall prepare one original of the documents comprising the bid as described in ITB 11 and clearly mark it “</w:t>
            </w:r>
            <w:r w:rsidRPr="00B014A9">
              <w:rPr>
                <w:rFonts w:cs="Times New Roman"/>
                <w:smallCaps/>
              </w:rPr>
              <w:t>Original</w:t>
            </w:r>
            <w:r w:rsidRPr="00B014A9">
              <w:rPr>
                <w:rFonts w:cs="Times New Roman"/>
              </w:rPr>
              <w:t>”. Alternative bids, if permitted in accordance with ITB 13, shall be clearly marked “</w:t>
            </w:r>
            <w:r w:rsidRPr="00B014A9">
              <w:rPr>
                <w:rFonts w:cs="Times New Roman"/>
                <w:smallCaps/>
              </w:rPr>
              <w:t>Alternative</w:t>
            </w:r>
            <w:r w:rsidRPr="00B014A9">
              <w:rPr>
                <w:rFonts w:cs="Times New Roman"/>
              </w:rPr>
              <w:t xml:space="preserve">”. In addition, the Bidder shall submit copies of the bid in the number </w:t>
            </w:r>
            <w:r w:rsidRPr="00B014A9">
              <w:rPr>
                <w:rFonts w:cs="Times New Roman"/>
                <w:b/>
              </w:rPr>
              <w:t>specified in the BDS,</w:t>
            </w:r>
            <w:r w:rsidRPr="00B014A9">
              <w:rPr>
                <w:rFonts w:cs="Times New Roman"/>
              </w:rPr>
              <w:t xml:space="preserve"> and clearly mark each of them “</w:t>
            </w:r>
            <w:r w:rsidRPr="00B014A9">
              <w:rPr>
                <w:rFonts w:cs="Times New Roman"/>
                <w:smallCaps/>
              </w:rPr>
              <w:t>Copy</w:t>
            </w:r>
            <w:r w:rsidRPr="00B014A9">
              <w:rPr>
                <w:rFonts w:cs="Times New Roman"/>
              </w:rPr>
              <w:t xml:space="preserve">.” In the event of any discrepancy between the original and the copies, the original shall prevail. </w:t>
            </w:r>
          </w:p>
        </w:tc>
      </w:tr>
      <w:tr w:rsidR="007B586E" w:rsidRPr="00B014A9" w14:paraId="4FCD723C" w14:textId="77777777">
        <w:trPr>
          <w:jc w:val="center"/>
        </w:trPr>
        <w:tc>
          <w:tcPr>
            <w:tcW w:w="2430" w:type="dxa"/>
          </w:tcPr>
          <w:p w14:paraId="0B5DB352" w14:textId="77777777" w:rsidR="007B586E" w:rsidRPr="00B014A9" w:rsidRDefault="007B586E">
            <w:pPr>
              <w:spacing w:before="120" w:after="120"/>
            </w:pPr>
          </w:p>
        </w:tc>
        <w:tc>
          <w:tcPr>
            <w:tcW w:w="7020" w:type="dxa"/>
          </w:tcPr>
          <w:p w14:paraId="24B506AA" w14:textId="77777777" w:rsidR="007B586E" w:rsidRPr="00B014A9" w:rsidRDefault="007B586E">
            <w:pPr>
              <w:pStyle w:val="Header2-SubClauses"/>
              <w:rPr>
                <w:rFonts w:cs="Times New Roman"/>
              </w:rPr>
            </w:pPr>
            <w:r w:rsidRPr="00B014A9">
              <w:rPr>
                <w:rFonts w:cs="Times New Roman"/>
              </w:rPr>
              <w:t xml:space="preserve">The original and all copies of the bid shall be typed or written in indelible ink and shall be signed by a person duly authorized to sign on behalf of the Bidder. This authorization shall consist of a written confirmation as </w:t>
            </w:r>
            <w:r w:rsidRPr="00B014A9">
              <w:rPr>
                <w:rFonts w:cs="Times New Roman"/>
                <w:b/>
              </w:rPr>
              <w:t>specified in the BDS</w:t>
            </w:r>
            <w:r w:rsidRPr="00B014A9">
              <w:rPr>
                <w:rFonts w:cs="Times New Roman"/>
              </w:rPr>
              <w:t xml:space="preserve"> and shall be attached to the bid. The name and position held by each person signing the authorization must be typed or printed below the signature.</w:t>
            </w:r>
          </w:p>
        </w:tc>
      </w:tr>
      <w:tr w:rsidR="007B586E" w:rsidRPr="00B014A9" w14:paraId="4B6F1205" w14:textId="77777777">
        <w:trPr>
          <w:jc w:val="center"/>
        </w:trPr>
        <w:tc>
          <w:tcPr>
            <w:tcW w:w="2430" w:type="dxa"/>
          </w:tcPr>
          <w:p w14:paraId="17A456C5" w14:textId="77777777" w:rsidR="007B586E" w:rsidRPr="00B014A9" w:rsidRDefault="007B586E">
            <w:pPr>
              <w:spacing w:before="120" w:after="120"/>
            </w:pPr>
          </w:p>
        </w:tc>
        <w:tc>
          <w:tcPr>
            <w:tcW w:w="7020" w:type="dxa"/>
          </w:tcPr>
          <w:p w14:paraId="16A1776B" w14:textId="77777777" w:rsidR="007B586E" w:rsidRPr="00B014A9" w:rsidRDefault="007B586E">
            <w:pPr>
              <w:pStyle w:val="Header2-SubClauses"/>
              <w:rPr>
                <w:rFonts w:cs="Times New Roman"/>
              </w:rPr>
            </w:pPr>
            <w:r w:rsidRPr="00B014A9">
              <w:rPr>
                <w:rFonts w:cs="Times New Roman"/>
              </w:rPr>
              <w:t xml:space="preserve">Any </w:t>
            </w:r>
            <w:r w:rsidRPr="00B014A9">
              <w:rPr>
                <w:rFonts w:cs="Times New Roman"/>
                <w:spacing w:val="-4"/>
              </w:rPr>
              <w:t>amendments</w:t>
            </w:r>
            <w:r w:rsidRPr="00B014A9">
              <w:rPr>
                <w:rFonts w:cs="Times New Roman"/>
                <w:i/>
                <w:spacing w:val="-4"/>
              </w:rPr>
              <w:t xml:space="preserve"> </w:t>
            </w:r>
            <w:r w:rsidRPr="00B014A9">
              <w:rPr>
                <w:rFonts w:cs="Times New Roman"/>
                <w:spacing w:val="-4"/>
              </w:rPr>
              <w:t xml:space="preserve">such as </w:t>
            </w:r>
            <w:r w:rsidRPr="00B014A9">
              <w:rPr>
                <w:rFonts w:cs="Times New Roman"/>
              </w:rPr>
              <w:t xml:space="preserve">interlineations, erasures, or overwriting </w:t>
            </w:r>
            <w:r w:rsidRPr="00B014A9">
              <w:rPr>
                <w:rFonts w:cs="Times New Roman"/>
              </w:rPr>
              <w:lastRenderedPageBreak/>
              <w:t>shall be valid only if they are signed or initialed by the person signing the bid.</w:t>
            </w:r>
          </w:p>
        </w:tc>
      </w:tr>
      <w:tr w:rsidR="007B586E" w:rsidRPr="00B014A9" w14:paraId="1EE3B7D5" w14:textId="77777777">
        <w:trPr>
          <w:cantSplit/>
          <w:jc w:val="center"/>
        </w:trPr>
        <w:tc>
          <w:tcPr>
            <w:tcW w:w="9450" w:type="dxa"/>
            <w:gridSpan w:val="2"/>
          </w:tcPr>
          <w:p w14:paraId="7F1334F6" w14:textId="77777777" w:rsidR="007B586E" w:rsidRPr="00B014A9" w:rsidRDefault="007B586E">
            <w:pPr>
              <w:pStyle w:val="StyleStyleS1-Header1TimesNewRoman14pt1"/>
            </w:pPr>
            <w:bookmarkStart w:id="184" w:name="_Toc438438844"/>
            <w:bookmarkStart w:id="185" w:name="_Toc438532613"/>
            <w:bookmarkStart w:id="186" w:name="_Toc438733988"/>
            <w:bookmarkStart w:id="187" w:name="_Toc438962070"/>
            <w:bookmarkStart w:id="188" w:name="_Toc461939619"/>
            <w:bookmarkStart w:id="189" w:name="_Toc97371024"/>
            <w:bookmarkStart w:id="190" w:name="_Toc168299637"/>
            <w:r w:rsidRPr="00B014A9">
              <w:lastRenderedPageBreak/>
              <w:t>Submission and Opening of Bids</w:t>
            </w:r>
            <w:bookmarkEnd w:id="184"/>
            <w:bookmarkEnd w:id="185"/>
            <w:bookmarkEnd w:id="186"/>
            <w:bookmarkEnd w:id="187"/>
            <w:bookmarkEnd w:id="188"/>
            <w:bookmarkEnd w:id="189"/>
            <w:bookmarkEnd w:id="190"/>
          </w:p>
        </w:tc>
      </w:tr>
      <w:tr w:rsidR="007B586E" w:rsidRPr="00B014A9" w14:paraId="1E4C55B2" w14:textId="77777777">
        <w:trPr>
          <w:jc w:val="center"/>
        </w:trPr>
        <w:tc>
          <w:tcPr>
            <w:tcW w:w="2430" w:type="dxa"/>
          </w:tcPr>
          <w:p w14:paraId="2110209A" w14:textId="77777777" w:rsidR="007B586E" w:rsidRPr="00B014A9" w:rsidRDefault="007B586E">
            <w:pPr>
              <w:pStyle w:val="S1-Header2"/>
            </w:pPr>
            <w:bookmarkStart w:id="191" w:name="_Toc438438845"/>
            <w:bookmarkStart w:id="192" w:name="_Toc438532614"/>
            <w:bookmarkStart w:id="193" w:name="_Toc438733989"/>
            <w:bookmarkStart w:id="194" w:name="_Toc438907027"/>
            <w:bookmarkStart w:id="195" w:name="_Toc438907226"/>
            <w:bookmarkStart w:id="196" w:name="_Toc97371025"/>
            <w:bookmarkStart w:id="197" w:name="_Toc139863123"/>
            <w:bookmarkStart w:id="198" w:name="_Toc168299638"/>
            <w:r w:rsidRPr="00B014A9">
              <w:t>Sealing and Marking of Bids</w:t>
            </w:r>
            <w:bookmarkEnd w:id="191"/>
            <w:bookmarkEnd w:id="192"/>
            <w:bookmarkEnd w:id="193"/>
            <w:bookmarkEnd w:id="194"/>
            <w:bookmarkEnd w:id="195"/>
            <w:bookmarkEnd w:id="196"/>
            <w:bookmarkEnd w:id="197"/>
            <w:bookmarkEnd w:id="198"/>
          </w:p>
        </w:tc>
        <w:tc>
          <w:tcPr>
            <w:tcW w:w="7020" w:type="dxa"/>
          </w:tcPr>
          <w:p w14:paraId="02BF6C98" w14:textId="77777777" w:rsidR="007B586E" w:rsidRPr="00B014A9" w:rsidRDefault="007B586E">
            <w:pPr>
              <w:pStyle w:val="Header2-SubClauses"/>
              <w:rPr>
                <w:rFonts w:cs="Times New Roman"/>
              </w:rPr>
            </w:pPr>
            <w:r w:rsidRPr="00B014A9">
              <w:rPr>
                <w:rFonts w:cs="Times New Roman"/>
              </w:rPr>
              <w:t xml:space="preserve">Bidders may always submit their bids by mail or by hand. When so </w:t>
            </w:r>
            <w:r w:rsidRPr="00B014A9">
              <w:rPr>
                <w:rFonts w:cs="Times New Roman"/>
                <w:b/>
              </w:rPr>
              <w:t>specified in the BDS</w:t>
            </w:r>
            <w:r w:rsidRPr="00B014A9">
              <w:rPr>
                <w:rFonts w:cs="Times New Roman"/>
              </w:rPr>
              <w:t>, bidders shall have the option of submitting their bids electronically. Procedures for submission, sealing and marking are as follows:</w:t>
            </w:r>
          </w:p>
          <w:p w14:paraId="04B5C2FD" w14:textId="560B8732" w:rsidR="007B586E" w:rsidRPr="00B014A9" w:rsidRDefault="007B586E">
            <w:pPr>
              <w:pStyle w:val="P3Header1-Clauses"/>
              <w:numPr>
                <w:ilvl w:val="0"/>
                <w:numId w:val="0"/>
              </w:numPr>
              <w:ind w:left="927" w:hanging="423"/>
              <w:rPr>
                <w:szCs w:val="24"/>
              </w:rPr>
            </w:pPr>
            <w:r w:rsidRPr="00B014A9">
              <w:rPr>
                <w:szCs w:val="24"/>
              </w:rPr>
              <w:t>(a)</w:t>
            </w:r>
            <w:r w:rsidRPr="00B014A9">
              <w:rPr>
                <w:szCs w:val="24"/>
              </w:rPr>
              <w:tab/>
              <w:t>Bidders submitting bids by mail or by hand  shall enclose the original and each copy of the Bid, including alternative bids, if permitted in accordance with ITB 13, in separate sealed envelopes, duly marking the envelopes as “</w:t>
            </w:r>
            <w:r w:rsidRPr="00B014A9">
              <w:rPr>
                <w:smallCaps/>
                <w:szCs w:val="24"/>
              </w:rPr>
              <w:t>Original</w:t>
            </w:r>
            <w:r w:rsidRPr="00B014A9">
              <w:rPr>
                <w:szCs w:val="24"/>
              </w:rPr>
              <w:t>”, “</w:t>
            </w:r>
            <w:r w:rsidRPr="00B014A9">
              <w:rPr>
                <w:smallCaps/>
                <w:szCs w:val="24"/>
              </w:rPr>
              <w:t>Alternative</w:t>
            </w:r>
            <w:r w:rsidRPr="00B014A9">
              <w:rPr>
                <w:szCs w:val="24"/>
              </w:rPr>
              <w:t>” and “</w:t>
            </w:r>
            <w:r w:rsidRPr="00B014A9">
              <w:rPr>
                <w:smallCaps/>
                <w:szCs w:val="24"/>
              </w:rPr>
              <w:t>Copy</w:t>
            </w:r>
            <w:r w:rsidRPr="00B014A9">
              <w:rPr>
                <w:szCs w:val="24"/>
              </w:rPr>
              <w:t>.”  These envelopes containing the original and the copies shall then be enclosed in one single envelope. The rest of the procedure shall be in accordance with ITB sub-Clauses 2</w:t>
            </w:r>
            <w:r w:rsidR="000F30B1">
              <w:rPr>
                <w:szCs w:val="24"/>
              </w:rPr>
              <w:t>1</w:t>
            </w:r>
            <w:r w:rsidRPr="00B014A9">
              <w:rPr>
                <w:szCs w:val="24"/>
              </w:rPr>
              <w:t>.2 and 2</w:t>
            </w:r>
            <w:r w:rsidR="000F30B1">
              <w:rPr>
                <w:szCs w:val="24"/>
              </w:rPr>
              <w:t>1</w:t>
            </w:r>
            <w:r w:rsidRPr="00B014A9">
              <w:rPr>
                <w:szCs w:val="24"/>
              </w:rPr>
              <w:t>.3.</w:t>
            </w:r>
          </w:p>
          <w:p w14:paraId="4C060721" w14:textId="77777777" w:rsidR="007B586E" w:rsidRPr="00B014A9" w:rsidRDefault="007B586E">
            <w:pPr>
              <w:pStyle w:val="P3Header1-Clauses"/>
              <w:numPr>
                <w:ilvl w:val="0"/>
                <w:numId w:val="0"/>
              </w:numPr>
              <w:ind w:left="927" w:hanging="423"/>
              <w:rPr>
                <w:szCs w:val="24"/>
              </w:rPr>
            </w:pPr>
            <w:r w:rsidRPr="00B014A9">
              <w:rPr>
                <w:szCs w:val="24"/>
              </w:rPr>
              <w:t>(b)</w:t>
            </w:r>
            <w:r w:rsidRPr="00B014A9">
              <w:rPr>
                <w:szCs w:val="24"/>
              </w:rPr>
              <w:tab/>
              <w:t xml:space="preserve">Bidders submitting bids electronically shall follow the electronic bid submission procedures </w:t>
            </w:r>
            <w:r w:rsidRPr="00B014A9">
              <w:rPr>
                <w:b/>
                <w:szCs w:val="24"/>
              </w:rPr>
              <w:t>specified in the BDS</w:t>
            </w:r>
            <w:r w:rsidRPr="00B014A9">
              <w:rPr>
                <w:szCs w:val="24"/>
              </w:rPr>
              <w:t xml:space="preserve">. </w:t>
            </w:r>
          </w:p>
        </w:tc>
      </w:tr>
      <w:tr w:rsidR="007B586E" w:rsidRPr="00B014A9" w14:paraId="02CB9F06" w14:textId="77777777">
        <w:trPr>
          <w:jc w:val="center"/>
        </w:trPr>
        <w:tc>
          <w:tcPr>
            <w:tcW w:w="2430" w:type="dxa"/>
          </w:tcPr>
          <w:p w14:paraId="71805A9D" w14:textId="77777777" w:rsidR="007B586E" w:rsidRPr="00B014A9" w:rsidRDefault="007B586E">
            <w:pPr>
              <w:spacing w:before="120" w:after="120"/>
            </w:pPr>
          </w:p>
        </w:tc>
        <w:tc>
          <w:tcPr>
            <w:tcW w:w="7020" w:type="dxa"/>
          </w:tcPr>
          <w:p w14:paraId="642127C7" w14:textId="77777777" w:rsidR="007B586E" w:rsidRPr="00B014A9" w:rsidRDefault="007B586E">
            <w:pPr>
              <w:pStyle w:val="StyleHeader2-SubClausesAfter6pt"/>
            </w:pPr>
            <w:r w:rsidRPr="00B014A9">
              <w:t>The inner and outer envelopes shall:</w:t>
            </w:r>
          </w:p>
          <w:p w14:paraId="66FFE91D" w14:textId="77777777" w:rsidR="007B586E" w:rsidRPr="00B014A9" w:rsidRDefault="007B586E">
            <w:pPr>
              <w:pStyle w:val="P3Header1-Clauses"/>
              <w:numPr>
                <w:ilvl w:val="0"/>
                <w:numId w:val="0"/>
              </w:numPr>
              <w:ind w:left="927" w:hanging="423"/>
              <w:rPr>
                <w:szCs w:val="24"/>
              </w:rPr>
            </w:pPr>
            <w:r w:rsidRPr="00B014A9">
              <w:rPr>
                <w:szCs w:val="24"/>
              </w:rPr>
              <w:t>(a)</w:t>
            </w:r>
            <w:r w:rsidRPr="00B014A9">
              <w:rPr>
                <w:szCs w:val="24"/>
              </w:rPr>
              <w:tab/>
              <w:t>bear the name and address of the Bidder;</w:t>
            </w:r>
          </w:p>
          <w:p w14:paraId="029EE5FD" w14:textId="45777E26" w:rsidR="007B586E" w:rsidRPr="00B014A9" w:rsidRDefault="007B586E">
            <w:pPr>
              <w:pStyle w:val="P3Header1-Clauses"/>
              <w:numPr>
                <w:ilvl w:val="0"/>
                <w:numId w:val="0"/>
              </w:numPr>
              <w:ind w:left="927" w:hanging="423"/>
              <w:rPr>
                <w:szCs w:val="24"/>
              </w:rPr>
            </w:pPr>
            <w:r w:rsidRPr="00B014A9">
              <w:rPr>
                <w:szCs w:val="24"/>
              </w:rPr>
              <w:t>(b)</w:t>
            </w:r>
            <w:r w:rsidRPr="00B014A9">
              <w:rPr>
                <w:szCs w:val="24"/>
              </w:rPr>
              <w:tab/>
              <w:t xml:space="preserve">be addressed to the </w:t>
            </w:r>
            <w:r w:rsidR="00283744" w:rsidRPr="00B014A9">
              <w:rPr>
                <w:szCs w:val="24"/>
              </w:rPr>
              <w:t>Employer</w:t>
            </w:r>
            <w:r w:rsidRPr="00B014A9">
              <w:rPr>
                <w:szCs w:val="24"/>
              </w:rPr>
              <w:t xml:space="preserve"> as pursuant to ITB 22.1;</w:t>
            </w:r>
          </w:p>
          <w:p w14:paraId="24E9D655" w14:textId="77777777" w:rsidR="007B586E" w:rsidRPr="00B014A9" w:rsidRDefault="007B586E">
            <w:pPr>
              <w:pStyle w:val="P3Header1-Clauses"/>
              <w:numPr>
                <w:ilvl w:val="0"/>
                <w:numId w:val="0"/>
              </w:numPr>
              <w:ind w:left="927" w:hanging="423"/>
              <w:rPr>
                <w:szCs w:val="24"/>
              </w:rPr>
            </w:pPr>
            <w:r w:rsidRPr="00B014A9">
              <w:rPr>
                <w:szCs w:val="24"/>
              </w:rPr>
              <w:t>(c)</w:t>
            </w:r>
            <w:r w:rsidRPr="00B014A9">
              <w:rPr>
                <w:szCs w:val="24"/>
              </w:rPr>
              <w:tab/>
              <w:t>bear the specific identification of this bidding process indicated in accordance with ITB 1.1; and</w:t>
            </w:r>
          </w:p>
          <w:p w14:paraId="39D02FEE" w14:textId="77777777" w:rsidR="007B586E" w:rsidRPr="00B014A9" w:rsidRDefault="007B586E">
            <w:pPr>
              <w:pStyle w:val="P3Header1-Clauses"/>
              <w:numPr>
                <w:ilvl w:val="0"/>
                <w:numId w:val="0"/>
              </w:numPr>
              <w:ind w:left="927" w:hanging="423"/>
              <w:rPr>
                <w:szCs w:val="24"/>
              </w:rPr>
            </w:pPr>
            <w:r w:rsidRPr="00B014A9">
              <w:rPr>
                <w:szCs w:val="24"/>
              </w:rPr>
              <w:t>(d)</w:t>
            </w:r>
            <w:r w:rsidRPr="00B014A9">
              <w:rPr>
                <w:szCs w:val="24"/>
              </w:rPr>
              <w:tab/>
            </w:r>
            <w:proofErr w:type="gramStart"/>
            <w:r w:rsidRPr="00B014A9">
              <w:rPr>
                <w:szCs w:val="24"/>
              </w:rPr>
              <w:t>bear</w:t>
            </w:r>
            <w:proofErr w:type="gramEnd"/>
            <w:r w:rsidRPr="00B014A9">
              <w:rPr>
                <w:szCs w:val="24"/>
              </w:rPr>
              <w:t xml:space="preserve"> a warning not to open before the time and date for bid opening.</w:t>
            </w:r>
          </w:p>
        </w:tc>
      </w:tr>
      <w:tr w:rsidR="007B586E" w:rsidRPr="00B014A9" w14:paraId="1686B3FF" w14:textId="77777777">
        <w:trPr>
          <w:jc w:val="center"/>
        </w:trPr>
        <w:tc>
          <w:tcPr>
            <w:tcW w:w="2430" w:type="dxa"/>
          </w:tcPr>
          <w:p w14:paraId="58A04953" w14:textId="77777777" w:rsidR="007B586E" w:rsidRPr="00B014A9" w:rsidRDefault="007B586E">
            <w:pPr>
              <w:spacing w:before="100" w:after="120"/>
            </w:pPr>
          </w:p>
        </w:tc>
        <w:tc>
          <w:tcPr>
            <w:tcW w:w="7020" w:type="dxa"/>
          </w:tcPr>
          <w:p w14:paraId="1829CC13" w14:textId="77777777" w:rsidR="007B586E" w:rsidRPr="00B014A9" w:rsidRDefault="007B586E">
            <w:pPr>
              <w:pStyle w:val="Header2-SubClauses"/>
              <w:rPr>
                <w:rFonts w:cs="Times New Roman"/>
              </w:rPr>
            </w:pPr>
            <w:r w:rsidRPr="00B014A9">
              <w:rPr>
                <w:rFonts w:cs="Times New Roman"/>
              </w:rPr>
              <w:t xml:space="preserve">If all envelopes are not sealed and marked as required, the </w:t>
            </w:r>
            <w:r w:rsidR="00283744" w:rsidRPr="00B014A9">
              <w:rPr>
                <w:rStyle w:val="StyleHeader2-SubClausesItalicChar"/>
                <w:rFonts w:cs="Times New Roman"/>
                <w:i w:val="0"/>
              </w:rPr>
              <w:t>Employer</w:t>
            </w:r>
            <w:r w:rsidRPr="00B014A9">
              <w:rPr>
                <w:rFonts w:cs="Times New Roman"/>
              </w:rPr>
              <w:t xml:space="preserve"> will assume no responsibility for the misplacement or premature opening of the bid.</w:t>
            </w:r>
          </w:p>
        </w:tc>
      </w:tr>
      <w:tr w:rsidR="007B586E" w:rsidRPr="00B014A9" w14:paraId="4D81DCEC" w14:textId="77777777">
        <w:trPr>
          <w:trHeight w:val="873"/>
          <w:jc w:val="center"/>
        </w:trPr>
        <w:tc>
          <w:tcPr>
            <w:tcW w:w="2430" w:type="dxa"/>
          </w:tcPr>
          <w:p w14:paraId="48B3EEDD" w14:textId="77777777" w:rsidR="007B586E" w:rsidRPr="00B014A9" w:rsidRDefault="007B586E">
            <w:pPr>
              <w:pStyle w:val="S1-Header2"/>
            </w:pPr>
            <w:bookmarkStart w:id="199" w:name="_Toc424009124"/>
            <w:bookmarkStart w:id="200" w:name="_Toc438438846"/>
            <w:bookmarkStart w:id="201" w:name="_Toc438532618"/>
            <w:bookmarkStart w:id="202" w:name="_Toc438733990"/>
            <w:bookmarkStart w:id="203" w:name="_Toc438907028"/>
            <w:bookmarkStart w:id="204" w:name="_Toc438907227"/>
            <w:bookmarkStart w:id="205" w:name="_Toc97371026"/>
            <w:bookmarkStart w:id="206" w:name="_Toc139863124"/>
            <w:bookmarkStart w:id="207" w:name="_Toc168299639"/>
            <w:r w:rsidRPr="00B014A9">
              <w:t>Deadline for Submission of Bids</w:t>
            </w:r>
            <w:bookmarkEnd w:id="199"/>
            <w:bookmarkEnd w:id="200"/>
            <w:bookmarkEnd w:id="201"/>
            <w:bookmarkEnd w:id="202"/>
            <w:bookmarkEnd w:id="203"/>
            <w:bookmarkEnd w:id="204"/>
            <w:bookmarkEnd w:id="205"/>
            <w:bookmarkEnd w:id="206"/>
            <w:bookmarkEnd w:id="207"/>
          </w:p>
        </w:tc>
        <w:tc>
          <w:tcPr>
            <w:tcW w:w="7020" w:type="dxa"/>
          </w:tcPr>
          <w:p w14:paraId="39DF7B16" w14:textId="77777777" w:rsidR="007B586E" w:rsidRPr="00B014A9" w:rsidRDefault="007B586E">
            <w:pPr>
              <w:pStyle w:val="Header2-SubClauses"/>
              <w:rPr>
                <w:rFonts w:cs="Times New Roman"/>
              </w:rPr>
            </w:pPr>
            <w:r w:rsidRPr="00B014A9">
              <w:rPr>
                <w:rFonts w:cs="Times New Roman"/>
              </w:rPr>
              <w:t xml:space="preserve">Bids must be received by the </w:t>
            </w:r>
            <w:r w:rsidR="00283744" w:rsidRPr="00B014A9">
              <w:rPr>
                <w:rStyle w:val="StyleHeader2-SubClausesItalicChar"/>
                <w:rFonts w:cs="Times New Roman"/>
                <w:i w:val="0"/>
              </w:rPr>
              <w:t>Employer</w:t>
            </w:r>
            <w:r w:rsidRPr="00B014A9">
              <w:rPr>
                <w:rFonts w:cs="Times New Roman"/>
              </w:rPr>
              <w:t xml:space="preserve"> at the address and no later than the date and time </w:t>
            </w:r>
            <w:r w:rsidRPr="00B014A9">
              <w:rPr>
                <w:rFonts w:cs="Times New Roman"/>
                <w:b/>
              </w:rPr>
              <w:t>indicated in the BDS</w:t>
            </w:r>
            <w:r w:rsidRPr="00B014A9">
              <w:rPr>
                <w:rFonts w:cs="Times New Roman"/>
              </w:rPr>
              <w:t xml:space="preserve">. </w:t>
            </w:r>
          </w:p>
        </w:tc>
      </w:tr>
      <w:tr w:rsidR="007B586E" w:rsidRPr="00B014A9" w14:paraId="13BDA1A9" w14:textId="77777777" w:rsidTr="00F74D24">
        <w:trPr>
          <w:jc w:val="center"/>
        </w:trPr>
        <w:tc>
          <w:tcPr>
            <w:tcW w:w="2430" w:type="dxa"/>
          </w:tcPr>
          <w:p w14:paraId="0A053316" w14:textId="77777777" w:rsidR="007B586E" w:rsidRPr="00B014A9" w:rsidRDefault="007B586E">
            <w:pPr>
              <w:pStyle w:val="Header1-Clauses"/>
              <w:numPr>
                <w:ilvl w:val="0"/>
                <w:numId w:val="0"/>
              </w:numPr>
              <w:spacing w:before="100" w:after="120"/>
              <w:rPr>
                <w:rFonts w:ascii="Times New Roman" w:hAnsi="Times New Roman"/>
                <w:sz w:val="24"/>
                <w:szCs w:val="24"/>
              </w:rPr>
            </w:pPr>
          </w:p>
        </w:tc>
        <w:tc>
          <w:tcPr>
            <w:tcW w:w="7020" w:type="dxa"/>
          </w:tcPr>
          <w:p w14:paraId="0485954F" w14:textId="77777777" w:rsidR="007B586E" w:rsidRPr="00B014A9" w:rsidRDefault="007B586E">
            <w:pPr>
              <w:pStyle w:val="Header2-SubClauses"/>
              <w:rPr>
                <w:rFonts w:cs="Times New Roman"/>
              </w:rPr>
            </w:pPr>
            <w:r w:rsidRPr="00B014A9">
              <w:rPr>
                <w:rFonts w:cs="Times New Roman"/>
              </w:rPr>
              <w:t xml:space="preserve">The </w:t>
            </w:r>
            <w:r w:rsidR="00283744" w:rsidRPr="00B014A9">
              <w:rPr>
                <w:rStyle w:val="StyleHeader2-SubClausesItalicChar"/>
                <w:rFonts w:cs="Times New Roman"/>
                <w:i w:val="0"/>
              </w:rPr>
              <w:t>Employer</w:t>
            </w:r>
            <w:r w:rsidRPr="00B014A9">
              <w:rPr>
                <w:rFonts w:cs="Times New Roman"/>
              </w:rPr>
              <w:t xml:space="preserve"> may, at its discretion, extend the deadline for the submission of bids by amending the Bidding Document in accordance with ITB 8, in which case all rights and obligations of the </w:t>
            </w:r>
            <w:r w:rsidR="00283744" w:rsidRPr="00B014A9">
              <w:rPr>
                <w:rStyle w:val="StyleHeader2-SubClausesItalicChar"/>
                <w:rFonts w:cs="Times New Roman"/>
                <w:i w:val="0"/>
              </w:rPr>
              <w:t>Employer</w:t>
            </w:r>
            <w:r w:rsidRPr="00B014A9">
              <w:rPr>
                <w:rFonts w:cs="Times New Roman"/>
              </w:rPr>
              <w:t xml:space="preserve"> and Bidders previously subject to the deadline shall thereafter be subject to the deadline as extended.</w:t>
            </w:r>
          </w:p>
        </w:tc>
      </w:tr>
      <w:tr w:rsidR="007B586E" w:rsidRPr="00B014A9" w14:paraId="75D7F1E0" w14:textId="77777777">
        <w:trPr>
          <w:jc w:val="center"/>
        </w:trPr>
        <w:tc>
          <w:tcPr>
            <w:tcW w:w="2430" w:type="dxa"/>
          </w:tcPr>
          <w:p w14:paraId="6CEF9F71" w14:textId="77777777" w:rsidR="007B586E" w:rsidRPr="00B014A9" w:rsidRDefault="007B586E">
            <w:pPr>
              <w:pStyle w:val="S1-Header2"/>
            </w:pPr>
            <w:bookmarkStart w:id="208" w:name="_Toc438438847"/>
            <w:bookmarkStart w:id="209" w:name="_Toc438532619"/>
            <w:bookmarkStart w:id="210" w:name="_Toc438733991"/>
            <w:bookmarkStart w:id="211" w:name="_Toc438907029"/>
            <w:bookmarkStart w:id="212" w:name="_Toc438907228"/>
            <w:bookmarkStart w:id="213" w:name="_Toc97371027"/>
            <w:bookmarkStart w:id="214" w:name="_Toc139863125"/>
            <w:bookmarkStart w:id="215" w:name="_Toc168299640"/>
            <w:r w:rsidRPr="00B014A9">
              <w:lastRenderedPageBreak/>
              <w:t>Late Bids</w:t>
            </w:r>
            <w:bookmarkEnd w:id="208"/>
            <w:bookmarkEnd w:id="209"/>
            <w:bookmarkEnd w:id="210"/>
            <w:bookmarkEnd w:id="211"/>
            <w:bookmarkEnd w:id="212"/>
            <w:bookmarkEnd w:id="213"/>
            <w:bookmarkEnd w:id="214"/>
            <w:bookmarkEnd w:id="215"/>
          </w:p>
        </w:tc>
        <w:tc>
          <w:tcPr>
            <w:tcW w:w="7020" w:type="dxa"/>
          </w:tcPr>
          <w:p w14:paraId="3FC4A418" w14:textId="77777777" w:rsidR="007B586E" w:rsidRPr="00B014A9" w:rsidRDefault="007B586E">
            <w:pPr>
              <w:pStyle w:val="Header2-SubClauses"/>
              <w:rPr>
                <w:rFonts w:cs="Times New Roman"/>
              </w:rPr>
            </w:pPr>
            <w:r w:rsidRPr="00B014A9">
              <w:rPr>
                <w:rFonts w:cs="Times New Roman"/>
              </w:rPr>
              <w:t xml:space="preserve">The </w:t>
            </w:r>
            <w:r w:rsidR="00283744" w:rsidRPr="00B014A9">
              <w:rPr>
                <w:rStyle w:val="StyleHeader2-SubClausesItalicChar"/>
                <w:rFonts w:cs="Times New Roman"/>
                <w:i w:val="0"/>
              </w:rPr>
              <w:t>Employer</w:t>
            </w:r>
            <w:r w:rsidRPr="00B014A9">
              <w:rPr>
                <w:rFonts w:cs="Times New Roman"/>
              </w:rPr>
              <w:t xml:space="preserve"> shall not consider any bid that arrives after the deadline for submission of bids, in accordance with ITB 22. Any bid received by the </w:t>
            </w:r>
            <w:r w:rsidR="00283744" w:rsidRPr="00B014A9">
              <w:rPr>
                <w:rStyle w:val="StyleHeader2-SubClausesItalicChar"/>
                <w:rFonts w:cs="Times New Roman"/>
                <w:i w:val="0"/>
              </w:rPr>
              <w:t>Employer</w:t>
            </w:r>
            <w:r w:rsidRPr="00B014A9">
              <w:rPr>
                <w:rFonts w:cs="Times New Roman"/>
              </w:rPr>
              <w:t xml:space="preserve"> after the deadline for submission of bids shall be declared late, rejected, and returned unopened to the Bidder.</w:t>
            </w:r>
          </w:p>
        </w:tc>
      </w:tr>
      <w:tr w:rsidR="007B586E" w:rsidRPr="00B014A9" w14:paraId="45FBF3A9" w14:textId="77777777">
        <w:trPr>
          <w:jc w:val="center"/>
        </w:trPr>
        <w:tc>
          <w:tcPr>
            <w:tcW w:w="2430" w:type="dxa"/>
          </w:tcPr>
          <w:p w14:paraId="78671150" w14:textId="77777777" w:rsidR="007B586E" w:rsidRPr="00B014A9" w:rsidRDefault="007B586E">
            <w:pPr>
              <w:pStyle w:val="S1-Header2"/>
            </w:pPr>
            <w:bookmarkStart w:id="216" w:name="_Toc424009126"/>
            <w:bookmarkStart w:id="217" w:name="_Toc438438848"/>
            <w:bookmarkStart w:id="218" w:name="_Toc438532620"/>
            <w:bookmarkStart w:id="219" w:name="_Toc438733992"/>
            <w:bookmarkStart w:id="220" w:name="_Toc438907030"/>
            <w:bookmarkStart w:id="221" w:name="_Toc438907229"/>
            <w:bookmarkStart w:id="222" w:name="_Toc97371028"/>
            <w:bookmarkStart w:id="223" w:name="_Toc139863126"/>
            <w:bookmarkStart w:id="224" w:name="_Toc168299641"/>
            <w:r w:rsidRPr="00B014A9">
              <w:t>Withdrawal, Substitution, and Modification of Bids</w:t>
            </w:r>
            <w:bookmarkEnd w:id="216"/>
            <w:bookmarkEnd w:id="217"/>
            <w:bookmarkEnd w:id="218"/>
            <w:bookmarkEnd w:id="219"/>
            <w:bookmarkEnd w:id="220"/>
            <w:bookmarkEnd w:id="221"/>
            <w:bookmarkEnd w:id="222"/>
            <w:bookmarkEnd w:id="223"/>
            <w:bookmarkEnd w:id="224"/>
            <w:r w:rsidRPr="00B014A9">
              <w:t xml:space="preserve"> </w:t>
            </w:r>
          </w:p>
        </w:tc>
        <w:tc>
          <w:tcPr>
            <w:tcW w:w="7020" w:type="dxa"/>
          </w:tcPr>
          <w:p w14:paraId="25101C7B" w14:textId="77777777" w:rsidR="007B586E" w:rsidRPr="00B014A9" w:rsidRDefault="007B586E">
            <w:pPr>
              <w:pStyle w:val="StyleHeader2-SubClausesAfter6pt"/>
            </w:pPr>
            <w:r w:rsidRPr="00B014A9">
              <w:t>A Bidder may withdraw, substitute, or modify its bid after it has been submitted by sending a written notice, duly signed by an authorized representative, and shall include a copy of the authorization in accordance with ITB 20.2, (except that withdrawal notices do not require copies). The corresponding substitution or modification of the bid must accompany the respective written notice. All notices must be:</w:t>
            </w:r>
          </w:p>
          <w:p w14:paraId="76215C3E" w14:textId="77777777" w:rsidR="007B586E" w:rsidRPr="00B014A9" w:rsidRDefault="007B586E">
            <w:pPr>
              <w:pStyle w:val="P3Header1-Clauses"/>
              <w:numPr>
                <w:ilvl w:val="0"/>
                <w:numId w:val="0"/>
              </w:numPr>
              <w:ind w:left="927" w:hanging="423"/>
              <w:rPr>
                <w:szCs w:val="24"/>
              </w:rPr>
            </w:pPr>
            <w:r w:rsidRPr="00B014A9">
              <w:rPr>
                <w:szCs w:val="24"/>
              </w:rPr>
              <w:t>(a)</w:t>
            </w:r>
            <w:r w:rsidRPr="00B014A9">
              <w:rPr>
                <w:szCs w:val="24"/>
              </w:rPr>
              <w:tab/>
            </w:r>
            <w:r w:rsidRPr="00B014A9">
              <w:rPr>
                <w:spacing w:val="-4"/>
                <w:szCs w:val="24"/>
              </w:rPr>
              <w:t>prepared and submitted in accordance with ITB 20 and ITB 21 (except that withdrawal notices do not require copies), and in addition, the respective envelopes shall be clearly marked “</w:t>
            </w:r>
            <w:r w:rsidRPr="00B014A9">
              <w:rPr>
                <w:smallCaps/>
                <w:spacing w:val="-4"/>
                <w:szCs w:val="24"/>
              </w:rPr>
              <w:t>Withdrawal</w:t>
            </w:r>
            <w:r w:rsidRPr="00B014A9">
              <w:rPr>
                <w:spacing w:val="-4"/>
                <w:szCs w:val="24"/>
              </w:rPr>
              <w:t>,” “</w:t>
            </w:r>
            <w:r w:rsidRPr="00B014A9">
              <w:rPr>
                <w:smallCaps/>
                <w:spacing w:val="-4"/>
                <w:szCs w:val="24"/>
              </w:rPr>
              <w:t>Substitution</w:t>
            </w:r>
            <w:r w:rsidRPr="00B014A9">
              <w:rPr>
                <w:spacing w:val="-4"/>
                <w:szCs w:val="24"/>
              </w:rPr>
              <w:t>,” “</w:t>
            </w:r>
            <w:r w:rsidRPr="00B014A9">
              <w:rPr>
                <w:smallCaps/>
                <w:spacing w:val="-4"/>
                <w:szCs w:val="24"/>
              </w:rPr>
              <w:t>Modification</w:t>
            </w:r>
            <w:r w:rsidRPr="00B014A9">
              <w:rPr>
                <w:spacing w:val="-4"/>
                <w:szCs w:val="24"/>
              </w:rPr>
              <w:t>;” and</w:t>
            </w:r>
          </w:p>
          <w:p w14:paraId="78DCB440" w14:textId="77777777" w:rsidR="007B586E" w:rsidRPr="00B014A9" w:rsidRDefault="007B586E">
            <w:pPr>
              <w:pStyle w:val="P3Header1-Clauses"/>
              <w:numPr>
                <w:ilvl w:val="0"/>
                <w:numId w:val="0"/>
              </w:numPr>
              <w:ind w:left="927" w:hanging="423"/>
              <w:rPr>
                <w:spacing w:val="-4"/>
                <w:szCs w:val="24"/>
              </w:rPr>
            </w:pPr>
            <w:r w:rsidRPr="00B014A9">
              <w:rPr>
                <w:szCs w:val="24"/>
              </w:rPr>
              <w:t>(b)</w:t>
            </w:r>
            <w:r w:rsidRPr="00B014A9">
              <w:rPr>
                <w:szCs w:val="24"/>
              </w:rPr>
              <w:tab/>
            </w:r>
            <w:proofErr w:type="gramStart"/>
            <w:r w:rsidRPr="00B014A9">
              <w:rPr>
                <w:szCs w:val="24"/>
              </w:rPr>
              <w:t>received</w:t>
            </w:r>
            <w:proofErr w:type="gramEnd"/>
            <w:r w:rsidRPr="00B014A9">
              <w:rPr>
                <w:szCs w:val="24"/>
              </w:rPr>
              <w:t xml:space="preserve"> by the </w:t>
            </w:r>
            <w:r w:rsidR="00283744" w:rsidRPr="00B014A9">
              <w:rPr>
                <w:szCs w:val="24"/>
              </w:rPr>
              <w:t>Employer</w:t>
            </w:r>
            <w:r w:rsidRPr="00B014A9">
              <w:rPr>
                <w:szCs w:val="24"/>
              </w:rPr>
              <w:t xml:space="preserve"> prior to the deadline prescribed for submission of bids, in accordance with ITB 22.</w:t>
            </w:r>
          </w:p>
        </w:tc>
      </w:tr>
      <w:tr w:rsidR="007B586E" w:rsidRPr="00B014A9" w14:paraId="586D99D1" w14:textId="77777777">
        <w:trPr>
          <w:jc w:val="center"/>
        </w:trPr>
        <w:tc>
          <w:tcPr>
            <w:tcW w:w="2430" w:type="dxa"/>
          </w:tcPr>
          <w:p w14:paraId="6DBF7056" w14:textId="77777777" w:rsidR="007B586E" w:rsidRPr="00B014A9" w:rsidRDefault="007B586E">
            <w:pPr>
              <w:pStyle w:val="Header1-Clauses"/>
              <w:numPr>
                <w:ilvl w:val="0"/>
                <w:numId w:val="0"/>
              </w:numPr>
              <w:spacing w:after="240"/>
              <w:rPr>
                <w:rFonts w:ascii="Times New Roman" w:hAnsi="Times New Roman"/>
                <w:sz w:val="24"/>
                <w:szCs w:val="24"/>
              </w:rPr>
            </w:pPr>
          </w:p>
        </w:tc>
        <w:tc>
          <w:tcPr>
            <w:tcW w:w="7020" w:type="dxa"/>
          </w:tcPr>
          <w:p w14:paraId="64457A31" w14:textId="77777777" w:rsidR="007B586E" w:rsidRPr="00B014A9" w:rsidRDefault="007B586E">
            <w:pPr>
              <w:pStyle w:val="Header2-SubClauses"/>
              <w:rPr>
                <w:rFonts w:cs="Times New Roman"/>
              </w:rPr>
            </w:pPr>
            <w:r w:rsidRPr="00B014A9">
              <w:rPr>
                <w:rFonts w:cs="Times New Roman"/>
              </w:rPr>
              <w:t>Bids requested to be withdrawn in accordance with ITB 24.1 shall be returned unopened to the Bidders.</w:t>
            </w:r>
          </w:p>
        </w:tc>
      </w:tr>
      <w:tr w:rsidR="007B586E" w:rsidRPr="00B014A9" w14:paraId="1F91A9E6" w14:textId="77777777">
        <w:trPr>
          <w:jc w:val="center"/>
        </w:trPr>
        <w:tc>
          <w:tcPr>
            <w:tcW w:w="2430" w:type="dxa"/>
          </w:tcPr>
          <w:p w14:paraId="7FB2D5F7" w14:textId="77777777" w:rsidR="007B586E" w:rsidRPr="00B014A9" w:rsidRDefault="007B586E">
            <w:pPr>
              <w:spacing w:before="100" w:after="120"/>
            </w:pPr>
          </w:p>
        </w:tc>
        <w:tc>
          <w:tcPr>
            <w:tcW w:w="7020" w:type="dxa"/>
          </w:tcPr>
          <w:p w14:paraId="0AC76C48" w14:textId="77777777" w:rsidR="007B586E" w:rsidRPr="00B014A9" w:rsidRDefault="007B586E">
            <w:pPr>
              <w:pStyle w:val="Header2-SubClauses"/>
              <w:rPr>
                <w:rFonts w:cs="Times New Roman"/>
              </w:rPr>
            </w:pPr>
            <w:r w:rsidRPr="00B014A9">
              <w:rPr>
                <w:rFonts w:cs="Times New Roman"/>
              </w:rPr>
              <w:t xml:space="preserve">No bid may be withdrawn, substituted, or modified in the interval between the deadline for submission of bids and the expiration of the period of bid validity specified by the Bidder on the Letter of Bid or any extension thereof.  </w:t>
            </w:r>
          </w:p>
        </w:tc>
      </w:tr>
      <w:tr w:rsidR="007B586E" w:rsidRPr="00B014A9" w14:paraId="30F8A12F" w14:textId="77777777">
        <w:trPr>
          <w:jc w:val="center"/>
        </w:trPr>
        <w:tc>
          <w:tcPr>
            <w:tcW w:w="2430" w:type="dxa"/>
          </w:tcPr>
          <w:p w14:paraId="322FA8AF" w14:textId="77777777" w:rsidR="007B586E" w:rsidRPr="00B014A9" w:rsidRDefault="007B586E">
            <w:pPr>
              <w:pStyle w:val="S1-Header2"/>
            </w:pPr>
            <w:bookmarkStart w:id="225" w:name="_Toc438438849"/>
            <w:bookmarkStart w:id="226" w:name="_Toc438532623"/>
            <w:bookmarkStart w:id="227" w:name="_Toc438733993"/>
            <w:bookmarkStart w:id="228" w:name="_Toc438907031"/>
            <w:bookmarkStart w:id="229" w:name="_Toc438907230"/>
            <w:bookmarkStart w:id="230" w:name="_Toc97371029"/>
            <w:bookmarkStart w:id="231" w:name="_Toc139863127"/>
            <w:bookmarkStart w:id="232" w:name="_Toc168299642"/>
            <w:r w:rsidRPr="00B014A9">
              <w:t>Bid Opening</w:t>
            </w:r>
            <w:bookmarkEnd w:id="225"/>
            <w:bookmarkEnd w:id="226"/>
            <w:bookmarkEnd w:id="227"/>
            <w:bookmarkEnd w:id="228"/>
            <w:bookmarkEnd w:id="229"/>
            <w:bookmarkEnd w:id="230"/>
            <w:bookmarkEnd w:id="231"/>
            <w:bookmarkEnd w:id="232"/>
          </w:p>
        </w:tc>
        <w:tc>
          <w:tcPr>
            <w:tcW w:w="7020" w:type="dxa"/>
          </w:tcPr>
          <w:p w14:paraId="69670A07" w14:textId="77777777" w:rsidR="007B586E" w:rsidRPr="00B014A9" w:rsidRDefault="007B586E">
            <w:pPr>
              <w:pStyle w:val="Header2-SubClauses"/>
              <w:rPr>
                <w:rFonts w:cs="Times New Roman"/>
              </w:rPr>
            </w:pPr>
            <w:r w:rsidRPr="00B014A9">
              <w:rPr>
                <w:rFonts w:cs="Times New Roman"/>
              </w:rPr>
              <w:t xml:space="preserve">The </w:t>
            </w:r>
            <w:r w:rsidR="00283744" w:rsidRPr="00B014A9">
              <w:rPr>
                <w:rStyle w:val="StyleHeader2-SubClausesItalicChar"/>
                <w:rFonts w:cs="Times New Roman"/>
                <w:i w:val="0"/>
              </w:rPr>
              <w:t>Employer</w:t>
            </w:r>
            <w:r w:rsidRPr="00B014A9">
              <w:rPr>
                <w:rFonts w:cs="Times New Roman"/>
              </w:rPr>
              <w:t xml:space="preserve"> shall open the bids in public at the address, date and time </w:t>
            </w:r>
            <w:r w:rsidRPr="00B014A9">
              <w:rPr>
                <w:rFonts w:cs="Times New Roman"/>
                <w:b/>
              </w:rPr>
              <w:t>specified in the BDS</w:t>
            </w:r>
            <w:r w:rsidRPr="00B014A9">
              <w:rPr>
                <w:rFonts w:cs="Times New Roman"/>
              </w:rPr>
              <w:t xml:space="preserve"> in the presence of Bidders` designated representatives and anyone who choose to attend.  Any specific electronic bid opening procedures required if electronic bidding is permitted in accordance with ITB 21.1, shall be as </w:t>
            </w:r>
            <w:r w:rsidRPr="00B014A9">
              <w:rPr>
                <w:rFonts w:cs="Times New Roman"/>
                <w:b/>
              </w:rPr>
              <w:t>specified in the BDS</w:t>
            </w:r>
            <w:r w:rsidRPr="00B014A9">
              <w:rPr>
                <w:rFonts w:cs="Times New Roman"/>
              </w:rPr>
              <w:t>.</w:t>
            </w:r>
          </w:p>
        </w:tc>
      </w:tr>
      <w:tr w:rsidR="007B586E" w:rsidRPr="00B014A9" w14:paraId="3A0628A1" w14:textId="77777777">
        <w:trPr>
          <w:jc w:val="center"/>
        </w:trPr>
        <w:tc>
          <w:tcPr>
            <w:tcW w:w="2430" w:type="dxa"/>
          </w:tcPr>
          <w:p w14:paraId="4D4C5E77" w14:textId="77777777" w:rsidR="007B586E" w:rsidRPr="00B014A9" w:rsidRDefault="007B586E">
            <w:pPr>
              <w:pStyle w:val="Header"/>
              <w:pBdr>
                <w:bottom w:val="none" w:sz="0" w:space="0" w:color="auto"/>
              </w:pBdr>
              <w:tabs>
                <w:tab w:val="clear" w:pos="9000"/>
              </w:tabs>
              <w:spacing w:before="100" w:after="120"/>
              <w:rPr>
                <w:rFonts w:ascii="Times New Roman" w:hAnsi="Times New Roman"/>
                <w:sz w:val="24"/>
                <w:szCs w:val="24"/>
              </w:rPr>
            </w:pPr>
          </w:p>
        </w:tc>
        <w:tc>
          <w:tcPr>
            <w:tcW w:w="7020" w:type="dxa"/>
          </w:tcPr>
          <w:p w14:paraId="05D0E5A2" w14:textId="77777777" w:rsidR="007B586E" w:rsidRPr="00B014A9" w:rsidRDefault="007B586E">
            <w:pPr>
              <w:pStyle w:val="Header2-SubClauses"/>
              <w:rPr>
                <w:rFonts w:cs="Times New Roman"/>
              </w:rPr>
            </w:pPr>
            <w:r w:rsidRPr="00B014A9">
              <w:rPr>
                <w:rFonts w:cs="Times New Roman"/>
              </w:rPr>
              <w:t>First, envelopes marked “</w:t>
            </w:r>
            <w:r w:rsidRPr="00B014A9">
              <w:rPr>
                <w:rFonts w:cs="Times New Roman"/>
                <w:smallCaps/>
              </w:rPr>
              <w:t>Withdrawal</w:t>
            </w:r>
            <w:r w:rsidRPr="00B014A9">
              <w:rPr>
                <w:rFonts w:cs="Times New Roman"/>
              </w:rPr>
              <w:t>” shall be opened and read out and the envelope with the corresponding bid shall not be opened, but returned to the Bidder. No bid withdrawal shall be permitted unless the corresponding withdrawal notice contains a valid authorization to request the withdrawal and is read out at bid opening. Next, envelopes marked “</w:t>
            </w:r>
            <w:r w:rsidRPr="00B014A9">
              <w:rPr>
                <w:rFonts w:cs="Times New Roman"/>
                <w:smallCaps/>
              </w:rPr>
              <w:t>Substitution</w:t>
            </w:r>
            <w:r w:rsidRPr="00B014A9">
              <w:rPr>
                <w:rFonts w:cs="Times New Roman"/>
              </w:rPr>
              <w:t xml:space="preserve">”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w:t>
            </w:r>
            <w:r w:rsidRPr="00B014A9">
              <w:rPr>
                <w:rFonts w:cs="Times New Roman"/>
              </w:rPr>
              <w:lastRenderedPageBreak/>
              <w:t>opening. Envelopes marked “</w:t>
            </w:r>
            <w:r w:rsidRPr="00B014A9">
              <w:rPr>
                <w:rFonts w:cs="Times New Roman"/>
                <w:smallCaps/>
              </w:rPr>
              <w:t>Modification</w:t>
            </w:r>
            <w:r w:rsidRPr="00B014A9">
              <w:rPr>
                <w:rFonts w:cs="Times New Roman"/>
              </w:rPr>
              <w:t>” shall be opened and read out with the corresponding bid. No bid modification shall be permitted unless the corresponding modification notice contains a valid authorization to request the modification and is read out at bid opening. Only envelopes that are opened and read out at bid opening shall be considered further.</w:t>
            </w:r>
          </w:p>
        </w:tc>
      </w:tr>
      <w:tr w:rsidR="007B586E" w:rsidRPr="00B014A9" w14:paraId="79A66CF0" w14:textId="77777777">
        <w:trPr>
          <w:jc w:val="center"/>
        </w:trPr>
        <w:tc>
          <w:tcPr>
            <w:tcW w:w="2430" w:type="dxa"/>
          </w:tcPr>
          <w:p w14:paraId="19518BD9" w14:textId="77777777" w:rsidR="007B586E" w:rsidRPr="00B014A9" w:rsidRDefault="007B586E">
            <w:pPr>
              <w:spacing w:before="100" w:after="120"/>
            </w:pPr>
          </w:p>
        </w:tc>
        <w:tc>
          <w:tcPr>
            <w:tcW w:w="7020" w:type="dxa"/>
          </w:tcPr>
          <w:p w14:paraId="686EB1C3" w14:textId="77777777" w:rsidR="007B586E" w:rsidRPr="00B014A9" w:rsidRDefault="007B586E">
            <w:pPr>
              <w:pStyle w:val="Header2-SubClauses"/>
              <w:rPr>
                <w:rFonts w:cs="Times New Roman"/>
              </w:rPr>
            </w:pPr>
            <w:r w:rsidRPr="00B014A9">
              <w:rPr>
                <w:rFonts w:cs="Times New Roman"/>
              </w:rPr>
              <w:t xml:space="preserve">All other envelopes shall be opened one at a time, reading out: the name of the Bidder and the Bid Price(s), including any discounts and alternative bids and indicating whether there is a modification; the presence of a bid security or Bid securing Declaration, if required; and any other details as the </w:t>
            </w:r>
            <w:r w:rsidR="00283744" w:rsidRPr="00B014A9">
              <w:rPr>
                <w:rStyle w:val="StyleHeader2-SubClausesItalicChar"/>
                <w:rFonts w:cs="Times New Roman"/>
                <w:i w:val="0"/>
              </w:rPr>
              <w:t>Employer</w:t>
            </w:r>
            <w:r w:rsidRPr="00B014A9">
              <w:rPr>
                <w:rFonts w:cs="Times New Roman"/>
              </w:rPr>
              <w:t xml:space="preserve"> may consider appropriate. Only discounts and alternative offers read out at bid opening shall be considered for evaluation. No bid shall be rejected at bid opening except for late bids, in accordance with ITB 23.1.</w:t>
            </w:r>
          </w:p>
        </w:tc>
      </w:tr>
      <w:tr w:rsidR="007B586E" w:rsidRPr="00B014A9" w14:paraId="7D5D5DC2" w14:textId="77777777">
        <w:trPr>
          <w:jc w:val="center"/>
        </w:trPr>
        <w:tc>
          <w:tcPr>
            <w:tcW w:w="2430" w:type="dxa"/>
          </w:tcPr>
          <w:p w14:paraId="00AE30FF" w14:textId="77777777" w:rsidR="007B586E" w:rsidRPr="00B014A9" w:rsidRDefault="007B586E">
            <w:pPr>
              <w:spacing w:before="120" w:after="120"/>
            </w:pPr>
          </w:p>
        </w:tc>
        <w:tc>
          <w:tcPr>
            <w:tcW w:w="7020" w:type="dxa"/>
          </w:tcPr>
          <w:p w14:paraId="359A5937" w14:textId="77777777" w:rsidR="007B586E" w:rsidRPr="00B014A9" w:rsidRDefault="007B586E">
            <w:pPr>
              <w:pStyle w:val="Header2-SubClauses"/>
              <w:rPr>
                <w:rFonts w:cs="Times New Roman"/>
              </w:rPr>
            </w:pPr>
            <w:r w:rsidRPr="00B014A9">
              <w:rPr>
                <w:rFonts w:cs="Times New Roman"/>
              </w:rPr>
              <w:t xml:space="preserve">The </w:t>
            </w:r>
            <w:r w:rsidR="00283744" w:rsidRPr="00B014A9">
              <w:rPr>
                <w:rStyle w:val="StyleHeader2-SubClausesItalicChar"/>
                <w:rFonts w:cs="Times New Roman"/>
                <w:i w:val="0"/>
              </w:rPr>
              <w:t>Employer</w:t>
            </w:r>
            <w:r w:rsidRPr="00B014A9">
              <w:rPr>
                <w:rFonts w:cs="Times New Roman"/>
              </w:rPr>
              <w:t xml:space="preserve"> shall prepare a record of the bid opening that shall include, as a minimum: the name of the Bidder and whether there is a withdrawal, substitution, or modification; the Bid Price, per contract if applicable, including any discounts and alternative offers;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all Bidders.</w:t>
            </w:r>
          </w:p>
        </w:tc>
      </w:tr>
      <w:tr w:rsidR="007B586E" w:rsidRPr="00B014A9" w14:paraId="74A2B018" w14:textId="77777777">
        <w:trPr>
          <w:cantSplit/>
          <w:jc w:val="center"/>
        </w:trPr>
        <w:tc>
          <w:tcPr>
            <w:tcW w:w="9450" w:type="dxa"/>
            <w:gridSpan w:val="2"/>
          </w:tcPr>
          <w:p w14:paraId="01E2CB6C" w14:textId="77777777" w:rsidR="007B586E" w:rsidRPr="00B014A9" w:rsidRDefault="007B586E">
            <w:pPr>
              <w:pStyle w:val="StyleStyleS1-Header1TimesNewRoman14pt1"/>
            </w:pPr>
            <w:bookmarkStart w:id="233" w:name="_Toc438438850"/>
            <w:bookmarkStart w:id="234" w:name="_Toc438532629"/>
            <w:bookmarkStart w:id="235" w:name="_Toc438733994"/>
            <w:bookmarkStart w:id="236" w:name="_Toc438962076"/>
            <w:bookmarkStart w:id="237" w:name="_Toc461939620"/>
            <w:bookmarkStart w:id="238" w:name="_Toc97371030"/>
            <w:bookmarkStart w:id="239" w:name="_Toc168299643"/>
            <w:r w:rsidRPr="00B014A9">
              <w:t>Evaluation and Comparison of Bids</w:t>
            </w:r>
            <w:bookmarkEnd w:id="233"/>
            <w:bookmarkEnd w:id="234"/>
            <w:bookmarkEnd w:id="235"/>
            <w:bookmarkEnd w:id="236"/>
            <w:bookmarkEnd w:id="237"/>
            <w:bookmarkEnd w:id="238"/>
            <w:bookmarkEnd w:id="239"/>
          </w:p>
        </w:tc>
      </w:tr>
      <w:tr w:rsidR="007B586E" w:rsidRPr="00B014A9" w14:paraId="79641340" w14:textId="77777777">
        <w:trPr>
          <w:jc w:val="center"/>
        </w:trPr>
        <w:tc>
          <w:tcPr>
            <w:tcW w:w="2430" w:type="dxa"/>
          </w:tcPr>
          <w:p w14:paraId="204A7BF7" w14:textId="77777777" w:rsidR="007B586E" w:rsidRPr="00B014A9" w:rsidRDefault="007B586E">
            <w:pPr>
              <w:pStyle w:val="S1-Header2"/>
            </w:pPr>
            <w:bookmarkStart w:id="240" w:name="_Toc438438851"/>
            <w:bookmarkStart w:id="241" w:name="_Toc438532630"/>
            <w:bookmarkStart w:id="242" w:name="_Toc438733995"/>
            <w:bookmarkStart w:id="243" w:name="_Toc438907032"/>
            <w:bookmarkStart w:id="244" w:name="_Toc438907231"/>
            <w:bookmarkStart w:id="245" w:name="_Toc97371031"/>
            <w:bookmarkStart w:id="246" w:name="_Toc139863128"/>
            <w:bookmarkStart w:id="247" w:name="_Toc168299644"/>
            <w:r w:rsidRPr="00B014A9">
              <w:t>Confidentiality</w:t>
            </w:r>
            <w:bookmarkEnd w:id="240"/>
            <w:bookmarkEnd w:id="241"/>
            <w:bookmarkEnd w:id="242"/>
            <w:bookmarkEnd w:id="243"/>
            <w:bookmarkEnd w:id="244"/>
            <w:bookmarkEnd w:id="245"/>
            <w:bookmarkEnd w:id="246"/>
            <w:bookmarkEnd w:id="247"/>
          </w:p>
        </w:tc>
        <w:tc>
          <w:tcPr>
            <w:tcW w:w="7020" w:type="dxa"/>
          </w:tcPr>
          <w:p w14:paraId="648264DB" w14:textId="77777777" w:rsidR="007B586E" w:rsidRPr="00B014A9" w:rsidRDefault="007B586E">
            <w:pPr>
              <w:pStyle w:val="Header2-SubClauses"/>
              <w:spacing w:after="120"/>
              <w:rPr>
                <w:rFonts w:cs="Times New Roman"/>
              </w:rPr>
            </w:pPr>
            <w:r w:rsidRPr="00B014A9">
              <w:rPr>
                <w:rFonts w:cs="Times New Roman"/>
              </w:rPr>
              <w:t>Information relating to the examination, evaluation, comparison, and post</w:t>
            </w:r>
            <w:r w:rsidR="0000277C" w:rsidRPr="00B014A9">
              <w:rPr>
                <w:rFonts w:cs="Times New Roman"/>
              </w:rPr>
              <w:t>-</w:t>
            </w:r>
            <w:r w:rsidRPr="00B014A9">
              <w:rPr>
                <w:rFonts w:cs="Times New Roman"/>
              </w:rPr>
              <w:t>qualification of bids and recommendation of contract award, shall not be disclosed to Bidders or any other persons not officially concerned with such process until information on Contract award is communicated to all Bidders.</w:t>
            </w:r>
          </w:p>
        </w:tc>
      </w:tr>
      <w:tr w:rsidR="007B586E" w:rsidRPr="00B014A9" w14:paraId="07BCCE33" w14:textId="77777777">
        <w:trPr>
          <w:jc w:val="center"/>
        </w:trPr>
        <w:tc>
          <w:tcPr>
            <w:tcW w:w="2430" w:type="dxa"/>
          </w:tcPr>
          <w:p w14:paraId="0F437B75" w14:textId="77777777" w:rsidR="007B586E" w:rsidRPr="00B014A9" w:rsidRDefault="007B586E">
            <w:pPr>
              <w:spacing w:before="120" w:after="120"/>
            </w:pPr>
          </w:p>
        </w:tc>
        <w:tc>
          <w:tcPr>
            <w:tcW w:w="7020" w:type="dxa"/>
          </w:tcPr>
          <w:p w14:paraId="2AE3FF10" w14:textId="77777777" w:rsidR="007B586E" w:rsidRPr="00B014A9" w:rsidRDefault="007B586E">
            <w:pPr>
              <w:pStyle w:val="Header2-SubClauses"/>
              <w:spacing w:after="120"/>
              <w:rPr>
                <w:rFonts w:cs="Times New Roman"/>
              </w:rPr>
            </w:pPr>
            <w:r w:rsidRPr="00B014A9">
              <w:rPr>
                <w:rFonts w:cs="Times New Roman"/>
              </w:rPr>
              <w:t xml:space="preserve">Any attempt by a Bidder to influence the </w:t>
            </w:r>
            <w:r w:rsidR="00283744" w:rsidRPr="00B014A9">
              <w:rPr>
                <w:rFonts w:cs="Times New Roman"/>
              </w:rPr>
              <w:t>Employer</w:t>
            </w:r>
            <w:r w:rsidRPr="00B014A9">
              <w:rPr>
                <w:rFonts w:cs="Times New Roman"/>
              </w:rPr>
              <w:t xml:space="preserve"> in the evaluation of the bids or Contract award decisions may result in the rejection of its bid.  </w:t>
            </w:r>
          </w:p>
        </w:tc>
      </w:tr>
      <w:tr w:rsidR="007B586E" w:rsidRPr="00B014A9" w14:paraId="2D339982" w14:textId="77777777">
        <w:trPr>
          <w:jc w:val="center"/>
        </w:trPr>
        <w:tc>
          <w:tcPr>
            <w:tcW w:w="2430" w:type="dxa"/>
          </w:tcPr>
          <w:p w14:paraId="713F35A5" w14:textId="77777777" w:rsidR="007B586E" w:rsidRPr="00B014A9" w:rsidRDefault="007B586E">
            <w:pPr>
              <w:spacing w:before="120" w:after="120"/>
            </w:pPr>
          </w:p>
        </w:tc>
        <w:tc>
          <w:tcPr>
            <w:tcW w:w="7020" w:type="dxa"/>
          </w:tcPr>
          <w:p w14:paraId="20F9E0D9" w14:textId="142F6055" w:rsidR="007B586E" w:rsidRPr="00B014A9" w:rsidRDefault="007B586E" w:rsidP="001B18F9">
            <w:pPr>
              <w:pStyle w:val="StyleHeader2-SubClausesAfter6pt"/>
            </w:pPr>
            <w:r w:rsidRPr="00B014A9">
              <w:t xml:space="preserve">Notwithstanding ITB </w:t>
            </w:r>
            <w:r w:rsidR="001B18F9" w:rsidRPr="00B014A9">
              <w:t>2</w:t>
            </w:r>
            <w:r w:rsidR="001B18F9">
              <w:t>6</w:t>
            </w:r>
            <w:r w:rsidRPr="00B014A9">
              <w:t xml:space="preserve">.2, from the time of bid opening to the time of Contract award, if any Bidder wishes to contact the </w:t>
            </w:r>
            <w:r w:rsidR="00283744" w:rsidRPr="00B014A9">
              <w:rPr>
                <w:rStyle w:val="StyleHeader2-SubClausesItalicChar"/>
                <w:rFonts w:cs="Times New Roman"/>
                <w:i w:val="0"/>
              </w:rPr>
              <w:t>Employer</w:t>
            </w:r>
            <w:r w:rsidRPr="00B014A9">
              <w:t xml:space="preserve"> on any matter related to the bidding process, it may do so in writing.</w:t>
            </w:r>
          </w:p>
        </w:tc>
      </w:tr>
      <w:tr w:rsidR="007B586E" w:rsidRPr="00B014A9" w14:paraId="4D28E619" w14:textId="77777777">
        <w:trPr>
          <w:jc w:val="center"/>
        </w:trPr>
        <w:tc>
          <w:tcPr>
            <w:tcW w:w="2430" w:type="dxa"/>
          </w:tcPr>
          <w:p w14:paraId="2F94DE4E" w14:textId="77777777" w:rsidR="007B586E" w:rsidRPr="00B014A9" w:rsidRDefault="007B586E">
            <w:pPr>
              <w:pStyle w:val="S1-Header2"/>
            </w:pPr>
            <w:bookmarkStart w:id="248" w:name="_Toc424009129"/>
            <w:bookmarkStart w:id="249" w:name="_Toc438438852"/>
            <w:bookmarkStart w:id="250" w:name="_Toc438532631"/>
            <w:bookmarkStart w:id="251" w:name="_Toc438733996"/>
            <w:bookmarkStart w:id="252" w:name="_Toc438907033"/>
            <w:bookmarkStart w:id="253" w:name="_Toc438907232"/>
            <w:bookmarkStart w:id="254" w:name="_Toc97371032"/>
            <w:bookmarkStart w:id="255" w:name="_Toc139863129"/>
            <w:bookmarkStart w:id="256" w:name="_Toc168299645"/>
            <w:r w:rsidRPr="00B014A9">
              <w:t>Clarification of Bids</w:t>
            </w:r>
            <w:bookmarkEnd w:id="248"/>
            <w:bookmarkEnd w:id="249"/>
            <w:bookmarkEnd w:id="250"/>
            <w:bookmarkEnd w:id="251"/>
            <w:bookmarkEnd w:id="252"/>
            <w:bookmarkEnd w:id="253"/>
            <w:bookmarkEnd w:id="254"/>
            <w:bookmarkEnd w:id="255"/>
            <w:bookmarkEnd w:id="256"/>
          </w:p>
          <w:p w14:paraId="7D211426" w14:textId="77777777" w:rsidR="007B586E" w:rsidRPr="00B014A9" w:rsidRDefault="007B586E">
            <w:pPr>
              <w:pStyle w:val="Header1-Clauses"/>
              <w:numPr>
                <w:ilvl w:val="0"/>
                <w:numId w:val="0"/>
              </w:numPr>
              <w:spacing w:after="120"/>
              <w:rPr>
                <w:rFonts w:ascii="Times New Roman" w:hAnsi="Times New Roman"/>
                <w:sz w:val="24"/>
                <w:szCs w:val="24"/>
              </w:rPr>
            </w:pPr>
          </w:p>
        </w:tc>
        <w:tc>
          <w:tcPr>
            <w:tcW w:w="7020" w:type="dxa"/>
          </w:tcPr>
          <w:p w14:paraId="790EF062" w14:textId="77777777" w:rsidR="007B586E" w:rsidRPr="00B014A9" w:rsidRDefault="007B586E">
            <w:pPr>
              <w:pStyle w:val="StyleHeader2-SubClausesAfter6pt"/>
            </w:pPr>
            <w:r w:rsidRPr="00B014A9">
              <w:lastRenderedPageBreak/>
              <w:t xml:space="preserve">To assist in the examination, evaluation, and comparison of the bids, and qualification of the Bidders, the </w:t>
            </w:r>
            <w:r w:rsidR="00283744" w:rsidRPr="00B014A9">
              <w:rPr>
                <w:rStyle w:val="StyleHeader2-SubClausesItalicChar"/>
                <w:rFonts w:cs="Times New Roman"/>
                <w:i w:val="0"/>
              </w:rPr>
              <w:t>Employer</w:t>
            </w:r>
            <w:r w:rsidRPr="00B014A9">
              <w:t xml:space="preserve"> may, at its discretion, ask any Bidder for a clarification of its bid. Any </w:t>
            </w:r>
            <w:r w:rsidRPr="00B014A9">
              <w:lastRenderedPageBreak/>
              <w:t xml:space="preserve">clarification submitted by a Bidder that is not in response to a request by the </w:t>
            </w:r>
            <w:r w:rsidR="00283744" w:rsidRPr="00B014A9">
              <w:rPr>
                <w:rStyle w:val="StyleHeader2-SubClausesItalicChar"/>
                <w:rFonts w:cs="Times New Roman"/>
                <w:i w:val="0"/>
              </w:rPr>
              <w:t>Employer</w:t>
            </w:r>
            <w:r w:rsidRPr="00B014A9">
              <w:t xml:space="preserve"> shall not be considered. The </w:t>
            </w:r>
            <w:r w:rsidR="00283744" w:rsidRPr="00B014A9">
              <w:rPr>
                <w:rStyle w:val="StyleHeader2-SubClausesItalicChar"/>
                <w:rFonts w:cs="Times New Roman"/>
                <w:i w:val="0"/>
              </w:rPr>
              <w:t>Employer</w:t>
            </w:r>
            <w:r w:rsidRPr="00B014A9">
              <w:t xml:space="preserve">’s request for clarification and the response shall be in writing. No change in the prices or substance of the bid shall be sought, offered, or permitted, except to confirm the correction of arithmetic errors discovered by the </w:t>
            </w:r>
            <w:r w:rsidR="00283744" w:rsidRPr="00B014A9">
              <w:rPr>
                <w:rStyle w:val="StyleHeader2-SubClausesItalicChar"/>
                <w:rFonts w:cs="Times New Roman"/>
                <w:i w:val="0"/>
              </w:rPr>
              <w:t>Employer</w:t>
            </w:r>
            <w:r w:rsidRPr="00B014A9">
              <w:t xml:space="preserve"> in the evaluation of the bids, in accordance with ITB 31.</w:t>
            </w:r>
          </w:p>
        </w:tc>
      </w:tr>
      <w:tr w:rsidR="007B586E" w:rsidRPr="00B014A9" w14:paraId="68ED458B" w14:textId="77777777">
        <w:trPr>
          <w:jc w:val="center"/>
        </w:trPr>
        <w:tc>
          <w:tcPr>
            <w:tcW w:w="2430" w:type="dxa"/>
          </w:tcPr>
          <w:p w14:paraId="351028B8" w14:textId="77777777" w:rsidR="007B586E" w:rsidRPr="00B014A9" w:rsidRDefault="007B586E">
            <w:pPr>
              <w:pStyle w:val="Header1-Clauses"/>
              <w:numPr>
                <w:ilvl w:val="0"/>
                <w:numId w:val="0"/>
              </w:numPr>
              <w:spacing w:after="120"/>
              <w:rPr>
                <w:rFonts w:ascii="Times New Roman" w:hAnsi="Times New Roman"/>
                <w:sz w:val="24"/>
                <w:szCs w:val="24"/>
              </w:rPr>
            </w:pPr>
          </w:p>
        </w:tc>
        <w:tc>
          <w:tcPr>
            <w:tcW w:w="7020" w:type="dxa"/>
          </w:tcPr>
          <w:p w14:paraId="47F6FA4D" w14:textId="77777777" w:rsidR="007B586E" w:rsidRPr="00B014A9" w:rsidRDefault="007B586E">
            <w:pPr>
              <w:pStyle w:val="StyleHeader2-SubClausesAfter6pt"/>
            </w:pPr>
            <w:r w:rsidRPr="00B014A9">
              <w:t xml:space="preserve">If a Bidder does not provide clarifications of its bid by the date and time set in the </w:t>
            </w:r>
            <w:r w:rsidR="00283744" w:rsidRPr="00B014A9">
              <w:rPr>
                <w:rStyle w:val="StyleHeader2-SubClausesItalicChar"/>
                <w:rFonts w:cs="Times New Roman"/>
                <w:i w:val="0"/>
              </w:rPr>
              <w:t>Employer</w:t>
            </w:r>
            <w:r w:rsidRPr="00B014A9">
              <w:t>’s request for clarification, its bid may be rejected.</w:t>
            </w:r>
          </w:p>
        </w:tc>
      </w:tr>
      <w:tr w:rsidR="007B586E" w:rsidRPr="00B014A9" w14:paraId="56183A32" w14:textId="77777777">
        <w:trPr>
          <w:cantSplit/>
          <w:jc w:val="center"/>
        </w:trPr>
        <w:tc>
          <w:tcPr>
            <w:tcW w:w="2430" w:type="dxa"/>
          </w:tcPr>
          <w:p w14:paraId="7191E313" w14:textId="77777777" w:rsidR="007B586E" w:rsidRPr="00B014A9" w:rsidRDefault="007B586E">
            <w:pPr>
              <w:pStyle w:val="S1-Header2"/>
            </w:pPr>
            <w:bookmarkStart w:id="257" w:name="_Toc97371033"/>
            <w:bookmarkStart w:id="258" w:name="_Toc139863130"/>
            <w:bookmarkStart w:id="259" w:name="_Toc168299646"/>
            <w:r w:rsidRPr="00B014A9">
              <w:t>Deviations, Reservations, and Omissions</w:t>
            </w:r>
            <w:bookmarkEnd w:id="257"/>
            <w:bookmarkEnd w:id="258"/>
            <w:bookmarkEnd w:id="259"/>
          </w:p>
        </w:tc>
        <w:tc>
          <w:tcPr>
            <w:tcW w:w="7020" w:type="dxa"/>
          </w:tcPr>
          <w:p w14:paraId="04C13A3B" w14:textId="77777777" w:rsidR="007B586E" w:rsidRPr="00B014A9" w:rsidRDefault="007B586E">
            <w:pPr>
              <w:pStyle w:val="Header2-SubClauses"/>
              <w:rPr>
                <w:rFonts w:cs="Times New Roman"/>
              </w:rPr>
            </w:pPr>
            <w:r w:rsidRPr="00B014A9">
              <w:rPr>
                <w:rFonts w:cs="Times New Roman"/>
              </w:rPr>
              <w:t>During the evaluation of bids, the following definitions apply:</w:t>
            </w:r>
          </w:p>
          <w:p w14:paraId="03E39353" w14:textId="77777777" w:rsidR="007B586E" w:rsidRPr="00B014A9" w:rsidRDefault="007B586E">
            <w:pPr>
              <w:pStyle w:val="P3Header1-Clauses"/>
              <w:numPr>
                <w:ilvl w:val="0"/>
                <w:numId w:val="0"/>
              </w:numPr>
              <w:ind w:left="927" w:hanging="423"/>
              <w:rPr>
                <w:szCs w:val="24"/>
              </w:rPr>
            </w:pPr>
            <w:r w:rsidRPr="00B014A9">
              <w:rPr>
                <w:szCs w:val="24"/>
              </w:rPr>
              <w:t>(a)</w:t>
            </w:r>
            <w:r w:rsidRPr="00B014A9">
              <w:rPr>
                <w:szCs w:val="24"/>
              </w:rPr>
              <w:tab/>
              <w:t>“Deviation” is a departure from the requirements specified in the Bidding Document;</w:t>
            </w:r>
          </w:p>
          <w:p w14:paraId="4C9778DF" w14:textId="77777777" w:rsidR="007B586E" w:rsidRPr="00B014A9" w:rsidRDefault="007B586E">
            <w:pPr>
              <w:pStyle w:val="P3Header1-Clauses"/>
              <w:numPr>
                <w:ilvl w:val="0"/>
                <w:numId w:val="0"/>
              </w:numPr>
              <w:ind w:left="927" w:hanging="423"/>
              <w:rPr>
                <w:szCs w:val="24"/>
              </w:rPr>
            </w:pPr>
            <w:r w:rsidRPr="00B014A9">
              <w:rPr>
                <w:szCs w:val="24"/>
              </w:rPr>
              <w:t>(b)</w:t>
            </w:r>
            <w:r w:rsidRPr="00B014A9">
              <w:rPr>
                <w:szCs w:val="24"/>
              </w:rPr>
              <w:tab/>
              <w:t>“Reservation” is the setting of limiting conditions or withholding from complete acceptance of the requirements specified in the Bidding Document; and</w:t>
            </w:r>
          </w:p>
          <w:p w14:paraId="6A04D2CF" w14:textId="77777777" w:rsidR="007B586E" w:rsidRPr="00B014A9" w:rsidRDefault="007B586E">
            <w:pPr>
              <w:pStyle w:val="P3Header1-Clauses"/>
              <w:numPr>
                <w:ilvl w:val="0"/>
                <w:numId w:val="0"/>
              </w:numPr>
              <w:ind w:left="927" w:hanging="423"/>
              <w:rPr>
                <w:i/>
                <w:szCs w:val="24"/>
              </w:rPr>
            </w:pPr>
            <w:r w:rsidRPr="00B014A9">
              <w:rPr>
                <w:szCs w:val="24"/>
              </w:rPr>
              <w:t>(c)</w:t>
            </w:r>
            <w:r w:rsidRPr="00B014A9">
              <w:rPr>
                <w:szCs w:val="24"/>
              </w:rPr>
              <w:tab/>
              <w:t>“Omission” is the failure to submit part or all of the information or documentation required in the Bidding Document.</w:t>
            </w:r>
          </w:p>
        </w:tc>
      </w:tr>
      <w:tr w:rsidR="007B586E" w:rsidRPr="00B014A9" w14:paraId="23379762" w14:textId="77777777">
        <w:trPr>
          <w:jc w:val="center"/>
        </w:trPr>
        <w:tc>
          <w:tcPr>
            <w:tcW w:w="2430" w:type="dxa"/>
          </w:tcPr>
          <w:p w14:paraId="7A7D78B0" w14:textId="77777777" w:rsidR="007B586E" w:rsidRPr="00B014A9" w:rsidRDefault="007B586E">
            <w:pPr>
              <w:pStyle w:val="S1-Header2"/>
            </w:pPr>
            <w:bookmarkStart w:id="260" w:name="_Toc97371034"/>
            <w:bookmarkStart w:id="261" w:name="_Toc139863131"/>
            <w:bookmarkStart w:id="262" w:name="_Toc168299647"/>
            <w:bookmarkStart w:id="263" w:name="_Toc438438854"/>
            <w:bookmarkStart w:id="264" w:name="_Toc438532636"/>
            <w:bookmarkStart w:id="265" w:name="_Toc438733998"/>
            <w:bookmarkStart w:id="266" w:name="_Toc438907035"/>
            <w:bookmarkStart w:id="267" w:name="_Toc438907234"/>
            <w:r w:rsidRPr="00B014A9">
              <w:t>Determination of Responsiveness</w:t>
            </w:r>
            <w:bookmarkEnd w:id="260"/>
            <w:bookmarkEnd w:id="261"/>
            <w:bookmarkEnd w:id="262"/>
            <w:r w:rsidRPr="00B014A9">
              <w:t xml:space="preserve"> </w:t>
            </w:r>
            <w:bookmarkEnd w:id="263"/>
            <w:bookmarkEnd w:id="264"/>
            <w:bookmarkEnd w:id="265"/>
            <w:bookmarkEnd w:id="266"/>
            <w:bookmarkEnd w:id="267"/>
          </w:p>
        </w:tc>
        <w:tc>
          <w:tcPr>
            <w:tcW w:w="7020" w:type="dxa"/>
          </w:tcPr>
          <w:p w14:paraId="3A8BE0B0" w14:textId="77777777" w:rsidR="007B586E" w:rsidRPr="00B014A9" w:rsidRDefault="007B586E">
            <w:pPr>
              <w:pStyle w:val="Header2-SubClauses"/>
              <w:rPr>
                <w:rFonts w:cs="Times New Roman"/>
              </w:rPr>
            </w:pPr>
            <w:r w:rsidRPr="00B014A9">
              <w:rPr>
                <w:rFonts w:cs="Times New Roman"/>
              </w:rPr>
              <w:t xml:space="preserve">The </w:t>
            </w:r>
            <w:r w:rsidR="00283744" w:rsidRPr="00B014A9">
              <w:rPr>
                <w:rStyle w:val="StyleHeader2-SubClausesItalicChar"/>
                <w:rFonts w:cs="Times New Roman"/>
                <w:i w:val="0"/>
              </w:rPr>
              <w:t>Employer</w:t>
            </w:r>
            <w:r w:rsidRPr="00B014A9">
              <w:rPr>
                <w:rFonts w:cs="Times New Roman"/>
              </w:rPr>
              <w:t>’s determination of a bid’s responsiveness is to be based on the contents of the bid itself, as defined in ITB11.</w:t>
            </w:r>
          </w:p>
        </w:tc>
      </w:tr>
      <w:tr w:rsidR="007B586E" w:rsidRPr="00B014A9" w14:paraId="467E9631" w14:textId="77777777">
        <w:trPr>
          <w:jc w:val="center"/>
        </w:trPr>
        <w:tc>
          <w:tcPr>
            <w:tcW w:w="2430" w:type="dxa"/>
          </w:tcPr>
          <w:p w14:paraId="26B73D1B" w14:textId="77777777" w:rsidR="007B586E" w:rsidRPr="00B014A9" w:rsidRDefault="007B586E">
            <w:pPr>
              <w:pStyle w:val="explanatorynotes"/>
              <w:suppressAutoHyphens w:val="0"/>
              <w:spacing w:before="120" w:after="120" w:line="240" w:lineRule="auto"/>
              <w:rPr>
                <w:rFonts w:ascii="Times New Roman" w:hAnsi="Times New Roman"/>
                <w:sz w:val="24"/>
                <w:szCs w:val="24"/>
              </w:rPr>
            </w:pPr>
          </w:p>
        </w:tc>
        <w:tc>
          <w:tcPr>
            <w:tcW w:w="7020" w:type="dxa"/>
          </w:tcPr>
          <w:p w14:paraId="5EAFF89E" w14:textId="77777777" w:rsidR="007B586E" w:rsidRPr="00B014A9" w:rsidRDefault="007B586E">
            <w:pPr>
              <w:pStyle w:val="Header2-SubClauses"/>
              <w:rPr>
                <w:rFonts w:cs="Times New Roman"/>
              </w:rPr>
            </w:pPr>
            <w:r w:rsidRPr="00B014A9">
              <w:rPr>
                <w:rFonts w:cs="Times New Roman"/>
              </w:rPr>
              <w:t>A substantially responsive bid is one that meets the requirements of the Bidding Document without material deviation, reservation, or omission. A material deviation, reservation, or omission is one that,</w:t>
            </w:r>
          </w:p>
          <w:p w14:paraId="1FE1AE00" w14:textId="77777777" w:rsidR="007B586E" w:rsidRPr="00B014A9" w:rsidRDefault="007B586E">
            <w:pPr>
              <w:pStyle w:val="P3Header1-Clauses"/>
              <w:numPr>
                <w:ilvl w:val="0"/>
                <w:numId w:val="0"/>
              </w:numPr>
              <w:ind w:left="927" w:hanging="423"/>
              <w:rPr>
                <w:szCs w:val="24"/>
              </w:rPr>
            </w:pPr>
            <w:r w:rsidRPr="00B014A9">
              <w:rPr>
                <w:szCs w:val="24"/>
              </w:rPr>
              <w:t>(a)</w:t>
            </w:r>
            <w:r w:rsidRPr="00B014A9">
              <w:rPr>
                <w:szCs w:val="24"/>
              </w:rPr>
              <w:tab/>
              <w:t>if accepted, would:</w:t>
            </w:r>
          </w:p>
          <w:p w14:paraId="2FDCFF5B" w14:textId="77777777" w:rsidR="007B586E" w:rsidRPr="00B014A9" w:rsidRDefault="007B586E">
            <w:pPr>
              <w:pStyle w:val="Heading4"/>
              <w:numPr>
                <w:ilvl w:val="0"/>
                <w:numId w:val="0"/>
              </w:numPr>
              <w:spacing w:before="0" w:after="200"/>
              <w:ind w:left="1467" w:hanging="540"/>
              <w:rPr>
                <w:rFonts w:ascii="Times New Roman" w:hAnsi="Times New Roman" w:cs="Times New Roman"/>
                <w:sz w:val="24"/>
                <w:szCs w:val="24"/>
              </w:rPr>
            </w:pPr>
            <w:r w:rsidRPr="00B014A9">
              <w:rPr>
                <w:rFonts w:ascii="Times New Roman" w:hAnsi="Times New Roman" w:cs="Times New Roman"/>
                <w:sz w:val="24"/>
                <w:szCs w:val="24"/>
              </w:rPr>
              <w:t>(i)</w:t>
            </w:r>
            <w:r w:rsidRPr="00B014A9">
              <w:rPr>
                <w:rFonts w:ascii="Times New Roman" w:hAnsi="Times New Roman" w:cs="Times New Roman"/>
                <w:sz w:val="24"/>
                <w:szCs w:val="24"/>
              </w:rPr>
              <w:tab/>
            </w:r>
            <w:proofErr w:type="gramStart"/>
            <w:r w:rsidRPr="00B014A9">
              <w:rPr>
                <w:rFonts w:ascii="Times New Roman" w:hAnsi="Times New Roman" w:cs="Times New Roman"/>
                <w:sz w:val="24"/>
                <w:szCs w:val="24"/>
              </w:rPr>
              <w:t>affect</w:t>
            </w:r>
            <w:proofErr w:type="gramEnd"/>
            <w:r w:rsidRPr="00B014A9">
              <w:rPr>
                <w:rFonts w:ascii="Times New Roman" w:hAnsi="Times New Roman" w:cs="Times New Roman"/>
                <w:sz w:val="24"/>
                <w:szCs w:val="24"/>
              </w:rPr>
              <w:t xml:space="preserve"> in any substantial way the scope, quality, or performance of the Works specified in the Contract; or</w:t>
            </w:r>
          </w:p>
          <w:p w14:paraId="4C3D193B" w14:textId="77777777" w:rsidR="007B586E" w:rsidRPr="00B014A9" w:rsidRDefault="007B586E">
            <w:pPr>
              <w:pStyle w:val="Heading4"/>
              <w:numPr>
                <w:ilvl w:val="0"/>
                <w:numId w:val="0"/>
              </w:numPr>
              <w:spacing w:before="0" w:after="200"/>
              <w:ind w:left="1467" w:hanging="540"/>
              <w:rPr>
                <w:rFonts w:ascii="Times New Roman" w:hAnsi="Times New Roman" w:cs="Times New Roman"/>
                <w:sz w:val="24"/>
                <w:szCs w:val="24"/>
              </w:rPr>
            </w:pPr>
            <w:r w:rsidRPr="00B014A9">
              <w:rPr>
                <w:rFonts w:ascii="Times New Roman" w:hAnsi="Times New Roman" w:cs="Times New Roman"/>
                <w:sz w:val="24"/>
                <w:szCs w:val="24"/>
              </w:rPr>
              <w:t>(ii)</w:t>
            </w:r>
            <w:r w:rsidRPr="00B014A9">
              <w:rPr>
                <w:rFonts w:ascii="Times New Roman" w:hAnsi="Times New Roman" w:cs="Times New Roman"/>
                <w:sz w:val="24"/>
                <w:szCs w:val="24"/>
              </w:rPr>
              <w:tab/>
            </w:r>
            <w:proofErr w:type="gramStart"/>
            <w:r w:rsidRPr="00B014A9">
              <w:rPr>
                <w:rFonts w:ascii="Times New Roman" w:hAnsi="Times New Roman" w:cs="Times New Roman"/>
                <w:sz w:val="24"/>
                <w:szCs w:val="24"/>
              </w:rPr>
              <w:t>limit</w:t>
            </w:r>
            <w:proofErr w:type="gramEnd"/>
            <w:r w:rsidRPr="00B014A9">
              <w:rPr>
                <w:rFonts w:ascii="Times New Roman" w:hAnsi="Times New Roman" w:cs="Times New Roman"/>
                <w:sz w:val="24"/>
                <w:szCs w:val="24"/>
              </w:rPr>
              <w:t xml:space="preserve"> in any substantial way, inconsistent with the Bidding Document, the </w:t>
            </w:r>
            <w:r w:rsidR="00283744" w:rsidRPr="00B014A9">
              <w:rPr>
                <w:rFonts w:ascii="Times New Roman" w:hAnsi="Times New Roman" w:cs="Times New Roman"/>
                <w:sz w:val="24"/>
                <w:szCs w:val="24"/>
              </w:rPr>
              <w:t>Employer</w:t>
            </w:r>
            <w:r w:rsidRPr="00B014A9">
              <w:rPr>
                <w:rFonts w:ascii="Times New Roman" w:hAnsi="Times New Roman" w:cs="Times New Roman"/>
                <w:sz w:val="24"/>
                <w:szCs w:val="24"/>
              </w:rPr>
              <w:t>’s rights or the Bidder’s obligations under the proposed Contract; or</w:t>
            </w:r>
          </w:p>
          <w:p w14:paraId="5EFDB7BC" w14:textId="77777777" w:rsidR="007B586E" w:rsidRPr="00B014A9" w:rsidRDefault="007B586E">
            <w:pPr>
              <w:pStyle w:val="P3Header1-Clauses"/>
              <w:numPr>
                <w:ilvl w:val="0"/>
                <w:numId w:val="0"/>
              </w:numPr>
              <w:ind w:left="927" w:hanging="423"/>
              <w:rPr>
                <w:szCs w:val="24"/>
              </w:rPr>
            </w:pPr>
            <w:r w:rsidRPr="00B014A9">
              <w:rPr>
                <w:szCs w:val="24"/>
              </w:rPr>
              <w:t>(b)</w:t>
            </w:r>
            <w:r w:rsidRPr="00B014A9">
              <w:rPr>
                <w:szCs w:val="24"/>
              </w:rPr>
              <w:tab/>
            </w:r>
            <w:proofErr w:type="gramStart"/>
            <w:r w:rsidRPr="00B014A9">
              <w:rPr>
                <w:szCs w:val="24"/>
              </w:rPr>
              <w:t>if</w:t>
            </w:r>
            <w:proofErr w:type="gramEnd"/>
            <w:r w:rsidRPr="00B014A9">
              <w:rPr>
                <w:szCs w:val="24"/>
              </w:rPr>
              <w:t xml:space="preserve"> rectified, would unfairly affect the competitive position of other Bidders presenting substantially responsive bids.</w:t>
            </w:r>
          </w:p>
        </w:tc>
      </w:tr>
      <w:tr w:rsidR="007B586E" w:rsidRPr="00B014A9" w14:paraId="3E262243" w14:textId="77777777">
        <w:trPr>
          <w:jc w:val="center"/>
        </w:trPr>
        <w:tc>
          <w:tcPr>
            <w:tcW w:w="2430" w:type="dxa"/>
          </w:tcPr>
          <w:p w14:paraId="0154A90D" w14:textId="77777777" w:rsidR="007B586E" w:rsidRPr="00B014A9" w:rsidRDefault="007B586E">
            <w:pPr>
              <w:spacing w:before="120" w:after="120"/>
            </w:pPr>
          </w:p>
        </w:tc>
        <w:tc>
          <w:tcPr>
            <w:tcW w:w="7020" w:type="dxa"/>
          </w:tcPr>
          <w:p w14:paraId="27E603A2" w14:textId="788F5F43" w:rsidR="007B586E" w:rsidRPr="00B014A9" w:rsidRDefault="007B586E" w:rsidP="0007339E">
            <w:pPr>
              <w:pStyle w:val="Header2-SubClauses"/>
              <w:rPr>
                <w:rFonts w:cs="Times New Roman"/>
              </w:rPr>
            </w:pPr>
            <w:r w:rsidRPr="00B014A9">
              <w:rPr>
                <w:rFonts w:cs="Times New Roman"/>
              </w:rPr>
              <w:t xml:space="preserve">The </w:t>
            </w:r>
            <w:r w:rsidR="00283744" w:rsidRPr="00B014A9">
              <w:rPr>
                <w:rStyle w:val="StyleHeader2-SubClausesItalicChar"/>
                <w:rFonts w:cs="Times New Roman"/>
                <w:i w:val="0"/>
              </w:rPr>
              <w:t>Employer</w:t>
            </w:r>
            <w:r w:rsidRPr="00B014A9">
              <w:rPr>
                <w:rFonts w:cs="Times New Roman"/>
              </w:rPr>
              <w:t xml:space="preserve"> shall examine the technical aspects of the bid submitted in accordance with ITB 16, Technical Proposal, in particular, to confirm that all requirements of Section </w:t>
            </w:r>
            <w:r w:rsidR="0007339E">
              <w:rPr>
                <w:rFonts w:cs="Times New Roman"/>
              </w:rPr>
              <w:t>VI</w:t>
            </w:r>
            <w:r w:rsidR="0007339E" w:rsidRPr="00B014A9">
              <w:rPr>
                <w:rFonts w:cs="Times New Roman"/>
              </w:rPr>
              <w:t xml:space="preserve"> </w:t>
            </w:r>
            <w:r w:rsidRPr="00B014A9">
              <w:rPr>
                <w:rFonts w:cs="Times New Roman"/>
              </w:rPr>
              <w:t>(</w:t>
            </w:r>
            <w:r w:rsidR="00283744" w:rsidRPr="00B014A9">
              <w:rPr>
                <w:rStyle w:val="StyleHeader2-SubClausesItalicChar"/>
                <w:rFonts w:cs="Times New Roman"/>
                <w:i w:val="0"/>
              </w:rPr>
              <w:t>Employer</w:t>
            </w:r>
            <w:r w:rsidRPr="00B014A9">
              <w:rPr>
                <w:rFonts w:cs="Times New Roman"/>
              </w:rPr>
              <w:t xml:space="preserve">’s Requirements) have been met without any material </w:t>
            </w:r>
            <w:r w:rsidRPr="00B014A9">
              <w:rPr>
                <w:rFonts w:cs="Times New Roman"/>
              </w:rPr>
              <w:lastRenderedPageBreak/>
              <w:t>deviation, reservation or omission.</w:t>
            </w:r>
          </w:p>
        </w:tc>
      </w:tr>
      <w:tr w:rsidR="007B586E" w:rsidRPr="00B014A9" w14:paraId="0B470E5A" w14:textId="77777777">
        <w:trPr>
          <w:jc w:val="center"/>
        </w:trPr>
        <w:tc>
          <w:tcPr>
            <w:tcW w:w="2430" w:type="dxa"/>
          </w:tcPr>
          <w:p w14:paraId="57FD4376" w14:textId="77777777" w:rsidR="007B586E" w:rsidRPr="00B014A9" w:rsidRDefault="007B586E">
            <w:pPr>
              <w:spacing w:before="120" w:after="120"/>
            </w:pPr>
          </w:p>
        </w:tc>
        <w:tc>
          <w:tcPr>
            <w:tcW w:w="7020" w:type="dxa"/>
          </w:tcPr>
          <w:p w14:paraId="2A11E33B" w14:textId="77777777" w:rsidR="007B586E" w:rsidRPr="00B014A9" w:rsidRDefault="007B586E">
            <w:pPr>
              <w:pStyle w:val="StyleHeader2-SubClausesAfter6pt"/>
            </w:pPr>
            <w:r w:rsidRPr="00B014A9">
              <w:t xml:space="preserve">If a bid is not substantially responsive to the requirements of the Bidding Document, it shall be rejected by the </w:t>
            </w:r>
            <w:r w:rsidR="00283744" w:rsidRPr="00B014A9">
              <w:rPr>
                <w:rStyle w:val="StyleHeader2-SubClausesItalicChar"/>
                <w:rFonts w:cs="Times New Roman"/>
                <w:i w:val="0"/>
              </w:rPr>
              <w:t>Employer</w:t>
            </w:r>
            <w:r w:rsidRPr="00B014A9">
              <w:t xml:space="preserve"> and may not subsequently be made responsive by correction of the material deviation, reservation, or omission.</w:t>
            </w:r>
          </w:p>
        </w:tc>
      </w:tr>
      <w:tr w:rsidR="007B586E" w:rsidRPr="00B014A9" w14:paraId="2A954ED0" w14:textId="77777777">
        <w:trPr>
          <w:jc w:val="center"/>
        </w:trPr>
        <w:tc>
          <w:tcPr>
            <w:tcW w:w="2430" w:type="dxa"/>
          </w:tcPr>
          <w:p w14:paraId="3FFE43D9" w14:textId="77777777" w:rsidR="007B586E" w:rsidRPr="00B014A9" w:rsidRDefault="007B586E">
            <w:pPr>
              <w:pStyle w:val="S1-Header2"/>
            </w:pPr>
            <w:bookmarkStart w:id="268" w:name="_Hlt438533232"/>
            <w:bookmarkStart w:id="269" w:name="_Toc97371035"/>
            <w:bookmarkStart w:id="270" w:name="_Toc139863132"/>
            <w:bookmarkStart w:id="271" w:name="_Toc168299648"/>
            <w:bookmarkEnd w:id="268"/>
            <w:r w:rsidRPr="00B014A9">
              <w:t>Nonconformities, Errors, and Omissions</w:t>
            </w:r>
            <w:bookmarkEnd w:id="269"/>
            <w:bookmarkEnd w:id="270"/>
            <w:bookmarkEnd w:id="271"/>
          </w:p>
        </w:tc>
        <w:tc>
          <w:tcPr>
            <w:tcW w:w="7020" w:type="dxa"/>
          </w:tcPr>
          <w:p w14:paraId="187DBBAB" w14:textId="77777777" w:rsidR="007B586E" w:rsidRPr="00B014A9" w:rsidRDefault="007B586E">
            <w:pPr>
              <w:pStyle w:val="StyleHeader2-SubClausesAfter6pt"/>
            </w:pPr>
            <w:r w:rsidRPr="00B014A9">
              <w:t xml:space="preserve">Provided that a bid is substantially responsive, the </w:t>
            </w:r>
            <w:r w:rsidR="00283744" w:rsidRPr="00B014A9">
              <w:rPr>
                <w:rStyle w:val="StyleHeader2-SubClausesItalicChar"/>
                <w:rFonts w:cs="Times New Roman"/>
                <w:i w:val="0"/>
              </w:rPr>
              <w:t>Employer</w:t>
            </w:r>
            <w:r w:rsidRPr="00B014A9">
              <w:t xml:space="preserve"> may waive any nonconformities in the bid.</w:t>
            </w:r>
          </w:p>
        </w:tc>
      </w:tr>
      <w:tr w:rsidR="007B586E" w:rsidRPr="00B014A9" w14:paraId="70D121A3" w14:textId="77777777">
        <w:trPr>
          <w:jc w:val="center"/>
        </w:trPr>
        <w:tc>
          <w:tcPr>
            <w:tcW w:w="2430" w:type="dxa"/>
          </w:tcPr>
          <w:p w14:paraId="3CFD442D" w14:textId="77777777" w:rsidR="007B586E" w:rsidRPr="00B014A9" w:rsidRDefault="007B586E">
            <w:pPr>
              <w:pStyle w:val="explanatorynotes"/>
              <w:suppressAutoHyphens w:val="0"/>
              <w:spacing w:before="100" w:after="100" w:line="240" w:lineRule="auto"/>
              <w:rPr>
                <w:rFonts w:ascii="Times New Roman" w:hAnsi="Times New Roman"/>
                <w:sz w:val="24"/>
                <w:szCs w:val="24"/>
              </w:rPr>
            </w:pPr>
          </w:p>
        </w:tc>
        <w:tc>
          <w:tcPr>
            <w:tcW w:w="7020" w:type="dxa"/>
          </w:tcPr>
          <w:p w14:paraId="5B2D382E" w14:textId="77777777" w:rsidR="007B586E" w:rsidRPr="00B014A9" w:rsidRDefault="007B586E">
            <w:pPr>
              <w:pStyle w:val="StyleHeader2-SubClausesAfter6pt"/>
            </w:pPr>
            <w:r w:rsidRPr="00B014A9">
              <w:t xml:space="preserve">Provided that a bid is substantially responsive, the </w:t>
            </w:r>
            <w:r w:rsidR="00283744" w:rsidRPr="00B014A9">
              <w:rPr>
                <w:rStyle w:val="StyleHeader2-SubClausesItalicChar"/>
                <w:rFonts w:cs="Times New Roman"/>
                <w:i w:val="0"/>
              </w:rPr>
              <w:t>Employer</w:t>
            </w:r>
            <w:r w:rsidRPr="00B014A9">
              <w:t xml:space="preserve">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 of the bid. Failure of the Bidder to comply with the request may result in the rejection of its bid.</w:t>
            </w:r>
          </w:p>
        </w:tc>
      </w:tr>
      <w:tr w:rsidR="007B586E" w:rsidRPr="00B014A9" w14:paraId="7E3BF21A" w14:textId="77777777">
        <w:trPr>
          <w:jc w:val="center"/>
        </w:trPr>
        <w:tc>
          <w:tcPr>
            <w:tcW w:w="2430" w:type="dxa"/>
          </w:tcPr>
          <w:p w14:paraId="22045DC2" w14:textId="77777777" w:rsidR="007B586E" w:rsidRPr="00B014A9" w:rsidRDefault="007B586E">
            <w:pPr>
              <w:spacing w:before="100" w:after="100"/>
            </w:pPr>
          </w:p>
        </w:tc>
        <w:tc>
          <w:tcPr>
            <w:tcW w:w="7020" w:type="dxa"/>
          </w:tcPr>
          <w:p w14:paraId="1C8D928D" w14:textId="77777777" w:rsidR="007B586E" w:rsidRPr="00B014A9" w:rsidRDefault="007B586E">
            <w:pPr>
              <w:pStyle w:val="StyleHeader2-SubClausesAfter6pt"/>
            </w:pPr>
            <w:r w:rsidRPr="00B014A9">
              <w:t xml:space="preserve">Provided that a bid is substantially responsive, the </w:t>
            </w:r>
            <w:r w:rsidR="00283744" w:rsidRPr="00B014A9">
              <w:rPr>
                <w:rStyle w:val="StyleHeader2-SubClausesItalicChar"/>
                <w:rFonts w:cs="Times New Roman"/>
                <w:i w:val="0"/>
              </w:rPr>
              <w:t>Employer</w:t>
            </w:r>
            <w:r w:rsidRPr="00B014A9">
              <w:t xml:space="preserve"> shall rectify quantifiable nonmaterial nonconformities related to the Bid Price. To this effect, the Bid Price may be adjusted, for comparison purposes only, to reflect the price of a missing or non-conforming item or component. The adjustment shall be made using the methods indicated in Section III (Evaluation and Qualification Criteria).</w:t>
            </w:r>
          </w:p>
        </w:tc>
      </w:tr>
      <w:tr w:rsidR="007B586E" w:rsidRPr="00B014A9" w14:paraId="083B771A" w14:textId="77777777">
        <w:trPr>
          <w:jc w:val="center"/>
        </w:trPr>
        <w:tc>
          <w:tcPr>
            <w:tcW w:w="2430" w:type="dxa"/>
          </w:tcPr>
          <w:p w14:paraId="5CC3C934" w14:textId="77777777" w:rsidR="007B586E" w:rsidRPr="00B014A9" w:rsidRDefault="007B586E">
            <w:pPr>
              <w:pStyle w:val="S1-Header2"/>
            </w:pPr>
            <w:bookmarkStart w:id="272" w:name="_Toc97371036"/>
            <w:bookmarkStart w:id="273" w:name="_Toc139863133"/>
            <w:bookmarkStart w:id="274" w:name="_Toc168299649"/>
            <w:r w:rsidRPr="00B014A9">
              <w:t>Correction of Arithmetical Errors</w:t>
            </w:r>
            <w:bookmarkEnd w:id="272"/>
            <w:bookmarkEnd w:id="273"/>
            <w:bookmarkEnd w:id="274"/>
          </w:p>
        </w:tc>
        <w:tc>
          <w:tcPr>
            <w:tcW w:w="7020" w:type="dxa"/>
          </w:tcPr>
          <w:p w14:paraId="5E0AB02C" w14:textId="77777777" w:rsidR="007B586E" w:rsidRPr="00B014A9" w:rsidRDefault="007B586E">
            <w:pPr>
              <w:pStyle w:val="StyleHeader2-SubClausesAfter6pt"/>
            </w:pPr>
            <w:r w:rsidRPr="00B014A9">
              <w:t xml:space="preserve">Provided that the bid is substantially responsive, the </w:t>
            </w:r>
            <w:r w:rsidR="00283744" w:rsidRPr="00B014A9">
              <w:rPr>
                <w:rStyle w:val="StyleHeader2-SubClausesItalicChar"/>
                <w:rFonts w:cs="Times New Roman"/>
                <w:i w:val="0"/>
              </w:rPr>
              <w:t>Employer</w:t>
            </w:r>
            <w:r w:rsidRPr="00B014A9">
              <w:t xml:space="preserve"> shall correct arithmetical errors on the following basis:</w:t>
            </w:r>
          </w:p>
          <w:p w14:paraId="5B15717B" w14:textId="77777777" w:rsidR="007B586E" w:rsidRPr="00B014A9" w:rsidRDefault="007B586E">
            <w:pPr>
              <w:pStyle w:val="P3Header1-Clauses"/>
              <w:numPr>
                <w:ilvl w:val="0"/>
                <w:numId w:val="0"/>
              </w:numPr>
              <w:ind w:left="927" w:hanging="423"/>
              <w:rPr>
                <w:szCs w:val="24"/>
              </w:rPr>
            </w:pPr>
            <w:r w:rsidRPr="00B014A9">
              <w:rPr>
                <w:szCs w:val="24"/>
              </w:rPr>
              <w:t>(a)</w:t>
            </w:r>
            <w:r w:rsidRPr="00B014A9">
              <w:rPr>
                <w:szCs w:val="24"/>
              </w:rPr>
              <w:tab/>
              <w:t xml:space="preserve">only for unit price contracts, if there is a discrepancy between the unit price and the total price that is obtained by multiplying the unit price and quantity, the unit price shall prevail and the total price shall be corrected, unless in the opinion of the </w:t>
            </w:r>
            <w:r w:rsidR="00283744" w:rsidRPr="00B014A9">
              <w:rPr>
                <w:szCs w:val="24"/>
              </w:rPr>
              <w:t>Employer</w:t>
            </w:r>
            <w:r w:rsidRPr="00B014A9">
              <w:rPr>
                <w:szCs w:val="24"/>
              </w:rPr>
              <w:t xml:space="preserve"> there is an obvious misplacement of the decimal point in the unit price, in which case the total price as quoted shall govern and the unit price shall be corrected;</w:t>
            </w:r>
          </w:p>
          <w:p w14:paraId="60AF724B" w14:textId="77777777" w:rsidR="007B586E" w:rsidRPr="00B014A9" w:rsidRDefault="007B586E">
            <w:pPr>
              <w:pStyle w:val="P3Header1-Clauses"/>
              <w:numPr>
                <w:ilvl w:val="0"/>
                <w:numId w:val="0"/>
              </w:numPr>
              <w:ind w:left="927" w:hanging="423"/>
              <w:rPr>
                <w:szCs w:val="24"/>
              </w:rPr>
            </w:pPr>
            <w:r w:rsidRPr="00B014A9">
              <w:rPr>
                <w:szCs w:val="24"/>
              </w:rPr>
              <w:t>(b)</w:t>
            </w:r>
            <w:r w:rsidRPr="00B014A9">
              <w:rPr>
                <w:szCs w:val="24"/>
              </w:rPr>
              <w:tab/>
              <w:t>if there is an error in a total corresponding to the addition or subtraction of subtotals, the subtotals shall prevail and the total shall be corrected; and</w:t>
            </w:r>
          </w:p>
          <w:p w14:paraId="45C095B1" w14:textId="77777777" w:rsidR="007B586E" w:rsidRPr="00B014A9" w:rsidRDefault="007B586E">
            <w:pPr>
              <w:pStyle w:val="P3Header1-Clauses"/>
              <w:numPr>
                <w:ilvl w:val="0"/>
                <w:numId w:val="0"/>
              </w:numPr>
              <w:ind w:left="927" w:hanging="423"/>
              <w:rPr>
                <w:szCs w:val="24"/>
              </w:rPr>
            </w:pPr>
            <w:r w:rsidRPr="00B014A9">
              <w:rPr>
                <w:szCs w:val="24"/>
              </w:rPr>
              <w:t>(c)</w:t>
            </w:r>
            <w:r w:rsidRPr="00B014A9">
              <w:rPr>
                <w:szCs w:val="24"/>
              </w:rPr>
              <w:tab/>
            </w:r>
            <w:proofErr w:type="gramStart"/>
            <w:r w:rsidRPr="00B014A9">
              <w:rPr>
                <w:szCs w:val="24"/>
              </w:rPr>
              <w:t>if</w:t>
            </w:r>
            <w:proofErr w:type="gramEnd"/>
            <w:r w:rsidRPr="00B014A9">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tc>
      </w:tr>
      <w:tr w:rsidR="007B586E" w:rsidRPr="00B014A9" w14:paraId="62F4E635" w14:textId="77777777">
        <w:trPr>
          <w:jc w:val="center"/>
        </w:trPr>
        <w:tc>
          <w:tcPr>
            <w:tcW w:w="2430" w:type="dxa"/>
          </w:tcPr>
          <w:p w14:paraId="6C54E514" w14:textId="77777777" w:rsidR="007B586E" w:rsidRPr="00B014A9" w:rsidRDefault="007B586E">
            <w:pPr>
              <w:pStyle w:val="Header1-Clauses"/>
              <w:numPr>
                <w:ilvl w:val="0"/>
                <w:numId w:val="0"/>
              </w:numPr>
              <w:spacing w:before="100" w:after="100"/>
              <w:rPr>
                <w:rFonts w:ascii="Times New Roman" w:hAnsi="Times New Roman"/>
                <w:sz w:val="24"/>
                <w:szCs w:val="24"/>
              </w:rPr>
            </w:pPr>
          </w:p>
        </w:tc>
        <w:tc>
          <w:tcPr>
            <w:tcW w:w="7020" w:type="dxa"/>
          </w:tcPr>
          <w:p w14:paraId="0FE518CB" w14:textId="77777777" w:rsidR="007B586E" w:rsidRPr="00B014A9" w:rsidRDefault="007B586E">
            <w:pPr>
              <w:pStyle w:val="StyleHeader2-SubClausesAfter6pt"/>
            </w:pPr>
            <w:r w:rsidRPr="00B014A9">
              <w:t>If the Bidder that submitted the lowest evaluated bid does not accept the correction of errors, its bid shall be declared non-responsive.</w:t>
            </w:r>
          </w:p>
        </w:tc>
      </w:tr>
      <w:tr w:rsidR="007B586E" w:rsidRPr="00B014A9" w14:paraId="30B3A045" w14:textId="77777777">
        <w:trPr>
          <w:jc w:val="center"/>
        </w:trPr>
        <w:tc>
          <w:tcPr>
            <w:tcW w:w="2430" w:type="dxa"/>
          </w:tcPr>
          <w:p w14:paraId="68305D83" w14:textId="77777777" w:rsidR="007B586E" w:rsidRPr="00B014A9" w:rsidRDefault="007B586E">
            <w:pPr>
              <w:pStyle w:val="S1-Header2"/>
            </w:pPr>
            <w:bookmarkStart w:id="275" w:name="_Toc97371037"/>
            <w:bookmarkStart w:id="276" w:name="_Toc139863134"/>
            <w:bookmarkStart w:id="277" w:name="_Toc168299650"/>
            <w:r w:rsidRPr="00B014A9">
              <w:t>Conversion to Single Currency</w:t>
            </w:r>
            <w:bookmarkEnd w:id="275"/>
            <w:bookmarkEnd w:id="276"/>
            <w:bookmarkEnd w:id="277"/>
            <w:r w:rsidRPr="00B014A9">
              <w:t xml:space="preserve"> </w:t>
            </w:r>
          </w:p>
        </w:tc>
        <w:tc>
          <w:tcPr>
            <w:tcW w:w="7020" w:type="dxa"/>
          </w:tcPr>
          <w:p w14:paraId="228057C3" w14:textId="51C5B214" w:rsidR="007B586E" w:rsidRPr="00B014A9" w:rsidRDefault="007B586E">
            <w:pPr>
              <w:pStyle w:val="StyleHeader2-SubClausesAfter6pt"/>
            </w:pPr>
            <w:r w:rsidRPr="00B014A9">
              <w:t xml:space="preserve">For evaluation and comparison purposes, the </w:t>
            </w:r>
            <w:r w:rsidR="006E7F25" w:rsidRPr="00B014A9">
              <w:t>currency (</w:t>
            </w:r>
            <w:proofErr w:type="spellStart"/>
            <w:r w:rsidRPr="00B014A9">
              <w:t>ies</w:t>
            </w:r>
            <w:proofErr w:type="spellEnd"/>
            <w:r w:rsidRPr="00B014A9">
              <w:t xml:space="preserve">) of the bid shall be converted into a single currency as </w:t>
            </w:r>
            <w:r w:rsidRPr="00B014A9">
              <w:rPr>
                <w:b/>
              </w:rPr>
              <w:t>specified in the BDS</w:t>
            </w:r>
            <w:r w:rsidRPr="00B014A9">
              <w:t xml:space="preserve">.   </w:t>
            </w:r>
          </w:p>
        </w:tc>
      </w:tr>
      <w:tr w:rsidR="007B586E" w:rsidRPr="00B014A9" w14:paraId="6101ABCF" w14:textId="77777777">
        <w:trPr>
          <w:jc w:val="center"/>
        </w:trPr>
        <w:tc>
          <w:tcPr>
            <w:tcW w:w="2430" w:type="dxa"/>
          </w:tcPr>
          <w:p w14:paraId="76183507" w14:textId="77777777" w:rsidR="007B586E" w:rsidRPr="00B014A9" w:rsidRDefault="007B586E">
            <w:pPr>
              <w:pStyle w:val="S1-Header2"/>
            </w:pPr>
            <w:bookmarkStart w:id="278" w:name="_Toc438438858"/>
            <w:bookmarkStart w:id="279" w:name="_Toc438532647"/>
            <w:bookmarkStart w:id="280" w:name="_Toc438734002"/>
            <w:bookmarkStart w:id="281" w:name="_Toc438907039"/>
            <w:bookmarkStart w:id="282" w:name="_Toc438907238"/>
            <w:bookmarkStart w:id="283" w:name="_Toc97371038"/>
            <w:bookmarkStart w:id="284" w:name="_Toc139863135"/>
            <w:bookmarkStart w:id="285" w:name="_Toc168299651"/>
            <w:r w:rsidRPr="00B014A9">
              <w:t>Margin of Preference</w:t>
            </w:r>
            <w:bookmarkEnd w:id="278"/>
            <w:bookmarkEnd w:id="279"/>
            <w:bookmarkEnd w:id="280"/>
            <w:bookmarkEnd w:id="281"/>
            <w:bookmarkEnd w:id="282"/>
            <w:bookmarkEnd w:id="283"/>
            <w:bookmarkEnd w:id="284"/>
            <w:bookmarkEnd w:id="285"/>
          </w:p>
        </w:tc>
        <w:tc>
          <w:tcPr>
            <w:tcW w:w="7020" w:type="dxa"/>
          </w:tcPr>
          <w:p w14:paraId="19B75611" w14:textId="77777777" w:rsidR="007B586E" w:rsidRPr="00B014A9" w:rsidRDefault="007B586E" w:rsidP="007F3A54">
            <w:pPr>
              <w:pStyle w:val="Header2-SubClauses"/>
              <w:rPr>
                <w:rFonts w:cs="Times New Roman"/>
              </w:rPr>
            </w:pPr>
            <w:r w:rsidRPr="00B014A9">
              <w:rPr>
                <w:rFonts w:cs="Times New Roman"/>
              </w:rPr>
              <w:t xml:space="preserve">A margin of preference shall not apply, </w:t>
            </w:r>
            <w:r w:rsidRPr="00B014A9">
              <w:rPr>
                <w:rStyle w:val="StyleHeader2-SubClausesItalicChar"/>
                <w:rFonts w:cs="Times New Roman"/>
                <w:b/>
                <w:i w:val="0"/>
              </w:rPr>
              <w:t xml:space="preserve">unless otherwise specified in the </w:t>
            </w:r>
            <w:r w:rsidRPr="00B014A9">
              <w:rPr>
                <w:rFonts w:cs="Times New Roman"/>
                <w:b/>
              </w:rPr>
              <w:t>BDS</w:t>
            </w:r>
            <w:r w:rsidRPr="00B014A9">
              <w:rPr>
                <w:rFonts w:cs="Times New Roman"/>
              </w:rPr>
              <w:t>.</w:t>
            </w:r>
            <w:r w:rsidR="007F3A54" w:rsidRPr="00B014A9">
              <w:rPr>
                <w:rFonts w:cs="Times New Roman"/>
              </w:rPr>
              <w:t xml:space="preserve"> In the case of application of margin of preferences, the </w:t>
            </w:r>
            <w:r w:rsidR="007F3A54" w:rsidRPr="00B014A9">
              <w:rPr>
                <w:rFonts w:cs="Times New Roman"/>
                <w:i/>
                <w:iCs/>
                <w:u w:val="single"/>
              </w:rPr>
              <w:t>Para 2.39</w:t>
            </w:r>
            <w:r w:rsidR="007F3A54" w:rsidRPr="00B014A9">
              <w:rPr>
                <w:rFonts w:cs="Times New Roman"/>
              </w:rPr>
              <w:t xml:space="preserve"> of Guidelines for Procurement of Goods and Works under Islamic Development Bank Financing, May 2009 shall be applied by Employer.</w:t>
            </w:r>
          </w:p>
          <w:p w14:paraId="296D7BDB" w14:textId="77777777" w:rsidR="00636D0B" w:rsidRPr="00B014A9" w:rsidRDefault="00636D0B" w:rsidP="00636D0B">
            <w:pPr>
              <w:pStyle w:val="StyleHeader2-SubClausesAfter6pt"/>
            </w:pPr>
            <w:r w:rsidRPr="00B014A9">
              <w:t xml:space="preserve">Domestic bidders shall provide all evidence necessary to prove that they meet the following criteria </w:t>
            </w:r>
            <w:r w:rsidR="00C46EB6" w:rsidRPr="00B014A9">
              <w:t xml:space="preserve">to be eligible for a </w:t>
            </w:r>
            <w:r w:rsidRPr="00B014A9">
              <w:t xml:space="preserve">margin of preference </w:t>
            </w:r>
            <w:r w:rsidR="00C46EB6" w:rsidRPr="00B014A9">
              <w:rPr>
                <w:b/>
                <w:bCs/>
              </w:rPr>
              <w:t>as specified in the BDS</w:t>
            </w:r>
            <w:r w:rsidR="00C46EB6" w:rsidRPr="00B014A9">
              <w:t xml:space="preserve"> </w:t>
            </w:r>
            <w:r w:rsidRPr="00B014A9">
              <w:t>in the comparison of their bids with those of bidders who do not qualify for the preference.  They should:</w:t>
            </w:r>
          </w:p>
          <w:p w14:paraId="68354471" w14:textId="77777777" w:rsidR="00636D0B" w:rsidRPr="00B014A9" w:rsidRDefault="00636D0B" w:rsidP="00636D0B">
            <w:pPr>
              <w:tabs>
                <w:tab w:val="left" w:pos="1080"/>
              </w:tabs>
              <w:spacing w:after="180"/>
              <w:ind w:left="1080" w:right="-72" w:hanging="547"/>
            </w:pPr>
            <w:r w:rsidRPr="00B014A9">
              <w:t>(a)</w:t>
            </w:r>
            <w:r w:rsidRPr="00B014A9">
              <w:tab/>
              <w:t>be registered within the country of the Employer’s country ;</w:t>
            </w:r>
          </w:p>
          <w:p w14:paraId="5E8F929E" w14:textId="77777777" w:rsidR="00636D0B" w:rsidRPr="00B014A9" w:rsidRDefault="00636D0B" w:rsidP="00636D0B">
            <w:pPr>
              <w:tabs>
                <w:tab w:val="left" w:pos="1080"/>
              </w:tabs>
              <w:spacing w:after="180"/>
              <w:ind w:left="1080" w:right="-72" w:hanging="547"/>
            </w:pPr>
            <w:r w:rsidRPr="00B014A9">
              <w:t>(b)</w:t>
            </w:r>
            <w:r w:rsidRPr="00B014A9">
              <w:tab/>
              <w:t>have majority ownership by nationals of the country of the Employer’s country ;</w:t>
            </w:r>
          </w:p>
          <w:p w14:paraId="44F8A2FF" w14:textId="77777777" w:rsidR="00636D0B" w:rsidRPr="00B014A9" w:rsidRDefault="00636D0B" w:rsidP="00636D0B">
            <w:pPr>
              <w:tabs>
                <w:tab w:val="left" w:pos="1080"/>
              </w:tabs>
              <w:spacing w:after="180"/>
              <w:ind w:left="1080" w:right="-72" w:hanging="547"/>
            </w:pPr>
            <w:r w:rsidRPr="00B014A9">
              <w:t>(c)</w:t>
            </w:r>
            <w:r w:rsidRPr="00B014A9">
              <w:tab/>
            </w:r>
            <w:proofErr w:type="gramStart"/>
            <w:r w:rsidRPr="00B014A9">
              <w:t>not</w:t>
            </w:r>
            <w:proofErr w:type="gramEnd"/>
            <w:r w:rsidRPr="00B014A9">
              <w:t xml:space="preserve"> subcontract more than 10 percent of the Contract Price, excluding provisional sums, to foreign contractors.</w:t>
            </w:r>
          </w:p>
          <w:p w14:paraId="1191E42F" w14:textId="77777777" w:rsidR="00636D0B" w:rsidRPr="00B014A9" w:rsidRDefault="00636D0B" w:rsidP="00636D0B">
            <w:pPr>
              <w:tabs>
                <w:tab w:val="left" w:pos="540"/>
              </w:tabs>
              <w:spacing w:after="180"/>
              <w:ind w:left="540" w:right="-72" w:hanging="547"/>
            </w:pPr>
            <w:r w:rsidRPr="00B014A9">
              <w:t>3</w:t>
            </w:r>
            <w:r w:rsidR="00F74D24" w:rsidRPr="00B014A9">
              <w:t>3</w:t>
            </w:r>
            <w:r w:rsidRPr="00B014A9">
              <w:t>.3</w:t>
            </w:r>
            <w:r w:rsidRPr="00B014A9">
              <w:tab/>
              <w:t>The following procedure shall be used to apply the margin of preference:</w:t>
            </w:r>
          </w:p>
          <w:p w14:paraId="24EBA6DC" w14:textId="77777777" w:rsidR="00636D0B" w:rsidRPr="00B014A9" w:rsidRDefault="00636D0B" w:rsidP="00636D0B">
            <w:pPr>
              <w:tabs>
                <w:tab w:val="left" w:pos="1080"/>
              </w:tabs>
              <w:spacing w:after="180"/>
              <w:ind w:left="1080" w:right="-72" w:hanging="547"/>
            </w:pPr>
            <w:r w:rsidRPr="00B014A9">
              <w:t>(a)</w:t>
            </w:r>
            <w:r w:rsidRPr="00B014A9">
              <w:tab/>
              <w:t>Responsive bids shall be classified into the following groups:</w:t>
            </w:r>
          </w:p>
          <w:p w14:paraId="7F6CF9D8" w14:textId="77777777" w:rsidR="00636D0B" w:rsidRPr="00B014A9" w:rsidRDefault="00636D0B" w:rsidP="00636D0B">
            <w:pPr>
              <w:tabs>
                <w:tab w:val="left" w:pos="1620"/>
              </w:tabs>
              <w:spacing w:after="180"/>
              <w:ind w:left="1620" w:right="-72" w:hanging="547"/>
            </w:pPr>
            <w:r w:rsidRPr="00B014A9">
              <w:t>(i)</w:t>
            </w:r>
            <w:r w:rsidRPr="00B014A9">
              <w:tab/>
              <w:t>Group A:  bids offered by domestic bidders and joint ventures meeting the criteria of ITB Sub-Clause 33.2; and</w:t>
            </w:r>
          </w:p>
          <w:p w14:paraId="12B9CEF4" w14:textId="77777777" w:rsidR="00636D0B" w:rsidRPr="00B014A9" w:rsidRDefault="00636D0B" w:rsidP="00636D0B">
            <w:pPr>
              <w:tabs>
                <w:tab w:val="left" w:pos="1620"/>
              </w:tabs>
              <w:spacing w:after="180"/>
              <w:ind w:left="1620" w:right="-72" w:hanging="547"/>
            </w:pPr>
            <w:r w:rsidRPr="00B014A9">
              <w:t>(ii)</w:t>
            </w:r>
            <w:r w:rsidRPr="00B014A9">
              <w:tab/>
              <w:t>Group B:  all other bids.</w:t>
            </w:r>
          </w:p>
          <w:p w14:paraId="7D45274D" w14:textId="77777777" w:rsidR="00636D0B" w:rsidRPr="00B014A9" w:rsidRDefault="00636D0B" w:rsidP="0042613D">
            <w:pPr>
              <w:pStyle w:val="Header2-SubClauses"/>
              <w:numPr>
                <w:ilvl w:val="0"/>
                <w:numId w:val="0"/>
              </w:numPr>
              <w:ind w:left="1107" w:hanging="540"/>
              <w:rPr>
                <w:rFonts w:cs="Times New Roman"/>
              </w:rPr>
            </w:pPr>
            <w:r w:rsidRPr="00B014A9">
              <w:t>(b)</w:t>
            </w:r>
            <w:r w:rsidRPr="00B014A9">
              <w:tab/>
              <w:t xml:space="preserve">For the purpose of further evaluation and comparison of bids only, an amount equal to </w:t>
            </w:r>
            <w:r w:rsidR="007F3A54" w:rsidRPr="00B014A9">
              <w:rPr>
                <w:i/>
                <w:iCs/>
              </w:rPr>
              <w:t>%</w:t>
            </w:r>
            <w:r w:rsidR="0042613D" w:rsidRPr="00B014A9">
              <w:rPr>
                <w:i/>
                <w:iCs/>
              </w:rPr>
              <w:t>10</w:t>
            </w:r>
            <w:r w:rsidRPr="00B014A9">
              <w:t xml:space="preserve"> percent of the evaluated Bid prices determined in accordance with ITB Sub-Clause 33.2 shall be added to all bids classified in Group B.</w:t>
            </w:r>
          </w:p>
        </w:tc>
      </w:tr>
      <w:tr w:rsidR="007B586E" w:rsidRPr="00B014A9" w14:paraId="412197EA" w14:textId="77777777">
        <w:trPr>
          <w:cantSplit/>
          <w:jc w:val="center"/>
        </w:trPr>
        <w:tc>
          <w:tcPr>
            <w:tcW w:w="2430" w:type="dxa"/>
          </w:tcPr>
          <w:p w14:paraId="18290156" w14:textId="77777777" w:rsidR="007B586E" w:rsidRPr="00B014A9" w:rsidRDefault="007B586E">
            <w:pPr>
              <w:pStyle w:val="S1-Header2"/>
            </w:pPr>
            <w:bookmarkStart w:id="286" w:name="_Toc438438859"/>
            <w:bookmarkStart w:id="287" w:name="_Toc438532648"/>
            <w:bookmarkStart w:id="288" w:name="_Toc438734003"/>
            <w:bookmarkStart w:id="289" w:name="_Toc438907040"/>
            <w:bookmarkStart w:id="290" w:name="_Toc438907239"/>
            <w:bookmarkStart w:id="291" w:name="_Toc97371039"/>
            <w:bookmarkStart w:id="292" w:name="_Toc139863136"/>
            <w:bookmarkStart w:id="293" w:name="_Toc168299652"/>
            <w:r w:rsidRPr="00B014A9">
              <w:t>Evaluation of Bids</w:t>
            </w:r>
            <w:bookmarkEnd w:id="286"/>
            <w:bookmarkEnd w:id="287"/>
            <w:bookmarkEnd w:id="288"/>
            <w:bookmarkEnd w:id="289"/>
            <w:bookmarkEnd w:id="290"/>
            <w:bookmarkEnd w:id="291"/>
            <w:bookmarkEnd w:id="292"/>
            <w:bookmarkEnd w:id="293"/>
          </w:p>
        </w:tc>
        <w:tc>
          <w:tcPr>
            <w:tcW w:w="7020" w:type="dxa"/>
          </w:tcPr>
          <w:p w14:paraId="7825119C" w14:textId="77777777" w:rsidR="007B586E" w:rsidRPr="00B014A9" w:rsidRDefault="007B586E">
            <w:pPr>
              <w:pStyle w:val="Header2-SubClauses"/>
              <w:rPr>
                <w:rFonts w:cs="Times New Roman"/>
              </w:rPr>
            </w:pPr>
            <w:r w:rsidRPr="00B014A9">
              <w:rPr>
                <w:rFonts w:cs="Times New Roman"/>
              </w:rPr>
              <w:t xml:space="preserve">The </w:t>
            </w:r>
            <w:r w:rsidR="00283744" w:rsidRPr="00B014A9">
              <w:rPr>
                <w:rStyle w:val="StyleHeader2-SubClausesItalicChar"/>
                <w:rFonts w:cs="Times New Roman"/>
                <w:i w:val="0"/>
              </w:rPr>
              <w:t>Employer</w:t>
            </w:r>
            <w:r w:rsidRPr="00B014A9">
              <w:rPr>
                <w:rFonts w:cs="Times New Roman"/>
              </w:rPr>
              <w:t xml:space="preserve"> shall use the criteria and methodologies listed in this Clause. No other evaluation criteria or methodologies shall be permitted.</w:t>
            </w:r>
          </w:p>
        </w:tc>
      </w:tr>
      <w:tr w:rsidR="007B586E" w:rsidRPr="00B014A9" w14:paraId="2913D8C2" w14:textId="77777777">
        <w:trPr>
          <w:jc w:val="center"/>
        </w:trPr>
        <w:tc>
          <w:tcPr>
            <w:tcW w:w="2430" w:type="dxa"/>
          </w:tcPr>
          <w:p w14:paraId="40CDCACB" w14:textId="77777777" w:rsidR="007B586E" w:rsidRPr="00B014A9" w:rsidRDefault="007B586E">
            <w:pPr>
              <w:pStyle w:val="Header1-Clauses"/>
              <w:numPr>
                <w:ilvl w:val="0"/>
                <w:numId w:val="0"/>
              </w:numPr>
              <w:spacing w:before="140" w:after="120"/>
              <w:rPr>
                <w:rFonts w:ascii="Times New Roman" w:hAnsi="Times New Roman"/>
                <w:sz w:val="24"/>
                <w:szCs w:val="24"/>
              </w:rPr>
            </w:pPr>
          </w:p>
        </w:tc>
        <w:tc>
          <w:tcPr>
            <w:tcW w:w="7020" w:type="dxa"/>
          </w:tcPr>
          <w:p w14:paraId="31E99EF8" w14:textId="77777777" w:rsidR="007B586E" w:rsidRPr="00B014A9" w:rsidRDefault="007B586E">
            <w:pPr>
              <w:pStyle w:val="Header2-SubClauses"/>
              <w:rPr>
                <w:rFonts w:cs="Times New Roman"/>
              </w:rPr>
            </w:pPr>
            <w:r w:rsidRPr="00B014A9">
              <w:rPr>
                <w:rFonts w:cs="Times New Roman"/>
              </w:rPr>
              <w:t xml:space="preserve">To evaluate a bid, the </w:t>
            </w:r>
            <w:r w:rsidR="00283744" w:rsidRPr="00B014A9">
              <w:rPr>
                <w:rStyle w:val="StyleHeader2-SubClausesItalicChar"/>
                <w:rFonts w:cs="Times New Roman"/>
                <w:i w:val="0"/>
              </w:rPr>
              <w:t>Employer</w:t>
            </w:r>
            <w:r w:rsidRPr="00B014A9">
              <w:rPr>
                <w:rFonts w:cs="Times New Roman"/>
                <w:iCs/>
              </w:rPr>
              <w:t xml:space="preserve"> </w:t>
            </w:r>
            <w:r w:rsidRPr="00B014A9">
              <w:rPr>
                <w:rFonts w:cs="Times New Roman"/>
              </w:rPr>
              <w:t>shall consider the following:</w:t>
            </w:r>
          </w:p>
          <w:p w14:paraId="6A846609" w14:textId="77777777" w:rsidR="007B586E" w:rsidRPr="00B014A9" w:rsidRDefault="007B586E">
            <w:pPr>
              <w:pStyle w:val="P3Header1-Clauses"/>
              <w:numPr>
                <w:ilvl w:val="0"/>
                <w:numId w:val="0"/>
              </w:numPr>
              <w:ind w:left="927" w:hanging="423"/>
              <w:rPr>
                <w:szCs w:val="24"/>
              </w:rPr>
            </w:pPr>
            <w:r w:rsidRPr="00B014A9">
              <w:rPr>
                <w:szCs w:val="24"/>
              </w:rPr>
              <w:t>(a)</w:t>
            </w:r>
            <w:r w:rsidRPr="00B014A9">
              <w:rPr>
                <w:szCs w:val="24"/>
              </w:rPr>
              <w:tab/>
              <w:t xml:space="preserve">the bid price, excluding Provisional Sums and the provision, if any, for contingencies in the Summary Bill of Quantities for admeasurement contracts or Schedule of Prices for lump sum contracts, but including </w:t>
            </w:r>
            <w:proofErr w:type="spellStart"/>
            <w:r w:rsidR="00936E8B" w:rsidRPr="00B014A9">
              <w:rPr>
                <w:szCs w:val="24"/>
              </w:rPr>
              <w:t>Daywork</w:t>
            </w:r>
            <w:proofErr w:type="spellEnd"/>
            <w:r w:rsidRPr="00B014A9">
              <w:rPr>
                <w:szCs w:val="24"/>
              </w:rPr>
              <w:t xml:space="preserve"> items, where priced competitively;</w:t>
            </w:r>
          </w:p>
          <w:p w14:paraId="744B4E38" w14:textId="77777777" w:rsidR="007B586E" w:rsidRPr="00B014A9" w:rsidRDefault="007B586E">
            <w:pPr>
              <w:pStyle w:val="P3Header1-Clauses"/>
              <w:numPr>
                <w:ilvl w:val="0"/>
                <w:numId w:val="0"/>
              </w:numPr>
              <w:ind w:left="927" w:hanging="423"/>
              <w:rPr>
                <w:szCs w:val="24"/>
              </w:rPr>
            </w:pPr>
            <w:r w:rsidRPr="00B014A9">
              <w:rPr>
                <w:szCs w:val="24"/>
              </w:rPr>
              <w:t>(b)</w:t>
            </w:r>
            <w:r w:rsidRPr="00B014A9">
              <w:rPr>
                <w:szCs w:val="24"/>
              </w:rPr>
              <w:tab/>
              <w:t>price adjustment for correction of arithmetic errors in accordance with ITB 31.1;</w:t>
            </w:r>
          </w:p>
          <w:p w14:paraId="0804AA37" w14:textId="77777777" w:rsidR="007B586E" w:rsidRPr="00B014A9" w:rsidRDefault="007B586E">
            <w:pPr>
              <w:pStyle w:val="P3Header1-Clauses"/>
              <w:numPr>
                <w:ilvl w:val="0"/>
                <w:numId w:val="0"/>
              </w:numPr>
              <w:ind w:left="927" w:hanging="423"/>
              <w:rPr>
                <w:szCs w:val="24"/>
              </w:rPr>
            </w:pPr>
            <w:r w:rsidRPr="00B014A9">
              <w:rPr>
                <w:szCs w:val="24"/>
              </w:rPr>
              <w:t>(c)</w:t>
            </w:r>
            <w:r w:rsidRPr="00B014A9">
              <w:rPr>
                <w:szCs w:val="24"/>
              </w:rPr>
              <w:tab/>
              <w:t>price adjustment due to discounts offered in accordance with ITB 14.3;</w:t>
            </w:r>
          </w:p>
          <w:p w14:paraId="3602BACD" w14:textId="77777777" w:rsidR="007B586E" w:rsidRPr="00B014A9" w:rsidRDefault="007B586E">
            <w:pPr>
              <w:pStyle w:val="P3Header1-Clauses"/>
              <w:numPr>
                <w:ilvl w:val="0"/>
                <w:numId w:val="0"/>
              </w:numPr>
              <w:ind w:left="927" w:hanging="423"/>
              <w:rPr>
                <w:szCs w:val="24"/>
              </w:rPr>
            </w:pPr>
            <w:r w:rsidRPr="00B014A9">
              <w:rPr>
                <w:szCs w:val="24"/>
              </w:rPr>
              <w:t>(d)</w:t>
            </w:r>
            <w:r w:rsidRPr="00B014A9">
              <w:rPr>
                <w:szCs w:val="24"/>
              </w:rPr>
              <w:tab/>
            </w:r>
            <w:r w:rsidRPr="00B014A9">
              <w:rPr>
                <w:spacing w:val="-4"/>
                <w:szCs w:val="24"/>
              </w:rPr>
              <w:t>converting the amount resulting from applying (a) to (c) above, if relevant, to a single currency in accordance with ITB 32;</w:t>
            </w:r>
          </w:p>
          <w:p w14:paraId="21C51481" w14:textId="77777777" w:rsidR="007B586E" w:rsidRPr="00B014A9" w:rsidRDefault="007B586E">
            <w:pPr>
              <w:pStyle w:val="P3Header1-Clauses"/>
              <w:numPr>
                <w:ilvl w:val="0"/>
                <w:numId w:val="0"/>
              </w:numPr>
              <w:ind w:left="927" w:hanging="423"/>
              <w:rPr>
                <w:szCs w:val="24"/>
              </w:rPr>
            </w:pPr>
            <w:r w:rsidRPr="00B014A9">
              <w:rPr>
                <w:szCs w:val="24"/>
              </w:rPr>
              <w:t>(e)</w:t>
            </w:r>
            <w:r w:rsidRPr="00B014A9">
              <w:rPr>
                <w:szCs w:val="24"/>
              </w:rPr>
              <w:tab/>
              <w:t>adjustment for nonconformities in accordance with ITB 30.3;</w:t>
            </w:r>
          </w:p>
          <w:p w14:paraId="20B05E06" w14:textId="77777777" w:rsidR="007B586E" w:rsidRPr="00B014A9" w:rsidRDefault="007B586E">
            <w:pPr>
              <w:pStyle w:val="P3Header1-Clauses"/>
              <w:numPr>
                <w:ilvl w:val="0"/>
                <w:numId w:val="0"/>
              </w:numPr>
              <w:ind w:left="927" w:hanging="423"/>
              <w:rPr>
                <w:b/>
                <w:bCs/>
                <w:i/>
                <w:iCs/>
                <w:szCs w:val="24"/>
              </w:rPr>
            </w:pPr>
            <w:r w:rsidRPr="00B014A9">
              <w:rPr>
                <w:szCs w:val="24"/>
              </w:rPr>
              <w:t>(f)</w:t>
            </w:r>
            <w:r w:rsidRPr="00B014A9">
              <w:rPr>
                <w:szCs w:val="24"/>
              </w:rPr>
              <w:tab/>
              <w:t>application of all the evaluation factors indicated in Section III (Evaluation and Qualification Criteria);</w:t>
            </w:r>
          </w:p>
        </w:tc>
      </w:tr>
      <w:tr w:rsidR="007B586E" w:rsidRPr="00B014A9" w14:paraId="39A02DCF" w14:textId="77777777">
        <w:trPr>
          <w:jc w:val="center"/>
        </w:trPr>
        <w:tc>
          <w:tcPr>
            <w:tcW w:w="2430" w:type="dxa"/>
          </w:tcPr>
          <w:p w14:paraId="796F5660" w14:textId="77777777" w:rsidR="007B586E" w:rsidRPr="00B014A9" w:rsidRDefault="007B586E">
            <w:pPr>
              <w:spacing w:before="140" w:after="120"/>
            </w:pPr>
          </w:p>
        </w:tc>
        <w:tc>
          <w:tcPr>
            <w:tcW w:w="7020" w:type="dxa"/>
          </w:tcPr>
          <w:p w14:paraId="3F51A127" w14:textId="77777777" w:rsidR="007B586E" w:rsidRPr="00B014A9" w:rsidRDefault="007B586E">
            <w:pPr>
              <w:pStyle w:val="Header2-SubClauses"/>
              <w:rPr>
                <w:rFonts w:cs="Times New Roman"/>
              </w:rPr>
            </w:pPr>
            <w:r w:rsidRPr="00B014A9">
              <w:rPr>
                <w:rFonts w:cs="Times New Roman"/>
              </w:rPr>
              <w:t>The estimated effect of the price adjustment provisions of the Conditions of Contract, applied over the period of execution of the Contract, shall not be taken into account in bid evaluation.</w:t>
            </w:r>
          </w:p>
        </w:tc>
      </w:tr>
      <w:tr w:rsidR="007B586E" w:rsidRPr="00B014A9" w14:paraId="3CE8B365" w14:textId="77777777">
        <w:trPr>
          <w:jc w:val="center"/>
        </w:trPr>
        <w:tc>
          <w:tcPr>
            <w:tcW w:w="2430" w:type="dxa"/>
          </w:tcPr>
          <w:p w14:paraId="510A3378" w14:textId="77777777" w:rsidR="007B586E" w:rsidRPr="00B014A9" w:rsidRDefault="007B586E">
            <w:pPr>
              <w:spacing w:before="140" w:after="120"/>
            </w:pPr>
          </w:p>
        </w:tc>
        <w:tc>
          <w:tcPr>
            <w:tcW w:w="7020" w:type="dxa"/>
          </w:tcPr>
          <w:p w14:paraId="0F655132" w14:textId="77777777" w:rsidR="007B586E" w:rsidRPr="00B014A9" w:rsidRDefault="007B586E">
            <w:pPr>
              <w:pStyle w:val="Header2-SubClauses"/>
              <w:rPr>
                <w:rFonts w:cs="Times New Roman"/>
              </w:rPr>
            </w:pPr>
            <w:r w:rsidRPr="00B014A9">
              <w:rPr>
                <w:rFonts w:cs="Times New Roman"/>
              </w:rPr>
              <w:t>If this Bidding Document allows Bidders to quote separate prices for different contracts, and to award multiple contracts to a single Bidder, the methodology to determine the lowest evaluated price of the contract combinations, including any discounts offered in the Letter of Bid, is specified in Section III (Evaluation and Qualification Criteria).</w:t>
            </w:r>
          </w:p>
        </w:tc>
      </w:tr>
      <w:tr w:rsidR="007B586E" w:rsidRPr="00B014A9" w14:paraId="249AD7CD" w14:textId="77777777">
        <w:trPr>
          <w:jc w:val="center"/>
        </w:trPr>
        <w:tc>
          <w:tcPr>
            <w:tcW w:w="2430" w:type="dxa"/>
          </w:tcPr>
          <w:p w14:paraId="4637076D" w14:textId="77777777" w:rsidR="007B586E" w:rsidRPr="00B014A9" w:rsidRDefault="007B586E">
            <w:pPr>
              <w:spacing w:before="140" w:after="120"/>
            </w:pPr>
          </w:p>
        </w:tc>
        <w:tc>
          <w:tcPr>
            <w:tcW w:w="7020" w:type="dxa"/>
          </w:tcPr>
          <w:p w14:paraId="4824C35A" w14:textId="77777777" w:rsidR="007B586E" w:rsidRPr="00B014A9" w:rsidRDefault="007B586E">
            <w:pPr>
              <w:pStyle w:val="Header2-SubClauses"/>
              <w:rPr>
                <w:rFonts w:cs="Times New Roman"/>
              </w:rPr>
            </w:pPr>
            <w:r w:rsidRPr="00B014A9">
              <w:rPr>
                <w:rFonts w:cs="Times New Roman"/>
              </w:rPr>
              <w:t xml:space="preserve">If the bid for an admeasurement contract, which results in the lowest Evaluated Bid Price, is seriously unbalanced, front loaded or substantially below updated estimates in the opinion of the </w:t>
            </w:r>
            <w:r w:rsidR="00283744" w:rsidRPr="00B014A9">
              <w:rPr>
                <w:rStyle w:val="StyleHeader2-SubClausesItalicChar"/>
                <w:rFonts w:cs="Times New Roman"/>
                <w:i w:val="0"/>
              </w:rPr>
              <w:t>Employer</w:t>
            </w:r>
            <w:r w:rsidRPr="00B014A9">
              <w:rPr>
                <w:rFonts w:cs="Times New Roman"/>
              </w:rPr>
              <w:t xml:space="preserve">, the </w:t>
            </w:r>
            <w:r w:rsidR="00283744" w:rsidRPr="00B014A9">
              <w:rPr>
                <w:rStyle w:val="StyleHeader2-SubClausesItalicChar"/>
                <w:rFonts w:cs="Times New Roman"/>
                <w:i w:val="0"/>
              </w:rPr>
              <w:t>Employer</w:t>
            </w:r>
            <w:r w:rsidRPr="00B014A9">
              <w:rPr>
                <w:rFonts w:cs="Times New Roman"/>
              </w:rPr>
              <w:t xml:space="preserve"> may require the Bidder to produce detailed price analyses for any or all items of the Bill of Quantities, </w:t>
            </w:r>
            <w:r w:rsidRPr="00B014A9">
              <w:rPr>
                <w:rStyle w:val="StyleHeader2-SubClausesItalicChar"/>
                <w:rFonts w:cs="Times New Roman"/>
                <w:i w:val="0"/>
                <w:iCs w:val="0"/>
              </w:rPr>
              <w:t xml:space="preserve">to demonstrate the internal consistency of those prices with the construction methods and schedule proposed. After evaluation of the price analyses, taking into consideration the schedule of estimated Contract payments, the </w:t>
            </w:r>
            <w:r w:rsidR="00283744" w:rsidRPr="00B014A9">
              <w:rPr>
                <w:rStyle w:val="StyleHeader2-SubClausesItalicChar"/>
                <w:rFonts w:cs="Times New Roman"/>
                <w:i w:val="0"/>
                <w:iCs w:val="0"/>
              </w:rPr>
              <w:t>Employer</w:t>
            </w:r>
            <w:r w:rsidRPr="00B014A9">
              <w:rPr>
                <w:rStyle w:val="StyleHeader2-SubClausesItalicChar"/>
                <w:rFonts w:cs="Times New Roman"/>
                <w:i w:val="0"/>
                <w:iCs w:val="0"/>
              </w:rPr>
              <w:t xml:space="preserve"> may require that the amount of the performance security be increased at the expense of the Bidder to a level sufficient to protect the </w:t>
            </w:r>
            <w:r w:rsidR="00283744" w:rsidRPr="00B014A9">
              <w:rPr>
                <w:rStyle w:val="StyleHeader2-SubClausesItalicChar"/>
                <w:rFonts w:cs="Times New Roman"/>
                <w:i w:val="0"/>
                <w:iCs w:val="0"/>
              </w:rPr>
              <w:t>Employer</w:t>
            </w:r>
            <w:r w:rsidRPr="00B014A9">
              <w:rPr>
                <w:rStyle w:val="StyleHeader2-SubClausesItalicChar"/>
                <w:rFonts w:cs="Times New Roman"/>
                <w:i w:val="0"/>
                <w:iCs w:val="0"/>
              </w:rPr>
              <w:t xml:space="preserve"> against financial loss in the event of default of the successful Bidder under the Contract</w:t>
            </w:r>
            <w:r w:rsidRPr="00B014A9">
              <w:rPr>
                <w:rFonts w:cs="Times New Roman"/>
                <w:i/>
              </w:rPr>
              <w:t>.</w:t>
            </w:r>
          </w:p>
          <w:p w14:paraId="45673CF8" w14:textId="77777777" w:rsidR="00BA1B7F" w:rsidRPr="00B014A9" w:rsidRDefault="00BA1B7F" w:rsidP="00BA1B7F">
            <w:pPr>
              <w:pStyle w:val="Header2-SubClauses"/>
              <w:numPr>
                <w:ilvl w:val="0"/>
                <w:numId w:val="0"/>
              </w:numPr>
              <w:ind w:left="504"/>
              <w:rPr>
                <w:rFonts w:cs="Times New Roman"/>
              </w:rPr>
            </w:pPr>
          </w:p>
        </w:tc>
      </w:tr>
      <w:tr w:rsidR="007B586E" w:rsidRPr="00B014A9" w14:paraId="6FEFE88E" w14:textId="77777777">
        <w:trPr>
          <w:jc w:val="center"/>
        </w:trPr>
        <w:tc>
          <w:tcPr>
            <w:tcW w:w="2430" w:type="dxa"/>
          </w:tcPr>
          <w:p w14:paraId="6355A7EA" w14:textId="77777777" w:rsidR="007B586E" w:rsidRPr="00B014A9" w:rsidRDefault="007B586E">
            <w:pPr>
              <w:pStyle w:val="S1-Header2"/>
            </w:pPr>
            <w:bookmarkStart w:id="294" w:name="_Toc438438860"/>
            <w:bookmarkStart w:id="295" w:name="_Toc438532654"/>
            <w:bookmarkStart w:id="296" w:name="_Toc438734004"/>
            <w:bookmarkStart w:id="297" w:name="_Toc438907041"/>
            <w:bookmarkStart w:id="298" w:name="_Toc438907240"/>
            <w:bookmarkStart w:id="299" w:name="_Toc97371040"/>
            <w:bookmarkStart w:id="300" w:name="_Toc139863137"/>
            <w:bookmarkStart w:id="301" w:name="_Toc168299653"/>
            <w:r w:rsidRPr="00B014A9">
              <w:lastRenderedPageBreak/>
              <w:t>Comparison of Bids</w:t>
            </w:r>
            <w:bookmarkEnd w:id="294"/>
            <w:bookmarkEnd w:id="295"/>
            <w:bookmarkEnd w:id="296"/>
            <w:bookmarkEnd w:id="297"/>
            <w:bookmarkEnd w:id="298"/>
            <w:bookmarkEnd w:id="299"/>
            <w:bookmarkEnd w:id="300"/>
            <w:bookmarkEnd w:id="301"/>
          </w:p>
        </w:tc>
        <w:tc>
          <w:tcPr>
            <w:tcW w:w="7020" w:type="dxa"/>
          </w:tcPr>
          <w:p w14:paraId="6817B10B" w14:textId="77777777" w:rsidR="007B586E" w:rsidRPr="00B014A9" w:rsidRDefault="007B586E">
            <w:pPr>
              <w:pStyle w:val="Header2-SubClauses"/>
              <w:rPr>
                <w:rFonts w:cs="Times New Roman"/>
              </w:rPr>
            </w:pPr>
            <w:r w:rsidRPr="00B014A9">
              <w:rPr>
                <w:rFonts w:cs="Times New Roman"/>
              </w:rPr>
              <w:t xml:space="preserve">The </w:t>
            </w:r>
            <w:r w:rsidR="00283744" w:rsidRPr="00B014A9">
              <w:rPr>
                <w:rStyle w:val="StyleHeader2-SubClausesItalicChar"/>
                <w:rFonts w:cs="Times New Roman"/>
                <w:i w:val="0"/>
              </w:rPr>
              <w:t>Employer</w:t>
            </w:r>
            <w:r w:rsidRPr="00B014A9">
              <w:rPr>
                <w:rFonts w:cs="Times New Roman"/>
              </w:rPr>
              <w:t xml:space="preserve"> shall compare all substantially responsive bids in accordance with ITB 34.2 to determine the lowest evaluated bid</w:t>
            </w:r>
            <w:r w:rsidRPr="00B014A9">
              <w:rPr>
                <w:rStyle w:val="StyleHeader2-SubClausesItalicChar"/>
                <w:rFonts w:cs="Times New Roman"/>
              </w:rPr>
              <w:t>.</w:t>
            </w:r>
          </w:p>
        </w:tc>
      </w:tr>
      <w:tr w:rsidR="007B586E" w:rsidRPr="00B014A9" w14:paraId="7E9156CD" w14:textId="77777777">
        <w:trPr>
          <w:jc w:val="center"/>
        </w:trPr>
        <w:tc>
          <w:tcPr>
            <w:tcW w:w="2430" w:type="dxa"/>
          </w:tcPr>
          <w:p w14:paraId="61B98F90" w14:textId="77777777" w:rsidR="007B586E" w:rsidRPr="00B014A9" w:rsidRDefault="007B586E">
            <w:pPr>
              <w:pStyle w:val="S1-Header2"/>
            </w:pPr>
            <w:bookmarkStart w:id="302" w:name="_Toc438438861"/>
            <w:bookmarkStart w:id="303" w:name="_Toc438532655"/>
            <w:bookmarkStart w:id="304" w:name="_Toc438734005"/>
            <w:bookmarkStart w:id="305" w:name="_Toc438907042"/>
            <w:bookmarkStart w:id="306" w:name="_Toc438907241"/>
            <w:bookmarkStart w:id="307" w:name="_Toc97371041"/>
            <w:bookmarkStart w:id="308" w:name="_Toc139863138"/>
            <w:bookmarkStart w:id="309" w:name="_Toc168299654"/>
            <w:r w:rsidRPr="00B014A9">
              <w:t>Qualification of the Bidder</w:t>
            </w:r>
            <w:bookmarkEnd w:id="302"/>
            <w:bookmarkEnd w:id="303"/>
            <w:bookmarkEnd w:id="304"/>
            <w:bookmarkEnd w:id="305"/>
            <w:bookmarkEnd w:id="306"/>
            <w:bookmarkEnd w:id="307"/>
            <w:bookmarkEnd w:id="308"/>
            <w:bookmarkEnd w:id="309"/>
          </w:p>
        </w:tc>
        <w:tc>
          <w:tcPr>
            <w:tcW w:w="7020" w:type="dxa"/>
          </w:tcPr>
          <w:p w14:paraId="26C56A72" w14:textId="77777777" w:rsidR="007B586E" w:rsidRPr="00B014A9" w:rsidRDefault="007B586E">
            <w:pPr>
              <w:pStyle w:val="Header2-SubClauses"/>
              <w:rPr>
                <w:rFonts w:cs="Times New Roman"/>
              </w:rPr>
            </w:pPr>
            <w:r w:rsidRPr="00B014A9">
              <w:rPr>
                <w:rFonts w:cs="Times New Roman"/>
              </w:rPr>
              <w:t xml:space="preserve">The </w:t>
            </w:r>
            <w:r w:rsidR="00283744" w:rsidRPr="00B014A9">
              <w:rPr>
                <w:rStyle w:val="StyleHeader2-SubClausesItalicChar"/>
                <w:rFonts w:cs="Times New Roman"/>
                <w:i w:val="0"/>
              </w:rPr>
              <w:t>Employer</w:t>
            </w:r>
            <w:r w:rsidRPr="00B014A9">
              <w:rPr>
                <w:rFonts w:cs="Times New Roman"/>
              </w:rPr>
              <w:t xml:space="preserve"> shall determine to its satisfaction whether the Bidder that is selected as having submitted the lowest evaluated and substantially responsive bid </w:t>
            </w:r>
            <w:r w:rsidRPr="00B014A9">
              <w:rPr>
                <w:rFonts w:cs="Times New Roman"/>
                <w:iCs/>
              </w:rPr>
              <w:t>meets the qualifying criteria specified in Section III (Evaluation and Qualification Criteria)</w:t>
            </w:r>
            <w:r w:rsidRPr="00B014A9">
              <w:rPr>
                <w:rFonts w:cs="Times New Roman"/>
              </w:rPr>
              <w:t>.</w:t>
            </w:r>
          </w:p>
        </w:tc>
      </w:tr>
      <w:tr w:rsidR="007B586E" w:rsidRPr="00B014A9" w14:paraId="47DA822A" w14:textId="77777777">
        <w:trPr>
          <w:jc w:val="center"/>
        </w:trPr>
        <w:tc>
          <w:tcPr>
            <w:tcW w:w="2430" w:type="dxa"/>
          </w:tcPr>
          <w:p w14:paraId="28BBE9F0" w14:textId="77777777" w:rsidR="007B586E" w:rsidRPr="00B014A9" w:rsidRDefault="007B586E">
            <w:pPr>
              <w:pStyle w:val="Header1-Clauses"/>
              <w:numPr>
                <w:ilvl w:val="0"/>
                <w:numId w:val="0"/>
              </w:numPr>
              <w:spacing w:before="140" w:after="120"/>
              <w:rPr>
                <w:rFonts w:ascii="Times New Roman" w:hAnsi="Times New Roman"/>
                <w:sz w:val="24"/>
                <w:szCs w:val="24"/>
              </w:rPr>
            </w:pPr>
          </w:p>
        </w:tc>
        <w:tc>
          <w:tcPr>
            <w:tcW w:w="7020" w:type="dxa"/>
          </w:tcPr>
          <w:p w14:paraId="4C0A7294" w14:textId="77777777" w:rsidR="007B586E" w:rsidRPr="00B014A9" w:rsidRDefault="007B586E">
            <w:pPr>
              <w:pStyle w:val="Header2-SubClauses"/>
              <w:rPr>
                <w:rFonts w:cs="Times New Roman"/>
              </w:rPr>
            </w:pPr>
            <w:r w:rsidRPr="00B014A9">
              <w:rPr>
                <w:rFonts w:cs="Times New Roman"/>
              </w:rPr>
              <w:t>The determination shall be based upon an examination of the documentary evidence of the Bidder’s qualifications submitted by the Bidder, pursuant to ITB 17.1.</w:t>
            </w:r>
          </w:p>
        </w:tc>
      </w:tr>
      <w:tr w:rsidR="007B586E" w:rsidRPr="00B014A9" w14:paraId="25D4C871" w14:textId="77777777">
        <w:trPr>
          <w:jc w:val="center"/>
        </w:trPr>
        <w:tc>
          <w:tcPr>
            <w:tcW w:w="2430" w:type="dxa"/>
          </w:tcPr>
          <w:p w14:paraId="24C05C67" w14:textId="77777777" w:rsidR="007B586E" w:rsidRPr="00B014A9" w:rsidRDefault="007B586E">
            <w:pPr>
              <w:spacing w:before="120" w:after="120"/>
            </w:pPr>
          </w:p>
        </w:tc>
        <w:tc>
          <w:tcPr>
            <w:tcW w:w="7020" w:type="dxa"/>
          </w:tcPr>
          <w:p w14:paraId="02A5986A" w14:textId="77777777" w:rsidR="007B586E" w:rsidRPr="00B014A9" w:rsidRDefault="007B586E">
            <w:pPr>
              <w:pStyle w:val="Header2-SubClauses"/>
              <w:rPr>
                <w:rFonts w:cs="Times New Roman"/>
              </w:rPr>
            </w:pPr>
            <w:r w:rsidRPr="00B014A9">
              <w:rPr>
                <w:rFonts w:cs="Times New Roman"/>
              </w:rPr>
              <w:t xml:space="preserve">An affirmative determination of qualification shall be a prerequisite for award of the Contract to the Bidder. A negative determination shall result in disqualification of the bid, in which event the </w:t>
            </w:r>
            <w:r w:rsidR="00283744" w:rsidRPr="00B014A9">
              <w:rPr>
                <w:rStyle w:val="StyleHeader2-SubClausesItalicChar"/>
                <w:rFonts w:cs="Times New Roman"/>
                <w:i w:val="0"/>
              </w:rPr>
              <w:t>Employer</w:t>
            </w:r>
            <w:r w:rsidRPr="00B014A9">
              <w:rPr>
                <w:rFonts w:cs="Times New Roman"/>
              </w:rPr>
              <w:t xml:space="preserve"> shall proceed to the next lowest evaluated bid to make a similar determination of that Bidder’s qualifications to perform satisfactorily.</w:t>
            </w:r>
          </w:p>
        </w:tc>
      </w:tr>
      <w:tr w:rsidR="007B586E" w:rsidRPr="00B014A9" w14:paraId="7A596AF6" w14:textId="77777777">
        <w:trPr>
          <w:trHeight w:val="1332"/>
          <w:jc w:val="center"/>
        </w:trPr>
        <w:tc>
          <w:tcPr>
            <w:tcW w:w="2430" w:type="dxa"/>
          </w:tcPr>
          <w:p w14:paraId="6F1A57CA" w14:textId="77777777" w:rsidR="007B586E" w:rsidRPr="00B014A9" w:rsidRDefault="00283744" w:rsidP="00936E8B">
            <w:pPr>
              <w:pStyle w:val="S1-Header2"/>
              <w:jc w:val="both"/>
            </w:pPr>
            <w:bookmarkStart w:id="310" w:name="_Toc438438862"/>
            <w:bookmarkStart w:id="311" w:name="_Toc438532656"/>
            <w:bookmarkStart w:id="312" w:name="_Toc438734006"/>
            <w:bookmarkStart w:id="313" w:name="_Toc438907043"/>
            <w:bookmarkStart w:id="314" w:name="_Toc438907242"/>
            <w:bookmarkStart w:id="315" w:name="_Toc97371042"/>
            <w:bookmarkStart w:id="316" w:name="_Toc139863139"/>
            <w:bookmarkStart w:id="317" w:name="_Toc168299655"/>
            <w:r w:rsidRPr="00B014A9">
              <w:rPr>
                <w:bCs/>
                <w:iCs/>
              </w:rPr>
              <w:t>Employer</w:t>
            </w:r>
            <w:r w:rsidR="007B586E" w:rsidRPr="00B014A9">
              <w:rPr>
                <w:iCs/>
              </w:rPr>
              <w:t xml:space="preserve">’s </w:t>
            </w:r>
            <w:r w:rsidR="007B586E" w:rsidRPr="00B014A9">
              <w:t>Right to Accept Any Bid, and to Reject Any or All Bids</w:t>
            </w:r>
            <w:bookmarkEnd w:id="310"/>
            <w:bookmarkEnd w:id="311"/>
            <w:bookmarkEnd w:id="312"/>
            <w:bookmarkEnd w:id="313"/>
            <w:bookmarkEnd w:id="314"/>
            <w:bookmarkEnd w:id="315"/>
            <w:bookmarkEnd w:id="316"/>
            <w:bookmarkEnd w:id="317"/>
          </w:p>
        </w:tc>
        <w:tc>
          <w:tcPr>
            <w:tcW w:w="7020" w:type="dxa"/>
          </w:tcPr>
          <w:p w14:paraId="60A6CED3" w14:textId="77777777" w:rsidR="007B586E" w:rsidRPr="00B014A9" w:rsidRDefault="007B586E">
            <w:pPr>
              <w:pStyle w:val="Header2-SubClauses"/>
              <w:rPr>
                <w:rFonts w:cs="Times New Roman"/>
              </w:rPr>
            </w:pPr>
            <w:r w:rsidRPr="00B014A9">
              <w:rPr>
                <w:rFonts w:cs="Times New Roman"/>
              </w:rPr>
              <w:t xml:space="preserve">The </w:t>
            </w:r>
            <w:r w:rsidR="00283744" w:rsidRPr="00B014A9">
              <w:rPr>
                <w:rStyle w:val="StyleHeader2-SubClausesItalicChar"/>
                <w:rFonts w:cs="Times New Roman"/>
                <w:i w:val="0"/>
              </w:rPr>
              <w:t>Employer</w:t>
            </w:r>
            <w:r w:rsidRPr="00B014A9">
              <w:rPr>
                <w:rFonts w:cs="Times New Roman"/>
              </w:rPr>
              <w:t xml:space="preserve"> reserves the right to accept or reject any bid, and to annul the bidding process and reject all bids at any time prior to contract award, without thereby incurring any liability to Bidders. In case of annulment, all bids submitted and specifically, bid securities, shall be promptly returned to the Bidders.</w:t>
            </w:r>
          </w:p>
        </w:tc>
      </w:tr>
      <w:tr w:rsidR="007B586E" w:rsidRPr="00B014A9" w14:paraId="0B6D6269" w14:textId="77777777">
        <w:trPr>
          <w:cantSplit/>
          <w:jc w:val="center"/>
        </w:trPr>
        <w:tc>
          <w:tcPr>
            <w:tcW w:w="9450" w:type="dxa"/>
            <w:gridSpan w:val="2"/>
          </w:tcPr>
          <w:p w14:paraId="5369584D" w14:textId="77777777" w:rsidR="007B586E" w:rsidRPr="00B014A9" w:rsidRDefault="007B586E">
            <w:pPr>
              <w:pStyle w:val="StyleStyleS1-Header1TimesNewRoman14pt1"/>
            </w:pPr>
            <w:bookmarkStart w:id="318" w:name="_Toc438438863"/>
            <w:bookmarkStart w:id="319" w:name="_Toc438532657"/>
            <w:bookmarkStart w:id="320" w:name="_Toc438734007"/>
            <w:bookmarkStart w:id="321" w:name="_Toc438962089"/>
            <w:bookmarkStart w:id="322" w:name="_Toc461939621"/>
            <w:bookmarkStart w:id="323" w:name="_Toc97371043"/>
            <w:bookmarkStart w:id="324" w:name="_Toc168299656"/>
            <w:r w:rsidRPr="00B014A9">
              <w:t>Award of Contract</w:t>
            </w:r>
            <w:bookmarkEnd w:id="318"/>
            <w:bookmarkEnd w:id="319"/>
            <w:bookmarkEnd w:id="320"/>
            <w:bookmarkEnd w:id="321"/>
            <w:bookmarkEnd w:id="322"/>
            <w:bookmarkEnd w:id="323"/>
            <w:bookmarkEnd w:id="324"/>
          </w:p>
        </w:tc>
      </w:tr>
      <w:tr w:rsidR="007B586E" w:rsidRPr="00B014A9" w14:paraId="0DB61896" w14:textId="77777777">
        <w:trPr>
          <w:jc w:val="center"/>
        </w:trPr>
        <w:tc>
          <w:tcPr>
            <w:tcW w:w="2430" w:type="dxa"/>
          </w:tcPr>
          <w:p w14:paraId="7E6500DA" w14:textId="77777777" w:rsidR="007B586E" w:rsidRPr="00B014A9" w:rsidRDefault="007B586E">
            <w:pPr>
              <w:pStyle w:val="S1-Header2"/>
            </w:pPr>
            <w:bookmarkStart w:id="325" w:name="_Toc438438864"/>
            <w:bookmarkStart w:id="326" w:name="_Toc438532658"/>
            <w:bookmarkStart w:id="327" w:name="_Toc438734008"/>
            <w:bookmarkStart w:id="328" w:name="_Toc438907044"/>
            <w:bookmarkStart w:id="329" w:name="_Toc438907243"/>
            <w:bookmarkStart w:id="330" w:name="_Toc97371044"/>
            <w:bookmarkStart w:id="331" w:name="_Toc139863140"/>
            <w:bookmarkStart w:id="332" w:name="_Toc168299657"/>
            <w:r w:rsidRPr="00B014A9">
              <w:t>Award Criteria</w:t>
            </w:r>
            <w:bookmarkEnd w:id="325"/>
            <w:bookmarkEnd w:id="326"/>
            <w:bookmarkEnd w:id="327"/>
            <w:bookmarkEnd w:id="328"/>
            <w:bookmarkEnd w:id="329"/>
            <w:bookmarkEnd w:id="330"/>
            <w:bookmarkEnd w:id="331"/>
            <w:bookmarkEnd w:id="332"/>
          </w:p>
        </w:tc>
        <w:tc>
          <w:tcPr>
            <w:tcW w:w="7020" w:type="dxa"/>
          </w:tcPr>
          <w:p w14:paraId="03DE9992" w14:textId="77777777" w:rsidR="007B586E" w:rsidRPr="00B014A9" w:rsidRDefault="007B586E">
            <w:pPr>
              <w:pStyle w:val="Header2-SubClauses"/>
              <w:rPr>
                <w:rFonts w:cs="Times New Roman"/>
              </w:rPr>
            </w:pPr>
            <w:r w:rsidRPr="00B014A9">
              <w:rPr>
                <w:rStyle w:val="StyleHeader2-SubClausesItalicChar"/>
                <w:rFonts w:cs="Times New Roman"/>
                <w:i w:val="0"/>
              </w:rPr>
              <w:t>Subject to ITB 37.1</w:t>
            </w:r>
            <w:r w:rsidRPr="00B014A9">
              <w:rPr>
                <w:rFonts w:cs="Times New Roman"/>
                <w:i/>
              </w:rPr>
              <w:t>,</w:t>
            </w:r>
            <w:r w:rsidRPr="00B014A9">
              <w:rPr>
                <w:rFonts w:cs="Times New Roman"/>
              </w:rPr>
              <w:t xml:space="preserve"> the </w:t>
            </w:r>
            <w:r w:rsidR="00283744" w:rsidRPr="00B014A9">
              <w:rPr>
                <w:rStyle w:val="StyleHeader2-SubClausesItalicChar"/>
                <w:rFonts w:cs="Times New Roman"/>
                <w:i w:val="0"/>
              </w:rPr>
              <w:t>Employer</w:t>
            </w:r>
            <w:r w:rsidRPr="00B014A9">
              <w:rPr>
                <w:rFonts w:cs="Times New Roman"/>
              </w:rPr>
              <w:t xml:space="preserve"> shall award the Contract to the Bidder whose offer has been determined to be the lowest evaluated bid and is substantially responsive to the Bidding Document, provided further that the Bidder is determined to be qualified to perform the Contract satisfactorily.</w:t>
            </w:r>
          </w:p>
        </w:tc>
      </w:tr>
      <w:tr w:rsidR="007B586E" w:rsidRPr="00B014A9" w14:paraId="69985D5A" w14:textId="77777777">
        <w:trPr>
          <w:trHeight w:val="720"/>
          <w:jc w:val="center"/>
        </w:trPr>
        <w:tc>
          <w:tcPr>
            <w:tcW w:w="2430" w:type="dxa"/>
          </w:tcPr>
          <w:p w14:paraId="1DD9DBDB" w14:textId="77777777" w:rsidR="007B586E" w:rsidRPr="00B014A9" w:rsidRDefault="007B586E">
            <w:pPr>
              <w:pStyle w:val="S1-Header2"/>
            </w:pPr>
            <w:bookmarkStart w:id="333" w:name="_Toc438438866"/>
            <w:bookmarkStart w:id="334" w:name="_Toc438532660"/>
            <w:bookmarkStart w:id="335" w:name="_Toc438734010"/>
            <w:bookmarkStart w:id="336" w:name="_Toc438907046"/>
            <w:bookmarkStart w:id="337" w:name="_Toc438907245"/>
            <w:bookmarkStart w:id="338" w:name="_Toc97371045"/>
            <w:bookmarkStart w:id="339" w:name="_Toc139863141"/>
            <w:bookmarkStart w:id="340" w:name="_Toc168299658"/>
            <w:r w:rsidRPr="00B014A9">
              <w:t>Notification of Award</w:t>
            </w:r>
            <w:bookmarkEnd w:id="333"/>
            <w:bookmarkEnd w:id="334"/>
            <w:bookmarkEnd w:id="335"/>
            <w:bookmarkEnd w:id="336"/>
            <w:bookmarkEnd w:id="337"/>
            <w:bookmarkEnd w:id="338"/>
            <w:bookmarkEnd w:id="339"/>
            <w:bookmarkEnd w:id="340"/>
          </w:p>
        </w:tc>
        <w:tc>
          <w:tcPr>
            <w:tcW w:w="7020" w:type="dxa"/>
          </w:tcPr>
          <w:p w14:paraId="49D41E39" w14:textId="77777777" w:rsidR="007B586E" w:rsidRPr="00B014A9" w:rsidRDefault="007B586E" w:rsidP="001A1629">
            <w:pPr>
              <w:pStyle w:val="Header2-SubClauses"/>
              <w:rPr>
                <w:rFonts w:cs="Times New Roman"/>
              </w:rPr>
            </w:pPr>
            <w:r w:rsidRPr="00B014A9">
              <w:rPr>
                <w:rFonts w:cs="Times New Roman"/>
              </w:rPr>
              <w:t xml:space="preserve">Prior to the expiration of the period of bid validity, the </w:t>
            </w:r>
            <w:r w:rsidR="00283744" w:rsidRPr="00B014A9">
              <w:rPr>
                <w:rStyle w:val="StyleHeader2-SubClausesItalicChar"/>
                <w:rFonts w:cs="Times New Roman"/>
                <w:i w:val="0"/>
              </w:rPr>
              <w:t>Employer</w:t>
            </w:r>
            <w:r w:rsidRPr="00B014A9">
              <w:rPr>
                <w:rFonts w:cs="Times New Roman"/>
              </w:rPr>
              <w:t xml:space="preserve"> shall notify the successful Bidder, in writing, via the Letter of Acceptance included in the Contract Forms, that its bid has been accepted.  At the same time, the </w:t>
            </w:r>
            <w:r w:rsidR="00283744" w:rsidRPr="00B014A9">
              <w:rPr>
                <w:rStyle w:val="StyleHeader2-SubClausesItalicChar"/>
                <w:rFonts w:cs="Times New Roman"/>
                <w:i w:val="0"/>
              </w:rPr>
              <w:t>Employer</w:t>
            </w:r>
            <w:r w:rsidRPr="00B014A9">
              <w:rPr>
                <w:rFonts w:cs="Times New Roman"/>
              </w:rPr>
              <w:t xml:space="preserve"> shall also notify all other Bidders of the results of the bidding, and shall </w:t>
            </w:r>
            <w:r w:rsidRPr="00B014A9">
              <w:rPr>
                <w:rFonts w:cs="Times New Roman"/>
                <w:spacing w:val="-4"/>
              </w:rPr>
              <w:t xml:space="preserve">publish </w:t>
            </w:r>
            <w:r w:rsidRPr="00B014A9">
              <w:rPr>
                <w:rFonts w:cs="Times New Roman"/>
                <w:iCs/>
                <w:spacing w:val="-4"/>
              </w:rPr>
              <w:t xml:space="preserve">in </w:t>
            </w:r>
            <w:r w:rsidR="001A1629" w:rsidRPr="00B014A9">
              <w:rPr>
                <w:rFonts w:cs="Times New Roman"/>
                <w:iCs/>
                <w:spacing w:val="-4"/>
              </w:rPr>
              <w:t xml:space="preserve">an appropriate newspaper or Gazette and </w:t>
            </w:r>
            <w:proofErr w:type="spellStart"/>
            <w:r w:rsidR="001A1629" w:rsidRPr="00B014A9">
              <w:rPr>
                <w:rFonts w:cs="Times New Roman"/>
                <w:iCs/>
                <w:spacing w:val="-4"/>
              </w:rPr>
              <w:t>IsDB</w:t>
            </w:r>
            <w:proofErr w:type="spellEnd"/>
            <w:r w:rsidR="001A1629" w:rsidRPr="00B014A9">
              <w:rPr>
                <w:rFonts w:cs="Times New Roman"/>
                <w:iCs/>
                <w:spacing w:val="-4"/>
              </w:rPr>
              <w:t xml:space="preserve"> website online,</w:t>
            </w:r>
            <w:r w:rsidRPr="00B014A9">
              <w:rPr>
                <w:rFonts w:cs="Times New Roman"/>
                <w:iCs/>
                <w:spacing w:val="-4"/>
              </w:rPr>
              <w:t xml:space="preserve"> </w:t>
            </w:r>
            <w:r w:rsidRPr="00B014A9">
              <w:rPr>
                <w:rFonts w:cs="Times New Roman"/>
                <w:spacing w:val="-4"/>
              </w:rPr>
              <w:t xml:space="preserve">the results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w:t>
            </w:r>
            <w:r w:rsidRPr="00B014A9">
              <w:rPr>
                <w:rFonts w:cs="Times New Roman"/>
                <w:spacing w:val="-4"/>
              </w:rPr>
              <w:lastRenderedPageBreak/>
              <w:t>winning Bidder, and the Price it offered, as well as the duration and summary scope of the contract awarded.</w:t>
            </w:r>
          </w:p>
        </w:tc>
      </w:tr>
      <w:tr w:rsidR="007B586E" w:rsidRPr="00B014A9" w14:paraId="1D9AB33B" w14:textId="77777777">
        <w:trPr>
          <w:jc w:val="center"/>
        </w:trPr>
        <w:tc>
          <w:tcPr>
            <w:tcW w:w="2430" w:type="dxa"/>
          </w:tcPr>
          <w:p w14:paraId="15422E13" w14:textId="77777777" w:rsidR="007B586E" w:rsidRPr="00B014A9" w:rsidRDefault="007B586E">
            <w:pPr>
              <w:pStyle w:val="Header1-Clauses"/>
              <w:numPr>
                <w:ilvl w:val="0"/>
                <w:numId w:val="0"/>
              </w:numPr>
              <w:spacing w:after="120"/>
              <w:rPr>
                <w:rFonts w:ascii="Times New Roman" w:hAnsi="Times New Roman"/>
                <w:sz w:val="24"/>
                <w:szCs w:val="24"/>
              </w:rPr>
            </w:pPr>
          </w:p>
        </w:tc>
        <w:tc>
          <w:tcPr>
            <w:tcW w:w="7020" w:type="dxa"/>
          </w:tcPr>
          <w:p w14:paraId="26EE435B" w14:textId="77777777" w:rsidR="007B586E" w:rsidRPr="00B014A9" w:rsidRDefault="007B586E">
            <w:pPr>
              <w:pStyle w:val="Header2-SubClauses"/>
              <w:rPr>
                <w:rFonts w:cs="Times New Roman"/>
              </w:rPr>
            </w:pPr>
            <w:r w:rsidRPr="00B014A9">
              <w:rPr>
                <w:rFonts w:cs="Times New Roman"/>
              </w:rPr>
              <w:t>Until a formal contract is prepared and executed, the notification of award shall constitute a binding Contract.</w:t>
            </w:r>
          </w:p>
        </w:tc>
      </w:tr>
      <w:tr w:rsidR="007B586E" w:rsidRPr="00B014A9" w14:paraId="305876B0" w14:textId="77777777">
        <w:trPr>
          <w:jc w:val="center"/>
        </w:trPr>
        <w:tc>
          <w:tcPr>
            <w:tcW w:w="2430" w:type="dxa"/>
          </w:tcPr>
          <w:p w14:paraId="52DAA89D" w14:textId="77777777" w:rsidR="007B586E" w:rsidRPr="00B014A9" w:rsidRDefault="007B586E">
            <w:pPr>
              <w:pStyle w:val="Header1-Clauses"/>
              <w:numPr>
                <w:ilvl w:val="0"/>
                <w:numId w:val="0"/>
              </w:numPr>
              <w:spacing w:after="120"/>
              <w:rPr>
                <w:rFonts w:ascii="Times New Roman" w:hAnsi="Times New Roman"/>
                <w:sz w:val="24"/>
                <w:szCs w:val="24"/>
              </w:rPr>
            </w:pPr>
          </w:p>
        </w:tc>
        <w:tc>
          <w:tcPr>
            <w:tcW w:w="7020" w:type="dxa"/>
          </w:tcPr>
          <w:p w14:paraId="29836222" w14:textId="77777777" w:rsidR="007B586E" w:rsidRPr="00B014A9" w:rsidRDefault="007B586E">
            <w:pPr>
              <w:pStyle w:val="StyleHeader2-SubClausesItalic"/>
              <w:rPr>
                <w:rFonts w:cs="Times New Roman"/>
              </w:rPr>
            </w:pPr>
            <w:r w:rsidRPr="00B014A9">
              <w:rPr>
                <w:rFonts w:cs="Times New Roman"/>
                <w:i w:val="0"/>
              </w:rPr>
              <w:t xml:space="preserve">The </w:t>
            </w:r>
            <w:r w:rsidR="00283744" w:rsidRPr="00B014A9">
              <w:rPr>
                <w:rFonts w:cs="Times New Roman"/>
                <w:i w:val="0"/>
              </w:rPr>
              <w:t>Employer</w:t>
            </w:r>
            <w:r w:rsidRPr="00B014A9">
              <w:rPr>
                <w:rFonts w:cs="Times New Roman"/>
                <w:i w:val="0"/>
              </w:rPr>
              <w:t xml:space="preserve"> shall promptly respond in writing to any unsuccessful Bidder who, after notification of award in accordance with ITB 39.1, requests in writing the grounds on which its bid was not selected</w:t>
            </w:r>
            <w:r w:rsidRPr="00B014A9">
              <w:rPr>
                <w:rFonts w:cs="Times New Roman"/>
              </w:rPr>
              <w:t>.</w:t>
            </w:r>
          </w:p>
        </w:tc>
      </w:tr>
      <w:tr w:rsidR="007B586E" w:rsidRPr="00B014A9" w14:paraId="1B43565E" w14:textId="77777777">
        <w:trPr>
          <w:jc w:val="center"/>
        </w:trPr>
        <w:tc>
          <w:tcPr>
            <w:tcW w:w="2430" w:type="dxa"/>
          </w:tcPr>
          <w:p w14:paraId="4CCE0A97" w14:textId="77777777" w:rsidR="007B586E" w:rsidRPr="00B014A9" w:rsidRDefault="007B586E">
            <w:pPr>
              <w:pStyle w:val="S1-Header2"/>
            </w:pPr>
            <w:bookmarkStart w:id="341" w:name="_Toc438438867"/>
            <w:bookmarkStart w:id="342" w:name="_Toc438532661"/>
            <w:bookmarkStart w:id="343" w:name="_Toc438734011"/>
            <w:bookmarkStart w:id="344" w:name="_Toc438907047"/>
            <w:bookmarkStart w:id="345" w:name="_Toc438907246"/>
            <w:bookmarkStart w:id="346" w:name="_Toc97371046"/>
            <w:bookmarkStart w:id="347" w:name="_Toc139863142"/>
            <w:bookmarkStart w:id="348" w:name="_Toc168299659"/>
            <w:r w:rsidRPr="00B014A9">
              <w:t>Signing of Contract</w:t>
            </w:r>
            <w:bookmarkEnd w:id="341"/>
            <w:bookmarkEnd w:id="342"/>
            <w:bookmarkEnd w:id="343"/>
            <w:bookmarkEnd w:id="344"/>
            <w:bookmarkEnd w:id="345"/>
            <w:bookmarkEnd w:id="346"/>
            <w:bookmarkEnd w:id="347"/>
            <w:bookmarkEnd w:id="348"/>
          </w:p>
        </w:tc>
        <w:tc>
          <w:tcPr>
            <w:tcW w:w="7020" w:type="dxa"/>
          </w:tcPr>
          <w:p w14:paraId="177915BB" w14:textId="77777777" w:rsidR="007B586E" w:rsidRPr="00B014A9" w:rsidRDefault="007B586E">
            <w:pPr>
              <w:pStyle w:val="Header2-SubClauses"/>
              <w:rPr>
                <w:rFonts w:cs="Times New Roman"/>
              </w:rPr>
            </w:pPr>
            <w:r w:rsidRPr="00B014A9">
              <w:rPr>
                <w:rFonts w:cs="Times New Roman"/>
              </w:rPr>
              <w:t xml:space="preserve">Promptly upon notification, the </w:t>
            </w:r>
            <w:r w:rsidR="00283744" w:rsidRPr="00B014A9">
              <w:rPr>
                <w:rStyle w:val="StyleHeader2-SubClausesItalicChar"/>
                <w:rFonts w:cs="Times New Roman"/>
                <w:i w:val="0"/>
              </w:rPr>
              <w:t>Employer</w:t>
            </w:r>
            <w:r w:rsidRPr="00B014A9">
              <w:rPr>
                <w:rFonts w:cs="Times New Roman"/>
              </w:rPr>
              <w:t xml:space="preserve"> shall send the successful Bidder the Contract Agreement.</w:t>
            </w:r>
          </w:p>
        </w:tc>
      </w:tr>
      <w:tr w:rsidR="007B586E" w:rsidRPr="00B014A9" w14:paraId="3B921CB4" w14:textId="77777777">
        <w:trPr>
          <w:jc w:val="center"/>
        </w:trPr>
        <w:tc>
          <w:tcPr>
            <w:tcW w:w="2430" w:type="dxa"/>
          </w:tcPr>
          <w:p w14:paraId="015506CE" w14:textId="77777777" w:rsidR="007B586E" w:rsidRPr="00B014A9" w:rsidRDefault="007B586E">
            <w:pPr>
              <w:pStyle w:val="Header1-Clauses"/>
              <w:numPr>
                <w:ilvl w:val="0"/>
                <w:numId w:val="0"/>
              </w:numPr>
              <w:spacing w:after="120"/>
              <w:rPr>
                <w:rFonts w:ascii="Times New Roman" w:hAnsi="Times New Roman"/>
                <w:sz w:val="24"/>
                <w:szCs w:val="24"/>
              </w:rPr>
            </w:pPr>
          </w:p>
        </w:tc>
        <w:tc>
          <w:tcPr>
            <w:tcW w:w="7020" w:type="dxa"/>
          </w:tcPr>
          <w:p w14:paraId="35F2B838" w14:textId="77777777" w:rsidR="007B586E" w:rsidRPr="00B014A9" w:rsidRDefault="007B586E">
            <w:pPr>
              <w:pStyle w:val="Header2-SubClauses"/>
              <w:rPr>
                <w:rFonts w:cs="Times New Roman"/>
              </w:rPr>
            </w:pPr>
            <w:r w:rsidRPr="00B014A9">
              <w:rPr>
                <w:rFonts w:cs="Times New Roman"/>
              </w:rPr>
              <w:t xml:space="preserve">Within twenty-eight (28) days of receipt of the Contract Agreement, the successful Bidder shall sign, date, and return it to the </w:t>
            </w:r>
            <w:r w:rsidR="00283744" w:rsidRPr="00B014A9">
              <w:rPr>
                <w:rStyle w:val="StyleHeader2-SubClausesItalicChar"/>
                <w:rFonts w:cs="Times New Roman"/>
                <w:i w:val="0"/>
              </w:rPr>
              <w:t>Employer</w:t>
            </w:r>
            <w:r w:rsidRPr="00B014A9">
              <w:rPr>
                <w:rFonts w:cs="Times New Roman"/>
              </w:rPr>
              <w:t>.</w:t>
            </w:r>
          </w:p>
        </w:tc>
      </w:tr>
      <w:tr w:rsidR="007B586E" w:rsidRPr="00B014A9" w14:paraId="251DED82" w14:textId="77777777" w:rsidTr="005C1474">
        <w:trPr>
          <w:cantSplit/>
          <w:jc w:val="center"/>
        </w:trPr>
        <w:tc>
          <w:tcPr>
            <w:tcW w:w="2430" w:type="dxa"/>
          </w:tcPr>
          <w:p w14:paraId="6F63FAF5" w14:textId="77777777" w:rsidR="007B586E" w:rsidRPr="00B014A9" w:rsidRDefault="007B586E">
            <w:pPr>
              <w:pStyle w:val="S1-Header2"/>
            </w:pPr>
            <w:bookmarkStart w:id="349" w:name="_Toc438438868"/>
            <w:bookmarkStart w:id="350" w:name="_Toc438532662"/>
            <w:bookmarkStart w:id="351" w:name="_Toc438734012"/>
            <w:bookmarkStart w:id="352" w:name="_Toc438907048"/>
            <w:bookmarkStart w:id="353" w:name="_Toc438907247"/>
            <w:bookmarkStart w:id="354" w:name="_Toc97371047"/>
            <w:bookmarkStart w:id="355" w:name="_Toc139863143"/>
            <w:bookmarkStart w:id="356" w:name="_Toc168299660"/>
            <w:r w:rsidRPr="00B014A9">
              <w:t>Performance Security</w:t>
            </w:r>
            <w:bookmarkEnd w:id="349"/>
            <w:bookmarkEnd w:id="350"/>
            <w:bookmarkEnd w:id="351"/>
            <w:bookmarkEnd w:id="352"/>
            <w:bookmarkEnd w:id="353"/>
            <w:bookmarkEnd w:id="354"/>
            <w:bookmarkEnd w:id="355"/>
            <w:bookmarkEnd w:id="356"/>
          </w:p>
        </w:tc>
        <w:tc>
          <w:tcPr>
            <w:tcW w:w="7020" w:type="dxa"/>
          </w:tcPr>
          <w:p w14:paraId="699F737A" w14:textId="77777777" w:rsidR="007B586E" w:rsidRPr="00B014A9" w:rsidRDefault="007B586E">
            <w:pPr>
              <w:pStyle w:val="Header2-SubClauses"/>
              <w:rPr>
                <w:rFonts w:cs="Times New Roman"/>
              </w:rPr>
            </w:pPr>
            <w:r w:rsidRPr="00B014A9">
              <w:rPr>
                <w:rFonts w:cs="Times New Roman"/>
              </w:rPr>
              <w:t xml:space="preserve">Within twenty-eight (28) days of the receipt of notification of award from the </w:t>
            </w:r>
            <w:r w:rsidR="00283744" w:rsidRPr="00B014A9">
              <w:rPr>
                <w:rStyle w:val="StyleHeader2-SubClausesItalicChar"/>
                <w:rFonts w:cs="Times New Roman"/>
                <w:i w:val="0"/>
              </w:rPr>
              <w:t>Employer</w:t>
            </w:r>
            <w:r w:rsidRPr="00B014A9">
              <w:rPr>
                <w:rFonts w:cs="Times New Roman"/>
              </w:rPr>
              <w:t xml:space="preserve">, the successful Bidder shall furnish the performance security in accordance with the conditions of contract, subject to ITB 34.5, using for that purpose the Performance Security Form included in Section IX (Contract Forms), or another form acceptable to the </w:t>
            </w:r>
            <w:r w:rsidR="00283744" w:rsidRPr="00B014A9">
              <w:rPr>
                <w:rStyle w:val="StyleHeader2-SubClausesItalicChar"/>
                <w:rFonts w:cs="Times New Roman"/>
                <w:i w:val="0"/>
              </w:rPr>
              <w:t>Employer</w:t>
            </w:r>
            <w:r w:rsidRPr="00B014A9">
              <w:rPr>
                <w:rFonts w:cs="Times New Roman"/>
              </w:rPr>
              <w:t xml:space="preserve">. </w:t>
            </w:r>
            <w:r w:rsidRPr="00B014A9">
              <w:rPr>
                <w:rFonts w:cs="Times New Roman"/>
                <w:i/>
              </w:rPr>
              <w:t xml:space="preserve"> </w:t>
            </w:r>
            <w:r w:rsidRPr="00B014A9">
              <w:rPr>
                <w:rStyle w:val="StyleHeader2-SubClausesItalicChar"/>
                <w:rFonts w:cs="Times New Roman"/>
                <w:i w:val="0"/>
              </w:rPr>
              <w:t xml:space="preserve">If the performance security furnished by the successful Bidder is in the form of a bond, it shall be issued by a bonding or insurance company that has been determined by the successful Bidder to be acceptable to the </w:t>
            </w:r>
            <w:r w:rsidR="00283744" w:rsidRPr="00B014A9">
              <w:rPr>
                <w:rStyle w:val="StyleHeader2-SubClausesItalicChar"/>
                <w:rFonts w:cs="Times New Roman"/>
                <w:i w:val="0"/>
              </w:rPr>
              <w:t>Employer</w:t>
            </w:r>
            <w:r w:rsidRPr="00B014A9">
              <w:rPr>
                <w:rStyle w:val="StyleHeader2-SubClausesItalicChar"/>
                <w:rFonts w:cs="Times New Roman"/>
                <w:i w:val="0"/>
              </w:rPr>
              <w:t xml:space="preserve">. A foreign institution providing a bond shall have a correspondent </w:t>
            </w:r>
            <w:r w:rsidRPr="00B014A9">
              <w:rPr>
                <w:rFonts w:cs="Times New Roman"/>
                <w:iCs/>
                <w:spacing w:val="-2"/>
              </w:rPr>
              <w:t>financial institution</w:t>
            </w:r>
            <w:r w:rsidRPr="00B014A9">
              <w:rPr>
                <w:rFonts w:cs="Times New Roman"/>
                <w:i/>
                <w:spacing w:val="-2"/>
              </w:rPr>
              <w:t xml:space="preserve"> </w:t>
            </w:r>
            <w:r w:rsidRPr="00B014A9">
              <w:rPr>
                <w:rStyle w:val="StyleHeader2-SubClausesItalicChar"/>
                <w:rFonts w:cs="Times New Roman"/>
                <w:i w:val="0"/>
              </w:rPr>
              <w:t xml:space="preserve">located in the </w:t>
            </w:r>
            <w:r w:rsidR="00283744" w:rsidRPr="00B014A9">
              <w:rPr>
                <w:rStyle w:val="StyleHeader2-SubClausesItalicChar"/>
                <w:rFonts w:cs="Times New Roman"/>
                <w:i w:val="0"/>
              </w:rPr>
              <w:t>Employer</w:t>
            </w:r>
            <w:r w:rsidRPr="00B014A9">
              <w:rPr>
                <w:rStyle w:val="StyleHeader2-SubClausesItalicChar"/>
                <w:rFonts w:cs="Times New Roman"/>
                <w:i w:val="0"/>
              </w:rPr>
              <w:t>’s Country.</w:t>
            </w:r>
          </w:p>
        </w:tc>
      </w:tr>
      <w:tr w:rsidR="007B586E" w:rsidRPr="00B014A9" w14:paraId="45FFFD29" w14:textId="77777777">
        <w:trPr>
          <w:jc w:val="center"/>
        </w:trPr>
        <w:tc>
          <w:tcPr>
            <w:tcW w:w="2430" w:type="dxa"/>
          </w:tcPr>
          <w:p w14:paraId="082D5412" w14:textId="77777777" w:rsidR="007B586E" w:rsidRPr="00B014A9" w:rsidRDefault="007B586E">
            <w:pPr>
              <w:spacing w:before="120"/>
            </w:pPr>
          </w:p>
        </w:tc>
        <w:tc>
          <w:tcPr>
            <w:tcW w:w="7020" w:type="dxa"/>
          </w:tcPr>
          <w:p w14:paraId="4DFEE0B9" w14:textId="77777777" w:rsidR="007B586E" w:rsidRPr="00B014A9" w:rsidRDefault="007B586E">
            <w:pPr>
              <w:pStyle w:val="Header2-SubClauses"/>
              <w:rPr>
                <w:rFonts w:cs="Times New Roman"/>
              </w:rPr>
            </w:pPr>
            <w:r w:rsidRPr="00B014A9">
              <w:rPr>
                <w:rFonts w:cs="Times New Roman"/>
              </w:rPr>
              <w:t xml:space="preserve">Failure of the successful Bidder to submit the above-mentioned Performance Security or to sign the Contract Agreement shall constitute sufficient grounds for the annulment of the award and forfeiture of the bid security. In that event the </w:t>
            </w:r>
            <w:r w:rsidR="00283744" w:rsidRPr="00B014A9">
              <w:rPr>
                <w:rStyle w:val="StyleHeader2-SubClausesItalicChar"/>
                <w:rFonts w:cs="Times New Roman"/>
                <w:i w:val="0"/>
              </w:rPr>
              <w:t>Employer</w:t>
            </w:r>
            <w:r w:rsidRPr="00B014A9">
              <w:rPr>
                <w:rFonts w:cs="Times New Roman"/>
              </w:rPr>
              <w:t xml:space="preserve"> may award the Contract to the next lowest evaluated Bidder whose offer is substantially responsive and is determined by the </w:t>
            </w:r>
            <w:r w:rsidR="00283744" w:rsidRPr="00B014A9">
              <w:rPr>
                <w:rStyle w:val="StyleHeader2-SubClausesItalicChar"/>
                <w:rFonts w:cs="Times New Roman"/>
                <w:i w:val="0"/>
              </w:rPr>
              <w:t>Employer</w:t>
            </w:r>
            <w:r w:rsidRPr="00B014A9">
              <w:rPr>
                <w:rFonts w:cs="Times New Roman"/>
              </w:rPr>
              <w:t xml:space="preserve"> to be qualified to perform the Contract satisfactorily.</w:t>
            </w:r>
          </w:p>
        </w:tc>
      </w:tr>
      <w:tr w:rsidR="007B586E" w:rsidRPr="00B014A9" w14:paraId="47652262" w14:textId="77777777">
        <w:trPr>
          <w:jc w:val="center"/>
        </w:trPr>
        <w:tc>
          <w:tcPr>
            <w:tcW w:w="2430" w:type="dxa"/>
          </w:tcPr>
          <w:p w14:paraId="089FF393" w14:textId="77777777" w:rsidR="007B586E" w:rsidRPr="00B014A9" w:rsidRDefault="007B586E">
            <w:pPr>
              <w:spacing w:before="120"/>
            </w:pPr>
          </w:p>
        </w:tc>
        <w:tc>
          <w:tcPr>
            <w:tcW w:w="7020" w:type="dxa"/>
          </w:tcPr>
          <w:p w14:paraId="7B501488" w14:textId="77777777" w:rsidR="007B586E" w:rsidRPr="00B014A9" w:rsidRDefault="007B586E">
            <w:pPr>
              <w:pStyle w:val="Header2-SubClauses"/>
              <w:rPr>
                <w:rFonts w:cs="Times New Roman"/>
              </w:rPr>
            </w:pPr>
            <w:r w:rsidRPr="00B014A9">
              <w:rPr>
                <w:rFonts w:cs="Times New Roman"/>
              </w:rPr>
              <w:t>The above provision shall also apply to the furnishing of a domestic preference security if so required.</w:t>
            </w:r>
          </w:p>
          <w:p w14:paraId="4A30A635" w14:textId="77777777" w:rsidR="00BA1B7F" w:rsidRPr="00B014A9" w:rsidRDefault="00BA1B7F" w:rsidP="00BA1B7F">
            <w:pPr>
              <w:pStyle w:val="Header2-SubClauses"/>
              <w:numPr>
                <w:ilvl w:val="0"/>
                <w:numId w:val="0"/>
              </w:numPr>
              <w:ind w:left="504"/>
              <w:rPr>
                <w:rFonts w:cs="Times New Roman"/>
              </w:rPr>
            </w:pPr>
          </w:p>
        </w:tc>
      </w:tr>
      <w:tr w:rsidR="007B586E" w:rsidRPr="00B014A9" w14:paraId="1E805237" w14:textId="77777777">
        <w:trPr>
          <w:jc w:val="center"/>
        </w:trPr>
        <w:tc>
          <w:tcPr>
            <w:tcW w:w="2430" w:type="dxa"/>
          </w:tcPr>
          <w:p w14:paraId="0DE4EF5C" w14:textId="77777777" w:rsidR="007B586E" w:rsidRPr="00B014A9" w:rsidRDefault="007B586E">
            <w:pPr>
              <w:pStyle w:val="S1-Header2"/>
            </w:pPr>
            <w:bookmarkStart w:id="357" w:name="_Toc139863144"/>
            <w:bookmarkStart w:id="358" w:name="_Toc168299661"/>
            <w:r w:rsidRPr="00B014A9">
              <w:t>Adjudicator</w:t>
            </w:r>
            <w:bookmarkEnd w:id="357"/>
            <w:bookmarkEnd w:id="358"/>
          </w:p>
        </w:tc>
        <w:tc>
          <w:tcPr>
            <w:tcW w:w="7020" w:type="dxa"/>
          </w:tcPr>
          <w:p w14:paraId="22BF4329" w14:textId="77777777" w:rsidR="007B586E" w:rsidRPr="00B014A9" w:rsidRDefault="007B586E">
            <w:pPr>
              <w:pStyle w:val="Header2-SubClauses"/>
              <w:rPr>
                <w:rFonts w:cs="Times New Roman"/>
              </w:rPr>
            </w:pPr>
            <w:r w:rsidRPr="00B014A9">
              <w:rPr>
                <w:rFonts w:cs="Times New Roman"/>
              </w:rPr>
              <w:t xml:space="preserve">The </w:t>
            </w:r>
            <w:r w:rsidR="00283744" w:rsidRPr="00B014A9">
              <w:rPr>
                <w:rFonts w:cs="Times New Roman"/>
              </w:rPr>
              <w:t>Employer</w:t>
            </w:r>
            <w:r w:rsidRPr="00B014A9">
              <w:rPr>
                <w:rFonts w:cs="Times New Roman"/>
              </w:rPr>
              <w:t xml:space="preserve"> proposes the person </w:t>
            </w:r>
            <w:r w:rsidRPr="00B014A9">
              <w:rPr>
                <w:rFonts w:cs="Times New Roman"/>
                <w:b/>
              </w:rPr>
              <w:t>named in the BDS</w:t>
            </w:r>
            <w:r w:rsidRPr="00B014A9">
              <w:rPr>
                <w:rFonts w:cs="Times New Roman"/>
              </w:rPr>
              <w:t xml:space="preserve"> to be appointed as Adjudicator under the Contract, at the hourly fee </w:t>
            </w:r>
            <w:r w:rsidRPr="00B014A9">
              <w:rPr>
                <w:rFonts w:cs="Times New Roman"/>
                <w:b/>
              </w:rPr>
              <w:t>specified in the BDS</w:t>
            </w:r>
            <w:r w:rsidRPr="00B014A9">
              <w:rPr>
                <w:rFonts w:cs="Times New Roman"/>
              </w:rPr>
              <w:t xml:space="preserve">, plus reimbursable expenses.  If the Bidder disagrees with this proposal, the Bidder should so state in his Bid.  If, in the Letter of Acceptance, the </w:t>
            </w:r>
            <w:r w:rsidR="00283744" w:rsidRPr="00B014A9">
              <w:rPr>
                <w:rFonts w:cs="Times New Roman"/>
              </w:rPr>
              <w:t>Employer</w:t>
            </w:r>
            <w:r w:rsidRPr="00B014A9">
              <w:rPr>
                <w:rFonts w:cs="Times New Roman"/>
              </w:rPr>
              <w:t xml:space="preserve"> does not agree </w:t>
            </w:r>
            <w:r w:rsidRPr="00B014A9">
              <w:rPr>
                <w:rFonts w:cs="Times New Roman"/>
              </w:rPr>
              <w:lastRenderedPageBreak/>
              <w:t xml:space="preserve">on the appointment of the Adjudicator, the </w:t>
            </w:r>
            <w:r w:rsidR="00283744" w:rsidRPr="00B014A9">
              <w:rPr>
                <w:rFonts w:cs="Times New Roman"/>
              </w:rPr>
              <w:t>Employer</w:t>
            </w:r>
            <w:r w:rsidRPr="00B014A9">
              <w:rPr>
                <w:rFonts w:cs="Times New Roman"/>
              </w:rPr>
              <w:t xml:space="preserve"> will request the Appointing Authority designated in the Particular Conditions of Contract (PCC) pursuant to Clause 23.1 of the General Conditions of Contract (GCC), to appoint the Adjudicator.</w:t>
            </w:r>
          </w:p>
        </w:tc>
      </w:tr>
    </w:tbl>
    <w:p w14:paraId="3BDEC50C" w14:textId="77777777" w:rsidR="007B586E" w:rsidRPr="00B014A9" w:rsidRDefault="007B586E">
      <w:pPr>
        <w:pStyle w:val="BodyText"/>
      </w:pPr>
      <w:bookmarkStart w:id="359" w:name="_Toc438532584"/>
      <w:bookmarkStart w:id="360" w:name="_Toc438532601"/>
      <w:bookmarkStart w:id="361" w:name="_Toc438532602"/>
      <w:bookmarkStart w:id="362" w:name="_Toc438532639"/>
      <w:bookmarkStart w:id="363" w:name="_Toc438532651"/>
      <w:bookmarkStart w:id="364" w:name="_Toc438532652"/>
      <w:bookmarkStart w:id="365" w:name="_Toc438532653"/>
      <w:bookmarkEnd w:id="359"/>
      <w:bookmarkEnd w:id="360"/>
      <w:bookmarkEnd w:id="361"/>
      <w:bookmarkEnd w:id="362"/>
      <w:bookmarkEnd w:id="363"/>
      <w:bookmarkEnd w:id="364"/>
      <w:bookmarkEnd w:id="365"/>
    </w:p>
    <w:p w14:paraId="6C3A389F" w14:textId="77777777" w:rsidR="007B586E" w:rsidRPr="00B014A9" w:rsidRDefault="007B586E">
      <w:pPr>
        <w:pStyle w:val="BodyText"/>
      </w:pPr>
    </w:p>
    <w:p w14:paraId="109B0EBF" w14:textId="77777777" w:rsidR="007B586E" w:rsidRPr="00B014A9" w:rsidRDefault="007B586E">
      <w:pPr>
        <w:pStyle w:val="BodyText"/>
        <w:sectPr w:rsidR="007B586E" w:rsidRPr="00B014A9">
          <w:headerReference w:type="even" r:id="rId18"/>
          <w:headerReference w:type="default" r:id="rId19"/>
          <w:headerReference w:type="first" r:id="rId20"/>
          <w:type w:val="oddPage"/>
          <w:pgSz w:w="12240" w:h="15840" w:code="1"/>
          <w:pgMar w:top="1440" w:right="1440" w:bottom="1440" w:left="1800" w:header="720" w:footer="720" w:gutter="0"/>
          <w:paperSrc w:first="15" w:other="15"/>
          <w:cols w:space="720"/>
          <w:titlePg/>
        </w:sectPr>
      </w:pPr>
    </w:p>
    <w:p w14:paraId="279166EB" w14:textId="77777777" w:rsidR="007B586E" w:rsidRPr="00B014A9" w:rsidRDefault="007B586E">
      <w:pPr>
        <w:tabs>
          <w:tab w:val="left" w:pos="180"/>
        </w:tabs>
        <w:ind w:left="720" w:right="288" w:hanging="360"/>
        <w:jc w:val="both"/>
        <w:rPr>
          <w:rFonts w:ascii="Arial" w:hAnsi="Arial" w:cs="Arial"/>
          <w:iCs/>
          <w:spacing w:val="-2"/>
          <w:sz w:val="20"/>
          <w:lang w:val="en-GB"/>
        </w:rPr>
      </w:pPr>
    </w:p>
    <w:p w14:paraId="1025FB53" w14:textId="77777777" w:rsidR="007B586E" w:rsidRPr="00B014A9" w:rsidRDefault="007B586E">
      <w:pPr>
        <w:pStyle w:val="Subtitle"/>
      </w:pPr>
      <w:bookmarkStart w:id="366" w:name="_Toc168298089"/>
      <w:bookmarkStart w:id="367" w:name="_Toc438366665"/>
      <w:bookmarkStart w:id="368" w:name="_Toc41971239"/>
      <w:r w:rsidRPr="00B014A9">
        <w:t>Section II - Bid Data Sheet (BDS)</w:t>
      </w:r>
      <w:bookmarkEnd w:id="366"/>
    </w:p>
    <w:bookmarkEnd w:id="367"/>
    <w:bookmarkEnd w:id="368"/>
    <w:p w14:paraId="1C274A3D" w14:textId="77777777" w:rsidR="007B586E" w:rsidRPr="00B014A9" w:rsidRDefault="007B586E">
      <w:pPr>
        <w:pStyle w:val="Caption"/>
        <w:tabs>
          <w:tab w:val="clear" w:pos="7254"/>
          <w:tab w:val="right" w:pos="7434"/>
        </w:tabs>
        <w:rPr>
          <w:rFonts w:ascii="Times New Roman" w:hAnsi="Times New Roman" w:cs="Times New Roman"/>
        </w:rPr>
      </w:pPr>
      <w:r w:rsidRPr="00B014A9">
        <w:rPr>
          <w:rFonts w:ascii="Times New Roman" w:hAnsi="Times New Roman" w:cs="Times New Roman"/>
        </w:rPr>
        <w:t>A.  Introduction</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7B586E" w:rsidRPr="00B014A9" w14:paraId="50CF8A09" w14:textId="77777777" w:rsidTr="00A755AC">
        <w:trPr>
          <w:cantSplit/>
          <w:jc w:val="center"/>
        </w:trPr>
        <w:tc>
          <w:tcPr>
            <w:tcW w:w="1620" w:type="dxa"/>
            <w:tcBorders>
              <w:top w:val="single" w:sz="2" w:space="0" w:color="000000"/>
              <w:left w:val="single" w:sz="2" w:space="0" w:color="000000"/>
              <w:bottom w:val="single" w:sz="2" w:space="0" w:color="000000"/>
              <w:right w:val="single" w:sz="8" w:space="0" w:color="000000"/>
            </w:tcBorders>
            <w:shd w:val="clear" w:color="auto" w:fill="D9D9D9"/>
          </w:tcPr>
          <w:p w14:paraId="2A57CAA5" w14:textId="77777777" w:rsidR="007B586E" w:rsidRPr="00B014A9" w:rsidRDefault="007B586E">
            <w:pPr>
              <w:spacing w:before="160" w:after="160"/>
              <w:rPr>
                <w:b/>
              </w:rPr>
            </w:pPr>
            <w:r w:rsidRPr="00B014A9">
              <w:rPr>
                <w:b/>
              </w:rPr>
              <w:t>ITB 1.1</w:t>
            </w:r>
          </w:p>
        </w:tc>
        <w:tc>
          <w:tcPr>
            <w:tcW w:w="7470" w:type="dxa"/>
            <w:tcBorders>
              <w:top w:val="single" w:sz="2" w:space="0" w:color="000000"/>
              <w:left w:val="nil"/>
              <w:bottom w:val="single" w:sz="2" w:space="0" w:color="000000"/>
              <w:right w:val="single" w:sz="2" w:space="0" w:color="000000"/>
            </w:tcBorders>
          </w:tcPr>
          <w:p w14:paraId="4DE14DB9" w14:textId="77777777" w:rsidR="007B586E" w:rsidRDefault="007B586E" w:rsidP="003550DE">
            <w:pPr>
              <w:tabs>
                <w:tab w:val="right" w:pos="7272"/>
              </w:tabs>
              <w:spacing w:before="160" w:after="160"/>
              <w:rPr>
                <w:b/>
                <w:iCs/>
                <w:lang w:val="en-GB"/>
              </w:rPr>
            </w:pPr>
            <w:r w:rsidRPr="00B014A9">
              <w:t xml:space="preserve">The </w:t>
            </w:r>
            <w:r w:rsidR="00283744" w:rsidRPr="00B014A9">
              <w:rPr>
                <w:iCs/>
              </w:rPr>
              <w:t>Employer</w:t>
            </w:r>
            <w:r w:rsidRPr="00B014A9">
              <w:rPr>
                <w:iCs/>
              </w:rPr>
              <w:t xml:space="preserve"> </w:t>
            </w:r>
            <w:r w:rsidRPr="00B014A9">
              <w:t>is</w:t>
            </w:r>
            <w:r w:rsidRPr="003E5AE2">
              <w:t xml:space="preserve">: </w:t>
            </w:r>
            <w:r w:rsidR="003550DE" w:rsidRPr="003E5AE2">
              <w:rPr>
                <w:b/>
                <w:iCs/>
                <w:lang w:val="en-GB"/>
              </w:rPr>
              <w:t xml:space="preserve">Ministry of Environment and Energy </w:t>
            </w:r>
          </w:p>
          <w:p w14:paraId="0505F689" w14:textId="762EFDB7" w:rsidR="002E62FA" w:rsidRPr="00B014A9" w:rsidRDefault="002E62FA" w:rsidP="002E62FA">
            <w:pPr>
              <w:tabs>
                <w:tab w:val="right" w:pos="7272"/>
              </w:tabs>
              <w:spacing w:before="160" w:after="160"/>
            </w:pPr>
            <w:r w:rsidRPr="00A35567">
              <w:t xml:space="preserve">The Number of the Invitation for Bids is : </w:t>
            </w:r>
            <w:r w:rsidRPr="00A35567">
              <w:rPr>
                <w:rFonts w:asciiTheme="majorBidi" w:hAnsiTheme="majorBidi" w:cstheme="majorBidi"/>
                <w:sz w:val="22"/>
                <w:szCs w:val="22"/>
              </w:rPr>
              <w:t>(IUL)13-K1/13/201</w:t>
            </w:r>
            <w:r w:rsidRPr="00A35567">
              <w:rPr>
                <w:rFonts w:asciiTheme="majorBidi" w:hAnsiTheme="majorBidi" w:cstheme="majorBidi"/>
                <w:sz w:val="22"/>
                <w:szCs w:val="22"/>
                <w:lang w:bidi="dv-MV"/>
              </w:rPr>
              <w:t>6/</w:t>
            </w:r>
            <w:r>
              <w:rPr>
                <w:rFonts w:asciiTheme="majorBidi" w:hAnsiTheme="majorBidi" w:cstheme="majorBidi"/>
                <w:sz w:val="22"/>
                <w:szCs w:val="22"/>
                <w:lang w:bidi="dv-MV"/>
              </w:rPr>
              <w:t>199</w:t>
            </w:r>
          </w:p>
        </w:tc>
      </w:tr>
      <w:tr w:rsidR="007B586E" w:rsidRPr="00B014A9" w14:paraId="60D20A52" w14:textId="77777777" w:rsidTr="00A755AC">
        <w:trPr>
          <w:cantSplit/>
          <w:jc w:val="center"/>
        </w:trPr>
        <w:tc>
          <w:tcPr>
            <w:tcW w:w="1620" w:type="dxa"/>
            <w:tcBorders>
              <w:top w:val="single" w:sz="2" w:space="0" w:color="000000"/>
              <w:left w:val="single" w:sz="2" w:space="0" w:color="000000"/>
              <w:bottom w:val="single" w:sz="2" w:space="0" w:color="000000"/>
            </w:tcBorders>
            <w:shd w:val="clear" w:color="auto" w:fill="D9D9D9"/>
          </w:tcPr>
          <w:p w14:paraId="44EF51D0" w14:textId="77777777" w:rsidR="007B586E" w:rsidRPr="00B014A9" w:rsidRDefault="007B586E">
            <w:pPr>
              <w:spacing w:before="160" w:after="160"/>
              <w:rPr>
                <w:b/>
              </w:rPr>
            </w:pPr>
            <w:r w:rsidRPr="00B014A9">
              <w:rPr>
                <w:b/>
              </w:rPr>
              <w:t>ITB 1.1</w:t>
            </w:r>
          </w:p>
        </w:tc>
        <w:tc>
          <w:tcPr>
            <w:tcW w:w="7470" w:type="dxa"/>
            <w:tcBorders>
              <w:top w:val="single" w:sz="2" w:space="0" w:color="000000"/>
              <w:bottom w:val="single" w:sz="2" w:space="0" w:color="000000"/>
              <w:right w:val="single" w:sz="2" w:space="0" w:color="000000"/>
            </w:tcBorders>
          </w:tcPr>
          <w:p w14:paraId="2C226A89" w14:textId="23B316F2" w:rsidR="007B586E" w:rsidRPr="003E5AE2" w:rsidRDefault="00936E8B" w:rsidP="00936E8B">
            <w:pPr>
              <w:tabs>
                <w:tab w:val="right" w:pos="7272"/>
              </w:tabs>
              <w:spacing w:before="160" w:after="160"/>
              <w:jc w:val="both"/>
              <w:rPr>
                <w:iCs/>
              </w:rPr>
            </w:pPr>
            <w:r w:rsidRPr="003E5AE2">
              <w:t>The N</w:t>
            </w:r>
            <w:r w:rsidR="007B586E" w:rsidRPr="003E5AE2">
              <w:t xml:space="preserve">ame of the bidding process is: </w:t>
            </w:r>
            <w:r w:rsidR="00BA7DE4" w:rsidRPr="003E5AE2">
              <w:rPr>
                <w:rFonts w:cs="Arial"/>
                <w:i/>
              </w:rPr>
              <w:t xml:space="preserve">Construction of Water Supply and Sewerage Facilities on the Island of </w:t>
            </w:r>
            <w:proofErr w:type="spellStart"/>
            <w:r w:rsidR="00BA7DE4" w:rsidRPr="003E5AE2">
              <w:rPr>
                <w:rFonts w:cs="Arial"/>
                <w:i/>
              </w:rPr>
              <w:t>Naifaru</w:t>
            </w:r>
            <w:proofErr w:type="spellEnd"/>
            <w:r w:rsidR="00BA7DE4" w:rsidRPr="003E5AE2">
              <w:rPr>
                <w:rFonts w:cs="Arial"/>
                <w:i/>
              </w:rPr>
              <w:t xml:space="preserve">, and a Sewerage Facility on the Island of </w:t>
            </w:r>
            <w:proofErr w:type="spellStart"/>
            <w:r w:rsidR="00BA7DE4" w:rsidRPr="003E5AE2">
              <w:rPr>
                <w:rFonts w:cs="Arial"/>
                <w:i/>
              </w:rPr>
              <w:t>Veymandoo</w:t>
            </w:r>
            <w:proofErr w:type="spellEnd"/>
          </w:p>
          <w:p w14:paraId="3F5DD8AB" w14:textId="4A1C5068" w:rsidR="007B586E" w:rsidRPr="003E5AE2" w:rsidRDefault="007B586E" w:rsidP="00C55E66">
            <w:pPr>
              <w:tabs>
                <w:tab w:val="right" w:pos="7272"/>
              </w:tabs>
              <w:spacing w:before="160" w:after="160"/>
              <w:jc w:val="both"/>
              <w:rPr>
                <w:b/>
                <w:bCs/>
                <w:iCs/>
              </w:rPr>
            </w:pPr>
            <w:r w:rsidRPr="00B014A9">
              <w:t>The identification number</w:t>
            </w:r>
            <w:r w:rsidRPr="00B014A9">
              <w:rPr>
                <w:i/>
              </w:rPr>
              <w:t xml:space="preserve"> </w:t>
            </w:r>
            <w:r w:rsidRPr="00B014A9">
              <w:t>of the bidding process is</w:t>
            </w:r>
            <w:r w:rsidRPr="003E5AE2">
              <w:t xml:space="preserve">:  </w:t>
            </w:r>
            <w:r w:rsidR="003550DE" w:rsidRPr="003E5AE2">
              <w:rPr>
                <w:b/>
                <w:bCs/>
              </w:rPr>
              <w:t>ICB-0</w:t>
            </w:r>
            <w:r w:rsidR="00C55E66">
              <w:rPr>
                <w:b/>
                <w:bCs/>
              </w:rPr>
              <w:t>1</w:t>
            </w:r>
            <w:bookmarkStart w:id="369" w:name="_GoBack"/>
            <w:bookmarkEnd w:id="369"/>
          </w:p>
          <w:p w14:paraId="0E4DFC3B" w14:textId="3F93DB12" w:rsidR="007B586E" w:rsidRPr="00B014A9" w:rsidRDefault="007B586E" w:rsidP="009A57BA">
            <w:pPr>
              <w:tabs>
                <w:tab w:val="right" w:pos="7272"/>
              </w:tabs>
              <w:spacing w:before="160" w:after="160"/>
              <w:jc w:val="both"/>
            </w:pPr>
            <w:r w:rsidRPr="00B014A9">
              <w:t xml:space="preserve">The number and identification of lots comprising this bidding process is:  </w:t>
            </w:r>
            <w:r w:rsidR="009A57BA" w:rsidRPr="009A57BA">
              <w:rPr>
                <w:b/>
                <w:iCs/>
                <w:color w:val="FF0000"/>
                <w:lang w:val="en-GB"/>
              </w:rPr>
              <w:t>NA</w:t>
            </w:r>
          </w:p>
        </w:tc>
      </w:tr>
      <w:tr w:rsidR="007B586E" w:rsidRPr="00B014A9" w14:paraId="0024142A" w14:textId="77777777" w:rsidTr="00A755AC">
        <w:trPr>
          <w:cantSplit/>
          <w:jc w:val="center"/>
        </w:trPr>
        <w:tc>
          <w:tcPr>
            <w:tcW w:w="1620" w:type="dxa"/>
            <w:tcBorders>
              <w:top w:val="single" w:sz="2" w:space="0" w:color="000000"/>
              <w:left w:val="single" w:sz="2" w:space="0" w:color="000000"/>
              <w:bottom w:val="single" w:sz="2" w:space="0" w:color="000000"/>
            </w:tcBorders>
            <w:shd w:val="clear" w:color="auto" w:fill="D9D9D9"/>
          </w:tcPr>
          <w:p w14:paraId="74E2D00A" w14:textId="77777777" w:rsidR="007B586E" w:rsidRPr="00B014A9" w:rsidRDefault="007B586E">
            <w:pPr>
              <w:spacing w:before="160" w:after="160"/>
              <w:rPr>
                <w:b/>
              </w:rPr>
            </w:pPr>
            <w:r w:rsidRPr="00B014A9">
              <w:rPr>
                <w:b/>
              </w:rPr>
              <w:t>ITB 2.1</w:t>
            </w:r>
          </w:p>
        </w:tc>
        <w:tc>
          <w:tcPr>
            <w:tcW w:w="7470" w:type="dxa"/>
            <w:tcBorders>
              <w:top w:val="single" w:sz="2" w:space="0" w:color="000000"/>
              <w:bottom w:val="single" w:sz="2" w:space="0" w:color="000000"/>
              <w:right w:val="single" w:sz="2" w:space="0" w:color="000000"/>
            </w:tcBorders>
          </w:tcPr>
          <w:p w14:paraId="3C54112F" w14:textId="3799E68C" w:rsidR="007B586E" w:rsidRPr="003E5AE2" w:rsidRDefault="007B586E" w:rsidP="009A57BA">
            <w:pPr>
              <w:tabs>
                <w:tab w:val="right" w:pos="7272"/>
              </w:tabs>
              <w:spacing w:before="160" w:after="160"/>
              <w:jc w:val="both"/>
              <w:rPr>
                <w:u w:val="single"/>
              </w:rPr>
            </w:pPr>
            <w:r w:rsidRPr="003E5AE2">
              <w:t xml:space="preserve">The </w:t>
            </w:r>
            <w:r w:rsidR="00165342" w:rsidRPr="003E5AE2">
              <w:t>Beneficiary</w:t>
            </w:r>
            <w:r w:rsidRPr="003E5AE2">
              <w:t xml:space="preserve"> is:  </w:t>
            </w:r>
            <w:r w:rsidR="009A57BA" w:rsidRPr="003E5AE2">
              <w:rPr>
                <w:b/>
                <w:iCs/>
                <w:lang w:val="en-GB"/>
              </w:rPr>
              <w:t>The Government of the Republic of Maldives</w:t>
            </w:r>
          </w:p>
        </w:tc>
      </w:tr>
      <w:tr w:rsidR="007B586E" w:rsidRPr="00B014A9" w14:paraId="23AFD9A1" w14:textId="77777777" w:rsidTr="00A755AC">
        <w:trPr>
          <w:cantSplit/>
          <w:jc w:val="center"/>
        </w:trPr>
        <w:tc>
          <w:tcPr>
            <w:tcW w:w="1620" w:type="dxa"/>
            <w:tcBorders>
              <w:top w:val="single" w:sz="2" w:space="0" w:color="000000"/>
              <w:left w:val="single" w:sz="2" w:space="0" w:color="000000"/>
              <w:bottom w:val="single" w:sz="2" w:space="0" w:color="000000"/>
            </w:tcBorders>
            <w:shd w:val="clear" w:color="auto" w:fill="D9D9D9"/>
          </w:tcPr>
          <w:p w14:paraId="03264BCE" w14:textId="77777777" w:rsidR="007B586E" w:rsidRPr="00B014A9" w:rsidRDefault="007B586E">
            <w:pPr>
              <w:spacing w:before="160" w:after="160"/>
              <w:rPr>
                <w:b/>
              </w:rPr>
            </w:pPr>
            <w:r w:rsidRPr="00B014A9">
              <w:rPr>
                <w:b/>
              </w:rPr>
              <w:t>ITB 2.1</w:t>
            </w:r>
          </w:p>
        </w:tc>
        <w:tc>
          <w:tcPr>
            <w:tcW w:w="7470" w:type="dxa"/>
            <w:tcBorders>
              <w:top w:val="single" w:sz="2" w:space="0" w:color="000000"/>
              <w:bottom w:val="single" w:sz="2" w:space="0" w:color="000000"/>
              <w:right w:val="single" w:sz="2" w:space="0" w:color="000000"/>
            </w:tcBorders>
          </w:tcPr>
          <w:p w14:paraId="6F36C852" w14:textId="7ED4FFE7" w:rsidR="007B586E" w:rsidRPr="003E5AE2" w:rsidRDefault="007B586E" w:rsidP="00936E8B">
            <w:pPr>
              <w:tabs>
                <w:tab w:val="right" w:pos="7254"/>
              </w:tabs>
              <w:spacing w:before="160" w:after="160"/>
              <w:jc w:val="both"/>
            </w:pPr>
            <w:r w:rsidRPr="003E5AE2">
              <w:t xml:space="preserve">The name of the Project is:  </w:t>
            </w:r>
            <w:r w:rsidR="00EA18B7" w:rsidRPr="003E5AE2">
              <w:rPr>
                <w:b/>
                <w:lang w:val="en-GB"/>
              </w:rPr>
              <w:t>Sanitation Project in Five Islands</w:t>
            </w:r>
          </w:p>
        </w:tc>
      </w:tr>
      <w:tr w:rsidR="007B586E" w:rsidRPr="00B014A9" w14:paraId="60350F62" w14:textId="77777777" w:rsidTr="00A755AC">
        <w:trPr>
          <w:cantSplit/>
          <w:jc w:val="center"/>
        </w:trPr>
        <w:tc>
          <w:tcPr>
            <w:tcW w:w="1620" w:type="dxa"/>
            <w:tcBorders>
              <w:top w:val="single" w:sz="2" w:space="0" w:color="000000"/>
              <w:left w:val="single" w:sz="2" w:space="0" w:color="000000"/>
              <w:bottom w:val="single" w:sz="2" w:space="0" w:color="000000"/>
            </w:tcBorders>
            <w:shd w:val="clear" w:color="auto" w:fill="D9D9D9"/>
          </w:tcPr>
          <w:p w14:paraId="2C3CC60A" w14:textId="21677B50" w:rsidR="007B586E" w:rsidRPr="00B014A9" w:rsidRDefault="007B586E" w:rsidP="0077443C">
            <w:pPr>
              <w:spacing w:before="160" w:after="160"/>
              <w:rPr>
                <w:b/>
              </w:rPr>
            </w:pPr>
            <w:r w:rsidRPr="00B014A9">
              <w:rPr>
                <w:b/>
              </w:rPr>
              <w:t>ITB 4.1</w:t>
            </w:r>
          </w:p>
        </w:tc>
        <w:tc>
          <w:tcPr>
            <w:tcW w:w="7470" w:type="dxa"/>
            <w:tcBorders>
              <w:top w:val="single" w:sz="2" w:space="0" w:color="000000"/>
              <w:bottom w:val="single" w:sz="2" w:space="0" w:color="000000"/>
              <w:right w:val="single" w:sz="2" w:space="0" w:color="000000"/>
            </w:tcBorders>
          </w:tcPr>
          <w:p w14:paraId="32862B3A" w14:textId="61503AE6" w:rsidR="007B586E" w:rsidRPr="003E5AE2" w:rsidRDefault="007B586E" w:rsidP="003D446F">
            <w:pPr>
              <w:tabs>
                <w:tab w:val="right" w:pos="7254"/>
              </w:tabs>
              <w:spacing w:before="160" w:after="160"/>
              <w:jc w:val="both"/>
            </w:pPr>
            <w:r w:rsidRPr="003E5AE2">
              <w:t>The individuals or firms in a JV,</w:t>
            </w:r>
            <w:r w:rsidRPr="003E5AE2">
              <w:rPr>
                <w:i/>
              </w:rPr>
              <w:t xml:space="preserve"> </w:t>
            </w:r>
            <w:r w:rsidRPr="003E5AE2">
              <w:rPr>
                <w:bCs/>
                <w:i/>
              </w:rPr>
              <w:t>shall</w:t>
            </w:r>
            <w:r w:rsidR="00EA18B7" w:rsidRPr="003E5AE2">
              <w:rPr>
                <w:bCs/>
                <w:i/>
              </w:rPr>
              <w:t xml:space="preserve"> </w:t>
            </w:r>
            <w:r w:rsidRPr="003E5AE2">
              <w:t>be jointly and severally liable.</w:t>
            </w:r>
          </w:p>
        </w:tc>
      </w:tr>
    </w:tbl>
    <w:p w14:paraId="6E9C0F18" w14:textId="77777777" w:rsidR="007B586E" w:rsidRPr="00B014A9" w:rsidRDefault="007B586E">
      <w:pPr>
        <w:pStyle w:val="Caption"/>
        <w:tabs>
          <w:tab w:val="clear" w:pos="7254"/>
          <w:tab w:val="right" w:pos="7434"/>
        </w:tabs>
        <w:rPr>
          <w:rFonts w:ascii="Times New Roman" w:hAnsi="Times New Roman" w:cs="Times New Roman"/>
        </w:rPr>
      </w:pPr>
    </w:p>
    <w:p w14:paraId="73FC0C85" w14:textId="77777777" w:rsidR="007B586E" w:rsidRPr="00B014A9" w:rsidRDefault="007B586E">
      <w:pPr>
        <w:pStyle w:val="Caption"/>
        <w:tabs>
          <w:tab w:val="clear" w:pos="7254"/>
          <w:tab w:val="right" w:pos="7434"/>
        </w:tabs>
        <w:rPr>
          <w:rFonts w:ascii="Times New Roman" w:hAnsi="Times New Roman" w:cs="Times New Roman"/>
        </w:rPr>
      </w:pPr>
      <w:r w:rsidRPr="00B014A9">
        <w:rPr>
          <w:rFonts w:ascii="Times New Roman" w:hAnsi="Times New Roman" w:cs="Times New Roman"/>
        </w:rPr>
        <w:t>B.  Bidding Documents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B014A9" w14:paraId="5704DD8D" w14:textId="77777777" w:rsidTr="00A755AC">
        <w:trPr>
          <w:jc w:val="center"/>
        </w:trPr>
        <w:tc>
          <w:tcPr>
            <w:tcW w:w="1620" w:type="dxa"/>
            <w:tcBorders>
              <w:top w:val="single" w:sz="2" w:space="0" w:color="000000"/>
              <w:left w:val="single" w:sz="2" w:space="0" w:color="000000"/>
              <w:bottom w:val="single" w:sz="2" w:space="0" w:color="000000"/>
            </w:tcBorders>
            <w:shd w:val="clear" w:color="auto" w:fill="D9D9D9"/>
          </w:tcPr>
          <w:p w14:paraId="27792D73" w14:textId="77777777" w:rsidR="007B586E" w:rsidRPr="00B014A9" w:rsidRDefault="007B586E" w:rsidP="00D7016E">
            <w:pPr>
              <w:pStyle w:val="TOCNumber1"/>
            </w:pPr>
            <w:r w:rsidRPr="00B014A9">
              <w:t>ITB 7.1</w:t>
            </w:r>
          </w:p>
        </w:tc>
        <w:tc>
          <w:tcPr>
            <w:tcW w:w="7470" w:type="dxa"/>
            <w:tcBorders>
              <w:top w:val="single" w:sz="2" w:space="0" w:color="000000"/>
              <w:bottom w:val="single" w:sz="2" w:space="0" w:color="000000"/>
              <w:right w:val="single" w:sz="2" w:space="0" w:color="000000"/>
            </w:tcBorders>
          </w:tcPr>
          <w:p w14:paraId="6ED1543D" w14:textId="77777777" w:rsidR="007B586E" w:rsidRPr="00352101" w:rsidRDefault="007B586E">
            <w:pPr>
              <w:tabs>
                <w:tab w:val="right" w:pos="7254"/>
              </w:tabs>
              <w:spacing w:before="160" w:after="160"/>
            </w:pPr>
            <w:r w:rsidRPr="00352101">
              <w:t xml:space="preserve">For </w:t>
            </w:r>
            <w:r w:rsidR="002716BB" w:rsidRPr="00352101">
              <w:rPr>
                <w:bCs/>
                <w:u w:val="single"/>
              </w:rPr>
              <w:t>C</w:t>
            </w:r>
            <w:r w:rsidRPr="00352101">
              <w:rPr>
                <w:bCs/>
                <w:u w:val="single"/>
              </w:rPr>
              <w:t>larification purposes</w:t>
            </w:r>
            <w:r w:rsidRPr="00352101">
              <w:t xml:space="preserve"> only, the </w:t>
            </w:r>
            <w:r w:rsidR="00283744" w:rsidRPr="00352101">
              <w:rPr>
                <w:iCs/>
              </w:rPr>
              <w:t>Employer</w:t>
            </w:r>
            <w:r w:rsidRPr="00352101">
              <w:rPr>
                <w:iCs/>
              </w:rPr>
              <w:t xml:space="preserve">’s </w:t>
            </w:r>
            <w:r w:rsidRPr="00352101">
              <w:t>address is:</w:t>
            </w:r>
          </w:p>
          <w:p w14:paraId="684882D2" w14:textId="77777777" w:rsidR="00DE384E" w:rsidRPr="000C01B2" w:rsidRDefault="00DE384E" w:rsidP="00DE384E">
            <w:pPr>
              <w:ind w:left="720"/>
              <w:rPr>
                <w:rFonts w:asciiTheme="majorBidi" w:hAnsiTheme="majorBidi"/>
                <w:b/>
                <w:lang w:val="en-GB"/>
              </w:rPr>
            </w:pPr>
            <w:r>
              <w:rPr>
                <w:rFonts w:asciiTheme="majorBidi" w:hAnsiTheme="majorBidi"/>
                <w:b/>
                <w:lang w:val="en-GB"/>
              </w:rPr>
              <w:t xml:space="preserve">Public Procurement </w:t>
            </w:r>
            <w:r w:rsidRPr="000C01B2">
              <w:rPr>
                <w:rFonts w:asciiTheme="majorBidi" w:hAnsiTheme="majorBidi"/>
                <w:b/>
                <w:lang w:val="en-GB"/>
              </w:rPr>
              <w:t xml:space="preserve"> Section,</w:t>
            </w:r>
          </w:p>
          <w:p w14:paraId="40CF90EC" w14:textId="77777777" w:rsidR="00DE384E" w:rsidRPr="00FF15C6" w:rsidRDefault="00DE384E" w:rsidP="00DE384E">
            <w:pPr>
              <w:ind w:left="720"/>
              <w:rPr>
                <w:rFonts w:asciiTheme="majorBidi" w:hAnsiTheme="majorBidi"/>
                <w:lang w:val="en-GB"/>
              </w:rPr>
            </w:pPr>
            <w:r w:rsidRPr="00FF15C6">
              <w:rPr>
                <w:rFonts w:asciiTheme="majorBidi" w:hAnsiTheme="majorBidi"/>
                <w:lang w:val="en-GB"/>
              </w:rPr>
              <w:t>Ministry of Finance and Treasury</w:t>
            </w:r>
          </w:p>
          <w:p w14:paraId="75F79761" w14:textId="4A0B2358" w:rsidR="00DE384E" w:rsidRPr="00FF15C6" w:rsidRDefault="00DE384E" w:rsidP="00C55E66">
            <w:pPr>
              <w:ind w:left="720"/>
              <w:rPr>
                <w:rFonts w:asciiTheme="majorBidi" w:hAnsiTheme="majorBidi"/>
                <w:lang w:val="en-GB"/>
              </w:rPr>
            </w:pPr>
            <w:proofErr w:type="spellStart"/>
            <w:r w:rsidRPr="00FF15C6">
              <w:rPr>
                <w:rFonts w:asciiTheme="majorBidi" w:hAnsiTheme="majorBidi"/>
                <w:lang w:val="en-GB"/>
              </w:rPr>
              <w:t>Ameenee</w:t>
            </w:r>
            <w:proofErr w:type="spellEnd"/>
            <w:r w:rsidRPr="00FF15C6">
              <w:rPr>
                <w:rFonts w:asciiTheme="majorBidi" w:hAnsiTheme="majorBidi"/>
                <w:lang w:val="en-GB"/>
              </w:rPr>
              <w:t xml:space="preserve"> </w:t>
            </w:r>
            <w:proofErr w:type="spellStart"/>
            <w:r w:rsidRPr="00FF15C6">
              <w:rPr>
                <w:rFonts w:asciiTheme="majorBidi" w:hAnsiTheme="majorBidi"/>
                <w:lang w:val="en-GB"/>
              </w:rPr>
              <w:t>Magu</w:t>
            </w:r>
            <w:proofErr w:type="spellEnd"/>
            <w:r w:rsidRPr="00FF15C6">
              <w:rPr>
                <w:rFonts w:asciiTheme="majorBidi" w:hAnsiTheme="majorBidi"/>
                <w:lang w:val="en-GB"/>
              </w:rPr>
              <w:t xml:space="preserve">, Male’, </w:t>
            </w:r>
          </w:p>
          <w:p w14:paraId="367768CA" w14:textId="77777777" w:rsidR="00DE384E" w:rsidRPr="00FF15C6" w:rsidRDefault="00DE384E" w:rsidP="00DE384E">
            <w:pPr>
              <w:ind w:left="720"/>
              <w:rPr>
                <w:rFonts w:asciiTheme="majorBidi" w:hAnsiTheme="majorBidi"/>
                <w:lang w:val="en-GB"/>
              </w:rPr>
            </w:pPr>
            <w:r w:rsidRPr="00FF15C6">
              <w:rPr>
                <w:rFonts w:asciiTheme="majorBidi" w:hAnsiTheme="majorBidi"/>
                <w:lang w:val="en-GB"/>
              </w:rPr>
              <w:t>Republic of Maldives,</w:t>
            </w:r>
          </w:p>
          <w:p w14:paraId="1DFBCD4D" w14:textId="5BF523CD" w:rsidR="00DE384E" w:rsidRPr="00FF15C6" w:rsidRDefault="00DE384E" w:rsidP="00704A48">
            <w:pPr>
              <w:ind w:left="720"/>
              <w:rPr>
                <w:rFonts w:asciiTheme="majorBidi" w:hAnsiTheme="majorBidi"/>
                <w:lang w:val="en-GB"/>
              </w:rPr>
            </w:pPr>
            <w:r w:rsidRPr="00FF15C6">
              <w:rPr>
                <w:rFonts w:asciiTheme="majorBidi" w:hAnsiTheme="majorBidi"/>
                <w:lang w:val="en-GB"/>
              </w:rPr>
              <w:t xml:space="preserve">Tel: (960) 3349 </w:t>
            </w:r>
            <w:r>
              <w:rPr>
                <w:rFonts w:asciiTheme="majorBidi" w:hAnsiTheme="majorBidi"/>
                <w:lang w:val="en-GB"/>
              </w:rPr>
              <w:t>1</w:t>
            </w:r>
            <w:r w:rsidR="00704A48">
              <w:rPr>
                <w:rFonts w:asciiTheme="majorBidi" w:hAnsiTheme="majorBidi"/>
                <w:lang w:val="en-GB"/>
              </w:rPr>
              <w:t>07</w:t>
            </w:r>
            <w:r>
              <w:rPr>
                <w:rFonts w:asciiTheme="majorBidi" w:hAnsiTheme="majorBidi"/>
                <w:lang w:val="en-GB"/>
              </w:rPr>
              <w:t xml:space="preserve"> / (960) 3349 106</w:t>
            </w:r>
          </w:p>
          <w:p w14:paraId="5FFFB420" w14:textId="343F43F5" w:rsidR="00DE384E" w:rsidRPr="00FF15C6" w:rsidRDefault="00DE384E" w:rsidP="00DE384E">
            <w:pPr>
              <w:ind w:left="720"/>
              <w:rPr>
                <w:rFonts w:asciiTheme="majorBidi" w:hAnsiTheme="majorBidi"/>
                <w:lang w:val="en-GB"/>
              </w:rPr>
            </w:pPr>
            <w:r w:rsidRPr="00FF15C6">
              <w:rPr>
                <w:rFonts w:asciiTheme="majorBidi" w:hAnsiTheme="majorBidi"/>
                <w:lang w:val="en-GB"/>
              </w:rPr>
              <w:t>Fax: (960) 3340 706</w:t>
            </w:r>
          </w:p>
          <w:p w14:paraId="6FAE0F75" w14:textId="2B29B5C0" w:rsidR="00DE384E" w:rsidRPr="00FF15C6" w:rsidRDefault="00DE384E" w:rsidP="00704A48">
            <w:pPr>
              <w:ind w:left="720"/>
              <w:rPr>
                <w:rFonts w:asciiTheme="majorBidi" w:hAnsiTheme="majorBidi"/>
                <w:lang w:val="en-GB"/>
              </w:rPr>
            </w:pPr>
            <w:r w:rsidRPr="00FF15C6">
              <w:rPr>
                <w:rFonts w:asciiTheme="majorBidi" w:hAnsiTheme="majorBidi"/>
                <w:lang w:val="en-GB"/>
              </w:rPr>
              <w:t xml:space="preserve">Email: </w:t>
            </w:r>
            <w:r w:rsidR="00704A48">
              <w:rPr>
                <w:rFonts w:asciiTheme="majorBidi" w:hAnsiTheme="majorBidi"/>
                <w:lang w:val="en-GB"/>
              </w:rPr>
              <w:t>mohamed.shafraz</w:t>
            </w:r>
            <w:r w:rsidRPr="00FF15C6">
              <w:rPr>
                <w:rFonts w:asciiTheme="majorBidi" w:hAnsiTheme="majorBidi"/>
                <w:lang w:val="en-GB"/>
              </w:rPr>
              <w:t>@finance.gov.mv</w:t>
            </w:r>
          </w:p>
          <w:p w14:paraId="5B40EDB6" w14:textId="3B2F7D55" w:rsidR="00DE384E" w:rsidRDefault="00DE384E" w:rsidP="00DE384E">
            <w:pPr>
              <w:tabs>
                <w:tab w:val="right" w:pos="7254"/>
              </w:tabs>
              <w:spacing w:before="160" w:after="160"/>
              <w:rPr>
                <w:rFonts w:asciiTheme="majorBidi" w:hAnsiTheme="majorBidi"/>
                <w:lang w:val="en-GB"/>
              </w:rPr>
            </w:pPr>
            <w:r w:rsidRPr="00FF15C6">
              <w:rPr>
                <w:rFonts w:asciiTheme="majorBidi" w:hAnsiTheme="majorBidi"/>
                <w:lang w:val="en-GB"/>
              </w:rPr>
              <w:t xml:space="preserve">CC: </w:t>
            </w:r>
            <w:hyperlink r:id="rId21" w:history="1">
              <w:r w:rsidRPr="00685CDC">
                <w:rPr>
                  <w:rStyle w:val="Hyperlink"/>
                  <w:rFonts w:asciiTheme="majorBidi" w:hAnsiTheme="majorBidi"/>
                  <w:lang w:val="en-GB"/>
                </w:rPr>
                <w:t>tender@finance.gov.mv</w:t>
              </w:r>
            </w:hyperlink>
          </w:p>
          <w:p w14:paraId="4FE9CA5B" w14:textId="312096BA" w:rsidR="007B586E" w:rsidRPr="00B014A9" w:rsidRDefault="007B586E" w:rsidP="00DE384E">
            <w:pPr>
              <w:tabs>
                <w:tab w:val="right" w:pos="7254"/>
              </w:tabs>
              <w:spacing w:before="160" w:after="160"/>
            </w:pPr>
            <w:r w:rsidRPr="003E5AE2">
              <w:t xml:space="preserve">Requests for clarification should be received by the </w:t>
            </w:r>
            <w:r w:rsidR="00283744" w:rsidRPr="003E5AE2">
              <w:t>Employer</w:t>
            </w:r>
            <w:r w:rsidRPr="003E5AE2">
              <w:t xml:space="preserve"> no later than:</w:t>
            </w:r>
            <w:r w:rsidR="00EA18B7" w:rsidRPr="003E5AE2">
              <w:t xml:space="preserve"> </w:t>
            </w:r>
            <w:r w:rsidR="00DE384E">
              <w:t>November 13, Sunday, 2016</w:t>
            </w:r>
            <w:r w:rsidR="00352101" w:rsidRPr="003E5AE2">
              <w:rPr>
                <w:bCs/>
                <w:i/>
              </w:rPr>
              <w:t>.</w:t>
            </w:r>
          </w:p>
        </w:tc>
      </w:tr>
      <w:tr w:rsidR="007B586E" w:rsidRPr="00B014A9" w14:paraId="67AB06AF" w14:textId="77777777" w:rsidTr="00A755AC">
        <w:trPr>
          <w:jc w:val="center"/>
        </w:trPr>
        <w:tc>
          <w:tcPr>
            <w:tcW w:w="1620" w:type="dxa"/>
            <w:tcBorders>
              <w:top w:val="single" w:sz="2" w:space="0" w:color="000000"/>
              <w:left w:val="single" w:sz="2" w:space="0" w:color="000000"/>
              <w:bottom w:val="single" w:sz="2" w:space="0" w:color="000000"/>
            </w:tcBorders>
            <w:shd w:val="clear" w:color="auto" w:fill="D9D9D9"/>
          </w:tcPr>
          <w:p w14:paraId="70B4488E" w14:textId="77777777" w:rsidR="007B586E" w:rsidRPr="00B014A9" w:rsidRDefault="007B586E">
            <w:pPr>
              <w:tabs>
                <w:tab w:val="right" w:pos="7254"/>
              </w:tabs>
              <w:spacing w:before="160" w:after="160"/>
              <w:rPr>
                <w:b/>
              </w:rPr>
            </w:pPr>
            <w:r w:rsidRPr="00B014A9">
              <w:rPr>
                <w:b/>
              </w:rPr>
              <w:t>ITB 7.4</w:t>
            </w:r>
          </w:p>
        </w:tc>
        <w:tc>
          <w:tcPr>
            <w:tcW w:w="7470" w:type="dxa"/>
            <w:tcBorders>
              <w:top w:val="single" w:sz="2" w:space="0" w:color="000000"/>
              <w:bottom w:val="single" w:sz="2" w:space="0" w:color="000000"/>
              <w:right w:val="single" w:sz="2" w:space="0" w:color="000000"/>
            </w:tcBorders>
          </w:tcPr>
          <w:p w14:paraId="4F5063B9" w14:textId="7CD44819" w:rsidR="007B586E" w:rsidRPr="006D2E7E" w:rsidRDefault="007B586E" w:rsidP="00DE384E">
            <w:pPr>
              <w:tabs>
                <w:tab w:val="right" w:pos="7254"/>
              </w:tabs>
              <w:spacing w:before="160" w:after="160"/>
              <w:jc w:val="both"/>
              <w:rPr>
                <w:iCs/>
              </w:rPr>
            </w:pPr>
            <w:r w:rsidRPr="006D2E7E">
              <w:t>A Pre-Bid meeting take place</w:t>
            </w:r>
            <w:r w:rsidR="00DE384E">
              <w:t xml:space="preserve"> </w:t>
            </w:r>
            <w:r w:rsidRPr="006D2E7E">
              <w:t xml:space="preserve"> at the following date, time and place</w:t>
            </w:r>
            <w:r w:rsidR="00DE384E">
              <w:rPr>
                <w:b/>
                <w:iCs/>
              </w:rPr>
              <w:t>:</w:t>
            </w:r>
          </w:p>
          <w:p w14:paraId="5BCB6BDC" w14:textId="78195F78" w:rsidR="00DE384E" w:rsidRPr="00FF15C6" w:rsidRDefault="00DE384E" w:rsidP="009C29D2">
            <w:pPr>
              <w:tabs>
                <w:tab w:val="right" w:pos="7254"/>
              </w:tabs>
            </w:pPr>
            <w:r w:rsidRPr="00FF15C6">
              <w:t xml:space="preserve">Date:   </w:t>
            </w:r>
            <w:r w:rsidR="009C29D2">
              <w:t>October 26</w:t>
            </w:r>
            <w:r>
              <w:t>, 2016</w:t>
            </w:r>
          </w:p>
          <w:p w14:paraId="25F5C824" w14:textId="77777777" w:rsidR="00DE384E" w:rsidRPr="00FF15C6" w:rsidRDefault="00DE384E" w:rsidP="00DE384E">
            <w:pPr>
              <w:tabs>
                <w:tab w:val="right" w:pos="7254"/>
              </w:tabs>
              <w:rPr>
                <w:i/>
              </w:rPr>
            </w:pPr>
            <w:r w:rsidRPr="00FF15C6">
              <w:t xml:space="preserve">Time:  13:00 </w:t>
            </w:r>
            <w:proofErr w:type="spellStart"/>
            <w:r w:rsidRPr="00FF15C6">
              <w:t>hrs</w:t>
            </w:r>
            <w:proofErr w:type="spellEnd"/>
            <w:r w:rsidRPr="00FF15C6">
              <w:t xml:space="preserve"> </w:t>
            </w:r>
          </w:p>
          <w:p w14:paraId="610BD229" w14:textId="77777777" w:rsidR="00DE384E" w:rsidRPr="00FF15C6" w:rsidRDefault="00DE384E" w:rsidP="00DE384E">
            <w:pPr>
              <w:tabs>
                <w:tab w:val="right" w:pos="7254"/>
              </w:tabs>
              <w:rPr>
                <w:rFonts w:asciiTheme="majorBidi" w:hAnsiTheme="majorBidi"/>
                <w:bCs/>
                <w:lang w:val="en-GB"/>
              </w:rPr>
            </w:pPr>
            <w:r w:rsidRPr="00FF15C6">
              <w:t xml:space="preserve">Place:  </w:t>
            </w:r>
            <w:r w:rsidRPr="00FF15C6">
              <w:rPr>
                <w:rFonts w:asciiTheme="majorBidi" w:hAnsiTheme="majorBidi"/>
                <w:bCs/>
                <w:lang w:val="en-GB"/>
              </w:rPr>
              <w:t>Ministry of Finance and Treasury</w:t>
            </w:r>
          </w:p>
          <w:p w14:paraId="1D8A5ADE" w14:textId="77777777" w:rsidR="00DE384E" w:rsidRPr="00FF15C6" w:rsidRDefault="00DE384E" w:rsidP="00DE384E">
            <w:pPr>
              <w:tabs>
                <w:tab w:val="right" w:pos="7254"/>
              </w:tabs>
              <w:rPr>
                <w:i/>
              </w:rPr>
            </w:pPr>
          </w:p>
          <w:p w14:paraId="5FCCC6AC" w14:textId="277CE94E" w:rsidR="00DE384E" w:rsidRPr="00FF15C6" w:rsidRDefault="00DE384E" w:rsidP="00DE384E">
            <w:pPr>
              <w:ind w:left="720"/>
              <w:rPr>
                <w:rFonts w:asciiTheme="majorBidi" w:hAnsiTheme="majorBidi"/>
                <w:b/>
                <w:lang w:val="en-GB"/>
              </w:rPr>
            </w:pPr>
            <w:r>
              <w:rPr>
                <w:rFonts w:asciiTheme="majorBidi" w:hAnsiTheme="majorBidi"/>
                <w:b/>
                <w:lang w:val="en-GB"/>
              </w:rPr>
              <w:lastRenderedPageBreak/>
              <w:t xml:space="preserve">Tender Evaluation </w:t>
            </w:r>
            <w:r w:rsidRPr="00FF15C6">
              <w:rPr>
                <w:rFonts w:asciiTheme="majorBidi" w:hAnsiTheme="majorBidi"/>
                <w:b/>
                <w:lang w:val="en-GB"/>
              </w:rPr>
              <w:t xml:space="preserve"> Section,</w:t>
            </w:r>
          </w:p>
          <w:p w14:paraId="4DEE8E06" w14:textId="77777777" w:rsidR="00DE384E" w:rsidRPr="00FF15C6" w:rsidRDefault="00DE384E" w:rsidP="00DE384E">
            <w:pPr>
              <w:ind w:left="720"/>
              <w:rPr>
                <w:rFonts w:asciiTheme="majorBidi" w:hAnsiTheme="majorBidi"/>
                <w:bCs/>
                <w:lang w:val="en-GB"/>
              </w:rPr>
            </w:pPr>
            <w:r w:rsidRPr="00FF15C6">
              <w:rPr>
                <w:rFonts w:asciiTheme="majorBidi" w:hAnsiTheme="majorBidi"/>
                <w:bCs/>
                <w:lang w:val="en-GB"/>
              </w:rPr>
              <w:t>Public Procurement Division,</w:t>
            </w:r>
          </w:p>
          <w:p w14:paraId="53CB5857" w14:textId="77777777" w:rsidR="00DE384E" w:rsidRPr="00FF15C6" w:rsidRDefault="00DE384E" w:rsidP="00DE384E">
            <w:pPr>
              <w:ind w:left="720"/>
              <w:rPr>
                <w:rFonts w:asciiTheme="majorBidi" w:hAnsiTheme="majorBidi"/>
                <w:lang w:val="en-GB"/>
              </w:rPr>
            </w:pPr>
            <w:r w:rsidRPr="00FF15C6">
              <w:rPr>
                <w:rFonts w:asciiTheme="majorBidi" w:hAnsiTheme="majorBidi"/>
                <w:lang w:val="en-GB"/>
              </w:rPr>
              <w:t>Ministry of Finance and Treasury</w:t>
            </w:r>
          </w:p>
          <w:p w14:paraId="3B08EB7B" w14:textId="77777777" w:rsidR="00DE384E" w:rsidRPr="00FF15C6" w:rsidRDefault="00DE384E" w:rsidP="00DE384E">
            <w:pPr>
              <w:ind w:left="720"/>
              <w:rPr>
                <w:rFonts w:asciiTheme="majorBidi" w:hAnsiTheme="majorBidi"/>
                <w:lang w:val="en-GB"/>
              </w:rPr>
            </w:pPr>
            <w:proofErr w:type="spellStart"/>
            <w:r w:rsidRPr="00FF15C6">
              <w:rPr>
                <w:rFonts w:asciiTheme="majorBidi" w:hAnsiTheme="majorBidi"/>
                <w:lang w:val="en-GB"/>
              </w:rPr>
              <w:t>Ameenee</w:t>
            </w:r>
            <w:proofErr w:type="spellEnd"/>
            <w:r w:rsidRPr="00FF15C6">
              <w:rPr>
                <w:rFonts w:asciiTheme="majorBidi" w:hAnsiTheme="majorBidi"/>
                <w:lang w:val="en-GB"/>
              </w:rPr>
              <w:t xml:space="preserve"> </w:t>
            </w:r>
            <w:proofErr w:type="spellStart"/>
            <w:r w:rsidRPr="00FF15C6">
              <w:rPr>
                <w:rFonts w:asciiTheme="majorBidi" w:hAnsiTheme="majorBidi"/>
                <w:lang w:val="en-GB"/>
              </w:rPr>
              <w:t>Magu</w:t>
            </w:r>
            <w:proofErr w:type="spellEnd"/>
            <w:r w:rsidRPr="00FF15C6">
              <w:rPr>
                <w:rFonts w:asciiTheme="majorBidi" w:hAnsiTheme="majorBidi"/>
                <w:lang w:val="en-GB"/>
              </w:rPr>
              <w:t>, Male’, 20-03</w:t>
            </w:r>
          </w:p>
          <w:p w14:paraId="603E9A69" w14:textId="77777777" w:rsidR="00DE384E" w:rsidRPr="00FF15C6" w:rsidRDefault="00DE384E" w:rsidP="00DE384E">
            <w:pPr>
              <w:ind w:left="720"/>
              <w:rPr>
                <w:rFonts w:asciiTheme="majorBidi" w:hAnsiTheme="majorBidi"/>
                <w:lang w:val="en-GB"/>
              </w:rPr>
            </w:pPr>
            <w:r w:rsidRPr="00FF15C6">
              <w:rPr>
                <w:rFonts w:asciiTheme="majorBidi" w:hAnsiTheme="majorBidi"/>
                <w:lang w:val="en-GB"/>
              </w:rPr>
              <w:t>Republic of Maldives,</w:t>
            </w:r>
          </w:p>
          <w:p w14:paraId="5CB687FB" w14:textId="22E01914" w:rsidR="00DE384E" w:rsidRPr="00FF15C6" w:rsidRDefault="00DE384E" w:rsidP="00DE384E">
            <w:pPr>
              <w:ind w:left="720"/>
              <w:rPr>
                <w:rFonts w:asciiTheme="majorBidi" w:hAnsiTheme="majorBidi"/>
                <w:lang w:val="en-GB"/>
              </w:rPr>
            </w:pPr>
            <w:r w:rsidRPr="00FF15C6">
              <w:rPr>
                <w:rFonts w:asciiTheme="majorBidi" w:hAnsiTheme="majorBidi"/>
                <w:lang w:val="en-GB"/>
              </w:rPr>
              <w:t>Tel: (960) 332 9</w:t>
            </w:r>
            <w:r>
              <w:rPr>
                <w:rFonts w:asciiTheme="majorBidi" w:hAnsiTheme="majorBidi"/>
                <w:lang w:val="en-GB"/>
              </w:rPr>
              <w:t>107</w:t>
            </w:r>
            <w:r w:rsidRPr="00FF15C6">
              <w:rPr>
                <w:rFonts w:asciiTheme="majorBidi" w:hAnsiTheme="majorBidi"/>
                <w:lang w:val="en-GB"/>
              </w:rPr>
              <w:t xml:space="preserve"> / (960) 3349106</w:t>
            </w:r>
          </w:p>
          <w:p w14:paraId="618BA038" w14:textId="77777777" w:rsidR="00DE384E" w:rsidRPr="00FF15C6" w:rsidRDefault="00DE384E" w:rsidP="00DE384E">
            <w:pPr>
              <w:ind w:left="720"/>
              <w:rPr>
                <w:rFonts w:asciiTheme="majorBidi" w:hAnsiTheme="majorBidi"/>
                <w:lang w:val="en-GB"/>
              </w:rPr>
            </w:pPr>
            <w:r w:rsidRPr="00FF15C6">
              <w:rPr>
                <w:rFonts w:asciiTheme="majorBidi" w:hAnsiTheme="majorBidi"/>
                <w:lang w:val="en-GB"/>
              </w:rPr>
              <w:t>Fax: (960) 3320406, (960) 3324432</w:t>
            </w:r>
          </w:p>
          <w:p w14:paraId="448E5DBC" w14:textId="77777777" w:rsidR="00DE384E" w:rsidRPr="00FF15C6" w:rsidRDefault="00DE384E" w:rsidP="00DE384E">
            <w:pPr>
              <w:tabs>
                <w:tab w:val="right" w:pos="7254"/>
              </w:tabs>
              <w:ind w:left="720"/>
              <w:rPr>
                <w:rFonts w:asciiTheme="majorBidi" w:hAnsiTheme="majorBidi"/>
                <w:lang w:val="en-GB"/>
              </w:rPr>
            </w:pPr>
            <w:r w:rsidRPr="00FF15C6">
              <w:rPr>
                <w:rFonts w:asciiTheme="majorBidi" w:hAnsiTheme="majorBidi"/>
                <w:lang w:val="en-GB"/>
              </w:rPr>
              <w:t>Email: tender@finance.gov.mv</w:t>
            </w:r>
          </w:p>
          <w:p w14:paraId="24AEC386" w14:textId="3C6F992B" w:rsidR="00DE384E" w:rsidRPr="000925F5" w:rsidRDefault="00704A48" w:rsidP="00DE384E">
            <w:pPr>
              <w:tabs>
                <w:tab w:val="right" w:pos="7254"/>
              </w:tabs>
              <w:ind w:left="720"/>
              <w:rPr>
                <w:i/>
              </w:rPr>
            </w:pPr>
            <w:r>
              <w:rPr>
                <w:rFonts w:asciiTheme="majorBidi" w:hAnsiTheme="majorBidi"/>
                <w:lang w:val="en-GB"/>
              </w:rPr>
              <w:t>m</w:t>
            </w:r>
            <w:r w:rsidR="00DE384E">
              <w:rPr>
                <w:rFonts w:asciiTheme="majorBidi" w:hAnsiTheme="majorBidi"/>
                <w:lang w:val="en-GB"/>
              </w:rPr>
              <w:t>ohamed.shafraz</w:t>
            </w:r>
            <w:r w:rsidR="00DE384E" w:rsidRPr="00FF15C6">
              <w:rPr>
                <w:rFonts w:asciiTheme="majorBidi" w:hAnsiTheme="majorBidi"/>
                <w:lang w:val="en-GB"/>
              </w:rPr>
              <w:t>@finance.gov.mv</w:t>
            </w:r>
          </w:p>
          <w:p w14:paraId="0D6FECB9" w14:textId="433E59E3" w:rsidR="00C55E66" w:rsidRDefault="007B586E" w:rsidP="00C55E66">
            <w:pPr>
              <w:pStyle w:val="i"/>
              <w:tabs>
                <w:tab w:val="right" w:pos="7254"/>
              </w:tabs>
              <w:suppressAutoHyphens w:val="0"/>
              <w:spacing w:before="160" w:after="160"/>
              <w:rPr>
                <w:rFonts w:ascii="Times New Roman" w:hAnsi="Times New Roman"/>
                <w:sz w:val="24"/>
                <w:szCs w:val="24"/>
              </w:rPr>
            </w:pPr>
            <w:r w:rsidRPr="006D2E7E">
              <w:rPr>
                <w:rFonts w:ascii="Times New Roman" w:hAnsi="Times New Roman"/>
                <w:sz w:val="24"/>
                <w:szCs w:val="24"/>
              </w:rPr>
              <w:t xml:space="preserve">A </w:t>
            </w:r>
            <w:r w:rsidRPr="00C55E66">
              <w:rPr>
                <w:rFonts w:ascii="Times New Roman" w:hAnsi="Times New Roman"/>
                <w:sz w:val="24"/>
                <w:szCs w:val="24"/>
              </w:rPr>
              <w:t xml:space="preserve">site visit conducted by the </w:t>
            </w:r>
            <w:r w:rsidR="00283744" w:rsidRPr="00C55E66">
              <w:rPr>
                <w:rFonts w:ascii="Times New Roman" w:hAnsi="Times New Roman"/>
                <w:sz w:val="24"/>
                <w:szCs w:val="24"/>
              </w:rPr>
              <w:t>Employer</w:t>
            </w:r>
            <w:r w:rsidRPr="00C55E66">
              <w:rPr>
                <w:rFonts w:ascii="Times New Roman" w:hAnsi="Times New Roman"/>
                <w:sz w:val="24"/>
                <w:szCs w:val="24"/>
              </w:rPr>
              <w:t xml:space="preserve"> </w:t>
            </w:r>
            <w:r w:rsidRPr="00C55E66">
              <w:rPr>
                <w:rFonts w:ascii="Times New Roman" w:hAnsi="Times New Roman"/>
                <w:bCs/>
                <w:sz w:val="24"/>
                <w:szCs w:val="24"/>
                <w:lang w:val="en-GB"/>
              </w:rPr>
              <w:t>shall be</w:t>
            </w:r>
            <w:r w:rsidRPr="00C55E66">
              <w:rPr>
                <w:rFonts w:ascii="Times New Roman" w:hAnsi="Times New Roman"/>
                <w:b/>
                <w:sz w:val="24"/>
                <w:szCs w:val="24"/>
                <w:lang w:val="en-GB"/>
              </w:rPr>
              <w:t xml:space="preserve"> </w:t>
            </w:r>
            <w:r w:rsidRPr="00C55E66">
              <w:rPr>
                <w:rFonts w:ascii="Times New Roman" w:hAnsi="Times New Roman"/>
                <w:sz w:val="24"/>
                <w:szCs w:val="24"/>
              </w:rPr>
              <w:t>organized</w:t>
            </w:r>
            <w:r w:rsidR="00C55E66">
              <w:rPr>
                <w:rFonts w:ascii="Times New Roman" w:hAnsi="Times New Roman"/>
                <w:sz w:val="24"/>
                <w:szCs w:val="24"/>
              </w:rPr>
              <w:t xml:space="preserve"> on;</w:t>
            </w:r>
          </w:p>
          <w:p w14:paraId="122CEE5A" w14:textId="77777777" w:rsidR="00C55E66" w:rsidRDefault="00C55E66" w:rsidP="00C55E66">
            <w:proofErr w:type="spellStart"/>
            <w:r>
              <w:rPr>
                <w:b/>
                <w:bCs/>
              </w:rPr>
              <w:t>Lh.Naifaru</w:t>
            </w:r>
            <w:proofErr w:type="spellEnd"/>
            <w:r>
              <w:rPr>
                <w:b/>
                <w:bCs/>
              </w:rPr>
              <w:t xml:space="preserve">               : Sunday, 30 October 2016.</w:t>
            </w:r>
          </w:p>
          <w:p w14:paraId="60C09DA1" w14:textId="77777777" w:rsidR="00C55E66" w:rsidRDefault="00C55E66" w:rsidP="00C55E66">
            <w:proofErr w:type="spellStart"/>
            <w:proofErr w:type="gramStart"/>
            <w:r>
              <w:rPr>
                <w:b/>
                <w:bCs/>
              </w:rPr>
              <w:t>Thaa.Veymandhoo</w:t>
            </w:r>
            <w:proofErr w:type="spellEnd"/>
            <w:r>
              <w:rPr>
                <w:b/>
                <w:bCs/>
              </w:rPr>
              <w:t xml:space="preserve"> :</w:t>
            </w:r>
            <w:proofErr w:type="gramEnd"/>
            <w:r>
              <w:rPr>
                <w:b/>
                <w:bCs/>
              </w:rPr>
              <w:t xml:space="preserve"> Tuesday, 01 November 2016.</w:t>
            </w:r>
          </w:p>
          <w:p w14:paraId="1F219DAF" w14:textId="13465D24" w:rsidR="007B586E" w:rsidRPr="00B014A9" w:rsidRDefault="006F3D19" w:rsidP="00C55E66">
            <w:pPr>
              <w:pStyle w:val="i"/>
              <w:tabs>
                <w:tab w:val="right" w:pos="7254"/>
              </w:tabs>
              <w:suppressAutoHyphens w:val="0"/>
              <w:spacing w:before="160" w:after="160"/>
              <w:rPr>
                <w:rFonts w:ascii="Times New Roman" w:hAnsi="Times New Roman"/>
                <w:sz w:val="24"/>
                <w:szCs w:val="24"/>
              </w:rPr>
            </w:pPr>
            <w:r>
              <w:rPr>
                <w:rFonts w:ascii="Times New Roman" w:hAnsi="Times New Roman"/>
                <w:sz w:val="24"/>
                <w:szCs w:val="24"/>
              </w:rPr>
              <w:t xml:space="preserve"> And </w:t>
            </w:r>
            <w:r w:rsidRPr="006F3D19">
              <w:rPr>
                <w:rFonts w:ascii="Times New Roman" w:hAnsi="Times New Roman"/>
                <w:sz w:val="24"/>
                <w:szCs w:val="24"/>
              </w:rPr>
              <w:t>all the expenses during the site visit will be borne by contractor</w:t>
            </w:r>
            <w:r>
              <w:rPr>
                <w:rFonts w:ascii="Times New Roman" w:hAnsi="Times New Roman"/>
                <w:sz w:val="24"/>
                <w:szCs w:val="24"/>
              </w:rPr>
              <w:t>.</w:t>
            </w:r>
          </w:p>
        </w:tc>
      </w:tr>
    </w:tbl>
    <w:p w14:paraId="272C45B0" w14:textId="19D922FE" w:rsidR="007B586E" w:rsidRPr="00B014A9" w:rsidRDefault="007B586E">
      <w:pPr>
        <w:pStyle w:val="Caption"/>
        <w:rPr>
          <w:rFonts w:ascii="Times New Roman" w:hAnsi="Times New Roman" w:cs="Times New Roman"/>
        </w:rPr>
      </w:pPr>
    </w:p>
    <w:p w14:paraId="687A29CE" w14:textId="77777777" w:rsidR="007B586E" w:rsidRPr="00B014A9" w:rsidRDefault="007B586E">
      <w:pPr>
        <w:pStyle w:val="Caption"/>
        <w:rPr>
          <w:rFonts w:ascii="Times New Roman" w:hAnsi="Times New Roman" w:cs="Times New Roman"/>
        </w:rPr>
      </w:pPr>
      <w:r w:rsidRPr="00B014A9">
        <w:rPr>
          <w:rFonts w:ascii="Times New Roman" w:hAnsi="Times New Roman" w:cs="Times New Roman"/>
        </w:rPr>
        <w:t>C.  Preparation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B014A9" w14:paraId="35D75045" w14:textId="77777777" w:rsidTr="00A755AC">
        <w:trPr>
          <w:jc w:val="center"/>
        </w:trPr>
        <w:tc>
          <w:tcPr>
            <w:tcW w:w="1620" w:type="dxa"/>
            <w:tcBorders>
              <w:top w:val="single" w:sz="2" w:space="0" w:color="000000"/>
              <w:left w:val="single" w:sz="2" w:space="0" w:color="000000"/>
              <w:bottom w:val="single" w:sz="2" w:space="0" w:color="000000"/>
            </w:tcBorders>
            <w:shd w:val="clear" w:color="auto" w:fill="D9D9D9"/>
          </w:tcPr>
          <w:p w14:paraId="31A2BEDF" w14:textId="77777777" w:rsidR="007B586E" w:rsidRPr="00B014A9" w:rsidRDefault="007B586E">
            <w:pPr>
              <w:pStyle w:val="CommentSubject"/>
              <w:tabs>
                <w:tab w:val="right" w:pos="7434"/>
              </w:tabs>
              <w:spacing w:before="180" w:after="180"/>
              <w:rPr>
                <w:rFonts w:ascii="Times New Roman" w:hAnsi="Times New Roman"/>
                <w:bCs w:val="0"/>
                <w:iCs/>
                <w:sz w:val="24"/>
                <w:szCs w:val="24"/>
                <w:lang w:val="en-US"/>
              </w:rPr>
            </w:pPr>
            <w:r w:rsidRPr="00B014A9">
              <w:rPr>
                <w:rFonts w:ascii="Times New Roman" w:hAnsi="Times New Roman"/>
                <w:bCs w:val="0"/>
                <w:iCs/>
                <w:sz w:val="24"/>
                <w:szCs w:val="24"/>
                <w:lang w:val="en-US"/>
              </w:rPr>
              <w:t>ITB 10.1</w:t>
            </w:r>
          </w:p>
        </w:tc>
        <w:tc>
          <w:tcPr>
            <w:tcW w:w="7470" w:type="dxa"/>
            <w:tcBorders>
              <w:top w:val="single" w:sz="2" w:space="0" w:color="000000"/>
              <w:bottom w:val="single" w:sz="2" w:space="0" w:color="000000"/>
              <w:right w:val="single" w:sz="2" w:space="0" w:color="000000"/>
            </w:tcBorders>
          </w:tcPr>
          <w:p w14:paraId="4B812E3A" w14:textId="304125BC" w:rsidR="007B586E" w:rsidRPr="003E5AE2" w:rsidRDefault="007B586E" w:rsidP="00407795">
            <w:pPr>
              <w:tabs>
                <w:tab w:val="right" w:pos="7254"/>
              </w:tabs>
              <w:spacing w:before="180" w:after="180"/>
              <w:jc w:val="both"/>
              <w:rPr>
                <w:iCs/>
              </w:rPr>
            </w:pPr>
            <w:r w:rsidRPr="003E5AE2">
              <w:rPr>
                <w:iCs/>
              </w:rPr>
              <w:t xml:space="preserve">The language of the bid is: </w:t>
            </w:r>
            <w:r w:rsidR="00407795" w:rsidRPr="003E5AE2">
              <w:rPr>
                <w:b/>
                <w:iCs/>
                <w:lang w:val="en-GB"/>
              </w:rPr>
              <w:t>English</w:t>
            </w:r>
          </w:p>
        </w:tc>
      </w:tr>
      <w:tr w:rsidR="007B586E" w:rsidRPr="00B014A9" w14:paraId="1E3EC1B8" w14:textId="77777777" w:rsidTr="00A755AC">
        <w:trPr>
          <w:jc w:val="center"/>
        </w:trPr>
        <w:tc>
          <w:tcPr>
            <w:tcW w:w="1620" w:type="dxa"/>
            <w:tcBorders>
              <w:top w:val="single" w:sz="2" w:space="0" w:color="000000"/>
              <w:left w:val="single" w:sz="2" w:space="0" w:color="000000"/>
              <w:bottom w:val="single" w:sz="2" w:space="0" w:color="000000"/>
            </w:tcBorders>
            <w:shd w:val="clear" w:color="auto" w:fill="D9D9D9"/>
          </w:tcPr>
          <w:p w14:paraId="202F41CF" w14:textId="77777777" w:rsidR="007B586E" w:rsidRPr="00B014A9" w:rsidRDefault="007B586E">
            <w:pPr>
              <w:tabs>
                <w:tab w:val="right" w:pos="7434"/>
              </w:tabs>
              <w:spacing w:before="180" w:after="180"/>
              <w:rPr>
                <w:b/>
              </w:rPr>
            </w:pPr>
            <w:r w:rsidRPr="00B014A9">
              <w:rPr>
                <w:b/>
              </w:rPr>
              <w:t>ITB 11.1 (b)</w:t>
            </w:r>
          </w:p>
        </w:tc>
        <w:tc>
          <w:tcPr>
            <w:tcW w:w="7470" w:type="dxa"/>
            <w:tcBorders>
              <w:top w:val="single" w:sz="2" w:space="0" w:color="000000"/>
              <w:bottom w:val="single" w:sz="2" w:space="0" w:color="000000"/>
              <w:right w:val="single" w:sz="2" w:space="0" w:color="000000"/>
            </w:tcBorders>
          </w:tcPr>
          <w:p w14:paraId="4FFC5467" w14:textId="4D6BAC6A" w:rsidR="007B586E" w:rsidRPr="003E5AE2" w:rsidRDefault="007B586E" w:rsidP="003D446F">
            <w:pPr>
              <w:tabs>
                <w:tab w:val="right" w:pos="7254"/>
              </w:tabs>
              <w:spacing w:before="180" w:after="180"/>
              <w:jc w:val="both"/>
            </w:pPr>
            <w:r w:rsidRPr="003E5AE2">
              <w:t xml:space="preserve">The following schedules shall be submitted with the bid: </w:t>
            </w:r>
            <w:r w:rsidRPr="003E5AE2">
              <w:rPr>
                <w:bCs/>
                <w:i/>
              </w:rPr>
              <w:t xml:space="preserve">priced Bill of Quantities </w:t>
            </w:r>
          </w:p>
        </w:tc>
      </w:tr>
      <w:tr w:rsidR="007B586E" w:rsidRPr="00B014A9" w14:paraId="47408EAA" w14:textId="77777777" w:rsidTr="00A755AC">
        <w:trPr>
          <w:jc w:val="center"/>
        </w:trPr>
        <w:tc>
          <w:tcPr>
            <w:tcW w:w="1620" w:type="dxa"/>
            <w:tcBorders>
              <w:top w:val="single" w:sz="2" w:space="0" w:color="000000"/>
              <w:left w:val="single" w:sz="2" w:space="0" w:color="000000"/>
              <w:bottom w:val="single" w:sz="2" w:space="0" w:color="000000"/>
            </w:tcBorders>
            <w:shd w:val="clear" w:color="auto" w:fill="D9D9D9"/>
          </w:tcPr>
          <w:p w14:paraId="689A8290" w14:textId="77777777" w:rsidR="007B586E" w:rsidRPr="00B014A9" w:rsidRDefault="007B586E">
            <w:pPr>
              <w:tabs>
                <w:tab w:val="right" w:pos="7434"/>
              </w:tabs>
              <w:spacing w:before="180" w:after="180"/>
              <w:rPr>
                <w:b/>
              </w:rPr>
            </w:pPr>
            <w:r w:rsidRPr="00B014A9">
              <w:rPr>
                <w:b/>
              </w:rPr>
              <w:t>ITB 11.1 (i)</w:t>
            </w:r>
          </w:p>
        </w:tc>
        <w:tc>
          <w:tcPr>
            <w:tcW w:w="7470" w:type="dxa"/>
            <w:tcBorders>
              <w:top w:val="single" w:sz="2" w:space="0" w:color="000000"/>
              <w:bottom w:val="single" w:sz="2" w:space="0" w:color="000000"/>
              <w:right w:val="single" w:sz="2" w:space="0" w:color="000000"/>
            </w:tcBorders>
          </w:tcPr>
          <w:p w14:paraId="72E17DA9" w14:textId="77777777" w:rsidR="00DD3778" w:rsidRPr="003E5AE2" w:rsidRDefault="007B586E" w:rsidP="00221EBD">
            <w:pPr>
              <w:tabs>
                <w:tab w:val="right" w:pos="7254"/>
              </w:tabs>
              <w:spacing w:before="180" w:after="180"/>
              <w:jc w:val="both"/>
              <w:rPr>
                <w:b/>
              </w:rPr>
            </w:pPr>
            <w:r w:rsidRPr="003E5AE2">
              <w:t>The Bidder shall submit with its bid the following additional documents:</w:t>
            </w:r>
            <w:r w:rsidRPr="003E5AE2">
              <w:rPr>
                <w:b/>
              </w:rPr>
              <w:t xml:space="preserve"> </w:t>
            </w:r>
          </w:p>
          <w:p w14:paraId="0A8FBC89" w14:textId="795DCC16" w:rsidR="007B586E" w:rsidRPr="003E5AE2" w:rsidRDefault="00DD3778" w:rsidP="00DD3778">
            <w:pPr>
              <w:tabs>
                <w:tab w:val="right" w:pos="7254"/>
              </w:tabs>
              <w:spacing w:before="180" w:after="180"/>
              <w:jc w:val="both"/>
            </w:pPr>
            <w:r w:rsidRPr="003E5AE2">
              <w:t>In addition to submitted Bill of Quantities by the Bidders, the Bidders should also submit an Excel file of Bill of Quantities. (in the case of discrepancy between the Excel file and the original hard copy, the hard copy shall prevail)</w:t>
            </w:r>
          </w:p>
        </w:tc>
      </w:tr>
      <w:tr w:rsidR="007B586E" w:rsidRPr="00B014A9" w14:paraId="57891BE7" w14:textId="77777777" w:rsidTr="00A755AC">
        <w:trPr>
          <w:jc w:val="center"/>
        </w:trPr>
        <w:tc>
          <w:tcPr>
            <w:tcW w:w="1620" w:type="dxa"/>
            <w:tcBorders>
              <w:top w:val="single" w:sz="2" w:space="0" w:color="000000"/>
              <w:left w:val="single" w:sz="2" w:space="0" w:color="000000"/>
              <w:bottom w:val="single" w:sz="2" w:space="0" w:color="000000"/>
            </w:tcBorders>
            <w:shd w:val="clear" w:color="auto" w:fill="D9D9D9"/>
          </w:tcPr>
          <w:p w14:paraId="12ADE0C2" w14:textId="77777777" w:rsidR="007B586E" w:rsidRPr="00B014A9" w:rsidRDefault="007B586E">
            <w:pPr>
              <w:tabs>
                <w:tab w:val="right" w:pos="7434"/>
              </w:tabs>
              <w:spacing w:before="180" w:after="180"/>
              <w:rPr>
                <w:b/>
              </w:rPr>
            </w:pPr>
            <w:r w:rsidRPr="00B014A9">
              <w:rPr>
                <w:b/>
              </w:rPr>
              <w:t>ITB 13.1</w:t>
            </w:r>
          </w:p>
        </w:tc>
        <w:tc>
          <w:tcPr>
            <w:tcW w:w="7470" w:type="dxa"/>
            <w:tcBorders>
              <w:top w:val="single" w:sz="2" w:space="0" w:color="000000"/>
              <w:bottom w:val="single" w:sz="2" w:space="0" w:color="000000"/>
              <w:right w:val="single" w:sz="2" w:space="0" w:color="000000"/>
            </w:tcBorders>
          </w:tcPr>
          <w:p w14:paraId="33943384" w14:textId="32E04D3E" w:rsidR="007B586E" w:rsidRPr="003E5AE2" w:rsidRDefault="007B586E" w:rsidP="00641A85">
            <w:pPr>
              <w:tabs>
                <w:tab w:val="right" w:pos="7254"/>
              </w:tabs>
              <w:spacing w:before="180" w:after="180"/>
              <w:jc w:val="both"/>
              <w:rPr>
                <w:b/>
                <w:bCs/>
              </w:rPr>
            </w:pPr>
            <w:r w:rsidRPr="003E5AE2">
              <w:t xml:space="preserve">Alternative bids </w:t>
            </w:r>
            <w:r w:rsidRPr="003E5AE2">
              <w:rPr>
                <w:bCs/>
                <w:i/>
                <w:lang w:val="en-GB"/>
              </w:rPr>
              <w:t>shall</w:t>
            </w:r>
            <w:r w:rsidR="00CD6C8C" w:rsidRPr="003E5AE2">
              <w:rPr>
                <w:bCs/>
                <w:i/>
                <w:lang w:val="en-GB"/>
              </w:rPr>
              <w:t xml:space="preserve"> not</w:t>
            </w:r>
            <w:r w:rsidRPr="003E5AE2">
              <w:rPr>
                <w:bCs/>
                <w:i/>
                <w:lang w:val="en-GB"/>
              </w:rPr>
              <w:t xml:space="preserve"> be </w:t>
            </w:r>
            <w:r w:rsidRPr="003E5AE2">
              <w:t>permitted.</w:t>
            </w:r>
          </w:p>
        </w:tc>
      </w:tr>
      <w:tr w:rsidR="007B586E" w:rsidRPr="00B014A9" w14:paraId="598795F6" w14:textId="77777777" w:rsidTr="00A755AC">
        <w:trPr>
          <w:jc w:val="center"/>
        </w:trPr>
        <w:tc>
          <w:tcPr>
            <w:tcW w:w="1620" w:type="dxa"/>
            <w:tcBorders>
              <w:top w:val="single" w:sz="2" w:space="0" w:color="000000"/>
              <w:left w:val="single" w:sz="2" w:space="0" w:color="000000"/>
              <w:bottom w:val="single" w:sz="2" w:space="0" w:color="000000"/>
            </w:tcBorders>
            <w:shd w:val="clear" w:color="auto" w:fill="D9D9D9"/>
          </w:tcPr>
          <w:p w14:paraId="42005BAA" w14:textId="77777777" w:rsidR="007B586E" w:rsidRPr="00B014A9" w:rsidRDefault="007B586E">
            <w:pPr>
              <w:tabs>
                <w:tab w:val="right" w:pos="7434"/>
              </w:tabs>
              <w:spacing w:before="180" w:after="180"/>
              <w:rPr>
                <w:b/>
              </w:rPr>
            </w:pPr>
            <w:r w:rsidRPr="00B014A9">
              <w:rPr>
                <w:b/>
              </w:rPr>
              <w:t>ITB 13.2</w:t>
            </w:r>
          </w:p>
        </w:tc>
        <w:tc>
          <w:tcPr>
            <w:tcW w:w="7470" w:type="dxa"/>
            <w:tcBorders>
              <w:top w:val="single" w:sz="2" w:space="0" w:color="000000"/>
              <w:bottom w:val="single" w:sz="2" w:space="0" w:color="000000"/>
              <w:right w:val="single" w:sz="2" w:space="0" w:color="000000"/>
            </w:tcBorders>
          </w:tcPr>
          <w:p w14:paraId="22C94E12" w14:textId="46532F5F" w:rsidR="007B586E" w:rsidRPr="003E5AE2" w:rsidRDefault="007B586E" w:rsidP="004D6741">
            <w:pPr>
              <w:tabs>
                <w:tab w:val="right" w:pos="7254"/>
              </w:tabs>
              <w:spacing w:before="180" w:after="180"/>
              <w:jc w:val="both"/>
              <w:rPr>
                <w:iCs/>
              </w:rPr>
            </w:pPr>
            <w:r w:rsidRPr="003E5AE2">
              <w:rPr>
                <w:iCs/>
              </w:rPr>
              <w:t xml:space="preserve">Alternative times for completion </w:t>
            </w:r>
            <w:r w:rsidRPr="003E5AE2">
              <w:rPr>
                <w:bCs/>
                <w:i/>
                <w:lang w:val="en-GB"/>
              </w:rPr>
              <w:t>“shall be”</w:t>
            </w:r>
            <w:r w:rsidRPr="003E5AE2">
              <w:rPr>
                <w:i/>
              </w:rPr>
              <w:t xml:space="preserve"> </w:t>
            </w:r>
            <w:r w:rsidRPr="003E5AE2">
              <w:rPr>
                <w:iCs/>
              </w:rPr>
              <w:t>permitted.</w:t>
            </w:r>
          </w:p>
          <w:p w14:paraId="1FC4BCB1" w14:textId="6A441FF3" w:rsidR="007B586E" w:rsidRPr="003E5AE2" w:rsidRDefault="004D6741" w:rsidP="00221EBD">
            <w:pPr>
              <w:pStyle w:val="CommentText"/>
              <w:tabs>
                <w:tab w:val="right" w:pos="7254"/>
              </w:tabs>
              <w:spacing w:before="180" w:after="180"/>
              <w:jc w:val="both"/>
              <w:rPr>
                <w:rFonts w:ascii="Times New Roman" w:hAnsi="Times New Roman"/>
                <w:iCs/>
                <w:sz w:val="24"/>
                <w:szCs w:val="24"/>
              </w:rPr>
            </w:pPr>
            <w:r w:rsidRPr="003E5AE2">
              <w:rPr>
                <w:rFonts w:ascii="Times New Roman" w:hAnsi="Times New Roman"/>
                <w:iCs/>
                <w:sz w:val="24"/>
                <w:szCs w:val="24"/>
              </w:rPr>
              <w:t>T</w:t>
            </w:r>
            <w:r w:rsidR="007B586E" w:rsidRPr="003E5AE2">
              <w:rPr>
                <w:rFonts w:ascii="Times New Roman" w:hAnsi="Times New Roman"/>
                <w:iCs/>
                <w:sz w:val="24"/>
                <w:szCs w:val="24"/>
              </w:rPr>
              <w:t>he evaluation method will be as specified in Section III (Evaluation and Qualification Criteria).</w:t>
            </w:r>
          </w:p>
        </w:tc>
      </w:tr>
      <w:tr w:rsidR="007B586E" w:rsidRPr="00B014A9" w14:paraId="1AE14EDE" w14:textId="77777777" w:rsidTr="00A755AC">
        <w:trPr>
          <w:jc w:val="center"/>
        </w:trPr>
        <w:tc>
          <w:tcPr>
            <w:tcW w:w="1620" w:type="dxa"/>
            <w:tcBorders>
              <w:top w:val="single" w:sz="2" w:space="0" w:color="000000"/>
              <w:left w:val="single" w:sz="2" w:space="0" w:color="000000"/>
              <w:bottom w:val="single" w:sz="2" w:space="0" w:color="000000"/>
            </w:tcBorders>
            <w:shd w:val="clear" w:color="auto" w:fill="D9D9D9"/>
          </w:tcPr>
          <w:p w14:paraId="4190D908" w14:textId="3548F7D4" w:rsidR="007B586E" w:rsidRPr="00B014A9" w:rsidRDefault="007B586E">
            <w:pPr>
              <w:tabs>
                <w:tab w:val="right" w:pos="7434"/>
              </w:tabs>
              <w:spacing w:before="180" w:after="180"/>
              <w:rPr>
                <w:b/>
                <w:iCs/>
              </w:rPr>
            </w:pPr>
            <w:r w:rsidRPr="00B014A9">
              <w:rPr>
                <w:b/>
                <w:iCs/>
              </w:rPr>
              <w:t>13.4</w:t>
            </w:r>
          </w:p>
        </w:tc>
        <w:tc>
          <w:tcPr>
            <w:tcW w:w="7470" w:type="dxa"/>
            <w:tcBorders>
              <w:top w:val="single" w:sz="2" w:space="0" w:color="000000"/>
              <w:bottom w:val="single" w:sz="2" w:space="0" w:color="000000"/>
              <w:right w:val="single" w:sz="2" w:space="0" w:color="000000"/>
            </w:tcBorders>
          </w:tcPr>
          <w:p w14:paraId="71BA28C4" w14:textId="0782C614" w:rsidR="00EA05D6" w:rsidRPr="00EA05D6" w:rsidRDefault="00641A85" w:rsidP="00EA05D6">
            <w:pPr>
              <w:tabs>
                <w:tab w:val="right" w:pos="7254"/>
              </w:tabs>
              <w:spacing w:before="60" w:after="60"/>
              <w:rPr>
                <w:rFonts w:cs="Arial"/>
                <w:iCs/>
                <w:color w:val="FF0000"/>
              </w:rPr>
            </w:pPr>
            <w:r>
              <w:rPr>
                <w:iCs/>
              </w:rPr>
              <w:t>Alternative technical solutions for parts of the Works shall not be permitted.</w:t>
            </w:r>
          </w:p>
          <w:p w14:paraId="55BEFC49" w14:textId="77777777" w:rsidR="007B586E" w:rsidRPr="00B014A9" w:rsidRDefault="007B586E" w:rsidP="00221EBD">
            <w:pPr>
              <w:tabs>
                <w:tab w:val="right" w:pos="7254"/>
              </w:tabs>
              <w:spacing w:before="180" w:after="180"/>
              <w:jc w:val="both"/>
              <w:rPr>
                <w:iCs/>
              </w:rPr>
            </w:pPr>
            <w:r w:rsidRPr="00B014A9">
              <w:rPr>
                <w:iCs/>
              </w:rPr>
              <w:t>If alternative technical solutions are permitted, the evaluation method will be as specified in Section III (Evaluation and Qualification Criteria).</w:t>
            </w:r>
          </w:p>
        </w:tc>
      </w:tr>
      <w:tr w:rsidR="007B586E" w:rsidRPr="00B014A9" w14:paraId="1C10771F" w14:textId="77777777" w:rsidTr="00A755AC">
        <w:trPr>
          <w:jc w:val="center"/>
        </w:trPr>
        <w:tc>
          <w:tcPr>
            <w:tcW w:w="1620" w:type="dxa"/>
            <w:tcBorders>
              <w:top w:val="single" w:sz="2" w:space="0" w:color="000000"/>
              <w:left w:val="single" w:sz="2" w:space="0" w:color="000000"/>
              <w:bottom w:val="single" w:sz="2" w:space="0" w:color="000000"/>
            </w:tcBorders>
            <w:shd w:val="clear" w:color="auto" w:fill="D9D9D9"/>
          </w:tcPr>
          <w:p w14:paraId="509B6607" w14:textId="77777777" w:rsidR="007B586E" w:rsidRPr="00B014A9" w:rsidRDefault="007B586E">
            <w:pPr>
              <w:tabs>
                <w:tab w:val="right" w:pos="7434"/>
              </w:tabs>
              <w:spacing w:before="180" w:after="180"/>
              <w:rPr>
                <w:b/>
              </w:rPr>
            </w:pPr>
            <w:r w:rsidRPr="00B014A9">
              <w:rPr>
                <w:b/>
              </w:rPr>
              <w:t>ITB 14.6</w:t>
            </w:r>
          </w:p>
        </w:tc>
        <w:tc>
          <w:tcPr>
            <w:tcW w:w="7470" w:type="dxa"/>
            <w:tcBorders>
              <w:top w:val="single" w:sz="2" w:space="0" w:color="000000"/>
              <w:bottom w:val="single" w:sz="2" w:space="0" w:color="000000"/>
              <w:right w:val="single" w:sz="2" w:space="0" w:color="000000"/>
            </w:tcBorders>
          </w:tcPr>
          <w:p w14:paraId="6B63CA9A" w14:textId="229E3DE5" w:rsidR="007B586E" w:rsidRPr="003E5AE2" w:rsidRDefault="007B586E" w:rsidP="00641A85">
            <w:pPr>
              <w:pStyle w:val="CommentSubject"/>
              <w:tabs>
                <w:tab w:val="right" w:pos="7254"/>
              </w:tabs>
              <w:spacing w:before="180" w:after="180"/>
              <w:rPr>
                <w:rFonts w:ascii="Times New Roman" w:hAnsi="Times New Roman"/>
                <w:b w:val="0"/>
                <w:sz w:val="24"/>
                <w:szCs w:val="24"/>
                <w:lang w:val="en-US"/>
              </w:rPr>
            </w:pPr>
            <w:r w:rsidRPr="003E5AE2">
              <w:rPr>
                <w:rFonts w:ascii="Times New Roman" w:hAnsi="Times New Roman"/>
                <w:b w:val="0"/>
                <w:sz w:val="24"/>
                <w:szCs w:val="24"/>
                <w:lang w:val="en-US"/>
              </w:rPr>
              <w:t>The prices quoted by the Bidder</w:t>
            </w:r>
            <w:r w:rsidR="00732393" w:rsidRPr="003E5AE2">
              <w:rPr>
                <w:rFonts w:ascii="Times New Roman" w:hAnsi="Times New Roman"/>
                <w:b w:val="0"/>
                <w:sz w:val="24"/>
                <w:szCs w:val="24"/>
                <w:lang w:val="en-US"/>
              </w:rPr>
              <w:t xml:space="preserve"> </w:t>
            </w:r>
            <w:r w:rsidRPr="003E5AE2">
              <w:rPr>
                <w:rFonts w:ascii="Times New Roman" w:hAnsi="Times New Roman"/>
                <w:b w:val="0"/>
                <w:bCs w:val="0"/>
                <w:i/>
                <w:sz w:val="24"/>
                <w:szCs w:val="24"/>
                <w:lang w:val="en-GB"/>
              </w:rPr>
              <w:t>shall be</w:t>
            </w:r>
            <w:r w:rsidR="00641A85" w:rsidRPr="003E5AE2">
              <w:rPr>
                <w:rFonts w:ascii="Times New Roman" w:hAnsi="Times New Roman"/>
                <w:b w:val="0"/>
                <w:bCs w:val="0"/>
                <w:i/>
                <w:sz w:val="24"/>
                <w:szCs w:val="24"/>
                <w:lang w:val="en-GB"/>
              </w:rPr>
              <w:t xml:space="preserve"> </w:t>
            </w:r>
            <w:r w:rsidRPr="003E5AE2">
              <w:rPr>
                <w:rFonts w:ascii="Times New Roman" w:hAnsi="Times New Roman"/>
                <w:b w:val="0"/>
                <w:sz w:val="24"/>
                <w:szCs w:val="24"/>
                <w:lang w:val="en-US"/>
              </w:rPr>
              <w:t xml:space="preserve">subject to adjustment during the performance of the Contract.  </w:t>
            </w:r>
          </w:p>
          <w:p w14:paraId="047F0EB1" w14:textId="76672651" w:rsidR="009F5DDD" w:rsidRPr="003E5AE2" w:rsidRDefault="009F5DDD" w:rsidP="00AB7A37">
            <w:pPr>
              <w:pStyle w:val="CommentText"/>
            </w:pPr>
            <w:r w:rsidRPr="003E5AE2">
              <w:lastRenderedPageBreak/>
              <w:t xml:space="preserve">The adjustment </w:t>
            </w:r>
            <w:proofErr w:type="spellStart"/>
            <w:r w:rsidR="0093644D" w:rsidRPr="003E5AE2">
              <w:t>indice</w:t>
            </w:r>
            <w:proofErr w:type="spellEnd"/>
            <w:r w:rsidRPr="003E5AE2">
              <w:t xml:space="preserve"> A</w:t>
            </w:r>
            <w:r w:rsidRPr="003E5AE2">
              <w:rPr>
                <w:vertAlign w:val="subscript"/>
              </w:rPr>
              <w:t>c</w:t>
            </w:r>
            <w:r w:rsidRPr="003E5AE2">
              <w:t xml:space="preserve"> shall be 0.2</w:t>
            </w:r>
            <w:r w:rsidR="00275591" w:rsidRPr="003E5AE2">
              <w:t xml:space="preserve"> for both currencies</w:t>
            </w:r>
          </w:p>
          <w:p w14:paraId="19635792" w14:textId="2B04E5F7" w:rsidR="009F5DDD" w:rsidRPr="003E5AE2" w:rsidRDefault="009F5DDD" w:rsidP="00AB7A37">
            <w:pPr>
              <w:pStyle w:val="CommentText"/>
            </w:pPr>
            <w:r w:rsidRPr="003E5AE2">
              <w:t xml:space="preserve">The adjustment </w:t>
            </w:r>
            <w:proofErr w:type="spellStart"/>
            <w:r w:rsidR="0093644D" w:rsidRPr="003E5AE2">
              <w:t>indice</w:t>
            </w:r>
            <w:proofErr w:type="spellEnd"/>
            <w:r w:rsidRPr="003E5AE2">
              <w:t xml:space="preserve"> </w:t>
            </w:r>
            <w:proofErr w:type="spellStart"/>
            <w:r w:rsidRPr="003E5AE2">
              <w:t>B</w:t>
            </w:r>
            <w:r w:rsidRPr="003E5AE2">
              <w:rPr>
                <w:vertAlign w:val="subscript"/>
              </w:rPr>
              <w:t>c</w:t>
            </w:r>
            <w:proofErr w:type="spellEnd"/>
            <w:r w:rsidRPr="003E5AE2">
              <w:t xml:space="preserve"> </w:t>
            </w:r>
            <w:r w:rsidR="00275591" w:rsidRPr="003E5AE2">
              <w:t xml:space="preserve">shall be </w:t>
            </w:r>
            <w:r w:rsidR="00734280" w:rsidRPr="003E5AE2">
              <w:t xml:space="preserve">a total of </w:t>
            </w:r>
            <w:r w:rsidR="00275591" w:rsidRPr="003E5AE2">
              <w:t xml:space="preserve">0.8 for both currencies </w:t>
            </w:r>
          </w:p>
          <w:p w14:paraId="74A5EA0A" w14:textId="6E606E94" w:rsidR="009F5DDD" w:rsidRPr="003E5AE2" w:rsidRDefault="009F5DDD" w:rsidP="00734280">
            <w:pPr>
              <w:pStyle w:val="CommentText"/>
              <w:rPr>
                <w:b/>
              </w:rPr>
            </w:pPr>
          </w:p>
        </w:tc>
      </w:tr>
      <w:tr w:rsidR="007B586E" w:rsidRPr="00B014A9" w14:paraId="11F9983A" w14:textId="77777777" w:rsidTr="00A755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55"/>
          <w:jc w:val="center"/>
        </w:trPr>
        <w:tc>
          <w:tcPr>
            <w:tcW w:w="1620" w:type="dxa"/>
            <w:tcBorders>
              <w:top w:val="single" w:sz="2" w:space="0" w:color="000000"/>
              <w:left w:val="single" w:sz="2" w:space="0" w:color="000000"/>
              <w:bottom w:val="single" w:sz="2" w:space="0" w:color="000000"/>
              <w:right w:val="single" w:sz="2" w:space="0" w:color="000000"/>
            </w:tcBorders>
            <w:shd w:val="clear" w:color="auto" w:fill="D9D9D9"/>
          </w:tcPr>
          <w:p w14:paraId="3EB6B2E8" w14:textId="13234985" w:rsidR="007B586E" w:rsidRPr="00B014A9" w:rsidRDefault="007B586E">
            <w:pPr>
              <w:tabs>
                <w:tab w:val="right" w:pos="7434"/>
              </w:tabs>
              <w:spacing w:before="180" w:after="180"/>
            </w:pPr>
            <w:r w:rsidRPr="00B014A9">
              <w:rPr>
                <w:b/>
              </w:rPr>
              <w:lastRenderedPageBreak/>
              <w:t>ITB 15.1</w:t>
            </w:r>
          </w:p>
        </w:tc>
        <w:tc>
          <w:tcPr>
            <w:tcW w:w="7470" w:type="dxa"/>
            <w:tcBorders>
              <w:top w:val="single" w:sz="2" w:space="0" w:color="000000"/>
              <w:left w:val="single" w:sz="2" w:space="0" w:color="000000"/>
              <w:bottom w:val="single" w:sz="2" w:space="0" w:color="000000"/>
              <w:right w:val="single" w:sz="2" w:space="0" w:color="000000"/>
            </w:tcBorders>
          </w:tcPr>
          <w:p w14:paraId="1C520795" w14:textId="28F95EFC" w:rsidR="007B586E" w:rsidRPr="003E5AE2" w:rsidRDefault="007B586E" w:rsidP="00D0696E">
            <w:pPr>
              <w:pStyle w:val="Header2-SubClauses"/>
              <w:numPr>
                <w:ilvl w:val="0"/>
                <w:numId w:val="0"/>
              </w:numPr>
              <w:spacing w:after="240"/>
              <w:rPr>
                <w:rFonts w:cs="Times New Roman"/>
                <w:i/>
                <w:lang w:val="en-GB"/>
              </w:rPr>
            </w:pPr>
            <w:r w:rsidRPr="003E5AE2">
              <w:rPr>
                <w:rFonts w:cs="Times New Roman"/>
              </w:rPr>
              <w:t>The prices shall be quoted by the bidder in:</w:t>
            </w:r>
            <w:r w:rsidRPr="003E5AE2">
              <w:rPr>
                <w:rFonts w:cs="Times New Roman"/>
                <w:b/>
                <w:lang w:val="en-GB"/>
              </w:rPr>
              <w:t xml:space="preserve"> </w:t>
            </w:r>
            <w:r w:rsidR="008C6268" w:rsidRPr="003E5AE2">
              <w:rPr>
                <w:bCs/>
                <w:i/>
              </w:rPr>
              <w:t xml:space="preserve">Maldivian </w:t>
            </w:r>
            <w:r w:rsidR="00B70389" w:rsidRPr="003E5AE2">
              <w:rPr>
                <w:bCs/>
                <w:i/>
              </w:rPr>
              <w:t>Rufiyaa</w:t>
            </w:r>
            <w:r w:rsidR="008C6268" w:rsidRPr="003E5AE2">
              <w:rPr>
                <w:bCs/>
                <w:i/>
              </w:rPr>
              <w:t>.</w:t>
            </w:r>
            <w:r w:rsidRPr="003E5AE2">
              <w:rPr>
                <w:rFonts w:cs="Times New Roman"/>
                <w:b/>
                <w:lang w:val="en-GB"/>
              </w:rPr>
              <w:t xml:space="preserve"> </w:t>
            </w:r>
            <w:r w:rsidRPr="003E5AE2">
              <w:rPr>
                <w:rFonts w:cs="Times New Roman"/>
                <w:lang w:val="en-GB"/>
              </w:rPr>
              <w:t xml:space="preserve">A Bidder expecting to incur expenditures for inputs to the Works supplied from outside the </w:t>
            </w:r>
            <w:r w:rsidR="00283744" w:rsidRPr="003E5AE2">
              <w:rPr>
                <w:rFonts w:cs="Times New Roman"/>
                <w:lang w:val="en-GB"/>
              </w:rPr>
              <w:t>Employer</w:t>
            </w:r>
            <w:r w:rsidRPr="003E5AE2">
              <w:rPr>
                <w:rFonts w:cs="Times New Roman"/>
                <w:lang w:val="en-GB"/>
              </w:rPr>
              <w:t xml:space="preserve">’s country (referred to as the “foreign currency requirements”) and wishing to be paid accordingly, shall indicate </w:t>
            </w:r>
            <w:r w:rsidR="00D0696E" w:rsidRPr="003E5AE2">
              <w:rPr>
                <w:rFonts w:cs="Times New Roman"/>
                <w:lang w:val="en-GB"/>
              </w:rPr>
              <w:t xml:space="preserve">this in United States Dollars </w:t>
            </w:r>
            <w:r w:rsidRPr="003E5AE2">
              <w:rPr>
                <w:rFonts w:cs="Times New Roman"/>
                <w:lang w:val="en-GB"/>
              </w:rPr>
              <w:t xml:space="preserve">expressed as a percentage of the bid price, together with the exchange rate used in the calculations in the appropriate </w:t>
            </w:r>
            <w:r w:rsidRPr="003E5AE2">
              <w:rPr>
                <w:rFonts w:cs="Times New Roman"/>
                <w:iCs/>
              </w:rPr>
              <w:t>form(s)</w:t>
            </w:r>
            <w:r w:rsidRPr="003E5AE2">
              <w:rPr>
                <w:rFonts w:cs="Times New Roman"/>
                <w:lang w:val="en-GB"/>
              </w:rPr>
              <w:t xml:space="preserve"> included in Section IV (Bidding Forms).</w:t>
            </w:r>
            <w:r w:rsidR="00E54F90" w:rsidRPr="003E5AE2">
              <w:rPr>
                <w:rFonts w:cs="Times New Roman"/>
                <w:b/>
                <w:iCs/>
                <w:lang w:val="en-GB"/>
              </w:rPr>
              <w:t xml:space="preserve"> </w:t>
            </w:r>
          </w:p>
        </w:tc>
      </w:tr>
      <w:tr w:rsidR="007B586E" w:rsidRPr="00B014A9" w14:paraId="3BB2AFD6" w14:textId="77777777" w:rsidTr="00A755AC">
        <w:trPr>
          <w:jc w:val="center"/>
        </w:trPr>
        <w:tc>
          <w:tcPr>
            <w:tcW w:w="1620" w:type="dxa"/>
            <w:tcBorders>
              <w:top w:val="single" w:sz="2" w:space="0" w:color="000000"/>
              <w:left w:val="single" w:sz="2" w:space="0" w:color="000000"/>
              <w:bottom w:val="single" w:sz="2" w:space="0" w:color="000000"/>
            </w:tcBorders>
            <w:shd w:val="clear" w:color="auto" w:fill="D9D9D9"/>
          </w:tcPr>
          <w:p w14:paraId="2F51AC48" w14:textId="77777777" w:rsidR="007B586E" w:rsidRPr="00B014A9" w:rsidRDefault="007B586E">
            <w:pPr>
              <w:tabs>
                <w:tab w:val="right" w:pos="7434"/>
              </w:tabs>
              <w:spacing w:before="180" w:after="180"/>
              <w:rPr>
                <w:b/>
              </w:rPr>
            </w:pPr>
            <w:r w:rsidRPr="00B014A9">
              <w:rPr>
                <w:b/>
              </w:rPr>
              <w:t>ITB 18.1</w:t>
            </w:r>
          </w:p>
        </w:tc>
        <w:tc>
          <w:tcPr>
            <w:tcW w:w="7470" w:type="dxa"/>
            <w:tcBorders>
              <w:top w:val="single" w:sz="2" w:space="0" w:color="000000"/>
              <w:bottom w:val="single" w:sz="2" w:space="0" w:color="000000"/>
              <w:right w:val="single" w:sz="2" w:space="0" w:color="000000"/>
            </w:tcBorders>
          </w:tcPr>
          <w:p w14:paraId="6B4B1D5F" w14:textId="164E1509" w:rsidR="007B586E" w:rsidRPr="003E5AE2" w:rsidRDefault="007B586E" w:rsidP="000D6430">
            <w:pPr>
              <w:tabs>
                <w:tab w:val="right" w:pos="7254"/>
              </w:tabs>
              <w:spacing w:before="180" w:after="120"/>
              <w:jc w:val="both"/>
            </w:pPr>
            <w:r w:rsidRPr="003E5AE2">
              <w:t>Th</w:t>
            </w:r>
            <w:r w:rsidR="00D7016E" w:rsidRPr="003E5AE2">
              <w:t>e bid validity period shall be</w:t>
            </w:r>
            <w:r w:rsidR="00AB782C" w:rsidRPr="003E5AE2">
              <w:t>:</w:t>
            </w:r>
            <w:r w:rsidR="00AB782C" w:rsidRPr="003E5AE2">
              <w:rPr>
                <w:b/>
                <w:iCs/>
                <w:lang w:val="en-GB"/>
              </w:rPr>
              <w:t xml:space="preserve"> 120</w:t>
            </w:r>
            <w:r w:rsidR="000D6430" w:rsidRPr="003E5AE2">
              <w:rPr>
                <w:b/>
                <w:iCs/>
                <w:lang w:val="en-GB"/>
              </w:rPr>
              <w:t xml:space="preserve"> </w:t>
            </w:r>
            <w:r w:rsidRPr="003E5AE2">
              <w:t>days.</w:t>
            </w:r>
          </w:p>
        </w:tc>
      </w:tr>
      <w:tr w:rsidR="007B586E" w:rsidRPr="00B014A9" w14:paraId="7AF874FD" w14:textId="77777777" w:rsidTr="00A755AC">
        <w:trPr>
          <w:jc w:val="center"/>
        </w:trPr>
        <w:tc>
          <w:tcPr>
            <w:tcW w:w="1620" w:type="dxa"/>
            <w:tcBorders>
              <w:top w:val="single" w:sz="2" w:space="0" w:color="000000"/>
              <w:left w:val="single" w:sz="2" w:space="0" w:color="000000"/>
              <w:bottom w:val="single" w:sz="2" w:space="0" w:color="000000"/>
            </w:tcBorders>
            <w:shd w:val="clear" w:color="auto" w:fill="D9D9D9"/>
          </w:tcPr>
          <w:p w14:paraId="511074FD" w14:textId="77777777" w:rsidR="007B586E" w:rsidRPr="00B014A9" w:rsidRDefault="007B586E">
            <w:pPr>
              <w:tabs>
                <w:tab w:val="right" w:pos="7434"/>
              </w:tabs>
              <w:spacing w:before="180" w:after="180"/>
              <w:rPr>
                <w:b/>
              </w:rPr>
            </w:pPr>
            <w:r w:rsidRPr="00B014A9">
              <w:rPr>
                <w:b/>
              </w:rPr>
              <w:t>ITB 19.1</w:t>
            </w:r>
          </w:p>
          <w:p w14:paraId="7F64FC5A" w14:textId="77777777" w:rsidR="007B586E" w:rsidRPr="00B014A9" w:rsidRDefault="007B586E">
            <w:pPr>
              <w:tabs>
                <w:tab w:val="right" w:pos="7434"/>
              </w:tabs>
              <w:spacing w:before="180" w:after="180"/>
              <w:rPr>
                <w:b/>
              </w:rPr>
            </w:pPr>
          </w:p>
        </w:tc>
        <w:tc>
          <w:tcPr>
            <w:tcW w:w="7470" w:type="dxa"/>
            <w:tcBorders>
              <w:top w:val="single" w:sz="2" w:space="0" w:color="000000"/>
              <w:bottom w:val="single" w:sz="2" w:space="0" w:color="000000"/>
              <w:right w:val="single" w:sz="2" w:space="0" w:color="000000"/>
            </w:tcBorders>
          </w:tcPr>
          <w:p w14:paraId="3DA4EBD7" w14:textId="7C46F4DC" w:rsidR="007B586E" w:rsidRPr="003E5AE2" w:rsidRDefault="007B586E" w:rsidP="00BF2DDF">
            <w:pPr>
              <w:tabs>
                <w:tab w:val="right" w:pos="7254"/>
              </w:tabs>
              <w:spacing w:before="180" w:after="180"/>
              <w:jc w:val="both"/>
              <w:rPr>
                <w:iCs/>
              </w:rPr>
            </w:pPr>
            <w:r w:rsidRPr="003E5AE2">
              <w:t xml:space="preserve">- The Bidder shall furnish a bid security in the amount of </w:t>
            </w:r>
            <w:r w:rsidR="000563F9" w:rsidRPr="003E5AE2">
              <w:t>US$ 300,000</w:t>
            </w:r>
            <w:r w:rsidR="00E54F90" w:rsidRPr="003E5AE2">
              <w:t xml:space="preserve"> </w:t>
            </w:r>
            <w:r w:rsidR="00BF2DDF" w:rsidRPr="003E5AE2">
              <w:t>or equivalent amount</w:t>
            </w:r>
            <w:r w:rsidR="00E54F90" w:rsidRPr="003E5AE2">
              <w:t xml:space="preserve"> in a</w:t>
            </w:r>
            <w:r w:rsidR="00BF2DDF" w:rsidRPr="003E5AE2">
              <w:t>ny freely convertible currency</w:t>
            </w:r>
            <w:r w:rsidR="00E54F90" w:rsidRPr="003E5AE2">
              <w:t xml:space="preserve">. The source of exchange rate shall be </w:t>
            </w:r>
            <w:r w:rsidR="00BE36D4" w:rsidRPr="003E5AE2">
              <w:rPr>
                <w:rFonts w:cs="Arial"/>
                <w:i/>
              </w:rPr>
              <w:t>Bank of Maldives PLC</w:t>
            </w:r>
            <w:r w:rsidR="00E54F90" w:rsidRPr="003E5AE2">
              <w:t>. The date for the exchange rate shall be 28 days before bid submission date.</w:t>
            </w:r>
          </w:p>
        </w:tc>
      </w:tr>
      <w:tr w:rsidR="007B586E" w:rsidRPr="00B014A9" w14:paraId="76D36B46" w14:textId="77777777" w:rsidTr="00A755AC">
        <w:trPr>
          <w:jc w:val="center"/>
        </w:trPr>
        <w:tc>
          <w:tcPr>
            <w:tcW w:w="1620" w:type="dxa"/>
            <w:tcBorders>
              <w:top w:val="single" w:sz="2" w:space="0" w:color="000000"/>
              <w:left w:val="single" w:sz="2" w:space="0" w:color="000000"/>
              <w:bottom w:val="single" w:sz="2" w:space="0" w:color="000000"/>
            </w:tcBorders>
            <w:shd w:val="clear" w:color="auto" w:fill="D9D9D9"/>
          </w:tcPr>
          <w:p w14:paraId="28ACFE9B" w14:textId="6896BA6A" w:rsidR="007B586E" w:rsidRPr="00B014A9" w:rsidRDefault="007B586E">
            <w:pPr>
              <w:tabs>
                <w:tab w:val="right" w:pos="7434"/>
              </w:tabs>
              <w:spacing w:before="180" w:after="180"/>
              <w:rPr>
                <w:b/>
              </w:rPr>
            </w:pPr>
            <w:r w:rsidRPr="00B014A9">
              <w:rPr>
                <w:b/>
              </w:rPr>
              <w:t>ITB 19.3 (d)</w:t>
            </w:r>
          </w:p>
        </w:tc>
        <w:tc>
          <w:tcPr>
            <w:tcW w:w="7470" w:type="dxa"/>
            <w:tcBorders>
              <w:top w:val="single" w:sz="2" w:space="0" w:color="000000"/>
              <w:bottom w:val="single" w:sz="2" w:space="0" w:color="000000"/>
              <w:right w:val="single" w:sz="2" w:space="0" w:color="000000"/>
            </w:tcBorders>
          </w:tcPr>
          <w:p w14:paraId="0FB03AFB" w14:textId="51707D46" w:rsidR="007B586E" w:rsidRPr="003E5AE2" w:rsidRDefault="00BA7EE8" w:rsidP="00D7016E">
            <w:pPr>
              <w:tabs>
                <w:tab w:val="right" w:pos="7254"/>
              </w:tabs>
              <w:spacing w:before="180" w:after="180"/>
              <w:jc w:val="both"/>
              <w:rPr>
                <w:b/>
                <w:iCs/>
              </w:rPr>
            </w:pPr>
            <w:r w:rsidRPr="003E5AE2">
              <w:rPr>
                <w:b/>
                <w:iCs/>
              </w:rPr>
              <w:t>N</w:t>
            </w:r>
            <w:r w:rsidR="004D2F5F" w:rsidRPr="003E5AE2">
              <w:rPr>
                <w:b/>
                <w:iCs/>
              </w:rPr>
              <w:t>one</w:t>
            </w:r>
          </w:p>
        </w:tc>
      </w:tr>
      <w:tr w:rsidR="007B586E" w:rsidRPr="00B014A9" w14:paraId="05F81818" w14:textId="77777777" w:rsidTr="00A755AC">
        <w:trPr>
          <w:jc w:val="center"/>
        </w:trPr>
        <w:tc>
          <w:tcPr>
            <w:tcW w:w="1620" w:type="dxa"/>
            <w:tcBorders>
              <w:top w:val="single" w:sz="2" w:space="0" w:color="000000"/>
              <w:left w:val="single" w:sz="2" w:space="0" w:color="000000"/>
              <w:bottom w:val="single" w:sz="2" w:space="0" w:color="000000"/>
            </w:tcBorders>
            <w:shd w:val="clear" w:color="auto" w:fill="D9D9D9"/>
          </w:tcPr>
          <w:p w14:paraId="27C75032" w14:textId="77777777" w:rsidR="007B586E" w:rsidRPr="00B014A9" w:rsidRDefault="007B586E">
            <w:pPr>
              <w:tabs>
                <w:tab w:val="right" w:pos="7434"/>
              </w:tabs>
              <w:spacing w:before="180" w:after="180"/>
              <w:rPr>
                <w:b/>
              </w:rPr>
            </w:pPr>
            <w:r w:rsidRPr="00B014A9">
              <w:rPr>
                <w:b/>
              </w:rPr>
              <w:t>ITB 20.1</w:t>
            </w:r>
          </w:p>
        </w:tc>
        <w:tc>
          <w:tcPr>
            <w:tcW w:w="7470" w:type="dxa"/>
            <w:tcBorders>
              <w:top w:val="single" w:sz="2" w:space="0" w:color="000000"/>
              <w:bottom w:val="single" w:sz="2" w:space="0" w:color="000000"/>
              <w:right w:val="single" w:sz="2" w:space="0" w:color="000000"/>
            </w:tcBorders>
          </w:tcPr>
          <w:p w14:paraId="245C5A12" w14:textId="1ACAB411" w:rsidR="007B586E" w:rsidRPr="003E5AE2" w:rsidRDefault="007B586E" w:rsidP="00D7016E">
            <w:pPr>
              <w:tabs>
                <w:tab w:val="right" w:pos="7254"/>
              </w:tabs>
              <w:spacing w:before="180" w:after="180"/>
              <w:jc w:val="both"/>
            </w:pPr>
            <w:r w:rsidRPr="003E5AE2">
              <w:t xml:space="preserve">In addition to the original of the bid, the number of copies is: </w:t>
            </w:r>
            <w:r w:rsidR="004D2F5F" w:rsidRPr="003E5AE2">
              <w:rPr>
                <w:rFonts w:cs="Arial"/>
                <w:i/>
              </w:rPr>
              <w:t>Two hard copies and one softcopy</w:t>
            </w:r>
            <w:r w:rsidRPr="003E5AE2">
              <w:rPr>
                <w:iCs/>
              </w:rPr>
              <w:t>.</w:t>
            </w:r>
          </w:p>
        </w:tc>
      </w:tr>
      <w:tr w:rsidR="007B586E" w:rsidRPr="00B014A9" w14:paraId="34CB639D" w14:textId="77777777" w:rsidTr="00A755AC">
        <w:trPr>
          <w:jc w:val="center"/>
        </w:trPr>
        <w:tc>
          <w:tcPr>
            <w:tcW w:w="1620" w:type="dxa"/>
            <w:tcBorders>
              <w:top w:val="single" w:sz="2" w:space="0" w:color="000000"/>
              <w:left w:val="single" w:sz="2" w:space="0" w:color="000000"/>
              <w:bottom w:val="single" w:sz="2" w:space="0" w:color="000000"/>
            </w:tcBorders>
            <w:shd w:val="clear" w:color="auto" w:fill="D9D9D9"/>
          </w:tcPr>
          <w:p w14:paraId="19C10300" w14:textId="77777777" w:rsidR="007B586E" w:rsidRPr="00B014A9" w:rsidRDefault="007B586E">
            <w:pPr>
              <w:tabs>
                <w:tab w:val="right" w:pos="7434"/>
              </w:tabs>
              <w:spacing w:before="180" w:after="180"/>
              <w:rPr>
                <w:b/>
              </w:rPr>
            </w:pPr>
            <w:r w:rsidRPr="00B014A9">
              <w:rPr>
                <w:b/>
              </w:rPr>
              <w:t>ITB 20.2</w:t>
            </w:r>
          </w:p>
        </w:tc>
        <w:tc>
          <w:tcPr>
            <w:tcW w:w="7470" w:type="dxa"/>
            <w:tcBorders>
              <w:top w:val="single" w:sz="2" w:space="0" w:color="000000"/>
              <w:bottom w:val="single" w:sz="2" w:space="0" w:color="000000"/>
              <w:right w:val="single" w:sz="2" w:space="0" w:color="000000"/>
            </w:tcBorders>
          </w:tcPr>
          <w:p w14:paraId="1C9CC5E8" w14:textId="69C7E668" w:rsidR="007B586E" w:rsidRPr="003E5AE2" w:rsidRDefault="007B586E" w:rsidP="00B70389">
            <w:pPr>
              <w:pStyle w:val="Footer"/>
              <w:spacing w:after="120"/>
              <w:jc w:val="both"/>
              <w:rPr>
                <w:rFonts w:ascii="Times New Roman" w:hAnsi="Times New Roman"/>
                <w:bCs/>
                <w:i/>
                <w:sz w:val="24"/>
                <w:szCs w:val="24"/>
                <w:lang w:val="en-GB"/>
              </w:rPr>
            </w:pPr>
            <w:r w:rsidRPr="003E5AE2">
              <w:rPr>
                <w:rFonts w:ascii="Times New Roman" w:hAnsi="Times New Roman"/>
                <w:sz w:val="24"/>
                <w:szCs w:val="24"/>
              </w:rPr>
              <w:t xml:space="preserve">The written confirmation of authorization to sign on behalf of the Bidder shall indicate: </w:t>
            </w:r>
          </w:p>
          <w:p w14:paraId="231E02DB" w14:textId="77777777" w:rsidR="00175DC2" w:rsidRPr="003E5AE2" w:rsidRDefault="00175DC2" w:rsidP="009E7AD5">
            <w:pPr>
              <w:pStyle w:val="Footer"/>
              <w:numPr>
                <w:ilvl w:val="0"/>
                <w:numId w:val="18"/>
              </w:numPr>
              <w:spacing w:before="0" w:after="120"/>
              <w:jc w:val="both"/>
              <w:rPr>
                <w:rFonts w:ascii="Times New Roman" w:hAnsi="Times New Roman"/>
                <w:sz w:val="24"/>
                <w:szCs w:val="24"/>
              </w:rPr>
            </w:pPr>
            <w:r w:rsidRPr="003E5AE2">
              <w:rPr>
                <w:rFonts w:ascii="Times New Roman" w:hAnsi="Times New Roman"/>
                <w:sz w:val="24"/>
                <w:szCs w:val="24"/>
              </w:rPr>
              <w:t>The name and description of the documentation required to demonstrate the authority of the signatory to sign the Bid such as a Power of Attorney; and</w:t>
            </w:r>
          </w:p>
          <w:p w14:paraId="3AAA5D55" w14:textId="05A43E24" w:rsidR="007B586E" w:rsidRPr="003E5AE2" w:rsidRDefault="007B586E" w:rsidP="009E7AD5">
            <w:pPr>
              <w:pStyle w:val="Footer"/>
              <w:numPr>
                <w:ilvl w:val="0"/>
                <w:numId w:val="18"/>
              </w:numPr>
              <w:spacing w:before="0" w:after="240"/>
              <w:ind w:left="518"/>
              <w:jc w:val="both"/>
              <w:rPr>
                <w:rFonts w:ascii="Times New Roman" w:hAnsi="Times New Roman"/>
                <w:i/>
                <w:sz w:val="24"/>
                <w:szCs w:val="24"/>
                <w:lang w:val="en-GB"/>
              </w:rPr>
            </w:pPr>
            <w:r w:rsidRPr="003E5AE2">
              <w:rPr>
                <w:rFonts w:ascii="Times New Roman" w:hAnsi="Times New Roman"/>
                <w:bCs/>
                <w:i/>
                <w:sz w:val="24"/>
                <w:szCs w:val="24"/>
              </w:rPr>
              <w:t xml:space="preserve">In the case of Bids submitted by an existing or intended JV an undertaking signed by all parties (i) stating that all parties shall be jointly and severally liable, </w:t>
            </w:r>
            <w:r w:rsidRPr="003E5AE2">
              <w:rPr>
                <w:rFonts w:ascii="Times New Roman" w:hAnsi="Times New Roman"/>
                <w:bCs/>
                <w:i/>
                <w:sz w:val="24"/>
                <w:szCs w:val="24"/>
                <w:lang w:val="en-GB"/>
              </w:rPr>
              <w:t>and</w:t>
            </w:r>
            <w:r w:rsidRPr="003E5AE2">
              <w:rPr>
                <w:rFonts w:ascii="Times New Roman" w:hAnsi="Times New Roman"/>
                <w:bCs/>
                <w:i/>
                <w:sz w:val="24"/>
                <w:szCs w:val="24"/>
              </w:rPr>
              <w:t xml:space="preserve"> (ii) nominating a Representative who shall have the authority to conduct all business for and on behalf of any and all the parties of the JV during the bidding process and, in the event the JV is awarded the Contract, during contract execution.”</w:t>
            </w:r>
          </w:p>
        </w:tc>
      </w:tr>
    </w:tbl>
    <w:p w14:paraId="79B960CA" w14:textId="77777777" w:rsidR="007B586E" w:rsidRPr="00B014A9" w:rsidRDefault="007B586E">
      <w:pPr>
        <w:pStyle w:val="Caption"/>
        <w:tabs>
          <w:tab w:val="clear" w:pos="7254"/>
          <w:tab w:val="right" w:pos="7434"/>
        </w:tabs>
        <w:rPr>
          <w:rFonts w:ascii="Times New Roman" w:hAnsi="Times New Roman" w:cs="Times New Roman"/>
        </w:rPr>
      </w:pPr>
    </w:p>
    <w:p w14:paraId="57C30EA8" w14:textId="77777777" w:rsidR="007B586E" w:rsidRPr="00B014A9" w:rsidRDefault="007B586E">
      <w:pPr>
        <w:pStyle w:val="Caption"/>
        <w:tabs>
          <w:tab w:val="clear" w:pos="7254"/>
          <w:tab w:val="right" w:pos="7434"/>
        </w:tabs>
        <w:rPr>
          <w:rFonts w:ascii="Times New Roman" w:hAnsi="Times New Roman" w:cs="Times New Roman"/>
        </w:rPr>
      </w:pPr>
      <w:r w:rsidRPr="00B014A9">
        <w:rPr>
          <w:rFonts w:ascii="Times New Roman" w:hAnsi="Times New Roman" w:cs="Times New Roman"/>
        </w:rPr>
        <w:br w:type="page"/>
      </w:r>
      <w:r w:rsidRPr="00B014A9">
        <w:rPr>
          <w:rFonts w:ascii="Times New Roman" w:hAnsi="Times New Roman" w:cs="Times New Roman"/>
        </w:rPr>
        <w:lastRenderedPageBreak/>
        <w:t>D.  Submission and Opening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B014A9" w14:paraId="020AB361" w14:textId="77777777" w:rsidTr="00A755AC">
        <w:trPr>
          <w:jc w:val="center"/>
        </w:trPr>
        <w:tc>
          <w:tcPr>
            <w:tcW w:w="1620" w:type="dxa"/>
            <w:tcBorders>
              <w:top w:val="single" w:sz="2" w:space="0" w:color="000000"/>
              <w:left w:val="single" w:sz="2" w:space="0" w:color="000000"/>
              <w:bottom w:val="single" w:sz="2" w:space="0" w:color="000000"/>
            </w:tcBorders>
            <w:shd w:val="clear" w:color="auto" w:fill="D9D9D9"/>
          </w:tcPr>
          <w:p w14:paraId="711624CF" w14:textId="77777777" w:rsidR="007B586E" w:rsidRPr="00B014A9" w:rsidRDefault="007B586E">
            <w:pPr>
              <w:tabs>
                <w:tab w:val="right" w:pos="7434"/>
              </w:tabs>
              <w:spacing w:before="120" w:after="120"/>
              <w:rPr>
                <w:b/>
              </w:rPr>
            </w:pPr>
            <w:r w:rsidRPr="00B014A9">
              <w:rPr>
                <w:b/>
              </w:rPr>
              <w:t>ITB 21.1</w:t>
            </w:r>
          </w:p>
        </w:tc>
        <w:tc>
          <w:tcPr>
            <w:tcW w:w="7470" w:type="dxa"/>
            <w:tcBorders>
              <w:top w:val="single" w:sz="2" w:space="0" w:color="000000"/>
              <w:bottom w:val="single" w:sz="2" w:space="0" w:color="000000"/>
              <w:right w:val="single" w:sz="2" w:space="0" w:color="000000"/>
            </w:tcBorders>
          </w:tcPr>
          <w:p w14:paraId="798F1AF9" w14:textId="368420BF" w:rsidR="007B586E" w:rsidRPr="003E5AE2" w:rsidRDefault="007B586E" w:rsidP="00841995">
            <w:pPr>
              <w:tabs>
                <w:tab w:val="right" w:pos="7254"/>
              </w:tabs>
              <w:spacing w:before="120" w:after="120"/>
              <w:jc w:val="both"/>
            </w:pPr>
            <w:r w:rsidRPr="003E5AE2">
              <w:t xml:space="preserve">Bidders </w:t>
            </w:r>
            <w:r w:rsidRPr="003E5AE2">
              <w:rPr>
                <w:bCs/>
                <w:i/>
                <w:iCs/>
              </w:rPr>
              <w:t>shall not</w:t>
            </w:r>
            <w:r w:rsidRPr="003E5AE2">
              <w:rPr>
                <w:b/>
                <w:i/>
              </w:rPr>
              <w:t xml:space="preserve"> </w:t>
            </w:r>
            <w:r w:rsidRPr="003E5AE2">
              <w:t>have the option of submitting their bids electronically.</w:t>
            </w:r>
          </w:p>
        </w:tc>
      </w:tr>
      <w:tr w:rsidR="007B586E" w:rsidRPr="00B014A9" w14:paraId="7338A881" w14:textId="77777777" w:rsidTr="00A755AC">
        <w:trPr>
          <w:jc w:val="center"/>
        </w:trPr>
        <w:tc>
          <w:tcPr>
            <w:tcW w:w="1620" w:type="dxa"/>
            <w:tcBorders>
              <w:top w:val="single" w:sz="2" w:space="0" w:color="000000"/>
              <w:left w:val="single" w:sz="2" w:space="0" w:color="000000"/>
              <w:bottom w:val="single" w:sz="2" w:space="0" w:color="000000"/>
            </w:tcBorders>
            <w:shd w:val="clear" w:color="auto" w:fill="D9D9D9"/>
          </w:tcPr>
          <w:p w14:paraId="6F903985" w14:textId="77777777" w:rsidR="007B586E" w:rsidRPr="00B014A9" w:rsidRDefault="007B586E">
            <w:pPr>
              <w:tabs>
                <w:tab w:val="right" w:pos="7434"/>
              </w:tabs>
              <w:spacing w:before="120" w:after="120"/>
              <w:rPr>
                <w:b/>
              </w:rPr>
            </w:pPr>
            <w:r w:rsidRPr="00B014A9">
              <w:rPr>
                <w:b/>
              </w:rPr>
              <w:t>ITB 21.1 (b)</w:t>
            </w:r>
          </w:p>
        </w:tc>
        <w:tc>
          <w:tcPr>
            <w:tcW w:w="7470" w:type="dxa"/>
            <w:tcBorders>
              <w:top w:val="single" w:sz="2" w:space="0" w:color="000000"/>
              <w:bottom w:val="single" w:sz="2" w:space="0" w:color="000000"/>
              <w:right w:val="single" w:sz="2" w:space="0" w:color="000000"/>
            </w:tcBorders>
          </w:tcPr>
          <w:p w14:paraId="0AFBA6BF" w14:textId="74BFDBAE" w:rsidR="007B586E" w:rsidRPr="003E5AE2" w:rsidRDefault="007B586E" w:rsidP="00D0696E">
            <w:pPr>
              <w:tabs>
                <w:tab w:val="right" w:pos="7254"/>
              </w:tabs>
              <w:spacing w:before="120" w:after="120"/>
              <w:jc w:val="both"/>
            </w:pPr>
            <w:r w:rsidRPr="003E5AE2">
              <w:t xml:space="preserve">If bidders shall have the option of submitting their bids electronically, the electronic bidding submission procedures shall be: </w:t>
            </w:r>
            <w:r w:rsidR="00D0696E" w:rsidRPr="003E5AE2">
              <w:rPr>
                <w:b/>
              </w:rPr>
              <w:t>Not Applicable</w:t>
            </w:r>
          </w:p>
        </w:tc>
      </w:tr>
      <w:tr w:rsidR="007B586E" w:rsidRPr="00B014A9" w14:paraId="71577AEF" w14:textId="77777777" w:rsidTr="00A755AC">
        <w:trPr>
          <w:jc w:val="center"/>
        </w:trPr>
        <w:tc>
          <w:tcPr>
            <w:tcW w:w="1620" w:type="dxa"/>
            <w:tcBorders>
              <w:top w:val="single" w:sz="2" w:space="0" w:color="000000"/>
              <w:left w:val="single" w:sz="2" w:space="0" w:color="000000"/>
              <w:bottom w:val="single" w:sz="2" w:space="0" w:color="000000"/>
            </w:tcBorders>
            <w:shd w:val="clear" w:color="auto" w:fill="D9D9D9"/>
          </w:tcPr>
          <w:p w14:paraId="5FA542C4" w14:textId="77777777" w:rsidR="007B586E" w:rsidRPr="00B014A9" w:rsidRDefault="007B586E">
            <w:pPr>
              <w:tabs>
                <w:tab w:val="right" w:pos="7434"/>
              </w:tabs>
              <w:spacing w:before="120" w:after="120"/>
              <w:rPr>
                <w:b/>
              </w:rPr>
            </w:pPr>
            <w:r w:rsidRPr="00B014A9">
              <w:rPr>
                <w:b/>
              </w:rPr>
              <w:t xml:space="preserve">ITB 22.1 </w:t>
            </w:r>
          </w:p>
        </w:tc>
        <w:tc>
          <w:tcPr>
            <w:tcW w:w="7470" w:type="dxa"/>
            <w:tcBorders>
              <w:top w:val="single" w:sz="2" w:space="0" w:color="000000"/>
              <w:bottom w:val="single" w:sz="2" w:space="0" w:color="000000"/>
              <w:right w:val="single" w:sz="2" w:space="0" w:color="000000"/>
            </w:tcBorders>
          </w:tcPr>
          <w:p w14:paraId="61FF343D" w14:textId="48A0EF14" w:rsidR="007B586E" w:rsidRPr="00E143B3" w:rsidRDefault="007B586E" w:rsidP="00E143B3">
            <w:pPr>
              <w:tabs>
                <w:tab w:val="right" w:pos="7254"/>
              </w:tabs>
              <w:spacing w:before="120" w:after="120"/>
              <w:jc w:val="both"/>
              <w:rPr>
                <w:iCs/>
                <w:color w:val="FF0000"/>
              </w:rPr>
            </w:pPr>
            <w:r w:rsidRPr="00E143B3">
              <w:t xml:space="preserve">For </w:t>
            </w:r>
            <w:r w:rsidRPr="00E143B3">
              <w:rPr>
                <w:bCs/>
                <w:u w:val="single"/>
              </w:rPr>
              <w:t>bid submission purposes</w:t>
            </w:r>
            <w:r w:rsidRPr="00E143B3">
              <w:rPr>
                <w:u w:val="single"/>
              </w:rPr>
              <w:t xml:space="preserve"> </w:t>
            </w:r>
            <w:r w:rsidRPr="00E143B3">
              <w:t xml:space="preserve">only, the </w:t>
            </w:r>
            <w:r w:rsidR="00283744" w:rsidRPr="00E143B3">
              <w:rPr>
                <w:iCs/>
              </w:rPr>
              <w:t>Employer</w:t>
            </w:r>
            <w:r w:rsidRPr="00E143B3">
              <w:rPr>
                <w:iCs/>
              </w:rPr>
              <w:t xml:space="preserve">’s </w:t>
            </w:r>
            <w:r w:rsidRPr="00E143B3">
              <w:t xml:space="preserve">address is: </w:t>
            </w:r>
          </w:p>
          <w:p w14:paraId="3B9487F8" w14:textId="77281A5B" w:rsidR="00C0171A" w:rsidRPr="00FF15C6" w:rsidRDefault="00E143B3" w:rsidP="00C0171A">
            <w:pPr>
              <w:ind w:left="720"/>
              <w:rPr>
                <w:rFonts w:asciiTheme="majorBidi" w:hAnsiTheme="majorBidi"/>
                <w:b/>
                <w:lang w:val="en-GB"/>
              </w:rPr>
            </w:pPr>
            <w:r>
              <w:rPr>
                <w:rFonts w:asciiTheme="majorBidi" w:hAnsiTheme="majorBidi"/>
                <w:b/>
                <w:lang w:val="en-GB"/>
              </w:rPr>
              <w:t>Tender Evaluation</w:t>
            </w:r>
            <w:r w:rsidR="00C0171A" w:rsidRPr="00FF15C6">
              <w:rPr>
                <w:rFonts w:asciiTheme="majorBidi" w:hAnsiTheme="majorBidi"/>
                <w:b/>
                <w:lang w:val="en-GB"/>
              </w:rPr>
              <w:t xml:space="preserve"> Section,</w:t>
            </w:r>
          </w:p>
          <w:p w14:paraId="4C311779" w14:textId="77777777" w:rsidR="00C0171A" w:rsidRPr="00FF15C6" w:rsidRDefault="00C0171A" w:rsidP="00C0171A">
            <w:pPr>
              <w:ind w:left="720"/>
              <w:rPr>
                <w:rFonts w:asciiTheme="majorBidi" w:hAnsiTheme="majorBidi"/>
                <w:bCs/>
                <w:lang w:val="en-GB"/>
              </w:rPr>
            </w:pPr>
            <w:r w:rsidRPr="00FF15C6">
              <w:rPr>
                <w:rFonts w:asciiTheme="majorBidi" w:hAnsiTheme="majorBidi"/>
                <w:bCs/>
                <w:lang w:val="en-GB"/>
              </w:rPr>
              <w:t>Public Procurement Division,</w:t>
            </w:r>
          </w:p>
          <w:p w14:paraId="125E69C2" w14:textId="77777777" w:rsidR="00C0171A" w:rsidRPr="00FF15C6" w:rsidRDefault="00C0171A" w:rsidP="00C0171A">
            <w:pPr>
              <w:ind w:left="720"/>
              <w:rPr>
                <w:rFonts w:asciiTheme="majorBidi" w:hAnsiTheme="majorBidi"/>
                <w:lang w:val="en-GB"/>
              </w:rPr>
            </w:pPr>
            <w:r w:rsidRPr="00FF15C6">
              <w:rPr>
                <w:rFonts w:asciiTheme="majorBidi" w:hAnsiTheme="majorBidi"/>
                <w:lang w:val="en-GB"/>
              </w:rPr>
              <w:t>Ministry of Finance and Treasury</w:t>
            </w:r>
          </w:p>
          <w:p w14:paraId="4B0BE110" w14:textId="77777777" w:rsidR="00C0171A" w:rsidRPr="00FF15C6" w:rsidRDefault="00C0171A" w:rsidP="00C0171A">
            <w:pPr>
              <w:ind w:left="720"/>
              <w:rPr>
                <w:rFonts w:asciiTheme="majorBidi" w:hAnsiTheme="majorBidi"/>
                <w:lang w:val="en-GB"/>
              </w:rPr>
            </w:pPr>
            <w:proofErr w:type="spellStart"/>
            <w:r w:rsidRPr="00FF15C6">
              <w:rPr>
                <w:rFonts w:asciiTheme="majorBidi" w:hAnsiTheme="majorBidi"/>
                <w:lang w:val="en-GB"/>
              </w:rPr>
              <w:t>Ameenee</w:t>
            </w:r>
            <w:proofErr w:type="spellEnd"/>
            <w:r w:rsidRPr="00FF15C6">
              <w:rPr>
                <w:rFonts w:asciiTheme="majorBidi" w:hAnsiTheme="majorBidi"/>
                <w:lang w:val="en-GB"/>
              </w:rPr>
              <w:t xml:space="preserve"> </w:t>
            </w:r>
            <w:proofErr w:type="spellStart"/>
            <w:r w:rsidRPr="00FF15C6">
              <w:rPr>
                <w:rFonts w:asciiTheme="majorBidi" w:hAnsiTheme="majorBidi"/>
                <w:lang w:val="en-GB"/>
              </w:rPr>
              <w:t>Magu</w:t>
            </w:r>
            <w:proofErr w:type="spellEnd"/>
            <w:r w:rsidRPr="00FF15C6">
              <w:rPr>
                <w:rFonts w:asciiTheme="majorBidi" w:hAnsiTheme="majorBidi"/>
                <w:lang w:val="en-GB"/>
              </w:rPr>
              <w:t>, Male’, 20-03</w:t>
            </w:r>
          </w:p>
          <w:p w14:paraId="21C5F563" w14:textId="77777777" w:rsidR="00C0171A" w:rsidRPr="00FF15C6" w:rsidRDefault="00C0171A" w:rsidP="00C0171A">
            <w:pPr>
              <w:ind w:left="720"/>
              <w:rPr>
                <w:rFonts w:asciiTheme="majorBidi" w:hAnsiTheme="majorBidi"/>
                <w:lang w:val="en-GB"/>
              </w:rPr>
            </w:pPr>
            <w:r w:rsidRPr="00FF15C6">
              <w:rPr>
                <w:rFonts w:asciiTheme="majorBidi" w:hAnsiTheme="majorBidi"/>
                <w:lang w:val="en-GB"/>
              </w:rPr>
              <w:t>Republic of Maldives,</w:t>
            </w:r>
          </w:p>
          <w:p w14:paraId="426390E2" w14:textId="24070384" w:rsidR="00C0171A" w:rsidRPr="00FF15C6" w:rsidRDefault="00C0171A" w:rsidP="00704A48">
            <w:pPr>
              <w:ind w:left="720"/>
              <w:rPr>
                <w:rFonts w:asciiTheme="majorBidi" w:hAnsiTheme="majorBidi"/>
                <w:lang w:val="en-GB"/>
              </w:rPr>
            </w:pPr>
            <w:r w:rsidRPr="00FF15C6">
              <w:rPr>
                <w:rFonts w:asciiTheme="majorBidi" w:hAnsiTheme="majorBidi"/>
                <w:lang w:val="en-GB"/>
              </w:rPr>
              <w:t>Tel: (960) 332 9</w:t>
            </w:r>
            <w:r w:rsidR="00E143B3">
              <w:rPr>
                <w:rFonts w:asciiTheme="majorBidi" w:hAnsiTheme="majorBidi"/>
                <w:lang w:val="en-GB"/>
              </w:rPr>
              <w:t>1</w:t>
            </w:r>
            <w:r w:rsidR="00704A48">
              <w:rPr>
                <w:rFonts w:asciiTheme="majorBidi" w:hAnsiTheme="majorBidi"/>
                <w:lang w:val="en-GB"/>
              </w:rPr>
              <w:t>07</w:t>
            </w:r>
            <w:r w:rsidRPr="00FF15C6">
              <w:rPr>
                <w:rFonts w:asciiTheme="majorBidi" w:hAnsiTheme="majorBidi"/>
                <w:lang w:val="en-GB"/>
              </w:rPr>
              <w:t xml:space="preserve"> / (960) 3349106</w:t>
            </w:r>
          </w:p>
          <w:p w14:paraId="00BA179B" w14:textId="77777777" w:rsidR="00C0171A" w:rsidRPr="00FF15C6" w:rsidRDefault="00C0171A" w:rsidP="00C0171A">
            <w:pPr>
              <w:ind w:left="720"/>
              <w:rPr>
                <w:rFonts w:asciiTheme="majorBidi" w:hAnsiTheme="majorBidi"/>
                <w:lang w:val="en-GB"/>
              </w:rPr>
            </w:pPr>
            <w:r w:rsidRPr="00FF15C6">
              <w:rPr>
                <w:rFonts w:asciiTheme="majorBidi" w:hAnsiTheme="majorBidi"/>
                <w:lang w:val="en-GB"/>
              </w:rPr>
              <w:t>Fax: (960) 3320406, (960) 3324432</w:t>
            </w:r>
          </w:p>
          <w:p w14:paraId="7E283F31" w14:textId="77777777" w:rsidR="00C0171A" w:rsidRPr="00FF15C6" w:rsidRDefault="00C0171A" w:rsidP="00C0171A">
            <w:pPr>
              <w:tabs>
                <w:tab w:val="right" w:pos="7254"/>
              </w:tabs>
              <w:ind w:left="720"/>
              <w:rPr>
                <w:rFonts w:asciiTheme="majorBidi" w:hAnsiTheme="majorBidi"/>
                <w:lang w:val="en-GB"/>
              </w:rPr>
            </w:pPr>
            <w:r w:rsidRPr="00FF15C6">
              <w:rPr>
                <w:rFonts w:asciiTheme="majorBidi" w:hAnsiTheme="majorBidi"/>
                <w:lang w:val="en-GB"/>
              </w:rPr>
              <w:t>Email: tender@finance.gov.mv</w:t>
            </w:r>
          </w:p>
          <w:p w14:paraId="690D293E" w14:textId="03CA8234" w:rsidR="00C0171A" w:rsidRPr="000925F5" w:rsidRDefault="00704A48" w:rsidP="00E143B3">
            <w:pPr>
              <w:tabs>
                <w:tab w:val="right" w:pos="7254"/>
              </w:tabs>
              <w:ind w:left="720"/>
              <w:rPr>
                <w:i/>
              </w:rPr>
            </w:pPr>
            <w:r>
              <w:rPr>
                <w:rFonts w:asciiTheme="majorBidi" w:hAnsiTheme="majorBidi"/>
                <w:lang w:val="en-GB"/>
              </w:rPr>
              <w:t xml:space="preserve">            m</w:t>
            </w:r>
            <w:r w:rsidR="00E143B3">
              <w:rPr>
                <w:rFonts w:asciiTheme="majorBidi" w:hAnsiTheme="majorBidi"/>
                <w:lang w:val="en-GB"/>
              </w:rPr>
              <w:t>ohamed.shafraz</w:t>
            </w:r>
            <w:r w:rsidR="00C0171A" w:rsidRPr="00FF15C6">
              <w:rPr>
                <w:rFonts w:asciiTheme="majorBidi" w:hAnsiTheme="majorBidi"/>
                <w:lang w:val="en-GB"/>
              </w:rPr>
              <w:t>@finance.gov.mv</w:t>
            </w:r>
          </w:p>
          <w:p w14:paraId="38F4313A" w14:textId="77777777" w:rsidR="00C0171A" w:rsidRPr="00FF15C6" w:rsidRDefault="00C0171A" w:rsidP="00C0171A">
            <w:pPr>
              <w:tabs>
                <w:tab w:val="right" w:pos="7254"/>
              </w:tabs>
              <w:spacing w:before="60" w:after="60"/>
              <w:rPr>
                <w:b/>
              </w:rPr>
            </w:pPr>
            <w:r w:rsidRPr="00FF15C6">
              <w:rPr>
                <w:b/>
              </w:rPr>
              <w:t>The deadline for bid submission is:</w:t>
            </w:r>
          </w:p>
          <w:p w14:paraId="0B1141A9" w14:textId="23F84195" w:rsidR="00C0171A" w:rsidRPr="00B640B8" w:rsidRDefault="00C0171A" w:rsidP="00E143B3">
            <w:pPr>
              <w:tabs>
                <w:tab w:val="right" w:pos="7254"/>
              </w:tabs>
            </w:pPr>
            <w:r w:rsidRPr="00FF15C6">
              <w:t xml:space="preserve">Date: </w:t>
            </w:r>
            <w:r w:rsidR="00E143B3">
              <w:t>December 05</w:t>
            </w:r>
            <w:r>
              <w:t>, 2016</w:t>
            </w:r>
          </w:p>
          <w:p w14:paraId="30109DBA" w14:textId="2FE39391" w:rsidR="00C0171A" w:rsidRPr="00B640B8" w:rsidRDefault="00C0171A" w:rsidP="00E143B3">
            <w:pPr>
              <w:tabs>
                <w:tab w:val="right" w:pos="7254"/>
              </w:tabs>
              <w:spacing w:before="60" w:after="60"/>
              <w:rPr>
                <w:u w:val="single"/>
              </w:rPr>
            </w:pPr>
            <w:r w:rsidRPr="00B640B8">
              <w:t xml:space="preserve">Time: </w:t>
            </w:r>
            <w:r>
              <w:t>1</w:t>
            </w:r>
            <w:r w:rsidR="00E143B3">
              <w:t>1</w:t>
            </w:r>
            <w:r>
              <w:t xml:space="preserve">:00 </w:t>
            </w:r>
            <w:proofErr w:type="spellStart"/>
            <w:r>
              <w:t>hrs</w:t>
            </w:r>
            <w:proofErr w:type="spellEnd"/>
          </w:p>
          <w:p w14:paraId="4291E052" w14:textId="27B3EEEE" w:rsidR="007B586E" w:rsidRPr="00C0171A" w:rsidRDefault="00C0171A" w:rsidP="00C0171A">
            <w:pPr>
              <w:suppressAutoHyphens/>
              <w:spacing w:after="200"/>
            </w:pPr>
            <w:r>
              <w:t xml:space="preserve">Bidders </w:t>
            </w:r>
            <w:r>
              <w:rPr>
                <w:i/>
                <w:iCs/>
              </w:rPr>
              <w:t xml:space="preserve">do not </w:t>
            </w:r>
            <w:r w:rsidRPr="00D20367">
              <w:t>have the option of submitting their bids electronically.</w:t>
            </w:r>
          </w:p>
        </w:tc>
      </w:tr>
      <w:tr w:rsidR="007B586E" w:rsidRPr="00B014A9" w14:paraId="12D3BC5C" w14:textId="77777777" w:rsidTr="00A755AC">
        <w:trPr>
          <w:jc w:val="center"/>
        </w:trPr>
        <w:tc>
          <w:tcPr>
            <w:tcW w:w="1620" w:type="dxa"/>
            <w:tcBorders>
              <w:top w:val="single" w:sz="2" w:space="0" w:color="000000"/>
              <w:left w:val="single" w:sz="2" w:space="0" w:color="000000"/>
              <w:bottom w:val="single" w:sz="2" w:space="0" w:color="000000"/>
            </w:tcBorders>
            <w:shd w:val="clear" w:color="auto" w:fill="D9D9D9"/>
          </w:tcPr>
          <w:p w14:paraId="44141829" w14:textId="77777777" w:rsidR="007B586E" w:rsidRPr="00B014A9" w:rsidRDefault="007B586E">
            <w:pPr>
              <w:tabs>
                <w:tab w:val="right" w:pos="7434"/>
              </w:tabs>
              <w:spacing w:before="120" w:after="120"/>
              <w:rPr>
                <w:b/>
              </w:rPr>
            </w:pPr>
            <w:r w:rsidRPr="00B014A9">
              <w:rPr>
                <w:b/>
              </w:rPr>
              <w:t>ITB 25.1</w:t>
            </w:r>
          </w:p>
        </w:tc>
        <w:tc>
          <w:tcPr>
            <w:tcW w:w="7470" w:type="dxa"/>
            <w:tcBorders>
              <w:top w:val="single" w:sz="2" w:space="0" w:color="000000"/>
              <w:bottom w:val="single" w:sz="2" w:space="0" w:color="000000"/>
              <w:right w:val="single" w:sz="2" w:space="0" w:color="000000"/>
            </w:tcBorders>
          </w:tcPr>
          <w:p w14:paraId="51EFC81E" w14:textId="755C6FE0" w:rsidR="007B586E" w:rsidRPr="00E143B3" w:rsidRDefault="007B586E" w:rsidP="00E143B3">
            <w:pPr>
              <w:tabs>
                <w:tab w:val="right" w:pos="7254"/>
              </w:tabs>
              <w:spacing w:before="120" w:after="120"/>
              <w:jc w:val="both"/>
              <w:rPr>
                <w:iCs/>
              </w:rPr>
            </w:pPr>
            <w:r w:rsidRPr="00E143B3">
              <w:t>The bid opening shall take place at:</w:t>
            </w:r>
          </w:p>
          <w:p w14:paraId="0FB201A5" w14:textId="16BE2EAC" w:rsidR="00E143B3" w:rsidRPr="00FF15C6" w:rsidRDefault="00E143B3" w:rsidP="00E143B3">
            <w:pPr>
              <w:ind w:left="720"/>
              <w:rPr>
                <w:rFonts w:asciiTheme="majorBidi" w:hAnsiTheme="majorBidi"/>
                <w:b/>
                <w:lang w:val="en-GB"/>
              </w:rPr>
            </w:pPr>
            <w:r>
              <w:rPr>
                <w:rFonts w:asciiTheme="majorBidi" w:hAnsiTheme="majorBidi"/>
                <w:b/>
                <w:lang w:val="en-GB"/>
              </w:rPr>
              <w:t>Tender Evaluation</w:t>
            </w:r>
            <w:r w:rsidRPr="00FF15C6">
              <w:rPr>
                <w:rFonts w:asciiTheme="majorBidi" w:hAnsiTheme="majorBidi"/>
                <w:b/>
                <w:lang w:val="en-GB"/>
              </w:rPr>
              <w:t xml:space="preserve"> Section,</w:t>
            </w:r>
          </w:p>
          <w:p w14:paraId="3AF5DB5A" w14:textId="77777777" w:rsidR="00E143B3" w:rsidRPr="00FF15C6" w:rsidRDefault="00E143B3" w:rsidP="00E143B3">
            <w:pPr>
              <w:ind w:left="720"/>
              <w:rPr>
                <w:rFonts w:asciiTheme="majorBidi" w:hAnsiTheme="majorBidi"/>
                <w:bCs/>
                <w:lang w:val="en-GB"/>
              </w:rPr>
            </w:pPr>
            <w:r w:rsidRPr="00FF15C6">
              <w:rPr>
                <w:rFonts w:asciiTheme="majorBidi" w:hAnsiTheme="majorBidi"/>
                <w:bCs/>
                <w:lang w:val="en-GB"/>
              </w:rPr>
              <w:t>Public Procurement Division,</w:t>
            </w:r>
          </w:p>
          <w:p w14:paraId="04ECDF52" w14:textId="77777777" w:rsidR="00E143B3" w:rsidRPr="00FF15C6" w:rsidRDefault="00E143B3" w:rsidP="00E143B3">
            <w:pPr>
              <w:ind w:left="720"/>
              <w:rPr>
                <w:rFonts w:asciiTheme="majorBidi" w:hAnsiTheme="majorBidi"/>
                <w:lang w:val="en-GB"/>
              </w:rPr>
            </w:pPr>
            <w:r w:rsidRPr="00FF15C6">
              <w:rPr>
                <w:rFonts w:asciiTheme="majorBidi" w:hAnsiTheme="majorBidi"/>
                <w:lang w:val="en-GB"/>
              </w:rPr>
              <w:t>Ministry of Finance and Treasury</w:t>
            </w:r>
          </w:p>
          <w:p w14:paraId="0E3FF52E" w14:textId="77777777" w:rsidR="00E143B3" w:rsidRPr="00FF15C6" w:rsidRDefault="00E143B3" w:rsidP="00E143B3">
            <w:pPr>
              <w:ind w:left="720"/>
              <w:rPr>
                <w:rFonts w:asciiTheme="majorBidi" w:hAnsiTheme="majorBidi"/>
                <w:lang w:val="en-GB"/>
              </w:rPr>
            </w:pPr>
            <w:proofErr w:type="spellStart"/>
            <w:r w:rsidRPr="00FF15C6">
              <w:rPr>
                <w:rFonts w:asciiTheme="majorBidi" w:hAnsiTheme="majorBidi"/>
                <w:lang w:val="en-GB"/>
              </w:rPr>
              <w:t>Ameenee</w:t>
            </w:r>
            <w:proofErr w:type="spellEnd"/>
            <w:r w:rsidRPr="00FF15C6">
              <w:rPr>
                <w:rFonts w:asciiTheme="majorBidi" w:hAnsiTheme="majorBidi"/>
                <w:lang w:val="en-GB"/>
              </w:rPr>
              <w:t xml:space="preserve"> </w:t>
            </w:r>
            <w:proofErr w:type="spellStart"/>
            <w:r w:rsidRPr="00FF15C6">
              <w:rPr>
                <w:rFonts w:asciiTheme="majorBidi" w:hAnsiTheme="majorBidi"/>
                <w:lang w:val="en-GB"/>
              </w:rPr>
              <w:t>Magu</w:t>
            </w:r>
            <w:proofErr w:type="spellEnd"/>
            <w:r w:rsidRPr="00FF15C6">
              <w:rPr>
                <w:rFonts w:asciiTheme="majorBidi" w:hAnsiTheme="majorBidi"/>
                <w:lang w:val="en-GB"/>
              </w:rPr>
              <w:t>, Male’, 20-03</w:t>
            </w:r>
          </w:p>
          <w:p w14:paraId="46AD9584" w14:textId="77777777" w:rsidR="00E143B3" w:rsidRPr="00FF15C6" w:rsidRDefault="00E143B3" w:rsidP="00E143B3">
            <w:pPr>
              <w:ind w:left="720"/>
              <w:rPr>
                <w:rFonts w:asciiTheme="majorBidi" w:hAnsiTheme="majorBidi"/>
                <w:lang w:val="en-GB"/>
              </w:rPr>
            </w:pPr>
            <w:r w:rsidRPr="00FF15C6">
              <w:rPr>
                <w:rFonts w:asciiTheme="majorBidi" w:hAnsiTheme="majorBidi"/>
                <w:lang w:val="en-GB"/>
              </w:rPr>
              <w:t>Republic of Maldives,</w:t>
            </w:r>
          </w:p>
          <w:p w14:paraId="0C4DBE73" w14:textId="5FEF2B49" w:rsidR="00E143B3" w:rsidRPr="00FF15C6" w:rsidRDefault="00E143B3" w:rsidP="00E143B3">
            <w:pPr>
              <w:ind w:left="720"/>
              <w:rPr>
                <w:rFonts w:asciiTheme="majorBidi" w:hAnsiTheme="majorBidi"/>
                <w:lang w:val="en-GB"/>
              </w:rPr>
            </w:pPr>
            <w:r>
              <w:rPr>
                <w:rFonts w:asciiTheme="majorBidi" w:hAnsiTheme="majorBidi"/>
                <w:lang w:val="en-GB"/>
              </w:rPr>
              <w:t>Tel: (960) 332 9107</w:t>
            </w:r>
            <w:r w:rsidRPr="00FF15C6">
              <w:rPr>
                <w:rFonts w:asciiTheme="majorBidi" w:hAnsiTheme="majorBidi"/>
                <w:lang w:val="en-GB"/>
              </w:rPr>
              <w:t>/ (960) 3349106</w:t>
            </w:r>
          </w:p>
          <w:p w14:paraId="1D8FFEEC" w14:textId="77777777" w:rsidR="00E143B3" w:rsidRPr="00FF15C6" w:rsidRDefault="00E143B3" w:rsidP="00E143B3">
            <w:pPr>
              <w:ind w:left="720"/>
              <w:rPr>
                <w:rFonts w:asciiTheme="majorBidi" w:hAnsiTheme="majorBidi"/>
                <w:lang w:val="en-GB"/>
              </w:rPr>
            </w:pPr>
            <w:r w:rsidRPr="00FF15C6">
              <w:rPr>
                <w:rFonts w:asciiTheme="majorBidi" w:hAnsiTheme="majorBidi"/>
                <w:lang w:val="en-GB"/>
              </w:rPr>
              <w:t>Fax: (960) 3320406, (960) 3324432</w:t>
            </w:r>
          </w:p>
          <w:p w14:paraId="38335F9A" w14:textId="77777777" w:rsidR="00E143B3" w:rsidRPr="00FF15C6" w:rsidRDefault="00E143B3" w:rsidP="00E143B3">
            <w:pPr>
              <w:tabs>
                <w:tab w:val="right" w:pos="7254"/>
              </w:tabs>
              <w:ind w:left="720"/>
              <w:rPr>
                <w:rFonts w:asciiTheme="majorBidi" w:hAnsiTheme="majorBidi"/>
                <w:lang w:val="en-GB"/>
              </w:rPr>
            </w:pPr>
            <w:r w:rsidRPr="00FF15C6">
              <w:rPr>
                <w:rFonts w:asciiTheme="majorBidi" w:hAnsiTheme="majorBidi"/>
                <w:lang w:val="en-GB"/>
              </w:rPr>
              <w:t>Email: tender@finance.gov.mv</w:t>
            </w:r>
          </w:p>
          <w:p w14:paraId="25E775CE" w14:textId="746ED482" w:rsidR="00E143B3" w:rsidRPr="00FF15C6" w:rsidRDefault="00E143B3" w:rsidP="00704A48">
            <w:pPr>
              <w:tabs>
                <w:tab w:val="right" w:pos="7254"/>
              </w:tabs>
              <w:ind w:left="720"/>
              <w:rPr>
                <w:i/>
              </w:rPr>
            </w:pPr>
            <w:r w:rsidRPr="00FF15C6">
              <w:rPr>
                <w:rFonts w:asciiTheme="majorBidi" w:hAnsiTheme="majorBidi"/>
                <w:lang w:val="en-GB"/>
              </w:rPr>
              <w:t xml:space="preserve">            </w:t>
            </w:r>
            <w:r w:rsidR="00704A48">
              <w:rPr>
                <w:rFonts w:asciiTheme="majorBidi" w:hAnsiTheme="majorBidi"/>
                <w:lang w:val="en-GB"/>
              </w:rPr>
              <w:t>m</w:t>
            </w:r>
            <w:r>
              <w:rPr>
                <w:rFonts w:asciiTheme="majorBidi" w:hAnsiTheme="majorBidi"/>
                <w:lang w:val="en-GB"/>
              </w:rPr>
              <w:t>ohamed.shafraz</w:t>
            </w:r>
            <w:r w:rsidRPr="00FF15C6">
              <w:rPr>
                <w:rFonts w:asciiTheme="majorBidi" w:hAnsiTheme="majorBidi"/>
                <w:lang w:val="en-GB"/>
              </w:rPr>
              <w:t>@finance.gov.mv</w:t>
            </w:r>
          </w:p>
          <w:p w14:paraId="3B9F3807" w14:textId="77777777" w:rsidR="00E143B3" w:rsidRPr="00FF15C6" w:rsidRDefault="00E143B3" w:rsidP="00E143B3">
            <w:pPr>
              <w:tabs>
                <w:tab w:val="right" w:pos="7254"/>
              </w:tabs>
            </w:pPr>
            <w:r w:rsidRPr="00FF15C6">
              <w:tab/>
            </w:r>
          </w:p>
          <w:p w14:paraId="6635365D" w14:textId="00026389" w:rsidR="00E143B3" w:rsidRPr="00FF15C6" w:rsidRDefault="00E143B3" w:rsidP="00E143B3">
            <w:pPr>
              <w:tabs>
                <w:tab w:val="right" w:pos="7254"/>
              </w:tabs>
            </w:pPr>
            <w:r w:rsidRPr="00FF15C6">
              <w:t xml:space="preserve">Date: </w:t>
            </w:r>
            <w:r>
              <w:t>December 05, 2016</w:t>
            </w:r>
          </w:p>
          <w:p w14:paraId="3E7B14A4" w14:textId="65EBA639" w:rsidR="007B586E" w:rsidRPr="00E143B3" w:rsidRDefault="00E143B3" w:rsidP="00E143B3">
            <w:pPr>
              <w:tabs>
                <w:tab w:val="right" w:pos="7254"/>
              </w:tabs>
              <w:spacing w:before="60" w:after="60"/>
              <w:rPr>
                <w:u w:val="single"/>
              </w:rPr>
            </w:pPr>
            <w:r w:rsidRPr="00FF15C6">
              <w:t>Time: 1</w:t>
            </w:r>
            <w:r>
              <w:t>1</w:t>
            </w:r>
            <w:r w:rsidRPr="00FF15C6">
              <w:t xml:space="preserve">:00 </w:t>
            </w:r>
            <w:proofErr w:type="spellStart"/>
            <w:r w:rsidRPr="00FF15C6">
              <w:t>hrs</w:t>
            </w:r>
            <w:proofErr w:type="spellEnd"/>
          </w:p>
        </w:tc>
      </w:tr>
      <w:tr w:rsidR="007B586E" w:rsidRPr="00B014A9" w14:paraId="37A2084B" w14:textId="77777777" w:rsidTr="00A755AC">
        <w:trPr>
          <w:jc w:val="center"/>
        </w:trPr>
        <w:tc>
          <w:tcPr>
            <w:tcW w:w="1620" w:type="dxa"/>
            <w:tcBorders>
              <w:top w:val="single" w:sz="2" w:space="0" w:color="000000"/>
              <w:left w:val="single" w:sz="2" w:space="0" w:color="000000"/>
              <w:bottom w:val="single" w:sz="2" w:space="0" w:color="000000"/>
            </w:tcBorders>
            <w:shd w:val="clear" w:color="auto" w:fill="D9D9D9"/>
          </w:tcPr>
          <w:p w14:paraId="5FEDD4A9" w14:textId="77777777" w:rsidR="007B586E" w:rsidRPr="00B014A9" w:rsidRDefault="007B586E">
            <w:pPr>
              <w:tabs>
                <w:tab w:val="right" w:pos="7434"/>
              </w:tabs>
              <w:spacing w:before="120" w:after="120"/>
              <w:rPr>
                <w:b/>
              </w:rPr>
            </w:pPr>
            <w:r w:rsidRPr="00B014A9">
              <w:rPr>
                <w:b/>
              </w:rPr>
              <w:t>ITB 25.1</w:t>
            </w:r>
          </w:p>
        </w:tc>
        <w:tc>
          <w:tcPr>
            <w:tcW w:w="7470" w:type="dxa"/>
            <w:tcBorders>
              <w:top w:val="single" w:sz="2" w:space="0" w:color="000000"/>
              <w:bottom w:val="single" w:sz="2" w:space="0" w:color="000000"/>
              <w:right w:val="single" w:sz="2" w:space="0" w:color="000000"/>
            </w:tcBorders>
          </w:tcPr>
          <w:p w14:paraId="42043CEC" w14:textId="00F06A89" w:rsidR="007B586E" w:rsidRPr="00B014A9" w:rsidRDefault="007B586E" w:rsidP="00D0696E">
            <w:pPr>
              <w:tabs>
                <w:tab w:val="right" w:pos="7254"/>
              </w:tabs>
              <w:spacing w:before="120" w:after="120"/>
              <w:jc w:val="both"/>
            </w:pPr>
            <w:r w:rsidRPr="00B014A9">
              <w:t xml:space="preserve">If electronic bid submission is permitted in accordance with ITB 21.1, the specific bid opening procedures shall be: </w:t>
            </w:r>
            <w:r w:rsidR="00D0696E">
              <w:rPr>
                <w:b/>
                <w:iCs/>
              </w:rPr>
              <w:t>Not Applicable</w:t>
            </w:r>
          </w:p>
        </w:tc>
      </w:tr>
    </w:tbl>
    <w:p w14:paraId="5E2507ED" w14:textId="77777777" w:rsidR="007B586E" w:rsidRPr="00B014A9" w:rsidRDefault="007B586E" w:rsidP="00D7016E">
      <w:pPr>
        <w:pStyle w:val="Caption"/>
        <w:keepNext/>
        <w:tabs>
          <w:tab w:val="clear" w:pos="7254"/>
          <w:tab w:val="right" w:pos="7434"/>
        </w:tabs>
        <w:jc w:val="left"/>
        <w:rPr>
          <w:rFonts w:ascii="Times New Roman" w:hAnsi="Times New Roman" w:cs="Times New Roman"/>
        </w:rPr>
      </w:pPr>
    </w:p>
    <w:p w14:paraId="4DADF167" w14:textId="77777777" w:rsidR="007B586E" w:rsidRPr="00B014A9" w:rsidRDefault="007B586E">
      <w:pPr>
        <w:pStyle w:val="Caption"/>
        <w:keepNext/>
        <w:tabs>
          <w:tab w:val="clear" w:pos="7254"/>
          <w:tab w:val="right" w:pos="7434"/>
        </w:tabs>
        <w:rPr>
          <w:rFonts w:ascii="Times New Roman" w:hAnsi="Times New Roman" w:cs="Times New Roman"/>
        </w:rPr>
      </w:pPr>
      <w:r w:rsidRPr="00B014A9">
        <w:rPr>
          <w:rFonts w:ascii="Times New Roman" w:hAnsi="Times New Roman" w:cs="Times New Roman"/>
        </w:rPr>
        <w:t>E.  Evaluation and Comparison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B014A9" w14:paraId="793DEEF7" w14:textId="77777777" w:rsidTr="00A755AC">
        <w:trPr>
          <w:trHeight w:val="1572"/>
          <w:jc w:val="center"/>
        </w:trPr>
        <w:tc>
          <w:tcPr>
            <w:tcW w:w="1620" w:type="dxa"/>
            <w:tcBorders>
              <w:top w:val="single" w:sz="2" w:space="0" w:color="000000"/>
              <w:left w:val="single" w:sz="2" w:space="0" w:color="000000"/>
              <w:bottom w:val="single" w:sz="2" w:space="0" w:color="000000"/>
            </w:tcBorders>
            <w:shd w:val="clear" w:color="auto" w:fill="D9D9D9"/>
          </w:tcPr>
          <w:p w14:paraId="2512E23F" w14:textId="77777777" w:rsidR="007B586E" w:rsidRPr="00B014A9" w:rsidRDefault="007B586E">
            <w:pPr>
              <w:tabs>
                <w:tab w:val="right" w:pos="7434"/>
              </w:tabs>
              <w:spacing w:before="120" w:after="120"/>
              <w:rPr>
                <w:b/>
              </w:rPr>
            </w:pPr>
            <w:r w:rsidRPr="00B014A9">
              <w:rPr>
                <w:b/>
              </w:rPr>
              <w:t>ITB 32.1</w:t>
            </w:r>
          </w:p>
          <w:p w14:paraId="607E5EF4" w14:textId="77777777" w:rsidR="007B586E" w:rsidRPr="00B014A9" w:rsidRDefault="007B586E">
            <w:pPr>
              <w:tabs>
                <w:tab w:val="right" w:pos="7434"/>
              </w:tabs>
              <w:spacing w:before="120" w:after="120"/>
              <w:rPr>
                <w:b/>
                <w:i/>
              </w:rPr>
            </w:pPr>
          </w:p>
        </w:tc>
        <w:tc>
          <w:tcPr>
            <w:tcW w:w="7470" w:type="dxa"/>
            <w:tcBorders>
              <w:top w:val="single" w:sz="2" w:space="0" w:color="000000"/>
              <w:bottom w:val="single" w:sz="2" w:space="0" w:color="000000"/>
              <w:right w:val="single" w:sz="2" w:space="0" w:color="000000"/>
            </w:tcBorders>
          </w:tcPr>
          <w:p w14:paraId="0ECDD54B" w14:textId="4BC112DD" w:rsidR="000E3BD3" w:rsidRPr="00FA5425" w:rsidRDefault="000E3BD3" w:rsidP="000E3BD3">
            <w:pPr>
              <w:tabs>
                <w:tab w:val="right" w:pos="7254"/>
              </w:tabs>
              <w:spacing w:before="60" w:after="60"/>
              <w:rPr>
                <w:rFonts w:cs="Arial"/>
                <w:i/>
              </w:rPr>
            </w:pPr>
            <w:r w:rsidRPr="00FA5425">
              <w:rPr>
                <w:rFonts w:cs="Arial"/>
              </w:rPr>
              <w:t xml:space="preserve">The currency that shall be used for bid evaluation and comparison purposes to convert all bid prices expressed in various currencies into a single currency is: </w:t>
            </w:r>
            <w:r w:rsidRPr="00FA5425">
              <w:rPr>
                <w:rFonts w:cs="Arial"/>
                <w:i/>
              </w:rPr>
              <w:t xml:space="preserve">Maldivian </w:t>
            </w:r>
            <w:r w:rsidR="006A63CC" w:rsidRPr="00FA5425">
              <w:rPr>
                <w:rFonts w:cs="Arial"/>
                <w:i/>
              </w:rPr>
              <w:t>Rufiyaa</w:t>
            </w:r>
          </w:p>
          <w:p w14:paraId="097C49C8" w14:textId="77777777" w:rsidR="000E3BD3" w:rsidRPr="00FA5425" w:rsidRDefault="000E3BD3" w:rsidP="000E3BD3">
            <w:pPr>
              <w:tabs>
                <w:tab w:val="right" w:pos="7254"/>
              </w:tabs>
              <w:spacing w:before="60" w:after="60"/>
              <w:rPr>
                <w:rFonts w:cs="Arial"/>
                <w:b/>
                <w:i/>
              </w:rPr>
            </w:pPr>
            <w:r w:rsidRPr="00FA5425">
              <w:rPr>
                <w:rFonts w:cs="Arial"/>
              </w:rPr>
              <w:t xml:space="preserve">The source of exchange rate shall be: </w:t>
            </w:r>
            <w:r w:rsidRPr="00FA5425">
              <w:rPr>
                <w:rFonts w:cs="Arial"/>
                <w:i/>
              </w:rPr>
              <w:t>Bank of Maldives PLC</w:t>
            </w:r>
          </w:p>
          <w:p w14:paraId="58ACD395" w14:textId="1BC757C4" w:rsidR="00FA5425" w:rsidRPr="000E3BD3" w:rsidRDefault="000E3BD3" w:rsidP="00A83EDC">
            <w:pPr>
              <w:tabs>
                <w:tab w:val="right" w:pos="7254"/>
              </w:tabs>
              <w:spacing w:before="120" w:after="60"/>
              <w:jc w:val="both"/>
              <w:rPr>
                <w:iCs/>
                <w:color w:val="FF0000"/>
              </w:rPr>
            </w:pPr>
            <w:r w:rsidRPr="00FA5425">
              <w:rPr>
                <w:rFonts w:cs="Arial"/>
              </w:rPr>
              <w:t>The date for the exchange rate shall be</w:t>
            </w:r>
            <w:r w:rsidRPr="003E5AE2">
              <w:rPr>
                <w:rFonts w:cs="Arial"/>
              </w:rPr>
              <w:t xml:space="preserve">: </w:t>
            </w:r>
            <w:r w:rsidRPr="003E5AE2">
              <w:rPr>
                <w:rFonts w:cs="Arial"/>
                <w:b/>
                <w:bCs/>
                <w:i/>
              </w:rPr>
              <w:t xml:space="preserve"> </w:t>
            </w:r>
            <w:r w:rsidR="00A83EDC" w:rsidRPr="003E5AE2">
              <w:t>28 days before bid submission date</w:t>
            </w:r>
            <w:r w:rsidR="00A83EDC" w:rsidRPr="003E5AE2">
              <w:rPr>
                <w:rFonts w:cs="Arial"/>
                <w:i/>
              </w:rPr>
              <w:t xml:space="preserve"> </w:t>
            </w:r>
          </w:p>
        </w:tc>
      </w:tr>
      <w:tr w:rsidR="007B586E" w:rsidRPr="00B014A9" w14:paraId="62793F56" w14:textId="77777777" w:rsidTr="00A755AC">
        <w:trPr>
          <w:trHeight w:val="1572"/>
          <w:jc w:val="center"/>
        </w:trPr>
        <w:tc>
          <w:tcPr>
            <w:tcW w:w="1620" w:type="dxa"/>
            <w:tcBorders>
              <w:top w:val="single" w:sz="2" w:space="0" w:color="000000"/>
              <w:left w:val="single" w:sz="2" w:space="0" w:color="000000"/>
              <w:bottom w:val="single" w:sz="2" w:space="0" w:color="000000"/>
            </w:tcBorders>
            <w:shd w:val="clear" w:color="auto" w:fill="D9D9D9"/>
          </w:tcPr>
          <w:p w14:paraId="580572E3" w14:textId="77777777" w:rsidR="007B586E" w:rsidRPr="00B014A9" w:rsidRDefault="007B586E">
            <w:pPr>
              <w:tabs>
                <w:tab w:val="right" w:pos="7434"/>
              </w:tabs>
              <w:spacing w:before="120" w:after="120"/>
              <w:rPr>
                <w:b/>
                <w:bCs/>
                <w:iCs/>
              </w:rPr>
            </w:pPr>
            <w:r w:rsidRPr="00B014A9">
              <w:rPr>
                <w:b/>
                <w:bCs/>
                <w:iCs/>
              </w:rPr>
              <w:t>ITB 33.1</w:t>
            </w:r>
          </w:p>
        </w:tc>
        <w:tc>
          <w:tcPr>
            <w:tcW w:w="7470" w:type="dxa"/>
            <w:tcBorders>
              <w:top w:val="single" w:sz="2" w:space="0" w:color="000000"/>
              <w:bottom w:val="single" w:sz="2" w:space="0" w:color="000000"/>
              <w:right w:val="single" w:sz="2" w:space="0" w:color="000000"/>
            </w:tcBorders>
          </w:tcPr>
          <w:p w14:paraId="41C94C19" w14:textId="34DF0F3B" w:rsidR="007B586E" w:rsidRPr="00B014A9" w:rsidRDefault="007B586E" w:rsidP="00B70389">
            <w:pPr>
              <w:tabs>
                <w:tab w:val="right" w:pos="7254"/>
              </w:tabs>
              <w:spacing w:before="120" w:after="120"/>
              <w:jc w:val="both"/>
            </w:pPr>
            <w:r w:rsidRPr="00B014A9">
              <w:rPr>
                <w:bCs/>
                <w:i/>
              </w:rPr>
              <w:t xml:space="preserve">A margin of preference </w:t>
            </w:r>
            <w:r w:rsidR="001303D5">
              <w:rPr>
                <w:bCs/>
                <w:i/>
              </w:rPr>
              <w:t xml:space="preserve">of 5% </w:t>
            </w:r>
            <w:r w:rsidRPr="00B014A9">
              <w:rPr>
                <w:bCs/>
                <w:i/>
                <w:lang w:val="en-GB"/>
              </w:rPr>
              <w:t>shall</w:t>
            </w:r>
            <w:r w:rsidRPr="00B014A9">
              <w:rPr>
                <w:b/>
                <w:i/>
                <w:lang w:val="en-GB"/>
              </w:rPr>
              <w:t xml:space="preserve"> </w:t>
            </w:r>
            <w:r w:rsidRPr="00B014A9">
              <w:rPr>
                <w:bCs/>
                <w:i/>
              </w:rPr>
              <w:t xml:space="preserve">apply. </w:t>
            </w:r>
          </w:p>
        </w:tc>
      </w:tr>
      <w:tr w:rsidR="00547DBE" w:rsidRPr="00B014A9" w14:paraId="1B60D4FA" w14:textId="77777777" w:rsidTr="00657E4C">
        <w:trPr>
          <w:trHeight w:val="1572"/>
          <w:jc w:val="center"/>
        </w:trPr>
        <w:tc>
          <w:tcPr>
            <w:tcW w:w="9090" w:type="dxa"/>
            <w:gridSpan w:val="2"/>
            <w:tcBorders>
              <w:top w:val="single" w:sz="2" w:space="0" w:color="000000"/>
              <w:left w:val="single" w:sz="2" w:space="0" w:color="000000"/>
              <w:bottom w:val="single" w:sz="2" w:space="0" w:color="000000"/>
              <w:right w:val="single" w:sz="2" w:space="0" w:color="000000"/>
            </w:tcBorders>
            <w:shd w:val="clear" w:color="auto" w:fill="D9D9D9"/>
          </w:tcPr>
          <w:p w14:paraId="607FA16E" w14:textId="77777777" w:rsidR="00547DBE" w:rsidRPr="00B014A9" w:rsidRDefault="00547DBE" w:rsidP="006E7F25">
            <w:pPr>
              <w:pStyle w:val="Caption"/>
              <w:keepNext/>
              <w:tabs>
                <w:tab w:val="clear" w:pos="7254"/>
                <w:tab w:val="right" w:pos="7434"/>
              </w:tabs>
              <w:rPr>
                <w:bCs/>
              </w:rPr>
            </w:pPr>
            <w:r w:rsidRPr="006E7F25">
              <w:rPr>
                <w:rFonts w:ascii="Times New Roman" w:hAnsi="Times New Roman" w:cs="Times New Roman"/>
              </w:rPr>
              <w:t>F. Award</w:t>
            </w:r>
            <w:r>
              <w:rPr>
                <w:rFonts w:ascii="Times New Roman" w:hAnsi="Times New Roman" w:cs="Times New Roman"/>
              </w:rPr>
              <w:t xml:space="preserve"> of Contract</w:t>
            </w:r>
          </w:p>
        </w:tc>
      </w:tr>
      <w:tr w:rsidR="007B586E" w:rsidRPr="00B014A9" w14:paraId="3E5D97A2" w14:textId="77777777" w:rsidTr="00A755AC">
        <w:trPr>
          <w:trHeight w:val="1572"/>
          <w:jc w:val="center"/>
        </w:trPr>
        <w:tc>
          <w:tcPr>
            <w:tcW w:w="1620" w:type="dxa"/>
            <w:tcBorders>
              <w:top w:val="single" w:sz="2" w:space="0" w:color="000000"/>
              <w:left w:val="single" w:sz="2" w:space="0" w:color="000000"/>
              <w:bottom w:val="single" w:sz="2" w:space="0" w:color="000000"/>
            </w:tcBorders>
            <w:shd w:val="clear" w:color="auto" w:fill="D9D9D9"/>
          </w:tcPr>
          <w:p w14:paraId="6CD73064" w14:textId="77777777" w:rsidR="007B586E" w:rsidRPr="00B014A9" w:rsidRDefault="007B586E">
            <w:pPr>
              <w:tabs>
                <w:tab w:val="right" w:pos="7434"/>
              </w:tabs>
              <w:spacing w:before="120" w:after="120"/>
              <w:rPr>
                <w:b/>
                <w:bCs/>
              </w:rPr>
            </w:pPr>
            <w:r w:rsidRPr="00B014A9">
              <w:rPr>
                <w:b/>
                <w:bCs/>
              </w:rPr>
              <w:t>ITB 42.1</w:t>
            </w:r>
          </w:p>
        </w:tc>
        <w:tc>
          <w:tcPr>
            <w:tcW w:w="7470" w:type="dxa"/>
            <w:tcBorders>
              <w:top w:val="single" w:sz="2" w:space="0" w:color="000000"/>
              <w:bottom w:val="single" w:sz="2" w:space="0" w:color="000000"/>
              <w:right w:val="single" w:sz="2" w:space="0" w:color="000000"/>
            </w:tcBorders>
          </w:tcPr>
          <w:p w14:paraId="166867AA" w14:textId="298F78AD" w:rsidR="007B586E" w:rsidRPr="00B014A9" w:rsidRDefault="007B586E" w:rsidP="007A34B5">
            <w:pPr>
              <w:tabs>
                <w:tab w:val="right" w:pos="7254"/>
              </w:tabs>
              <w:spacing w:before="120" w:after="120"/>
              <w:jc w:val="both"/>
              <w:rPr>
                <w:bCs/>
              </w:rPr>
            </w:pPr>
            <w:r w:rsidRPr="0096552D">
              <w:rPr>
                <w:bCs/>
              </w:rPr>
              <w:t xml:space="preserve">The </w:t>
            </w:r>
            <w:r w:rsidRPr="0096552D">
              <w:rPr>
                <w:b/>
              </w:rPr>
              <w:t>Adjudicator</w:t>
            </w:r>
            <w:r w:rsidRPr="0096552D">
              <w:rPr>
                <w:bCs/>
              </w:rPr>
              <w:t xml:space="preserve"> is</w:t>
            </w:r>
            <w:r w:rsidR="007A34B5" w:rsidRPr="0096552D">
              <w:rPr>
                <w:b/>
                <w:bCs/>
                <w:iCs/>
              </w:rPr>
              <w:t xml:space="preserve"> to</w:t>
            </w:r>
            <w:r w:rsidR="00031B12" w:rsidRPr="0096552D">
              <w:rPr>
                <w:b/>
                <w:bCs/>
                <w:iCs/>
              </w:rPr>
              <w:t xml:space="preserve"> be </w:t>
            </w:r>
            <w:r w:rsidR="005432BF" w:rsidRPr="0096552D">
              <w:rPr>
                <w:iCs/>
              </w:rPr>
              <w:t>jointly appointed</w:t>
            </w:r>
            <w:r w:rsidR="00031B12" w:rsidRPr="0096552D">
              <w:rPr>
                <w:iCs/>
              </w:rPr>
              <w:t xml:space="preserve"> </w:t>
            </w:r>
            <w:r w:rsidR="007A34B5" w:rsidRPr="0096552D">
              <w:rPr>
                <w:iCs/>
              </w:rPr>
              <w:t>by the</w:t>
            </w:r>
            <w:r w:rsidR="007A34B5" w:rsidRPr="0096552D">
              <w:rPr>
                <w:b/>
                <w:bCs/>
                <w:iCs/>
              </w:rPr>
              <w:t xml:space="preserve"> Employer </w:t>
            </w:r>
            <w:r w:rsidR="007A34B5" w:rsidRPr="0096552D">
              <w:rPr>
                <w:iCs/>
              </w:rPr>
              <w:t>and the</w:t>
            </w:r>
            <w:r w:rsidR="007A34B5" w:rsidRPr="0096552D">
              <w:rPr>
                <w:b/>
                <w:bCs/>
                <w:iCs/>
              </w:rPr>
              <w:t xml:space="preserve"> Contractor</w:t>
            </w:r>
            <w:r w:rsidR="00031B12" w:rsidRPr="0096552D">
              <w:rPr>
                <w:b/>
                <w:bCs/>
                <w:iCs/>
              </w:rPr>
              <w:t xml:space="preserve"> </w:t>
            </w:r>
            <w:r w:rsidR="00031B12" w:rsidRPr="0096552D">
              <w:rPr>
                <w:iCs/>
              </w:rPr>
              <w:t>within</w:t>
            </w:r>
            <w:r w:rsidR="00031B12" w:rsidRPr="0096552D">
              <w:rPr>
                <w:b/>
                <w:bCs/>
                <w:iCs/>
              </w:rPr>
              <w:t xml:space="preserve"> </w:t>
            </w:r>
            <w:r w:rsidR="005432BF" w:rsidRPr="0096552D">
              <w:rPr>
                <w:iCs/>
              </w:rPr>
              <w:t>28 days</w:t>
            </w:r>
            <w:r w:rsidR="00031B12" w:rsidRPr="0096552D">
              <w:rPr>
                <w:b/>
                <w:bCs/>
                <w:iCs/>
              </w:rPr>
              <w:t xml:space="preserve"> </w:t>
            </w:r>
            <w:r w:rsidR="005432BF" w:rsidRPr="0096552D">
              <w:rPr>
                <w:iCs/>
              </w:rPr>
              <w:t>from the issue of the</w:t>
            </w:r>
            <w:r w:rsidR="005432BF" w:rsidRPr="0096552D">
              <w:rPr>
                <w:b/>
                <w:bCs/>
                <w:iCs/>
              </w:rPr>
              <w:t xml:space="preserve"> Letter of Acceptance</w:t>
            </w:r>
            <w:r w:rsidRPr="0096552D">
              <w:rPr>
                <w:bCs/>
                <w:iCs/>
              </w:rPr>
              <w:t>.</w:t>
            </w:r>
            <w:r w:rsidR="00905591" w:rsidRPr="0096552D">
              <w:rPr>
                <w:bCs/>
              </w:rPr>
              <w:t xml:space="preserve"> The terms of the remuneration of adjudicator shall be mutually agreed upon by the </w:t>
            </w:r>
            <w:r w:rsidR="00905591" w:rsidRPr="0096552D">
              <w:rPr>
                <w:b/>
              </w:rPr>
              <w:t>Contractor</w:t>
            </w:r>
            <w:r w:rsidR="00905591" w:rsidRPr="0096552D">
              <w:rPr>
                <w:bCs/>
              </w:rPr>
              <w:t xml:space="preserve"> and the </w:t>
            </w:r>
            <w:r w:rsidR="00905591" w:rsidRPr="0096552D">
              <w:rPr>
                <w:b/>
              </w:rPr>
              <w:t>Employer</w:t>
            </w:r>
            <w:r w:rsidR="00905591" w:rsidRPr="0096552D">
              <w:rPr>
                <w:bCs/>
              </w:rPr>
              <w:t xml:space="preserve"> </w:t>
            </w:r>
            <w:r w:rsidR="007A34B5" w:rsidRPr="0096552D">
              <w:rPr>
                <w:bCs/>
              </w:rPr>
              <w:t>when agreeing to the terms of appointment</w:t>
            </w:r>
            <w:r w:rsidRPr="0096552D">
              <w:rPr>
                <w:b/>
                <w:bCs/>
              </w:rPr>
              <w:t>.</w:t>
            </w:r>
            <w:r w:rsidRPr="0096552D">
              <w:rPr>
                <w:bCs/>
              </w:rPr>
              <w:t xml:space="preserve">  </w:t>
            </w:r>
            <w:r w:rsidR="007A34B5" w:rsidRPr="0096552D">
              <w:rPr>
                <w:bCs/>
              </w:rPr>
              <w:t xml:space="preserve">The </w:t>
            </w:r>
            <w:r w:rsidR="007A34B5" w:rsidRPr="0096552D">
              <w:rPr>
                <w:b/>
              </w:rPr>
              <w:t>Contractor</w:t>
            </w:r>
            <w:r w:rsidR="007A34B5" w:rsidRPr="0096552D">
              <w:rPr>
                <w:bCs/>
              </w:rPr>
              <w:t xml:space="preserve"> and </w:t>
            </w:r>
            <w:r w:rsidR="007A34B5" w:rsidRPr="0096552D">
              <w:rPr>
                <w:b/>
              </w:rPr>
              <w:t>Employer</w:t>
            </w:r>
            <w:r w:rsidR="007A34B5" w:rsidRPr="0096552D">
              <w:rPr>
                <w:bCs/>
              </w:rPr>
              <w:t xml:space="preserve"> shall each be responsible for paying one-half of this remuneration.</w:t>
            </w:r>
            <w:r w:rsidR="007A34B5">
              <w:rPr>
                <w:bCs/>
              </w:rPr>
              <w:t xml:space="preserve"> </w:t>
            </w:r>
          </w:p>
        </w:tc>
      </w:tr>
    </w:tbl>
    <w:p w14:paraId="278F0881" w14:textId="77777777" w:rsidR="007B586E" w:rsidRPr="00B014A9" w:rsidRDefault="007B586E">
      <w:pPr>
        <w:pStyle w:val="SectionVHeader"/>
        <w:ind w:right="288"/>
        <w:jc w:val="left"/>
        <w:rPr>
          <w:rFonts w:ascii="Times New Roman" w:hAnsi="Times New Roman"/>
          <w:sz w:val="24"/>
          <w:szCs w:val="24"/>
          <w:lang w:val="en-US"/>
        </w:rPr>
      </w:pPr>
    </w:p>
    <w:p w14:paraId="354610DC" w14:textId="77777777" w:rsidR="007B586E" w:rsidRPr="00B014A9" w:rsidRDefault="007B586E">
      <w:pPr>
        <w:pStyle w:val="BodyText"/>
        <w:rPr>
          <w:rFonts w:ascii="Times New Roman" w:hAnsi="Times New Roman" w:cs="Times New Roman"/>
          <w:sz w:val="24"/>
        </w:rPr>
      </w:pPr>
    </w:p>
    <w:p w14:paraId="5C019326" w14:textId="77777777" w:rsidR="007B586E" w:rsidRPr="00B014A9" w:rsidRDefault="007B586E">
      <w:pPr>
        <w:pStyle w:val="BodyText"/>
        <w:rPr>
          <w:rFonts w:ascii="Times New Roman" w:hAnsi="Times New Roman" w:cs="Times New Roman"/>
          <w:sz w:val="24"/>
        </w:rPr>
        <w:sectPr w:rsidR="007B586E" w:rsidRPr="00B014A9">
          <w:headerReference w:type="even" r:id="rId22"/>
          <w:headerReference w:type="default" r:id="rId23"/>
          <w:headerReference w:type="first" r:id="rId24"/>
          <w:type w:val="oddPage"/>
          <w:pgSz w:w="12240" w:h="15840" w:code="1"/>
          <w:pgMar w:top="1440" w:right="1440" w:bottom="1440" w:left="1800" w:header="720" w:footer="720" w:gutter="0"/>
          <w:paperSrc w:first="15" w:other="15"/>
          <w:cols w:space="720"/>
          <w:titlePg/>
        </w:sectPr>
      </w:pPr>
    </w:p>
    <w:p w14:paraId="437700BB" w14:textId="77777777" w:rsidR="007B586E" w:rsidRPr="00B014A9" w:rsidRDefault="007B586E">
      <w:pPr>
        <w:pStyle w:val="Subtitle"/>
        <w:spacing w:after="120"/>
        <w:rPr>
          <w:rFonts w:cs="Arial"/>
        </w:rPr>
      </w:pPr>
      <w:bookmarkStart w:id="370" w:name="_Toc438266925"/>
      <w:bookmarkStart w:id="371" w:name="_Toc438267899"/>
      <w:bookmarkStart w:id="372" w:name="_Toc438366666"/>
      <w:bookmarkStart w:id="373" w:name="_Toc41971240"/>
      <w:bookmarkStart w:id="374" w:name="_Toc168298090"/>
      <w:r w:rsidRPr="00B014A9">
        <w:rPr>
          <w:rFonts w:cs="Arial"/>
        </w:rPr>
        <w:lastRenderedPageBreak/>
        <w:t>Section III - Evaluation and Qualification Criteria</w:t>
      </w:r>
      <w:bookmarkEnd w:id="370"/>
      <w:bookmarkEnd w:id="371"/>
      <w:bookmarkEnd w:id="372"/>
      <w:bookmarkEnd w:id="373"/>
      <w:bookmarkEnd w:id="374"/>
    </w:p>
    <w:p w14:paraId="4763DD4D" w14:textId="77777777" w:rsidR="007B586E" w:rsidRPr="00B014A9" w:rsidRDefault="007B586E">
      <w:pPr>
        <w:pStyle w:val="Heading2"/>
        <w:ind w:left="0" w:right="0" w:firstLine="0"/>
        <w:jc w:val="left"/>
      </w:pPr>
    </w:p>
    <w:p w14:paraId="5D2DA4DE" w14:textId="2F468AFF" w:rsidR="007B586E" w:rsidRPr="00B014A9" w:rsidRDefault="007B586E">
      <w:pPr>
        <w:jc w:val="both"/>
      </w:pPr>
      <w:r w:rsidRPr="00B014A9">
        <w:t xml:space="preserve">This section contains all the criteria that the </w:t>
      </w:r>
      <w:r w:rsidR="00283744" w:rsidRPr="00B014A9">
        <w:t>Employer</w:t>
      </w:r>
      <w:r w:rsidRPr="00B014A9">
        <w:t xml:space="preserve"> shall use to evaluate bids and qualify Bidders if the bidding was not preceded by a prequalification exercise and post</w:t>
      </w:r>
      <w:r w:rsidR="00706938" w:rsidRPr="00B014A9">
        <w:t>-</w:t>
      </w:r>
      <w:r w:rsidRPr="00B014A9">
        <w:t xml:space="preserve">qualification is applied. In accordance with ITB 34 and ITB 36, no other methods, criteria and factors shall be used. The Bidder shall provide all the information requested in the forms included in Section </w:t>
      </w:r>
      <w:r w:rsidR="00547DBE">
        <w:t>IV</w:t>
      </w:r>
      <w:r w:rsidR="00547DBE" w:rsidRPr="00B014A9">
        <w:t xml:space="preserve"> </w:t>
      </w:r>
      <w:r w:rsidRPr="00B014A9">
        <w:t>(Bidding Forms).</w:t>
      </w:r>
    </w:p>
    <w:p w14:paraId="3B1AC6F2" w14:textId="77777777" w:rsidR="007B586E" w:rsidRPr="00B014A9" w:rsidRDefault="007B586E">
      <w:pPr>
        <w:pStyle w:val="Heading2"/>
        <w:ind w:left="360" w:right="0"/>
        <w:rPr>
          <w:rFonts w:ascii="Times New Roman" w:hAnsi="Times New Roman" w:cs="Times New Roman"/>
        </w:rPr>
      </w:pPr>
    </w:p>
    <w:p w14:paraId="0D4EF3C8" w14:textId="77777777" w:rsidR="007B586E" w:rsidRPr="00B014A9" w:rsidRDefault="007B586E">
      <w:pPr>
        <w:pStyle w:val="Heading2"/>
        <w:ind w:left="360" w:right="0"/>
        <w:rPr>
          <w:rFonts w:ascii="Times New Roman" w:hAnsi="Times New Roman" w:cs="Times New Roman"/>
        </w:rPr>
      </w:pPr>
      <w:r w:rsidRPr="00B014A9">
        <w:rPr>
          <w:rFonts w:ascii="Times New Roman" w:hAnsi="Times New Roman" w:cs="Times New Roman"/>
        </w:rPr>
        <w:t>Table of Criteria</w:t>
      </w:r>
    </w:p>
    <w:p w14:paraId="28EAE62C" w14:textId="77777777" w:rsidR="007B586E" w:rsidRPr="00B014A9" w:rsidRDefault="007B586E">
      <w:pPr>
        <w:pStyle w:val="TOC1"/>
        <w:tabs>
          <w:tab w:val="left" w:pos="720"/>
          <w:tab w:val="right" w:leader="dot" w:pos="8990"/>
        </w:tabs>
        <w:rPr>
          <w:b w:val="0"/>
          <w:noProof/>
          <w:szCs w:val="24"/>
        </w:rPr>
      </w:pPr>
      <w:r w:rsidRPr="00B014A9">
        <w:fldChar w:fldCharType="begin"/>
      </w:r>
      <w:r w:rsidRPr="00B014A9">
        <w:instrText xml:space="preserve"> TOC \h \z \t "S3-Header 1,1,S3-Heading 2,2" </w:instrText>
      </w:r>
      <w:r w:rsidRPr="00B014A9">
        <w:fldChar w:fldCharType="separate"/>
      </w:r>
      <w:hyperlink w:anchor="_Toc168299662" w:history="1">
        <w:r w:rsidRPr="00B014A9">
          <w:rPr>
            <w:rStyle w:val="Hyperlink"/>
            <w:noProof/>
            <w:color w:val="auto"/>
            <w:szCs w:val="28"/>
          </w:rPr>
          <w:t>1.</w:t>
        </w:r>
        <w:r w:rsidRPr="00B014A9">
          <w:rPr>
            <w:b w:val="0"/>
            <w:noProof/>
            <w:szCs w:val="24"/>
          </w:rPr>
          <w:tab/>
        </w:r>
        <w:r w:rsidRPr="00B014A9">
          <w:rPr>
            <w:rStyle w:val="Hyperlink"/>
            <w:noProof/>
            <w:color w:val="auto"/>
            <w:szCs w:val="28"/>
          </w:rPr>
          <w:t>Evaluation</w:t>
        </w:r>
        <w:r w:rsidRPr="00B014A9">
          <w:rPr>
            <w:noProof/>
            <w:webHidden/>
          </w:rPr>
          <w:tab/>
        </w:r>
        <w:r w:rsidR="005C1474" w:rsidRPr="00B014A9">
          <w:rPr>
            <w:noProof/>
            <w:webHidden/>
          </w:rPr>
          <w:t>1-</w:t>
        </w:r>
        <w:r w:rsidRPr="00B014A9">
          <w:rPr>
            <w:noProof/>
            <w:webHidden/>
          </w:rPr>
          <w:fldChar w:fldCharType="begin"/>
        </w:r>
        <w:r w:rsidRPr="00B014A9">
          <w:rPr>
            <w:noProof/>
            <w:webHidden/>
          </w:rPr>
          <w:instrText xml:space="preserve"> PAGEREF _Toc168299662 \h </w:instrText>
        </w:r>
        <w:r w:rsidRPr="00B014A9">
          <w:rPr>
            <w:noProof/>
            <w:webHidden/>
          </w:rPr>
        </w:r>
        <w:r w:rsidRPr="00B014A9">
          <w:rPr>
            <w:noProof/>
            <w:webHidden/>
          </w:rPr>
          <w:fldChar w:fldCharType="separate"/>
        </w:r>
        <w:r w:rsidR="009437A3">
          <w:rPr>
            <w:noProof/>
            <w:webHidden/>
          </w:rPr>
          <w:t>36</w:t>
        </w:r>
        <w:r w:rsidRPr="00B014A9">
          <w:rPr>
            <w:noProof/>
            <w:webHidden/>
          </w:rPr>
          <w:fldChar w:fldCharType="end"/>
        </w:r>
      </w:hyperlink>
    </w:p>
    <w:p w14:paraId="568CE765" w14:textId="77777777" w:rsidR="007B586E" w:rsidRPr="00B014A9" w:rsidRDefault="00A86378">
      <w:pPr>
        <w:pStyle w:val="TOC2"/>
        <w:tabs>
          <w:tab w:val="left" w:pos="720"/>
        </w:tabs>
        <w:rPr>
          <w:szCs w:val="24"/>
        </w:rPr>
      </w:pPr>
      <w:hyperlink w:anchor="_Toc168299663" w:history="1">
        <w:r w:rsidR="007B586E" w:rsidRPr="00B014A9">
          <w:rPr>
            <w:rStyle w:val="Hyperlink"/>
            <w:color w:val="auto"/>
          </w:rPr>
          <w:t>1.1</w:t>
        </w:r>
        <w:r w:rsidR="007B586E" w:rsidRPr="00B014A9">
          <w:rPr>
            <w:szCs w:val="24"/>
          </w:rPr>
          <w:tab/>
        </w:r>
        <w:r w:rsidR="007B586E" w:rsidRPr="00B014A9">
          <w:rPr>
            <w:rStyle w:val="Hyperlink"/>
            <w:color w:val="auto"/>
          </w:rPr>
          <w:t>Adequacy of Technical Proposal</w:t>
        </w:r>
        <w:r w:rsidR="007B586E" w:rsidRPr="00B014A9">
          <w:rPr>
            <w:webHidden/>
          </w:rPr>
          <w:tab/>
        </w:r>
        <w:r w:rsidR="005C1474" w:rsidRPr="00B014A9">
          <w:rPr>
            <w:webHidden/>
          </w:rPr>
          <w:t>1-</w:t>
        </w:r>
        <w:r w:rsidR="007B586E" w:rsidRPr="00B014A9">
          <w:rPr>
            <w:webHidden/>
          </w:rPr>
          <w:fldChar w:fldCharType="begin"/>
        </w:r>
        <w:r w:rsidR="007B586E" w:rsidRPr="00B014A9">
          <w:rPr>
            <w:webHidden/>
          </w:rPr>
          <w:instrText xml:space="preserve"> PAGEREF _Toc168299663 \h </w:instrText>
        </w:r>
        <w:r w:rsidR="007B586E" w:rsidRPr="00B014A9">
          <w:rPr>
            <w:webHidden/>
          </w:rPr>
        </w:r>
        <w:r w:rsidR="007B586E" w:rsidRPr="00B014A9">
          <w:rPr>
            <w:webHidden/>
          </w:rPr>
          <w:fldChar w:fldCharType="separate"/>
        </w:r>
        <w:r w:rsidR="009437A3">
          <w:rPr>
            <w:webHidden/>
          </w:rPr>
          <w:t>36</w:t>
        </w:r>
        <w:r w:rsidR="007B586E" w:rsidRPr="00B014A9">
          <w:rPr>
            <w:webHidden/>
          </w:rPr>
          <w:fldChar w:fldCharType="end"/>
        </w:r>
      </w:hyperlink>
    </w:p>
    <w:p w14:paraId="7695FD7B" w14:textId="77777777" w:rsidR="007B586E" w:rsidRPr="00B014A9" w:rsidRDefault="00A86378">
      <w:pPr>
        <w:pStyle w:val="TOC2"/>
        <w:tabs>
          <w:tab w:val="left" w:pos="720"/>
        </w:tabs>
        <w:rPr>
          <w:szCs w:val="24"/>
        </w:rPr>
      </w:pPr>
      <w:hyperlink w:anchor="_Toc168299664" w:history="1">
        <w:r w:rsidR="007B586E" w:rsidRPr="00B014A9">
          <w:rPr>
            <w:rStyle w:val="Hyperlink"/>
            <w:color w:val="auto"/>
          </w:rPr>
          <w:t>1.2</w:t>
        </w:r>
        <w:r w:rsidR="007B586E" w:rsidRPr="00B014A9">
          <w:rPr>
            <w:szCs w:val="24"/>
          </w:rPr>
          <w:tab/>
        </w:r>
        <w:r w:rsidR="007B586E" w:rsidRPr="00B014A9">
          <w:rPr>
            <w:rStyle w:val="Hyperlink"/>
            <w:color w:val="auto"/>
          </w:rPr>
          <w:t>Multiple Contracts</w:t>
        </w:r>
        <w:r w:rsidR="007B586E" w:rsidRPr="00B014A9">
          <w:rPr>
            <w:webHidden/>
          </w:rPr>
          <w:tab/>
        </w:r>
        <w:r w:rsidR="005C1474" w:rsidRPr="00B014A9">
          <w:rPr>
            <w:webHidden/>
          </w:rPr>
          <w:t>1-</w:t>
        </w:r>
        <w:r w:rsidR="007B586E" w:rsidRPr="00B014A9">
          <w:rPr>
            <w:webHidden/>
          </w:rPr>
          <w:fldChar w:fldCharType="begin"/>
        </w:r>
        <w:r w:rsidR="007B586E" w:rsidRPr="00B014A9">
          <w:rPr>
            <w:webHidden/>
          </w:rPr>
          <w:instrText xml:space="preserve"> PAGEREF _Toc168299664 \h </w:instrText>
        </w:r>
        <w:r w:rsidR="007B586E" w:rsidRPr="00B014A9">
          <w:rPr>
            <w:webHidden/>
          </w:rPr>
        </w:r>
        <w:r w:rsidR="007B586E" w:rsidRPr="00B014A9">
          <w:rPr>
            <w:webHidden/>
          </w:rPr>
          <w:fldChar w:fldCharType="separate"/>
        </w:r>
        <w:r w:rsidR="009437A3">
          <w:rPr>
            <w:webHidden/>
          </w:rPr>
          <w:t>37</w:t>
        </w:r>
        <w:r w:rsidR="007B586E" w:rsidRPr="00B014A9">
          <w:rPr>
            <w:webHidden/>
          </w:rPr>
          <w:fldChar w:fldCharType="end"/>
        </w:r>
      </w:hyperlink>
    </w:p>
    <w:p w14:paraId="732A582F" w14:textId="77777777" w:rsidR="007B586E" w:rsidRPr="00B014A9" w:rsidRDefault="00A86378">
      <w:pPr>
        <w:pStyle w:val="TOC2"/>
        <w:tabs>
          <w:tab w:val="left" w:pos="720"/>
        </w:tabs>
        <w:rPr>
          <w:szCs w:val="24"/>
        </w:rPr>
      </w:pPr>
      <w:hyperlink w:anchor="_Toc168299665" w:history="1">
        <w:r w:rsidR="007B586E" w:rsidRPr="00B014A9">
          <w:rPr>
            <w:rStyle w:val="Hyperlink"/>
            <w:color w:val="auto"/>
          </w:rPr>
          <w:t>1.3</w:t>
        </w:r>
        <w:r w:rsidR="007B586E" w:rsidRPr="00B014A9">
          <w:rPr>
            <w:szCs w:val="24"/>
          </w:rPr>
          <w:tab/>
        </w:r>
        <w:r w:rsidR="007B586E" w:rsidRPr="00B014A9">
          <w:rPr>
            <w:rStyle w:val="Hyperlink"/>
            <w:color w:val="auto"/>
          </w:rPr>
          <w:t>Completion Time</w:t>
        </w:r>
        <w:r w:rsidR="007B586E" w:rsidRPr="00B014A9">
          <w:rPr>
            <w:webHidden/>
          </w:rPr>
          <w:tab/>
        </w:r>
        <w:r w:rsidR="005C1474" w:rsidRPr="00B014A9">
          <w:rPr>
            <w:webHidden/>
          </w:rPr>
          <w:t>1-</w:t>
        </w:r>
        <w:r w:rsidR="007B586E" w:rsidRPr="00B014A9">
          <w:rPr>
            <w:webHidden/>
          </w:rPr>
          <w:fldChar w:fldCharType="begin"/>
        </w:r>
        <w:r w:rsidR="007B586E" w:rsidRPr="00B014A9">
          <w:rPr>
            <w:webHidden/>
          </w:rPr>
          <w:instrText xml:space="preserve"> PAGEREF _Toc168299665 \h </w:instrText>
        </w:r>
        <w:r w:rsidR="007B586E" w:rsidRPr="00B014A9">
          <w:rPr>
            <w:webHidden/>
          </w:rPr>
        </w:r>
        <w:r w:rsidR="007B586E" w:rsidRPr="00B014A9">
          <w:rPr>
            <w:webHidden/>
          </w:rPr>
          <w:fldChar w:fldCharType="separate"/>
        </w:r>
        <w:r w:rsidR="009437A3">
          <w:rPr>
            <w:webHidden/>
          </w:rPr>
          <w:t>37</w:t>
        </w:r>
        <w:r w:rsidR="007B586E" w:rsidRPr="00B014A9">
          <w:rPr>
            <w:webHidden/>
          </w:rPr>
          <w:fldChar w:fldCharType="end"/>
        </w:r>
      </w:hyperlink>
    </w:p>
    <w:p w14:paraId="3A85F0B2" w14:textId="77777777" w:rsidR="007B586E" w:rsidRPr="00B014A9" w:rsidRDefault="00A86378">
      <w:pPr>
        <w:pStyle w:val="TOC2"/>
        <w:tabs>
          <w:tab w:val="left" w:pos="720"/>
        </w:tabs>
        <w:rPr>
          <w:szCs w:val="24"/>
        </w:rPr>
      </w:pPr>
      <w:hyperlink w:anchor="_Toc168299666" w:history="1">
        <w:r w:rsidR="007B586E" w:rsidRPr="00B014A9">
          <w:rPr>
            <w:rStyle w:val="Hyperlink"/>
            <w:color w:val="auto"/>
          </w:rPr>
          <w:t>1.4</w:t>
        </w:r>
        <w:r w:rsidR="007B586E" w:rsidRPr="00B014A9">
          <w:rPr>
            <w:szCs w:val="24"/>
          </w:rPr>
          <w:tab/>
        </w:r>
        <w:r w:rsidR="007B586E" w:rsidRPr="00B014A9">
          <w:rPr>
            <w:rStyle w:val="Hyperlink"/>
            <w:color w:val="auto"/>
          </w:rPr>
          <w:t>Technical Alternatives</w:t>
        </w:r>
        <w:r w:rsidR="007B586E" w:rsidRPr="00B014A9">
          <w:rPr>
            <w:webHidden/>
          </w:rPr>
          <w:tab/>
        </w:r>
        <w:r w:rsidR="005C1474" w:rsidRPr="00B014A9">
          <w:rPr>
            <w:webHidden/>
          </w:rPr>
          <w:t>1-</w:t>
        </w:r>
        <w:r w:rsidR="007B586E" w:rsidRPr="00B014A9">
          <w:rPr>
            <w:webHidden/>
          </w:rPr>
          <w:fldChar w:fldCharType="begin"/>
        </w:r>
        <w:r w:rsidR="007B586E" w:rsidRPr="00B014A9">
          <w:rPr>
            <w:webHidden/>
          </w:rPr>
          <w:instrText xml:space="preserve"> PAGEREF _Toc168299666 \h </w:instrText>
        </w:r>
        <w:r w:rsidR="007B586E" w:rsidRPr="00B014A9">
          <w:rPr>
            <w:webHidden/>
          </w:rPr>
        </w:r>
        <w:r w:rsidR="007B586E" w:rsidRPr="00B014A9">
          <w:rPr>
            <w:webHidden/>
          </w:rPr>
          <w:fldChar w:fldCharType="separate"/>
        </w:r>
        <w:r w:rsidR="009437A3">
          <w:rPr>
            <w:webHidden/>
          </w:rPr>
          <w:t>37</w:t>
        </w:r>
        <w:r w:rsidR="007B586E" w:rsidRPr="00B014A9">
          <w:rPr>
            <w:webHidden/>
          </w:rPr>
          <w:fldChar w:fldCharType="end"/>
        </w:r>
      </w:hyperlink>
    </w:p>
    <w:p w14:paraId="3F6FAC9D" w14:textId="77777777" w:rsidR="007B586E" w:rsidRPr="00B014A9" w:rsidRDefault="00A86378">
      <w:pPr>
        <w:pStyle w:val="TOC2"/>
        <w:tabs>
          <w:tab w:val="left" w:pos="720"/>
        </w:tabs>
        <w:rPr>
          <w:szCs w:val="24"/>
        </w:rPr>
      </w:pPr>
      <w:hyperlink w:anchor="_Toc168299667" w:history="1">
        <w:r w:rsidR="007B586E" w:rsidRPr="00B014A9">
          <w:rPr>
            <w:rStyle w:val="Hyperlink"/>
            <w:color w:val="auto"/>
          </w:rPr>
          <w:t>1.5</w:t>
        </w:r>
        <w:r w:rsidR="007B586E" w:rsidRPr="00B014A9">
          <w:rPr>
            <w:szCs w:val="24"/>
          </w:rPr>
          <w:tab/>
        </w:r>
        <w:r w:rsidR="007B586E" w:rsidRPr="00B014A9">
          <w:rPr>
            <w:rStyle w:val="Hyperlink"/>
            <w:color w:val="auto"/>
          </w:rPr>
          <w:t xml:space="preserve">Margin of Preference [Applicable for </w:t>
        </w:r>
        <w:r w:rsidR="00D60CE5" w:rsidRPr="00B014A9">
          <w:rPr>
            <w:rStyle w:val="Hyperlink"/>
            <w:color w:val="auto"/>
          </w:rPr>
          <w:t>ICB/MC</w:t>
        </w:r>
        <w:r w:rsidR="007B586E" w:rsidRPr="00B014A9">
          <w:rPr>
            <w:rStyle w:val="Hyperlink"/>
            <w:color w:val="auto"/>
          </w:rPr>
          <w:t xml:space="preserve"> only]</w:t>
        </w:r>
        <w:r w:rsidR="007B586E" w:rsidRPr="00B014A9">
          <w:rPr>
            <w:webHidden/>
          </w:rPr>
          <w:tab/>
        </w:r>
        <w:r w:rsidR="005C1474" w:rsidRPr="00B014A9">
          <w:rPr>
            <w:webHidden/>
          </w:rPr>
          <w:t>1-</w:t>
        </w:r>
        <w:r w:rsidR="007B586E" w:rsidRPr="00B014A9">
          <w:rPr>
            <w:webHidden/>
          </w:rPr>
          <w:fldChar w:fldCharType="begin"/>
        </w:r>
        <w:r w:rsidR="007B586E" w:rsidRPr="00B014A9">
          <w:rPr>
            <w:webHidden/>
          </w:rPr>
          <w:instrText xml:space="preserve"> PAGEREF _Toc168299667 \h </w:instrText>
        </w:r>
        <w:r w:rsidR="007B586E" w:rsidRPr="00B014A9">
          <w:rPr>
            <w:webHidden/>
          </w:rPr>
        </w:r>
        <w:r w:rsidR="007B586E" w:rsidRPr="00B014A9">
          <w:rPr>
            <w:webHidden/>
          </w:rPr>
          <w:fldChar w:fldCharType="separate"/>
        </w:r>
        <w:r w:rsidR="009437A3">
          <w:rPr>
            <w:webHidden/>
          </w:rPr>
          <w:t>37</w:t>
        </w:r>
        <w:r w:rsidR="007B586E" w:rsidRPr="00B014A9">
          <w:rPr>
            <w:webHidden/>
          </w:rPr>
          <w:fldChar w:fldCharType="end"/>
        </w:r>
      </w:hyperlink>
    </w:p>
    <w:p w14:paraId="3A3DD59B" w14:textId="77777777" w:rsidR="007B586E" w:rsidRPr="00B014A9" w:rsidRDefault="00A86378">
      <w:pPr>
        <w:pStyle w:val="TOC1"/>
        <w:tabs>
          <w:tab w:val="left" w:pos="720"/>
          <w:tab w:val="right" w:leader="dot" w:pos="8990"/>
        </w:tabs>
        <w:rPr>
          <w:b w:val="0"/>
          <w:noProof/>
          <w:szCs w:val="24"/>
        </w:rPr>
      </w:pPr>
      <w:hyperlink w:anchor="_Toc168299668" w:history="1">
        <w:r w:rsidR="007B586E" w:rsidRPr="00B014A9">
          <w:rPr>
            <w:rStyle w:val="Hyperlink"/>
            <w:noProof/>
            <w:color w:val="auto"/>
            <w:szCs w:val="28"/>
          </w:rPr>
          <w:t>2.</w:t>
        </w:r>
        <w:r w:rsidR="007B586E" w:rsidRPr="00B014A9">
          <w:rPr>
            <w:b w:val="0"/>
            <w:noProof/>
            <w:szCs w:val="24"/>
          </w:rPr>
          <w:tab/>
        </w:r>
        <w:r w:rsidR="007B586E" w:rsidRPr="00B014A9">
          <w:rPr>
            <w:rStyle w:val="Hyperlink"/>
            <w:noProof/>
            <w:color w:val="auto"/>
            <w:szCs w:val="28"/>
          </w:rPr>
          <w:t>Qualification</w:t>
        </w:r>
        <w:r w:rsidR="007B586E" w:rsidRPr="00B014A9">
          <w:rPr>
            <w:noProof/>
            <w:webHidden/>
          </w:rPr>
          <w:tab/>
        </w:r>
        <w:r w:rsidR="005C1474" w:rsidRPr="00B014A9">
          <w:rPr>
            <w:noProof/>
            <w:webHidden/>
          </w:rPr>
          <w:t>1-</w:t>
        </w:r>
        <w:r w:rsidR="007B586E" w:rsidRPr="00B014A9">
          <w:rPr>
            <w:noProof/>
            <w:webHidden/>
          </w:rPr>
          <w:fldChar w:fldCharType="begin"/>
        </w:r>
        <w:r w:rsidR="007B586E" w:rsidRPr="00B014A9">
          <w:rPr>
            <w:noProof/>
            <w:webHidden/>
          </w:rPr>
          <w:instrText xml:space="preserve"> PAGEREF _Toc168299668 \h </w:instrText>
        </w:r>
        <w:r w:rsidR="007B586E" w:rsidRPr="00B014A9">
          <w:rPr>
            <w:noProof/>
            <w:webHidden/>
          </w:rPr>
        </w:r>
        <w:r w:rsidR="007B586E" w:rsidRPr="00B014A9">
          <w:rPr>
            <w:noProof/>
            <w:webHidden/>
          </w:rPr>
          <w:fldChar w:fldCharType="separate"/>
        </w:r>
        <w:r w:rsidR="009437A3">
          <w:rPr>
            <w:noProof/>
            <w:webHidden/>
          </w:rPr>
          <w:t>39</w:t>
        </w:r>
        <w:r w:rsidR="007B586E" w:rsidRPr="00B014A9">
          <w:rPr>
            <w:noProof/>
            <w:webHidden/>
          </w:rPr>
          <w:fldChar w:fldCharType="end"/>
        </w:r>
      </w:hyperlink>
    </w:p>
    <w:p w14:paraId="71387B97" w14:textId="77777777" w:rsidR="007B586E" w:rsidRPr="00B014A9" w:rsidRDefault="00A86378">
      <w:pPr>
        <w:pStyle w:val="TOC2"/>
        <w:tabs>
          <w:tab w:val="left" w:pos="960"/>
        </w:tabs>
        <w:rPr>
          <w:szCs w:val="24"/>
        </w:rPr>
      </w:pPr>
      <w:hyperlink w:anchor="_Toc168299669" w:history="1">
        <w:r w:rsidR="007B586E" w:rsidRPr="00B014A9">
          <w:rPr>
            <w:rStyle w:val="Hyperlink"/>
            <w:color w:val="auto"/>
          </w:rPr>
          <w:t xml:space="preserve">2.1 </w:t>
        </w:r>
        <w:r w:rsidR="007B586E" w:rsidRPr="00B014A9">
          <w:rPr>
            <w:szCs w:val="24"/>
          </w:rPr>
          <w:tab/>
        </w:r>
        <w:r w:rsidR="007B586E" w:rsidRPr="00B014A9">
          <w:rPr>
            <w:rStyle w:val="Hyperlink"/>
            <w:color w:val="auto"/>
          </w:rPr>
          <w:t>Eligibility</w:t>
        </w:r>
        <w:r w:rsidR="007B586E" w:rsidRPr="00B014A9">
          <w:rPr>
            <w:webHidden/>
          </w:rPr>
          <w:tab/>
        </w:r>
        <w:r w:rsidR="005C1474" w:rsidRPr="00B014A9">
          <w:rPr>
            <w:webHidden/>
          </w:rPr>
          <w:t>1-</w:t>
        </w:r>
        <w:r w:rsidR="007B586E" w:rsidRPr="00B014A9">
          <w:rPr>
            <w:webHidden/>
          </w:rPr>
          <w:fldChar w:fldCharType="begin"/>
        </w:r>
        <w:r w:rsidR="007B586E" w:rsidRPr="00B014A9">
          <w:rPr>
            <w:webHidden/>
          </w:rPr>
          <w:instrText xml:space="preserve"> PAGEREF _Toc168299669 \h </w:instrText>
        </w:r>
        <w:r w:rsidR="007B586E" w:rsidRPr="00B014A9">
          <w:rPr>
            <w:webHidden/>
          </w:rPr>
        </w:r>
        <w:r w:rsidR="007B586E" w:rsidRPr="00B014A9">
          <w:rPr>
            <w:webHidden/>
          </w:rPr>
          <w:fldChar w:fldCharType="separate"/>
        </w:r>
        <w:r w:rsidR="009437A3">
          <w:rPr>
            <w:webHidden/>
          </w:rPr>
          <w:t>39</w:t>
        </w:r>
        <w:r w:rsidR="007B586E" w:rsidRPr="00B014A9">
          <w:rPr>
            <w:webHidden/>
          </w:rPr>
          <w:fldChar w:fldCharType="end"/>
        </w:r>
      </w:hyperlink>
    </w:p>
    <w:p w14:paraId="1EEA395B" w14:textId="77777777" w:rsidR="007B586E" w:rsidRPr="00B014A9" w:rsidRDefault="00A86378">
      <w:pPr>
        <w:pStyle w:val="TOC2"/>
        <w:tabs>
          <w:tab w:val="left" w:pos="960"/>
        </w:tabs>
        <w:rPr>
          <w:szCs w:val="24"/>
        </w:rPr>
      </w:pPr>
      <w:hyperlink w:anchor="_Toc168299670" w:history="1">
        <w:r w:rsidR="007B586E" w:rsidRPr="00B014A9">
          <w:rPr>
            <w:rStyle w:val="Hyperlink"/>
            <w:color w:val="auto"/>
          </w:rPr>
          <w:t xml:space="preserve">2.2 </w:t>
        </w:r>
        <w:r w:rsidR="007B586E" w:rsidRPr="00B014A9">
          <w:rPr>
            <w:szCs w:val="24"/>
          </w:rPr>
          <w:tab/>
        </w:r>
        <w:r w:rsidR="007B586E" w:rsidRPr="00B014A9">
          <w:rPr>
            <w:rStyle w:val="Hyperlink"/>
            <w:color w:val="auto"/>
          </w:rPr>
          <w:t>Historical Contract Non-Performance</w:t>
        </w:r>
        <w:r w:rsidR="007B586E" w:rsidRPr="00B014A9">
          <w:rPr>
            <w:webHidden/>
          </w:rPr>
          <w:tab/>
        </w:r>
        <w:r w:rsidR="005C1474" w:rsidRPr="00B014A9">
          <w:rPr>
            <w:webHidden/>
          </w:rPr>
          <w:t>1-</w:t>
        </w:r>
        <w:r w:rsidR="007B586E" w:rsidRPr="00B014A9">
          <w:rPr>
            <w:webHidden/>
          </w:rPr>
          <w:fldChar w:fldCharType="begin"/>
        </w:r>
        <w:r w:rsidR="007B586E" w:rsidRPr="00B014A9">
          <w:rPr>
            <w:webHidden/>
          </w:rPr>
          <w:instrText xml:space="preserve"> PAGEREF _Toc168299670 \h </w:instrText>
        </w:r>
        <w:r w:rsidR="007B586E" w:rsidRPr="00B014A9">
          <w:rPr>
            <w:webHidden/>
          </w:rPr>
        </w:r>
        <w:r w:rsidR="007B586E" w:rsidRPr="00B014A9">
          <w:rPr>
            <w:webHidden/>
          </w:rPr>
          <w:fldChar w:fldCharType="separate"/>
        </w:r>
        <w:r w:rsidR="009437A3">
          <w:rPr>
            <w:webHidden/>
          </w:rPr>
          <w:t>41</w:t>
        </w:r>
        <w:r w:rsidR="007B586E" w:rsidRPr="00B014A9">
          <w:rPr>
            <w:webHidden/>
          </w:rPr>
          <w:fldChar w:fldCharType="end"/>
        </w:r>
      </w:hyperlink>
    </w:p>
    <w:p w14:paraId="1AA7284F" w14:textId="77777777" w:rsidR="007B586E" w:rsidRPr="00B014A9" w:rsidRDefault="00A86378">
      <w:pPr>
        <w:pStyle w:val="TOC2"/>
        <w:tabs>
          <w:tab w:val="left" w:pos="960"/>
        </w:tabs>
        <w:rPr>
          <w:szCs w:val="24"/>
        </w:rPr>
      </w:pPr>
      <w:hyperlink w:anchor="_Toc168299671" w:history="1">
        <w:r w:rsidR="007B586E" w:rsidRPr="00B014A9">
          <w:rPr>
            <w:rStyle w:val="Hyperlink"/>
            <w:color w:val="auto"/>
          </w:rPr>
          <w:t xml:space="preserve">2.3 </w:t>
        </w:r>
        <w:r w:rsidR="007B586E" w:rsidRPr="00B014A9">
          <w:rPr>
            <w:szCs w:val="24"/>
          </w:rPr>
          <w:tab/>
        </w:r>
        <w:r w:rsidR="007B586E" w:rsidRPr="00B014A9">
          <w:rPr>
            <w:rStyle w:val="Hyperlink"/>
            <w:color w:val="auto"/>
          </w:rPr>
          <w:t>Financial Situation</w:t>
        </w:r>
        <w:r w:rsidR="007B586E" w:rsidRPr="00B014A9">
          <w:rPr>
            <w:webHidden/>
          </w:rPr>
          <w:tab/>
        </w:r>
        <w:r w:rsidR="005C1474" w:rsidRPr="00B014A9">
          <w:rPr>
            <w:webHidden/>
          </w:rPr>
          <w:t>1-</w:t>
        </w:r>
        <w:r w:rsidR="007B586E" w:rsidRPr="00B014A9">
          <w:rPr>
            <w:webHidden/>
          </w:rPr>
          <w:fldChar w:fldCharType="begin"/>
        </w:r>
        <w:r w:rsidR="007B586E" w:rsidRPr="00B014A9">
          <w:rPr>
            <w:webHidden/>
          </w:rPr>
          <w:instrText xml:space="preserve"> PAGEREF _Toc168299671 \h </w:instrText>
        </w:r>
        <w:r w:rsidR="007B586E" w:rsidRPr="00B014A9">
          <w:rPr>
            <w:webHidden/>
          </w:rPr>
        </w:r>
        <w:r w:rsidR="007B586E" w:rsidRPr="00B014A9">
          <w:rPr>
            <w:webHidden/>
          </w:rPr>
          <w:fldChar w:fldCharType="separate"/>
        </w:r>
        <w:r w:rsidR="009437A3">
          <w:rPr>
            <w:webHidden/>
          </w:rPr>
          <w:t>42</w:t>
        </w:r>
        <w:r w:rsidR="007B586E" w:rsidRPr="00B014A9">
          <w:rPr>
            <w:webHidden/>
          </w:rPr>
          <w:fldChar w:fldCharType="end"/>
        </w:r>
      </w:hyperlink>
    </w:p>
    <w:p w14:paraId="19C226C8" w14:textId="77777777" w:rsidR="007B586E" w:rsidRPr="00B014A9" w:rsidRDefault="00A86378">
      <w:pPr>
        <w:pStyle w:val="TOC2"/>
        <w:tabs>
          <w:tab w:val="left" w:pos="960"/>
        </w:tabs>
        <w:rPr>
          <w:szCs w:val="24"/>
        </w:rPr>
      </w:pPr>
      <w:hyperlink w:anchor="_Toc168299672" w:history="1">
        <w:r w:rsidR="007B586E" w:rsidRPr="00B014A9">
          <w:rPr>
            <w:rStyle w:val="Hyperlink"/>
            <w:color w:val="auto"/>
          </w:rPr>
          <w:t xml:space="preserve">2.4 </w:t>
        </w:r>
        <w:r w:rsidR="007B586E" w:rsidRPr="00B014A9">
          <w:rPr>
            <w:szCs w:val="24"/>
          </w:rPr>
          <w:tab/>
        </w:r>
        <w:r w:rsidR="007B586E" w:rsidRPr="00B014A9">
          <w:rPr>
            <w:rStyle w:val="Hyperlink"/>
            <w:color w:val="auto"/>
          </w:rPr>
          <w:t>Experience</w:t>
        </w:r>
        <w:r w:rsidR="007B586E" w:rsidRPr="00B014A9">
          <w:rPr>
            <w:webHidden/>
          </w:rPr>
          <w:tab/>
        </w:r>
        <w:r w:rsidR="005C1474" w:rsidRPr="00B014A9">
          <w:rPr>
            <w:webHidden/>
          </w:rPr>
          <w:t>1-</w:t>
        </w:r>
        <w:r w:rsidR="007B586E" w:rsidRPr="00B014A9">
          <w:rPr>
            <w:webHidden/>
          </w:rPr>
          <w:fldChar w:fldCharType="begin"/>
        </w:r>
        <w:r w:rsidR="007B586E" w:rsidRPr="00B014A9">
          <w:rPr>
            <w:webHidden/>
          </w:rPr>
          <w:instrText xml:space="preserve"> PAGEREF _Toc168299672 \h </w:instrText>
        </w:r>
        <w:r w:rsidR="007B586E" w:rsidRPr="00B014A9">
          <w:rPr>
            <w:webHidden/>
          </w:rPr>
        </w:r>
        <w:r w:rsidR="007B586E" w:rsidRPr="00B014A9">
          <w:rPr>
            <w:webHidden/>
          </w:rPr>
          <w:fldChar w:fldCharType="separate"/>
        </w:r>
        <w:r w:rsidR="009437A3">
          <w:rPr>
            <w:webHidden/>
          </w:rPr>
          <w:t>44</w:t>
        </w:r>
        <w:r w:rsidR="007B586E" w:rsidRPr="00B014A9">
          <w:rPr>
            <w:webHidden/>
          </w:rPr>
          <w:fldChar w:fldCharType="end"/>
        </w:r>
      </w:hyperlink>
    </w:p>
    <w:p w14:paraId="48569674" w14:textId="77777777" w:rsidR="007B586E" w:rsidRPr="00B014A9" w:rsidRDefault="00A86378">
      <w:pPr>
        <w:pStyle w:val="TOC2"/>
        <w:tabs>
          <w:tab w:val="left" w:pos="720"/>
        </w:tabs>
        <w:rPr>
          <w:szCs w:val="24"/>
        </w:rPr>
      </w:pPr>
      <w:hyperlink w:anchor="_Toc168299673" w:history="1">
        <w:r w:rsidR="007B586E" w:rsidRPr="00B014A9">
          <w:rPr>
            <w:rStyle w:val="Hyperlink"/>
            <w:color w:val="auto"/>
          </w:rPr>
          <w:t>2.5</w:t>
        </w:r>
        <w:r w:rsidR="007B586E" w:rsidRPr="00B014A9">
          <w:rPr>
            <w:szCs w:val="24"/>
          </w:rPr>
          <w:tab/>
        </w:r>
        <w:r w:rsidR="007B586E" w:rsidRPr="00B014A9">
          <w:rPr>
            <w:rStyle w:val="Hyperlink"/>
            <w:color w:val="auto"/>
          </w:rPr>
          <w:t>Personnel</w:t>
        </w:r>
        <w:r w:rsidR="007B586E" w:rsidRPr="00B014A9">
          <w:rPr>
            <w:webHidden/>
          </w:rPr>
          <w:tab/>
        </w:r>
        <w:r w:rsidR="005C1474" w:rsidRPr="00B014A9">
          <w:rPr>
            <w:webHidden/>
          </w:rPr>
          <w:t>1-</w:t>
        </w:r>
        <w:r w:rsidR="007B586E" w:rsidRPr="00B014A9">
          <w:rPr>
            <w:webHidden/>
          </w:rPr>
          <w:fldChar w:fldCharType="begin"/>
        </w:r>
        <w:r w:rsidR="007B586E" w:rsidRPr="00B014A9">
          <w:rPr>
            <w:webHidden/>
          </w:rPr>
          <w:instrText xml:space="preserve"> PAGEREF _Toc168299673 \h </w:instrText>
        </w:r>
        <w:r w:rsidR="007B586E" w:rsidRPr="00B014A9">
          <w:rPr>
            <w:webHidden/>
          </w:rPr>
        </w:r>
        <w:r w:rsidR="007B586E" w:rsidRPr="00B014A9">
          <w:rPr>
            <w:webHidden/>
          </w:rPr>
          <w:fldChar w:fldCharType="separate"/>
        </w:r>
        <w:r w:rsidR="009437A3">
          <w:rPr>
            <w:webHidden/>
          </w:rPr>
          <w:t>46</w:t>
        </w:r>
        <w:r w:rsidR="007B586E" w:rsidRPr="00B014A9">
          <w:rPr>
            <w:webHidden/>
          </w:rPr>
          <w:fldChar w:fldCharType="end"/>
        </w:r>
      </w:hyperlink>
    </w:p>
    <w:p w14:paraId="3CD6CB24" w14:textId="77777777" w:rsidR="007B586E" w:rsidRPr="00B014A9" w:rsidRDefault="00A86378">
      <w:pPr>
        <w:pStyle w:val="TOC2"/>
        <w:tabs>
          <w:tab w:val="left" w:pos="720"/>
        </w:tabs>
        <w:rPr>
          <w:szCs w:val="24"/>
        </w:rPr>
      </w:pPr>
      <w:hyperlink w:anchor="_Toc168299674" w:history="1">
        <w:r w:rsidR="007B586E" w:rsidRPr="00B014A9">
          <w:rPr>
            <w:rStyle w:val="Hyperlink"/>
            <w:color w:val="auto"/>
          </w:rPr>
          <w:t>2.6</w:t>
        </w:r>
        <w:r w:rsidR="007B586E" w:rsidRPr="00B014A9">
          <w:rPr>
            <w:szCs w:val="24"/>
          </w:rPr>
          <w:tab/>
        </w:r>
        <w:r w:rsidR="007B586E" w:rsidRPr="00B014A9">
          <w:rPr>
            <w:rStyle w:val="Hyperlink"/>
            <w:color w:val="auto"/>
          </w:rPr>
          <w:t>Equipment</w:t>
        </w:r>
        <w:r w:rsidR="007B586E" w:rsidRPr="00B014A9">
          <w:rPr>
            <w:webHidden/>
          </w:rPr>
          <w:tab/>
        </w:r>
        <w:r w:rsidR="005C1474" w:rsidRPr="00B014A9">
          <w:rPr>
            <w:webHidden/>
          </w:rPr>
          <w:t>1-</w:t>
        </w:r>
        <w:r w:rsidR="007B586E" w:rsidRPr="00B014A9">
          <w:rPr>
            <w:webHidden/>
          </w:rPr>
          <w:fldChar w:fldCharType="begin"/>
        </w:r>
        <w:r w:rsidR="007B586E" w:rsidRPr="00B014A9">
          <w:rPr>
            <w:webHidden/>
          </w:rPr>
          <w:instrText xml:space="preserve"> PAGEREF _Toc168299674 \h </w:instrText>
        </w:r>
        <w:r w:rsidR="007B586E" w:rsidRPr="00B014A9">
          <w:rPr>
            <w:webHidden/>
          </w:rPr>
        </w:r>
        <w:r w:rsidR="007B586E" w:rsidRPr="00B014A9">
          <w:rPr>
            <w:webHidden/>
          </w:rPr>
          <w:fldChar w:fldCharType="separate"/>
        </w:r>
        <w:r w:rsidR="009437A3">
          <w:rPr>
            <w:webHidden/>
          </w:rPr>
          <w:t>46</w:t>
        </w:r>
        <w:r w:rsidR="007B586E" w:rsidRPr="00B014A9">
          <w:rPr>
            <w:webHidden/>
          </w:rPr>
          <w:fldChar w:fldCharType="end"/>
        </w:r>
      </w:hyperlink>
    </w:p>
    <w:p w14:paraId="173BE63E" w14:textId="77777777" w:rsidR="007B586E" w:rsidRPr="00B014A9" w:rsidRDefault="007B586E">
      <w:r w:rsidRPr="00B014A9">
        <w:fldChar w:fldCharType="end"/>
      </w:r>
    </w:p>
    <w:p w14:paraId="6FFC9AE8" w14:textId="77777777" w:rsidR="007B586E" w:rsidRPr="00B014A9" w:rsidRDefault="007B586E"/>
    <w:p w14:paraId="48CFB3F0" w14:textId="77777777" w:rsidR="007B586E" w:rsidRPr="00B014A9" w:rsidRDefault="007B586E">
      <w:pPr>
        <w:pStyle w:val="Heading1"/>
        <w:rPr>
          <w:b w:val="0"/>
          <w:iCs/>
        </w:rPr>
      </w:pPr>
      <w:r w:rsidRPr="00B014A9">
        <w:rPr>
          <w:i/>
          <w:iCs/>
        </w:rPr>
        <w:br w:type="page"/>
      </w:r>
    </w:p>
    <w:p w14:paraId="6336C930" w14:textId="77777777" w:rsidR="007B586E" w:rsidRPr="00B014A9" w:rsidRDefault="007B586E" w:rsidP="00465DFB">
      <w:pPr>
        <w:pStyle w:val="S3-Header1"/>
      </w:pPr>
      <w:bookmarkStart w:id="375" w:name="_Toc103401411"/>
      <w:bookmarkStart w:id="376" w:name="_Toc168299662"/>
      <w:r w:rsidRPr="00B014A9">
        <w:lastRenderedPageBreak/>
        <w:t>1.</w:t>
      </w:r>
      <w:r w:rsidRPr="00B014A9">
        <w:tab/>
        <w:t>Evaluation</w:t>
      </w:r>
      <w:bookmarkEnd w:id="375"/>
      <w:bookmarkEnd w:id="376"/>
    </w:p>
    <w:p w14:paraId="47D12FD2" w14:textId="77777777" w:rsidR="007B586E" w:rsidRPr="00B014A9" w:rsidRDefault="007B586E" w:rsidP="00465DFB">
      <w:pPr>
        <w:spacing w:after="200"/>
        <w:ind w:left="1080" w:right="288"/>
        <w:jc w:val="both"/>
      </w:pPr>
      <w:r w:rsidRPr="00B014A9">
        <w:t>In addition to the criteria listed in ITB 34.1 (a) – (e) the following criteria shall apply:</w:t>
      </w:r>
    </w:p>
    <w:p w14:paraId="3F246F05" w14:textId="77777777" w:rsidR="007B586E" w:rsidRPr="00B014A9" w:rsidRDefault="007B586E" w:rsidP="00465DFB">
      <w:pPr>
        <w:pStyle w:val="S3-Heading2"/>
        <w:rPr>
          <w:noProof/>
        </w:rPr>
      </w:pPr>
      <w:bookmarkStart w:id="377" w:name="_Toc78774484"/>
      <w:bookmarkStart w:id="378" w:name="_Toc103401412"/>
      <w:bookmarkStart w:id="379" w:name="_Toc168299663"/>
      <w:r w:rsidRPr="00B014A9">
        <w:rPr>
          <w:noProof/>
        </w:rPr>
        <w:t>1.1</w:t>
      </w:r>
      <w:r w:rsidRPr="00B014A9">
        <w:rPr>
          <w:noProof/>
        </w:rPr>
        <w:tab/>
        <w:t>Adequacy of Technical Proposal</w:t>
      </w:r>
      <w:bookmarkEnd w:id="377"/>
      <w:bookmarkEnd w:id="378"/>
      <w:bookmarkEnd w:id="379"/>
    </w:p>
    <w:p w14:paraId="73C3E396" w14:textId="77777777" w:rsidR="007B586E" w:rsidRDefault="007B586E" w:rsidP="00465DFB">
      <w:pPr>
        <w:pStyle w:val="Heading1"/>
        <w:spacing w:after="200"/>
        <w:ind w:left="1080" w:right="288"/>
        <w:jc w:val="both"/>
        <w:rPr>
          <w:rFonts w:ascii="Times New Roman" w:hAnsi="Times New Roman" w:cs="Times New Roman"/>
          <w:b w:val="0"/>
          <w:noProof/>
          <w:sz w:val="24"/>
        </w:rPr>
      </w:pPr>
      <w:bookmarkStart w:id="380" w:name="_Toc78774485"/>
      <w:bookmarkStart w:id="381" w:name="_Toc101516509"/>
      <w:bookmarkStart w:id="382" w:name="_Toc103401413"/>
      <w:r w:rsidRPr="00B014A9">
        <w:rPr>
          <w:rFonts w:ascii="Times New Roman" w:hAnsi="Times New Roman" w:cs="Times New Roman"/>
          <w:b w:val="0"/>
          <w:noProof/>
          <w:sz w:val="24"/>
        </w:rPr>
        <w:t xml:space="preserve">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w:t>
      </w:r>
      <w:r w:rsidR="00F9208D" w:rsidRPr="00B014A9">
        <w:rPr>
          <w:rFonts w:ascii="Times New Roman" w:hAnsi="Times New Roman" w:cs="Times New Roman"/>
          <w:b w:val="0"/>
          <w:noProof/>
          <w:sz w:val="24"/>
        </w:rPr>
        <w:t xml:space="preserve">VI </w:t>
      </w:r>
      <w:r w:rsidRPr="00B014A9">
        <w:rPr>
          <w:rFonts w:ascii="Times New Roman" w:hAnsi="Times New Roman" w:cs="Times New Roman"/>
          <w:b w:val="0"/>
          <w:noProof/>
          <w:sz w:val="24"/>
        </w:rPr>
        <w:t>(</w:t>
      </w:r>
      <w:r w:rsidR="00283744" w:rsidRPr="00B014A9">
        <w:rPr>
          <w:rFonts w:ascii="Times New Roman" w:hAnsi="Times New Roman" w:cs="Times New Roman"/>
          <w:b w:val="0"/>
          <w:noProof/>
          <w:sz w:val="24"/>
        </w:rPr>
        <w:t>Employer</w:t>
      </w:r>
      <w:r w:rsidRPr="00B014A9">
        <w:rPr>
          <w:rFonts w:ascii="Times New Roman" w:hAnsi="Times New Roman" w:cs="Times New Roman"/>
          <w:b w:val="0"/>
          <w:noProof/>
          <w:sz w:val="24"/>
        </w:rPr>
        <w:t>'s Requirements).</w:t>
      </w:r>
      <w:bookmarkEnd w:id="380"/>
      <w:bookmarkEnd w:id="381"/>
      <w:bookmarkEnd w:id="382"/>
    </w:p>
    <w:p w14:paraId="2E84C3C0" w14:textId="53799FA7" w:rsidR="00E83A37" w:rsidRPr="00726E67" w:rsidRDefault="00E83A37" w:rsidP="00E83A37">
      <w:pPr>
        <w:pStyle w:val="Outline4"/>
        <w:numPr>
          <w:ilvl w:val="0"/>
          <w:numId w:val="0"/>
        </w:numPr>
        <w:rPr>
          <w:bCs/>
          <w:kern w:val="0"/>
        </w:rPr>
      </w:pPr>
      <w:r w:rsidRPr="00726E67">
        <w:rPr>
          <w:bCs/>
          <w:kern w:val="0"/>
        </w:rPr>
        <w:t>The detailed evaluation will take into account the following:</w:t>
      </w:r>
    </w:p>
    <w:p w14:paraId="3656576B" w14:textId="77777777" w:rsidR="00E83A37" w:rsidRPr="00726E67" w:rsidRDefault="00E83A37" w:rsidP="00E83A37">
      <w:pPr>
        <w:pStyle w:val="Outline4"/>
        <w:numPr>
          <w:ilvl w:val="0"/>
          <w:numId w:val="0"/>
        </w:numPr>
        <w:rPr>
          <w:bCs/>
          <w:kern w:val="0"/>
        </w:rPr>
      </w:pPr>
    </w:p>
    <w:p w14:paraId="29648654" w14:textId="77777777" w:rsidR="00E83A37" w:rsidRPr="00726E67" w:rsidRDefault="00E83A37" w:rsidP="009E7AD5">
      <w:pPr>
        <w:pStyle w:val="Outline4"/>
        <w:numPr>
          <w:ilvl w:val="1"/>
          <w:numId w:val="48"/>
        </w:numPr>
        <w:tabs>
          <w:tab w:val="left" w:pos="1440"/>
        </w:tabs>
        <w:spacing w:before="0"/>
        <w:rPr>
          <w:bCs/>
          <w:kern w:val="0"/>
        </w:rPr>
      </w:pPr>
      <w:r w:rsidRPr="00726E67">
        <w:rPr>
          <w:bCs/>
          <w:kern w:val="0"/>
        </w:rPr>
        <w:t xml:space="preserve">Site </w:t>
      </w:r>
      <w:proofErr w:type="spellStart"/>
      <w:r w:rsidRPr="00726E67">
        <w:rPr>
          <w:bCs/>
          <w:kern w:val="0"/>
        </w:rPr>
        <w:t>Organisation</w:t>
      </w:r>
      <w:proofErr w:type="spellEnd"/>
    </w:p>
    <w:p w14:paraId="108211EB" w14:textId="77777777" w:rsidR="00E83A37" w:rsidRPr="00726E67" w:rsidRDefault="00E83A37" w:rsidP="009E7AD5">
      <w:pPr>
        <w:pStyle w:val="Outline4"/>
        <w:numPr>
          <w:ilvl w:val="0"/>
          <w:numId w:val="49"/>
        </w:numPr>
        <w:tabs>
          <w:tab w:val="left" w:pos="1440"/>
        </w:tabs>
        <w:spacing w:before="0"/>
        <w:rPr>
          <w:bCs/>
          <w:kern w:val="0"/>
        </w:rPr>
      </w:pPr>
      <w:r w:rsidRPr="00726E67">
        <w:rPr>
          <w:bCs/>
          <w:kern w:val="0"/>
        </w:rPr>
        <w:t xml:space="preserve">Overall </w:t>
      </w:r>
      <w:proofErr w:type="spellStart"/>
      <w:r w:rsidRPr="00726E67">
        <w:rPr>
          <w:bCs/>
          <w:kern w:val="0"/>
        </w:rPr>
        <w:t>organisation</w:t>
      </w:r>
      <w:proofErr w:type="spellEnd"/>
      <w:r w:rsidRPr="00726E67">
        <w:rPr>
          <w:bCs/>
          <w:kern w:val="0"/>
        </w:rPr>
        <w:t xml:space="preserve"> chart showing division between site and office responsibilities</w:t>
      </w:r>
    </w:p>
    <w:p w14:paraId="68F63032" w14:textId="77777777" w:rsidR="00E83A37" w:rsidRPr="00726E67" w:rsidRDefault="00E83A37" w:rsidP="009E7AD5">
      <w:pPr>
        <w:pStyle w:val="Outline4"/>
        <w:numPr>
          <w:ilvl w:val="0"/>
          <w:numId w:val="49"/>
        </w:numPr>
        <w:tabs>
          <w:tab w:val="left" w:pos="1440"/>
        </w:tabs>
        <w:spacing w:before="0"/>
        <w:rPr>
          <w:bCs/>
          <w:kern w:val="0"/>
        </w:rPr>
      </w:pPr>
      <w:r w:rsidRPr="00726E67">
        <w:rPr>
          <w:bCs/>
          <w:kern w:val="0"/>
        </w:rPr>
        <w:t xml:space="preserve">Site </w:t>
      </w:r>
      <w:proofErr w:type="spellStart"/>
      <w:r w:rsidRPr="00726E67">
        <w:rPr>
          <w:bCs/>
          <w:kern w:val="0"/>
        </w:rPr>
        <w:t>organisation</w:t>
      </w:r>
      <w:proofErr w:type="spellEnd"/>
      <w:r w:rsidRPr="00726E67">
        <w:rPr>
          <w:bCs/>
          <w:kern w:val="0"/>
        </w:rPr>
        <w:t xml:space="preserve"> chart showing clearly responsibilities and functions</w:t>
      </w:r>
    </w:p>
    <w:p w14:paraId="215CAAA7" w14:textId="039D9DFF" w:rsidR="005A24C1" w:rsidRPr="00726E67" w:rsidRDefault="005A24C1" w:rsidP="005A24C1">
      <w:pPr>
        <w:pStyle w:val="Outline4"/>
        <w:numPr>
          <w:ilvl w:val="1"/>
          <w:numId w:val="49"/>
        </w:numPr>
        <w:tabs>
          <w:tab w:val="left" w:pos="1440"/>
        </w:tabs>
        <w:spacing w:before="0"/>
        <w:rPr>
          <w:bCs/>
          <w:kern w:val="0"/>
        </w:rPr>
      </w:pPr>
      <w:r w:rsidRPr="00726E67">
        <w:rPr>
          <w:bCs/>
          <w:kern w:val="0"/>
        </w:rPr>
        <w:t>Planning of works</w:t>
      </w:r>
    </w:p>
    <w:p w14:paraId="7B0B8296" w14:textId="608581C2" w:rsidR="005A24C1" w:rsidRPr="00726E67" w:rsidRDefault="005A24C1" w:rsidP="005A24C1">
      <w:pPr>
        <w:pStyle w:val="Outline4"/>
        <w:numPr>
          <w:ilvl w:val="1"/>
          <w:numId w:val="49"/>
        </w:numPr>
        <w:tabs>
          <w:tab w:val="left" w:pos="1440"/>
        </w:tabs>
        <w:spacing w:before="0"/>
        <w:rPr>
          <w:bCs/>
          <w:kern w:val="0"/>
        </w:rPr>
      </w:pPr>
      <w:r w:rsidRPr="00726E67">
        <w:rPr>
          <w:bCs/>
          <w:kern w:val="0"/>
        </w:rPr>
        <w:t>Contract management</w:t>
      </w:r>
    </w:p>
    <w:p w14:paraId="5901C524" w14:textId="4E9D9BA0" w:rsidR="005A24C1" w:rsidRPr="00726E67" w:rsidRDefault="005A24C1" w:rsidP="005A24C1">
      <w:pPr>
        <w:pStyle w:val="Outline4"/>
        <w:numPr>
          <w:ilvl w:val="1"/>
          <w:numId w:val="49"/>
        </w:numPr>
        <w:tabs>
          <w:tab w:val="left" w:pos="1440"/>
        </w:tabs>
        <w:spacing w:before="0"/>
        <w:rPr>
          <w:bCs/>
          <w:kern w:val="0"/>
        </w:rPr>
      </w:pPr>
      <w:r w:rsidRPr="00726E67">
        <w:rPr>
          <w:bCs/>
          <w:kern w:val="0"/>
        </w:rPr>
        <w:t>Procurement</w:t>
      </w:r>
    </w:p>
    <w:p w14:paraId="50C2E985" w14:textId="4EA98936" w:rsidR="005A24C1" w:rsidRPr="00726E67" w:rsidRDefault="005A24C1" w:rsidP="005A24C1">
      <w:pPr>
        <w:pStyle w:val="Outline4"/>
        <w:numPr>
          <w:ilvl w:val="1"/>
          <w:numId w:val="49"/>
        </w:numPr>
        <w:tabs>
          <w:tab w:val="left" w:pos="1440"/>
        </w:tabs>
        <w:spacing w:before="0"/>
        <w:rPr>
          <w:bCs/>
          <w:kern w:val="0"/>
        </w:rPr>
      </w:pPr>
      <w:r w:rsidRPr="00726E67">
        <w:rPr>
          <w:bCs/>
          <w:kern w:val="0"/>
        </w:rPr>
        <w:t>Quantity surveying</w:t>
      </w:r>
    </w:p>
    <w:p w14:paraId="7CCFE5A3" w14:textId="0F683B8B" w:rsidR="005A24C1" w:rsidRPr="00726E67" w:rsidRDefault="005A24C1" w:rsidP="005A24C1">
      <w:pPr>
        <w:pStyle w:val="Outline4"/>
        <w:numPr>
          <w:ilvl w:val="1"/>
          <w:numId w:val="49"/>
        </w:numPr>
        <w:tabs>
          <w:tab w:val="left" w:pos="1440"/>
        </w:tabs>
        <w:spacing w:before="0"/>
        <w:rPr>
          <w:bCs/>
          <w:kern w:val="0"/>
        </w:rPr>
      </w:pPr>
      <w:r w:rsidRPr="00726E67">
        <w:rPr>
          <w:bCs/>
          <w:kern w:val="0"/>
        </w:rPr>
        <w:t>Land survey</w:t>
      </w:r>
    </w:p>
    <w:p w14:paraId="2CC104FC" w14:textId="03E907F3" w:rsidR="005A24C1" w:rsidRPr="00726E67" w:rsidRDefault="005A24C1" w:rsidP="005A24C1">
      <w:pPr>
        <w:pStyle w:val="Outline4"/>
        <w:numPr>
          <w:ilvl w:val="1"/>
          <w:numId w:val="49"/>
        </w:numPr>
        <w:tabs>
          <w:tab w:val="left" w:pos="1440"/>
        </w:tabs>
        <w:spacing w:before="0"/>
        <w:rPr>
          <w:bCs/>
          <w:kern w:val="0"/>
        </w:rPr>
      </w:pPr>
      <w:r w:rsidRPr="00726E67">
        <w:rPr>
          <w:bCs/>
          <w:kern w:val="0"/>
        </w:rPr>
        <w:t>Commissioning of Works</w:t>
      </w:r>
    </w:p>
    <w:p w14:paraId="47A3E779" w14:textId="77777777" w:rsidR="00E83A37" w:rsidRPr="00726E67" w:rsidRDefault="00E83A37" w:rsidP="009E7AD5">
      <w:pPr>
        <w:pStyle w:val="Outline4"/>
        <w:numPr>
          <w:ilvl w:val="0"/>
          <w:numId w:val="49"/>
        </w:numPr>
        <w:tabs>
          <w:tab w:val="left" w:pos="1440"/>
        </w:tabs>
        <w:spacing w:before="0"/>
        <w:rPr>
          <w:bCs/>
          <w:kern w:val="0"/>
        </w:rPr>
      </w:pPr>
      <w:r w:rsidRPr="00726E67">
        <w:rPr>
          <w:bCs/>
          <w:kern w:val="0"/>
        </w:rPr>
        <w:t>Liaison with Engineer and Employer</w:t>
      </w:r>
    </w:p>
    <w:p w14:paraId="75F3E9B7" w14:textId="77777777" w:rsidR="00E83A37" w:rsidRPr="00726E67" w:rsidRDefault="00E83A37" w:rsidP="009E7AD5">
      <w:pPr>
        <w:pStyle w:val="Outline4"/>
        <w:numPr>
          <w:ilvl w:val="0"/>
          <w:numId w:val="49"/>
        </w:numPr>
        <w:tabs>
          <w:tab w:val="left" w:pos="1440"/>
        </w:tabs>
        <w:spacing w:before="0"/>
        <w:rPr>
          <w:bCs/>
          <w:kern w:val="0"/>
        </w:rPr>
      </w:pPr>
      <w:r w:rsidRPr="00726E67">
        <w:rPr>
          <w:bCs/>
          <w:kern w:val="0"/>
        </w:rPr>
        <w:t>Preliminary layout of contractor’s facilities including offices and residential accommodation (if applicable)</w:t>
      </w:r>
    </w:p>
    <w:p w14:paraId="295A0CBD" w14:textId="77777777" w:rsidR="00E83A37" w:rsidRPr="00726E67" w:rsidRDefault="00E83A37" w:rsidP="00E83A37">
      <w:pPr>
        <w:pStyle w:val="Outline4"/>
        <w:numPr>
          <w:ilvl w:val="0"/>
          <w:numId w:val="0"/>
        </w:numPr>
        <w:rPr>
          <w:bCs/>
          <w:kern w:val="0"/>
        </w:rPr>
      </w:pPr>
    </w:p>
    <w:p w14:paraId="7EA780DA" w14:textId="77777777" w:rsidR="00E83A37" w:rsidRPr="00726E67" w:rsidRDefault="00E83A37" w:rsidP="009E7AD5">
      <w:pPr>
        <w:pStyle w:val="Outline4"/>
        <w:numPr>
          <w:ilvl w:val="1"/>
          <w:numId w:val="48"/>
        </w:numPr>
        <w:tabs>
          <w:tab w:val="left" w:pos="1440"/>
        </w:tabs>
        <w:spacing w:before="0"/>
        <w:rPr>
          <w:bCs/>
          <w:kern w:val="0"/>
        </w:rPr>
      </w:pPr>
      <w:r w:rsidRPr="00726E67">
        <w:rPr>
          <w:bCs/>
          <w:kern w:val="0"/>
        </w:rPr>
        <w:t>Method Statements</w:t>
      </w:r>
    </w:p>
    <w:p w14:paraId="7B07355C" w14:textId="38C651CE" w:rsidR="00E83A37" w:rsidRPr="00726E67" w:rsidRDefault="00E83A37" w:rsidP="009E7AD5">
      <w:pPr>
        <w:pStyle w:val="Outline4"/>
        <w:numPr>
          <w:ilvl w:val="0"/>
          <w:numId w:val="50"/>
        </w:numPr>
        <w:tabs>
          <w:tab w:val="left" w:pos="1440"/>
        </w:tabs>
        <w:spacing w:before="0"/>
        <w:rPr>
          <w:bCs/>
          <w:kern w:val="0"/>
        </w:rPr>
      </w:pPr>
      <w:r w:rsidRPr="00726E67">
        <w:rPr>
          <w:bCs/>
          <w:kern w:val="0"/>
        </w:rPr>
        <w:t>Sewerage</w:t>
      </w:r>
      <w:r w:rsidR="00255A5D" w:rsidRPr="00726E67">
        <w:rPr>
          <w:bCs/>
          <w:kern w:val="0"/>
        </w:rPr>
        <w:t xml:space="preserve"> collection</w:t>
      </w:r>
      <w:r w:rsidRPr="00726E67">
        <w:rPr>
          <w:bCs/>
          <w:kern w:val="0"/>
        </w:rPr>
        <w:t xml:space="preserve"> infrastructure</w:t>
      </w:r>
    </w:p>
    <w:p w14:paraId="5E970886" w14:textId="45B65D97" w:rsidR="00E83A37" w:rsidRPr="00726E67" w:rsidRDefault="00FB2C93" w:rsidP="009E7AD5">
      <w:pPr>
        <w:pStyle w:val="Outline4"/>
        <w:numPr>
          <w:ilvl w:val="0"/>
          <w:numId w:val="50"/>
        </w:numPr>
        <w:tabs>
          <w:tab w:val="left" w:pos="1440"/>
        </w:tabs>
        <w:spacing w:before="0"/>
        <w:rPr>
          <w:bCs/>
          <w:kern w:val="0"/>
        </w:rPr>
      </w:pPr>
      <w:r w:rsidRPr="00726E67">
        <w:rPr>
          <w:bCs/>
          <w:kern w:val="0"/>
        </w:rPr>
        <w:t xml:space="preserve">Wastewater </w:t>
      </w:r>
      <w:r w:rsidR="007E0073" w:rsidRPr="00726E67">
        <w:rPr>
          <w:bCs/>
          <w:kern w:val="0"/>
        </w:rPr>
        <w:t xml:space="preserve">treatment </w:t>
      </w:r>
      <w:r w:rsidR="005A24C1" w:rsidRPr="00726E67">
        <w:rPr>
          <w:bCs/>
          <w:kern w:val="0"/>
        </w:rPr>
        <w:t xml:space="preserve">and disposal </w:t>
      </w:r>
      <w:r w:rsidRPr="00726E67">
        <w:rPr>
          <w:bCs/>
          <w:kern w:val="0"/>
        </w:rPr>
        <w:t>i</w:t>
      </w:r>
      <w:r w:rsidR="00E83A37" w:rsidRPr="00726E67">
        <w:rPr>
          <w:bCs/>
          <w:kern w:val="0"/>
        </w:rPr>
        <w:t>nfrastructure</w:t>
      </w:r>
      <w:r w:rsidR="005A24C1" w:rsidRPr="00726E67">
        <w:rPr>
          <w:bCs/>
          <w:kern w:val="0"/>
        </w:rPr>
        <w:t xml:space="preserve"> </w:t>
      </w:r>
    </w:p>
    <w:p w14:paraId="2EC375D7" w14:textId="1B8C9831" w:rsidR="003334C2" w:rsidRPr="00726E67" w:rsidRDefault="003334C2" w:rsidP="009E7AD5">
      <w:pPr>
        <w:pStyle w:val="Outline4"/>
        <w:numPr>
          <w:ilvl w:val="0"/>
          <w:numId w:val="50"/>
        </w:numPr>
        <w:tabs>
          <w:tab w:val="left" w:pos="1440"/>
        </w:tabs>
        <w:spacing w:before="0"/>
        <w:rPr>
          <w:bCs/>
          <w:kern w:val="0"/>
        </w:rPr>
      </w:pPr>
      <w:r w:rsidRPr="00726E67">
        <w:rPr>
          <w:bCs/>
          <w:kern w:val="0"/>
        </w:rPr>
        <w:t>Water supply infrastructure</w:t>
      </w:r>
    </w:p>
    <w:p w14:paraId="203B025F" w14:textId="7D908903" w:rsidR="005A24C1" w:rsidRPr="00726E67" w:rsidRDefault="005A24C1" w:rsidP="009E7AD5">
      <w:pPr>
        <w:pStyle w:val="Outline4"/>
        <w:numPr>
          <w:ilvl w:val="0"/>
          <w:numId w:val="50"/>
        </w:numPr>
        <w:tabs>
          <w:tab w:val="left" w:pos="1440"/>
        </w:tabs>
        <w:spacing w:before="0"/>
        <w:rPr>
          <w:bCs/>
          <w:kern w:val="0"/>
        </w:rPr>
      </w:pPr>
      <w:r w:rsidRPr="00726E67">
        <w:rPr>
          <w:bCs/>
          <w:kern w:val="0"/>
        </w:rPr>
        <w:t>Water production and treatment infrastructure</w:t>
      </w:r>
    </w:p>
    <w:p w14:paraId="76DAD371" w14:textId="33350B4B" w:rsidR="00587A4F" w:rsidRPr="00726E67" w:rsidRDefault="00587A4F" w:rsidP="009E7AD5">
      <w:pPr>
        <w:pStyle w:val="Outline4"/>
        <w:numPr>
          <w:ilvl w:val="0"/>
          <w:numId w:val="50"/>
        </w:numPr>
        <w:tabs>
          <w:tab w:val="left" w:pos="1440"/>
        </w:tabs>
        <w:spacing w:before="0"/>
        <w:rPr>
          <w:bCs/>
          <w:kern w:val="0"/>
        </w:rPr>
      </w:pPr>
      <w:r w:rsidRPr="00726E67">
        <w:rPr>
          <w:bCs/>
          <w:kern w:val="0"/>
        </w:rPr>
        <w:t>Reinstatement</w:t>
      </w:r>
    </w:p>
    <w:p w14:paraId="43EE9774" w14:textId="14FF0109" w:rsidR="00587A4F" w:rsidRPr="00726E67" w:rsidRDefault="00587A4F" w:rsidP="009E7AD5">
      <w:pPr>
        <w:pStyle w:val="Outline4"/>
        <w:numPr>
          <w:ilvl w:val="0"/>
          <w:numId w:val="50"/>
        </w:numPr>
        <w:tabs>
          <w:tab w:val="left" w:pos="1440"/>
        </w:tabs>
        <w:spacing w:before="0"/>
        <w:rPr>
          <w:bCs/>
          <w:kern w:val="0"/>
        </w:rPr>
      </w:pPr>
      <w:r w:rsidRPr="00726E67">
        <w:rPr>
          <w:bCs/>
          <w:kern w:val="0"/>
        </w:rPr>
        <w:t>Commissioning</w:t>
      </w:r>
    </w:p>
    <w:p w14:paraId="632EF17E" w14:textId="55A8AB21" w:rsidR="00E83A37" w:rsidRPr="00726E67" w:rsidRDefault="00E83A37" w:rsidP="00FB2C93">
      <w:pPr>
        <w:pStyle w:val="Outline4"/>
        <w:numPr>
          <w:ilvl w:val="0"/>
          <w:numId w:val="0"/>
        </w:numPr>
        <w:tabs>
          <w:tab w:val="left" w:pos="1440"/>
        </w:tabs>
        <w:spacing w:before="0"/>
        <w:rPr>
          <w:bCs/>
          <w:kern w:val="0"/>
        </w:rPr>
      </w:pPr>
    </w:p>
    <w:p w14:paraId="033B14F1" w14:textId="77777777" w:rsidR="00E83A37" w:rsidRPr="00726E67" w:rsidRDefault="00E83A37" w:rsidP="009E7AD5">
      <w:pPr>
        <w:pStyle w:val="Outline4"/>
        <w:numPr>
          <w:ilvl w:val="1"/>
          <w:numId w:val="48"/>
        </w:numPr>
        <w:tabs>
          <w:tab w:val="left" w:pos="1440"/>
        </w:tabs>
        <w:spacing w:before="0"/>
        <w:rPr>
          <w:bCs/>
          <w:kern w:val="0"/>
        </w:rPr>
      </w:pPr>
      <w:r w:rsidRPr="00726E67">
        <w:rPr>
          <w:bCs/>
          <w:kern w:val="0"/>
        </w:rPr>
        <w:t>Contractor’s Site Facilities (provisional layout plans to be submitted)</w:t>
      </w:r>
    </w:p>
    <w:p w14:paraId="0C9F1D32" w14:textId="77777777" w:rsidR="00E83A37" w:rsidRPr="00726E67" w:rsidRDefault="00E83A37" w:rsidP="009E7AD5">
      <w:pPr>
        <w:pStyle w:val="Outline4"/>
        <w:numPr>
          <w:ilvl w:val="0"/>
          <w:numId w:val="51"/>
        </w:numPr>
        <w:tabs>
          <w:tab w:val="left" w:pos="1440"/>
        </w:tabs>
        <w:spacing w:before="0"/>
        <w:rPr>
          <w:bCs/>
          <w:kern w:val="0"/>
        </w:rPr>
      </w:pPr>
      <w:r w:rsidRPr="00726E67">
        <w:rPr>
          <w:bCs/>
          <w:kern w:val="0"/>
        </w:rPr>
        <w:t>Construction of yard areas</w:t>
      </w:r>
    </w:p>
    <w:p w14:paraId="4F2FD11F" w14:textId="77777777" w:rsidR="00E83A37" w:rsidRPr="00726E67" w:rsidRDefault="00E83A37" w:rsidP="009E7AD5">
      <w:pPr>
        <w:pStyle w:val="Outline4"/>
        <w:numPr>
          <w:ilvl w:val="0"/>
          <w:numId w:val="51"/>
        </w:numPr>
        <w:tabs>
          <w:tab w:val="left" w:pos="1440"/>
        </w:tabs>
        <w:spacing w:before="0"/>
        <w:rPr>
          <w:bCs/>
          <w:kern w:val="0"/>
        </w:rPr>
      </w:pPr>
      <w:r w:rsidRPr="00726E67">
        <w:rPr>
          <w:bCs/>
          <w:kern w:val="0"/>
        </w:rPr>
        <w:t>Office accommodation</w:t>
      </w:r>
    </w:p>
    <w:p w14:paraId="78766771" w14:textId="77777777" w:rsidR="00E83A37" w:rsidRPr="00726E67" w:rsidRDefault="00E83A37" w:rsidP="009E7AD5">
      <w:pPr>
        <w:pStyle w:val="Outline4"/>
        <w:numPr>
          <w:ilvl w:val="0"/>
          <w:numId w:val="51"/>
        </w:numPr>
        <w:tabs>
          <w:tab w:val="left" w:pos="1440"/>
        </w:tabs>
        <w:spacing w:before="0"/>
        <w:rPr>
          <w:bCs/>
          <w:kern w:val="0"/>
        </w:rPr>
      </w:pPr>
      <w:r w:rsidRPr="00726E67">
        <w:rPr>
          <w:bCs/>
          <w:kern w:val="0"/>
        </w:rPr>
        <w:t>Residential accommodation</w:t>
      </w:r>
    </w:p>
    <w:p w14:paraId="716B5F1F" w14:textId="77777777" w:rsidR="00E83A37" w:rsidRPr="00726E67" w:rsidRDefault="00E83A37" w:rsidP="009E7AD5">
      <w:pPr>
        <w:pStyle w:val="Outline4"/>
        <w:numPr>
          <w:ilvl w:val="0"/>
          <w:numId w:val="51"/>
        </w:numPr>
        <w:tabs>
          <w:tab w:val="left" w:pos="1440"/>
        </w:tabs>
        <w:spacing w:before="0"/>
        <w:rPr>
          <w:bCs/>
          <w:kern w:val="0"/>
        </w:rPr>
      </w:pPr>
      <w:r w:rsidRPr="00726E67">
        <w:rPr>
          <w:bCs/>
          <w:kern w:val="0"/>
        </w:rPr>
        <w:t>Laboratory facilities</w:t>
      </w:r>
    </w:p>
    <w:p w14:paraId="3F2D18E1" w14:textId="77777777" w:rsidR="00E83A37" w:rsidRPr="00726E67" w:rsidRDefault="00E83A37" w:rsidP="009E7AD5">
      <w:pPr>
        <w:pStyle w:val="Outline4"/>
        <w:numPr>
          <w:ilvl w:val="0"/>
          <w:numId w:val="51"/>
        </w:numPr>
        <w:tabs>
          <w:tab w:val="left" w:pos="1440"/>
        </w:tabs>
        <w:spacing w:before="0"/>
        <w:rPr>
          <w:bCs/>
          <w:kern w:val="0"/>
        </w:rPr>
      </w:pPr>
      <w:r w:rsidRPr="00726E67">
        <w:rPr>
          <w:bCs/>
          <w:kern w:val="0"/>
        </w:rPr>
        <w:t>Site access</w:t>
      </w:r>
    </w:p>
    <w:p w14:paraId="402049E1" w14:textId="77777777" w:rsidR="00E83A37" w:rsidRPr="00726E67" w:rsidRDefault="00E83A37" w:rsidP="009E7AD5">
      <w:pPr>
        <w:pStyle w:val="Outline4"/>
        <w:numPr>
          <w:ilvl w:val="0"/>
          <w:numId w:val="51"/>
        </w:numPr>
        <w:tabs>
          <w:tab w:val="left" w:pos="1440"/>
        </w:tabs>
        <w:spacing w:before="0"/>
        <w:rPr>
          <w:bCs/>
          <w:kern w:val="0"/>
        </w:rPr>
      </w:pPr>
      <w:r w:rsidRPr="00726E67">
        <w:rPr>
          <w:bCs/>
          <w:kern w:val="0"/>
        </w:rPr>
        <w:t xml:space="preserve">Utilities (telecommunications, power, gas, water, </w:t>
      </w:r>
      <w:proofErr w:type="spellStart"/>
      <w:r w:rsidRPr="00726E67">
        <w:rPr>
          <w:bCs/>
          <w:kern w:val="0"/>
        </w:rPr>
        <w:t>etc</w:t>
      </w:r>
      <w:proofErr w:type="spellEnd"/>
      <w:r w:rsidRPr="00726E67">
        <w:rPr>
          <w:bCs/>
          <w:kern w:val="0"/>
        </w:rPr>
        <w:t>)</w:t>
      </w:r>
    </w:p>
    <w:p w14:paraId="31BF03EC" w14:textId="77777777" w:rsidR="00E83A37" w:rsidRPr="00726E67" w:rsidRDefault="00E83A37" w:rsidP="009E7AD5">
      <w:pPr>
        <w:pStyle w:val="Outline4"/>
        <w:numPr>
          <w:ilvl w:val="0"/>
          <w:numId w:val="51"/>
        </w:numPr>
        <w:tabs>
          <w:tab w:val="left" w:pos="1440"/>
        </w:tabs>
        <w:spacing w:before="0"/>
        <w:rPr>
          <w:bCs/>
          <w:kern w:val="0"/>
        </w:rPr>
      </w:pPr>
      <w:r w:rsidRPr="00726E67">
        <w:rPr>
          <w:bCs/>
          <w:kern w:val="0"/>
        </w:rPr>
        <w:t>Workshops</w:t>
      </w:r>
    </w:p>
    <w:p w14:paraId="08063DA5" w14:textId="77777777" w:rsidR="00E83A37" w:rsidRPr="00726E67" w:rsidRDefault="00E83A37" w:rsidP="00E83A37">
      <w:pPr>
        <w:pStyle w:val="BodyText"/>
      </w:pPr>
    </w:p>
    <w:p w14:paraId="72778C4D" w14:textId="77777777" w:rsidR="00E83A37" w:rsidRPr="00726E67" w:rsidRDefault="00E83A37" w:rsidP="009E7AD5">
      <w:pPr>
        <w:pStyle w:val="BodyText"/>
        <w:numPr>
          <w:ilvl w:val="1"/>
          <w:numId w:val="48"/>
        </w:numPr>
        <w:suppressAutoHyphens/>
        <w:ind w:right="-72"/>
        <w:jc w:val="both"/>
      </w:pPr>
      <w:r w:rsidRPr="00726E67">
        <w:t xml:space="preserve">Construction Schedule (to be realistic, adequately detailed, identify all significant activities, take due account of environmental constraints, </w:t>
      </w:r>
      <w:proofErr w:type="spellStart"/>
      <w:r w:rsidRPr="00726E67">
        <w:t>etc</w:t>
      </w:r>
      <w:proofErr w:type="spellEnd"/>
      <w:r w:rsidRPr="00726E67">
        <w:t>)</w:t>
      </w:r>
    </w:p>
    <w:p w14:paraId="6F4E4A00" w14:textId="77777777" w:rsidR="00E83A37" w:rsidRPr="00726E67" w:rsidRDefault="00E83A37" w:rsidP="009E7AD5">
      <w:pPr>
        <w:pStyle w:val="BodyText"/>
        <w:numPr>
          <w:ilvl w:val="0"/>
          <w:numId w:val="52"/>
        </w:numPr>
        <w:suppressAutoHyphens/>
        <w:ind w:right="-72"/>
        <w:jc w:val="both"/>
      </w:pPr>
      <w:r w:rsidRPr="00726E67">
        <w:t>Site establishment</w:t>
      </w:r>
    </w:p>
    <w:p w14:paraId="2979CEB9" w14:textId="77777777" w:rsidR="00E83A37" w:rsidRPr="00726E67" w:rsidRDefault="00E83A37" w:rsidP="009E7AD5">
      <w:pPr>
        <w:pStyle w:val="BodyText"/>
        <w:numPr>
          <w:ilvl w:val="0"/>
          <w:numId w:val="52"/>
        </w:numPr>
        <w:suppressAutoHyphens/>
        <w:ind w:right="-72"/>
        <w:jc w:val="both"/>
      </w:pPr>
      <w:r w:rsidRPr="00726E67">
        <w:t>Contractor’s site facilities</w:t>
      </w:r>
    </w:p>
    <w:p w14:paraId="40FC5843" w14:textId="5DD0D5B0" w:rsidR="00E83A37" w:rsidRPr="00726E67" w:rsidRDefault="00E83A37" w:rsidP="009E7AD5">
      <w:pPr>
        <w:pStyle w:val="BodyText"/>
        <w:numPr>
          <w:ilvl w:val="0"/>
          <w:numId w:val="52"/>
        </w:numPr>
        <w:suppressAutoHyphens/>
        <w:ind w:right="-72"/>
        <w:jc w:val="both"/>
      </w:pPr>
      <w:r w:rsidRPr="00726E67">
        <w:t xml:space="preserve">Construction of </w:t>
      </w:r>
      <w:r w:rsidR="00FB2C93" w:rsidRPr="00726E67">
        <w:t>sewerage</w:t>
      </w:r>
      <w:r w:rsidRPr="00726E67">
        <w:t xml:space="preserve"> works </w:t>
      </w:r>
    </w:p>
    <w:p w14:paraId="7BB75688" w14:textId="77777777" w:rsidR="003334C2" w:rsidRPr="00726E67" w:rsidRDefault="00E83A37" w:rsidP="009E7AD5">
      <w:pPr>
        <w:pStyle w:val="BodyText"/>
        <w:numPr>
          <w:ilvl w:val="0"/>
          <w:numId w:val="52"/>
        </w:numPr>
        <w:suppressAutoHyphens/>
        <w:ind w:right="-72"/>
        <w:jc w:val="both"/>
      </w:pPr>
      <w:r w:rsidRPr="00726E67">
        <w:t xml:space="preserve">Construction of </w:t>
      </w:r>
      <w:r w:rsidR="007E0073" w:rsidRPr="00726E67">
        <w:t xml:space="preserve">wastewater treatment </w:t>
      </w:r>
      <w:r w:rsidRPr="00726E67">
        <w:t>infrastructure</w:t>
      </w:r>
    </w:p>
    <w:p w14:paraId="047567F9" w14:textId="2E211D8F" w:rsidR="003334C2" w:rsidRPr="00726E67" w:rsidRDefault="003334C2" w:rsidP="003334C2">
      <w:pPr>
        <w:pStyle w:val="BodyText"/>
        <w:numPr>
          <w:ilvl w:val="0"/>
          <w:numId w:val="52"/>
        </w:numPr>
        <w:suppressAutoHyphens/>
        <w:ind w:right="-72"/>
        <w:jc w:val="both"/>
      </w:pPr>
      <w:r w:rsidRPr="00726E67">
        <w:t xml:space="preserve">Construction of </w:t>
      </w:r>
      <w:r w:rsidR="004A13B7" w:rsidRPr="00726E67">
        <w:t xml:space="preserve">desalination plant </w:t>
      </w:r>
      <w:r w:rsidRPr="00726E67">
        <w:t>water treatment infrastructure</w:t>
      </w:r>
    </w:p>
    <w:p w14:paraId="43B63B8F" w14:textId="77777777" w:rsidR="005A24C1" w:rsidRPr="00726E67" w:rsidRDefault="005A24C1" w:rsidP="003334C2">
      <w:pPr>
        <w:pStyle w:val="BodyText"/>
        <w:numPr>
          <w:ilvl w:val="0"/>
          <w:numId w:val="52"/>
        </w:numPr>
        <w:suppressAutoHyphens/>
        <w:ind w:right="-72"/>
        <w:jc w:val="both"/>
      </w:pPr>
      <w:r w:rsidRPr="00726E67">
        <w:lastRenderedPageBreak/>
        <w:t>Minimizing disruption to existing household wastewater works</w:t>
      </w:r>
    </w:p>
    <w:p w14:paraId="00313A42" w14:textId="149CC6E6" w:rsidR="005A24C1" w:rsidRPr="00726E67" w:rsidRDefault="005A24C1" w:rsidP="003334C2">
      <w:pPr>
        <w:pStyle w:val="BodyText"/>
        <w:numPr>
          <w:ilvl w:val="0"/>
          <w:numId w:val="52"/>
        </w:numPr>
        <w:suppressAutoHyphens/>
        <w:ind w:right="-72"/>
        <w:jc w:val="both"/>
      </w:pPr>
      <w:r w:rsidRPr="00726E67">
        <w:t xml:space="preserve">Minimizing disruption to road works during construction of wastewater and water supply works </w:t>
      </w:r>
    </w:p>
    <w:p w14:paraId="44B4A832" w14:textId="77777777" w:rsidR="007E0CD3" w:rsidRPr="00726E67" w:rsidRDefault="007E0CD3" w:rsidP="007E0CD3">
      <w:pPr>
        <w:pStyle w:val="BodyText"/>
        <w:suppressAutoHyphens/>
        <w:ind w:left="1080" w:right="-72"/>
        <w:jc w:val="both"/>
      </w:pPr>
    </w:p>
    <w:p w14:paraId="376D72D7" w14:textId="77777777" w:rsidR="00E83A37" w:rsidRPr="00726E67" w:rsidRDefault="00E83A37" w:rsidP="009E7AD5">
      <w:pPr>
        <w:pStyle w:val="BodyText"/>
        <w:numPr>
          <w:ilvl w:val="1"/>
          <w:numId w:val="48"/>
        </w:numPr>
        <w:suppressAutoHyphens/>
        <w:ind w:right="-72"/>
        <w:jc w:val="both"/>
      </w:pPr>
      <w:r w:rsidRPr="00726E67">
        <w:t>Quality Plan Outline</w:t>
      </w:r>
    </w:p>
    <w:p w14:paraId="7CDB7A11" w14:textId="77777777" w:rsidR="00E83A37" w:rsidRPr="00726E67" w:rsidRDefault="00E83A37" w:rsidP="009E7AD5">
      <w:pPr>
        <w:pStyle w:val="BodyText"/>
        <w:numPr>
          <w:ilvl w:val="0"/>
          <w:numId w:val="53"/>
        </w:numPr>
        <w:suppressAutoHyphens/>
        <w:ind w:right="-72"/>
        <w:jc w:val="both"/>
      </w:pPr>
      <w:r w:rsidRPr="00726E67">
        <w:t>Responsibilities</w:t>
      </w:r>
    </w:p>
    <w:p w14:paraId="0AE6E7D3" w14:textId="77777777" w:rsidR="00E83A37" w:rsidRPr="00726E67" w:rsidRDefault="00E83A37" w:rsidP="009E7AD5">
      <w:pPr>
        <w:pStyle w:val="BodyText"/>
        <w:numPr>
          <w:ilvl w:val="0"/>
          <w:numId w:val="53"/>
        </w:numPr>
        <w:suppressAutoHyphens/>
        <w:ind w:right="-72"/>
        <w:jc w:val="both"/>
      </w:pPr>
      <w:r w:rsidRPr="00726E67">
        <w:t>Outline and inspection test plans</w:t>
      </w:r>
    </w:p>
    <w:p w14:paraId="575830B0" w14:textId="77777777" w:rsidR="00E83A37" w:rsidRPr="00726E67" w:rsidRDefault="00E83A37" w:rsidP="009E7AD5">
      <w:pPr>
        <w:pStyle w:val="BodyText"/>
        <w:numPr>
          <w:ilvl w:val="0"/>
          <w:numId w:val="53"/>
        </w:numPr>
        <w:suppressAutoHyphens/>
        <w:ind w:right="-72"/>
        <w:jc w:val="both"/>
      </w:pPr>
      <w:r w:rsidRPr="00726E67">
        <w:t>Contractor’s laboratory test facilities on site</w:t>
      </w:r>
    </w:p>
    <w:p w14:paraId="6D50C220" w14:textId="77777777" w:rsidR="00E83A37" w:rsidRPr="00726E67" w:rsidRDefault="00E83A37" w:rsidP="009E7AD5">
      <w:pPr>
        <w:pStyle w:val="BodyText"/>
        <w:numPr>
          <w:ilvl w:val="0"/>
          <w:numId w:val="53"/>
        </w:numPr>
        <w:suppressAutoHyphens/>
        <w:ind w:right="-72"/>
        <w:jc w:val="both"/>
      </w:pPr>
      <w:r w:rsidRPr="00726E67">
        <w:t>Laboratory test facilities off site</w:t>
      </w:r>
    </w:p>
    <w:p w14:paraId="4E343EEF" w14:textId="77777777" w:rsidR="00E83A37" w:rsidRPr="00726E67" w:rsidRDefault="00E83A37" w:rsidP="009E7AD5">
      <w:pPr>
        <w:pStyle w:val="BodyText"/>
        <w:numPr>
          <w:ilvl w:val="0"/>
          <w:numId w:val="53"/>
        </w:numPr>
        <w:suppressAutoHyphens/>
        <w:ind w:right="-72"/>
        <w:jc w:val="both"/>
      </w:pPr>
      <w:r w:rsidRPr="00726E67">
        <w:t>Specialist testing providers</w:t>
      </w:r>
    </w:p>
    <w:p w14:paraId="455F33A9" w14:textId="77777777" w:rsidR="00E83A37" w:rsidRPr="00726E67" w:rsidRDefault="00E83A37" w:rsidP="009E7AD5">
      <w:pPr>
        <w:pStyle w:val="BodyText"/>
        <w:numPr>
          <w:ilvl w:val="0"/>
          <w:numId w:val="53"/>
        </w:numPr>
        <w:suppressAutoHyphens/>
        <w:ind w:right="-72"/>
        <w:jc w:val="both"/>
      </w:pPr>
      <w:r w:rsidRPr="00726E67">
        <w:t>Audit</w:t>
      </w:r>
    </w:p>
    <w:p w14:paraId="704DB641" w14:textId="77777777" w:rsidR="00E83A37" w:rsidRPr="00726E67" w:rsidRDefault="00E83A37" w:rsidP="009E7AD5">
      <w:pPr>
        <w:pStyle w:val="BodyText"/>
        <w:numPr>
          <w:ilvl w:val="0"/>
          <w:numId w:val="53"/>
        </w:numPr>
        <w:suppressAutoHyphens/>
        <w:ind w:right="-72"/>
        <w:jc w:val="both"/>
      </w:pPr>
      <w:r w:rsidRPr="00726E67">
        <w:t>Reporting</w:t>
      </w:r>
    </w:p>
    <w:p w14:paraId="7055CFF9" w14:textId="77777777" w:rsidR="00E83A37" w:rsidRPr="00726E67" w:rsidRDefault="00E83A37" w:rsidP="00E83A37">
      <w:pPr>
        <w:pStyle w:val="BodyText"/>
      </w:pPr>
    </w:p>
    <w:p w14:paraId="2718871C" w14:textId="77777777" w:rsidR="00E83A37" w:rsidRPr="00726E67" w:rsidRDefault="00E83A37" w:rsidP="009E7AD5">
      <w:pPr>
        <w:pStyle w:val="BodyText"/>
        <w:numPr>
          <w:ilvl w:val="1"/>
          <w:numId w:val="48"/>
        </w:numPr>
        <w:suppressAutoHyphens/>
        <w:ind w:right="-72"/>
        <w:jc w:val="both"/>
      </w:pPr>
      <w:r w:rsidRPr="00726E67">
        <w:t>Safety Plan Outline</w:t>
      </w:r>
    </w:p>
    <w:p w14:paraId="7303F631" w14:textId="77777777" w:rsidR="00E83A37" w:rsidRPr="00726E67" w:rsidRDefault="00E83A37" w:rsidP="009E7AD5">
      <w:pPr>
        <w:pStyle w:val="BodyText"/>
        <w:numPr>
          <w:ilvl w:val="0"/>
          <w:numId w:val="54"/>
        </w:numPr>
        <w:suppressAutoHyphens/>
        <w:ind w:right="-72"/>
        <w:jc w:val="both"/>
      </w:pPr>
      <w:r w:rsidRPr="00726E67">
        <w:t>Responsibilities</w:t>
      </w:r>
    </w:p>
    <w:p w14:paraId="7A089867" w14:textId="77777777" w:rsidR="00E83A37" w:rsidRPr="00726E67" w:rsidRDefault="00E83A37" w:rsidP="009E7AD5">
      <w:pPr>
        <w:pStyle w:val="BodyText"/>
        <w:numPr>
          <w:ilvl w:val="0"/>
          <w:numId w:val="54"/>
        </w:numPr>
        <w:suppressAutoHyphens/>
        <w:ind w:right="-72"/>
        <w:jc w:val="both"/>
      </w:pPr>
      <w:r w:rsidRPr="00726E67">
        <w:t>Worker induction and training</w:t>
      </w:r>
    </w:p>
    <w:p w14:paraId="36CBA91F" w14:textId="77777777" w:rsidR="00E83A37" w:rsidRPr="00726E67" w:rsidRDefault="00E83A37" w:rsidP="009E7AD5">
      <w:pPr>
        <w:pStyle w:val="BodyText"/>
        <w:numPr>
          <w:ilvl w:val="0"/>
          <w:numId w:val="54"/>
        </w:numPr>
        <w:suppressAutoHyphens/>
        <w:ind w:right="-72"/>
        <w:jc w:val="both"/>
      </w:pPr>
      <w:r w:rsidRPr="00726E67">
        <w:t>Emergency action plan</w:t>
      </w:r>
    </w:p>
    <w:p w14:paraId="3E23CDEC" w14:textId="77777777" w:rsidR="00E83A37" w:rsidRPr="00726E67" w:rsidRDefault="00E83A37" w:rsidP="009E7AD5">
      <w:pPr>
        <w:pStyle w:val="BodyText"/>
        <w:numPr>
          <w:ilvl w:val="0"/>
          <w:numId w:val="54"/>
        </w:numPr>
        <w:suppressAutoHyphens/>
        <w:ind w:right="-72"/>
        <w:jc w:val="both"/>
      </w:pPr>
      <w:r w:rsidRPr="00726E67">
        <w:t>First aid facilities</w:t>
      </w:r>
    </w:p>
    <w:p w14:paraId="7E9FB165" w14:textId="77777777" w:rsidR="00E83A37" w:rsidRPr="00726E67" w:rsidRDefault="00E83A37" w:rsidP="00E83A37">
      <w:pPr>
        <w:pStyle w:val="BodyText"/>
      </w:pPr>
    </w:p>
    <w:p w14:paraId="4F6567A7" w14:textId="77777777" w:rsidR="00E83A37" w:rsidRPr="00726E67" w:rsidRDefault="00E83A37" w:rsidP="009E7AD5">
      <w:pPr>
        <w:pStyle w:val="BodyText"/>
        <w:numPr>
          <w:ilvl w:val="1"/>
          <w:numId w:val="48"/>
        </w:numPr>
        <w:suppressAutoHyphens/>
        <w:ind w:right="-72"/>
        <w:jc w:val="both"/>
      </w:pPr>
      <w:r w:rsidRPr="00726E67">
        <w:t>Environmental Management Plan Outline</w:t>
      </w:r>
    </w:p>
    <w:p w14:paraId="0046442B" w14:textId="77777777" w:rsidR="00E83A37" w:rsidRPr="00726E67" w:rsidRDefault="00E83A37" w:rsidP="009E7AD5">
      <w:pPr>
        <w:pStyle w:val="BodyText"/>
        <w:numPr>
          <w:ilvl w:val="0"/>
          <w:numId w:val="55"/>
        </w:numPr>
        <w:suppressAutoHyphens/>
        <w:ind w:right="-72"/>
        <w:jc w:val="both"/>
      </w:pPr>
      <w:r w:rsidRPr="00726E67">
        <w:t>Responsibilities</w:t>
      </w:r>
    </w:p>
    <w:p w14:paraId="22B1D893" w14:textId="77777777" w:rsidR="00E83A37" w:rsidRPr="00726E67" w:rsidRDefault="00E83A37" w:rsidP="009E7AD5">
      <w:pPr>
        <w:pStyle w:val="BodyText"/>
        <w:numPr>
          <w:ilvl w:val="0"/>
          <w:numId w:val="55"/>
        </w:numPr>
        <w:suppressAutoHyphens/>
        <w:ind w:right="-72"/>
        <w:jc w:val="both"/>
      </w:pPr>
      <w:r w:rsidRPr="00726E67">
        <w:t>Outline of the “Construction Environmental Action Plan” based on EMP</w:t>
      </w:r>
    </w:p>
    <w:p w14:paraId="53E5D4CA" w14:textId="1C2E1267" w:rsidR="00E83A37" w:rsidRPr="00E83A37" w:rsidRDefault="00E83A37" w:rsidP="00E83A37"/>
    <w:p w14:paraId="3CFEEA5A" w14:textId="77777777" w:rsidR="007B586E" w:rsidRPr="00B014A9" w:rsidRDefault="007B586E" w:rsidP="00465DFB">
      <w:pPr>
        <w:pStyle w:val="S3-Heading2"/>
        <w:rPr>
          <w:noProof/>
        </w:rPr>
      </w:pPr>
      <w:bookmarkStart w:id="383" w:name="_Toc78774486"/>
      <w:bookmarkStart w:id="384" w:name="_Toc103401414"/>
      <w:bookmarkStart w:id="385" w:name="_Toc168299664"/>
      <w:r w:rsidRPr="00B014A9">
        <w:rPr>
          <w:noProof/>
        </w:rPr>
        <w:t>1.2</w:t>
      </w:r>
      <w:r w:rsidRPr="00B014A9">
        <w:rPr>
          <w:noProof/>
        </w:rPr>
        <w:tab/>
        <w:t>Multiple Contracts</w:t>
      </w:r>
      <w:bookmarkEnd w:id="383"/>
      <w:bookmarkEnd w:id="384"/>
      <w:bookmarkEnd w:id="385"/>
    </w:p>
    <w:p w14:paraId="1A715816" w14:textId="789BC89B" w:rsidR="007B586E" w:rsidRPr="003E5AE2" w:rsidRDefault="00557758" w:rsidP="00C60D0B">
      <w:pPr>
        <w:pStyle w:val="Heading1"/>
        <w:spacing w:after="200"/>
        <w:ind w:left="1080" w:right="288"/>
        <w:jc w:val="both"/>
        <w:rPr>
          <w:rFonts w:ascii="Times New Roman" w:hAnsi="Times New Roman" w:cs="Times New Roman"/>
          <w:b w:val="0"/>
          <w:i/>
          <w:noProof/>
          <w:sz w:val="24"/>
        </w:rPr>
      </w:pPr>
      <w:r w:rsidRPr="003E5AE2">
        <w:rPr>
          <w:rFonts w:ascii="Times New Roman" w:hAnsi="Times New Roman" w:cs="Times New Roman"/>
          <w:b w:val="0"/>
          <w:i/>
          <w:noProof/>
          <w:sz w:val="24"/>
        </w:rPr>
        <w:t>Not Applicable</w:t>
      </w:r>
    </w:p>
    <w:p w14:paraId="094D1239" w14:textId="77777777" w:rsidR="007B586E" w:rsidRPr="00B014A9" w:rsidRDefault="007B586E" w:rsidP="00465DFB">
      <w:pPr>
        <w:pStyle w:val="S3-Heading2"/>
        <w:rPr>
          <w:noProof/>
        </w:rPr>
      </w:pPr>
      <w:bookmarkStart w:id="386" w:name="_Toc78774488"/>
      <w:bookmarkStart w:id="387" w:name="_Toc103401416"/>
      <w:bookmarkStart w:id="388" w:name="_Toc168299665"/>
      <w:r w:rsidRPr="00B014A9">
        <w:rPr>
          <w:noProof/>
        </w:rPr>
        <w:t>1.3</w:t>
      </w:r>
      <w:r w:rsidRPr="00B014A9">
        <w:rPr>
          <w:noProof/>
        </w:rPr>
        <w:tab/>
        <w:t>Completion Time</w:t>
      </w:r>
      <w:bookmarkEnd w:id="386"/>
      <w:bookmarkEnd w:id="387"/>
      <w:bookmarkEnd w:id="388"/>
    </w:p>
    <w:p w14:paraId="32694184" w14:textId="306A4394" w:rsidR="002E5C8F" w:rsidRDefault="007B586E" w:rsidP="00325B2A">
      <w:pPr>
        <w:pStyle w:val="Heading1"/>
        <w:spacing w:after="200"/>
        <w:ind w:left="1080" w:right="288"/>
        <w:jc w:val="both"/>
        <w:rPr>
          <w:rFonts w:ascii="Times New Roman" w:hAnsi="Times New Roman" w:cs="Times New Roman"/>
          <w:b w:val="0"/>
          <w:i/>
          <w:noProof/>
          <w:color w:val="FF0000"/>
          <w:sz w:val="24"/>
        </w:rPr>
      </w:pPr>
      <w:bookmarkStart w:id="389" w:name="_Toc78774489"/>
      <w:bookmarkStart w:id="390" w:name="_Toc101516513"/>
      <w:bookmarkStart w:id="391" w:name="_Toc103401417"/>
      <w:r w:rsidRPr="00B014A9">
        <w:rPr>
          <w:rFonts w:ascii="Times New Roman" w:hAnsi="Times New Roman" w:cs="Times New Roman"/>
          <w:b w:val="0"/>
          <w:noProof/>
          <w:sz w:val="24"/>
        </w:rPr>
        <w:t>An alternative Completion Time, if permitted under ITB 13.2, will be evaluated as follows:</w:t>
      </w:r>
      <w:bookmarkEnd w:id="389"/>
      <w:bookmarkEnd w:id="390"/>
      <w:bookmarkEnd w:id="391"/>
      <w:r w:rsidR="00547DBE">
        <w:rPr>
          <w:rFonts w:ascii="Times New Roman" w:hAnsi="Times New Roman" w:cs="Times New Roman"/>
          <w:b w:val="0"/>
          <w:noProof/>
          <w:sz w:val="24"/>
        </w:rPr>
        <w:t xml:space="preserve"> </w:t>
      </w:r>
    </w:p>
    <w:p w14:paraId="6FCA6D6A" w14:textId="2A3E99B0" w:rsidR="002E5C8F" w:rsidRDefault="002E5C8F" w:rsidP="00D96AF6">
      <w:pPr>
        <w:jc w:val="both"/>
        <w:rPr>
          <w:rFonts w:eastAsiaTheme="minorEastAsia"/>
          <w:sz w:val="18"/>
          <w:szCs w:val="18"/>
        </w:rPr>
      </w:pPr>
      <m:oMathPara>
        <m:oMathParaPr>
          <m:jc m:val="center"/>
        </m:oMathParaPr>
        <m:oMath>
          <m:r>
            <w:rPr>
              <w:rFonts w:ascii="Cambria Math" w:hAnsi="Cambria Math"/>
              <w:sz w:val="18"/>
              <w:szCs w:val="18"/>
            </w:rPr>
            <m:t>Total Price=Bid Price ×</m:t>
          </m:r>
          <m:d>
            <m:dPr>
              <m:begChr m:val="{"/>
              <m:endChr m:val="}"/>
              <m:ctrlPr>
                <w:rPr>
                  <w:rFonts w:ascii="Cambria Math" w:hAnsi="Cambria Math"/>
                  <w:i/>
                  <w:sz w:val="18"/>
                  <w:szCs w:val="18"/>
                </w:rPr>
              </m:ctrlPr>
            </m:dPr>
            <m:e>
              <m:r>
                <w:rPr>
                  <w:rFonts w:ascii="Cambria Math" w:hAnsi="Cambria Math"/>
                  <w:sz w:val="18"/>
                  <w:szCs w:val="18"/>
                </w:rPr>
                <m:t>1-</m:t>
              </m:r>
              <m:d>
                <m:dPr>
                  <m:begChr m:val="["/>
                  <m:endChr m:val="]"/>
                  <m:ctrlPr>
                    <w:rPr>
                      <w:rFonts w:ascii="Cambria Math" w:hAnsi="Cambria Math"/>
                      <w:sz w:val="18"/>
                      <w:szCs w:val="18"/>
                    </w:rPr>
                  </m:ctrlPr>
                </m:dPr>
                <m:e>
                  <m:f>
                    <m:fPr>
                      <m:ctrlPr>
                        <w:rPr>
                          <w:rFonts w:ascii="Cambria Math" w:hAnsi="Cambria Math"/>
                          <w:sz w:val="18"/>
                          <w:szCs w:val="18"/>
                        </w:rPr>
                      </m:ctrlPr>
                    </m:fPr>
                    <m:num>
                      <m:d>
                        <m:dPr>
                          <m:ctrlPr>
                            <w:rPr>
                              <w:rFonts w:ascii="Cambria Math" w:hAnsi="Cambria Math"/>
                              <w:sz w:val="18"/>
                              <w:szCs w:val="18"/>
                            </w:rPr>
                          </m:ctrlPr>
                        </m:dPr>
                        <m:e>
                          <m:f>
                            <m:fPr>
                              <m:ctrlPr>
                                <w:rPr>
                                  <w:rFonts w:ascii="Cambria Math" w:hAnsi="Cambria Math"/>
                                  <w:i/>
                                  <w:sz w:val="18"/>
                                  <w:szCs w:val="18"/>
                                </w:rPr>
                              </m:ctrlPr>
                            </m:fPr>
                            <m:num>
                              <m:r>
                                <w:rPr>
                                  <w:rFonts w:ascii="Cambria Math" w:hAnsi="Cambria Math"/>
                                  <w:sz w:val="18"/>
                                  <w:szCs w:val="18"/>
                                </w:rPr>
                                <m:t xml:space="preserve">Time </m:t>
                              </m:r>
                              <m:d>
                                <m:dPr>
                                  <m:ctrlPr>
                                    <w:rPr>
                                      <w:rFonts w:ascii="Cambria Math" w:hAnsi="Cambria Math"/>
                                      <w:i/>
                                      <w:sz w:val="18"/>
                                      <w:szCs w:val="18"/>
                                    </w:rPr>
                                  </m:ctrlPr>
                                </m:dPr>
                                <m:e>
                                  <m:r>
                                    <w:rPr>
                                      <w:rFonts w:ascii="Cambria Math" w:hAnsi="Cambria Math"/>
                                      <w:sz w:val="18"/>
                                      <w:szCs w:val="18"/>
                                    </w:rPr>
                                    <m:t>in days</m:t>
                                  </m:r>
                                </m:e>
                              </m:d>
                              <m:r>
                                <w:rPr>
                                  <w:rFonts w:ascii="Cambria Math" w:hAnsi="Cambria Math"/>
                                  <w:sz w:val="18"/>
                                  <w:szCs w:val="18"/>
                                </w:rPr>
                                <m:t xml:space="preserve"> under req. duration</m:t>
                              </m:r>
                            </m:num>
                            <m:den>
                              <m:r>
                                <w:rPr>
                                  <w:rFonts w:ascii="Cambria Math" w:hAnsi="Cambria Math"/>
                                  <w:sz w:val="18"/>
                                  <w:szCs w:val="18"/>
                                </w:rPr>
                                <m:t>550 (days)</m:t>
                              </m:r>
                            </m:den>
                          </m:f>
                        </m:e>
                      </m:d>
                      <m:r>
                        <w:rPr>
                          <w:rFonts w:ascii="Cambria Math" w:hAnsi="Cambria Math"/>
                          <w:sz w:val="18"/>
                          <w:szCs w:val="18"/>
                        </w:rPr>
                        <m:t>×15</m:t>
                      </m:r>
                    </m:num>
                    <m:den>
                      <m:r>
                        <w:rPr>
                          <w:rFonts w:ascii="Cambria Math" w:hAnsi="Cambria Math"/>
                          <w:sz w:val="18"/>
                          <w:szCs w:val="18"/>
                        </w:rPr>
                        <m:t>100</m:t>
                      </m:r>
                    </m:den>
                  </m:f>
                </m:e>
              </m:d>
            </m:e>
          </m:d>
        </m:oMath>
      </m:oMathPara>
    </w:p>
    <w:p w14:paraId="619089A8" w14:textId="77777777" w:rsidR="00F13CB5" w:rsidRDefault="00F13CB5" w:rsidP="00F13CB5">
      <w:pPr>
        <w:tabs>
          <w:tab w:val="left" w:pos="1440"/>
        </w:tabs>
        <w:ind w:left="1170"/>
        <w:rPr>
          <w:rFonts w:cstheme="minorHAnsi"/>
          <w:spacing w:val="-2"/>
        </w:rPr>
      </w:pPr>
    </w:p>
    <w:p w14:paraId="59446474" w14:textId="77777777" w:rsidR="00F13CB5" w:rsidRDefault="00F13CB5" w:rsidP="00F13CB5">
      <w:pPr>
        <w:tabs>
          <w:tab w:val="left" w:pos="1440"/>
        </w:tabs>
        <w:ind w:left="1170"/>
        <w:rPr>
          <w:rFonts w:cstheme="minorHAnsi"/>
          <w:spacing w:val="-2"/>
        </w:rPr>
      </w:pPr>
      <w:r w:rsidRPr="00F13CB5">
        <w:rPr>
          <w:rFonts w:cstheme="minorHAnsi"/>
          <w:spacing w:val="-2"/>
        </w:rPr>
        <w:t>Bidders exceeding the required duration shall not be considered</w:t>
      </w:r>
      <w:r w:rsidRPr="002E5C8F">
        <w:rPr>
          <w:rFonts w:cstheme="minorHAnsi"/>
          <w:spacing w:val="-2"/>
        </w:rPr>
        <w:t>.</w:t>
      </w:r>
    </w:p>
    <w:p w14:paraId="2422AE97" w14:textId="77777777" w:rsidR="00F13CB5" w:rsidRDefault="00F13CB5" w:rsidP="00F13CB5">
      <w:pPr>
        <w:tabs>
          <w:tab w:val="left" w:pos="1440"/>
        </w:tabs>
        <w:ind w:left="1170"/>
        <w:rPr>
          <w:rFonts w:cstheme="minorHAnsi"/>
          <w:color w:val="000000" w:themeColor="text1"/>
          <w:spacing w:val="-2"/>
          <w:highlight w:val="yellow"/>
          <w:u w:val="single"/>
        </w:rPr>
      </w:pPr>
    </w:p>
    <w:p w14:paraId="43D4733E" w14:textId="2FCE9B25" w:rsidR="002E5C8F" w:rsidRDefault="00D8592C" w:rsidP="00F13CB5">
      <w:pPr>
        <w:tabs>
          <w:tab w:val="left" w:pos="1440"/>
        </w:tabs>
        <w:ind w:left="1170"/>
        <w:rPr>
          <w:rFonts w:cstheme="minorHAnsi"/>
          <w:color w:val="000000" w:themeColor="text1"/>
          <w:spacing w:val="-2"/>
          <w:u w:val="single"/>
        </w:rPr>
      </w:pPr>
      <w:r w:rsidRPr="003E5AE2">
        <w:rPr>
          <w:rFonts w:cstheme="minorHAnsi"/>
          <w:color w:val="000000" w:themeColor="text1"/>
          <w:spacing w:val="-2"/>
          <w:u w:val="single"/>
        </w:rPr>
        <w:t xml:space="preserve">The Total Price </w:t>
      </w:r>
      <w:r w:rsidR="00F13CB5" w:rsidRPr="003E5AE2">
        <w:rPr>
          <w:rFonts w:cstheme="minorHAnsi"/>
          <w:color w:val="000000" w:themeColor="text1"/>
          <w:spacing w:val="-2"/>
          <w:u w:val="single"/>
        </w:rPr>
        <w:t xml:space="preserve">here stated </w:t>
      </w:r>
      <w:r w:rsidRPr="003E5AE2">
        <w:rPr>
          <w:rFonts w:cstheme="minorHAnsi"/>
          <w:color w:val="000000" w:themeColor="text1"/>
          <w:spacing w:val="-2"/>
          <w:u w:val="single"/>
        </w:rPr>
        <w:t>shall only be applicable for the purposes of evaluation and shall not impact the actual Bid Price in any way.</w:t>
      </w:r>
      <w:r w:rsidR="00F13CB5" w:rsidRPr="003E5AE2">
        <w:rPr>
          <w:rFonts w:cstheme="minorHAnsi"/>
          <w:color w:val="000000" w:themeColor="text1"/>
          <w:spacing w:val="-2"/>
          <w:u w:val="single"/>
        </w:rPr>
        <w:t xml:space="preserve"> The proposed Completion Time by the Bidder, where </w:t>
      </w:r>
      <w:r w:rsidR="00F13CB5" w:rsidRPr="003E5AE2">
        <w:rPr>
          <w:rFonts w:cstheme="minorHAnsi"/>
          <w:color w:val="000000" w:themeColor="text1"/>
          <w:spacing w:val="-2"/>
        </w:rPr>
        <w:t>considered</w:t>
      </w:r>
      <w:r w:rsidR="00F13CB5" w:rsidRPr="003E5AE2">
        <w:rPr>
          <w:rFonts w:cstheme="minorHAnsi"/>
          <w:color w:val="000000" w:themeColor="text1"/>
          <w:spacing w:val="-2"/>
          <w:u w:val="single"/>
        </w:rPr>
        <w:t>, shall be binding.</w:t>
      </w:r>
      <w:r w:rsidR="00F13CB5">
        <w:rPr>
          <w:rFonts w:cstheme="minorHAnsi"/>
          <w:color w:val="000000" w:themeColor="text1"/>
          <w:spacing w:val="-2"/>
          <w:u w:val="single"/>
        </w:rPr>
        <w:t xml:space="preserve"> </w:t>
      </w:r>
    </w:p>
    <w:p w14:paraId="5D93FBDF" w14:textId="77777777" w:rsidR="00F13CB5" w:rsidRPr="00D8592C" w:rsidRDefault="00F13CB5" w:rsidP="00D8592C">
      <w:pPr>
        <w:tabs>
          <w:tab w:val="left" w:pos="1440"/>
        </w:tabs>
        <w:ind w:left="1170"/>
        <w:rPr>
          <w:rFonts w:cstheme="minorHAnsi"/>
          <w:color w:val="000000" w:themeColor="text1"/>
          <w:spacing w:val="-2"/>
          <w:u w:val="single"/>
        </w:rPr>
      </w:pPr>
    </w:p>
    <w:p w14:paraId="0C8E9B6B" w14:textId="7EAF606C" w:rsidR="004617E9" w:rsidRPr="00325B2A" w:rsidRDefault="00D96AF6" w:rsidP="00F13CB5">
      <w:pPr>
        <w:pStyle w:val="Heading1"/>
        <w:spacing w:after="200"/>
        <w:ind w:left="1080" w:right="288"/>
        <w:jc w:val="both"/>
        <w:rPr>
          <w:rFonts w:ascii="Times New Roman" w:hAnsi="Times New Roman" w:cs="Times New Roman"/>
          <w:b w:val="0"/>
          <w:i/>
          <w:noProof/>
          <w:color w:val="FF0000"/>
          <w:sz w:val="24"/>
        </w:rPr>
      </w:pPr>
      <w:r>
        <w:rPr>
          <w:rFonts w:ascii="Times New Roman" w:hAnsi="Times New Roman" w:cs="Times New Roman"/>
          <w:b w:val="0"/>
          <w:i/>
          <w:noProof/>
          <w:color w:val="FF0000"/>
          <w:sz w:val="24"/>
        </w:rPr>
        <w:t xml:space="preserve"> </w:t>
      </w:r>
    </w:p>
    <w:p w14:paraId="38B01D0F" w14:textId="77777777" w:rsidR="007B586E" w:rsidRPr="00B014A9" w:rsidRDefault="007B586E" w:rsidP="00465DFB">
      <w:pPr>
        <w:pStyle w:val="S3-Heading2"/>
        <w:rPr>
          <w:noProof/>
        </w:rPr>
      </w:pPr>
      <w:bookmarkStart w:id="392" w:name="_Toc78774490"/>
      <w:bookmarkStart w:id="393" w:name="_Toc103401418"/>
      <w:bookmarkStart w:id="394" w:name="_Toc168299666"/>
      <w:r w:rsidRPr="00B014A9">
        <w:rPr>
          <w:noProof/>
        </w:rPr>
        <w:t>1.4</w:t>
      </w:r>
      <w:r w:rsidRPr="00B014A9">
        <w:rPr>
          <w:noProof/>
        </w:rPr>
        <w:tab/>
        <w:t>Technical Alternatives</w:t>
      </w:r>
      <w:bookmarkEnd w:id="392"/>
      <w:bookmarkEnd w:id="393"/>
      <w:bookmarkEnd w:id="394"/>
    </w:p>
    <w:p w14:paraId="4BA74258" w14:textId="5EAEB123" w:rsidR="00EC6A03" w:rsidRDefault="007B586E" w:rsidP="00465DFB">
      <w:pPr>
        <w:pStyle w:val="Heading1"/>
        <w:spacing w:after="200"/>
        <w:ind w:left="1080" w:right="288"/>
        <w:jc w:val="both"/>
        <w:rPr>
          <w:rFonts w:ascii="Times New Roman" w:hAnsi="Times New Roman" w:cs="Times New Roman"/>
          <w:b w:val="0"/>
          <w:i/>
          <w:noProof/>
          <w:sz w:val="24"/>
        </w:rPr>
      </w:pPr>
      <w:bookmarkStart w:id="395" w:name="_Toc78774491"/>
      <w:bookmarkStart w:id="396" w:name="_Toc101516515"/>
      <w:bookmarkStart w:id="397" w:name="_Toc103401419"/>
      <w:r w:rsidRPr="00B014A9">
        <w:rPr>
          <w:rFonts w:ascii="Times New Roman" w:hAnsi="Times New Roman" w:cs="Times New Roman"/>
          <w:b w:val="0"/>
          <w:noProof/>
          <w:sz w:val="24"/>
        </w:rPr>
        <w:t>Technical alternatives, if permitted under ITB 13.4, will be evaluated as follows:</w:t>
      </w:r>
      <w:bookmarkEnd w:id="395"/>
      <w:bookmarkEnd w:id="396"/>
      <w:bookmarkEnd w:id="397"/>
      <w:r w:rsidR="00547DBE" w:rsidRPr="00547DBE">
        <w:rPr>
          <w:rFonts w:ascii="Times New Roman" w:hAnsi="Times New Roman" w:cs="Times New Roman"/>
          <w:b w:val="0"/>
          <w:i/>
          <w:noProof/>
          <w:sz w:val="24"/>
        </w:rPr>
        <w:t xml:space="preserve"> </w:t>
      </w:r>
      <w:r w:rsidR="004A13B7">
        <w:rPr>
          <w:rFonts w:ascii="Times New Roman" w:hAnsi="Times New Roman" w:cs="Times New Roman"/>
          <w:b w:val="0"/>
          <w:i/>
          <w:noProof/>
          <w:sz w:val="24"/>
        </w:rPr>
        <w:t>Not Applicable</w:t>
      </w:r>
    </w:p>
    <w:p w14:paraId="67D83E11" w14:textId="29DC612D" w:rsidR="00EC6A03" w:rsidRPr="00EC6A03" w:rsidRDefault="00EC6A03" w:rsidP="00EC6A03"/>
    <w:p w14:paraId="590DB623" w14:textId="0B52E8A0" w:rsidR="007B586E" w:rsidRPr="00B014A9" w:rsidRDefault="007B586E" w:rsidP="003079CD">
      <w:pPr>
        <w:pStyle w:val="S3-Heading2"/>
        <w:rPr>
          <w:noProof/>
        </w:rPr>
      </w:pPr>
      <w:bookmarkStart w:id="398" w:name="_Toc103401420"/>
      <w:bookmarkStart w:id="399" w:name="_Toc168299667"/>
      <w:r w:rsidRPr="00B014A9">
        <w:rPr>
          <w:noProof/>
        </w:rPr>
        <w:t>1.5</w:t>
      </w:r>
      <w:r w:rsidRPr="00B014A9">
        <w:rPr>
          <w:noProof/>
        </w:rPr>
        <w:tab/>
        <w:t>Margin of Preference</w:t>
      </w:r>
      <w:bookmarkEnd w:id="398"/>
      <w:r w:rsidRPr="00B014A9">
        <w:rPr>
          <w:noProof/>
        </w:rPr>
        <w:t xml:space="preserve"> </w:t>
      </w:r>
      <w:bookmarkEnd w:id="399"/>
    </w:p>
    <w:p w14:paraId="7E11507A" w14:textId="25237E75" w:rsidR="007B586E" w:rsidRDefault="007B586E" w:rsidP="00FC40C8">
      <w:pPr>
        <w:pStyle w:val="Heading1"/>
        <w:spacing w:after="200"/>
        <w:ind w:left="1080"/>
        <w:jc w:val="both"/>
        <w:rPr>
          <w:rFonts w:ascii="Times New Roman" w:hAnsi="Times New Roman" w:cs="Times New Roman"/>
          <w:b w:val="0"/>
          <w:i/>
          <w:noProof/>
          <w:sz w:val="24"/>
        </w:rPr>
      </w:pPr>
      <w:r w:rsidRPr="00B014A9">
        <w:rPr>
          <w:rFonts w:ascii="Times New Roman" w:hAnsi="Times New Roman" w:cs="Times New Roman"/>
          <w:b w:val="0"/>
          <w:noProof/>
          <w:sz w:val="24"/>
        </w:rPr>
        <w:lastRenderedPageBreak/>
        <w:t>If a margin of preference shall apply under ITB 33.1, the procedure will be as follows as</w:t>
      </w:r>
      <w:r w:rsidRPr="00B014A9">
        <w:rPr>
          <w:rFonts w:cs="Times New Roman"/>
          <w:b w:val="0"/>
          <w:noProof/>
          <w:szCs w:val="20"/>
        </w:rPr>
        <w:t>:</w:t>
      </w:r>
      <w:r w:rsidR="00557758" w:rsidRPr="00557758">
        <w:rPr>
          <w:rFonts w:ascii="Times New Roman" w:hAnsi="Times New Roman" w:cs="Times New Roman"/>
          <w:b w:val="0"/>
          <w:i/>
          <w:noProof/>
          <w:sz w:val="24"/>
        </w:rPr>
        <w:t xml:space="preserve"> </w:t>
      </w:r>
    </w:p>
    <w:p w14:paraId="556E56D5" w14:textId="45C0AA52" w:rsidR="00FC40C8" w:rsidRPr="00496EA0" w:rsidRDefault="00FC40C8" w:rsidP="003079CD">
      <w:pPr>
        <w:ind w:left="720"/>
        <w:rPr>
          <w:rFonts w:cs="Arial"/>
          <w:sz w:val="22"/>
          <w:szCs w:val="22"/>
        </w:rPr>
      </w:pPr>
      <w:r w:rsidRPr="00496EA0">
        <w:rPr>
          <w:rFonts w:cs="Arial"/>
          <w:sz w:val="22"/>
          <w:szCs w:val="22"/>
        </w:rPr>
        <w:t xml:space="preserve">As per Para 2.39 Guidelines for Procurement of Goods and Works under Islamic Development Bank Financing, May 2009, a margin of preference of </w:t>
      </w:r>
      <w:r>
        <w:rPr>
          <w:rFonts w:cs="Arial"/>
          <w:sz w:val="22"/>
          <w:szCs w:val="22"/>
        </w:rPr>
        <w:t>5</w:t>
      </w:r>
      <w:r w:rsidRPr="00496EA0">
        <w:rPr>
          <w:rFonts w:cs="Arial"/>
          <w:sz w:val="22"/>
          <w:szCs w:val="22"/>
        </w:rPr>
        <w:t>% (</w:t>
      </w:r>
      <w:r>
        <w:rPr>
          <w:rFonts w:cs="Arial"/>
          <w:sz w:val="22"/>
          <w:szCs w:val="22"/>
        </w:rPr>
        <w:t>five</w:t>
      </w:r>
      <w:r w:rsidRPr="00496EA0">
        <w:rPr>
          <w:rFonts w:cs="Arial"/>
          <w:sz w:val="22"/>
          <w:szCs w:val="22"/>
        </w:rPr>
        <w:t xml:space="preserve"> percent) shall be granted to </w:t>
      </w:r>
      <w:r w:rsidR="003079CD">
        <w:rPr>
          <w:rFonts w:cs="Arial"/>
          <w:sz w:val="22"/>
          <w:szCs w:val="22"/>
        </w:rPr>
        <w:t xml:space="preserve">member countries </w:t>
      </w:r>
      <w:r w:rsidRPr="00496EA0">
        <w:rPr>
          <w:rFonts w:cs="Arial"/>
          <w:sz w:val="22"/>
          <w:szCs w:val="22"/>
        </w:rPr>
        <w:t>contractors, in accordance with, and subject to, the following provisions:</w:t>
      </w:r>
      <w:r w:rsidRPr="00496EA0">
        <w:rPr>
          <w:rFonts w:cs="Arial"/>
          <w:sz w:val="22"/>
          <w:szCs w:val="22"/>
        </w:rPr>
        <w:fldChar w:fldCharType="begin"/>
      </w:r>
      <w:r w:rsidRPr="00496EA0">
        <w:rPr>
          <w:rFonts w:cs="Arial"/>
          <w:sz w:val="22"/>
          <w:szCs w:val="22"/>
        </w:rPr>
        <w:instrText>ADVANCE \D 6.0</w:instrText>
      </w:r>
      <w:r w:rsidRPr="00496EA0">
        <w:rPr>
          <w:rFonts w:cs="Arial"/>
          <w:sz w:val="22"/>
          <w:szCs w:val="22"/>
        </w:rPr>
        <w:fldChar w:fldCharType="end"/>
      </w:r>
    </w:p>
    <w:p w14:paraId="05060120" w14:textId="77777777" w:rsidR="00FC40C8" w:rsidRPr="00496EA0" w:rsidRDefault="00FC40C8" w:rsidP="00FC40C8">
      <w:pPr>
        <w:ind w:left="720" w:hanging="720"/>
        <w:rPr>
          <w:rFonts w:cs="Arial"/>
          <w:sz w:val="22"/>
          <w:szCs w:val="22"/>
        </w:rPr>
      </w:pPr>
      <w:r w:rsidRPr="00496EA0">
        <w:rPr>
          <w:rFonts w:cs="Arial"/>
          <w:sz w:val="22"/>
          <w:szCs w:val="22"/>
        </w:rPr>
        <w:t>(a)</w:t>
      </w:r>
      <w:r w:rsidRPr="00496EA0">
        <w:rPr>
          <w:rFonts w:cs="Arial"/>
          <w:sz w:val="22"/>
          <w:szCs w:val="22"/>
        </w:rPr>
        <w:tab/>
        <w:t>Contractors applying for such preference shall provide, as part of the data for qualification, such information, including details of ownership, as shall be required to determine whether, according to the classification established by the Beneficiary and accepted by the Bank, a particular contractor or group of contractors qualifies for a domestic preference. The bidding documents shall clearly indicate the preference and the method that will be followed in the evaluation and comparison of bids to give effect to such preference.</w:t>
      </w:r>
    </w:p>
    <w:p w14:paraId="5265D0A3" w14:textId="77777777" w:rsidR="00FC40C8" w:rsidRPr="00496EA0" w:rsidRDefault="00FC40C8" w:rsidP="00FC40C8">
      <w:pPr>
        <w:ind w:left="720" w:hanging="720"/>
        <w:rPr>
          <w:rFonts w:cs="Arial"/>
          <w:sz w:val="22"/>
          <w:szCs w:val="22"/>
        </w:rPr>
      </w:pPr>
      <w:r w:rsidRPr="00496EA0">
        <w:rPr>
          <w:rFonts w:cs="Arial"/>
          <w:sz w:val="22"/>
          <w:szCs w:val="22"/>
        </w:rPr>
        <w:t>(b)</w:t>
      </w:r>
      <w:r w:rsidRPr="00496EA0">
        <w:rPr>
          <w:rFonts w:cs="Arial"/>
          <w:sz w:val="22"/>
          <w:szCs w:val="22"/>
        </w:rPr>
        <w:tab/>
        <w:t>After bids have been received and reviewed by the Beneficiary, responsive bids shall be classified into the following groups:</w:t>
      </w:r>
    </w:p>
    <w:p w14:paraId="2701D6E8" w14:textId="77777777" w:rsidR="00FC40C8" w:rsidRPr="00496EA0" w:rsidRDefault="00FC40C8" w:rsidP="00FC40C8">
      <w:pPr>
        <w:ind w:left="720" w:hanging="720"/>
        <w:rPr>
          <w:rFonts w:cs="Arial"/>
          <w:sz w:val="22"/>
          <w:szCs w:val="22"/>
        </w:rPr>
      </w:pPr>
    </w:p>
    <w:p w14:paraId="0C9E4605" w14:textId="1860AEC1" w:rsidR="00FC40C8" w:rsidRPr="00496EA0" w:rsidRDefault="00FC40C8" w:rsidP="003079CD">
      <w:pPr>
        <w:ind w:left="1440" w:hanging="720"/>
        <w:rPr>
          <w:rFonts w:cs="Arial"/>
          <w:sz w:val="22"/>
          <w:szCs w:val="22"/>
        </w:rPr>
      </w:pPr>
      <w:r w:rsidRPr="00496EA0">
        <w:rPr>
          <w:rFonts w:cs="Arial"/>
          <w:sz w:val="22"/>
          <w:szCs w:val="22"/>
        </w:rPr>
        <w:t xml:space="preserve"> (i)</w:t>
      </w:r>
      <w:r w:rsidRPr="00496EA0">
        <w:rPr>
          <w:rFonts w:cs="Arial"/>
          <w:sz w:val="22"/>
          <w:szCs w:val="22"/>
        </w:rPr>
        <w:tab/>
        <w:t>Group A: bids offered by contractors eligible for the preference.</w:t>
      </w:r>
    </w:p>
    <w:p w14:paraId="2EF0E916" w14:textId="77777777" w:rsidR="00FC40C8" w:rsidRPr="00496EA0" w:rsidRDefault="00FC40C8" w:rsidP="00FC40C8">
      <w:pPr>
        <w:ind w:left="1440" w:hanging="720"/>
        <w:rPr>
          <w:rFonts w:cs="Arial"/>
          <w:sz w:val="22"/>
          <w:szCs w:val="22"/>
        </w:rPr>
      </w:pPr>
      <w:r w:rsidRPr="00496EA0">
        <w:rPr>
          <w:rFonts w:cs="Arial"/>
          <w:sz w:val="22"/>
          <w:szCs w:val="22"/>
        </w:rPr>
        <w:t xml:space="preserve"> (ii)</w:t>
      </w:r>
      <w:r w:rsidRPr="00496EA0">
        <w:rPr>
          <w:rFonts w:cs="Arial"/>
          <w:sz w:val="22"/>
          <w:szCs w:val="22"/>
        </w:rPr>
        <w:tab/>
        <w:t>Group B: bids offered by other contractors.</w:t>
      </w:r>
      <w:r w:rsidRPr="00496EA0">
        <w:rPr>
          <w:rFonts w:cs="Arial"/>
          <w:sz w:val="22"/>
          <w:szCs w:val="22"/>
        </w:rPr>
        <w:fldChar w:fldCharType="begin"/>
      </w:r>
      <w:r w:rsidRPr="00496EA0">
        <w:rPr>
          <w:rFonts w:cs="Arial"/>
          <w:sz w:val="22"/>
          <w:szCs w:val="22"/>
        </w:rPr>
        <w:instrText>ADVANCE \D 6.0</w:instrText>
      </w:r>
      <w:r w:rsidRPr="00496EA0">
        <w:rPr>
          <w:rFonts w:cs="Arial"/>
          <w:sz w:val="22"/>
          <w:szCs w:val="22"/>
        </w:rPr>
        <w:fldChar w:fldCharType="end"/>
      </w:r>
    </w:p>
    <w:p w14:paraId="6B2ABE77" w14:textId="7E37569A" w:rsidR="00FC40C8" w:rsidRPr="00496EA0" w:rsidRDefault="00FC40C8" w:rsidP="002932E7">
      <w:pPr>
        <w:ind w:left="360"/>
        <w:rPr>
          <w:rFonts w:cs="Arial"/>
          <w:b/>
          <w:sz w:val="22"/>
          <w:szCs w:val="22"/>
        </w:rPr>
      </w:pPr>
      <w:r w:rsidRPr="00496EA0">
        <w:rPr>
          <w:rFonts w:cs="Arial"/>
          <w:sz w:val="22"/>
          <w:szCs w:val="22"/>
        </w:rPr>
        <w:t xml:space="preserve">All evaluated bids in each group shall, as a first evaluation step, be compared to determine the lowest bid, and the lowest evaluated bids in each group shall be further compared with each other. If, as a result of this comparison, a bid from Group A is the lowest, it shall be selected for the award. If a bid from Group B is the lowest, as a second evaluation step, all bids from Group B shall then be further compared with the lowest evaluated bid from Group A. For the purpose of this further comparison only, an amount equal to </w:t>
      </w:r>
      <w:r w:rsidR="002932E7">
        <w:rPr>
          <w:rFonts w:cs="Arial"/>
          <w:sz w:val="22"/>
          <w:szCs w:val="22"/>
        </w:rPr>
        <w:t>5</w:t>
      </w:r>
      <w:r w:rsidRPr="00496EA0">
        <w:rPr>
          <w:rFonts w:cs="Arial"/>
          <w:sz w:val="22"/>
          <w:szCs w:val="22"/>
        </w:rPr>
        <w:t>% (</w:t>
      </w:r>
      <w:r w:rsidR="002932E7">
        <w:rPr>
          <w:rFonts w:cs="Arial"/>
          <w:sz w:val="22"/>
          <w:szCs w:val="22"/>
        </w:rPr>
        <w:t xml:space="preserve">five </w:t>
      </w:r>
      <w:r w:rsidRPr="00496EA0">
        <w:rPr>
          <w:rFonts w:cs="Arial"/>
          <w:sz w:val="22"/>
          <w:szCs w:val="22"/>
        </w:rPr>
        <w:t>percent) of the respective bid price corrected for arithmetical errors, including unconditional discounts and excluding provisional sums and the cost of day works, if any, shall be added to the evaluated price offered in each bid from Group B. If the bid from Group A is the lowest, it shall be selected for award. If not, the lowest evaluated bid from Group B based on the first evaluation step shall be selected.</w:t>
      </w:r>
    </w:p>
    <w:p w14:paraId="5DB720B3" w14:textId="77777777" w:rsidR="00FC40C8" w:rsidRPr="00FC40C8" w:rsidRDefault="00FC40C8" w:rsidP="00FC40C8"/>
    <w:p w14:paraId="79494A82" w14:textId="77777777" w:rsidR="007B586E" w:rsidRPr="00B014A9" w:rsidRDefault="007B586E"/>
    <w:p w14:paraId="0BBC568A" w14:textId="77777777" w:rsidR="007B586E" w:rsidRPr="00B014A9" w:rsidRDefault="007B586E">
      <w:pPr>
        <w:pStyle w:val="Heading1"/>
        <w:spacing w:before="360" w:after="120"/>
        <w:ind w:left="1080"/>
        <w:rPr>
          <w:i/>
        </w:rPr>
        <w:sectPr w:rsidR="007B586E" w:rsidRPr="00B014A9">
          <w:headerReference w:type="even" r:id="rId25"/>
          <w:headerReference w:type="default" r:id="rId26"/>
          <w:footerReference w:type="even" r:id="rId27"/>
          <w:footerReference w:type="default" r:id="rId28"/>
          <w:headerReference w:type="first" r:id="rId29"/>
          <w:type w:val="oddPage"/>
          <w:pgSz w:w="12240" w:h="15840" w:code="1"/>
          <w:pgMar w:top="1440" w:right="1440" w:bottom="1440" w:left="1800" w:header="720" w:footer="720" w:gutter="0"/>
          <w:paperSrc w:first="15" w:other="15"/>
          <w:cols w:space="720"/>
          <w:titlePg/>
        </w:sectPr>
      </w:pPr>
    </w:p>
    <w:p w14:paraId="5350A29B" w14:textId="77777777" w:rsidR="007B586E" w:rsidRPr="00B014A9" w:rsidRDefault="007B586E">
      <w:pPr>
        <w:pStyle w:val="S3-Header1"/>
      </w:pPr>
      <w:bookmarkStart w:id="400" w:name="_Toc103401422"/>
      <w:bookmarkStart w:id="401" w:name="_Toc168299668"/>
      <w:r w:rsidRPr="00B014A9">
        <w:lastRenderedPageBreak/>
        <w:t>2.</w:t>
      </w:r>
      <w:r w:rsidRPr="00B014A9">
        <w:tab/>
        <w:t>Qualification</w:t>
      </w:r>
      <w:bookmarkEnd w:id="400"/>
      <w:bookmarkEnd w:id="401"/>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08"/>
        <w:gridCol w:w="2867"/>
        <w:gridCol w:w="1461"/>
        <w:gridCol w:w="1424"/>
        <w:gridCol w:w="1461"/>
        <w:gridCol w:w="1461"/>
        <w:gridCol w:w="2186"/>
      </w:tblGrid>
      <w:tr w:rsidR="007B586E" w:rsidRPr="00B014A9" w14:paraId="54F2C1C2" w14:textId="77777777" w:rsidTr="00A755AC">
        <w:trPr>
          <w:cantSplit/>
          <w:tblHeader/>
        </w:trPr>
        <w:tc>
          <w:tcPr>
            <w:tcW w:w="2208" w:type="dxa"/>
            <w:shd w:val="clear" w:color="auto" w:fill="D9D9D9"/>
          </w:tcPr>
          <w:p w14:paraId="577AF02B" w14:textId="77777777" w:rsidR="007B586E" w:rsidRPr="00B014A9" w:rsidRDefault="007B586E">
            <w:pPr>
              <w:spacing w:before="120" w:after="120"/>
              <w:jc w:val="center"/>
              <w:rPr>
                <w:b/>
                <w:sz w:val="22"/>
                <w:szCs w:val="22"/>
              </w:rPr>
            </w:pPr>
            <w:bookmarkStart w:id="402" w:name="_Toc103401423"/>
            <w:r w:rsidRPr="00B014A9">
              <w:rPr>
                <w:b/>
                <w:sz w:val="22"/>
                <w:szCs w:val="22"/>
              </w:rPr>
              <w:t>Factor</w:t>
            </w:r>
          </w:p>
        </w:tc>
        <w:tc>
          <w:tcPr>
            <w:tcW w:w="10860" w:type="dxa"/>
            <w:gridSpan w:val="6"/>
            <w:shd w:val="clear" w:color="auto" w:fill="D9D9D9"/>
          </w:tcPr>
          <w:p w14:paraId="225C95FD" w14:textId="77777777" w:rsidR="007B586E" w:rsidRPr="00B014A9" w:rsidRDefault="007B586E" w:rsidP="00465DFB">
            <w:pPr>
              <w:pStyle w:val="S3-Heading2"/>
              <w:ind w:left="672"/>
              <w:jc w:val="center"/>
              <w:rPr>
                <w:sz w:val="22"/>
                <w:szCs w:val="22"/>
              </w:rPr>
            </w:pPr>
            <w:bookmarkStart w:id="403" w:name="_Toc496006430"/>
            <w:bookmarkStart w:id="404" w:name="_Toc496006831"/>
            <w:bookmarkStart w:id="405" w:name="_Toc496113482"/>
            <w:bookmarkStart w:id="406" w:name="_Toc496359153"/>
            <w:bookmarkStart w:id="407" w:name="_Toc496968116"/>
            <w:bookmarkStart w:id="408" w:name="_Toc498339860"/>
            <w:bookmarkStart w:id="409" w:name="_Toc498848207"/>
            <w:bookmarkStart w:id="410" w:name="_Toc499021785"/>
            <w:bookmarkStart w:id="411" w:name="_Toc499023468"/>
            <w:bookmarkStart w:id="412" w:name="_Toc501529950"/>
            <w:bookmarkStart w:id="413" w:name="_Toc503874228"/>
            <w:bookmarkStart w:id="414" w:name="_Toc23215164"/>
            <w:bookmarkStart w:id="415" w:name="_Toc168299669"/>
            <w:r w:rsidRPr="00B014A9">
              <w:rPr>
                <w:sz w:val="22"/>
                <w:szCs w:val="22"/>
              </w:rPr>
              <w:t xml:space="preserve">2.1 </w:t>
            </w:r>
            <w:r w:rsidRPr="00B014A9">
              <w:rPr>
                <w:sz w:val="22"/>
                <w:szCs w:val="22"/>
              </w:rPr>
              <w:tab/>
              <w:t>Eligibility</w:t>
            </w:r>
            <w:bookmarkEnd w:id="403"/>
            <w:bookmarkEnd w:id="404"/>
            <w:bookmarkEnd w:id="405"/>
            <w:bookmarkEnd w:id="406"/>
            <w:bookmarkEnd w:id="407"/>
            <w:bookmarkEnd w:id="408"/>
            <w:bookmarkEnd w:id="409"/>
            <w:bookmarkEnd w:id="410"/>
            <w:bookmarkEnd w:id="411"/>
            <w:bookmarkEnd w:id="412"/>
            <w:bookmarkEnd w:id="413"/>
            <w:bookmarkEnd w:id="414"/>
            <w:bookmarkEnd w:id="415"/>
          </w:p>
        </w:tc>
      </w:tr>
      <w:tr w:rsidR="007B586E" w:rsidRPr="00B014A9" w14:paraId="15417BEB" w14:textId="77777777" w:rsidTr="00A755AC">
        <w:trPr>
          <w:cantSplit/>
          <w:tblHeader/>
        </w:trPr>
        <w:tc>
          <w:tcPr>
            <w:tcW w:w="2208" w:type="dxa"/>
            <w:vMerge w:val="restart"/>
            <w:shd w:val="clear" w:color="auto" w:fill="D9D9D9"/>
            <w:vAlign w:val="center"/>
          </w:tcPr>
          <w:p w14:paraId="000007D2" w14:textId="77777777" w:rsidR="007B586E" w:rsidRPr="00B014A9" w:rsidRDefault="007B586E" w:rsidP="00465DFB">
            <w:pPr>
              <w:pStyle w:val="titulo"/>
              <w:spacing w:before="120" w:after="120"/>
              <w:rPr>
                <w:b w:val="0"/>
                <w:sz w:val="22"/>
                <w:szCs w:val="22"/>
              </w:rPr>
            </w:pPr>
            <w:r w:rsidRPr="00B014A9">
              <w:rPr>
                <w:rFonts w:ascii="Times New Roman" w:hAnsi="Times New Roman"/>
                <w:sz w:val="22"/>
                <w:szCs w:val="22"/>
              </w:rPr>
              <w:t>Sub-Factor</w:t>
            </w:r>
          </w:p>
        </w:tc>
        <w:tc>
          <w:tcPr>
            <w:tcW w:w="8674" w:type="dxa"/>
            <w:gridSpan w:val="5"/>
            <w:shd w:val="clear" w:color="auto" w:fill="D9D9D9"/>
          </w:tcPr>
          <w:p w14:paraId="1C38BCB0" w14:textId="77777777" w:rsidR="007B586E" w:rsidRPr="00B014A9" w:rsidRDefault="007B586E" w:rsidP="00465DFB">
            <w:pPr>
              <w:pStyle w:val="titulo"/>
              <w:spacing w:before="80" w:after="0"/>
              <w:rPr>
                <w:rFonts w:ascii="Times New Roman" w:hAnsi="Times New Roman"/>
                <w:sz w:val="22"/>
                <w:szCs w:val="22"/>
              </w:rPr>
            </w:pPr>
            <w:r w:rsidRPr="00B014A9">
              <w:rPr>
                <w:b w:val="0"/>
                <w:sz w:val="22"/>
                <w:szCs w:val="22"/>
              </w:rPr>
              <w:t>Criteria</w:t>
            </w:r>
          </w:p>
        </w:tc>
        <w:tc>
          <w:tcPr>
            <w:tcW w:w="2186" w:type="dxa"/>
            <w:vMerge w:val="restart"/>
            <w:shd w:val="clear" w:color="auto" w:fill="D9D9D9"/>
            <w:vAlign w:val="center"/>
          </w:tcPr>
          <w:p w14:paraId="47AB64A9" w14:textId="77777777" w:rsidR="007B586E" w:rsidRPr="00B014A9" w:rsidRDefault="007B586E" w:rsidP="00465DFB">
            <w:pPr>
              <w:pStyle w:val="titulo"/>
              <w:spacing w:before="120" w:after="0"/>
              <w:rPr>
                <w:rFonts w:ascii="Times New Roman" w:hAnsi="Times New Roman"/>
                <w:sz w:val="22"/>
                <w:szCs w:val="22"/>
              </w:rPr>
            </w:pPr>
            <w:r w:rsidRPr="00B014A9">
              <w:rPr>
                <w:rFonts w:ascii="Times New Roman" w:hAnsi="Times New Roman"/>
                <w:sz w:val="22"/>
                <w:szCs w:val="22"/>
              </w:rPr>
              <w:t>Documentation Required</w:t>
            </w:r>
          </w:p>
        </w:tc>
      </w:tr>
      <w:tr w:rsidR="007B586E" w:rsidRPr="00B014A9" w14:paraId="24541B32" w14:textId="77777777" w:rsidTr="00A755AC">
        <w:trPr>
          <w:cantSplit/>
          <w:tblHeader/>
        </w:trPr>
        <w:tc>
          <w:tcPr>
            <w:tcW w:w="2208" w:type="dxa"/>
            <w:vMerge/>
            <w:shd w:val="clear" w:color="auto" w:fill="D9D9D9"/>
          </w:tcPr>
          <w:p w14:paraId="0C3B95A8" w14:textId="77777777" w:rsidR="007B586E" w:rsidRPr="00B014A9" w:rsidRDefault="007B586E" w:rsidP="00465DFB">
            <w:pPr>
              <w:ind w:left="360" w:hanging="360"/>
              <w:jc w:val="both"/>
              <w:rPr>
                <w:b/>
                <w:sz w:val="22"/>
                <w:szCs w:val="22"/>
              </w:rPr>
            </w:pPr>
          </w:p>
        </w:tc>
        <w:tc>
          <w:tcPr>
            <w:tcW w:w="2867" w:type="dxa"/>
            <w:vMerge w:val="restart"/>
            <w:tcBorders>
              <w:bottom w:val="nil"/>
            </w:tcBorders>
            <w:shd w:val="clear" w:color="auto" w:fill="D9D9D9"/>
            <w:vAlign w:val="center"/>
          </w:tcPr>
          <w:p w14:paraId="64E8F2BF" w14:textId="77777777" w:rsidR="007B586E" w:rsidRPr="00B014A9" w:rsidRDefault="007B586E" w:rsidP="00465DFB">
            <w:pPr>
              <w:pStyle w:val="titulo"/>
              <w:spacing w:before="120" w:after="120"/>
              <w:rPr>
                <w:b w:val="0"/>
                <w:sz w:val="22"/>
                <w:szCs w:val="22"/>
              </w:rPr>
            </w:pPr>
            <w:r w:rsidRPr="00B014A9">
              <w:rPr>
                <w:rFonts w:ascii="Times New Roman" w:hAnsi="Times New Roman"/>
                <w:sz w:val="22"/>
                <w:szCs w:val="22"/>
              </w:rPr>
              <w:t>Requirement</w:t>
            </w:r>
          </w:p>
        </w:tc>
        <w:tc>
          <w:tcPr>
            <w:tcW w:w="5807" w:type="dxa"/>
            <w:gridSpan w:val="4"/>
            <w:shd w:val="clear" w:color="auto" w:fill="D9D9D9"/>
          </w:tcPr>
          <w:p w14:paraId="57B56360" w14:textId="77777777" w:rsidR="007B586E" w:rsidRPr="00B014A9" w:rsidRDefault="007B586E" w:rsidP="00465DFB">
            <w:pPr>
              <w:pStyle w:val="titulo"/>
              <w:spacing w:before="80" w:after="0"/>
              <w:rPr>
                <w:rFonts w:ascii="Times New Roman" w:hAnsi="Times New Roman"/>
                <w:sz w:val="22"/>
                <w:szCs w:val="22"/>
              </w:rPr>
            </w:pPr>
            <w:r w:rsidRPr="00B014A9">
              <w:rPr>
                <w:rFonts w:ascii="Times New Roman" w:hAnsi="Times New Roman"/>
                <w:sz w:val="22"/>
                <w:szCs w:val="22"/>
              </w:rPr>
              <w:t>Bidder</w:t>
            </w:r>
          </w:p>
        </w:tc>
        <w:tc>
          <w:tcPr>
            <w:tcW w:w="2186" w:type="dxa"/>
            <w:vMerge/>
            <w:tcBorders>
              <w:top w:val="nil"/>
              <w:bottom w:val="single" w:sz="4" w:space="0" w:color="auto"/>
            </w:tcBorders>
            <w:shd w:val="clear" w:color="auto" w:fill="D9D9D9"/>
          </w:tcPr>
          <w:p w14:paraId="64B2397B" w14:textId="77777777" w:rsidR="007B586E" w:rsidRPr="00B014A9" w:rsidRDefault="007B586E" w:rsidP="00465DFB">
            <w:pPr>
              <w:pStyle w:val="titulo"/>
              <w:spacing w:before="80"/>
              <w:jc w:val="both"/>
              <w:rPr>
                <w:b w:val="0"/>
                <w:sz w:val="22"/>
                <w:szCs w:val="22"/>
              </w:rPr>
            </w:pPr>
          </w:p>
        </w:tc>
      </w:tr>
      <w:tr w:rsidR="007B586E" w:rsidRPr="00B014A9" w14:paraId="58BAF2F6" w14:textId="77777777" w:rsidTr="00A755AC">
        <w:trPr>
          <w:cantSplit/>
          <w:tblHeader/>
        </w:trPr>
        <w:tc>
          <w:tcPr>
            <w:tcW w:w="2208" w:type="dxa"/>
            <w:vMerge/>
            <w:shd w:val="clear" w:color="auto" w:fill="D9D9D9"/>
          </w:tcPr>
          <w:p w14:paraId="49A41C23" w14:textId="77777777" w:rsidR="007B586E" w:rsidRPr="00B014A9" w:rsidRDefault="007B586E" w:rsidP="00465DFB">
            <w:pPr>
              <w:ind w:left="360" w:hanging="360"/>
              <w:jc w:val="both"/>
              <w:rPr>
                <w:b/>
                <w:sz w:val="22"/>
                <w:szCs w:val="22"/>
              </w:rPr>
            </w:pPr>
          </w:p>
        </w:tc>
        <w:tc>
          <w:tcPr>
            <w:tcW w:w="2867" w:type="dxa"/>
            <w:vMerge/>
            <w:tcBorders>
              <w:top w:val="nil"/>
              <w:bottom w:val="nil"/>
            </w:tcBorders>
            <w:shd w:val="clear" w:color="auto" w:fill="D9D9D9"/>
          </w:tcPr>
          <w:p w14:paraId="37D855CA" w14:textId="77777777" w:rsidR="007B586E" w:rsidRPr="00B014A9" w:rsidRDefault="007B586E" w:rsidP="00465DFB">
            <w:pPr>
              <w:ind w:left="360" w:hanging="360"/>
              <w:jc w:val="both"/>
              <w:rPr>
                <w:b/>
                <w:sz w:val="22"/>
                <w:szCs w:val="22"/>
              </w:rPr>
            </w:pPr>
          </w:p>
        </w:tc>
        <w:tc>
          <w:tcPr>
            <w:tcW w:w="1461" w:type="dxa"/>
            <w:vMerge w:val="restart"/>
            <w:shd w:val="clear" w:color="auto" w:fill="D9D9D9"/>
          </w:tcPr>
          <w:p w14:paraId="015FEF84" w14:textId="77777777" w:rsidR="007B586E" w:rsidRPr="00B014A9" w:rsidRDefault="007B586E" w:rsidP="00465DFB">
            <w:pPr>
              <w:spacing w:before="80"/>
              <w:jc w:val="both"/>
              <w:rPr>
                <w:b/>
                <w:sz w:val="22"/>
                <w:szCs w:val="22"/>
              </w:rPr>
            </w:pPr>
            <w:r w:rsidRPr="00B014A9">
              <w:rPr>
                <w:b/>
                <w:sz w:val="22"/>
                <w:szCs w:val="22"/>
              </w:rPr>
              <w:t>Single Entity</w:t>
            </w:r>
          </w:p>
        </w:tc>
        <w:tc>
          <w:tcPr>
            <w:tcW w:w="4346" w:type="dxa"/>
            <w:gridSpan w:val="3"/>
            <w:shd w:val="clear" w:color="auto" w:fill="D9D9D9"/>
          </w:tcPr>
          <w:p w14:paraId="58745938" w14:textId="4D79CE6A" w:rsidR="007B586E" w:rsidRPr="00B014A9" w:rsidRDefault="007B586E" w:rsidP="00557758">
            <w:pPr>
              <w:pStyle w:val="titulo"/>
              <w:spacing w:before="80" w:after="0"/>
              <w:jc w:val="both"/>
              <w:rPr>
                <w:rFonts w:ascii="Times New Roman" w:hAnsi="Times New Roman"/>
                <w:sz w:val="22"/>
                <w:szCs w:val="22"/>
              </w:rPr>
            </w:pPr>
            <w:r w:rsidRPr="00B014A9">
              <w:rPr>
                <w:rFonts w:ascii="Times New Roman" w:hAnsi="Times New Roman"/>
                <w:sz w:val="22"/>
                <w:szCs w:val="22"/>
              </w:rPr>
              <w:t>Joint Venture</w:t>
            </w:r>
          </w:p>
        </w:tc>
        <w:tc>
          <w:tcPr>
            <w:tcW w:w="2186" w:type="dxa"/>
            <w:vMerge/>
            <w:tcBorders>
              <w:top w:val="nil"/>
              <w:bottom w:val="single" w:sz="4" w:space="0" w:color="auto"/>
            </w:tcBorders>
            <w:shd w:val="clear" w:color="auto" w:fill="D9D9D9"/>
          </w:tcPr>
          <w:p w14:paraId="028F9104" w14:textId="77777777" w:rsidR="007B586E" w:rsidRPr="00B014A9" w:rsidRDefault="007B586E" w:rsidP="00465DFB">
            <w:pPr>
              <w:pStyle w:val="titulo"/>
              <w:spacing w:before="80" w:after="0"/>
              <w:jc w:val="both"/>
              <w:rPr>
                <w:rFonts w:ascii="Times New Roman" w:hAnsi="Times New Roman"/>
                <w:sz w:val="22"/>
                <w:szCs w:val="22"/>
              </w:rPr>
            </w:pPr>
          </w:p>
        </w:tc>
      </w:tr>
      <w:tr w:rsidR="007B586E" w:rsidRPr="00B014A9" w14:paraId="7463B779" w14:textId="77777777" w:rsidTr="00A755AC">
        <w:trPr>
          <w:cantSplit/>
          <w:tblHeader/>
        </w:trPr>
        <w:tc>
          <w:tcPr>
            <w:tcW w:w="2208" w:type="dxa"/>
            <w:vMerge/>
            <w:tcBorders>
              <w:bottom w:val="single" w:sz="4" w:space="0" w:color="auto"/>
            </w:tcBorders>
            <w:shd w:val="clear" w:color="auto" w:fill="D9D9D9"/>
          </w:tcPr>
          <w:p w14:paraId="17079D2A" w14:textId="77777777" w:rsidR="007B586E" w:rsidRPr="00B014A9" w:rsidRDefault="007B586E" w:rsidP="00465DFB">
            <w:pPr>
              <w:ind w:left="360" w:hanging="360"/>
              <w:jc w:val="both"/>
              <w:rPr>
                <w:b/>
                <w:sz w:val="22"/>
                <w:szCs w:val="22"/>
              </w:rPr>
            </w:pPr>
          </w:p>
        </w:tc>
        <w:tc>
          <w:tcPr>
            <w:tcW w:w="2867" w:type="dxa"/>
            <w:vMerge/>
            <w:tcBorders>
              <w:top w:val="nil"/>
            </w:tcBorders>
            <w:shd w:val="clear" w:color="auto" w:fill="D9D9D9"/>
          </w:tcPr>
          <w:p w14:paraId="1A251DEA" w14:textId="77777777" w:rsidR="007B586E" w:rsidRPr="00B014A9" w:rsidRDefault="007B586E" w:rsidP="00465DFB">
            <w:pPr>
              <w:ind w:left="360" w:hanging="360"/>
              <w:jc w:val="both"/>
              <w:rPr>
                <w:b/>
                <w:sz w:val="22"/>
                <w:szCs w:val="22"/>
              </w:rPr>
            </w:pPr>
          </w:p>
        </w:tc>
        <w:tc>
          <w:tcPr>
            <w:tcW w:w="1461" w:type="dxa"/>
            <w:vMerge/>
            <w:shd w:val="clear" w:color="auto" w:fill="D9D9D9"/>
          </w:tcPr>
          <w:p w14:paraId="1CF962B1" w14:textId="77777777" w:rsidR="007B586E" w:rsidRPr="00B014A9" w:rsidRDefault="007B586E" w:rsidP="00465DFB">
            <w:pPr>
              <w:jc w:val="both"/>
              <w:rPr>
                <w:b/>
                <w:sz w:val="22"/>
                <w:szCs w:val="22"/>
              </w:rPr>
            </w:pPr>
          </w:p>
        </w:tc>
        <w:tc>
          <w:tcPr>
            <w:tcW w:w="1424" w:type="dxa"/>
            <w:tcBorders>
              <w:top w:val="nil"/>
            </w:tcBorders>
            <w:shd w:val="clear" w:color="auto" w:fill="D9D9D9"/>
          </w:tcPr>
          <w:p w14:paraId="264BDB1F" w14:textId="77777777" w:rsidR="007B586E" w:rsidRPr="00B014A9" w:rsidRDefault="007B586E" w:rsidP="00BC2043">
            <w:pPr>
              <w:jc w:val="center"/>
              <w:rPr>
                <w:b/>
                <w:sz w:val="22"/>
                <w:szCs w:val="22"/>
              </w:rPr>
            </w:pPr>
            <w:r w:rsidRPr="00B014A9">
              <w:rPr>
                <w:b/>
                <w:sz w:val="22"/>
                <w:szCs w:val="22"/>
              </w:rPr>
              <w:t>All partners combined</w:t>
            </w:r>
          </w:p>
        </w:tc>
        <w:tc>
          <w:tcPr>
            <w:tcW w:w="1461" w:type="dxa"/>
            <w:tcBorders>
              <w:top w:val="nil"/>
            </w:tcBorders>
            <w:shd w:val="clear" w:color="auto" w:fill="D9D9D9"/>
          </w:tcPr>
          <w:p w14:paraId="4721FE4A" w14:textId="77777777" w:rsidR="007B586E" w:rsidRPr="00B014A9" w:rsidRDefault="007B586E" w:rsidP="00BC2043">
            <w:pPr>
              <w:pStyle w:val="titulo"/>
              <w:spacing w:after="0"/>
              <w:rPr>
                <w:rFonts w:ascii="Times New Roman" w:hAnsi="Times New Roman"/>
                <w:sz w:val="22"/>
                <w:szCs w:val="22"/>
              </w:rPr>
            </w:pPr>
            <w:r w:rsidRPr="00B014A9">
              <w:rPr>
                <w:rFonts w:ascii="Times New Roman" w:hAnsi="Times New Roman"/>
                <w:sz w:val="22"/>
                <w:szCs w:val="22"/>
              </w:rPr>
              <w:t>Each partner</w:t>
            </w:r>
          </w:p>
        </w:tc>
        <w:tc>
          <w:tcPr>
            <w:tcW w:w="1461" w:type="dxa"/>
            <w:tcBorders>
              <w:top w:val="nil"/>
            </w:tcBorders>
            <w:shd w:val="clear" w:color="auto" w:fill="D9D9D9"/>
          </w:tcPr>
          <w:p w14:paraId="7E254867" w14:textId="77777777" w:rsidR="007B586E" w:rsidRPr="00B014A9" w:rsidRDefault="007B586E" w:rsidP="00BC2043">
            <w:pPr>
              <w:jc w:val="center"/>
              <w:rPr>
                <w:b/>
                <w:sz w:val="22"/>
                <w:szCs w:val="22"/>
              </w:rPr>
            </w:pPr>
            <w:r w:rsidRPr="00B014A9">
              <w:rPr>
                <w:b/>
                <w:sz w:val="22"/>
                <w:szCs w:val="22"/>
              </w:rPr>
              <w:t>At least one partner</w:t>
            </w:r>
          </w:p>
        </w:tc>
        <w:tc>
          <w:tcPr>
            <w:tcW w:w="2186" w:type="dxa"/>
            <w:vMerge/>
            <w:tcBorders>
              <w:top w:val="nil"/>
            </w:tcBorders>
            <w:shd w:val="clear" w:color="auto" w:fill="D9D9D9"/>
          </w:tcPr>
          <w:p w14:paraId="77578A5B" w14:textId="77777777" w:rsidR="007B586E" w:rsidRPr="00B014A9" w:rsidRDefault="007B586E" w:rsidP="00465DFB">
            <w:pPr>
              <w:jc w:val="both"/>
              <w:rPr>
                <w:b/>
                <w:sz w:val="22"/>
                <w:szCs w:val="22"/>
              </w:rPr>
            </w:pPr>
          </w:p>
        </w:tc>
      </w:tr>
      <w:tr w:rsidR="007B586E" w:rsidRPr="00B014A9" w14:paraId="43E77DB5" w14:textId="77777777" w:rsidTr="00A755AC">
        <w:trPr>
          <w:cantSplit/>
        </w:trPr>
        <w:tc>
          <w:tcPr>
            <w:tcW w:w="2208" w:type="dxa"/>
            <w:shd w:val="clear" w:color="auto" w:fill="D9D9D9"/>
          </w:tcPr>
          <w:p w14:paraId="308284E2" w14:textId="77777777" w:rsidR="007B586E" w:rsidRPr="00B014A9" w:rsidRDefault="007B586E" w:rsidP="00465DFB">
            <w:pPr>
              <w:jc w:val="both"/>
              <w:rPr>
                <w:sz w:val="22"/>
                <w:szCs w:val="22"/>
              </w:rPr>
            </w:pPr>
            <w:bookmarkStart w:id="416" w:name="_Toc496968117"/>
            <w:r w:rsidRPr="00B014A9">
              <w:rPr>
                <w:sz w:val="22"/>
                <w:szCs w:val="22"/>
              </w:rPr>
              <w:t>2.1.1 Nationality</w:t>
            </w:r>
            <w:bookmarkEnd w:id="416"/>
            <w:r w:rsidRPr="00B014A9">
              <w:rPr>
                <w:sz w:val="22"/>
                <w:szCs w:val="22"/>
              </w:rPr>
              <w:t xml:space="preserve"> </w:t>
            </w:r>
          </w:p>
        </w:tc>
        <w:tc>
          <w:tcPr>
            <w:tcW w:w="2867" w:type="dxa"/>
          </w:tcPr>
          <w:p w14:paraId="1A30A98C" w14:textId="77777777" w:rsidR="007B586E" w:rsidRPr="00B014A9" w:rsidRDefault="007B586E" w:rsidP="00465DFB">
            <w:pPr>
              <w:jc w:val="both"/>
              <w:rPr>
                <w:sz w:val="22"/>
                <w:szCs w:val="22"/>
              </w:rPr>
            </w:pPr>
            <w:r w:rsidRPr="00B014A9">
              <w:rPr>
                <w:sz w:val="22"/>
                <w:szCs w:val="22"/>
              </w:rPr>
              <w:t>Nationality in accordance with ITB 4.2.</w:t>
            </w:r>
          </w:p>
        </w:tc>
        <w:tc>
          <w:tcPr>
            <w:tcW w:w="1461" w:type="dxa"/>
          </w:tcPr>
          <w:p w14:paraId="57E5125C" w14:textId="77777777" w:rsidR="007B586E" w:rsidRPr="00B014A9" w:rsidRDefault="007B586E" w:rsidP="00465DFB">
            <w:pPr>
              <w:jc w:val="center"/>
              <w:rPr>
                <w:sz w:val="22"/>
                <w:szCs w:val="22"/>
              </w:rPr>
            </w:pPr>
            <w:r w:rsidRPr="00B014A9">
              <w:rPr>
                <w:sz w:val="22"/>
                <w:szCs w:val="22"/>
              </w:rPr>
              <w:t>Must meet requirement</w:t>
            </w:r>
          </w:p>
        </w:tc>
        <w:tc>
          <w:tcPr>
            <w:tcW w:w="1424" w:type="dxa"/>
          </w:tcPr>
          <w:p w14:paraId="09FE3D99" w14:textId="77777777" w:rsidR="007B586E" w:rsidRPr="00B014A9" w:rsidRDefault="007B586E" w:rsidP="00465DFB">
            <w:pPr>
              <w:jc w:val="center"/>
              <w:rPr>
                <w:sz w:val="22"/>
                <w:szCs w:val="22"/>
              </w:rPr>
            </w:pPr>
            <w:r w:rsidRPr="00B014A9">
              <w:rPr>
                <w:sz w:val="22"/>
                <w:szCs w:val="22"/>
              </w:rPr>
              <w:t>Existing or intended JV must meet requirement</w:t>
            </w:r>
          </w:p>
        </w:tc>
        <w:tc>
          <w:tcPr>
            <w:tcW w:w="1461" w:type="dxa"/>
          </w:tcPr>
          <w:p w14:paraId="798DD8D1" w14:textId="77777777" w:rsidR="007B586E" w:rsidRPr="00B014A9" w:rsidRDefault="007B586E" w:rsidP="00465DFB">
            <w:pPr>
              <w:jc w:val="center"/>
              <w:rPr>
                <w:sz w:val="22"/>
                <w:szCs w:val="22"/>
              </w:rPr>
            </w:pPr>
            <w:r w:rsidRPr="00B014A9">
              <w:rPr>
                <w:sz w:val="22"/>
                <w:szCs w:val="22"/>
              </w:rPr>
              <w:t>Must meet requirement</w:t>
            </w:r>
          </w:p>
        </w:tc>
        <w:tc>
          <w:tcPr>
            <w:tcW w:w="1461" w:type="dxa"/>
          </w:tcPr>
          <w:p w14:paraId="51C3B9A5" w14:textId="77777777" w:rsidR="007B586E" w:rsidRPr="00B014A9" w:rsidRDefault="007B586E" w:rsidP="00465DFB">
            <w:pPr>
              <w:jc w:val="center"/>
              <w:rPr>
                <w:sz w:val="22"/>
                <w:szCs w:val="22"/>
              </w:rPr>
            </w:pPr>
            <w:r w:rsidRPr="00B014A9">
              <w:rPr>
                <w:sz w:val="22"/>
                <w:szCs w:val="22"/>
              </w:rPr>
              <w:t>N / A</w:t>
            </w:r>
          </w:p>
        </w:tc>
        <w:tc>
          <w:tcPr>
            <w:tcW w:w="2186" w:type="dxa"/>
          </w:tcPr>
          <w:p w14:paraId="5CB5C22F" w14:textId="77777777" w:rsidR="007B586E" w:rsidRPr="00B014A9" w:rsidRDefault="007B586E" w:rsidP="00465DFB">
            <w:pPr>
              <w:jc w:val="center"/>
              <w:rPr>
                <w:sz w:val="22"/>
                <w:szCs w:val="22"/>
              </w:rPr>
            </w:pPr>
            <w:r w:rsidRPr="00B014A9">
              <w:rPr>
                <w:sz w:val="22"/>
                <w:szCs w:val="22"/>
              </w:rPr>
              <w:t>Form ELI –1.1 and 1.2, with attachments</w:t>
            </w:r>
          </w:p>
        </w:tc>
      </w:tr>
      <w:tr w:rsidR="007B586E" w:rsidRPr="00B014A9" w14:paraId="25E1E454" w14:textId="77777777" w:rsidTr="00A755AC">
        <w:trPr>
          <w:cantSplit/>
        </w:trPr>
        <w:tc>
          <w:tcPr>
            <w:tcW w:w="2208" w:type="dxa"/>
            <w:shd w:val="clear" w:color="auto" w:fill="D9D9D9"/>
          </w:tcPr>
          <w:p w14:paraId="22CE7387" w14:textId="77777777" w:rsidR="007B586E" w:rsidRPr="00B014A9" w:rsidRDefault="007B586E" w:rsidP="00465DFB">
            <w:pPr>
              <w:jc w:val="both"/>
              <w:rPr>
                <w:sz w:val="22"/>
                <w:szCs w:val="22"/>
              </w:rPr>
            </w:pPr>
            <w:r w:rsidRPr="00B014A9">
              <w:rPr>
                <w:sz w:val="22"/>
                <w:szCs w:val="22"/>
              </w:rPr>
              <w:t>2.1.2 Conflict of Interest</w:t>
            </w:r>
          </w:p>
        </w:tc>
        <w:tc>
          <w:tcPr>
            <w:tcW w:w="2867" w:type="dxa"/>
          </w:tcPr>
          <w:p w14:paraId="6532D5A9" w14:textId="77777777" w:rsidR="007B586E" w:rsidRPr="00B014A9" w:rsidRDefault="007B586E" w:rsidP="00465DFB">
            <w:pPr>
              <w:jc w:val="both"/>
              <w:rPr>
                <w:sz w:val="22"/>
                <w:szCs w:val="22"/>
              </w:rPr>
            </w:pPr>
            <w:r w:rsidRPr="00B014A9">
              <w:rPr>
                <w:sz w:val="22"/>
                <w:szCs w:val="22"/>
              </w:rPr>
              <w:t xml:space="preserve"> No- conflicts of interests as described in ITB 4.3.</w:t>
            </w:r>
          </w:p>
        </w:tc>
        <w:tc>
          <w:tcPr>
            <w:tcW w:w="1461" w:type="dxa"/>
          </w:tcPr>
          <w:p w14:paraId="6A3BA981" w14:textId="77777777" w:rsidR="007B586E" w:rsidRPr="00B014A9" w:rsidRDefault="007B586E" w:rsidP="00465DFB">
            <w:pPr>
              <w:jc w:val="center"/>
              <w:rPr>
                <w:sz w:val="22"/>
                <w:szCs w:val="22"/>
              </w:rPr>
            </w:pPr>
            <w:r w:rsidRPr="00B014A9">
              <w:rPr>
                <w:sz w:val="22"/>
                <w:szCs w:val="22"/>
              </w:rPr>
              <w:t>Must meet requirement</w:t>
            </w:r>
          </w:p>
        </w:tc>
        <w:tc>
          <w:tcPr>
            <w:tcW w:w="1424" w:type="dxa"/>
          </w:tcPr>
          <w:p w14:paraId="0DE2B666" w14:textId="77777777" w:rsidR="007B586E" w:rsidRPr="00B014A9" w:rsidRDefault="007B586E" w:rsidP="00465DFB">
            <w:pPr>
              <w:jc w:val="center"/>
              <w:rPr>
                <w:sz w:val="22"/>
                <w:szCs w:val="22"/>
              </w:rPr>
            </w:pPr>
            <w:r w:rsidRPr="00B014A9">
              <w:rPr>
                <w:sz w:val="22"/>
                <w:szCs w:val="22"/>
              </w:rPr>
              <w:t>Existing or intended JV must meet requirement</w:t>
            </w:r>
          </w:p>
        </w:tc>
        <w:tc>
          <w:tcPr>
            <w:tcW w:w="1461" w:type="dxa"/>
          </w:tcPr>
          <w:p w14:paraId="4D7C162F" w14:textId="77777777" w:rsidR="007B586E" w:rsidRPr="00B014A9" w:rsidRDefault="007B586E" w:rsidP="00465DFB">
            <w:pPr>
              <w:jc w:val="center"/>
              <w:rPr>
                <w:sz w:val="22"/>
                <w:szCs w:val="22"/>
              </w:rPr>
            </w:pPr>
            <w:r w:rsidRPr="00B014A9">
              <w:rPr>
                <w:sz w:val="22"/>
                <w:szCs w:val="22"/>
              </w:rPr>
              <w:t>Must meet requirement</w:t>
            </w:r>
          </w:p>
        </w:tc>
        <w:tc>
          <w:tcPr>
            <w:tcW w:w="1461" w:type="dxa"/>
          </w:tcPr>
          <w:p w14:paraId="2C6BEC95" w14:textId="77777777" w:rsidR="007B586E" w:rsidRPr="00B014A9" w:rsidRDefault="007B586E" w:rsidP="00465DFB">
            <w:pPr>
              <w:jc w:val="center"/>
              <w:rPr>
                <w:sz w:val="22"/>
                <w:szCs w:val="22"/>
              </w:rPr>
            </w:pPr>
            <w:r w:rsidRPr="00B014A9">
              <w:rPr>
                <w:sz w:val="22"/>
                <w:szCs w:val="22"/>
              </w:rPr>
              <w:t>N / A</w:t>
            </w:r>
          </w:p>
        </w:tc>
        <w:tc>
          <w:tcPr>
            <w:tcW w:w="2186" w:type="dxa"/>
          </w:tcPr>
          <w:p w14:paraId="435FCBFF" w14:textId="77777777" w:rsidR="00150C36" w:rsidRPr="00B014A9" w:rsidRDefault="00150C36" w:rsidP="00465DFB">
            <w:pPr>
              <w:jc w:val="center"/>
              <w:rPr>
                <w:sz w:val="22"/>
                <w:szCs w:val="22"/>
              </w:rPr>
            </w:pPr>
          </w:p>
          <w:p w14:paraId="4D21D47F" w14:textId="77777777" w:rsidR="007B586E" w:rsidRPr="00B014A9" w:rsidRDefault="007B586E" w:rsidP="00465DFB">
            <w:pPr>
              <w:jc w:val="center"/>
              <w:rPr>
                <w:sz w:val="22"/>
                <w:szCs w:val="22"/>
              </w:rPr>
            </w:pPr>
            <w:r w:rsidRPr="00B014A9">
              <w:rPr>
                <w:sz w:val="22"/>
                <w:szCs w:val="22"/>
              </w:rPr>
              <w:t>Letter of Bid</w:t>
            </w:r>
          </w:p>
        </w:tc>
      </w:tr>
      <w:tr w:rsidR="007B586E" w:rsidRPr="00B014A9" w14:paraId="40527D4A" w14:textId="77777777" w:rsidTr="00A755AC">
        <w:trPr>
          <w:cantSplit/>
        </w:trPr>
        <w:tc>
          <w:tcPr>
            <w:tcW w:w="2208" w:type="dxa"/>
            <w:shd w:val="clear" w:color="auto" w:fill="D9D9D9"/>
          </w:tcPr>
          <w:p w14:paraId="66013C56" w14:textId="77777777" w:rsidR="007B586E" w:rsidRPr="00B014A9" w:rsidRDefault="007B586E" w:rsidP="00465DFB">
            <w:pPr>
              <w:jc w:val="both"/>
              <w:rPr>
                <w:sz w:val="22"/>
                <w:szCs w:val="22"/>
              </w:rPr>
            </w:pPr>
            <w:r w:rsidRPr="00B014A9">
              <w:rPr>
                <w:sz w:val="22"/>
                <w:szCs w:val="22"/>
              </w:rPr>
              <w:t>2.1.3 Bank Ineligibility</w:t>
            </w:r>
          </w:p>
        </w:tc>
        <w:tc>
          <w:tcPr>
            <w:tcW w:w="2867" w:type="dxa"/>
          </w:tcPr>
          <w:p w14:paraId="58749691" w14:textId="77777777" w:rsidR="007B586E" w:rsidRPr="00B014A9" w:rsidRDefault="007B586E" w:rsidP="00465DFB">
            <w:pPr>
              <w:jc w:val="both"/>
              <w:rPr>
                <w:sz w:val="22"/>
                <w:szCs w:val="22"/>
              </w:rPr>
            </w:pPr>
            <w:r w:rsidRPr="00B014A9">
              <w:rPr>
                <w:sz w:val="22"/>
                <w:szCs w:val="22"/>
              </w:rPr>
              <w:t>Not having been declared ineligible by the Bank as described in ITB 4.4.</w:t>
            </w:r>
          </w:p>
        </w:tc>
        <w:tc>
          <w:tcPr>
            <w:tcW w:w="1461" w:type="dxa"/>
          </w:tcPr>
          <w:p w14:paraId="0BC12507" w14:textId="77777777" w:rsidR="007B586E" w:rsidRPr="00B014A9" w:rsidRDefault="007B586E" w:rsidP="00465DFB">
            <w:pPr>
              <w:jc w:val="center"/>
              <w:rPr>
                <w:sz w:val="22"/>
                <w:szCs w:val="22"/>
              </w:rPr>
            </w:pPr>
            <w:r w:rsidRPr="00B014A9">
              <w:rPr>
                <w:sz w:val="22"/>
                <w:szCs w:val="22"/>
              </w:rPr>
              <w:t>Must meet requirement</w:t>
            </w:r>
          </w:p>
        </w:tc>
        <w:tc>
          <w:tcPr>
            <w:tcW w:w="1424" w:type="dxa"/>
          </w:tcPr>
          <w:p w14:paraId="0BB623AF" w14:textId="77777777" w:rsidR="007B586E" w:rsidRPr="00B014A9" w:rsidRDefault="007B586E" w:rsidP="00465DFB">
            <w:pPr>
              <w:jc w:val="center"/>
              <w:rPr>
                <w:sz w:val="22"/>
                <w:szCs w:val="22"/>
              </w:rPr>
            </w:pPr>
            <w:r w:rsidRPr="00B014A9">
              <w:rPr>
                <w:sz w:val="22"/>
                <w:szCs w:val="22"/>
              </w:rPr>
              <w:t>Existing  JV must meet requirement</w:t>
            </w:r>
          </w:p>
        </w:tc>
        <w:tc>
          <w:tcPr>
            <w:tcW w:w="1461" w:type="dxa"/>
          </w:tcPr>
          <w:p w14:paraId="6583B582" w14:textId="77777777" w:rsidR="007B586E" w:rsidRPr="00B014A9" w:rsidRDefault="007B586E" w:rsidP="00465DFB">
            <w:pPr>
              <w:jc w:val="center"/>
              <w:rPr>
                <w:sz w:val="22"/>
                <w:szCs w:val="22"/>
              </w:rPr>
            </w:pPr>
            <w:r w:rsidRPr="00B014A9">
              <w:rPr>
                <w:sz w:val="22"/>
                <w:szCs w:val="22"/>
              </w:rPr>
              <w:t>Must meet requirement</w:t>
            </w:r>
          </w:p>
        </w:tc>
        <w:tc>
          <w:tcPr>
            <w:tcW w:w="1461" w:type="dxa"/>
          </w:tcPr>
          <w:p w14:paraId="08D71A44" w14:textId="77777777" w:rsidR="007B586E" w:rsidRPr="00B014A9" w:rsidRDefault="007B586E" w:rsidP="00465DFB">
            <w:pPr>
              <w:jc w:val="center"/>
              <w:rPr>
                <w:sz w:val="22"/>
                <w:szCs w:val="22"/>
              </w:rPr>
            </w:pPr>
            <w:r w:rsidRPr="00B014A9">
              <w:rPr>
                <w:sz w:val="22"/>
                <w:szCs w:val="22"/>
              </w:rPr>
              <w:t>N / A</w:t>
            </w:r>
          </w:p>
        </w:tc>
        <w:tc>
          <w:tcPr>
            <w:tcW w:w="2186" w:type="dxa"/>
          </w:tcPr>
          <w:p w14:paraId="3F17549B" w14:textId="77777777" w:rsidR="00150C36" w:rsidRPr="00B014A9" w:rsidRDefault="00150C36" w:rsidP="00465DFB">
            <w:pPr>
              <w:jc w:val="center"/>
              <w:rPr>
                <w:sz w:val="22"/>
                <w:szCs w:val="22"/>
              </w:rPr>
            </w:pPr>
          </w:p>
          <w:p w14:paraId="7D159718" w14:textId="77777777" w:rsidR="007B586E" w:rsidRPr="00B014A9" w:rsidRDefault="007B586E" w:rsidP="00465DFB">
            <w:pPr>
              <w:jc w:val="center"/>
              <w:rPr>
                <w:sz w:val="22"/>
                <w:szCs w:val="22"/>
              </w:rPr>
            </w:pPr>
            <w:r w:rsidRPr="00B014A9">
              <w:rPr>
                <w:sz w:val="22"/>
                <w:szCs w:val="22"/>
              </w:rPr>
              <w:t>Letter of Bid</w:t>
            </w:r>
          </w:p>
        </w:tc>
      </w:tr>
      <w:tr w:rsidR="007B586E" w:rsidRPr="00B014A9" w14:paraId="3A1D0093" w14:textId="77777777" w:rsidTr="00A755AC">
        <w:trPr>
          <w:cantSplit/>
        </w:trPr>
        <w:tc>
          <w:tcPr>
            <w:tcW w:w="2208" w:type="dxa"/>
            <w:shd w:val="clear" w:color="auto" w:fill="D9D9D9"/>
          </w:tcPr>
          <w:p w14:paraId="379D463E" w14:textId="77777777" w:rsidR="007B586E" w:rsidRPr="00B014A9" w:rsidRDefault="007B586E" w:rsidP="00465DFB">
            <w:pPr>
              <w:jc w:val="both"/>
              <w:rPr>
                <w:sz w:val="22"/>
                <w:szCs w:val="22"/>
              </w:rPr>
            </w:pPr>
            <w:r w:rsidRPr="00B014A9">
              <w:rPr>
                <w:sz w:val="22"/>
                <w:szCs w:val="22"/>
              </w:rPr>
              <w:t>2.1.4 Government Owned Entity</w:t>
            </w:r>
          </w:p>
        </w:tc>
        <w:tc>
          <w:tcPr>
            <w:tcW w:w="2867" w:type="dxa"/>
          </w:tcPr>
          <w:p w14:paraId="279C8181" w14:textId="77777777" w:rsidR="007B586E" w:rsidRPr="00B014A9" w:rsidRDefault="007B586E" w:rsidP="00465DFB">
            <w:pPr>
              <w:jc w:val="both"/>
              <w:rPr>
                <w:sz w:val="22"/>
                <w:szCs w:val="22"/>
              </w:rPr>
            </w:pPr>
            <w:r w:rsidRPr="00B014A9">
              <w:rPr>
                <w:sz w:val="22"/>
                <w:szCs w:val="22"/>
              </w:rPr>
              <w:t>Compliance with conditions of ITB 4.5</w:t>
            </w:r>
          </w:p>
        </w:tc>
        <w:tc>
          <w:tcPr>
            <w:tcW w:w="1461" w:type="dxa"/>
            <w:vAlign w:val="center"/>
          </w:tcPr>
          <w:p w14:paraId="3A21088E" w14:textId="77777777" w:rsidR="007B586E" w:rsidRPr="00B014A9" w:rsidRDefault="007B586E" w:rsidP="00465DFB">
            <w:pPr>
              <w:jc w:val="center"/>
              <w:rPr>
                <w:sz w:val="22"/>
                <w:szCs w:val="22"/>
              </w:rPr>
            </w:pPr>
            <w:r w:rsidRPr="00B014A9">
              <w:rPr>
                <w:sz w:val="22"/>
                <w:szCs w:val="22"/>
              </w:rPr>
              <w:t>Must meet requirement</w:t>
            </w:r>
          </w:p>
        </w:tc>
        <w:tc>
          <w:tcPr>
            <w:tcW w:w="1424" w:type="dxa"/>
            <w:vAlign w:val="center"/>
          </w:tcPr>
          <w:p w14:paraId="20520F7F" w14:textId="77777777" w:rsidR="007B586E" w:rsidRPr="00B014A9" w:rsidRDefault="007B586E" w:rsidP="00465DFB">
            <w:pPr>
              <w:jc w:val="center"/>
              <w:rPr>
                <w:sz w:val="22"/>
                <w:szCs w:val="22"/>
              </w:rPr>
            </w:pPr>
            <w:r w:rsidRPr="00B014A9">
              <w:rPr>
                <w:sz w:val="22"/>
                <w:szCs w:val="22"/>
              </w:rPr>
              <w:t>Must meet requirement</w:t>
            </w:r>
          </w:p>
        </w:tc>
        <w:tc>
          <w:tcPr>
            <w:tcW w:w="1461" w:type="dxa"/>
            <w:vAlign w:val="center"/>
          </w:tcPr>
          <w:p w14:paraId="072941CC" w14:textId="77777777" w:rsidR="007B586E" w:rsidRPr="00B014A9" w:rsidRDefault="007B586E" w:rsidP="00465DFB">
            <w:pPr>
              <w:jc w:val="center"/>
              <w:rPr>
                <w:sz w:val="22"/>
                <w:szCs w:val="22"/>
              </w:rPr>
            </w:pPr>
            <w:r w:rsidRPr="00B014A9">
              <w:rPr>
                <w:sz w:val="22"/>
                <w:szCs w:val="22"/>
              </w:rPr>
              <w:t>Must meet requirement</w:t>
            </w:r>
          </w:p>
        </w:tc>
        <w:tc>
          <w:tcPr>
            <w:tcW w:w="1461" w:type="dxa"/>
            <w:vAlign w:val="center"/>
          </w:tcPr>
          <w:p w14:paraId="54CDED99" w14:textId="77777777" w:rsidR="007B586E" w:rsidRPr="00B014A9" w:rsidRDefault="007B586E" w:rsidP="00465DFB">
            <w:pPr>
              <w:jc w:val="center"/>
              <w:rPr>
                <w:sz w:val="22"/>
                <w:szCs w:val="22"/>
              </w:rPr>
            </w:pPr>
            <w:r w:rsidRPr="00B014A9">
              <w:rPr>
                <w:sz w:val="22"/>
                <w:szCs w:val="22"/>
              </w:rPr>
              <w:t>N / A</w:t>
            </w:r>
          </w:p>
        </w:tc>
        <w:tc>
          <w:tcPr>
            <w:tcW w:w="2186" w:type="dxa"/>
          </w:tcPr>
          <w:p w14:paraId="7B20F326" w14:textId="77777777" w:rsidR="007B586E" w:rsidRPr="00B014A9" w:rsidRDefault="007B586E" w:rsidP="00465DFB">
            <w:pPr>
              <w:jc w:val="center"/>
              <w:rPr>
                <w:sz w:val="22"/>
                <w:szCs w:val="22"/>
              </w:rPr>
            </w:pPr>
            <w:r w:rsidRPr="00B014A9">
              <w:rPr>
                <w:sz w:val="22"/>
                <w:szCs w:val="22"/>
              </w:rPr>
              <w:t>Form ELI  –1.1 and 1.2, with attachments</w:t>
            </w:r>
          </w:p>
        </w:tc>
      </w:tr>
      <w:tr w:rsidR="007B586E" w:rsidRPr="00B014A9" w14:paraId="71547046" w14:textId="77777777" w:rsidTr="00A755AC">
        <w:trPr>
          <w:cantSplit/>
        </w:trPr>
        <w:tc>
          <w:tcPr>
            <w:tcW w:w="2208" w:type="dxa"/>
            <w:shd w:val="clear" w:color="auto" w:fill="D9D9D9"/>
          </w:tcPr>
          <w:p w14:paraId="05ABE657" w14:textId="77777777" w:rsidR="007B586E" w:rsidRPr="00B014A9" w:rsidRDefault="007B586E" w:rsidP="00624ACA">
            <w:pPr>
              <w:jc w:val="both"/>
              <w:rPr>
                <w:sz w:val="22"/>
                <w:szCs w:val="22"/>
              </w:rPr>
            </w:pPr>
            <w:r w:rsidRPr="00B014A9">
              <w:rPr>
                <w:sz w:val="22"/>
                <w:szCs w:val="22"/>
              </w:rPr>
              <w:lastRenderedPageBreak/>
              <w:t xml:space="preserve">2.1.5 Ineligibility based on a United Nations resolution or </w:t>
            </w:r>
            <w:r w:rsidR="00165342" w:rsidRPr="00B014A9">
              <w:rPr>
                <w:sz w:val="22"/>
                <w:szCs w:val="22"/>
              </w:rPr>
              <w:t>Beneficiary</w:t>
            </w:r>
            <w:r w:rsidR="00624ACA" w:rsidRPr="00B014A9">
              <w:rPr>
                <w:sz w:val="22"/>
                <w:szCs w:val="22"/>
              </w:rPr>
              <w:t xml:space="preserve">’s country law or </w:t>
            </w:r>
            <w:r w:rsidR="00624ACA" w:rsidRPr="00B014A9">
              <w:rPr>
                <w:bCs/>
                <w:sz w:val="22"/>
                <w:szCs w:val="22"/>
              </w:rPr>
              <w:t>Boycott Regulations of the Organization of the Islamic Cooperation, the League of Arab States and the African Union. (Para 1.7.1 and 1.7.2 of Guidelines for Procurement of Goods and Works Under the Islamic Development Bank Financing, May 2009 are prevailed)</w:t>
            </w:r>
          </w:p>
        </w:tc>
        <w:tc>
          <w:tcPr>
            <w:tcW w:w="2867" w:type="dxa"/>
          </w:tcPr>
          <w:p w14:paraId="2EB05067" w14:textId="77777777" w:rsidR="007B586E" w:rsidRPr="00B014A9" w:rsidRDefault="007B586E" w:rsidP="00624ACA">
            <w:pPr>
              <w:jc w:val="both"/>
              <w:rPr>
                <w:sz w:val="22"/>
                <w:szCs w:val="22"/>
              </w:rPr>
            </w:pPr>
            <w:r w:rsidRPr="00B014A9">
              <w:rPr>
                <w:sz w:val="22"/>
                <w:szCs w:val="22"/>
              </w:rPr>
              <w:t xml:space="preserve">Not having  been excluded as a result of the </w:t>
            </w:r>
            <w:r w:rsidR="00165342" w:rsidRPr="00B014A9">
              <w:rPr>
                <w:sz w:val="22"/>
                <w:szCs w:val="22"/>
              </w:rPr>
              <w:t>Beneficiary</w:t>
            </w:r>
            <w:r w:rsidRPr="00B014A9">
              <w:rPr>
                <w:sz w:val="22"/>
                <w:szCs w:val="22"/>
              </w:rPr>
              <w:t>’s country laws or official regulations, or</w:t>
            </w:r>
            <w:r w:rsidR="00624ACA" w:rsidRPr="00B014A9">
              <w:rPr>
                <w:sz w:val="22"/>
                <w:szCs w:val="22"/>
              </w:rPr>
              <w:t xml:space="preserve"> by the Boycott Regulations of the Organization of the Islamic Cooperation, the League of Arab States and the African Union,</w:t>
            </w:r>
            <w:r w:rsidRPr="00B014A9">
              <w:rPr>
                <w:sz w:val="22"/>
                <w:szCs w:val="22"/>
              </w:rPr>
              <w:t xml:space="preserve"> in accordance with ITB 4.8</w:t>
            </w:r>
          </w:p>
        </w:tc>
        <w:tc>
          <w:tcPr>
            <w:tcW w:w="1461" w:type="dxa"/>
            <w:vAlign w:val="center"/>
          </w:tcPr>
          <w:p w14:paraId="3D094D1E" w14:textId="77777777" w:rsidR="007B586E" w:rsidRPr="00B014A9" w:rsidRDefault="007B586E" w:rsidP="00465DFB">
            <w:pPr>
              <w:jc w:val="center"/>
              <w:rPr>
                <w:sz w:val="22"/>
                <w:szCs w:val="22"/>
              </w:rPr>
            </w:pPr>
            <w:r w:rsidRPr="00B014A9">
              <w:rPr>
                <w:sz w:val="22"/>
                <w:szCs w:val="22"/>
              </w:rPr>
              <w:t>Must meet requirement</w:t>
            </w:r>
          </w:p>
        </w:tc>
        <w:tc>
          <w:tcPr>
            <w:tcW w:w="1424" w:type="dxa"/>
            <w:vAlign w:val="center"/>
          </w:tcPr>
          <w:p w14:paraId="28E05F9A" w14:textId="77777777" w:rsidR="007B586E" w:rsidRPr="00B014A9" w:rsidRDefault="007B586E" w:rsidP="00465DFB">
            <w:pPr>
              <w:jc w:val="center"/>
              <w:rPr>
                <w:sz w:val="22"/>
                <w:szCs w:val="22"/>
              </w:rPr>
            </w:pPr>
            <w:r w:rsidRPr="00B014A9">
              <w:rPr>
                <w:sz w:val="22"/>
                <w:szCs w:val="22"/>
              </w:rPr>
              <w:t>Existing  JV must meet requirement</w:t>
            </w:r>
          </w:p>
        </w:tc>
        <w:tc>
          <w:tcPr>
            <w:tcW w:w="1461" w:type="dxa"/>
            <w:vAlign w:val="center"/>
          </w:tcPr>
          <w:p w14:paraId="42C05968" w14:textId="77777777" w:rsidR="007B586E" w:rsidRPr="00B014A9" w:rsidRDefault="007B586E" w:rsidP="00465DFB">
            <w:pPr>
              <w:jc w:val="center"/>
              <w:rPr>
                <w:sz w:val="22"/>
                <w:szCs w:val="22"/>
              </w:rPr>
            </w:pPr>
            <w:r w:rsidRPr="00B014A9">
              <w:rPr>
                <w:sz w:val="22"/>
                <w:szCs w:val="22"/>
              </w:rPr>
              <w:t>Must meet requirement</w:t>
            </w:r>
          </w:p>
        </w:tc>
        <w:tc>
          <w:tcPr>
            <w:tcW w:w="1461" w:type="dxa"/>
            <w:vAlign w:val="center"/>
          </w:tcPr>
          <w:p w14:paraId="6832C90A" w14:textId="77777777" w:rsidR="007B586E" w:rsidRPr="00B014A9" w:rsidRDefault="007B586E" w:rsidP="00465DFB">
            <w:pPr>
              <w:jc w:val="center"/>
              <w:rPr>
                <w:sz w:val="22"/>
                <w:szCs w:val="22"/>
              </w:rPr>
            </w:pPr>
            <w:r w:rsidRPr="00B014A9">
              <w:rPr>
                <w:sz w:val="22"/>
                <w:szCs w:val="22"/>
              </w:rPr>
              <w:t>N / A</w:t>
            </w:r>
          </w:p>
        </w:tc>
        <w:tc>
          <w:tcPr>
            <w:tcW w:w="2186" w:type="dxa"/>
          </w:tcPr>
          <w:p w14:paraId="7F5771CD" w14:textId="77777777" w:rsidR="007D2E8B" w:rsidRPr="00B014A9" w:rsidRDefault="007D2E8B" w:rsidP="00465DFB">
            <w:pPr>
              <w:jc w:val="center"/>
              <w:rPr>
                <w:sz w:val="22"/>
                <w:szCs w:val="22"/>
              </w:rPr>
            </w:pPr>
          </w:p>
          <w:p w14:paraId="58B5B843" w14:textId="77777777" w:rsidR="007D2E8B" w:rsidRPr="00B014A9" w:rsidRDefault="007D2E8B" w:rsidP="00465DFB">
            <w:pPr>
              <w:jc w:val="center"/>
              <w:rPr>
                <w:sz w:val="22"/>
                <w:szCs w:val="22"/>
              </w:rPr>
            </w:pPr>
          </w:p>
          <w:p w14:paraId="4E6AC6AB" w14:textId="77777777" w:rsidR="007B586E" w:rsidRPr="00B014A9" w:rsidRDefault="007D2E8B" w:rsidP="00465DFB">
            <w:pPr>
              <w:jc w:val="center"/>
              <w:rPr>
                <w:sz w:val="22"/>
                <w:szCs w:val="22"/>
              </w:rPr>
            </w:pPr>
            <w:r w:rsidRPr="00B014A9">
              <w:rPr>
                <w:sz w:val="22"/>
                <w:szCs w:val="22"/>
              </w:rPr>
              <w:t>Letter of Bid</w:t>
            </w:r>
          </w:p>
        </w:tc>
      </w:tr>
    </w:tbl>
    <w:p w14:paraId="4F642BAF" w14:textId="77777777" w:rsidR="00F9208D" w:rsidRPr="00B014A9" w:rsidRDefault="007B586E">
      <w:pPr>
        <w:pStyle w:val="Heading1"/>
        <w:tabs>
          <w:tab w:val="left" w:pos="2214"/>
        </w:tabs>
        <w:rPr>
          <w:rFonts w:ascii="Times New Roman" w:hAnsi="Times New Roman" w:cs="Times New Roman"/>
          <w:b w:val="0"/>
          <w:bCs/>
          <w:i/>
          <w:sz w:val="24"/>
        </w:rPr>
      </w:pPr>
      <w:r w:rsidRPr="00B014A9">
        <w:rPr>
          <w:rFonts w:ascii="Times New Roman" w:hAnsi="Times New Roman" w:cs="Times New Roman"/>
          <w:b w:val="0"/>
          <w:bCs/>
          <w:i/>
          <w:sz w:val="24"/>
        </w:rPr>
        <w:tab/>
      </w:r>
    </w:p>
    <w:p w14:paraId="50ECB4F6" w14:textId="77777777" w:rsidR="007B586E" w:rsidRPr="00B014A9" w:rsidRDefault="00F9208D">
      <w:pPr>
        <w:pStyle w:val="Heading1"/>
        <w:tabs>
          <w:tab w:val="left" w:pos="2214"/>
        </w:tabs>
      </w:pPr>
      <w:r w:rsidRPr="00B014A9">
        <w:rPr>
          <w:rFonts w:ascii="Times New Roman" w:hAnsi="Times New Roman" w:cs="Times New Roman"/>
          <w:b w:val="0"/>
          <w:bCs/>
          <w:i/>
          <w:sz w:val="24"/>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14"/>
        <w:gridCol w:w="2790"/>
        <w:gridCol w:w="1440"/>
        <w:gridCol w:w="1440"/>
        <w:gridCol w:w="1440"/>
        <w:gridCol w:w="1530"/>
        <w:gridCol w:w="2214"/>
      </w:tblGrid>
      <w:tr w:rsidR="007B586E" w:rsidRPr="00B014A9" w14:paraId="4BB02E90" w14:textId="77777777" w:rsidTr="00A755AC">
        <w:trPr>
          <w:cantSplit/>
          <w:tblHeader/>
        </w:trPr>
        <w:tc>
          <w:tcPr>
            <w:tcW w:w="2214" w:type="dxa"/>
            <w:shd w:val="clear" w:color="auto" w:fill="D9D9D9"/>
          </w:tcPr>
          <w:p w14:paraId="23E719C9" w14:textId="77777777" w:rsidR="007B586E" w:rsidRPr="00B014A9" w:rsidRDefault="007B586E">
            <w:pPr>
              <w:spacing w:before="120" w:after="120"/>
              <w:jc w:val="center"/>
              <w:rPr>
                <w:b/>
                <w:sz w:val="22"/>
                <w:szCs w:val="22"/>
              </w:rPr>
            </w:pPr>
            <w:r w:rsidRPr="00B014A9">
              <w:rPr>
                <w:sz w:val="22"/>
                <w:szCs w:val="22"/>
              </w:rPr>
              <w:lastRenderedPageBreak/>
              <w:br w:type="page"/>
            </w:r>
            <w:r w:rsidRPr="00B014A9">
              <w:rPr>
                <w:sz w:val="22"/>
                <w:szCs w:val="22"/>
              </w:rPr>
              <w:br w:type="page"/>
            </w:r>
            <w:r w:rsidRPr="00B014A9">
              <w:rPr>
                <w:sz w:val="22"/>
                <w:szCs w:val="22"/>
              </w:rPr>
              <w:br w:type="page"/>
            </w:r>
            <w:r w:rsidRPr="00B014A9">
              <w:rPr>
                <w:b/>
                <w:sz w:val="22"/>
                <w:szCs w:val="22"/>
              </w:rPr>
              <w:t>Factor</w:t>
            </w:r>
          </w:p>
        </w:tc>
        <w:tc>
          <w:tcPr>
            <w:tcW w:w="10854" w:type="dxa"/>
            <w:gridSpan w:val="6"/>
            <w:shd w:val="clear" w:color="auto" w:fill="D9D9D9"/>
          </w:tcPr>
          <w:p w14:paraId="73D4F461" w14:textId="77777777" w:rsidR="007B586E" w:rsidRPr="00B014A9" w:rsidRDefault="007B586E" w:rsidP="00465DFB">
            <w:pPr>
              <w:pStyle w:val="S3-Heading2"/>
              <w:ind w:left="666"/>
              <w:jc w:val="center"/>
              <w:rPr>
                <w:sz w:val="22"/>
                <w:szCs w:val="22"/>
              </w:rPr>
            </w:pPr>
            <w:bookmarkStart w:id="417" w:name="_Toc498339861"/>
            <w:bookmarkStart w:id="418" w:name="_Toc498848208"/>
            <w:bookmarkStart w:id="419" w:name="_Toc499021786"/>
            <w:bookmarkStart w:id="420" w:name="_Toc499023469"/>
            <w:bookmarkStart w:id="421" w:name="_Toc501529951"/>
            <w:bookmarkStart w:id="422" w:name="_Toc503874229"/>
            <w:bookmarkStart w:id="423" w:name="_Toc23215165"/>
            <w:bookmarkStart w:id="424" w:name="_Toc168299670"/>
            <w:r w:rsidRPr="00B014A9">
              <w:rPr>
                <w:sz w:val="22"/>
                <w:szCs w:val="22"/>
              </w:rPr>
              <w:t xml:space="preserve">2.2 </w:t>
            </w:r>
            <w:r w:rsidRPr="00B014A9">
              <w:rPr>
                <w:sz w:val="22"/>
                <w:szCs w:val="22"/>
              </w:rPr>
              <w:tab/>
              <w:t>Historical Contract Non-Performance</w:t>
            </w:r>
            <w:bookmarkEnd w:id="417"/>
            <w:bookmarkEnd w:id="418"/>
            <w:bookmarkEnd w:id="419"/>
            <w:bookmarkEnd w:id="420"/>
            <w:bookmarkEnd w:id="421"/>
            <w:bookmarkEnd w:id="422"/>
            <w:bookmarkEnd w:id="423"/>
            <w:bookmarkEnd w:id="424"/>
          </w:p>
        </w:tc>
      </w:tr>
      <w:tr w:rsidR="007B586E" w:rsidRPr="00B014A9" w14:paraId="36171DE5" w14:textId="77777777" w:rsidTr="00A755AC">
        <w:trPr>
          <w:cantSplit/>
          <w:tblHeader/>
        </w:trPr>
        <w:tc>
          <w:tcPr>
            <w:tcW w:w="2214" w:type="dxa"/>
            <w:vMerge w:val="restart"/>
            <w:shd w:val="clear" w:color="auto" w:fill="D9D9D9"/>
            <w:vAlign w:val="center"/>
          </w:tcPr>
          <w:p w14:paraId="40F737EF" w14:textId="77777777" w:rsidR="007B586E" w:rsidRPr="00B014A9" w:rsidRDefault="007B586E">
            <w:pPr>
              <w:pStyle w:val="titulo"/>
              <w:rPr>
                <w:b w:val="0"/>
                <w:sz w:val="22"/>
                <w:szCs w:val="22"/>
              </w:rPr>
            </w:pPr>
            <w:r w:rsidRPr="00B014A9">
              <w:rPr>
                <w:rFonts w:ascii="Times New Roman" w:hAnsi="Times New Roman"/>
                <w:sz w:val="22"/>
                <w:szCs w:val="22"/>
              </w:rPr>
              <w:t>Sub-Factor</w:t>
            </w:r>
          </w:p>
        </w:tc>
        <w:tc>
          <w:tcPr>
            <w:tcW w:w="8640" w:type="dxa"/>
            <w:gridSpan w:val="5"/>
            <w:shd w:val="clear" w:color="auto" w:fill="D9D9D9"/>
          </w:tcPr>
          <w:p w14:paraId="67299BB2" w14:textId="77777777" w:rsidR="007B586E" w:rsidRPr="00B014A9" w:rsidRDefault="007B586E">
            <w:pPr>
              <w:pStyle w:val="titulo"/>
              <w:spacing w:before="80" w:after="80"/>
              <w:rPr>
                <w:rFonts w:ascii="Times New Roman" w:hAnsi="Times New Roman"/>
                <w:sz w:val="22"/>
                <w:szCs w:val="22"/>
              </w:rPr>
            </w:pPr>
            <w:r w:rsidRPr="00B014A9">
              <w:rPr>
                <w:b w:val="0"/>
                <w:sz w:val="22"/>
                <w:szCs w:val="22"/>
              </w:rPr>
              <w:t>Criteria</w:t>
            </w:r>
          </w:p>
        </w:tc>
        <w:tc>
          <w:tcPr>
            <w:tcW w:w="2214" w:type="dxa"/>
            <w:vMerge w:val="restart"/>
            <w:shd w:val="clear" w:color="auto" w:fill="D9D9D9"/>
            <w:vAlign w:val="center"/>
          </w:tcPr>
          <w:p w14:paraId="4246EDA1" w14:textId="77777777" w:rsidR="007B586E" w:rsidRPr="00B014A9" w:rsidRDefault="007B586E">
            <w:pPr>
              <w:spacing w:before="80" w:after="80"/>
              <w:ind w:left="36" w:hanging="36"/>
              <w:jc w:val="center"/>
              <w:rPr>
                <w:b/>
                <w:sz w:val="22"/>
                <w:szCs w:val="22"/>
              </w:rPr>
            </w:pPr>
            <w:r w:rsidRPr="00B014A9">
              <w:rPr>
                <w:b/>
                <w:sz w:val="22"/>
                <w:szCs w:val="22"/>
              </w:rPr>
              <w:t>Documentation  Required</w:t>
            </w:r>
          </w:p>
        </w:tc>
      </w:tr>
      <w:tr w:rsidR="007B586E" w:rsidRPr="00B014A9" w14:paraId="3A556394" w14:textId="77777777" w:rsidTr="00A755AC">
        <w:trPr>
          <w:cantSplit/>
          <w:tblHeader/>
        </w:trPr>
        <w:tc>
          <w:tcPr>
            <w:tcW w:w="2214" w:type="dxa"/>
            <w:vMerge/>
            <w:shd w:val="clear" w:color="auto" w:fill="D9D9D9"/>
          </w:tcPr>
          <w:p w14:paraId="2FE29CF4" w14:textId="77777777" w:rsidR="007B586E" w:rsidRPr="00B014A9" w:rsidRDefault="007B586E">
            <w:pPr>
              <w:jc w:val="center"/>
              <w:rPr>
                <w:b/>
                <w:sz w:val="22"/>
                <w:szCs w:val="22"/>
              </w:rPr>
            </w:pPr>
          </w:p>
        </w:tc>
        <w:tc>
          <w:tcPr>
            <w:tcW w:w="2790" w:type="dxa"/>
            <w:vMerge w:val="restart"/>
            <w:shd w:val="clear" w:color="auto" w:fill="D9D9D9"/>
            <w:vAlign w:val="center"/>
          </w:tcPr>
          <w:p w14:paraId="23AC106A" w14:textId="77777777" w:rsidR="007B586E" w:rsidRPr="00B014A9" w:rsidRDefault="007B586E">
            <w:pPr>
              <w:pStyle w:val="titulo"/>
              <w:spacing w:after="0"/>
              <w:rPr>
                <w:rFonts w:ascii="Times New Roman" w:hAnsi="Times New Roman"/>
                <w:sz w:val="22"/>
                <w:szCs w:val="22"/>
              </w:rPr>
            </w:pPr>
            <w:r w:rsidRPr="00B014A9">
              <w:rPr>
                <w:rFonts w:ascii="Times New Roman" w:hAnsi="Times New Roman"/>
                <w:sz w:val="22"/>
                <w:szCs w:val="22"/>
              </w:rPr>
              <w:t>Requirement</w:t>
            </w:r>
          </w:p>
        </w:tc>
        <w:tc>
          <w:tcPr>
            <w:tcW w:w="5850" w:type="dxa"/>
            <w:gridSpan w:val="4"/>
            <w:shd w:val="clear" w:color="auto" w:fill="D9D9D9"/>
          </w:tcPr>
          <w:p w14:paraId="1AFE68D5" w14:textId="77777777" w:rsidR="007B586E" w:rsidRPr="00B014A9" w:rsidRDefault="007B586E">
            <w:pPr>
              <w:pStyle w:val="titulo"/>
              <w:spacing w:before="80" w:after="80"/>
              <w:rPr>
                <w:rFonts w:ascii="Times New Roman" w:hAnsi="Times New Roman"/>
                <w:sz w:val="22"/>
                <w:szCs w:val="22"/>
              </w:rPr>
            </w:pPr>
            <w:r w:rsidRPr="00B014A9">
              <w:rPr>
                <w:rFonts w:ascii="Times New Roman" w:hAnsi="Times New Roman"/>
                <w:sz w:val="22"/>
                <w:szCs w:val="22"/>
              </w:rPr>
              <w:t>Bidder</w:t>
            </w:r>
          </w:p>
        </w:tc>
        <w:tc>
          <w:tcPr>
            <w:tcW w:w="2214" w:type="dxa"/>
            <w:vMerge/>
            <w:shd w:val="clear" w:color="auto" w:fill="D9D9D9"/>
          </w:tcPr>
          <w:p w14:paraId="2D08814E" w14:textId="77777777" w:rsidR="007B586E" w:rsidRPr="00B014A9" w:rsidRDefault="007B586E">
            <w:pPr>
              <w:spacing w:before="40"/>
              <w:ind w:left="36" w:hanging="36"/>
              <w:jc w:val="center"/>
              <w:rPr>
                <w:b/>
                <w:sz w:val="22"/>
                <w:szCs w:val="22"/>
              </w:rPr>
            </w:pPr>
          </w:p>
        </w:tc>
      </w:tr>
      <w:tr w:rsidR="007B586E" w:rsidRPr="00B014A9" w14:paraId="27C7F46E" w14:textId="77777777" w:rsidTr="00A755AC">
        <w:trPr>
          <w:cantSplit/>
          <w:tblHeader/>
        </w:trPr>
        <w:tc>
          <w:tcPr>
            <w:tcW w:w="2214" w:type="dxa"/>
            <w:vMerge/>
            <w:shd w:val="clear" w:color="auto" w:fill="D9D9D9"/>
          </w:tcPr>
          <w:p w14:paraId="78DA0139" w14:textId="77777777" w:rsidR="007B586E" w:rsidRPr="00B014A9" w:rsidRDefault="007B586E">
            <w:pPr>
              <w:rPr>
                <w:b/>
                <w:sz w:val="22"/>
                <w:szCs w:val="22"/>
              </w:rPr>
            </w:pPr>
          </w:p>
        </w:tc>
        <w:tc>
          <w:tcPr>
            <w:tcW w:w="2790" w:type="dxa"/>
            <w:vMerge/>
            <w:shd w:val="clear" w:color="auto" w:fill="D9D9D9"/>
          </w:tcPr>
          <w:p w14:paraId="5E6DED74" w14:textId="77777777" w:rsidR="007B586E" w:rsidRPr="00B014A9" w:rsidRDefault="007B586E">
            <w:pPr>
              <w:rPr>
                <w:b/>
                <w:sz w:val="22"/>
                <w:szCs w:val="22"/>
              </w:rPr>
            </w:pPr>
          </w:p>
        </w:tc>
        <w:tc>
          <w:tcPr>
            <w:tcW w:w="1440" w:type="dxa"/>
            <w:vMerge w:val="restart"/>
            <w:shd w:val="clear" w:color="auto" w:fill="D9D9D9"/>
            <w:vAlign w:val="center"/>
          </w:tcPr>
          <w:p w14:paraId="3A3B5DD2" w14:textId="77777777" w:rsidR="007B586E" w:rsidRPr="00B014A9" w:rsidRDefault="007B586E">
            <w:pPr>
              <w:spacing w:before="40"/>
              <w:jc w:val="center"/>
              <w:rPr>
                <w:b/>
                <w:sz w:val="22"/>
                <w:szCs w:val="22"/>
              </w:rPr>
            </w:pPr>
            <w:r w:rsidRPr="00B014A9">
              <w:rPr>
                <w:b/>
                <w:sz w:val="22"/>
                <w:szCs w:val="22"/>
              </w:rPr>
              <w:t>Single Entity</w:t>
            </w:r>
          </w:p>
        </w:tc>
        <w:tc>
          <w:tcPr>
            <w:tcW w:w="4410" w:type="dxa"/>
            <w:gridSpan w:val="3"/>
            <w:shd w:val="clear" w:color="auto" w:fill="D9D9D9"/>
          </w:tcPr>
          <w:p w14:paraId="128B2399" w14:textId="77777777" w:rsidR="007B586E" w:rsidRPr="00B014A9" w:rsidRDefault="007B586E">
            <w:pPr>
              <w:pStyle w:val="titulo"/>
              <w:spacing w:before="40" w:after="0"/>
              <w:rPr>
                <w:rFonts w:ascii="Times New Roman" w:hAnsi="Times New Roman"/>
                <w:sz w:val="22"/>
                <w:szCs w:val="22"/>
              </w:rPr>
            </w:pPr>
            <w:r w:rsidRPr="00B014A9">
              <w:rPr>
                <w:rFonts w:ascii="Times New Roman" w:hAnsi="Times New Roman"/>
                <w:sz w:val="22"/>
                <w:szCs w:val="22"/>
              </w:rPr>
              <w:t>Joint Venture, Consortium or Association</w:t>
            </w:r>
          </w:p>
        </w:tc>
        <w:tc>
          <w:tcPr>
            <w:tcW w:w="2214" w:type="dxa"/>
            <w:vMerge/>
            <w:shd w:val="clear" w:color="auto" w:fill="D9D9D9"/>
          </w:tcPr>
          <w:p w14:paraId="7EE1640B" w14:textId="77777777" w:rsidR="007B586E" w:rsidRPr="00B014A9" w:rsidRDefault="007B586E">
            <w:pPr>
              <w:spacing w:before="40"/>
              <w:ind w:left="36" w:hanging="36"/>
              <w:jc w:val="center"/>
              <w:rPr>
                <w:b/>
                <w:sz w:val="22"/>
                <w:szCs w:val="22"/>
              </w:rPr>
            </w:pPr>
          </w:p>
        </w:tc>
      </w:tr>
      <w:tr w:rsidR="007B586E" w:rsidRPr="00B014A9" w14:paraId="18D361EA" w14:textId="77777777" w:rsidTr="00A755AC">
        <w:trPr>
          <w:cantSplit/>
          <w:trHeight w:val="600"/>
          <w:tblHeader/>
        </w:trPr>
        <w:tc>
          <w:tcPr>
            <w:tcW w:w="2214" w:type="dxa"/>
            <w:vMerge/>
            <w:tcBorders>
              <w:bottom w:val="single" w:sz="4" w:space="0" w:color="auto"/>
            </w:tcBorders>
            <w:shd w:val="clear" w:color="auto" w:fill="D9D9D9"/>
          </w:tcPr>
          <w:p w14:paraId="3CF8F24F" w14:textId="77777777" w:rsidR="007B586E" w:rsidRPr="00B014A9" w:rsidRDefault="007B586E">
            <w:pPr>
              <w:rPr>
                <w:b/>
                <w:sz w:val="22"/>
                <w:szCs w:val="22"/>
              </w:rPr>
            </w:pPr>
          </w:p>
        </w:tc>
        <w:tc>
          <w:tcPr>
            <w:tcW w:w="2790" w:type="dxa"/>
            <w:vMerge/>
            <w:shd w:val="clear" w:color="auto" w:fill="D9D9D9"/>
          </w:tcPr>
          <w:p w14:paraId="35748C14" w14:textId="77777777" w:rsidR="007B586E" w:rsidRPr="00B014A9" w:rsidRDefault="007B586E">
            <w:pPr>
              <w:rPr>
                <w:b/>
                <w:sz w:val="22"/>
                <w:szCs w:val="22"/>
              </w:rPr>
            </w:pPr>
          </w:p>
        </w:tc>
        <w:tc>
          <w:tcPr>
            <w:tcW w:w="1440" w:type="dxa"/>
            <w:vMerge/>
            <w:shd w:val="clear" w:color="auto" w:fill="D9D9D9"/>
          </w:tcPr>
          <w:p w14:paraId="532EAAC4" w14:textId="77777777" w:rsidR="007B586E" w:rsidRPr="00B014A9" w:rsidRDefault="007B586E">
            <w:pPr>
              <w:spacing w:before="40"/>
              <w:ind w:left="36" w:hanging="36"/>
              <w:jc w:val="center"/>
              <w:rPr>
                <w:b/>
                <w:sz w:val="22"/>
                <w:szCs w:val="22"/>
              </w:rPr>
            </w:pPr>
          </w:p>
        </w:tc>
        <w:tc>
          <w:tcPr>
            <w:tcW w:w="1440" w:type="dxa"/>
            <w:shd w:val="clear" w:color="auto" w:fill="D9D9D9"/>
          </w:tcPr>
          <w:p w14:paraId="4059F054" w14:textId="77777777" w:rsidR="007B586E" w:rsidRPr="00B014A9" w:rsidRDefault="007B586E">
            <w:pPr>
              <w:spacing w:before="40"/>
              <w:jc w:val="center"/>
              <w:rPr>
                <w:b/>
                <w:sz w:val="22"/>
                <w:szCs w:val="22"/>
              </w:rPr>
            </w:pPr>
            <w:r w:rsidRPr="00B014A9">
              <w:rPr>
                <w:b/>
                <w:sz w:val="22"/>
                <w:szCs w:val="22"/>
              </w:rPr>
              <w:t>All partners combined</w:t>
            </w:r>
          </w:p>
        </w:tc>
        <w:tc>
          <w:tcPr>
            <w:tcW w:w="1440" w:type="dxa"/>
            <w:shd w:val="clear" w:color="auto" w:fill="D9D9D9"/>
          </w:tcPr>
          <w:p w14:paraId="55659929" w14:textId="77777777" w:rsidR="007B586E" w:rsidRPr="00B014A9" w:rsidRDefault="007B586E">
            <w:pPr>
              <w:spacing w:before="40"/>
              <w:jc w:val="center"/>
              <w:rPr>
                <w:b/>
                <w:sz w:val="22"/>
                <w:szCs w:val="22"/>
              </w:rPr>
            </w:pPr>
            <w:r w:rsidRPr="00B014A9">
              <w:rPr>
                <w:b/>
                <w:sz w:val="22"/>
                <w:szCs w:val="22"/>
              </w:rPr>
              <w:t>Each partner</w:t>
            </w:r>
          </w:p>
        </w:tc>
        <w:tc>
          <w:tcPr>
            <w:tcW w:w="1530" w:type="dxa"/>
            <w:shd w:val="clear" w:color="auto" w:fill="D9D9D9"/>
          </w:tcPr>
          <w:p w14:paraId="35B1A126" w14:textId="77777777" w:rsidR="007B586E" w:rsidRPr="00B014A9" w:rsidRDefault="007B586E">
            <w:pPr>
              <w:spacing w:before="40"/>
              <w:jc w:val="center"/>
              <w:rPr>
                <w:b/>
                <w:sz w:val="22"/>
                <w:szCs w:val="22"/>
              </w:rPr>
            </w:pPr>
            <w:r w:rsidRPr="00B014A9">
              <w:rPr>
                <w:b/>
                <w:sz w:val="22"/>
                <w:szCs w:val="22"/>
              </w:rPr>
              <w:t>At least one partner</w:t>
            </w:r>
          </w:p>
        </w:tc>
        <w:tc>
          <w:tcPr>
            <w:tcW w:w="2214" w:type="dxa"/>
            <w:vMerge/>
            <w:shd w:val="clear" w:color="auto" w:fill="D9D9D9"/>
          </w:tcPr>
          <w:p w14:paraId="7A7FEDD1" w14:textId="77777777" w:rsidR="007B586E" w:rsidRPr="00B014A9" w:rsidRDefault="007B586E">
            <w:pPr>
              <w:ind w:left="36" w:hanging="36"/>
              <w:jc w:val="center"/>
              <w:rPr>
                <w:b/>
                <w:sz w:val="22"/>
                <w:szCs w:val="22"/>
              </w:rPr>
            </w:pPr>
          </w:p>
        </w:tc>
      </w:tr>
      <w:tr w:rsidR="007B586E" w:rsidRPr="00B014A9" w14:paraId="352AE48E" w14:textId="77777777" w:rsidTr="00A755AC">
        <w:trPr>
          <w:cantSplit/>
          <w:trHeight w:val="600"/>
        </w:trPr>
        <w:tc>
          <w:tcPr>
            <w:tcW w:w="2214" w:type="dxa"/>
            <w:shd w:val="clear" w:color="auto" w:fill="D9D9D9"/>
          </w:tcPr>
          <w:p w14:paraId="00601292" w14:textId="77777777" w:rsidR="007B586E" w:rsidRPr="00B014A9" w:rsidRDefault="007B586E" w:rsidP="00641DF7">
            <w:pPr>
              <w:pStyle w:val="Heading2"/>
              <w:keepNext w:val="0"/>
              <w:spacing w:before="60" w:after="60"/>
              <w:ind w:left="0" w:right="0" w:firstLine="0"/>
              <w:jc w:val="both"/>
              <w:rPr>
                <w:rFonts w:ascii="Times New Roman" w:hAnsi="Times New Roman" w:cs="Times New Roman"/>
                <w:sz w:val="22"/>
                <w:szCs w:val="22"/>
              </w:rPr>
            </w:pPr>
            <w:bookmarkStart w:id="425" w:name="_Toc496968124"/>
            <w:r w:rsidRPr="00B014A9">
              <w:rPr>
                <w:rFonts w:ascii="Times New Roman" w:hAnsi="Times New Roman" w:cs="Times New Roman"/>
                <w:b w:val="0"/>
                <w:sz w:val="22"/>
                <w:szCs w:val="22"/>
              </w:rPr>
              <w:t>2.2.1 History of non-performing contracts</w:t>
            </w:r>
            <w:bookmarkEnd w:id="425"/>
          </w:p>
        </w:tc>
        <w:tc>
          <w:tcPr>
            <w:tcW w:w="2790" w:type="dxa"/>
          </w:tcPr>
          <w:p w14:paraId="00B5263D" w14:textId="2BA678F6" w:rsidR="007B586E" w:rsidRPr="00B014A9" w:rsidRDefault="007B586E" w:rsidP="002402C2">
            <w:pPr>
              <w:pStyle w:val="BodyTextIndent"/>
              <w:spacing w:before="60" w:after="60"/>
              <w:ind w:left="0"/>
              <w:jc w:val="both"/>
              <w:rPr>
                <w:rFonts w:ascii="Times New Roman" w:hAnsi="Times New Roman" w:cs="Times New Roman"/>
                <w:sz w:val="22"/>
                <w:szCs w:val="22"/>
              </w:rPr>
            </w:pPr>
            <w:r w:rsidRPr="00B014A9">
              <w:rPr>
                <w:rFonts w:ascii="Times New Roman" w:hAnsi="Times New Roman" w:cs="Times New Roman"/>
                <w:sz w:val="22"/>
                <w:szCs w:val="22"/>
              </w:rPr>
              <w:t xml:space="preserve">Non-performance of a contract did not occur within the </w:t>
            </w:r>
            <w:r w:rsidRPr="003E5AE2">
              <w:rPr>
                <w:rFonts w:ascii="Times New Roman" w:hAnsi="Times New Roman" w:cs="Times New Roman"/>
                <w:sz w:val="22"/>
                <w:szCs w:val="22"/>
              </w:rPr>
              <w:t xml:space="preserve">last </w:t>
            </w:r>
            <w:r w:rsidR="002402C2" w:rsidRPr="003E5AE2">
              <w:rPr>
                <w:rFonts w:ascii="Times New Roman" w:hAnsi="Times New Roman" w:cs="Times New Roman"/>
                <w:sz w:val="22"/>
                <w:szCs w:val="22"/>
              </w:rPr>
              <w:t>five</w:t>
            </w:r>
            <w:r w:rsidRPr="003E5AE2">
              <w:rPr>
                <w:rFonts w:ascii="Times New Roman" w:hAnsi="Times New Roman" w:cs="Times New Roman"/>
                <w:sz w:val="22"/>
                <w:szCs w:val="22"/>
              </w:rPr>
              <w:t xml:space="preserve"> (</w:t>
            </w:r>
            <w:r w:rsidR="002402C2" w:rsidRPr="003E5AE2">
              <w:rPr>
                <w:rFonts w:ascii="Times New Roman" w:hAnsi="Times New Roman" w:cs="Times New Roman"/>
                <w:sz w:val="22"/>
                <w:szCs w:val="22"/>
              </w:rPr>
              <w:t>05</w:t>
            </w:r>
            <w:r w:rsidRPr="003E5AE2">
              <w:rPr>
                <w:rFonts w:ascii="Times New Roman" w:hAnsi="Times New Roman" w:cs="Times New Roman"/>
                <w:sz w:val="22"/>
                <w:szCs w:val="22"/>
              </w:rPr>
              <w:t xml:space="preserve">) years </w:t>
            </w:r>
            <w:r w:rsidRPr="00B014A9">
              <w:rPr>
                <w:rFonts w:ascii="Times New Roman" w:hAnsi="Times New Roman" w:cs="Times New Roman"/>
                <w:sz w:val="22"/>
                <w:szCs w:val="22"/>
              </w:rPr>
              <w:t xml:space="preserve">prior to the deadline for application submission, based on all information on fully settled disputes or litigation.  A fully settled dispute or litigation is one that has been resolved in accordance with the Dispute Resolution Mechanism under the respective contract, and where all appeal instances available to the bidder have been exhausted. </w:t>
            </w:r>
          </w:p>
        </w:tc>
        <w:tc>
          <w:tcPr>
            <w:tcW w:w="1440" w:type="dxa"/>
            <w:vAlign w:val="center"/>
          </w:tcPr>
          <w:p w14:paraId="4088924E" w14:textId="77777777" w:rsidR="007B586E" w:rsidRPr="00B014A9" w:rsidRDefault="007B586E" w:rsidP="00641DF7">
            <w:pPr>
              <w:spacing w:before="60" w:after="60"/>
              <w:jc w:val="center"/>
              <w:rPr>
                <w:sz w:val="22"/>
                <w:szCs w:val="22"/>
              </w:rPr>
            </w:pPr>
            <w:r w:rsidRPr="00B014A9">
              <w:rPr>
                <w:sz w:val="22"/>
                <w:szCs w:val="22"/>
              </w:rPr>
              <w:t>Must meet requirement by itself or as partner to past or existing JV</w:t>
            </w:r>
          </w:p>
        </w:tc>
        <w:tc>
          <w:tcPr>
            <w:tcW w:w="1440" w:type="dxa"/>
            <w:vAlign w:val="center"/>
          </w:tcPr>
          <w:p w14:paraId="52619FA0" w14:textId="77777777" w:rsidR="007B586E" w:rsidRPr="00B014A9" w:rsidRDefault="007B586E" w:rsidP="00641DF7">
            <w:pPr>
              <w:spacing w:before="60" w:after="60"/>
              <w:jc w:val="center"/>
              <w:rPr>
                <w:sz w:val="22"/>
                <w:szCs w:val="22"/>
              </w:rPr>
            </w:pPr>
            <w:r w:rsidRPr="00B014A9">
              <w:rPr>
                <w:sz w:val="22"/>
                <w:szCs w:val="22"/>
              </w:rPr>
              <w:t>N / A</w:t>
            </w:r>
          </w:p>
          <w:p w14:paraId="0635A1C2" w14:textId="77777777" w:rsidR="007B586E" w:rsidRPr="00B014A9" w:rsidRDefault="007B586E" w:rsidP="00641DF7">
            <w:pPr>
              <w:spacing w:before="60" w:after="60"/>
              <w:jc w:val="center"/>
              <w:rPr>
                <w:sz w:val="22"/>
                <w:szCs w:val="22"/>
              </w:rPr>
            </w:pPr>
          </w:p>
        </w:tc>
        <w:tc>
          <w:tcPr>
            <w:tcW w:w="1440" w:type="dxa"/>
            <w:vAlign w:val="center"/>
          </w:tcPr>
          <w:p w14:paraId="528B40C7" w14:textId="77777777" w:rsidR="007B586E" w:rsidRPr="00B014A9" w:rsidRDefault="007B586E" w:rsidP="00641DF7">
            <w:pPr>
              <w:spacing w:before="60" w:after="60"/>
              <w:jc w:val="center"/>
              <w:rPr>
                <w:sz w:val="22"/>
                <w:szCs w:val="22"/>
              </w:rPr>
            </w:pPr>
            <w:r w:rsidRPr="00B014A9">
              <w:rPr>
                <w:sz w:val="22"/>
                <w:szCs w:val="22"/>
              </w:rPr>
              <w:t>Must meet requirement by itself or  as partner to past or existing JV</w:t>
            </w:r>
          </w:p>
        </w:tc>
        <w:tc>
          <w:tcPr>
            <w:tcW w:w="1530" w:type="dxa"/>
            <w:vAlign w:val="center"/>
          </w:tcPr>
          <w:p w14:paraId="43410010" w14:textId="77777777" w:rsidR="007B586E" w:rsidRPr="00B014A9" w:rsidRDefault="007B586E" w:rsidP="00641DF7">
            <w:pPr>
              <w:spacing w:before="60" w:after="60"/>
              <w:jc w:val="center"/>
              <w:rPr>
                <w:sz w:val="22"/>
                <w:szCs w:val="22"/>
                <w:lang w:val="pt-BR"/>
              </w:rPr>
            </w:pPr>
            <w:r w:rsidRPr="00B014A9">
              <w:rPr>
                <w:sz w:val="22"/>
                <w:szCs w:val="22"/>
                <w:lang w:val="pt-BR"/>
              </w:rPr>
              <w:t>N / A</w:t>
            </w:r>
          </w:p>
        </w:tc>
        <w:tc>
          <w:tcPr>
            <w:tcW w:w="2214" w:type="dxa"/>
          </w:tcPr>
          <w:p w14:paraId="2FAC43A0" w14:textId="77777777" w:rsidR="00150C36" w:rsidRPr="00B014A9" w:rsidRDefault="00150C36" w:rsidP="00641DF7">
            <w:pPr>
              <w:spacing w:before="60" w:after="60"/>
              <w:jc w:val="center"/>
              <w:rPr>
                <w:sz w:val="22"/>
                <w:szCs w:val="22"/>
                <w:lang w:val="pt-BR"/>
              </w:rPr>
            </w:pPr>
          </w:p>
          <w:p w14:paraId="7EAB147B" w14:textId="77777777" w:rsidR="00150C36" w:rsidRPr="00B014A9" w:rsidRDefault="00150C36" w:rsidP="00641DF7">
            <w:pPr>
              <w:spacing w:before="60" w:after="60"/>
              <w:jc w:val="center"/>
              <w:rPr>
                <w:sz w:val="22"/>
                <w:szCs w:val="22"/>
                <w:lang w:val="pt-BR"/>
              </w:rPr>
            </w:pPr>
          </w:p>
          <w:p w14:paraId="043DBE34" w14:textId="77777777" w:rsidR="00150C36" w:rsidRPr="00B014A9" w:rsidRDefault="00150C36" w:rsidP="00641DF7">
            <w:pPr>
              <w:spacing w:before="60" w:after="60"/>
              <w:jc w:val="center"/>
              <w:rPr>
                <w:sz w:val="22"/>
                <w:szCs w:val="22"/>
                <w:lang w:val="pt-BR"/>
              </w:rPr>
            </w:pPr>
          </w:p>
          <w:p w14:paraId="4FB68CC2" w14:textId="77777777" w:rsidR="00150C36" w:rsidRPr="00B014A9" w:rsidRDefault="00150C36" w:rsidP="00641DF7">
            <w:pPr>
              <w:spacing w:before="60" w:after="60"/>
              <w:jc w:val="center"/>
              <w:rPr>
                <w:sz w:val="22"/>
                <w:szCs w:val="22"/>
                <w:lang w:val="pt-BR"/>
              </w:rPr>
            </w:pPr>
          </w:p>
          <w:p w14:paraId="2942CD56" w14:textId="77777777" w:rsidR="00150C36" w:rsidRPr="00B014A9" w:rsidRDefault="00150C36" w:rsidP="00641DF7">
            <w:pPr>
              <w:spacing w:before="60" w:after="60"/>
              <w:jc w:val="center"/>
              <w:rPr>
                <w:sz w:val="22"/>
                <w:szCs w:val="22"/>
                <w:lang w:val="pt-BR"/>
              </w:rPr>
            </w:pPr>
          </w:p>
          <w:p w14:paraId="02CC3470" w14:textId="77777777" w:rsidR="00150C36" w:rsidRPr="00B014A9" w:rsidRDefault="00150C36" w:rsidP="00641DF7">
            <w:pPr>
              <w:spacing w:before="60" w:after="60"/>
              <w:jc w:val="center"/>
              <w:rPr>
                <w:sz w:val="22"/>
                <w:szCs w:val="22"/>
                <w:lang w:val="pt-BR"/>
              </w:rPr>
            </w:pPr>
          </w:p>
          <w:p w14:paraId="6F045825" w14:textId="77777777" w:rsidR="00150C36" w:rsidRPr="00B014A9" w:rsidRDefault="00150C36" w:rsidP="00641DF7">
            <w:pPr>
              <w:spacing w:before="60" w:after="60"/>
              <w:jc w:val="center"/>
              <w:rPr>
                <w:sz w:val="22"/>
                <w:szCs w:val="22"/>
                <w:lang w:val="pt-BR"/>
              </w:rPr>
            </w:pPr>
          </w:p>
          <w:p w14:paraId="14B66AC6" w14:textId="77777777" w:rsidR="007B586E" w:rsidRPr="00B014A9" w:rsidRDefault="007B586E" w:rsidP="00641DF7">
            <w:pPr>
              <w:spacing w:before="60" w:after="60"/>
              <w:jc w:val="center"/>
              <w:rPr>
                <w:sz w:val="22"/>
                <w:szCs w:val="22"/>
                <w:lang w:val="pt-BR"/>
              </w:rPr>
            </w:pPr>
            <w:r w:rsidRPr="00B014A9">
              <w:rPr>
                <w:sz w:val="22"/>
                <w:szCs w:val="22"/>
                <w:lang w:val="pt-BR"/>
              </w:rPr>
              <w:t>Form CON - 2</w:t>
            </w:r>
          </w:p>
        </w:tc>
      </w:tr>
      <w:tr w:rsidR="007B586E" w:rsidRPr="00B014A9" w14:paraId="7E7AF2EE" w14:textId="77777777" w:rsidTr="00A755AC">
        <w:trPr>
          <w:cantSplit/>
          <w:trHeight w:val="600"/>
        </w:trPr>
        <w:tc>
          <w:tcPr>
            <w:tcW w:w="2214" w:type="dxa"/>
            <w:shd w:val="clear" w:color="auto" w:fill="D9D9D9"/>
          </w:tcPr>
          <w:p w14:paraId="498EDF05" w14:textId="77777777" w:rsidR="007B586E" w:rsidRPr="00B014A9" w:rsidRDefault="007B586E" w:rsidP="00641DF7">
            <w:pPr>
              <w:pStyle w:val="Heading2"/>
              <w:keepNext w:val="0"/>
              <w:spacing w:before="60" w:after="60"/>
              <w:ind w:left="0" w:right="0" w:firstLine="0"/>
              <w:jc w:val="both"/>
              <w:rPr>
                <w:rFonts w:ascii="Times New Roman" w:hAnsi="Times New Roman" w:cs="Times New Roman"/>
                <w:sz w:val="22"/>
                <w:szCs w:val="22"/>
              </w:rPr>
            </w:pPr>
            <w:bookmarkStart w:id="426" w:name="_Toc496968125"/>
            <w:r w:rsidRPr="00B014A9">
              <w:rPr>
                <w:rFonts w:ascii="Times New Roman" w:hAnsi="Times New Roman" w:cs="Times New Roman"/>
                <w:b w:val="0"/>
                <w:sz w:val="22"/>
                <w:szCs w:val="22"/>
              </w:rPr>
              <w:t>2.2.2 Pending Litigation</w:t>
            </w:r>
            <w:bookmarkEnd w:id="426"/>
          </w:p>
        </w:tc>
        <w:tc>
          <w:tcPr>
            <w:tcW w:w="2790" w:type="dxa"/>
          </w:tcPr>
          <w:p w14:paraId="090EAEF1" w14:textId="466924BB" w:rsidR="007B586E" w:rsidRPr="00B014A9" w:rsidRDefault="007B586E" w:rsidP="00D46F71">
            <w:pPr>
              <w:pStyle w:val="Heading3"/>
              <w:spacing w:before="60"/>
              <w:jc w:val="both"/>
              <w:rPr>
                <w:rFonts w:cs="Times New Roman"/>
                <w:b w:val="0"/>
                <w:sz w:val="22"/>
                <w:szCs w:val="22"/>
              </w:rPr>
            </w:pPr>
            <w:r w:rsidRPr="00B014A9">
              <w:rPr>
                <w:rFonts w:cs="Times New Roman"/>
                <w:b w:val="0"/>
                <w:sz w:val="22"/>
                <w:szCs w:val="22"/>
              </w:rPr>
              <w:t xml:space="preserve">All pending litigation shall in total not represent more than </w:t>
            </w:r>
            <w:r w:rsidR="00D46F71" w:rsidRPr="003E5AE2">
              <w:rPr>
                <w:rFonts w:cs="Times New Roman"/>
                <w:b w:val="0"/>
                <w:sz w:val="22"/>
                <w:szCs w:val="22"/>
              </w:rPr>
              <w:t>Thirty percent (30</w:t>
            </w:r>
            <w:r w:rsidRPr="003E5AE2">
              <w:rPr>
                <w:rFonts w:cs="Times New Roman"/>
                <w:b w:val="0"/>
                <w:sz w:val="22"/>
                <w:szCs w:val="22"/>
              </w:rPr>
              <w:t xml:space="preserve">%) of the </w:t>
            </w:r>
            <w:proofErr w:type="gramStart"/>
            <w:r w:rsidRPr="003E5AE2">
              <w:rPr>
                <w:rFonts w:cs="Times New Roman"/>
                <w:b w:val="0"/>
                <w:sz w:val="22"/>
                <w:szCs w:val="22"/>
              </w:rPr>
              <w:t>Bidder’s  net</w:t>
            </w:r>
            <w:proofErr w:type="gramEnd"/>
            <w:r w:rsidRPr="003E5AE2">
              <w:rPr>
                <w:rFonts w:cs="Times New Roman"/>
                <w:b w:val="0"/>
                <w:sz w:val="22"/>
                <w:szCs w:val="22"/>
              </w:rPr>
              <w:t xml:space="preserve"> worth and shall </w:t>
            </w:r>
            <w:r w:rsidRPr="00B014A9">
              <w:rPr>
                <w:rFonts w:cs="Times New Roman"/>
                <w:b w:val="0"/>
                <w:sz w:val="22"/>
                <w:szCs w:val="22"/>
              </w:rPr>
              <w:t xml:space="preserve">be treated as resolved against the Bidder. </w:t>
            </w:r>
          </w:p>
        </w:tc>
        <w:tc>
          <w:tcPr>
            <w:tcW w:w="1440" w:type="dxa"/>
            <w:vAlign w:val="center"/>
          </w:tcPr>
          <w:p w14:paraId="135A0B27" w14:textId="77777777" w:rsidR="007B586E" w:rsidRPr="00B014A9" w:rsidRDefault="007B586E" w:rsidP="00641DF7">
            <w:pPr>
              <w:spacing w:before="60" w:after="60"/>
              <w:jc w:val="center"/>
              <w:rPr>
                <w:sz w:val="22"/>
                <w:szCs w:val="22"/>
              </w:rPr>
            </w:pPr>
            <w:r w:rsidRPr="00B014A9">
              <w:rPr>
                <w:sz w:val="22"/>
                <w:szCs w:val="22"/>
              </w:rPr>
              <w:t>Must meet requirement by itself or as partner to past or existing JV</w:t>
            </w:r>
          </w:p>
        </w:tc>
        <w:tc>
          <w:tcPr>
            <w:tcW w:w="1440" w:type="dxa"/>
            <w:vAlign w:val="center"/>
          </w:tcPr>
          <w:p w14:paraId="006A821B" w14:textId="77777777" w:rsidR="007B586E" w:rsidRPr="00B014A9" w:rsidRDefault="007B586E" w:rsidP="00641DF7">
            <w:pPr>
              <w:spacing w:before="60" w:after="60"/>
              <w:jc w:val="center"/>
              <w:rPr>
                <w:sz w:val="22"/>
                <w:szCs w:val="22"/>
              </w:rPr>
            </w:pPr>
            <w:r w:rsidRPr="00B014A9">
              <w:rPr>
                <w:sz w:val="22"/>
                <w:szCs w:val="22"/>
              </w:rPr>
              <w:t>N / A</w:t>
            </w:r>
          </w:p>
        </w:tc>
        <w:tc>
          <w:tcPr>
            <w:tcW w:w="1440" w:type="dxa"/>
            <w:vAlign w:val="center"/>
          </w:tcPr>
          <w:p w14:paraId="110DFC5C" w14:textId="77777777" w:rsidR="007B586E" w:rsidRPr="00B014A9" w:rsidRDefault="007B586E" w:rsidP="00641DF7">
            <w:pPr>
              <w:spacing w:before="60" w:after="60"/>
              <w:jc w:val="center"/>
              <w:rPr>
                <w:sz w:val="22"/>
                <w:szCs w:val="22"/>
              </w:rPr>
            </w:pPr>
            <w:r w:rsidRPr="00B014A9">
              <w:rPr>
                <w:sz w:val="22"/>
                <w:szCs w:val="22"/>
              </w:rPr>
              <w:t>Must meet requirement by itself or as partner to past or existing JV</w:t>
            </w:r>
          </w:p>
        </w:tc>
        <w:tc>
          <w:tcPr>
            <w:tcW w:w="1530" w:type="dxa"/>
            <w:vAlign w:val="center"/>
          </w:tcPr>
          <w:p w14:paraId="609711E3" w14:textId="77777777" w:rsidR="007B586E" w:rsidRPr="00B014A9" w:rsidRDefault="007B586E" w:rsidP="00641DF7">
            <w:pPr>
              <w:spacing w:before="60" w:after="60"/>
              <w:jc w:val="center"/>
              <w:rPr>
                <w:sz w:val="22"/>
                <w:szCs w:val="22"/>
                <w:lang w:val="pt-BR"/>
              </w:rPr>
            </w:pPr>
            <w:r w:rsidRPr="00B014A9">
              <w:rPr>
                <w:sz w:val="22"/>
                <w:szCs w:val="22"/>
                <w:lang w:val="pt-BR"/>
              </w:rPr>
              <w:t>N / A</w:t>
            </w:r>
          </w:p>
        </w:tc>
        <w:tc>
          <w:tcPr>
            <w:tcW w:w="2214" w:type="dxa"/>
          </w:tcPr>
          <w:p w14:paraId="1E962D36" w14:textId="77777777" w:rsidR="00150C36" w:rsidRPr="00B014A9" w:rsidRDefault="00150C36" w:rsidP="00641DF7">
            <w:pPr>
              <w:spacing w:before="60" w:after="60"/>
              <w:jc w:val="center"/>
              <w:rPr>
                <w:sz w:val="22"/>
                <w:szCs w:val="22"/>
                <w:lang w:val="pt-BR"/>
              </w:rPr>
            </w:pPr>
          </w:p>
          <w:p w14:paraId="02513674" w14:textId="77777777" w:rsidR="00150C36" w:rsidRPr="00B014A9" w:rsidRDefault="00150C36" w:rsidP="00641DF7">
            <w:pPr>
              <w:spacing w:before="60" w:after="60"/>
              <w:jc w:val="center"/>
              <w:rPr>
                <w:sz w:val="22"/>
                <w:szCs w:val="22"/>
                <w:lang w:val="pt-BR"/>
              </w:rPr>
            </w:pPr>
          </w:p>
          <w:p w14:paraId="00A2BEB6" w14:textId="77777777" w:rsidR="007B586E" w:rsidRPr="00B014A9" w:rsidRDefault="007B586E" w:rsidP="00641DF7">
            <w:pPr>
              <w:spacing w:before="60" w:after="60"/>
              <w:jc w:val="center"/>
              <w:rPr>
                <w:sz w:val="22"/>
                <w:szCs w:val="22"/>
                <w:lang w:val="pt-BR"/>
              </w:rPr>
            </w:pPr>
            <w:r w:rsidRPr="00B014A9">
              <w:rPr>
                <w:sz w:val="22"/>
                <w:szCs w:val="22"/>
                <w:lang w:val="pt-BR"/>
              </w:rPr>
              <w:t>Form CON – 2</w:t>
            </w:r>
          </w:p>
        </w:tc>
      </w:tr>
    </w:tbl>
    <w:p w14:paraId="4DC688BE" w14:textId="77777777" w:rsidR="00F9208D" w:rsidRPr="00B014A9" w:rsidRDefault="007B586E">
      <w:pPr>
        <w:pStyle w:val="Heading1"/>
        <w:tabs>
          <w:tab w:val="left" w:pos="2214"/>
        </w:tabs>
        <w:ind w:left="108"/>
        <w:rPr>
          <w:rFonts w:ascii="Times New Roman" w:hAnsi="Times New Roman" w:cs="Times New Roman"/>
          <w:bCs/>
          <w:i/>
          <w:sz w:val="28"/>
          <w:lang w:val="pt-BR"/>
        </w:rPr>
      </w:pPr>
      <w:r w:rsidRPr="00B014A9">
        <w:rPr>
          <w:rFonts w:ascii="Times New Roman" w:hAnsi="Times New Roman" w:cs="Times New Roman"/>
          <w:bCs/>
          <w:i/>
          <w:sz w:val="28"/>
          <w:lang w:val="pt-BR"/>
        </w:rPr>
        <w:tab/>
      </w:r>
    </w:p>
    <w:p w14:paraId="5478CA99" w14:textId="77777777" w:rsidR="007B586E" w:rsidRPr="00B014A9" w:rsidRDefault="00F9208D">
      <w:pPr>
        <w:pStyle w:val="Heading1"/>
        <w:tabs>
          <w:tab w:val="left" w:pos="2214"/>
        </w:tabs>
        <w:ind w:left="108"/>
        <w:rPr>
          <w:lang w:val="pt-BR"/>
        </w:rPr>
      </w:pPr>
      <w:r w:rsidRPr="00B014A9">
        <w:rPr>
          <w:rFonts w:ascii="Times New Roman" w:hAnsi="Times New Roman" w:cs="Times New Roman"/>
          <w:bCs/>
          <w:i/>
          <w:sz w:val="28"/>
          <w:lang w:val="pt-BR"/>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8"/>
        <w:gridCol w:w="2851"/>
        <w:gridCol w:w="1543"/>
        <w:gridCol w:w="1452"/>
        <w:gridCol w:w="1452"/>
        <w:gridCol w:w="1362"/>
        <w:gridCol w:w="2320"/>
      </w:tblGrid>
      <w:tr w:rsidR="007B586E" w:rsidRPr="00B014A9" w14:paraId="6346547F" w14:textId="77777777" w:rsidTr="00A755AC">
        <w:trPr>
          <w:tblHeader/>
        </w:trPr>
        <w:tc>
          <w:tcPr>
            <w:tcW w:w="2088" w:type="dxa"/>
            <w:shd w:val="clear" w:color="auto" w:fill="D9D9D9"/>
          </w:tcPr>
          <w:p w14:paraId="390126CD" w14:textId="77777777" w:rsidR="007B586E" w:rsidRPr="00B014A9" w:rsidRDefault="007B586E">
            <w:pPr>
              <w:spacing w:before="120" w:after="120"/>
              <w:jc w:val="center"/>
              <w:rPr>
                <w:b/>
                <w:sz w:val="22"/>
                <w:szCs w:val="22"/>
              </w:rPr>
            </w:pPr>
            <w:r w:rsidRPr="00B014A9">
              <w:rPr>
                <w:b/>
                <w:sz w:val="22"/>
                <w:szCs w:val="22"/>
              </w:rPr>
              <w:lastRenderedPageBreak/>
              <w:t>Factor</w:t>
            </w:r>
          </w:p>
        </w:tc>
        <w:tc>
          <w:tcPr>
            <w:tcW w:w="10980" w:type="dxa"/>
            <w:gridSpan w:val="6"/>
            <w:shd w:val="clear" w:color="auto" w:fill="D9D9D9"/>
          </w:tcPr>
          <w:p w14:paraId="7C3A4A6E" w14:textId="77777777" w:rsidR="007B586E" w:rsidRPr="00B014A9" w:rsidRDefault="007B586E" w:rsidP="00465DFB">
            <w:pPr>
              <w:pStyle w:val="S3-Heading2"/>
              <w:ind w:left="755"/>
              <w:jc w:val="center"/>
              <w:rPr>
                <w:sz w:val="22"/>
                <w:szCs w:val="22"/>
              </w:rPr>
            </w:pPr>
            <w:bookmarkStart w:id="427" w:name="_Toc498339862"/>
            <w:bookmarkStart w:id="428" w:name="_Toc498848209"/>
            <w:bookmarkStart w:id="429" w:name="_Toc499021787"/>
            <w:bookmarkStart w:id="430" w:name="_Toc499023470"/>
            <w:bookmarkStart w:id="431" w:name="_Toc501529952"/>
            <w:bookmarkStart w:id="432" w:name="_Toc503874230"/>
            <w:bookmarkStart w:id="433" w:name="_Toc23215166"/>
            <w:bookmarkStart w:id="434" w:name="_Toc168299671"/>
            <w:r w:rsidRPr="00B014A9">
              <w:rPr>
                <w:sz w:val="22"/>
                <w:szCs w:val="22"/>
              </w:rPr>
              <w:t xml:space="preserve">2.3 </w:t>
            </w:r>
            <w:r w:rsidRPr="00B014A9">
              <w:rPr>
                <w:sz w:val="22"/>
                <w:szCs w:val="22"/>
              </w:rPr>
              <w:tab/>
              <w:t>Financial Situation</w:t>
            </w:r>
            <w:bookmarkEnd w:id="427"/>
            <w:bookmarkEnd w:id="428"/>
            <w:bookmarkEnd w:id="429"/>
            <w:bookmarkEnd w:id="430"/>
            <w:bookmarkEnd w:id="431"/>
            <w:bookmarkEnd w:id="432"/>
            <w:bookmarkEnd w:id="433"/>
            <w:bookmarkEnd w:id="434"/>
          </w:p>
        </w:tc>
      </w:tr>
      <w:tr w:rsidR="007B586E" w:rsidRPr="00B014A9" w14:paraId="76762ECA" w14:textId="77777777" w:rsidTr="00A755AC">
        <w:trPr>
          <w:cantSplit/>
          <w:tblHeader/>
        </w:trPr>
        <w:tc>
          <w:tcPr>
            <w:tcW w:w="2088" w:type="dxa"/>
            <w:vMerge w:val="restart"/>
            <w:shd w:val="clear" w:color="auto" w:fill="D9D9D9"/>
            <w:vAlign w:val="center"/>
          </w:tcPr>
          <w:p w14:paraId="1C2473C4" w14:textId="77777777" w:rsidR="007B586E" w:rsidRPr="00B014A9" w:rsidRDefault="007B586E">
            <w:pPr>
              <w:spacing w:before="80" w:after="80"/>
              <w:jc w:val="center"/>
              <w:rPr>
                <w:b/>
                <w:sz w:val="22"/>
                <w:szCs w:val="22"/>
              </w:rPr>
            </w:pPr>
            <w:r w:rsidRPr="00B014A9">
              <w:rPr>
                <w:b/>
                <w:sz w:val="22"/>
                <w:szCs w:val="22"/>
              </w:rPr>
              <w:t>Sub-Factor</w:t>
            </w:r>
          </w:p>
        </w:tc>
        <w:tc>
          <w:tcPr>
            <w:tcW w:w="8660" w:type="dxa"/>
            <w:gridSpan w:val="5"/>
            <w:shd w:val="clear" w:color="auto" w:fill="D9D9D9"/>
          </w:tcPr>
          <w:p w14:paraId="3D79E1B2" w14:textId="77777777" w:rsidR="007B586E" w:rsidRPr="00B014A9" w:rsidRDefault="007B586E">
            <w:pPr>
              <w:pStyle w:val="titulo"/>
              <w:spacing w:before="80" w:after="80"/>
              <w:rPr>
                <w:rFonts w:ascii="Times New Roman" w:hAnsi="Times New Roman"/>
                <w:sz w:val="22"/>
                <w:szCs w:val="22"/>
              </w:rPr>
            </w:pPr>
            <w:r w:rsidRPr="00B014A9">
              <w:rPr>
                <w:b w:val="0"/>
                <w:sz w:val="22"/>
                <w:szCs w:val="22"/>
              </w:rPr>
              <w:t>Criteria</w:t>
            </w:r>
          </w:p>
        </w:tc>
        <w:tc>
          <w:tcPr>
            <w:tcW w:w="2320" w:type="dxa"/>
            <w:vMerge w:val="restart"/>
            <w:shd w:val="clear" w:color="auto" w:fill="D9D9D9"/>
            <w:vAlign w:val="center"/>
          </w:tcPr>
          <w:p w14:paraId="07D44C0C" w14:textId="77777777" w:rsidR="007B586E" w:rsidRPr="00B014A9" w:rsidRDefault="007B586E">
            <w:pPr>
              <w:pStyle w:val="titulo"/>
              <w:spacing w:before="80" w:after="80"/>
              <w:rPr>
                <w:rFonts w:ascii="Times New Roman" w:hAnsi="Times New Roman"/>
                <w:sz w:val="22"/>
                <w:szCs w:val="22"/>
              </w:rPr>
            </w:pPr>
            <w:r w:rsidRPr="00B014A9">
              <w:rPr>
                <w:rFonts w:ascii="Times New Roman" w:hAnsi="Times New Roman"/>
                <w:sz w:val="22"/>
                <w:szCs w:val="22"/>
              </w:rPr>
              <w:t>Documentation Required</w:t>
            </w:r>
          </w:p>
        </w:tc>
      </w:tr>
      <w:tr w:rsidR="007B586E" w:rsidRPr="00B014A9" w14:paraId="16FB1166" w14:textId="77777777" w:rsidTr="00A755AC">
        <w:trPr>
          <w:cantSplit/>
          <w:tblHeader/>
        </w:trPr>
        <w:tc>
          <w:tcPr>
            <w:tcW w:w="2088" w:type="dxa"/>
            <w:vMerge/>
            <w:shd w:val="clear" w:color="auto" w:fill="D9D9D9"/>
          </w:tcPr>
          <w:p w14:paraId="2EEDF1B2" w14:textId="77777777" w:rsidR="007B586E" w:rsidRPr="00B014A9" w:rsidRDefault="007B586E">
            <w:pPr>
              <w:spacing w:before="80" w:after="80"/>
              <w:jc w:val="center"/>
              <w:rPr>
                <w:b/>
                <w:sz w:val="22"/>
                <w:szCs w:val="22"/>
              </w:rPr>
            </w:pPr>
          </w:p>
        </w:tc>
        <w:tc>
          <w:tcPr>
            <w:tcW w:w="2851" w:type="dxa"/>
            <w:vMerge w:val="restart"/>
            <w:shd w:val="clear" w:color="auto" w:fill="D9D9D9"/>
            <w:vAlign w:val="center"/>
          </w:tcPr>
          <w:p w14:paraId="795E0C4F" w14:textId="77777777" w:rsidR="007B586E" w:rsidRPr="00B014A9" w:rsidRDefault="007B586E">
            <w:pPr>
              <w:pStyle w:val="titulo"/>
              <w:spacing w:before="80" w:after="80"/>
              <w:rPr>
                <w:rFonts w:ascii="Times New Roman" w:hAnsi="Times New Roman"/>
                <w:sz w:val="22"/>
                <w:szCs w:val="22"/>
              </w:rPr>
            </w:pPr>
            <w:r w:rsidRPr="00B014A9">
              <w:rPr>
                <w:rFonts w:ascii="Times New Roman" w:hAnsi="Times New Roman"/>
                <w:sz w:val="22"/>
                <w:szCs w:val="22"/>
              </w:rPr>
              <w:t>Requirement</w:t>
            </w:r>
          </w:p>
        </w:tc>
        <w:tc>
          <w:tcPr>
            <w:tcW w:w="5809" w:type="dxa"/>
            <w:gridSpan w:val="4"/>
            <w:tcBorders>
              <w:bottom w:val="single" w:sz="4" w:space="0" w:color="auto"/>
            </w:tcBorders>
            <w:shd w:val="clear" w:color="auto" w:fill="D9D9D9"/>
          </w:tcPr>
          <w:p w14:paraId="280B19F4" w14:textId="77777777" w:rsidR="007B586E" w:rsidRPr="00B014A9" w:rsidRDefault="007B586E">
            <w:pPr>
              <w:pStyle w:val="titulo"/>
              <w:spacing w:before="60" w:after="60"/>
              <w:rPr>
                <w:rFonts w:ascii="Times New Roman" w:hAnsi="Times New Roman"/>
                <w:sz w:val="22"/>
                <w:szCs w:val="22"/>
              </w:rPr>
            </w:pPr>
            <w:r w:rsidRPr="00B014A9">
              <w:rPr>
                <w:rFonts w:ascii="Times New Roman" w:hAnsi="Times New Roman"/>
                <w:sz w:val="22"/>
                <w:szCs w:val="22"/>
              </w:rPr>
              <w:t xml:space="preserve"> Bidder</w:t>
            </w:r>
          </w:p>
        </w:tc>
        <w:tc>
          <w:tcPr>
            <w:tcW w:w="2320" w:type="dxa"/>
            <w:vMerge/>
            <w:shd w:val="clear" w:color="auto" w:fill="D9D9D9"/>
          </w:tcPr>
          <w:p w14:paraId="4CEF64CE" w14:textId="77777777" w:rsidR="007B586E" w:rsidRPr="00B014A9" w:rsidRDefault="007B586E">
            <w:pPr>
              <w:pStyle w:val="titulo"/>
              <w:spacing w:before="40"/>
              <w:rPr>
                <w:b w:val="0"/>
                <w:sz w:val="22"/>
                <w:szCs w:val="22"/>
              </w:rPr>
            </w:pPr>
          </w:p>
        </w:tc>
      </w:tr>
      <w:tr w:rsidR="007B586E" w:rsidRPr="00B014A9" w14:paraId="20A01EE0" w14:textId="77777777" w:rsidTr="00A755AC">
        <w:trPr>
          <w:cantSplit/>
          <w:tblHeader/>
        </w:trPr>
        <w:tc>
          <w:tcPr>
            <w:tcW w:w="2088" w:type="dxa"/>
            <w:vMerge/>
            <w:tcBorders>
              <w:bottom w:val="single" w:sz="4" w:space="0" w:color="auto"/>
            </w:tcBorders>
            <w:shd w:val="clear" w:color="auto" w:fill="D9D9D9"/>
          </w:tcPr>
          <w:p w14:paraId="38D7325F" w14:textId="77777777" w:rsidR="007B586E" w:rsidRPr="00B014A9" w:rsidRDefault="007B586E">
            <w:pPr>
              <w:spacing w:before="80" w:after="80"/>
              <w:ind w:hanging="360"/>
              <w:jc w:val="center"/>
              <w:rPr>
                <w:b/>
                <w:sz w:val="22"/>
                <w:szCs w:val="22"/>
              </w:rPr>
            </w:pPr>
          </w:p>
        </w:tc>
        <w:tc>
          <w:tcPr>
            <w:tcW w:w="2851" w:type="dxa"/>
            <w:vMerge/>
            <w:tcBorders>
              <w:bottom w:val="single" w:sz="4" w:space="0" w:color="auto"/>
            </w:tcBorders>
            <w:shd w:val="clear" w:color="auto" w:fill="D9D9D9"/>
          </w:tcPr>
          <w:p w14:paraId="32B448D2" w14:textId="77777777" w:rsidR="007B586E" w:rsidRPr="00B014A9" w:rsidRDefault="007B586E">
            <w:pPr>
              <w:spacing w:before="80" w:after="80"/>
              <w:jc w:val="center"/>
              <w:rPr>
                <w:b/>
                <w:sz w:val="22"/>
                <w:szCs w:val="22"/>
              </w:rPr>
            </w:pPr>
          </w:p>
        </w:tc>
        <w:tc>
          <w:tcPr>
            <w:tcW w:w="1543" w:type="dxa"/>
            <w:vMerge w:val="restart"/>
            <w:tcBorders>
              <w:bottom w:val="single" w:sz="4" w:space="0" w:color="auto"/>
            </w:tcBorders>
            <w:shd w:val="clear" w:color="auto" w:fill="D9D9D9"/>
            <w:vAlign w:val="center"/>
          </w:tcPr>
          <w:p w14:paraId="495A5FC1" w14:textId="77777777" w:rsidR="007B586E" w:rsidRPr="00B014A9" w:rsidRDefault="007B586E">
            <w:pPr>
              <w:spacing w:before="40"/>
              <w:jc w:val="center"/>
              <w:rPr>
                <w:b/>
                <w:sz w:val="22"/>
                <w:szCs w:val="22"/>
              </w:rPr>
            </w:pPr>
            <w:r w:rsidRPr="00B014A9">
              <w:rPr>
                <w:b/>
                <w:sz w:val="22"/>
                <w:szCs w:val="22"/>
              </w:rPr>
              <w:t>Single Entity</w:t>
            </w:r>
          </w:p>
        </w:tc>
        <w:tc>
          <w:tcPr>
            <w:tcW w:w="4266" w:type="dxa"/>
            <w:gridSpan w:val="3"/>
            <w:tcBorders>
              <w:bottom w:val="single" w:sz="4" w:space="0" w:color="auto"/>
            </w:tcBorders>
            <w:shd w:val="clear" w:color="auto" w:fill="D9D9D9"/>
          </w:tcPr>
          <w:p w14:paraId="2B18432F" w14:textId="77777777" w:rsidR="007B586E" w:rsidRPr="00B014A9" w:rsidRDefault="007B586E">
            <w:pPr>
              <w:pStyle w:val="titulo"/>
              <w:spacing w:before="40" w:after="0"/>
              <w:rPr>
                <w:sz w:val="22"/>
                <w:szCs w:val="22"/>
              </w:rPr>
            </w:pPr>
            <w:r w:rsidRPr="00B014A9">
              <w:rPr>
                <w:rFonts w:ascii="Times New Roman" w:hAnsi="Times New Roman"/>
                <w:sz w:val="22"/>
                <w:szCs w:val="22"/>
              </w:rPr>
              <w:t xml:space="preserve">Joint Venture, Consortium or Association </w:t>
            </w:r>
          </w:p>
        </w:tc>
        <w:tc>
          <w:tcPr>
            <w:tcW w:w="2320" w:type="dxa"/>
            <w:vMerge/>
            <w:shd w:val="clear" w:color="auto" w:fill="D9D9D9"/>
          </w:tcPr>
          <w:p w14:paraId="5CD63445" w14:textId="77777777" w:rsidR="007B586E" w:rsidRPr="00B014A9" w:rsidRDefault="007B586E">
            <w:pPr>
              <w:pStyle w:val="titulo"/>
              <w:spacing w:before="40" w:after="0"/>
              <w:rPr>
                <w:rFonts w:ascii="Times New Roman" w:hAnsi="Times New Roman"/>
                <w:sz w:val="22"/>
                <w:szCs w:val="22"/>
              </w:rPr>
            </w:pPr>
          </w:p>
        </w:tc>
      </w:tr>
      <w:tr w:rsidR="007B586E" w:rsidRPr="00B014A9" w14:paraId="778D7754" w14:textId="77777777" w:rsidTr="00A755AC">
        <w:trPr>
          <w:cantSplit/>
          <w:trHeight w:val="575"/>
          <w:tblHeader/>
        </w:trPr>
        <w:tc>
          <w:tcPr>
            <w:tcW w:w="2088" w:type="dxa"/>
            <w:vMerge/>
            <w:tcBorders>
              <w:bottom w:val="single" w:sz="4" w:space="0" w:color="auto"/>
            </w:tcBorders>
            <w:shd w:val="clear" w:color="auto" w:fill="D9D9D9"/>
          </w:tcPr>
          <w:p w14:paraId="39CD28C1" w14:textId="77777777" w:rsidR="007B586E" w:rsidRPr="00B014A9" w:rsidRDefault="007B586E">
            <w:pPr>
              <w:ind w:left="360" w:hanging="360"/>
              <w:rPr>
                <w:b/>
                <w:sz w:val="22"/>
                <w:szCs w:val="22"/>
              </w:rPr>
            </w:pPr>
          </w:p>
        </w:tc>
        <w:tc>
          <w:tcPr>
            <w:tcW w:w="2851" w:type="dxa"/>
            <w:vMerge/>
            <w:shd w:val="clear" w:color="auto" w:fill="D9D9D9"/>
          </w:tcPr>
          <w:p w14:paraId="0EA1427E" w14:textId="77777777" w:rsidR="007B586E" w:rsidRPr="00B014A9" w:rsidRDefault="007B586E">
            <w:pPr>
              <w:ind w:left="360" w:hanging="360"/>
              <w:rPr>
                <w:b/>
                <w:sz w:val="22"/>
                <w:szCs w:val="22"/>
              </w:rPr>
            </w:pPr>
          </w:p>
        </w:tc>
        <w:tc>
          <w:tcPr>
            <w:tcW w:w="1543" w:type="dxa"/>
            <w:vMerge/>
            <w:tcBorders>
              <w:bottom w:val="single" w:sz="4" w:space="0" w:color="auto"/>
            </w:tcBorders>
            <w:shd w:val="clear" w:color="auto" w:fill="D9D9D9"/>
          </w:tcPr>
          <w:p w14:paraId="5B808F19" w14:textId="77777777" w:rsidR="007B586E" w:rsidRPr="00B014A9" w:rsidRDefault="007B586E">
            <w:pPr>
              <w:keepNext/>
              <w:spacing w:before="40"/>
              <w:rPr>
                <w:b/>
                <w:sz w:val="22"/>
                <w:szCs w:val="22"/>
              </w:rPr>
            </w:pPr>
          </w:p>
        </w:tc>
        <w:tc>
          <w:tcPr>
            <w:tcW w:w="1452" w:type="dxa"/>
            <w:tcBorders>
              <w:bottom w:val="single" w:sz="4" w:space="0" w:color="auto"/>
            </w:tcBorders>
            <w:shd w:val="clear" w:color="auto" w:fill="D9D9D9"/>
            <w:vAlign w:val="center"/>
          </w:tcPr>
          <w:p w14:paraId="6DFE9C2E" w14:textId="77777777" w:rsidR="007B586E" w:rsidRPr="00B014A9" w:rsidRDefault="007B586E">
            <w:pPr>
              <w:spacing w:before="40"/>
              <w:jc w:val="center"/>
              <w:rPr>
                <w:b/>
                <w:sz w:val="22"/>
                <w:szCs w:val="22"/>
              </w:rPr>
            </w:pPr>
            <w:r w:rsidRPr="00B014A9">
              <w:rPr>
                <w:b/>
                <w:sz w:val="22"/>
                <w:szCs w:val="22"/>
              </w:rPr>
              <w:t>All partners combined</w:t>
            </w:r>
          </w:p>
        </w:tc>
        <w:tc>
          <w:tcPr>
            <w:tcW w:w="1452" w:type="dxa"/>
            <w:tcBorders>
              <w:bottom w:val="single" w:sz="4" w:space="0" w:color="auto"/>
            </w:tcBorders>
            <w:shd w:val="clear" w:color="auto" w:fill="D9D9D9"/>
            <w:vAlign w:val="center"/>
          </w:tcPr>
          <w:p w14:paraId="5BBA7257" w14:textId="77777777" w:rsidR="007B586E" w:rsidRPr="00B014A9" w:rsidRDefault="007B586E">
            <w:pPr>
              <w:spacing w:before="40"/>
              <w:jc w:val="center"/>
              <w:rPr>
                <w:b/>
                <w:sz w:val="22"/>
                <w:szCs w:val="22"/>
              </w:rPr>
            </w:pPr>
            <w:r w:rsidRPr="00B014A9">
              <w:rPr>
                <w:b/>
                <w:sz w:val="22"/>
                <w:szCs w:val="22"/>
              </w:rPr>
              <w:t>Each partner</w:t>
            </w:r>
          </w:p>
        </w:tc>
        <w:tc>
          <w:tcPr>
            <w:tcW w:w="1362" w:type="dxa"/>
            <w:tcBorders>
              <w:bottom w:val="single" w:sz="4" w:space="0" w:color="auto"/>
            </w:tcBorders>
            <w:shd w:val="clear" w:color="auto" w:fill="D9D9D9"/>
            <w:vAlign w:val="center"/>
          </w:tcPr>
          <w:p w14:paraId="1AC16786" w14:textId="77777777" w:rsidR="007B586E" w:rsidRPr="00B014A9" w:rsidRDefault="007B586E">
            <w:pPr>
              <w:spacing w:before="40"/>
              <w:jc w:val="center"/>
              <w:rPr>
                <w:b/>
                <w:sz w:val="22"/>
                <w:szCs w:val="22"/>
              </w:rPr>
            </w:pPr>
            <w:r w:rsidRPr="00B014A9">
              <w:rPr>
                <w:b/>
                <w:sz w:val="22"/>
                <w:szCs w:val="22"/>
              </w:rPr>
              <w:t>At least one partner</w:t>
            </w:r>
          </w:p>
        </w:tc>
        <w:tc>
          <w:tcPr>
            <w:tcW w:w="2320" w:type="dxa"/>
            <w:vMerge/>
            <w:shd w:val="clear" w:color="auto" w:fill="D9D9D9"/>
          </w:tcPr>
          <w:p w14:paraId="08AD3316" w14:textId="77777777" w:rsidR="007B586E" w:rsidRPr="00B014A9" w:rsidRDefault="007B586E">
            <w:pPr>
              <w:spacing w:before="40"/>
              <w:rPr>
                <w:b/>
                <w:sz w:val="22"/>
                <w:szCs w:val="22"/>
              </w:rPr>
            </w:pPr>
          </w:p>
        </w:tc>
      </w:tr>
      <w:tr w:rsidR="007B586E" w:rsidRPr="00B014A9" w14:paraId="781E009A" w14:textId="77777777" w:rsidTr="00A755AC">
        <w:trPr>
          <w:trHeight w:val="3281"/>
        </w:trPr>
        <w:tc>
          <w:tcPr>
            <w:tcW w:w="2088" w:type="dxa"/>
            <w:tcBorders>
              <w:bottom w:val="single" w:sz="4" w:space="0" w:color="auto"/>
            </w:tcBorders>
            <w:shd w:val="clear" w:color="auto" w:fill="D9D9D9"/>
          </w:tcPr>
          <w:p w14:paraId="0927D565" w14:textId="77777777" w:rsidR="007B586E" w:rsidRPr="00B014A9" w:rsidRDefault="007B586E" w:rsidP="00641DF7">
            <w:pPr>
              <w:jc w:val="both"/>
              <w:rPr>
                <w:sz w:val="22"/>
                <w:szCs w:val="22"/>
              </w:rPr>
            </w:pPr>
            <w:bookmarkStart w:id="435" w:name="_Toc496968131"/>
            <w:r w:rsidRPr="00B014A9">
              <w:rPr>
                <w:sz w:val="22"/>
                <w:szCs w:val="22"/>
              </w:rPr>
              <w:t>2.3.1 Historical Financial Performance</w:t>
            </w:r>
            <w:bookmarkEnd w:id="435"/>
          </w:p>
        </w:tc>
        <w:tc>
          <w:tcPr>
            <w:tcW w:w="2851" w:type="dxa"/>
            <w:tcBorders>
              <w:bottom w:val="nil"/>
            </w:tcBorders>
          </w:tcPr>
          <w:p w14:paraId="58322B2D" w14:textId="48671C3F" w:rsidR="007B586E" w:rsidRPr="00B014A9" w:rsidRDefault="007B586E" w:rsidP="00D46F71">
            <w:pPr>
              <w:jc w:val="both"/>
              <w:rPr>
                <w:sz w:val="22"/>
                <w:szCs w:val="22"/>
              </w:rPr>
            </w:pPr>
            <w:r w:rsidRPr="00B014A9">
              <w:rPr>
                <w:sz w:val="22"/>
                <w:szCs w:val="22"/>
              </w:rPr>
              <w:t xml:space="preserve">Submission of audited balance sheets or if not required by the law of the bidder’s country, other financial statements acceptable to the </w:t>
            </w:r>
            <w:r w:rsidR="00283744" w:rsidRPr="00B014A9">
              <w:rPr>
                <w:sz w:val="22"/>
                <w:szCs w:val="22"/>
              </w:rPr>
              <w:t>Employer</w:t>
            </w:r>
            <w:r w:rsidR="00D46F71">
              <w:rPr>
                <w:sz w:val="22"/>
                <w:szCs w:val="22"/>
              </w:rPr>
              <w:t xml:space="preserve">, for the last </w:t>
            </w:r>
            <w:r w:rsidR="00D46F71" w:rsidRPr="003E5AE2">
              <w:rPr>
                <w:sz w:val="22"/>
                <w:szCs w:val="22"/>
              </w:rPr>
              <w:t>Five</w:t>
            </w:r>
            <w:r w:rsidRPr="003E5AE2">
              <w:rPr>
                <w:sz w:val="22"/>
                <w:szCs w:val="22"/>
              </w:rPr>
              <w:t xml:space="preserve"> [</w:t>
            </w:r>
            <w:r w:rsidR="00D46F71" w:rsidRPr="003E5AE2">
              <w:rPr>
                <w:sz w:val="22"/>
                <w:szCs w:val="22"/>
              </w:rPr>
              <w:t>05</w:t>
            </w:r>
            <w:r w:rsidRPr="003E5AE2">
              <w:rPr>
                <w:sz w:val="22"/>
                <w:szCs w:val="22"/>
              </w:rPr>
              <w:t xml:space="preserve">] years </w:t>
            </w:r>
            <w:r w:rsidRPr="00B014A9">
              <w:rPr>
                <w:sz w:val="22"/>
                <w:szCs w:val="22"/>
              </w:rPr>
              <w:t>to demonstrate the current soundness of the bidders financial position and its prospective long term profitability.</w:t>
            </w:r>
          </w:p>
          <w:p w14:paraId="3700C700" w14:textId="2F2E7D01" w:rsidR="007B586E" w:rsidRPr="00B014A9" w:rsidRDefault="007B586E" w:rsidP="00641DF7">
            <w:pPr>
              <w:jc w:val="both"/>
              <w:rPr>
                <w:sz w:val="22"/>
                <w:szCs w:val="22"/>
              </w:rPr>
            </w:pPr>
          </w:p>
        </w:tc>
        <w:tc>
          <w:tcPr>
            <w:tcW w:w="1543" w:type="dxa"/>
            <w:tcBorders>
              <w:bottom w:val="single" w:sz="4" w:space="0" w:color="auto"/>
            </w:tcBorders>
            <w:vAlign w:val="center"/>
          </w:tcPr>
          <w:p w14:paraId="33DF0AC4" w14:textId="77777777" w:rsidR="007B586E" w:rsidRPr="00B014A9" w:rsidRDefault="007B586E" w:rsidP="00465DFB">
            <w:pPr>
              <w:jc w:val="center"/>
              <w:rPr>
                <w:sz w:val="22"/>
                <w:szCs w:val="22"/>
              </w:rPr>
            </w:pPr>
            <w:r w:rsidRPr="00B014A9">
              <w:rPr>
                <w:sz w:val="22"/>
                <w:szCs w:val="22"/>
              </w:rPr>
              <w:t>Must meet requirement</w:t>
            </w:r>
          </w:p>
        </w:tc>
        <w:tc>
          <w:tcPr>
            <w:tcW w:w="1452" w:type="dxa"/>
            <w:tcBorders>
              <w:bottom w:val="single" w:sz="4" w:space="0" w:color="auto"/>
            </w:tcBorders>
            <w:vAlign w:val="center"/>
          </w:tcPr>
          <w:p w14:paraId="0EACCAC9" w14:textId="77777777" w:rsidR="007B586E" w:rsidRPr="00B014A9" w:rsidRDefault="007B586E" w:rsidP="00465DFB">
            <w:pPr>
              <w:jc w:val="center"/>
              <w:rPr>
                <w:sz w:val="22"/>
                <w:szCs w:val="22"/>
              </w:rPr>
            </w:pPr>
            <w:r w:rsidRPr="00B014A9">
              <w:rPr>
                <w:sz w:val="22"/>
                <w:szCs w:val="22"/>
              </w:rPr>
              <w:t>N / A</w:t>
            </w:r>
          </w:p>
        </w:tc>
        <w:tc>
          <w:tcPr>
            <w:tcW w:w="1452" w:type="dxa"/>
            <w:tcBorders>
              <w:bottom w:val="single" w:sz="4" w:space="0" w:color="auto"/>
            </w:tcBorders>
            <w:vAlign w:val="center"/>
          </w:tcPr>
          <w:p w14:paraId="15EC42BC" w14:textId="77777777" w:rsidR="007B586E" w:rsidRPr="00B014A9" w:rsidRDefault="007B586E" w:rsidP="00465DFB">
            <w:pPr>
              <w:jc w:val="center"/>
              <w:rPr>
                <w:sz w:val="22"/>
                <w:szCs w:val="22"/>
              </w:rPr>
            </w:pPr>
            <w:r w:rsidRPr="00B014A9">
              <w:rPr>
                <w:sz w:val="22"/>
                <w:szCs w:val="22"/>
              </w:rPr>
              <w:t>Must meet requirement</w:t>
            </w:r>
          </w:p>
        </w:tc>
        <w:tc>
          <w:tcPr>
            <w:tcW w:w="1362" w:type="dxa"/>
            <w:tcBorders>
              <w:bottom w:val="single" w:sz="4" w:space="0" w:color="auto"/>
            </w:tcBorders>
            <w:vAlign w:val="center"/>
          </w:tcPr>
          <w:p w14:paraId="23C8E53D" w14:textId="77777777" w:rsidR="007B586E" w:rsidRPr="00B014A9" w:rsidRDefault="007B586E" w:rsidP="00465DFB">
            <w:pPr>
              <w:jc w:val="center"/>
              <w:rPr>
                <w:sz w:val="22"/>
                <w:szCs w:val="22"/>
              </w:rPr>
            </w:pPr>
            <w:r w:rsidRPr="00B014A9">
              <w:rPr>
                <w:sz w:val="22"/>
                <w:szCs w:val="22"/>
              </w:rPr>
              <w:t>N / A</w:t>
            </w:r>
          </w:p>
        </w:tc>
        <w:tc>
          <w:tcPr>
            <w:tcW w:w="2320" w:type="dxa"/>
            <w:tcBorders>
              <w:bottom w:val="nil"/>
            </w:tcBorders>
            <w:vAlign w:val="center"/>
          </w:tcPr>
          <w:p w14:paraId="6D0F1ED0" w14:textId="77777777" w:rsidR="007B586E" w:rsidRPr="00B014A9" w:rsidRDefault="007B586E" w:rsidP="00465DFB">
            <w:pPr>
              <w:jc w:val="center"/>
              <w:rPr>
                <w:sz w:val="22"/>
                <w:szCs w:val="22"/>
              </w:rPr>
            </w:pPr>
            <w:r w:rsidRPr="00B014A9">
              <w:rPr>
                <w:sz w:val="22"/>
                <w:szCs w:val="22"/>
              </w:rPr>
              <w:t>Form FIN – 3.1 with attachments</w:t>
            </w:r>
          </w:p>
        </w:tc>
      </w:tr>
      <w:tr w:rsidR="007B586E" w:rsidRPr="00B014A9" w14:paraId="6D584B93" w14:textId="77777777" w:rsidTr="00A755AC">
        <w:trPr>
          <w:trHeight w:val="826"/>
        </w:trPr>
        <w:tc>
          <w:tcPr>
            <w:tcW w:w="2088" w:type="dxa"/>
            <w:tcBorders>
              <w:bottom w:val="single" w:sz="6" w:space="0" w:color="000000"/>
            </w:tcBorders>
            <w:shd w:val="clear" w:color="auto" w:fill="D9D9D9"/>
          </w:tcPr>
          <w:p w14:paraId="320A1BA4" w14:textId="77777777" w:rsidR="007B586E" w:rsidRPr="00B014A9" w:rsidRDefault="007B586E" w:rsidP="00641DF7">
            <w:pPr>
              <w:jc w:val="both"/>
              <w:rPr>
                <w:sz w:val="22"/>
                <w:szCs w:val="22"/>
              </w:rPr>
            </w:pPr>
            <w:r w:rsidRPr="00B014A9">
              <w:rPr>
                <w:sz w:val="22"/>
                <w:szCs w:val="22"/>
              </w:rPr>
              <w:t>2.3.2. Average Annual Turnover</w:t>
            </w:r>
          </w:p>
          <w:p w14:paraId="48D33A9E" w14:textId="77777777" w:rsidR="007B586E" w:rsidRPr="00B014A9" w:rsidRDefault="007B586E" w:rsidP="00641DF7">
            <w:pPr>
              <w:jc w:val="both"/>
              <w:rPr>
                <w:sz w:val="22"/>
                <w:szCs w:val="22"/>
              </w:rPr>
            </w:pPr>
          </w:p>
        </w:tc>
        <w:tc>
          <w:tcPr>
            <w:tcW w:w="2851" w:type="dxa"/>
            <w:tcBorders>
              <w:bottom w:val="single" w:sz="6" w:space="0" w:color="000000"/>
            </w:tcBorders>
          </w:tcPr>
          <w:p w14:paraId="6A7CA9A5" w14:textId="618895FA" w:rsidR="007B586E" w:rsidRPr="00B014A9" w:rsidRDefault="007B586E" w:rsidP="007F5346">
            <w:pPr>
              <w:jc w:val="both"/>
              <w:rPr>
                <w:sz w:val="22"/>
                <w:szCs w:val="22"/>
              </w:rPr>
            </w:pPr>
            <w:r w:rsidRPr="00B014A9">
              <w:rPr>
                <w:sz w:val="22"/>
                <w:szCs w:val="22"/>
              </w:rPr>
              <w:t xml:space="preserve">Minimum average annual </w:t>
            </w:r>
            <w:r w:rsidRPr="003E5AE2">
              <w:rPr>
                <w:sz w:val="22"/>
                <w:szCs w:val="22"/>
              </w:rPr>
              <w:t xml:space="preserve">turnover of </w:t>
            </w:r>
            <w:r w:rsidR="00621781" w:rsidRPr="003E5AE2">
              <w:rPr>
                <w:sz w:val="22"/>
                <w:szCs w:val="22"/>
              </w:rPr>
              <w:t xml:space="preserve">US$ </w:t>
            </w:r>
            <w:r w:rsidR="007F5346" w:rsidRPr="003E5AE2">
              <w:rPr>
                <w:sz w:val="22"/>
                <w:szCs w:val="22"/>
              </w:rPr>
              <w:t>12</w:t>
            </w:r>
            <w:r w:rsidR="00621781" w:rsidRPr="003E5AE2">
              <w:rPr>
                <w:sz w:val="22"/>
                <w:szCs w:val="22"/>
              </w:rPr>
              <w:t xml:space="preserve"> million (US Dollar </w:t>
            </w:r>
            <w:r w:rsidR="007F5346" w:rsidRPr="003E5AE2">
              <w:rPr>
                <w:sz w:val="22"/>
                <w:szCs w:val="22"/>
              </w:rPr>
              <w:t xml:space="preserve">Twelve </w:t>
            </w:r>
            <w:r w:rsidR="00621781" w:rsidRPr="003E5AE2">
              <w:rPr>
                <w:sz w:val="22"/>
                <w:szCs w:val="22"/>
              </w:rPr>
              <w:t>million</w:t>
            </w:r>
            <w:r w:rsidR="007F5346" w:rsidRPr="003E5AE2">
              <w:rPr>
                <w:sz w:val="22"/>
                <w:szCs w:val="22"/>
              </w:rPr>
              <w:t>)</w:t>
            </w:r>
            <w:r w:rsidRPr="003E5AE2">
              <w:rPr>
                <w:sz w:val="22"/>
                <w:szCs w:val="22"/>
              </w:rPr>
              <w:t xml:space="preserve">, calculated as total certified payments received for contracts  in progress or completed, within the </w:t>
            </w:r>
            <w:proofErr w:type="spellStart"/>
            <w:r w:rsidRPr="003E5AE2">
              <w:rPr>
                <w:sz w:val="22"/>
                <w:szCs w:val="22"/>
              </w:rPr>
              <w:t>last_</w:t>
            </w:r>
            <w:r w:rsidR="0087181B" w:rsidRPr="003E5AE2">
              <w:rPr>
                <w:sz w:val="22"/>
                <w:szCs w:val="22"/>
              </w:rPr>
              <w:t>Five</w:t>
            </w:r>
            <w:proofErr w:type="spellEnd"/>
            <w:r w:rsidRPr="003E5AE2">
              <w:rPr>
                <w:sz w:val="22"/>
                <w:szCs w:val="22"/>
              </w:rPr>
              <w:t>_(</w:t>
            </w:r>
            <w:r w:rsidR="0087181B" w:rsidRPr="003E5AE2">
              <w:rPr>
                <w:sz w:val="22"/>
                <w:szCs w:val="22"/>
              </w:rPr>
              <w:t>05</w:t>
            </w:r>
            <w:r w:rsidRPr="003E5AE2">
              <w:rPr>
                <w:sz w:val="22"/>
                <w:szCs w:val="22"/>
              </w:rPr>
              <w:t>) years</w:t>
            </w:r>
          </w:p>
        </w:tc>
        <w:tc>
          <w:tcPr>
            <w:tcW w:w="1543" w:type="dxa"/>
            <w:tcBorders>
              <w:top w:val="single" w:sz="4" w:space="0" w:color="auto"/>
              <w:bottom w:val="single" w:sz="6" w:space="0" w:color="000000"/>
            </w:tcBorders>
            <w:vAlign w:val="center"/>
          </w:tcPr>
          <w:p w14:paraId="4B850E82" w14:textId="77777777" w:rsidR="007B586E" w:rsidRPr="00B014A9" w:rsidRDefault="007B586E" w:rsidP="00465DFB">
            <w:pPr>
              <w:jc w:val="center"/>
              <w:rPr>
                <w:sz w:val="22"/>
                <w:szCs w:val="22"/>
              </w:rPr>
            </w:pPr>
            <w:r w:rsidRPr="00B014A9">
              <w:rPr>
                <w:sz w:val="22"/>
                <w:szCs w:val="22"/>
              </w:rPr>
              <w:t>Must meet requirement</w:t>
            </w:r>
          </w:p>
        </w:tc>
        <w:tc>
          <w:tcPr>
            <w:tcW w:w="1452" w:type="dxa"/>
            <w:tcBorders>
              <w:top w:val="single" w:sz="4" w:space="0" w:color="auto"/>
              <w:bottom w:val="single" w:sz="6" w:space="0" w:color="000000"/>
            </w:tcBorders>
            <w:vAlign w:val="center"/>
          </w:tcPr>
          <w:p w14:paraId="4A8A7CD3" w14:textId="77777777" w:rsidR="007B586E" w:rsidRPr="00B014A9" w:rsidRDefault="007B586E" w:rsidP="00465DFB">
            <w:pPr>
              <w:jc w:val="center"/>
              <w:rPr>
                <w:sz w:val="22"/>
                <w:szCs w:val="22"/>
              </w:rPr>
            </w:pPr>
            <w:r w:rsidRPr="00B014A9">
              <w:rPr>
                <w:sz w:val="22"/>
                <w:szCs w:val="22"/>
              </w:rPr>
              <w:t>Must meet requirement</w:t>
            </w:r>
          </w:p>
        </w:tc>
        <w:tc>
          <w:tcPr>
            <w:tcW w:w="1452" w:type="dxa"/>
            <w:tcBorders>
              <w:top w:val="single" w:sz="4" w:space="0" w:color="auto"/>
              <w:bottom w:val="single" w:sz="6" w:space="0" w:color="000000"/>
            </w:tcBorders>
            <w:vAlign w:val="center"/>
          </w:tcPr>
          <w:p w14:paraId="3DE37E33" w14:textId="77777777" w:rsidR="007B586E" w:rsidRPr="00B014A9" w:rsidRDefault="007B586E" w:rsidP="00465DFB">
            <w:pPr>
              <w:jc w:val="center"/>
              <w:rPr>
                <w:sz w:val="22"/>
                <w:szCs w:val="22"/>
              </w:rPr>
            </w:pPr>
            <w:r w:rsidRPr="00B014A9">
              <w:rPr>
                <w:sz w:val="22"/>
                <w:szCs w:val="22"/>
              </w:rPr>
              <w:t>Must meet</w:t>
            </w:r>
          </w:p>
          <w:p w14:paraId="5B6D324F" w14:textId="258D32D2" w:rsidR="007B586E" w:rsidRPr="00B014A9" w:rsidRDefault="007B586E" w:rsidP="007F5346">
            <w:pPr>
              <w:jc w:val="center"/>
              <w:rPr>
                <w:sz w:val="22"/>
                <w:szCs w:val="22"/>
              </w:rPr>
            </w:pPr>
            <w:r w:rsidRPr="00B014A9">
              <w:rPr>
                <w:sz w:val="22"/>
                <w:szCs w:val="22"/>
              </w:rPr>
              <w:t>_________ percent (</w:t>
            </w:r>
            <w:r w:rsidR="007F5346">
              <w:rPr>
                <w:sz w:val="22"/>
                <w:szCs w:val="22"/>
              </w:rPr>
              <w:t>30</w:t>
            </w:r>
            <w:r w:rsidRPr="00B014A9">
              <w:rPr>
                <w:sz w:val="22"/>
                <w:szCs w:val="22"/>
              </w:rPr>
              <w:t>%) of the requirement</w:t>
            </w:r>
          </w:p>
          <w:p w14:paraId="072FDAFE" w14:textId="77777777" w:rsidR="007B586E" w:rsidRPr="00B014A9" w:rsidRDefault="007B586E" w:rsidP="00465DFB">
            <w:pPr>
              <w:jc w:val="center"/>
              <w:rPr>
                <w:sz w:val="22"/>
                <w:szCs w:val="22"/>
              </w:rPr>
            </w:pPr>
          </w:p>
        </w:tc>
        <w:tc>
          <w:tcPr>
            <w:tcW w:w="1362" w:type="dxa"/>
            <w:tcBorders>
              <w:top w:val="single" w:sz="4" w:space="0" w:color="auto"/>
              <w:bottom w:val="single" w:sz="6" w:space="0" w:color="000000"/>
            </w:tcBorders>
            <w:vAlign w:val="center"/>
          </w:tcPr>
          <w:p w14:paraId="51F0F107" w14:textId="77777777" w:rsidR="007B586E" w:rsidRPr="00B014A9" w:rsidRDefault="007B586E" w:rsidP="00465DFB">
            <w:pPr>
              <w:jc w:val="center"/>
              <w:rPr>
                <w:sz w:val="22"/>
                <w:szCs w:val="22"/>
              </w:rPr>
            </w:pPr>
            <w:r w:rsidRPr="00B014A9">
              <w:rPr>
                <w:sz w:val="22"/>
                <w:szCs w:val="22"/>
              </w:rPr>
              <w:t>Must meet</w:t>
            </w:r>
          </w:p>
          <w:p w14:paraId="235B8092" w14:textId="6F8978AF" w:rsidR="007B586E" w:rsidRPr="00B014A9" w:rsidRDefault="004C65A6" w:rsidP="004C65A6">
            <w:pPr>
              <w:jc w:val="center"/>
              <w:rPr>
                <w:sz w:val="22"/>
                <w:szCs w:val="22"/>
              </w:rPr>
            </w:pPr>
            <w:r>
              <w:rPr>
                <w:sz w:val="22"/>
                <w:szCs w:val="22"/>
              </w:rPr>
              <w:t>_________ percent (40</w:t>
            </w:r>
            <w:r w:rsidR="007B586E" w:rsidRPr="00B014A9">
              <w:rPr>
                <w:sz w:val="22"/>
                <w:szCs w:val="22"/>
              </w:rPr>
              <w:t>%) of the requirement</w:t>
            </w:r>
          </w:p>
        </w:tc>
        <w:tc>
          <w:tcPr>
            <w:tcW w:w="2320" w:type="dxa"/>
            <w:tcBorders>
              <w:bottom w:val="single" w:sz="6" w:space="0" w:color="000000"/>
            </w:tcBorders>
            <w:vAlign w:val="center"/>
          </w:tcPr>
          <w:p w14:paraId="08603184" w14:textId="77777777" w:rsidR="007B586E" w:rsidRPr="00B014A9" w:rsidRDefault="007B586E" w:rsidP="00465DFB">
            <w:pPr>
              <w:jc w:val="center"/>
              <w:rPr>
                <w:sz w:val="22"/>
                <w:szCs w:val="22"/>
              </w:rPr>
            </w:pPr>
            <w:r w:rsidRPr="00B014A9">
              <w:rPr>
                <w:sz w:val="22"/>
                <w:szCs w:val="22"/>
              </w:rPr>
              <w:t>Form FIN –3.2</w:t>
            </w:r>
          </w:p>
        </w:tc>
      </w:tr>
      <w:tr w:rsidR="007B586E" w:rsidRPr="00B014A9" w14:paraId="47DD4263" w14:textId="77777777" w:rsidTr="00A755AC">
        <w:trPr>
          <w:trHeight w:val="3281"/>
        </w:trPr>
        <w:tc>
          <w:tcPr>
            <w:tcW w:w="2088" w:type="dxa"/>
            <w:tcBorders>
              <w:top w:val="single" w:sz="6" w:space="0" w:color="000000"/>
            </w:tcBorders>
            <w:shd w:val="clear" w:color="auto" w:fill="D9D9D9"/>
          </w:tcPr>
          <w:p w14:paraId="6F583033" w14:textId="77777777" w:rsidR="007B586E" w:rsidRPr="00B014A9" w:rsidRDefault="007B586E" w:rsidP="00641DF7">
            <w:pPr>
              <w:jc w:val="both"/>
              <w:rPr>
                <w:sz w:val="22"/>
                <w:szCs w:val="22"/>
              </w:rPr>
            </w:pPr>
            <w:r w:rsidRPr="00B014A9">
              <w:rPr>
                <w:sz w:val="22"/>
                <w:szCs w:val="22"/>
              </w:rPr>
              <w:lastRenderedPageBreak/>
              <w:t>2.3.3. Financial  Resources</w:t>
            </w:r>
          </w:p>
          <w:p w14:paraId="253E00A7" w14:textId="77777777" w:rsidR="007B586E" w:rsidRPr="00B014A9" w:rsidRDefault="007B586E" w:rsidP="00641DF7">
            <w:pPr>
              <w:jc w:val="both"/>
              <w:rPr>
                <w:sz w:val="22"/>
                <w:szCs w:val="22"/>
              </w:rPr>
            </w:pPr>
          </w:p>
        </w:tc>
        <w:tc>
          <w:tcPr>
            <w:tcW w:w="2851" w:type="dxa"/>
          </w:tcPr>
          <w:p w14:paraId="56ABBE57" w14:textId="77777777" w:rsidR="007B586E" w:rsidRPr="00B014A9" w:rsidRDefault="007B586E" w:rsidP="00641DF7">
            <w:pPr>
              <w:jc w:val="both"/>
              <w:rPr>
                <w:iCs/>
                <w:sz w:val="22"/>
                <w:szCs w:val="22"/>
              </w:rPr>
            </w:pPr>
            <w:r w:rsidRPr="00B014A9">
              <w:rPr>
                <w:iCs/>
                <w:sz w:val="22"/>
                <w:szCs w:val="22"/>
              </w:rPr>
              <w:t xml:space="preserve">The Bidder must demonstrate access to, or availability of, financial resources such as liquid assets, unencumbered real assets, lines of credit, and other financial means, other than any contractual advance payments to meet: </w:t>
            </w:r>
          </w:p>
          <w:p w14:paraId="15B1E7E0" w14:textId="77777777" w:rsidR="007B586E" w:rsidRPr="00B014A9" w:rsidRDefault="007B586E" w:rsidP="00641DF7">
            <w:pPr>
              <w:jc w:val="both"/>
              <w:rPr>
                <w:iCs/>
                <w:sz w:val="22"/>
                <w:szCs w:val="22"/>
              </w:rPr>
            </w:pPr>
            <w:r w:rsidRPr="00B014A9">
              <w:rPr>
                <w:iCs/>
                <w:sz w:val="22"/>
                <w:szCs w:val="22"/>
              </w:rPr>
              <w:t>(i) the following cash-flow requirement:</w:t>
            </w:r>
          </w:p>
          <w:p w14:paraId="2D76E5BA" w14:textId="62A2DC32" w:rsidR="001E353B" w:rsidRPr="003E5AE2" w:rsidRDefault="004C65A6" w:rsidP="001E353B">
            <w:pPr>
              <w:jc w:val="both"/>
              <w:rPr>
                <w:iCs/>
                <w:sz w:val="22"/>
                <w:szCs w:val="22"/>
              </w:rPr>
            </w:pPr>
            <w:r w:rsidRPr="003E5AE2">
              <w:rPr>
                <w:iCs/>
                <w:sz w:val="22"/>
                <w:szCs w:val="22"/>
              </w:rPr>
              <w:t>US$ 3.0 million (US dollar three</w:t>
            </w:r>
            <w:r w:rsidR="001E353B" w:rsidRPr="003E5AE2">
              <w:rPr>
                <w:iCs/>
                <w:sz w:val="22"/>
                <w:szCs w:val="22"/>
              </w:rPr>
              <w:t xml:space="preserve"> million)</w:t>
            </w:r>
          </w:p>
          <w:p w14:paraId="122551AE" w14:textId="4557D2BB" w:rsidR="007B586E" w:rsidRPr="003E5AE2" w:rsidRDefault="007B586E" w:rsidP="001E353B">
            <w:pPr>
              <w:jc w:val="both"/>
              <w:rPr>
                <w:iCs/>
                <w:sz w:val="22"/>
                <w:szCs w:val="22"/>
              </w:rPr>
            </w:pPr>
            <w:r w:rsidRPr="003E5AE2">
              <w:rPr>
                <w:iCs/>
                <w:sz w:val="22"/>
                <w:szCs w:val="22"/>
              </w:rPr>
              <w:t xml:space="preserve">and </w:t>
            </w:r>
          </w:p>
          <w:p w14:paraId="3CBB4692" w14:textId="77777777" w:rsidR="007B586E" w:rsidRPr="00B014A9" w:rsidRDefault="007B586E" w:rsidP="00641DF7">
            <w:pPr>
              <w:jc w:val="both"/>
              <w:rPr>
                <w:sz w:val="22"/>
                <w:szCs w:val="22"/>
              </w:rPr>
            </w:pPr>
            <w:r w:rsidRPr="00B014A9">
              <w:rPr>
                <w:iCs/>
                <w:sz w:val="22"/>
                <w:szCs w:val="22"/>
              </w:rPr>
              <w:t xml:space="preserve">(ii) </w:t>
            </w:r>
            <w:proofErr w:type="gramStart"/>
            <w:r w:rsidRPr="00B014A9">
              <w:rPr>
                <w:iCs/>
                <w:sz w:val="22"/>
                <w:szCs w:val="22"/>
              </w:rPr>
              <w:t>the</w:t>
            </w:r>
            <w:proofErr w:type="gramEnd"/>
            <w:r w:rsidRPr="00B014A9">
              <w:rPr>
                <w:iCs/>
                <w:sz w:val="22"/>
                <w:szCs w:val="22"/>
              </w:rPr>
              <w:t xml:space="preserve"> overall cash flow requirements for this contract and its concurrent commitments.</w:t>
            </w:r>
          </w:p>
        </w:tc>
        <w:tc>
          <w:tcPr>
            <w:tcW w:w="1543" w:type="dxa"/>
            <w:tcBorders>
              <w:bottom w:val="single" w:sz="4" w:space="0" w:color="auto"/>
            </w:tcBorders>
            <w:vAlign w:val="center"/>
          </w:tcPr>
          <w:p w14:paraId="778F1804" w14:textId="77777777" w:rsidR="007B586E" w:rsidRPr="00B014A9" w:rsidRDefault="007B586E" w:rsidP="00465DFB">
            <w:pPr>
              <w:jc w:val="center"/>
              <w:rPr>
                <w:sz w:val="22"/>
                <w:szCs w:val="22"/>
              </w:rPr>
            </w:pPr>
            <w:r w:rsidRPr="00B014A9">
              <w:rPr>
                <w:sz w:val="22"/>
                <w:szCs w:val="22"/>
              </w:rPr>
              <w:t>Must meet requirement</w:t>
            </w:r>
          </w:p>
        </w:tc>
        <w:tc>
          <w:tcPr>
            <w:tcW w:w="1452" w:type="dxa"/>
            <w:tcBorders>
              <w:bottom w:val="single" w:sz="4" w:space="0" w:color="auto"/>
            </w:tcBorders>
            <w:vAlign w:val="center"/>
          </w:tcPr>
          <w:p w14:paraId="47994E82" w14:textId="77777777" w:rsidR="007B586E" w:rsidRPr="00B014A9" w:rsidRDefault="007B586E" w:rsidP="00465DFB">
            <w:pPr>
              <w:jc w:val="center"/>
              <w:rPr>
                <w:sz w:val="22"/>
                <w:szCs w:val="22"/>
              </w:rPr>
            </w:pPr>
            <w:r w:rsidRPr="00B014A9">
              <w:rPr>
                <w:sz w:val="22"/>
                <w:szCs w:val="22"/>
              </w:rPr>
              <w:t>Must meet requirement</w:t>
            </w:r>
          </w:p>
        </w:tc>
        <w:tc>
          <w:tcPr>
            <w:tcW w:w="1452" w:type="dxa"/>
            <w:tcBorders>
              <w:bottom w:val="single" w:sz="4" w:space="0" w:color="auto"/>
            </w:tcBorders>
            <w:vAlign w:val="center"/>
          </w:tcPr>
          <w:p w14:paraId="5F65B135" w14:textId="77777777" w:rsidR="007B586E" w:rsidRPr="003E5AE2" w:rsidRDefault="007B586E" w:rsidP="00465DFB">
            <w:pPr>
              <w:jc w:val="center"/>
              <w:rPr>
                <w:sz w:val="22"/>
                <w:szCs w:val="22"/>
              </w:rPr>
            </w:pPr>
            <w:r w:rsidRPr="003E5AE2">
              <w:rPr>
                <w:sz w:val="22"/>
                <w:szCs w:val="22"/>
              </w:rPr>
              <w:t>Must meet</w:t>
            </w:r>
          </w:p>
          <w:p w14:paraId="5B4C323E" w14:textId="30E5F442" w:rsidR="007B586E" w:rsidRPr="003E5AE2" w:rsidRDefault="00627B01" w:rsidP="00627B01">
            <w:pPr>
              <w:jc w:val="center"/>
              <w:rPr>
                <w:sz w:val="22"/>
                <w:szCs w:val="22"/>
              </w:rPr>
            </w:pPr>
            <w:r w:rsidRPr="003E5AE2">
              <w:rPr>
                <w:sz w:val="22"/>
                <w:szCs w:val="22"/>
              </w:rPr>
              <w:t xml:space="preserve">Thirty </w:t>
            </w:r>
            <w:r w:rsidR="007B586E" w:rsidRPr="003E5AE2">
              <w:rPr>
                <w:sz w:val="22"/>
                <w:szCs w:val="22"/>
              </w:rPr>
              <w:t>percent (</w:t>
            </w:r>
            <w:r w:rsidR="00EB0BC1" w:rsidRPr="003E5AE2">
              <w:rPr>
                <w:sz w:val="22"/>
                <w:szCs w:val="22"/>
              </w:rPr>
              <w:t>30</w:t>
            </w:r>
            <w:r w:rsidR="007B586E" w:rsidRPr="003E5AE2">
              <w:rPr>
                <w:sz w:val="22"/>
                <w:szCs w:val="22"/>
              </w:rPr>
              <w:t>%) of the requirement</w:t>
            </w:r>
          </w:p>
          <w:p w14:paraId="15305542" w14:textId="77777777" w:rsidR="007B586E" w:rsidRPr="003E5AE2" w:rsidRDefault="007B586E" w:rsidP="00465DFB">
            <w:pPr>
              <w:jc w:val="center"/>
              <w:rPr>
                <w:sz w:val="22"/>
                <w:szCs w:val="22"/>
              </w:rPr>
            </w:pPr>
          </w:p>
          <w:p w14:paraId="7A438B8E" w14:textId="77777777" w:rsidR="007B586E" w:rsidRPr="003E5AE2" w:rsidRDefault="007B586E" w:rsidP="00465DFB">
            <w:pPr>
              <w:jc w:val="center"/>
              <w:rPr>
                <w:sz w:val="22"/>
                <w:szCs w:val="22"/>
              </w:rPr>
            </w:pPr>
          </w:p>
        </w:tc>
        <w:tc>
          <w:tcPr>
            <w:tcW w:w="1362" w:type="dxa"/>
            <w:tcBorders>
              <w:bottom w:val="single" w:sz="4" w:space="0" w:color="auto"/>
            </w:tcBorders>
            <w:vAlign w:val="center"/>
          </w:tcPr>
          <w:p w14:paraId="0C4DCAD6" w14:textId="77777777" w:rsidR="007B586E" w:rsidRPr="003E5AE2" w:rsidRDefault="007B586E" w:rsidP="00465DFB">
            <w:pPr>
              <w:jc w:val="center"/>
              <w:rPr>
                <w:sz w:val="22"/>
                <w:szCs w:val="22"/>
              </w:rPr>
            </w:pPr>
            <w:r w:rsidRPr="003E5AE2">
              <w:rPr>
                <w:sz w:val="22"/>
                <w:szCs w:val="22"/>
              </w:rPr>
              <w:t>Must meet</w:t>
            </w:r>
          </w:p>
          <w:p w14:paraId="1F6B3E26" w14:textId="08559ECA" w:rsidR="007B586E" w:rsidRPr="003E5AE2" w:rsidRDefault="00627B01" w:rsidP="00EB0BC1">
            <w:pPr>
              <w:jc w:val="center"/>
              <w:rPr>
                <w:sz w:val="22"/>
                <w:szCs w:val="22"/>
              </w:rPr>
            </w:pPr>
            <w:r w:rsidRPr="003E5AE2">
              <w:rPr>
                <w:sz w:val="22"/>
                <w:szCs w:val="22"/>
              </w:rPr>
              <w:t>Forty</w:t>
            </w:r>
            <w:r w:rsidR="007B586E" w:rsidRPr="003E5AE2">
              <w:rPr>
                <w:sz w:val="22"/>
                <w:szCs w:val="22"/>
              </w:rPr>
              <w:t xml:space="preserve"> percent (</w:t>
            </w:r>
            <w:r w:rsidR="00EB0BC1" w:rsidRPr="003E5AE2">
              <w:rPr>
                <w:sz w:val="22"/>
                <w:szCs w:val="22"/>
              </w:rPr>
              <w:t>40</w:t>
            </w:r>
            <w:r w:rsidR="007B586E" w:rsidRPr="003E5AE2">
              <w:rPr>
                <w:sz w:val="22"/>
                <w:szCs w:val="22"/>
              </w:rPr>
              <w:t>%) of the requirement</w:t>
            </w:r>
          </w:p>
        </w:tc>
        <w:tc>
          <w:tcPr>
            <w:tcW w:w="2320" w:type="dxa"/>
            <w:tcBorders>
              <w:bottom w:val="single" w:sz="4" w:space="0" w:color="auto"/>
            </w:tcBorders>
            <w:vAlign w:val="center"/>
          </w:tcPr>
          <w:p w14:paraId="703BF970" w14:textId="77777777" w:rsidR="007B586E" w:rsidRPr="00B014A9" w:rsidRDefault="007B586E" w:rsidP="00465DFB">
            <w:pPr>
              <w:jc w:val="center"/>
              <w:rPr>
                <w:sz w:val="22"/>
                <w:szCs w:val="22"/>
              </w:rPr>
            </w:pPr>
            <w:r w:rsidRPr="00B014A9">
              <w:rPr>
                <w:sz w:val="22"/>
                <w:szCs w:val="22"/>
              </w:rPr>
              <w:t>Form FIN –3.3</w:t>
            </w:r>
          </w:p>
        </w:tc>
      </w:tr>
    </w:tbl>
    <w:p w14:paraId="0E489DD2" w14:textId="77777777" w:rsidR="007B586E" w:rsidRPr="00B014A9" w:rsidRDefault="007B586E">
      <w:pPr>
        <w:pStyle w:val="Heading1"/>
        <w:spacing w:before="360" w:after="120"/>
        <w:ind w:left="900" w:hanging="648"/>
        <w:rPr>
          <w:rFonts w:cs="Times New Roman"/>
          <w:bCs/>
          <w:noProof/>
          <w:szCs w:val="20"/>
        </w:rPr>
      </w:pPr>
    </w:p>
    <w:p w14:paraId="12DB2A34" w14:textId="77777777" w:rsidR="007B586E" w:rsidRPr="00B014A9" w:rsidRDefault="007B586E">
      <w:pPr>
        <w:pStyle w:val="Heading1"/>
        <w:spacing w:before="360" w:after="120"/>
        <w:ind w:left="900" w:hanging="648"/>
        <w:rPr>
          <w:rFonts w:cs="Times New Roman"/>
          <w:bCs/>
          <w:noProof/>
          <w:szCs w:val="20"/>
        </w:rPr>
      </w:pPr>
      <w:r w:rsidRPr="00B014A9">
        <w:rPr>
          <w:rFonts w:cs="Times New Roman"/>
          <w:bCs/>
          <w:noProof/>
          <w:szCs w:val="20"/>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91"/>
        <w:gridCol w:w="1556"/>
        <w:gridCol w:w="1559"/>
        <w:gridCol w:w="1318"/>
        <w:gridCol w:w="1386"/>
        <w:gridCol w:w="2034"/>
      </w:tblGrid>
      <w:tr w:rsidR="007B586E" w:rsidRPr="00B014A9" w14:paraId="523236D6" w14:textId="77777777" w:rsidTr="00A755AC">
        <w:trPr>
          <w:cantSplit/>
          <w:tblHeader/>
        </w:trPr>
        <w:tc>
          <w:tcPr>
            <w:tcW w:w="2124" w:type="dxa"/>
            <w:shd w:val="clear" w:color="auto" w:fill="D9D9D9"/>
          </w:tcPr>
          <w:p w14:paraId="7CEEC71B" w14:textId="77777777" w:rsidR="007B586E" w:rsidRPr="00B014A9" w:rsidRDefault="007B586E">
            <w:pPr>
              <w:spacing w:before="120" w:after="120"/>
              <w:jc w:val="center"/>
              <w:rPr>
                <w:b/>
                <w:iCs/>
              </w:rPr>
            </w:pPr>
            <w:r w:rsidRPr="00B014A9">
              <w:rPr>
                <w:b/>
                <w:iCs/>
              </w:rPr>
              <w:lastRenderedPageBreak/>
              <w:t>Factor</w:t>
            </w:r>
          </w:p>
        </w:tc>
        <w:tc>
          <w:tcPr>
            <w:tcW w:w="10944" w:type="dxa"/>
            <w:gridSpan w:val="6"/>
            <w:shd w:val="clear" w:color="auto" w:fill="D9D9D9"/>
          </w:tcPr>
          <w:p w14:paraId="6F595C2E" w14:textId="77777777" w:rsidR="007B586E" w:rsidRPr="00B014A9" w:rsidRDefault="007B586E" w:rsidP="00465DFB">
            <w:pPr>
              <w:pStyle w:val="S3-Heading2"/>
              <w:ind w:left="756"/>
              <w:jc w:val="center"/>
              <w:rPr>
                <w:iCs/>
              </w:rPr>
            </w:pPr>
            <w:bookmarkStart w:id="436" w:name="_Toc498339863"/>
            <w:bookmarkStart w:id="437" w:name="_Toc498848210"/>
            <w:bookmarkStart w:id="438" w:name="_Toc499021788"/>
            <w:bookmarkStart w:id="439" w:name="_Toc499023471"/>
            <w:bookmarkStart w:id="440" w:name="_Toc501529953"/>
            <w:bookmarkStart w:id="441" w:name="_Toc503874231"/>
            <w:bookmarkStart w:id="442" w:name="_Toc23215167"/>
            <w:bookmarkStart w:id="443" w:name="_Toc168299672"/>
            <w:r w:rsidRPr="00B014A9">
              <w:rPr>
                <w:iCs/>
              </w:rPr>
              <w:t xml:space="preserve">2.4 </w:t>
            </w:r>
            <w:r w:rsidRPr="00B014A9">
              <w:rPr>
                <w:iCs/>
              </w:rPr>
              <w:tab/>
              <w:t>Experience</w:t>
            </w:r>
            <w:bookmarkEnd w:id="436"/>
            <w:bookmarkEnd w:id="437"/>
            <w:bookmarkEnd w:id="438"/>
            <w:bookmarkEnd w:id="439"/>
            <w:bookmarkEnd w:id="440"/>
            <w:bookmarkEnd w:id="441"/>
            <w:bookmarkEnd w:id="442"/>
            <w:bookmarkEnd w:id="443"/>
          </w:p>
        </w:tc>
      </w:tr>
      <w:tr w:rsidR="007B586E" w:rsidRPr="00B014A9" w14:paraId="7CE3CF44" w14:textId="77777777" w:rsidTr="00A755AC">
        <w:trPr>
          <w:cantSplit/>
          <w:trHeight w:val="400"/>
          <w:tblHeader/>
        </w:trPr>
        <w:tc>
          <w:tcPr>
            <w:tcW w:w="2124" w:type="dxa"/>
            <w:vMerge w:val="restart"/>
            <w:shd w:val="clear" w:color="auto" w:fill="D9D9D9"/>
            <w:vAlign w:val="center"/>
          </w:tcPr>
          <w:p w14:paraId="6B6E9FC2" w14:textId="77777777" w:rsidR="007B586E" w:rsidRPr="00B014A9" w:rsidRDefault="007B586E">
            <w:pPr>
              <w:spacing w:before="120" w:after="120"/>
              <w:ind w:left="360" w:hanging="360"/>
              <w:jc w:val="center"/>
              <w:rPr>
                <w:b/>
                <w:iCs/>
                <w:sz w:val="22"/>
                <w:szCs w:val="22"/>
              </w:rPr>
            </w:pPr>
            <w:r w:rsidRPr="00B014A9">
              <w:rPr>
                <w:b/>
                <w:iCs/>
                <w:sz w:val="22"/>
                <w:szCs w:val="22"/>
              </w:rPr>
              <w:t>Sub-Factor</w:t>
            </w:r>
          </w:p>
        </w:tc>
        <w:tc>
          <w:tcPr>
            <w:tcW w:w="8910" w:type="dxa"/>
            <w:gridSpan w:val="5"/>
            <w:shd w:val="clear" w:color="auto" w:fill="D9D9D9"/>
          </w:tcPr>
          <w:p w14:paraId="0DF3C486" w14:textId="77777777" w:rsidR="007B586E" w:rsidRPr="00B014A9" w:rsidRDefault="007B586E">
            <w:pPr>
              <w:pStyle w:val="titulo"/>
              <w:spacing w:before="80" w:after="80"/>
              <w:rPr>
                <w:iCs/>
                <w:szCs w:val="24"/>
              </w:rPr>
            </w:pPr>
            <w:r w:rsidRPr="00B014A9">
              <w:rPr>
                <w:b w:val="0"/>
                <w:iCs/>
                <w:szCs w:val="24"/>
              </w:rPr>
              <w:t>Criteria</w:t>
            </w:r>
          </w:p>
        </w:tc>
        <w:tc>
          <w:tcPr>
            <w:tcW w:w="2034" w:type="dxa"/>
            <w:vMerge w:val="restart"/>
            <w:shd w:val="clear" w:color="auto" w:fill="D9D9D9"/>
            <w:vAlign w:val="center"/>
          </w:tcPr>
          <w:p w14:paraId="5BC703A6" w14:textId="77777777" w:rsidR="007B586E" w:rsidRPr="00B014A9" w:rsidRDefault="007B586E">
            <w:pPr>
              <w:pStyle w:val="titulo"/>
              <w:spacing w:before="120" w:after="0"/>
              <w:rPr>
                <w:rFonts w:ascii="Times New Roman" w:hAnsi="Times New Roman"/>
                <w:iCs/>
                <w:sz w:val="22"/>
                <w:szCs w:val="22"/>
              </w:rPr>
            </w:pPr>
            <w:r w:rsidRPr="00B014A9">
              <w:rPr>
                <w:rFonts w:ascii="Times New Roman" w:hAnsi="Times New Roman"/>
                <w:iCs/>
                <w:sz w:val="22"/>
                <w:szCs w:val="22"/>
              </w:rPr>
              <w:t>Documentation Required</w:t>
            </w:r>
          </w:p>
        </w:tc>
      </w:tr>
      <w:tr w:rsidR="007B586E" w:rsidRPr="00B014A9" w14:paraId="475187CD" w14:textId="77777777" w:rsidTr="00B80982">
        <w:trPr>
          <w:cantSplit/>
          <w:trHeight w:val="400"/>
          <w:tblHeader/>
        </w:trPr>
        <w:tc>
          <w:tcPr>
            <w:tcW w:w="2124" w:type="dxa"/>
            <w:vMerge/>
            <w:shd w:val="clear" w:color="auto" w:fill="D9D9D9"/>
          </w:tcPr>
          <w:p w14:paraId="4A936D59" w14:textId="77777777" w:rsidR="007B586E" w:rsidRPr="00B014A9" w:rsidRDefault="007B586E">
            <w:pPr>
              <w:ind w:left="360" w:hanging="360"/>
              <w:jc w:val="center"/>
              <w:rPr>
                <w:b/>
                <w:iCs/>
                <w:sz w:val="28"/>
              </w:rPr>
            </w:pPr>
          </w:p>
        </w:tc>
        <w:tc>
          <w:tcPr>
            <w:tcW w:w="3091" w:type="dxa"/>
            <w:vMerge w:val="restart"/>
            <w:shd w:val="clear" w:color="auto" w:fill="D9D9D9"/>
            <w:vAlign w:val="center"/>
          </w:tcPr>
          <w:p w14:paraId="14D6BCBC" w14:textId="77777777" w:rsidR="007B586E" w:rsidRPr="00B014A9" w:rsidRDefault="007B586E">
            <w:pPr>
              <w:ind w:left="360" w:hanging="360"/>
              <w:jc w:val="center"/>
              <w:rPr>
                <w:b/>
                <w:iCs/>
                <w:sz w:val="22"/>
                <w:szCs w:val="22"/>
              </w:rPr>
            </w:pPr>
            <w:r w:rsidRPr="00B014A9">
              <w:rPr>
                <w:b/>
                <w:iCs/>
                <w:sz w:val="22"/>
                <w:szCs w:val="22"/>
              </w:rPr>
              <w:t>Requirement</w:t>
            </w:r>
          </w:p>
        </w:tc>
        <w:tc>
          <w:tcPr>
            <w:tcW w:w="5819" w:type="dxa"/>
            <w:gridSpan w:val="4"/>
            <w:shd w:val="clear" w:color="auto" w:fill="D9D9D9"/>
          </w:tcPr>
          <w:p w14:paraId="0D134421" w14:textId="77777777" w:rsidR="007B586E" w:rsidRPr="00B014A9" w:rsidRDefault="007B586E">
            <w:pPr>
              <w:pStyle w:val="titulo"/>
              <w:spacing w:before="80" w:after="80"/>
              <w:rPr>
                <w:iCs/>
                <w:sz w:val="22"/>
                <w:szCs w:val="22"/>
              </w:rPr>
            </w:pPr>
            <w:r w:rsidRPr="00B014A9">
              <w:rPr>
                <w:iCs/>
                <w:sz w:val="22"/>
                <w:szCs w:val="22"/>
              </w:rPr>
              <w:t>Bidder</w:t>
            </w:r>
          </w:p>
        </w:tc>
        <w:tc>
          <w:tcPr>
            <w:tcW w:w="2034" w:type="dxa"/>
            <w:vMerge/>
            <w:shd w:val="clear" w:color="auto" w:fill="D9D9D9"/>
          </w:tcPr>
          <w:p w14:paraId="37295292" w14:textId="77777777" w:rsidR="007B586E" w:rsidRPr="00B014A9" w:rsidRDefault="007B586E">
            <w:pPr>
              <w:spacing w:before="40"/>
              <w:jc w:val="center"/>
              <w:rPr>
                <w:b/>
                <w:i/>
              </w:rPr>
            </w:pPr>
          </w:p>
        </w:tc>
      </w:tr>
      <w:tr w:rsidR="007B586E" w:rsidRPr="00B014A9" w14:paraId="73D3D7FB" w14:textId="77777777" w:rsidTr="00B80982">
        <w:trPr>
          <w:cantSplit/>
          <w:tblHeader/>
        </w:trPr>
        <w:tc>
          <w:tcPr>
            <w:tcW w:w="2124" w:type="dxa"/>
            <w:vMerge/>
            <w:shd w:val="clear" w:color="auto" w:fill="D9D9D9"/>
          </w:tcPr>
          <w:p w14:paraId="1DD3985E" w14:textId="77777777" w:rsidR="007B586E" w:rsidRPr="00B014A9" w:rsidRDefault="007B586E">
            <w:pPr>
              <w:ind w:left="360" w:hanging="360"/>
              <w:jc w:val="center"/>
              <w:rPr>
                <w:b/>
                <w:iCs/>
              </w:rPr>
            </w:pPr>
          </w:p>
        </w:tc>
        <w:tc>
          <w:tcPr>
            <w:tcW w:w="3091" w:type="dxa"/>
            <w:vMerge/>
            <w:shd w:val="clear" w:color="auto" w:fill="D9D9D9"/>
          </w:tcPr>
          <w:p w14:paraId="59892045" w14:textId="77777777" w:rsidR="007B586E" w:rsidRPr="00B014A9" w:rsidRDefault="007B586E">
            <w:pPr>
              <w:ind w:left="360" w:hanging="360"/>
              <w:jc w:val="center"/>
              <w:rPr>
                <w:b/>
                <w:iCs/>
                <w:sz w:val="22"/>
                <w:szCs w:val="22"/>
              </w:rPr>
            </w:pPr>
          </w:p>
        </w:tc>
        <w:tc>
          <w:tcPr>
            <w:tcW w:w="1556" w:type="dxa"/>
            <w:vMerge w:val="restart"/>
            <w:shd w:val="clear" w:color="auto" w:fill="D9D9D9"/>
            <w:vAlign w:val="center"/>
          </w:tcPr>
          <w:p w14:paraId="7CA7D3E6" w14:textId="77777777" w:rsidR="007B586E" w:rsidRPr="00B014A9" w:rsidRDefault="007B586E">
            <w:pPr>
              <w:pStyle w:val="titulo"/>
              <w:spacing w:before="40" w:after="0"/>
              <w:rPr>
                <w:rFonts w:ascii="Times New Roman" w:hAnsi="Times New Roman"/>
                <w:iCs/>
                <w:sz w:val="22"/>
                <w:szCs w:val="22"/>
              </w:rPr>
            </w:pPr>
            <w:r w:rsidRPr="00B014A9">
              <w:rPr>
                <w:rFonts w:ascii="Times New Roman" w:hAnsi="Times New Roman"/>
                <w:iCs/>
                <w:sz w:val="22"/>
                <w:szCs w:val="22"/>
              </w:rPr>
              <w:t>Single Entity</w:t>
            </w:r>
          </w:p>
        </w:tc>
        <w:tc>
          <w:tcPr>
            <w:tcW w:w="4263" w:type="dxa"/>
            <w:gridSpan w:val="3"/>
            <w:shd w:val="clear" w:color="auto" w:fill="D9D9D9"/>
          </w:tcPr>
          <w:p w14:paraId="4D7920C8" w14:textId="77777777" w:rsidR="007B586E" w:rsidRPr="00B014A9" w:rsidRDefault="007B586E">
            <w:pPr>
              <w:spacing w:before="40"/>
              <w:jc w:val="center"/>
              <w:rPr>
                <w:b/>
                <w:iCs/>
                <w:sz w:val="22"/>
                <w:szCs w:val="22"/>
              </w:rPr>
            </w:pPr>
            <w:r w:rsidRPr="00B014A9">
              <w:rPr>
                <w:b/>
                <w:iCs/>
                <w:sz w:val="22"/>
                <w:szCs w:val="22"/>
              </w:rPr>
              <w:t xml:space="preserve">Joint Venture, Consortium or  Association </w:t>
            </w:r>
          </w:p>
        </w:tc>
        <w:tc>
          <w:tcPr>
            <w:tcW w:w="2034" w:type="dxa"/>
            <w:vMerge/>
            <w:shd w:val="clear" w:color="auto" w:fill="D9D9D9"/>
          </w:tcPr>
          <w:p w14:paraId="3AEB66CF" w14:textId="77777777" w:rsidR="007B586E" w:rsidRPr="00B014A9" w:rsidRDefault="007B586E">
            <w:pPr>
              <w:spacing w:before="40"/>
              <w:jc w:val="center"/>
              <w:rPr>
                <w:b/>
                <w:i/>
              </w:rPr>
            </w:pPr>
          </w:p>
        </w:tc>
      </w:tr>
      <w:tr w:rsidR="007B586E" w:rsidRPr="00B014A9" w14:paraId="71ECAA8C" w14:textId="77777777" w:rsidTr="00B80982">
        <w:trPr>
          <w:cantSplit/>
          <w:tblHeader/>
        </w:trPr>
        <w:tc>
          <w:tcPr>
            <w:tcW w:w="2124" w:type="dxa"/>
            <w:vMerge/>
            <w:tcBorders>
              <w:bottom w:val="single" w:sz="4" w:space="0" w:color="auto"/>
            </w:tcBorders>
            <w:shd w:val="clear" w:color="auto" w:fill="D9D9D9"/>
          </w:tcPr>
          <w:p w14:paraId="2111AEA6" w14:textId="77777777" w:rsidR="007B586E" w:rsidRPr="00B014A9" w:rsidRDefault="007B586E">
            <w:pPr>
              <w:ind w:left="360" w:hanging="360"/>
              <w:rPr>
                <w:b/>
                <w:iCs/>
                <w:sz w:val="28"/>
              </w:rPr>
            </w:pPr>
          </w:p>
        </w:tc>
        <w:tc>
          <w:tcPr>
            <w:tcW w:w="3091" w:type="dxa"/>
            <w:vMerge/>
            <w:shd w:val="clear" w:color="auto" w:fill="D9D9D9"/>
          </w:tcPr>
          <w:p w14:paraId="3E65D086" w14:textId="77777777" w:rsidR="007B586E" w:rsidRPr="00B014A9" w:rsidRDefault="007B586E">
            <w:pPr>
              <w:ind w:left="360" w:hanging="360"/>
              <w:rPr>
                <w:b/>
                <w:iCs/>
                <w:sz w:val="22"/>
                <w:szCs w:val="22"/>
              </w:rPr>
            </w:pPr>
          </w:p>
        </w:tc>
        <w:tc>
          <w:tcPr>
            <w:tcW w:w="1556" w:type="dxa"/>
            <w:vMerge/>
            <w:shd w:val="clear" w:color="auto" w:fill="D9D9D9"/>
          </w:tcPr>
          <w:p w14:paraId="62FD83B0" w14:textId="77777777" w:rsidR="007B586E" w:rsidRPr="00B014A9" w:rsidRDefault="007B586E">
            <w:pPr>
              <w:spacing w:before="40"/>
              <w:jc w:val="center"/>
              <w:rPr>
                <w:b/>
                <w:iCs/>
                <w:sz w:val="22"/>
                <w:szCs w:val="22"/>
              </w:rPr>
            </w:pPr>
          </w:p>
        </w:tc>
        <w:tc>
          <w:tcPr>
            <w:tcW w:w="1559" w:type="dxa"/>
            <w:shd w:val="clear" w:color="auto" w:fill="D9D9D9"/>
          </w:tcPr>
          <w:p w14:paraId="32B1DD11" w14:textId="77777777" w:rsidR="007B586E" w:rsidRPr="00B014A9" w:rsidRDefault="007B586E">
            <w:pPr>
              <w:spacing w:before="40"/>
              <w:jc w:val="center"/>
              <w:rPr>
                <w:b/>
                <w:iCs/>
                <w:sz w:val="22"/>
                <w:szCs w:val="22"/>
              </w:rPr>
            </w:pPr>
            <w:r w:rsidRPr="00B014A9">
              <w:rPr>
                <w:b/>
                <w:iCs/>
                <w:sz w:val="22"/>
                <w:szCs w:val="22"/>
              </w:rPr>
              <w:t>All partners combined</w:t>
            </w:r>
          </w:p>
        </w:tc>
        <w:tc>
          <w:tcPr>
            <w:tcW w:w="1318" w:type="dxa"/>
            <w:shd w:val="clear" w:color="auto" w:fill="D9D9D9"/>
          </w:tcPr>
          <w:p w14:paraId="6C7A9EC1" w14:textId="77777777" w:rsidR="007B586E" w:rsidRPr="00B014A9" w:rsidRDefault="007B586E">
            <w:pPr>
              <w:spacing w:before="40"/>
              <w:jc w:val="center"/>
              <w:rPr>
                <w:b/>
                <w:iCs/>
                <w:sz w:val="22"/>
                <w:szCs w:val="22"/>
              </w:rPr>
            </w:pPr>
            <w:r w:rsidRPr="00B014A9">
              <w:rPr>
                <w:b/>
                <w:iCs/>
                <w:sz w:val="22"/>
                <w:szCs w:val="22"/>
              </w:rPr>
              <w:t>Each partner</w:t>
            </w:r>
          </w:p>
        </w:tc>
        <w:tc>
          <w:tcPr>
            <w:tcW w:w="1386" w:type="dxa"/>
            <w:shd w:val="clear" w:color="auto" w:fill="D9D9D9"/>
          </w:tcPr>
          <w:p w14:paraId="37293A31" w14:textId="77777777" w:rsidR="007B586E" w:rsidRPr="00B014A9" w:rsidRDefault="007B586E">
            <w:pPr>
              <w:spacing w:before="40"/>
              <w:jc w:val="center"/>
              <w:rPr>
                <w:b/>
                <w:iCs/>
                <w:sz w:val="22"/>
                <w:szCs w:val="22"/>
              </w:rPr>
            </w:pPr>
            <w:r w:rsidRPr="00B014A9">
              <w:rPr>
                <w:b/>
                <w:iCs/>
                <w:sz w:val="22"/>
                <w:szCs w:val="22"/>
              </w:rPr>
              <w:t>At least one partner</w:t>
            </w:r>
          </w:p>
        </w:tc>
        <w:tc>
          <w:tcPr>
            <w:tcW w:w="2034" w:type="dxa"/>
            <w:vMerge/>
            <w:shd w:val="clear" w:color="auto" w:fill="D9D9D9"/>
          </w:tcPr>
          <w:p w14:paraId="43AA28D1" w14:textId="77777777" w:rsidR="007B586E" w:rsidRPr="00B014A9" w:rsidRDefault="007B586E">
            <w:pPr>
              <w:spacing w:before="40"/>
              <w:jc w:val="center"/>
              <w:rPr>
                <w:b/>
                <w:i/>
              </w:rPr>
            </w:pPr>
          </w:p>
        </w:tc>
      </w:tr>
      <w:tr w:rsidR="007B586E" w:rsidRPr="00B014A9" w14:paraId="258B30F5" w14:textId="77777777" w:rsidTr="00B80982">
        <w:trPr>
          <w:trHeight w:val="600"/>
        </w:trPr>
        <w:tc>
          <w:tcPr>
            <w:tcW w:w="2124" w:type="dxa"/>
            <w:shd w:val="clear" w:color="auto" w:fill="D9D9D9"/>
          </w:tcPr>
          <w:p w14:paraId="1F57A7C9" w14:textId="620BB74E" w:rsidR="007B586E" w:rsidRPr="00B014A9" w:rsidRDefault="007B586E" w:rsidP="00641DF7">
            <w:pPr>
              <w:jc w:val="both"/>
              <w:rPr>
                <w:sz w:val="22"/>
                <w:szCs w:val="22"/>
              </w:rPr>
            </w:pPr>
            <w:bookmarkStart w:id="444" w:name="_Toc496968138"/>
            <w:r w:rsidRPr="00B014A9">
              <w:rPr>
                <w:sz w:val="22"/>
                <w:szCs w:val="22"/>
              </w:rPr>
              <w:t xml:space="preserve">2.4.1 General Experience </w:t>
            </w:r>
            <w:bookmarkEnd w:id="444"/>
          </w:p>
        </w:tc>
        <w:tc>
          <w:tcPr>
            <w:tcW w:w="3091" w:type="dxa"/>
          </w:tcPr>
          <w:p w14:paraId="00CC854B" w14:textId="4F774E98" w:rsidR="007B586E" w:rsidRPr="00B014A9" w:rsidRDefault="007B586E" w:rsidP="001E353B">
            <w:pPr>
              <w:jc w:val="both"/>
              <w:rPr>
                <w:sz w:val="22"/>
                <w:szCs w:val="22"/>
              </w:rPr>
            </w:pPr>
            <w:r w:rsidRPr="00B014A9">
              <w:rPr>
                <w:sz w:val="22"/>
                <w:szCs w:val="22"/>
              </w:rPr>
              <w:t>Experience under contracts in the role of contractor, subcontractor, or management contractor for at least the last</w:t>
            </w:r>
            <w:r w:rsidR="001E353B">
              <w:rPr>
                <w:sz w:val="22"/>
                <w:szCs w:val="22"/>
              </w:rPr>
              <w:t xml:space="preserve"> </w:t>
            </w:r>
            <w:r w:rsidR="001E353B" w:rsidRPr="003E5AE2">
              <w:rPr>
                <w:sz w:val="22"/>
                <w:szCs w:val="22"/>
              </w:rPr>
              <w:t>five</w:t>
            </w:r>
            <w:r w:rsidRPr="003E5AE2">
              <w:rPr>
                <w:sz w:val="22"/>
                <w:szCs w:val="22"/>
              </w:rPr>
              <w:t xml:space="preserve"> [</w:t>
            </w:r>
            <w:r w:rsidR="001E353B" w:rsidRPr="003E5AE2">
              <w:rPr>
                <w:sz w:val="22"/>
                <w:szCs w:val="22"/>
              </w:rPr>
              <w:t>05</w:t>
            </w:r>
            <w:r w:rsidRPr="003E5AE2">
              <w:rPr>
                <w:sz w:val="22"/>
                <w:szCs w:val="22"/>
              </w:rPr>
              <w:t xml:space="preserve">] years prior to the applications </w:t>
            </w:r>
            <w:r w:rsidRPr="00B014A9">
              <w:rPr>
                <w:sz w:val="22"/>
                <w:szCs w:val="22"/>
              </w:rPr>
              <w:t xml:space="preserve">submission deadline.  </w:t>
            </w:r>
          </w:p>
        </w:tc>
        <w:tc>
          <w:tcPr>
            <w:tcW w:w="1556" w:type="dxa"/>
            <w:tcBorders>
              <w:bottom w:val="single" w:sz="4" w:space="0" w:color="auto"/>
            </w:tcBorders>
            <w:vAlign w:val="center"/>
          </w:tcPr>
          <w:p w14:paraId="4122355C" w14:textId="77777777" w:rsidR="007B586E" w:rsidRPr="00B014A9" w:rsidRDefault="007B586E" w:rsidP="00A617D5">
            <w:pPr>
              <w:jc w:val="center"/>
              <w:rPr>
                <w:sz w:val="22"/>
                <w:szCs w:val="22"/>
              </w:rPr>
            </w:pPr>
            <w:r w:rsidRPr="00B014A9">
              <w:rPr>
                <w:sz w:val="22"/>
                <w:szCs w:val="22"/>
              </w:rPr>
              <w:t>Must meet requirement</w:t>
            </w:r>
          </w:p>
          <w:p w14:paraId="5865DD38" w14:textId="77777777" w:rsidR="007B586E" w:rsidRPr="00B014A9" w:rsidRDefault="007B586E" w:rsidP="00A617D5">
            <w:pPr>
              <w:jc w:val="center"/>
              <w:rPr>
                <w:sz w:val="22"/>
                <w:szCs w:val="22"/>
              </w:rPr>
            </w:pPr>
          </w:p>
        </w:tc>
        <w:tc>
          <w:tcPr>
            <w:tcW w:w="1559" w:type="dxa"/>
            <w:tcBorders>
              <w:bottom w:val="single" w:sz="4" w:space="0" w:color="auto"/>
            </w:tcBorders>
            <w:vAlign w:val="center"/>
          </w:tcPr>
          <w:p w14:paraId="56E487A2" w14:textId="77777777" w:rsidR="007B586E" w:rsidRPr="00B014A9" w:rsidRDefault="007B586E" w:rsidP="00A617D5">
            <w:pPr>
              <w:jc w:val="center"/>
              <w:rPr>
                <w:sz w:val="22"/>
                <w:szCs w:val="22"/>
              </w:rPr>
            </w:pPr>
            <w:r w:rsidRPr="00B014A9">
              <w:rPr>
                <w:sz w:val="22"/>
                <w:szCs w:val="22"/>
              </w:rPr>
              <w:t>N / A</w:t>
            </w:r>
          </w:p>
        </w:tc>
        <w:tc>
          <w:tcPr>
            <w:tcW w:w="1318" w:type="dxa"/>
            <w:tcBorders>
              <w:bottom w:val="single" w:sz="4" w:space="0" w:color="auto"/>
            </w:tcBorders>
            <w:vAlign w:val="center"/>
          </w:tcPr>
          <w:p w14:paraId="183426F9" w14:textId="77777777" w:rsidR="007B586E" w:rsidRPr="00B014A9" w:rsidRDefault="007B586E" w:rsidP="00A617D5">
            <w:pPr>
              <w:jc w:val="center"/>
              <w:rPr>
                <w:sz w:val="22"/>
                <w:szCs w:val="22"/>
              </w:rPr>
            </w:pPr>
            <w:r w:rsidRPr="00B014A9">
              <w:rPr>
                <w:sz w:val="22"/>
                <w:szCs w:val="22"/>
              </w:rPr>
              <w:t>Must meet requirement</w:t>
            </w:r>
          </w:p>
          <w:p w14:paraId="23C7DF1F" w14:textId="77777777" w:rsidR="007B586E" w:rsidRPr="00B014A9" w:rsidRDefault="007B586E" w:rsidP="00A617D5">
            <w:pPr>
              <w:jc w:val="center"/>
              <w:rPr>
                <w:sz w:val="22"/>
                <w:szCs w:val="22"/>
              </w:rPr>
            </w:pPr>
          </w:p>
        </w:tc>
        <w:tc>
          <w:tcPr>
            <w:tcW w:w="1386" w:type="dxa"/>
            <w:tcBorders>
              <w:bottom w:val="single" w:sz="4" w:space="0" w:color="auto"/>
            </w:tcBorders>
            <w:vAlign w:val="center"/>
          </w:tcPr>
          <w:p w14:paraId="45C778BC" w14:textId="77777777" w:rsidR="007B586E" w:rsidRPr="00B014A9" w:rsidRDefault="007B586E" w:rsidP="00A617D5">
            <w:pPr>
              <w:jc w:val="center"/>
              <w:rPr>
                <w:sz w:val="22"/>
                <w:szCs w:val="22"/>
              </w:rPr>
            </w:pPr>
            <w:r w:rsidRPr="00B014A9">
              <w:rPr>
                <w:sz w:val="22"/>
                <w:szCs w:val="22"/>
              </w:rPr>
              <w:t>N / A</w:t>
            </w:r>
          </w:p>
        </w:tc>
        <w:tc>
          <w:tcPr>
            <w:tcW w:w="2034" w:type="dxa"/>
            <w:vAlign w:val="center"/>
          </w:tcPr>
          <w:p w14:paraId="106FA149" w14:textId="77777777" w:rsidR="007B586E" w:rsidRPr="00B014A9" w:rsidRDefault="007B586E" w:rsidP="00A617D5">
            <w:pPr>
              <w:jc w:val="center"/>
              <w:rPr>
                <w:sz w:val="22"/>
                <w:szCs w:val="22"/>
              </w:rPr>
            </w:pPr>
            <w:r w:rsidRPr="00B014A9">
              <w:rPr>
                <w:sz w:val="22"/>
                <w:szCs w:val="22"/>
              </w:rPr>
              <w:t>Form EXP-4.1</w:t>
            </w:r>
          </w:p>
        </w:tc>
      </w:tr>
      <w:tr w:rsidR="007B586E" w:rsidRPr="00B014A9" w14:paraId="65BAFA73" w14:textId="77777777" w:rsidTr="00B80982">
        <w:tc>
          <w:tcPr>
            <w:tcW w:w="2124" w:type="dxa"/>
            <w:tcBorders>
              <w:bottom w:val="single" w:sz="6" w:space="0" w:color="000000"/>
            </w:tcBorders>
            <w:shd w:val="clear" w:color="auto" w:fill="D9D9D9"/>
          </w:tcPr>
          <w:p w14:paraId="67E1ECC3" w14:textId="77777777" w:rsidR="007B586E" w:rsidRPr="00B014A9" w:rsidRDefault="007B586E" w:rsidP="00641DF7">
            <w:pPr>
              <w:jc w:val="both"/>
              <w:rPr>
                <w:sz w:val="22"/>
                <w:szCs w:val="22"/>
              </w:rPr>
            </w:pPr>
            <w:r w:rsidRPr="00B014A9">
              <w:rPr>
                <w:sz w:val="22"/>
                <w:szCs w:val="22"/>
              </w:rPr>
              <w:t>2.4.2 Specific Experience</w:t>
            </w:r>
          </w:p>
        </w:tc>
        <w:tc>
          <w:tcPr>
            <w:tcW w:w="3091" w:type="dxa"/>
            <w:tcBorders>
              <w:bottom w:val="single" w:sz="6" w:space="0" w:color="000000"/>
            </w:tcBorders>
          </w:tcPr>
          <w:p w14:paraId="6144D2CC" w14:textId="63931E3B" w:rsidR="007B586E" w:rsidRPr="00B014A9" w:rsidRDefault="007B586E" w:rsidP="0032698C">
            <w:pPr>
              <w:jc w:val="both"/>
              <w:rPr>
                <w:b/>
                <w:sz w:val="22"/>
                <w:szCs w:val="22"/>
              </w:rPr>
            </w:pPr>
            <w:r w:rsidRPr="00B014A9">
              <w:rPr>
                <w:sz w:val="22"/>
                <w:szCs w:val="22"/>
              </w:rPr>
              <w:t xml:space="preserve">(a)Participation as contractor, management contractor, or subcontractor, in at least </w:t>
            </w:r>
            <w:r w:rsidR="001E353B">
              <w:rPr>
                <w:sz w:val="22"/>
                <w:szCs w:val="22"/>
              </w:rPr>
              <w:t>Two</w:t>
            </w:r>
            <w:r w:rsidRPr="00B014A9">
              <w:rPr>
                <w:sz w:val="22"/>
                <w:szCs w:val="22"/>
              </w:rPr>
              <w:t xml:space="preserve"> (</w:t>
            </w:r>
            <w:r w:rsidR="002569BB">
              <w:rPr>
                <w:sz w:val="22"/>
                <w:szCs w:val="22"/>
              </w:rPr>
              <w:t>02</w:t>
            </w:r>
            <w:r w:rsidRPr="00B014A9">
              <w:rPr>
                <w:sz w:val="22"/>
                <w:szCs w:val="22"/>
              </w:rPr>
              <w:t xml:space="preserve">) contracts within the last </w:t>
            </w:r>
            <w:r w:rsidR="002569BB">
              <w:rPr>
                <w:sz w:val="22"/>
                <w:szCs w:val="22"/>
              </w:rPr>
              <w:t xml:space="preserve">Five </w:t>
            </w:r>
            <w:r w:rsidRPr="00B014A9">
              <w:rPr>
                <w:sz w:val="22"/>
                <w:szCs w:val="22"/>
              </w:rPr>
              <w:t>(</w:t>
            </w:r>
            <w:r w:rsidR="002569BB">
              <w:rPr>
                <w:sz w:val="22"/>
                <w:szCs w:val="22"/>
              </w:rPr>
              <w:t>05)</w:t>
            </w:r>
            <w:r w:rsidR="00295642">
              <w:rPr>
                <w:sz w:val="22"/>
                <w:szCs w:val="22"/>
              </w:rPr>
              <w:t xml:space="preserve"> years</w:t>
            </w:r>
            <w:r w:rsidRPr="00B014A9">
              <w:rPr>
                <w:sz w:val="22"/>
                <w:szCs w:val="22"/>
              </w:rPr>
              <w:t>,</w:t>
            </w:r>
            <w:r w:rsidR="00EB0BC1">
              <w:rPr>
                <w:sz w:val="22"/>
                <w:szCs w:val="22"/>
              </w:rPr>
              <w:t xml:space="preserve"> each with a value of at least </w:t>
            </w:r>
            <w:r w:rsidR="00295642">
              <w:rPr>
                <w:sz w:val="22"/>
                <w:szCs w:val="22"/>
              </w:rPr>
              <w:t xml:space="preserve">US$ </w:t>
            </w:r>
            <w:r w:rsidR="0032698C">
              <w:rPr>
                <w:sz w:val="22"/>
                <w:szCs w:val="22"/>
              </w:rPr>
              <w:t>9</w:t>
            </w:r>
            <w:r w:rsidR="00295642">
              <w:rPr>
                <w:sz w:val="22"/>
                <w:szCs w:val="22"/>
              </w:rPr>
              <w:t xml:space="preserve"> million </w:t>
            </w:r>
            <w:r w:rsidRPr="00B014A9">
              <w:rPr>
                <w:sz w:val="22"/>
                <w:szCs w:val="22"/>
              </w:rPr>
              <w:t>(</w:t>
            </w:r>
            <w:r w:rsidR="00295642">
              <w:rPr>
                <w:sz w:val="22"/>
                <w:szCs w:val="22"/>
              </w:rPr>
              <w:t xml:space="preserve">US dollar </w:t>
            </w:r>
            <w:r w:rsidR="0032698C">
              <w:rPr>
                <w:sz w:val="22"/>
                <w:szCs w:val="22"/>
              </w:rPr>
              <w:t xml:space="preserve">Nine </w:t>
            </w:r>
            <w:r w:rsidR="00295642">
              <w:rPr>
                <w:sz w:val="22"/>
                <w:szCs w:val="22"/>
              </w:rPr>
              <w:t>million</w:t>
            </w:r>
            <w:r w:rsidRPr="00B014A9">
              <w:rPr>
                <w:sz w:val="22"/>
                <w:szCs w:val="22"/>
              </w:rPr>
              <w:t>), that have been successfully and substantially completed and that are similar to the proposed Works. The similarity shall be based on the physical size, complexity, methods/technology or other characteristics as described in</w:t>
            </w:r>
            <w:r w:rsidRPr="00B014A9">
              <w:rPr>
                <w:b/>
                <w:sz w:val="22"/>
                <w:szCs w:val="22"/>
              </w:rPr>
              <w:t xml:space="preserve"> </w:t>
            </w:r>
            <w:r w:rsidRPr="00B014A9">
              <w:rPr>
                <w:sz w:val="22"/>
                <w:szCs w:val="22"/>
              </w:rPr>
              <w:t>Section VI,</w:t>
            </w:r>
            <w:r w:rsidRPr="00B014A9">
              <w:rPr>
                <w:b/>
                <w:sz w:val="22"/>
                <w:szCs w:val="22"/>
              </w:rPr>
              <w:t xml:space="preserve"> </w:t>
            </w:r>
            <w:r w:rsidR="00283744" w:rsidRPr="00B014A9">
              <w:rPr>
                <w:sz w:val="22"/>
                <w:szCs w:val="22"/>
              </w:rPr>
              <w:t>Employer</w:t>
            </w:r>
            <w:r w:rsidRPr="00B014A9">
              <w:rPr>
                <w:sz w:val="22"/>
                <w:szCs w:val="22"/>
              </w:rPr>
              <w:t>’s Requirements.</w:t>
            </w:r>
          </w:p>
        </w:tc>
        <w:tc>
          <w:tcPr>
            <w:tcW w:w="1556" w:type="dxa"/>
            <w:tcBorders>
              <w:top w:val="nil"/>
              <w:bottom w:val="single" w:sz="6" w:space="0" w:color="000000"/>
            </w:tcBorders>
            <w:vAlign w:val="center"/>
          </w:tcPr>
          <w:p w14:paraId="2857D3C6" w14:textId="77777777" w:rsidR="007B586E" w:rsidRPr="00B014A9" w:rsidRDefault="007B586E" w:rsidP="00A617D5">
            <w:pPr>
              <w:jc w:val="center"/>
              <w:rPr>
                <w:sz w:val="22"/>
                <w:szCs w:val="22"/>
              </w:rPr>
            </w:pPr>
            <w:r w:rsidRPr="00B014A9">
              <w:rPr>
                <w:sz w:val="22"/>
                <w:szCs w:val="22"/>
              </w:rPr>
              <w:t>Must meet requirement</w:t>
            </w:r>
          </w:p>
        </w:tc>
        <w:tc>
          <w:tcPr>
            <w:tcW w:w="1559" w:type="dxa"/>
            <w:tcBorders>
              <w:top w:val="nil"/>
              <w:bottom w:val="single" w:sz="6" w:space="0" w:color="000000"/>
            </w:tcBorders>
            <w:vAlign w:val="center"/>
          </w:tcPr>
          <w:p w14:paraId="4C64097A" w14:textId="77777777" w:rsidR="007B586E" w:rsidRPr="00B014A9" w:rsidRDefault="007B586E" w:rsidP="00A617D5">
            <w:pPr>
              <w:jc w:val="center"/>
              <w:rPr>
                <w:spacing w:val="-4"/>
                <w:sz w:val="22"/>
                <w:szCs w:val="22"/>
              </w:rPr>
            </w:pPr>
            <w:r w:rsidRPr="00B014A9">
              <w:rPr>
                <w:spacing w:val="-4"/>
                <w:sz w:val="22"/>
                <w:szCs w:val="22"/>
              </w:rPr>
              <w:t>Must meet requirements  for all characteristics</w:t>
            </w:r>
          </w:p>
        </w:tc>
        <w:tc>
          <w:tcPr>
            <w:tcW w:w="1318" w:type="dxa"/>
            <w:tcBorders>
              <w:top w:val="nil"/>
              <w:bottom w:val="single" w:sz="6" w:space="0" w:color="000000"/>
            </w:tcBorders>
            <w:vAlign w:val="center"/>
          </w:tcPr>
          <w:p w14:paraId="34CC7027" w14:textId="77777777" w:rsidR="007B586E" w:rsidRPr="00B014A9" w:rsidRDefault="007B586E" w:rsidP="00A617D5">
            <w:pPr>
              <w:jc w:val="center"/>
              <w:rPr>
                <w:sz w:val="22"/>
                <w:szCs w:val="22"/>
              </w:rPr>
            </w:pPr>
            <w:r w:rsidRPr="00B014A9">
              <w:rPr>
                <w:sz w:val="22"/>
                <w:szCs w:val="22"/>
              </w:rPr>
              <w:t>N / A</w:t>
            </w:r>
          </w:p>
        </w:tc>
        <w:tc>
          <w:tcPr>
            <w:tcW w:w="1386" w:type="dxa"/>
            <w:tcBorders>
              <w:top w:val="nil"/>
              <w:bottom w:val="single" w:sz="6" w:space="0" w:color="000000"/>
            </w:tcBorders>
            <w:vAlign w:val="center"/>
          </w:tcPr>
          <w:p w14:paraId="21F7520D" w14:textId="2E4A7990" w:rsidR="007B586E" w:rsidRPr="00B014A9" w:rsidRDefault="00284BE8" w:rsidP="00A617D5">
            <w:pPr>
              <w:jc w:val="center"/>
              <w:rPr>
                <w:spacing w:val="-4"/>
                <w:sz w:val="22"/>
                <w:szCs w:val="22"/>
              </w:rPr>
            </w:pPr>
            <w:r>
              <w:rPr>
                <w:spacing w:val="-4"/>
                <w:sz w:val="22"/>
                <w:szCs w:val="22"/>
              </w:rPr>
              <w:t>N/A</w:t>
            </w:r>
          </w:p>
        </w:tc>
        <w:tc>
          <w:tcPr>
            <w:tcW w:w="2034" w:type="dxa"/>
            <w:tcBorders>
              <w:bottom w:val="single" w:sz="6" w:space="0" w:color="000000"/>
            </w:tcBorders>
            <w:vAlign w:val="center"/>
          </w:tcPr>
          <w:p w14:paraId="281373F2" w14:textId="77777777" w:rsidR="007B586E" w:rsidRPr="00B014A9" w:rsidRDefault="007B586E" w:rsidP="00A617D5">
            <w:pPr>
              <w:jc w:val="center"/>
              <w:rPr>
                <w:sz w:val="22"/>
                <w:szCs w:val="22"/>
              </w:rPr>
            </w:pPr>
            <w:r w:rsidRPr="00B014A9">
              <w:rPr>
                <w:sz w:val="22"/>
                <w:szCs w:val="22"/>
              </w:rPr>
              <w:t>Form EXP 2.4.2(a)</w:t>
            </w:r>
          </w:p>
          <w:p w14:paraId="0D53DFBC" w14:textId="77777777" w:rsidR="007B586E" w:rsidRPr="00B014A9" w:rsidRDefault="007B586E" w:rsidP="00A617D5">
            <w:pPr>
              <w:jc w:val="center"/>
              <w:rPr>
                <w:sz w:val="22"/>
                <w:szCs w:val="22"/>
              </w:rPr>
            </w:pPr>
          </w:p>
        </w:tc>
      </w:tr>
      <w:tr w:rsidR="007B586E" w:rsidRPr="00B014A9" w14:paraId="17570C0B" w14:textId="77777777" w:rsidTr="00B80982">
        <w:trPr>
          <w:cantSplit/>
        </w:trPr>
        <w:tc>
          <w:tcPr>
            <w:tcW w:w="2124" w:type="dxa"/>
            <w:tcBorders>
              <w:top w:val="single" w:sz="6" w:space="0" w:color="000000"/>
              <w:bottom w:val="single" w:sz="4" w:space="0" w:color="auto"/>
            </w:tcBorders>
            <w:shd w:val="clear" w:color="auto" w:fill="D9D9D9"/>
          </w:tcPr>
          <w:p w14:paraId="5126EEBC" w14:textId="77777777" w:rsidR="007B586E" w:rsidRPr="00B014A9" w:rsidRDefault="007B586E" w:rsidP="00641DF7">
            <w:pPr>
              <w:jc w:val="both"/>
              <w:rPr>
                <w:b/>
                <w:sz w:val="22"/>
                <w:szCs w:val="22"/>
              </w:rPr>
            </w:pPr>
            <w:r w:rsidRPr="00B014A9">
              <w:rPr>
                <w:sz w:val="22"/>
                <w:szCs w:val="22"/>
              </w:rPr>
              <w:lastRenderedPageBreak/>
              <w:t xml:space="preserve">2.4.2 Specific Experience </w:t>
            </w:r>
          </w:p>
        </w:tc>
        <w:tc>
          <w:tcPr>
            <w:tcW w:w="3091" w:type="dxa"/>
            <w:tcBorders>
              <w:top w:val="single" w:sz="6" w:space="0" w:color="000000"/>
              <w:bottom w:val="single" w:sz="4" w:space="0" w:color="auto"/>
            </w:tcBorders>
          </w:tcPr>
          <w:p w14:paraId="3FAA29B0" w14:textId="77777777" w:rsidR="007B586E" w:rsidRDefault="007B586E" w:rsidP="00326F06">
            <w:pPr>
              <w:jc w:val="both"/>
              <w:rPr>
                <w:sz w:val="22"/>
                <w:szCs w:val="22"/>
              </w:rPr>
            </w:pPr>
            <w:r w:rsidRPr="00B014A9">
              <w:rPr>
                <w:sz w:val="22"/>
                <w:szCs w:val="22"/>
              </w:rPr>
              <w:t xml:space="preserve">b) For </w:t>
            </w:r>
            <w:del w:id="445" w:author="Richard Beswick" w:date="2016-09-13T12:42:00Z">
              <w:r w:rsidRPr="00B014A9" w:rsidDel="005D4D85">
                <w:rPr>
                  <w:sz w:val="22"/>
                  <w:szCs w:val="22"/>
                </w:rPr>
                <w:delText xml:space="preserve"> </w:delText>
              </w:r>
            </w:del>
            <w:r w:rsidRPr="00B014A9">
              <w:rPr>
                <w:sz w:val="22"/>
                <w:szCs w:val="22"/>
              </w:rPr>
              <w:t xml:space="preserve">the above or other contracts executed during the period stipulated in 2.4.2(a) above, a minimum experience in  the following key activities: </w:t>
            </w:r>
          </w:p>
          <w:p w14:paraId="429A8875" w14:textId="7975D3F9" w:rsidR="00326F06" w:rsidRPr="00726E67" w:rsidRDefault="00326F06" w:rsidP="003F2E52">
            <w:pPr>
              <w:jc w:val="both"/>
              <w:rPr>
                <w:rFonts w:asciiTheme="majorBidi" w:hAnsiTheme="majorBidi" w:cstheme="majorBidi"/>
              </w:rPr>
            </w:pPr>
            <w:r w:rsidRPr="00726E67">
              <w:rPr>
                <w:rFonts w:asciiTheme="majorBidi" w:hAnsiTheme="majorBidi" w:cstheme="majorBidi"/>
              </w:rPr>
              <w:t>-</w:t>
            </w:r>
            <w:r w:rsidRPr="006740E3">
              <w:rPr>
                <w:rFonts w:asciiTheme="majorBidi" w:hAnsiTheme="majorBidi" w:cstheme="majorBidi"/>
                <w:color w:val="FF0000"/>
              </w:rPr>
              <w:t xml:space="preserve"> </w:t>
            </w:r>
            <w:r w:rsidRPr="00726E67">
              <w:rPr>
                <w:rFonts w:asciiTheme="majorBidi" w:hAnsiTheme="majorBidi" w:cstheme="majorBidi"/>
              </w:rPr>
              <w:t>Installation of pipes (diameter</w:t>
            </w:r>
            <w:r w:rsidR="00B80982" w:rsidRPr="00726E67">
              <w:rPr>
                <w:rFonts w:asciiTheme="majorBidi" w:hAnsiTheme="majorBidi" w:cstheme="majorBidi"/>
              </w:rPr>
              <w:t xml:space="preserve"> 100 – 150 mm)</w:t>
            </w:r>
            <w:r w:rsidRPr="00726E67">
              <w:rPr>
                <w:rFonts w:asciiTheme="majorBidi" w:hAnsiTheme="majorBidi" w:cstheme="majorBidi"/>
              </w:rPr>
              <w:t xml:space="preserve"> at the </w:t>
            </w:r>
            <w:r w:rsidR="00C36D43" w:rsidRPr="00726E67">
              <w:rPr>
                <w:rFonts w:asciiTheme="majorBidi" w:hAnsiTheme="majorBidi" w:cstheme="majorBidi"/>
              </w:rPr>
              <w:t xml:space="preserve">average monthly </w:t>
            </w:r>
            <w:r w:rsidRPr="00726E67">
              <w:rPr>
                <w:rFonts w:asciiTheme="majorBidi" w:hAnsiTheme="majorBidi" w:cstheme="majorBidi"/>
              </w:rPr>
              <w:t xml:space="preserve">rate of </w:t>
            </w:r>
            <w:r w:rsidR="003F2E52" w:rsidRPr="00726E67">
              <w:rPr>
                <w:rFonts w:asciiTheme="majorBidi" w:hAnsiTheme="majorBidi" w:cstheme="majorBidi"/>
              </w:rPr>
              <w:t>3.0</w:t>
            </w:r>
            <w:r w:rsidR="00E85A97" w:rsidRPr="00726E67">
              <w:rPr>
                <w:rFonts w:asciiTheme="majorBidi" w:hAnsiTheme="majorBidi" w:cstheme="majorBidi"/>
              </w:rPr>
              <w:t xml:space="preserve"> </w:t>
            </w:r>
            <w:r w:rsidRPr="00726E67">
              <w:rPr>
                <w:rFonts w:asciiTheme="majorBidi" w:hAnsiTheme="majorBidi" w:cstheme="majorBidi"/>
              </w:rPr>
              <w:t>km</w:t>
            </w:r>
            <w:r w:rsidR="00B80982" w:rsidRPr="00726E67">
              <w:rPr>
                <w:rFonts w:asciiTheme="majorBidi" w:hAnsiTheme="majorBidi" w:cstheme="majorBidi"/>
              </w:rPr>
              <w:t>.</w:t>
            </w:r>
          </w:p>
          <w:p w14:paraId="7C518CC8" w14:textId="2A7E7D7C" w:rsidR="00B80982" w:rsidRPr="00726E67" w:rsidRDefault="003F2E52" w:rsidP="00B80052">
            <w:pPr>
              <w:jc w:val="both"/>
              <w:rPr>
                <w:rFonts w:asciiTheme="majorBidi" w:hAnsiTheme="majorBidi" w:cstheme="majorBidi"/>
              </w:rPr>
            </w:pPr>
            <w:r w:rsidRPr="00726E67">
              <w:rPr>
                <w:rFonts w:asciiTheme="majorBidi" w:hAnsiTheme="majorBidi" w:cstheme="majorBidi"/>
              </w:rPr>
              <w:t xml:space="preserve">- Concrete works: </w:t>
            </w:r>
            <w:r w:rsidR="007B3634" w:rsidRPr="00726E67">
              <w:rPr>
                <w:rFonts w:asciiTheme="majorBidi" w:hAnsiTheme="majorBidi" w:cstheme="majorBidi"/>
              </w:rPr>
              <w:t>30</w:t>
            </w:r>
            <w:r w:rsidR="00933E46" w:rsidRPr="00726E67">
              <w:rPr>
                <w:rFonts w:asciiTheme="majorBidi" w:hAnsiTheme="majorBidi" w:cstheme="majorBidi"/>
              </w:rPr>
              <w:t xml:space="preserve"> m3 per </w:t>
            </w:r>
            <w:r w:rsidR="00992307" w:rsidRPr="00726E67">
              <w:rPr>
                <w:rFonts w:asciiTheme="majorBidi" w:hAnsiTheme="majorBidi" w:cstheme="majorBidi"/>
              </w:rPr>
              <w:t>month</w:t>
            </w:r>
            <w:r w:rsidR="00C1139A" w:rsidRPr="00726E67">
              <w:rPr>
                <w:rFonts w:asciiTheme="majorBidi" w:hAnsiTheme="majorBidi" w:cstheme="majorBidi"/>
              </w:rPr>
              <w:t>.</w:t>
            </w:r>
          </w:p>
          <w:p w14:paraId="4C097AFE" w14:textId="4CA25628" w:rsidR="00933E46" w:rsidRPr="00726E67" w:rsidRDefault="00992307" w:rsidP="006740E3">
            <w:pPr>
              <w:rPr>
                <w:rFonts w:asciiTheme="majorBidi" w:hAnsiTheme="majorBidi" w:cstheme="majorBidi"/>
              </w:rPr>
            </w:pPr>
            <w:r w:rsidRPr="00726E67">
              <w:rPr>
                <w:rFonts w:asciiTheme="majorBidi" w:hAnsiTheme="majorBidi" w:cstheme="majorBidi"/>
              </w:rPr>
              <w:t xml:space="preserve">- </w:t>
            </w:r>
            <w:r w:rsidR="00933E46" w:rsidRPr="00726E67">
              <w:rPr>
                <w:rFonts w:asciiTheme="majorBidi" w:hAnsiTheme="majorBidi" w:cstheme="majorBidi"/>
              </w:rPr>
              <w:t xml:space="preserve">Earthworks (cut, </w:t>
            </w:r>
            <w:r w:rsidR="003F2E52" w:rsidRPr="00726E67">
              <w:rPr>
                <w:rFonts w:asciiTheme="majorBidi" w:hAnsiTheme="majorBidi" w:cstheme="majorBidi"/>
              </w:rPr>
              <w:t>excavation, backfilling): 250</w:t>
            </w:r>
            <w:r w:rsidR="00933E46" w:rsidRPr="00726E67">
              <w:rPr>
                <w:rFonts w:asciiTheme="majorBidi" w:hAnsiTheme="majorBidi" w:cstheme="majorBidi"/>
              </w:rPr>
              <w:t xml:space="preserve"> m</w:t>
            </w:r>
            <w:r w:rsidR="00933E46" w:rsidRPr="00726E67">
              <w:rPr>
                <w:rFonts w:asciiTheme="majorBidi" w:hAnsiTheme="majorBidi" w:cstheme="majorBidi"/>
                <w:vertAlign w:val="superscript"/>
              </w:rPr>
              <w:t>3</w:t>
            </w:r>
            <w:r w:rsidR="00933E46" w:rsidRPr="00726E67">
              <w:rPr>
                <w:rFonts w:asciiTheme="majorBidi" w:hAnsiTheme="majorBidi" w:cstheme="majorBidi"/>
              </w:rPr>
              <w:t xml:space="preserve"> per </w:t>
            </w:r>
            <w:r w:rsidR="006740E3" w:rsidRPr="00726E67">
              <w:rPr>
                <w:rFonts w:asciiTheme="majorBidi" w:hAnsiTheme="majorBidi" w:cstheme="majorBidi"/>
              </w:rPr>
              <w:t>month</w:t>
            </w:r>
            <w:r w:rsidR="00933E46" w:rsidRPr="00726E67">
              <w:rPr>
                <w:rFonts w:asciiTheme="majorBidi" w:hAnsiTheme="majorBidi" w:cstheme="majorBidi"/>
              </w:rPr>
              <w:t>.</w:t>
            </w:r>
          </w:p>
          <w:p w14:paraId="237F1398" w14:textId="09CC6AA9" w:rsidR="007B3634" w:rsidRPr="00726E67" w:rsidRDefault="007B3634" w:rsidP="00474A7C">
            <w:pPr>
              <w:rPr>
                <w:rFonts w:asciiTheme="majorBidi" w:hAnsiTheme="majorBidi" w:cstheme="majorBidi"/>
              </w:rPr>
            </w:pPr>
            <w:r w:rsidRPr="00726E67">
              <w:rPr>
                <w:rFonts w:asciiTheme="majorBidi" w:hAnsiTheme="majorBidi" w:cstheme="majorBidi"/>
              </w:rPr>
              <w:t xml:space="preserve">- Design and construction </w:t>
            </w:r>
            <w:r w:rsidR="004A13B7" w:rsidRPr="00726E67">
              <w:rPr>
                <w:rFonts w:asciiTheme="majorBidi" w:hAnsiTheme="majorBidi" w:cstheme="majorBidi"/>
              </w:rPr>
              <w:t>of water</w:t>
            </w:r>
            <w:r w:rsidR="00474A7C" w:rsidRPr="00726E67">
              <w:rPr>
                <w:rFonts w:asciiTheme="majorBidi" w:hAnsiTheme="majorBidi" w:cstheme="majorBidi"/>
              </w:rPr>
              <w:t xml:space="preserve"> desalination treatment</w:t>
            </w:r>
            <w:r w:rsidRPr="00726E67">
              <w:rPr>
                <w:rFonts w:asciiTheme="majorBidi" w:hAnsiTheme="majorBidi" w:cstheme="majorBidi"/>
              </w:rPr>
              <w:t xml:space="preserve"> facilities</w:t>
            </w:r>
            <w:r w:rsidR="00474A7C" w:rsidRPr="00726E67">
              <w:rPr>
                <w:rFonts w:asciiTheme="majorBidi" w:hAnsiTheme="majorBidi" w:cstheme="majorBidi"/>
              </w:rPr>
              <w:t xml:space="preserve"> based on reverse osmosis</w:t>
            </w:r>
            <w:r w:rsidR="00BE364E" w:rsidRPr="00726E67">
              <w:rPr>
                <w:rFonts w:asciiTheme="majorBidi" w:hAnsiTheme="majorBidi" w:cstheme="majorBidi"/>
              </w:rPr>
              <w:t xml:space="preserve"> (1000 m3/d).</w:t>
            </w:r>
          </w:p>
          <w:p w14:paraId="0AC81FEC" w14:textId="6D625127" w:rsidR="004A13B7" w:rsidRPr="00726E67" w:rsidRDefault="004A13B7" w:rsidP="00474A7C">
            <w:pPr>
              <w:rPr>
                <w:rFonts w:asciiTheme="majorBidi" w:hAnsiTheme="majorBidi" w:cstheme="majorBidi"/>
              </w:rPr>
            </w:pPr>
            <w:r w:rsidRPr="00726E67">
              <w:rPr>
                <w:rFonts w:asciiTheme="majorBidi" w:hAnsiTheme="majorBidi" w:cstheme="majorBidi"/>
              </w:rPr>
              <w:t>Design and construction of an sewage treatment plant ( 1</w:t>
            </w:r>
            <w:r w:rsidR="00015426" w:rsidRPr="00726E67">
              <w:rPr>
                <w:rFonts w:asciiTheme="majorBidi" w:hAnsiTheme="majorBidi" w:cstheme="majorBidi"/>
              </w:rPr>
              <w:t>,</w:t>
            </w:r>
            <w:r w:rsidRPr="00726E67">
              <w:rPr>
                <w:rFonts w:asciiTheme="majorBidi" w:hAnsiTheme="majorBidi" w:cstheme="majorBidi"/>
              </w:rPr>
              <w:t>200 cub m per day)</w:t>
            </w:r>
          </w:p>
          <w:p w14:paraId="51A0B831" w14:textId="7784AD5A" w:rsidR="00C1139A" w:rsidRPr="00726E67" w:rsidRDefault="00C1139A" w:rsidP="00C1139A">
            <w:pPr>
              <w:rPr>
                <w:rFonts w:asciiTheme="majorBidi" w:hAnsiTheme="majorBidi" w:cstheme="majorBidi"/>
              </w:rPr>
            </w:pPr>
            <w:r w:rsidRPr="00726E67">
              <w:rPr>
                <w:rFonts w:asciiTheme="majorBidi" w:hAnsiTheme="majorBidi" w:cstheme="majorBidi"/>
              </w:rPr>
              <w:t>- Maritime construction works for installation of sea outfalls.</w:t>
            </w:r>
          </w:p>
          <w:p w14:paraId="1763598B" w14:textId="1D89FE6E" w:rsidR="00992307" w:rsidRPr="00B014A9" w:rsidRDefault="00992307" w:rsidP="00B80052">
            <w:pPr>
              <w:jc w:val="both"/>
              <w:rPr>
                <w:sz w:val="22"/>
                <w:szCs w:val="22"/>
              </w:rPr>
            </w:pPr>
          </w:p>
        </w:tc>
        <w:tc>
          <w:tcPr>
            <w:tcW w:w="1556" w:type="dxa"/>
            <w:tcBorders>
              <w:top w:val="single" w:sz="6" w:space="0" w:color="000000"/>
              <w:bottom w:val="single" w:sz="4" w:space="0" w:color="auto"/>
            </w:tcBorders>
            <w:vAlign w:val="center"/>
          </w:tcPr>
          <w:p w14:paraId="596EF4F3" w14:textId="77777777" w:rsidR="007B586E" w:rsidRPr="00B014A9" w:rsidRDefault="007B586E" w:rsidP="007D2E8B">
            <w:pPr>
              <w:jc w:val="center"/>
              <w:rPr>
                <w:sz w:val="22"/>
                <w:szCs w:val="22"/>
              </w:rPr>
            </w:pPr>
            <w:r w:rsidRPr="00B014A9">
              <w:rPr>
                <w:sz w:val="22"/>
                <w:szCs w:val="22"/>
              </w:rPr>
              <w:t>Must meet requirements</w:t>
            </w:r>
          </w:p>
          <w:p w14:paraId="10B7E4BF" w14:textId="77777777" w:rsidR="007B586E" w:rsidRPr="00B014A9" w:rsidRDefault="007B586E" w:rsidP="007D2E8B">
            <w:pPr>
              <w:jc w:val="center"/>
              <w:rPr>
                <w:sz w:val="22"/>
                <w:szCs w:val="22"/>
              </w:rPr>
            </w:pPr>
          </w:p>
        </w:tc>
        <w:tc>
          <w:tcPr>
            <w:tcW w:w="1559" w:type="dxa"/>
            <w:tcBorders>
              <w:top w:val="single" w:sz="6" w:space="0" w:color="000000"/>
              <w:bottom w:val="single" w:sz="4" w:space="0" w:color="auto"/>
            </w:tcBorders>
            <w:vAlign w:val="center"/>
          </w:tcPr>
          <w:p w14:paraId="79CF3E63" w14:textId="77777777" w:rsidR="007B586E" w:rsidRPr="00B014A9" w:rsidRDefault="007B586E" w:rsidP="007D2E8B">
            <w:pPr>
              <w:jc w:val="center"/>
              <w:rPr>
                <w:sz w:val="22"/>
                <w:szCs w:val="22"/>
              </w:rPr>
            </w:pPr>
            <w:r w:rsidRPr="00B014A9">
              <w:rPr>
                <w:sz w:val="22"/>
                <w:szCs w:val="22"/>
              </w:rPr>
              <w:t>Must meet requirements</w:t>
            </w:r>
          </w:p>
        </w:tc>
        <w:tc>
          <w:tcPr>
            <w:tcW w:w="1318" w:type="dxa"/>
            <w:tcBorders>
              <w:top w:val="single" w:sz="6" w:space="0" w:color="000000"/>
              <w:bottom w:val="single" w:sz="4" w:space="0" w:color="auto"/>
            </w:tcBorders>
            <w:vAlign w:val="center"/>
          </w:tcPr>
          <w:p w14:paraId="1E99555A" w14:textId="77777777" w:rsidR="007B586E" w:rsidRPr="00B014A9" w:rsidRDefault="007B586E" w:rsidP="007D2E8B">
            <w:pPr>
              <w:jc w:val="center"/>
              <w:rPr>
                <w:sz w:val="22"/>
                <w:szCs w:val="22"/>
              </w:rPr>
            </w:pPr>
            <w:r w:rsidRPr="00B014A9">
              <w:rPr>
                <w:sz w:val="22"/>
                <w:szCs w:val="22"/>
              </w:rPr>
              <w:t>N / A</w:t>
            </w:r>
          </w:p>
        </w:tc>
        <w:tc>
          <w:tcPr>
            <w:tcW w:w="1386" w:type="dxa"/>
            <w:tcBorders>
              <w:top w:val="single" w:sz="6" w:space="0" w:color="000000"/>
              <w:bottom w:val="single" w:sz="4" w:space="0" w:color="auto"/>
            </w:tcBorders>
            <w:vAlign w:val="center"/>
          </w:tcPr>
          <w:p w14:paraId="7B6C1B0F" w14:textId="7A265716" w:rsidR="007B586E" w:rsidRPr="006E7F25" w:rsidRDefault="007B586E" w:rsidP="007D2E8B">
            <w:pPr>
              <w:jc w:val="center"/>
              <w:rPr>
                <w:b/>
                <w:sz w:val="22"/>
                <w:szCs w:val="22"/>
              </w:rPr>
            </w:pPr>
            <w:r w:rsidRPr="00B014A9">
              <w:rPr>
                <w:sz w:val="22"/>
                <w:szCs w:val="22"/>
              </w:rPr>
              <w:t>Must meet requirement</w:t>
            </w:r>
            <w:r w:rsidR="00284BE8">
              <w:rPr>
                <w:sz w:val="22"/>
                <w:szCs w:val="22"/>
              </w:rPr>
              <w:t xml:space="preserve"> </w:t>
            </w:r>
            <w:r w:rsidR="00284BE8" w:rsidRPr="00B014A9">
              <w:rPr>
                <w:spacing w:val="-4"/>
                <w:sz w:val="22"/>
                <w:szCs w:val="22"/>
              </w:rPr>
              <w:t xml:space="preserve">for one characteristic </w:t>
            </w:r>
          </w:p>
          <w:p w14:paraId="7D570595" w14:textId="77777777" w:rsidR="007B586E" w:rsidRPr="00B014A9" w:rsidRDefault="007B586E" w:rsidP="007D2E8B">
            <w:pPr>
              <w:jc w:val="center"/>
              <w:rPr>
                <w:sz w:val="22"/>
                <w:szCs w:val="22"/>
              </w:rPr>
            </w:pPr>
          </w:p>
        </w:tc>
        <w:tc>
          <w:tcPr>
            <w:tcW w:w="2034" w:type="dxa"/>
            <w:tcBorders>
              <w:top w:val="single" w:sz="6" w:space="0" w:color="000000"/>
              <w:bottom w:val="single" w:sz="4" w:space="0" w:color="auto"/>
            </w:tcBorders>
            <w:vAlign w:val="center"/>
          </w:tcPr>
          <w:p w14:paraId="0E7E1E24" w14:textId="77777777" w:rsidR="007B586E" w:rsidRPr="00B014A9" w:rsidRDefault="007B586E" w:rsidP="007D2E8B">
            <w:pPr>
              <w:jc w:val="center"/>
              <w:rPr>
                <w:sz w:val="22"/>
                <w:szCs w:val="22"/>
              </w:rPr>
            </w:pPr>
            <w:r w:rsidRPr="00B014A9">
              <w:rPr>
                <w:sz w:val="22"/>
                <w:szCs w:val="22"/>
              </w:rPr>
              <w:t>Form EXP-2.4.2(b)</w:t>
            </w:r>
          </w:p>
        </w:tc>
      </w:tr>
    </w:tbl>
    <w:p w14:paraId="0175C7FC" w14:textId="5F92CB31" w:rsidR="007B586E" w:rsidRPr="00B014A9" w:rsidRDefault="007B586E"/>
    <w:p w14:paraId="1E85B4B0" w14:textId="77777777" w:rsidR="007B586E" w:rsidRPr="00B014A9" w:rsidRDefault="007B586E">
      <w:pPr>
        <w:pStyle w:val="Footer"/>
        <w:tabs>
          <w:tab w:val="clear" w:pos="9504"/>
        </w:tabs>
        <w:spacing w:before="0"/>
        <w:ind w:left="720" w:hanging="720"/>
        <w:rPr>
          <w:b/>
        </w:rPr>
        <w:sectPr w:rsidR="007B586E" w:rsidRPr="00B014A9">
          <w:headerReference w:type="even" r:id="rId30"/>
          <w:headerReference w:type="default" r:id="rId31"/>
          <w:headerReference w:type="first" r:id="rId32"/>
          <w:pgSz w:w="15840" w:h="12240" w:orient="landscape" w:code="1"/>
          <w:pgMar w:top="1584" w:right="1440" w:bottom="1008" w:left="1440" w:header="720" w:footer="720" w:gutter="0"/>
          <w:cols w:space="720"/>
          <w:docGrid w:linePitch="360"/>
        </w:sectPr>
      </w:pPr>
    </w:p>
    <w:p w14:paraId="0A7188E0" w14:textId="77777777" w:rsidR="007B586E" w:rsidRPr="00B014A9" w:rsidRDefault="007B586E">
      <w:pPr>
        <w:pStyle w:val="Footer"/>
        <w:tabs>
          <w:tab w:val="clear" w:pos="9504"/>
        </w:tabs>
        <w:spacing w:before="0"/>
        <w:ind w:left="720" w:hanging="720"/>
        <w:rPr>
          <w:b/>
        </w:rPr>
      </w:pPr>
    </w:p>
    <w:p w14:paraId="409CBC8C" w14:textId="77777777" w:rsidR="007B586E" w:rsidRPr="00B014A9" w:rsidRDefault="007B586E">
      <w:pPr>
        <w:pStyle w:val="S3-Heading2"/>
      </w:pPr>
      <w:bookmarkStart w:id="446" w:name="_Toc168299673"/>
      <w:r w:rsidRPr="00B014A9">
        <w:t>2.5</w:t>
      </w:r>
      <w:r w:rsidRPr="00B014A9">
        <w:tab/>
        <w:t>Personnel</w:t>
      </w:r>
      <w:bookmarkEnd w:id="446"/>
    </w:p>
    <w:p w14:paraId="57FA2DC6" w14:textId="77777777" w:rsidR="007B586E" w:rsidRPr="00B014A9" w:rsidRDefault="007B586E">
      <w:pPr>
        <w:tabs>
          <w:tab w:val="right" w:pos="7254"/>
        </w:tabs>
        <w:spacing w:before="120"/>
        <w:ind w:left="720"/>
        <w:rPr>
          <w:iCs/>
        </w:rPr>
      </w:pPr>
      <w:r w:rsidRPr="00B014A9">
        <w:rPr>
          <w:iCs/>
        </w:rPr>
        <w:t>The Bidder must demonstrate that it will have the personnel for the key positions that meet the following requirements:</w:t>
      </w:r>
    </w:p>
    <w:p w14:paraId="35053F71" w14:textId="77777777" w:rsidR="00DD0210" w:rsidRDefault="00DD0210">
      <w:pPr>
        <w:tabs>
          <w:tab w:val="left" w:pos="2952"/>
          <w:tab w:val="left" w:pos="5832"/>
        </w:tabs>
        <w:rPr>
          <w:i/>
          <w:iCs/>
        </w:rPr>
      </w:pPr>
    </w:p>
    <w:tbl>
      <w:tblPr>
        <w:tblW w:w="8652"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4"/>
        <w:gridCol w:w="3940"/>
        <w:gridCol w:w="994"/>
        <w:gridCol w:w="1420"/>
        <w:gridCol w:w="1704"/>
      </w:tblGrid>
      <w:tr w:rsidR="00C1139A" w:rsidRPr="00684995" w14:paraId="4CD579D4" w14:textId="77777777" w:rsidTr="00051392">
        <w:trPr>
          <w:trHeight w:val="772"/>
        </w:trPr>
        <w:tc>
          <w:tcPr>
            <w:tcW w:w="594" w:type="dxa"/>
            <w:vMerge w:val="restart"/>
            <w:tcBorders>
              <w:top w:val="single" w:sz="12" w:space="0" w:color="auto"/>
              <w:left w:val="single" w:sz="12" w:space="0" w:color="auto"/>
              <w:right w:val="single" w:sz="12" w:space="0" w:color="auto"/>
            </w:tcBorders>
            <w:shd w:val="clear" w:color="auto" w:fill="D9D9D9" w:themeFill="background1" w:themeFillShade="D9"/>
            <w:vAlign w:val="center"/>
          </w:tcPr>
          <w:p w14:paraId="077C7256" w14:textId="77777777" w:rsidR="00C1139A" w:rsidRPr="009738FA" w:rsidRDefault="00C1139A" w:rsidP="00051392">
            <w:pPr>
              <w:jc w:val="center"/>
              <w:rPr>
                <w:rFonts w:cs="Arial"/>
                <w:b/>
                <w:bCs/>
                <w:sz w:val="18"/>
                <w:szCs w:val="18"/>
              </w:rPr>
            </w:pPr>
            <w:r w:rsidRPr="009738FA">
              <w:rPr>
                <w:rFonts w:cs="Arial"/>
                <w:b/>
                <w:bCs/>
                <w:sz w:val="18"/>
                <w:szCs w:val="18"/>
              </w:rPr>
              <w:t>Ref.</w:t>
            </w:r>
          </w:p>
        </w:tc>
        <w:tc>
          <w:tcPr>
            <w:tcW w:w="3940" w:type="dxa"/>
            <w:vMerge w:val="restart"/>
            <w:tcBorders>
              <w:top w:val="single" w:sz="12" w:space="0" w:color="auto"/>
              <w:left w:val="single" w:sz="12" w:space="0" w:color="auto"/>
              <w:right w:val="single" w:sz="12" w:space="0" w:color="auto"/>
            </w:tcBorders>
            <w:shd w:val="clear" w:color="auto" w:fill="D9D9D9" w:themeFill="background1" w:themeFillShade="D9"/>
            <w:vAlign w:val="center"/>
          </w:tcPr>
          <w:p w14:paraId="4C3AF853" w14:textId="77777777" w:rsidR="00C1139A" w:rsidRPr="009738FA" w:rsidRDefault="00C1139A" w:rsidP="00051392">
            <w:pPr>
              <w:jc w:val="center"/>
              <w:rPr>
                <w:rFonts w:cs="Arial"/>
                <w:b/>
                <w:bCs/>
                <w:sz w:val="18"/>
                <w:szCs w:val="18"/>
              </w:rPr>
            </w:pPr>
            <w:r w:rsidRPr="009738FA">
              <w:rPr>
                <w:rFonts w:cs="Arial"/>
                <w:b/>
                <w:bCs/>
                <w:sz w:val="18"/>
                <w:szCs w:val="18"/>
              </w:rPr>
              <w:t>Position</w:t>
            </w:r>
          </w:p>
        </w:tc>
        <w:tc>
          <w:tcPr>
            <w:tcW w:w="994" w:type="dxa"/>
            <w:vMerge w:val="restart"/>
            <w:tcBorders>
              <w:top w:val="single" w:sz="12" w:space="0" w:color="auto"/>
              <w:left w:val="single" w:sz="12" w:space="0" w:color="auto"/>
              <w:right w:val="single" w:sz="12" w:space="0" w:color="auto"/>
            </w:tcBorders>
            <w:shd w:val="clear" w:color="auto" w:fill="D9D9D9" w:themeFill="background1" w:themeFillShade="D9"/>
            <w:vAlign w:val="center"/>
          </w:tcPr>
          <w:p w14:paraId="0D557301" w14:textId="77777777" w:rsidR="00C1139A" w:rsidRPr="009738FA" w:rsidRDefault="00C1139A" w:rsidP="00051392">
            <w:pPr>
              <w:rPr>
                <w:rFonts w:cs="Arial"/>
                <w:b/>
                <w:bCs/>
                <w:sz w:val="18"/>
                <w:szCs w:val="18"/>
              </w:rPr>
            </w:pPr>
            <w:r w:rsidRPr="009738FA">
              <w:rPr>
                <w:rFonts w:cs="Arial"/>
                <w:b/>
                <w:bCs/>
                <w:sz w:val="18"/>
                <w:szCs w:val="18"/>
              </w:rPr>
              <w:t>Number</w:t>
            </w:r>
          </w:p>
        </w:tc>
        <w:tc>
          <w:tcPr>
            <w:tcW w:w="142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2229A197" w14:textId="77777777" w:rsidR="00C1139A" w:rsidRPr="009738FA" w:rsidRDefault="00C1139A" w:rsidP="00051392">
            <w:pPr>
              <w:jc w:val="center"/>
              <w:rPr>
                <w:rFonts w:cs="Arial"/>
                <w:b/>
                <w:bCs/>
                <w:sz w:val="18"/>
                <w:szCs w:val="18"/>
              </w:rPr>
            </w:pPr>
            <w:r w:rsidRPr="009738FA">
              <w:rPr>
                <w:rFonts w:cs="Arial"/>
                <w:b/>
                <w:bCs/>
                <w:sz w:val="18"/>
                <w:szCs w:val="18"/>
              </w:rPr>
              <w:t xml:space="preserve">Total Work </w:t>
            </w:r>
          </w:p>
          <w:p w14:paraId="3228E87C" w14:textId="77777777" w:rsidR="00C1139A" w:rsidRPr="009738FA" w:rsidRDefault="00C1139A" w:rsidP="00051392">
            <w:pPr>
              <w:jc w:val="center"/>
              <w:rPr>
                <w:rFonts w:cs="Arial"/>
                <w:b/>
                <w:bCs/>
                <w:sz w:val="18"/>
                <w:szCs w:val="18"/>
              </w:rPr>
            </w:pPr>
            <w:r w:rsidRPr="009738FA">
              <w:rPr>
                <w:rFonts w:cs="Arial"/>
                <w:b/>
                <w:bCs/>
                <w:sz w:val="18"/>
                <w:szCs w:val="18"/>
              </w:rPr>
              <w:t>Experience</w:t>
            </w:r>
          </w:p>
        </w:tc>
        <w:tc>
          <w:tcPr>
            <w:tcW w:w="1704"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666BB396" w14:textId="77777777" w:rsidR="00C1139A" w:rsidRPr="009738FA" w:rsidRDefault="00C1139A" w:rsidP="00051392">
            <w:pPr>
              <w:jc w:val="center"/>
              <w:rPr>
                <w:rFonts w:cs="Arial"/>
                <w:b/>
                <w:bCs/>
                <w:sz w:val="18"/>
                <w:szCs w:val="18"/>
              </w:rPr>
            </w:pPr>
            <w:r w:rsidRPr="009738FA">
              <w:rPr>
                <w:rFonts w:cs="Arial"/>
                <w:b/>
                <w:bCs/>
                <w:sz w:val="18"/>
                <w:szCs w:val="18"/>
              </w:rPr>
              <w:t>Experience working on similar projects</w:t>
            </w:r>
          </w:p>
        </w:tc>
      </w:tr>
      <w:tr w:rsidR="00C1139A" w:rsidRPr="00684995" w14:paraId="714E4D9D" w14:textId="77777777" w:rsidTr="00051392">
        <w:trPr>
          <w:trHeight w:val="258"/>
        </w:trPr>
        <w:tc>
          <w:tcPr>
            <w:tcW w:w="594" w:type="dxa"/>
            <w:vMerge/>
            <w:tcBorders>
              <w:left w:val="single" w:sz="12" w:space="0" w:color="auto"/>
              <w:bottom w:val="single" w:sz="12" w:space="0" w:color="auto"/>
              <w:right w:val="single" w:sz="12" w:space="0" w:color="auto"/>
            </w:tcBorders>
            <w:shd w:val="clear" w:color="auto" w:fill="D9D9D9" w:themeFill="background1" w:themeFillShade="D9"/>
            <w:vAlign w:val="center"/>
          </w:tcPr>
          <w:p w14:paraId="34AF88EB" w14:textId="77777777" w:rsidR="00C1139A" w:rsidRPr="009738FA" w:rsidRDefault="00C1139A" w:rsidP="00051392">
            <w:pPr>
              <w:jc w:val="center"/>
              <w:rPr>
                <w:rFonts w:cs="Arial"/>
                <w:b/>
                <w:bCs/>
                <w:sz w:val="18"/>
                <w:szCs w:val="18"/>
              </w:rPr>
            </w:pPr>
          </w:p>
        </w:tc>
        <w:tc>
          <w:tcPr>
            <w:tcW w:w="3940" w:type="dxa"/>
            <w:vMerge/>
            <w:tcBorders>
              <w:left w:val="single" w:sz="12" w:space="0" w:color="auto"/>
              <w:bottom w:val="single" w:sz="12" w:space="0" w:color="auto"/>
              <w:right w:val="single" w:sz="12" w:space="0" w:color="auto"/>
            </w:tcBorders>
            <w:shd w:val="clear" w:color="auto" w:fill="D9D9D9" w:themeFill="background1" w:themeFillShade="D9"/>
            <w:vAlign w:val="center"/>
          </w:tcPr>
          <w:p w14:paraId="4D245D1D" w14:textId="77777777" w:rsidR="00C1139A" w:rsidRPr="009738FA" w:rsidRDefault="00C1139A" w:rsidP="00051392">
            <w:pPr>
              <w:jc w:val="center"/>
              <w:rPr>
                <w:rFonts w:cs="Arial"/>
                <w:b/>
                <w:bCs/>
                <w:sz w:val="18"/>
                <w:szCs w:val="18"/>
              </w:rPr>
            </w:pPr>
          </w:p>
        </w:tc>
        <w:tc>
          <w:tcPr>
            <w:tcW w:w="994" w:type="dxa"/>
            <w:vMerge/>
            <w:tcBorders>
              <w:left w:val="single" w:sz="12" w:space="0" w:color="auto"/>
              <w:bottom w:val="single" w:sz="12" w:space="0" w:color="auto"/>
              <w:right w:val="single" w:sz="12" w:space="0" w:color="auto"/>
            </w:tcBorders>
            <w:shd w:val="clear" w:color="auto" w:fill="D9D9D9" w:themeFill="background1" w:themeFillShade="D9"/>
            <w:vAlign w:val="center"/>
          </w:tcPr>
          <w:p w14:paraId="0714EECA" w14:textId="77777777" w:rsidR="00C1139A" w:rsidRPr="009738FA" w:rsidRDefault="00C1139A" w:rsidP="00051392">
            <w:pPr>
              <w:rPr>
                <w:rFonts w:cs="Arial"/>
                <w:b/>
                <w:bCs/>
                <w:sz w:val="18"/>
                <w:szCs w:val="18"/>
              </w:rPr>
            </w:pPr>
          </w:p>
        </w:tc>
        <w:tc>
          <w:tcPr>
            <w:tcW w:w="3124" w:type="dxa"/>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49197946" w14:textId="77777777" w:rsidR="00C1139A" w:rsidRPr="009738FA" w:rsidRDefault="00C1139A" w:rsidP="00051392">
            <w:pPr>
              <w:jc w:val="center"/>
              <w:rPr>
                <w:rFonts w:cs="Arial"/>
                <w:b/>
                <w:bCs/>
                <w:sz w:val="18"/>
                <w:szCs w:val="18"/>
              </w:rPr>
            </w:pPr>
            <w:r>
              <w:rPr>
                <w:rFonts w:cs="Arial"/>
                <w:b/>
                <w:bCs/>
                <w:sz w:val="18"/>
                <w:szCs w:val="18"/>
              </w:rPr>
              <w:t>Years</w:t>
            </w:r>
          </w:p>
        </w:tc>
      </w:tr>
      <w:tr w:rsidR="00C1139A" w:rsidRPr="00684995" w14:paraId="1DBF0DC4" w14:textId="77777777" w:rsidTr="00051392">
        <w:tc>
          <w:tcPr>
            <w:tcW w:w="594" w:type="dxa"/>
            <w:tcBorders>
              <w:top w:val="single" w:sz="12" w:space="0" w:color="auto"/>
            </w:tcBorders>
          </w:tcPr>
          <w:p w14:paraId="64048269" w14:textId="77777777" w:rsidR="00C1139A" w:rsidRPr="00940CB4" w:rsidRDefault="00C1139A" w:rsidP="00051392">
            <w:pPr>
              <w:pStyle w:val="Header"/>
              <w:jc w:val="center"/>
              <w:rPr>
                <w:rFonts w:cs="Arial"/>
              </w:rPr>
            </w:pPr>
            <w:r w:rsidRPr="00940CB4">
              <w:rPr>
                <w:rFonts w:cs="Arial"/>
              </w:rPr>
              <w:t>1</w:t>
            </w:r>
          </w:p>
        </w:tc>
        <w:tc>
          <w:tcPr>
            <w:tcW w:w="3940" w:type="dxa"/>
            <w:tcBorders>
              <w:top w:val="single" w:sz="12" w:space="0" w:color="auto"/>
            </w:tcBorders>
          </w:tcPr>
          <w:p w14:paraId="1C0BD216" w14:textId="77777777" w:rsidR="00C1139A" w:rsidRPr="00940CB4" w:rsidRDefault="00C1139A" w:rsidP="00051392">
            <w:pPr>
              <w:rPr>
                <w:rFonts w:cs="Arial"/>
              </w:rPr>
            </w:pPr>
            <w:r w:rsidRPr="00940CB4">
              <w:rPr>
                <w:rFonts w:cs="Arial"/>
              </w:rPr>
              <w:t>Construction manager</w:t>
            </w:r>
          </w:p>
        </w:tc>
        <w:tc>
          <w:tcPr>
            <w:tcW w:w="994" w:type="dxa"/>
            <w:tcBorders>
              <w:top w:val="single" w:sz="12" w:space="0" w:color="auto"/>
            </w:tcBorders>
          </w:tcPr>
          <w:p w14:paraId="0C87449A" w14:textId="77777777" w:rsidR="00C1139A" w:rsidRPr="00940CB4" w:rsidRDefault="00C1139A" w:rsidP="00051392">
            <w:pPr>
              <w:jc w:val="center"/>
              <w:rPr>
                <w:rFonts w:cs="Arial"/>
              </w:rPr>
            </w:pPr>
            <w:r w:rsidRPr="00940CB4">
              <w:rPr>
                <w:rFonts w:cs="Arial"/>
              </w:rPr>
              <w:t>1</w:t>
            </w:r>
          </w:p>
        </w:tc>
        <w:tc>
          <w:tcPr>
            <w:tcW w:w="1420" w:type="dxa"/>
            <w:tcBorders>
              <w:top w:val="single" w:sz="12" w:space="0" w:color="auto"/>
            </w:tcBorders>
          </w:tcPr>
          <w:p w14:paraId="3C5F7AAC" w14:textId="77777777" w:rsidR="00C1139A" w:rsidRPr="00940CB4" w:rsidRDefault="00C1139A" w:rsidP="00051392">
            <w:pPr>
              <w:jc w:val="center"/>
              <w:rPr>
                <w:rFonts w:cs="Arial"/>
              </w:rPr>
            </w:pPr>
            <w:r w:rsidRPr="00940CB4">
              <w:rPr>
                <w:rFonts w:cs="Arial"/>
              </w:rPr>
              <w:t>15</w:t>
            </w:r>
          </w:p>
        </w:tc>
        <w:tc>
          <w:tcPr>
            <w:tcW w:w="1704" w:type="dxa"/>
            <w:tcBorders>
              <w:top w:val="single" w:sz="12" w:space="0" w:color="auto"/>
            </w:tcBorders>
          </w:tcPr>
          <w:p w14:paraId="35F1F133" w14:textId="77777777" w:rsidR="00C1139A" w:rsidRPr="00940CB4" w:rsidRDefault="00C1139A" w:rsidP="00051392">
            <w:pPr>
              <w:jc w:val="center"/>
              <w:rPr>
                <w:rFonts w:cs="Arial"/>
              </w:rPr>
            </w:pPr>
            <w:r w:rsidRPr="00940CB4">
              <w:rPr>
                <w:rFonts w:cs="Arial"/>
              </w:rPr>
              <w:t>5</w:t>
            </w:r>
          </w:p>
        </w:tc>
      </w:tr>
      <w:tr w:rsidR="00C1139A" w:rsidRPr="00684995" w14:paraId="7F25895D" w14:textId="77777777" w:rsidTr="00051392">
        <w:tc>
          <w:tcPr>
            <w:tcW w:w="594" w:type="dxa"/>
          </w:tcPr>
          <w:p w14:paraId="457FE2AF" w14:textId="77777777" w:rsidR="00C1139A" w:rsidRPr="00940CB4" w:rsidRDefault="00C1139A" w:rsidP="00051392">
            <w:pPr>
              <w:jc w:val="center"/>
              <w:rPr>
                <w:rFonts w:cs="Arial"/>
              </w:rPr>
            </w:pPr>
            <w:r w:rsidRPr="00940CB4">
              <w:rPr>
                <w:rFonts w:cs="Arial"/>
              </w:rPr>
              <w:t>2</w:t>
            </w:r>
          </w:p>
        </w:tc>
        <w:tc>
          <w:tcPr>
            <w:tcW w:w="3940" w:type="dxa"/>
          </w:tcPr>
          <w:p w14:paraId="56281C2E" w14:textId="77777777" w:rsidR="00C1139A" w:rsidRPr="00940CB4" w:rsidRDefault="00C1139A" w:rsidP="00051392">
            <w:pPr>
              <w:rPr>
                <w:rFonts w:cs="Arial"/>
              </w:rPr>
            </w:pPr>
            <w:r w:rsidRPr="00940CB4">
              <w:rPr>
                <w:rFonts w:cs="Arial"/>
              </w:rPr>
              <w:t xml:space="preserve">Site engineer </w:t>
            </w:r>
          </w:p>
        </w:tc>
        <w:tc>
          <w:tcPr>
            <w:tcW w:w="994" w:type="dxa"/>
          </w:tcPr>
          <w:p w14:paraId="5BCDEAEC" w14:textId="77777777" w:rsidR="00C1139A" w:rsidRPr="00940CB4" w:rsidRDefault="00C1139A" w:rsidP="00051392">
            <w:pPr>
              <w:jc w:val="center"/>
              <w:rPr>
                <w:rFonts w:cs="Arial"/>
              </w:rPr>
            </w:pPr>
            <w:r w:rsidRPr="00940CB4">
              <w:rPr>
                <w:rFonts w:cs="Arial"/>
              </w:rPr>
              <w:t>2</w:t>
            </w:r>
          </w:p>
        </w:tc>
        <w:tc>
          <w:tcPr>
            <w:tcW w:w="1420" w:type="dxa"/>
          </w:tcPr>
          <w:p w14:paraId="05BA5440" w14:textId="77777777" w:rsidR="00C1139A" w:rsidRPr="00940CB4" w:rsidRDefault="00C1139A" w:rsidP="00051392">
            <w:pPr>
              <w:jc w:val="center"/>
              <w:rPr>
                <w:rFonts w:cs="Arial"/>
              </w:rPr>
            </w:pPr>
            <w:r w:rsidRPr="00940CB4">
              <w:rPr>
                <w:rFonts w:cs="Arial"/>
              </w:rPr>
              <w:t>10</w:t>
            </w:r>
          </w:p>
        </w:tc>
        <w:tc>
          <w:tcPr>
            <w:tcW w:w="1704" w:type="dxa"/>
          </w:tcPr>
          <w:p w14:paraId="583EE008" w14:textId="77777777" w:rsidR="00C1139A" w:rsidRPr="00940CB4" w:rsidRDefault="00C1139A" w:rsidP="00051392">
            <w:pPr>
              <w:jc w:val="center"/>
              <w:rPr>
                <w:rFonts w:cs="Arial"/>
              </w:rPr>
            </w:pPr>
            <w:r w:rsidRPr="00940CB4">
              <w:rPr>
                <w:rFonts w:cs="Arial"/>
              </w:rPr>
              <w:t>5</w:t>
            </w:r>
          </w:p>
        </w:tc>
      </w:tr>
      <w:tr w:rsidR="00C1139A" w:rsidRPr="00684995" w14:paraId="5B0791E6" w14:textId="77777777" w:rsidTr="00051392">
        <w:tc>
          <w:tcPr>
            <w:tcW w:w="594" w:type="dxa"/>
          </w:tcPr>
          <w:p w14:paraId="5E13BBA8" w14:textId="77777777" w:rsidR="00C1139A" w:rsidRPr="00940CB4" w:rsidRDefault="00C1139A" w:rsidP="00051392">
            <w:pPr>
              <w:pStyle w:val="Header"/>
              <w:jc w:val="center"/>
              <w:rPr>
                <w:rFonts w:cs="Arial"/>
              </w:rPr>
            </w:pPr>
            <w:r w:rsidRPr="00940CB4">
              <w:rPr>
                <w:rFonts w:cs="Arial"/>
              </w:rPr>
              <w:t>4</w:t>
            </w:r>
          </w:p>
        </w:tc>
        <w:tc>
          <w:tcPr>
            <w:tcW w:w="3940" w:type="dxa"/>
          </w:tcPr>
          <w:p w14:paraId="3612F413" w14:textId="77777777" w:rsidR="00C1139A" w:rsidRPr="00940CB4" w:rsidRDefault="00C1139A" w:rsidP="00051392">
            <w:pPr>
              <w:rPr>
                <w:rFonts w:cs="Arial"/>
              </w:rPr>
            </w:pPr>
            <w:r w:rsidRPr="00940CB4">
              <w:rPr>
                <w:rFonts w:cs="Arial"/>
              </w:rPr>
              <w:t xml:space="preserve">Assistant site engineer </w:t>
            </w:r>
          </w:p>
        </w:tc>
        <w:tc>
          <w:tcPr>
            <w:tcW w:w="994" w:type="dxa"/>
          </w:tcPr>
          <w:p w14:paraId="102A40CA" w14:textId="77777777" w:rsidR="00C1139A" w:rsidRPr="00940CB4" w:rsidRDefault="00C1139A" w:rsidP="00051392">
            <w:pPr>
              <w:jc w:val="center"/>
              <w:rPr>
                <w:rFonts w:cs="Arial"/>
              </w:rPr>
            </w:pPr>
            <w:r w:rsidRPr="00940CB4">
              <w:rPr>
                <w:rFonts w:cs="Arial"/>
              </w:rPr>
              <w:t>2</w:t>
            </w:r>
          </w:p>
        </w:tc>
        <w:tc>
          <w:tcPr>
            <w:tcW w:w="1420" w:type="dxa"/>
          </w:tcPr>
          <w:p w14:paraId="40044E97" w14:textId="77777777" w:rsidR="00C1139A" w:rsidRPr="00940CB4" w:rsidRDefault="00C1139A" w:rsidP="00051392">
            <w:pPr>
              <w:jc w:val="center"/>
              <w:rPr>
                <w:rFonts w:cs="Arial"/>
              </w:rPr>
            </w:pPr>
            <w:r w:rsidRPr="00940CB4">
              <w:rPr>
                <w:rFonts w:cs="Arial"/>
              </w:rPr>
              <w:t>3</w:t>
            </w:r>
          </w:p>
        </w:tc>
        <w:tc>
          <w:tcPr>
            <w:tcW w:w="1704" w:type="dxa"/>
          </w:tcPr>
          <w:p w14:paraId="0047BC18" w14:textId="77777777" w:rsidR="00C1139A" w:rsidRPr="00940CB4" w:rsidRDefault="00C1139A" w:rsidP="00051392">
            <w:pPr>
              <w:jc w:val="center"/>
              <w:rPr>
                <w:rFonts w:cs="Arial"/>
              </w:rPr>
            </w:pPr>
            <w:r w:rsidRPr="00940CB4">
              <w:rPr>
                <w:rFonts w:cs="Arial"/>
              </w:rPr>
              <w:t>2</w:t>
            </w:r>
          </w:p>
        </w:tc>
      </w:tr>
      <w:tr w:rsidR="00C1139A" w:rsidRPr="00684995" w14:paraId="3B05FF00" w14:textId="77777777" w:rsidTr="00051392">
        <w:tc>
          <w:tcPr>
            <w:tcW w:w="594" w:type="dxa"/>
          </w:tcPr>
          <w:p w14:paraId="4C7512B3" w14:textId="77777777" w:rsidR="00C1139A" w:rsidRPr="00940CB4" w:rsidRDefault="00C1139A" w:rsidP="00051392">
            <w:pPr>
              <w:pStyle w:val="Header"/>
              <w:jc w:val="center"/>
              <w:rPr>
                <w:rFonts w:cs="Arial"/>
              </w:rPr>
            </w:pPr>
            <w:r w:rsidRPr="00940CB4">
              <w:rPr>
                <w:rFonts w:cs="Arial"/>
              </w:rPr>
              <w:t>6</w:t>
            </w:r>
          </w:p>
        </w:tc>
        <w:tc>
          <w:tcPr>
            <w:tcW w:w="3940" w:type="dxa"/>
          </w:tcPr>
          <w:p w14:paraId="425B45B4" w14:textId="77777777" w:rsidR="00C1139A" w:rsidRPr="00940CB4" w:rsidRDefault="00C1139A" w:rsidP="00051392">
            <w:pPr>
              <w:rPr>
                <w:rFonts w:cs="Arial"/>
              </w:rPr>
            </w:pPr>
            <w:r w:rsidRPr="00940CB4">
              <w:rPr>
                <w:rFonts w:cs="Arial"/>
              </w:rPr>
              <w:t>HSE officer</w:t>
            </w:r>
          </w:p>
        </w:tc>
        <w:tc>
          <w:tcPr>
            <w:tcW w:w="994" w:type="dxa"/>
          </w:tcPr>
          <w:p w14:paraId="428DDAB7" w14:textId="77777777" w:rsidR="00C1139A" w:rsidRPr="00940CB4" w:rsidRDefault="00C1139A" w:rsidP="00051392">
            <w:pPr>
              <w:jc w:val="center"/>
              <w:rPr>
                <w:rFonts w:cs="Arial"/>
              </w:rPr>
            </w:pPr>
            <w:r w:rsidRPr="00940CB4">
              <w:rPr>
                <w:rFonts w:cs="Arial"/>
              </w:rPr>
              <w:t>1</w:t>
            </w:r>
          </w:p>
        </w:tc>
        <w:tc>
          <w:tcPr>
            <w:tcW w:w="1420" w:type="dxa"/>
          </w:tcPr>
          <w:p w14:paraId="570C6D87" w14:textId="77777777" w:rsidR="00C1139A" w:rsidRPr="00940CB4" w:rsidRDefault="00C1139A" w:rsidP="00051392">
            <w:pPr>
              <w:jc w:val="center"/>
              <w:rPr>
                <w:rFonts w:cs="Arial"/>
              </w:rPr>
            </w:pPr>
            <w:r w:rsidRPr="00940CB4">
              <w:rPr>
                <w:rFonts w:cs="Arial"/>
              </w:rPr>
              <w:t>7</w:t>
            </w:r>
          </w:p>
        </w:tc>
        <w:tc>
          <w:tcPr>
            <w:tcW w:w="1704" w:type="dxa"/>
          </w:tcPr>
          <w:p w14:paraId="12D2C616" w14:textId="77777777" w:rsidR="00C1139A" w:rsidRPr="00940CB4" w:rsidRDefault="00C1139A" w:rsidP="00051392">
            <w:pPr>
              <w:jc w:val="center"/>
              <w:rPr>
                <w:rFonts w:cs="Arial"/>
              </w:rPr>
            </w:pPr>
            <w:r w:rsidRPr="00940CB4">
              <w:rPr>
                <w:rFonts w:cs="Arial"/>
              </w:rPr>
              <w:t>5</w:t>
            </w:r>
          </w:p>
        </w:tc>
      </w:tr>
      <w:tr w:rsidR="00C1139A" w:rsidRPr="00684995" w14:paraId="43FA6D20" w14:textId="77777777" w:rsidTr="00051392">
        <w:tc>
          <w:tcPr>
            <w:tcW w:w="594" w:type="dxa"/>
          </w:tcPr>
          <w:p w14:paraId="70148800" w14:textId="77777777" w:rsidR="00C1139A" w:rsidRPr="00940CB4" w:rsidRDefault="00C1139A" w:rsidP="00051392">
            <w:pPr>
              <w:jc w:val="center"/>
              <w:rPr>
                <w:rFonts w:cs="Arial"/>
              </w:rPr>
            </w:pPr>
            <w:r w:rsidRPr="00940CB4">
              <w:rPr>
                <w:rFonts w:cs="Arial"/>
              </w:rPr>
              <w:t>7</w:t>
            </w:r>
          </w:p>
        </w:tc>
        <w:tc>
          <w:tcPr>
            <w:tcW w:w="3940" w:type="dxa"/>
          </w:tcPr>
          <w:p w14:paraId="5EB26282" w14:textId="77777777" w:rsidR="00C1139A" w:rsidRPr="00940CB4" w:rsidRDefault="00C1139A" w:rsidP="00051392">
            <w:pPr>
              <w:rPr>
                <w:rFonts w:cs="Arial"/>
              </w:rPr>
            </w:pPr>
            <w:r w:rsidRPr="00940CB4">
              <w:rPr>
                <w:rFonts w:cs="Arial"/>
              </w:rPr>
              <w:t>Planner</w:t>
            </w:r>
          </w:p>
        </w:tc>
        <w:tc>
          <w:tcPr>
            <w:tcW w:w="994" w:type="dxa"/>
          </w:tcPr>
          <w:p w14:paraId="7C79EE76" w14:textId="77777777" w:rsidR="00C1139A" w:rsidRPr="00940CB4" w:rsidRDefault="00C1139A" w:rsidP="00051392">
            <w:pPr>
              <w:jc w:val="center"/>
              <w:rPr>
                <w:rFonts w:cs="Arial"/>
              </w:rPr>
            </w:pPr>
            <w:r w:rsidRPr="00940CB4">
              <w:rPr>
                <w:rFonts w:cs="Arial"/>
              </w:rPr>
              <w:t>1</w:t>
            </w:r>
          </w:p>
        </w:tc>
        <w:tc>
          <w:tcPr>
            <w:tcW w:w="1420" w:type="dxa"/>
          </w:tcPr>
          <w:p w14:paraId="6CBE31E1" w14:textId="77777777" w:rsidR="00C1139A" w:rsidRPr="00940CB4" w:rsidRDefault="00C1139A" w:rsidP="00051392">
            <w:pPr>
              <w:jc w:val="center"/>
              <w:rPr>
                <w:rFonts w:cs="Arial"/>
              </w:rPr>
            </w:pPr>
            <w:r w:rsidRPr="00940CB4">
              <w:rPr>
                <w:rFonts w:cs="Arial"/>
              </w:rPr>
              <w:t>7</w:t>
            </w:r>
          </w:p>
        </w:tc>
        <w:tc>
          <w:tcPr>
            <w:tcW w:w="1704" w:type="dxa"/>
          </w:tcPr>
          <w:p w14:paraId="578C7F3F" w14:textId="77777777" w:rsidR="00C1139A" w:rsidRPr="00940CB4" w:rsidRDefault="00C1139A" w:rsidP="00051392">
            <w:pPr>
              <w:jc w:val="center"/>
              <w:rPr>
                <w:rFonts w:cs="Arial"/>
              </w:rPr>
            </w:pPr>
            <w:r w:rsidRPr="00940CB4">
              <w:rPr>
                <w:rFonts w:cs="Arial"/>
              </w:rPr>
              <w:t>5</w:t>
            </w:r>
          </w:p>
        </w:tc>
      </w:tr>
      <w:tr w:rsidR="00C1139A" w:rsidRPr="00684995" w14:paraId="2CB72E61" w14:textId="77777777" w:rsidTr="00051392">
        <w:tc>
          <w:tcPr>
            <w:tcW w:w="594" w:type="dxa"/>
          </w:tcPr>
          <w:p w14:paraId="79394B46" w14:textId="77777777" w:rsidR="00C1139A" w:rsidRPr="00940CB4" w:rsidRDefault="00C1139A" w:rsidP="00051392">
            <w:pPr>
              <w:pStyle w:val="Header"/>
              <w:jc w:val="center"/>
              <w:rPr>
                <w:rFonts w:cs="Arial"/>
              </w:rPr>
            </w:pPr>
            <w:r w:rsidRPr="00940CB4">
              <w:rPr>
                <w:rFonts w:cs="Arial"/>
              </w:rPr>
              <w:t>8</w:t>
            </w:r>
          </w:p>
        </w:tc>
        <w:tc>
          <w:tcPr>
            <w:tcW w:w="3940" w:type="dxa"/>
          </w:tcPr>
          <w:p w14:paraId="2609B6CA" w14:textId="77777777" w:rsidR="00C1139A" w:rsidRPr="00940CB4" w:rsidRDefault="00C1139A" w:rsidP="00051392">
            <w:pPr>
              <w:rPr>
                <w:rFonts w:cs="Arial"/>
              </w:rPr>
            </w:pPr>
            <w:r w:rsidRPr="00940CB4">
              <w:rPr>
                <w:rFonts w:cs="Arial"/>
              </w:rPr>
              <w:t>Quantity surveyor</w:t>
            </w:r>
          </w:p>
        </w:tc>
        <w:tc>
          <w:tcPr>
            <w:tcW w:w="994" w:type="dxa"/>
          </w:tcPr>
          <w:p w14:paraId="5DB62EAF" w14:textId="77777777" w:rsidR="00C1139A" w:rsidRPr="00940CB4" w:rsidRDefault="00C1139A" w:rsidP="00051392">
            <w:pPr>
              <w:jc w:val="center"/>
              <w:rPr>
                <w:rFonts w:cs="Arial"/>
              </w:rPr>
            </w:pPr>
            <w:r w:rsidRPr="00940CB4">
              <w:rPr>
                <w:rFonts w:cs="Arial"/>
              </w:rPr>
              <w:t>1</w:t>
            </w:r>
          </w:p>
        </w:tc>
        <w:tc>
          <w:tcPr>
            <w:tcW w:w="1420" w:type="dxa"/>
          </w:tcPr>
          <w:p w14:paraId="3129DE78" w14:textId="77777777" w:rsidR="00C1139A" w:rsidRPr="00940CB4" w:rsidRDefault="00C1139A" w:rsidP="00051392">
            <w:pPr>
              <w:jc w:val="center"/>
              <w:rPr>
                <w:rFonts w:cs="Arial"/>
              </w:rPr>
            </w:pPr>
            <w:r w:rsidRPr="00940CB4">
              <w:rPr>
                <w:rFonts w:cs="Arial"/>
              </w:rPr>
              <w:t>5</w:t>
            </w:r>
          </w:p>
        </w:tc>
        <w:tc>
          <w:tcPr>
            <w:tcW w:w="1704" w:type="dxa"/>
          </w:tcPr>
          <w:p w14:paraId="2E4874D7" w14:textId="77777777" w:rsidR="00C1139A" w:rsidRPr="00940CB4" w:rsidRDefault="00C1139A" w:rsidP="00051392">
            <w:pPr>
              <w:jc w:val="center"/>
              <w:rPr>
                <w:rFonts w:cs="Arial"/>
              </w:rPr>
            </w:pPr>
            <w:r w:rsidRPr="00940CB4">
              <w:rPr>
                <w:rFonts w:cs="Arial"/>
              </w:rPr>
              <w:t>2</w:t>
            </w:r>
          </w:p>
        </w:tc>
      </w:tr>
      <w:tr w:rsidR="00C1139A" w:rsidRPr="00684995" w14:paraId="35161D47" w14:textId="77777777" w:rsidTr="00051392">
        <w:tc>
          <w:tcPr>
            <w:tcW w:w="594" w:type="dxa"/>
          </w:tcPr>
          <w:p w14:paraId="0A7B03A7" w14:textId="77777777" w:rsidR="00C1139A" w:rsidRPr="00940CB4" w:rsidRDefault="00C1139A" w:rsidP="00051392">
            <w:pPr>
              <w:jc w:val="center"/>
              <w:rPr>
                <w:rFonts w:cs="Arial"/>
              </w:rPr>
            </w:pPr>
            <w:r w:rsidRPr="00940CB4">
              <w:rPr>
                <w:rFonts w:cs="Arial"/>
              </w:rPr>
              <w:t>9</w:t>
            </w:r>
          </w:p>
        </w:tc>
        <w:tc>
          <w:tcPr>
            <w:tcW w:w="3940" w:type="dxa"/>
          </w:tcPr>
          <w:p w14:paraId="2C47CAED" w14:textId="02248414" w:rsidR="00C1139A" w:rsidRPr="00940CB4" w:rsidRDefault="00C1139A" w:rsidP="00051392">
            <w:pPr>
              <w:rPr>
                <w:rFonts w:cs="Arial"/>
              </w:rPr>
            </w:pPr>
            <w:r w:rsidRPr="00940CB4">
              <w:rPr>
                <w:rFonts w:cs="Arial"/>
              </w:rPr>
              <w:t xml:space="preserve">Assistant </w:t>
            </w:r>
            <w:r w:rsidR="004A13B7" w:rsidRPr="00940CB4">
              <w:rPr>
                <w:rFonts w:cs="Arial"/>
              </w:rPr>
              <w:t>quantity</w:t>
            </w:r>
            <w:r w:rsidRPr="00940CB4">
              <w:rPr>
                <w:rFonts w:cs="Arial"/>
              </w:rPr>
              <w:t xml:space="preserve"> surveyor</w:t>
            </w:r>
          </w:p>
        </w:tc>
        <w:tc>
          <w:tcPr>
            <w:tcW w:w="994" w:type="dxa"/>
          </w:tcPr>
          <w:p w14:paraId="5940B4D9" w14:textId="77777777" w:rsidR="00C1139A" w:rsidRPr="00940CB4" w:rsidRDefault="00C1139A" w:rsidP="00051392">
            <w:pPr>
              <w:jc w:val="center"/>
              <w:rPr>
                <w:rFonts w:cs="Arial"/>
              </w:rPr>
            </w:pPr>
            <w:r>
              <w:rPr>
                <w:rFonts w:cs="Arial"/>
              </w:rPr>
              <w:t>1</w:t>
            </w:r>
          </w:p>
        </w:tc>
        <w:tc>
          <w:tcPr>
            <w:tcW w:w="1420" w:type="dxa"/>
          </w:tcPr>
          <w:p w14:paraId="2266BF00" w14:textId="77777777" w:rsidR="00C1139A" w:rsidRPr="00940CB4" w:rsidRDefault="00C1139A" w:rsidP="00051392">
            <w:pPr>
              <w:jc w:val="center"/>
              <w:rPr>
                <w:rFonts w:cs="Arial"/>
              </w:rPr>
            </w:pPr>
            <w:r w:rsidRPr="00940CB4">
              <w:rPr>
                <w:rFonts w:cs="Arial"/>
              </w:rPr>
              <w:t>5</w:t>
            </w:r>
          </w:p>
        </w:tc>
        <w:tc>
          <w:tcPr>
            <w:tcW w:w="1704" w:type="dxa"/>
          </w:tcPr>
          <w:p w14:paraId="5ABA387E" w14:textId="77777777" w:rsidR="00C1139A" w:rsidRPr="00940CB4" w:rsidRDefault="00C1139A" w:rsidP="00051392">
            <w:pPr>
              <w:jc w:val="center"/>
              <w:rPr>
                <w:rFonts w:cs="Arial"/>
              </w:rPr>
            </w:pPr>
            <w:r w:rsidRPr="00940CB4">
              <w:rPr>
                <w:rFonts w:cs="Arial"/>
              </w:rPr>
              <w:t>2</w:t>
            </w:r>
          </w:p>
        </w:tc>
      </w:tr>
      <w:tr w:rsidR="00C1139A" w:rsidRPr="00684995" w14:paraId="1CF05681" w14:textId="77777777" w:rsidTr="00051392">
        <w:tc>
          <w:tcPr>
            <w:tcW w:w="594" w:type="dxa"/>
          </w:tcPr>
          <w:p w14:paraId="2C6E0F07" w14:textId="77777777" w:rsidR="00C1139A" w:rsidRPr="00940CB4" w:rsidRDefault="00C1139A" w:rsidP="00051392">
            <w:pPr>
              <w:jc w:val="center"/>
              <w:rPr>
                <w:rFonts w:cs="Arial"/>
              </w:rPr>
            </w:pPr>
            <w:r w:rsidRPr="00940CB4">
              <w:rPr>
                <w:rFonts w:cs="Arial"/>
              </w:rPr>
              <w:t>10</w:t>
            </w:r>
          </w:p>
        </w:tc>
        <w:tc>
          <w:tcPr>
            <w:tcW w:w="3940" w:type="dxa"/>
          </w:tcPr>
          <w:p w14:paraId="1543380B" w14:textId="77777777" w:rsidR="00C1139A" w:rsidRPr="00940CB4" w:rsidRDefault="00C1139A" w:rsidP="00051392">
            <w:pPr>
              <w:rPr>
                <w:rFonts w:cs="Arial"/>
              </w:rPr>
            </w:pPr>
            <w:r w:rsidRPr="00940CB4">
              <w:rPr>
                <w:rFonts w:cs="Arial"/>
              </w:rPr>
              <w:t>Land surveyor</w:t>
            </w:r>
          </w:p>
        </w:tc>
        <w:tc>
          <w:tcPr>
            <w:tcW w:w="994" w:type="dxa"/>
          </w:tcPr>
          <w:p w14:paraId="4EC9AFD3" w14:textId="77777777" w:rsidR="00C1139A" w:rsidRPr="00940CB4" w:rsidRDefault="00C1139A" w:rsidP="00051392">
            <w:pPr>
              <w:jc w:val="center"/>
              <w:rPr>
                <w:rFonts w:cs="Arial"/>
              </w:rPr>
            </w:pPr>
            <w:r w:rsidRPr="00940CB4">
              <w:rPr>
                <w:rFonts w:cs="Arial"/>
              </w:rPr>
              <w:t>2</w:t>
            </w:r>
          </w:p>
        </w:tc>
        <w:tc>
          <w:tcPr>
            <w:tcW w:w="1420" w:type="dxa"/>
          </w:tcPr>
          <w:p w14:paraId="2A6B037A" w14:textId="77777777" w:rsidR="00C1139A" w:rsidRPr="00940CB4" w:rsidRDefault="00C1139A" w:rsidP="00051392">
            <w:pPr>
              <w:jc w:val="center"/>
              <w:rPr>
                <w:rFonts w:cs="Arial"/>
              </w:rPr>
            </w:pPr>
            <w:r w:rsidRPr="00940CB4">
              <w:rPr>
                <w:rFonts w:cs="Arial"/>
              </w:rPr>
              <w:t>5</w:t>
            </w:r>
          </w:p>
        </w:tc>
        <w:tc>
          <w:tcPr>
            <w:tcW w:w="1704" w:type="dxa"/>
          </w:tcPr>
          <w:p w14:paraId="66712048" w14:textId="77777777" w:rsidR="00C1139A" w:rsidRPr="00940CB4" w:rsidRDefault="00C1139A" w:rsidP="00051392">
            <w:pPr>
              <w:jc w:val="center"/>
              <w:rPr>
                <w:rFonts w:cs="Arial"/>
              </w:rPr>
            </w:pPr>
            <w:r w:rsidRPr="00940CB4">
              <w:rPr>
                <w:rFonts w:cs="Arial"/>
              </w:rPr>
              <w:t>2</w:t>
            </w:r>
          </w:p>
        </w:tc>
      </w:tr>
      <w:tr w:rsidR="00C1139A" w:rsidRPr="00684995" w14:paraId="7F09424C" w14:textId="77777777" w:rsidTr="00051392">
        <w:tc>
          <w:tcPr>
            <w:tcW w:w="594" w:type="dxa"/>
          </w:tcPr>
          <w:p w14:paraId="4B335F5D" w14:textId="77777777" w:rsidR="00C1139A" w:rsidRPr="00940CB4" w:rsidRDefault="00C1139A" w:rsidP="00051392">
            <w:pPr>
              <w:jc w:val="center"/>
              <w:rPr>
                <w:rFonts w:cs="Arial"/>
              </w:rPr>
            </w:pPr>
            <w:r w:rsidRPr="00940CB4">
              <w:rPr>
                <w:rFonts w:cs="Arial"/>
              </w:rPr>
              <w:t>11</w:t>
            </w:r>
          </w:p>
        </w:tc>
        <w:tc>
          <w:tcPr>
            <w:tcW w:w="3940" w:type="dxa"/>
          </w:tcPr>
          <w:p w14:paraId="0CDE5E16" w14:textId="77777777" w:rsidR="00C1139A" w:rsidRPr="00940CB4" w:rsidRDefault="00C1139A" w:rsidP="00051392">
            <w:pPr>
              <w:rPr>
                <w:rFonts w:cs="Arial"/>
              </w:rPr>
            </w:pPr>
            <w:r w:rsidRPr="00940CB4">
              <w:rPr>
                <w:rFonts w:cs="Arial"/>
              </w:rPr>
              <w:t xml:space="preserve">Mechanical site engineer </w:t>
            </w:r>
          </w:p>
        </w:tc>
        <w:tc>
          <w:tcPr>
            <w:tcW w:w="994" w:type="dxa"/>
          </w:tcPr>
          <w:p w14:paraId="49CC29AA" w14:textId="77777777" w:rsidR="00C1139A" w:rsidRPr="00940CB4" w:rsidRDefault="00C1139A" w:rsidP="00051392">
            <w:pPr>
              <w:jc w:val="center"/>
              <w:rPr>
                <w:rFonts w:cs="Arial"/>
              </w:rPr>
            </w:pPr>
            <w:r w:rsidRPr="00940CB4">
              <w:rPr>
                <w:rFonts w:cs="Arial"/>
              </w:rPr>
              <w:t>1</w:t>
            </w:r>
          </w:p>
        </w:tc>
        <w:tc>
          <w:tcPr>
            <w:tcW w:w="1420" w:type="dxa"/>
          </w:tcPr>
          <w:p w14:paraId="38673706" w14:textId="77777777" w:rsidR="00C1139A" w:rsidRPr="00940CB4" w:rsidRDefault="00C1139A" w:rsidP="00051392">
            <w:pPr>
              <w:jc w:val="center"/>
              <w:rPr>
                <w:rFonts w:cs="Arial"/>
              </w:rPr>
            </w:pPr>
            <w:r w:rsidRPr="00940CB4">
              <w:rPr>
                <w:rFonts w:cs="Arial"/>
              </w:rPr>
              <w:t>7</w:t>
            </w:r>
          </w:p>
        </w:tc>
        <w:tc>
          <w:tcPr>
            <w:tcW w:w="1704" w:type="dxa"/>
          </w:tcPr>
          <w:p w14:paraId="6AB6B9F8" w14:textId="77777777" w:rsidR="00C1139A" w:rsidRPr="00940CB4" w:rsidRDefault="00C1139A" w:rsidP="00051392">
            <w:pPr>
              <w:jc w:val="center"/>
              <w:rPr>
                <w:rFonts w:cs="Arial"/>
              </w:rPr>
            </w:pPr>
            <w:r w:rsidRPr="00940CB4">
              <w:rPr>
                <w:rFonts w:cs="Arial"/>
              </w:rPr>
              <w:t>5</w:t>
            </w:r>
          </w:p>
        </w:tc>
      </w:tr>
      <w:tr w:rsidR="00C1139A" w:rsidRPr="00684995" w14:paraId="39E97243" w14:textId="77777777" w:rsidTr="00051392">
        <w:tc>
          <w:tcPr>
            <w:tcW w:w="594" w:type="dxa"/>
          </w:tcPr>
          <w:p w14:paraId="21414A55" w14:textId="77777777" w:rsidR="00C1139A" w:rsidRPr="00940CB4" w:rsidRDefault="00C1139A" w:rsidP="00051392">
            <w:pPr>
              <w:jc w:val="center"/>
              <w:rPr>
                <w:rFonts w:cs="Arial"/>
              </w:rPr>
            </w:pPr>
            <w:r w:rsidRPr="00940CB4">
              <w:rPr>
                <w:rFonts w:cs="Arial"/>
              </w:rPr>
              <w:t>12</w:t>
            </w:r>
          </w:p>
        </w:tc>
        <w:tc>
          <w:tcPr>
            <w:tcW w:w="3940" w:type="dxa"/>
          </w:tcPr>
          <w:p w14:paraId="60CD67EF" w14:textId="77777777" w:rsidR="00C1139A" w:rsidRPr="00940CB4" w:rsidRDefault="00C1139A" w:rsidP="00051392">
            <w:pPr>
              <w:rPr>
                <w:rFonts w:cs="Arial"/>
              </w:rPr>
            </w:pPr>
            <w:r w:rsidRPr="00940CB4">
              <w:rPr>
                <w:rFonts w:cs="Arial"/>
              </w:rPr>
              <w:t>Electrical site engineer</w:t>
            </w:r>
          </w:p>
        </w:tc>
        <w:tc>
          <w:tcPr>
            <w:tcW w:w="994" w:type="dxa"/>
          </w:tcPr>
          <w:p w14:paraId="4319197C" w14:textId="77777777" w:rsidR="00C1139A" w:rsidRPr="00940CB4" w:rsidRDefault="00C1139A" w:rsidP="00051392">
            <w:pPr>
              <w:jc w:val="center"/>
              <w:rPr>
                <w:rFonts w:cs="Arial"/>
              </w:rPr>
            </w:pPr>
            <w:r w:rsidRPr="00940CB4">
              <w:rPr>
                <w:rFonts w:cs="Arial"/>
              </w:rPr>
              <w:t>1</w:t>
            </w:r>
          </w:p>
        </w:tc>
        <w:tc>
          <w:tcPr>
            <w:tcW w:w="1420" w:type="dxa"/>
          </w:tcPr>
          <w:p w14:paraId="34F385D6" w14:textId="77777777" w:rsidR="00C1139A" w:rsidRPr="00940CB4" w:rsidRDefault="00C1139A" w:rsidP="00051392">
            <w:pPr>
              <w:jc w:val="center"/>
              <w:rPr>
                <w:rFonts w:cs="Arial"/>
              </w:rPr>
            </w:pPr>
            <w:r w:rsidRPr="00940CB4">
              <w:rPr>
                <w:rFonts w:cs="Arial"/>
              </w:rPr>
              <w:t>7</w:t>
            </w:r>
          </w:p>
        </w:tc>
        <w:tc>
          <w:tcPr>
            <w:tcW w:w="1704" w:type="dxa"/>
          </w:tcPr>
          <w:p w14:paraId="7D6229C5" w14:textId="77777777" w:rsidR="00C1139A" w:rsidRPr="00940CB4" w:rsidRDefault="00C1139A" w:rsidP="00051392">
            <w:pPr>
              <w:jc w:val="center"/>
              <w:rPr>
                <w:rFonts w:cs="Arial"/>
              </w:rPr>
            </w:pPr>
            <w:r w:rsidRPr="00940CB4">
              <w:rPr>
                <w:rFonts w:cs="Arial"/>
              </w:rPr>
              <w:t>5</w:t>
            </w:r>
          </w:p>
        </w:tc>
      </w:tr>
      <w:tr w:rsidR="00C1139A" w:rsidRPr="00684995" w14:paraId="4B38D7D6" w14:textId="77777777" w:rsidTr="00051392">
        <w:tc>
          <w:tcPr>
            <w:tcW w:w="594" w:type="dxa"/>
          </w:tcPr>
          <w:p w14:paraId="4BD14C61" w14:textId="77777777" w:rsidR="00C1139A" w:rsidRPr="00940CB4" w:rsidRDefault="00C1139A" w:rsidP="00051392">
            <w:pPr>
              <w:jc w:val="center"/>
              <w:rPr>
                <w:rFonts w:cs="Arial"/>
              </w:rPr>
            </w:pPr>
            <w:r w:rsidRPr="00940CB4">
              <w:rPr>
                <w:rFonts w:cs="Arial"/>
              </w:rPr>
              <w:t>13</w:t>
            </w:r>
          </w:p>
        </w:tc>
        <w:tc>
          <w:tcPr>
            <w:tcW w:w="3940" w:type="dxa"/>
          </w:tcPr>
          <w:p w14:paraId="376C0F7D" w14:textId="77777777" w:rsidR="00C1139A" w:rsidRPr="00940CB4" w:rsidRDefault="00C1139A" w:rsidP="00051392">
            <w:pPr>
              <w:rPr>
                <w:rFonts w:cs="Arial"/>
              </w:rPr>
            </w:pPr>
            <w:r w:rsidRPr="00940CB4">
              <w:rPr>
                <w:rFonts w:cs="Arial"/>
              </w:rPr>
              <w:t>Commissioning engineer</w:t>
            </w:r>
          </w:p>
        </w:tc>
        <w:tc>
          <w:tcPr>
            <w:tcW w:w="994" w:type="dxa"/>
          </w:tcPr>
          <w:p w14:paraId="479AF79D" w14:textId="77777777" w:rsidR="00C1139A" w:rsidRPr="00940CB4" w:rsidRDefault="00C1139A" w:rsidP="00051392">
            <w:pPr>
              <w:jc w:val="center"/>
              <w:rPr>
                <w:rFonts w:cs="Arial"/>
              </w:rPr>
            </w:pPr>
            <w:r w:rsidRPr="00940CB4">
              <w:rPr>
                <w:rFonts w:cs="Arial"/>
              </w:rPr>
              <w:t>1</w:t>
            </w:r>
          </w:p>
        </w:tc>
        <w:tc>
          <w:tcPr>
            <w:tcW w:w="1420" w:type="dxa"/>
          </w:tcPr>
          <w:p w14:paraId="1F1A2DA2" w14:textId="77777777" w:rsidR="00C1139A" w:rsidRPr="00940CB4" w:rsidRDefault="00C1139A" w:rsidP="00051392">
            <w:pPr>
              <w:jc w:val="center"/>
              <w:rPr>
                <w:rFonts w:cs="Arial"/>
              </w:rPr>
            </w:pPr>
            <w:r w:rsidRPr="00940CB4">
              <w:rPr>
                <w:rFonts w:cs="Arial"/>
              </w:rPr>
              <w:t>10</w:t>
            </w:r>
          </w:p>
        </w:tc>
        <w:tc>
          <w:tcPr>
            <w:tcW w:w="1704" w:type="dxa"/>
          </w:tcPr>
          <w:p w14:paraId="4A557365" w14:textId="77777777" w:rsidR="00C1139A" w:rsidRPr="00940CB4" w:rsidRDefault="00C1139A" w:rsidP="00051392">
            <w:pPr>
              <w:jc w:val="center"/>
              <w:rPr>
                <w:rFonts w:cs="Arial"/>
              </w:rPr>
            </w:pPr>
            <w:r w:rsidRPr="00940CB4">
              <w:rPr>
                <w:rFonts w:cs="Arial"/>
              </w:rPr>
              <w:t>5</w:t>
            </w:r>
          </w:p>
        </w:tc>
      </w:tr>
      <w:tr w:rsidR="00C1139A" w:rsidRPr="00684995" w14:paraId="63DC0A62" w14:textId="77777777" w:rsidTr="00051392">
        <w:tc>
          <w:tcPr>
            <w:tcW w:w="594" w:type="dxa"/>
          </w:tcPr>
          <w:p w14:paraId="5EBD0707" w14:textId="77777777" w:rsidR="00C1139A" w:rsidRPr="00940CB4" w:rsidRDefault="00C1139A" w:rsidP="00051392">
            <w:pPr>
              <w:jc w:val="center"/>
              <w:rPr>
                <w:rFonts w:cs="Arial"/>
              </w:rPr>
            </w:pPr>
            <w:r w:rsidRPr="00940CB4">
              <w:rPr>
                <w:rFonts w:cs="Arial"/>
              </w:rPr>
              <w:t>14</w:t>
            </w:r>
          </w:p>
        </w:tc>
        <w:tc>
          <w:tcPr>
            <w:tcW w:w="3940" w:type="dxa"/>
          </w:tcPr>
          <w:p w14:paraId="14C39307" w14:textId="77777777" w:rsidR="00C1139A" w:rsidRPr="00940CB4" w:rsidRDefault="00C1139A" w:rsidP="00051392">
            <w:pPr>
              <w:rPr>
                <w:rFonts w:cs="Arial"/>
              </w:rPr>
            </w:pPr>
            <w:r w:rsidRPr="00940CB4">
              <w:rPr>
                <w:rFonts w:cs="Arial"/>
              </w:rPr>
              <w:t>Customer service representative</w:t>
            </w:r>
          </w:p>
        </w:tc>
        <w:tc>
          <w:tcPr>
            <w:tcW w:w="994" w:type="dxa"/>
          </w:tcPr>
          <w:p w14:paraId="2DEC3435" w14:textId="77777777" w:rsidR="00C1139A" w:rsidRPr="00940CB4" w:rsidRDefault="00C1139A" w:rsidP="00051392">
            <w:pPr>
              <w:jc w:val="center"/>
              <w:rPr>
                <w:rFonts w:cs="Arial"/>
              </w:rPr>
            </w:pPr>
            <w:r w:rsidRPr="00940CB4">
              <w:rPr>
                <w:rFonts w:cs="Arial"/>
              </w:rPr>
              <w:t>1</w:t>
            </w:r>
          </w:p>
        </w:tc>
        <w:tc>
          <w:tcPr>
            <w:tcW w:w="1420" w:type="dxa"/>
          </w:tcPr>
          <w:p w14:paraId="599BA5BA" w14:textId="77777777" w:rsidR="00C1139A" w:rsidRPr="00940CB4" w:rsidRDefault="00C1139A" w:rsidP="00051392">
            <w:pPr>
              <w:jc w:val="center"/>
              <w:rPr>
                <w:rFonts w:cs="Arial"/>
              </w:rPr>
            </w:pPr>
            <w:r w:rsidRPr="00940CB4">
              <w:rPr>
                <w:rFonts w:cs="Arial"/>
              </w:rPr>
              <w:t>7</w:t>
            </w:r>
          </w:p>
        </w:tc>
        <w:tc>
          <w:tcPr>
            <w:tcW w:w="1704" w:type="dxa"/>
          </w:tcPr>
          <w:p w14:paraId="4331AD8E" w14:textId="77777777" w:rsidR="00C1139A" w:rsidRPr="00940CB4" w:rsidRDefault="00C1139A" w:rsidP="00051392">
            <w:pPr>
              <w:jc w:val="center"/>
              <w:rPr>
                <w:rFonts w:cs="Arial"/>
              </w:rPr>
            </w:pPr>
            <w:r w:rsidRPr="00940CB4">
              <w:rPr>
                <w:rFonts w:cs="Arial"/>
              </w:rPr>
              <w:t>5</w:t>
            </w:r>
          </w:p>
        </w:tc>
      </w:tr>
    </w:tbl>
    <w:p w14:paraId="197E132A" w14:textId="77777777" w:rsidR="00C1139A" w:rsidRDefault="00C1139A">
      <w:pPr>
        <w:tabs>
          <w:tab w:val="left" w:pos="2952"/>
          <w:tab w:val="left" w:pos="5832"/>
        </w:tabs>
        <w:rPr>
          <w:i/>
          <w:iCs/>
        </w:rPr>
      </w:pPr>
    </w:p>
    <w:p w14:paraId="14B1E3CA" w14:textId="77777777" w:rsidR="00C1139A" w:rsidRDefault="00C1139A">
      <w:pPr>
        <w:tabs>
          <w:tab w:val="left" w:pos="2952"/>
          <w:tab w:val="left" w:pos="5832"/>
        </w:tabs>
        <w:rPr>
          <w:i/>
          <w:iCs/>
        </w:rPr>
      </w:pPr>
    </w:p>
    <w:p w14:paraId="75F29639" w14:textId="77777777" w:rsidR="007B586E" w:rsidRPr="00B014A9" w:rsidRDefault="007B586E">
      <w:pPr>
        <w:spacing w:after="200"/>
        <w:ind w:left="720"/>
        <w:rPr>
          <w:iCs/>
        </w:rPr>
      </w:pPr>
      <w:r w:rsidRPr="00B014A9">
        <w:rPr>
          <w:iCs/>
        </w:rPr>
        <w:t>The Bidder shall provide details of the proposed personnel and their experience records in the relevant Forms included in Section IV, Bidding Forms.</w:t>
      </w:r>
    </w:p>
    <w:p w14:paraId="767A0AEE" w14:textId="77777777" w:rsidR="007B586E" w:rsidRPr="00B014A9" w:rsidRDefault="007B586E">
      <w:pPr>
        <w:pStyle w:val="S3-Heading2"/>
      </w:pPr>
      <w:bookmarkStart w:id="447" w:name="_Toc168299674"/>
      <w:r w:rsidRPr="00B014A9">
        <w:t>2.6</w:t>
      </w:r>
      <w:r w:rsidRPr="00B014A9">
        <w:tab/>
        <w:t>Equipment</w:t>
      </w:r>
      <w:bookmarkEnd w:id="447"/>
    </w:p>
    <w:p w14:paraId="430240F9" w14:textId="77777777" w:rsidR="007B586E" w:rsidRDefault="007B586E">
      <w:pPr>
        <w:tabs>
          <w:tab w:val="right" w:pos="7254"/>
        </w:tabs>
        <w:spacing w:after="200"/>
        <w:ind w:left="720"/>
        <w:rPr>
          <w:iCs/>
        </w:rPr>
      </w:pPr>
      <w:r w:rsidRPr="00B014A9">
        <w:rPr>
          <w:iCs/>
        </w:rPr>
        <w:t>The Bidder must demonstrate that it will have access to the key Contractor’s equipment listed hereafter:</w:t>
      </w:r>
    </w:p>
    <w:tbl>
      <w:tblPr>
        <w:tblW w:w="801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
        <w:gridCol w:w="5050"/>
        <w:gridCol w:w="2324"/>
      </w:tblGrid>
      <w:tr w:rsidR="00DD0210" w:rsidRPr="00684995" w14:paraId="30AB5802" w14:textId="77777777" w:rsidTr="00446A99">
        <w:trPr>
          <w:trHeight w:val="592"/>
        </w:trPr>
        <w:tc>
          <w:tcPr>
            <w:tcW w:w="594"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38C6A53D" w14:textId="77777777" w:rsidR="00DD0210" w:rsidRPr="00684995" w:rsidRDefault="00DD0210" w:rsidP="00446A99">
            <w:pPr>
              <w:jc w:val="center"/>
              <w:rPr>
                <w:rFonts w:cs="Arial"/>
                <w:b/>
                <w:bCs/>
              </w:rPr>
            </w:pPr>
            <w:r>
              <w:rPr>
                <w:rFonts w:cs="Arial"/>
                <w:b/>
                <w:bCs/>
              </w:rPr>
              <w:t>Ref</w:t>
            </w:r>
            <w:r w:rsidRPr="00684995">
              <w:rPr>
                <w:rFonts w:cs="Arial"/>
                <w:b/>
                <w:bCs/>
              </w:rPr>
              <w:t>.</w:t>
            </w:r>
          </w:p>
        </w:tc>
        <w:tc>
          <w:tcPr>
            <w:tcW w:w="5082"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37BDDD18" w14:textId="77777777" w:rsidR="00DD0210" w:rsidRPr="00684995" w:rsidRDefault="00DD0210" w:rsidP="00446A99">
            <w:pPr>
              <w:jc w:val="center"/>
              <w:rPr>
                <w:rFonts w:cs="Arial"/>
                <w:b/>
                <w:bCs/>
              </w:rPr>
            </w:pPr>
            <w:r w:rsidRPr="00684995">
              <w:rPr>
                <w:rFonts w:cs="Arial"/>
                <w:b/>
                <w:bCs/>
              </w:rPr>
              <w:t>Equipment Type and Characteristics</w:t>
            </w:r>
          </w:p>
        </w:tc>
        <w:tc>
          <w:tcPr>
            <w:tcW w:w="2334"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09D7A396" w14:textId="77777777" w:rsidR="00DD0210" w:rsidRPr="00684995" w:rsidRDefault="00DD0210" w:rsidP="00446A99">
            <w:pPr>
              <w:jc w:val="center"/>
              <w:rPr>
                <w:rFonts w:cs="Arial"/>
                <w:b/>
                <w:bCs/>
              </w:rPr>
            </w:pPr>
            <w:r w:rsidRPr="00684995">
              <w:rPr>
                <w:rFonts w:cs="Arial"/>
                <w:b/>
                <w:bCs/>
              </w:rPr>
              <w:t>Minimum Number required</w:t>
            </w:r>
          </w:p>
        </w:tc>
      </w:tr>
      <w:tr w:rsidR="00DD0210" w:rsidRPr="00684995" w14:paraId="322FFA55" w14:textId="77777777" w:rsidTr="00446A99">
        <w:tc>
          <w:tcPr>
            <w:tcW w:w="594" w:type="dxa"/>
            <w:tcBorders>
              <w:top w:val="single" w:sz="12" w:space="0" w:color="auto"/>
            </w:tcBorders>
          </w:tcPr>
          <w:p w14:paraId="385C0624" w14:textId="77777777" w:rsidR="00DD0210" w:rsidRPr="00496EA0" w:rsidRDefault="00DD0210" w:rsidP="00446A99">
            <w:pPr>
              <w:pStyle w:val="Header"/>
              <w:jc w:val="center"/>
              <w:rPr>
                <w:rFonts w:cs="Arial"/>
              </w:rPr>
            </w:pPr>
            <w:r w:rsidRPr="00496EA0">
              <w:rPr>
                <w:rFonts w:cs="Arial"/>
              </w:rPr>
              <w:t>1</w:t>
            </w:r>
          </w:p>
        </w:tc>
        <w:tc>
          <w:tcPr>
            <w:tcW w:w="5082" w:type="dxa"/>
            <w:tcBorders>
              <w:top w:val="single" w:sz="12" w:space="0" w:color="auto"/>
            </w:tcBorders>
          </w:tcPr>
          <w:p w14:paraId="3D645C82" w14:textId="77777777" w:rsidR="00DD0210" w:rsidRPr="00496EA0" w:rsidRDefault="00DD0210" w:rsidP="00446A99">
            <w:pPr>
              <w:rPr>
                <w:rFonts w:cs="Arial"/>
              </w:rPr>
            </w:pPr>
            <w:r w:rsidRPr="00496EA0">
              <w:rPr>
                <w:rFonts w:cs="Arial"/>
              </w:rPr>
              <w:t>Small tracked excavator</w:t>
            </w:r>
          </w:p>
        </w:tc>
        <w:tc>
          <w:tcPr>
            <w:tcW w:w="2334" w:type="dxa"/>
            <w:tcBorders>
              <w:top w:val="single" w:sz="12" w:space="0" w:color="auto"/>
            </w:tcBorders>
          </w:tcPr>
          <w:p w14:paraId="4E3DC15D" w14:textId="6DA47D40" w:rsidR="00DD0210" w:rsidRPr="00496EA0" w:rsidRDefault="00D235F5" w:rsidP="00446A99">
            <w:pPr>
              <w:jc w:val="center"/>
              <w:rPr>
                <w:rFonts w:cs="Arial"/>
              </w:rPr>
            </w:pPr>
            <w:r>
              <w:rPr>
                <w:rFonts w:cs="Arial"/>
              </w:rPr>
              <w:t>4</w:t>
            </w:r>
          </w:p>
        </w:tc>
      </w:tr>
      <w:tr w:rsidR="00DD0210" w:rsidRPr="00684995" w14:paraId="5277395E" w14:textId="77777777" w:rsidTr="00446A99">
        <w:tc>
          <w:tcPr>
            <w:tcW w:w="594" w:type="dxa"/>
          </w:tcPr>
          <w:p w14:paraId="75A357C8" w14:textId="77777777" w:rsidR="00DD0210" w:rsidRPr="00496EA0" w:rsidRDefault="00DD0210" w:rsidP="00446A99">
            <w:pPr>
              <w:jc w:val="center"/>
              <w:rPr>
                <w:rFonts w:cs="Arial"/>
              </w:rPr>
            </w:pPr>
            <w:r w:rsidRPr="00496EA0">
              <w:rPr>
                <w:rFonts w:cs="Arial"/>
              </w:rPr>
              <w:t>2</w:t>
            </w:r>
          </w:p>
        </w:tc>
        <w:tc>
          <w:tcPr>
            <w:tcW w:w="5082" w:type="dxa"/>
          </w:tcPr>
          <w:p w14:paraId="166B89BF" w14:textId="77777777" w:rsidR="00DD0210" w:rsidRPr="00496EA0" w:rsidRDefault="00DD0210" w:rsidP="00446A99">
            <w:pPr>
              <w:rPr>
                <w:rFonts w:cs="Arial"/>
              </w:rPr>
            </w:pPr>
            <w:r w:rsidRPr="00496EA0">
              <w:rPr>
                <w:rFonts w:cs="Arial"/>
              </w:rPr>
              <w:t>Wheeled backhoe</w:t>
            </w:r>
          </w:p>
        </w:tc>
        <w:tc>
          <w:tcPr>
            <w:tcW w:w="2334" w:type="dxa"/>
          </w:tcPr>
          <w:p w14:paraId="3690220E" w14:textId="122FC1BA" w:rsidR="00DD0210" w:rsidRPr="00496EA0" w:rsidRDefault="00D235F5" w:rsidP="00446A99">
            <w:pPr>
              <w:jc w:val="center"/>
              <w:rPr>
                <w:rFonts w:cs="Arial"/>
              </w:rPr>
            </w:pPr>
            <w:r>
              <w:rPr>
                <w:rFonts w:cs="Arial"/>
              </w:rPr>
              <w:t>4</w:t>
            </w:r>
          </w:p>
        </w:tc>
      </w:tr>
      <w:tr w:rsidR="00DD0210" w:rsidRPr="00684995" w14:paraId="7DD1E3E0" w14:textId="77777777" w:rsidTr="00446A99">
        <w:tc>
          <w:tcPr>
            <w:tcW w:w="594" w:type="dxa"/>
          </w:tcPr>
          <w:p w14:paraId="42E0B386" w14:textId="77777777" w:rsidR="00DD0210" w:rsidRPr="00496EA0" w:rsidRDefault="00DD0210" w:rsidP="00446A99">
            <w:pPr>
              <w:pStyle w:val="Header"/>
              <w:jc w:val="center"/>
              <w:rPr>
                <w:rFonts w:cs="Arial"/>
              </w:rPr>
            </w:pPr>
            <w:r w:rsidRPr="00496EA0">
              <w:rPr>
                <w:rFonts w:cs="Arial"/>
              </w:rPr>
              <w:t>3</w:t>
            </w:r>
          </w:p>
        </w:tc>
        <w:tc>
          <w:tcPr>
            <w:tcW w:w="5082" w:type="dxa"/>
          </w:tcPr>
          <w:p w14:paraId="4153F67E" w14:textId="77777777" w:rsidR="00DD0210" w:rsidRPr="00496EA0" w:rsidRDefault="00DD0210" w:rsidP="00446A99">
            <w:pPr>
              <w:rPr>
                <w:rFonts w:cs="Arial"/>
              </w:rPr>
            </w:pPr>
            <w:r w:rsidRPr="00496EA0">
              <w:rPr>
                <w:rFonts w:cs="Arial"/>
              </w:rPr>
              <w:t>Small dumper</w:t>
            </w:r>
          </w:p>
        </w:tc>
        <w:tc>
          <w:tcPr>
            <w:tcW w:w="2334" w:type="dxa"/>
          </w:tcPr>
          <w:p w14:paraId="4D241F4E" w14:textId="074EA5E3" w:rsidR="00DD0210" w:rsidRPr="00496EA0" w:rsidRDefault="00D235F5" w:rsidP="00446A99">
            <w:pPr>
              <w:jc w:val="center"/>
              <w:rPr>
                <w:rFonts w:cs="Arial"/>
              </w:rPr>
            </w:pPr>
            <w:r>
              <w:rPr>
                <w:rFonts w:cs="Arial"/>
              </w:rPr>
              <w:t>6</w:t>
            </w:r>
          </w:p>
        </w:tc>
      </w:tr>
      <w:tr w:rsidR="00DD0210" w:rsidRPr="00684995" w14:paraId="7CF21E13" w14:textId="77777777" w:rsidTr="00446A99">
        <w:tc>
          <w:tcPr>
            <w:tcW w:w="594" w:type="dxa"/>
          </w:tcPr>
          <w:p w14:paraId="782001D5" w14:textId="77777777" w:rsidR="00DD0210" w:rsidRPr="00496EA0" w:rsidRDefault="00DD0210" w:rsidP="00446A99">
            <w:pPr>
              <w:jc w:val="center"/>
              <w:rPr>
                <w:rFonts w:cs="Arial"/>
              </w:rPr>
            </w:pPr>
            <w:r w:rsidRPr="00496EA0">
              <w:rPr>
                <w:rFonts w:cs="Arial"/>
              </w:rPr>
              <w:t>4</w:t>
            </w:r>
          </w:p>
        </w:tc>
        <w:tc>
          <w:tcPr>
            <w:tcW w:w="5082" w:type="dxa"/>
          </w:tcPr>
          <w:p w14:paraId="7EF33326" w14:textId="77777777" w:rsidR="00DD0210" w:rsidRPr="00496EA0" w:rsidRDefault="00DD0210" w:rsidP="00446A99">
            <w:pPr>
              <w:rPr>
                <w:rFonts w:cs="Arial"/>
              </w:rPr>
            </w:pPr>
            <w:r w:rsidRPr="00496EA0">
              <w:rPr>
                <w:rFonts w:cs="Arial"/>
              </w:rPr>
              <w:t>Buried services locator</w:t>
            </w:r>
          </w:p>
        </w:tc>
        <w:tc>
          <w:tcPr>
            <w:tcW w:w="2334" w:type="dxa"/>
          </w:tcPr>
          <w:p w14:paraId="52FE32DD" w14:textId="5328C89C" w:rsidR="00DD0210" w:rsidRPr="00496EA0" w:rsidRDefault="00D235F5" w:rsidP="00446A99">
            <w:pPr>
              <w:jc w:val="center"/>
              <w:rPr>
                <w:rFonts w:cs="Arial"/>
              </w:rPr>
            </w:pPr>
            <w:r>
              <w:rPr>
                <w:rFonts w:cs="Arial"/>
              </w:rPr>
              <w:t>3</w:t>
            </w:r>
          </w:p>
        </w:tc>
      </w:tr>
      <w:tr w:rsidR="00DD0210" w:rsidRPr="00684995" w14:paraId="7BD27CC4" w14:textId="77777777" w:rsidTr="00446A99">
        <w:tc>
          <w:tcPr>
            <w:tcW w:w="594" w:type="dxa"/>
          </w:tcPr>
          <w:p w14:paraId="6F78BE47" w14:textId="77777777" w:rsidR="00DD0210" w:rsidRPr="00496EA0" w:rsidRDefault="00DD0210" w:rsidP="00446A99">
            <w:pPr>
              <w:pStyle w:val="Header"/>
              <w:jc w:val="center"/>
              <w:rPr>
                <w:rFonts w:cs="Arial"/>
              </w:rPr>
            </w:pPr>
            <w:r w:rsidRPr="00496EA0">
              <w:rPr>
                <w:rFonts w:cs="Arial"/>
              </w:rPr>
              <w:t>5</w:t>
            </w:r>
          </w:p>
        </w:tc>
        <w:tc>
          <w:tcPr>
            <w:tcW w:w="5082" w:type="dxa"/>
          </w:tcPr>
          <w:p w14:paraId="0628A1E8" w14:textId="77777777" w:rsidR="00DD0210" w:rsidRPr="00496EA0" w:rsidRDefault="00DD0210" w:rsidP="00446A99">
            <w:pPr>
              <w:rPr>
                <w:rFonts w:cs="Arial"/>
              </w:rPr>
            </w:pPr>
            <w:r w:rsidRPr="00496EA0">
              <w:rPr>
                <w:rFonts w:cs="Arial"/>
              </w:rPr>
              <w:t>Concrete mixer</w:t>
            </w:r>
          </w:p>
        </w:tc>
        <w:tc>
          <w:tcPr>
            <w:tcW w:w="2334" w:type="dxa"/>
          </w:tcPr>
          <w:p w14:paraId="5FD7FB59" w14:textId="75B81716" w:rsidR="00DD0210" w:rsidRPr="00496EA0" w:rsidRDefault="00D235F5" w:rsidP="00446A99">
            <w:pPr>
              <w:jc w:val="center"/>
              <w:rPr>
                <w:rFonts w:cs="Arial"/>
              </w:rPr>
            </w:pPr>
            <w:r>
              <w:rPr>
                <w:rFonts w:cs="Arial"/>
              </w:rPr>
              <w:t>4</w:t>
            </w:r>
          </w:p>
        </w:tc>
      </w:tr>
      <w:tr w:rsidR="00DD0210" w:rsidRPr="00684995" w14:paraId="1F516E44" w14:textId="77777777" w:rsidTr="00446A99">
        <w:tc>
          <w:tcPr>
            <w:tcW w:w="594" w:type="dxa"/>
          </w:tcPr>
          <w:p w14:paraId="55095992" w14:textId="77777777" w:rsidR="00DD0210" w:rsidRPr="00496EA0" w:rsidRDefault="00DD0210" w:rsidP="00446A99">
            <w:pPr>
              <w:jc w:val="center"/>
              <w:rPr>
                <w:rFonts w:cs="Arial"/>
              </w:rPr>
            </w:pPr>
            <w:r>
              <w:rPr>
                <w:rFonts w:cs="Arial"/>
              </w:rPr>
              <w:t>6</w:t>
            </w:r>
          </w:p>
        </w:tc>
        <w:tc>
          <w:tcPr>
            <w:tcW w:w="5082" w:type="dxa"/>
          </w:tcPr>
          <w:p w14:paraId="62BE254E" w14:textId="77777777" w:rsidR="00DD0210" w:rsidRPr="00496EA0" w:rsidRDefault="00DD0210" w:rsidP="00446A99">
            <w:pPr>
              <w:rPr>
                <w:rFonts w:cs="Arial"/>
              </w:rPr>
            </w:pPr>
            <w:r>
              <w:rPr>
                <w:rFonts w:cs="Arial"/>
              </w:rPr>
              <w:t>Survey equipment</w:t>
            </w:r>
          </w:p>
        </w:tc>
        <w:tc>
          <w:tcPr>
            <w:tcW w:w="2334" w:type="dxa"/>
          </w:tcPr>
          <w:p w14:paraId="33AA176D" w14:textId="5BAD30D2" w:rsidR="00DD0210" w:rsidRPr="00496EA0" w:rsidRDefault="00D235F5" w:rsidP="00446A99">
            <w:pPr>
              <w:jc w:val="center"/>
              <w:rPr>
                <w:rFonts w:cs="Arial"/>
              </w:rPr>
            </w:pPr>
            <w:r>
              <w:rPr>
                <w:rFonts w:cs="Arial"/>
              </w:rPr>
              <w:t>4</w:t>
            </w:r>
          </w:p>
        </w:tc>
      </w:tr>
      <w:tr w:rsidR="00DD0210" w:rsidRPr="00684995" w14:paraId="4A5D1165" w14:textId="77777777" w:rsidTr="00446A99">
        <w:tc>
          <w:tcPr>
            <w:tcW w:w="594" w:type="dxa"/>
          </w:tcPr>
          <w:p w14:paraId="11FFECFD" w14:textId="77777777" w:rsidR="00DD0210" w:rsidRPr="00496EA0" w:rsidRDefault="00DD0210" w:rsidP="00446A99">
            <w:pPr>
              <w:jc w:val="center"/>
              <w:rPr>
                <w:rFonts w:cs="Arial"/>
              </w:rPr>
            </w:pPr>
            <w:r>
              <w:rPr>
                <w:rFonts w:cs="Arial"/>
              </w:rPr>
              <w:t>7</w:t>
            </w:r>
          </w:p>
        </w:tc>
        <w:tc>
          <w:tcPr>
            <w:tcW w:w="5082" w:type="dxa"/>
          </w:tcPr>
          <w:p w14:paraId="223367ED" w14:textId="77777777" w:rsidR="00DD0210" w:rsidRPr="00496EA0" w:rsidRDefault="00DD0210" w:rsidP="00446A99">
            <w:pPr>
              <w:rPr>
                <w:rFonts w:cs="Arial"/>
              </w:rPr>
            </w:pPr>
            <w:r w:rsidRPr="00496EA0">
              <w:rPr>
                <w:rFonts w:cs="Arial"/>
              </w:rPr>
              <w:t>Trench support</w:t>
            </w:r>
          </w:p>
        </w:tc>
        <w:tc>
          <w:tcPr>
            <w:tcW w:w="2334" w:type="dxa"/>
          </w:tcPr>
          <w:p w14:paraId="2926A38D" w14:textId="77777777" w:rsidR="00DD0210" w:rsidRPr="00496EA0" w:rsidRDefault="00DD0210" w:rsidP="00446A99">
            <w:pPr>
              <w:jc w:val="center"/>
              <w:rPr>
                <w:rFonts w:cs="Arial"/>
              </w:rPr>
            </w:pPr>
            <w:r w:rsidRPr="00496EA0">
              <w:rPr>
                <w:rFonts w:cs="Arial"/>
              </w:rPr>
              <w:t>various</w:t>
            </w:r>
          </w:p>
        </w:tc>
      </w:tr>
      <w:tr w:rsidR="00DD0210" w:rsidRPr="00684995" w14:paraId="55A2B0BF" w14:textId="77777777" w:rsidTr="00446A99">
        <w:tc>
          <w:tcPr>
            <w:tcW w:w="594" w:type="dxa"/>
          </w:tcPr>
          <w:p w14:paraId="6F7119DE" w14:textId="77777777" w:rsidR="00DD0210" w:rsidRDefault="00DD0210" w:rsidP="00446A99">
            <w:pPr>
              <w:jc w:val="center"/>
              <w:rPr>
                <w:rFonts w:cs="Arial"/>
              </w:rPr>
            </w:pPr>
            <w:r>
              <w:rPr>
                <w:rFonts w:cs="Arial"/>
              </w:rPr>
              <w:t>8</w:t>
            </w:r>
          </w:p>
        </w:tc>
        <w:tc>
          <w:tcPr>
            <w:tcW w:w="5082" w:type="dxa"/>
          </w:tcPr>
          <w:p w14:paraId="60FA531B" w14:textId="77777777" w:rsidR="00DD0210" w:rsidRDefault="00DD0210" w:rsidP="00446A99">
            <w:pPr>
              <w:rPr>
                <w:rFonts w:cs="Arial"/>
              </w:rPr>
            </w:pPr>
            <w:r>
              <w:rPr>
                <w:rFonts w:cs="Arial"/>
              </w:rPr>
              <w:t>Adequate ground water pumping equipment</w:t>
            </w:r>
          </w:p>
        </w:tc>
        <w:tc>
          <w:tcPr>
            <w:tcW w:w="2334" w:type="dxa"/>
          </w:tcPr>
          <w:p w14:paraId="7E531D94" w14:textId="77777777" w:rsidR="00DD0210" w:rsidRDefault="00DD0210" w:rsidP="00446A99">
            <w:pPr>
              <w:jc w:val="center"/>
              <w:rPr>
                <w:rFonts w:cs="Arial"/>
              </w:rPr>
            </w:pPr>
            <w:r>
              <w:rPr>
                <w:rFonts w:cs="Arial"/>
              </w:rPr>
              <w:t>various</w:t>
            </w:r>
          </w:p>
        </w:tc>
      </w:tr>
      <w:tr w:rsidR="00DD0210" w:rsidRPr="00684995" w14:paraId="76A3A389" w14:textId="77777777" w:rsidTr="00446A99">
        <w:tc>
          <w:tcPr>
            <w:tcW w:w="594" w:type="dxa"/>
          </w:tcPr>
          <w:p w14:paraId="5D638480" w14:textId="77777777" w:rsidR="00DD0210" w:rsidRDefault="00DD0210" w:rsidP="00446A99">
            <w:pPr>
              <w:jc w:val="center"/>
              <w:rPr>
                <w:rFonts w:cs="Arial"/>
              </w:rPr>
            </w:pPr>
            <w:r>
              <w:rPr>
                <w:rFonts w:cs="Arial"/>
              </w:rPr>
              <w:t>9</w:t>
            </w:r>
          </w:p>
        </w:tc>
        <w:tc>
          <w:tcPr>
            <w:tcW w:w="5082" w:type="dxa"/>
          </w:tcPr>
          <w:p w14:paraId="4DDEF8AB" w14:textId="77777777" w:rsidR="00DD0210" w:rsidRPr="00496EA0" w:rsidRDefault="00DD0210" w:rsidP="00446A99">
            <w:pPr>
              <w:rPr>
                <w:rFonts w:cs="Arial"/>
              </w:rPr>
            </w:pPr>
            <w:r>
              <w:rPr>
                <w:rFonts w:cs="Arial"/>
              </w:rPr>
              <w:t>Small tools and polythene welding equipment</w:t>
            </w:r>
          </w:p>
        </w:tc>
        <w:tc>
          <w:tcPr>
            <w:tcW w:w="2334" w:type="dxa"/>
          </w:tcPr>
          <w:p w14:paraId="7DF68D9C" w14:textId="77777777" w:rsidR="00DD0210" w:rsidRPr="00496EA0" w:rsidRDefault="00DD0210" w:rsidP="00446A99">
            <w:pPr>
              <w:jc w:val="center"/>
              <w:rPr>
                <w:rFonts w:cs="Arial"/>
              </w:rPr>
            </w:pPr>
            <w:r>
              <w:rPr>
                <w:rFonts w:cs="Arial"/>
              </w:rPr>
              <w:t>various</w:t>
            </w:r>
          </w:p>
        </w:tc>
      </w:tr>
      <w:tr w:rsidR="00DD0210" w:rsidRPr="00684995" w14:paraId="4023DEEF" w14:textId="77777777" w:rsidTr="00446A99">
        <w:tc>
          <w:tcPr>
            <w:tcW w:w="594" w:type="dxa"/>
          </w:tcPr>
          <w:p w14:paraId="7EC5C75C" w14:textId="77777777" w:rsidR="00DD0210" w:rsidRPr="00496EA0" w:rsidRDefault="00DD0210" w:rsidP="00446A99">
            <w:pPr>
              <w:jc w:val="center"/>
              <w:rPr>
                <w:rFonts w:cs="Arial"/>
              </w:rPr>
            </w:pPr>
            <w:r>
              <w:rPr>
                <w:rFonts w:cs="Arial"/>
              </w:rPr>
              <w:t>10</w:t>
            </w:r>
          </w:p>
        </w:tc>
        <w:tc>
          <w:tcPr>
            <w:tcW w:w="5082" w:type="dxa"/>
          </w:tcPr>
          <w:p w14:paraId="047E19B9" w14:textId="77777777" w:rsidR="00DD0210" w:rsidRPr="00496EA0" w:rsidRDefault="00DD0210" w:rsidP="00446A99">
            <w:pPr>
              <w:rPr>
                <w:rFonts w:cs="Arial"/>
              </w:rPr>
            </w:pPr>
            <w:r w:rsidRPr="00496EA0">
              <w:rPr>
                <w:rFonts w:cs="Arial"/>
              </w:rPr>
              <w:t>Compacting equipment</w:t>
            </w:r>
          </w:p>
        </w:tc>
        <w:tc>
          <w:tcPr>
            <w:tcW w:w="2334" w:type="dxa"/>
          </w:tcPr>
          <w:p w14:paraId="74AD8713" w14:textId="77777777" w:rsidR="00DD0210" w:rsidRPr="00496EA0" w:rsidRDefault="00DD0210" w:rsidP="00446A99">
            <w:pPr>
              <w:jc w:val="center"/>
              <w:rPr>
                <w:rFonts w:cs="Arial"/>
              </w:rPr>
            </w:pPr>
            <w:r w:rsidRPr="00496EA0">
              <w:rPr>
                <w:rFonts w:cs="Arial"/>
              </w:rPr>
              <w:t>various</w:t>
            </w:r>
          </w:p>
        </w:tc>
      </w:tr>
    </w:tbl>
    <w:p w14:paraId="5D272638" w14:textId="77777777" w:rsidR="007B586E" w:rsidRPr="00B014A9" w:rsidRDefault="007B586E">
      <w:pPr>
        <w:tabs>
          <w:tab w:val="left" w:pos="432"/>
          <w:tab w:val="left" w:pos="2952"/>
          <w:tab w:val="left" w:pos="5832"/>
        </w:tabs>
        <w:rPr>
          <w:i/>
          <w:iCs/>
        </w:rPr>
      </w:pPr>
    </w:p>
    <w:p w14:paraId="41F216F9" w14:textId="77777777" w:rsidR="007B586E" w:rsidRPr="00B014A9" w:rsidRDefault="007B586E">
      <w:pPr>
        <w:ind w:left="720"/>
      </w:pPr>
      <w:r w:rsidRPr="00B014A9">
        <w:t>The Bidder shall provide further details of proposed items of equipment using the relevant Form in Section IV.</w:t>
      </w:r>
    </w:p>
    <w:p w14:paraId="7F68261F" w14:textId="77777777" w:rsidR="007B586E" w:rsidRPr="00B014A9" w:rsidRDefault="007B586E">
      <w:pPr>
        <w:ind w:right="-72"/>
      </w:pPr>
    </w:p>
    <w:p w14:paraId="598B6108" w14:textId="77777777" w:rsidR="007B586E" w:rsidRPr="00B014A9" w:rsidRDefault="007B586E">
      <w:pPr>
        <w:rPr>
          <w:iCs/>
        </w:rPr>
      </w:pPr>
    </w:p>
    <w:p w14:paraId="53164DCA" w14:textId="77777777" w:rsidR="007B586E" w:rsidRPr="00B014A9" w:rsidRDefault="007B586E"/>
    <w:bookmarkEnd w:id="402"/>
    <w:p w14:paraId="19B32F14" w14:textId="77777777" w:rsidR="007B586E" w:rsidRPr="00B014A9" w:rsidRDefault="007B586E">
      <w:pPr>
        <w:pStyle w:val="Heading1"/>
        <w:spacing w:before="120" w:after="120"/>
        <w:ind w:left="1080" w:right="288"/>
      </w:pPr>
    </w:p>
    <w:p w14:paraId="0A21CCF0" w14:textId="77777777" w:rsidR="007B586E" w:rsidRPr="00B014A9" w:rsidRDefault="007B586E">
      <w:pPr>
        <w:pStyle w:val="BodyText"/>
        <w:rPr>
          <w:rFonts w:ascii="Times New Roman" w:hAnsi="Times New Roman" w:cs="Times New Roman"/>
          <w:sz w:val="24"/>
        </w:rPr>
      </w:pPr>
    </w:p>
    <w:p w14:paraId="4DBFCF48" w14:textId="77777777" w:rsidR="007B586E" w:rsidRPr="00B014A9" w:rsidRDefault="007B586E">
      <w:pPr>
        <w:pStyle w:val="BodyText"/>
        <w:rPr>
          <w:rFonts w:ascii="Times New Roman" w:hAnsi="Times New Roman" w:cs="Times New Roman"/>
          <w:sz w:val="24"/>
        </w:rPr>
        <w:sectPr w:rsidR="007B586E" w:rsidRPr="00B014A9">
          <w:headerReference w:type="even" r:id="rId33"/>
          <w:headerReference w:type="default" r:id="rId34"/>
          <w:headerReference w:type="first" r:id="rId35"/>
          <w:pgSz w:w="12240" w:h="15840" w:code="1"/>
          <w:pgMar w:top="1440" w:right="1440" w:bottom="1440" w:left="1800" w:header="720" w:footer="720" w:gutter="0"/>
          <w:paperSrc w:first="15" w:other="15"/>
          <w:cols w:space="720"/>
        </w:sectPr>
      </w:pPr>
    </w:p>
    <w:p w14:paraId="527FCA8E" w14:textId="77777777" w:rsidR="007B586E" w:rsidRPr="00B014A9" w:rsidRDefault="007B586E">
      <w:pPr>
        <w:pStyle w:val="Subtitle"/>
        <w:spacing w:after="120"/>
        <w:ind w:left="187" w:right="288"/>
        <w:rPr>
          <w:rFonts w:cs="Arial"/>
        </w:rPr>
      </w:pPr>
      <w:bookmarkStart w:id="448" w:name="_Toc168298091"/>
      <w:bookmarkStart w:id="449" w:name="_Toc41971244"/>
      <w:r w:rsidRPr="00B014A9">
        <w:rPr>
          <w:rFonts w:cs="Arial"/>
        </w:rPr>
        <w:lastRenderedPageBreak/>
        <w:t>Section IV - Bidding Forms</w:t>
      </w:r>
      <w:bookmarkEnd w:id="448"/>
    </w:p>
    <w:bookmarkEnd w:id="449"/>
    <w:p w14:paraId="0B8A9BC8" w14:textId="77777777" w:rsidR="007B586E" w:rsidRPr="00B014A9" w:rsidRDefault="007B586E">
      <w:pPr>
        <w:spacing w:before="120" w:after="120"/>
        <w:ind w:left="180" w:right="288"/>
        <w:jc w:val="both"/>
        <w:rPr>
          <w:u w:val="single"/>
        </w:rPr>
      </w:pPr>
    </w:p>
    <w:p w14:paraId="5F86F43D" w14:textId="77777777" w:rsidR="007B586E" w:rsidRPr="00B014A9" w:rsidRDefault="007B586E">
      <w:pPr>
        <w:jc w:val="center"/>
        <w:rPr>
          <w:b/>
        </w:rPr>
      </w:pPr>
      <w:r w:rsidRPr="00B014A9">
        <w:rPr>
          <w:b/>
        </w:rPr>
        <w:t>Table of Forms</w:t>
      </w:r>
    </w:p>
    <w:p w14:paraId="5754A4EC" w14:textId="77777777" w:rsidR="007B586E" w:rsidRPr="00B014A9" w:rsidRDefault="007B586E"/>
    <w:p w14:paraId="6547C6A0" w14:textId="77777777" w:rsidR="005C1474" w:rsidRPr="00B014A9" w:rsidRDefault="007B586E">
      <w:pPr>
        <w:pStyle w:val="TOC1"/>
        <w:tabs>
          <w:tab w:val="right" w:leader="dot" w:pos="8990"/>
        </w:tabs>
        <w:rPr>
          <w:b w:val="0"/>
          <w:noProof/>
          <w:szCs w:val="24"/>
        </w:rPr>
      </w:pPr>
      <w:r w:rsidRPr="00B014A9">
        <w:fldChar w:fldCharType="begin"/>
      </w:r>
      <w:r w:rsidRPr="00B014A9">
        <w:instrText xml:space="preserve"> TOC \h \z \t "S4-header1,1,S4-Header 2,2" </w:instrText>
      </w:r>
      <w:r w:rsidRPr="00B014A9">
        <w:fldChar w:fldCharType="separate"/>
      </w:r>
      <w:hyperlink w:anchor="_Toc197160032" w:history="1">
        <w:r w:rsidR="005C1474" w:rsidRPr="00B014A9">
          <w:rPr>
            <w:rStyle w:val="Hyperlink"/>
            <w:noProof/>
            <w:color w:val="auto"/>
          </w:rPr>
          <w:t>Letter of Bid</w:t>
        </w:r>
        <w:r w:rsidR="005C1474" w:rsidRPr="00B014A9">
          <w:rPr>
            <w:noProof/>
            <w:webHidden/>
          </w:rPr>
          <w:tab/>
          <w:t>1-</w:t>
        </w:r>
        <w:r w:rsidR="005C1474" w:rsidRPr="00B014A9">
          <w:rPr>
            <w:noProof/>
            <w:webHidden/>
          </w:rPr>
          <w:fldChar w:fldCharType="begin"/>
        </w:r>
        <w:r w:rsidR="005C1474" w:rsidRPr="00B014A9">
          <w:rPr>
            <w:noProof/>
            <w:webHidden/>
          </w:rPr>
          <w:instrText xml:space="preserve"> PAGEREF _Toc197160032 \h </w:instrText>
        </w:r>
        <w:r w:rsidR="005C1474" w:rsidRPr="00B014A9">
          <w:rPr>
            <w:noProof/>
            <w:webHidden/>
          </w:rPr>
        </w:r>
        <w:r w:rsidR="005C1474" w:rsidRPr="00B014A9">
          <w:rPr>
            <w:noProof/>
            <w:webHidden/>
          </w:rPr>
          <w:fldChar w:fldCharType="separate"/>
        </w:r>
        <w:r w:rsidR="009437A3">
          <w:rPr>
            <w:noProof/>
            <w:webHidden/>
          </w:rPr>
          <w:t>50</w:t>
        </w:r>
        <w:r w:rsidR="005C1474" w:rsidRPr="00B014A9">
          <w:rPr>
            <w:noProof/>
            <w:webHidden/>
          </w:rPr>
          <w:fldChar w:fldCharType="end"/>
        </w:r>
      </w:hyperlink>
    </w:p>
    <w:p w14:paraId="0D9BE09D" w14:textId="77777777" w:rsidR="005C1474" w:rsidRPr="00B014A9" w:rsidRDefault="00A86378">
      <w:pPr>
        <w:pStyle w:val="TOC1"/>
        <w:tabs>
          <w:tab w:val="right" w:leader="dot" w:pos="8990"/>
        </w:tabs>
        <w:rPr>
          <w:b w:val="0"/>
          <w:noProof/>
          <w:szCs w:val="24"/>
        </w:rPr>
      </w:pPr>
      <w:hyperlink w:anchor="_Toc197160033" w:history="1">
        <w:r w:rsidR="005C1474" w:rsidRPr="00B014A9">
          <w:rPr>
            <w:rStyle w:val="Hyperlink"/>
            <w:noProof/>
            <w:color w:val="auto"/>
          </w:rPr>
          <w:t>Schedules</w:t>
        </w:r>
        <w:r w:rsidR="005C1474" w:rsidRPr="00B014A9">
          <w:rPr>
            <w:noProof/>
            <w:webHidden/>
          </w:rPr>
          <w:tab/>
          <w:t>1-</w:t>
        </w:r>
        <w:r w:rsidR="005C1474" w:rsidRPr="00B014A9">
          <w:rPr>
            <w:noProof/>
            <w:webHidden/>
          </w:rPr>
          <w:fldChar w:fldCharType="begin"/>
        </w:r>
        <w:r w:rsidR="005C1474" w:rsidRPr="00B014A9">
          <w:rPr>
            <w:noProof/>
            <w:webHidden/>
          </w:rPr>
          <w:instrText xml:space="preserve"> PAGEREF _Toc197160033 \h </w:instrText>
        </w:r>
        <w:r w:rsidR="005C1474" w:rsidRPr="00B014A9">
          <w:rPr>
            <w:noProof/>
            <w:webHidden/>
          </w:rPr>
        </w:r>
        <w:r w:rsidR="005C1474" w:rsidRPr="00B014A9">
          <w:rPr>
            <w:noProof/>
            <w:webHidden/>
          </w:rPr>
          <w:fldChar w:fldCharType="separate"/>
        </w:r>
        <w:r w:rsidR="009437A3">
          <w:rPr>
            <w:noProof/>
            <w:webHidden/>
          </w:rPr>
          <w:t>52</w:t>
        </w:r>
        <w:r w:rsidR="005C1474" w:rsidRPr="00B014A9">
          <w:rPr>
            <w:noProof/>
            <w:webHidden/>
          </w:rPr>
          <w:fldChar w:fldCharType="end"/>
        </w:r>
      </w:hyperlink>
    </w:p>
    <w:p w14:paraId="30049D82" w14:textId="77777777" w:rsidR="005C1474" w:rsidRPr="00B014A9" w:rsidRDefault="00A86378">
      <w:pPr>
        <w:pStyle w:val="TOC2"/>
        <w:rPr>
          <w:szCs w:val="24"/>
        </w:rPr>
      </w:pPr>
      <w:hyperlink w:anchor="_Toc197160034" w:history="1">
        <w:r w:rsidR="005C1474" w:rsidRPr="00B014A9">
          <w:rPr>
            <w:rStyle w:val="Hyperlink"/>
            <w:color w:val="auto"/>
          </w:rPr>
          <w:t>Bill of Quantities/ Schedules of Prices</w:t>
        </w:r>
        <w:r w:rsidR="005C1474" w:rsidRPr="00B014A9">
          <w:rPr>
            <w:webHidden/>
          </w:rPr>
          <w:tab/>
          <w:t>1-</w:t>
        </w:r>
        <w:r w:rsidR="005C1474" w:rsidRPr="00B014A9">
          <w:rPr>
            <w:webHidden/>
          </w:rPr>
          <w:fldChar w:fldCharType="begin"/>
        </w:r>
        <w:r w:rsidR="005C1474" w:rsidRPr="00B014A9">
          <w:rPr>
            <w:webHidden/>
          </w:rPr>
          <w:instrText xml:space="preserve"> PAGEREF _Toc197160034 \h </w:instrText>
        </w:r>
        <w:r w:rsidR="005C1474" w:rsidRPr="00B014A9">
          <w:rPr>
            <w:webHidden/>
          </w:rPr>
        </w:r>
        <w:r w:rsidR="005C1474" w:rsidRPr="00B014A9">
          <w:rPr>
            <w:webHidden/>
          </w:rPr>
          <w:fldChar w:fldCharType="separate"/>
        </w:r>
        <w:r w:rsidR="009437A3">
          <w:rPr>
            <w:webHidden/>
          </w:rPr>
          <w:t>52</w:t>
        </w:r>
        <w:r w:rsidR="005C1474" w:rsidRPr="00B014A9">
          <w:rPr>
            <w:webHidden/>
          </w:rPr>
          <w:fldChar w:fldCharType="end"/>
        </w:r>
      </w:hyperlink>
    </w:p>
    <w:p w14:paraId="3C1B6017" w14:textId="77777777" w:rsidR="005C1474" w:rsidRPr="00B014A9" w:rsidRDefault="00A86378">
      <w:pPr>
        <w:pStyle w:val="TOC2"/>
        <w:rPr>
          <w:szCs w:val="24"/>
        </w:rPr>
      </w:pPr>
      <w:hyperlink w:anchor="_Toc197160035" w:history="1">
        <w:r w:rsidR="005C1474" w:rsidRPr="00B014A9">
          <w:rPr>
            <w:rStyle w:val="Hyperlink"/>
            <w:color w:val="auto"/>
          </w:rPr>
          <w:t>Table(s) of Adjustment Data</w:t>
        </w:r>
        <w:r w:rsidR="005C1474" w:rsidRPr="00B014A9">
          <w:rPr>
            <w:webHidden/>
          </w:rPr>
          <w:tab/>
          <w:t>1-</w:t>
        </w:r>
        <w:r w:rsidR="005C1474" w:rsidRPr="00B014A9">
          <w:rPr>
            <w:webHidden/>
          </w:rPr>
          <w:fldChar w:fldCharType="begin"/>
        </w:r>
        <w:r w:rsidR="005C1474" w:rsidRPr="00B014A9">
          <w:rPr>
            <w:webHidden/>
          </w:rPr>
          <w:instrText xml:space="preserve"> PAGEREF _Toc197160035 \h </w:instrText>
        </w:r>
        <w:r w:rsidR="005C1474" w:rsidRPr="00B014A9">
          <w:rPr>
            <w:webHidden/>
          </w:rPr>
        </w:r>
        <w:r w:rsidR="005C1474" w:rsidRPr="00B014A9">
          <w:rPr>
            <w:webHidden/>
          </w:rPr>
          <w:fldChar w:fldCharType="separate"/>
        </w:r>
        <w:r w:rsidR="009437A3">
          <w:rPr>
            <w:webHidden/>
          </w:rPr>
          <w:t>54</w:t>
        </w:r>
        <w:r w:rsidR="005C1474" w:rsidRPr="00B014A9">
          <w:rPr>
            <w:webHidden/>
          </w:rPr>
          <w:fldChar w:fldCharType="end"/>
        </w:r>
      </w:hyperlink>
    </w:p>
    <w:p w14:paraId="0142205C" w14:textId="77777777" w:rsidR="005C1474" w:rsidRPr="00B014A9" w:rsidRDefault="00A86378">
      <w:pPr>
        <w:pStyle w:val="TOC1"/>
        <w:tabs>
          <w:tab w:val="right" w:leader="dot" w:pos="8990"/>
        </w:tabs>
        <w:rPr>
          <w:b w:val="0"/>
          <w:noProof/>
          <w:szCs w:val="24"/>
        </w:rPr>
      </w:pPr>
      <w:hyperlink w:anchor="_Toc197160036" w:history="1">
        <w:r w:rsidR="005C1474" w:rsidRPr="00B014A9">
          <w:rPr>
            <w:rStyle w:val="Hyperlink"/>
            <w:iCs/>
            <w:noProof/>
            <w:color w:val="auto"/>
          </w:rPr>
          <w:t>Form</w:t>
        </w:r>
        <w:r w:rsidR="005C1474" w:rsidRPr="00B014A9">
          <w:rPr>
            <w:rStyle w:val="Hyperlink"/>
            <w:noProof/>
            <w:color w:val="auto"/>
          </w:rPr>
          <w:t xml:space="preserve"> of Bid Security (Bank Guarantee)</w:t>
        </w:r>
        <w:r w:rsidR="005C1474" w:rsidRPr="00B014A9">
          <w:rPr>
            <w:noProof/>
            <w:webHidden/>
          </w:rPr>
          <w:tab/>
          <w:t>1-</w:t>
        </w:r>
        <w:r w:rsidR="005C1474" w:rsidRPr="00B014A9">
          <w:rPr>
            <w:noProof/>
            <w:webHidden/>
          </w:rPr>
          <w:fldChar w:fldCharType="begin"/>
        </w:r>
        <w:r w:rsidR="005C1474" w:rsidRPr="00B014A9">
          <w:rPr>
            <w:noProof/>
            <w:webHidden/>
          </w:rPr>
          <w:instrText xml:space="preserve"> PAGEREF _Toc197160036 \h </w:instrText>
        </w:r>
        <w:r w:rsidR="005C1474" w:rsidRPr="00B014A9">
          <w:rPr>
            <w:noProof/>
            <w:webHidden/>
          </w:rPr>
        </w:r>
        <w:r w:rsidR="005C1474" w:rsidRPr="00B014A9">
          <w:rPr>
            <w:noProof/>
            <w:webHidden/>
          </w:rPr>
          <w:fldChar w:fldCharType="separate"/>
        </w:r>
        <w:r w:rsidR="009437A3">
          <w:rPr>
            <w:noProof/>
            <w:webHidden/>
          </w:rPr>
          <w:t>55</w:t>
        </w:r>
        <w:r w:rsidR="005C1474" w:rsidRPr="00B014A9">
          <w:rPr>
            <w:noProof/>
            <w:webHidden/>
          </w:rPr>
          <w:fldChar w:fldCharType="end"/>
        </w:r>
      </w:hyperlink>
    </w:p>
    <w:p w14:paraId="60E02045" w14:textId="77777777" w:rsidR="005C1474" w:rsidRPr="00B014A9" w:rsidRDefault="00A86378">
      <w:pPr>
        <w:pStyle w:val="TOC1"/>
        <w:tabs>
          <w:tab w:val="right" w:leader="dot" w:pos="8990"/>
        </w:tabs>
        <w:rPr>
          <w:b w:val="0"/>
          <w:noProof/>
          <w:szCs w:val="24"/>
        </w:rPr>
      </w:pPr>
      <w:hyperlink w:anchor="_Toc197160037" w:history="1">
        <w:r w:rsidR="005C1474" w:rsidRPr="00B014A9">
          <w:rPr>
            <w:rStyle w:val="Hyperlink"/>
            <w:iCs/>
            <w:noProof/>
            <w:color w:val="auto"/>
          </w:rPr>
          <w:t>Form</w:t>
        </w:r>
        <w:r w:rsidR="005C1474" w:rsidRPr="00B014A9">
          <w:rPr>
            <w:rStyle w:val="Hyperlink"/>
            <w:noProof/>
            <w:color w:val="auto"/>
          </w:rPr>
          <w:t xml:space="preserve"> of</w:t>
        </w:r>
        <w:r w:rsidR="005C1474" w:rsidRPr="00B014A9">
          <w:rPr>
            <w:rStyle w:val="Hyperlink"/>
            <w:i/>
            <w:noProof/>
            <w:color w:val="auto"/>
          </w:rPr>
          <w:t xml:space="preserve"> </w:t>
        </w:r>
        <w:r w:rsidR="005C1474" w:rsidRPr="00B014A9">
          <w:rPr>
            <w:rStyle w:val="Hyperlink"/>
            <w:noProof/>
            <w:color w:val="auto"/>
          </w:rPr>
          <w:t>Bid Security (Bid Bond)</w:t>
        </w:r>
        <w:r w:rsidR="005C1474" w:rsidRPr="00B014A9">
          <w:rPr>
            <w:noProof/>
            <w:webHidden/>
          </w:rPr>
          <w:tab/>
          <w:t>1-</w:t>
        </w:r>
        <w:r w:rsidR="005C1474" w:rsidRPr="00B014A9">
          <w:rPr>
            <w:noProof/>
            <w:webHidden/>
          </w:rPr>
          <w:fldChar w:fldCharType="begin"/>
        </w:r>
        <w:r w:rsidR="005C1474" w:rsidRPr="00B014A9">
          <w:rPr>
            <w:noProof/>
            <w:webHidden/>
          </w:rPr>
          <w:instrText xml:space="preserve"> PAGEREF _Toc197160037 \h </w:instrText>
        </w:r>
        <w:r w:rsidR="005C1474" w:rsidRPr="00B014A9">
          <w:rPr>
            <w:noProof/>
            <w:webHidden/>
          </w:rPr>
        </w:r>
        <w:r w:rsidR="005C1474" w:rsidRPr="00B014A9">
          <w:rPr>
            <w:noProof/>
            <w:webHidden/>
          </w:rPr>
          <w:fldChar w:fldCharType="separate"/>
        </w:r>
        <w:r w:rsidR="009437A3">
          <w:rPr>
            <w:noProof/>
            <w:webHidden/>
          </w:rPr>
          <w:t>56</w:t>
        </w:r>
        <w:r w:rsidR="005C1474" w:rsidRPr="00B014A9">
          <w:rPr>
            <w:noProof/>
            <w:webHidden/>
          </w:rPr>
          <w:fldChar w:fldCharType="end"/>
        </w:r>
      </w:hyperlink>
    </w:p>
    <w:p w14:paraId="1142CF69" w14:textId="77777777" w:rsidR="005C1474" w:rsidRPr="00B014A9" w:rsidRDefault="00A86378">
      <w:pPr>
        <w:pStyle w:val="TOC1"/>
        <w:tabs>
          <w:tab w:val="right" w:leader="dot" w:pos="8990"/>
        </w:tabs>
        <w:rPr>
          <w:b w:val="0"/>
          <w:noProof/>
          <w:szCs w:val="24"/>
        </w:rPr>
      </w:pPr>
      <w:hyperlink w:anchor="_Toc197160038" w:history="1">
        <w:r w:rsidR="005C1474" w:rsidRPr="00B014A9">
          <w:rPr>
            <w:rStyle w:val="Hyperlink"/>
            <w:noProof/>
            <w:color w:val="auto"/>
          </w:rPr>
          <w:t>Form of Bid-Securing Declaration</w:t>
        </w:r>
        <w:r w:rsidR="005C1474" w:rsidRPr="00B014A9">
          <w:rPr>
            <w:noProof/>
            <w:webHidden/>
          </w:rPr>
          <w:tab/>
          <w:t>1-</w:t>
        </w:r>
        <w:r w:rsidR="005C1474" w:rsidRPr="00B014A9">
          <w:rPr>
            <w:noProof/>
            <w:webHidden/>
          </w:rPr>
          <w:fldChar w:fldCharType="begin"/>
        </w:r>
        <w:r w:rsidR="005C1474" w:rsidRPr="00B014A9">
          <w:rPr>
            <w:noProof/>
            <w:webHidden/>
          </w:rPr>
          <w:instrText xml:space="preserve"> PAGEREF _Toc197160038 \h </w:instrText>
        </w:r>
        <w:r w:rsidR="005C1474" w:rsidRPr="00B014A9">
          <w:rPr>
            <w:noProof/>
            <w:webHidden/>
          </w:rPr>
        </w:r>
        <w:r w:rsidR="005C1474" w:rsidRPr="00B014A9">
          <w:rPr>
            <w:noProof/>
            <w:webHidden/>
          </w:rPr>
          <w:fldChar w:fldCharType="separate"/>
        </w:r>
        <w:r w:rsidR="009437A3">
          <w:rPr>
            <w:noProof/>
            <w:webHidden/>
          </w:rPr>
          <w:t>57</w:t>
        </w:r>
        <w:r w:rsidR="005C1474" w:rsidRPr="00B014A9">
          <w:rPr>
            <w:noProof/>
            <w:webHidden/>
          </w:rPr>
          <w:fldChar w:fldCharType="end"/>
        </w:r>
      </w:hyperlink>
    </w:p>
    <w:p w14:paraId="4B1BB401" w14:textId="77777777" w:rsidR="005C1474" w:rsidRPr="00B014A9" w:rsidRDefault="00A86378">
      <w:pPr>
        <w:pStyle w:val="TOC1"/>
        <w:tabs>
          <w:tab w:val="right" w:leader="dot" w:pos="8990"/>
        </w:tabs>
        <w:rPr>
          <w:b w:val="0"/>
          <w:noProof/>
          <w:szCs w:val="24"/>
        </w:rPr>
      </w:pPr>
      <w:hyperlink w:anchor="_Toc197160039" w:history="1">
        <w:r w:rsidR="005C1474" w:rsidRPr="00B014A9">
          <w:rPr>
            <w:rStyle w:val="Hyperlink"/>
            <w:noProof/>
            <w:color w:val="auto"/>
          </w:rPr>
          <w:t>Technical Proposal</w:t>
        </w:r>
        <w:r w:rsidR="005C1474" w:rsidRPr="00B014A9">
          <w:rPr>
            <w:noProof/>
            <w:webHidden/>
          </w:rPr>
          <w:tab/>
          <w:t>1-</w:t>
        </w:r>
        <w:r w:rsidR="005C1474" w:rsidRPr="00B014A9">
          <w:rPr>
            <w:noProof/>
            <w:webHidden/>
          </w:rPr>
          <w:fldChar w:fldCharType="begin"/>
        </w:r>
        <w:r w:rsidR="005C1474" w:rsidRPr="00B014A9">
          <w:rPr>
            <w:noProof/>
            <w:webHidden/>
          </w:rPr>
          <w:instrText xml:space="preserve"> PAGEREF _Toc197160039 \h </w:instrText>
        </w:r>
        <w:r w:rsidR="005C1474" w:rsidRPr="00B014A9">
          <w:rPr>
            <w:noProof/>
            <w:webHidden/>
          </w:rPr>
        </w:r>
        <w:r w:rsidR="005C1474" w:rsidRPr="00B014A9">
          <w:rPr>
            <w:noProof/>
            <w:webHidden/>
          </w:rPr>
          <w:fldChar w:fldCharType="separate"/>
        </w:r>
        <w:r w:rsidR="009437A3">
          <w:rPr>
            <w:noProof/>
            <w:webHidden/>
          </w:rPr>
          <w:t>58</w:t>
        </w:r>
        <w:r w:rsidR="005C1474" w:rsidRPr="00B014A9">
          <w:rPr>
            <w:noProof/>
            <w:webHidden/>
          </w:rPr>
          <w:fldChar w:fldCharType="end"/>
        </w:r>
      </w:hyperlink>
    </w:p>
    <w:p w14:paraId="00D5616F" w14:textId="77777777" w:rsidR="005C1474" w:rsidRPr="00B014A9" w:rsidRDefault="00A86378">
      <w:pPr>
        <w:pStyle w:val="TOC2"/>
        <w:rPr>
          <w:szCs w:val="24"/>
        </w:rPr>
      </w:pPr>
      <w:hyperlink w:anchor="_Toc197160040" w:history="1">
        <w:r w:rsidR="005C1474" w:rsidRPr="00B014A9">
          <w:rPr>
            <w:rStyle w:val="Hyperlink"/>
            <w:color w:val="auto"/>
          </w:rPr>
          <w:t>Technical Proposal Forms</w:t>
        </w:r>
        <w:r w:rsidR="005C1474" w:rsidRPr="00B014A9">
          <w:rPr>
            <w:webHidden/>
          </w:rPr>
          <w:tab/>
          <w:t>1-</w:t>
        </w:r>
        <w:r w:rsidR="005C1474" w:rsidRPr="00B014A9">
          <w:rPr>
            <w:webHidden/>
          </w:rPr>
          <w:fldChar w:fldCharType="begin"/>
        </w:r>
        <w:r w:rsidR="005C1474" w:rsidRPr="00B014A9">
          <w:rPr>
            <w:webHidden/>
          </w:rPr>
          <w:instrText xml:space="preserve"> PAGEREF _Toc197160040 \h </w:instrText>
        </w:r>
        <w:r w:rsidR="005C1474" w:rsidRPr="00B014A9">
          <w:rPr>
            <w:webHidden/>
          </w:rPr>
        </w:r>
        <w:r w:rsidR="005C1474" w:rsidRPr="00B014A9">
          <w:rPr>
            <w:webHidden/>
          </w:rPr>
          <w:fldChar w:fldCharType="separate"/>
        </w:r>
        <w:r w:rsidR="009437A3">
          <w:rPr>
            <w:webHidden/>
          </w:rPr>
          <w:t>58</w:t>
        </w:r>
        <w:r w:rsidR="005C1474" w:rsidRPr="00B014A9">
          <w:rPr>
            <w:webHidden/>
          </w:rPr>
          <w:fldChar w:fldCharType="end"/>
        </w:r>
      </w:hyperlink>
    </w:p>
    <w:p w14:paraId="1507955A" w14:textId="77777777" w:rsidR="005C1474" w:rsidRPr="00B014A9" w:rsidRDefault="00A86378">
      <w:pPr>
        <w:pStyle w:val="TOC2"/>
        <w:rPr>
          <w:szCs w:val="24"/>
        </w:rPr>
      </w:pPr>
      <w:hyperlink w:anchor="_Toc197160041" w:history="1">
        <w:r w:rsidR="005C1474" w:rsidRPr="00B014A9">
          <w:rPr>
            <w:rStyle w:val="Hyperlink"/>
            <w:color w:val="auto"/>
          </w:rPr>
          <w:t>Forms for Personnel</w:t>
        </w:r>
        <w:r w:rsidR="005C1474" w:rsidRPr="00B014A9">
          <w:rPr>
            <w:webHidden/>
          </w:rPr>
          <w:tab/>
          <w:t>1-</w:t>
        </w:r>
        <w:r w:rsidR="005C1474" w:rsidRPr="00B014A9">
          <w:rPr>
            <w:webHidden/>
          </w:rPr>
          <w:fldChar w:fldCharType="begin"/>
        </w:r>
        <w:r w:rsidR="005C1474" w:rsidRPr="00B014A9">
          <w:rPr>
            <w:webHidden/>
          </w:rPr>
          <w:instrText xml:space="preserve"> PAGEREF _Toc197160041 \h </w:instrText>
        </w:r>
        <w:r w:rsidR="005C1474" w:rsidRPr="00B014A9">
          <w:rPr>
            <w:webHidden/>
          </w:rPr>
        </w:r>
        <w:r w:rsidR="005C1474" w:rsidRPr="00B014A9">
          <w:rPr>
            <w:webHidden/>
          </w:rPr>
          <w:fldChar w:fldCharType="separate"/>
        </w:r>
        <w:r w:rsidR="009437A3">
          <w:rPr>
            <w:webHidden/>
          </w:rPr>
          <w:t>59</w:t>
        </w:r>
        <w:r w:rsidR="005C1474" w:rsidRPr="00B014A9">
          <w:rPr>
            <w:webHidden/>
          </w:rPr>
          <w:fldChar w:fldCharType="end"/>
        </w:r>
      </w:hyperlink>
    </w:p>
    <w:p w14:paraId="5EF94FBF" w14:textId="77777777" w:rsidR="005C1474" w:rsidRPr="00B014A9" w:rsidRDefault="00A86378">
      <w:pPr>
        <w:pStyle w:val="TOC2"/>
        <w:rPr>
          <w:szCs w:val="24"/>
        </w:rPr>
      </w:pPr>
      <w:hyperlink w:anchor="_Toc197160042" w:history="1">
        <w:r w:rsidR="005C1474" w:rsidRPr="00B014A9">
          <w:rPr>
            <w:rStyle w:val="Hyperlink"/>
            <w:color w:val="auto"/>
          </w:rPr>
          <w:t>Forms for Equipment</w:t>
        </w:r>
        <w:r w:rsidR="005C1474" w:rsidRPr="00B014A9">
          <w:rPr>
            <w:webHidden/>
          </w:rPr>
          <w:tab/>
          <w:t>1-</w:t>
        </w:r>
        <w:r w:rsidR="005C1474" w:rsidRPr="00B014A9">
          <w:rPr>
            <w:webHidden/>
          </w:rPr>
          <w:fldChar w:fldCharType="begin"/>
        </w:r>
        <w:r w:rsidR="005C1474" w:rsidRPr="00B014A9">
          <w:rPr>
            <w:webHidden/>
          </w:rPr>
          <w:instrText xml:space="preserve"> PAGEREF _Toc197160042 \h </w:instrText>
        </w:r>
        <w:r w:rsidR="005C1474" w:rsidRPr="00B014A9">
          <w:rPr>
            <w:webHidden/>
          </w:rPr>
        </w:r>
        <w:r w:rsidR="005C1474" w:rsidRPr="00B014A9">
          <w:rPr>
            <w:webHidden/>
          </w:rPr>
          <w:fldChar w:fldCharType="separate"/>
        </w:r>
        <w:r w:rsidR="009437A3">
          <w:rPr>
            <w:webHidden/>
          </w:rPr>
          <w:t>61</w:t>
        </w:r>
        <w:r w:rsidR="005C1474" w:rsidRPr="00B014A9">
          <w:rPr>
            <w:webHidden/>
          </w:rPr>
          <w:fldChar w:fldCharType="end"/>
        </w:r>
      </w:hyperlink>
    </w:p>
    <w:p w14:paraId="1D75449E" w14:textId="77777777" w:rsidR="005C1474" w:rsidRPr="00B014A9" w:rsidRDefault="00A86378">
      <w:pPr>
        <w:pStyle w:val="TOC1"/>
        <w:tabs>
          <w:tab w:val="right" w:leader="dot" w:pos="8990"/>
        </w:tabs>
        <w:rPr>
          <w:b w:val="0"/>
          <w:noProof/>
          <w:szCs w:val="24"/>
        </w:rPr>
      </w:pPr>
      <w:hyperlink w:anchor="_Toc197160043" w:history="1">
        <w:r w:rsidR="005C1474" w:rsidRPr="00B014A9">
          <w:rPr>
            <w:rStyle w:val="Hyperlink"/>
            <w:noProof/>
            <w:color w:val="auto"/>
          </w:rPr>
          <w:t>Bidder’s Qualification</w:t>
        </w:r>
        <w:r w:rsidR="005C1474" w:rsidRPr="00B014A9">
          <w:rPr>
            <w:noProof/>
            <w:webHidden/>
          </w:rPr>
          <w:tab/>
          <w:t>1-</w:t>
        </w:r>
        <w:r w:rsidR="005C1474" w:rsidRPr="00B014A9">
          <w:rPr>
            <w:noProof/>
            <w:webHidden/>
          </w:rPr>
          <w:fldChar w:fldCharType="begin"/>
        </w:r>
        <w:r w:rsidR="005C1474" w:rsidRPr="00B014A9">
          <w:rPr>
            <w:noProof/>
            <w:webHidden/>
          </w:rPr>
          <w:instrText xml:space="preserve"> PAGEREF _Toc197160043 \h </w:instrText>
        </w:r>
        <w:r w:rsidR="005C1474" w:rsidRPr="00B014A9">
          <w:rPr>
            <w:noProof/>
            <w:webHidden/>
          </w:rPr>
        </w:r>
        <w:r w:rsidR="005C1474" w:rsidRPr="00B014A9">
          <w:rPr>
            <w:noProof/>
            <w:webHidden/>
          </w:rPr>
          <w:fldChar w:fldCharType="separate"/>
        </w:r>
        <w:r w:rsidR="009437A3">
          <w:rPr>
            <w:noProof/>
            <w:webHidden/>
          </w:rPr>
          <w:t>62</w:t>
        </w:r>
        <w:r w:rsidR="005C1474" w:rsidRPr="00B014A9">
          <w:rPr>
            <w:noProof/>
            <w:webHidden/>
          </w:rPr>
          <w:fldChar w:fldCharType="end"/>
        </w:r>
      </w:hyperlink>
    </w:p>
    <w:p w14:paraId="36D624AF" w14:textId="77777777" w:rsidR="005C1474" w:rsidRPr="00B014A9" w:rsidRDefault="00A86378">
      <w:pPr>
        <w:pStyle w:val="TOC2"/>
        <w:rPr>
          <w:szCs w:val="24"/>
        </w:rPr>
      </w:pPr>
      <w:hyperlink w:anchor="_Toc197160044" w:history="1">
        <w:r w:rsidR="005C1474" w:rsidRPr="00B014A9">
          <w:rPr>
            <w:rStyle w:val="Hyperlink"/>
            <w:color w:val="auto"/>
          </w:rPr>
          <w:t>Bidder Information Sheet</w:t>
        </w:r>
        <w:r w:rsidR="005C1474" w:rsidRPr="00B014A9">
          <w:rPr>
            <w:webHidden/>
          </w:rPr>
          <w:tab/>
          <w:t>1-</w:t>
        </w:r>
        <w:r w:rsidR="005C1474" w:rsidRPr="00B014A9">
          <w:rPr>
            <w:webHidden/>
          </w:rPr>
          <w:fldChar w:fldCharType="begin"/>
        </w:r>
        <w:r w:rsidR="005C1474" w:rsidRPr="00B014A9">
          <w:rPr>
            <w:webHidden/>
          </w:rPr>
          <w:instrText xml:space="preserve"> PAGEREF _Toc197160044 \h </w:instrText>
        </w:r>
        <w:r w:rsidR="005C1474" w:rsidRPr="00B014A9">
          <w:rPr>
            <w:webHidden/>
          </w:rPr>
        </w:r>
        <w:r w:rsidR="005C1474" w:rsidRPr="00B014A9">
          <w:rPr>
            <w:webHidden/>
          </w:rPr>
          <w:fldChar w:fldCharType="separate"/>
        </w:r>
        <w:r w:rsidR="009437A3">
          <w:rPr>
            <w:webHidden/>
          </w:rPr>
          <w:t>63</w:t>
        </w:r>
        <w:r w:rsidR="005C1474" w:rsidRPr="00B014A9">
          <w:rPr>
            <w:webHidden/>
          </w:rPr>
          <w:fldChar w:fldCharType="end"/>
        </w:r>
      </w:hyperlink>
    </w:p>
    <w:p w14:paraId="504A2BC2" w14:textId="77777777" w:rsidR="005C1474" w:rsidRPr="00B014A9" w:rsidRDefault="00A86378">
      <w:pPr>
        <w:pStyle w:val="TOC2"/>
        <w:rPr>
          <w:szCs w:val="24"/>
        </w:rPr>
      </w:pPr>
      <w:hyperlink w:anchor="_Toc197160045" w:history="1">
        <w:r w:rsidR="005C1474" w:rsidRPr="00B014A9">
          <w:rPr>
            <w:rStyle w:val="Hyperlink"/>
            <w:color w:val="auto"/>
          </w:rPr>
          <w:t>Party to JV Information Sheet</w:t>
        </w:r>
        <w:r w:rsidR="005C1474" w:rsidRPr="00B014A9">
          <w:rPr>
            <w:webHidden/>
          </w:rPr>
          <w:tab/>
          <w:t>1-</w:t>
        </w:r>
        <w:r w:rsidR="005C1474" w:rsidRPr="00B014A9">
          <w:rPr>
            <w:webHidden/>
          </w:rPr>
          <w:fldChar w:fldCharType="begin"/>
        </w:r>
        <w:r w:rsidR="005C1474" w:rsidRPr="00B014A9">
          <w:rPr>
            <w:webHidden/>
          </w:rPr>
          <w:instrText xml:space="preserve"> PAGEREF _Toc197160045 \h </w:instrText>
        </w:r>
        <w:r w:rsidR="005C1474" w:rsidRPr="00B014A9">
          <w:rPr>
            <w:webHidden/>
          </w:rPr>
        </w:r>
        <w:r w:rsidR="005C1474" w:rsidRPr="00B014A9">
          <w:rPr>
            <w:webHidden/>
          </w:rPr>
          <w:fldChar w:fldCharType="separate"/>
        </w:r>
        <w:r w:rsidR="009437A3">
          <w:rPr>
            <w:webHidden/>
          </w:rPr>
          <w:t>64</w:t>
        </w:r>
        <w:r w:rsidR="005C1474" w:rsidRPr="00B014A9">
          <w:rPr>
            <w:webHidden/>
          </w:rPr>
          <w:fldChar w:fldCharType="end"/>
        </w:r>
      </w:hyperlink>
    </w:p>
    <w:p w14:paraId="487D97AE" w14:textId="77777777" w:rsidR="005C1474" w:rsidRPr="00B014A9" w:rsidRDefault="00A86378">
      <w:pPr>
        <w:pStyle w:val="TOC2"/>
        <w:rPr>
          <w:szCs w:val="24"/>
        </w:rPr>
      </w:pPr>
      <w:hyperlink w:anchor="_Toc197160046" w:history="1">
        <w:r w:rsidR="005C1474" w:rsidRPr="00B014A9">
          <w:rPr>
            <w:rStyle w:val="Hyperlink"/>
            <w:color w:val="auto"/>
          </w:rPr>
          <w:t>Historical Contract Non-Performance</w:t>
        </w:r>
        <w:r w:rsidR="005C1474" w:rsidRPr="00B014A9">
          <w:rPr>
            <w:webHidden/>
          </w:rPr>
          <w:tab/>
          <w:t>1-</w:t>
        </w:r>
        <w:r w:rsidR="005C1474" w:rsidRPr="00B014A9">
          <w:rPr>
            <w:webHidden/>
          </w:rPr>
          <w:fldChar w:fldCharType="begin"/>
        </w:r>
        <w:r w:rsidR="005C1474" w:rsidRPr="00B014A9">
          <w:rPr>
            <w:webHidden/>
          </w:rPr>
          <w:instrText xml:space="preserve"> PAGEREF _Toc197160046 \h </w:instrText>
        </w:r>
        <w:r w:rsidR="005C1474" w:rsidRPr="00B014A9">
          <w:rPr>
            <w:webHidden/>
          </w:rPr>
        </w:r>
        <w:r w:rsidR="005C1474" w:rsidRPr="00B014A9">
          <w:rPr>
            <w:webHidden/>
          </w:rPr>
          <w:fldChar w:fldCharType="separate"/>
        </w:r>
        <w:r w:rsidR="009437A3">
          <w:rPr>
            <w:webHidden/>
          </w:rPr>
          <w:t>65</w:t>
        </w:r>
        <w:r w:rsidR="005C1474" w:rsidRPr="00B014A9">
          <w:rPr>
            <w:webHidden/>
          </w:rPr>
          <w:fldChar w:fldCharType="end"/>
        </w:r>
      </w:hyperlink>
    </w:p>
    <w:p w14:paraId="1530BEC3" w14:textId="77777777" w:rsidR="005C1474" w:rsidRPr="00B014A9" w:rsidRDefault="00A86378">
      <w:pPr>
        <w:pStyle w:val="TOC2"/>
        <w:rPr>
          <w:szCs w:val="24"/>
        </w:rPr>
      </w:pPr>
      <w:hyperlink w:anchor="_Toc197160047" w:history="1">
        <w:r w:rsidR="005C1474" w:rsidRPr="00B014A9">
          <w:rPr>
            <w:rStyle w:val="Hyperlink"/>
            <w:color w:val="auto"/>
          </w:rPr>
          <w:t>Current Contract Commitments / Works in Progress</w:t>
        </w:r>
        <w:r w:rsidR="005C1474" w:rsidRPr="00B014A9">
          <w:rPr>
            <w:webHidden/>
          </w:rPr>
          <w:tab/>
          <w:t>1-</w:t>
        </w:r>
        <w:r w:rsidR="005C1474" w:rsidRPr="00B014A9">
          <w:rPr>
            <w:webHidden/>
          </w:rPr>
          <w:fldChar w:fldCharType="begin"/>
        </w:r>
        <w:r w:rsidR="005C1474" w:rsidRPr="00B014A9">
          <w:rPr>
            <w:webHidden/>
          </w:rPr>
          <w:instrText xml:space="preserve"> PAGEREF _Toc197160047 \h </w:instrText>
        </w:r>
        <w:r w:rsidR="005C1474" w:rsidRPr="00B014A9">
          <w:rPr>
            <w:webHidden/>
          </w:rPr>
        </w:r>
        <w:r w:rsidR="005C1474" w:rsidRPr="00B014A9">
          <w:rPr>
            <w:webHidden/>
          </w:rPr>
          <w:fldChar w:fldCharType="separate"/>
        </w:r>
        <w:r w:rsidR="009437A3">
          <w:rPr>
            <w:webHidden/>
          </w:rPr>
          <w:t>66</w:t>
        </w:r>
        <w:r w:rsidR="005C1474" w:rsidRPr="00B014A9">
          <w:rPr>
            <w:webHidden/>
          </w:rPr>
          <w:fldChar w:fldCharType="end"/>
        </w:r>
      </w:hyperlink>
    </w:p>
    <w:p w14:paraId="0A12FC6F" w14:textId="77777777" w:rsidR="005C1474" w:rsidRPr="00B014A9" w:rsidRDefault="00A86378">
      <w:pPr>
        <w:pStyle w:val="TOC2"/>
        <w:rPr>
          <w:szCs w:val="24"/>
        </w:rPr>
      </w:pPr>
      <w:hyperlink w:anchor="_Toc197160048" w:history="1">
        <w:r w:rsidR="005C1474" w:rsidRPr="00B014A9">
          <w:rPr>
            <w:rStyle w:val="Hyperlink"/>
            <w:color w:val="auto"/>
          </w:rPr>
          <w:t>Financial Situation</w:t>
        </w:r>
        <w:r w:rsidR="005C1474" w:rsidRPr="00B014A9">
          <w:rPr>
            <w:webHidden/>
          </w:rPr>
          <w:tab/>
          <w:t>1-</w:t>
        </w:r>
        <w:r w:rsidR="005C1474" w:rsidRPr="00B014A9">
          <w:rPr>
            <w:webHidden/>
          </w:rPr>
          <w:fldChar w:fldCharType="begin"/>
        </w:r>
        <w:r w:rsidR="005C1474" w:rsidRPr="00B014A9">
          <w:rPr>
            <w:webHidden/>
          </w:rPr>
          <w:instrText xml:space="preserve"> PAGEREF _Toc197160048 \h </w:instrText>
        </w:r>
        <w:r w:rsidR="005C1474" w:rsidRPr="00B014A9">
          <w:rPr>
            <w:webHidden/>
          </w:rPr>
        </w:r>
        <w:r w:rsidR="005C1474" w:rsidRPr="00B014A9">
          <w:rPr>
            <w:webHidden/>
          </w:rPr>
          <w:fldChar w:fldCharType="separate"/>
        </w:r>
        <w:r w:rsidR="009437A3">
          <w:rPr>
            <w:webHidden/>
          </w:rPr>
          <w:t>67</w:t>
        </w:r>
        <w:r w:rsidR="005C1474" w:rsidRPr="00B014A9">
          <w:rPr>
            <w:webHidden/>
          </w:rPr>
          <w:fldChar w:fldCharType="end"/>
        </w:r>
      </w:hyperlink>
    </w:p>
    <w:p w14:paraId="156AEDA4" w14:textId="77777777" w:rsidR="005C1474" w:rsidRPr="00B014A9" w:rsidRDefault="00A86378">
      <w:pPr>
        <w:pStyle w:val="TOC2"/>
        <w:rPr>
          <w:szCs w:val="24"/>
        </w:rPr>
      </w:pPr>
      <w:hyperlink w:anchor="_Toc197160049" w:history="1">
        <w:r w:rsidR="005C1474" w:rsidRPr="00B014A9">
          <w:rPr>
            <w:rStyle w:val="Hyperlink"/>
            <w:color w:val="auto"/>
          </w:rPr>
          <w:t>Average Annual Turnover</w:t>
        </w:r>
        <w:r w:rsidR="005C1474" w:rsidRPr="00B014A9">
          <w:rPr>
            <w:webHidden/>
          </w:rPr>
          <w:tab/>
          <w:t>1-</w:t>
        </w:r>
        <w:r w:rsidR="005C1474" w:rsidRPr="00B014A9">
          <w:rPr>
            <w:webHidden/>
          </w:rPr>
          <w:fldChar w:fldCharType="begin"/>
        </w:r>
        <w:r w:rsidR="005C1474" w:rsidRPr="00B014A9">
          <w:rPr>
            <w:webHidden/>
          </w:rPr>
          <w:instrText xml:space="preserve"> PAGEREF _Toc197160049 \h </w:instrText>
        </w:r>
        <w:r w:rsidR="005C1474" w:rsidRPr="00B014A9">
          <w:rPr>
            <w:webHidden/>
          </w:rPr>
        </w:r>
        <w:r w:rsidR="005C1474" w:rsidRPr="00B014A9">
          <w:rPr>
            <w:webHidden/>
          </w:rPr>
          <w:fldChar w:fldCharType="separate"/>
        </w:r>
        <w:r w:rsidR="009437A3">
          <w:rPr>
            <w:webHidden/>
          </w:rPr>
          <w:t>69</w:t>
        </w:r>
        <w:r w:rsidR="005C1474" w:rsidRPr="00B014A9">
          <w:rPr>
            <w:webHidden/>
          </w:rPr>
          <w:fldChar w:fldCharType="end"/>
        </w:r>
      </w:hyperlink>
    </w:p>
    <w:p w14:paraId="422B72B6" w14:textId="77777777" w:rsidR="005C1474" w:rsidRPr="00B014A9" w:rsidRDefault="00A86378">
      <w:pPr>
        <w:pStyle w:val="TOC2"/>
        <w:rPr>
          <w:szCs w:val="24"/>
        </w:rPr>
      </w:pPr>
      <w:hyperlink w:anchor="_Toc197160050" w:history="1">
        <w:r w:rsidR="005C1474" w:rsidRPr="00B014A9">
          <w:rPr>
            <w:rStyle w:val="Hyperlink"/>
            <w:color w:val="auto"/>
          </w:rPr>
          <w:t>Financial Resources</w:t>
        </w:r>
        <w:r w:rsidR="005C1474" w:rsidRPr="00B014A9">
          <w:rPr>
            <w:webHidden/>
          </w:rPr>
          <w:tab/>
          <w:t>1-</w:t>
        </w:r>
        <w:r w:rsidR="005C1474" w:rsidRPr="00B014A9">
          <w:rPr>
            <w:webHidden/>
          </w:rPr>
          <w:fldChar w:fldCharType="begin"/>
        </w:r>
        <w:r w:rsidR="005C1474" w:rsidRPr="00B014A9">
          <w:rPr>
            <w:webHidden/>
          </w:rPr>
          <w:instrText xml:space="preserve"> PAGEREF _Toc197160050 \h </w:instrText>
        </w:r>
        <w:r w:rsidR="005C1474" w:rsidRPr="00B014A9">
          <w:rPr>
            <w:webHidden/>
          </w:rPr>
        </w:r>
        <w:r w:rsidR="005C1474" w:rsidRPr="00B014A9">
          <w:rPr>
            <w:webHidden/>
          </w:rPr>
          <w:fldChar w:fldCharType="separate"/>
        </w:r>
        <w:r w:rsidR="009437A3">
          <w:rPr>
            <w:webHidden/>
          </w:rPr>
          <w:t>70</w:t>
        </w:r>
        <w:r w:rsidR="005C1474" w:rsidRPr="00B014A9">
          <w:rPr>
            <w:webHidden/>
          </w:rPr>
          <w:fldChar w:fldCharType="end"/>
        </w:r>
      </w:hyperlink>
    </w:p>
    <w:p w14:paraId="17DC8A8F" w14:textId="77777777" w:rsidR="005C1474" w:rsidRPr="00B014A9" w:rsidRDefault="00A86378">
      <w:pPr>
        <w:pStyle w:val="TOC2"/>
        <w:rPr>
          <w:szCs w:val="24"/>
        </w:rPr>
      </w:pPr>
      <w:hyperlink w:anchor="_Toc197160051" w:history="1">
        <w:r w:rsidR="005C1474" w:rsidRPr="00B014A9">
          <w:rPr>
            <w:rStyle w:val="Hyperlink"/>
            <w:color w:val="auto"/>
          </w:rPr>
          <w:t>General Experience</w:t>
        </w:r>
        <w:r w:rsidR="005C1474" w:rsidRPr="00B014A9">
          <w:rPr>
            <w:webHidden/>
          </w:rPr>
          <w:tab/>
          <w:t>1-</w:t>
        </w:r>
        <w:r w:rsidR="005C1474" w:rsidRPr="00B014A9">
          <w:rPr>
            <w:webHidden/>
          </w:rPr>
          <w:fldChar w:fldCharType="begin"/>
        </w:r>
        <w:r w:rsidR="005C1474" w:rsidRPr="00B014A9">
          <w:rPr>
            <w:webHidden/>
          </w:rPr>
          <w:instrText xml:space="preserve"> PAGEREF _Toc197160051 \h </w:instrText>
        </w:r>
        <w:r w:rsidR="005C1474" w:rsidRPr="00B014A9">
          <w:rPr>
            <w:webHidden/>
          </w:rPr>
        </w:r>
        <w:r w:rsidR="005C1474" w:rsidRPr="00B014A9">
          <w:rPr>
            <w:webHidden/>
          </w:rPr>
          <w:fldChar w:fldCharType="separate"/>
        </w:r>
        <w:r w:rsidR="009437A3">
          <w:rPr>
            <w:webHidden/>
          </w:rPr>
          <w:t>71</w:t>
        </w:r>
        <w:r w:rsidR="005C1474" w:rsidRPr="00B014A9">
          <w:rPr>
            <w:webHidden/>
          </w:rPr>
          <w:fldChar w:fldCharType="end"/>
        </w:r>
      </w:hyperlink>
    </w:p>
    <w:p w14:paraId="02BC4CA5" w14:textId="77777777" w:rsidR="005C1474" w:rsidRPr="00B014A9" w:rsidRDefault="00A86378">
      <w:pPr>
        <w:pStyle w:val="TOC2"/>
        <w:rPr>
          <w:szCs w:val="24"/>
        </w:rPr>
      </w:pPr>
      <w:hyperlink w:anchor="_Toc197160052" w:history="1">
        <w:r w:rsidR="005C1474" w:rsidRPr="00B014A9">
          <w:rPr>
            <w:rStyle w:val="Hyperlink"/>
            <w:color w:val="auto"/>
          </w:rPr>
          <w:t>Specific Experience</w:t>
        </w:r>
        <w:r w:rsidR="005C1474" w:rsidRPr="00B014A9">
          <w:rPr>
            <w:webHidden/>
          </w:rPr>
          <w:tab/>
          <w:t>1-</w:t>
        </w:r>
        <w:r w:rsidR="005C1474" w:rsidRPr="00B014A9">
          <w:rPr>
            <w:webHidden/>
          </w:rPr>
          <w:fldChar w:fldCharType="begin"/>
        </w:r>
        <w:r w:rsidR="005C1474" w:rsidRPr="00B014A9">
          <w:rPr>
            <w:webHidden/>
          </w:rPr>
          <w:instrText xml:space="preserve"> PAGEREF _Toc197160052 \h </w:instrText>
        </w:r>
        <w:r w:rsidR="005C1474" w:rsidRPr="00B014A9">
          <w:rPr>
            <w:webHidden/>
          </w:rPr>
        </w:r>
        <w:r w:rsidR="005C1474" w:rsidRPr="00B014A9">
          <w:rPr>
            <w:webHidden/>
          </w:rPr>
          <w:fldChar w:fldCharType="separate"/>
        </w:r>
        <w:r w:rsidR="009437A3">
          <w:rPr>
            <w:webHidden/>
          </w:rPr>
          <w:t>72</w:t>
        </w:r>
        <w:r w:rsidR="005C1474" w:rsidRPr="00B014A9">
          <w:rPr>
            <w:webHidden/>
          </w:rPr>
          <w:fldChar w:fldCharType="end"/>
        </w:r>
      </w:hyperlink>
    </w:p>
    <w:p w14:paraId="0CD50E5E" w14:textId="77777777" w:rsidR="005C1474" w:rsidRPr="00B014A9" w:rsidRDefault="00A86378">
      <w:pPr>
        <w:pStyle w:val="TOC2"/>
        <w:rPr>
          <w:szCs w:val="24"/>
        </w:rPr>
      </w:pPr>
      <w:hyperlink w:anchor="_Toc197160053" w:history="1">
        <w:r w:rsidR="005C1474" w:rsidRPr="00B014A9">
          <w:rPr>
            <w:rStyle w:val="Hyperlink"/>
            <w:color w:val="auto"/>
          </w:rPr>
          <w:t>Specific Experience in Key Activities</w:t>
        </w:r>
        <w:r w:rsidR="005C1474" w:rsidRPr="00B014A9">
          <w:rPr>
            <w:webHidden/>
          </w:rPr>
          <w:tab/>
          <w:t>1-</w:t>
        </w:r>
        <w:r w:rsidR="005C1474" w:rsidRPr="00B014A9">
          <w:rPr>
            <w:webHidden/>
          </w:rPr>
          <w:fldChar w:fldCharType="begin"/>
        </w:r>
        <w:r w:rsidR="005C1474" w:rsidRPr="00B014A9">
          <w:rPr>
            <w:webHidden/>
          </w:rPr>
          <w:instrText xml:space="preserve"> PAGEREF _Toc197160053 \h </w:instrText>
        </w:r>
        <w:r w:rsidR="005C1474" w:rsidRPr="00B014A9">
          <w:rPr>
            <w:webHidden/>
          </w:rPr>
        </w:r>
        <w:r w:rsidR="005C1474" w:rsidRPr="00B014A9">
          <w:rPr>
            <w:webHidden/>
          </w:rPr>
          <w:fldChar w:fldCharType="separate"/>
        </w:r>
        <w:r w:rsidR="009437A3">
          <w:rPr>
            <w:webHidden/>
          </w:rPr>
          <w:t>74</w:t>
        </w:r>
        <w:r w:rsidR="005C1474" w:rsidRPr="00B014A9">
          <w:rPr>
            <w:webHidden/>
          </w:rPr>
          <w:fldChar w:fldCharType="end"/>
        </w:r>
      </w:hyperlink>
    </w:p>
    <w:p w14:paraId="6494D702" w14:textId="77777777" w:rsidR="007B586E" w:rsidRPr="00B014A9" w:rsidRDefault="007B586E">
      <w:r w:rsidRPr="00B014A9">
        <w:fldChar w:fldCharType="end"/>
      </w:r>
    </w:p>
    <w:p w14:paraId="3D0954AA" w14:textId="77777777" w:rsidR="007B586E" w:rsidRPr="00B014A9" w:rsidRDefault="007B586E">
      <w:pPr>
        <w:rPr>
          <w:rFonts w:cs="Arial"/>
        </w:rPr>
      </w:pPr>
      <w:r w:rsidRPr="00B014A9">
        <w:br w:type="page"/>
      </w:r>
    </w:p>
    <w:p w14:paraId="2A01CC5C" w14:textId="77777777" w:rsidR="007B586E" w:rsidRPr="00B014A9" w:rsidRDefault="007B586E">
      <w:pPr>
        <w:pStyle w:val="S4-header1"/>
      </w:pPr>
      <w:bookmarkStart w:id="450" w:name="_Toc108950330"/>
      <w:bookmarkStart w:id="451" w:name="_Toc197160032"/>
      <w:r w:rsidRPr="00B014A9">
        <w:lastRenderedPageBreak/>
        <w:t>Letter of Bid</w:t>
      </w:r>
      <w:bookmarkEnd w:id="450"/>
      <w:bookmarkEnd w:id="4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6"/>
      </w:tblGrid>
      <w:tr w:rsidR="007B586E" w:rsidRPr="00B014A9" w14:paraId="0909FB2D" w14:textId="77777777">
        <w:tc>
          <w:tcPr>
            <w:tcW w:w="9864" w:type="dxa"/>
          </w:tcPr>
          <w:p w14:paraId="2209ADA8" w14:textId="77777777" w:rsidR="0049153D" w:rsidRPr="00B014A9" w:rsidRDefault="007B586E" w:rsidP="00425CA5">
            <w:pPr>
              <w:jc w:val="both"/>
              <w:rPr>
                <w:iCs/>
              </w:rPr>
            </w:pPr>
            <w:bookmarkStart w:id="452" w:name="_Toc108949930"/>
            <w:bookmarkStart w:id="453" w:name="_Toc108950331"/>
            <w:r w:rsidRPr="00B014A9">
              <w:rPr>
                <w:iCs/>
              </w:rPr>
              <w:t>The Bidder must prepare the Letter of Bid on stationery with its letterhead clearly showing the Bidder’s complete name and address.</w:t>
            </w:r>
          </w:p>
          <w:p w14:paraId="6857BD67" w14:textId="77777777" w:rsidR="007B586E" w:rsidRPr="00B014A9" w:rsidRDefault="0049153D" w:rsidP="00425CA5">
            <w:pPr>
              <w:jc w:val="both"/>
              <w:rPr>
                <w:bCs/>
                <w:i/>
              </w:rPr>
            </w:pPr>
            <w:r w:rsidRPr="00B014A9">
              <w:rPr>
                <w:b/>
                <w:iCs/>
              </w:rPr>
              <w:t xml:space="preserve">Note:  </w:t>
            </w:r>
            <w:r w:rsidRPr="00B014A9">
              <w:rPr>
                <w:bCs/>
                <w:i/>
              </w:rPr>
              <w:t>All italicized text is for use in preparing these form and shall be deleted from the final products.</w:t>
            </w:r>
          </w:p>
        </w:tc>
      </w:tr>
    </w:tbl>
    <w:p w14:paraId="5EF5B042" w14:textId="77777777" w:rsidR="007B586E" w:rsidRPr="00B014A9" w:rsidRDefault="007B586E">
      <w:pPr>
        <w:rPr>
          <w:rFonts w:cs="Arial"/>
        </w:rPr>
      </w:pPr>
    </w:p>
    <w:bookmarkEnd w:id="452"/>
    <w:bookmarkEnd w:id="453"/>
    <w:p w14:paraId="1277B5B0" w14:textId="77777777" w:rsidR="007B586E" w:rsidRPr="00B014A9" w:rsidRDefault="007B586E">
      <w:pPr>
        <w:rPr>
          <w:rFonts w:cs="Arial"/>
          <w:highlight w:val="yellow"/>
        </w:rPr>
      </w:pPr>
    </w:p>
    <w:p w14:paraId="1581CF05" w14:textId="77777777" w:rsidR="007B586E" w:rsidRPr="00B014A9" w:rsidRDefault="007B586E">
      <w:pPr>
        <w:tabs>
          <w:tab w:val="right" w:pos="9000"/>
        </w:tabs>
      </w:pPr>
      <w:r w:rsidRPr="00B014A9">
        <w:tab/>
      </w:r>
      <w:r w:rsidRPr="00B014A9">
        <w:rPr>
          <w:b/>
          <w:bCs/>
        </w:rPr>
        <w:t>Date:</w:t>
      </w:r>
      <w:r w:rsidRPr="00B014A9">
        <w:t xml:space="preserve"> _______________</w:t>
      </w:r>
    </w:p>
    <w:p w14:paraId="2FEFC17E" w14:textId="77777777" w:rsidR="007B586E" w:rsidRPr="00B014A9" w:rsidRDefault="007B586E">
      <w:pPr>
        <w:tabs>
          <w:tab w:val="right" w:pos="9000"/>
        </w:tabs>
      </w:pPr>
      <w:r w:rsidRPr="00B014A9">
        <w:tab/>
      </w:r>
      <w:r w:rsidRPr="00B014A9">
        <w:rPr>
          <w:b/>
          <w:bCs/>
        </w:rPr>
        <w:t>Bidding No.:</w:t>
      </w:r>
      <w:r w:rsidRPr="00B014A9">
        <w:t xml:space="preserve"> _______________</w:t>
      </w:r>
    </w:p>
    <w:p w14:paraId="1BDECDFA" w14:textId="77777777" w:rsidR="007B586E" w:rsidRPr="00B014A9" w:rsidRDefault="007B586E">
      <w:pPr>
        <w:tabs>
          <w:tab w:val="right" w:pos="9000"/>
        </w:tabs>
      </w:pPr>
      <w:r w:rsidRPr="00B014A9">
        <w:tab/>
      </w:r>
      <w:r w:rsidRPr="00B014A9">
        <w:rPr>
          <w:b/>
          <w:bCs/>
        </w:rPr>
        <w:t>Invitation for Bid No.:</w:t>
      </w:r>
      <w:r w:rsidRPr="00B014A9">
        <w:t xml:space="preserve"> _______________</w:t>
      </w:r>
    </w:p>
    <w:p w14:paraId="4D90A312" w14:textId="77777777" w:rsidR="007B586E" w:rsidRPr="00B014A9" w:rsidRDefault="007B586E"/>
    <w:p w14:paraId="40CCCCAB" w14:textId="77777777" w:rsidR="007B586E" w:rsidRPr="00B014A9" w:rsidRDefault="007B586E"/>
    <w:p w14:paraId="0BD4A1E1" w14:textId="77777777" w:rsidR="007B586E" w:rsidRPr="00B014A9" w:rsidRDefault="007B586E">
      <w:pPr>
        <w:rPr>
          <w:b/>
          <w:bCs/>
        </w:rPr>
      </w:pPr>
      <w:r w:rsidRPr="00B014A9">
        <w:rPr>
          <w:b/>
          <w:bCs/>
        </w:rPr>
        <w:t>To:</w:t>
      </w:r>
      <w:r w:rsidRPr="00B014A9">
        <w:rPr>
          <w:b/>
          <w:bCs/>
        </w:rPr>
        <w:tab/>
      </w:r>
    </w:p>
    <w:p w14:paraId="7752DB79" w14:textId="77777777" w:rsidR="007B586E" w:rsidRPr="00B014A9" w:rsidRDefault="007B586E"/>
    <w:p w14:paraId="40BAADA3" w14:textId="77777777" w:rsidR="007B586E" w:rsidRPr="00B014A9" w:rsidRDefault="007B586E">
      <w:r w:rsidRPr="00B014A9">
        <w:t xml:space="preserve">We, the undersigned, declare that: </w:t>
      </w:r>
    </w:p>
    <w:p w14:paraId="54A429A5" w14:textId="77777777" w:rsidR="007B586E" w:rsidRPr="00B014A9" w:rsidRDefault="007B586E"/>
    <w:p w14:paraId="38DE7A34" w14:textId="77777777" w:rsidR="007B586E" w:rsidRPr="00B014A9" w:rsidRDefault="007B586E" w:rsidP="009E7AD5">
      <w:pPr>
        <w:numPr>
          <w:ilvl w:val="0"/>
          <w:numId w:val="20"/>
        </w:numPr>
        <w:tabs>
          <w:tab w:val="clear" w:pos="720"/>
        </w:tabs>
        <w:spacing w:after="200"/>
        <w:ind w:hanging="720"/>
        <w:jc w:val="both"/>
      </w:pPr>
      <w:r w:rsidRPr="00B014A9">
        <w:t>We have examined and have no reservations to the Bidding Documents, including Addenda issued in accordance with Instructions to Bidders (ITB) Clause 8;</w:t>
      </w:r>
    </w:p>
    <w:p w14:paraId="4A02FFDF" w14:textId="77777777" w:rsidR="007B586E" w:rsidRPr="00B014A9" w:rsidRDefault="007B586E" w:rsidP="009E7AD5">
      <w:pPr>
        <w:numPr>
          <w:ilvl w:val="0"/>
          <w:numId w:val="20"/>
        </w:numPr>
        <w:tabs>
          <w:tab w:val="clear" w:pos="720"/>
        </w:tabs>
        <w:spacing w:after="200"/>
        <w:ind w:hanging="720"/>
        <w:jc w:val="both"/>
      </w:pPr>
      <w:r w:rsidRPr="00B014A9">
        <w:t xml:space="preserve">We offer to execute in conformity with the Bidding Documents the following Works: ____________________________________________________________________; </w:t>
      </w:r>
    </w:p>
    <w:p w14:paraId="701EE5D3" w14:textId="77777777" w:rsidR="007B586E" w:rsidRPr="00B014A9" w:rsidRDefault="007B586E" w:rsidP="009E7AD5">
      <w:pPr>
        <w:numPr>
          <w:ilvl w:val="0"/>
          <w:numId w:val="20"/>
        </w:numPr>
        <w:tabs>
          <w:tab w:val="clear" w:pos="720"/>
        </w:tabs>
        <w:spacing w:after="200"/>
        <w:ind w:hanging="720"/>
        <w:jc w:val="both"/>
      </w:pPr>
      <w:r w:rsidRPr="00B014A9">
        <w:t>The total price of our Bid, excluding any discounts offered in item (d) below is: ___________________________;</w:t>
      </w:r>
    </w:p>
    <w:p w14:paraId="6C63CB5B" w14:textId="77777777" w:rsidR="007B586E" w:rsidRPr="00B014A9" w:rsidRDefault="007B586E" w:rsidP="009E7AD5">
      <w:pPr>
        <w:numPr>
          <w:ilvl w:val="0"/>
          <w:numId w:val="20"/>
        </w:numPr>
        <w:tabs>
          <w:tab w:val="clear" w:pos="720"/>
        </w:tabs>
        <w:spacing w:after="200"/>
        <w:ind w:hanging="720"/>
        <w:jc w:val="both"/>
      </w:pPr>
      <w:r w:rsidRPr="00B014A9">
        <w:t>The discounts offered and the methodology for their application are: _____________;</w:t>
      </w:r>
    </w:p>
    <w:p w14:paraId="4B7D5E11" w14:textId="77777777" w:rsidR="007B586E" w:rsidRPr="00B014A9" w:rsidRDefault="007B586E" w:rsidP="009E7AD5">
      <w:pPr>
        <w:numPr>
          <w:ilvl w:val="0"/>
          <w:numId w:val="20"/>
        </w:numPr>
        <w:tabs>
          <w:tab w:val="clear" w:pos="720"/>
        </w:tabs>
        <w:spacing w:after="200"/>
        <w:ind w:hanging="720"/>
        <w:jc w:val="both"/>
      </w:pPr>
      <w:r w:rsidRPr="00B014A9">
        <w:t xml:space="preserve">Our bid shall be valid for a period of ________ </w:t>
      </w:r>
      <w:r w:rsidRPr="00B014A9">
        <w:rPr>
          <w:b/>
          <w:bCs/>
          <w:iCs/>
        </w:rPr>
        <w:t>[</w:t>
      </w:r>
      <w:r w:rsidRPr="00B014A9">
        <w:rPr>
          <w:i/>
        </w:rPr>
        <w:t>insert validity period as specified in ITB 18.1.</w:t>
      </w:r>
      <w:r w:rsidRPr="00B014A9">
        <w:rPr>
          <w:b/>
          <w:bCs/>
          <w:iCs/>
        </w:rPr>
        <w:t>]</w:t>
      </w:r>
      <w:r w:rsidRPr="00B014A9">
        <w:t xml:space="preserve"> days from the date fixed for the bid submission deadline in accordance with the Bidding Documents, and it shall remain binding upon us and may be accepted at any time before the expiration of that period;</w:t>
      </w:r>
    </w:p>
    <w:p w14:paraId="238E7D55" w14:textId="77777777" w:rsidR="007B586E" w:rsidRPr="00B014A9" w:rsidRDefault="007B586E" w:rsidP="009E7AD5">
      <w:pPr>
        <w:numPr>
          <w:ilvl w:val="0"/>
          <w:numId w:val="20"/>
        </w:numPr>
        <w:tabs>
          <w:tab w:val="clear" w:pos="720"/>
        </w:tabs>
        <w:spacing w:after="200"/>
        <w:ind w:hanging="720"/>
        <w:jc w:val="both"/>
      </w:pPr>
      <w:r w:rsidRPr="00B014A9">
        <w:t>If price adjustment provisions apply, the Table(s) of Adjustment Data shall be considered part of this Bid;</w:t>
      </w:r>
      <w:r w:rsidRPr="00B014A9">
        <w:rPr>
          <w:rStyle w:val="FootnoteReference"/>
          <w:sz w:val="20"/>
        </w:rPr>
        <w:footnoteReference w:id="8"/>
      </w:r>
    </w:p>
    <w:p w14:paraId="2C6AE079" w14:textId="77777777" w:rsidR="007B586E" w:rsidRPr="00B014A9" w:rsidRDefault="007B586E" w:rsidP="009E7AD5">
      <w:pPr>
        <w:numPr>
          <w:ilvl w:val="0"/>
          <w:numId w:val="20"/>
        </w:numPr>
        <w:tabs>
          <w:tab w:val="clear" w:pos="720"/>
        </w:tabs>
        <w:spacing w:after="200"/>
        <w:ind w:hanging="720"/>
        <w:jc w:val="both"/>
      </w:pPr>
      <w:r w:rsidRPr="00B014A9">
        <w:t>If our bid is accepted, we commit to obtain a performance security in accordance with the Bidding Document;</w:t>
      </w:r>
    </w:p>
    <w:p w14:paraId="1B325D72" w14:textId="77777777" w:rsidR="007B586E" w:rsidRPr="00B014A9" w:rsidRDefault="007B586E" w:rsidP="009E7AD5">
      <w:pPr>
        <w:numPr>
          <w:ilvl w:val="0"/>
          <w:numId w:val="20"/>
        </w:numPr>
        <w:tabs>
          <w:tab w:val="clear" w:pos="720"/>
        </w:tabs>
        <w:spacing w:after="200"/>
        <w:ind w:hanging="720"/>
        <w:jc w:val="both"/>
      </w:pPr>
      <w:r w:rsidRPr="00B014A9">
        <w:t>Our firm, including any subcontractors or suppliers for any part of the Contract, have nationalities from eligible countries;</w:t>
      </w:r>
    </w:p>
    <w:p w14:paraId="7637AFEF" w14:textId="77777777" w:rsidR="007B586E" w:rsidRPr="00B014A9" w:rsidRDefault="007B586E" w:rsidP="009E7AD5">
      <w:pPr>
        <w:numPr>
          <w:ilvl w:val="0"/>
          <w:numId w:val="20"/>
        </w:numPr>
        <w:tabs>
          <w:tab w:val="clear" w:pos="720"/>
        </w:tabs>
        <w:spacing w:after="200"/>
        <w:ind w:hanging="720"/>
        <w:jc w:val="both"/>
      </w:pPr>
      <w:r w:rsidRPr="00B014A9">
        <w:t xml:space="preserve">We, including any subcontractors or suppliers for any part of the contract, do not have any conflict of interest in accordance with ITB 4.3; </w:t>
      </w:r>
    </w:p>
    <w:p w14:paraId="516555A4" w14:textId="77777777" w:rsidR="007B586E" w:rsidRPr="00B014A9" w:rsidRDefault="007B586E" w:rsidP="009E7AD5">
      <w:pPr>
        <w:numPr>
          <w:ilvl w:val="0"/>
          <w:numId w:val="20"/>
        </w:numPr>
        <w:tabs>
          <w:tab w:val="clear" w:pos="720"/>
        </w:tabs>
        <w:spacing w:after="200"/>
        <w:ind w:hanging="720"/>
        <w:jc w:val="both"/>
      </w:pPr>
      <w:r w:rsidRPr="00B014A9">
        <w:lastRenderedPageBreak/>
        <w:t>We are not participating, as a Bidder or as a subcontractor, in more than one bid in this bidding process in accordance with ITB 4.3, other than alternative offers submitted in accordance with ITB 13;</w:t>
      </w:r>
    </w:p>
    <w:p w14:paraId="37934B1F" w14:textId="77777777" w:rsidR="007B586E" w:rsidRPr="00B014A9" w:rsidRDefault="007B586E" w:rsidP="009E7AD5">
      <w:pPr>
        <w:numPr>
          <w:ilvl w:val="0"/>
          <w:numId w:val="20"/>
        </w:numPr>
        <w:tabs>
          <w:tab w:val="clear" w:pos="720"/>
        </w:tabs>
        <w:spacing w:after="200"/>
        <w:ind w:hanging="720"/>
        <w:jc w:val="both"/>
      </w:pPr>
      <w:r w:rsidRPr="00B014A9">
        <w:t xml:space="preserve">Our firm, its affiliates or subsidiaries, including any Subcontractors or Suppliers for any part of the contract, has not been declared ineligible by the Bank, under the </w:t>
      </w:r>
      <w:r w:rsidR="00283744" w:rsidRPr="00B014A9">
        <w:t>Employer</w:t>
      </w:r>
      <w:r w:rsidRPr="00B014A9">
        <w:t xml:space="preserve">’s country laws or official regulations or </w:t>
      </w:r>
      <w:r w:rsidR="00641DF7" w:rsidRPr="00B014A9">
        <w:t>by the Boycott Regulations of the Organization of the Islamic Cooperation, the League of Arab States and the African Union;</w:t>
      </w:r>
    </w:p>
    <w:p w14:paraId="28B5B63C" w14:textId="77777777" w:rsidR="007B586E" w:rsidRPr="00B014A9" w:rsidRDefault="007B586E" w:rsidP="009E7AD5">
      <w:pPr>
        <w:numPr>
          <w:ilvl w:val="0"/>
          <w:numId w:val="20"/>
        </w:numPr>
        <w:tabs>
          <w:tab w:val="clear" w:pos="720"/>
        </w:tabs>
        <w:spacing w:after="200"/>
        <w:ind w:hanging="720"/>
        <w:jc w:val="both"/>
      </w:pPr>
      <w:r w:rsidRPr="00B014A9">
        <w:t>We are not a government owned entity / We are a government owned entity but meet the requirements of ITB 4.5;</w:t>
      </w:r>
      <w:r w:rsidRPr="00B014A9">
        <w:rPr>
          <w:rStyle w:val="FootnoteReference"/>
          <w:sz w:val="20"/>
        </w:rPr>
        <w:footnoteReference w:id="9"/>
      </w:r>
    </w:p>
    <w:p w14:paraId="5E1CEAB2" w14:textId="77777777" w:rsidR="007B586E" w:rsidRPr="00B014A9" w:rsidRDefault="007B586E" w:rsidP="009E7AD5">
      <w:pPr>
        <w:numPr>
          <w:ilvl w:val="0"/>
          <w:numId w:val="20"/>
        </w:numPr>
        <w:tabs>
          <w:tab w:val="clear" w:pos="720"/>
        </w:tabs>
        <w:spacing w:after="200"/>
        <w:ind w:hanging="720"/>
        <w:jc w:val="both"/>
      </w:pPr>
      <w:r w:rsidRPr="00B014A9">
        <w:t>We have paid, or will pay the following commissions, gratuities, or fees with respect to the bidding process or execution of the Contract:</w:t>
      </w:r>
      <w:r w:rsidRPr="00B014A9">
        <w:rPr>
          <w:b/>
          <w:bCs/>
          <w:vertAlign w:val="superscript"/>
        </w:rPr>
        <w:t xml:space="preserve"> </w:t>
      </w:r>
      <w:r w:rsidRPr="00B014A9">
        <w:rPr>
          <w:rStyle w:val="FootnoteReference"/>
          <w:b/>
          <w:bCs/>
          <w:i/>
          <w:iCs/>
          <w:sz w:val="20"/>
        </w:rPr>
        <w:footnoteReference w:id="10"/>
      </w:r>
    </w:p>
    <w:p w14:paraId="166492C5" w14:textId="77777777" w:rsidR="007B586E" w:rsidRPr="00B014A9" w:rsidRDefault="007B586E"/>
    <w:tbl>
      <w:tblPr>
        <w:tblW w:w="846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36"/>
        <w:gridCol w:w="2104"/>
        <w:gridCol w:w="236"/>
        <w:gridCol w:w="1924"/>
        <w:gridCol w:w="236"/>
        <w:gridCol w:w="1620"/>
      </w:tblGrid>
      <w:tr w:rsidR="007B586E" w:rsidRPr="00B014A9" w14:paraId="74016FDA" w14:textId="77777777">
        <w:tc>
          <w:tcPr>
            <w:tcW w:w="2104" w:type="dxa"/>
            <w:tcBorders>
              <w:top w:val="nil"/>
              <w:left w:val="nil"/>
              <w:bottom w:val="nil"/>
              <w:right w:val="nil"/>
            </w:tcBorders>
          </w:tcPr>
          <w:p w14:paraId="2B5F5CD2" w14:textId="77777777" w:rsidR="007B586E" w:rsidRPr="00B014A9" w:rsidRDefault="007B586E">
            <w:r w:rsidRPr="00B014A9">
              <w:t>Name of Recipient</w:t>
            </w:r>
          </w:p>
        </w:tc>
        <w:tc>
          <w:tcPr>
            <w:tcW w:w="236" w:type="dxa"/>
            <w:tcBorders>
              <w:top w:val="nil"/>
              <w:left w:val="nil"/>
              <w:bottom w:val="nil"/>
              <w:right w:val="nil"/>
            </w:tcBorders>
          </w:tcPr>
          <w:p w14:paraId="0478A22F" w14:textId="77777777" w:rsidR="007B586E" w:rsidRPr="00B014A9" w:rsidRDefault="007B586E"/>
        </w:tc>
        <w:tc>
          <w:tcPr>
            <w:tcW w:w="2104" w:type="dxa"/>
            <w:tcBorders>
              <w:top w:val="nil"/>
              <w:left w:val="nil"/>
              <w:bottom w:val="nil"/>
              <w:right w:val="nil"/>
            </w:tcBorders>
          </w:tcPr>
          <w:p w14:paraId="22F299E7" w14:textId="77777777" w:rsidR="007B586E" w:rsidRPr="00B014A9" w:rsidRDefault="007B586E">
            <w:r w:rsidRPr="00B014A9">
              <w:t>Address</w:t>
            </w:r>
          </w:p>
        </w:tc>
        <w:tc>
          <w:tcPr>
            <w:tcW w:w="236" w:type="dxa"/>
            <w:tcBorders>
              <w:top w:val="nil"/>
              <w:left w:val="nil"/>
              <w:bottom w:val="nil"/>
              <w:right w:val="nil"/>
            </w:tcBorders>
          </w:tcPr>
          <w:p w14:paraId="5006E891" w14:textId="77777777" w:rsidR="007B586E" w:rsidRPr="00B014A9" w:rsidRDefault="007B586E"/>
        </w:tc>
        <w:tc>
          <w:tcPr>
            <w:tcW w:w="1924" w:type="dxa"/>
            <w:tcBorders>
              <w:top w:val="nil"/>
              <w:left w:val="nil"/>
              <w:bottom w:val="nil"/>
              <w:right w:val="nil"/>
            </w:tcBorders>
          </w:tcPr>
          <w:p w14:paraId="3414DE9D" w14:textId="77777777" w:rsidR="007B586E" w:rsidRPr="00B014A9" w:rsidRDefault="007B586E">
            <w:r w:rsidRPr="00B014A9">
              <w:t>Reason</w:t>
            </w:r>
          </w:p>
        </w:tc>
        <w:tc>
          <w:tcPr>
            <w:tcW w:w="236" w:type="dxa"/>
            <w:tcBorders>
              <w:top w:val="nil"/>
              <w:left w:val="nil"/>
              <w:bottom w:val="nil"/>
              <w:right w:val="nil"/>
            </w:tcBorders>
          </w:tcPr>
          <w:p w14:paraId="1FAD0202" w14:textId="77777777" w:rsidR="007B586E" w:rsidRPr="00B014A9" w:rsidRDefault="007B586E"/>
        </w:tc>
        <w:tc>
          <w:tcPr>
            <w:tcW w:w="1620" w:type="dxa"/>
            <w:tcBorders>
              <w:top w:val="nil"/>
              <w:left w:val="nil"/>
              <w:bottom w:val="nil"/>
              <w:right w:val="nil"/>
            </w:tcBorders>
          </w:tcPr>
          <w:p w14:paraId="4B32B974" w14:textId="77777777" w:rsidR="007B586E" w:rsidRPr="00B014A9" w:rsidRDefault="007B586E">
            <w:r w:rsidRPr="00B014A9">
              <w:t>Amount</w:t>
            </w:r>
          </w:p>
        </w:tc>
      </w:tr>
      <w:tr w:rsidR="007B586E" w:rsidRPr="00B014A9" w14:paraId="232BC6C8" w14:textId="77777777">
        <w:trPr>
          <w:trHeight w:val="144"/>
        </w:trPr>
        <w:tc>
          <w:tcPr>
            <w:tcW w:w="2104" w:type="dxa"/>
            <w:tcBorders>
              <w:top w:val="nil"/>
              <w:left w:val="nil"/>
              <w:bottom w:val="dotted" w:sz="4" w:space="0" w:color="auto"/>
              <w:right w:val="nil"/>
            </w:tcBorders>
          </w:tcPr>
          <w:p w14:paraId="762D00CB" w14:textId="77777777" w:rsidR="007B586E" w:rsidRPr="00B014A9" w:rsidRDefault="007B586E"/>
        </w:tc>
        <w:tc>
          <w:tcPr>
            <w:tcW w:w="236" w:type="dxa"/>
            <w:tcBorders>
              <w:top w:val="nil"/>
              <w:left w:val="nil"/>
              <w:bottom w:val="nil"/>
              <w:right w:val="nil"/>
            </w:tcBorders>
          </w:tcPr>
          <w:p w14:paraId="37845CAA" w14:textId="77777777" w:rsidR="007B586E" w:rsidRPr="00B014A9" w:rsidRDefault="007B586E">
            <w:r w:rsidRPr="00B014A9">
              <w:tab/>
            </w:r>
          </w:p>
        </w:tc>
        <w:tc>
          <w:tcPr>
            <w:tcW w:w="2104" w:type="dxa"/>
            <w:tcBorders>
              <w:top w:val="nil"/>
              <w:left w:val="nil"/>
              <w:bottom w:val="dotted" w:sz="4" w:space="0" w:color="auto"/>
              <w:right w:val="nil"/>
            </w:tcBorders>
          </w:tcPr>
          <w:p w14:paraId="6BE3B567" w14:textId="77777777" w:rsidR="007B586E" w:rsidRPr="00B014A9" w:rsidRDefault="007B586E">
            <w:r w:rsidRPr="00B014A9">
              <w:tab/>
            </w:r>
          </w:p>
        </w:tc>
        <w:tc>
          <w:tcPr>
            <w:tcW w:w="236" w:type="dxa"/>
            <w:tcBorders>
              <w:top w:val="nil"/>
              <w:left w:val="nil"/>
              <w:bottom w:val="nil"/>
              <w:right w:val="nil"/>
            </w:tcBorders>
          </w:tcPr>
          <w:p w14:paraId="19B333D8" w14:textId="77777777" w:rsidR="007B586E" w:rsidRPr="00B014A9" w:rsidRDefault="007B586E"/>
        </w:tc>
        <w:tc>
          <w:tcPr>
            <w:tcW w:w="1924" w:type="dxa"/>
            <w:tcBorders>
              <w:top w:val="nil"/>
              <w:left w:val="nil"/>
              <w:bottom w:val="dotted" w:sz="4" w:space="0" w:color="auto"/>
              <w:right w:val="nil"/>
            </w:tcBorders>
          </w:tcPr>
          <w:p w14:paraId="0AD8B007" w14:textId="77777777" w:rsidR="007B586E" w:rsidRPr="00B014A9" w:rsidRDefault="007B586E">
            <w:r w:rsidRPr="00B014A9">
              <w:tab/>
            </w:r>
          </w:p>
        </w:tc>
        <w:tc>
          <w:tcPr>
            <w:tcW w:w="236" w:type="dxa"/>
            <w:tcBorders>
              <w:top w:val="nil"/>
              <w:left w:val="nil"/>
              <w:bottom w:val="nil"/>
              <w:right w:val="nil"/>
            </w:tcBorders>
          </w:tcPr>
          <w:p w14:paraId="35E5A5C1" w14:textId="77777777" w:rsidR="007B586E" w:rsidRPr="00B014A9" w:rsidRDefault="007B586E"/>
        </w:tc>
        <w:tc>
          <w:tcPr>
            <w:tcW w:w="1620" w:type="dxa"/>
            <w:tcBorders>
              <w:top w:val="nil"/>
              <w:left w:val="nil"/>
              <w:bottom w:val="dotted" w:sz="4" w:space="0" w:color="auto"/>
              <w:right w:val="nil"/>
            </w:tcBorders>
          </w:tcPr>
          <w:p w14:paraId="4614B335" w14:textId="77777777" w:rsidR="007B586E" w:rsidRPr="00B014A9" w:rsidRDefault="007B586E">
            <w:r w:rsidRPr="00B014A9">
              <w:tab/>
            </w:r>
          </w:p>
        </w:tc>
      </w:tr>
      <w:tr w:rsidR="007B586E" w:rsidRPr="00B014A9" w14:paraId="200B716B" w14:textId="77777777">
        <w:trPr>
          <w:trHeight w:val="144"/>
        </w:trPr>
        <w:tc>
          <w:tcPr>
            <w:tcW w:w="2104" w:type="dxa"/>
            <w:tcBorders>
              <w:top w:val="dotted" w:sz="4" w:space="0" w:color="auto"/>
              <w:left w:val="nil"/>
              <w:bottom w:val="dotted" w:sz="4" w:space="0" w:color="auto"/>
              <w:right w:val="nil"/>
            </w:tcBorders>
          </w:tcPr>
          <w:p w14:paraId="6175A7EB" w14:textId="77777777" w:rsidR="007B586E" w:rsidRPr="00B014A9" w:rsidRDefault="007B586E"/>
        </w:tc>
        <w:tc>
          <w:tcPr>
            <w:tcW w:w="236" w:type="dxa"/>
            <w:tcBorders>
              <w:top w:val="nil"/>
              <w:left w:val="nil"/>
              <w:bottom w:val="nil"/>
              <w:right w:val="nil"/>
            </w:tcBorders>
          </w:tcPr>
          <w:p w14:paraId="79B7C439" w14:textId="77777777" w:rsidR="007B586E" w:rsidRPr="00B014A9" w:rsidRDefault="007B586E">
            <w:r w:rsidRPr="00B014A9">
              <w:tab/>
            </w:r>
          </w:p>
        </w:tc>
        <w:tc>
          <w:tcPr>
            <w:tcW w:w="2104" w:type="dxa"/>
            <w:tcBorders>
              <w:top w:val="dotted" w:sz="4" w:space="0" w:color="auto"/>
              <w:left w:val="nil"/>
              <w:bottom w:val="dotted" w:sz="4" w:space="0" w:color="auto"/>
              <w:right w:val="nil"/>
            </w:tcBorders>
          </w:tcPr>
          <w:p w14:paraId="19EFC774" w14:textId="77777777" w:rsidR="007B586E" w:rsidRPr="00B014A9" w:rsidRDefault="007B586E">
            <w:r w:rsidRPr="00B014A9">
              <w:tab/>
            </w:r>
          </w:p>
        </w:tc>
        <w:tc>
          <w:tcPr>
            <w:tcW w:w="236" w:type="dxa"/>
            <w:tcBorders>
              <w:top w:val="nil"/>
              <w:left w:val="nil"/>
              <w:bottom w:val="nil"/>
              <w:right w:val="nil"/>
            </w:tcBorders>
          </w:tcPr>
          <w:p w14:paraId="1EC373A7" w14:textId="77777777" w:rsidR="007B586E" w:rsidRPr="00B014A9" w:rsidRDefault="007B586E"/>
        </w:tc>
        <w:tc>
          <w:tcPr>
            <w:tcW w:w="1924" w:type="dxa"/>
            <w:tcBorders>
              <w:top w:val="dotted" w:sz="4" w:space="0" w:color="auto"/>
              <w:left w:val="nil"/>
              <w:bottom w:val="dotted" w:sz="4" w:space="0" w:color="auto"/>
              <w:right w:val="nil"/>
            </w:tcBorders>
          </w:tcPr>
          <w:p w14:paraId="4B387E39" w14:textId="77777777" w:rsidR="007B586E" w:rsidRPr="00B014A9" w:rsidRDefault="007B586E">
            <w:r w:rsidRPr="00B014A9">
              <w:tab/>
            </w:r>
          </w:p>
        </w:tc>
        <w:tc>
          <w:tcPr>
            <w:tcW w:w="236" w:type="dxa"/>
            <w:tcBorders>
              <w:top w:val="nil"/>
              <w:left w:val="nil"/>
              <w:bottom w:val="nil"/>
              <w:right w:val="nil"/>
            </w:tcBorders>
          </w:tcPr>
          <w:p w14:paraId="514F1F28" w14:textId="77777777" w:rsidR="007B586E" w:rsidRPr="00B014A9" w:rsidRDefault="007B586E"/>
        </w:tc>
        <w:tc>
          <w:tcPr>
            <w:tcW w:w="1620" w:type="dxa"/>
            <w:tcBorders>
              <w:top w:val="dotted" w:sz="4" w:space="0" w:color="auto"/>
              <w:left w:val="nil"/>
              <w:bottom w:val="dotted" w:sz="4" w:space="0" w:color="auto"/>
              <w:right w:val="nil"/>
            </w:tcBorders>
          </w:tcPr>
          <w:p w14:paraId="636B2230" w14:textId="77777777" w:rsidR="007B586E" w:rsidRPr="00B014A9" w:rsidRDefault="007B586E">
            <w:r w:rsidRPr="00B014A9">
              <w:tab/>
            </w:r>
          </w:p>
        </w:tc>
      </w:tr>
    </w:tbl>
    <w:p w14:paraId="720AD183" w14:textId="77777777" w:rsidR="007B586E" w:rsidRPr="00B014A9" w:rsidRDefault="007B586E"/>
    <w:p w14:paraId="24147EE9" w14:textId="77777777" w:rsidR="007B586E" w:rsidRPr="00B014A9" w:rsidRDefault="007B586E" w:rsidP="009E7AD5">
      <w:pPr>
        <w:numPr>
          <w:ilvl w:val="0"/>
          <w:numId w:val="20"/>
        </w:numPr>
        <w:spacing w:after="200"/>
        <w:ind w:hanging="720"/>
        <w:jc w:val="both"/>
      </w:pPr>
      <w:r w:rsidRPr="00B014A9">
        <w:t xml:space="preserve">We understand that this bid, together with your written acceptance thereof included in your notification of award, shall constitute a binding contract between us, until a formal contract is prepared and executed; </w:t>
      </w:r>
    </w:p>
    <w:p w14:paraId="41556EE9" w14:textId="77777777" w:rsidR="007B586E" w:rsidRPr="00B014A9" w:rsidRDefault="007B586E" w:rsidP="009E7AD5">
      <w:pPr>
        <w:numPr>
          <w:ilvl w:val="0"/>
          <w:numId w:val="20"/>
        </w:numPr>
        <w:spacing w:after="200"/>
        <w:ind w:hanging="720"/>
        <w:jc w:val="both"/>
      </w:pPr>
      <w:r w:rsidRPr="00B014A9">
        <w:t>We understand that you are not bound to accept the lowest evaluated bid or any other bid that you may receive; and</w:t>
      </w:r>
    </w:p>
    <w:p w14:paraId="058CB851" w14:textId="77777777" w:rsidR="007B586E" w:rsidRPr="00B014A9" w:rsidRDefault="007B586E" w:rsidP="009E7AD5">
      <w:pPr>
        <w:numPr>
          <w:ilvl w:val="0"/>
          <w:numId w:val="20"/>
        </w:numPr>
        <w:spacing w:after="200"/>
        <w:ind w:hanging="720"/>
        <w:jc w:val="both"/>
      </w:pPr>
      <w:r w:rsidRPr="00B014A9">
        <w:t>If awarded the contract, the person named below shall act as Contractor’s Representative: ________________________________________________________</w:t>
      </w:r>
    </w:p>
    <w:p w14:paraId="02879C79" w14:textId="77777777" w:rsidR="007B586E" w:rsidRPr="00B014A9" w:rsidRDefault="007B586E"/>
    <w:tbl>
      <w:tblPr>
        <w:tblW w:w="0" w:type="auto"/>
        <w:tblLook w:val="01E0" w:firstRow="1" w:lastRow="1" w:firstColumn="1" w:lastColumn="1" w:noHBand="0" w:noVBand="0"/>
      </w:tblPr>
      <w:tblGrid>
        <w:gridCol w:w="2448"/>
        <w:gridCol w:w="6768"/>
      </w:tblGrid>
      <w:tr w:rsidR="007B586E" w:rsidRPr="00B014A9" w14:paraId="3488233C" w14:textId="77777777">
        <w:tc>
          <w:tcPr>
            <w:tcW w:w="2448" w:type="dxa"/>
          </w:tcPr>
          <w:p w14:paraId="278A8568" w14:textId="77777777" w:rsidR="007B586E" w:rsidRPr="00B014A9" w:rsidRDefault="007B586E" w:rsidP="00425CA5">
            <w:pPr>
              <w:spacing w:before="200"/>
              <w:jc w:val="right"/>
              <w:rPr>
                <w:b/>
                <w:bCs/>
              </w:rPr>
            </w:pPr>
            <w:r w:rsidRPr="00B014A9">
              <w:rPr>
                <w:b/>
                <w:bCs/>
              </w:rPr>
              <w:t>Name:</w:t>
            </w:r>
          </w:p>
        </w:tc>
        <w:tc>
          <w:tcPr>
            <w:tcW w:w="6768" w:type="dxa"/>
            <w:tcBorders>
              <w:bottom w:val="dotted" w:sz="4" w:space="0" w:color="auto"/>
            </w:tcBorders>
          </w:tcPr>
          <w:p w14:paraId="082CAA26" w14:textId="77777777" w:rsidR="007B586E" w:rsidRPr="00B014A9" w:rsidRDefault="007B586E">
            <w:pPr>
              <w:spacing w:after="200"/>
            </w:pPr>
          </w:p>
        </w:tc>
      </w:tr>
      <w:tr w:rsidR="007B586E" w:rsidRPr="00B014A9" w14:paraId="49C5550F" w14:textId="77777777">
        <w:tc>
          <w:tcPr>
            <w:tcW w:w="2448" w:type="dxa"/>
          </w:tcPr>
          <w:p w14:paraId="65BC8DCF" w14:textId="77777777" w:rsidR="007B586E" w:rsidRPr="00B014A9" w:rsidRDefault="007B586E" w:rsidP="00425CA5">
            <w:pPr>
              <w:spacing w:before="200"/>
              <w:jc w:val="right"/>
              <w:rPr>
                <w:b/>
                <w:bCs/>
              </w:rPr>
            </w:pPr>
            <w:r w:rsidRPr="00B014A9">
              <w:rPr>
                <w:b/>
                <w:bCs/>
              </w:rPr>
              <w:t>In the capacity of:</w:t>
            </w:r>
          </w:p>
        </w:tc>
        <w:tc>
          <w:tcPr>
            <w:tcW w:w="6768" w:type="dxa"/>
            <w:tcBorders>
              <w:top w:val="dotted" w:sz="4" w:space="0" w:color="auto"/>
              <w:bottom w:val="dotted" w:sz="4" w:space="0" w:color="auto"/>
            </w:tcBorders>
          </w:tcPr>
          <w:p w14:paraId="0D993650" w14:textId="77777777" w:rsidR="007B586E" w:rsidRPr="00B014A9" w:rsidRDefault="007B586E">
            <w:pPr>
              <w:spacing w:after="200"/>
            </w:pPr>
          </w:p>
        </w:tc>
      </w:tr>
      <w:tr w:rsidR="007B586E" w:rsidRPr="00B014A9" w14:paraId="3F10D5F0" w14:textId="77777777">
        <w:tc>
          <w:tcPr>
            <w:tcW w:w="2448" w:type="dxa"/>
          </w:tcPr>
          <w:p w14:paraId="325CEA8E" w14:textId="77777777" w:rsidR="007B586E" w:rsidRPr="00B014A9" w:rsidRDefault="007B586E" w:rsidP="00425CA5">
            <w:pPr>
              <w:spacing w:before="200"/>
              <w:jc w:val="right"/>
              <w:rPr>
                <w:b/>
                <w:bCs/>
              </w:rPr>
            </w:pPr>
            <w:r w:rsidRPr="00B014A9">
              <w:rPr>
                <w:b/>
                <w:bCs/>
              </w:rPr>
              <w:t>Signed:</w:t>
            </w:r>
          </w:p>
        </w:tc>
        <w:tc>
          <w:tcPr>
            <w:tcW w:w="6768" w:type="dxa"/>
            <w:tcBorders>
              <w:top w:val="dotted" w:sz="4" w:space="0" w:color="auto"/>
              <w:bottom w:val="dotted" w:sz="4" w:space="0" w:color="auto"/>
            </w:tcBorders>
          </w:tcPr>
          <w:p w14:paraId="319F15B7" w14:textId="77777777" w:rsidR="007B586E" w:rsidRPr="00B014A9" w:rsidRDefault="007B586E">
            <w:pPr>
              <w:spacing w:after="200"/>
            </w:pPr>
          </w:p>
        </w:tc>
      </w:tr>
      <w:tr w:rsidR="007B586E" w:rsidRPr="00B014A9" w14:paraId="49A72129" w14:textId="77777777">
        <w:tc>
          <w:tcPr>
            <w:tcW w:w="2448" w:type="dxa"/>
          </w:tcPr>
          <w:p w14:paraId="03EC2478" w14:textId="77777777" w:rsidR="007B586E" w:rsidRPr="00B014A9" w:rsidRDefault="007B586E" w:rsidP="00425CA5">
            <w:pPr>
              <w:spacing w:before="200"/>
              <w:jc w:val="right"/>
              <w:rPr>
                <w:b/>
                <w:bCs/>
              </w:rPr>
            </w:pPr>
            <w:r w:rsidRPr="00B014A9">
              <w:rPr>
                <w:b/>
                <w:bCs/>
              </w:rPr>
              <w:t>Duly authorized to sign the Bid for and on behalf of:</w:t>
            </w:r>
          </w:p>
        </w:tc>
        <w:tc>
          <w:tcPr>
            <w:tcW w:w="6768" w:type="dxa"/>
            <w:tcBorders>
              <w:top w:val="dotted" w:sz="4" w:space="0" w:color="auto"/>
              <w:bottom w:val="dotted" w:sz="4" w:space="0" w:color="auto"/>
            </w:tcBorders>
          </w:tcPr>
          <w:p w14:paraId="153FBFA0" w14:textId="77777777" w:rsidR="007B586E" w:rsidRPr="00B014A9" w:rsidRDefault="007B586E">
            <w:pPr>
              <w:spacing w:after="200"/>
            </w:pPr>
          </w:p>
        </w:tc>
      </w:tr>
      <w:tr w:rsidR="007B586E" w:rsidRPr="00B014A9" w14:paraId="0B381B6C" w14:textId="77777777">
        <w:tc>
          <w:tcPr>
            <w:tcW w:w="2448" w:type="dxa"/>
          </w:tcPr>
          <w:p w14:paraId="2BAFF90A" w14:textId="77777777" w:rsidR="007B586E" w:rsidRPr="00B014A9" w:rsidRDefault="007B586E">
            <w:pPr>
              <w:spacing w:before="200"/>
              <w:jc w:val="right"/>
              <w:rPr>
                <w:b/>
                <w:bCs/>
              </w:rPr>
            </w:pPr>
            <w:r w:rsidRPr="00B014A9">
              <w:rPr>
                <w:b/>
                <w:bCs/>
              </w:rPr>
              <w:t>Date:</w:t>
            </w:r>
          </w:p>
        </w:tc>
        <w:tc>
          <w:tcPr>
            <w:tcW w:w="6768" w:type="dxa"/>
            <w:tcBorders>
              <w:top w:val="dotted" w:sz="4" w:space="0" w:color="auto"/>
              <w:bottom w:val="dotted" w:sz="4" w:space="0" w:color="auto"/>
            </w:tcBorders>
          </w:tcPr>
          <w:p w14:paraId="18F1B1A1" w14:textId="77777777" w:rsidR="007B586E" w:rsidRPr="00B014A9" w:rsidRDefault="007B586E">
            <w:pPr>
              <w:spacing w:after="200"/>
            </w:pPr>
          </w:p>
        </w:tc>
      </w:tr>
    </w:tbl>
    <w:p w14:paraId="0280BEFA" w14:textId="77777777" w:rsidR="007B586E" w:rsidRPr="00B014A9" w:rsidRDefault="007B586E">
      <w:pPr>
        <w:spacing w:after="200"/>
      </w:pPr>
    </w:p>
    <w:p w14:paraId="202B2DE7" w14:textId="77777777" w:rsidR="007B586E" w:rsidRPr="00B014A9" w:rsidRDefault="007B586E">
      <w:pPr>
        <w:pStyle w:val="S4-header1"/>
      </w:pPr>
      <w:bookmarkStart w:id="454" w:name="_Toc482500892"/>
      <w:r w:rsidRPr="00B014A9">
        <w:br w:type="page"/>
      </w:r>
      <w:bookmarkStart w:id="455" w:name="_Toc108950332"/>
      <w:bookmarkStart w:id="456" w:name="_Toc197160033"/>
      <w:r w:rsidRPr="00B014A9">
        <w:lastRenderedPageBreak/>
        <w:t>Schedules</w:t>
      </w:r>
      <w:bookmarkEnd w:id="455"/>
      <w:bookmarkEnd w:id="456"/>
    </w:p>
    <w:p w14:paraId="338CA96C" w14:textId="78A9C5DE" w:rsidR="007B586E" w:rsidRPr="00B014A9" w:rsidRDefault="007B586E">
      <w:pPr>
        <w:pStyle w:val="S4-Header2"/>
      </w:pPr>
      <w:bookmarkStart w:id="457" w:name="_Toc108950333"/>
      <w:bookmarkStart w:id="458" w:name="_Toc138144061"/>
      <w:bookmarkStart w:id="459" w:name="_Toc197160034"/>
      <w:r w:rsidRPr="00971829">
        <w:t xml:space="preserve">Bill of Quantities/ Schedules of </w:t>
      </w:r>
      <w:bookmarkEnd w:id="457"/>
      <w:bookmarkEnd w:id="458"/>
      <w:bookmarkEnd w:id="459"/>
      <w:r w:rsidR="00A467A9" w:rsidRPr="00971829">
        <w:t>Activities</w:t>
      </w:r>
    </w:p>
    <w:p w14:paraId="364C6F0C" w14:textId="77777777" w:rsidR="00A467A9" w:rsidRPr="006E7F25" w:rsidRDefault="00A467A9" w:rsidP="006E7F25">
      <w:pPr>
        <w:jc w:val="center"/>
        <w:rPr>
          <w:i/>
        </w:rPr>
      </w:pPr>
      <w:bookmarkStart w:id="460" w:name="_Toc108950335"/>
      <w:r>
        <w:rPr>
          <w:i/>
        </w:rPr>
        <w:t>[</w:t>
      </w:r>
      <w:proofErr w:type="gramStart"/>
      <w:r>
        <w:rPr>
          <w:i/>
        </w:rPr>
        <w:t>insert</w:t>
      </w:r>
      <w:proofErr w:type="gramEnd"/>
      <w:r>
        <w:rPr>
          <w:i/>
        </w:rPr>
        <w:t xml:space="preserve"> Bill of Quantities in the case of an ad-measurement contract or a Schedule of Activities in the case of a lump sum contract]</w:t>
      </w:r>
    </w:p>
    <w:p w14:paraId="0E51116D" w14:textId="77777777" w:rsidR="00971829" w:rsidRDefault="00971829" w:rsidP="006E7F25">
      <w:pPr>
        <w:jc w:val="both"/>
        <w:rPr>
          <w:b/>
        </w:rPr>
      </w:pPr>
    </w:p>
    <w:p w14:paraId="0A5790F5" w14:textId="16DBDE21" w:rsidR="00971829" w:rsidRPr="003E5AE2" w:rsidRDefault="00971829" w:rsidP="00971829">
      <w:pPr>
        <w:jc w:val="center"/>
        <w:rPr>
          <w:b/>
        </w:rPr>
      </w:pPr>
      <w:r w:rsidRPr="003E5AE2">
        <w:rPr>
          <w:b/>
        </w:rPr>
        <w:t>Attached Separately: Annex I: BOQ</w:t>
      </w:r>
    </w:p>
    <w:p w14:paraId="2D4CFEE5" w14:textId="5C60AF50" w:rsidR="00A467A9" w:rsidRDefault="00A467A9" w:rsidP="006E7F25">
      <w:pPr>
        <w:jc w:val="both"/>
        <w:rPr>
          <w:b/>
        </w:rPr>
      </w:pPr>
      <w:r>
        <w:rPr>
          <w:b/>
        </w:rPr>
        <w:br w:type="page"/>
      </w:r>
    </w:p>
    <w:p w14:paraId="7DDB615E" w14:textId="77777777" w:rsidR="00A467A9" w:rsidRDefault="00A467A9">
      <w:pPr>
        <w:rPr>
          <w:b/>
        </w:rPr>
      </w:pPr>
    </w:p>
    <w:p w14:paraId="64334C9B" w14:textId="7A500C4E" w:rsidR="007B586E" w:rsidRDefault="007B586E">
      <w:pPr>
        <w:rPr>
          <w:b/>
        </w:rPr>
      </w:pPr>
      <w:r w:rsidRPr="00B014A9">
        <w:rPr>
          <w:b/>
        </w:rPr>
        <w:t>Schedule of Payment Currencies</w:t>
      </w:r>
      <w:r w:rsidR="00CF6641">
        <w:rPr>
          <w:b/>
        </w:rPr>
        <w:t xml:space="preserve"> </w:t>
      </w:r>
    </w:p>
    <w:p w14:paraId="3418CE95" w14:textId="77777777" w:rsidR="00CF6641" w:rsidRDefault="00CF6641">
      <w:pPr>
        <w:rPr>
          <w:b/>
        </w:rPr>
      </w:pPr>
    </w:p>
    <w:p w14:paraId="36BA0671" w14:textId="7770DB0B" w:rsidR="00CF6641" w:rsidRPr="00B014A9" w:rsidRDefault="00257276">
      <w:pPr>
        <w:rPr>
          <w:b/>
        </w:rPr>
      </w:pPr>
      <w:r w:rsidRPr="00257276">
        <w:rPr>
          <w:rFonts w:ascii="Arial" w:hAnsi="Arial" w:cs="Arial"/>
          <w:b/>
          <w:bCs/>
          <w:i/>
          <w:sz w:val="22"/>
          <w:szCs w:val="22"/>
        </w:rPr>
        <w:t xml:space="preserve">Water Supply and Sewerage Facilities on the Island of </w:t>
      </w:r>
      <w:proofErr w:type="spellStart"/>
      <w:r w:rsidRPr="00257276">
        <w:rPr>
          <w:rFonts w:ascii="Arial" w:hAnsi="Arial" w:cs="Arial"/>
          <w:b/>
          <w:bCs/>
          <w:i/>
          <w:sz w:val="22"/>
          <w:szCs w:val="22"/>
        </w:rPr>
        <w:t>Naifaru</w:t>
      </w:r>
      <w:proofErr w:type="spellEnd"/>
      <w:r w:rsidRPr="00257276">
        <w:rPr>
          <w:rFonts w:ascii="Arial" w:hAnsi="Arial" w:cs="Arial"/>
          <w:b/>
          <w:bCs/>
          <w:i/>
          <w:sz w:val="22"/>
          <w:szCs w:val="22"/>
        </w:rPr>
        <w:t xml:space="preserve">, and a Sewerage Facility on the Island of </w:t>
      </w:r>
      <w:proofErr w:type="spellStart"/>
      <w:r w:rsidRPr="00257276">
        <w:rPr>
          <w:rFonts w:ascii="Arial" w:hAnsi="Arial" w:cs="Arial"/>
          <w:b/>
          <w:bCs/>
          <w:i/>
          <w:sz w:val="22"/>
          <w:szCs w:val="22"/>
        </w:rPr>
        <w:t>Veymandoo</w:t>
      </w:r>
      <w:proofErr w:type="spellEnd"/>
    </w:p>
    <w:p w14:paraId="1F0EC115" w14:textId="77777777" w:rsidR="007B586E" w:rsidRPr="00B014A9" w:rsidRDefault="007B586E">
      <w:pPr>
        <w:rPr>
          <w:b/>
        </w:rPr>
      </w:pPr>
    </w:p>
    <w:p w14:paraId="14121640" w14:textId="77777777" w:rsidR="007B586E" w:rsidRDefault="007B586E">
      <w:pPr>
        <w:rPr>
          <w:b/>
          <w:iCs/>
        </w:rPr>
      </w:pPr>
      <w:r w:rsidRPr="00B014A9">
        <w:rPr>
          <w:b/>
        </w:rPr>
        <w:t xml:space="preserve">For </w:t>
      </w:r>
      <w:r w:rsidR="00425CA5" w:rsidRPr="00B014A9">
        <w:rPr>
          <w:b/>
        </w:rPr>
        <w:t>[</w:t>
      </w:r>
      <w:r w:rsidRPr="00B014A9">
        <w:rPr>
          <w:b/>
        </w:rPr>
        <w:t>...........................</w:t>
      </w:r>
      <w:r w:rsidRPr="00B014A9">
        <w:rPr>
          <w:bCs/>
          <w:i/>
        </w:rPr>
        <w:t xml:space="preserve">insert name of Section of the </w:t>
      </w:r>
      <w:proofErr w:type="gramStart"/>
      <w:r w:rsidRPr="00B014A9">
        <w:rPr>
          <w:bCs/>
          <w:i/>
        </w:rPr>
        <w:t>Works</w:t>
      </w:r>
      <w:r w:rsidRPr="00B014A9">
        <w:rPr>
          <w:b/>
          <w:iCs/>
        </w:rPr>
        <w:t xml:space="preserve"> </w:t>
      </w:r>
      <w:r w:rsidR="00425CA5" w:rsidRPr="00B014A9">
        <w:rPr>
          <w:b/>
          <w:iCs/>
        </w:rPr>
        <w:t>]</w:t>
      </w:r>
      <w:proofErr w:type="gramEnd"/>
      <w:r w:rsidRPr="00B014A9">
        <w:rPr>
          <w:b/>
          <w:iCs/>
        </w:rPr>
        <w:tab/>
      </w:r>
    </w:p>
    <w:p w14:paraId="0AD7226B" w14:textId="77777777" w:rsidR="00CF6641" w:rsidRPr="00B014A9" w:rsidRDefault="00CF6641">
      <w:pPr>
        <w:rPr>
          <w:b/>
          <w:iCs/>
        </w:rPr>
      </w:pPr>
    </w:p>
    <w:p w14:paraId="14EC6401" w14:textId="77777777" w:rsidR="007B586E" w:rsidRPr="00B014A9" w:rsidRDefault="007B586E">
      <w:pPr>
        <w:rPr>
          <w:bCs/>
          <w:iCs/>
        </w:rPr>
      </w:pPr>
    </w:p>
    <w:p w14:paraId="4BC52A2B" w14:textId="77777777" w:rsidR="007B586E" w:rsidRPr="00B014A9" w:rsidRDefault="007B586E">
      <w:pPr>
        <w:jc w:val="both"/>
        <w:rPr>
          <w:bCs/>
          <w:iCs/>
        </w:rPr>
      </w:pPr>
      <w:r w:rsidRPr="00B014A9">
        <w:rPr>
          <w:bCs/>
          <w:iCs/>
        </w:rPr>
        <w:t xml:space="preserve">Separate tables may be required if the various sections of the Works (or of the Bill of Quantities) will have substantially different foreign and local currency requirements.  The </w:t>
      </w:r>
      <w:r w:rsidR="00283744" w:rsidRPr="00B014A9">
        <w:rPr>
          <w:bCs/>
          <w:iCs/>
        </w:rPr>
        <w:t>Employer</w:t>
      </w:r>
      <w:r w:rsidRPr="00B014A9">
        <w:rPr>
          <w:bCs/>
          <w:iCs/>
        </w:rPr>
        <w:t xml:space="preserve"> should insert the names of each Section of the Works.</w:t>
      </w:r>
    </w:p>
    <w:p w14:paraId="65EF891D" w14:textId="77777777" w:rsidR="007B586E" w:rsidRPr="00B014A9" w:rsidRDefault="007B586E">
      <w:pPr>
        <w:rPr>
          <w:bCs/>
          <w:iCs/>
        </w:rPr>
      </w:pPr>
    </w:p>
    <w:tbl>
      <w:tblPr>
        <w:tblW w:w="9524" w:type="dxa"/>
        <w:jc w:val="center"/>
        <w:tblLayout w:type="fixed"/>
        <w:tblCellMar>
          <w:left w:w="72" w:type="dxa"/>
          <w:right w:w="72" w:type="dxa"/>
        </w:tblCellMar>
        <w:tblLook w:val="0000" w:firstRow="0" w:lastRow="0" w:firstColumn="0" w:lastColumn="0" w:noHBand="0" w:noVBand="0"/>
      </w:tblPr>
      <w:tblGrid>
        <w:gridCol w:w="2160"/>
        <w:gridCol w:w="1784"/>
        <w:gridCol w:w="1260"/>
        <w:gridCol w:w="2160"/>
        <w:gridCol w:w="2160"/>
      </w:tblGrid>
      <w:tr w:rsidR="007B586E" w:rsidRPr="00B014A9" w14:paraId="66C22FCF" w14:textId="77777777" w:rsidTr="00C1223B">
        <w:trPr>
          <w:jc w:val="center"/>
        </w:trPr>
        <w:tc>
          <w:tcPr>
            <w:tcW w:w="2160" w:type="dxa"/>
            <w:tcBorders>
              <w:bottom w:val="single" w:sz="18" w:space="0" w:color="auto"/>
              <w:right w:val="single" w:sz="18" w:space="0" w:color="auto"/>
            </w:tcBorders>
            <w:vAlign w:val="center"/>
          </w:tcPr>
          <w:p w14:paraId="316C010B" w14:textId="77777777" w:rsidR="007B586E" w:rsidRPr="00B014A9" w:rsidRDefault="007B586E">
            <w:pPr>
              <w:rPr>
                <w:b/>
                <w:bCs/>
                <w:iCs/>
                <w:sz w:val="22"/>
                <w:szCs w:val="22"/>
              </w:rPr>
            </w:pPr>
          </w:p>
        </w:tc>
        <w:tc>
          <w:tcPr>
            <w:tcW w:w="1784" w:type="dxa"/>
            <w:tcBorders>
              <w:top w:val="single" w:sz="18" w:space="0" w:color="auto"/>
              <w:left w:val="single" w:sz="18" w:space="0" w:color="auto"/>
              <w:bottom w:val="single" w:sz="18" w:space="0" w:color="auto"/>
              <w:right w:val="single" w:sz="18" w:space="0" w:color="auto"/>
            </w:tcBorders>
            <w:shd w:val="clear" w:color="auto" w:fill="D9D9D9"/>
          </w:tcPr>
          <w:p w14:paraId="1770BEDE" w14:textId="77777777" w:rsidR="007B586E" w:rsidRPr="00B014A9" w:rsidRDefault="007B586E" w:rsidP="00425CA5">
            <w:pPr>
              <w:jc w:val="center"/>
              <w:rPr>
                <w:b/>
                <w:bCs/>
                <w:iCs/>
                <w:sz w:val="22"/>
                <w:szCs w:val="22"/>
                <w:lang w:val="pt-BR"/>
              </w:rPr>
            </w:pPr>
            <w:r w:rsidRPr="00B014A9">
              <w:rPr>
                <w:b/>
                <w:bCs/>
                <w:iCs/>
                <w:sz w:val="22"/>
                <w:szCs w:val="22"/>
                <w:lang w:val="pt-BR"/>
              </w:rPr>
              <w:t>A</w:t>
            </w:r>
          </w:p>
        </w:tc>
        <w:tc>
          <w:tcPr>
            <w:tcW w:w="1260" w:type="dxa"/>
            <w:tcBorders>
              <w:top w:val="single" w:sz="18" w:space="0" w:color="auto"/>
              <w:left w:val="single" w:sz="18" w:space="0" w:color="auto"/>
              <w:bottom w:val="single" w:sz="18" w:space="0" w:color="auto"/>
              <w:right w:val="single" w:sz="18" w:space="0" w:color="auto"/>
            </w:tcBorders>
            <w:shd w:val="clear" w:color="auto" w:fill="D9D9D9"/>
          </w:tcPr>
          <w:p w14:paraId="5B570325" w14:textId="77777777" w:rsidR="007B586E" w:rsidRPr="00B014A9" w:rsidRDefault="007B586E" w:rsidP="00425CA5">
            <w:pPr>
              <w:jc w:val="center"/>
              <w:rPr>
                <w:b/>
                <w:bCs/>
                <w:iCs/>
                <w:sz w:val="22"/>
                <w:szCs w:val="22"/>
                <w:lang w:val="pt-BR"/>
              </w:rPr>
            </w:pPr>
            <w:r w:rsidRPr="00B014A9">
              <w:rPr>
                <w:b/>
                <w:bCs/>
                <w:iCs/>
                <w:sz w:val="22"/>
                <w:szCs w:val="22"/>
                <w:lang w:val="pt-BR"/>
              </w:rPr>
              <w:t>B</w:t>
            </w:r>
          </w:p>
        </w:tc>
        <w:tc>
          <w:tcPr>
            <w:tcW w:w="2160" w:type="dxa"/>
            <w:tcBorders>
              <w:top w:val="single" w:sz="18" w:space="0" w:color="auto"/>
              <w:left w:val="single" w:sz="18" w:space="0" w:color="auto"/>
              <w:bottom w:val="single" w:sz="18" w:space="0" w:color="auto"/>
              <w:right w:val="single" w:sz="18" w:space="0" w:color="auto"/>
            </w:tcBorders>
            <w:shd w:val="clear" w:color="auto" w:fill="D9D9D9"/>
          </w:tcPr>
          <w:p w14:paraId="34207AA2" w14:textId="77777777" w:rsidR="007B586E" w:rsidRPr="00B014A9" w:rsidRDefault="007B586E" w:rsidP="00425CA5">
            <w:pPr>
              <w:jc w:val="center"/>
              <w:rPr>
                <w:b/>
                <w:bCs/>
                <w:iCs/>
                <w:sz w:val="22"/>
                <w:szCs w:val="22"/>
                <w:lang w:val="pt-BR"/>
              </w:rPr>
            </w:pPr>
            <w:r w:rsidRPr="00B014A9">
              <w:rPr>
                <w:b/>
                <w:bCs/>
                <w:iCs/>
                <w:sz w:val="22"/>
                <w:szCs w:val="22"/>
                <w:lang w:val="pt-BR"/>
              </w:rPr>
              <w:t>C</w:t>
            </w:r>
          </w:p>
        </w:tc>
        <w:tc>
          <w:tcPr>
            <w:tcW w:w="2160" w:type="dxa"/>
            <w:tcBorders>
              <w:top w:val="single" w:sz="18" w:space="0" w:color="auto"/>
              <w:left w:val="single" w:sz="18" w:space="0" w:color="auto"/>
              <w:bottom w:val="single" w:sz="18" w:space="0" w:color="auto"/>
              <w:right w:val="single" w:sz="18" w:space="0" w:color="auto"/>
            </w:tcBorders>
            <w:shd w:val="clear" w:color="auto" w:fill="D9D9D9"/>
          </w:tcPr>
          <w:p w14:paraId="5D0D6AAC" w14:textId="77777777" w:rsidR="007B586E" w:rsidRPr="00B014A9" w:rsidRDefault="007B586E" w:rsidP="00425CA5">
            <w:pPr>
              <w:jc w:val="center"/>
              <w:rPr>
                <w:b/>
                <w:bCs/>
                <w:iCs/>
                <w:sz w:val="22"/>
                <w:szCs w:val="22"/>
              </w:rPr>
            </w:pPr>
            <w:r w:rsidRPr="00B014A9">
              <w:rPr>
                <w:b/>
                <w:bCs/>
                <w:iCs/>
                <w:sz w:val="22"/>
                <w:szCs w:val="22"/>
              </w:rPr>
              <w:t>D</w:t>
            </w:r>
          </w:p>
        </w:tc>
      </w:tr>
      <w:tr w:rsidR="007B586E" w:rsidRPr="00B014A9" w14:paraId="1E559409" w14:textId="77777777" w:rsidTr="00C1223B">
        <w:trPr>
          <w:jc w:val="center"/>
        </w:trPr>
        <w:tc>
          <w:tcPr>
            <w:tcW w:w="2160" w:type="dxa"/>
            <w:tcBorders>
              <w:top w:val="single" w:sz="18" w:space="0" w:color="auto"/>
              <w:left w:val="single" w:sz="18" w:space="0" w:color="auto"/>
              <w:bottom w:val="single" w:sz="18" w:space="0" w:color="auto"/>
              <w:right w:val="single" w:sz="18" w:space="0" w:color="auto"/>
            </w:tcBorders>
            <w:shd w:val="clear" w:color="auto" w:fill="D9D9D9"/>
            <w:vAlign w:val="center"/>
          </w:tcPr>
          <w:p w14:paraId="42B1048C" w14:textId="77777777" w:rsidR="007B586E" w:rsidRPr="00B014A9" w:rsidRDefault="007B586E" w:rsidP="00425CA5">
            <w:pPr>
              <w:jc w:val="center"/>
              <w:rPr>
                <w:b/>
                <w:bCs/>
                <w:iCs/>
                <w:sz w:val="22"/>
                <w:szCs w:val="22"/>
              </w:rPr>
            </w:pPr>
            <w:r w:rsidRPr="00B014A9">
              <w:rPr>
                <w:b/>
                <w:bCs/>
                <w:iCs/>
                <w:sz w:val="22"/>
                <w:szCs w:val="22"/>
              </w:rPr>
              <w:t>Name of Payment Currency</w:t>
            </w:r>
          </w:p>
        </w:tc>
        <w:tc>
          <w:tcPr>
            <w:tcW w:w="1784" w:type="dxa"/>
            <w:tcBorders>
              <w:top w:val="single" w:sz="18" w:space="0" w:color="auto"/>
              <w:left w:val="single" w:sz="18" w:space="0" w:color="auto"/>
              <w:bottom w:val="single" w:sz="18" w:space="0" w:color="auto"/>
              <w:right w:val="single" w:sz="18" w:space="0" w:color="auto"/>
            </w:tcBorders>
            <w:shd w:val="clear" w:color="auto" w:fill="D9D9D9"/>
            <w:vAlign w:val="center"/>
          </w:tcPr>
          <w:p w14:paraId="1C083B5D" w14:textId="77777777" w:rsidR="007B586E" w:rsidRPr="00B014A9" w:rsidRDefault="007B586E" w:rsidP="00425CA5">
            <w:pPr>
              <w:jc w:val="center"/>
              <w:rPr>
                <w:b/>
                <w:bCs/>
                <w:iCs/>
                <w:sz w:val="22"/>
                <w:szCs w:val="22"/>
              </w:rPr>
            </w:pPr>
            <w:r w:rsidRPr="00B014A9">
              <w:rPr>
                <w:b/>
                <w:bCs/>
                <w:iCs/>
                <w:sz w:val="22"/>
                <w:szCs w:val="22"/>
              </w:rPr>
              <w:t>Amount of Currency</w:t>
            </w:r>
          </w:p>
        </w:tc>
        <w:tc>
          <w:tcPr>
            <w:tcW w:w="1260" w:type="dxa"/>
            <w:tcBorders>
              <w:top w:val="single" w:sz="18" w:space="0" w:color="auto"/>
              <w:left w:val="single" w:sz="18" w:space="0" w:color="auto"/>
              <w:bottom w:val="single" w:sz="18" w:space="0" w:color="auto"/>
              <w:right w:val="single" w:sz="18" w:space="0" w:color="auto"/>
            </w:tcBorders>
            <w:shd w:val="clear" w:color="auto" w:fill="D9D9D9"/>
            <w:vAlign w:val="center"/>
          </w:tcPr>
          <w:p w14:paraId="02DA23B9" w14:textId="77777777" w:rsidR="007B586E" w:rsidRPr="00B014A9" w:rsidRDefault="007B586E" w:rsidP="00425CA5">
            <w:pPr>
              <w:jc w:val="center"/>
              <w:rPr>
                <w:b/>
                <w:bCs/>
                <w:iCs/>
                <w:sz w:val="22"/>
                <w:szCs w:val="22"/>
              </w:rPr>
            </w:pPr>
            <w:r w:rsidRPr="00B014A9">
              <w:rPr>
                <w:b/>
                <w:bCs/>
                <w:iCs/>
                <w:sz w:val="22"/>
                <w:szCs w:val="22"/>
              </w:rPr>
              <w:t>Rate of Exchange</w:t>
            </w:r>
          </w:p>
          <w:p w14:paraId="059927E2" w14:textId="77777777" w:rsidR="007B586E" w:rsidRPr="00B014A9" w:rsidRDefault="007B586E" w:rsidP="00425CA5">
            <w:pPr>
              <w:jc w:val="center"/>
              <w:rPr>
                <w:b/>
                <w:bCs/>
                <w:iCs/>
                <w:sz w:val="22"/>
                <w:szCs w:val="22"/>
              </w:rPr>
            </w:pPr>
            <w:r w:rsidRPr="00B014A9">
              <w:rPr>
                <w:b/>
                <w:bCs/>
                <w:iCs/>
                <w:sz w:val="22"/>
                <w:szCs w:val="22"/>
              </w:rPr>
              <w:t>to Local Currency</w:t>
            </w:r>
          </w:p>
        </w:tc>
        <w:tc>
          <w:tcPr>
            <w:tcW w:w="2160" w:type="dxa"/>
            <w:tcBorders>
              <w:top w:val="single" w:sz="18" w:space="0" w:color="auto"/>
              <w:left w:val="single" w:sz="18" w:space="0" w:color="auto"/>
              <w:bottom w:val="single" w:sz="18" w:space="0" w:color="auto"/>
              <w:right w:val="single" w:sz="18" w:space="0" w:color="auto"/>
            </w:tcBorders>
            <w:shd w:val="clear" w:color="auto" w:fill="D9D9D9"/>
            <w:vAlign w:val="center"/>
          </w:tcPr>
          <w:p w14:paraId="5F9BBB01" w14:textId="77777777" w:rsidR="007B586E" w:rsidRPr="00B014A9" w:rsidRDefault="007B586E" w:rsidP="00425CA5">
            <w:pPr>
              <w:jc w:val="center"/>
              <w:rPr>
                <w:b/>
                <w:bCs/>
                <w:iCs/>
                <w:sz w:val="22"/>
                <w:szCs w:val="22"/>
              </w:rPr>
            </w:pPr>
            <w:r w:rsidRPr="00B014A9">
              <w:rPr>
                <w:b/>
                <w:bCs/>
                <w:iCs/>
                <w:sz w:val="22"/>
                <w:szCs w:val="22"/>
              </w:rPr>
              <w:t>Local Currency Equivalent</w:t>
            </w:r>
          </w:p>
          <w:p w14:paraId="74620525" w14:textId="77777777" w:rsidR="007B586E" w:rsidRPr="00B014A9" w:rsidRDefault="007B586E" w:rsidP="00425CA5">
            <w:pPr>
              <w:jc w:val="center"/>
              <w:rPr>
                <w:b/>
                <w:bCs/>
                <w:iCs/>
                <w:sz w:val="22"/>
                <w:szCs w:val="22"/>
              </w:rPr>
            </w:pPr>
            <w:r w:rsidRPr="00B014A9">
              <w:rPr>
                <w:b/>
                <w:bCs/>
                <w:iCs/>
                <w:sz w:val="22"/>
                <w:szCs w:val="22"/>
              </w:rPr>
              <w:t>C = A x B</w:t>
            </w:r>
          </w:p>
        </w:tc>
        <w:tc>
          <w:tcPr>
            <w:tcW w:w="2160" w:type="dxa"/>
            <w:tcBorders>
              <w:top w:val="single" w:sz="18" w:space="0" w:color="auto"/>
              <w:left w:val="single" w:sz="18" w:space="0" w:color="auto"/>
              <w:bottom w:val="single" w:sz="18" w:space="0" w:color="auto"/>
              <w:right w:val="single" w:sz="18" w:space="0" w:color="auto"/>
            </w:tcBorders>
            <w:shd w:val="clear" w:color="auto" w:fill="D9D9D9"/>
            <w:vAlign w:val="center"/>
          </w:tcPr>
          <w:p w14:paraId="6F6C4DA8" w14:textId="77777777" w:rsidR="007B586E" w:rsidRPr="00B014A9" w:rsidRDefault="007B586E" w:rsidP="00425CA5">
            <w:pPr>
              <w:jc w:val="center"/>
              <w:rPr>
                <w:b/>
                <w:bCs/>
                <w:iCs/>
                <w:sz w:val="22"/>
                <w:szCs w:val="22"/>
              </w:rPr>
            </w:pPr>
            <w:r w:rsidRPr="00B014A9">
              <w:rPr>
                <w:b/>
                <w:bCs/>
                <w:iCs/>
                <w:sz w:val="22"/>
                <w:szCs w:val="22"/>
              </w:rPr>
              <w:t>Percentage of</w:t>
            </w:r>
            <w:r w:rsidRPr="00B014A9">
              <w:rPr>
                <w:b/>
                <w:bCs/>
                <w:iCs/>
                <w:sz w:val="22"/>
                <w:szCs w:val="22"/>
              </w:rPr>
              <w:br/>
              <w:t xml:space="preserve"> Net Bid Price (NBP)</w:t>
            </w:r>
          </w:p>
          <w:p w14:paraId="28EC118E" w14:textId="77777777" w:rsidR="007B586E" w:rsidRPr="00B014A9" w:rsidRDefault="007B586E" w:rsidP="00425CA5">
            <w:pPr>
              <w:jc w:val="center"/>
              <w:rPr>
                <w:b/>
                <w:bCs/>
                <w:iCs/>
                <w:sz w:val="22"/>
                <w:szCs w:val="22"/>
              </w:rPr>
            </w:pPr>
            <w:r w:rsidRPr="00B014A9">
              <w:rPr>
                <w:b/>
                <w:bCs/>
                <w:iCs/>
                <w:sz w:val="22"/>
                <w:szCs w:val="22"/>
                <w:u w:val="single"/>
              </w:rPr>
              <w:t>100xC</w:t>
            </w:r>
          </w:p>
          <w:p w14:paraId="036A413E" w14:textId="77777777" w:rsidR="007B586E" w:rsidRPr="00B014A9" w:rsidRDefault="007B586E" w:rsidP="00425CA5">
            <w:pPr>
              <w:jc w:val="center"/>
              <w:rPr>
                <w:b/>
                <w:bCs/>
                <w:iCs/>
                <w:sz w:val="22"/>
                <w:szCs w:val="22"/>
              </w:rPr>
            </w:pPr>
            <w:r w:rsidRPr="00B014A9">
              <w:rPr>
                <w:b/>
                <w:bCs/>
                <w:iCs/>
                <w:sz w:val="22"/>
                <w:szCs w:val="22"/>
              </w:rPr>
              <w:t>NBP</w:t>
            </w:r>
          </w:p>
        </w:tc>
      </w:tr>
      <w:tr w:rsidR="007B586E" w:rsidRPr="00B014A9" w14:paraId="4C8A9B98" w14:textId="77777777" w:rsidTr="00C1223B">
        <w:trPr>
          <w:jc w:val="center"/>
        </w:trPr>
        <w:tc>
          <w:tcPr>
            <w:tcW w:w="2160" w:type="dxa"/>
            <w:tcBorders>
              <w:top w:val="single" w:sz="18" w:space="0" w:color="auto"/>
              <w:left w:val="single" w:sz="18" w:space="0" w:color="auto"/>
              <w:bottom w:val="single" w:sz="18" w:space="0" w:color="auto"/>
              <w:right w:val="single" w:sz="18" w:space="0" w:color="auto"/>
            </w:tcBorders>
            <w:shd w:val="clear" w:color="auto" w:fill="D9D9D9"/>
            <w:vAlign w:val="center"/>
          </w:tcPr>
          <w:p w14:paraId="541CCCB3" w14:textId="77777777" w:rsidR="007B586E" w:rsidRPr="00B014A9" w:rsidRDefault="007B586E">
            <w:pPr>
              <w:rPr>
                <w:b/>
                <w:bCs/>
                <w:iCs/>
                <w:sz w:val="22"/>
                <w:szCs w:val="22"/>
              </w:rPr>
            </w:pPr>
            <w:r w:rsidRPr="00B014A9">
              <w:rPr>
                <w:b/>
                <w:bCs/>
                <w:iCs/>
                <w:sz w:val="22"/>
                <w:szCs w:val="22"/>
              </w:rPr>
              <w:t>Local currency</w:t>
            </w:r>
          </w:p>
          <w:p w14:paraId="6FE5C80A" w14:textId="6C70C9E2" w:rsidR="007B586E" w:rsidRPr="00B014A9" w:rsidRDefault="00015426">
            <w:pPr>
              <w:rPr>
                <w:iCs/>
                <w:sz w:val="22"/>
                <w:szCs w:val="22"/>
                <w:u w:val="single"/>
              </w:rPr>
            </w:pPr>
            <w:r>
              <w:rPr>
                <w:iCs/>
                <w:sz w:val="22"/>
                <w:szCs w:val="22"/>
                <w:u w:val="single"/>
              </w:rPr>
              <w:t xml:space="preserve">Maldivian </w:t>
            </w:r>
            <w:r w:rsidR="009F5DDD">
              <w:rPr>
                <w:iCs/>
                <w:sz w:val="22"/>
                <w:szCs w:val="22"/>
                <w:u w:val="single"/>
              </w:rPr>
              <w:t>Rufiyaa</w:t>
            </w:r>
          </w:p>
          <w:p w14:paraId="5D381FBE" w14:textId="77777777" w:rsidR="007B586E" w:rsidRPr="00B014A9" w:rsidRDefault="007B586E">
            <w:pPr>
              <w:rPr>
                <w:b/>
                <w:bCs/>
                <w:iCs/>
                <w:sz w:val="22"/>
                <w:szCs w:val="22"/>
              </w:rPr>
            </w:pPr>
          </w:p>
        </w:tc>
        <w:tc>
          <w:tcPr>
            <w:tcW w:w="1784" w:type="dxa"/>
            <w:tcBorders>
              <w:top w:val="single" w:sz="18" w:space="0" w:color="auto"/>
              <w:left w:val="single" w:sz="18" w:space="0" w:color="auto"/>
              <w:bottom w:val="single" w:sz="6" w:space="0" w:color="auto"/>
            </w:tcBorders>
          </w:tcPr>
          <w:p w14:paraId="4D269C75" w14:textId="77777777" w:rsidR="007B586E" w:rsidRPr="00B014A9" w:rsidRDefault="007B586E" w:rsidP="00425CA5">
            <w:pPr>
              <w:jc w:val="center"/>
              <w:rPr>
                <w:b/>
                <w:bCs/>
                <w:iCs/>
                <w:sz w:val="22"/>
                <w:szCs w:val="22"/>
              </w:rPr>
            </w:pPr>
          </w:p>
        </w:tc>
        <w:tc>
          <w:tcPr>
            <w:tcW w:w="1260" w:type="dxa"/>
            <w:tcBorders>
              <w:top w:val="single" w:sz="18" w:space="0" w:color="auto"/>
              <w:left w:val="single" w:sz="6" w:space="0" w:color="auto"/>
              <w:bottom w:val="single" w:sz="6" w:space="0" w:color="auto"/>
            </w:tcBorders>
            <w:vAlign w:val="center"/>
          </w:tcPr>
          <w:p w14:paraId="5D4D0593" w14:textId="77777777" w:rsidR="007B586E" w:rsidRPr="00B014A9" w:rsidRDefault="007B586E" w:rsidP="00425CA5">
            <w:pPr>
              <w:jc w:val="center"/>
              <w:rPr>
                <w:b/>
                <w:bCs/>
                <w:iCs/>
                <w:sz w:val="22"/>
                <w:szCs w:val="22"/>
              </w:rPr>
            </w:pPr>
            <w:r w:rsidRPr="00B014A9">
              <w:rPr>
                <w:b/>
                <w:bCs/>
                <w:iCs/>
                <w:sz w:val="22"/>
                <w:szCs w:val="22"/>
              </w:rPr>
              <w:t>1.00</w:t>
            </w:r>
          </w:p>
        </w:tc>
        <w:tc>
          <w:tcPr>
            <w:tcW w:w="2160" w:type="dxa"/>
            <w:tcBorders>
              <w:top w:val="single" w:sz="18" w:space="0" w:color="auto"/>
              <w:left w:val="single" w:sz="6" w:space="0" w:color="auto"/>
              <w:bottom w:val="single" w:sz="6" w:space="0" w:color="auto"/>
            </w:tcBorders>
          </w:tcPr>
          <w:p w14:paraId="6EDBC6C5" w14:textId="77777777" w:rsidR="007B586E" w:rsidRPr="00B014A9" w:rsidRDefault="007B586E" w:rsidP="00425CA5">
            <w:pPr>
              <w:jc w:val="center"/>
              <w:rPr>
                <w:b/>
                <w:bCs/>
                <w:iCs/>
                <w:sz w:val="22"/>
                <w:szCs w:val="22"/>
              </w:rPr>
            </w:pPr>
          </w:p>
        </w:tc>
        <w:tc>
          <w:tcPr>
            <w:tcW w:w="2160" w:type="dxa"/>
            <w:tcBorders>
              <w:top w:val="single" w:sz="18" w:space="0" w:color="auto"/>
              <w:left w:val="single" w:sz="6" w:space="0" w:color="auto"/>
              <w:bottom w:val="single" w:sz="6" w:space="0" w:color="auto"/>
              <w:right w:val="double" w:sz="6" w:space="0" w:color="auto"/>
            </w:tcBorders>
          </w:tcPr>
          <w:p w14:paraId="006562C4" w14:textId="77777777" w:rsidR="007B586E" w:rsidRPr="00B014A9" w:rsidRDefault="007B586E" w:rsidP="00425CA5">
            <w:pPr>
              <w:jc w:val="center"/>
              <w:rPr>
                <w:b/>
                <w:bCs/>
                <w:iCs/>
                <w:sz w:val="22"/>
                <w:szCs w:val="22"/>
              </w:rPr>
            </w:pPr>
          </w:p>
        </w:tc>
      </w:tr>
      <w:tr w:rsidR="007B586E" w:rsidRPr="00B014A9" w14:paraId="00F24E68" w14:textId="77777777" w:rsidTr="00C1223B">
        <w:trPr>
          <w:jc w:val="center"/>
        </w:trPr>
        <w:tc>
          <w:tcPr>
            <w:tcW w:w="2160" w:type="dxa"/>
            <w:tcBorders>
              <w:top w:val="single" w:sz="18" w:space="0" w:color="auto"/>
              <w:left w:val="single" w:sz="18" w:space="0" w:color="auto"/>
              <w:bottom w:val="single" w:sz="18" w:space="0" w:color="auto"/>
              <w:right w:val="single" w:sz="18" w:space="0" w:color="auto"/>
            </w:tcBorders>
            <w:shd w:val="clear" w:color="auto" w:fill="D9D9D9"/>
            <w:vAlign w:val="center"/>
          </w:tcPr>
          <w:p w14:paraId="7C7FFE5E" w14:textId="77777777" w:rsidR="007B586E" w:rsidRPr="00B014A9" w:rsidRDefault="007B586E">
            <w:pPr>
              <w:rPr>
                <w:b/>
                <w:bCs/>
                <w:iCs/>
                <w:sz w:val="22"/>
                <w:szCs w:val="22"/>
              </w:rPr>
            </w:pPr>
            <w:r w:rsidRPr="00B014A9">
              <w:rPr>
                <w:b/>
                <w:bCs/>
                <w:iCs/>
                <w:sz w:val="22"/>
                <w:szCs w:val="22"/>
              </w:rPr>
              <w:t>Foreign Currency #1</w:t>
            </w:r>
          </w:p>
          <w:p w14:paraId="554E56CE" w14:textId="3DFDE28E" w:rsidR="007B586E" w:rsidRPr="00B014A9" w:rsidRDefault="009F5DDD">
            <w:pPr>
              <w:rPr>
                <w:b/>
                <w:bCs/>
                <w:iCs/>
                <w:sz w:val="22"/>
                <w:szCs w:val="22"/>
                <w:u w:val="single"/>
              </w:rPr>
            </w:pPr>
            <w:r>
              <w:rPr>
                <w:iCs/>
                <w:sz w:val="22"/>
                <w:szCs w:val="22"/>
                <w:u w:val="single"/>
              </w:rPr>
              <w:t>United</w:t>
            </w:r>
            <w:r w:rsidR="00015426">
              <w:rPr>
                <w:iCs/>
                <w:sz w:val="22"/>
                <w:szCs w:val="22"/>
                <w:u w:val="single"/>
              </w:rPr>
              <w:t xml:space="preserve"> States Dollars</w:t>
            </w:r>
          </w:p>
          <w:p w14:paraId="39650403" w14:textId="77777777" w:rsidR="007B586E" w:rsidRPr="00B014A9" w:rsidRDefault="007B586E">
            <w:pPr>
              <w:rPr>
                <w:b/>
                <w:bCs/>
                <w:iCs/>
                <w:sz w:val="22"/>
                <w:szCs w:val="22"/>
              </w:rPr>
            </w:pPr>
          </w:p>
        </w:tc>
        <w:tc>
          <w:tcPr>
            <w:tcW w:w="1784" w:type="dxa"/>
            <w:tcBorders>
              <w:top w:val="single" w:sz="6" w:space="0" w:color="auto"/>
              <w:left w:val="single" w:sz="18" w:space="0" w:color="auto"/>
              <w:bottom w:val="single" w:sz="6" w:space="0" w:color="auto"/>
            </w:tcBorders>
          </w:tcPr>
          <w:p w14:paraId="7357C57F" w14:textId="77777777" w:rsidR="007B586E" w:rsidRPr="00B014A9" w:rsidRDefault="007B586E" w:rsidP="00425CA5">
            <w:pPr>
              <w:jc w:val="center"/>
              <w:rPr>
                <w:b/>
                <w:bCs/>
                <w:iCs/>
                <w:sz w:val="22"/>
                <w:szCs w:val="22"/>
              </w:rPr>
            </w:pPr>
          </w:p>
        </w:tc>
        <w:tc>
          <w:tcPr>
            <w:tcW w:w="1260" w:type="dxa"/>
            <w:tcBorders>
              <w:top w:val="single" w:sz="6" w:space="0" w:color="auto"/>
              <w:left w:val="single" w:sz="6" w:space="0" w:color="auto"/>
              <w:bottom w:val="single" w:sz="6" w:space="0" w:color="auto"/>
            </w:tcBorders>
          </w:tcPr>
          <w:p w14:paraId="0940943F" w14:textId="77777777" w:rsidR="007B586E" w:rsidRPr="00B014A9" w:rsidRDefault="007B586E" w:rsidP="00425CA5">
            <w:pPr>
              <w:jc w:val="center"/>
              <w:rPr>
                <w:b/>
                <w:bCs/>
                <w:iCs/>
                <w:sz w:val="22"/>
                <w:szCs w:val="22"/>
              </w:rPr>
            </w:pPr>
          </w:p>
        </w:tc>
        <w:tc>
          <w:tcPr>
            <w:tcW w:w="2160" w:type="dxa"/>
            <w:tcBorders>
              <w:top w:val="single" w:sz="6" w:space="0" w:color="auto"/>
              <w:left w:val="single" w:sz="6" w:space="0" w:color="auto"/>
              <w:bottom w:val="single" w:sz="6" w:space="0" w:color="auto"/>
            </w:tcBorders>
          </w:tcPr>
          <w:p w14:paraId="0D83F926" w14:textId="77777777" w:rsidR="007B586E" w:rsidRPr="00B014A9" w:rsidRDefault="007B586E" w:rsidP="00425CA5">
            <w:pPr>
              <w:jc w:val="center"/>
              <w:rPr>
                <w:b/>
                <w:bCs/>
                <w:iCs/>
                <w:sz w:val="22"/>
                <w:szCs w:val="22"/>
              </w:rPr>
            </w:pPr>
          </w:p>
        </w:tc>
        <w:tc>
          <w:tcPr>
            <w:tcW w:w="2160" w:type="dxa"/>
            <w:tcBorders>
              <w:top w:val="single" w:sz="6" w:space="0" w:color="auto"/>
              <w:left w:val="single" w:sz="6" w:space="0" w:color="auto"/>
              <w:bottom w:val="single" w:sz="6" w:space="0" w:color="auto"/>
              <w:right w:val="double" w:sz="6" w:space="0" w:color="auto"/>
            </w:tcBorders>
          </w:tcPr>
          <w:p w14:paraId="1AF9EC7E" w14:textId="77777777" w:rsidR="007B586E" w:rsidRPr="00B014A9" w:rsidRDefault="007B586E" w:rsidP="00425CA5">
            <w:pPr>
              <w:jc w:val="center"/>
              <w:rPr>
                <w:b/>
                <w:bCs/>
                <w:iCs/>
                <w:sz w:val="22"/>
                <w:szCs w:val="22"/>
              </w:rPr>
            </w:pPr>
          </w:p>
        </w:tc>
      </w:tr>
      <w:tr w:rsidR="007B586E" w:rsidRPr="00B014A9" w14:paraId="2832956A" w14:textId="77777777" w:rsidTr="00C1223B">
        <w:trPr>
          <w:jc w:val="center"/>
        </w:trPr>
        <w:tc>
          <w:tcPr>
            <w:tcW w:w="2160" w:type="dxa"/>
            <w:tcBorders>
              <w:top w:val="single" w:sz="18" w:space="0" w:color="auto"/>
              <w:left w:val="single" w:sz="18" w:space="0" w:color="auto"/>
              <w:bottom w:val="single" w:sz="18" w:space="0" w:color="auto"/>
              <w:right w:val="single" w:sz="18" w:space="0" w:color="auto"/>
            </w:tcBorders>
            <w:shd w:val="clear" w:color="auto" w:fill="D9D9D9"/>
            <w:vAlign w:val="center"/>
          </w:tcPr>
          <w:p w14:paraId="6AB69AD5" w14:textId="77777777" w:rsidR="007B586E" w:rsidRPr="00B014A9" w:rsidRDefault="007B586E">
            <w:pPr>
              <w:rPr>
                <w:b/>
                <w:bCs/>
                <w:iCs/>
                <w:sz w:val="22"/>
                <w:szCs w:val="22"/>
              </w:rPr>
            </w:pPr>
            <w:r w:rsidRPr="00B014A9">
              <w:rPr>
                <w:b/>
                <w:bCs/>
                <w:iCs/>
                <w:sz w:val="22"/>
                <w:szCs w:val="22"/>
              </w:rPr>
              <w:t>Foreign Currency #2</w:t>
            </w:r>
          </w:p>
          <w:p w14:paraId="7A5EE047" w14:textId="77777777" w:rsidR="007B586E" w:rsidRPr="00B014A9" w:rsidRDefault="007B586E">
            <w:pPr>
              <w:rPr>
                <w:b/>
                <w:bCs/>
                <w:iCs/>
                <w:sz w:val="22"/>
                <w:szCs w:val="22"/>
                <w:u w:val="single"/>
              </w:rPr>
            </w:pPr>
            <w:r w:rsidRPr="00B014A9">
              <w:rPr>
                <w:iCs/>
                <w:sz w:val="22"/>
                <w:szCs w:val="22"/>
                <w:u w:val="single"/>
              </w:rPr>
              <w:tab/>
            </w:r>
          </w:p>
          <w:p w14:paraId="24CEF59C" w14:textId="77777777" w:rsidR="007B586E" w:rsidRPr="00B014A9" w:rsidRDefault="007B586E">
            <w:pPr>
              <w:rPr>
                <w:b/>
                <w:bCs/>
                <w:iCs/>
                <w:sz w:val="22"/>
                <w:szCs w:val="22"/>
              </w:rPr>
            </w:pPr>
          </w:p>
        </w:tc>
        <w:tc>
          <w:tcPr>
            <w:tcW w:w="1784" w:type="dxa"/>
            <w:tcBorders>
              <w:top w:val="single" w:sz="6" w:space="0" w:color="auto"/>
              <w:left w:val="single" w:sz="18" w:space="0" w:color="auto"/>
              <w:bottom w:val="single" w:sz="6" w:space="0" w:color="auto"/>
            </w:tcBorders>
          </w:tcPr>
          <w:p w14:paraId="32B13837" w14:textId="0261B919" w:rsidR="007B586E" w:rsidRPr="00B014A9" w:rsidRDefault="00015426" w:rsidP="00425CA5">
            <w:pPr>
              <w:jc w:val="center"/>
              <w:rPr>
                <w:b/>
                <w:bCs/>
                <w:iCs/>
                <w:sz w:val="22"/>
                <w:szCs w:val="22"/>
              </w:rPr>
            </w:pPr>
            <w:r>
              <w:rPr>
                <w:b/>
                <w:bCs/>
                <w:iCs/>
                <w:sz w:val="22"/>
                <w:szCs w:val="22"/>
              </w:rPr>
              <w:t>Not Applicable</w:t>
            </w:r>
          </w:p>
        </w:tc>
        <w:tc>
          <w:tcPr>
            <w:tcW w:w="1260" w:type="dxa"/>
            <w:tcBorders>
              <w:top w:val="single" w:sz="6" w:space="0" w:color="auto"/>
              <w:left w:val="single" w:sz="6" w:space="0" w:color="auto"/>
              <w:bottom w:val="single" w:sz="6" w:space="0" w:color="auto"/>
            </w:tcBorders>
          </w:tcPr>
          <w:p w14:paraId="53C667F3" w14:textId="77777777" w:rsidR="007B586E" w:rsidRPr="00B014A9" w:rsidRDefault="007B586E" w:rsidP="00425CA5">
            <w:pPr>
              <w:jc w:val="center"/>
              <w:rPr>
                <w:b/>
                <w:bCs/>
                <w:iCs/>
                <w:sz w:val="22"/>
                <w:szCs w:val="22"/>
              </w:rPr>
            </w:pPr>
          </w:p>
        </w:tc>
        <w:tc>
          <w:tcPr>
            <w:tcW w:w="2160" w:type="dxa"/>
            <w:tcBorders>
              <w:top w:val="single" w:sz="6" w:space="0" w:color="auto"/>
              <w:left w:val="single" w:sz="6" w:space="0" w:color="auto"/>
              <w:bottom w:val="single" w:sz="6" w:space="0" w:color="auto"/>
            </w:tcBorders>
          </w:tcPr>
          <w:p w14:paraId="7D8ECA89" w14:textId="77777777" w:rsidR="007B586E" w:rsidRPr="00B014A9" w:rsidRDefault="007B586E" w:rsidP="00425CA5">
            <w:pPr>
              <w:jc w:val="center"/>
              <w:rPr>
                <w:b/>
                <w:bCs/>
                <w:iCs/>
                <w:sz w:val="22"/>
                <w:szCs w:val="22"/>
              </w:rPr>
            </w:pPr>
          </w:p>
        </w:tc>
        <w:tc>
          <w:tcPr>
            <w:tcW w:w="2160" w:type="dxa"/>
            <w:tcBorders>
              <w:top w:val="single" w:sz="6" w:space="0" w:color="auto"/>
              <w:left w:val="single" w:sz="6" w:space="0" w:color="auto"/>
              <w:bottom w:val="single" w:sz="6" w:space="0" w:color="auto"/>
              <w:right w:val="double" w:sz="6" w:space="0" w:color="auto"/>
            </w:tcBorders>
          </w:tcPr>
          <w:p w14:paraId="69FCF43C" w14:textId="77777777" w:rsidR="007B586E" w:rsidRPr="00B014A9" w:rsidRDefault="007B586E" w:rsidP="00425CA5">
            <w:pPr>
              <w:jc w:val="center"/>
              <w:rPr>
                <w:b/>
                <w:bCs/>
                <w:iCs/>
                <w:sz w:val="22"/>
                <w:szCs w:val="22"/>
              </w:rPr>
            </w:pPr>
          </w:p>
        </w:tc>
      </w:tr>
      <w:tr w:rsidR="007B586E" w:rsidRPr="00B014A9" w14:paraId="439BD864" w14:textId="77777777" w:rsidTr="00C1223B">
        <w:trPr>
          <w:jc w:val="center"/>
        </w:trPr>
        <w:tc>
          <w:tcPr>
            <w:tcW w:w="2160" w:type="dxa"/>
            <w:tcBorders>
              <w:top w:val="single" w:sz="18" w:space="0" w:color="auto"/>
              <w:left w:val="single" w:sz="18" w:space="0" w:color="auto"/>
              <w:bottom w:val="single" w:sz="18" w:space="0" w:color="auto"/>
              <w:right w:val="single" w:sz="18" w:space="0" w:color="auto"/>
            </w:tcBorders>
            <w:shd w:val="clear" w:color="auto" w:fill="D9D9D9"/>
            <w:vAlign w:val="center"/>
          </w:tcPr>
          <w:p w14:paraId="379AC166" w14:textId="77777777" w:rsidR="007B586E" w:rsidRPr="00B014A9" w:rsidRDefault="007B586E">
            <w:pPr>
              <w:rPr>
                <w:b/>
                <w:bCs/>
                <w:iCs/>
                <w:sz w:val="22"/>
                <w:szCs w:val="22"/>
              </w:rPr>
            </w:pPr>
            <w:r w:rsidRPr="00B014A9">
              <w:rPr>
                <w:b/>
                <w:bCs/>
                <w:iCs/>
                <w:sz w:val="22"/>
                <w:szCs w:val="22"/>
              </w:rPr>
              <w:t>Foreign Currency #3</w:t>
            </w:r>
          </w:p>
          <w:p w14:paraId="46FA413E" w14:textId="77777777" w:rsidR="007B586E" w:rsidRPr="00B014A9" w:rsidRDefault="007B586E">
            <w:pPr>
              <w:rPr>
                <w:iCs/>
                <w:sz w:val="22"/>
                <w:szCs w:val="22"/>
                <w:u w:val="single"/>
              </w:rPr>
            </w:pPr>
            <w:r w:rsidRPr="00B014A9">
              <w:rPr>
                <w:iCs/>
                <w:sz w:val="22"/>
                <w:szCs w:val="22"/>
                <w:u w:val="single"/>
              </w:rPr>
              <w:tab/>
            </w:r>
          </w:p>
          <w:p w14:paraId="09A5C38A" w14:textId="77777777" w:rsidR="007B586E" w:rsidRPr="00B014A9" w:rsidRDefault="007B586E">
            <w:pPr>
              <w:rPr>
                <w:b/>
                <w:bCs/>
                <w:iCs/>
                <w:sz w:val="22"/>
                <w:szCs w:val="22"/>
              </w:rPr>
            </w:pPr>
          </w:p>
        </w:tc>
        <w:tc>
          <w:tcPr>
            <w:tcW w:w="1784" w:type="dxa"/>
            <w:tcBorders>
              <w:top w:val="single" w:sz="6" w:space="0" w:color="auto"/>
              <w:left w:val="single" w:sz="18" w:space="0" w:color="auto"/>
              <w:bottom w:val="single" w:sz="6" w:space="0" w:color="auto"/>
            </w:tcBorders>
          </w:tcPr>
          <w:p w14:paraId="374B3AB5" w14:textId="6D8D5CA7" w:rsidR="007B586E" w:rsidRPr="00B014A9" w:rsidRDefault="00015426" w:rsidP="00425CA5">
            <w:pPr>
              <w:jc w:val="center"/>
              <w:rPr>
                <w:b/>
                <w:bCs/>
                <w:iCs/>
                <w:sz w:val="22"/>
                <w:szCs w:val="22"/>
              </w:rPr>
            </w:pPr>
            <w:r>
              <w:rPr>
                <w:b/>
                <w:bCs/>
                <w:iCs/>
                <w:sz w:val="22"/>
                <w:szCs w:val="22"/>
              </w:rPr>
              <w:t>Not Applicable</w:t>
            </w:r>
          </w:p>
        </w:tc>
        <w:tc>
          <w:tcPr>
            <w:tcW w:w="1260" w:type="dxa"/>
            <w:tcBorders>
              <w:top w:val="single" w:sz="6" w:space="0" w:color="auto"/>
              <w:left w:val="single" w:sz="6" w:space="0" w:color="auto"/>
              <w:bottom w:val="single" w:sz="6" w:space="0" w:color="auto"/>
            </w:tcBorders>
          </w:tcPr>
          <w:p w14:paraId="5C1806B9" w14:textId="77777777" w:rsidR="007B586E" w:rsidRPr="00B014A9" w:rsidRDefault="007B586E" w:rsidP="00425CA5">
            <w:pPr>
              <w:jc w:val="center"/>
              <w:rPr>
                <w:b/>
                <w:bCs/>
                <w:iCs/>
                <w:sz w:val="22"/>
                <w:szCs w:val="22"/>
              </w:rPr>
            </w:pPr>
          </w:p>
        </w:tc>
        <w:tc>
          <w:tcPr>
            <w:tcW w:w="2160" w:type="dxa"/>
            <w:tcBorders>
              <w:top w:val="single" w:sz="6" w:space="0" w:color="auto"/>
              <w:left w:val="single" w:sz="6" w:space="0" w:color="auto"/>
            </w:tcBorders>
          </w:tcPr>
          <w:p w14:paraId="20C6C04D" w14:textId="77777777" w:rsidR="007B586E" w:rsidRPr="00B014A9" w:rsidRDefault="007B586E" w:rsidP="00425CA5">
            <w:pPr>
              <w:jc w:val="center"/>
              <w:rPr>
                <w:b/>
                <w:bCs/>
                <w:iCs/>
                <w:sz w:val="22"/>
                <w:szCs w:val="22"/>
              </w:rPr>
            </w:pPr>
          </w:p>
        </w:tc>
        <w:tc>
          <w:tcPr>
            <w:tcW w:w="2160" w:type="dxa"/>
            <w:tcBorders>
              <w:top w:val="single" w:sz="6" w:space="0" w:color="auto"/>
              <w:left w:val="single" w:sz="6" w:space="0" w:color="auto"/>
              <w:bottom w:val="single" w:sz="6" w:space="0" w:color="auto"/>
              <w:right w:val="double" w:sz="6" w:space="0" w:color="auto"/>
            </w:tcBorders>
          </w:tcPr>
          <w:p w14:paraId="03CBFC54" w14:textId="77777777" w:rsidR="007B586E" w:rsidRPr="00B014A9" w:rsidRDefault="007B586E" w:rsidP="00425CA5">
            <w:pPr>
              <w:jc w:val="center"/>
              <w:rPr>
                <w:b/>
                <w:bCs/>
                <w:iCs/>
                <w:sz w:val="22"/>
                <w:szCs w:val="22"/>
              </w:rPr>
            </w:pPr>
          </w:p>
        </w:tc>
      </w:tr>
      <w:tr w:rsidR="007B586E" w:rsidRPr="00B014A9" w14:paraId="0BB7BAC9" w14:textId="77777777" w:rsidTr="00C1223B">
        <w:trPr>
          <w:jc w:val="center"/>
        </w:trPr>
        <w:tc>
          <w:tcPr>
            <w:tcW w:w="2160" w:type="dxa"/>
            <w:tcBorders>
              <w:top w:val="single" w:sz="18" w:space="0" w:color="auto"/>
              <w:left w:val="single" w:sz="18" w:space="0" w:color="auto"/>
              <w:bottom w:val="single" w:sz="18" w:space="0" w:color="auto"/>
              <w:right w:val="single" w:sz="18" w:space="0" w:color="auto"/>
            </w:tcBorders>
            <w:shd w:val="clear" w:color="auto" w:fill="D9D9D9"/>
            <w:vAlign w:val="center"/>
          </w:tcPr>
          <w:p w14:paraId="4CC93ECE" w14:textId="77777777" w:rsidR="007B586E" w:rsidRPr="00B014A9" w:rsidRDefault="007B586E">
            <w:pPr>
              <w:rPr>
                <w:b/>
                <w:bCs/>
                <w:iCs/>
                <w:sz w:val="22"/>
                <w:szCs w:val="22"/>
              </w:rPr>
            </w:pPr>
            <w:r w:rsidRPr="00B014A9">
              <w:rPr>
                <w:b/>
                <w:bCs/>
                <w:iCs/>
                <w:sz w:val="22"/>
                <w:szCs w:val="22"/>
              </w:rPr>
              <w:t>Net Bid Price</w:t>
            </w:r>
          </w:p>
        </w:tc>
        <w:tc>
          <w:tcPr>
            <w:tcW w:w="1784" w:type="dxa"/>
            <w:tcBorders>
              <w:top w:val="single" w:sz="6" w:space="0" w:color="auto"/>
              <w:left w:val="single" w:sz="18" w:space="0" w:color="auto"/>
              <w:bottom w:val="single" w:sz="6" w:space="0" w:color="auto"/>
            </w:tcBorders>
            <w:shd w:val="thinDiagStripe" w:color="auto" w:fill="auto"/>
          </w:tcPr>
          <w:p w14:paraId="5F7B53CE" w14:textId="77777777" w:rsidR="007B586E" w:rsidRPr="00B014A9" w:rsidRDefault="007B586E" w:rsidP="00425CA5">
            <w:pPr>
              <w:jc w:val="center"/>
              <w:rPr>
                <w:b/>
                <w:bCs/>
                <w:iCs/>
                <w:sz w:val="22"/>
                <w:szCs w:val="22"/>
              </w:rPr>
            </w:pPr>
          </w:p>
        </w:tc>
        <w:tc>
          <w:tcPr>
            <w:tcW w:w="1260" w:type="dxa"/>
            <w:tcBorders>
              <w:top w:val="single" w:sz="6" w:space="0" w:color="auto"/>
              <w:bottom w:val="single" w:sz="6" w:space="0" w:color="auto"/>
            </w:tcBorders>
            <w:shd w:val="thinDiagStripe" w:color="auto" w:fill="auto"/>
          </w:tcPr>
          <w:p w14:paraId="194AE00D" w14:textId="77777777" w:rsidR="007B586E" w:rsidRPr="00B014A9" w:rsidRDefault="007B586E" w:rsidP="00425CA5">
            <w:pPr>
              <w:jc w:val="center"/>
              <w:rPr>
                <w:b/>
                <w:bCs/>
                <w:iCs/>
                <w:sz w:val="22"/>
                <w:szCs w:val="22"/>
              </w:rPr>
            </w:pPr>
          </w:p>
        </w:tc>
        <w:tc>
          <w:tcPr>
            <w:tcW w:w="2160" w:type="dxa"/>
            <w:tcBorders>
              <w:top w:val="single" w:sz="12" w:space="0" w:color="auto"/>
              <w:left w:val="single" w:sz="12" w:space="0" w:color="auto"/>
              <w:bottom w:val="single" w:sz="12" w:space="0" w:color="auto"/>
              <w:right w:val="single" w:sz="12" w:space="0" w:color="auto"/>
            </w:tcBorders>
          </w:tcPr>
          <w:p w14:paraId="688220DF" w14:textId="77777777" w:rsidR="007B586E" w:rsidRPr="00B014A9" w:rsidRDefault="007B586E" w:rsidP="00425CA5">
            <w:pPr>
              <w:jc w:val="center"/>
              <w:rPr>
                <w:b/>
                <w:bCs/>
                <w:iCs/>
                <w:sz w:val="22"/>
                <w:szCs w:val="22"/>
                <w:u w:val="single"/>
              </w:rPr>
            </w:pPr>
          </w:p>
          <w:p w14:paraId="6333F628" w14:textId="77777777" w:rsidR="007B586E" w:rsidRPr="00B014A9" w:rsidRDefault="007B586E" w:rsidP="00425CA5">
            <w:pPr>
              <w:jc w:val="center"/>
              <w:rPr>
                <w:sz w:val="22"/>
                <w:szCs w:val="22"/>
              </w:rPr>
            </w:pPr>
          </w:p>
        </w:tc>
        <w:tc>
          <w:tcPr>
            <w:tcW w:w="2160" w:type="dxa"/>
            <w:tcBorders>
              <w:top w:val="single" w:sz="6" w:space="0" w:color="auto"/>
              <w:left w:val="nil"/>
              <w:bottom w:val="single" w:sz="6" w:space="0" w:color="auto"/>
              <w:right w:val="double" w:sz="6" w:space="0" w:color="auto"/>
            </w:tcBorders>
            <w:vAlign w:val="center"/>
          </w:tcPr>
          <w:p w14:paraId="5B7752FE" w14:textId="77777777" w:rsidR="007B586E" w:rsidRPr="00B014A9" w:rsidRDefault="007B586E" w:rsidP="00425CA5">
            <w:pPr>
              <w:jc w:val="center"/>
              <w:rPr>
                <w:b/>
                <w:bCs/>
                <w:iCs/>
                <w:sz w:val="22"/>
                <w:szCs w:val="22"/>
              </w:rPr>
            </w:pPr>
            <w:r w:rsidRPr="00B014A9">
              <w:rPr>
                <w:b/>
                <w:bCs/>
                <w:iCs/>
                <w:sz w:val="22"/>
                <w:szCs w:val="22"/>
              </w:rPr>
              <w:t>100.00</w:t>
            </w:r>
          </w:p>
        </w:tc>
      </w:tr>
      <w:tr w:rsidR="00C1223B" w:rsidRPr="00B014A9" w14:paraId="7AA966B6" w14:textId="77777777" w:rsidTr="00391E5B">
        <w:trPr>
          <w:jc w:val="center"/>
        </w:trPr>
        <w:tc>
          <w:tcPr>
            <w:tcW w:w="2160" w:type="dxa"/>
            <w:tcBorders>
              <w:top w:val="single" w:sz="18" w:space="0" w:color="auto"/>
              <w:left w:val="single" w:sz="18" w:space="0" w:color="auto"/>
              <w:bottom w:val="single" w:sz="18" w:space="0" w:color="auto"/>
              <w:right w:val="single" w:sz="18" w:space="0" w:color="auto"/>
            </w:tcBorders>
            <w:shd w:val="clear" w:color="auto" w:fill="D9D9D9"/>
            <w:vAlign w:val="center"/>
          </w:tcPr>
          <w:p w14:paraId="228562B3" w14:textId="77777777" w:rsidR="00C1223B" w:rsidRPr="00B014A9" w:rsidRDefault="00C1223B" w:rsidP="00C1223B">
            <w:pPr>
              <w:rPr>
                <w:b/>
                <w:bCs/>
                <w:iCs/>
                <w:sz w:val="22"/>
                <w:szCs w:val="22"/>
              </w:rPr>
            </w:pPr>
            <w:r w:rsidRPr="00B014A9">
              <w:rPr>
                <w:b/>
                <w:bCs/>
                <w:iCs/>
                <w:sz w:val="22"/>
                <w:szCs w:val="22"/>
              </w:rPr>
              <w:t>Provisional Sums Expressed in Local Currency</w:t>
            </w:r>
          </w:p>
        </w:tc>
        <w:tc>
          <w:tcPr>
            <w:tcW w:w="1784" w:type="dxa"/>
            <w:tcBorders>
              <w:top w:val="single" w:sz="6" w:space="0" w:color="auto"/>
              <w:left w:val="single" w:sz="18" w:space="0" w:color="auto"/>
              <w:bottom w:val="single" w:sz="6" w:space="0" w:color="auto"/>
              <w:right w:val="single" w:sz="6" w:space="0" w:color="auto"/>
            </w:tcBorders>
            <w:vAlign w:val="center"/>
          </w:tcPr>
          <w:p w14:paraId="722830E9" w14:textId="3F80B2C9" w:rsidR="00C1223B" w:rsidRPr="00C1223B" w:rsidRDefault="00C1223B" w:rsidP="00C1223B">
            <w:pPr>
              <w:jc w:val="center"/>
              <w:rPr>
                <w:rFonts w:ascii="Arial" w:hAnsi="Arial" w:cs="Arial"/>
                <w:b/>
                <w:bCs/>
                <w:i/>
                <w:iCs/>
                <w:sz w:val="18"/>
                <w:szCs w:val="18"/>
              </w:rPr>
            </w:pPr>
            <w:r w:rsidRPr="000D4B7C">
              <w:rPr>
                <w:rFonts w:ascii="Arial" w:hAnsi="Arial" w:cs="Arial"/>
                <w:b/>
                <w:bCs/>
                <w:i/>
                <w:iCs/>
                <w:sz w:val="18"/>
                <w:szCs w:val="18"/>
              </w:rPr>
              <w:t>M</w:t>
            </w:r>
            <w:r>
              <w:rPr>
                <w:rFonts w:ascii="Arial" w:hAnsi="Arial" w:cs="Arial"/>
                <w:b/>
                <w:bCs/>
                <w:i/>
                <w:iCs/>
                <w:sz w:val="18"/>
                <w:szCs w:val="18"/>
              </w:rPr>
              <w:t>RF</w:t>
            </w:r>
            <w:r w:rsidRPr="000D4B7C">
              <w:rPr>
                <w:rFonts w:ascii="Arial" w:hAnsi="Arial" w:cs="Arial"/>
                <w:b/>
                <w:bCs/>
                <w:i/>
                <w:iCs/>
                <w:sz w:val="18"/>
                <w:szCs w:val="18"/>
              </w:rPr>
              <w:t xml:space="preserve"> </w:t>
            </w:r>
            <w:r>
              <w:rPr>
                <w:rFonts w:ascii="Arial" w:hAnsi="Arial" w:cs="Arial"/>
                <w:b/>
                <w:bCs/>
                <w:i/>
                <w:iCs/>
                <w:sz w:val="18"/>
                <w:szCs w:val="18"/>
              </w:rPr>
              <w:t>2</w:t>
            </w:r>
            <w:r w:rsidRPr="000D4B7C">
              <w:rPr>
                <w:rFonts w:ascii="Arial" w:hAnsi="Arial" w:cs="Arial"/>
                <w:b/>
                <w:bCs/>
                <w:i/>
                <w:iCs/>
                <w:sz w:val="18"/>
                <w:szCs w:val="18"/>
              </w:rPr>
              <w:t>,</w:t>
            </w:r>
            <w:r>
              <w:rPr>
                <w:rFonts w:ascii="Arial" w:hAnsi="Arial" w:cs="Arial"/>
                <w:b/>
                <w:bCs/>
                <w:i/>
                <w:iCs/>
                <w:sz w:val="18"/>
                <w:szCs w:val="18"/>
              </w:rPr>
              <w:t>5</w:t>
            </w:r>
            <w:r w:rsidRPr="000D4B7C">
              <w:rPr>
                <w:rFonts w:ascii="Arial" w:hAnsi="Arial" w:cs="Arial"/>
                <w:b/>
                <w:bCs/>
                <w:i/>
                <w:iCs/>
                <w:sz w:val="18"/>
                <w:szCs w:val="18"/>
              </w:rPr>
              <w:t>00,000.00</w:t>
            </w:r>
          </w:p>
        </w:tc>
        <w:tc>
          <w:tcPr>
            <w:tcW w:w="1260" w:type="dxa"/>
            <w:tcBorders>
              <w:top w:val="single" w:sz="6" w:space="0" w:color="auto"/>
              <w:left w:val="single" w:sz="6" w:space="0" w:color="auto"/>
              <w:bottom w:val="single" w:sz="6" w:space="0" w:color="auto"/>
              <w:right w:val="single" w:sz="6" w:space="0" w:color="auto"/>
            </w:tcBorders>
          </w:tcPr>
          <w:p w14:paraId="0AE94A37" w14:textId="5294BCCD" w:rsidR="00C1223B" w:rsidRPr="00B014A9" w:rsidRDefault="00C1223B" w:rsidP="00C1223B">
            <w:pPr>
              <w:jc w:val="center"/>
              <w:rPr>
                <w:b/>
                <w:bCs/>
                <w:iCs/>
                <w:sz w:val="22"/>
                <w:szCs w:val="22"/>
              </w:rPr>
            </w:pPr>
          </w:p>
        </w:tc>
        <w:tc>
          <w:tcPr>
            <w:tcW w:w="2160" w:type="dxa"/>
            <w:tcBorders>
              <w:left w:val="single" w:sz="6" w:space="0" w:color="auto"/>
              <w:right w:val="single" w:sz="6" w:space="0" w:color="auto"/>
            </w:tcBorders>
            <w:vAlign w:val="center"/>
          </w:tcPr>
          <w:p w14:paraId="32D0E54A" w14:textId="5936FB98" w:rsidR="00C1223B" w:rsidRPr="00B014A9" w:rsidRDefault="00C1223B" w:rsidP="00C1223B">
            <w:pPr>
              <w:jc w:val="center"/>
              <w:rPr>
                <w:b/>
                <w:bCs/>
                <w:i/>
                <w:iCs/>
                <w:sz w:val="22"/>
                <w:szCs w:val="22"/>
              </w:rPr>
            </w:pPr>
            <w:r w:rsidRPr="000D4B7C">
              <w:rPr>
                <w:rFonts w:ascii="Arial" w:hAnsi="Arial" w:cs="Arial"/>
                <w:b/>
                <w:bCs/>
                <w:i/>
                <w:iCs/>
                <w:sz w:val="18"/>
                <w:szCs w:val="18"/>
              </w:rPr>
              <w:t>M</w:t>
            </w:r>
            <w:r>
              <w:rPr>
                <w:rFonts w:ascii="Arial" w:hAnsi="Arial" w:cs="Arial"/>
                <w:b/>
                <w:bCs/>
                <w:i/>
                <w:iCs/>
                <w:sz w:val="18"/>
                <w:szCs w:val="18"/>
              </w:rPr>
              <w:t>RF</w:t>
            </w:r>
            <w:r w:rsidRPr="000D4B7C">
              <w:rPr>
                <w:rFonts w:ascii="Arial" w:hAnsi="Arial" w:cs="Arial"/>
                <w:b/>
                <w:bCs/>
                <w:i/>
                <w:iCs/>
                <w:sz w:val="18"/>
                <w:szCs w:val="18"/>
              </w:rPr>
              <w:t xml:space="preserve"> </w:t>
            </w:r>
            <w:r>
              <w:rPr>
                <w:rFonts w:ascii="Arial" w:hAnsi="Arial" w:cs="Arial"/>
                <w:b/>
                <w:bCs/>
                <w:i/>
                <w:iCs/>
                <w:sz w:val="18"/>
                <w:szCs w:val="18"/>
              </w:rPr>
              <w:t>2</w:t>
            </w:r>
            <w:r w:rsidRPr="000D4B7C">
              <w:rPr>
                <w:rFonts w:ascii="Arial" w:hAnsi="Arial" w:cs="Arial"/>
                <w:b/>
                <w:bCs/>
                <w:i/>
                <w:iCs/>
                <w:sz w:val="18"/>
                <w:szCs w:val="18"/>
              </w:rPr>
              <w:t>,</w:t>
            </w:r>
            <w:r>
              <w:rPr>
                <w:rFonts w:ascii="Arial" w:hAnsi="Arial" w:cs="Arial"/>
                <w:b/>
                <w:bCs/>
                <w:i/>
                <w:iCs/>
                <w:sz w:val="18"/>
                <w:szCs w:val="18"/>
              </w:rPr>
              <w:t>5</w:t>
            </w:r>
            <w:r w:rsidRPr="000D4B7C">
              <w:rPr>
                <w:rFonts w:ascii="Arial" w:hAnsi="Arial" w:cs="Arial"/>
                <w:b/>
                <w:bCs/>
                <w:i/>
                <w:iCs/>
                <w:sz w:val="18"/>
                <w:szCs w:val="18"/>
              </w:rPr>
              <w:t>00,000.00</w:t>
            </w:r>
          </w:p>
        </w:tc>
        <w:tc>
          <w:tcPr>
            <w:tcW w:w="2160" w:type="dxa"/>
            <w:tcBorders>
              <w:top w:val="single" w:sz="6" w:space="0" w:color="auto"/>
              <w:left w:val="single" w:sz="6" w:space="0" w:color="auto"/>
              <w:bottom w:val="single" w:sz="6" w:space="0" w:color="auto"/>
              <w:right w:val="double" w:sz="6" w:space="0" w:color="auto"/>
            </w:tcBorders>
          </w:tcPr>
          <w:p w14:paraId="12F92266" w14:textId="77777777" w:rsidR="00C1223B" w:rsidRPr="00B014A9" w:rsidRDefault="00C1223B" w:rsidP="00C1223B">
            <w:pPr>
              <w:jc w:val="center"/>
              <w:rPr>
                <w:b/>
                <w:bCs/>
                <w:iCs/>
                <w:sz w:val="22"/>
                <w:szCs w:val="22"/>
              </w:rPr>
            </w:pPr>
          </w:p>
        </w:tc>
      </w:tr>
      <w:tr w:rsidR="00CF6641" w:rsidRPr="00B014A9" w14:paraId="25E0885C" w14:textId="77777777" w:rsidTr="00C1223B">
        <w:trPr>
          <w:jc w:val="center"/>
        </w:trPr>
        <w:tc>
          <w:tcPr>
            <w:tcW w:w="2160" w:type="dxa"/>
            <w:tcBorders>
              <w:top w:val="single" w:sz="18" w:space="0" w:color="auto"/>
              <w:left w:val="single" w:sz="18" w:space="0" w:color="auto"/>
              <w:bottom w:val="single" w:sz="18" w:space="0" w:color="auto"/>
              <w:right w:val="single" w:sz="18" w:space="0" w:color="auto"/>
            </w:tcBorders>
            <w:shd w:val="clear" w:color="auto" w:fill="D9D9D9"/>
            <w:vAlign w:val="center"/>
          </w:tcPr>
          <w:p w14:paraId="4FD65525" w14:textId="77777777" w:rsidR="00CF6641" w:rsidRPr="00B014A9" w:rsidRDefault="00CF6641" w:rsidP="00CF6641">
            <w:pPr>
              <w:rPr>
                <w:b/>
                <w:bCs/>
                <w:iCs/>
                <w:sz w:val="22"/>
                <w:szCs w:val="22"/>
              </w:rPr>
            </w:pPr>
            <w:r w:rsidRPr="00B014A9">
              <w:rPr>
                <w:b/>
                <w:bCs/>
                <w:iCs/>
                <w:sz w:val="22"/>
                <w:szCs w:val="22"/>
              </w:rPr>
              <w:t>BID PRICE</w:t>
            </w:r>
          </w:p>
        </w:tc>
        <w:tc>
          <w:tcPr>
            <w:tcW w:w="1784" w:type="dxa"/>
            <w:tcBorders>
              <w:top w:val="single" w:sz="6" w:space="0" w:color="auto"/>
              <w:left w:val="single" w:sz="18" w:space="0" w:color="auto"/>
              <w:bottom w:val="single" w:sz="6" w:space="0" w:color="auto"/>
            </w:tcBorders>
            <w:shd w:val="thinDiagStripe" w:color="auto" w:fill="auto"/>
          </w:tcPr>
          <w:p w14:paraId="6C8D3E30" w14:textId="77777777" w:rsidR="00CF6641" w:rsidRPr="00B014A9" w:rsidRDefault="00CF6641" w:rsidP="00CF6641">
            <w:pPr>
              <w:rPr>
                <w:b/>
                <w:bCs/>
                <w:iCs/>
                <w:sz w:val="22"/>
                <w:szCs w:val="22"/>
              </w:rPr>
            </w:pPr>
          </w:p>
        </w:tc>
        <w:tc>
          <w:tcPr>
            <w:tcW w:w="1260" w:type="dxa"/>
            <w:tcBorders>
              <w:top w:val="single" w:sz="6" w:space="0" w:color="auto"/>
              <w:bottom w:val="single" w:sz="6" w:space="0" w:color="auto"/>
            </w:tcBorders>
            <w:shd w:val="thinDiagStripe" w:color="auto" w:fill="auto"/>
          </w:tcPr>
          <w:p w14:paraId="019797CD" w14:textId="77777777" w:rsidR="00CF6641" w:rsidRPr="00B014A9" w:rsidRDefault="00CF6641" w:rsidP="00CF6641">
            <w:pPr>
              <w:rPr>
                <w:b/>
                <w:bCs/>
                <w:iCs/>
                <w:sz w:val="22"/>
                <w:szCs w:val="22"/>
              </w:rPr>
            </w:pPr>
          </w:p>
        </w:tc>
        <w:tc>
          <w:tcPr>
            <w:tcW w:w="2160" w:type="dxa"/>
            <w:tcBorders>
              <w:top w:val="single" w:sz="12" w:space="0" w:color="auto"/>
              <w:left w:val="single" w:sz="12" w:space="0" w:color="auto"/>
              <w:bottom w:val="double" w:sz="6" w:space="0" w:color="auto"/>
              <w:right w:val="single" w:sz="12" w:space="0" w:color="auto"/>
            </w:tcBorders>
          </w:tcPr>
          <w:p w14:paraId="2FA7375D" w14:textId="77777777" w:rsidR="00CF6641" w:rsidRPr="00B014A9" w:rsidRDefault="00CF6641" w:rsidP="00CF6641">
            <w:pPr>
              <w:rPr>
                <w:b/>
                <w:bCs/>
                <w:iCs/>
                <w:sz w:val="22"/>
                <w:szCs w:val="22"/>
              </w:rPr>
            </w:pPr>
          </w:p>
          <w:p w14:paraId="3D03C4DA" w14:textId="77777777" w:rsidR="00CF6641" w:rsidRPr="00B014A9" w:rsidRDefault="00CF6641" w:rsidP="00CF6641">
            <w:pPr>
              <w:rPr>
                <w:b/>
                <w:bCs/>
                <w:iCs/>
                <w:sz w:val="22"/>
                <w:szCs w:val="22"/>
              </w:rPr>
            </w:pPr>
          </w:p>
        </w:tc>
        <w:tc>
          <w:tcPr>
            <w:tcW w:w="2160" w:type="dxa"/>
            <w:tcBorders>
              <w:top w:val="single" w:sz="6" w:space="0" w:color="auto"/>
              <w:left w:val="nil"/>
              <w:bottom w:val="double" w:sz="6" w:space="0" w:color="auto"/>
              <w:right w:val="double" w:sz="6" w:space="0" w:color="auto"/>
            </w:tcBorders>
          </w:tcPr>
          <w:p w14:paraId="54A3AAE9" w14:textId="77777777" w:rsidR="00CF6641" w:rsidRPr="00B014A9" w:rsidRDefault="00CF6641" w:rsidP="00CF6641">
            <w:pPr>
              <w:rPr>
                <w:b/>
                <w:bCs/>
                <w:iCs/>
                <w:sz w:val="22"/>
                <w:szCs w:val="22"/>
              </w:rPr>
            </w:pPr>
          </w:p>
        </w:tc>
      </w:tr>
    </w:tbl>
    <w:p w14:paraId="31DBF17D" w14:textId="77777777" w:rsidR="007B586E" w:rsidRPr="00B014A9" w:rsidRDefault="007B586E"/>
    <w:p w14:paraId="5DCC0780" w14:textId="77777777" w:rsidR="007B586E" w:rsidRPr="00B014A9" w:rsidRDefault="007B586E"/>
    <w:p w14:paraId="77489117" w14:textId="77777777" w:rsidR="007B586E" w:rsidRPr="00B014A9" w:rsidRDefault="007B586E">
      <w:pPr>
        <w:pStyle w:val="S4-Header2"/>
      </w:pPr>
      <w:r w:rsidRPr="00B014A9">
        <w:br w:type="page"/>
      </w:r>
      <w:bookmarkStart w:id="461" w:name="_Toc197160035"/>
      <w:bookmarkEnd w:id="460"/>
      <w:r w:rsidRPr="00B014A9">
        <w:lastRenderedPageBreak/>
        <w:t>Table(s) of Adjustment Data</w:t>
      </w:r>
      <w:bookmarkEnd w:id="461"/>
    </w:p>
    <w:p w14:paraId="35F30628" w14:textId="77777777" w:rsidR="007B586E" w:rsidRPr="00B014A9" w:rsidRDefault="007B586E"/>
    <w:p w14:paraId="47400E76" w14:textId="77777777" w:rsidR="007B586E" w:rsidRPr="00B014A9" w:rsidRDefault="007B586E">
      <w:pPr>
        <w:rPr>
          <w:b/>
          <w:bCs/>
        </w:rPr>
      </w:pPr>
      <w:r w:rsidRPr="00B014A9">
        <w:rPr>
          <w:b/>
          <w:bCs/>
        </w:rPr>
        <w:t xml:space="preserve">Table </w:t>
      </w:r>
      <w:proofErr w:type="gramStart"/>
      <w:r w:rsidRPr="00B014A9">
        <w:rPr>
          <w:b/>
          <w:bCs/>
        </w:rPr>
        <w:t>A</w:t>
      </w:r>
      <w:proofErr w:type="gramEnd"/>
      <w:r w:rsidRPr="00B014A9">
        <w:rPr>
          <w:b/>
          <w:bCs/>
        </w:rPr>
        <w:t xml:space="preserve"> - Local Currency</w:t>
      </w:r>
    </w:p>
    <w:p w14:paraId="7F77AE36" w14:textId="77777777" w:rsidR="005D6878" w:rsidRPr="00B014A9" w:rsidRDefault="005D6878">
      <w:pPr>
        <w:rPr>
          <w:b/>
          <w:bCs/>
        </w:rPr>
      </w:pPr>
    </w:p>
    <w:tbl>
      <w:tblPr>
        <w:tblW w:w="9144" w:type="dxa"/>
        <w:jc w:val="center"/>
        <w:tblLayout w:type="fixed"/>
        <w:tblCellMar>
          <w:left w:w="72" w:type="dxa"/>
          <w:right w:w="72" w:type="dxa"/>
        </w:tblCellMar>
        <w:tblLook w:val="0000" w:firstRow="0" w:lastRow="0" w:firstColumn="0" w:lastColumn="0" w:noHBand="0" w:noVBand="0"/>
      </w:tblPr>
      <w:tblGrid>
        <w:gridCol w:w="1267"/>
        <w:gridCol w:w="1483"/>
        <w:gridCol w:w="1483"/>
        <w:gridCol w:w="1483"/>
        <w:gridCol w:w="1853"/>
        <w:gridCol w:w="1575"/>
      </w:tblGrid>
      <w:tr w:rsidR="007B586E" w:rsidRPr="00B014A9" w14:paraId="7B544686" w14:textId="77777777" w:rsidTr="00A755AC">
        <w:trPr>
          <w:cantSplit/>
          <w:jc w:val="center"/>
        </w:trPr>
        <w:tc>
          <w:tcPr>
            <w:tcW w:w="1267" w:type="dxa"/>
            <w:tcBorders>
              <w:top w:val="single" w:sz="18" w:space="0" w:color="auto"/>
              <w:left w:val="single" w:sz="18" w:space="0" w:color="auto"/>
              <w:bottom w:val="single" w:sz="18" w:space="0" w:color="auto"/>
              <w:right w:val="single" w:sz="18" w:space="0" w:color="auto"/>
            </w:tcBorders>
            <w:shd w:val="clear" w:color="auto" w:fill="D9D9D9"/>
            <w:vAlign w:val="center"/>
          </w:tcPr>
          <w:p w14:paraId="2D635CA8" w14:textId="77777777" w:rsidR="007B586E" w:rsidRPr="00B014A9" w:rsidRDefault="007B586E" w:rsidP="005D6878">
            <w:pPr>
              <w:jc w:val="center"/>
              <w:rPr>
                <w:b/>
                <w:bCs/>
                <w:iCs/>
                <w:sz w:val="20"/>
                <w:szCs w:val="20"/>
              </w:rPr>
            </w:pPr>
            <w:r w:rsidRPr="00B014A9">
              <w:rPr>
                <w:b/>
                <w:bCs/>
                <w:iCs/>
                <w:sz w:val="20"/>
                <w:szCs w:val="20"/>
              </w:rPr>
              <w:t>Index</w:t>
            </w:r>
          </w:p>
          <w:p w14:paraId="57E6696E" w14:textId="77777777" w:rsidR="007B586E" w:rsidRPr="00B014A9" w:rsidRDefault="007B586E" w:rsidP="005D6878">
            <w:pPr>
              <w:jc w:val="center"/>
              <w:rPr>
                <w:b/>
                <w:bCs/>
                <w:iCs/>
                <w:sz w:val="20"/>
                <w:szCs w:val="20"/>
              </w:rPr>
            </w:pPr>
            <w:r w:rsidRPr="00B014A9">
              <w:rPr>
                <w:b/>
                <w:bCs/>
                <w:iCs/>
                <w:sz w:val="20"/>
                <w:szCs w:val="20"/>
              </w:rPr>
              <w:t>Code</w:t>
            </w:r>
          </w:p>
        </w:tc>
        <w:tc>
          <w:tcPr>
            <w:tcW w:w="1483" w:type="dxa"/>
            <w:tcBorders>
              <w:top w:val="single" w:sz="18" w:space="0" w:color="auto"/>
              <w:left w:val="single" w:sz="18" w:space="0" w:color="auto"/>
              <w:bottom w:val="single" w:sz="18" w:space="0" w:color="auto"/>
              <w:right w:val="single" w:sz="18" w:space="0" w:color="auto"/>
            </w:tcBorders>
            <w:shd w:val="clear" w:color="auto" w:fill="D9D9D9"/>
            <w:vAlign w:val="center"/>
          </w:tcPr>
          <w:p w14:paraId="3D6776FB" w14:textId="77777777" w:rsidR="007B586E" w:rsidRPr="00B014A9" w:rsidRDefault="007B586E" w:rsidP="005D6878">
            <w:pPr>
              <w:jc w:val="center"/>
              <w:rPr>
                <w:b/>
                <w:bCs/>
                <w:iCs/>
                <w:sz w:val="20"/>
                <w:szCs w:val="20"/>
              </w:rPr>
            </w:pPr>
            <w:r w:rsidRPr="00B014A9">
              <w:rPr>
                <w:b/>
                <w:bCs/>
                <w:iCs/>
                <w:sz w:val="20"/>
                <w:szCs w:val="20"/>
              </w:rPr>
              <w:t>Index Description</w:t>
            </w:r>
          </w:p>
        </w:tc>
        <w:tc>
          <w:tcPr>
            <w:tcW w:w="1483" w:type="dxa"/>
            <w:tcBorders>
              <w:top w:val="single" w:sz="18" w:space="0" w:color="auto"/>
              <w:left w:val="single" w:sz="18" w:space="0" w:color="auto"/>
              <w:bottom w:val="single" w:sz="18" w:space="0" w:color="auto"/>
              <w:right w:val="single" w:sz="18" w:space="0" w:color="auto"/>
            </w:tcBorders>
            <w:shd w:val="clear" w:color="auto" w:fill="D9D9D9"/>
            <w:vAlign w:val="center"/>
          </w:tcPr>
          <w:p w14:paraId="454C42BD" w14:textId="77777777" w:rsidR="007B586E" w:rsidRPr="00B014A9" w:rsidRDefault="007B586E" w:rsidP="005D6878">
            <w:pPr>
              <w:jc w:val="center"/>
              <w:rPr>
                <w:b/>
                <w:bCs/>
                <w:iCs/>
                <w:sz w:val="20"/>
                <w:szCs w:val="20"/>
              </w:rPr>
            </w:pPr>
            <w:r w:rsidRPr="00B014A9">
              <w:rPr>
                <w:b/>
                <w:bCs/>
                <w:iCs/>
                <w:sz w:val="20"/>
                <w:szCs w:val="20"/>
              </w:rPr>
              <w:t>Source of Index</w:t>
            </w:r>
          </w:p>
        </w:tc>
        <w:tc>
          <w:tcPr>
            <w:tcW w:w="1483" w:type="dxa"/>
            <w:tcBorders>
              <w:top w:val="single" w:sz="18" w:space="0" w:color="auto"/>
              <w:left w:val="single" w:sz="18" w:space="0" w:color="auto"/>
              <w:bottom w:val="single" w:sz="18" w:space="0" w:color="auto"/>
              <w:right w:val="single" w:sz="18" w:space="0" w:color="auto"/>
            </w:tcBorders>
            <w:shd w:val="clear" w:color="auto" w:fill="D9D9D9"/>
            <w:vAlign w:val="center"/>
          </w:tcPr>
          <w:p w14:paraId="19A93869" w14:textId="77777777" w:rsidR="007B586E" w:rsidRPr="00B014A9" w:rsidRDefault="007B586E" w:rsidP="005D6878">
            <w:pPr>
              <w:jc w:val="center"/>
              <w:rPr>
                <w:b/>
                <w:bCs/>
                <w:iCs/>
                <w:sz w:val="20"/>
                <w:szCs w:val="20"/>
              </w:rPr>
            </w:pPr>
            <w:r w:rsidRPr="00B014A9">
              <w:rPr>
                <w:b/>
                <w:bCs/>
                <w:iCs/>
                <w:sz w:val="20"/>
                <w:szCs w:val="20"/>
              </w:rPr>
              <w:t>Base Value</w:t>
            </w:r>
          </w:p>
          <w:p w14:paraId="0BE5CF44" w14:textId="77777777" w:rsidR="007B586E" w:rsidRPr="00B014A9" w:rsidRDefault="007B586E" w:rsidP="005D6878">
            <w:pPr>
              <w:jc w:val="center"/>
              <w:rPr>
                <w:b/>
                <w:bCs/>
                <w:iCs/>
                <w:sz w:val="20"/>
                <w:szCs w:val="20"/>
              </w:rPr>
            </w:pPr>
            <w:r w:rsidRPr="00B014A9">
              <w:rPr>
                <w:b/>
                <w:bCs/>
                <w:iCs/>
                <w:sz w:val="20"/>
                <w:szCs w:val="20"/>
              </w:rPr>
              <w:t>and Date</w:t>
            </w:r>
          </w:p>
        </w:tc>
        <w:tc>
          <w:tcPr>
            <w:tcW w:w="1853" w:type="dxa"/>
            <w:tcBorders>
              <w:top w:val="single" w:sz="18" w:space="0" w:color="auto"/>
              <w:left w:val="single" w:sz="18" w:space="0" w:color="auto"/>
              <w:bottom w:val="single" w:sz="18" w:space="0" w:color="auto"/>
              <w:right w:val="single" w:sz="18" w:space="0" w:color="auto"/>
            </w:tcBorders>
            <w:shd w:val="clear" w:color="auto" w:fill="D9D9D9"/>
            <w:vAlign w:val="center"/>
          </w:tcPr>
          <w:p w14:paraId="0A4D233F" w14:textId="77777777" w:rsidR="007B586E" w:rsidRPr="00B014A9" w:rsidRDefault="007B586E" w:rsidP="005D6878">
            <w:pPr>
              <w:jc w:val="center"/>
              <w:rPr>
                <w:b/>
                <w:bCs/>
                <w:iCs/>
                <w:sz w:val="20"/>
                <w:szCs w:val="20"/>
              </w:rPr>
            </w:pPr>
            <w:r w:rsidRPr="00B014A9">
              <w:rPr>
                <w:b/>
                <w:bCs/>
                <w:iCs/>
                <w:sz w:val="20"/>
                <w:szCs w:val="20"/>
              </w:rPr>
              <w:t>Bidder’s</w:t>
            </w:r>
          </w:p>
          <w:p w14:paraId="4C4DDC90" w14:textId="77777777" w:rsidR="007B586E" w:rsidRPr="00B014A9" w:rsidRDefault="007B586E" w:rsidP="005D6878">
            <w:pPr>
              <w:jc w:val="center"/>
              <w:rPr>
                <w:b/>
                <w:bCs/>
                <w:iCs/>
                <w:sz w:val="20"/>
                <w:szCs w:val="20"/>
              </w:rPr>
            </w:pPr>
            <w:r w:rsidRPr="00B014A9">
              <w:rPr>
                <w:b/>
                <w:bCs/>
                <w:iCs/>
                <w:sz w:val="20"/>
                <w:szCs w:val="20"/>
              </w:rPr>
              <w:t>Local Currency Amount</w:t>
            </w:r>
          </w:p>
        </w:tc>
        <w:tc>
          <w:tcPr>
            <w:tcW w:w="1575" w:type="dxa"/>
            <w:tcBorders>
              <w:top w:val="single" w:sz="18" w:space="0" w:color="auto"/>
              <w:left w:val="single" w:sz="18" w:space="0" w:color="auto"/>
              <w:bottom w:val="single" w:sz="18" w:space="0" w:color="auto"/>
              <w:right w:val="single" w:sz="18" w:space="0" w:color="auto"/>
            </w:tcBorders>
            <w:shd w:val="clear" w:color="auto" w:fill="D9D9D9"/>
            <w:vAlign w:val="center"/>
          </w:tcPr>
          <w:p w14:paraId="62134E63" w14:textId="77777777" w:rsidR="007B586E" w:rsidRPr="00B014A9" w:rsidRDefault="007B586E" w:rsidP="005D6878">
            <w:pPr>
              <w:jc w:val="center"/>
              <w:rPr>
                <w:b/>
                <w:bCs/>
                <w:iCs/>
                <w:sz w:val="20"/>
                <w:szCs w:val="20"/>
              </w:rPr>
            </w:pPr>
            <w:r w:rsidRPr="00B014A9">
              <w:rPr>
                <w:b/>
                <w:bCs/>
                <w:iCs/>
                <w:sz w:val="20"/>
                <w:szCs w:val="20"/>
              </w:rPr>
              <w:t>Bidder’s</w:t>
            </w:r>
          </w:p>
          <w:p w14:paraId="19B31026" w14:textId="77777777" w:rsidR="007B586E" w:rsidRPr="00B014A9" w:rsidRDefault="007B586E" w:rsidP="005D6878">
            <w:pPr>
              <w:jc w:val="center"/>
              <w:rPr>
                <w:b/>
                <w:bCs/>
                <w:iCs/>
                <w:sz w:val="20"/>
                <w:szCs w:val="20"/>
              </w:rPr>
            </w:pPr>
            <w:r w:rsidRPr="00B014A9">
              <w:rPr>
                <w:b/>
                <w:bCs/>
                <w:iCs/>
                <w:sz w:val="20"/>
                <w:szCs w:val="20"/>
              </w:rPr>
              <w:t>Proposed</w:t>
            </w:r>
          </w:p>
          <w:p w14:paraId="057F2FAA" w14:textId="77777777" w:rsidR="007B586E" w:rsidRPr="00B014A9" w:rsidRDefault="007B586E" w:rsidP="005D6878">
            <w:pPr>
              <w:jc w:val="center"/>
              <w:rPr>
                <w:b/>
                <w:bCs/>
                <w:iCs/>
                <w:sz w:val="20"/>
                <w:szCs w:val="20"/>
              </w:rPr>
            </w:pPr>
            <w:r w:rsidRPr="00B014A9">
              <w:rPr>
                <w:b/>
                <w:bCs/>
                <w:iCs/>
                <w:sz w:val="20"/>
                <w:szCs w:val="20"/>
              </w:rPr>
              <w:t>Weighting</w:t>
            </w:r>
          </w:p>
        </w:tc>
      </w:tr>
      <w:tr w:rsidR="007B586E" w:rsidRPr="00B014A9" w14:paraId="39E8FD6C" w14:textId="77777777">
        <w:trPr>
          <w:cantSplit/>
          <w:jc w:val="center"/>
        </w:trPr>
        <w:tc>
          <w:tcPr>
            <w:tcW w:w="1267" w:type="dxa"/>
            <w:tcBorders>
              <w:top w:val="single" w:sz="18" w:space="0" w:color="auto"/>
              <w:left w:val="single" w:sz="2" w:space="0" w:color="auto"/>
              <w:bottom w:val="single" w:sz="2" w:space="0" w:color="auto"/>
              <w:right w:val="single" w:sz="2" w:space="0" w:color="auto"/>
            </w:tcBorders>
          </w:tcPr>
          <w:p w14:paraId="6B22849A" w14:textId="77777777" w:rsidR="007B586E" w:rsidRPr="00B014A9" w:rsidRDefault="007B586E">
            <w:pPr>
              <w:rPr>
                <w:sz w:val="20"/>
                <w:szCs w:val="20"/>
              </w:rPr>
            </w:pPr>
          </w:p>
        </w:tc>
        <w:tc>
          <w:tcPr>
            <w:tcW w:w="1483" w:type="dxa"/>
            <w:tcBorders>
              <w:top w:val="single" w:sz="18" w:space="0" w:color="auto"/>
              <w:left w:val="single" w:sz="2" w:space="0" w:color="auto"/>
              <w:bottom w:val="single" w:sz="2" w:space="0" w:color="auto"/>
              <w:right w:val="single" w:sz="2" w:space="0" w:color="auto"/>
            </w:tcBorders>
          </w:tcPr>
          <w:p w14:paraId="264606F3" w14:textId="77777777" w:rsidR="007B586E" w:rsidRPr="00B014A9" w:rsidRDefault="007B586E">
            <w:pPr>
              <w:rPr>
                <w:sz w:val="20"/>
                <w:szCs w:val="20"/>
              </w:rPr>
            </w:pPr>
            <w:r w:rsidRPr="00B014A9">
              <w:rPr>
                <w:sz w:val="20"/>
                <w:szCs w:val="20"/>
              </w:rPr>
              <w:t>Nonadjustable</w:t>
            </w:r>
          </w:p>
        </w:tc>
        <w:tc>
          <w:tcPr>
            <w:tcW w:w="1483" w:type="dxa"/>
            <w:tcBorders>
              <w:top w:val="single" w:sz="18" w:space="0" w:color="auto"/>
              <w:left w:val="single" w:sz="2" w:space="0" w:color="auto"/>
              <w:bottom w:val="single" w:sz="2" w:space="0" w:color="auto"/>
              <w:right w:val="single" w:sz="2" w:space="0" w:color="auto"/>
            </w:tcBorders>
          </w:tcPr>
          <w:p w14:paraId="67856D9E" w14:textId="77777777" w:rsidR="007B586E" w:rsidRPr="00B014A9" w:rsidRDefault="007B586E">
            <w:pPr>
              <w:rPr>
                <w:sz w:val="20"/>
                <w:szCs w:val="20"/>
              </w:rPr>
            </w:pPr>
            <w:r w:rsidRPr="00B014A9">
              <w:rPr>
                <w:sz w:val="20"/>
                <w:szCs w:val="20"/>
              </w:rPr>
              <w:t>—</w:t>
            </w:r>
          </w:p>
        </w:tc>
        <w:tc>
          <w:tcPr>
            <w:tcW w:w="1483" w:type="dxa"/>
            <w:tcBorders>
              <w:top w:val="single" w:sz="18" w:space="0" w:color="auto"/>
              <w:left w:val="single" w:sz="2" w:space="0" w:color="auto"/>
              <w:bottom w:val="single" w:sz="2" w:space="0" w:color="auto"/>
              <w:right w:val="single" w:sz="2" w:space="0" w:color="auto"/>
            </w:tcBorders>
          </w:tcPr>
          <w:p w14:paraId="04CB4255" w14:textId="77777777" w:rsidR="007B586E" w:rsidRPr="00B014A9" w:rsidRDefault="007B586E">
            <w:pPr>
              <w:rPr>
                <w:sz w:val="20"/>
                <w:szCs w:val="20"/>
              </w:rPr>
            </w:pPr>
            <w:r w:rsidRPr="00B014A9">
              <w:rPr>
                <w:sz w:val="20"/>
                <w:szCs w:val="20"/>
              </w:rPr>
              <w:t>—</w:t>
            </w:r>
          </w:p>
        </w:tc>
        <w:tc>
          <w:tcPr>
            <w:tcW w:w="1853" w:type="dxa"/>
            <w:tcBorders>
              <w:top w:val="single" w:sz="18" w:space="0" w:color="auto"/>
              <w:left w:val="single" w:sz="2" w:space="0" w:color="auto"/>
              <w:bottom w:val="single" w:sz="18" w:space="0" w:color="auto"/>
              <w:right w:val="single" w:sz="2" w:space="0" w:color="auto"/>
            </w:tcBorders>
          </w:tcPr>
          <w:p w14:paraId="04BC7AFE" w14:textId="77777777" w:rsidR="007B586E" w:rsidRPr="00B014A9" w:rsidRDefault="007B586E">
            <w:pPr>
              <w:rPr>
                <w:sz w:val="20"/>
                <w:szCs w:val="20"/>
              </w:rPr>
            </w:pPr>
            <w:r w:rsidRPr="00B014A9">
              <w:rPr>
                <w:sz w:val="20"/>
                <w:szCs w:val="20"/>
              </w:rPr>
              <w:t>—</w:t>
            </w:r>
          </w:p>
        </w:tc>
        <w:tc>
          <w:tcPr>
            <w:tcW w:w="1575" w:type="dxa"/>
            <w:tcBorders>
              <w:top w:val="single" w:sz="18" w:space="0" w:color="auto"/>
              <w:left w:val="single" w:sz="2" w:space="0" w:color="auto"/>
              <w:bottom w:val="single" w:sz="18" w:space="0" w:color="auto"/>
              <w:right w:val="single" w:sz="2" w:space="0" w:color="auto"/>
            </w:tcBorders>
          </w:tcPr>
          <w:p w14:paraId="4DC71A05" w14:textId="5514220B" w:rsidR="007B586E" w:rsidRPr="00B014A9" w:rsidRDefault="007B586E" w:rsidP="00C363A0">
            <w:pPr>
              <w:rPr>
                <w:sz w:val="20"/>
                <w:szCs w:val="20"/>
              </w:rPr>
            </w:pPr>
            <w:r w:rsidRPr="00B014A9">
              <w:rPr>
                <w:sz w:val="20"/>
                <w:szCs w:val="20"/>
              </w:rPr>
              <w:t xml:space="preserve">A:  </w:t>
            </w:r>
            <w:r w:rsidR="00194E39">
              <w:rPr>
                <w:sz w:val="20"/>
                <w:szCs w:val="20"/>
                <w:u w:val="single"/>
              </w:rPr>
              <w:t>0.2</w:t>
            </w:r>
          </w:p>
          <w:p w14:paraId="6A3E110C" w14:textId="77777777" w:rsidR="007B586E" w:rsidRPr="00B014A9" w:rsidRDefault="007B586E">
            <w:pPr>
              <w:rPr>
                <w:sz w:val="20"/>
                <w:szCs w:val="20"/>
              </w:rPr>
            </w:pPr>
            <w:r w:rsidRPr="00B014A9">
              <w:rPr>
                <w:sz w:val="20"/>
                <w:szCs w:val="20"/>
              </w:rPr>
              <w:t xml:space="preserve">B:  </w:t>
            </w:r>
            <w:r w:rsidRPr="00B014A9">
              <w:rPr>
                <w:sz w:val="20"/>
                <w:szCs w:val="20"/>
                <w:u w:val="single"/>
              </w:rPr>
              <w:tab/>
            </w:r>
          </w:p>
          <w:p w14:paraId="6A20F464" w14:textId="0B5E889D" w:rsidR="007B586E" w:rsidRPr="00B014A9" w:rsidRDefault="007B586E">
            <w:pPr>
              <w:rPr>
                <w:sz w:val="20"/>
                <w:szCs w:val="20"/>
              </w:rPr>
            </w:pPr>
            <w:r w:rsidRPr="00B014A9">
              <w:rPr>
                <w:sz w:val="20"/>
                <w:szCs w:val="20"/>
              </w:rPr>
              <w:t xml:space="preserve">C:  </w:t>
            </w:r>
            <w:r w:rsidRPr="00B014A9">
              <w:rPr>
                <w:sz w:val="20"/>
                <w:szCs w:val="20"/>
                <w:u w:val="single"/>
              </w:rPr>
              <w:tab/>
            </w:r>
          </w:p>
          <w:p w14:paraId="0D4C83E9" w14:textId="77777777" w:rsidR="007B586E" w:rsidRPr="00B014A9" w:rsidRDefault="007B586E">
            <w:pPr>
              <w:rPr>
                <w:sz w:val="20"/>
                <w:szCs w:val="20"/>
              </w:rPr>
            </w:pPr>
            <w:r w:rsidRPr="00B014A9">
              <w:rPr>
                <w:sz w:val="20"/>
                <w:szCs w:val="20"/>
              </w:rPr>
              <w:t xml:space="preserve">D:  </w:t>
            </w:r>
            <w:r w:rsidRPr="00B014A9">
              <w:rPr>
                <w:sz w:val="20"/>
                <w:szCs w:val="20"/>
                <w:u w:val="single"/>
              </w:rPr>
              <w:tab/>
            </w:r>
          </w:p>
          <w:p w14:paraId="4B6D447B" w14:textId="77777777" w:rsidR="007B586E" w:rsidRPr="00B014A9" w:rsidRDefault="007B586E">
            <w:pPr>
              <w:rPr>
                <w:sz w:val="20"/>
                <w:szCs w:val="20"/>
              </w:rPr>
            </w:pPr>
            <w:r w:rsidRPr="00B014A9">
              <w:rPr>
                <w:sz w:val="20"/>
                <w:szCs w:val="20"/>
              </w:rPr>
              <w:t xml:space="preserve">E:  </w:t>
            </w:r>
            <w:r w:rsidRPr="00B014A9">
              <w:rPr>
                <w:sz w:val="20"/>
                <w:szCs w:val="20"/>
                <w:u w:val="single"/>
              </w:rPr>
              <w:tab/>
            </w:r>
          </w:p>
        </w:tc>
      </w:tr>
      <w:tr w:rsidR="007B586E" w:rsidRPr="00B014A9" w14:paraId="5CED67C1" w14:textId="77777777">
        <w:trPr>
          <w:cantSplit/>
          <w:jc w:val="center"/>
        </w:trPr>
        <w:tc>
          <w:tcPr>
            <w:tcW w:w="1267" w:type="dxa"/>
            <w:tcBorders>
              <w:top w:val="single" w:sz="2" w:space="0" w:color="auto"/>
            </w:tcBorders>
          </w:tcPr>
          <w:p w14:paraId="3A4EF0CD" w14:textId="77777777" w:rsidR="007B586E" w:rsidRPr="00B014A9" w:rsidRDefault="007B586E">
            <w:pPr>
              <w:rPr>
                <w:b/>
                <w:bCs/>
                <w:sz w:val="20"/>
                <w:szCs w:val="20"/>
              </w:rPr>
            </w:pPr>
          </w:p>
        </w:tc>
        <w:tc>
          <w:tcPr>
            <w:tcW w:w="1483" w:type="dxa"/>
            <w:tcBorders>
              <w:top w:val="single" w:sz="2" w:space="0" w:color="auto"/>
            </w:tcBorders>
          </w:tcPr>
          <w:p w14:paraId="0178B6C7" w14:textId="77777777" w:rsidR="007B586E" w:rsidRPr="00B014A9" w:rsidRDefault="007B586E">
            <w:pPr>
              <w:rPr>
                <w:b/>
                <w:bCs/>
                <w:sz w:val="20"/>
                <w:szCs w:val="20"/>
              </w:rPr>
            </w:pPr>
          </w:p>
        </w:tc>
        <w:tc>
          <w:tcPr>
            <w:tcW w:w="1483" w:type="dxa"/>
            <w:tcBorders>
              <w:top w:val="single" w:sz="2" w:space="0" w:color="auto"/>
            </w:tcBorders>
          </w:tcPr>
          <w:p w14:paraId="0F089CA7" w14:textId="77777777" w:rsidR="007B586E" w:rsidRPr="00B014A9" w:rsidRDefault="007B586E">
            <w:pPr>
              <w:rPr>
                <w:b/>
                <w:bCs/>
                <w:sz w:val="20"/>
                <w:szCs w:val="20"/>
              </w:rPr>
            </w:pPr>
          </w:p>
        </w:tc>
        <w:tc>
          <w:tcPr>
            <w:tcW w:w="1483" w:type="dxa"/>
            <w:tcBorders>
              <w:top w:val="single" w:sz="2" w:space="0" w:color="auto"/>
              <w:right w:val="single" w:sz="18" w:space="0" w:color="auto"/>
            </w:tcBorders>
          </w:tcPr>
          <w:p w14:paraId="586E7A86" w14:textId="77777777" w:rsidR="007B586E" w:rsidRPr="00B014A9" w:rsidRDefault="007B586E">
            <w:pPr>
              <w:rPr>
                <w:b/>
                <w:bCs/>
                <w:sz w:val="20"/>
                <w:szCs w:val="20"/>
              </w:rPr>
            </w:pPr>
            <w:r w:rsidRPr="00B014A9">
              <w:rPr>
                <w:b/>
                <w:bCs/>
                <w:sz w:val="20"/>
                <w:szCs w:val="20"/>
              </w:rPr>
              <w:t>Total</w:t>
            </w:r>
          </w:p>
        </w:tc>
        <w:tc>
          <w:tcPr>
            <w:tcW w:w="1853" w:type="dxa"/>
            <w:tcBorders>
              <w:top w:val="single" w:sz="18" w:space="0" w:color="auto"/>
              <w:left w:val="single" w:sz="18" w:space="0" w:color="auto"/>
              <w:bottom w:val="single" w:sz="18" w:space="0" w:color="auto"/>
              <w:right w:val="single" w:sz="18" w:space="0" w:color="auto"/>
            </w:tcBorders>
          </w:tcPr>
          <w:p w14:paraId="215F5371" w14:textId="77777777" w:rsidR="007B586E" w:rsidRPr="00B014A9" w:rsidRDefault="007B586E">
            <w:pPr>
              <w:rPr>
                <w:b/>
                <w:bCs/>
                <w:sz w:val="20"/>
                <w:szCs w:val="20"/>
              </w:rPr>
            </w:pPr>
          </w:p>
        </w:tc>
        <w:tc>
          <w:tcPr>
            <w:tcW w:w="1575" w:type="dxa"/>
            <w:tcBorders>
              <w:top w:val="single" w:sz="18" w:space="0" w:color="auto"/>
              <w:left w:val="single" w:sz="18" w:space="0" w:color="auto"/>
              <w:bottom w:val="single" w:sz="18" w:space="0" w:color="auto"/>
              <w:right w:val="single" w:sz="18" w:space="0" w:color="auto"/>
            </w:tcBorders>
          </w:tcPr>
          <w:p w14:paraId="6110CF4B" w14:textId="77777777" w:rsidR="007B586E" w:rsidRPr="00B014A9" w:rsidRDefault="007B586E" w:rsidP="005D6878">
            <w:pPr>
              <w:jc w:val="center"/>
              <w:rPr>
                <w:b/>
                <w:bCs/>
                <w:sz w:val="20"/>
                <w:szCs w:val="20"/>
              </w:rPr>
            </w:pPr>
            <w:r w:rsidRPr="00B014A9">
              <w:rPr>
                <w:b/>
                <w:bCs/>
                <w:sz w:val="20"/>
                <w:szCs w:val="20"/>
              </w:rPr>
              <w:t>1.00</w:t>
            </w:r>
          </w:p>
        </w:tc>
      </w:tr>
    </w:tbl>
    <w:p w14:paraId="1AB24C74" w14:textId="77777777" w:rsidR="007B586E" w:rsidRPr="00B014A9" w:rsidRDefault="007B586E"/>
    <w:p w14:paraId="452BC2DA" w14:textId="77777777" w:rsidR="007B586E" w:rsidRPr="00B014A9" w:rsidRDefault="007B586E"/>
    <w:p w14:paraId="3ADEEE53" w14:textId="77777777" w:rsidR="007B586E" w:rsidRPr="00B014A9" w:rsidRDefault="007B586E"/>
    <w:p w14:paraId="1569CAC9" w14:textId="77777777" w:rsidR="007B586E" w:rsidRPr="00B014A9" w:rsidRDefault="007B586E">
      <w:pPr>
        <w:rPr>
          <w:b/>
          <w:bCs/>
        </w:rPr>
      </w:pPr>
      <w:r w:rsidRPr="00B014A9">
        <w:rPr>
          <w:b/>
          <w:bCs/>
        </w:rPr>
        <w:t>Table B - Foreign Currency</w:t>
      </w:r>
    </w:p>
    <w:p w14:paraId="16953253" w14:textId="7C6FAE46" w:rsidR="007B586E" w:rsidRPr="00B014A9" w:rsidRDefault="007B586E">
      <w:r w:rsidRPr="00B014A9">
        <w:t xml:space="preserve">Name of Currency: </w:t>
      </w:r>
      <w:r w:rsidR="00124766">
        <w:t>United S</w:t>
      </w:r>
      <w:r w:rsidR="00015426">
        <w:t>t</w:t>
      </w:r>
      <w:r w:rsidR="00124766">
        <w:t>ates Dollars</w:t>
      </w:r>
    </w:p>
    <w:p w14:paraId="74B8618E" w14:textId="77777777" w:rsidR="007B586E" w:rsidRPr="00B014A9" w:rsidRDefault="007B586E">
      <w:pPr>
        <w:rPr>
          <w:bCs/>
        </w:rPr>
      </w:pPr>
    </w:p>
    <w:p w14:paraId="608388C2" w14:textId="5B43585C" w:rsidR="007B586E" w:rsidRPr="00B014A9" w:rsidRDefault="007B586E">
      <w:r w:rsidRPr="00B014A9">
        <w:t>If the Bidder wishes to quote</w:t>
      </w:r>
      <w:r w:rsidR="00124766">
        <w:t xml:space="preserve"> a</w:t>
      </w:r>
      <w:r w:rsidR="00015426">
        <w:t xml:space="preserve"> </w:t>
      </w:r>
      <w:r w:rsidR="00124766">
        <w:t xml:space="preserve">part in United States </w:t>
      </w:r>
      <w:r w:rsidR="009F5DDD">
        <w:t xml:space="preserve">Dollars </w:t>
      </w:r>
      <w:r w:rsidRPr="00B014A9">
        <w:t xml:space="preserve">this table should be </w:t>
      </w:r>
      <w:r w:rsidR="00124766">
        <w:t>used</w:t>
      </w:r>
    </w:p>
    <w:p w14:paraId="31226434" w14:textId="77777777" w:rsidR="007B586E" w:rsidRPr="00B014A9" w:rsidRDefault="007B586E">
      <w:pPr>
        <w:rPr>
          <w:bCs/>
          <w:iCs/>
        </w:rPr>
      </w:pPr>
    </w:p>
    <w:tbl>
      <w:tblPr>
        <w:tblW w:w="9126" w:type="dxa"/>
        <w:jc w:val="center"/>
        <w:tblLayout w:type="fixed"/>
        <w:tblCellMar>
          <w:left w:w="72" w:type="dxa"/>
          <w:right w:w="72" w:type="dxa"/>
        </w:tblCellMar>
        <w:tblLook w:val="0000" w:firstRow="0" w:lastRow="0" w:firstColumn="0" w:lastColumn="0" w:noHBand="0" w:noVBand="0"/>
      </w:tblPr>
      <w:tblGrid>
        <w:gridCol w:w="928"/>
        <w:gridCol w:w="1596"/>
        <w:gridCol w:w="1233"/>
        <w:gridCol w:w="1161"/>
        <w:gridCol w:w="1451"/>
        <w:gridCol w:w="1306"/>
        <w:gridCol w:w="1451"/>
      </w:tblGrid>
      <w:tr w:rsidR="007B586E" w:rsidRPr="00B014A9" w14:paraId="17DD7082" w14:textId="77777777" w:rsidTr="00A755AC">
        <w:trPr>
          <w:tblHeader/>
          <w:jc w:val="center"/>
        </w:trPr>
        <w:tc>
          <w:tcPr>
            <w:tcW w:w="928" w:type="dxa"/>
            <w:tcBorders>
              <w:top w:val="single" w:sz="18" w:space="0" w:color="auto"/>
              <w:left w:val="single" w:sz="18" w:space="0" w:color="auto"/>
              <w:bottom w:val="single" w:sz="18" w:space="0" w:color="auto"/>
              <w:right w:val="single" w:sz="18" w:space="0" w:color="auto"/>
            </w:tcBorders>
            <w:shd w:val="clear" w:color="auto" w:fill="D9D9D9"/>
            <w:vAlign w:val="center"/>
          </w:tcPr>
          <w:p w14:paraId="0F6ADDAF" w14:textId="77777777" w:rsidR="007B586E" w:rsidRPr="00B014A9" w:rsidRDefault="007B586E" w:rsidP="005D6878">
            <w:pPr>
              <w:jc w:val="center"/>
              <w:rPr>
                <w:b/>
                <w:bCs/>
                <w:iCs/>
                <w:sz w:val="20"/>
                <w:szCs w:val="20"/>
              </w:rPr>
            </w:pPr>
            <w:r w:rsidRPr="00B014A9">
              <w:rPr>
                <w:b/>
                <w:bCs/>
                <w:iCs/>
                <w:sz w:val="20"/>
                <w:szCs w:val="20"/>
              </w:rPr>
              <w:t>Index Code</w:t>
            </w:r>
          </w:p>
        </w:tc>
        <w:tc>
          <w:tcPr>
            <w:tcW w:w="1596" w:type="dxa"/>
            <w:tcBorders>
              <w:top w:val="single" w:sz="18" w:space="0" w:color="auto"/>
              <w:left w:val="single" w:sz="18" w:space="0" w:color="auto"/>
              <w:bottom w:val="single" w:sz="18" w:space="0" w:color="auto"/>
              <w:right w:val="single" w:sz="18" w:space="0" w:color="auto"/>
            </w:tcBorders>
            <w:shd w:val="clear" w:color="auto" w:fill="D9D9D9"/>
            <w:vAlign w:val="center"/>
          </w:tcPr>
          <w:p w14:paraId="11C73E4C" w14:textId="77777777" w:rsidR="007B586E" w:rsidRPr="00B014A9" w:rsidRDefault="007B586E" w:rsidP="005D6878">
            <w:pPr>
              <w:jc w:val="center"/>
              <w:rPr>
                <w:b/>
                <w:bCs/>
                <w:iCs/>
                <w:sz w:val="20"/>
                <w:szCs w:val="20"/>
              </w:rPr>
            </w:pPr>
            <w:r w:rsidRPr="00B014A9">
              <w:rPr>
                <w:b/>
                <w:bCs/>
                <w:iCs/>
                <w:sz w:val="20"/>
                <w:szCs w:val="20"/>
              </w:rPr>
              <w:t>Index Description</w:t>
            </w:r>
          </w:p>
        </w:tc>
        <w:tc>
          <w:tcPr>
            <w:tcW w:w="1233" w:type="dxa"/>
            <w:tcBorders>
              <w:top w:val="single" w:sz="18" w:space="0" w:color="auto"/>
              <w:left w:val="single" w:sz="18" w:space="0" w:color="auto"/>
              <w:bottom w:val="single" w:sz="18" w:space="0" w:color="auto"/>
              <w:right w:val="single" w:sz="18" w:space="0" w:color="auto"/>
            </w:tcBorders>
            <w:shd w:val="clear" w:color="auto" w:fill="D9D9D9"/>
            <w:vAlign w:val="center"/>
          </w:tcPr>
          <w:p w14:paraId="23AD942C" w14:textId="77777777" w:rsidR="007B586E" w:rsidRPr="00B014A9" w:rsidRDefault="007B586E" w:rsidP="005D6878">
            <w:pPr>
              <w:jc w:val="center"/>
              <w:rPr>
                <w:b/>
                <w:bCs/>
                <w:iCs/>
                <w:sz w:val="20"/>
                <w:szCs w:val="20"/>
              </w:rPr>
            </w:pPr>
            <w:r w:rsidRPr="00B014A9">
              <w:rPr>
                <w:b/>
                <w:bCs/>
                <w:iCs/>
                <w:sz w:val="20"/>
                <w:szCs w:val="20"/>
              </w:rPr>
              <w:t>Source of Index</w:t>
            </w:r>
          </w:p>
        </w:tc>
        <w:tc>
          <w:tcPr>
            <w:tcW w:w="1161" w:type="dxa"/>
            <w:tcBorders>
              <w:top w:val="single" w:sz="18" w:space="0" w:color="auto"/>
              <w:left w:val="single" w:sz="18" w:space="0" w:color="auto"/>
              <w:bottom w:val="single" w:sz="18" w:space="0" w:color="auto"/>
              <w:right w:val="single" w:sz="18" w:space="0" w:color="auto"/>
            </w:tcBorders>
            <w:shd w:val="clear" w:color="auto" w:fill="D9D9D9"/>
            <w:vAlign w:val="center"/>
          </w:tcPr>
          <w:p w14:paraId="551A160E" w14:textId="77777777" w:rsidR="007B586E" w:rsidRPr="00B014A9" w:rsidRDefault="007B586E" w:rsidP="005D6878">
            <w:pPr>
              <w:jc w:val="center"/>
              <w:rPr>
                <w:b/>
                <w:bCs/>
                <w:iCs/>
                <w:sz w:val="20"/>
                <w:szCs w:val="20"/>
              </w:rPr>
            </w:pPr>
            <w:r w:rsidRPr="00B014A9">
              <w:rPr>
                <w:b/>
                <w:bCs/>
                <w:iCs/>
                <w:sz w:val="20"/>
                <w:szCs w:val="20"/>
              </w:rPr>
              <w:t>Base Value and Date</w:t>
            </w:r>
          </w:p>
        </w:tc>
        <w:tc>
          <w:tcPr>
            <w:tcW w:w="1451" w:type="dxa"/>
            <w:tcBorders>
              <w:top w:val="single" w:sz="18" w:space="0" w:color="auto"/>
              <w:left w:val="single" w:sz="18" w:space="0" w:color="auto"/>
              <w:bottom w:val="single" w:sz="18" w:space="0" w:color="auto"/>
              <w:right w:val="single" w:sz="18" w:space="0" w:color="auto"/>
            </w:tcBorders>
            <w:shd w:val="clear" w:color="auto" w:fill="D9D9D9"/>
            <w:vAlign w:val="center"/>
          </w:tcPr>
          <w:p w14:paraId="64CCE828" w14:textId="77777777" w:rsidR="007B586E" w:rsidRPr="00B014A9" w:rsidRDefault="007B586E" w:rsidP="005D6878">
            <w:pPr>
              <w:jc w:val="center"/>
              <w:rPr>
                <w:b/>
                <w:bCs/>
                <w:iCs/>
                <w:sz w:val="20"/>
                <w:szCs w:val="20"/>
              </w:rPr>
            </w:pPr>
            <w:r w:rsidRPr="00B014A9">
              <w:rPr>
                <w:b/>
                <w:bCs/>
                <w:iCs/>
                <w:sz w:val="20"/>
                <w:szCs w:val="20"/>
              </w:rPr>
              <w:t>Bidder’s Currency in Type/Amount</w:t>
            </w:r>
          </w:p>
        </w:tc>
        <w:tc>
          <w:tcPr>
            <w:tcW w:w="1306" w:type="dxa"/>
            <w:tcBorders>
              <w:top w:val="single" w:sz="18" w:space="0" w:color="auto"/>
              <w:left w:val="single" w:sz="18" w:space="0" w:color="auto"/>
              <w:bottom w:val="single" w:sz="18" w:space="0" w:color="auto"/>
              <w:right w:val="single" w:sz="18" w:space="0" w:color="auto"/>
            </w:tcBorders>
            <w:shd w:val="clear" w:color="auto" w:fill="D9D9D9"/>
            <w:vAlign w:val="center"/>
          </w:tcPr>
          <w:p w14:paraId="23F334E7" w14:textId="77777777" w:rsidR="007B586E" w:rsidRPr="00B014A9" w:rsidRDefault="007B586E" w:rsidP="005D6878">
            <w:pPr>
              <w:jc w:val="center"/>
              <w:rPr>
                <w:b/>
                <w:bCs/>
                <w:iCs/>
                <w:sz w:val="20"/>
                <w:szCs w:val="20"/>
              </w:rPr>
            </w:pPr>
            <w:r w:rsidRPr="00B014A9">
              <w:rPr>
                <w:b/>
                <w:bCs/>
                <w:iCs/>
                <w:sz w:val="20"/>
                <w:szCs w:val="20"/>
              </w:rPr>
              <w:t>Equivalent in FC1</w:t>
            </w:r>
          </w:p>
        </w:tc>
        <w:tc>
          <w:tcPr>
            <w:tcW w:w="1451" w:type="dxa"/>
            <w:tcBorders>
              <w:top w:val="single" w:sz="18" w:space="0" w:color="auto"/>
              <w:left w:val="single" w:sz="18" w:space="0" w:color="auto"/>
              <w:bottom w:val="single" w:sz="18" w:space="0" w:color="auto"/>
              <w:right w:val="single" w:sz="18" w:space="0" w:color="auto"/>
            </w:tcBorders>
            <w:shd w:val="clear" w:color="auto" w:fill="D9D9D9"/>
            <w:vAlign w:val="center"/>
          </w:tcPr>
          <w:p w14:paraId="44414AC0" w14:textId="77777777" w:rsidR="007B586E" w:rsidRPr="00B014A9" w:rsidRDefault="007B586E" w:rsidP="005D6878">
            <w:pPr>
              <w:jc w:val="center"/>
              <w:rPr>
                <w:b/>
                <w:bCs/>
                <w:iCs/>
                <w:sz w:val="20"/>
                <w:szCs w:val="20"/>
              </w:rPr>
            </w:pPr>
            <w:r w:rsidRPr="00B014A9">
              <w:rPr>
                <w:b/>
                <w:bCs/>
                <w:iCs/>
                <w:sz w:val="20"/>
                <w:szCs w:val="20"/>
              </w:rPr>
              <w:t>Bidder’s Proposed Weighting</w:t>
            </w:r>
          </w:p>
        </w:tc>
      </w:tr>
      <w:tr w:rsidR="007B586E" w:rsidRPr="00B014A9" w14:paraId="3A713999" w14:textId="77777777">
        <w:trPr>
          <w:tblHeader/>
          <w:jc w:val="center"/>
        </w:trPr>
        <w:tc>
          <w:tcPr>
            <w:tcW w:w="928" w:type="dxa"/>
            <w:tcBorders>
              <w:top w:val="single" w:sz="18" w:space="0" w:color="auto"/>
              <w:left w:val="single" w:sz="2" w:space="0" w:color="auto"/>
              <w:bottom w:val="single" w:sz="2" w:space="0" w:color="auto"/>
              <w:right w:val="single" w:sz="2" w:space="0" w:color="auto"/>
            </w:tcBorders>
          </w:tcPr>
          <w:p w14:paraId="2531ED04" w14:textId="77777777" w:rsidR="007B586E" w:rsidRPr="00B014A9" w:rsidRDefault="007B586E">
            <w:pPr>
              <w:rPr>
                <w:iCs/>
                <w:sz w:val="20"/>
                <w:szCs w:val="20"/>
              </w:rPr>
            </w:pPr>
          </w:p>
        </w:tc>
        <w:tc>
          <w:tcPr>
            <w:tcW w:w="1596" w:type="dxa"/>
            <w:tcBorders>
              <w:top w:val="single" w:sz="18" w:space="0" w:color="auto"/>
              <w:left w:val="single" w:sz="2" w:space="0" w:color="auto"/>
              <w:bottom w:val="single" w:sz="2" w:space="0" w:color="auto"/>
              <w:right w:val="single" w:sz="2" w:space="0" w:color="auto"/>
            </w:tcBorders>
          </w:tcPr>
          <w:p w14:paraId="075E785D" w14:textId="77777777" w:rsidR="007B586E" w:rsidRPr="00B014A9" w:rsidRDefault="007B586E">
            <w:pPr>
              <w:rPr>
                <w:b/>
                <w:iCs/>
                <w:sz w:val="20"/>
                <w:szCs w:val="20"/>
              </w:rPr>
            </w:pPr>
            <w:r w:rsidRPr="00B014A9">
              <w:rPr>
                <w:b/>
                <w:iCs/>
                <w:sz w:val="20"/>
                <w:szCs w:val="20"/>
              </w:rPr>
              <w:t>Nonadjustable</w:t>
            </w:r>
          </w:p>
        </w:tc>
        <w:tc>
          <w:tcPr>
            <w:tcW w:w="1233" w:type="dxa"/>
            <w:tcBorders>
              <w:top w:val="single" w:sz="18" w:space="0" w:color="auto"/>
              <w:left w:val="single" w:sz="2" w:space="0" w:color="auto"/>
              <w:bottom w:val="single" w:sz="2" w:space="0" w:color="auto"/>
              <w:right w:val="single" w:sz="2" w:space="0" w:color="auto"/>
            </w:tcBorders>
          </w:tcPr>
          <w:p w14:paraId="4E3C4D51" w14:textId="77777777" w:rsidR="007B586E" w:rsidRPr="00B014A9" w:rsidRDefault="007B586E">
            <w:pPr>
              <w:rPr>
                <w:iCs/>
                <w:sz w:val="20"/>
                <w:szCs w:val="20"/>
              </w:rPr>
            </w:pPr>
            <w:r w:rsidRPr="00B014A9">
              <w:rPr>
                <w:iCs/>
                <w:sz w:val="20"/>
                <w:szCs w:val="20"/>
              </w:rPr>
              <w:t>—</w:t>
            </w:r>
          </w:p>
        </w:tc>
        <w:tc>
          <w:tcPr>
            <w:tcW w:w="1161" w:type="dxa"/>
            <w:tcBorders>
              <w:top w:val="single" w:sz="18" w:space="0" w:color="auto"/>
              <w:left w:val="single" w:sz="2" w:space="0" w:color="auto"/>
              <w:bottom w:val="single" w:sz="2" w:space="0" w:color="auto"/>
              <w:right w:val="single" w:sz="2" w:space="0" w:color="auto"/>
            </w:tcBorders>
          </w:tcPr>
          <w:p w14:paraId="7A6F0BD7" w14:textId="77777777" w:rsidR="007B586E" w:rsidRPr="00B014A9" w:rsidRDefault="007B586E">
            <w:pPr>
              <w:rPr>
                <w:iCs/>
                <w:sz w:val="20"/>
                <w:szCs w:val="20"/>
              </w:rPr>
            </w:pPr>
            <w:r w:rsidRPr="00B014A9">
              <w:rPr>
                <w:iCs/>
                <w:sz w:val="20"/>
                <w:szCs w:val="20"/>
              </w:rPr>
              <w:t>—</w:t>
            </w:r>
          </w:p>
        </w:tc>
        <w:tc>
          <w:tcPr>
            <w:tcW w:w="1451" w:type="dxa"/>
            <w:tcBorders>
              <w:top w:val="single" w:sz="18" w:space="0" w:color="auto"/>
              <w:left w:val="single" w:sz="2" w:space="0" w:color="auto"/>
              <w:bottom w:val="single" w:sz="2" w:space="0" w:color="auto"/>
              <w:right w:val="single" w:sz="2" w:space="0" w:color="auto"/>
            </w:tcBorders>
          </w:tcPr>
          <w:p w14:paraId="11263B22" w14:textId="77777777" w:rsidR="007B586E" w:rsidRPr="00B014A9" w:rsidRDefault="007B586E">
            <w:pPr>
              <w:rPr>
                <w:iCs/>
                <w:sz w:val="20"/>
                <w:szCs w:val="20"/>
              </w:rPr>
            </w:pPr>
            <w:r w:rsidRPr="00B014A9">
              <w:rPr>
                <w:iCs/>
                <w:sz w:val="20"/>
                <w:szCs w:val="20"/>
              </w:rPr>
              <w:t>—</w:t>
            </w:r>
          </w:p>
        </w:tc>
        <w:tc>
          <w:tcPr>
            <w:tcW w:w="1306" w:type="dxa"/>
            <w:tcBorders>
              <w:top w:val="single" w:sz="18" w:space="0" w:color="auto"/>
              <w:left w:val="single" w:sz="2" w:space="0" w:color="auto"/>
              <w:bottom w:val="single" w:sz="18" w:space="0" w:color="auto"/>
              <w:right w:val="single" w:sz="2" w:space="0" w:color="auto"/>
            </w:tcBorders>
          </w:tcPr>
          <w:p w14:paraId="02B73CEE" w14:textId="77777777" w:rsidR="007B586E" w:rsidRPr="00B014A9" w:rsidRDefault="007B586E">
            <w:pPr>
              <w:rPr>
                <w:iCs/>
                <w:sz w:val="20"/>
                <w:szCs w:val="20"/>
              </w:rPr>
            </w:pPr>
          </w:p>
        </w:tc>
        <w:tc>
          <w:tcPr>
            <w:tcW w:w="1451" w:type="dxa"/>
            <w:tcBorders>
              <w:top w:val="single" w:sz="18" w:space="0" w:color="auto"/>
              <w:left w:val="single" w:sz="2" w:space="0" w:color="auto"/>
              <w:bottom w:val="single" w:sz="18" w:space="0" w:color="auto"/>
              <w:right w:val="single" w:sz="2" w:space="0" w:color="auto"/>
            </w:tcBorders>
          </w:tcPr>
          <w:p w14:paraId="0FD9C1E8" w14:textId="5C3E6424" w:rsidR="00194E39" w:rsidRDefault="007B586E">
            <w:pPr>
              <w:rPr>
                <w:sz w:val="20"/>
                <w:szCs w:val="20"/>
                <w:u w:val="single"/>
              </w:rPr>
            </w:pPr>
            <w:r w:rsidRPr="00B014A9">
              <w:rPr>
                <w:iCs/>
                <w:sz w:val="20"/>
                <w:szCs w:val="20"/>
              </w:rPr>
              <w:t xml:space="preserve">A:  </w:t>
            </w:r>
            <w:r w:rsidR="00194E39">
              <w:rPr>
                <w:sz w:val="20"/>
                <w:szCs w:val="20"/>
                <w:u w:val="single"/>
              </w:rPr>
              <w:t>0.2</w:t>
            </w:r>
          </w:p>
          <w:p w14:paraId="55FFD644" w14:textId="2FF0AB9D" w:rsidR="007B586E" w:rsidRPr="003A1527" w:rsidRDefault="00C363A0">
            <w:pPr>
              <w:rPr>
                <w:sz w:val="20"/>
                <w:szCs w:val="20"/>
                <w:u w:val="single"/>
              </w:rPr>
            </w:pPr>
            <w:r w:rsidRPr="00B014A9">
              <w:rPr>
                <w:iCs/>
                <w:sz w:val="20"/>
                <w:szCs w:val="20"/>
              </w:rPr>
              <w:t xml:space="preserve"> </w:t>
            </w:r>
            <w:r w:rsidR="007B586E" w:rsidRPr="00B014A9">
              <w:rPr>
                <w:iCs/>
                <w:sz w:val="20"/>
                <w:szCs w:val="20"/>
              </w:rPr>
              <w:t xml:space="preserve">B:  </w:t>
            </w:r>
            <w:r w:rsidR="007B586E" w:rsidRPr="00B014A9">
              <w:rPr>
                <w:iCs/>
                <w:sz w:val="20"/>
                <w:szCs w:val="20"/>
                <w:u w:val="single"/>
              </w:rPr>
              <w:tab/>
            </w:r>
          </w:p>
          <w:p w14:paraId="52CBDE6C" w14:textId="24021284" w:rsidR="007B586E" w:rsidRPr="00B014A9" w:rsidRDefault="007B586E">
            <w:pPr>
              <w:rPr>
                <w:iCs/>
                <w:sz w:val="20"/>
                <w:szCs w:val="20"/>
              </w:rPr>
            </w:pPr>
            <w:r w:rsidRPr="00B014A9">
              <w:rPr>
                <w:iCs/>
                <w:sz w:val="20"/>
                <w:szCs w:val="20"/>
              </w:rPr>
              <w:t xml:space="preserve">C:  </w:t>
            </w:r>
            <w:r w:rsidRPr="00B014A9">
              <w:rPr>
                <w:iCs/>
                <w:sz w:val="20"/>
                <w:szCs w:val="20"/>
                <w:u w:val="single"/>
              </w:rPr>
              <w:tab/>
            </w:r>
          </w:p>
          <w:p w14:paraId="7220A867" w14:textId="77777777" w:rsidR="007B586E" w:rsidRPr="00B014A9" w:rsidRDefault="007B586E">
            <w:pPr>
              <w:rPr>
                <w:iCs/>
                <w:sz w:val="20"/>
                <w:szCs w:val="20"/>
              </w:rPr>
            </w:pPr>
            <w:r w:rsidRPr="00B014A9">
              <w:rPr>
                <w:iCs/>
                <w:sz w:val="20"/>
                <w:szCs w:val="20"/>
              </w:rPr>
              <w:t xml:space="preserve">D:  </w:t>
            </w:r>
            <w:r w:rsidRPr="00B014A9">
              <w:rPr>
                <w:iCs/>
                <w:sz w:val="20"/>
                <w:szCs w:val="20"/>
                <w:u w:val="single"/>
              </w:rPr>
              <w:tab/>
            </w:r>
          </w:p>
          <w:p w14:paraId="69E96915" w14:textId="77777777" w:rsidR="007B586E" w:rsidRPr="00B014A9" w:rsidRDefault="007B586E">
            <w:pPr>
              <w:rPr>
                <w:iCs/>
                <w:sz w:val="20"/>
                <w:szCs w:val="20"/>
              </w:rPr>
            </w:pPr>
            <w:r w:rsidRPr="00B014A9">
              <w:rPr>
                <w:iCs/>
                <w:sz w:val="20"/>
                <w:szCs w:val="20"/>
              </w:rPr>
              <w:t xml:space="preserve">E:  </w:t>
            </w:r>
            <w:r w:rsidRPr="00B014A9">
              <w:rPr>
                <w:iCs/>
                <w:sz w:val="20"/>
                <w:szCs w:val="20"/>
                <w:u w:val="single"/>
              </w:rPr>
              <w:tab/>
            </w:r>
          </w:p>
        </w:tc>
      </w:tr>
      <w:tr w:rsidR="007B586E" w:rsidRPr="00B014A9" w14:paraId="32051708" w14:textId="77777777">
        <w:trPr>
          <w:tblHeader/>
          <w:jc w:val="center"/>
        </w:trPr>
        <w:tc>
          <w:tcPr>
            <w:tcW w:w="928" w:type="dxa"/>
            <w:tcBorders>
              <w:top w:val="single" w:sz="2" w:space="0" w:color="auto"/>
            </w:tcBorders>
          </w:tcPr>
          <w:p w14:paraId="24BB7CCC" w14:textId="684972D5" w:rsidR="007B586E" w:rsidRPr="00B014A9" w:rsidRDefault="007B586E">
            <w:pPr>
              <w:rPr>
                <w:b/>
                <w:bCs/>
                <w:sz w:val="20"/>
                <w:szCs w:val="20"/>
              </w:rPr>
            </w:pPr>
          </w:p>
        </w:tc>
        <w:tc>
          <w:tcPr>
            <w:tcW w:w="1596" w:type="dxa"/>
            <w:tcBorders>
              <w:top w:val="single" w:sz="2" w:space="0" w:color="auto"/>
            </w:tcBorders>
          </w:tcPr>
          <w:p w14:paraId="47AF6C42" w14:textId="77777777" w:rsidR="007B586E" w:rsidRPr="00B014A9" w:rsidRDefault="007B586E">
            <w:pPr>
              <w:rPr>
                <w:b/>
                <w:bCs/>
                <w:sz w:val="20"/>
                <w:szCs w:val="20"/>
              </w:rPr>
            </w:pPr>
          </w:p>
        </w:tc>
        <w:tc>
          <w:tcPr>
            <w:tcW w:w="1233" w:type="dxa"/>
            <w:tcBorders>
              <w:top w:val="single" w:sz="2" w:space="0" w:color="auto"/>
            </w:tcBorders>
          </w:tcPr>
          <w:p w14:paraId="2FD90B20" w14:textId="77777777" w:rsidR="007B586E" w:rsidRPr="00B014A9" w:rsidRDefault="007B586E">
            <w:pPr>
              <w:rPr>
                <w:b/>
                <w:bCs/>
                <w:sz w:val="20"/>
                <w:szCs w:val="20"/>
              </w:rPr>
            </w:pPr>
          </w:p>
        </w:tc>
        <w:tc>
          <w:tcPr>
            <w:tcW w:w="1161" w:type="dxa"/>
            <w:tcBorders>
              <w:top w:val="single" w:sz="2" w:space="0" w:color="auto"/>
            </w:tcBorders>
          </w:tcPr>
          <w:p w14:paraId="348C9AB9" w14:textId="77777777" w:rsidR="007B586E" w:rsidRPr="00B014A9" w:rsidRDefault="007B586E">
            <w:pPr>
              <w:rPr>
                <w:b/>
                <w:bCs/>
                <w:sz w:val="20"/>
                <w:szCs w:val="20"/>
              </w:rPr>
            </w:pPr>
          </w:p>
        </w:tc>
        <w:tc>
          <w:tcPr>
            <w:tcW w:w="1451" w:type="dxa"/>
            <w:tcBorders>
              <w:top w:val="single" w:sz="2" w:space="0" w:color="auto"/>
              <w:right w:val="single" w:sz="18" w:space="0" w:color="auto"/>
            </w:tcBorders>
          </w:tcPr>
          <w:p w14:paraId="11188BB8" w14:textId="77777777" w:rsidR="007B586E" w:rsidRPr="00B014A9" w:rsidRDefault="007B586E">
            <w:pPr>
              <w:rPr>
                <w:b/>
                <w:bCs/>
                <w:sz w:val="20"/>
                <w:szCs w:val="20"/>
              </w:rPr>
            </w:pPr>
            <w:r w:rsidRPr="00B014A9">
              <w:rPr>
                <w:b/>
                <w:bCs/>
                <w:sz w:val="20"/>
                <w:szCs w:val="20"/>
              </w:rPr>
              <w:t>Total</w:t>
            </w:r>
          </w:p>
        </w:tc>
        <w:tc>
          <w:tcPr>
            <w:tcW w:w="1306" w:type="dxa"/>
            <w:tcBorders>
              <w:top w:val="single" w:sz="18" w:space="0" w:color="auto"/>
              <w:left w:val="single" w:sz="18" w:space="0" w:color="auto"/>
              <w:bottom w:val="single" w:sz="18" w:space="0" w:color="auto"/>
              <w:right w:val="single" w:sz="18" w:space="0" w:color="auto"/>
            </w:tcBorders>
          </w:tcPr>
          <w:p w14:paraId="75B4C385" w14:textId="77777777" w:rsidR="007B586E" w:rsidRPr="00B014A9" w:rsidRDefault="007B586E">
            <w:pPr>
              <w:rPr>
                <w:b/>
                <w:bCs/>
                <w:sz w:val="20"/>
                <w:szCs w:val="20"/>
              </w:rPr>
            </w:pPr>
          </w:p>
        </w:tc>
        <w:tc>
          <w:tcPr>
            <w:tcW w:w="1451" w:type="dxa"/>
            <w:tcBorders>
              <w:top w:val="single" w:sz="18" w:space="0" w:color="auto"/>
              <w:left w:val="single" w:sz="18" w:space="0" w:color="auto"/>
              <w:bottom w:val="single" w:sz="18" w:space="0" w:color="auto"/>
              <w:right w:val="single" w:sz="18" w:space="0" w:color="auto"/>
            </w:tcBorders>
          </w:tcPr>
          <w:p w14:paraId="32BDAF91" w14:textId="77777777" w:rsidR="007B586E" w:rsidRPr="00B014A9" w:rsidRDefault="007B586E" w:rsidP="005D6878">
            <w:pPr>
              <w:jc w:val="center"/>
              <w:rPr>
                <w:b/>
                <w:bCs/>
                <w:sz w:val="20"/>
                <w:szCs w:val="20"/>
              </w:rPr>
            </w:pPr>
            <w:r w:rsidRPr="00B014A9">
              <w:rPr>
                <w:b/>
                <w:bCs/>
                <w:sz w:val="20"/>
                <w:szCs w:val="20"/>
              </w:rPr>
              <w:t>1.00</w:t>
            </w:r>
          </w:p>
        </w:tc>
      </w:tr>
    </w:tbl>
    <w:p w14:paraId="08516115" w14:textId="77777777" w:rsidR="007B586E" w:rsidRPr="00B014A9" w:rsidRDefault="007B586E">
      <w:pPr>
        <w:tabs>
          <w:tab w:val="left" w:pos="2160"/>
          <w:tab w:val="left" w:pos="3600"/>
          <w:tab w:val="left" w:pos="9144"/>
        </w:tabs>
        <w:suppressAutoHyphens/>
        <w:ind w:right="-72"/>
        <w:rPr>
          <w:rFonts w:cs="Arial"/>
        </w:rPr>
      </w:pPr>
    </w:p>
    <w:p w14:paraId="35060792" w14:textId="77777777" w:rsidR="007B586E" w:rsidRPr="00B014A9" w:rsidRDefault="007B586E">
      <w:r w:rsidRPr="00B014A9">
        <w:br w:type="page"/>
      </w:r>
    </w:p>
    <w:tbl>
      <w:tblPr>
        <w:tblW w:w="0" w:type="auto"/>
        <w:tblLayout w:type="fixed"/>
        <w:tblLook w:val="0000" w:firstRow="0" w:lastRow="0" w:firstColumn="0" w:lastColumn="0" w:noHBand="0" w:noVBand="0"/>
      </w:tblPr>
      <w:tblGrid>
        <w:gridCol w:w="9198"/>
      </w:tblGrid>
      <w:tr w:rsidR="007B586E" w:rsidRPr="00B014A9" w14:paraId="69B69848" w14:textId="77777777">
        <w:trPr>
          <w:trHeight w:val="900"/>
        </w:trPr>
        <w:tc>
          <w:tcPr>
            <w:tcW w:w="9198" w:type="dxa"/>
            <w:vAlign w:val="center"/>
          </w:tcPr>
          <w:p w14:paraId="435D3492" w14:textId="77777777" w:rsidR="007B586E" w:rsidRPr="00B014A9" w:rsidRDefault="007B586E">
            <w:pPr>
              <w:pStyle w:val="S4-header1"/>
            </w:pPr>
            <w:r w:rsidRPr="00B014A9">
              <w:lastRenderedPageBreak/>
              <w:br w:type="page"/>
            </w:r>
            <w:bookmarkStart w:id="462" w:name="_Toc41971550"/>
            <w:bookmarkStart w:id="463" w:name="_Toc125871319"/>
            <w:bookmarkStart w:id="464" w:name="_Toc139856167"/>
            <w:bookmarkStart w:id="465" w:name="_Toc197160036"/>
            <w:r w:rsidRPr="00B014A9">
              <w:rPr>
                <w:iCs/>
              </w:rPr>
              <w:t>Form</w:t>
            </w:r>
            <w:r w:rsidRPr="00B014A9">
              <w:t xml:space="preserve"> of Bid Security</w:t>
            </w:r>
            <w:bookmarkEnd w:id="462"/>
            <w:bookmarkEnd w:id="463"/>
            <w:r w:rsidRPr="00B014A9">
              <w:t xml:space="preserve"> (Bank Guarantee)</w:t>
            </w:r>
            <w:bookmarkEnd w:id="464"/>
            <w:bookmarkEnd w:id="465"/>
          </w:p>
        </w:tc>
      </w:tr>
    </w:tbl>
    <w:p w14:paraId="1CFCFACB" w14:textId="77777777" w:rsidR="007B586E" w:rsidRPr="00B014A9" w:rsidRDefault="007B586E">
      <w:pPr>
        <w:jc w:val="center"/>
        <w:rPr>
          <w:rFonts w:ascii="Arial Unicode MS" w:eastAsia="Arial Unicode MS" w:hAnsi="Arial Unicode MS"/>
          <w:sz w:val="22"/>
        </w:rPr>
      </w:pPr>
      <w:r w:rsidRPr="00B014A9">
        <w:rPr>
          <w:b/>
        </w:rPr>
        <w:t xml:space="preserve"> </w:t>
      </w:r>
    </w:p>
    <w:p w14:paraId="302E0228" w14:textId="77777777" w:rsidR="007B586E" w:rsidRPr="00B014A9" w:rsidRDefault="007B586E">
      <w:pPr>
        <w:pStyle w:val="NormalWeb"/>
        <w:spacing w:before="0" w:beforeAutospacing="0" w:after="200" w:afterAutospacing="0"/>
        <w:rPr>
          <w:rFonts w:ascii="Times New Roman" w:hAnsi="Times New Roman"/>
          <w:sz w:val="24"/>
        </w:rPr>
      </w:pPr>
      <w:r w:rsidRPr="00B014A9">
        <w:rPr>
          <w:rFonts w:ascii="Times New Roman" w:hAnsi="Times New Roman"/>
          <w:sz w:val="24"/>
        </w:rPr>
        <w:t>_________________________</w:t>
      </w:r>
      <w:proofErr w:type="gramStart"/>
      <w:r w:rsidRPr="00B014A9">
        <w:rPr>
          <w:rFonts w:ascii="Times New Roman" w:hAnsi="Times New Roman"/>
          <w:sz w:val="24"/>
        </w:rPr>
        <w:t xml:space="preserve">_ </w:t>
      </w:r>
      <w:r w:rsidRPr="00B014A9">
        <w:rPr>
          <w:rFonts w:ascii="Times New Roman" w:hAnsi="Times New Roman"/>
          <w:i/>
          <w:sz w:val="24"/>
        </w:rPr>
        <w:t xml:space="preserve"> </w:t>
      </w:r>
      <w:r w:rsidRPr="00B014A9">
        <w:rPr>
          <w:rFonts w:ascii="Times New Roman" w:hAnsi="Times New Roman"/>
          <w:b/>
          <w:bCs/>
          <w:iCs/>
          <w:sz w:val="24"/>
        </w:rPr>
        <w:t>[</w:t>
      </w:r>
      <w:proofErr w:type="gramEnd"/>
      <w:r w:rsidRPr="00B014A9">
        <w:rPr>
          <w:rFonts w:ascii="Times New Roman" w:hAnsi="Times New Roman"/>
          <w:i/>
          <w:sz w:val="24"/>
        </w:rPr>
        <w:t>Bank’s Name, and Address of Issuing Branch or Office</w:t>
      </w:r>
      <w:r w:rsidRPr="00B014A9">
        <w:rPr>
          <w:rFonts w:ascii="Times New Roman" w:hAnsi="Times New Roman"/>
          <w:b/>
          <w:bCs/>
          <w:iCs/>
          <w:sz w:val="24"/>
        </w:rPr>
        <w:t>]</w:t>
      </w:r>
    </w:p>
    <w:p w14:paraId="70158C26" w14:textId="77777777" w:rsidR="007B586E" w:rsidRPr="00B014A9" w:rsidRDefault="007B586E" w:rsidP="00F9208D">
      <w:pPr>
        <w:pStyle w:val="NormalWeb"/>
        <w:spacing w:before="0" w:beforeAutospacing="0" w:after="160" w:afterAutospacing="0"/>
        <w:rPr>
          <w:rFonts w:ascii="Times New Roman" w:hAnsi="Times New Roman"/>
          <w:i/>
          <w:sz w:val="24"/>
        </w:rPr>
      </w:pPr>
      <w:r w:rsidRPr="00B014A9">
        <w:rPr>
          <w:rFonts w:ascii="Times New Roman" w:hAnsi="Times New Roman"/>
          <w:b/>
          <w:sz w:val="24"/>
        </w:rPr>
        <w:t xml:space="preserve">Beneficiary:  </w:t>
      </w:r>
      <w:r w:rsidRPr="00B014A9">
        <w:rPr>
          <w:rFonts w:ascii="Times New Roman" w:hAnsi="Times New Roman"/>
          <w:sz w:val="24"/>
        </w:rPr>
        <w:t xml:space="preserve">__________________________ </w:t>
      </w:r>
      <w:r w:rsidRPr="00B014A9">
        <w:rPr>
          <w:rFonts w:ascii="Times New Roman" w:hAnsi="Times New Roman"/>
          <w:b/>
          <w:bCs/>
          <w:iCs/>
          <w:sz w:val="24"/>
        </w:rPr>
        <w:t>[</w:t>
      </w:r>
      <w:r w:rsidRPr="00B014A9">
        <w:rPr>
          <w:rFonts w:ascii="Times New Roman" w:hAnsi="Times New Roman"/>
          <w:i/>
          <w:sz w:val="24"/>
        </w:rPr>
        <w:t xml:space="preserve">Name and Address of </w:t>
      </w:r>
      <w:r w:rsidR="00283744" w:rsidRPr="00B014A9">
        <w:rPr>
          <w:rFonts w:ascii="Times New Roman" w:hAnsi="Times New Roman"/>
          <w:i/>
          <w:sz w:val="24"/>
        </w:rPr>
        <w:t>Employer</w:t>
      </w:r>
      <w:r w:rsidRPr="00B014A9">
        <w:rPr>
          <w:rFonts w:ascii="Times New Roman" w:hAnsi="Times New Roman"/>
          <w:b/>
          <w:bCs/>
          <w:iCs/>
          <w:sz w:val="24"/>
        </w:rPr>
        <w:t>]</w:t>
      </w:r>
    </w:p>
    <w:p w14:paraId="05AE82EC" w14:textId="77777777" w:rsidR="007B586E" w:rsidRPr="00B014A9" w:rsidRDefault="007B586E" w:rsidP="00F9208D">
      <w:pPr>
        <w:pStyle w:val="NormalWeb"/>
        <w:spacing w:before="0" w:beforeAutospacing="0" w:after="160" w:afterAutospacing="0"/>
        <w:rPr>
          <w:rFonts w:ascii="Times New Roman" w:hAnsi="Times New Roman"/>
          <w:sz w:val="24"/>
        </w:rPr>
      </w:pPr>
      <w:r w:rsidRPr="00B014A9">
        <w:rPr>
          <w:rFonts w:ascii="Times New Roman" w:hAnsi="Times New Roman"/>
          <w:b/>
          <w:sz w:val="24"/>
        </w:rPr>
        <w:t>Date:</w:t>
      </w:r>
      <w:r w:rsidRPr="00B014A9">
        <w:rPr>
          <w:rFonts w:ascii="Times New Roman" w:hAnsi="Times New Roman"/>
          <w:sz w:val="24"/>
        </w:rPr>
        <w:t xml:space="preserve">  __________________________ </w:t>
      </w:r>
    </w:p>
    <w:p w14:paraId="12E1479E" w14:textId="77777777" w:rsidR="007B586E" w:rsidRPr="00B014A9" w:rsidRDefault="007B586E" w:rsidP="00F9208D">
      <w:pPr>
        <w:pStyle w:val="NormalWeb"/>
        <w:spacing w:before="0" w:beforeAutospacing="0" w:after="160" w:afterAutospacing="0"/>
        <w:rPr>
          <w:rFonts w:ascii="Times New Roman" w:hAnsi="Times New Roman"/>
          <w:sz w:val="24"/>
        </w:rPr>
      </w:pPr>
      <w:r w:rsidRPr="00B014A9">
        <w:rPr>
          <w:rFonts w:ascii="Times New Roman" w:hAnsi="Times New Roman"/>
          <w:b/>
          <w:sz w:val="24"/>
        </w:rPr>
        <w:t>BID GUARANTEE No.:</w:t>
      </w:r>
      <w:r w:rsidRPr="00B014A9">
        <w:rPr>
          <w:rFonts w:ascii="Times New Roman" w:hAnsi="Times New Roman"/>
          <w:sz w:val="24"/>
        </w:rPr>
        <w:t xml:space="preserve"> __________________________ </w:t>
      </w:r>
    </w:p>
    <w:p w14:paraId="67852E7F" w14:textId="77777777" w:rsidR="007B586E" w:rsidRPr="00B014A9" w:rsidRDefault="007B586E" w:rsidP="00F9208D">
      <w:pPr>
        <w:pStyle w:val="NormalWeb"/>
        <w:spacing w:before="0" w:beforeAutospacing="0" w:after="160" w:afterAutospacing="0"/>
        <w:jc w:val="both"/>
        <w:rPr>
          <w:rFonts w:ascii="Times New Roman" w:hAnsi="Times New Roman"/>
          <w:sz w:val="24"/>
        </w:rPr>
      </w:pPr>
      <w:r w:rsidRPr="00B014A9">
        <w:rPr>
          <w:rFonts w:ascii="Times New Roman" w:hAnsi="Times New Roman"/>
          <w:sz w:val="24"/>
        </w:rPr>
        <w:t xml:space="preserve">We have been informed that __________________________ </w:t>
      </w:r>
      <w:r w:rsidRPr="00B014A9">
        <w:rPr>
          <w:rFonts w:ascii="Times New Roman" w:hAnsi="Times New Roman"/>
          <w:b/>
          <w:bCs/>
          <w:iCs/>
          <w:sz w:val="24"/>
        </w:rPr>
        <w:t>[</w:t>
      </w:r>
      <w:r w:rsidR="009A0F86" w:rsidRPr="00B014A9">
        <w:rPr>
          <w:rFonts w:ascii="Times New Roman" w:hAnsi="Times New Roman"/>
          <w:i/>
          <w:sz w:val="24"/>
        </w:rPr>
        <w:t>N</w:t>
      </w:r>
      <w:r w:rsidRPr="00B014A9">
        <w:rPr>
          <w:rFonts w:ascii="Times New Roman" w:hAnsi="Times New Roman"/>
          <w:i/>
          <w:sz w:val="24"/>
        </w:rPr>
        <w:t>ame of the Bidder</w:t>
      </w:r>
      <w:r w:rsidRPr="00B014A9">
        <w:rPr>
          <w:rFonts w:ascii="Times New Roman" w:hAnsi="Times New Roman"/>
          <w:b/>
          <w:bCs/>
          <w:iCs/>
          <w:sz w:val="24"/>
        </w:rPr>
        <w:t>]</w:t>
      </w:r>
      <w:r w:rsidRPr="00B014A9">
        <w:rPr>
          <w:rFonts w:ascii="Times New Roman" w:hAnsi="Times New Roman"/>
          <w:sz w:val="24"/>
        </w:rPr>
        <w:t xml:space="preserve"> (hereinafter called "the Bidder") has submitted to you its bid dated ___________ (hereinafter called "the Bid") for the execution of ________________ </w:t>
      </w:r>
      <w:r w:rsidRPr="00B014A9">
        <w:rPr>
          <w:rFonts w:ascii="Times New Roman" w:hAnsi="Times New Roman"/>
          <w:b/>
          <w:bCs/>
          <w:iCs/>
          <w:sz w:val="24"/>
        </w:rPr>
        <w:t>[</w:t>
      </w:r>
      <w:r w:rsidR="009A0F86" w:rsidRPr="00B014A9">
        <w:rPr>
          <w:rFonts w:ascii="Times New Roman" w:hAnsi="Times New Roman"/>
          <w:i/>
          <w:sz w:val="24"/>
        </w:rPr>
        <w:t>Name of C</w:t>
      </w:r>
      <w:r w:rsidRPr="00B014A9">
        <w:rPr>
          <w:rFonts w:ascii="Times New Roman" w:hAnsi="Times New Roman"/>
          <w:i/>
          <w:sz w:val="24"/>
        </w:rPr>
        <w:t>ontract</w:t>
      </w:r>
      <w:r w:rsidRPr="00B014A9">
        <w:rPr>
          <w:rFonts w:ascii="Times New Roman" w:hAnsi="Times New Roman"/>
          <w:b/>
          <w:bCs/>
          <w:iCs/>
          <w:sz w:val="24"/>
        </w:rPr>
        <w:t>]</w:t>
      </w:r>
      <w:r w:rsidRPr="00B014A9">
        <w:rPr>
          <w:rFonts w:ascii="Times New Roman" w:hAnsi="Times New Roman"/>
          <w:sz w:val="24"/>
        </w:rPr>
        <w:t xml:space="preserve"> under Invitation for Bids No. __________</w:t>
      </w:r>
      <w:proofErr w:type="gramStart"/>
      <w:r w:rsidRPr="00B014A9">
        <w:rPr>
          <w:rFonts w:ascii="Times New Roman" w:hAnsi="Times New Roman"/>
          <w:sz w:val="24"/>
        </w:rPr>
        <w:t>_  (</w:t>
      </w:r>
      <w:proofErr w:type="gramEnd"/>
      <w:r w:rsidRPr="00B014A9">
        <w:rPr>
          <w:rFonts w:ascii="Times New Roman" w:hAnsi="Times New Roman"/>
          <w:sz w:val="24"/>
        </w:rPr>
        <w:t xml:space="preserve">“the IFB”). </w:t>
      </w:r>
    </w:p>
    <w:p w14:paraId="7B559D84" w14:textId="77777777" w:rsidR="007B586E" w:rsidRPr="00B014A9" w:rsidRDefault="007B586E" w:rsidP="00F9208D">
      <w:pPr>
        <w:pStyle w:val="NormalWeb"/>
        <w:spacing w:before="0" w:beforeAutospacing="0" w:after="160" w:afterAutospacing="0"/>
        <w:jc w:val="both"/>
        <w:rPr>
          <w:rFonts w:ascii="Times New Roman" w:hAnsi="Times New Roman"/>
          <w:sz w:val="24"/>
        </w:rPr>
      </w:pPr>
      <w:r w:rsidRPr="00B014A9">
        <w:rPr>
          <w:rFonts w:ascii="Times New Roman" w:hAnsi="Times New Roman"/>
          <w:sz w:val="24"/>
        </w:rPr>
        <w:t>Furthermore, we understand that, according to your conditions, bids must be supported by a bid guarantee.</w:t>
      </w:r>
    </w:p>
    <w:p w14:paraId="1E88D9ED" w14:textId="77777777" w:rsidR="007B586E" w:rsidRPr="00B014A9" w:rsidRDefault="007B586E" w:rsidP="00F9208D">
      <w:pPr>
        <w:pStyle w:val="NormalWeb"/>
        <w:spacing w:before="0" w:beforeAutospacing="0" w:after="160" w:afterAutospacing="0"/>
        <w:jc w:val="both"/>
        <w:rPr>
          <w:rFonts w:ascii="Times New Roman" w:hAnsi="Times New Roman"/>
          <w:sz w:val="24"/>
        </w:rPr>
      </w:pPr>
      <w:r w:rsidRPr="00B014A9">
        <w:rPr>
          <w:rFonts w:ascii="Times New Roman" w:hAnsi="Times New Roman"/>
          <w:sz w:val="24"/>
        </w:rPr>
        <w:t xml:space="preserve">At the request of the Bidder, we ____________________ </w:t>
      </w:r>
      <w:r w:rsidRPr="00B014A9">
        <w:rPr>
          <w:rFonts w:ascii="Times New Roman" w:hAnsi="Times New Roman"/>
          <w:b/>
          <w:bCs/>
          <w:iCs/>
          <w:sz w:val="24"/>
        </w:rPr>
        <w:t>[</w:t>
      </w:r>
      <w:r w:rsidR="009A0F86" w:rsidRPr="00B014A9">
        <w:rPr>
          <w:rFonts w:ascii="Times New Roman" w:hAnsi="Times New Roman"/>
          <w:i/>
          <w:sz w:val="24"/>
        </w:rPr>
        <w:t>N</w:t>
      </w:r>
      <w:r w:rsidRPr="00B014A9">
        <w:rPr>
          <w:rFonts w:ascii="Times New Roman" w:hAnsi="Times New Roman"/>
          <w:i/>
          <w:sz w:val="24"/>
        </w:rPr>
        <w:t>ame of Bank</w:t>
      </w:r>
      <w:r w:rsidRPr="00B014A9">
        <w:rPr>
          <w:rFonts w:ascii="Times New Roman" w:hAnsi="Times New Roman"/>
          <w:b/>
          <w:bCs/>
          <w:iCs/>
          <w:sz w:val="24"/>
        </w:rPr>
        <w:t>]</w:t>
      </w:r>
      <w:r w:rsidRPr="00B014A9">
        <w:rPr>
          <w:rFonts w:ascii="Times New Roman" w:hAnsi="Times New Roman"/>
          <w:sz w:val="24"/>
        </w:rPr>
        <w:t xml:space="preserve"> hereby irrevocably undertake to pay you any sum or sums not exceeding in total an amount of ___________ </w:t>
      </w:r>
      <w:r w:rsidRPr="00B014A9">
        <w:rPr>
          <w:rFonts w:ascii="Times New Roman" w:hAnsi="Times New Roman"/>
          <w:b/>
          <w:bCs/>
          <w:iCs/>
          <w:sz w:val="24"/>
        </w:rPr>
        <w:t>[</w:t>
      </w:r>
      <w:r w:rsidR="0093232F" w:rsidRPr="00B014A9">
        <w:rPr>
          <w:rFonts w:ascii="Times New Roman" w:hAnsi="Times New Roman"/>
          <w:i/>
          <w:sz w:val="24"/>
        </w:rPr>
        <w:t>a</w:t>
      </w:r>
      <w:r w:rsidRPr="00B014A9">
        <w:rPr>
          <w:rFonts w:ascii="Times New Roman" w:hAnsi="Times New Roman"/>
          <w:i/>
          <w:sz w:val="24"/>
        </w:rPr>
        <w:t>mount in figures</w:t>
      </w:r>
      <w:r w:rsidRPr="00B014A9">
        <w:rPr>
          <w:rFonts w:ascii="Times New Roman" w:hAnsi="Times New Roman"/>
          <w:b/>
          <w:bCs/>
          <w:iCs/>
          <w:sz w:val="24"/>
        </w:rPr>
        <w:t>]</w:t>
      </w:r>
      <w:r w:rsidRPr="00B014A9">
        <w:rPr>
          <w:rFonts w:ascii="Times New Roman" w:hAnsi="Times New Roman"/>
          <w:i/>
          <w:sz w:val="24"/>
        </w:rPr>
        <w:t xml:space="preserve"> </w:t>
      </w:r>
      <w:r w:rsidRPr="00B014A9">
        <w:rPr>
          <w:rFonts w:ascii="Times New Roman" w:hAnsi="Times New Roman"/>
          <w:sz w:val="24"/>
        </w:rPr>
        <w:t xml:space="preserve">(____________) </w:t>
      </w:r>
      <w:r w:rsidRPr="00B014A9">
        <w:rPr>
          <w:rFonts w:ascii="Times New Roman" w:hAnsi="Times New Roman"/>
          <w:b/>
          <w:bCs/>
          <w:iCs/>
          <w:sz w:val="24"/>
        </w:rPr>
        <w:t>[</w:t>
      </w:r>
      <w:r w:rsidRPr="00B014A9">
        <w:rPr>
          <w:rFonts w:ascii="Times New Roman" w:hAnsi="Times New Roman"/>
          <w:i/>
          <w:sz w:val="24"/>
        </w:rPr>
        <w:t>amount in words</w:t>
      </w:r>
      <w:r w:rsidRPr="00B014A9">
        <w:rPr>
          <w:rFonts w:ascii="Times New Roman" w:hAnsi="Times New Roman"/>
          <w:b/>
          <w:bCs/>
          <w:iCs/>
          <w:sz w:val="24"/>
        </w:rPr>
        <w:t>]</w:t>
      </w:r>
      <w:r w:rsidRPr="00B014A9">
        <w:rPr>
          <w:rFonts w:ascii="Times New Roman" w:hAnsi="Times New Roman"/>
          <w:i/>
          <w:sz w:val="24"/>
        </w:rPr>
        <w:t xml:space="preserve"> </w:t>
      </w:r>
      <w:r w:rsidRPr="00B014A9">
        <w:rPr>
          <w:rFonts w:ascii="Times New Roman" w:hAnsi="Times New Roman"/>
          <w:sz w:val="24"/>
        </w:rPr>
        <w:t>upon receipt by us of your first demand in writing accompanied by a written statement stating that the Bidder is in breach of its obligation(s) under the bid conditions, because the Bidder:</w:t>
      </w:r>
    </w:p>
    <w:p w14:paraId="031D0E13" w14:textId="77777777" w:rsidR="007B586E" w:rsidRPr="00B014A9" w:rsidRDefault="007B586E" w:rsidP="00F9208D">
      <w:pPr>
        <w:pStyle w:val="NormalWeb"/>
        <w:tabs>
          <w:tab w:val="left" w:pos="1260"/>
        </w:tabs>
        <w:spacing w:before="0" w:beforeAutospacing="0" w:after="160" w:afterAutospacing="0"/>
        <w:ind w:left="1260" w:right="720" w:hanging="540"/>
        <w:jc w:val="both"/>
        <w:rPr>
          <w:rFonts w:ascii="Times New Roman" w:hAnsi="Times New Roman"/>
          <w:sz w:val="24"/>
        </w:rPr>
      </w:pPr>
      <w:r w:rsidRPr="00B014A9">
        <w:rPr>
          <w:rFonts w:ascii="Times New Roman" w:hAnsi="Times New Roman"/>
          <w:sz w:val="24"/>
        </w:rPr>
        <w:t xml:space="preserve">(a) </w:t>
      </w:r>
      <w:r w:rsidRPr="00B014A9">
        <w:rPr>
          <w:rFonts w:ascii="Times New Roman" w:hAnsi="Times New Roman"/>
          <w:sz w:val="24"/>
        </w:rPr>
        <w:tab/>
      </w:r>
      <w:proofErr w:type="gramStart"/>
      <w:r w:rsidRPr="00B014A9">
        <w:rPr>
          <w:rFonts w:ascii="Times New Roman" w:hAnsi="Times New Roman"/>
          <w:sz w:val="24"/>
        </w:rPr>
        <w:t>has</w:t>
      </w:r>
      <w:proofErr w:type="gramEnd"/>
      <w:r w:rsidRPr="00B014A9">
        <w:rPr>
          <w:rFonts w:ascii="Times New Roman" w:hAnsi="Times New Roman"/>
          <w:sz w:val="24"/>
        </w:rPr>
        <w:t xml:space="preserve"> withdrawn its Bid during the period of bid validity specified by the Bidder in the Form of Bid; or</w:t>
      </w:r>
    </w:p>
    <w:p w14:paraId="0CB1B27E" w14:textId="77777777" w:rsidR="007B586E" w:rsidRPr="00B014A9" w:rsidRDefault="007B586E" w:rsidP="00F9208D">
      <w:pPr>
        <w:pStyle w:val="NormalWeb"/>
        <w:tabs>
          <w:tab w:val="left" w:pos="1260"/>
        </w:tabs>
        <w:spacing w:before="0" w:beforeAutospacing="0" w:after="160" w:afterAutospacing="0"/>
        <w:ind w:left="1260" w:right="720" w:hanging="540"/>
        <w:jc w:val="both"/>
        <w:rPr>
          <w:rFonts w:ascii="Times New Roman" w:hAnsi="Times New Roman"/>
          <w:sz w:val="24"/>
        </w:rPr>
      </w:pPr>
      <w:r w:rsidRPr="00B014A9">
        <w:rPr>
          <w:rFonts w:ascii="Times New Roman" w:hAnsi="Times New Roman"/>
          <w:sz w:val="24"/>
        </w:rPr>
        <w:t xml:space="preserve">(b) </w:t>
      </w:r>
      <w:r w:rsidRPr="00B014A9">
        <w:rPr>
          <w:rFonts w:ascii="Times New Roman" w:hAnsi="Times New Roman"/>
          <w:sz w:val="24"/>
        </w:rPr>
        <w:tab/>
        <w:t xml:space="preserve">having been notified of the acceptance of its Bid by the </w:t>
      </w:r>
      <w:r w:rsidR="00283744" w:rsidRPr="00B014A9">
        <w:rPr>
          <w:rFonts w:ascii="Times New Roman" w:hAnsi="Times New Roman"/>
          <w:sz w:val="24"/>
        </w:rPr>
        <w:t>Employer</w:t>
      </w:r>
      <w:r w:rsidRPr="00B014A9">
        <w:rPr>
          <w:rFonts w:ascii="Times New Roman" w:hAnsi="Times New Roman"/>
          <w:sz w:val="24"/>
        </w:rPr>
        <w:t xml:space="preserve"> during the period of bid validity, (i) fails or refuses to execute the Contract Form, if required, or (ii) fails or refuses to furnish the performance security, in accordance with the ITB.</w:t>
      </w:r>
    </w:p>
    <w:p w14:paraId="1819391C" w14:textId="77777777" w:rsidR="007B586E" w:rsidRPr="00B014A9" w:rsidRDefault="007B586E" w:rsidP="00F9208D">
      <w:pPr>
        <w:pStyle w:val="NormalWeb"/>
        <w:spacing w:before="0" w:beforeAutospacing="0" w:after="160" w:afterAutospacing="0"/>
        <w:jc w:val="both"/>
        <w:rPr>
          <w:rFonts w:ascii="Times New Roman" w:hAnsi="Times New Roman"/>
          <w:sz w:val="24"/>
        </w:rPr>
      </w:pPr>
      <w:r w:rsidRPr="00B014A9">
        <w:rPr>
          <w:rFonts w:ascii="Times New Roman" w:hAnsi="Times New Roman"/>
          <w:sz w:val="24"/>
        </w:rPr>
        <w:t>This guarantee will expire:  (a) if the Bidder is the successful Bidder, upon our receipt of copies of the contract signed by the Bidder and the performance security issued to you upon the instruction of the Bidder; and (b) if the Bidder is not the successful Bidder, upon the earlier of (i) our receipt of a copy your notification to the Bidder of the name of the successful Bidder; or (ii) twenty-eight days after the expiration of the Bidder’s bid.</w:t>
      </w:r>
    </w:p>
    <w:p w14:paraId="1AB0AD86" w14:textId="77777777" w:rsidR="007B586E" w:rsidRPr="00B014A9" w:rsidRDefault="007B586E" w:rsidP="00F9208D">
      <w:pPr>
        <w:pStyle w:val="NormalWeb"/>
        <w:spacing w:before="0" w:beforeAutospacing="0" w:after="160" w:afterAutospacing="0"/>
        <w:jc w:val="both"/>
        <w:rPr>
          <w:rFonts w:ascii="Times New Roman" w:hAnsi="Times New Roman"/>
          <w:sz w:val="24"/>
        </w:rPr>
      </w:pPr>
      <w:r w:rsidRPr="00B014A9">
        <w:rPr>
          <w:rFonts w:ascii="Times New Roman" w:hAnsi="Times New Roman"/>
          <w:sz w:val="24"/>
        </w:rPr>
        <w:t>Consequently, any demand for payment under this guarantee must be received by us at the office on or before that date.</w:t>
      </w:r>
    </w:p>
    <w:p w14:paraId="06FDA76A" w14:textId="77777777" w:rsidR="007B586E" w:rsidRPr="00B014A9" w:rsidRDefault="007B586E" w:rsidP="00530F76">
      <w:pPr>
        <w:pStyle w:val="NormalWeb"/>
        <w:spacing w:before="0" w:beforeAutospacing="0" w:after="160" w:afterAutospacing="0"/>
        <w:jc w:val="both"/>
        <w:rPr>
          <w:rFonts w:ascii="Times New Roman" w:hAnsi="Times New Roman"/>
          <w:sz w:val="24"/>
        </w:rPr>
      </w:pPr>
      <w:r w:rsidRPr="00B014A9">
        <w:rPr>
          <w:rFonts w:ascii="Times New Roman" w:hAnsi="Times New Roman"/>
          <w:sz w:val="24"/>
        </w:rPr>
        <w:t>This guarantee is subject to the Uniform Rules for Demand Guarantees, ICC Publication No. 458.</w:t>
      </w:r>
    </w:p>
    <w:p w14:paraId="4C0C5267" w14:textId="77777777" w:rsidR="007B586E" w:rsidRPr="00B014A9" w:rsidRDefault="007B586E">
      <w:pPr>
        <w:pStyle w:val="NormalWeb"/>
        <w:spacing w:before="0" w:after="0"/>
        <w:rPr>
          <w:rFonts w:ascii="Times New Roman" w:hAnsi="Times New Roman"/>
          <w:b/>
          <w:sz w:val="22"/>
        </w:rPr>
      </w:pPr>
      <w:r w:rsidRPr="00B014A9">
        <w:rPr>
          <w:rFonts w:ascii="Times New Roman" w:hAnsi="Times New Roman"/>
          <w:b/>
          <w:sz w:val="22"/>
        </w:rPr>
        <w:t>_____________________________</w:t>
      </w:r>
    </w:p>
    <w:p w14:paraId="0FC22727" w14:textId="77777777" w:rsidR="007B586E" w:rsidRPr="00B014A9" w:rsidRDefault="007B586E">
      <w:pPr>
        <w:pStyle w:val="NormalWeb"/>
        <w:spacing w:before="0" w:after="0"/>
        <w:rPr>
          <w:rFonts w:ascii="Times New Roman" w:hAnsi="Times New Roman"/>
          <w:b/>
          <w:sz w:val="24"/>
        </w:rPr>
      </w:pPr>
      <w:r w:rsidRPr="00B014A9">
        <w:rPr>
          <w:rFonts w:ascii="Times New Roman" w:hAnsi="Times New Roman"/>
          <w:sz w:val="24"/>
        </w:rPr>
        <w:t>[</w:t>
      </w:r>
      <w:proofErr w:type="gramStart"/>
      <w:r w:rsidRPr="00B014A9">
        <w:rPr>
          <w:rFonts w:ascii="Times New Roman" w:hAnsi="Times New Roman"/>
          <w:sz w:val="24"/>
        </w:rPr>
        <w:t>signature(s)</w:t>
      </w:r>
      <w:proofErr w:type="gramEnd"/>
      <w:r w:rsidRPr="00B014A9">
        <w:rPr>
          <w:rFonts w:ascii="Times New Roman" w:hAnsi="Times New Roman"/>
          <w:sz w:val="24"/>
        </w:rPr>
        <w:t>]</w:t>
      </w:r>
    </w:p>
    <w:p w14:paraId="2664CA5A" w14:textId="77777777" w:rsidR="007B586E" w:rsidRPr="00B014A9" w:rsidRDefault="007B586E">
      <w:pPr>
        <w:pStyle w:val="S4-header1"/>
      </w:pPr>
      <w:r w:rsidRPr="00B014A9">
        <w:rPr>
          <w:rStyle w:val="Table"/>
          <w:spacing w:val="-2"/>
        </w:rPr>
        <w:br w:type="page"/>
      </w:r>
      <w:bookmarkStart w:id="466" w:name="_Toc125871320"/>
      <w:bookmarkStart w:id="467" w:name="_Toc482500894"/>
      <w:bookmarkStart w:id="468" w:name="_Toc87082191"/>
      <w:bookmarkStart w:id="469" w:name="_Toc103155217"/>
      <w:bookmarkStart w:id="470" w:name="_Toc139856168"/>
      <w:bookmarkStart w:id="471" w:name="_Toc197160037"/>
      <w:r w:rsidRPr="00B014A9">
        <w:rPr>
          <w:iCs/>
        </w:rPr>
        <w:lastRenderedPageBreak/>
        <w:t>Form</w:t>
      </w:r>
      <w:r w:rsidRPr="00B014A9">
        <w:t xml:space="preserve"> of</w:t>
      </w:r>
      <w:r w:rsidRPr="00B014A9">
        <w:rPr>
          <w:i/>
        </w:rPr>
        <w:t xml:space="preserve"> </w:t>
      </w:r>
      <w:r w:rsidRPr="00B014A9">
        <w:t>Bid Security</w:t>
      </w:r>
      <w:bookmarkEnd w:id="466"/>
      <w:r w:rsidRPr="00B014A9">
        <w:t xml:space="preserve"> </w:t>
      </w:r>
      <w:r w:rsidRPr="00B014A9">
        <w:rPr>
          <w:b w:val="0"/>
        </w:rPr>
        <w:t>(Bid Bond)</w:t>
      </w:r>
      <w:bookmarkEnd w:id="467"/>
      <w:bookmarkEnd w:id="468"/>
      <w:bookmarkEnd w:id="469"/>
      <w:bookmarkEnd w:id="470"/>
      <w:bookmarkEnd w:id="471"/>
      <w:r w:rsidRPr="00B014A9">
        <w:t xml:space="preserve">  </w:t>
      </w:r>
    </w:p>
    <w:p w14:paraId="03B3A79B" w14:textId="77777777" w:rsidR="007B586E" w:rsidRPr="00B014A9" w:rsidRDefault="007B586E">
      <w:pPr>
        <w:spacing w:after="200"/>
      </w:pPr>
      <w:r w:rsidRPr="00B014A9">
        <w:rPr>
          <w:b/>
          <w:bCs/>
        </w:rPr>
        <w:t>BOND NO</w:t>
      </w:r>
      <w:r w:rsidRPr="00B014A9">
        <w:t>. ______________________</w:t>
      </w:r>
    </w:p>
    <w:p w14:paraId="1E318EAC" w14:textId="77777777" w:rsidR="007B586E" w:rsidRPr="00B014A9" w:rsidRDefault="007B586E" w:rsidP="00F9208D">
      <w:pPr>
        <w:spacing w:after="160"/>
        <w:jc w:val="both"/>
      </w:pPr>
      <w:r w:rsidRPr="00B014A9">
        <w:t xml:space="preserve">BY THIS BOND </w:t>
      </w:r>
      <w:r w:rsidRPr="00B014A9">
        <w:rPr>
          <w:b/>
          <w:bCs/>
          <w:iCs/>
        </w:rPr>
        <w:t>[</w:t>
      </w:r>
      <w:r w:rsidR="00E21B13" w:rsidRPr="00B014A9">
        <w:rPr>
          <w:i/>
        </w:rPr>
        <w:t>N</w:t>
      </w:r>
      <w:r w:rsidRPr="00B014A9">
        <w:rPr>
          <w:i/>
        </w:rPr>
        <w:t>ame of Bidder</w:t>
      </w:r>
      <w:r w:rsidRPr="00B014A9">
        <w:rPr>
          <w:b/>
          <w:bCs/>
          <w:iCs/>
        </w:rPr>
        <w:t>]</w:t>
      </w:r>
      <w:r w:rsidRPr="00B014A9">
        <w:t xml:space="preserve"> as Principal (hereinafter called “the Principal”), and </w:t>
      </w:r>
      <w:r w:rsidRPr="00B014A9">
        <w:rPr>
          <w:b/>
          <w:bCs/>
          <w:iCs/>
        </w:rPr>
        <w:t>[</w:t>
      </w:r>
      <w:r w:rsidRPr="00B014A9">
        <w:rPr>
          <w:i/>
        </w:rPr>
        <w:t>name, legal title, and address of surety</w:t>
      </w:r>
      <w:r w:rsidRPr="00B014A9">
        <w:rPr>
          <w:b/>
          <w:bCs/>
          <w:iCs/>
        </w:rPr>
        <w:t>]</w:t>
      </w:r>
      <w:r w:rsidRPr="00B014A9">
        <w:rPr>
          <w:i/>
        </w:rPr>
        <w:t>,</w:t>
      </w:r>
      <w:r w:rsidRPr="00B014A9">
        <w:t xml:space="preserve"> </w:t>
      </w:r>
      <w:r w:rsidRPr="00B014A9">
        <w:rPr>
          <w:b/>
        </w:rPr>
        <w:t xml:space="preserve">authorized to transact business in </w:t>
      </w:r>
      <w:r w:rsidRPr="00B014A9">
        <w:rPr>
          <w:b/>
          <w:bCs/>
          <w:iCs/>
        </w:rPr>
        <w:t>[</w:t>
      </w:r>
      <w:r w:rsidR="00E21B13" w:rsidRPr="00B014A9">
        <w:rPr>
          <w:i/>
        </w:rPr>
        <w:t>N</w:t>
      </w:r>
      <w:r w:rsidRPr="00B014A9">
        <w:rPr>
          <w:i/>
        </w:rPr>
        <w:t xml:space="preserve">ame of country of </w:t>
      </w:r>
      <w:r w:rsidR="00283744" w:rsidRPr="00B014A9">
        <w:rPr>
          <w:i/>
        </w:rPr>
        <w:t>Employer</w:t>
      </w:r>
      <w:r w:rsidRPr="00B014A9">
        <w:rPr>
          <w:b/>
          <w:bCs/>
          <w:iCs/>
        </w:rPr>
        <w:t>],</w:t>
      </w:r>
      <w:r w:rsidRPr="00B014A9">
        <w:t xml:space="preserve"> as Surety (hereinafter called “the Surety”), are held and firmly bound unto </w:t>
      </w:r>
      <w:r w:rsidRPr="00B014A9">
        <w:rPr>
          <w:b/>
          <w:bCs/>
          <w:iCs/>
        </w:rPr>
        <w:t>[</w:t>
      </w:r>
      <w:r w:rsidRPr="00B014A9">
        <w:rPr>
          <w:i/>
        </w:rPr>
        <w:t xml:space="preserve">name of </w:t>
      </w:r>
      <w:r w:rsidR="00283744" w:rsidRPr="00B014A9">
        <w:rPr>
          <w:i/>
        </w:rPr>
        <w:t>Employer</w:t>
      </w:r>
      <w:r w:rsidRPr="00B014A9">
        <w:rPr>
          <w:b/>
          <w:bCs/>
          <w:iCs/>
        </w:rPr>
        <w:t>]</w:t>
      </w:r>
      <w:r w:rsidRPr="00B014A9">
        <w:t xml:space="preserve"> as </w:t>
      </w:r>
      <w:proofErr w:type="spellStart"/>
      <w:r w:rsidRPr="00B014A9">
        <w:t>Obligee</w:t>
      </w:r>
      <w:proofErr w:type="spellEnd"/>
      <w:r w:rsidRPr="00B014A9">
        <w:t xml:space="preserve"> (hereinafter called “the </w:t>
      </w:r>
      <w:r w:rsidR="00283744" w:rsidRPr="00B014A9">
        <w:t>Employer</w:t>
      </w:r>
      <w:r w:rsidRPr="00B014A9">
        <w:t xml:space="preserve">”) in the sum of </w:t>
      </w:r>
      <w:r w:rsidRPr="00B014A9">
        <w:rPr>
          <w:b/>
          <w:bCs/>
          <w:iCs/>
        </w:rPr>
        <w:t>[</w:t>
      </w:r>
      <w:r w:rsidRPr="00B014A9">
        <w:rPr>
          <w:i/>
        </w:rPr>
        <w:t>amount of Bond</w:t>
      </w:r>
      <w:r w:rsidRPr="00B014A9">
        <w:rPr>
          <w:b/>
          <w:bCs/>
          <w:iCs/>
        </w:rPr>
        <w:t>]</w:t>
      </w:r>
      <w:r w:rsidRPr="00B014A9">
        <w:rPr>
          <w:rStyle w:val="FootnoteReference"/>
          <w:b/>
          <w:bCs/>
          <w:iCs/>
        </w:rPr>
        <w:footnoteReference w:id="11"/>
      </w:r>
      <w:r w:rsidRPr="00B014A9">
        <w:rPr>
          <w:b/>
          <w:bCs/>
          <w:iCs/>
        </w:rPr>
        <w:t xml:space="preserve"> [</w:t>
      </w:r>
      <w:r w:rsidRPr="00B014A9">
        <w:rPr>
          <w:i/>
        </w:rPr>
        <w:t>amount in words</w:t>
      </w:r>
      <w:r w:rsidRPr="00B014A9">
        <w:rPr>
          <w:b/>
          <w:bCs/>
          <w:iCs/>
        </w:rPr>
        <w:t>],</w:t>
      </w:r>
      <w:r w:rsidRPr="00B014A9">
        <w:t xml:space="preserve"> for the payment of which sum, well and truly to be made, we, the said Principal and Surety, bind ourselves, our successors and assigns, jointly and severally, firmly by these presents.</w:t>
      </w:r>
    </w:p>
    <w:p w14:paraId="6E3B1A26" w14:textId="77777777" w:rsidR="007B586E" w:rsidRPr="00B014A9" w:rsidRDefault="007B586E" w:rsidP="00F9208D">
      <w:pPr>
        <w:spacing w:after="160"/>
        <w:jc w:val="both"/>
      </w:pPr>
      <w:r w:rsidRPr="00B014A9">
        <w:t xml:space="preserve">WHEREAS the Principal has submitted a written Bid to the </w:t>
      </w:r>
      <w:r w:rsidR="00283744" w:rsidRPr="00B014A9">
        <w:t>Employer</w:t>
      </w:r>
      <w:r w:rsidRPr="00B014A9">
        <w:t xml:space="preserve"> dated the ___ day of ______, 20__, for the construction of </w:t>
      </w:r>
      <w:r w:rsidRPr="00B014A9">
        <w:rPr>
          <w:b/>
          <w:bCs/>
          <w:iCs/>
        </w:rPr>
        <w:t>[</w:t>
      </w:r>
      <w:r w:rsidRPr="00B014A9">
        <w:rPr>
          <w:i/>
        </w:rPr>
        <w:t>name of Contract</w:t>
      </w:r>
      <w:r w:rsidRPr="00B014A9">
        <w:rPr>
          <w:b/>
          <w:bCs/>
          <w:iCs/>
        </w:rPr>
        <w:t>]</w:t>
      </w:r>
      <w:r w:rsidRPr="00B014A9">
        <w:t xml:space="preserve"> (hereinafter called the “Bid”).</w:t>
      </w:r>
    </w:p>
    <w:p w14:paraId="6C671073" w14:textId="77777777" w:rsidR="007B586E" w:rsidRPr="00B014A9" w:rsidRDefault="007B586E" w:rsidP="00F9208D">
      <w:pPr>
        <w:spacing w:after="160"/>
        <w:jc w:val="both"/>
      </w:pPr>
      <w:r w:rsidRPr="00B014A9">
        <w:t>NOW, THEREFORE, THE CONDITION OF THIS OBLIGATION is such that if the Principal:</w:t>
      </w:r>
    </w:p>
    <w:p w14:paraId="48EEF44D" w14:textId="77777777" w:rsidR="007B586E" w:rsidRPr="00B014A9" w:rsidRDefault="007B586E" w:rsidP="009E7AD5">
      <w:pPr>
        <w:numPr>
          <w:ilvl w:val="0"/>
          <w:numId w:val="43"/>
        </w:numPr>
        <w:tabs>
          <w:tab w:val="num" w:pos="1260"/>
        </w:tabs>
        <w:suppressAutoHyphens/>
        <w:spacing w:after="160"/>
        <w:ind w:left="1260" w:hanging="540"/>
        <w:jc w:val="both"/>
      </w:pPr>
      <w:r w:rsidRPr="00B014A9">
        <w:t>withdraws its Bid during the period of bid validity specified in the Form of Bid; or</w:t>
      </w:r>
    </w:p>
    <w:p w14:paraId="121F16CD" w14:textId="77777777" w:rsidR="007B586E" w:rsidRPr="00B014A9" w:rsidRDefault="007B586E" w:rsidP="009E7AD5">
      <w:pPr>
        <w:numPr>
          <w:ilvl w:val="0"/>
          <w:numId w:val="43"/>
        </w:numPr>
        <w:tabs>
          <w:tab w:val="num" w:pos="1260"/>
        </w:tabs>
        <w:suppressAutoHyphens/>
        <w:spacing w:after="160"/>
        <w:ind w:left="1260" w:hanging="540"/>
        <w:jc w:val="both"/>
      </w:pPr>
      <w:r w:rsidRPr="00B014A9">
        <w:t xml:space="preserve">having been notified of the acceptance of its Bid by the </w:t>
      </w:r>
      <w:r w:rsidR="00283744" w:rsidRPr="00B014A9">
        <w:t>Employer</w:t>
      </w:r>
      <w:r w:rsidRPr="00B014A9">
        <w:t xml:space="preserve"> during the period of Bid validity; (i) fails or refuses to execute the Contract Form, if required; or (ii) fails or refuses to furnish the Performance Security in accordance with the Instructions to Bidders; </w:t>
      </w:r>
    </w:p>
    <w:p w14:paraId="4DBA6E5E" w14:textId="77777777" w:rsidR="007B586E" w:rsidRPr="00B014A9" w:rsidRDefault="007B586E" w:rsidP="00F9208D">
      <w:pPr>
        <w:spacing w:after="160"/>
        <w:jc w:val="both"/>
      </w:pPr>
      <w:r w:rsidRPr="00B014A9">
        <w:t xml:space="preserve">then the Surety undertakes to immediately pay to the </w:t>
      </w:r>
      <w:r w:rsidR="00283744" w:rsidRPr="00B014A9">
        <w:t>Employer</w:t>
      </w:r>
      <w:r w:rsidRPr="00B014A9">
        <w:t xml:space="preserve"> up to the above amount upon receipt of the </w:t>
      </w:r>
      <w:r w:rsidR="00283744" w:rsidRPr="00B014A9">
        <w:t>Employer</w:t>
      </w:r>
      <w:r w:rsidRPr="00B014A9">
        <w:t xml:space="preserve">’s first written demand, without the </w:t>
      </w:r>
      <w:r w:rsidR="00283744" w:rsidRPr="00B014A9">
        <w:t>Employer</w:t>
      </w:r>
      <w:r w:rsidRPr="00B014A9">
        <w:t xml:space="preserve"> having to substantiate its demand, provided that in its demand the </w:t>
      </w:r>
      <w:r w:rsidR="00283744" w:rsidRPr="00B014A9">
        <w:t>Employer</w:t>
      </w:r>
      <w:r w:rsidRPr="00B014A9">
        <w:t xml:space="preserve"> shall state that the demand arises from the occurrence of any of the above events, specifying which event(s) has occurred. </w:t>
      </w:r>
    </w:p>
    <w:p w14:paraId="0428F953" w14:textId="77777777" w:rsidR="007B586E" w:rsidRPr="00B014A9" w:rsidRDefault="007B586E" w:rsidP="00F9208D">
      <w:pPr>
        <w:spacing w:after="160"/>
        <w:jc w:val="both"/>
      </w:pPr>
      <w:r w:rsidRPr="00B014A9">
        <w:t xml:space="preserve">The Surety hereby agrees that its obligation will remain in full force and effect up to and including the date 28 days after the date of expiration of the Bid validity as stated in the Invitation to Bid or extended by the </w:t>
      </w:r>
      <w:r w:rsidR="00283744" w:rsidRPr="00B014A9">
        <w:t>Employer</w:t>
      </w:r>
      <w:r w:rsidRPr="00B014A9">
        <w:t xml:space="preserve"> at any time prior to this date, notice of which extension(s) to the Surety being hereby waived.</w:t>
      </w:r>
    </w:p>
    <w:p w14:paraId="32F18B38" w14:textId="77777777" w:rsidR="007B586E" w:rsidRPr="00B014A9" w:rsidRDefault="007B586E">
      <w:pPr>
        <w:spacing w:after="160"/>
      </w:pPr>
      <w:r w:rsidRPr="00B014A9">
        <w:t>IN TESTIMONY WHEREOF, the Principal and the Surety have caused these presents to be executed in their respective names this ____ day of ____________ 20__.</w:t>
      </w:r>
    </w:p>
    <w:p w14:paraId="7776A14E" w14:textId="77777777" w:rsidR="007B586E" w:rsidRPr="00B014A9" w:rsidRDefault="007B586E">
      <w:pPr>
        <w:tabs>
          <w:tab w:val="left" w:pos="4320"/>
        </w:tabs>
        <w:spacing w:after="160"/>
      </w:pPr>
      <w:r w:rsidRPr="00B014A9">
        <w:t>Principal: _______________________</w:t>
      </w:r>
      <w:r w:rsidRPr="00B014A9">
        <w:tab/>
        <w:t>Surety: _____________________________</w:t>
      </w:r>
      <w:r w:rsidRPr="00B014A9">
        <w:br/>
      </w:r>
      <w:r w:rsidRPr="00B014A9">
        <w:tab/>
        <w:t>Corporate Seal (where appropriate)</w:t>
      </w:r>
    </w:p>
    <w:p w14:paraId="1D1735DC" w14:textId="77777777" w:rsidR="007B586E" w:rsidRPr="00B014A9" w:rsidRDefault="007B586E">
      <w:pPr>
        <w:tabs>
          <w:tab w:val="left" w:pos="4320"/>
        </w:tabs>
        <w:spacing w:after="200"/>
      </w:pPr>
      <w:r w:rsidRPr="00B014A9">
        <w:t>_______________________________</w:t>
      </w:r>
      <w:r w:rsidRPr="00B014A9">
        <w:tab/>
        <w:t>___________________________________</w:t>
      </w:r>
      <w:proofErr w:type="gramStart"/>
      <w:r w:rsidRPr="00B014A9">
        <w:t>_</w:t>
      </w:r>
      <w:proofErr w:type="gramEnd"/>
      <w:r w:rsidRPr="00B014A9">
        <w:br/>
      </w:r>
      <w:r w:rsidRPr="00B014A9">
        <w:rPr>
          <w:i/>
        </w:rPr>
        <w:t>(Signature)</w:t>
      </w:r>
      <w:r w:rsidRPr="00B014A9">
        <w:rPr>
          <w:i/>
        </w:rPr>
        <w:tab/>
        <w:t>(Signature)</w:t>
      </w:r>
    </w:p>
    <w:p w14:paraId="1E79EA9A" w14:textId="77777777" w:rsidR="007B586E" w:rsidRPr="00B014A9" w:rsidRDefault="007B586E">
      <w:pPr>
        <w:tabs>
          <w:tab w:val="left" w:pos="4320"/>
        </w:tabs>
        <w:spacing w:after="200"/>
        <w:rPr>
          <w:i/>
        </w:rPr>
      </w:pPr>
      <w:r w:rsidRPr="00B014A9">
        <w:rPr>
          <w:i/>
        </w:rPr>
        <w:t>(Printed name and title)</w:t>
      </w:r>
      <w:r w:rsidRPr="00B014A9">
        <w:rPr>
          <w:i/>
        </w:rPr>
        <w:tab/>
        <w:t>(Printed name and title)</w:t>
      </w:r>
    </w:p>
    <w:p w14:paraId="4629D9D5" w14:textId="77777777" w:rsidR="007B586E" w:rsidRPr="00B014A9" w:rsidRDefault="007B586E">
      <w:pPr>
        <w:pStyle w:val="S4-header1"/>
      </w:pPr>
      <w:r w:rsidRPr="00B014A9">
        <w:rPr>
          <w:i/>
        </w:rPr>
        <w:br w:type="page"/>
      </w:r>
      <w:bookmarkStart w:id="472" w:name="_Toc125871321"/>
      <w:bookmarkStart w:id="473" w:name="_Toc139856169"/>
      <w:bookmarkStart w:id="474" w:name="_Toc197160038"/>
      <w:r w:rsidRPr="00B014A9">
        <w:lastRenderedPageBreak/>
        <w:t>Form of Bid-Securing Declaration</w:t>
      </w:r>
      <w:bookmarkEnd w:id="472"/>
      <w:bookmarkEnd w:id="473"/>
      <w:bookmarkEnd w:id="474"/>
    </w:p>
    <w:p w14:paraId="4E968995" w14:textId="77777777" w:rsidR="00052D35" w:rsidRPr="00B014A9" w:rsidRDefault="00052D35">
      <w:pPr>
        <w:pStyle w:val="S4-header1"/>
      </w:pPr>
      <w:r w:rsidRPr="00B014A9">
        <w:t>(</w:t>
      </w:r>
      <w:r w:rsidRPr="00B014A9">
        <w:rPr>
          <w:u w:val="single"/>
        </w:rPr>
        <w:t>Not Applicable</w:t>
      </w:r>
      <w:r w:rsidRPr="00B014A9">
        <w:t>)</w:t>
      </w:r>
    </w:p>
    <w:p w14:paraId="002904BB" w14:textId="77777777" w:rsidR="007B586E" w:rsidRPr="00B014A9" w:rsidRDefault="007B586E">
      <w:pPr>
        <w:tabs>
          <w:tab w:val="left" w:pos="4968"/>
          <w:tab w:val="left" w:pos="9558"/>
        </w:tabs>
      </w:pPr>
    </w:p>
    <w:p w14:paraId="40A7271E" w14:textId="77777777" w:rsidR="007B586E" w:rsidRPr="00B014A9" w:rsidRDefault="007B586E">
      <w:pPr>
        <w:tabs>
          <w:tab w:val="right" w:pos="9360"/>
        </w:tabs>
        <w:ind w:left="720" w:hanging="720"/>
        <w:jc w:val="right"/>
        <w:rPr>
          <w:b/>
          <w:bCs/>
          <w:iCs/>
        </w:rPr>
      </w:pPr>
      <w:r w:rsidRPr="00B014A9">
        <w:rPr>
          <w:b/>
          <w:bCs/>
        </w:rPr>
        <w:t>Date:</w:t>
      </w:r>
      <w:r w:rsidRPr="00B014A9">
        <w:t xml:space="preserve"> </w:t>
      </w:r>
      <w:r w:rsidRPr="00B014A9">
        <w:rPr>
          <w:b/>
          <w:bCs/>
          <w:iCs/>
        </w:rPr>
        <w:t>[</w:t>
      </w:r>
      <w:r w:rsidRPr="00B014A9">
        <w:rPr>
          <w:i/>
        </w:rPr>
        <w:t>insert date (as day, month and year)</w:t>
      </w:r>
      <w:r w:rsidRPr="00B014A9">
        <w:rPr>
          <w:b/>
          <w:bCs/>
          <w:iCs/>
        </w:rPr>
        <w:t>]</w:t>
      </w:r>
    </w:p>
    <w:p w14:paraId="679471AE" w14:textId="77777777" w:rsidR="007B586E" w:rsidRPr="00B014A9" w:rsidRDefault="007B586E">
      <w:pPr>
        <w:tabs>
          <w:tab w:val="right" w:pos="9360"/>
        </w:tabs>
        <w:ind w:left="720" w:hanging="720"/>
        <w:jc w:val="right"/>
        <w:rPr>
          <w:b/>
          <w:bCs/>
          <w:iCs/>
        </w:rPr>
      </w:pPr>
      <w:r w:rsidRPr="00B014A9">
        <w:rPr>
          <w:b/>
          <w:bCs/>
        </w:rPr>
        <w:t>Bid No.:</w:t>
      </w:r>
      <w:r w:rsidRPr="00B014A9">
        <w:t xml:space="preserve"> </w:t>
      </w:r>
      <w:r w:rsidRPr="00B014A9">
        <w:rPr>
          <w:b/>
          <w:bCs/>
          <w:iCs/>
        </w:rPr>
        <w:t>[</w:t>
      </w:r>
      <w:r w:rsidRPr="00B014A9">
        <w:rPr>
          <w:i/>
        </w:rPr>
        <w:t>insert number of bidding process</w:t>
      </w:r>
      <w:r w:rsidRPr="00B014A9">
        <w:rPr>
          <w:b/>
          <w:bCs/>
          <w:iCs/>
        </w:rPr>
        <w:t>]</w:t>
      </w:r>
    </w:p>
    <w:p w14:paraId="44DA08E3" w14:textId="77777777" w:rsidR="007B586E" w:rsidRPr="00B014A9" w:rsidRDefault="007B586E">
      <w:pPr>
        <w:tabs>
          <w:tab w:val="right" w:pos="9360"/>
        </w:tabs>
        <w:ind w:left="720" w:hanging="720"/>
        <w:jc w:val="right"/>
        <w:rPr>
          <w:sz w:val="28"/>
        </w:rPr>
      </w:pPr>
      <w:r w:rsidRPr="00B014A9">
        <w:rPr>
          <w:b/>
          <w:bCs/>
        </w:rPr>
        <w:t>Alternative No.:</w:t>
      </w:r>
      <w:r w:rsidRPr="00B014A9">
        <w:t xml:space="preserve"> </w:t>
      </w:r>
      <w:r w:rsidRPr="00B014A9">
        <w:rPr>
          <w:b/>
          <w:bCs/>
          <w:iCs/>
        </w:rPr>
        <w:t>[</w:t>
      </w:r>
      <w:r w:rsidRPr="00B014A9">
        <w:rPr>
          <w:i/>
        </w:rPr>
        <w:t>insert identification No if this is a Bid for an alternative</w:t>
      </w:r>
      <w:r w:rsidRPr="00B014A9">
        <w:rPr>
          <w:b/>
          <w:bCs/>
          <w:iCs/>
        </w:rPr>
        <w:t>]</w:t>
      </w:r>
    </w:p>
    <w:p w14:paraId="7B93BCC9" w14:textId="77777777" w:rsidR="007B586E" w:rsidRPr="00B014A9" w:rsidRDefault="007B586E">
      <w:pPr>
        <w:tabs>
          <w:tab w:val="right" w:pos="9000"/>
        </w:tabs>
        <w:ind w:left="4320" w:firstLine="720"/>
        <w:rPr>
          <w:b/>
        </w:rPr>
      </w:pPr>
    </w:p>
    <w:p w14:paraId="6DBE606E" w14:textId="77777777" w:rsidR="007B586E" w:rsidRPr="00B014A9" w:rsidRDefault="007B586E"/>
    <w:p w14:paraId="3B864E14" w14:textId="77777777" w:rsidR="007B586E" w:rsidRPr="00B014A9" w:rsidRDefault="007B586E">
      <w:pPr>
        <w:spacing w:after="200"/>
        <w:rPr>
          <w:b/>
          <w:bCs/>
          <w:iCs/>
        </w:rPr>
      </w:pPr>
      <w:r w:rsidRPr="00B014A9">
        <w:rPr>
          <w:b/>
          <w:bCs/>
        </w:rPr>
        <w:t>To:</w:t>
      </w:r>
      <w:r w:rsidRPr="00B014A9">
        <w:t xml:space="preserve"> </w:t>
      </w:r>
      <w:r w:rsidRPr="00B014A9">
        <w:rPr>
          <w:b/>
          <w:bCs/>
          <w:iCs/>
        </w:rPr>
        <w:t>[</w:t>
      </w:r>
      <w:r w:rsidRPr="00B014A9">
        <w:rPr>
          <w:i/>
        </w:rPr>
        <w:t xml:space="preserve">insert complete name of </w:t>
      </w:r>
      <w:r w:rsidR="00283744" w:rsidRPr="00B014A9">
        <w:rPr>
          <w:i/>
        </w:rPr>
        <w:t>Employer</w:t>
      </w:r>
      <w:r w:rsidRPr="00B014A9">
        <w:rPr>
          <w:b/>
          <w:bCs/>
          <w:iCs/>
        </w:rPr>
        <w:t>]</w:t>
      </w:r>
    </w:p>
    <w:p w14:paraId="2A6E2152" w14:textId="77777777" w:rsidR="007B586E" w:rsidRPr="00B014A9" w:rsidRDefault="007B586E">
      <w:pPr>
        <w:spacing w:after="200"/>
      </w:pPr>
      <w:r w:rsidRPr="00B014A9">
        <w:t xml:space="preserve">We, the undersigned, declare that: </w:t>
      </w:r>
      <w:r w:rsidRPr="00B014A9">
        <w:tab/>
      </w:r>
      <w:r w:rsidRPr="00B014A9">
        <w:tab/>
      </w:r>
      <w:r w:rsidRPr="00B014A9">
        <w:tab/>
      </w:r>
    </w:p>
    <w:p w14:paraId="5E010846" w14:textId="77777777" w:rsidR="007B586E" w:rsidRPr="00B014A9" w:rsidRDefault="007B586E">
      <w:pPr>
        <w:pStyle w:val="NormalWeb"/>
        <w:spacing w:before="0" w:beforeAutospacing="0" w:after="200" w:afterAutospacing="0"/>
        <w:jc w:val="both"/>
        <w:rPr>
          <w:rFonts w:ascii="Times New Roman" w:hAnsi="Times New Roman"/>
          <w:sz w:val="24"/>
        </w:rPr>
      </w:pPr>
      <w:r w:rsidRPr="00B014A9">
        <w:rPr>
          <w:rFonts w:ascii="Times New Roman" w:hAnsi="Times New Roman"/>
          <w:sz w:val="24"/>
        </w:rPr>
        <w:t>We understand that, according to your conditions, bids must be supported by a Bid-Securing Declaration.</w:t>
      </w:r>
    </w:p>
    <w:p w14:paraId="68A75C30" w14:textId="77777777" w:rsidR="007B586E" w:rsidRPr="00B014A9" w:rsidRDefault="007B586E">
      <w:pPr>
        <w:pStyle w:val="NormalWeb"/>
        <w:spacing w:before="0" w:beforeAutospacing="0" w:after="200" w:afterAutospacing="0"/>
        <w:jc w:val="both"/>
        <w:rPr>
          <w:rFonts w:ascii="Times New Roman" w:hAnsi="Times New Roman"/>
          <w:sz w:val="24"/>
        </w:rPr>
      </w:pPr>
      <w:r w:rsidRPr="00B014A9">
        <w:rPr>
          <w:rFonts w:ascii="Times New Roman" w:hAnsi="Times New Roman"/>
          <w:sz w:val="24"/>
        </w:rPr>
        <w:t xml:space="preserve">We accept that we will automatically be suspended from being eligible for bidding in any contract with the </w:t>
      </w:r>
      <w:r w:rsidR="00165342" w:rsidRPr="00B014A9">
        <w:rPr>
          <w:rFonts w:ascii="Times New Roman" w:hAnsi="Times New Roman"/>
          <w:sz w:val="24"/>
        </w:rPr>
        <w:t>Beneficiary</w:t>
      </w:r>
      <w:r w:rsidRPr="00B014A9">
        <w:rPr>
          <w:rFonts w:ascii="Times New Roman" w:hAnsi="Times New Roman"/>
          <w:sz w:val="24"/>
        </w:rPr>
        <w:t xml:space="preserve"> for the period of time of </w:t>
      </w:r>
      <w:r w:rsidRPr="00B014A9">
        <w:rPr>
          <w:rFonts w:ascii="Times New Roman" w:hAnsi="Times New Roman"/>
          <w:b/>
          <w:bCs/>
          <w:iCs/>
          <w:sz w:val="24"/>
        </w:rPr>
        <w:t>[</w:t>
      </w:r>
      <w:r w:rsidRPr="00B014A9">
        <w:rPr>
          <w:rFonts w:ascii="Times New Roman" w:hAnsi="Times New Roman"/>
          <w:i/>
          <w:sz w:val="24"/>
        </w:rPr>
        <w:t>insert number of months or years</w:t>
      </w:r>
      <w:r w:rsidRPr="00B014A9">
        <w:rPr>
          <w:rFonts w:ascii="Times New Roman" w:hAnsi="Times New Roman"/>
          <w:b/>
          <w:bCs/>
          <w:iCs/>
          <w:sz w:val="24"/>
        </w:rPr>
        <w:t>]</w:t>
      </w:r>
      <w:r w:rsidRPr="00B014A9">
        <w:rPr>
          <w:rFonts w:ascii="Times New Roman" w:hAnsi="Times New Roman"/>
          <w:sz w:val="24"/>
        </w:rPr>
        <w:t xml:space="preserve"> starting on </w:t>
      </w:r>
      <w:r w:rsidRPr="00B014A9">
        <w:rPr>
          <w:rFonts w:ascii="Times New Roman" w:hAnsi="Times New Roman"/>
          <w:b/>
          <w:bCs/>
          <w:iCs/>
          <w:sz w:val="24"/>
        </w:rPr>
        <w:t>[</w:t>
      </w:r>
      <w:r w:rsidRPr="00B014A9">
        <w:rPr>
          <w:rFonts w:ascii="Times New Roman" w:hAnsi="Times New Roman"/>
          <w:i/>
          <w:sz w:val="24"/>
        </w:rPr>
        <w:t>insert date</w:t>
      </w:r>
      <w:r w:rsidRPr="00B014A9">
        <w:rPr>
          <w:rFonts w:ascii="Times New Roman" w:hAnsi="Times New Roman"/>
          <w:b/>
          <w:bCs/>
          <w:iCs/>
          <w:sz w:val="24"/>
        </w:rPr>
        <w:t>]</w:t>
      </w:r>
      <w:r w:rsidRPr="00B014A9">
        <w:rPr>
          <w:rFonts w:ascii="Times New Roman" w:hAnsi="Times New Roman"/>
          <w:i/>
          <w:sz w:val="24"/>
        </w:rPr>
        <w:t>,</w:t>
      </w:r>
      <w:r w:rsidRPr="00B014A9">
        <w:rPr>
          <w:rFonts w:ascii="Times New Roman" w:hAnsi="Times New Roman"/>
          <w:sz w:val="24"/>
        </w:rPr>
        <w:t xml:space="preserve"> if we are in breach of our obligation(s) under the bid conditions, because we:</w:t>
      </w:r>
    </w:p>
    <w:p w14:paraId="778899D1" w14:textId="77777777" w:rsidR="007B586E" w:rsidRPr="00B014A9" w:rsidRDefault="007B586E">
      <w:pPr>
        <w:pStyle w:val="NormalWeb"/>
        <w:spacing w:before="0" w:beforeAutospacing="0" w:after="200" w:afterAutospacing="0"/>
        <w:ind w:left="540" w:hanging="540"/>
        <w:jc w:val="both"/>
        <w:rPr>
          <w:rFonts w:ascii="Times New Roman" w:hAnsi="Times New Roman"/>
          <w:sz w:val="24"/>
        </w:rPr>
      </w:pPr>
      <w:r w:rsidRPr="00B014A9">
        <w:rPr>
          <w:rFonts w:ascii="Times New Roman" w:hAnsi="Times New Roman"/>
          <w:sz w:val="24"/>
        </w:rPr>
        <w:t xml:space="preserve">(a) </w:t>
      </w:r>
      <w:r w:rsidRPr="00B014A9">
        <w:rPr>
          <w:rFonts w:ascii="Times New Roman" w:hAnsi="Times New Roman"/>
          <w:sz w:val="24"/>
        </w:rPr>
        <w:tab/>
      </w:r>
      <w:proofErr w:type="gramStart"/>
      <w:r w:rsidRPr="00B014A9">
        <w:rPr>
          <w:rFonts w:ascii="Times New Roman" w:hAnsi="Times New Roman"/>
          <w:sz w:val="24"/>
        </w:rPr>
        <w:t>have</w:t>
      </w:r>
      <w:proofErr w:type="gramEnd"/>
      <w:r w:rsidRPr="00B014A9">
        <w:rPr>
          <w:rFonts w:ascii="Times New Roman" w:hAnsi="Times New Roman"/>
          <w:sz w:val="24"/>
        </w:rPr>
        <w:t xml:space="preserve"> withdrawn our Bid during the period of bid validity specified in the Letter of Bid; or</w:t>
      </w:r>
    </w:p>
    <w:p w14:paraId="4E81D4D8" w14:textId="77777777" w:rsidR="007B586E" w:rsidRPr="00B014A9" w:rsidRDefault="007B586E">
      <w:pPr>
        <w:pStyle w:val="NormalWeb"/>
        <w:spacing w:before="0" w:beforeAutospacing="0" w:after="200" w:afterAutospacing="0"/>
        <w:ind w:left="540" w:hanging="540"/>
        <w:jc w:val="both"/>
        <w:rPr>
          <w:rFonts w:ascii="Times New Roman" w:hAnsi="Times New Roman"/>
          <w:sz w:val="24"/>
        </w:rPr>
      </w:pPr>
      <w:r w:rsidRPr="00B014A9">
        <w:rPr>
          <w:rFonts w:ascii="Times New Roman" w:hAnsi="Times New Roman"/>
          <w:sz w:val="24"/>
        </w:rPr>
        <w:t xml:space="preserve">(b) </w:t>
      </w:r>
      <w:r w:rsidRPr="00B014A9">
        <w:rPr>
          <w:rFonts w:ascii="Times New Roman" w:hAnsi="Times New Roman"/>
          <w:sz w:val="24"/>
        </w:rPr>
        <w:tab/>
        <w:t xml:space="preserve">having been notified of the acceptance of our Bid by the </w:t>
      </w:r>
      <w:r w:rsidR="00283744" w:rsidRPr="00B014A9">
        <w:rPr>
          <w:rFonts w:ascii="Times New Roman" w:hAnsi="Times New Roman"/>
          <w:sz w:val="24"/>
        </w:rPr>
        <w:t>Employer</w:t>
      </w:r>
      <w:r w:rsidRPr="00B014A9">
        <w:rPr>
          <w:rFonts w:ascii="Times New Roman" w:hAnsi="Times New Roman"/>
          <w:sz w:val="24"/>
        </w:rPr>
        <w:t xml:space="preserve"> during the period of bid validity, (i) fail or refuse to execute the Contract, if required, or (ii) fail or refuse to furnish the Performance Security, in accordance with the ITB.</w:t>
      </w:r>
    </w:p>
    <w:p w14:paraId="65CF4E4A" w14:textId="77777777" w:rsidR="007B586E" w:rsidRPr="00B014A9" w:rsidRDefault="007B586E">
      <w:pPr>
        <w:pStyle w:val="NormalWeb"/>
        <w:spacing w:before="0" w:beforeAutospacing="0" w:after="200" w:afterAutospacing="0"/>
        <w:jc w:val="both"/>
        <w:rPr>
          <w:rFonts w:ascii="Times New Roman" w:hAnsi="Times New Roman"/>
          <w:sz w:val="24"/>
        </w:rPr>
      </w:pPr>
      <w:r w:rsidRPr="00B014A9">
        <w:rPr>
          <w:rFonts w:ascii="Times New Roman" w:hAnsi="Times New Roman"/>
          <w:sz w:val="24"/>
        </w:rPr>
        <w:t>We understand this Bid-Securing Declaration shall expire if we are not the successful Bidder, upon the earlier of (i) our receipt of your notification to us of the name of the successful Bidder; or (ii) twenty-eight days after the expiration of our Bid.</w:t>
      </w:r>
    </w:p>
    <w:p w14:paraId="5CFB5555" w14:textId="77777777" w:rsidR="00B135C1" w:rsidRPr="00B014A9" w:rsidRDefault="007B586E" w:rsidP="005139DE">
      <w:pPr>
        <w:tabs>
          <w:tab w:val="left" w:pos="6120"/>
        </w:tabs>
        <w:spacing w:after="200"/>
        <w:jc w:val="both"/>
        <w:rPr>
          <w:b/>
          <w:bCs/>
          <w:iCs/>
        </w:rPr>
      </w:pPr>
      <w:r w:rsidRPr="00B014A9">
        <w:t xml:space="preserve">Signed: </w:t>
      </w:r>
      <w:r w:rsidRPr="00B014A9">
        <w:rPr>
          <w:b/>
          <w:bCs/>
          <w:iCs/>
        </w:rPr>
        <w:t>[</w:t>
      </w:r>
      <w:r w:rsidRPr="00B014A9">
        <w:rPr>
          <w:i/>
        </w:rPr>
        <w:t>insert signature of person whose name and capacity are shown</w:t>
      </w:r>
      <w:r w:rsidRPr="00B014A9">
        <w:rPr>
          <w:b/>
          <w:bCs/>
          <w:iCs/>
        </w:rPr>
        <w:t xml:space="preserve">] </w:t>
      </w:r>
    </w:p>
    <w:p w14:paraId="31057FA9" w14:textId="77777777" w:rsidR="007B586E" w:rsidRPr="00B014A9" w:rsidRDefault="007B586E" w:rsidP="005139DE">
      <w:pPr>
        <w:tabs>
          <w:tab w:val="left" w:pos="6120"/>
        </w:tabs>
        <w:spacing w:after="200"/>
        <w:jc w:val="both"/>
      </w:pPr>
      <w:r w:rsidRPr="00B014A9">
        <w:t xml:space="preserve">In the capacity of </w:t>
      </w:r>
      <w:r w:rsidRPr="00B014A9">
        <w:rPr>
          <w:b/>
          <w:bCs/>
          <w:iCs/>
        </w:rPr>
        <w:t>[</w:t>
      </w:r>
      <w:r w:rsidRPr="00B014A9">
        <w:rPr>
          <w:i/>
        </w:rPr>
        <w:t>insert legal capacity of person signing the Bid-Securing Declaration</w:t>
      </w:r>
      <w:r w:rsidRPr="00B014A9">
        <w:rPr>
          <w:b/>
          <w:bCs/>
          <w:iCs/>
        </w:rPr>
        <w:t>]</w:t>
      </w:r>
      <w:r w:rsidRPr="00B014A9">
        <w:t xml:space="preserve"> </w:t>
      </w:r>
    </w:p>
    <w:p w14:paraId="3AFF51CF" w14:textId="77777777" w:rsidR="007B586E" w:rsidRPr="00B014A9" w:rsidRDefault="007B586E" w:rsidP="005139DE">
      <w:pPr>
        <w:tabs>
          <w:tab w:val="left" w:pos="6120"/>
        </w:tabs>
        <w:spacing w:after="200"/>
        <w:jc w:val="both"/>
      </w:pPr>
      <w:r w:rsidRPr="00B014A9">
        <w:t xml:space="preserve">Name: </w:t>
      </w:r>
      <w:r w:rsidRPr="00B014A9">
        <w:rPr>
          <w:b/>
          <w:bCs/>
          <w:iCs/>
        </w:rPr>
        <w:t>[</w:t>
      </w:r>
      <w:r w:rsidRPr="00B014A9">
        <w:rPr>
          <w:i/>
        </w:rPr>
        <w:t>insert complete name of person signing the Bid-Securing Declaration</w:t>
      </w:r>
      <w:r w:rsidRPr="00B014A9">
        <w:rPr>
          <w:b/>
          <w:bCs/>
          <w:iCs/>
        </w:rPr>
        <w:t>]</w:t>
      </w:r>
      <w:r w:rsidRPr="00B014A9">
        <w:tab/>
        <w:t xml:space="preserve"> </w:t>
      </w:r>
    </w:p>
    <w:p w14:paraId="6FF23CC0" w14:textId="77777777" w:rsidR="007B586E" w:rsidRPr="00B014A9" w:rsidRDefault="007B586E" w:rsidP="005139DE">
      <w:pPr>
        <w:tabs>
          <w:tab w:val="left" w:pos="5238"/>
          <w:tab w:val="left" w:pos="5474"/>
          <w:tab w:val="left" w:pos="9468"/>
        </w:tabs>
        <w:spacing w:after="200"/>
        <w:jc w:val="both"/>
      </w:pPr>
      <w:r w:rsidRPr="00B014A9">
        <w:t xml:space="preserve">Duly authorized to sign the bid for and on behalf of: </w:t>
      </w:r>
      <w:r w:rsidRPr="00B014A9">
        <w:rPr>
          <w:b/>
          <w:bCs/>
          <w:iCs/>
        </w:rPr>
        <w:t>[</w:t>
      </w:r>
      <w:r w:rsidRPr="00B014A9">
        <w:rPr>
          <w:i/>
        </w:rPr>
        <w:t>insert complete name of Bidder</w:t>
      </w:r>
      <w:r w:rsidRPr="00B014A9">
        <w:rPr>
          <w:b/>
          <w:bCs/>
          <w:iCs/>
        </w:rPr>
        <w:t>]</w:t>
      </w:r>
    </w:p>
    <w:p w14:paraId="3B1187B0" w14:textId="77777777" w:rsidR="007B586E" w:rsidRPr="00B014A9" w:rsidRDefault="007B586E" w:rsidP="005139DE">
      <w:pPr>
        <w:pStyle w:val="BankNormal"/>
        <w:spacing w:after="200"/>
        <w:jc w:val="both"/>
        <w:rPr>
          <w:rFonts w:ascii="Times New Roman" w:hAnsi="Times New Roman"/>
          <w:i/>
          <w:sz w:val="24"/>
          <w:szCs w:val="24"/>
        </w:rPr>
      </w:pPr>
      <w:r w:rsidRPr="00B014A9">
        <w:rPr>
          <w:rFonts w:ascii="Times New Roman" w:hAnsi="Times New Roman"/>
          <w:sz w:val="24"/>
          <w:szCs w:val="24"/>
        </w:rPr>
        <w:t xml:space="preserve">Dated on ____________ day of __________________, _______ </w:t>
      </w:r>
      <w:r w:rsidRPr="00B014A9">
        <w:rPr>
          <w:rFonts w:ascii="Times New Roman" w:hAnsi="Times New Roman"/>
          <w:b/>
          <w:bCs/>
          <w:iCs/>
          <w:sz w:val="24"/>
          <w:szCs w:val="24"/>
        </w:rPr>
        <w:t>[</w:t>
      </w:r>
      <w:r w:rsidRPr="00B014A9">
        <w:rPr>
          <w:rFonts w:ascii="Times New Roman" w:hAnsi="Times New Roman"/>
          <w:i/>
          <w:sz w:val="24"/>
          <w:szCs w:val="24"/>
        </w:rPr>
        <w:t>insert date of signing</w:t>
      </w:r>
      <w:r w:rsidRPr="00B014A9">
        <w:rPr>
          <w:rFonts w:ascii="Times New Roman" w:hAnsi="Times New Roman"/>
          <w:b/>
          <w:bCs/>
          <w:iCs/>
          <w:sz w:val="24"/>
          <w:szCs w:val="24"/>
        </w:rPr>
        <w:t>]</w:t>
      </w:r>
    </w:p>
    <w:p w14:paraId="2A8F412E" w14:textId="77777777" w:rsidR="007B586E" w:rsidRPr="00B014A9" w:rsidRDefault="007B586E" w:rsidP="005139DE">
      <w:pPr>
        <w:pStyle w:val="BankNormal"/>
        <w:spacing w:after="200"/>
        <w:jc w:val="both"/>
        <w:rPr>
          <w:rFonts w:ascii="Times New Roman" w:hAnsi="Times New Roman"/>
          <w:sz w:val="24"/>
          <w:szCs w:val="24"/>
        </w:rPr>
      </w:pPr>
      <w:r w:rsidRPr="00B014A9">
        <w:rPr>
          <w:rFonts w:ascii="Times New Roman" w:hAnsi="Times New Roman"/>
          <w:sz w:val="24"/>
          <w:szCs w:val="24"/>
        </w:rPr>
        <w:t>Corporate Seal (where appropriate)</w:t>
      </w:r>
    </w:p>
    <w:p w14:paraId="54C45E2C" w14:textId="77777777" w:rsidR="007B586E" w:rsidRPr="00B014A9" w:rsidRDefault="007B586E" w:rsidP="005139DE">
      <w:pPr>
        <w:tabs>
          <w:tab w:val="right" w:pos="9000"/>
        </w:tabs>
        <w:suppressAutoHyphens/>
        <w:jc w:val="both"/>
        <w:rPr>
          <w:rStyle w:val="Table"/>
          <w:rFonts w:ascii="Times New Roman" w:hAnsi="Times New Roman"/>
          <w:b/>
          <w:bCs/>
          <w:spacing w:val="-2"/>
          <w:sz w:val="24"/>
        </w:rPr>
      </w:pPr>
      <w:r w:rsidRPr="00B014A9">
        <w:rPr>
          <w:b/>
          <w:bCs/>
        </w:rPr>
        <w:t xml:space="preserve">[Note: </w:t>
      </w:r>
      <w:r w:rsidRPr="00B014A9">
        <w:rPr>
          <w:i/>
          <w:iCs/>
        </w:rPr>
        <w:t>In case of a Joint Venture, the Bid-Securing Declaration must be in the name of all partners to the Joint Venture that submits the bid</w:t>
      </w:r>
      <w:r w:rsidRPr="00B014A9">
        <w:rPr>
          <w:b/>
          <w:bCs/>
        </w:rPr>
        <w:t>.]</w:t>
      </w:r>
    </w:p>
    <w:p w14:paraId="0C5D9D5F" w14:textId="77777777" w:rsidR="007B586E" w:rsidRPr="00B014A9" w:rsidRDefault="007B586E">
      <w:pPr>
        <w:pStyle w:val="Header"/>
        <w:pBdr>
          <w:bottom w:val="none" w:sz="0" w:space="0" w:color="auto"/>
        </w:pBdr>
        <w:tabs>
          <w:tab w:val="clear" w:pos="9000"/>
        </w:tabs>
        <w:suppressAutoHyphens/>
        <w:rPr>
          <w:rStyle w:val="Table"/>
          <w:rFonts w:ascii="Times New Roman" w:hAnsi="Times New Roman"/>
          <w:spacing w:val="-2"/>
          <w:sz w:val="24"/>
          <w:szCs w:val="24"/>
          <w:highlight w:val="green"/>
        </w:rPr>
      </w:pPr>
    </w:p>
    <w:p w14:paraId="7E6B01C0" w14:textId="77777777" w:rsidR="007B586E" w:rsidRPr="00B014A9" w:rsidRDefault="007B586E">
      <w:pPr>
        <w:rPr>
          <w:b/>
          <w:bCs/>
          <w:i/>
          <w:sz w:val="20"/>
          <w:szCs w:val="20"/>
        </w:rPr>
      </w:pPr>
    </w:p>
    <w:p w14:paraId="6A2F2473" w14:textId="77777777" w:rsidR="007B586E" w:rsidRPr="00B014A9" w:rsidRDefault="007B586E">
      <w:pPr>
        <w:pStyle w:val="S4-header1"/>
        <w:rPr>
          <w:highlight w:val="yellow"/>
        </w:rPr>
      </w:pPr>
      <w:r w:rsidRPr="00B014A9">
        <w:br w:type="page"/>
      </w:r>
      <w:bookmarkStart w:id="475" w:name="_Toc197160039"/>
      <w:r w:rsidRPr="00B014A9">
        <w:lastRenderedPageBreak/>
        <w:t>Technical Proposal</w:t>
      </w:r>
      <w:bookmarkEnd w:id="475"/>
    </w:p>
    <w:p w14:paraId="2D9639CD" w14:textId="77777777" w:rsidR="007B586E" w:rsidRPr="00B014A9" w:rsidRDefault="007B586E">
      <w:pPr>
        <w:pStyle w:val="S4-Header2"/>
      </w:pPr>
      <w:bookmarkStart w:id="476" w:name="_Toc138144062"/>
      <w:bookmarkStart w:id="477" w:name="_Toc197160040"/>
      <w:r w:rsidRPr="00B014A9">
        <w:t>Technical Proposal Forms</w:t>
      </w:r>
      <w:bookmarkEnd w:id="476"/>
      <w:bookmarkEnd w:id="477"/>
    </w:p>
    <w:p w14:paraId="77344822" w14:textId="77777777" w:rsidR="007B586E" w:rsidRPr="00B014A9" w:rsidRDefault="007B586E">
      <w:pPr>
        <w:pStyle w:val="SectionVHeader"/>
        <w:ind w:left="187"/>
        <w:jc w:val="left"/>
        <w:rPr>
          <w:sz w:val="20"/>
          <w:lang w:val="en-US"/>
        </w:rPr>
      </w:pPr>
    </w:p>
    <w:p w14:paraId="2BC03850" w14:textId="77777777" w:rsidR="007B586E" w:rsidRPr="00B014A9" w:rsidRDefault="007B586E">
      <w:pPr>
        <w:tabs>
          <w:tab w:val="right" w:pos="9000"/>
        </w:tabs>
        <w:ind w:left="360" w:right="288"/>
        <w:rPr>
          <w:b/>
          <w:bCs/>
        </w:rPr>
      </w:pPr>
      <w:r w:rsidRPr="00B014A9">
        <w:rPr>
          <w:b/>
          <w:bCs/>
        </w:rPr>
        <w:t>Personnel</w:t>
      </w:r>
    </w:p>
    <w:p w14:paraId="083D2790" w14:textId="77777777" w:rsidR="007B586E" w:rsidRPr="00B014A9" w:rsidRDefault="007B586E">
      <w:pPr>
        <w:tabs>
          <w:tab w:val="right" w:pos="9000"/>
        </w:tabs>
        <w:ind w:left="360" w:right="288"/>
      </w:pPr>
    </w:p>
    <w:p w14:paraId="2D237244" w14:textId="77777777" w:rsidR="007B586E" w:rsidRPr="00B014A9" w:rsidRDefault="007B586E">
      <w:pPr>
        <w:tabs>
          <w:tab w:val="right" w:pos="9000"/>
        </w:tabs>
        <w:ind w:left="360" w:right="288"/>
      </w:pPr>
    </w:p>
    <w:p w14:paraId="43E361F6" w14:textId="77777777" w:rsidR="007B586E" w:rsidRPr="00B014A9" w:rsidRDefault="007B586E">
      <w:pPr>
        <w:tabs>
          <w:tab w:val="right" w:pos="9000"/>
        </w:tabs>
        <w:ind w:left="360" w:right="288"/>
        <w:rPr>
          <w:b/>
          <w:bCs/>
        </w:rPr>
      </w:pPr>
      <w:r w:rsidRPr="00B014A9">
        <w:rPr>
          <w:b/>
          <w:bCs/>
        </w:rPr>
        <w:t>Equipment</w:t>
      </w:r>
    </w:p>
    <w:p w14:paraId="0531EA3F" w14:textId="77777777" w:rsidR="007B586E" w:rsidRPr="00B014A9" w:rsidRDefault="007B586E">
      <w:pPr>
        <w:tabs>
          <w:tab w:val="right" w:pos="9000"/>
        </w:tabs>
        <w:ind w:left="360" w:right="288"/>
        <w:rPr>
          <w:b/>
          <w:bCs/>
        </w:rPr>
      </w:pPr>
    </w:p>
    <w:p w14:paraId="66F41820" w14:textId="77777777" w:rsidR="007B586E" w:rsidRPr="00B014A9" w:rsidRDefault="007B586E">
      <w:pPr>
        <w:tabs>
          <w:tab w:val="right" w:pos="9000"/>
        </w:tabs>
        <w:ind w:left="360" w:right="288"/>
        <w:rPr>
          <w:b/>
          <w:bCs/>
        </w:rPr>
      </w:pPr>
    </w:p>
    <w:p w14:paraId="3D4E6808" w14:textId="77777777" w:rsidR="007B586E" w:rsidRPr="00B014A9" w:rsidRDefault="007B586E">
      <w:pPr>
        <w:tabs>
          <w:tab w:val="right" w:pos="9000"/>
        </w:tabs>
        <w:ind w:left="360" w:right="288"/>
        <w:rPr>
          <w:b/>
          <w:bCs/>
        </w:rPr>
      </w:pPr>
      <w:r w:rsidRPr="00B014A9">
        <w:rPr>
          <w:b/>
          <w:bCs/>
        </w:rPr>
        <w:t>Site Organization</w:t>
      </w:r>
    </w:p>
    <w:p w14:paraId="03F9BDAC" w14:textId="77777777" w:rsidR="007B586E" w:rsidRPr="00B014A9" w:rsidRDefault="007B586E">
      <w:pPr>
        <w:tabs>
          <w:tab w:val="right" w:pos="9000"/>
        </w:tabs>
        <w:ind w:left="360" w:right="288"/>
        <w:rPr>
          <w:b/>
          <w:bCs/>
        </w:rPr>
      </w:pPr>
    </w:p>
    <w:p w14:paraId="1EEE1CE5" w14:textId="77777777" w:rsidR="007B586E" w:rsidRPr="00B014A9" w:rsidRDefault="007B586E">
      <w:pPr>
        <w:tabs>
          <w:tab w:val="right" w:pos="9000"/>
        </w:tabs>
        <w:ind w:left="360" w:right="288"/>
        <w:rPr>
          <w:b/>
          <w:bCs/>
        </w:rPr>
      </w:pPr>
    </w:p>
    <w:p w14:paraId="2FD73384" w14:textId="77777777" w:rsidR="007B586E" w:rsidRPr="00B014A9" w:rsidRDefault="007B586E">
      <w:pPr>
        <w:tabs>
          <w:tab w:val="right" w:pos="9000"/>
        </w:tabs>
        <w:ind w:left="360" w:right="288"/>
        <w:rPr>
          <w:b/>
          <w:bCs/>
        </w:rPr>
      </w:pPr>
      <w:r w:rsidRPr="00B014A9">
        <w:rPr>
          <w:b/>
          <w:bCs/>
        </w:rPr>
        <w:t>Method Statement</w:t>
      </w:r>
    </w:p>
    <w:p w14:paraId="6DE01CE0" w14:textId="77777777" w:rsidR="007B586E" w:rsidRPr="00B014A9" w:rsidRDefault="007B586E">
      <w:pPr>
        <w:tabs>
          <w:tab w:val="right" w:pos="9000"/>
        </w:tabs>
        <w:ind w:left="360" w:right="288"/>
        <w:rPr>
          <w:b/>
          <w:bCs/>
        </w:rPr>
      </w:pPr>
    </w:p>
    <w:p w14:paraId="49C0B9FB" w14:textId="77777777" w:rsidR="007B586E" w:rsidRPr="00B014A9" w:rsidRDefault="007B586E">
      <w:pPr>
        <w:tabs>
          <w:tab w:val="right" w:pos="9000"/>
        </w:tabs>
        <w:ind w:left="360" w:right="288"/>
        <w:rPr>
          <w:b/>
          <w:bCs/>
        </w:rPr>
      </w:pPr>
    </w:p>
    <w:p w14:paraId="01ABAEB9" w14:textId="77777777" w:rsidR="007B586E" w:rsidRPr="00B014A9" w:rsidRDefault="007B586E">
      <w:pPr>
        <w:tabs>
          <w:tab w:val="right" w:pos="9000"/>
        </w:tabs>
        <w:ind w:left="360" w:right="288"/>
        <w:rPr>
          <w:b/>
          <w:bCs/>
        </w:rPr>
      </w:pPr>
      <w:r w:rsidRPr="00B014A9">
        <w:rPr>
          <w:b/>
          <w:bCs/>
        </w:rPr>
        <w:t>Mobilization Schedule</w:t>
      </w:r>
    </w:p>
    <w:p w14:paraId="325AAF32" w14:textId="77777777" w:rsidR="007B586E" w:rsidRPr="00B014A9" w:rsidRDefault="007B586E">
      <w:pPr>
        <w:tabs>
          <w:tab w:val="right" w:pos="9000"/>
        </w:tabs>
        <w:ind w:left="360" w:right="288"/>
        <w:rPr>
          <w:b/>
          <w:bCs/>
        </w:rPr>
      </w:pPr>
    </w:p>
    <w:p w14:paraId="5BFFEFA6" w14:textId="77777777" w:rsidR="007B586E" w:rsidRPr="00B014A9" w:rsidRDefault="007B586E">
      <w:pPr>
        <w:tabs>
          <w:tab w:val="right" w:pos="9000"/>
        </w:tabs>
        <w:ind w:left="360" w:right="288"/>
        <w:rPr>
          <w:b/>
          <w:bCs/>
        </w:rPr>
      </w:pPr>
    </w:p>
    <w:p w14:paraId="0499A606" w14:textId="77777777" w:rsidR="007B586E" w:rsidRPr="00B014A9" w:rsidRDefault="007B586E">
      <w:pPr>
        <w:tabs>
          <w:tab w:val="right" w:pos="9000"/>
        </w:tabs>
        <w:ind w:left="360" w:right="288"/>
        <w:rPr>
          <w:b/>
          <w:bCs/>
        </w:rPr>
      </w:pPr>
      <w:r w:rsidRPr="00B014A9">
        <w:rPr>
          <w:b/>
          <w:bCs/>
        </w:rPr>
        <w:t>Construction Schedule</w:t>
      </w:r>
    </w:p>
    <w:p w14:paraId="1582EB2E" w14:textId="77777777" w:rsidR="007B586E" w:rsidRPr="00B014A9" w:rsidRDefault="007B586E">
      <w:pPr>
        <w:tabs>
          <w:tab w:val="right" w:pos="9000"/>
        </w:tabs>
        <w:ind w:left="360" w:right="288"/>
        <w:rPr>
          <w:b/>
          <w:bCs/>
        </w:rPr>
      </w:pPr>
    </w:p>
    <w:p w14:paraId="5A8503A0" w14:textId="77777777" w:rsidR="007B586E" w:rsidRPr="00B014A9" w:rsidRDefault="007B586E">
      <w:pPr>
        <w:tabs>
          <w:tab w:val="right" w:pos="9000"/>
        </w:tabs>
        <w:ind w:left="360" w:right="288"/>
        <w:rPr>
          <w:b/>
          <w:bCs/>
        </w:rPr>
      </w:pPr>
    </w:p>
    <w:p w14:paraId="3BE8E8A4" w14:textId="77777777" w:rsidR="007B586E" w:rsidRPr="00B014A9" w:rsidRDefault="007B586E">
      <w:pPr>
        <w:tabs>
          <w:tab w:val="right" w:pos="9000"/>
        </w:tabs>
        <w:ind w:left="360" w:right="288"/>
        <w:rPr>
          <w:b/>
          <w:bCs/>
          <w:i/>
          <w:iCs/>
        </w:rPr>
      </w:pPr>
      <w:r w:rsidRPr="00B014A9">
        <w:rPr>
          <w:b/>
          <w:bCs/>
        </w:rPr>
        <w:t>Others</w:t>
      </w:r>
    </w:p>
    <w:p w14:paraId="7131BB69" w14:textId="77777777" w:rsidR="007B586E" w:rsidRPr="00B014A9" w:rsidRDefault="007B586E">
      <w:pPr>
        <w:pStyle w:val="S4-Header2"/>
        <w:rPr>
          <w:sz w:val="24"/>
          <w:highlight w:val="yellow"/>
        </w:rPr>
      </w:pPr>
      <w:r w:rsidRPr="00B014A9">
        <w:br w:type="page"/>
      </w:r>
      <w:bookmarkStart w:id="478" w:name="_Toc138144063"/>
      <w:bookmarkStart w:id="479" w:name="_Toc197160041"/>
      <w:r w:rsidRPr="00B014A9">
        <w:lastRenderedPageBreak/>
        <w:t xml:space="preserve">Forms for </w:t>
      </w:r>
      <w:r w:rsidRPr="00B014A9">
        <w:rPr>
          <w:szCs w:val="28"/>
        </w:rPr>
        <w:t>Personnel</w:t>
      </w:r>
      <w:bookmarkEnd w:id="478"/>
      <w:bookmarkEnd w:id="479"/>
    </w:p>
    <w:p w14:paraId="1BEF9133" w14:textId="77777777" w:rsidR="007B586E" w:rsidRPr="00B014A9" w:rsidRDefault="007B586E">
      <w:pPr>
        <w:pStyle w:val="SectionVHeader"/>
        <w:ind w:left="187"/>
        <w:jc w:val="left"/>
        <w:rPr>
          <w:sz w:val="20"/>
          <w:lang w:val="en-US"/>
        </w:rPr>
      </w:pPr>
    </w:p>
    <w:p w14:paraId="50A2144A" w14:textId="77777777" w:rsidR="007B586E" w:rsidRPr="00B014A9" w:rsidRDefault="007B586E">
      <w:pPr>
        <w:jc w:val="both"/>
        <w:rPr>
          <w:b/>
          <w:sz w:val="28"/>
          <w:szCs w:val="28"/>
        </w:rPr>
      </w:pPr>
      <w:r w:rsidRPr="00B014A9">
        <w:rPr>
          <w:b/>
          <w:sz w:val="28"/>
          <w:szCs w:val="28"/>
        </w:rPr>
        <w:t>Form PER – 1: Proposed Personnel</w:t>
      </w:r>
    </w:p>
    <w:p w14:paraId="74F12EA6" w14:textId="77777777" w:rsidR="0049153D" w:rsidRPr="00B014A9" w:rsidRDefault="0049153D">
      <w:pPr>
        <w:jc w:val="both"/>
        <w:rPr>
          <w:b/>
          <w:sz w:val="28"/>
          <w:szCs w:val="28"/>
        </w:rPr>
      </w:pPr>
    </w:p>
    <w:p w14:paraId="6397995A" w14:textId="77777777" w:rsidR="007B586E" w:rsidRPr="00B014A9" w:rsidRDefault="007B586E">
      <w:pPr>
        <w:jc w:val="both"/>
        <w:rPr>
          <w:rStyle w:val="Table"/>
          <w:rFonts w:ascii="Times New Roman" w:hAnsi="Times New Roman"/>
          <w:iCs/>
          <w:spacing w:val="-2"/>
          <w:sz w:val="24"/>
        </w:rPr>
      </w:pPr>
      <w:r w:rsidRPr="00B014A9">
        <w:rPr>
          <w:rStyle w:val="Table"/>
          <w:rFonts w:ascii="Times New Roman" w:hAnsi="Times New Roman"/>
          <w:iCs/>
          <w:spacing w:val="-2"/>
          <w:sz w:val="24"/>
        </w:rPr>
        <w:t>Bidders should provide the names of suitably qualified personnel to meet the specified requirements for each of the positions listed in Section III (Evaluation and Qualification Criteria). The data on their experience should be supplied using the Form below for each candidate.</w:t>
      </w:r>
    </w:p>
    <w:p w14:paraId="49E3060F" w14:textId="77777777" w:rsidR="007B586E" w:rsidRPr="00B014A9" w:rsidRDefault="007B586E">
      <w:pPr>
        <w:jc w:val="both"/>
        <w:rPr>
          <w:iCs/>
        </w:rPr>
      </w:pPr>
    </w:p>
    <w:tbl>
      <w:tblPr>
        <w:tblW w:w="9360" w:type="dxa"/>
        <w:jc w:val="center"/>
        <w:tblLayout w:type="fixed"/>
        <w:tblCellMar>
          <w:left w:w="72" w:type="dxa"/>
          <w:right w:w="72" w:type="dxa"/>
        </w:tblCellMar>
        <w:tblLook w:val="0000" w:firstRow="0" w:lastRow="0" w:firstColumn="0" w:lastColumn="0" w:noHBand="0" w:noVBand="0"/>
      </w:tblPr>
      <w:tblGrid>
        <w:gridCol w:w="741"/>
        <w:gridCol w:w="8619"/>
      </w:tblGrid>
      <w:tr w:rsidR="007B586E" w:rsidRPr="00B014A9" w14:paraId="2D10C50F" w14:textId="77777777" w:rsidTr="00EE3359">
        <w:trPr>
          <w:cantSplit/>
          <w:jc w:val="center"/>
        </w:trPr>
        <w:tc>
          <w:tcPr>
            <w:tcW w:w="741" w:type="dxa"/>
            <w:tcBorders>
              <w:top w:val="single" w:sz="12" w:space="0" w:color="auto"/>
              <w:left w:val="single" w:sz="12" w:space="0" w:color="auto"/>
              <w:right w:val="single" w:sz="2" w:space="0" w:color="auto"/>
            </w:tcBorders>
            <w:shd w:val="clear" w:color="auto" w:fill="D9D9D9"/>
          </w:tcPr>
          <w:p w14:paraId="256C4AA9" w14:textId="77777777" w:rsidR="007B586E" w:rsidRPr="00B014A9" w:rsidRDefault="007B586E">
            <w:pPr>
              <w:spacing w:before="60" w:after="60"/>
              <w:jc w:val="both"/>
              <w:rPr>
                <w:rStyle w:val="Table"/>
                <w:rFonts w:ascii="Times New Roman" w:hAnsi="Times New Roman"/>
                <w:b/>
                <w:bCs/>
                <w:spacing w:val="-2"/>
                <w:sz w:val="24"/>
              </w:rPr>
            </w:pPr>
            <w:r w:rsidRPr="00B014A9">
              <w:rPr>
                <w:rStyle w:val="Table"/>
                <w:rFonts w:ascii="Times New Roman" w:hAnsi="Times New Roman"/>
                <w:b/>
                <w:bCs/>
                <w:spacing w:val="-2"/>
                <w:sz w:val="24"/>
              </w:rPr>
              <w:t>1.</w:t>
            </w:r>
          </w:p>
        </w:tc>
        <w:tc>
          <w:tcPr>
            <w:tcW w:w="8619" w:type="dxa"/>
            <w:tcBorders>
              <w:top w:val="single" w:sz="12" w:space="0" w:color="auto"/>
              <w:left w:val="single" w:sz="2" w:space="0" w:color="auto"/>
              <w:right w:val="single" w:sz="12" w:space="0" w:color="auto"/>
            </w:tcBorders>
          </w:tcPr>
          <w:p w14:paraId="46790DBC" w14:textId="77777777" w:rsidR="007B586E" w:rsidRPr="00B014A9" w:rsidRDefault="007B586E">
            <w:pPr>
              <w:spacing w:before="60" w:after="60"/>
              <w:jc w:val="both"/>
              <w:rPr>
                <w:rStyle w:val="Table"/>
                <w:rFonts w:ascii="Times New Roman" w:hAnsi="Times New Roman"/>
                <w:b/>
                <w:bCs/>
                <w:spacing w:val="-2"/>
                <w:sz w:val="24"/>
              </w:rPr>
            </w:pPr>
            <w:r w:rsidRPr="00B014A9">
              <w:rPr>
                <w:rStyle w:val="Table"/>
                <w:rFonts w:ascii="Times New Roman" w:hAnsi="Times New Roman"/>
                <w:b/>
                <w:bCs/>
                <w:spacing w:val="-2"/>
                <w:sz w:val="24"/>
              </w:rPr>
              <w:t>Title of position</w:t>
            </w:r>
          </w:p>
        </w:tc>
      </w:tr>
      <w:tr w:rsidR="007B586E" w:rsidRPr="00B014A9" w14:paraId="7F3A0F4C" w14:textId="77777777" w:rsidTr="00EE3359">
        <w:trPr>
          <w:cantSplit/>
          <w:jc w:val="center"/>
        </w:trPr>
        <w:tc>
          <w:tcPr>
            <w:tcW w:w="741" w:type="dxa"/>
            <w:tcBorders>
              <w:left w:val="single" w:sz="12" w:space="0" w:color="auto"/>
              <w:bottom w:val="single" w:sz="12" w:space="0" w:color="auto"/>
              <w:right w:val="single" w:sz="2" w:space="0" w:color="auto"/>
            </w:tcBorders>
            <w:shd w:val="clear" w:color="auto" w:fill="D9D9D9"/>
          </w:tcPr>
          <w:p w14:paraId="7764892B" w14:textId="77777777" w:rsidR="007B586E" w:rsidRPr="00B014A9" w:rsidRDefault="007B586E">
            <w:pPr>
              <w:spacing w:before="60" w:after="60"/>
              <w:jc w:val="both"/>
              <w:rPr>
                <w:rStyle w:val="Table"/>
                <w:rFonts w:ascii="Times New Roman" w:hAnsi="Times New Roman"/>
                <w:b/>
                <w:bCs/>
                <w:spacing w:val="-2"/>
                <w:sz w:val="24"/>
              </w:rPr>
            </w:pPr>
          </w:p>
        </w:tc>
        <w:tc>
          <w:tcPr>
            <w:tcW w:w="8619" w:type="dxa"/>
            <w:tcBorders>
              <w:top w:val="single" w:sz="6" w:space="0" w:color="auto"/>
              <w:left w:val="single" w:sz="2" w:space="0" w:color="auto"/>
              <w:bottom w:val="single" w:sz="12" w:space="0" w:color="auto"/>
              <w:right w:val="single" w:sz="12" w:space="0" w:color="auto"/>
            </w:tcBorders>
          </w:tcPr>
          <w:p w14:paraId="66EF23B7" w14:textId="77777777" w:rsidR="007B586E" w:rsidRPr="00B014A9" w:rsidRDefault="007B586E">
            <w:pPr>
              <w:spacing w:before="60" w:after="60"/>
              <w:jc w:val="both"/>
              <w:rPr>
                <w:rStyle w:val="Table"/>
                <w:rFonts w:ascii="Times New Roman" w:hAnsi="Times New Roman"/>
                <w:b/>
                <w:bCs/>
                <w:spacing w:val="-2"/>
                <w:sz w:val="24"/>
              </w:rPr>
            </w:pPr>
            <w:r w:rsidRPr="00B014A9">
              <w:rPr>
                <w:rStyle w:val="Table"/>
                <w:rFonts w:ascii="Times New Roman" w:hAnsi="Times New Roman"/>
                <w:b/>
                <w:bCs/>
                <w:spacing w:val="-2"/>
                <w:sz w:val="24"/>
              </w:rPr>
              <w:t xml:space="preserve">Name </w:t>
            </w:r>
          </w:p>
        </w:tc>
      </w:tr>
      <w:tr w:rsidR="007B586E" w:rsidRPr="00B014A9" w14:paraId="5A5E2EAE" w14:textId="77777777" w:rsidTr="00EE3359">
        <w:trPr>
          <w:cantSplit/>
          <w:jc w:val="center"/>
        </w:trPr>
        <w:tc>
          <w:tcPr>
            <w:tcW w:w="741" w:type="dxa"/>
            <w:tcBorders>
              <w:top w:val="single" w:sz="12" w:space="0" w:color="auto"/>
              <w:left w:val="single" w:sz="12" w:space="0" w:color="auto"/>
              <w:right w:val="single" w:sz="2" w:space="0" w:color="auto"/>
            </w:tcBorders>
            <w:shd w:val="clear" w:color="auto" w:fill="D9D9D9"/>
          </w:tcPr>
          <w:p w14:paraId="7169E56C" w14:textId="77777777" w:rsidR="007B586E" w:rsidRPr="00B014A9" w:rsidRDefault="007B586E">
            <w:pPr>
              <w:spacing w:before="60" w:after="60"/>
              <w:jc w:val="both"/>
              <w:rPr>
                <w:rStyle w:val="Table"/>
                <w:rFonts w:ascii="Times New Roman" w:hAnsi="Times New Roman"/>
                <w:b/>
                <w:bCs/>
                <w:spacing w:val="-2"/>
                <w:sz w:val="24"/>
              </w:rPr>
            </w:pPr>
            <w:r w:rsidRPr="00B014A9">
              <w:rPr>
                <w:rStyle w:val="Table"/>
                <w:rFonts w:ascii="Times New Roman" w:hAnsi="Times New Roman"/>
                <w:b/>
                <w:bCs/>
                <w:spacing w:val="-2"/>
                <w:sz w:val="24"/>
              </w:rPr>
              <w:t>2.</w:t>
            </w:r>
          </w:p>
        </w:tc>
        <w:tc>
          <w:tcPr>
            <w:tcW w:w="8619" w:type="dxa"/>
            <w:tcBorders>
              <w:top w:val="single" w:sz="12" w:space="0" w:color="auto"/>
              <w:left w:val="single" w:sz="2" w:space="0" w:color="auto"/>
              <w:right w:val="single" w:sz="12" w:space="0" w:color="auto"/>
            </w:tcBorders>
          </w:tcPr>
          <w:p w14:paraId="0693422B" w14:textId="77777777" w:rsidR="007B586E" w:rsidRPr="00B014A9" w:rsidRDefault="007B586E">
            <w:pPr>
              <w:spacing w:before="60" w:after="60"/>
              <w:jc w:val="both"/>
              <w:rPr>
                <w:rStyle w:val="Table"/>
                <w:rFonts w:ascii="Times New Roman" w:hAnsi="Times New Roman"/>
                <w:b/>
                <w:bCs/>
                <w:spacing w:val="-2"/>
                <w:sz w:val="24"/>
              </w:rPr>
            </w:pPr>
            <w:r w:rsidRPr="00B014A9">
              <w:rPr>
                <w:rStyle w:val="Table"/>
                <w:rFonts w:ascii="Times New Roman" w:hAnsi="Times New Roman"/>
                <w:b/>
                <w:bCs/>
                <w:spacing w:val="-2"/>
                <w:sz w:val="24"/>
              </w:rPr>
              <w:t>Title of position</w:t>
            </w:r>
          </w:p>
        </w:tc>
      </w:tr>
      <w:tr w:rsidR="007B586E" w:rsidRPr="00B014A9" w14:paraId="1DEB8944" w14:textId="77777777" w:rsidTr="00EE3359">
        <w:trPr>
          <w:cantSplit/>
          <w:jc w:val="center"/>
        </w:trPr>
        <w:tc>
          <w:tcPr>
            <w:tcW w:w="741" w:type="dxa"/>
            <w:tcBorders>
              <w:left w:val="single" w:sz="12" w:space="0" w:color="auto"/>
              <w:bottom w:val="single" w:sz="12" w:space="0" w:color="auto"/>
              <w:right w:val="single" w:sz="2" w:space="0" w:color="auto"/>
            </w:tcBorders>
            <w:shd w:val="clear" w:color="auto" w:fill="D9D9D9"/>
          </w:tcPr>
          <w:p w14:paraId="6A31B8DA" w14:textId="77777777" w:rsidR="007B586E" w:rsidRPr="00B014A9" w:rsidRDefault="007B586E">
            <w:pPr>
              <w:spacing w:before="60" w:after="60"/>
              <w:jc w:val="both"/>
              <w:rPr>
                <w:rStyle w:val="Table"/>
                <w:rFonts w:ascii="Times New Roman" w:hAnsi="Times New Roman"/>
                <w:b/>
                <w:bCs/>
                <w:spacing w:val="-2"/>
                <w:sz w:val="24"/>
              </w:rPr>
            </w:pPr>
          </w:p>
        </w:tc>
        <w:tc>
          <w:tcPr>
            <w:tcW w:w="8619" w:type="dxa"/>
            <w:tcBorders>
              <w:top w:val="single" w:sz="6" w:space="0" w:color="auto"/>
              <w:left w:val="single" w:sz="2" w:space="0" w:color="auto"/>
              <w:bottom w:val="single" w:sz="12" w:space="0" w:color="auto"/>
              <w:right w:val="single" w:sz="12" w:space="0" w:color="auto"/>
            </w:tcBorders>
          </w:tcPr>
          <w:p w14:paraId="108D75C4" w14:textId="77777777" w:rsidR="007B586E" w:rsidRPr="00B014A9" w:rsidRDefault="007B586E">
            <w:pPr>
              <w:spacing w:before="60" w:after="60"/>
              <w:jc w:val="both"/>
              <w:rPr>
                <w:rStyle w:val="Table"/>
                <w:rFonts w:ascii="Times New Roman" w:hAnsi="Times New Roman"/>
                <w:b/>
                <w:bCs/>
                <w:spacing w:val="-2"/>
                <w:sz w:val="24"/>
              </w:rPr>
            </w:pPr>
            <w:r w:rsidRPr="00B014A9">
              <w:rPr>
                <w:rStyle w:val="Table"/>
                <w:rFonts w:ascii="Times New Roman" w:hAnsi="Times New Roman"/>
                <w:b/>
                <w:bCs/>
                <w:spacing w:val="-2"/>
                <w:sz w:val="24"/>
              </w:rPr>
              <w:t xml:space="preserve">Name </w:t>
            </w:r>
          </w:p>
        </w:tc>
      </w:tr>
      <w:tr w:rsidR="007B586E" w:rsidRPr="00B014A9" w14:paraId="0D2181F8" w14:textId="77777777" w:rsidTr="00EE3359">
        <w:trPr>
          <w:cantSplit/>
          <w:jc w:val="center"/>
        </w:trPr>
        <w:tc>
          <w:tcPr>
            <w:tcW w:w="741" w:type="dxa"/>
            <w:tcBorders>
              <w:top w:val="single" w:sz="12" w:space="0" w:color="auto"/>
              <w:left w:val="single" w:sz="12" w:space="0" w:color="auto"/>
              <w:right w:val="single" w:sz="2" w:space="0" w:color="auto"/>
            </w:tcBorders>
            <w:shd w:val="clear" w:color="auto" w:fill="D9D9D9"/>
          </w:tcPr>
          <w:p w14:paraId="6FFDBDDB" w14:textId="77777777" w:rsidR="007B586E" w:rsidRPr="00B014A9" w:rsidRDefault="007B586E">
            <w:pPr>
              <w:spacing w:before="60" w:after="60"/>
              <w:jc w:val="both"/>
              <w:rPr>
                <w:rStyle w:val="Table"/>
                <w:rFonts w:ascii="Times New Roman" w:hAnsi="Times New Roman"/>
                <w:b/>
                <w:bCs/>
                <w:spacing w:val="-2"/>
                <w:sz w:val="24"/>
              </w:rPr>
            </w:pPr>
            <w:r w:rsidRPr="00B014A9">
              <w:rPr>
                <w:rStyle w:val="Table"/>
                <w:rFonts w:ascii="Times New Roman" w:hAnsi="Times New Roman"/>
                <w:b/>
                <w:bCs/>
                <w:spacing w:val="-2"/>
                <w:sz w:val="24"/>
              </w:rPr>
              <w:t>3.</w:t>
            </w:r>
          </w:p>
        </w:tc>
        <w:tc>
          <w:tcPr>
            <w:tcW w:w="8619" w:type="dxa"/>
            <w:tcBorders>
              <w:top w:val="single" w:sz="12" w:space="0" w:color="auto"/>
              <w:left w:val="single" w:sz="2" w:space="0" w:color="auto"/>
              <w:right w:val="single" w:sz="12" w:space="0" w:color="auto"/>
            </w:tcBorders>
          </w:tcPr>
          <w:p w14:paraId="746977B0" w14:textId="77777777" w:rsidR="007B586E" w:rsidRPr="00B014A9" w:rsidRDefault="007B586E">
            <w:pPr>
              <w:spacing w:before="60" w:after="60"/>
              <w:jc w:val="both"/>
              <w:rPr>
                <w:rStyle w:val="Table"/>
                <w:rFonts w:ascii="Times New Roman" w:hAnsi="Times New Roman"/>
                <w:b/>
                <w:bCs/>
                <w:spacing w:val="-2"/>
                <w:sz w:val="24"/>
              </w:rPr>
            </w:pPr>
            <w:r w:rsidRPr="00B014A9">
              <w:rPr>
                <w:rStyle w:val="Table"/>
                <w:rFonts w:ascii="Times New Roman" w:hAnsi="Times New Roman"/>
                <w:b/>
                <w:bCs/>
                <w:spacing w:val="-2"/>
                <w:sz w:val="24"/>
              </w:rPr>
              <w:t>Title of position</w:t>
            </w:r>
          </w:p>
        </w:tc>
      </w:tr>
      <w:tr w:rsidR="007B586E" w:rsidRPr="00B014A9" w14:paraId="01D28912" w14:textId="77777777" w:rsidTr="00EE3359">
        <w:trPr>
          <w:cantSplit/>
          <w:jc w:val="center"/>
        </w:trPr>
        <w:tc>
          <w:tcPr>
            <w:tcW w:w="741" w:type="dxa"/>
            <w:tcBorders>
              <w:left w:val="single" w:sz="12" w:space="0" w:color="auto"/>
              <w:bottom w:val="single" w:sz="12" w:space="0" w:color="auto"/>
              <w:right w:val="single" w:sz="2" w:space="0" w:color="auto"/>
            </w:tcBorders>
            <w:shd w:val="clear" w:color="auto" w:fill="D9D9D9"/>
          </w:tcPr>
          <w:p w14:paraId="5983B147" w14:textId="77777777" w:rsidR="007B586E" w:rsidRPr="00B014A9" w:rsidRDefault="007B586E">
            <w:pPr>
              <w:spacing w:before="60" w:after="60"/>
              <w:jc w:val="both"/>
              <w:rPr>
                <w:rStyle w:val="Table"/>
                <w:rFonts w:ascii="Times New Roman" w:hAnsi="Times New Roman"/>
                <w:b/>
                <w:bCs/>
                <w:spacing w:val="-2"/>
                <w:sz w:val="24"/>
              </w:rPr>
            </w:pPr>
          </w:p>
        </w:tc>
        <w:tc>
          <w:tcPr>
            <w:tcW w:w="8619" w:type="dxa"/>
            <w:tcBorders>
              <w:top w:val="single" w:sz="6" w:space="0" w:color="auto"/>
              <w:left w:val="single" w:sz="2" w:space="0" w:color="auto"/>
              <w:bottom w:val="single" w:sz="12" w:space="0" w:color="auto"/>
              <w:right w:val="single" w:sz="12" w:space="0" w:color="auto"/>
            </w:tcBorders>
          </w:tcPr>
          <w:p w14:paraId="2C34D4C0" w14:textId="77777777" w:rsidR="007B586E" w:rsidRPr="00B014A9" w:rsidRDefault="007B586E">
            <w:pPr>
              <w:spacing w:before="60" w:after="60"/>
              <w:jc w:val="both"/>
              <w:rPr>
                <w:rStyle w:val="Table"/>
                <w:rFonts w:ascii="Times New Roman" w:hAnsi="Times New Roman"/>
                <w:b/>
                <w:bCs/>
                <w:spacing w:val="-2"/>
                <w:sz w:val="24"/>
              </w:rPr>
            </w:pPr>
            <w:r w:rsidRPr="00B014A9">
              <w:rPr>
                <w:rStyle w:val="Table"/>
                <w:rFonts w:ascii="Times New Roman" w:hAnsi="Times New Roman"/>
                <w:b/>
                <w:bCs/>
                <w:spacing w:val="-2"/>
                <w:sz w:val="24"/>
              </w:rPr>
              <w:t xml:space="preserve">Name </w:t>
            </w:r>
          </w:p>
        </w:tc>
      </w:tr>
      <w:tr w:rsidR="007B586E" w:rsidRPr="00B014A9" w14:paraId="490694C3" w14:textId="77777777" w:rsidTr="00EE3359">
        <w:trPr>
          <w:cantSplit/>
          <w:jc w:val="center"/>
        </w:trPr>
        <w:tc>
          <w:tcPr>
            <w:tcW w:w="741" w:type="dxa"/>
            <w:tcBorders>
              <w:top w:val="single" w:sz="12" w:space="0" w:color="auto"/>
              <w:left w:val="single" w:sz="12" w:space="0" w:color="auto"/>
              <w:right w:val="single" w:sz="2" w:space="0" w:color="auto"/>
            </w:tcBorders>
            <w:shd w:val="clear" w:color="auto" w:fill="D9D9D9"/>
          </w:tcPr>
          <w:p w14:paraId="04E11750" w14:textId="77777777" w:rsidR="007B586E" w:rsidRPr="00B014A9" w:rsidRDefault="007B586E">
            <w:pPr>
              <w:spacing w:before="60" w:after="60"/>
              <w:jc w:val="both"/>
              <w:rPr>
                <w:rStyle w:val="Table"/>
                <w:rFonts w:ascii="Times New Roman" w:hAnsi="Times New Roman"/>
                <w:b/>
                <w:bCs/>
                <w:spacing w:val="-2"/>
                <w:sz w:val="24"/>
              </w:rPr>
            </w:pPr>
            <w:r w:rsidRPr="00B014A9">
              <w:rPr>
                <w:rStyle w:val="Table"/>
                <w:rFonts w:ascii="Times New Roman" w:hAnsi="Times New Roman"/>
                <w:b/>
                <w:bCs/>
                <w:spacing w:val="-2"/>
                <w:sz w:val="24"/>
              </w:rPr>
              <w:t>4.</w:t>
            </w:r>
          </w:p>
        </w:tc>
        <w:tc>
          <w:tcPr>
            <w:tcW w:w="8619" w:type="dxa"/>
            <w:tcBorders>
              <w:top w:val="single" w:sz="12" w:space="0" w:color="auto"/>
              <w:left w:val="single" w:sz="2" w:space="0" w:color="auto"/>
              <w:right w:val="single" w:sz="12" w:space="0" w:color="auto"/>
            </w:tcBorders>
          </w:tcPr>
          <w:p w14:paraId="4A480C24" w14:textId="77777777" w:rsidR="007B586E" w:rsidRPr="00B014A9" w:rsidRDefault="007B586E">
            <w:pPr>
              <w:spacing w:before="60" w:after="60"/>
              <w:jc w:val="both"/>
              <w:rPr>
                <w:rStyle w:val="Table"/>
                <w:rFonts w:ascii="Times New Roman" w:hAnsi="Times New Roman"/>
                <w:b/>
                <w:bCs/>
                <w:spacing w:val="-2"/>
                <w:sz w:val="24"/>
              </w:rPr>
            </w:pPr>
            <w:r w:rsidRPr="00B014A9">
              <w:rPr>
                <w:rStyle w:val="Table"/>
                <w:rFonts w:ascii="Times New Roman" w:hAnsi="Times New Roman"/>
                <w:b/>
                <w:bCs/>
                <w:spacing w:val="-2"/>
                <w:sz w:val="24"/>
              </w:rPr>
              <w:t>Title of position</w:t>
            </w:r>
          </w:p>
        </w:tc>
      </w:tr>
      <w:tr w:rsidR="007B586E" w:rsidRPr="00B014A9" w14:paraId="17D137D5" w14:textId="77777777" w:rsidTr="00EE3359">
        <w:trPr>
          <w:cantSplit/>
          <w:jc w:val="center"/>
        </w:trPr>
        <w:tc>
          <w:tcPr>
            <w:tcW w:w="741" w:type="dxa"/>
            <w:tcBorders>
              <w:left w:val="single" w:sz="12" w:space="0" w:color="auto"/>
              <w:right w:val="single" w:sz="2" w:space="0" w:color="auto"/>
            </w:tcBorders>
            <w:shd w:val="clear" w:color="auto" w:fill="D9D9D9"/>
          </w:tcPr>
          <w:p w14:paraId="1C85E9A3" w14:textId="77777777" w:rsidR="007B586E" w:rsidRPr="00B014A9" w:rsidRDefault="007B586E">
            <w:pPr>
              <w:spacing w:before="60" w:after="60"/>
              <w:jc w:val="both"/>
              <w:rPr>
                <w:rStyle w:val="Table"/>
                <w:rFonts w:ascii="Times New Roman" w:hAnsi="Times New Roman"/>
                <w:b/>
                <w:bCs/>
                <w:spacing w:val="-2"/>
                <w:sz w:val="24"/>
              </w:rPr>
            </w:pPr>
          </w:p>
        </w:tc>
        <w:tc>
          <w:tcPr>
            <w:tcW w:w="8619" w:type="dxa"/>
            <w:tcBorders>
              <w:top w:val="single" w:sz="6" w:space="0" w:color="auto"/>
              <w:left w:val="single" w:sz="2" w:space="0" w:color="auto"/>
              <w:bottom w:val="single" w:sz="6" w:space="0" w:color="auto"/>
              <w:right w:val="single" w:sz="12" w:space="0" w:color="auto"/>
            </w:tcBorders>
          </w:tcPr>
          <w:p w14:paraId="5860E22A" w14:textId="77777777" w:rsidR="007B586E" w:rsidRPr="00B014A9" w:rsidRDefault="007B586E">
            <w:pPr>
              <w:spacing w:before="60" w:after="60"/>
              <w:jc w:val="both"/>
              <w:rPr>
                <w:rStyle w:val="Table"/>
                <w:rFonts w:ascii="Times New Roman" w:hAnsi="Times New Roman"/>
                <w:b/>
                <w:bCs/>
                <w:spacing w:val="-2"/>
                <w:sz w:val="24"/>
              </w:rPr>
            </w:pPr>
            <w:r w:rsidRPr="00B014A9">
              <w:rPr>
                <w:rStyle w:val="Table"/>
                <w:rFonts w:ascii="Times New Roman" w:hAnsi="Times New Roman"/>
                <w:b/>
                <w:bCs/>
                <w:spacing w:val="-2"/>
                <w:sz w:val="24"/>
              </w:rPr>
              <w:t xml:space="preserve">Name </w:t>
            </w:r>
          </w:p>
        </w:tc>
      </w:tr>
      <w:tr w:rsidR="007B586E" w:rsidRPr="00B014A9" w14:paraId="343F9B6C" w14:textId="77777777" w:rsidTr="00EE3359">
        <w:trPr>
          <w:cantSplit/>
          <w:jc w:val="center"/>
        </w:trPr>
        <w:tc>
          <w:tcPr>
            <w:tcW w:w="741" w:type="dxa"/>
            <w:tcBorders>
              <w:top w:val="single" w:sz="12" w:space="0" w:color="auto"/>
              <w:left w:val="single" w:sz="12" w:space="0" w:color="auto"/>
              <w:right w:val="single" w:sz="2" w:space="0" w:color="auto"/>
            </w:tcBorders>
            <w:shd w:val="clear" w:color="auto" w:fill="D9D9D9"/>
          </w:tcPr>
          <w:p w14:paraId="5057A04C" w14:textId="77777777" w:rsidR="007B586E" w:rsidRPr="00B014A9" w:rsidRDefault="007B586E">
            <w:pPr>
              <w:spacing w:before="60" w:after="60"/>
              <w:jc w:val="both"/>
              <w:rPr>
                <w:rStyle w:val="Table"/>
                <w:rFonts w:ascii="Times New Roman" w:hAnsi="Times New Roman"/>
                <w:b/>
                <w:bCs/>
                <w:spacing w:val="-2"/>
                <w:sz w:val="24"/>
              </w:rPr>
            </w:pPr>
            <w:r w:rsidRPr="00B014A9">
              <w:rPr>
                <w:rStyle w:val="Table"/>
                <w:rFonts w:ascii="Times New Roman" w:hAnsi="Times New Roman"/>
                <w:b/>
                <w:bCs/>
                <w:spacing w:val="-2"/>
                <w:sz w:val="24"/>
              </w:rPr>
              <w:t>5.</w:t>
            </w:r>
          </w:p>
        </w:tc>
        <w:tc>
          <w:tcPr>
            <w:tcW w:w="8619" w:type="dxa"/>
            <w:tcBorders>
              <w:top w:val="single" w:sz="12" w:space="0" w:color="auto"/>
              <w:left w:val="single" w:sz="2" w:space="0" w:color="auto"/>
              <w:right w:val="single" w:sz="12" w:space="0" w:color="auto"/>
            </w:tcBorders>
          </w:tcPr>
          <w:p w14:paraId="4CAD6D1C" w14:textId="77777777" w:rsidR="007B586E" w:rsidRPr="00B014A9" w:rsidRDefault="007B586E">
            <w:pPr>
              <w:spacing w:before="60" w:after="60"/>
              <w:jc w:val="both"/>
              <w:rPr>
                <w:rStyle w:val="Table"/>
                <w:rFonts w:ascii="Times New Roman" w:hAnsi="Times New Roman"/>
                <w:b/>
                <w:bCs/>
                <w:spacing w:val="-2"/>
                <w:sz w:val="24"/>
              </w:rPr>
            </w:pPr>
            <w:r w:rsidRPr="00B014A9">
              <w:rPr>
                <w:rStyle w:val="Table"/>
                <w:rFonts w:ascii="Times New Roman" w:hAnsi="Times New Roman"/>
                <w:b/>
                <w:bCs/>
                <w:spacing w:val="-2"/>
                <w:sz w:val="24"/>
              </w:rPr>
              <w:t>Title of position</w:t>
            </w:r>
          </w:p>
        </w:tc>
      </w:tr>
      <w:tr w:rsidR="007B586E" w:rsidRPr="00B014A9" w14:paraId="13A6B2B5" w14:textId="77777777" w:rsidTr="00EE3359">
        <w:trPr>
          <w:cantSplit/>
          <w:jc w:val="center"/>
        </w:trPr>
        <w:tc>
          <w:tcPr>
            <w:tcW w:w="741" w:type="dxa"/>
            <w:tcBorders>
              <w:left w:val="single" w:sz="12" w:space="0" w:color="auto"/>
              <w:right w:val="single" w:sz="2" w:space="0" w:color="auto"/>
            </w:tcBorders>
            <w:shd w:val="clear" w:color="auto" w:fill="D9D9D9"/>
          </w:tcPr>
          <w:p w14:paraId="073A4652" w14:textId="77777777" w:rsidR="007B586E" w:rsidRPr="00B014A9" w:rsidRDefault="007B586E">
            <w:pPr>
              <w:spacing w:before="60" w:after="60"/>
              <w:jc w:val="both"/>
              <w:rPr>
                <w:rStyle w:val="Table"/>
                <w:rFonts w:ascii="Times New Roman" w:hAnsi="Times New Roman"/>
                <w:b/>
                <w:bCs/>
                <w:spacing w:val="-2"/>
                <w:sz w:val="24"/>
              </w:rPr>
            </w:pPr>
          </w:p>
        </w:tc>
        <w:tc>
          <w:tcPr>
            <w:tcW w:w="8619" w:type="dxa"/>
            <w:tcBorders>
              <w:top w:val="single" w:sz="6" w:space="0" w:color="auto"/>
              <w:left w:val="single" w:sz="2" w:space="0" w:color="auto"/>
              <w:bottom w:val="single" w:sz="6" w:space="0" w:color="auto"/>
              <w:right w:val="single" w:sz="12" w:space="0" w:color="auto"/>
            </w:tcBorders>
          </w:tcPr>
          <w:p w14:paraId="61A86139" w14:textId="77777777" w:rsidR="007B586E" w:rsidRPr="00B014A9" w:rsidRDefault="007B586E">
            <w:pPr>
              <w:spacing w:before="60" w:after="60"/>
              <w:jc w:val="both"/>
              <w:rPr>
                <w:rStyle w:val="Table"/>
                <w:rFonts w:ascii="Times New Roman" w:hAnsi="Times New Roman"/>
                <w:b/>
                <w:bCs/>
                <w:spacing w:val="-2"/>
                <w:sz w:val="24"/>
              </w:rPr>
            </w:pPr>
            <w:r w:rsidRPr="00B014A9">
              <w:rPr>
                <w:rStyle w:val="Table"/>
                <w:rFonts w:ascii="Times New Roman" w:hAnsi="Times New Roman"/>
                <w:b/>
                <w:bCs/>
                <w:spacing w:val="-2"/>
                <w:sz w:val="24"/>
              </w:rPr>
              <w:t xml:space="preserve">Name </w:t>
            </w:r>
          </w:p>
        </w:tc>
      </w:tr>
      <w:tr w:rsidR="007B586E" w:rsidRPr="00B014A9" w14:paraId="104B81EC" w14:textId="77777777" w:rsidTr="00EE3359">
        <w:trPr>
          <w:cantSplit/>
          <w:jc w:val="center"/>
        </w:trPr>
        <w:tc>
          <w:tcPr>
            <w:tcW w:w="741" w:type="dxa"/>
            <w:tcBorders>
              <w:top w:val="single" w:sz="12" w:space="0" w:color="auto"/>
              <w:left w:val="single" w:sz="12" w:space="0" w:color="auto"/>
              <w:right w:val="single" w:sz="2" w:space="0" w:color="auto"/>
            </w:tcBorders>
            <w:shd w:val="clear" w:color="auto" w:fill="D9D9D9"/>
          </w:tcPr>
          <w:p w14:paraId="7D228BEA" w14:textId="77777777" w:rsidR="007B586E" w:rsidRPr="00B014A9" w:rsidRDefault="007B586E">
            <w:pPr>
              <w:spacing w:before="60" w:after="60"/>
              <w:jc w:val="both"/>
              <w:rPr>
                <w:rStyle w:val="Table"/>
                <w:rFonts w:ascii="Times New Roman" w:hAnsi="Times New Roman"/>
                <w:b/>
                <w:bCs/>
                <w:spacing w:val="-2"/>
                <w:sz w:val="24"/>
              </w:rPr>
            </w:pPr>
            <w:r w:rsidRPr="00B014A9">
              <w:rPr>
                <w:rStyle w:val="Table"/>
                <w:rFonts w:ascii="Times New Roman" w:hAnsi="Times New Roman"/>
                <w:b/>
                <w:bCs/>
                <w:spacing w:val="-2"/>
                <w:sz w:val="24"/>
              </w:rPr>
              <w:t>6.</w:t>
            </w:r>
          </w:p>
        </w:tc>
        <w:tc>
          <w:tcPr>
            <w:tcW w:w="8619" w:type="dxa"/>
            <w:tcBorders>
              <w:top w:val="single" w:sz="12" w:space="0" w:color="auto"/>
              <w:left w:val="single" w:sz="2" w:space="0" w:color="auto"/>
              <w:right w:val="single" w:sz="12" w:space="0" w:color="auto"/>
            </w:tcBorders>
          </w:tcPr>
          <w:p w14:paraId="315E78C2" w14:textId="77777777" w:rsidR="007B586E" w:rsidRPr="00B014A9" w:rsidRDefault="007B586E">
            <w:pPr>
              <w:spacing w:before="60" w:after="60"/>
              <w:jc w:val="both"/>
              <w:rPr>
                <w:rStyle w:val="Table"/>
                <w:rFonts w:ascii="Times New Roman" w:hAnsi="Times New Roman"/>
                <w:b/>
                <w:bCs/>
                <w:spacing w:val="-2"/>
                <w:sz w:val="24"/>
              </w:rPr>
            </w:pPr>
            <w:r w:rsidRPr="00B014A9">
              <w:rPr>
                <w:rStyle w:val="Table"/>
                <w:rFonts w:ascii="Times New Roman" w:hAnsi="Times New Roman"/>
                <w:b/>
                <w:bCs/>
                <w:spacing w:val="-2"/>
                <w:sz w:val="24"/>
              </w:rPr>
              <w:t>Title of position</w:t>
            </w:r>
          </w:p>
        </w:tc>
      </w:tr>
      <w:tr w:rsidR="007B586E" w:rsidRPr="00B014A9" w14:paraId="183F12B2" w14:textId="77777777" w:rsidTr="00EE3359">
        <w:trPr>
          <w:cantSplit/>
          <w:jc w:val="center"/>
        </w:trPr>
        <w:tc>
          <w:tcPr>
            <w:tcW w:w="741" w:type="dxa"/>
            <w:tcBorders>
              <w:left w:val="single" w:sz="12" w:space="0" w:color="auto"/>
              <w:right w:val="single" w:sz="2" w:space="0" w:color="auto"/>
            </w:tcBorders>
            <w:shd w:val="clear" w:color="auto" w:fill="D9D9D9"/>
          </w:tcPr>
          <w:p w14:paraId="3BC3ED3D" w14:textId="77777777" w:rsidR="007B586E" w:rsidRPr="00B014A9" w:rsidRDefault="007B586E">
            <w:pPr>
              <w:spacing w:before="60" w:after="60"/>
              <w:jc w:val="both"/>
              <w:rPr>
                <w:rStyle w:val="Table"/>
                <w:rFonts w:ascii="Times New Roman" w:hAnsi="Times New Roman"/>
                <w:b/>
                <w:bCs/>
                <w:spacing w:val="-2"/>
                <w:sz w:val="24"/>
              </w:rPr>
            </w:pPr>
          </w:p>
        </w:tc>
        <w:tc>
          <w:tcPr>
            <w:tcW w:w="8619" w:type="dxa"/>
            <w:tcBorders>
              <w:top w:val="single" w:sz="6" w:space="0" w:color="auto"/>
              <w:left w:val="single" w:sz="2" w:space="0" w:color="auto"/>
              <w:bottom w:val="single" w:sz="6" w:space="0" w:color="auto"/>
              <w:right w:val="single" w:sz="12" w:space="0" w:color="auto"/>
            </w:tcBorders>
          </w:tcPr>
          <w:p w14:paraId="667100F8" w14:textId="77777777" w:rsidR="007B586E" w:rsidRPr="00B014A9" w:rsidRDefault="007B586E">
            <w:pPr>
              <w:spacing w:before="60" w:after="60"/>
              <w:jc w:val="both"/>
              <w:rPr>
                <w:rStyle w:val="Table"/>
                <w:rFonts w:ascii="Times New Roman" w:hAnsi="Times New Roman"/>
                <w:b/>
                <w:bCs/>
                <w:spacing w:val="-2"/>
                <w:sz w:val="24"/>
              </w:rPr>
            </w:pPr>
            <w:r w:rsidRPr="00B014A9">
              <w:rPr>
                <w:rStyle w:val="Table"/>
                <w:rFonts w:ascii="Times New Roman" w:hAnsi="Times New Roman"/>
                <w:b/>
                <w:bCs/>
                <w:spacing w:val="-2"/>
                <w:sz w:val="24"/>
              </w:rPr>
              <w:t xml:space="preserve">Name </w:t>
            </w:r>
          </w:p>
        </w:tc>
      </w:tr>
      <w:tr w:rsidR="007B586E" w:rsidRPr="00B014A9" w14:paraId="0631BF38" w14:textId="77777777" w:rsidTr="00EE3359">
        <w:trPr>
          <w:cantSplit/>
          <w:jc w:val="center"/>
        </w:trPr>
        <w:tc>
          <w:tcPr>
            <w:tcW w:w="741" w:type="dxa"/>
            <w:tcBorders>
              <w:top w:val="single" w:sz="12" w:space="0" w:color="auto"/>
              <w:left w:val="single" w:sz="12" w:space="0" w:color="auto"/>
              <w:right w:val="single" w:sz="2" w:space="0" w:color="auto"/>
            </w:tcBorders>
            <w:shd w:val="clear" w:color="auto" w:fill="D9D9D9"/>
          </w:tcPr>
          <w:p w14:paraId="46BD0005" w14:textId="77777777" w:rsidR="007B586E" w:rsidRPr="00B014A9" w:rsidRDefault="007B586E">
            <w:pPr>
              <w:spacing w:before="60" w:after="60"/>
              <w:jc w:val="both"/>
              <w:rPr>
                <w:rStyle w:val="Table"/>
                <w:rFonts w:ascii="Times New Roman" w:hAnsi="Times New Roman"/>
                <w:b/>
                <w:bCs/>
                <w:spacing w:val="-2"/>
                <w:sz w:val="24"/>
              </w:rPr>
            </w:pPr>
            <w:r w:rsidRPr="00B014A9">
              <w:rPr>
                <w:rStyle w:val="Table"/>
                <w:rFonts w:ascii="Times New Roman" w:hAnsi="Times New Roman"/>
                <w:b/>
                <w:bCs/>
                <w:spacing w:val="-2"/>
                <w:sz w:val="24"/>
              </w:rPr>
              <w:t>etc.</w:t>
            </w:r>
          </w:p>
        </w:tc>
        <w:tc>
          <w:tcPr>
            <w:tcW w:w="8619" w:type="dxa"/>
            <w:tcBorders>
              <w:top w:val="single" w:sz="12" w:space="0" w:color="auto"/>
              <w:left w:val="single" w:sz="2" w:space="0" w:color="auto"/>
              <w:right w:val="single" w:sz="12" w:space="0" w:color="auto"/>
            </w:tcBorders>
          </w:tcPr>
          <w:p w14:paraId="5BB692FC" w14:textId="77777777" w:rsidR="007B586E" w:rsidRPr="00B014A9" w:rsidRDefault="007B586E">
            <w:pPr>
              <w:spacing w:before="60" w:after="60"/>
              <w:jc w:val="both"/>
              <w:rPr>
                <w:rStyle w:val="Table"/>
                <w:rFonts w:ascii="Times New Roman" w:hAnsi="Times New Roman"/>
                <w:b/>
                <w:bCs/>
                <w:spacing w:val="-2"/>
                <w:sz w:val="24"/>
              </w:rPr>
            </w:pPr>
            <w:r w:rsidRPr="00B014A9">
              <w:rPr>
                <w:rStyle w:val="Table"/>
                <w:rFonts w:ascii="Times New Roman" w:hAnsi="Times New Roman"/>
                <w:b/>
                <w:bCs/>
                <w:spacing w:val="-2"/>
                <w:sz w:val="24"/>
              </w:rPr>
              <w:t>Title of position</w:t>
            </w:r>
          </w:p>
        </w:tc>
      </w:tr>
      <w:tr w:rsidR="007B586E" w:rsidRPr="00B014A9" w14:paraId="734F7903" w14:textId="77777777" w:rsidTr="00EE3359">
        <w:trPr>
          <w:cantSplit/>
          <w:jc w:val="center"/>
        </w:trPr>
        <w:tc>
          <w:tcPr>
            <w:tcW w:w="741" w:type="dxa"/>
            <w:tcBorders>
              <w:left w:val="single" w:sz="12" w:space="0" w:color="auto"/>
              <w:bottom w:val="single" w:sz="12" w:space="0" w:color="auto"/>
              <w:right w:val="single" w:sz="2" w:space="0" w:color="auto"/>
            </w:tcBorders>
            <w:shd w:val="clear" w:color="auto" w:fill="D9D9D9"/>
          </w:tcPr>
          <w:p w14:paraId="3D816983" w14:textId="77777777" w:rsidR="007B586E" w:rsidRPr="00B014A9" w:rsidRDefault="007B586E">
            <w:pPr>
              <w:spacing w:before="60" w:after="60"/>
              <w:jc w:val="both"/>
              <w:rPr>
                <w:rStyle w:val="Table"/>
                <w:rFonts w:ascii="Times New Roman" w:hAnsi="Times New Roman"/>
                <w:b/>
                <w:bCs/>
                <w:spacing w:val="-2"/>
                <w:sz w:val="24"/>
              </w:rPr>
            </w:pPr>
          </w:p>
        </w:tc>
        <w:tc>
          <w:tcPr>
            <w:tcW w:w="8619" w:type="dxa"/>
            <w:tcBorders>
              <w:top w:val="single" w:sz="6" w:space="0" w:color="auto"/>
              <w:left w:val="single" w:sz="2" w:space="0" w:color="auto"/>
              <w:bottom w:val="single" w:sz="12" w:space="0" w:color="auto"/>
              <w:right w:val="single" w:sz="12" w:space="0" w:color="auto"/>
            </w:tcBorders>
          </w:tcPr>
          <w:p w14:paraId="28B999D6" w14:textId="77777777" w:rsidR="007B586E" w:rsidRPr="00B014A9" w:rsidRDefault="007B586E">
            <w:pPr>
              <w:spacing w:before="60" w:after="60"/>
              <w:jc w:val="both"/>
              <w:rPr>
                <w:rStyle w:val="Table"/>
                <w:rFonts w:ascii="Times New Roman" w:hAnsi="Times New Roman"/>
                <w:b/>
                <w:bCs/>
                <w:spacing w:val="-2"/>
                <w:sz w:val="24"/>
              </w:rPr>
            </w:pPr>
            <w:r w:rsidRPr="00B014A9">
              <w:rPr>
                <w:rStyle w:val="Table"/>
                <w:rFonts w:ascii="Times New Roman" w:hAnsi="Times New Roman"/>
                <w:b/>
                <w:bCs/>
                <w:spacing w:val="-2"/>
                <w:sz w:val="24"/>
              </w:rPr>
              <w:t>Name</w:t>
            </w:r>
          </w:p>
        </w:tc>
      </w:tr>
    </w:tbl>
    <w:p w14:paraId="4AE252DD" w14:textId="77777777" w:rsidR="007B586E" w:rsidRPr="00B014A9" w:rsidRDefault="007B586E">
      <w:pPr>
        <w:pStyle w:val="BodyText3"/>
        <w:suppressAutoHyphens/>
        <w:ind w:left="180" w:right="288"/>
        <w:rPr>
          <w:rStyle w:val="Table"/>
          <w:rFonts w:cs="Arial"/>
          <w:i w:val="0"/>
          <w:spacing w:val="-2"/>
        </w:rPr>
      </w:pPr>
    </w:p>
    <w:p w14:paraId="6791BBFA" w14:textId="77777777" w:rsidR="007B586E" w:rsidRPr="00B014A9" w:rsidRDefault="007B586E">
      <w:pPr>
        <w:pStyle w:val="BodyText3"/>
        <w:suppressAutoHyphens/>
        <w:ind w:left="180" w:right="288"/>
        <w:rPr>
          <w:rStyle w:val="Table"/>
          <w:rFonts w:cs="Arial"/>
          <w:i w:val="0"/>
          <w:spacing w:val="-2"/>
        </w:rPr>
      </w:pPr>
    </w:p>
    <w:p w14:paraId="5CE561E6" w14:textId="77777777" w:rsidR="007B586E" w:rsidRPr="00B014A9" w:rsidRDefault="007B586E">
      <w:pPr>
        <w:pStyle w:val="SectionVHeader"/>
        <w:ind w:left="180"/>
        <w:jc w:val="left"/>
        <w:rPr>
          <w:sz w:val="20"/>
          <w:lang w:val="en-US"/>
        </w:rPr>
      </w:pPr>
      <w:r w:rsidRPr="00B014A9">
        <w:rPr>
          <w:sz w:val="20"/>
          <w:lang w:val="en-US"/>
        </w:rPr>
        <w:br w:type="page"/>
      </w:r>
    </w:p>
    <w:p w14:paraId="66E9ACF6" w14:textId="77777777" w:rsidR="007B586E" w:rsidRPr="00B014A9" w:rsidRDefault="007B586E">
      <w:pPr>
        <w:rPr>
          <w:b/>
          <w:sz w:val="28"/>
          <w:szCs w:val="28"/>
        </w:rPr>
      </w:pPr>
      <w:r w:rsidRPr="00B014A9">
        <w:rPr>
          <w:b/>
          <w:sz w:val="28"/>
          <w:szCs w:val="28"/>
        </w:rPr>
        <w:lastRenderedPageBreak/>
        <w:t xml:space="preserve">Form PER – 2:  Resume of Proposed Personnel  </w:t>
      </w:r>
    </w:p>
    <w:p w14:paraId="2D9D559A" w14:textId="77777777" w:rsidR="0049153D" w:rsidRPr="00B014A9" w:rsidRDefault="0049153D">
      <w:pPr>
        <w:rPr>
          <w:b/>
          <w:sz w:val="28"/>
          <w:szCs w:val="28"/>
        </w:rPr>
      </w:pPr>
    </w:p>
    <w:p w14:paraId="07E9AE92" w14:textId="77777777" w:rsidR="007B586E" w:rsidRPr="00B014A9" w:rsidRDefault="007B586E">
      <w:pPr>
        <w:rPr>
          <w:rStyle w:val="Table"/>
          <w:rFonts w:ascii="Times New Roman" w:hAnsi="Times New Roman"/>
          <w:iCs/>
          <w:spacing w:val="-2"/>
          <w:sz w:val="24"/>
        </w:rPr>
      </w:pPr>
      <w:r w:rsidRPr="00B014A9">
        <w:rPr>
          <w:rStyle w:val="Table"/>
          <w:rFonts w:ascii="Times New Roman" w:hAnsi="Times New Roman"/>
          <w:iCs/>
          <w:spacing w:val="-2"/>
          <w:sz w:val="24"/>
        </w:rPr>
        <w:t xml:space="preserve">The Bidder shall provide all the information requested below. Fields with </w:t>
      </w:r>
      <w:proofErr w:type="spellStart"/>
      <w:r w:rsidRPr="00B014A9">
        <w:rPr>
          <w:rStyle w:val="Table"/>
          <w:rFonts w:ascii="Times New Roman" w:hAnsi="Times New Roman"/>
          <w:iCs/>
          <w:spacing w:val="-2"/>
          <w:sz w:val="24"/>
        </w:rPr>
        <w:t>asterix</w:t>
      </w:r>
      <w:proofErr w:type="spellEnd"/>
      <w:r w:rsidRPr="00B014A9">
        <w:rPr>
          <w:rStyle w:val="Table"/>
          <w:rFonts w:ascii="Times New Roman" w:hAnsi="Times New Roman"/>
          <w:iCs/>
          <w:spacing w:val="-2"/>
          <w:sz w:val="24"/>
        </w:rPr>
        <w:t xml:space="preserve"> (*) shall be used for evaluation.</w:t>
      </w:r>
    </w:p>
    <w:p w14:paraId="2ADABE4E" w14:textId="77777777" w:rsidR="007B586E" w:rsidRPr="00B014A9" w:rsidRDefault="007B586E"/>
    <w:p w14:paraId="24C370B5" w14:textId="77777777" w:rsidR="007B586E" w:rsidRPr="00B014A9" w:rsidRDefault="007B586E">
      <w:pPr>
        <w:rPr>
          <w:rStyle w:val="Table"/>
          <w:rFonts w:ascii="Times New Roman" w:hAnsi="Times New Roman"/>
          <w:b/>
          <w:bCs/>
          <w:iCs/>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482"/>
        <w:gridCol w:w="4078"/>
        <w:gridCol w:w="3800"/>
      </w:tblGrid>
      <w:tr w:rsidR="007B586E" w:rsidRPr="00B014A9" w14:paraId="5E859F64" w14:textId="77777777">
        <w:trPr>
          <w:cantSplit/>
          <w:jc w:val="center"/>
        </w:trPr>
        <w:tc>
          <w:tcPr>
            <w:tcW w:w="9090" w:type="dxa"/>
            <w:gridSpan w:val="3"/>
            <w:tcBorders>
              <w:top w:val="single" w:sz="6" w:space="0" w:color="auto"/>
              <w:left w:val="single" w:sz="6" w:space="0" w:color="auto"/>
              <w:right w:val="single" w:sz="6" w:space="0" w:color="auto"/>
            </w:tcBorders>
          </w:tcPr>
          <w:p w14:paraId="78C79655" w14:textId="77777777" w:rsidR="007B586E" w:rsidRPr="00B014A9" w:rsidRDefault="007B586E">
            <w:pPr>
              <w:rPr>
                <w:rStyle w:val="Table"/>
                <w:rFonts w:ascii="Times New Roman" w:hAnsi="Times New Roman"/>
                <w:b/>
                <w:bCs/>
                <w:iCs/>
                <w:spacing w:val="-2"/>
                <w:sz w:val="24"/>
              </w:rPr>
            </w:pPr>
            <w:r w:rsidRPr="00B014A9">
              <w:rPr>
                <w:rStyle w:val="Table"/>
                <w:rFonts w:ascii="Times New Roman" w:hAnsi="Times New Roman"/>
                <w:b/>
                <w:bCs/>
                <w:iCs/>
                <w:spacing w:val="-2"/>
                <w:sz w:val="24"/>
              </w:rPr>
              <w:t>Position*</w:t>
            </w:r>
          </w:p>
          <w:p w14:paraId="1BDF3F21" w14:textId="77777777" w:rsidR="007B586E" w:rsidRPr="00B014A9" w:rsidRDefault="007B586E">
            <w:pPr>
              <w:rPr>
                <w:rStyle w:val="Table"/>
                <w:rFonts w:ascii="Times New Roman" w:hAnsi="Times New Roman"/>
                <w:b/>
                <w:bCs/>
                <w:iCs/>
                <w:spacing w:val="-2"/>
                <w:sz w:val="24"/>
              </w:rPr>
            </w:pPr>
          </w:p>
        </w:tc>
      </w:tr>
      <w:tr w:rsidR="007B586E" w:rsidRPr="00B014A9" w14:paraId="7150A88B" w14:textId="77777777" w:rsidTr="00EE3359">
        <w:trPr>
          <w:cantSplit/>
          <w:jc w:val="center"/>
        </w:trPr>
        <w:tc>
          <w:tcPr>
            <w:tcW w:w="1440" w:type="dxa"/>
            <w:tcBorders>
              <w:top w:val="single" w:sz="6" w:space="0" w:color="auto"/>
              <w:left w:val="single" w:sz="6" w:space="0" w:color="auto"/>
            </w:tcBorders>
            <w:shd w:val="clear" w:color="auto" w:fill="D9D9D9"/>
          </w:tcPr>
          <w:p w14:paraId="4740A754" w14:textId="77777777" w:rsidR="007B586E" w:rsidRPr="00B014A9" w:rsidRDefault="007B586E">
            <w:pPr>
              <w:rPr>
                <w:rStyle w:val="Table"/>
                <w:rFonts w:ascii="Times New Roman" w:hAnsi="Times New Roman"/>
                <w:b/>
                <w:bCs/>
                <w:iCs/>
                <w:spacing w:val="-2"/>
                <w:sz w:val="24"/>
              </w:rPr>
            </w:pPr>
            <w:r w:rsidRPr="00B014A9">
              <w:rPr>
                <w:rStyle w:val="Table"/>
                <w:rFonts w:ascii="Times New Roman" w:hAnsi="Times New Roman"/>
                <w:b/>
                <w:bCs/>
                <w:iCs/>
                <w:spacing w:val="-2"/>
                <w:sz w:val="24"/>
              </w:rPr>
              <w:t>Personnel information</w:t>
            </w:r>
          </w:p>
        </w:tc>
        <w:tc>
          <w:tcPr>
            <w:tcW w:w="3960" w:type="dxa"/>
            <w:tcBorders>
              <w:top w:val="single" w:sz="6" w:space="0" w:color="auto"/>
              <w:left w:val="single" w:sz="6" w:space="0" w:color="auto"/>
            </w:tcBorders>
          </w:tcPr>
          <w:p w14:paraId="16601FDA" w14:textId="77777777" w:rsidR="007B586E" w:rsidRPr="00B014A9" w:rsidRDefault="007B586E">
            <w:pPr>
              <w:rPr>
                <w:rStyle w:val="Table"/>
                <w:rFonts w:ascii="Times New Roman" w:hAnsi="Times New Roman"/>
                <w:b/>
                <w:bCs/>
                <w:iCs/>
                <w:spacing w:val="-2"/>
                <w:sz w:val="24"/>
              </w:rPr>
            </w:pPr>
            <w:r w:rsidRPr="00B014A9">
              <w:rPr>
                <w:rStyle w:val="Table"/>
                <w:rFonts w:ascii="Times New Roman" w:hAnsi="Times New Roman"/>
                <w:b/>
                <w:bCs/>
                <w:iCs/>
                <w:spacing w:val="-2"/>
                <w:sz w:val="24"/>
              </w:rPr>
              <w:t>Name *</w:t>
            </w:r>
          </w:p>
          <w:p w14:paraId="00B2BBFA" w14:textId="77777777" w:rsidR="007B586E" w:rsidRPr="00B014A9"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63E207C3" w14:textId="77777777" w:rsidR="007B586E" w:rsidRPr="00B014A9" w:rsidRDefault="007B586E">
            <w:pPr>
              <w:rPr>
                <w:rStyle w:val="Table"/>
                <w:rFonts w:ascii="Times New Roman" w:hAnsi="Times New Roman"/>
                <w:b/>
                <w:bCs/>
                <w:iCs/>
                <w:spacing w:val="-2"/>
                <w:sz w:val="24"/>
              </w:rPr>
            </w:pPr>
            <w:r w:rsidRPr="00B014A9">
              <w:rPr>
                <w:rStyle w:val="Table"/>
                <w:rFonts w:ascii="Times New Roman" w:hAnsi="Times New Roman"/>
                <w:b/>
                <w:bCs/>
                <w:iCs/>
                <w:spacing w:val="-2"/>
                <w:sz w:val="24"/>
              </w:rPr>
              <w:t>Date of birth</w:t>
            </w:r>
          </w:p>
        </w:tc>
      </w:tr>
      <w:tr w:rsidR="007B586E" w:rsidRPr="00B014A9" w14:paraId="290BF748" w14:textId="77777777" w:rsidTr="00EE3359">
        <w:trPr>
          <w:cantSplit/>
          <w:jc w:val="center"/>
        </w:trPr>
        <w:tc>
          <w:tcPr>
            <w:tcW w:w="1440" w:type="dxa"/>
            <w:tcBorders>
              <w:left w:val="single" w:sz="6" w:space="0" w:color="auto"/>
            </w:tcBorders>
            <w:shd w:val="clear" w:color="auto" w:fill="D9D9D9"/>
          </w:tcPr>
          <w:p w14:paraId="3E5EC698" w14:textId="77777777" w:rsidR="007B586E" w:rsidRPr="00B014A9" w:rsidRDefault="007B586E">
            <w:pPr>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14:paraId="54F596D9" w14:textId="77777777" w:rsidR="007B586E" w:rsidRPr="00B014A9" w:rsidRDefault="007B586E">
            <w:pPr>
              <w:rPr>
                <w:rStyle w:val="Table"/>
                <w:rFonts w:ascii="Times New Roman" w:hAnsi="Times New Roman"/>
                <w:b/>
                <w:bCs/>
                <w:iCs/>
                <w:spacing w:val="-2"/>
                <w:sz w:val="24"/>
              </w:rPr>
            </w:pPr>
            <w:r w:rsidRPr="00B014A9">
              <w:rPr>
                <w:rStyle w:val="Table"/>
                <w:rFonts w:ascii="Times New Roman" w:hAnsi="Times New Roman"/>
                <w:b/>
                <w:bCs/>
                <w:iCs/>
                <w:spacing w:val="-2"/>
                <w:sz w:val="24"/>
              </w:rPr>
              <w:t>Professional qualifications</w:t>
            </w:r>
          </w:p>
          <w:p w14:paraId="6CA8F6AB" w14:textId="77777777" w:rsidR="007B586E" w:rsidRPr="00B014A9" w:rsidRDefault="007B586E">
            <w:pPr>
              <w:rPr>
                <w:rStyle w:val="Table"/>
                <w:rFonts w:ascii="Times New Roman" w:hAnsi="Times New Roman"/>
                <w:b/>
                <w:bCs/>
                <w:iCs/>
                <w:spacing w:val="-2"/>
                <w:sz w:val="24"/>
              </w:rPr>
            </w:pPr>
          </w:p>
        </w:tc>
      </w:tr>
      <w:tr w:rsidR="007B586E" w:rsidRPr="00B014A9" w14:paraId="468F90FA" w14:textId="77777777" w:rsidTr="00EE3359">
        <w:trPr>
          <w:cantSplit/>
          <w:jc w:val="center"/>
        </w:trPr>
        <w:tc>
          <w:tcPr>
            <w:tcW w:w="1440" w:type="dxa"/>
            <w:tcBorders>
              <w:top w:val="single" w:sz="6" w:space="0" w:color="auto"/>
              <w:left w:val="single" w:sz="6" w:space="0" w:color="auto"/>
            </w:tcBorders>
            <w:shd w:val="clear" w:color="auto" w:fill="D9D9D9"/>
          </w:tcPr>
          <w:p w14:paraId="4B1A540E" w14:textId="77777777" w:rsidR="007B586E" w:rsidRPr="00B014A9" w:rsidRDefault="007B586E">
            <w:pPr>
              <w:rPr>
                <w:rStyle w:val="Table"/>
                <w:rFonts w:ascii="Times New Roman" w:hAnsi="Times New Roman"/>
                <w:b/>
                <w:bCs/>
                <w:iCs/>
                <w:spacing w:val="-2"/>
                <w:sz w:val="24"/>
              </w:rPr>
            </w:pPr>
            <w:r w:rsidRPr="00B014A9">
              <w:rPr>
                <w:rStyle w:val="Table"/>
                <w:rFonts w:ascii="Times New Roman" w:hAnsi="Times New Roman"/>
                <w:b/>
                <w:bCs/>
                <w:iCs/>
                <w:spacing w:val="-2"/>
                <w:sz w:val="24"/>
              </w:rPr>
              <w:t>Present employment</w:t>
            </w:r>
          </w:p>
        </w:tc>
        <w:tc>
          <w:tcPr>
            <w:tcW w:w="7650" w:type="dxa"/>
            <w:gridSpan w:val="2"/>
            <w:tcBorders>
              <w:top w:val="single" w:sz="6" w:space="0" w:color="auto"/>
              <w:left w:val="single" w:sz="6" w:space="0" w:color="auto"/>
              <w:right w:val="single" w:sz="6" w:space="0" w:color="auto"/>
            </w:tcBorders>
          </w:tcPr>
          <w:p w14:paraId="4C178131" w14:textId="77777777" w:rsidR="007B586E" w:rsidRPr="00B014A9" w:rsidRDefault="007B586E">
            <w:pPr>
              <w:rPr>
                <w:rStyle w:val="Table"/>
                <w:rFonts w:ascii="Times New Roman" w:hAnsi="Times New Roman"/>
                <w:b/>
                <w:bCs/>
                <w:iCs/>
                <w:spacing w:val="-2"/>
                <w:sz w:val="24"/>
              </w:rPr>
            </w:pPr>
            <w:r w:rsidRPr="00B014A9">
              <w:rPr>
                <w:rStyle w:val="Table"/>
                <w:rFonts w:ascii="Times New Roman" w:hAnsi="Times New Roman"/>
                <w:b/>
                <w:bCs/>
                <w:iCs/>
                <w:spacing w:val="-2"/>
                <w:sz w:val="24"/>
              </w:rPr>
              <w:t xml:space="preserve">Name of </w:t>
            </w:r>
            <w:r w:rsidR="00283744" w:rsidRPr="00B014A9">
              <w:rPr>
                <w:rStyle w:val="Table"/>
                <w:rFonts w:ascii="Times New Roman" w:hAnsi="Times New Roman"/>
                <w:bCs/>
                <w:iCs/>
                <w:spacing w:val="-2"/>
                <w:sz w:val="24"/>
              </w:rPr>
              <w:t>Employer</w:t>
            </w:r>
          </w:p>
          <w:p w14:paraId="3CC4020D" w14:textId="77777777" w:rsidR="007B586E" w:rsidRPr="00B014A9" w:rsidRDefault="007B586E">
            <w:pPr>
              <w:rPr>
                <w:rStyle w:val="Table"/>
                <w:rFonts w:ascii="Times New Roman" w:hAnsi="Times New Roman"/>
                <w:b/>
                <w:bCs/>
                <w:iCs/>
                <w:spacing w:val="-2"/>
                <w:sz w:val="24"/>
              </w:rPr>
            </w:pPr>
          </w:p>
        </w:tc>
      </w:tr>
      <w:tr w:rsidR="007B586E" w:rsidRPr="00B014A9" w14:paraId="2DFA0A8D" w14:textId="77777777" w:rsidTr="00EE3359">
        <w:trPr>
          <w:cantSplit/>
          <w:jc w:val="center"/>
        </w:trPr>
        <w:tc>
          <w:tcPr>
            <w:tcW w:w="1440" w:type="dxa"/>
            <w:tcBorders>
              <w:left w:val="single" w:sz="6" w:space="0" w:color="auto"/>
            </w:tcBorders>
            <w:shd w:val="clear" w:color="auto" w:fill="D9D9D9"/>
          </w:tcPr>
          <w:p w14:paraId="0CB9A203" w14:textId="77777777" w:rsidR="007B586E" w:rsidRPr="00B014A9" w:rsidRDefault="007B586E">
            <w:pPr>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14:paraId="488902BD" w14:textId="77777777" w:rsidR="007B586E" w:rsidRPr="00B014A9" w:rsidRDefault="007B586E">
            <w:pPr>
              <w:rPr>
                <w:rStyle w:val="Table"/>
                <w:rFonts w:ascii="Times New Roman" w:hAnsi="Times New Roman"/>
                <w:b/>
                <w:bCs/>
                <w:iCs/>
                <w:spacing w:val="-2"/>
                <w:sz w:val="24"/>
              </w:rPr>
            </w:pPr>
            <w:r w:rsidRPr="00B014A9">
              <w:rPr>
                <w:rStyle w:val="Table"/>
                <w:rFonts w:ascii="Times New Roman" w:hAnsi="Times New Roman"/>
                <w:b/>
                <w:bCs/>
                <w:iCs/>
                <w:spacing w:val="-2"/>
                <w:sz w:val="24"/>
              </w:rPr>
              <w:t xml:space="preserve">Address of </w:t>
            </w:r>
            <w:r w:rsidR="00283744" w:rsidRPr="00B014A9">
              <w:rPr>
                <w:rStyle w:val="Table"/>
                <w:rFonts w:ascii="Times New Roman" w:hAnsi="Times New Roman"/>
                <w:bCs/>
                <w:iCs/>
                <w:spacing w:val="-2"/>
                <w:sz w:val="24"/>
              </w:rPr>
              <w:t>Employer</w:t>
            </w:r>
          </w:p>
          <w:p w14:paraId="4B3AE899" w14:textId="77777777" w:rsidR="007B586E" w:rsidRPr="00B014A9" w:rsidRDefault="007B586E">
            <w:pPr>
              <w:rPr>
                <w:rStyle w:val="Table"/>
                <w:rFonts w:ascii="Times New Roman" w:hAnsi="Times New Roman"/>
                <w:b/>
                <w:bCs/>
                <w:iCs/>
                <w:spacing w:val="-2"/>
                <w:sz w:val="24"/>
              </w:rPr>
            </w:pPr>
          </w:p>
        </w:tc>
      </w:tr>
      <w:tr w:rsidR="007B586E" w:rsidRPr="00B014A9" w14:paraId="16A08F13" w14:textId="77777777" w:rsidTr="00EE3359">
        <w:trPr>
          <w:cantSplit/>
          <w:jc w:val="center"/>
        </w:trPr>
        <w:tc>
          <w:tcPr>
            <w:tcW w:w="1440" w:type="dxa"/>
            <w:tcBorders>
              <w:left w:val="single" w:sz="6" w:space="0" w:color="auto"/>
            </w:tcBorders>
            <w:shd w:val="clear" w:color="auto" w:fill="D9D9D9"/>
          </w:tcPr>
          <w:p w14:paraId="6C739C4F" w14:textId="77777777" w:rsidR="007B586E" w:rsidRPr="00B014A9" w:rsidRDefault="007B586E">
            <w:pPr>
              <w:rPr>
                <w:rStyle w:val="Table"/>
                <w:rFonts w:ascii="Times New Roman" w:hAnsi="Times New Roman"/>
                <w:b/>
                <w:bCs/>
                <w:iCs/>
                <w:spacing w:val="-2"/>
                <w:sz w:val="24"/>
              </w:rPr>
            </w:pPr>
          </w:p>
        </w:tc>
        <w:tc>
          <w:tcPr>
            <w:tcW w:w="3960" w:type="dxa"/>
            <w:tcBorders>
              <w:top w:val="single" w:sz="6" w:space="0" w:color="auto"/>
              <w:left w:val="single" w:sz="6" w:space="0" w:color="auto"/>
            </w:tcBorders>
          </w:tcPr>
          <w:p w14:paraId="2A4081C7" w14:textId="77777777" w:rsidR="007B586E" w:rsidRPr="00B014A9" w:rsidRDefault="007B586E">
            <w:pPr>
              <w:rPr>
                <w:rStyle w:val="Table"/>
                <w:rFonts w:ascii="Times New Roman" w:hAnsi="Times New Roman"/>
                <w:b/>
                <w:bCs/>
                <w:iCs/>
                <w:spacing w:val="-2"/>
                <w:sz w:val="24"/>
              </w:rPr>
            </w:pPr>
            <w:r w:rsidRPr="00B014A9">
              <w:rPr>
                <w:rStyle w:val="Table"/>
                <w:rFonts w:ascii="Times New Roman" w:hAnsi="Times New Roman"/>
                <w:b/>
                <w:bCs/>
                <w:iCs/>
                <w:spacing w:val="-2"/>
                <w:sz w:val="24"/>
              </w:rPr>
              <w:t>Telephone</w:t>
            </w:r>
          </w:p>
          <w:p w14:paraId="07BF8B89" w14:textId="77777777" w:rsidR="007B586E" w:rsidRPr="00B014A9"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5A58AAE2" w14:textId="77777777" w:rsidR="007B586E" w:rsidRPr="00B014A9" w:rsidRDefault="007B586E">
            <w:pPr>
              <w:rPr>
                <w:rStyle w:val="Table"/>
                <w:rFonts w:ascii="Times New Roman" w:hAnsi="Times New Roman"/>
                <w:b/>
                <w:bCs/>
                <w:iCs/>
                <w:spacing w:val="-2"/>
                <w:sz w:val="24"/>
              </w:rPr>
            </w:pPr>
            <w:r w:rsidRPr="00B014A9">
              <w:rPr>
                <w:rStyle w:val="Table"/>
                <w:rFonts w:ascii="Times New Roman" w:hAnsi="Times New Roman"/>
                <w:b/>
                <w:bCs/>
                <w:iCs/>
                <w:spacing w:val="-2"/>
                <w:sz w:val="24"/>
              </w:rPr>
              <w:t>Contact (manager / personnel officer)</w:t>
            </w:r>
          </w:p>
        </w:tc>
      </w:tr>
      <w:tr w:rsidR="007B586E" w:rsidRPr="00B014A9" w14:paraId="7CED88BB" w14:textId="77777777" w:rsidTr="00EE3359">
        <w:trPr>
          <w:cantSplit/>
          <w:jc w:val="center"/>
        </w:trPr>
        <w:tc>
          <w:tcPr>
            <w:tcW w:w="1440" w:type="dxa"/>
            <w:tcBorders>
              <w:left w:val="single" w:sz="6" w:space="0" w:color="auto"/>
            </w:tcBorders>
            <w:shd w:val="clear" w:color="auto" w:fill="D9D9D9"/>
          </w:tcPr>
          <w:p w14:paraId="289D7FC1" w14:textId="77777777" w:rsidR="007B586E" w:rsidRPr="00B014A9" w:rsidRDefault="007B586E">
            <w:pPr>
              <w:rPr>
                <w:rStyle w:val="Table"/>
                <w:rFonts w:ascii="Times New Roman" w:hAnsi="Times New Roman"/>
                <w:b/>
                <w:bCs/>
                <w:iCs/>
                <w:spacing w:val="-2"/>
                <w:sz w:val="24"/>
              </w:rPr>
            </w:pPr>
          </w:p>
        </w:tc>
        <w:tc>
          <w:tcPr>
            <w:tcW w:w="3960" w:type="dxa"/>
            <w:tcBorders>
              <w:top w:val="single" w:sz="6" w:space="0" w:color="auto"/>
              <w:left w:val="single" w:sz="6" w:space="0" w:color="auto"/>
            </w:tcBorders>
          </w:tcPr>
          <w:p w14:paraId="3D3ADD44" w14:textId="77777777" w:rsidR="007B586E" w:rsidRPr="00B014A9" w:rsidRDefault="007B586E">
            <w:pPr>
              <w:rPr>
                <w:rStyle w:val="Table"/>
                <w:rFonts w:ascii="Times New Roman" w:hAnsi="Times New Roman"/>
                <w:b/>
                <w:bCs/>
                <w:iCs/>
                <w:spacing w:val="-2"/>
                <w:sz w:val="24"/>
                <w:lang w:val="pt-BR"/>
              </w:rPr>
            </w:pPr>
            <w:r w:rsidRPr="00B014A9">
              <w:rPr>
                <w:rStyle w:val="Table"/>
                <w:rFonts w:ascii="Times New Roman" w:hAnsi="Times New Roman"/>
                <w:b/>
                <w:bCs/>
                <w:iCs/>
                <w:spacing w:val="-2"/>
                <w:sz w:val="24"/>
                <w:lang w:val="pt-BR"/>
              </w:rPr>
              <w:t>Fax</w:t>
            </w:r>
          </w:p>
          <w:p w14:paraId="16473E7D" w14:textId="77777777" w:rsidR="007B586E" w:rsidRPr="00B014A9" w:rsidRDefault="007B586E">
            <w:pPr>
              <w:rPr>
                <w:rStyle w:val="Table"/>
                <w:rFonts w:ascii="Times New Roman" w:hAnsi="Times New Roman"/>
                <w:b/>
                <w:bCs/>
                <w:iCs/>
                <w:spacing w:val="-2"/>
                <w:sz w:val="24"/>
                <w:lang w:val="pt-BR"/>
              </w:rPr>
            </w:pPr>
          </w:p>
        </w:tc>
        <w:tc>
          <w:tcPr>
            <w:tcW w:w="3690" w:type="dxa"/>
            <w:tcBorders>
              <w:top w:val="single" w:sz="6" w:space="0" w:color="auto"/>
              <w:left w:val="single" w:sz="6" w:space="0" w:color="auto"/>
              <w:right w:val="single" w:sz="6" w:space="0" w:color="auto"/>
            </w:tcBorders>
          </w:tcPr>
          <w:p w14:paraId="46351182" w14:textId="77777777" w:rsidR="007B586E" w:rsidRPr="00B014A9" w:rsidRDefault="007B586E">
            <w:pPr>
              <w:rPr>
                <w:rStyle w:val="Table"/>
                <w:rFonts w:ascii="Times New Roman" w:hAnsi="Times New Roman"/>
                <w:b/>
                <w:bCs/>
                <w:iCs/>
                <w:spacing w:val="-2"/>
                <w:sz w:val="24"/>
                <w:lang w:val="pt-BR"/>
              </w:rPr>
            </w:pPr>
            <w:r w:rsidRPr="00B014A9">
              <w:rPr>
                <w:rStyle w:val="Table"/>
                <w:rFonts w:ascii="Times New Roman" w:hAnsi="Times New Roman"/>
                <w:b/>
                <w:bCs/>
                <w:iCs/>
                <w:spacing w:val="-2"/>
                <w:sz w:val="24"/>
                <w:lang w:val="pt-BR"/>
              </w:rPr>
              <w:t>E-mail</w:t>
            </w:r>
          </w:p>
        </w:tc>
      </w:tr>
      <w:tr w:rsidR="007B586E" w:rsidRPr="00B014A9" w14:paraId="582F2D6F" w14:textId="77777777" w:rsidTr="00EE3359">
        <w:trPr>
          <w:cantSplit/>
          <w:jc w:val="center"/>
        </w:trPr>
        <w:tc>
          <w:tcPr>
            <w:tcW w:w="1440" w:type="dxa"/>
            <w:tcBorders>
              <w:left w:val="single" w:sz="6" w:space="0" w:color="auto"/>
              <w:bottom w:val="single" w:sz="6" w:space="0" w:color="auto"/>
            </w:tcBorders>
            <w:shd w:val="clear" w:color="auto" w:fill="D9D9D9"/>
          </w:tcPr>
          <w:p w14:paraId="3FA36C57" w14:textId="77777777" w:rsidR="007B586E" w:rsidRPr="00B014A9" w:rsidRDefault="007B586E">
            <w:pPr>
              <w:rPr>
                <w:rStyle w:val="Table"/>
                <w:rFonts w:ascii="Times New Roman" w:hAnsi="Times New Roman"/>
                <w:b/>
                <w:bCs/>
                <w:iCs/>
                <w:spacing w:val="-2"/>
                <w:sz w:val="24"/>
                <w:lang w:val="pt-BR"/>
              </w:rPr>
            </w:pPr>
          </w:p>
        </w:tc>
        <w:tc>
          <w:tcPr>
            <w:tcW w:w="3960" w:type="dxa"/>
            <w:tcBorders>
              <w:top w:val="single" w:sz="6" w:space="0" w:color="auto"/>
              <w:left w:val="single" w:sz="6" w:space="0" w:color="auto"/>
              <w:bottom w:val="single" w:sz="6" w:space="0" w:color="auto"/>
            </w:tcBorders>
          </w:tcPr>
          <w:p w14:paraId="7B800990" w14:textId="77777777" w:rsidR="007B586E" w:rsidRPr="00B014A9" w:rsidRDefault="007B586E">
            <w:pPr>
              <w:rPr>
                <w:rStyle w:val="Table"/>
                <w:rFonts w:ascii="Times New Roman" w:hAnsi="Times New Roman"/>
                <w:b/>
                <w:bCs/>
                <w:iCs/>
                <w:spacing w:val="-2"/>
                <w:sz w:val="24"/>
              </w:rPr>
            </w:pPr>
            <w:r w:rsidRPr="00B014A9">
              <w:rPr>
                <w:rStyle w:val="Table"/>
                <w:rFonts w:ascii="Times New Roman" w:hAnsi="Times New Roman"/>
                <w:b/>
                <w:bCs/>
                <w:iCs/>
                <w:spacing w:val="-2"/>
                <w:sz w:val="24"/>
              </w:rPr>
              <w:t>Job title</w:t>
            </w:r>
          </w:p>
          <w:p w14:paraId="79FBCFD9" w14:textId="77777777" w:rsidR="007B586E" w:rsidRPr="00B014A9"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bottom w:val="single" w:sz="6" w:space="0" w:color="auto"/>
              <w:right w:val="single" w:sz="6" w:space="0" w:color="auto"/>
            </w:tcBorders>
          </w:tcPr>
          <w:p w14:paraId="4C619F75" w14:textId="77777777" w:rsidR="007B586E" w:rsidRPr="00B014A9" w:rsidRDefault="007B586E">
            <w:pPr>
              <w:rPr>
                <w:rStyle w:val="Table"/>
                <w:rFonts w:ascii="Times New Roman" w:hAnsi="Times New Roman"/>
                <w:b/>
                <w:bCs/>
                <w:iCs/>
                <w:spacing w:val="-2"/>
                <w:sz w:val="24"/>
              </w:rPr>
            </w:pPr>
            <w:r w:rsidRPr="00B014A9">
              <w:rPr>
                <w:rStyle w:val="Table"/>
                <w:rFonts w:ascii="Times New Roman" w:hAnsi="Times New Roman"/>
                <w:b/>
                <w:bCs/>
                <w:iCs/>
                <w:spacing w:val="-2"/>
                <w:sz w:val="24"/>
              </w:rPr>
              <w:t xml:space="preserve">Years with present </w:t>
            </w:r>
            <w:r w:rsidR="00283744" w:rsidRPr="00B014A9">
              <w:rPr>
                <w:rStyle w:val="Table"/>
                <w:rFonts w:ascii="Times New Roman" w:hAnsi="Times New Roman"/>
                <w:bCs/>
                <w:iCs/>
                <w:spacing w:val="-2"/>
                <w:sz w:val="24"/>
              </w:rPr>
              <w:t>Employer</w:t>
            </w:r>
          </w:p>
        </w:tc>
      </w:tr>
    </w:tbl>
    <w:p w14:paraId="24EEE4AD" w14:textId="77777777" w:rsidR="007B586E" w:rsidRPr="00B014A9" w:rsidRDefault="007B586E">
      <w:pPr>
        <w:rPr>
          <w:rStyle w:val="Table"/>
          <w:rFonts w:ascii="Times New Roman" w:hAnsi="Times New Roman"/>
          <w:i/>
          <w:spacing w:val="-2"/>
          <w:sz w:val="24"/>
        </w:rPr>
      </w:pPr>
    </w:p>
    <w:p w14:paraId="7BC78328" w14:textId="77777777" w:rsidR="007B586E" w:rsidRPr="00B014A9" w:rsidRDefault="007B586E">
      <w:pPr>
        <w:rPr>
          <w:rStyle w:val="Table"/>
          <w:rFonts w:ascii="Times New Roman" w:hAnsi="Times New Roman"/>
          <w:iCs/>
          <w:spacing w:val="-2"/>
          <w:sz w:val="24"/>
        </w:rPr>
      </w:pPr>
    </w:p>
    <w:p w14:paraId="2FFF8C38" w14:textId="77777777" w:rsidR="007B586E" w:rsidRPr="00B014A9" w:rsidRDefault="007B586E">
      <w:pPr>
        <w:rPr>
          <w:rStyle w:val="Table"/>
          <w:rFonts w:ascii="Times New Roman" w:hAnsi="Times New Roman"/>
          <w:iCs/>
          <w:spacing w:val="-2"/>
          <w:sz w:val="24"/>
        </w:rPr>
      </w:pPr>
      <w:r w:rsidRPr="00B014A9">
        <w:rPr>
          <w:rStyle w:val="Table"/>
          <w:rFonts w:ascii="Times New Roman" w:hAnsi="Times New Roman"/>
          <w:iCs/>
          <w:spacing w:val="-2"/>
          <w:sz w:val="24"/>
        </w:rPr>
        <w:t>Summarize professional experience in reverse chronological order. Indicate particular technical and managerial experience relevant to the project.</w:t>
      </w:r>
    </w:p>
    <w:p w14:paraId="79B30F64" w14:textId="77777777" w:rsidR="007B586E" w:rsidRPr="00B014A9" w:rsidRDefault="007B586E">
      <w:pPr>
        <w:rPr>
          <w:rStyle w:val="Table"/>
          <w:rFonts w:ascii="Times New Roman" w:hAnsi="Times New Roman"/>
          <w:iCs/>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7B586E" w:rsidRPr="00B014A9" w14:paraId="728946B6" w14:textId="77777777" w:rsidTr="00EE3359">
        <w:trPr>
          <w:cantSplit/>
          <w:jc w:val="center"/>
        </w:trPr>
        <w:tc>
          <w:tcPr>
            <w:tcW w:w="1112" w:type="dxa"/>
            <w:tcBorders>
              <w:top w:val="single" w:sz="6" w:space="0" w:color="auto"/>
              <w:left w:val="single" w:sz="6" w:space="0" w:color="auto"/>
              <w:bottom w:val="single" w:sz="6" w:space="0" w:color="auto"/>
            </w:tcBorders>
            <w:shd w:val="clear" w:color="auto" w:fill="D9D9D9"/>
          </w:tcPr>
          <w:p w14:paraId="6562615E" w14:textId="77777777" w:rsidR="007B586E" w:rsidRPr="00B014A9" w:rsidRDefault="007B586E" w:rsidP="00530F76">
            <w:pPr>
              <w:jc w:val="center"/>
              <w:rPr>
                <w:rStyle w:val="Table"/>
                <w:rFonts w:ascii="Times New Roman" w:hAnsi="Times New Roman"/>
                <w:b/>
                <w:bCs/>
                <w:iCs/>
                <w:sz w:val="24"/>
              </w:rPr>
            </w:pPr>
            <w:r w:rsidRPr="00B014A9">
              <w:rPr>
                <w:rStyle w:val="Table"/>
                <w:rFonts w:ascii="Times New Roman" w:hAnsi="Times New Roman"/>
                <w:b/>
                <w:bCs/>
                <w:iCs/>
                <w:sz w:val="24"/>
              </w:rPr>
              <w:t>From*</w:t>
            </w:r>
          </w:p>
        </w:tc>
        <w:tc>
          <w:tcPr>
            <w:tcW w:w="1112" w:type="dxa"/>
            <w:tcBorders>
              <w:top w:val="single" w:sz="6" w:space="0" w:color="auto"/>
              <w:left w:val="single" w:sz="6" w:space="0" w:color="auto"/>
              <w:bottom w:val="single" w:sz="6" w:space="0" w:color="auto"/>
            </w:tcBorders>
            <w:shd w:val="clear" w:color="auto" w:fill="D9D9D9"/>
          </w:tcPr>
          <w:p w14:paraId="0A3E3EAD" w14:textId="77777777" w:rsidR="007B586E" w:rsidRPr="00B014A9" w:rsidRDefault="007B586E" w:rsidP="00530F76">
            <w:pPr>
              <w:jc w:val="center"/>
              <w:rPr>
                <w:rStyle w:val="Table"/>
                <w:rFonts w:ascii="Times New Roman" w:hAnsi="Times New Roman"/>
                <w:b/>
                <w:bCs/>
                <w:iCs/>
                <w:sz w:val="24"/>
              </w:rPr>
            </w:pPr>
            <w:r w:rsidRPr="00B014A9">
              <w:rPr>
                <w:rStyle w:val="Table"/>
                <w:rFonts w:ascii="Times New Roman" w:hAnsi="Times New Roman"/>
                <w:b/>
                <w:bCs/>
                <w:iCs/>
                <w:sz w:val="24"/>
              </w:rPr>
              <w:t>To*</w:t>
            </w:r>
          </w:p>
        </w:tc>
        <w:tc>
          <w:tcPr>
            <w:tcW w:w="7136" w:type="dxa"/>
            <w:tcBorders>
              <w:top w:val="single" w:sz="6" w:space="0" w:color="auto"/>
              <w:left w:val="single" w:sz="6" w:space="0" w:color="auto"/>
              <w:bottom w:val="single" w:sz="6" w:space="0" w:color="auto"/>
              <w:right w:val="single" w:sz="6" w:space="0" w:color="auto"/>
            </w:tcBorders>
            <w:shd w:val="clear" w:color="auto" w:fill="D9D9D9"/>
          </w:tcPr>
          <w:p w14:paraId="10F71910" w14:textId="77777777" w:rsidR="007B586E" w:rsidRPr="00B014A9" w:rsidRDefault="007B586E" w:rsidP="00530F76">
            <w:pPr>
              <w:jc w:val="center"/>
              <w:rPr>
                <w:rStyle w:val="Table"/>
                <w:rFonts w:ascii="Times New Roman" w:hAnsi="Times New Roman"/>
                <w:b/>
                <w:bCs/>
                <w:iCs/>
                <w:sz w:val="24"/>
              </w:rPr>
            </w:pPr>
            <w:r w:rsidRPr="00B014A9">
              <w:rPr>
                <w:rStyle w:val="Table"/>
                <w:rFonts w:ascii="Times New Roman" w:hAnsi="Times New Roman"/>
                <w:b/>
                <w:bCs/>
                <w:iCs/>
                <w:sz w:val="24"/>
              </w:rPr>
              <w:t>Company, Project , Position, and Relevant Technical  and Management Experience*</w:t>
            </w:r>
          </w:p>
        </w:tc>
      </w:tr>
      <w:tr w:rsidR="007B586E" w:rsidRPr="00B014A9" w14:paraId="2305218E" w14:textId="77777777" w:rsidTr="00530F76">
        <w:trPr>
          <w:cantSplit/>
          <w:jc w:val="center"/>
        </w:trPr>
        <w:tc>
          <w:tcPr>
            <w:tcW w:w="1112" w:type="dxa"/>
            <w:tcBorders>
              <w:top w:val="single" w:sz="6" w:space="0" w:color="auto"/>
              <w:left w:val="single" w:sz="6" w:space="0" w:color="auto"/>
            </w:tcBorders>
          </w:tcPr>
          <w:p w14:paraId="176AB466" w14:textId="77777777" w:rsidR="007B586E" w:rsidRPr="00B014A9" w:rsidRDefault="007B586E">
            <w:pPr>
              <w:rPr>
                <w:rStyle w:val="Table"/>
                <w:rFonts w:ascii="Times New Roman" w:hAnsi="Times New Roman"/>
                <w:i/>
                <w:spacing w:val="-2"/>
                <w:sz w:val="24"/>
              </w:rPr>
            </w:pPr>
          </w:p>
        </w:tc>
        <w:tc>
          <w:tcPr>
            <w:tcW w:w="1112" w:type="dxa"/>
            <w:tcBorders>
              <w:top w:val="single" w:sz="6" w:space="0" w:color="auto"/>
              <w:left w:val="single" w:sz="6" w:space="0" w:color="auto"/>
            </w:tcBorders>
          </w:tcPr>
          <w:p w14:paraId="73975F54" w14:textId="77777777" w:rsidR="007B586E" w:rsidRPr="00B014A9" w:rsidRDefault="007B586E">
            <w:pPr>
              <w:rPr>
                <w:rStyle w:val="Table"/>
                <w:rFonts w:ascii="Times New Roman" w:hAnsi="Times New Roman"/>
                <w:i/>
                <w:spacing w:val="-2"/>
                <w:sz w:val="24"/>
              </w:rPr>
            </w:pPr>
          </w:p>
        </w:tc>
        <w:tc>
          <w:tcPr>
            <w:tcW w:w="7136" w:type="dxa"/>
            <w:tcBorders>
              <w:top w:val="single" w:sz="6" w:space="0" w:color="auto"/>
              <w:left w:val="single" w:sz="6" w:space="0" w:color="auto"/>
              <w:right w:val="single" w:sz="6" w:space="0" w:color="auto"/>
            </w:tcBorders>
          </w:tcPr>
          <w:p w14:paraId="11311527" w14:textId="77777777" w:rsidR="007B586E" w:rsidRPr="00B014A9" w:rsidRDefault="007B586E">
            <w:pPr>
              <w:rPr>
                <w:rStyle w:val="Table"/>
                <w:rFonts w:ascii="Times New Roman" w:hAnsi="Times New Roman"/>
                <w:i/>
                <w:spacing w:val="-2"/>
                <w:sz w:val="24"/>
              </w:rPr>
            </w:pPr>
          </w:p>
        </w:tc>
      </w:tr>
      <w:tr w:rsidR="007B586E" w:rsidRPr="00B014A9" w14:paraId="56A7A1CB" w14:textId="77777777">
        <w:trPr>
          <w:cantSplit/>
          <w:jc w:val="center"/>
        </w:trPr>
        <w:tc>
          <w:tcPr>
            <w:tcW w:w="1112" w:type="dxa"/>
            <w:tcBorders>
              <w:top w:val="dotted" w:sz="4" w:space="0" w:color="auto"/>
              <w:left w:val="single" w:sz="6" w:space="0" w:color="auto"/>
            </w:tcBorders>
          </w:tcPr>
          <w:p w14:paraId="16E51AC2" w14:textId="77777777" w:rsidR="007B586E" w:rsidRPr="00B014A9" w:rsidRDefault="007B586E">
            <w:pPr>
              <w:rPr>
                <w:rStyle w:val="Table"/>
                <w:rFonts w:ascii="Times New Roman" w:hAnsi="Times New Roman"/>
                <w:i/>
                <w:spacing w:val="-2"/>
                <w:sz w:val="24"/>
              </w:rPr>
            </w:pPr>
          </w:p>
        </w:tc>
        <w:tc>
          <w:tcPr>
            <w:tcW w:w="1112" w:type="dxa"/>
            <w:tcBorders>
              <w:top w:val="dotted" w:sz="4" w:space="0" w:color="auto"/>
              <w:left w:val="single" w:sz="6" w:space="0" w:color="auto"/>
            </w:tcBorders>
          </w:tcPr>
          <w:p w14:paraId="6E40339B" w14:textId="77777777" w:rsidR="007B586E" w:rsidRPr="00B014A9" w:rsidRDefault="007B586E">
            <w:pPr>
              <w:rPr>
                <w:rStyle w:val="Table"/>
                <w:rFonts w:ascii="Times New Roman" w:hAnsi="Times New Roman"/>
                <w:i/>
                <w:spacing w:val="-2"/>
                <w:sz w:val="24"/>
              </w:rPr>
            </w:pPr>
          </w:p>
        </w:tc>
        <w:tc>
          <w:tcPr>
            <w:tcW w:w="7136" w:type="dxa"/>
            <w:tcBorders>
              <w:top w:val="dotted" w:sz="4" w:space="0" w:color="auto"/>
              <w:left w:val="single" w:sz="6" w:space="0" w:color="auto"/>
              <w:right w:val="single" w:sz="6" w:space="0" w:color="auto"/>
            </w:tcBorders>
          </w:tcPr>
          <w:p w14:paraId="3008A4D1" w14:textId="77777777" w:rsidR="007B586E" w:rsidRPr="00B014A9" w:rsidRDefault="007B586E">
            <w:pPr>
              <w:rPr>
                <w:rStyle w:val="Table"/>
                <w:rFonts w:ascii="Times New Roman" w:hAnsi="Times New Roman"/>
                <w:i/>
                <w:spacing w:val="-2"/>
                <w:sz w:val="24"/>
              </w:rPr>
            </w:pPr>
          </w:p>
        </w:tc>
      </w:tr>
      <w:tr w:rsidR="007B586E" w:rsidRPr="00B014A9" w14:paraId="3CA215FD" w14:textId="77777777">
        <w:trPr>
          <w:cantSplit/>
          <w:jc w:val="center"/>
        </w:trPr>
        <w:tc>
          <w:tcPr>
            <w:tcW w:w="1112" w:type="dxa"/>
            <w:tcBorders>
              <w:top w:val="dotted" w:sz="4" w:space="0" w:color="auto"/>
              <w:left w:val="single" w:sz="6" w:space="0" w:color="auto"/>
              <w:bottom w:val="dotted" w:sz="4" w:space="0" w:color="auto"/>
            </w:tcBorders>
          </w:tcPr>
          <w:p w14:paraId="77F6C79A" w14:textId="77777777" w:rsidR="007B586E" w:rsidRPr="00B014A9"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14:paraId="51545D80" w14:textId="77777777" w:rsidR="007B586E" w:rsidRPr="00B014A9"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14:paraId="2C93C966" w14:textId="77777777" w:rsidR="007B586E" w:rsidRPr="00B014A9" w:rsidRDefault="007B586E">
            <w:pPr>
              <w:rPr>
                <w:rStyle w:val="Table"/>
                <w:rFonts w:ascii="Times New Roman" w:hAnsi="Times New Roman"/>
                <w:i/>
                <w:spacing w:val="-2"/>
                <w:sz w:val="24"/>
              </w:rPr>
            </w:pPr>
          </w:p>
        </w:tc>
      </w:tr>
      <w:tr w:rsidR="007B586E" w:rsidRPr="00B014A9" w14:paraId="15BAF28B" w14:textId="77777777">
        <w:trPr>
          <w:cantSplit/>
          <w:jc w:val="center"/>
        </w:trPr>
        <w:tc>
          <w:tcPr>
            <w:tcW w:w="1112" w:type="dxa"/>
            <w:tcBorders>
              <w:top w:val="dotted" w:sz="4" w:space="0" w:color="auto"/>
              <w:left w:val="single" w:sz="6" w:space="0" w:color="auto"/>
              <w:bottom w:val="dotted" w:sz="4" w:space="0" w:color="auto"/>
            </w:tcBorders>
          </w:tcPr>
          <w:p w14:paraId="31324CC6" w14:textId="77777777" w:rsidR="007B586E" w:rsidRPr="00B014A9"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14:paraId="71B814CE" w14:textId="77777777" w:rsidR="007B586E" w:rsidRPr="00B014A9"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14:paraId="3E030A9D" w14:textId="77777777" w:rsidR="007B586E" w:rsidRPr="00B014A9" w:rsidRDefault="007B586E">
            <w:pPr>
              <w:rPr>
                <w:rStyle w:val="Table"/>
                <w:rFonts w:ascii="Times New Roman" w:hAnsi="Times New Roman"/>
                <w:i/>
                <w:spacing w:val="-2"/>
                <w:sz w:val="24"/>
              </w:rPr>
            </w:pPr>
          </w:p>
        </w:tc>
      </w:tr>
      <w:tr w:rsidR="007B586E" w:rsidRPr="00B014A9" w14:paraId="43326122" w14:textId="77777777">
        <w:trPr>
          <w:cantSplit/>
          <w:jc w:val="center"/>
        </w:trPr>
        <w:tc>
          <w:tcPr>
            <w:tcW w:w="1112" w:type="dxa"/>
            <w:tcBorders>
              <w:top w:val="dotted" w:sz="4" w:space="0" w:color="auto"/>
              <w:left w:val="single" w:sz="6" w:space="0" w:color="auto"/>
              <w:bottom w:val="dotted" w:sz="4" w:space="0" w:color="auto"/>
            </w:tcBorders>
          </w:tcPr>
          <w:p w14:paraId="3FF7793D" w14:textId="77777777" w:rsidR="007B586E" w:rsidRPr="00B014A9"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14:paraId="13F30296" w14:textId="77777777" w:rsidR="007B586E" w:rsidRPr="00B014A9"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14:paraId="6CB6FDC5" w14:textId="77777777" w:rsidR="007B586E" w:rsidRPr="00B014A9" w:rsidRDefault="007B586E">
            <w:pPr>
              <w:rPr>
                <w:rStyle w:val="Table"/>
                <w:rFonts w:ascii="Times New Roman" w:hAnsi="Times New Roman"/>
                <w:i/>
                <w:spacing w:val="-2"/>
                <w:sz w:val="24"/>
              </w:rPr>
            </w:pPr>
          </w:p>
        </w:tc>
      </w:tr>
      <w:tr w:rsidR="007B586E" w:rsidRPr="00B014A9" w14:paraId="472533A6" w14:textId="77777777">
        <w:trPr>
          <w:cantSplit/>
          <w:jc w:val="center"/>
        </w:trPr>
        <w:tc>
          <w:tcPr>
            <w:tcW w:w="1112" w:type="dxa"/>
            <w:tcBorders>
              <w:top w:val="dotted" w:sz="4" w:space="0" w:color="auto"/>
              <w:left w:val="single" w:sz="6" w:space="0" w:color="auto"/>
              <w:bottom w:val="dotted" w:sz="4" w:space="0" w:color="auto"/>
            </w:tcBorders>
          </w:tcPr>
          <w:p w14:paraId="7EC524D9" w14:textId="77777777" w:rsidR="007B586E" w:rsidRPr="00B014A9"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14:paraId="6C238E51" w14:textId="77777777" w:rsidR="007B586E" w:rsidRPr="00B014A9"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14:paraId="2B17B270" w14:textId="77777777" w:rsidR="007B586E" w:rsidRPr="00B014A9" w:rsidRDefault="007B586E">
            <w:pPr>
              <w:rPr>
                <w:rStyle w:val="Table"/>
                <w:rFonts w:ascii="Times New Roman" w:hAnsi="Times New Roman"/>
                <w:i/>
                <w:spacing w:val="-2"/>
                <w:sz w:val="24"/>
              </w:rPr>
            </w:pPr>
          </w:p>
        </w:tc>
      </w:tr>
      <w:tr w:rsidR="007B586E" w:rsidRPr="00B014A9" w14:paraId="1B5DAB5B" w14:textId="77777777">
        <w:trPr>
          <w:cantSplit/>
          <w:jc w:val="center"/>
        </w:trPr>
        <w:tc>
          <w:tcPr>
            <w:tcW w:w="1112" w:type="dxa"/>
            <w:tcBorders>
              <w:top w:val="dotted" w:sz="4" w:space="0" w:color="auto"/>
              <w:left w:val="single" w:sz="6" w:space="0" w:color="auto"/>
              <w:bottom w:val="dotted" w:sz="4" w:space="0" w:color="auto"/>
            </w:tcBorders>
          </w:tcPr>
          <w:p w14:paraId="793B53A6" w14:textId="77777777" w:rsidR="007B586E" w:rsidRPr="00B014A9"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14:paraId="7404FA2B" w14:textId="77777777" w:rsidR="007B586E" w:rsidRPr="00B014A9"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14:paraId="7DFE2EFD" w14:textId="77777777" w:rsidR="007B586E" w:rsidRPr="00B014A9" w:rsidRDefault="007B586E">
            <w:pPr>
              <w:rPr>
                <w:rStyle w:val="Table"/>
                <w:rFonts w:ascii="Times New Roman" w:hAnsi="Times New Roman"/>
                <w:i/>
                <w:spacing w:val="-2"/>
                <w:sz w:val="24"/>
              </w:rPr>
            </w:pPr>
          </w:p>
        </w:tc>
      </w:tr>
      <w:tr w:rsidR="007B586E" w:rsidRPr="00B014A9" w14:paraId="52DA32ED" w14:textId="77777777">
        <w:trPr>
          <w:cantSplit/>
          <w:jc w:val="center"/>
        </w:trPr>
        <w:tc>
          <w:tcPr>
            <w:tcW w:w="1112" w:type="dxa"/>
            <w:tcBorders>
              <w:top w:val="dotted" w:sz="4" w:space="0" w:color="auto"/>
              <w:left w:val="single" w:sz="6" w:space="0" w:color="auto"/>
              <w:bottom w:val="dotted" w:sz="4" w:space="0" w:color="auto"/>
            </w:tcBorders>
          </w:tcPr>
          <w:p w14:paraId="738376E1" w14:textId="77777777" w:rsidR="007B586E" w:rsidRPr="00B014A9"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14:paraId="1574981E" w14:textId="77777777" w:rsidR="007B586E" w:rsidRPr="00B014A9"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14:paraId="34FC6C79" w14:textId="77777777" w:rsidR="007B586E" w:rsidRPr="00B014A9" w:rsidRDefault="007B586E">
            <w:pPr>
              <w:rPr>
                <w:rStyle w:val="Table"/>
                <w:rFonts w:ascii="Times New Roman" w:hAnsi="Times New Roman"/>
                <w:i/>
                <w:spacing w:val="-2"/>
                <w:sz w:val="24"/>
              </w:rPr>
            </w:pPr>
          </w:p>
        </w:tc>
      </w:tr>
      <w:tr w:rsidR="007B586E" w:rsidRPr="00B014A9" w14:paraId="61984142" w14:textId="77777777">
        <w:trPr>
          <w:cantSplit/>
          <w:jc w:val="center"/>
        </w:trPr>
        <w:tc>
          <w:tcPr>
            <w:tcW w:w="1112" w:type="dxa"/>
            <w:tcBorders>
              <w:top w:val="dotted" w:sz="4" w:space="0" w:color="auto"/>
              <w:left w:val="single" w:sz="6" w:space="0" w:color="auto"/>
              <w:bottom w:val="dotted" w:sz="4" w:space="0" w:color="auto"/>
            </w:tcBorders>
          </w:tcPr>
          <w:p w14:paraId="17E08731" w14:textId="77777777" w:rsidR="007B586E" w:rsidRPr="00B014A9"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14:paraId="1BAF1528" w14:textId="77777777" w:rsidR="007B586E" w:rsidRPr="00B014A9"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14:paraId="26CB5568" w14:textId="77777777" w:rsidR="007B586E" w:rsidRPr="00B014A9" w:rsidRDefault="007B586E">
            <w:pPr>
              <w:rPr>
                <w:rStyle w:val="Table"/>
                <w:rFonts w:ascii="Times New Roman" w:hAnsi="Times New Roman"/>
                <w:i/>
                <w:spacing w:val="-2"/>
                <w:sz w:val="24"/>
              </w:rPr>
            </w:pPr>
          </w:p>
        </w:tc>
      </w:tr>
      <w:tr w:rsidR="007B586E" w:rsidRPr="00B014A9" w14:paraId="12B1A2DE" w14:textId="77777777">
        <w:trPr>
          <w:cantSplit/>
          <w:jc w:val="center"/>
        </w:trPr>
        <w:tc>
          <w:tcPr>
            <w:tcW w:w="1112" w:type="dxa"/>
            <w:tcBorders>
              <w:top w:val="dotted" w:sz="4" w:space="0" w:color="auto"/>
              <w:left w:val="single" w:sz="6" w:space="0" w:color="auto"/>
              <w:bottom w:val="dotted" w:sz="4" w:space="0" w:color="auto"/>
            </w:tcBorders>
          </w:tcPr>
          <w:p w14:paraId="290C6FF2" w14:textId="77777777" w:rsidR="007B586E" w:rsidRPr="00B014A9"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14:paraId="5D2F7120" w14:textId="77777777" w:rsidR="007B586E" w:rsidRPr="00B014A9"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14:paraId="0013CD25" w14:textId="77777777" w:rsidR="007B586E" w:rsidRPr="00B014A9" w:rsidRDefault="007B586E">
            <w:pPr>
              <w:rPr>
                <w:rStyle w:val="Table"/>
                <w:rFonts w:ascii="Times New Roman" w:hAnsi="Times New Roman"/>
                <w:i/>
                <w:spacing w:val="-2"/>
                <w:sz w:val="24"/>
              </w:rPr>
            </w:pPr>
          </w:p>
        </w:tc>
      </w:tr>
      <w:tr w:rsidR="007B586E" w:rsidRPr="00B014A9" w14:paraId="1A5EC679" w14:textId="77777777">
        <w:trPr>
          <w:cantSplit/>
          <w:jc w:val="center"/>
        </w:trPr>
        <w:tc>
          <w:tcPr>
            <w:tcW w:w="1112" w:type="dxa"/>
            <w:tcBorders>
              <w:top w:val="dotted" w:sz="4" w:space="0" w:color="auto"/>
              <w:left w:val="single" w:sz="6" w:space="0" w:color="auto"/>
              <w:bottom w:val="dotted" w:sz="4" w:space="0" w:color="auto"/>
            </w:tcBorders>
          </w:tcPr>
          <w:p w14:paraId="43C1C863" w14:textId="77777777" w:rsidR="007B586E" w:rsidRPr="00B014A9"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14:paraId="7C3145C3" w14:textId="77777777" w:rsidR="007B586E" w:rsidRPr="00B014A9"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14:paraId="094E42A1" w14:textId="77777777" w:rsidR="007B586E" w:rsidRPr="00B014A9" w:rsidRDefault="007B586E">
            <w:pPr>
              <w:rPr>
                <w:rStyle w:val="Table"/>
                <w:rFonts w:ascii="Times New Roman" w:hAnsi="Times New Roman"/>
                <w:i/>
                <w:spacing w:val="-2"/>
                <w:sz w:val="24"/>
              </w:rPr>
            </w:pPr>
          </w:p>
        </w:tc>
      </w:tr>
      <w:tr w:rsidR="007B586E" w:rsidRPr="00B014A9" w14:paraId="1824B574" w14:textId="77777777">
        <w:trPr>
          <w:cantSplit/>
          <w:jc w:val="center"/>
        </w:trPr>
        <w:tc>
          <w:tcPr>
            <w:tcW w:w="1112" w:type="dxa"/>
            <w:tcBorders>
              <w:top w:val="dotted" w:sz="4" w:space="0" w:color="auto"/>
              <w:left w:val="single" w:sz="6" w:space="0" w:color="auto"/>
              <w:bottom w:val="dotted" w:sz="4" w:space="0" w:color="auto"/>
            </w:tcBorders>
          </w:tcPr>
          <w:p w14:paraId="40F0DB56" w14:textId="77777777" w:rsidR="007B586E" w:rsidRPr="00B014A9"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14:paraId="731B41BD" w14:textId="77777777" w:rsidR="007B586E" w:rsidRPr="00B014A9"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14:paraId="77B5E525" w14:textId="77777777" w:rsidR="007B586E" w:rsidRPr="00B014A9" w:rsidRDefault="007B586E">
            <w:pPr>
              <w:rPr>
                <w:rStyle w:val="Table"/>
                <w:rFonts w:ascii="Times New Roman" w:hAnsi="Times New Roman"/>
                <w:i/>
                <w:spacing w:val="-2"/>
                <w:sz w:val="24"/>
              </w:rPr>
            </w:pPr>
          </w:p>
        </w:tc>
      </w:tr>
      <w:tr w:rsidR="007B586E" w:rsidRPr="00B014A9" w14:paraId="04544130" w14:textId="77777777">
        <w:trPr>
          <w:cantSplit/>
          <w:jc w:val="center"/>
        </w:trPr>
        <w:tc>
          <w:tcPr>
            <w:tcW w:w="1112" w:type="dxa"/>
            <w:tcBorders>
              <w:top w:val="dotted" w:sz="4" w:space="0" w:color="auto"/>
              <w:left w:val="single" w:sz="6" w:space="0" w:color="auto"/>
              <w:bottom w:val="dotted" w:sz="4" w:space="0" w:color="auto"/>
            </w:tcBorders>
          </w:tcPr>
          <w:p w14:paraId="5351E41A" w14:textId="77777777" w:rsidR="007B586E" w:rsidRPr="00B014A9"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14:paraId="07A8A5CC" w14:textId="77777777" w:rsidR="007B586E" w:rsidRPr="00B014A9"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14:paraId="6BED293F" w14:textId="77777777" w:rsidR="007B586E" w:rsidRPr="00B014A9" w:rsidRDefault="007B586E">
            <w:pPr>
              <w:rPr>
                <w:rStyle w:val="Table"/>
                <w:rFonts w:ascii="Times New Roman" w:hAnsi="Times New Roman"/>
                <w:i/>
                <w:spacing w:val="-2"/>
                <w:sz w:val="24"/>
              </w:rPr>
            </w:pPr>
          </w:p>
        </w:tc>
      </w:tr>
      <w:tr w:rsidR="007B586E" w:rsidRPr="00B014A9" w14:paraId="54E72099" w14:textId="77777777">
        <w:trPr>
          <w:cantSplit/>
          <w:jc w:val="center"/>
        </w:trPr>
        <w:tc>
          <w:tcPr>
            <w:tcW w:w="1112" w:type="dxa"/>
            <w:tcBorders>
              <w:top w:val="dotted" w:sz="4" w:space="0" w:color="auto"/>
              <w:left w:val="single" w:sz="6" w:space="0" w:color="auto"/>
              <w:bottom w:val="single" w:sz="6" w:space="0" w:color="auto"/>
            </w:tcBorders>
          </w:tcPr>
          <w:p w14:paraId="2F55861C" w14:textId="77777777" w:rsidR="007B586E" w:rsidRPr="00B014A9"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single" w:sz="6" w:space="0" w:color="auto"/>
            </w:tcBorders>
          </w:tcPr>
          <w:p w14:paraId="7F06B86F" w14:textId="77777777" w:rsidR="007B586E" w:rsidRPr="00B014A9"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single" w:sz="6" w:space="0" w:color="auto"/>
              <w:right w:val="single" w:sz="6" w:space="0" w:color="auto"/>
            </w:tcBorders>
          </w:tcPr>
          <w:p w14:paraId="3FDE797A" w14:textId="77777777" w:rsidR="007B586E" w:rsidRPr="00B014A9" w:rsidRDefault="007B586E">
            <w:pPr>
              <w:rPr>
                <w:rStyle w:val="Table"/>
                <w:rFonts w:ascii="Times New Roman" w:hAnsi="Times New Roman"/>
                <w:i/>
                <w:spacing w:val="-2"/>
                <w:sz w:val="24"/>
              </w:rPr>
            </w:pPr>
          </w:p>
        </w:tc>
      </w:tr>
    </w:tbl>
    <w:p w14:paraId="41DA8146" w14:textId="77777777" w:rsidR="007B586E" w:rsidRPr="00B014A9" w:rsidRDefault="007B586E">
      <w:pPr>
        <w:pStyle w:val="S4-Header2"/>
        <w:rPr>
          <w:sz w:val="24"/>
        </w:rPr>
      </w:pPr>
      <w:r w:rsidRPr="00B014A9">
        <w:br w:type="page"/>
      </w:r>
      <w:bookmarkStart w:id="480" w:name="_Toc138144064"/>
      <w:bookmarkStart w:id="481" w:name="_Toc197160042"/>
      <w:r w:rsidRPr="00B014A9">
        <w:lastRenderedPageBreak/>
        <w:t>Forms for Equipment</w:t>
      </w:r>
      <w:bookmarkEnd w:id="480"/>
      <w:bookmarkEnd w:id="481"/>
    </w:p>
    <w:p w14:paraId="769E1F49" w14:textId="77777777" w:rsidR="007B586E" w:rsidRPr="00B014A9" w:rsidRDefault="007B586E">
      <w:pPr>
        <w:jc w:val="both"/>
        <w:rPr>
          <w:rStyle w:val="Table"/>
          <w:rFonts w:ascii="Times New Roman" w:hAnsi="Times New Roman"/>
          <w:iCs/>
          <w:spacing w:val="-2"/>
          <w:sz w:val="24"/>
        </w:rPr>
      </w:pPr>
      <w:r w:rsidRPr="00B014A9">
        <w:rPr>
          <w:rStyle w:val="Table"/>
          <w:rFonts w:ascii="Times New Roman" w:hAnsi="Times New Roman"/>
          <w:iCs/>
          <w:spacing w:val="-2"/>
          <w:sz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 The Bidder shall provide all the information requested below, to the extent possible. Fields with asterisk (*) shall be used for evaluation.</w:t>
      </w:r>
    </w:p>
    <w:p w14:paraId="2B2330F3" w14:textId="77777777" w:rsidR="007B586E" w:rsidRPr="00B014A9" w:rsidRDefault="007B586E">
      <w:pPr>
        <w:jc w:val="both"/>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7B586E" w:rsidRPr="00B014A9" w14:paraId="5E46027E" w14:textId="77777777">
        <w:trPr>
          <w:cantSplit/>
          <w:jc w:val="center"/>
        </w:trPr>
        <w:tc>
          <w:tcPr>
            <w:tcW w:w="9540" w:type="dxa"/>
            <w:gridSpan w:val="3"/>
            <w:tcBorders>
              <w:top w:val="single" w:sz="6" w:space="0" w:color="auto"/>
              <w:left w:val="single" w:sz="6" w:space="0" w:color="auto"/>
              <w:bottom w:val="single" w:sz="6" w:space="0" w:color="auto"/>
              <w:right w:val="single" w:sz="6" w:space="0" w:color="auto"/>
            </w:tcBorders>
          </w:tcPr>
          <w:p w14:paraId="0019B6D1" w14:textId="77777777" w:rsidR="007B586E" w:rsidRPr="00B014A9" w:rsidRDefault="007B586E">
            <w:pPr>
              <w:jc w:val="both"/>
              <w:rPr>
                <w:rStyle w:val="Table"/>
                <w:rFonts w:ascii="Times New Roman" w:hAnsi="Times New Roman"/>
                <w:b/>
                <w:bCs/>
                <w:spacing w:val="-2"/>
                <w:sz w:val="24"/>
              </w:rPr>
            </w:pPr>
            <w:r w:rsidRPr="00B014A9">
              <w:rPr>
                <w:rStyle w:val="Table"/>
                <w:rFonts w:ascii="Times New Roman" w:hAnsi="Times New Roman"/>
                <w:b/>
                <w:bCs/>
                <w:spacing w:val="-2"/>
                <w:sz w:val="24"/>
              </w:rPr>
              <w:t>Type of Equipment*</w:t>
            </w:r>
          </w:p>
          <w:p w14:paraId="75872FE9" w14:textId="77777777" w:rsidR="007B586E" w:rsidRPr="00B014A9" w:rsidRDefault="007B586E">
            <w:pPr>
              <w:jc w:val="both"/>
              <w:rPr>
                <w:rStyle w:val="Table"/>
                <w:rFonts w:ascii="Times New Roman" w:hAnsi="Times New Roman"/>
                <w:b/>
                <w:bCs/>
                <w:spacing w:val="-2"/>
                <w:sz w:val="24"/>
              </w:rPr>
            </w:pPr>
          </w:p>
        </w:tc>
      </w:tr>
      <w:tr w:rsidR="007B586E" w:rsidRPr="00B014A9" w14:paraId="1CC67FE5" w14:textId="77777777" w:rsidTr="00EE3359">
        <w:trPr>
          <w:cantSplit/>
          <w:jc w:val="center"/>
        </w:trPr>
        <w:tc>
          <w:tcPr>
            <w:tcW w:w="1440" w:type="dxa"/>
            <w:tcBorders>
              <w:top w:val="single" w:sz="6" w:space="0" w:color="auto"/>
              <w:left w:val="single" w:sz="6" w:space="0" w:color="auto"/>
            </w:tcBorders>
            <w:shd w:val="clear" w:color="auto" w:fill="D9D9D9"/>
          </w:tcPr>
          <w:p w14:paraId="3EDA8533" w14:textId="77777777" w:rsidR="007B586E" w:rsidRPr="00B014A9" w:rsidRDefault="007B586E">
            <w:pPr>
              <w:jc w:val="both"/>
              <w:rPr>
                <w:rStyle w:val="Table"/>
                <w:rFonts w:ascii="Times New Roman" w:hAnsi="Times New Roman"/>
                <w:b/>
                <w:bCs/>
                <w:spacing w:val="-2"/>
                <w:sz w:val="24"/>
              </w:rPr>
            </w:pPr>
            <w:r w:rsidRPr="00B014A9">
              <w:rPr>
                <w:rStyle w:val="Table"/>
                <w:rFonts w:ascii="Times New Roman" w:hAnsi="Times New Roman"/>
                <w:b/>
                <w:bCs/>
                <w:spacing w:val="-2"/>
                <w:sz w:val="24"/>
              </w:rPr>
              <w:t>Equipment Information</w:t>
            </w:r>
          </w:p>
        </w:tc>
        <w:tc>
          <w:tcPr>
            <w:tcW w:w="3960" w:type="dxa"/>
            <w:tcBorders>
              <w:top w:val="single" w:sz="6" w:space="0" w:color="auto"/>
              <w:left w:val="single" w:sz="6" w:space="0" w:color="auto"/>
            </w:tcBorders>
          </w:tcPr>
          <w:p w14:paraId="6034BECE" w14:textId="77777777" w:rsidR="007B586E" w:rsidRPr="00B014A9" w:rsidRDefault="007B586E">
            <w:pPr>
              <w:jc w:val="both"/>
              <w:rPr>
                <w:rStyle w:val="Table"/>
                <w:rFonts w:ascii="Times New Roman" w:hAnsi="Times New Roman"/>
                <w:b/>
                <w:bCs/>
                <w:spacing w:val="-2"/>
                <w:sz w:val="24"/>
              </w:rPr>
            </w:pPr>
            <w:r w:rsidRPr="00B014A9">
              <w:rPr>
                <w:rStyle w:val="Table"/>
                <w:rFonts w:ascii="Times New Roman" w:hAnsi="Times New Roman"/>
                <w:b/>
                <w:bCs/>
                <w:spacing w:val="-2"/>
                <w:sz w:val="24"/>
              </w:rPr>
              <w:t>Name of manufacturer</w:t>
            </w:r>
          </w:p>
          <w:p w14:paraId="6288D766" w14:textId="77777777" w:rsidR="007B586E" w:rsidRPr="00B014A9" w:rsidRDefault="007B586E">
            <w:pPr>
              <w:jc w:val="both"/>
              <w:rPr>
                <w:rStyle w:val="Table"/>
                <w:rFonts w:ascii="Times New Roman" w:hAnsi="Times New Roman"/>
                <w:b/>
                <w:bCs/>
                <w:spacing w:val="-2"/>
                <w:sz w:val="24"/>
              </w:rPr>
            </w:pPr>
          </w:p>
          <w:p w14:paraId="36BC59D8" w14:textId="77777777" w:rsidR="007B586E" w:rsidRPr="00B014A9"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14:paraId="72CF7B9F" w14:textId="77777777" w:rsidR="007B586E" w:rsidRPr="00B014A9" w:rsidRDefault="007B586E">
            <w:pPr>
              <w:jc w:val="both"/>
              <w:rPr>
                <w:rStyle w:val="Table"/>
                <w:rFonts w:ascii="Times New Roman" w:hAnsi="Times New Roman"/>
                <w:b/>
                <w:bCs/>
                <w:spacing w:val="-2"/>
                <w:sz w:val="24"/>
              </w:rPr>
            </w:pPr>
            <w:r w:rsidRPr="00B014A9">
              <w:rPr>
                <w:rStyle w:val="Table"/>
                <w:rFonts w:ascii="Times New Roman" w:hAnsi="Times New Roman"/>
                <w:b/>
                <w:bCs/>
                <w:spacing w:val="-2"/>
                <w:sz w:val="24"/>
              </w:rPr>
              <w:t>Model and power rating</w:t>
            </w:r>
          </w:p>
        </w:tc>
      </w:tr>
      <w:tr w:rsidR="007B586E" w:rsidRPr="00B014A9" w14:paraId="7E6B41EB" w14:textId="77777777" w:rsidTr="00EE3359">
        <w:trPr>
          <w:cantSplit/>
          <w:jc w:val="center"/>
        </w:trPr>
        <w:tc>
          <w:tcPr>
            <w:tcW w:w="1440" w:type="dxa"/>
            <w:tcBorders>
              <w:left w:val="single" w:sz="6" w:space="0" w:color="auto"/>
            </w:tcBorders>
            <w:shd w:val="clear" w:color="auto" w:fill="D9D9D9"/>
          </w:tcPr>
          <w:p w14:paraId="062534DC" w14:textId="77777777" w:rsidR="007B586E" w:rsidRPr="00B014A9"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14:paraId="5C698608" w14:textId="77777777" w:rsidR="007B586E" w:rsidRPr="00B014A9" w:rsidRDefault="007B586E">
            <w:pPr>
              <w:jc w:val="both"/>
              <w:rPr>
                <w:rStyle w:val="Table"/>
                <w:rFonts w:ascii="Times New Roman" w:hAnsi="Times New Roman"/>
                <w:b/>
                <w:bCs/>
                <w:spacing w:val="-2"/>
                <w:sz w:val="24"/>
              </w:rPr>
            </w:pPr>
            <w:r w:rsidRPr="00B014A9">
              <w:rPr>
                <w:rStyle w:val="Table"/>
                <w:rFonts w:ascii="Times New Roman" w:hAnsi="Times New Roman"/>
                <w:b/>
                <w:bCs/>
                <w:spacing w:val="-2"/>
                <w:sz w:val="24"/>
              </w:rPr>
              <w:t>Capacity*</w:t>
            </w:r>
          </w:p>
          <w:p w14:paraId="5747BDE4" w14:textId="77777777" w:rsidR="007B586E" w:rsidRPr="00B014A9" w:rsidRDefault="007B586E">
            <w:pPr>
              <w:jc w:val="both"/>
              <w:rPr>
                <w:rStyle w:val="Table"/>
                <w:rFonts w:ascii="Times New Roman" w:hAnsi="Times New Roman"/>
                <w:b/>
                <w:bCs/>
                <w:spacing w:val="-2"/>
                <w:sz w:val="24"/>
              </w:rPr>
            </w:pPr>
          </w:p>
          <w:p w14:paraId="764CBDA0" w14:textId="77777777" w:rsidR="007B586E" w:rsidRPr="00B014A9"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14:paraId="79138F3E" w14:textId="77777777" w:rsidR="007B586E" w:rsidRPr="00B014A9" w:rsidRDefault="007B586E">
            <w:pPr>
              <w:jc w:val="both"/>
              <w:rPr>
                <w:rStyle w:val="Table"/>
                <w:rFonts w:ascii="Times New Roman" w:hAnsi="Times New Roman"/>
                <w:b/>
                <w:bCs/>
                <w:spacing w:val="-2"/>
                <w:sz w:val="24"/>
              </w:rPr>
            </w:pPr>
            <w:r w:rsidRPr="00B014A9">
              <w:rPr>
                <w:rStyle w:val="Table"/>
                <w:rFonts w:ascii="Times New Roman" w:hAnsi="Times New Roman"/>
                <w:b/>
                <w:bCs/>
                <w:spacing w:val="-2"/>
                <w:sz w:val="24"/>
              </w:rPr>
              <w:t>Year of manufacture*</w:t>
            </w:r>
          </w:p>
        </w:tc>
      </w:tr>
      <w:tr w:rsidR="007B586E" w:rsidRPr="00B014A9" w14:paraId="24F6E66D" w14:textId="77777777" w:rsidTr="00EE3359">
        <w:trPr>
          <w:cantSplit/>
          <w:jc w:val="center"/>
        </w:trPr>
        <w:tc>
          <w:tcPr>
            <w:tcW w:w="1440" w:type="dxa"/>
            <w:tcBorders>
              <w:top w:val="single" w:sz="6" w:space="0" w:color="auto"/>
              <w:left w:val="single" w:sz="6" w:space="0" w:color="auto"/>
            </w:tcBorders>
            <w:shd w:val="clear" w:color="auto" w:fill="D9D9D9"/>
          </w:tcPr>
          <w:p w14:paraId="73CCD312" w14:textId="77777777" w:rsidR="007B586E" w:rsidRPr="00B014A9" w:rsidRDefault="007B586E">
            <w:pPr>
              <w:jc w:val="both"/>
              <w:rPr>
                <w:rStyle w:val="Table"/>
                <w:rFonts w:ascii="Times New Roman" w:hAnsi="Times New Roman"/>
                <w:b/>
                <w:bCs/>
                <w:spacing w:val="-2"/>
                <w:sz w:val="24"/>
              </w:rPr>
            </w:pPr>
            <w:r w:rsidRPr="00B014A9">
              <w:rPr>
                <w:rStyle w:val="Table"/>
                <w:rFonts w:ascii="Times New Roman" w:hAnsi="Times New Roman"/>
                <w:b/>
                <w:bCs/>
                <w:spacing w:val="-2"/>
                <w:sz w:val="24"/>
              </w:rPr>
              <w:t>Current Status</w:t>
            </w:r>
          </w:p>
        </w:tc>
        <w:tc>
          <w:tcPr>
            <w:tcW w:w="8100" w:type="dxa"/>
            <w:gridSpan w:val="2"/>
            <w:tcBorders>
              <w:top w:val="single" w:sz="6" w:space="0" w:color="auto"/>
              <w:left w:val="single" w:sz="6" w:space="0" w:color="auto"/>
              <w:right w:val="single" w:sz="6" w:space="0" w:color="auto"/>
            </w:tcBorders>
          </w:tcPr>
          <w:p w14:paraId="13CA5FBD" w14:textId="77777777" w:rsidR="007B586E" w:rsidRPr="00B014A9" w:rsidRDefault="007B586E">
            <w:pPr>
              <w:jc w:val="both"/>
              <w:rPr>
                <w:rStyle w:val="Table"/>
                <w:rFonts w:ascii="Times New Roman" w:hAnsi="Times New Roman"/>
                <w:b/>
                <w:bCs/>
                <w:spacing w:val="-2"/>
                <w:sz w:val="24"/>
              </w:rPr>
            </w:pPr>
            <w:r w:rsidRPr="00B014A9">
              <w:rPr>
                <w:rStyle w:val="Table"/>
                <w:rFonts w:ascii="Times New Roman" w:hAnsi="Times New Roman"/>
                <w:b/>
                <w:bCs/>
                <w:spacing w:val="-2"/>
                <w:sz w:val="24"/>
              </w:rPr>
              <w:t>Current location</w:t>
            </w:r>
          </w:p>
          <w:p w14:paraId="55C7956C" w14:textId="77777777" w:rsidR="007B586E" w:rsidRPr="00B014A9" w:rsidRDefault="007B586E">
            <w:pPr>
              <w:jc w:val="both"/>
              <w:rPr>
                <w:rStyle w:val="Table"/>
                <w:rFonts w:ascii="Times New Roman" w:hAnsi="Times New Roman"/>
                <w:b/>
                <w:bCs/>
                <w:spacing w:val="-2"/>
                <w:sz w:val="24"/>
              </w:rPr>
            </w:pPr>
          </w:p>
          <w:p w14:paraId="64BC402D" w14:textId="77777777" w:rsidR="007B586E" w:rsidRPr="00B014A9" w:rsidRDefault="007B586E">
            <w:pPr>
              <w:jc w:val="both"/>
              <w:rPr>
                <w:rStyle w:val="Table"/>
                <w:rFonts w:ascii="Times New Roman" w:hAnsi="Times New Roman"/>
                <w:b/>
                <w:bCs/>
                <w:spacing w:val="-2"/>
                <w:sz w:val="24"/>
              </w:rPr>
            </w:pPr>
          </w:p>
        </w:tc>
      </w:tr>
      <w:tr w:rsidR="007B586E" w:rsidRPr="00B014A9" w14:paraId="2835F5FF" w14:textId="77777777" w:rsidTr="00EE3359">
        <w:trPr>
          <w:cantSplit/>
          <w:jc w:val="center"/>
        </w:trPr>
        <w:tc>
          <w:tcPr>
            <w:tcW w:w="1440" w:type="dxa"/>
            <w:tcBorders>
              <w:left w:val="single" w:sz="6" w:space="0" w:color="auto"/>
            </w:tcBorders>
            <w:shd w:val="clear" w:color="auto" w:fill="D9D9D9"/>
          </w:tcPr>
          <w:p w14:paraId="2EF2A28A" w14:textId="77777777" w:rsidR="007B586E" w:rsidRPr="00B014A9" w:rsidRDefault="007B586E">
            <w:pPr>
              <w:jc w:val="both"/>
              <w:rPr>
                <w:rStyle w:val="Table"/>
                <w:rFonts w:ascii="Times New Roman" w:hAnsi="Times New Roman"/>
                <w:b/>
                <w:bCs/>
                <w:spacing w:val="-2"/>
                <w:sz w:val="24"/>
              </w:rPr>
            </w:pPr>
          </w:p>
        </w:tc>
        <w:tc>
          <w:tcPr>
            <w:tcW w:w="8100" w:type="dxa"/>
            <w:gridSpan w:val="2"/>
            <w:tcBorders>
              <w:top w:val="single" w:sz="6" w:space="0" w:color="auto"/>
              <w:left w:val="single" w:sz="6" w:space="0" w:color="auto"/>
              <w:right w:val="single" w:sz="6" w:space="0" w:color="auto"/>
            </w:tcBorders>
          </w:tcPr>
          <w:p w14:paraId="2D5251CA" w14:textId="77777777" w:rsidR="007B586E" w:rsidRPr="00B014A9" w:rsidRDefault="007B586E">
            <w:pPr>
              <w:jc w:val="both"/>
              <w:rPr>
                <w:rStyle w:val="Table"/>
                <w:rFonts w:ascii="Times New Roman" w:hAnsi="Times New Roman"/>
                <w:b/>
                <w:bCs/>
                <w:spacing w:val="-2"/>
                <w:sz w:val="24"/>
              </w:rPr>
            </w:pPr>
            <w:r w:rsidRPr="00B014A9">
              <w:rPr>
                <w:rStyle w:val="Table"/>
                <w:rFonts w:ascii="Times New Roman" w:hAnsi="Times New Roman"/>
                <w:b/>
                <w:bCs/>
                <w:spacing w:val="-2"/>
                <w:sz w:val="24"/>
              </w:rPr>
              <w:t>Details of current commitments</w:t>
            </w:r>
          </w:p>
          <w:p w14:paraId="4A187B10" w14:textId="77777777" w:rsidR="007B586E" w:rsidRPr="00B014A9" w:rsidRDefault="007B586E">
            <w:pPr>
              <w:jc w:val="both"/>
              <w:rPr>
                <w:rStyle w:val="Table"/>
                <w:rFonts w:ascii="Times New Roman" w:hAnsi="Times New Roman"/>
                <w:b/>
                <w:bCs/>
                <w:spacing w:val="-2"/>
                <w:sz w:val="24"/>
              </w:rPr>
            </w:pPr>
          </w:p>
        </w:tc>
      </w:tr>
      <w:tr w:rsidR="007B586E" w:rsidRPr="00B014A9" w14:paraId="0C8910BD" w14:textId="77777777" w:rsidTr="00EE3359">
        <w:trPr>
          <w:cantSplit/>
          <w:jc w:val="center"/>
        </w:trPr>
        <w:tc>
          <w:tcPr>
            <w:tcW w:w="1440" w:type="dxa"/>
            <w:tcBorders>
              <w:left w:val="single" w:sz="6" w:space="0" w:color="auto"/>
            </w:tcBorders>
            <w:shd w:val="clear" w:color="auto" w:fill="D9D9D9"/>
          </w:tcPr>
          <w:p w14:paraId="392B01AB" w14:textId="77777777" w:rsidR="007B586E" w:rsidRPr="00B014A9" w:rsidRDefault="007B586E">
            <w:pPr>
              <w:jc w:val="both"/>
              <w:rPr>
                <w:rStyle w:val="Table"/>
                <w:rFonts w:ascii="Times New Roman" w:hAnsi="Times New Roman"/>
                <w:b/>
                <w:bCs/>
                <w:spacing w:val="-2"/>
                <w:sz w:val="24"/>
              </w:rPr>
            </w:pPr>
          </w:p>
        </w:tc>
        <w:tc>
          <w:tcPr>
            <w:tcW w:w="8100" w:type="dxa"/>
            <w:gridSpan w:val="2"/>
            <w:tcBorders>
              <w:left w:val="single" w:sz="6" w:space="0" w:color="auto"/>
              <w:right w:val="single" w:sz="6" w:space="0" w:color="auto"/>
            </w:tcBorders>
          </w:tcPr>
          <w:p w14:paraId="41EBC248" w14:textId="77777777" w:rsidR="007B586E" w:rsidRPr="00B014A9" w:rsidRDefault="007B586E">
            <w:pPr>
              <w:jc w:val="both"/>
              <w:rPr>
                <w:rStyle w:val="Table"/>
                <w:rFonts w:ascii="Times New Roman" w:hAnsi="Times New Roman"/>
                <w:b/>
                <w:bCs/>
                <w:spacing w:val="-2"/>
                <w:sz w:val="24"/>
              </w:rPr>
            </w:pPr>
          </w:p>
        </w:tc>
      </w:tr>
      <w:tr w:rsidR="007B586E" w:rsidRPr="00B014A9" w14:paraId="19828812" w14:textId="77777777" w:rsidTr="00EE3359">
        <w:trPr>
          <w:cantSplit/>
          <w:trHeight w:val="525"/>
          <w:jc w:val="center"/>
        </w:trPr>
        <w:tc>
          <w:tcPr>
            <w:tcW w:w="1440" w:type="dxa"/>
            <w:tcBorders>
              <w:top w:val="single" w:sz="6" w:space="0" w:color="auto"/>
              <w:left w:val="single" w:sz="6" w:space="0" w:color="auto"/>
              <w:bottom w:val="single" w:sz="6" w:space="0" w:color="auto"/>
            </w:tcBorders>
            <w:shd w:val="clear" w:color="auto" w:fill="D9D9D9"/>
          </w:tcPr>
          <w:p w14:paraId="0153C834" w14:textId="77777777" w:rsidR="007B586E" w:rsidRPr="00B014A9" w:rsidRDefault="007B586E">
            <w:pPr>
              <w:jc w:val="both"/>
              <w:rPr>
                <w:rStyle w:val="Table"/>
                <w:rFonts w:ascii="Times New Roman" w:hAnsi="Times New Roman"/>
                <w:b/>
                <w:bCs/>
                <w:spacing w:val="-2"/>
                <w:sz w:val="24"/>
              </w:rPr>
            </w:pPr>
            <w:r w:rsidRPr="00B014A9">
              <w:rPr>
                <w:rStyle w:val="Table"/>
                <w:rFonts w:ascii="Times New Roman" w:hAnsi="Times New Roman"/>
                <w:b/>
                <w:bCs/>
                <w:spacing w:val="-2"/>
                <w:sz w:val="24"/>
              </w:rPr>
              <w:t>Source</w:t>
            </w:r>
          </w:p>
        </w:tc>
        <w:tc>
          <w:tcPr>
            <w:tcW w:w="8100" w:type="dxa"/>
            <w:gridSpan w:val="2"/>
            <w:tcBorders>
              <w:top w:val="single" w:sz="6" w:space="0" w:color="auto"/>
              <w:left w:val="single" w:sz="6" w:space="0" w:color="auto"/>
              <w:bottom w:val="single" w:sz="6" w:space="0" w:color="auto"/>
              <w:right w:val="single" w:sz="6" w:space="0" w:color="auto"/>
            </w:tcBorders>
          </w:tcPr>
          <w:p w14:paraId="06342672" w14:textId="77777777" w:rsidR="007B586E" w:rsidRPr="00B014A9" w:rsidRDefault="007B586E">
            <w:pPr>
              <w:jc w:val="both"/>
              <w:rPr>
                <w:rStyle w:val="Table"/>
                <w:rFonts w:ascii="Times New Roman" w:hAnsi="Times New Roman"/>
                <w:b/>
                <w:bCs/>
                <w:spacing w:val="-2"/>
                <w:sz w:val="24"/>
              </w:rPr>
            </w:pPr>
            <w:r w:rsidRPr="00B014A9">
              <w:rPr>
                <w:rStyle w:val="Table"/>
                <w:rFonts w:ascii="Times New Roman" w:hAnsi="Times New Roman"/>
                <w:b/>
                <w:bCs/>
                <w:spacing w:val="-2"/>
                <w:sz w:val="24"/>
              </w:rPr>
              <w:t>Indicate source of the equipment</w:t>
            </w:r>
          </w:p>
          <w:p w14:paraId="19B395B2" w14:textId="77777777" w:rsidR="007B586E" w:rsidRPr="00B014A9" w:rsidRDefault="007B586E">
            <w:pPr>
              <w:jc w:val="both"/>
              <w:rPr>
                <w:rStyle w:val="Table"/>
                <w:rFonts w:ascii="Times New Roman" w:hAnsi="Times New Roman"/>
                <w:b/>
                <w:bCs/>
                <w:spacing w:val="-2"/>
                <w:sz w:val="24"/>
              </w:rPr>
            </w:pPr>
            <w:r w:rsidRPr="00B014A9">
              <w:rPr>
                <w:rStyle w:val="Table"/>
                <w:rFonts w:ascii="Times New Roman" w:hAnsi="Times New Roman"/>
                <w:b/>
                <w:bCs/>
                <w:spacing w:val="-2"/>
                <w:sz w:val="24"/>
              </w:rPr>
              <w:tab/>
            </w:r>
            <w:r w:rsidRPr="00B014A9">
              <w:rPr>
                <w:rStyle w:val="Table"/>
                <w:rFonts w:ascii="Times New Roman" w:hAnsi="Times New Roman"/>
                <w:b/>
                <w:bCs/>
                <w:spacing w:val="-2"/>
                <w:sz w:val="24"/>
              </w:rPr>
              <w:fldChar w:fldCharType="begin"/>
            </w:r>
            <w:r w:rsidRPr="00B014A9">
              <w:rPr>
                <w:rStyle w:val="Table"/>
                <w:rFonts w:ascii="Times New Roman" w:hAnsi="Times New Roman"/>
                <w:b/>
                <w:bCs/>
                <w:spacing w:val="-2"/>
                <w:sz w:val="24"/>
              </w:rPr>
              <w:instrText>symbol 111 \f "Wingdings" \s 12</w:instrText>
            </w:r>
            <w:r w:rsidRPr="00B014A9">
              <w:rPr>
                <w:rStyle w:val="Table"/>
                <w:rFonts w:ascii="Times New Roman" w:hAnsi="Times New Roman"/>
                <w:b/>
                <w:bCs/>
                <w:spacing w:val="-2"/>
                <w:sz w:val="24"/>
              </w:rPr>
              <w:fldChar w:fldCharType="separate"/>
            </w:r>
            <w:r w:rsidRPr="00B014A9">
              <w:rPr>
                <w:rStyle w:val="Table"/>
                <w:rFonts w:ascii="Times New Roman" w:hAnsi="Times New Roman"/>
                <w:b/>
                <w:bCs/>
                <w:spacing w:val="-2"/>
                <w:sz w:val="24"/>
              </w:rPr>
              <w:t>o</w:t>
            </w:r>
            <w:r w:rsidRPr="00B014A9">
              <w:rPr>
                <w:rStyle w:val="Table"/>
                <w:rFonts w:ascii="Times New Roman" w:hAnsi="Times New Roman"/>
                <w:b/>
                <w:bCs/>
                <w:spacing w:val="-2"/>
                <w:sz w:val="24"/>
              </w:rPr>
              <w:fldChar w:fldCharType="end"/>
            </w:r>
            <w:r w:rsidRPr="00B014A9">
              <w:rPr>
                <w:rStyle w:val="Table"/>
                <w:rFonts w:ascii="Times New Roman" w:hAnsi="Times New Roman"/>
                <w:b/>
                <w:bCs/>
                <w:spacing w:val="-2"/>
                <w:sz w:val="24"/>
              </w:rPr>
              <w:t xml:space="preserve"> Owned</w:t>
            </w:r>
            <w:r w:rsidRPr="00B014A9">
              <w:rPr>
                <w:rStyle w:val="Table"/>
                <w:rFonts w:ascii="Times New Roman" w:hAnsi="Times New Roman"/>
                <w:b/>
                <w:bCs/>
                <w:spacing w:val="-2"/>
                <w:sz w:val="24"/>
              </w:rPr>
              <w:tab/>
            </w:r>
            <w:r w:rsidRPr="00B014A9">
              <w:rPr>
                <w:rStyle w:val="Table"/>
                <w:rFonts w:ascii="Times New Roman" w:hAnsi="Times New Roman"/>
                <w:b/>
                <w:bCs/>
                <w:spacing w:val="-2"/>
                <w:sz w:val="24"/>
              </w:rPr>
              <w:fldChar w:fldCharType="begin"/>
            </w:r>
            <w:r w:rsidRPr="00B014A9">
              <w:rPr>
                <w:rStyle w:val="Table"/>
                <w:rFonts w:ascii="Times New Roman" w:hAnsi="Times New Roman"/>
                <w:b/>
                <w:bCs/>
                <w:spacing w:val="-2"/>
                <w:sz w:val="24"/>
              </w:rPr>
              <w:instrText>symbol 111 \f "Wingdings" \s 12</w:instrText>
            </w:r>
            <w:r w:rsidRPr="00B014A9">
              <w:rPr>
                <w:rStyle w:val="Table"/>
                <w:rFonts w:ascii="Times New Roman" w:hAnsi="Times New Roman"/>
                <w:b/>
                <w:bCs/>
                <w:spacing w:val="-2"/>
                <w:sz w:val="24"/>
              </w:rPr>
              <w:fldChar w:fldCharType="separate"/>
            </w:r>
            <w:r w:rsidRPr="00B014A9">
              <w:rPr>
                <w:rStyle w:val="Table"/>
                <w:rFonts w:ascii="Times New Roman" w:hAnsi="Times New Roman"/>
                <w:b/>
                <w:bCs/>
                <w:spacing w:val="-2"/>
                <w:sz w:val="24"/>
              </w:rPr>
              <w:t>o</w:t>
            </w:r>
            <w:r w:rsidRPr="00B014A9">
              <w:rPr>
                <w:rStyle w:val="Table"/>
                <w:rFonts w:ascii="Times New Roman" w:hAnsi="Times New Roman"/>
                <w:b/>
                <w:bCs/>
                <w:spacing w:val="-2"/>
                <w:sz w:val="24"/>
              </w:rPr>
              <w:fldChar w:fldCharType="end"/>
            </w:r>
            <w:r w:rsidRPr="00B014A9">
              <w:rPr>
                <w:rStyle w:val="Table"/>
                <w:rFonts w:ascii="Times New Roman" w:hAnsi="Times New Roman"/>
                <w:b/>
                <w:bCs/>
                <w:spacing w:val="-2"/>
                <w:sz w:val="24"/>
              </w:rPr>
              <w:t xml:space="preserve"> Rented</w:t>
            </w:r>
            <w:r w:rsidRPr="00B014A9">
              <w:rPr>
                <w:rStyle w:val="Table"/>
                <w:rFonts w:ascii="Times New Roman" w:hAnsi="Times New Roman"/>
                <w:b/>
                <w:bCs/>
                <w:spacing w:val="-2"/>
                <w:sz w:val="24"/>
              </w:rPr>
              <w:tab/>
            </w:r>
            <w:r w:rsidRPr="00B014A9">
              <w:rPr>
                <w:rStyle w:val="Table"/>
                <w:rFonts w:ascii="Times New Roman" w:hAnsi="Times New Roman"/>
                <w:b/>
                <w:bCs/>
                <w:spacing w:val="-2"/>
                <w:sz w:val="24"/>
              </w:rPr>
              <w:fldChar w:fldCharType="begin"/>
            </w:r>
            <w:r w:rsidRPr="00B014A9">
              <w:rPr>
                <w:rStyle w:val="Table"/>
                <w:rFonts w:ascii="Times New Roman" w:hAnsi="Times New Roman"/>
                <w:b/>
                <w:bCs/>
                <w:spacing w:val="-2"/>
                <w:sz w:val="24"/>
              </w:rPr>
              <w:instrText>symbol 111 \f "Wingdings" \s 12</w:instrText>
            </w:r>
            <w:r w:rsidRPr="00B014A9">
              <w:rPr>
                <w:rStyle w:val="Table"/>
                <w:rFonts w:ascii="Times New Roman" w:hAnsi="Times New Roman"/>
                <w:b/>
                <w:bCs/>
                <w:spacing w:val="-2"/>
                <w:sz w:val="24"/>
              </w:rPr>
              <w:fldChar w:fldCharType="separate"/>
            </w:r>
            <w:r w:rsidRPr="00B014A9">
              <w:rPr>
                <w:rStyle w:val="Table"/>
                <w:rFonts w:ascii="Times New Roman" w:hAnsi="Times New Roman"/>
                <w:b/>
                <w:bCs/>
                <w:spacing w:val="-2"/>
                <w:sz w:val="24"/>
              </w:rPr>
              <w:t>o</w:t>
            </w:r>
            <w:r w:rsidRPr="00B014A9">
              <w:rPr>
                <w:rStyle w:val="Table"/>
                <w:rFonts w:ascii="Times New Roman" w:hAnsi="Times New Roman"/>
                <w:b/>
                <w:bCs/>
                <w:spacing w:val="-2"/>
                <w:sz w:val="24"/>
              </w:rPr>
              <w:fldChar w:fldCharType="end"/>
            </w:r>
            <w:r w:rsidRPr="00B014A9">
              <w:rPr>
                <w:rStyle w:val="Table"/>
                <w:rFonts w:ascii="Times New Roman" w:hAnsi="Times New Roman"/>
                <w:b/>
                <w:bCs/>
                <w:spacing w:val="-2"/>
                <w:sz w:val="24"/>
              </w:rPr>
              <w:t xml:space="preserve"> Leased</w:t>
            </w:r>
            <w:r w:rsidRPr="00B014A9">
              <w:rPr>
                <w:rStyle w:val="Table"/>
                <w:rFonts w:ascii="Times New Roman" w:hAnsi="Times New Roman"/>
                <w:b/>
                <w:bCs/>
                <w:spacing w:val="-2"/>
                <w:sz w:val="24"/>
              </w:rPr>
              <w:tab/>
            </w:r>
            <w:r w:rsidRPr="00B014A9">
              <w:rPr>
                <w:rStyle w:val="Table"/>
                <w:rFonts w:ascii="Times New Roman" w:hAnsi="Times New Roman"/>
                <w:b/>
                <w:bCs/>
                <w:spacing w:val="-2"/>
                <w:sz w:val="24"/>
              </w:rPr>
              <w:fldChar w:fldCharType="begin"/>
            </w:r>
            <w:r w:rsidRPr="00B014A9">
              <w:rPr>
                <w:rStyle w:val="Table"/>
                <w:rFonts w:ascii="Times New Roman" w:hAnsi="Times New Roman"/>
                <w:b/>
                <w:bCs/>
                <w:spacing w:val="-2"/>
                <w:sz w:val="24"/>
              </w:rPr>
              <w:instrText>symbol 111 \f "Wingdings" \s 12</w:instrText>
            </w:r>
            <w:r w:rsidRPr="00B014A9">
              <w:rPr>
                <w:rStyle w:val="Table"/>
                <w:rFonts w:ascii="Times New Roman" w:hAnsi="Times New Roman"/>
                <w:b/>
                <w:bCs/>
                <w:spacing w:val="-2"/>
                <w:sz w:val="24"/>
              </w:rPr>
              <w:fldChar w:fldCharType="separate"/>
            </w:r>
            <w:r w:rsidRPr="00B014A9">
              <w:rPr>
                <w:rStyle w:val="Table"/>
                <w:rFonts w:ascii="Times New Roman" w:hAnsi="Times New Roman"/>
                <w:b/>
                <w:bCs/>
                <w:spacing w:val="-2"/>
                <w:sz w:val="24"/>
              </w:rPr>
              <w:t>o</w:t>
            </w:r>
            <w:r w:rsidRPr="00B014A9">
              <w:rPr>
                <w:rStyle w:val="Table"/>
                <w:rFonts w:ascii="Times New Roman" w:hAnsi="Times New Roman"/>
                <w:b/>
                <w:bCs/>
                <w:spacing w:val="-2"/>
                <w:sz w:val="24"/>
              </w:rPr>
              <w:fldChar w:fldCharType="end"/>
            </w:r>
            <w:r w:rsidRPr="00B014A9">
              <w:rPr>
                <w:rStyle w:val="Table"/>
                <w:rFonts w:ascii="Times New Roman" w:hAnsi="Times New Roman"/>
                <w:b/>
                <w:bCs/>
                <w:spacing w:val="-2"/>
                <w:sz w:val="24"/>
              </w:rPr>
              <w:t xml:space="preserve"> Specially manufactured</w:t>
            </w:r>
          </w:p>
        </w:tc>
      </w:tr>
    </w:tbl>
    <w:p w14:paraId="3FAAC9CD" w14:textId="77777777" w:rsidR="007B586E" w:rsidRPr="00B014A9" w:rsidRDefault="007B586E">
      <w:pPr>
        <w:jc w:val="both"/>
        <w:rPr>
          <w:rStyle w:val="Table"/>
          <w:rFonts w:ascii="Times New Roman" w:hAnsi="Times New Roman"/>
          <w:spacing w:val="-2"/>
          <w:sz w:val="24"/>
        </w:rPr>
      </w:pPr>
    </w:p>
    <w:p w14:paraId="160C9067" w14:textId="77777777" w:rsidR="007B586E" w:rsidRPr="00B014A9" w:rsidRDefault="007B586E">
      <w:pPr>
        <w:jc w:val="both"/>
        <w:rPr>
          <w:rStyle w:val="Table"/>
          <w:rFonts w:ascii="Times New Roman" w:hAnsi="Times New Roman"/>
          <w:iCs/>
          <w:spacing w:val="-2"/>
          <w:sz w:val="24"/>
        </w:rPr>
      </w:pPr>
    </w:p>
    <w:p w14:paraId="7B0C7DAE" w14:textId="77777777" w:rsidR="007B586E" w:rsidRPr="00B014A9" w:rsidRDefault="007B586E">
      <w:pPr>
        <w:jc w:val="both"/>
        <w:rPr>
          <w:rStyle w:val="Table"/>
          <w:rFonts w:ascii="Times New Roman" w:hAnsi="Times New Roman"/>
          <w:iCs/>
          <w:spacing w:val="-2"/>
          <w:sz w:val="24"/>
        </w:rPr>
      </w:pPr>
      <w:r w:rsidRPr="00B014A9">
        <w:rPr>
          <w:rStyle w:val="Table"/>
          <w:rFonts w:ascii="Times New Roman" w:hAnsi="Times New Roman"/>
          <w:iCs/>
          <w:spacing w:val="-2"/>
          <w:sz w:val="24"/>
        </w:rPr>
        <w:t>The following information shall be provided only for equipment not owned by the Bidder.</w:t>
      </w:r>
    </w:p>
    <w:p w14:paraId="293E7A3E" w14:textId="77777777" w:rsidR="007B586E" w:rsidRPr="00B014A9" w:rsidRDefault="007B586E">
      <w:pPr>
        <w:jc w:val="both"/>
        <w:rPr>
          <w:rStyle w:val="Table"/>
          <w:rFonts w:ascii="Times New Roman" w:hAnsi="Times New Roman"/>
          <w:b/>
          <w:bCs/>
          <w:i/>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7B586E" w:rsidRPr="00B014A9" w14:paraId="6906C1F0" w14:textId="77777777" w:rsidTr="00EE3359">
        <w:trPr>
          <w:cantSplit/>
          <w:jc w:val="center"/>
        </w:trPr>
        <w:tc>
          <w:tcPr>
            <w:tcW w:w="1440" w:type="dxa"/>
            <w:tcBorders>
              <w:top w:val="single" w:sz="6" w:space="0" w:color="auto"/>
              <w:left w:val="single" w:sz="6" w:space="0" w:color="auto"/>
            </w:tcBorders>
            <w:shd w:val="clear" w:color="auto" w:fill="D9D9D9"/>
          </w:tcPr>
          <w:p w14:paraId="5CE46414" w14:textId="77777777" w:rsidR="007B586E" w:rsidRPr="00B014A9" w:rsidRDefault="007B586E">
            <w:pPr>
              <w:jc w:val="both"/>
              <w:rPr>
                <w:rStyle w:val="Table"/>
                <w:rFonts w:ascii="Times New Roman" w:hAnsi="Times New Roman"/>
                <w:b/>
                <w:bCs/>
                <w:spacing w:val="-2"/>
                <w:sz w:val="24"/>
              </w:rPr>
            </w:pPr>
            <w:r w:rsidRPr="00B014A9">
              <w:rPr>
                <w:rStyle w:val="Table"/>
                <w:rFonts w:ascii="Times New Roman" w:hAnsi="Times New Roman"/>
                <w:b/>
                <w:bCs/>
                <w:spacing w:val="-2"/>
                <w:sz w:val="24"/>
              </w:rPr>
              <w:t>Owner</w:t>
            </w:r>
          </w:p>
        </w:tc>
        <w:tc>
          <w:tcPr>
            <w:tcW w:w="8100" w:type="dxa"/>
            <w:gridSpan w:val="2"/>
            <w:tcBorders>
              <w:top w:val="single" w:sz="6" w:space="0" w:color="auto"/>
              <w:left w:val="single" w:sz="6" w:space="0" w:color="auto"/>
              <w:right w:val="single" w:sz="6" w:space="0" w:color="auto"/>
            </w:tcBorders>
          </w:tcPr>
          <w:p w14:paraId="40E03F03" w14:textId="77777777" w:rsidR="007B586E" w:rsidRPr="00B014A9" w:rsidRDefault="007B586E">
            <w:pPr>
              <w:jc w:val="both"/>
              <w:rPr>
                <w:rStyle w:val="Table"/>
                <w:rFonts w:ascii="Times New Roman" w:hAnsi="Times New Roman"/>
                <w:b/>
                <w:bCs/>
                <w:spacing w:val="-2"/>
                <w:sz w:val="24"/>
              </w:rPr>
            </w:pPr>
            <w:r w:rsidRPr="00B014A9">
              <w:rPr>
                <w:rStyle w:val="Table"/>
                <w:rFonts w:ascii="Times New Roman" w:hAnsi="Times New Roman"/>
                <w:b/>
                <w:bCs/>
                <w:spacing w:val="-2"/>
                <w:sz w:val="24"/>
              </w:rPr>
              <w:t>Name of owner</w:t>
            </w:r>
          </w:p>
          <w:p w14:paraId="75DE3792" w14:textId="77777777" w:rsidR="007B586E" w:rsidRPr="00B014A9" w:rsidRDefault="007B586E">
            <w:pPr>
              <w:jc w:val="both"/>
              <w:rPr>
                <w:rStyle w:val="Table"/>
                <w:rFonts w:ascii="Times New Roman" w:hAnsi="Times New Roman"/>
                <w:b/>
                <w:bCs/>
                <w:spacing w:val="-2"/>
                <w:sz w:val="24"/>
              </w:rPr>
            </w:pPr>
          </w:p>
        </w:tc>
      </w:tr>
      <w:tr w:rsidR="007B586E" w:rsidRPr="00B014A9" w14:paraId="01C3C4CD" w14:textId="77777777" w:rsidTr="00EE3359">
        <w:trPr>
          <w:cantSplit/>
          <w:jc w:val="center"/>
        </w:trPr>
        <w:tc>
          <w:tcPr>
            <w:tcW w:w="1440" w:type="dxa"/>
            <w:tcBorders>
              <w:left w:val="single" w:sz="6" w:space="0" w:color="auto"/>
            </w:tcBorders>
            <w:shd w:val="clear" w:color="auto" w:fill="D9D9D9"/>
          </w:tcPr>
          <w:p w14:paraId="434B1597" w14:textId="77777777" w:rsidR="007B586E" w:rsidRPr="00B014A9" w:rsidRDefault="007B586E">
            <w:pPr>
              <w:jc w:val="both"/>
              <w:rPr>
                <w:rStyle w:val="Table"/>
                <w:rFonts w:ascii="Times New Roman" w:hAnsi="Times New Roman"/>
                <w:b/>
                <w:bCs/>
                <w:spacing w:val="-2"/>
                <w:sz w:val="24"/>
              </w:rPr>
            </w:pPr>
          </w:p>
        </w:tc>
        <w:tc>
          <w:tcPr>
            <w:tcW w:w="8100" w:type="dxa"/>
            <w:gridSpan w:val="2"/>
            <w:tcBorders>
              <w:top w:val="single" w:sz="6" w:space="0" w:color="auto"/>
              <w:left w:val="single" w:sz="6" w:space="0" w:color="auto"/>
              <w:right w:val="single" w:sz="6" w:space="0" w:color="auto"/>
            </w:tcBorders>
          </w:tcPr>
          <w:p w14:paraId="32880FEF" w14:textId="77777777" w:rsidR="007B586E" w:rsidRPr="00B014A9" w:rsidRDefault="007B586E">
            <w:pPr>
              <w:jc w:val="both"/>
              <w:rPr>
                <w:rStyle w:val="Table"/>
                <w:rFonts w:ascii="Times New Roman" w:hAnsi="Times New Roman"/>
                <w:b/>
                <w:bCs/>
                <w:spacing w:val="-2"/>
                <w:sz w:val="24"/>
              </w:rPr>
            </w:pPr>
            <w:r w:rsidRPr="00B014A9">
              <w:rPr>
                <w:rStyle w:val="Table"/>
                <w:rFonts w:ascii="Times New Roman" w:hAnsi="Times New Roman"/>
                <w:b/>
                <w:bCs/>
                <w:spacing w:val="-2"/>
                <w:sz w:val="24"/>
              </w:rPr>
              <w:t>Address of owner</w:t>
            </w:r>
          </w:p>
          <w:p w14:paraId="28D801A4" w14:textId="77777777" w:rsidR="007B586E" w:rsidRPr="00B014A9" w:rsidRDefault="007B586E">
            <w:pPr>
              <w:jc w:val="both"/>
              <w:rPr>
                <w:rStyle w:val="Table"/>
                <w:rFonts w:ascii="Times New Roman" w:hAnsi="Times New Roman"/>
                <w:b/>
                <w:bCs/>
                <w:spacing w:val="-2"/>
                <w:sz w:val="24"/>
              </w:rPr>
            </w:pPr>
          </w:p>
        </w:tc>
      </w:tr>
      <w:tr w:rsidR="007B586E" w:rsidRPr="00B014A9" w14:paraId="37F95F7C" w14:textId="77777777" w:rsidTr="00EE3359">
        <w:trPr>
          <w:cantSplit/>
          <w:jc w:val="center"/>
        </w:trPr>
        <w:tc>
          <w:tcPr>
            <w:tcW w:w="1440" w:type="dxa"/>
            <w:tcBorders>
              <w:left w:val="single" w:sz="6" w:space="0" w:color="auto"/>
            </w:tcBorders>
            <w:shd w:val="clear" w:color="auto" w:fill="D9D9D9"/>
          </w:tcPr>
          <w:p w14:paraId="4E61A63E" w14:textId="77777777" w:rsidR="007B586E" w:rsidRPr="00B014A9" w:rsidRDefault="007B586E">
            <w:pPr>
              <w:jc w:val="both"/>
              <w:rPr>
                <w:rStyle w:val="Table"/>
                <w:rFonts w:ascii="Times New Roman" w:hAnsi="Times New Roman"/>
                <w:b/>
                <w:bCs/>
                <w:spacing w:val="-2"/>
                <w:sz w:val="24"/>
              </w:rPr>
            </w:pPr>
          </w:p>
        </w:tc>
        <w:tc>
          <w:tcPr>
            <w:tcW w:w="8100" w:type="dxa"/>
            <w:gridSpan w:val="2"/>
            <w:tcBorders>
              <w:left w:val="single" w:sz="6" w:space="0" w:color="auto"/>
              <w:right w:val="single" w:sz="6" w:space="0" w:color="auto"/>
            </w:tcBorders>
          </w:tcPr>
          <w:p w14:paraId="13337417" w14:textId="77777777" w:rsidR="007B586E" w:rsidRPr="00B014A9" w:rsidRDefault="007B586E">
            <w:pPr>
              <w:jc w:val="both"/>
              <w:rPr>
                <w:rStyle w:val="Table"/>
                <w:rFonts w:ascii="Times New Roman" w:hAnsi="Times New Roman"/>
                <w:b/>
                <w:bCs/>
                <w:spacing w:val="-2"/>
                <w:sz w:val="24"/>
              </w:rPr>
            </w:pPr>
          </w:p>
        </w:tc>
      </w:tr>
      <w:tr w:rsidR="007B586E" w:rsidRPr="00B014A9" w14:paraId="1D2216F1" w14:textId="77777777" w:rsidTr="00EE3359">
        <w:trPr>
          <w:cantSplit/>
          <w:jc w:val="center"/>
        </w:trPr>
        <w:tc>
          <w:tcPr>
            <w:tcW w:w="1440" w:type="dxa"/>
            <w:tcBorders>
              <w:left w:val="single" w:sz="6" w:space="0" w:color="auto"/>
            </w:tcBorders>
            <w:shd w:val="clear" w:color="auto" w:fill="D9D9D9"/>
          </w:tcPr>
          <w:p w14:paraId="74D0FCAC" w14:textId="77777777" w:rsidR="007B586E" w:rsidRPr="00B014A9"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14:paraId="107A5084" w14:textId="77777777" w:rsidR="007B586E" w:rsidRPr="00B014A9" w:rsidRDefault="007B586E">
            <w:pPr>
              <w:jc w:val="both"/>
              <w:rPr>
                <w:rStyle w:val="Table"/>
                <w:rFonts w:ascii="Times New Roman" w:hAnsi="Times New Roman"/>
                <w:b/>
                <w:bCs/>
                <w:spacing w:val="-2"/>
                <w:sz w:val="24"/>
              </w:rPr>
            </w:pPr>
            <w:r w:rsidRPr="00B014A9">
              <w:rPr>
                <w:rStyle w:val="Table"/>
                <w:rFonts w:ascii="Times New Roman" w:hAnsi="Times New Roman"/>
                <w:b/>
                <w:bCs/>
                <w:spacing w:val="-2"/>
                <w:sz w:val="24"/>
              </w:rPr>
              <w:t>Telephone</w:t>
            </w:r>
          </w:p>
          <w:p w14:paraId="3F6F9F83" w14:textId="77777777" w:rsidR="007B586E" w:rsidRPr="00B014A9"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14:paraId="384729F9" w14:textId="77777777" w:rsidR="007B586E" w:rsidRPr="00B014A9" w:rsidRDefault="007B586E">
            <w:pPr>
              <w:jc w:val="both"/>
              <w:rPr>
                <w:rStyle w:val="Table"/>
                <w:rFonts w:ascii="Times New Roman" w:hAnsi="Times New Roman"/>
                <w:b/>
                <w:bCs/>
                <w:spacing w:val="-2"/>
                <w:sz w:val="24"/>
              </w:rPr>
            </w:pPr>
            <w:r w:rsidRPr="00B014A9">
              <w:rPr>
                <w:rStyle w:val="Table"/>
                <w:rFonts w:ascii="Times New Roman" w:hAnsi="Times New Roman"/>
                <w:b/>
                <w:bCs/>
                <w:spacing w:val="-2"/>
                <w:sz w:val="24"/>
              </w:rPr>
              <w:t>Contact name and title</w:t>
            </w:r>
          </w:p>
        </w:tc>
      </w:tr>
      <w:tr w:rsidR="007B586E" w:rsidRPr="00B014A9" w14:paraId="638696E5" w14:textId="77777777" w:rsidTr="00EE3359">
        <w:trPr>
          <w:cantSplit/>
          <w:jc w:val="center"/>
        </w:trPr>
        <w:tc>
          <w:tcPr>
            <w:tcW w:w="1440" w:type="dxa"/>
            <w:tcBorders>
              <w:left w:val="single" w:sz="6" w:space="0" w:color="auto"/>
            </w:tcBorders>
            <w:shd w:val="clear" w:color="auto" w:fill="D9D9D9"/>
          </w:tcPr>
          <w:p w14:paraId="3FD6DB17" w14:textId="77777777" w:rsidR="007B586E" w:rsidRPr="00B014A9"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14:paraId="309FDC65" w14:textId="77777777" w:rsidR="007B586E" w:rsidRPr="00B014A9" w:rsidRDefault="007B586E">
            <w:pPr>
              <w:jc w:val="both"/>
              <w:rPr>
                <w:rStyle w:val="Table"/>
                <w:rFonts w:ascii="Times New Roman" w:hAnsi="Times New Roman"/>
                <w:b/>
                <w:bCs/>
                <w:spacing w:val="-2"/>
                <w:sz w:val="24"/>
              </w:rPr>
            </w:pPr>
            <w:r w:rsidRPr="00B014A9">
              <w:rPr>
                <w:rStyle w:val="Table"/>
                <w:rFonts w:ascii="Times New Roman" w:hAnsi="Times New Roman"/>
                <w:b/>
                <w:bCs/>
                <w:spacing w:val="-2"/>
                <w:sz w:val="24"/>
              </w:rPr>
              <w:t>Fax</w:t>
            </w:r>
          </w:p>
          <w:p w14:paraId="7FD6DCC3" w14:textId="77777777" w:rsidR="007B586E" w:rsidRPr="00B014A9"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14:paraId="70E02F61" w14:textId="77777777" w:rsidR="007B586E" w:rsidRPr="00B014A9" w:rsidRDefault="007B586E">
            <w:pPr>
              <w:jc w:val="both"/>
              <w:rPr>
                <w:rStyle w:val="Table"/>
                <w:rFonts w:ascii="Times New Roman" w:hAnsi="Times New Roman"/>
                <w:b/>
                <w:bCs/>
                <w:spacing w:val="-2"/>
                <w:sz w:val="24"/>
              </w:rPr>
            </w:pPr>
            <w:r w:rsidRPr="00B014A9">
              <w:rPr>
                <w:rStyle w:val="Table"/>
                <w:rFonts w:ascii="Times New Roman" w:hAnsi="Times New Roman"/>
                <w:b/>
                <w:bCs/>
                <w:spacing w:val="-2"/>
                <w:sz w:val="24"/>
              </w:rPr>
              <w:t>Telex</w:t>
            </w:r>
          </w:p>
        </w:tc>
      </w:tr>
      <w:tr w:rsidR="007B586E" w:rsidRPr="00B014A9" w14:paraId="2960CCB2" w14:textId="77777777" w:rsidTr="00EE3359">
        <w:trPr>
          <w:cantSplit/>
          <w:jc w:val="center"/>
        </w:trPr>
        <w:tc>
          <w:tcPr>
            <w:tcW w:w="1440" w:type="dxa"/>
            <w:tcBorders>
              <w:top w:val="single" w:sz="6" w:space="0" w:color="auto"/>
              <w:left w:val="single" w:sz="6" w:space="0" w:color="auto"/>
            </w:tcBorders>
            <w:shd w:val="clear" w:color="auto" w:fill="D9D9D9"/>
          </w:tcPr>
          <w:p w14:paraId="3D57B65E" w14:textId="77777777" w:rsidR="007B586E" w:rsidRPr="00B014A9" w:rsidRDefault="007B586E">
            <w:pPr>
              <w:jc w:val="both"/>
              <w:rPr>
                <w:rStyle w:val="Table"/>
                <w:rFonts w:ascii="Times New Roman" w:hAnsi="Times New Roman"/>
                <w:b/>
                <w:bCs/>
                <w:spacing w:val="-2"/>
                <w:sz w:val="24"/>
              </w:rPr>
            </w:pPr>
            <w:r w:rsidRPr="00B014A9">
              <w:rPr>
                <w:rStyle w:val="Table"/>
                <w:rFonts w:ascii="Times New Roman" w:hAnsi="Times New Roman"/>
                <w:b/>
                <w:bCs/>
                <w:spacing w:val="-2"/>
                <w:sz w:val="24"/>
              </w:rPr>
              <w:t>Agreements</w:t>
            </w:r>
          </w:p>
        </w:tc>
        <w:tc>
          <w:tcPr>
            <w:tcW w:w="8100" w:type="dxa"/>
            <w:gridSpan w:val="2"/>
            <w:tcBorders>
              <w:top w:val="single" w:sz="6" w:space="0" w:color="auto"/>
              <w:left w:val="single" w:sz="6" w:space="0" w:color="auto"/>
              <w:right w:val="single" w:sz="6" w:space="0" w:color="auto"/>
            </w:tcBorders>
          </w:tcPr>
          <w:p w14:paraId="68FC128E" w14:textId="77777777" w:rsidR="007B586E" w:rsidRPr="00B014A9" w:rsidRDefault="007B586E">
            <w:pPr>
              <w:jc w:val="both"/>
              <w:rPr>
                <w:rStyle w:val="Table"/>
                <w:rFonts w:ascii="Times New Roman" w:hAnsi="Times New Roman"/>
                <w:b/>
                <w:bCs/>
                <w:spacing w:val="-2"/>
                <w:sz w:val="24"/>
              </w:rPr>
            </w:pPr>
            <w:r w:rsidRPr="00B014A9">
              <w:rPr>
                <w:rStyle w:val="Table"/>
                <w:rFonts w:ascii="Times New Roman" w:hAnsi="Times New Roman"/>
                <w:b/>
                <w:bCs/>
                <w:spacing w:val="-2"/>
                <w:sz w:val="24"/>
              </w:rPr>
              <w:t>Details of rental / lease / manufacture agreements specific to the project</w:t>
            </w:r>
          </w:p>
        </w:tc>
      </w:tr>
      <w:tr w:rsidR="007B586E" w:rsidRPr="00B014A9" w14:paraId="4A2FD6C2" w14:textId="77777777" w:rsidTr="00EE3359">
        <w:trPr>
          <w:cantSplit/>
          <w:jc w:val="center"/>
        </w:trPr>
        <w:tc>
          <w:tcPr>
            <w:tcW w:w="1440" w:type="dxa"/>
            <w:tcBorders>
              <w:top w:val="dotted" w:sz="4" w:space="0" w:color="auto"/>
              <w:left w:val="single" w:sz="6" w:space="0" w:color="auto"/>
              <w:bottom w:val="dotted" w:sz="4" w:space="0" w:color="auto"/>
            </w:tcBorders>
            <w:shd w:val="clear" w:color="auto" w:fill="D9D9D9"/>
          </w:tcPr>
          <w:p w14:paraId="01998CDA" w14:textId="77777777" w:rsidR="007B586E" w:rsidRPr="00B014A9" w:rsidRDefault="007B586E">
            <w:pPr>
              <w:jc w:val="both"/>
              <w:rPr>
                <w:rStyle w:val="Table"/>
                <w:rFonts w:ascii="Times New Roman" w:hAnsi="Times New Roman"/>
                <w:b/>
                <w:bCs/>
                <w:spacing w:val="-2"/>
                <w:sz w:val="24"/>
              </w:rPr>
            </w:pPr>
          </w:p>
        </w:tc>
        <w:tc>
          <w:tcPr>
            <w:tcW w:w="8100" w:type="dxa"/>
            <w:gridSpan w:val="2"/>
            <w:tcBorders>
              <w:top w:val="dotted" w:sz="4" w:space="0" w:color="auto"/>
              <w:left w:val="single" w:sz="6" w:space="0" w:color="auto"/>
              <w:bottom w:val="dotted" w:sz="4" w:space="0" w:color="auto"/>
              <w:right w:val="single" w:sz="6" w:space="0" w:color="auto"/>
            </w:tcBorders>
          </w:tcPr>
          <w:p w14:paraId="7ABD45E8" w14:textId="77777777" w:rsidR="007B586E" w:rsidRPr="00B014A9" w:rsidRDefault="007B586E">
            <w:pPr>
              <w:jc w:val="both"/>
              <w:rPr>
                <w:rStyle w:val="Table"/>
                <w:rFonts w:ascii="Times New Roman" w:hAnsi="Times New Roman"/>
                <w:b/>
                <w:bCs/>
                <w:spacing w:val="-2"/>
                <w:sz w:val="24"/>
              </w:rPr>
            </w:pPr>
          </w:p>
        </w:tc>
      </w:tr>
      <w:tr w:rsidR="007B586E" w:rsidRPr="00B014A9" w14:paraId="7B864DA1" w14:textId="77777777" w:rsidTr="00EE3359">
        <w:trPr>
          <w:cantSplit/>
          <w:jc w:val="center"/>
        </w:trPr>
        <w:tc>
          <w:tcPr>
            <w:tcW w:w="1440" w:type="dxa"/>
            <w:tcBorders>
              <w:left w:val="single" w:sz="6" w:space="0" w:color="auto"/>
              <w:bottom w:val="single" w:sz="6" w:space="0" w:color="auto"/>
            </w:tcBorders>
            <w:shd w:val="clear" w:color="auto" w:fill="D9D9D9"/>
          </w:tcPr>
          <w:p w14:paraId="284EB110" w14:textId="77777777" w:rsidR="007B586E" w:rsidRPr="00B014A9" w:rsidRDefault="007B586E">
            <w:pPr>
              <w:jc w:val="both"/>
              <w:rPr>
                <w:rStyle w:val="Table"/>
                <w:rFonts w:ascii="Times New Roman" w:hAnsi="Times New Roman"/>
                <w:b/>
                <w:bCs/>
                <w:spacing w:val="-2"/>
                <w:sz w:val="24"/>
              </w:rPr>
            </w:pPr>
          </w:p>
        </w:tc>
        <w:tc>
          <w:tcPr>
            <w:tcW w:w="8100" w:type="dxa"/>
            <w:gridSpan w:val="2"/>
            <w:tcBorders>
              <w:left w:val="single" w:sz="6" w:space="0" w:color="auto"/>
              <w:bottom w:val="single" w:sz="6" w:space="0" w:color="auto"/>
              <w:right w:val="single" w:sz="6" w:space="0" w:color="auto"/>
            </w:tcBorders>
          </w:tcPr>
          <w:p w14:paraId="6DEB6B75" w14:textId="77777777" w:rsidR="007B586E" w:rsidRPr="00B014A9" w:rsidRDefault="007B586E">
            <w:pPr>
              <w:jc w:val="both"/>
              <w:rPr>
                <w:rStyle w:val="Table"/>
                <w:rFonts w:ascii="Times New Roman" w:hAnsi="Times New Roman"/>
                <w:b/>
                <w:bCs/>
                <w:spacing w:val="-2"/>
                <w:sz w:val="24"/>
              </w:rPr>
            </w:pPr>
          </w:p>
        </w:tc>
      </w:tr>
    </w:tbl>
    <w:p w14:paraId="6A5D0981" w14:textId="77777777" w:rsidR="007B586E" w:rsidRPr="00B014A9" w:rsidRDefault="007B586E">
      <w:pPr>
        <w:rPr>
          <w:rFonts w:ascii="Arial" w:hAnsi="Arial" w:cs="Arial"/>
        </w:rPr>
      </w:pPr>
    </w:p>
    <w:p w14:paraId="0E4288FC" w14:textId="77777777" w:rsidR="007B586E" w:rsidRPr="00B014A9" w:rsidRDefault="007B586E">
      <w:pPr>
        <w:pStyle w:val="Subtitle"/>
        <w:spacing w:after="120"/>
        <w:ind w:left="180" w:right="288"/>
        <w:jc w:val="left"/>
        <w:rPr>
          <w:rFonts w:cs="Arial"/>
          <w:sz w:val="20"/>
        </w:rPr>
      </w:pPr>
      <w:r w:rsidRPr="00B014A9">
        <w:br w:type="page"/>
      </w:r>
    </w:p>
    <w:p w14:paraId="298DED56" w14:textId="77777777" w:rsidR="007B586E" w:rsidRPr="00B014A9" w:rsidRDefault="007B586E">
      <w:pPr>
        <w:pStyle w:val="S4-header1"/>
        <w:rPr>
          <w:highlight w:val="yellow"/>
        </w:rPr>
      </w:pPr>
      <w:bookmarkStart w:id="482" w:name="_Toc197160043"/>
      <w:r w:rsidRPr="00B014A9">
        <w:lastRenderedPageBreak/>
        <w:t>Bidder’s Qualification</w:t>
      </w:r>
      <w:bookmarkEnd w:id="482"/>
    </w:p>
    <w:p w14:paraId="44D6C226" w14:textId="77777777" w:rsidR="007B586E" w:rsidRPr="00B014A9" w:rsidRDefault="007B586E">
      <w:pPr>
        <w:jc w:val="both"/>
      </w:pPr>
      <w:r w:rsidRPr="00B014A9">
        <w:t>To establish its qualifications to perform the contract in accordance with Section III (Evaluation and Qualification Criteria) the Bidder shall provide the information requested in the corresponding Information Sheets included hereunder</w:t>
      </w:r>
    </w:p>
    <w:p w14:paraId="7DE317B3" w14:textId="77777777" w:rsidR="007B586E" w:rsidRPr="00B014A9" w:rsidRDefault="007B586E">
      <w:pPr>
        <w:pStyle w:val="SectionVHeader"/>
        <w:ind w:left="180"/>
        <w:jc w:val="left"/>
        <w:rPr>
          <w:sz w:val="20"/>
          <w:lang w:val="en-US"/>
        </w:rPr>
      </w:pPr>
    </w:p>
    <w:p w14:paraId="0C111D73" w14:textId="77777777" w:rsidR="007B586E" w:rsidRPr="00B014A9" w:rsidRDefault="007B586E">
      <w:pPr>
        <w:jc w:val="center"/>
        <w:rPr>
          <w:rStyle w:val="Table"/>
          <w:rFonts w:ascii="Times New Roman" w:hAnsi="Times New Roman"/>
          <w:b/>
          <w:spacing w:val="-2"/>
          <w:sz w:val="24"/>
        </w:rPr>
      </w:pPr>
      <w:r w:rsidRPr="00B014A9">
        <w:br w:type="page"/>
      </w:r>
      <w:bookmarkStart w:id="483" w:name="_Toc78273052"/>
      <w:bookmarkStart w:id="484" w:name="_Toc108950346"/>
      <w:bookmarkEnd w:id="454"/>
      <w:r w:rsidRPr="00B014A9">
        <w:rPr>
          <w:rStyle w:val="Table"/>
          <w:rFonts w:ascii="Times New Roman" w:hAnsi="Times New Roman"/>
          <w:b/>
          <w:spacing w:val="-2"/>
          <w:sz w:val="24"/>
        </w:rPr>
        <w:lastRenderedPageBreak/>
        <w:t>Form ELI 1.1</w:t>
      </w:r>
    </w:p>
    <w:p w14:paraId="07A37C27" w14:textId="77777777" w:rsidR="007B586E" w:rsidRPr="00B014A9" w:rsidRDefault="007B586E">
      <w:pPr>
        <w:pStyle w:val="S4-Header2"/>
      </w:pPr>
      <w:bookmarkStart w:id="485" w:name="_Toc125871309"/>
      <w:bookmarkStart w:id="486" w:name="_Toc127160593"/>
      <w:bookmarkStart w:id="487" w:name="_Toc138144065"/>
      <w:bookmarkStart w:id="488" w:name="_Toc197160044"/>
      <w:r w:rsidRPr="00B014A9">
        <w:t>Bidder Information Sheet</w:t>
      </w:r>
      <w:bookmarkEnd w:id="485"/>
      <w:bookmarkEnd w:id="486"/>
      <w:bookmarkEnd w:id="487"/>
      <w:bookmarkEnd w:id="488"/>
    </w:p>
    <w:bookmarkEnd w:id="483"/>
    <w:bookmarkEnd w:id="484"/>
    <w:p w14:paraId="25DEA090" w14:textId="77777777" w:rsidR="007B586E" w:rsidRPr="00B014A9" w:rsidRDefault="007B586E" w:rsidP="005139DE">
      <w:pPr>
        <w:ind w:right="72"/>
        <w:jc w:val="right"/>
      </w:pPr>
      <w:r w:rsidRPr="00B014A9">
        <w:t>Date:  ______________________</w:t>
      </w:r>
    </w:p>
    <w:p w14:paraId="68C27739" w14:textId="77777777" w:rsidR="007B586E" w:rsidRPr="00B014A9" w:rsidRDefault="007B586E" w:rsidP="005139DE">
      <w:pPr>
        <w:ind w:right="72"/>
        <w:jc w:val="right"/>
      </w:pPr>
      <w:r w:rsidRPr="00B014A9">
        <w:t>Bidding No.: ________________</w:t>
      </w:r>
    </w:p>
    <w:p w14:paraId="0764A76B" w14:textId="77777777" w:rsidR="007B586E" w:rsidRPr="00B014A9" w:rsidRDefault="005139DE" w:rsidP="005139DE">
      <w:pPr>
        <w:ind w:right="72"/>
        <w:jc w:val="center"/>
      </w:pPr>
      <w:r w:rsidRPr="00B014A9">
        <w:t xml:space="preserve">                                                                                             </w:t>
      </w:r>
      <w:r w:rsidR="007B586E" w:rsidRPr="00B014A9">
        <w:t>Invitation for Bid No.: ________</w:t>
      </w:r>
    </w:p>
    <w:p w14:paraId="3B7761F4" w14:textId="77777777" w:rsidR="007B586E" w:rsidRPr="00B014A9" w:rsidRDefault="007B586E" w:rsidP="005139DE">
      <w:pPr>
        <w:ind w:right="72"/>
        <w:jc w:val="right"/>
      </w:pPr>
      <w:r w:rsidRPr="00B014A9">
        <w:t>Page ________ of _______ pages</w:t>
      </w:r>
    </w:p>
    <w:p w14:paraId="6DF59C50" w14:textId="77777777" w:rsidR="007B586E" w:rsidRPr="00B014A9" w:rsidRDefault="007B586E" w:rsidP="005139DE">
      <w:pPr>
        <w:pStyle w:val="SectionVHeader"/>
        <w:jc w:val="right"/>
        <w:rPr>
          <w:rStyle w:val="Table"/>
          <w:rFonts w:cs="Arial"/>
          <w:spacing w:val="-2"/>
          <w:szCs w:val="24"/>
          <w:lang w:val="en-US"/>
        </w:rPr>
      </w:pPr>
    </w:p>
    <w:tbl>
      <w:tblPr>
        <w:tblW w:w="0" w:type="auto"/>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7B586E" w:rsidRPr="00B014A9" w14:paraId="49CACAAA" w14:textId="77777777">
        <w:trPr>
          <w:cantSplit/>
          <w:trHeight w:val="440"/>
        </w:trPr>
        <w:tc>
          <w:tcPr>
            <w:tcW w:w="9180" w:type="dxa"/>
            <w:tcBorders>
              <w:bottom w:val="nil"/>
            </w:tcBorders>
          </w:tcPr>
          <w:p w14:paraId="027A9EA1" w14:textId="77777777" w:rsidR="007B586E" w:rsidRPr="00B014A9" w:rsidRDefault="007B586E">
            <w:pPr>
              <w:suppressAutoHyphens/>
              <w:spacing w:before="40" w:after="40"/>
              <w:ind w:left="360" w:hanging="360"/>
            </w:pPr>
            <w:r w:rsidRPr="00B014A9">
              <w:rPr>
                <w:spacing w:val="-2"/>
              </w:rPr>
              <w:t>1.  Bidder’s</w:t>
            </w:r>
            <w:r w:rsidRPr="00B014A9">
              <w:t xml:space="preserve"> Legal Name </w:t>
            </w:r>
          </w:p>
          <w:p w14:paraId="352439D1" w14:textId="77777777" w:rsidR="007B586E" w:rsidRPr="00B014A9" w:rsidRDefault="007B586E">
            <w:pPr>
              <w:spacing w:before="40" w:after="40"/>
            </w:pPr>
          </w:p>
        </w:tc>
      </w:tr>
      <w:tr w:rsidR="007B586E" w:rsidRPr="00B014A9" w14:paraId="29C9500C" w14:textId="77777777">
        <w:trPr>
          <w:cantSplit/>
          <w:trHeight w:val="674"/>
        </w:trPr>
        <w:tc>
          <w:tcPr>
            <w:tcW w:w="9180" w:type="dxa"/>
            <w:tcBorders>
              <w:left w:val="single" w:sz="4" w:space="0" w:color="auto"/>
            </w:tcBorders>
          </w:tcPr>
          <w:p w14:paraId="03CDAE08" w14:textId="77777777" w:rsidR="007B586E" w:rsidRPr="00B014A9" w:rsidRDefault="007B586E">
            <w:pPr>
              <w:suppressAutoHyphens/>
              <w:spacing w:before="40" w:after="40"/>
              <w:ind w:left="360" w:hanging="360"/>
              <w:rPr>
                <w:spacing w:val="-2"/>
              </w:rPr>
            </w:pPr>
            <w:r w:rsidRPr="00B014A9">
              <w:rPr>
                <w:spacing w:val="-2"/>
              </w:rPr>
              <w:t>2.  In case of JV, legal name of each party:</w:t>
            </w:r>
          </w:p>
          <w:p w14:paraId="049A2D52" w14:textId="77777777" w:rsidR="007B586E" w:rsidRPr="00B014A9" w:rsidRDefault="007B586E">
            <w:pPr>
              <w:suppressAutoHyphens/>
              <w:spacing w:before="40" w:after="40"/>
              <w:rPr>
                <w:spacing w:val="-2"/>
              </w:rPr>
            </w:pPr>
          </w:p>
        </w:tc>
      </w:tr>
      <w:tr w:rsidR="007B586E" w:rsidRPr="00B014A9" w14:paraId="39812757" w14:textId="77777777">
        <w:trPr>
          <w:cantSplit/>
          <w:trHeight w:val="674"/>
        </w:trPr>
        <w:tc>
          <w:tcPr>
            <w:tcW w:w="9180" w:type="dxa"/>
            <w:tcBorders>
              <w:left w:val="single" w:sz="4" w:space="0" w:color="auto"/>
            </w:tcBorders>
          </w:tcPr>
          <w:p w14:paraId="2B10AB1C" w14:textId="77777777" w:rsidR="007B586E" w:rsidRPr="00B014A9" w:rsidRDefault="007B586E">
            <w:pPr>
              <w:suppressAutoHyphens/>
              <w:spacing w:before="40" w:after="40"/>
            </w:pPr>
            <w:r w:rsidRPr="00B014A9">
              <w:t>3.  Bidder’s</w:t>
            </w:r>
            <w:r w:rsidRPr="00B014A9">
              <w:rPr>
                <w:spacing w:val="-2"/>
              </w:rPr>
              <w:t xml:space="preserve"> actual or intended Country of Registration:</w:t>
            </w:r>
          </w:p>
        </w:tc>
      </w:tr>
      <w:tr w:rsidR="007B586E" w:rsidRPr="00B014A9" w14:paraId="63C34496" w14:textId="77777777">
        <w:trPr>
          <w:cantSplit/>
          <w:trHeight w:val="674"/>
        </w:trPr>
        <w:tc>
          <w:tcPr>
            <w:tcW w:w="9180" w:type="dxa"/>
            <w:tcBorders>
              <w:left w:val="single" w:sz="4" w:space="0" w:color="auto"/>
            </w:tcBorders>
          </w:tcPr>
          <w:p w14:paraId="2ACF0A1A" w14:textId="77777777" w:rsidR="007B586E" w:rsidRPr="00B014A9" w:rsidRDefault="007B586E">
            <w:pPr>
              <w:suppressAutoHyphens/>
              <w:spacing w:before="40" w:after="40"/>
              <w:rPr>
                <w:spacing w:val="-2"/>
              </w:rPr>
            </w:pPr>
            <w:r w:rsidRPr="00B014A9">
              <w:rPr>
                <w:spacing w:val="-2"/>
              </w:rPr>
              <w:t xml:space="preserve">4.  Bidder’s Year of Registration: </w:t>
            </w:r>
          </w:p>
        </w:tc>
      </w:tr>
      <w:tr w:rsidR="007B586E" w:rsidRPr="00B014A9" w14:paraId="18FE2C5E" w14:textId="77777777">
        <w:trPr>
          <w:cantSplit/>
        </w:trPr>
        <w:tc>
          <w:tcPr>
            <w:tcW w:w="9180" w:type="dxa"/>
            <w:tcBorders>
              <w:left w:val="single" w:sz="4" w:space="0" w:color="auto"/>
            </w:tcBorders>
          </w:tcPr>
          <w:p w14:paraId="552B10B9" w14:textId="77777777" w:rsidR="007B586E" w:rsidRPr="00B014A9" w:rsidRDefault="007B586E">
            <w:pPr>
              <w:suppressAutoHyphens/>
              <w:spacing w:before="40" w:after="40"/>
              <w:rPr>
                <w:spacing w:val="-2"/>
              </w:rPr>
            </w:pPr>
            <w:r w:rsidRPr="00B014A9">
              <w:rPr>
                <w:spacing w:val="-2"/>
              </w:rPr>
              <w:t>5.  Bidder’s Legal Address in Country of Registration:</w:t>
            </w:r>
          </w:p>
          <w:p w14:paraId="702D6810" w14:textId="77777777" w:rsidR="007B586E" w:rsidRPr="00B014A9" w:rsidRDefault="007B586E">
            <w:pPr>
              <w:suppressAutoHyphens/>
              <w:spacing w:before="40" w:after="40"/>
              <w:rPr>
                <w:spacing w:val="-2"/>
              </w:rPr>
            </w:pPr>
          </w:p>
        </w:tc>
      </w:tr>
      <w:tr w:rsidR="007B586E" w:rsidRPr="00B014A9" w14:paraId="04B91396" w14:textId="77777777">
        <w:trPr>
          <w:cantSplit/>
        </w:trPr>
        <w:tc>
          <w:tcPr>
            <w:tcW w:w="9180" w:type="dxa"/>
          </w:tcPr>
          <w:p w14:paraId="69F8E40B" w14:textId="77777777" w:rsidR="007B586E" w:rsidRPr="00B014A9" w:rsidRDefault="007B586E">
            <w:pPr>
              <w:pStyle w:val="Outline"/>
              <w:suppressAutoHyphens/>
              <w:spacing w:before="120" w:after="40"/>
              <w:rPr>
                <w:rFonts w:ascii="Times New Roman" w:hAnsi="Times New Roman"/>
                <w:spacing w:val="-2"/>
                <w:kern w:val="0"/>
                <w:sz w:val="24"/>
                <w:szCs w:val="24"/>
              </w:rPr>
            </w:pPr>
            <w:r w:rsidRPr="00B014A9">
              <w:rPr>
                <w:rFonts w:ascii="Times New Roman" w:hAnsi="Times New Roman"/>
                <w:spacing w:val="-2"/>
                <w:kern w:val="0"/>
                <w:sz w:val="24"/>
                <w:szCs w:val="24"/>
              </w:rPr>
              <w:t>6.  Bidder’s Authorized Representative Information</w:t>
            </w:r>
          </w:p>
          <w:p w14:paraId="0C51684B" w14:textId="77777777" w:rsidR="007B586E" w:rsidRPr="00B014A9" w:rsidRDefault="007B586E">
            <w:pPr>
              <w:pStyle w:val="Outline1"/>
              <w:keepNext w:val="0"/>
              <w:tabs>
                <w:tab w:val="clear" w:pos="360"/>
              </w:tabs>
              <w:suppressAutoHyphens/>
              <w:spacing w:before="120" w:after="40"/>
              <w:rPr>
                <w:spacing w:val="-2"/>
                <w:kern w:val="0"/>
                <w:szCs w:val="24"/>
              </w:rPr>
            </w:pPr>
            <w:r w:rsidRPr="00B014A9">
              <w:rPr>
                <w:spacing w:val="-2"/>
                <w:kern w:val="0"/>
                <w:szCs w:val="24"/>
              </w:rPr>
              <w:t xml:space="preserve">     Name:</w:t>
            </w:r>
          </w:p>
          <w:p w14:paraId="2A1AC71C" w14:textId="77777777" w:rsidR="007B586E" w:rsidRPr="00B014A9" w:rsidRDefault="007B586E">
            <w:pPr>
              <w:suppressAutoHyphens/>
              <w:spacing w:before="120" w:after="40"/>
              <w:rPr>
                <w:spacing w:val="-2"/>
              </w:rPr>
            </w:pPr>
            <w:r w:rsidRPr="00B014A9">
              <w:rPr>
                <w:spacing w:val="-2"/>
              </w:rPr>
              <w:t xml:space="preserve">     Address:</w:t>
            </w:r>
          </w:p>
          <w:p w14:paraId="60554A0C" w14:textId="77777777" w:rsidR="007B586E" w:rsidRPr="00B014A9" w:rsidRDefault="007B586E">
            <w:pPr>
              <w:suppressAutoHyphens/>
              <w:spacing w:before="120" w:after="40"/>
              <w:rPr>
                <w:spacing w:val="-2"/>
              </w:rPr>
            </w:pPr>
            <w:r w:rsidRPr="00B014A9">
              <w:rPr>
                <w:spacing w:val="-2"/>
              </w:rPr>
              <w:t xml:space="preserve">     Telephone/Fax numbers:</w:t>
            </w:r>
          </w:p>
          <w:p w14:paraId="43069623" w14:textId="77777777" w:rsidR="007B586E" w:rsidRPr="00B014A9" w:rsidRDefault="007B586E">
            <w:pPr>
              <w:suppressAutoHyphens/>
              <w:spacing w:before="120" w:after="40"/>
              <w:rPr>
                <w:spacing w:val="-2"/>
              </w:rPr>
            </w:pPr>
            <w:r w:rsidRPr="00B014A9">
              <w:rPr>
                <w:spacing w:val="-2"/>
              </w:rPr>
              <w:t xml:space="preserve">     Email Address:</w:t>
            </w:r>
          </w:p>
          <w:p w14:paraId="6EBA8624" w14:textId="77777777" w:rsidR="007B586E" w:rsidRPr="00B014A9" w:rsidRDefault="007B586E">
            <w:pPr>
              <w:suppressAutoHyphens/>
              <w:spacing w:before="120" w:after="40"/>
              <w:rPr>
                <w:spacing w:val="-2"/>
              </w:rPr>
            </w:pPr>
          </w:p>
        </w:tc>
      </w:tr>
      <w:tr w:rsidR="007B586E" w:rsidRPr="00B014A9" w14:paraId="320591A8" w14:textId="77777777">
        <w:trPr>
          <w:cantSplit/>
        </w:trPr>
        <w:tc>
          <w:tcPr>
            <w:tcW w:w="9180" w:type="dxa"/>
          </w:tcPr>
          <w:p w14:paraId="4B310263" w14:textId="77777777" w:rsidR="007B586E" w:rsidRPr="00B014A9" w:rsidRDefault="007B586E">
            <w:pPr>
              <w:ind w:left="342" w:hanging="342"/>
            </w:pPr>
            <w:r w:rsidRPr="00B014A9">
              <w:t xml:space="preserve">7. </w:t>
            </w:r>
            <w:r w:rsidRPr="00B014A9">
              <w:tab/>
              <w:t>Attached are copies of original documents of:</w:t>
            </w:r>
          </w:p>
          <w:p w14:paraId="32355FD7" w14:textId="77777777" w:rsidR="007B586E" w:rsidRPr="00B014A9" w:rsidRDefault="007B586E">
            <w:pPr>
              <w:suppressAutoHyphens/>
              <w:rPr>
                <w:spacing w:val="-2"/>
              </w:rPr>
            </w:pPr>
            <w:r w:rsidRPr="00B014A9">
              <w:rPr>
                <w:spacing w:val="-2"/>
                <w:sz w:val="32"/>
              </w:rPr>
              <w:sym w:font="Symbol" w:char="F0F0"/>
            </w:r>
            <w:r w:rsidRPr="00B014A9">
              <w:rPr>
                <w:rFonts w:ascii="MT Extra" w:hAnsi="MT Extra"/>
                <w:spacing w:val="-2"/>
                <w:sz w:val="32"/>
              </w:rPr>
              <w:tab/>
            </w:r>
            <w:r w:rsidRPr="00B014A9">
              <w:rPr>
                <w:spacing w:val="-2"/>
              </w:rPr>
              <w:t>Articles of Incorporation or Registration of firm named in 1, above, in accordance with ITB Sub-Clauses 4.1 and 4.2.</w:t>
            </w:r>
          </w:p>
          <w:p w14:paraId="44AA86B5" w14:textId="77777777" w:rsidR="007B586E" w:rsidRPr="00B014A9" w:rsidRDefault="007B586E" w:rsidP="009E7AD5">
            <w:pPr>
              <w:numPr>
                <w:ilvl w:val="0"/>
                <w:numId w:val="19"/>
              </w:numPr>
              <w:suppressAutoHyphens/>
              <w:rPr>
                <w:spacing w:val="-2"/>
              </w:rPr>
            </w:pPr>
            <w:r w:rsidRPr="00B014A9">
              <w:rPr>
                <w:spacing w:val="-2"/>
              </w:rPr>
              <w:t xml:space="preserve">In case of </w:t>
            </w:r>
            <w:r w:rsidR="0049153D" w:rsidRPr="00B014A9">
              <w:rPr>
                <w:spacing w:val="-2"/>
              </w:rPr>
              <w:t>JV</w:t>
            </w:r>
            <w:r w:rsidRPr="00B014A9">
              <w:rPr>
                <w:spacing w:val="-2"/>
              </w:rPr>
              <w:t xml:space="preserve">, letter of intent to form </w:t>
            </w:r>
            <w:r w:rsidR="0049153D" w:rsidRPr="00B014A9">
              <w:rPr>
                <w:spacing w:val="-2"/>
              </w:rPr>
              <w:t>JV</w:t>
            </w:r>
            <w:r w:rsidRPr="00B014A9">
              <w:rPr>
                <w:spacing w:val="-2"/>
              </w:rPr>
              <w:t xml:space="preserve"> </w:t>
            </w:r>
            <w:r w:rsidRPr="00B014A9">
              <w:t>including a draft agreement</w:t>
            </w:r>
            <w:r w:rsidRPr="00B014A9">
              <w:rPr>
                <w:spacing w:val="-2"/>
              </w:rPr>
              <w:t xml:space="preserve">, or </w:t>
            </w:r>
            <w:r w:rsidR="0049153D" w:rsidRPr="00B014A9">
              <w:rPr>
                <w:spacing w:val="-2"/>
              </w:rPr>
              <w:t>JV</w:t>
            </w:r>
            <w:r w:rsidRPr="00B014A9">
              <w:rPr>
                <w:spacing w:val="-2"/>
              </w:rPr>
              <w:t xml:space="preserve"> agreement, in accordance with ITB Sub-Clauses 4.1</w:t>
            </w:r>
          </w:p>
          <w:p w14:paraId="5CFEB228" w14:textId="77777777" w:rsidR="007B586E" w:rsidRPr="00B014A9" w:rsidRDefault="007B586E" w:rsidP="009E7AD5">
            <w:pPr>
              <w:numPr>
                <w:ilvl w:val="0"/>
                <w:numId w:val="19"/>
              </w:numPr>
              <w:suppressAutoHyphens/>
              <w:rPr>
                <w:spacing w:val="-2"/>
              </w:rPr>
            </w:pPr>
            <w:r w:rsidRPr="00B014A9">
              <w:rPr>
                <w:spacing w:val="-2"/>
              </w:rPr>
              <w:t xml:space="preserve">In case of government owned entity from the </w:t>
            </w:r>
            <w:r w:rsidR="00283744" w:rsidRPr="00B014A9">
              <w:rPr>
                <w:spacing w:val="-2"/>
              </w:rPr>
              <w:t>Employer</w:t>
            </w:r>
            <w:r w:rsidRPr="00B014A9">
              <w:rPr>
                <w:spacing w:val="-2"/>
              </w:rPr>
              <w:t>’s country, documents establishing legal and financial autonomy and compliance with the principles of commercial law, in accordance with ITB Sub-Clause 4.5.</w:t>
            </w:r>
          </w:p>
        </w:tc>
      </w:tr>
    </w:tbl>
    <w:p w14:paraId="1AB1ADCE" w14:textId="77777777" w:rsidR="007B586E" w:rsidRPr="00B014A9" w:rsidRDefault="007B586E">
      <w:pPr>
        <w:pStyle w:val="titulo"/>
        <w:suppressAutoHyphens/>
        <w:spacing w:before="60" w:after="60"/>
        <w:rPr>
          <w:rFonts w:ascii="Arial" w:hAnsi="Arial" w:cs="Arial"/>
          <w:bCs/>
          <w:spacing w:val="-2"/>
          <w:sz w:val="20"/>
        </w:rPr>
      </w:pPr>
    </w:p>
    <w:p w14:paraId="2D656E29" w14:textId="77777777" w:rsidR="007B586E" w:rsidRPr="00B014A9" w:rsidRDefault="007B586E">
      <w:pPr>
        <w:rPr>
          <w:rFonts w:ascii="Arial" w:hAnsi="Arial" w:cs="Arial"/>
          <w:sz w:val="20"/>
        </w:rPr>
      </w:pPr>
    </w:p>
    <w:p w14:paraId="273FE8D2" w14:textId="77777777" w:rsidR="007B586E" w:rsidRPr="00B014A9" w:rsidRDefault="007B586E">
      <w:pPr>
        <w:jc w:val="center"/>
        <w:rPr>
          <w:rStyle w:val="Table"/>
          <w:rFonts w:ascii="Times New Roman" w:hAnsi="Times New Roman"/>
          <w:b/>
          <w:spacing w:val="-2"/>
          <w:sz w:val="24"/>
        </w:rPr>
      </w:pPr>
      <w:r w:rsidRPr="00B014A9">
        <w:rPr>
          <w:rFonts w:cs="Arial"/>
          <w:sz w:val="20"/>
        </w:rPr>
        <w:br w:type="page"/>
      </w:r>
      <w:bookmarkStart w:id="489" w:name="_Toc78273053"/>
      <w:bookmarkStart w:id="490" w:name="_Toc108950347"/>
      <w:r w:rsidRPr="00B014A9">
        <w:rPr>
          <w:rStyle w:val="Table"/>
          <w:rFonts w:ascii="Times New Roman" w:hAnsi="Times New Roman"/>
          <w:b/>
          <w:spacing w:val="-2"/>
          <w:sz w:val="24"/>
        </w:rPr>
        <w:lastRenderedPageBreak/>
        <w:t xml:space="preserve"> </w:t>
      </w:r>
      <w:bookmarkEnd w:id="489"/>
      <w:bookmarkEnd w:id="490"/>
      <w:r w:rsidRPr="00B014A9">
        <w:rPr>
          <w:rStyle w:val="Table"/>
          <w:rFonts w:ascii="Times New Roman" w:hAnsi="Times New Roman"/>
          <w:b/>
          <w:spacing w:val="-2"/>
          <w:sz w:val="24"/>
        </w:rPr>
        <w:t>Form ELI 1.2</w:t>
      </w:r>
    </w:p>
    <w:p w14:paraId="59D39688" w14:textId="77777777" w:rsidR="007B586E" w:rsidRPr="00B014A9" w:rsidRDefault="007B586E">
      <w:pPr>
        <w:pStyle w:val="S4-Header2"/>
      </w:pPr>
      <w:bookmarkStart w:id="491" w:name="_Toc125871310"/>
      <w:bookmarkStart w:id="492" w:name="_Toc127160594"/>
      <w:bookmarkStart w:id="493" w:name="_Toc138144066"/>
      <w:bookmarkStart w:id="494" w:name="_Toc197160045"/>
      <w:r w:rsidRPr="00B014A9">
        <w:t>Party to JV Information Sheet</w:t>
      </w:r>
      <w:bookmarkEnd w:id="491"/>
      <w:bookmarkEnd w:id="492"/>
      <w:bookmarkEnd w:id="493"/>
      <w:bookmarkEnd w:id="494"/>
    </w:p>
    <w:p w14:paraId="2542BBDF" w14:textId="77777777" w:rsidR="007B586E" w:rsidRPr="00B014A9" w:rsidRDefault="007B586E">
      <w:pPr>
        <w:jc w:val="center"/>
      </w:pPr>
    </w:p>
    <w:p w14:paraId="0C2E1309" w14:textId="77777777" w:rsidR="007B586E" w:rsidRPr="00B014A9" w:rsidRDefault="005139DE" w:rsidP="005139DE">
      <w:pPr>
        <w:jc w:val="center"/>
      </w:pPr>
      <w:r w:rsidRPr="00B014A9">
        <w:t xml:space="preserve">                                                                                    </w:t>
      </w:r>
      <w:r w:rsidR="007B586E" w:rsidRPr="00B014A9">
        <w:t>Date: ______________________</w:t>
      </w:r>
    </w:p>
    <w:p w14:paraId="5E9CFC83" w14:textId="77777777" w:rsidR="007B586E" w:rsidRPr="00B014A9" w:rsidRDefault="007B586E">
      <w:pPr>
        <w:jc w:val="right"/>
      </w:pPr>
      <w:r w:rsidRPr="00B014A9">
        <w:t>Bidding No.: ___________________</w:t>
      </w:r>
    </w:p>
    <w:p w14:paraId="479008ED" w14:textId="77777777" w:rsidR="007B586E" w:rsidRPr="00B014A9" w:rsidRDefault="005139DE" w:rsidP="005139DE">
      <w:pPr>
        <w:jc w:val="center"/>
      </w:pPr>
      <w:r w:rsidRPr="00B014A9">
        <w:t xml:space="preserve">                                                                                   </w:t>
      </w:r>
      <w:r w:rsidR="007B586E" w:rsidRPr="00B014A9">
        <w:t>Invitation for Bid No.:_________</w:t>
      </w:r>
    </w:p>
    <w:p w14:paraId="7BB3560B" w14:textId="77777777" w:rsidR="007B586E" w:rsidRPr="00B014A9" w:rsidRDefault="005139DE" w:rsidP="005139DE">
      <w:pPr>
        <w:jc w:val="center"/>
      </w:pPr>
      <w:r w:rsidRPr="00B014A9">
        <w:t xml:space="preserve">                                                                                   </w:t>
      </w:r>
      <w:r w:rsidR="007B586E" w:rsidRPr="00B014A9">
        <w:t>Page ________ of_ ______ pages</w:t>
      </w:r>
    </w:p>
    <w:p w14:paraId="29F8DE0E" w14:textId="77777777" w:rsidR="007B586E" w:rsidRPr="00B014A9" w:rsidRDefault="007B586E">
      <w:pPr>
        <w:suppressAutoHyphens/>
        <w:rPr>
          <w:spacing w:val="-2"/>
        </w:rPr>
      </w:pPr>
    </w:p>
    <w:p w14:paraId="4B6B94E1" w14:textId="77777777" w:rsidR="007B586E" w:rsidRPr="00B014A9" w:rsidRDefault="007B586E">
      <w:pPr>
        <w:suppressAutoHyphens/>
        <w:rPr>
          <w:spacing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90"/>
      </w:tblGrid>
      <w:tr w:rsidR="007B586E" w:rsidRPr="00B014A9" w14:paraId="53FE755B" w14:textId="77777777">
        <w:trPr>
          <w:cantSplit/>
          <w:trHeight w:val="440"/>
        </w:trPr>
        <w:tc>
          <w:tcPr>
            <w:tcW w:w="9090" w:type="dxa"/>
            <w:tcBorders>
              <w:bottom w:val="nil"/>
            </w:tcBorders>
          </w:tcPr>
          <w:p w14:paraId="793B54C0" w14:textId="77777777" w:rsidR="007B586E" w:rsidRPr="00B014A9" w:rsidRDefault="007B586E">
            <w:pPr>
              <w:spacing w:after="120"/>
            </w:pPr>
            <w:r w:rsidRPr="00B014A9">
              <w:t xml:space="preserve">1.  Bidder’s Legal Name: </w:t>
            </w:r>
          </w:p>
          <w:p w14:paraId="742F41DB" w14:textId="77777777" w:rsidR="007B586E" w:rsidRPr="00B014A9" w:rsidRDefault="007B586E">
            <w:pPr>
              <w:spacing w:after="120"/>
            </w:pPr>
          </w:p>
        </w:tc>
      </w:tr>
      <w:tr w:rsidR="007B586E" w:rsidRPr="00B014A9" w14:paraId="7B13C13A" w14:textId="77777777">
        <w:trPr>
          <w:cantSplit/>
          <w:trHeight w:val="674"/>
        </w:trPr>
        <w:tc>
          <w:tcPr>
            <w:tcW w:w="9090" w:type="dxa"/>
            <w:tcBorders>
              <w:left w:val="single" w:sz="4" w:space="0" w:color="auto"/>
            </w:tcBorders>
          </w:tcPr>
          <w:p w14:paraId="63E8F534" w14:textId="77777777" w:rsidR="007B586E" w:rsidRPr="00B014A9" w:rsidRDefault="007B586E">
            <w:pPr>
              <w:spacing w:after="120"/>
            </w:pPr>
            <w:r w:rsidRPr="00B014A9">
              <w:t>2.  JV’s Party legal name:</w:t>
            </w:r>
          </w:p>
        </w:tc>
      </w:tr>
      <w:tr w:rsidR="007B586E" w:rsidRPr="00B014A9" w14:paraId="5E1389A5" w14:textId="77777777">
        <w:trPr>
          <w:cantSplit/>
          <w:trHeight w:val="674"/>
        </w:trPr>
        <w:tc>
          <w:tcPr>
            <w:tcW w:w="9090" w:type="dxa"/>
            <w:tcBorders>
              <w:left w:val="single" w:sz="4" w:space="0" w:color="auto"/>
            </w:tcBorders>
          </w:tcPr>
          <w:p w14:paraId="3FE8B925" w14:textId="77777777" w:rsidR="007B586E" w:rsidRPr="00B014A9" w:rsidRDefault="007B586E">
            <w:pPr>
              <w:spacing w:after="120"/>
            </w:pPr>
            <w:r w:rsidRPr="00B014A9">
              <w:t>3.  JV’s Party Country of Registration:</w:t>
            </w:r>
          </w:p>
        </w:tc>
      </w:tr>
      <w:tr w:rsidR="007B586E" w:rsidRPr="00B014A9" w14:paraId="2A41F1FE" w14:textId="77777777">
        <w:trPr>
          <w:cantSplit/>
        </w:trPr>
        <w:tc>
          <w:tcPr>
            <w:tcW w:w="9090" w:type="dxa"/>
            <w:tcBorders>
              <w:left w:val="single" w:sz="4" w:space="0" w:color="auto"/>
            </w:tcBorders>
          </w:tcPr>
          <w:p w14:paraId="2E946A8A" w14:textId="77777777" w:rsidR="007B586E" w:rsidRPr="00B014A9" w:rsidRDefault="007B586E">
            <w:pPr>
              <w:spacing w:after="120"/>
            </w:pPr>
            <w:r w:rsidRPr="00B014A9">
              <w:t>4.  JV’s Party Year of Registration:</w:t>
            </w:r>
          </w:p>
          <w:p w14:paraId="0EC803AE" w14:textId="77777777" w:rsidR="007B586E" w:rsidRPr="00B014A9" w:rsidRDefault="007B586E">
            <w:pPr>
              <w:spacing w:after="120"/>
            </w:pPr>
          </w:p>
        </w:tc>
      </w:tr>
      <w:tr w:rsidR="007B586E" w:rsidRPr="00B014A9" w14:paraId="1480F6FE" w14:textId="77777777">
        <w:trPr>
          <w:cantSplit/>
        </w:trPr>
        <w:tc>
          <w:tcPr>
            <w:tcW w:w="9090" w:type="dxa"/>
            <w:tcBorders>
              <w:left w:val="single" w:sz="4" w:space="0" w:color="auto"/>
            </w:tcBorders>
          </w:tcPr>
          <w:p w14:paraId="3EED7790" w14:textId="77777777" w:rsidR="007B586E" w:rsidRPr="00B014A9" w:rsidRDefault="007B586E">
            <w:pPr>
              <w:spacing w:after="120"/>
            </w:pPr>
            <w:r w:rsidRPr="00B014A9">
              <w:t>5.  JV’s Party Legal Address in Country of Registration:</w:t>
            </w:r>
          </w:p>
          <w:p w14:paraId="3710A46F" w14:textId="77777777" w:rsidR="007B586E" w:rsidRPr="00B014A9" w:rsidRDefault="007B586E">
            <w:pPr>
              <w:spacing w:after="120"/>
            </w:pPr>
          </w:p>
        </w:tc>
      </w:tr>
      <w:tr w:rsidR="007B586E" w:rsidRPr="00B014A9" w14:paraId="26F080B1" w14:textId="77777777">
        <w:trPr>
          <w:cantSplit/>
        </w:trPr>
        <w:tc>
          <w:tcPr>
            <w:tcW w:w="9090" w:type="dxa"/>
          </w:tcPr>
          <w:p w14:paraId="32901862" w14:textId="77777777" w:rsidR="007B586E" w:rsidRPr="00B014A9" w:rsidRDefault="007B586E">
            <w:pPr>
              <w:spacing w:after="120"/>
            </w:pPr>
            <w:r w:rsidRPr="00B014A9">
              <w:t>6.  JV’s Party Authorized Representative Information</w:t>
            </w:r>
          </w:p>
          <w:p w14:paraId="5D044496" w14:textId="77777777" w:rsidR="007B586E" w:rsidRPr="00B014A9" w:rsidRDefault="007B586E">
            <w:pPr>
              <w:spacing w:after="120"/>
            </w:pPr>
            <w:r w:rsidRPr="00B014A9">
              <w:t>Name:</w:t>
            </w:r>
          </w:p>
          <w:p w14:paraId="07C8184B" w14:textId="77777777" w:rsidR="007B586E" w:rsidRPr="00B014A9" w:rsidRDefault="007B586E">
            <w:pPr>
              <w:spacing w:after="120"/>
            </w:pPr>
            <w:r w:rsidRPr="00B014A9">
              <w:t>Address:</w:t>
            </w:r>
          </w:p>
          <w:p w14:paraId="2258BB02" w14:textId="77777777" w:rsidR="007B586E" w:rsidRPr="00B014A9" w:rsidRDefault="007B586E">
            <w:pPr>
              <w:spacing w:after="120"/>
            </w:pPr>
            <w:r w:rsidRPr="00B014A9">
              <w:t>Telephone/Fax numbers:</w:t>
            </w:r>
          </w:p>
          <w:p w14:paraId="410AF353" w14:textId="77777777" w:rsidR="007B586E" w:rsidRPr="00B014A9" w:rsidRDefault="007B586E">
            <w:pPr>
              <w:spacing w:after="120"/>
            </w:pPr>
            <w:r w:rsidRPr="00B014A9">
              <w:t>Email Address:</w:t>
            </w:r>
          </w:p>
          <w:p w14:paraId="5C258873" w14:textId="77777777" w:rsidR="007B586E" w:rsidRPr="00B014A9" w:rsidRDefault="007B586E">
            <w:pPr>
              <w:spacing w:after="120"/>
            </w:pPr>
          </w:p>
        </w:tc>
      </w:tr>
      <w:tr w:rsidR="007B586E" w:rsidRPr="00B014A9" w14:paraId="0FBDACA3" w14:textId="77777777">
        <w:trPr>
          <w:cantSplit/>
        </w:trPr>
        <w:tc>
          <w:tcPr>
            <w:tcW w:w="9090" w:type="dxa"/>
          </w:tcPr>
          <w:p w14:paraId="7385C2C4" w14:textId="77777777" w:rsidR="007B586E" w:rsidRPr="00B014A9" w:rsidRDefault="007B586E">
            <w:pPr>
              <w:spacing w:after="120"/>
              <w:rPr>
                <w:spacing w:val="-2"/>
              </w:rPr>
            </w:pPr>
            <w:r w:rsidRPr="00B014A9">
              <w:rPr>
                <w:spacing w:val="-2"/>
              </w:rPr>
              <w:t>7. Attached are copies of original documents of:</w:t>
            </w:r>
          </w:p>
          <w:p w14:paraId="6D8DC971" w14:textId="77777777" w:rsidR="007B586E" w:rsidRPr="00B014A9" w:rsidRDefault="007B586E">
            <w:pPr>
              <w:spacing w:after="120"/>
              <w:ind w:left="432" w:hanging="432"/>
              <w:rPr>
                <w:spacing w:val="-2"/>
              </w:rPr>
            </w:pPr>
            <w:r w:rsidRPr="00B014A9">
              <w:rPr>
                <w:spacing w:val="-2"/>
              </w:rPr>
              <w:sym w:font="Symbol" w:char="F0F0"/>
            </w:r>
            <w:r w:rsidRPr="00B014A9">
              <w:rPr>
                <w:spacing w:val="-2"/>
              </w:rPr>
              <w:t></w:t>
            </w:r>
            <w:r w:rsidRPr="00B014A9">
              <w:rPr>
                <w:spacing w:val="-2"/>
              </w:rPr>
              <w:t></w:t>
            </w:r>
            <w:r w:rsidRPr="00B014A9">
              <w:rPr>
                <w:spacing w:val="-2"/>
              </w:rPr>
              <w:tab/>
              <w:t>Articles of Incorporation or Registration of firm named in 1, above, in accordance with ITB Sub-Clauses 4.1 and 4.2.</w:t>
            </w:r>
          </w:p>
          <w:p w14:paraId="7375F826" w14:textId="77777777" w:rsidR="007B586E" w:rsidRPr="00B014A9" w:rsidRDefault="007B586E">
            <w:pPr>
              <w:spacing w:after="120"/>
              <w:ind w:left="432" w:hanging="432"/>
              <w:rPr>
                <w:spacing w:val="-2"/>
              </w:rPr>
            </w:pPr>
            <w:r w:rsidRPr="00B014A9">
              <w:rPr>
                <w:spacing w:val="-2"/>
              </w:rPr>
              <w:sym w:font="Symbol" w:char="F0F0"/>
            </w:r>
            <w:r w:rsidRPr="00B014A9">
              <w:rPr>
                <w:spacing w:val="-2"/>
              </w:rPr>
              <w:tab/>
              <w:t>In case of government owned entity from the Purchaser’s country, documents establishing legal and financial autonomy and compliance with the principles of commercial law, in accordance with ITB Sub-Clause 4.5.</w:t>
            </w:r>
          </w:p>
        </w:tc>
      </w:tr>
    </w:tbl>
    <w:p w14:paraId="7A94B32A" w14:textId="77777777" w:rsidR="007B586E" w:rsidRPr="00B014A9" w:rsidRDefault="007B586E"/>
    <w:p w14:paraId="35AA5D2D" w14:textId="77777777" w:rsidR="007B586E" w:rsidRPr="00B014A9" w:rsidRDefault="007B586E"/>
    <w:p w14:paraId="63C55832" w14:textId="77777777" w:rsidR="007B586E" w:rsidRPr="00B014A9" w:rsidRDefault="007B586E">
      <w:pPr>
        <w:jc w:val="center"/>
        <w:rPr>
          <w:rStyle w:val="Table"/>
          <w:rFonts w:ascii="Times New Roman" w:hAnsi="Times New Roman"/>
          <w:b/>
          <w:spacing w:val="-2"/>
          <w:sz w:val="24"/>
        </w:rPr>
      </w:pPr>
      <w:r w:rsidRPr="00B014A9">
        <w:br w:type="page"/>
      </w:r>
      <w:r w:rsidRPr="00B014A9">
        <w:rPr>
          <w:rStyle w:val="Table"/>
          <w:rFonts w:ascii="Times New Roman" w:hAnsi="Times New Roman"/>
          <w:b/>
          <w:spacing w:val="-2"/>
          <w:sz w:val="24"/>
        </w:rPr>
        <w:lastRenderedPageBreak/>
        <w:t>Form CON – 2</w:t>
      </w:r>
    </w:p>
    <w:p w14:paraId="24D54FA1" w14:textId="77777777" w:rsidR="007B586E" w:rsidRPr="00B014A9" w:rsidRDefault="007B586E">
      <w:pPr>
        <w:pStyle w:val="S4-Header2"/>
      </w:pPr>
      <w:bookmarkStart w:id="495" w:name="_Toc498847215"/>
      <w:bookmarkStart w:id="496" w:name="_Toc498850087"/>
      <w:bookmarkStart w:id="497" w:name="_Toc498851692"/>
      <w:bookmarkStart w:id="498" w:name="_Toc499021794"/>
      <w:bookmarkStart w:id="499" w:name="_Toc499023477"/>
      <w:bookmarkStart w:id="500" w:name="_Toc501529959"/>
      <w:bookmarkStart w:id="501" w:name="_Toc23302380"/>
      <w:bookmarkStart w:id="502" w:name="_Toc125871311"/>
      <w:bookmarkStart w:id="503" w:name="_Toc127160595"/>
      <w:bookmarkStart w:id="504" w:name="_Toc138144067"/>
      <w:bookmarkStart w:id="505" w:name="_Toc197160046"/>
      <w:r w:rsidRPr="00B014A9">
        <w:t>Historical Contract Non-Performance</w:t>
      </w:r>
      <w:bookmarkEnd w:id="495"/>
      <w:bookmarkEnd w:id="496"/>
      <w:bookmarkEnd w:id="497"/>
      <w:bookmarkEnd w:id="498"/>
      <w:bookmarkEnd w:id="499"/>
      <w:bookmarkEnd w:id="500"/>
      <w:bookmarkEnd w:id="501"/>
      <w:bookmarkEnd w:id="502"/>
      <w:bookmarkEnd w:id="503"/>
      <w:bookmarkEnd w:id="504"/>
      <w:bookmarkEnd w:id="505"/>
    </w:p>
    <w:p w14:paraId="265CA8AF" w14:textId="77777777" w:rsidR="007B586E" w:rsidRPr="00B014A9" w:rsidRDefault="007B586E">
      <w:pPr>
        <w:pStyle w:val="SectionVHeader"/>
        <w:rPr>
          <w:lang w:val="en-US"/>
        </w:rPr>
      </w:pPr>
    </w:p>
    <w:p w14:paraId="4BC00935" w14:textId="77777777" w:rsidR="007B586E" w:rsidRPr="00B014A9" w:rsidRDefault="007B586E">
      <w:pPr>
        <w:tabs>
          <w:tab w:val="right" w:pos="9000"/>
          <w:tab w:val="right" w:pos="9630"/>
        </w:tabs>
      </w:pPr>
      <w:r w:rsidRPr="00B014A9">
        <w:t xml:space="preserve">Bidder’s Legal Name:  _______________________     </w:t>
      </w:r>
      <w:r w:rsidRPr="00B014A9">
        <w:tab/>
        <w:t>Date:  _____________________</w:t>
      </w:r>
    </w:p>
    <w:p w14:paraId="212E029C" w14:textId="77777777" w:rsidR="007B586E" w:rsidRPr="00B014A9" w:rsidRDefault="0049153D" w:rsidP="005139DE">
      <w:pPr>
        <w:tabs>
          <w:tab w:val="right" w:pos="9000"/>
          <w:tab w:val="right" w:pos="9630"/>
        </w:tabs>
      </w:pPr>
      <w:r w:rsidRPr="00B014A9">
        <w:t>JV</w:t>
      </w:r>
      <w:r w:rsidR="007B586E" w:rsidRPr="00B014A9">
        <w:t xml:space="preserve"> Partner Legal Name:  _______________________</w:t>
      </w:r>
      <w:r w:rsidR="007B586E" w:rsidRPr="00B014A9">
        <w:tab/>
      </w:r>
      <w:r w:rsidR="005139DE" w:rsidRPr="00B014A9">
        <w:t xml:space="preserve"> </w:t>
      </w:r>
    </w:p>
    <w:p w14:paraId="7D26D1AA" w14:textId="77777777" w:rsidR="007B586E" w:rsidRPr="00B014A9" w:rsidRDefault="007B586E" w:rsidP="005139DE">
      <w:pPr>
        <w:tabs>
          <w:tab w:val="right" w:pos="9000"/>
        </w:tabs>
      </w:pPr>
      <w:r w:rsidRPr="00B014A9">
        <w:t>Bidding No.:  __________________</w:t>
      </w:r>
    </w:p>
    <w:p w14:paraId="55467366" w14:textId="77777777" w:rsidR="007B586E" w:rsidRPr="00B014A9" w:rsidRDefault="007B586E" w:rsidP="005139DE">
      <w:pPr>
        <w:tabs>
          <w:tab w:val="right" w:pos="9000"/>
        </w:tabs>
      </w:pPr>
      <w:r w:rsidRPr="00B014A9">
        <w:t xml:space="preserve">Page _______ of _______ pages </w:t>
      </w:r>
    </w:p>
    <w:p w14:paraId="0AC5E7A6" w14:textId="77777777" w:rsidR="007B586E" w:rsidRPr="00B014A9" w:rsidRDefault="007B586E">
      <w:pPr>
        <w:suppressAutoHyphens/>
        <w:rPr>
          <w:spacing w:val="-2"/>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1440"/>
        <w:gridCol w:w="5040"/>
        <w:gridCol w:w="1710"/>
      </w:tblGrid>
      <w:tr w:rsidR="007B586E" w:rsidRPr="00B014A9" w14:paraId="7781D9F4" w14:textId="77777777" w:rsidTr="00A755AC">
        <w:trPr>
          <w:cantSplit/>
          <w:trHeight w:val="440"/>
        </w:trPr>
        <w:tc>
          <w:tcPr>
            <w:tcW w:w="9198" w:type="dxa"/>
            <w:gridSpan w:val="4"/>
            <w:shd w:val="clear" w:color="auto" w:fill="D9D9D9"/>
          </w:tcPr>
          <w:p w14:paraId="65548BBE" w14:textId="77777777" w:rsidR="007B586E" w:rsidRPr="00B014A9" w:rsidRDefault="007B586E">
            <w:pPr>
              <w:pStyle w:val="titulo"/>
              <w:suppressAutoHyphens/>
              <w:spacing w:before="120" w:after="120"/>
              <w:rPr>
                <w:rFonts w:ascii="Times New Roman" w:hAnsi="Times New Roman"/>
                <w:bCs/>
                <w:spacing w:val="-2"/>
              </w:rPr>
            </w:pPr>
            <w:r w:rsidRPr="00B014A9">
              <w:rPr>
                <w:rFonts w:ascii="Times New Roman" w:hAnsi="Times New Roman"/>
                <w:bCs/>
                <w:spacing w:val="-2"/>
              </w:rPr>
              <w:t>Non-Performing Contracts in accordance with (Evaluation and Qualification Criteria)</w:t>
            </w:r>
          </w:p>
        </w:tc>
      </w:tr>
      <w:tr w:rsidR="007B586E" w:rsidRPr="00B014A9" w14:paraId="77483EE7" w14:textId="77777777">
        <w:trPr>
          <w:cantSplit/>
          <w:trHeight w:val="440"/>
        </w:trPr>
        <w:tc>
          <w:tcPr>
            <w:tcW w:w="9198" w:type="dxa"/>
            <w:gridSpan w:val="4"/>
          </w:tcPr>
          <w:p w14:paraId="4B934EFD" w14:textId="77777777" w:rsidR="007B586E" w:rsidRPr="00B014A9" w:rsidRDefault="007B586E" w:rsidP="00370D40">
            <w:pPr>
              <w:suppressAutoHyphens/>
              <w:jc w:val="both"/>
              <w:rPr>
                <w:spacing w:val="-2"/>
              </w:rPr>
            </w:pPr>
            <w:r w:rsidRPr="00B014A9">
              <w:rPr>
                <w:spacing w:val="-2"/>
                <w:sz w:val="32"/>
              </w:rPr>
              <w:sym w:font="Symbol" w:char="F0F0"/>
            </w:r>
            <w:r w:rsidRPr="00B014A9">
              <w:rPr>
                <w:rFonts w:ascii="MT Extra" w:hAnsi="MT Extra"/>
                <w:spacing w:val="-2"/>
                <w:sz w:val="32"/>
              </w:rPr>
              <w:t></w:t>
            </w:r>
            <w:r w:rsidRPr="00B014A9">
              <w:rPr>
                <w:rFonts w:ascii="MT Extra" w:hAnsi="MT Extra"/>
                <w:spacing w:val="-2"/>
              </w:rPr>
              <w:t></w:t>
            </w:r>
            <w:r w:rsidRPr="00B014A9">
              <w:rPr>
                <w:spacing w:val="-2"/>
              </w:rPr>
              <w:t xml:space="preserve">Contract non-performance did not occur during the stipulated period, in accordance with Sub-Factor 2.2.1 of Section III (Evaluation </w:t>
            </w:r>
            <w:r w:rsidRPr="00B014A9">
              <w:rPr>
                <w:bCs/>
                <w:spacing w:val="-2"/>
              </w:rPr>
              <w:t>and Qualification</w:t>
            </w:r>
            <w:r w:rsidRPr="00B014A9">
              <w:rPr>
                <w:b/>
                <w:spacing w:val="-2"/>
              </w:rPr>
              <w:t xml:space="preserve"> </w:t>
            </w:r>
            <w:r w:rsidRPr="00B014A9">
              <w:rPr>
                <w:spacing w:val="-2"/>
              </w:rPr>
              <w:t>Criteria)</w:t>
            </w:r>
          </w:p>
          <w:p w14:paraId="6D4A28BB" w14:textId="77777777" w:rsidR="007B586E" w:rsidRPr="00B014A9" w:rsidRDefault="007B586E" w:rsidP="00370D40">
            <w:pPr>
              <w:suppressAutoHyphens/>
              <w:jc w:val="both"/>
              <w:rPr>
                <w:spacing w:val="-2"/>
              </w:rPr>
            </w:pPr>
            <w:r w:rsidRPr="00B014A9">
              <w:rPr>
                <w:spacing w:val="-2"/>
                <w:sz w:val="32"/>
              </w:rPr>
              <w:sym w:font="Symbol" w:char="F0F0"/>
            </w:r>
            <w:r w:rsidRPr="00B014A9">
              <w:rPr>
                <w:rFonts w:ascii="MT Extra" w:hAnsi="MT Extra"/>
                <w:spacing w:val="-2"/>
                <w:sz w:val="32"/>
              </w:rPr>
              <w:t></w:t>
            </w:r>
            <w:r w:rsidRPr="00B014A9">
              <w:rPr>
                <w:rFonts w:ascii="MT Extra" w:hAnsi="MT Extra"/>
                <w:spacing w:val="-2"/>
              </w:rPr>
              <w:t></w:t>
            </w:r>
            <w:r w:rsidRPr="00B014A9">
              <w:rPr>
                <w:spacing w:val="-2"/>
              </w:rPr>
              <w:t xml:space="preserve">Contract non-performance during the stipulated period, in accordance with Sub-Factor 2.2.1 of Section </w:t>
            </w:r>
            <w:proofErr w:type="gramStart"/>
            <w:r w:rsidRPr="00B014A9">
              <w:rPr>
                <w:spacing w:val="-2"/>
              </w:rPr>
              <w:t>III(</w:t>
            </w:r>
            <w:proofErr w:type="gramEnd"/>
            <w:r w:rsidRPr="00B014A9">
              <w:rPr>
                <w:spacing w:val="-2"/>
              </w:rPr>
              <w:t xml:space="preserve">Evaluation </w:t>
            </w:r>
            <w:r w:rsidRPr="00B014A9">
              <w:rPr>
                <w:bCs/>
                <w:spacing w:val="-2"/>
              </w:rPr>
              <w:t>and Qualification</w:t>
            </w:r>
            <w:r w:rsidRPr="00B014A9">
              <w:rPr>
                <w:b/>
                <w:spacing w:val="-2"/>
              </w:rPr>
              <w:t xml:space="preserve"> </w:t>
            </w:r>
            <w:r w:rsidRPr="00B014A9">
              <w:rPr>
                <w:spacing w:val="-2"/>
              </w:rPr>
              <w:t>Criteria).</w:t>
            </w:r>
          </w:p>
          <w:p w14:paraId="5109928E" w14:textId="77777777" w:rsidR="007B586E" w:rsidRPr="00B014A9" w:rsidRDefault="007B586E" w:rsidP="00370D40">
            <w:pPr>
              <w:suppressAutoHyphens/>
              <w:jc w:val="both"/>
              <w:rPr>
                <w:spacing w:val="-2"/>
              </w:rPr>
            </w:pPr>
          </w:p>
        </w:tc>
      </w:tr>
      <w:tr w:rsidR="007B586E" w:rsidRPr="00B014A9" w14:paraId="607A862A" w14:textId="77777777">
        <w:trPr>
          <w:cantSplit/>
        </w:trPr>
        <w:tc>
          <w:tcPr>
            <w:tcW w:w="1008" w:type="dxa"/>
          </w:tcPr>
          <w:p w14:paraId="29A224A5" w14:textId="77777777" w:rsidR="007B586E" w:rsidRPr="00B014A9" w:rsidRDefault="007B586E">
            <w:pPr>
              <w:suppressAutoHyphens/>
              <w:jc w:val="center"/>
              <w:rPr>
                <w:spacing w:val="-2"/>
              </w:rPr>
            </w:pPr>
            <w:r w:rsidRPr="00B014A9">
              <w:rPr>
                <w:spacing w:val="-2"/>
              </w:rPr>
              <w:t>Year</w:t>
            </w:r>
          </w:p>
        </w:tc>
        <w:tc>
          <w:tcPr>
            <w:tcW w:w="1440" w:type="dxa"/>
          </w:tcPr>
          <w:p w14:paraId="4C64AA2D" w14:textId="77777777" w:rsidR="007B586E" w:rsidRPr="00B014A9" w:rsidRDefault="007B586E">
            <w:pPr>
              <w:suppressAutoHyphens/>
              <w:jc w:val="center"/>
              <w:rPr>
                <w:spacing w:val="-2"/>
              </w:rPr>
            </w:pPr>
            <w:r w:rsidRPr="00B014A9">
              <w:rPr>
                <w:spacing w:val="-2"/>
              </w:rPr>
              <w:t>Outcome as Percent   of  Total Assets</w:t>
            </w:r>
          </w:p>
        </w:tc>
        <w:tc>
          <w:tcPr>
            <w:tcW w:w="5040" w:type="dxa"/>
          </w:tcPr>
          <w:p w14:paraId="4CE17130" w14:textId="77777777" w:rsidR="007B586E" w:rsidRPr="00B014A9" w:rsidRDefault="007B586E" w:rsidP="00370D40">
            <w:pPr>
              <w:suppressAutoHyphens/>
              <w:jc w:val="both"/>
              <w:rPr>
                <w:spacing w:val="-2"/>
              </w:rPr>
            </w:pPr>
          </w:p>
          <w:p w14:paraId="7FC02D67" w14:textId="77777777" w:rsidR="007B586E" w:rsidRPr="00B014A9" w:rsidRDefault="007B586E" w:rsidP="00370D40">
            <w:pPr>
              <w:suppressAutoHyphens/>
              <w:jc w:val="both"/>
              <w:rPr>
                <w:spacing w:val="-2"/>
              </w:rPr>
            </w:pPr>
            <w:r w:rsidRPr="00B014A9">
              <w:rPr>
                <w:spacing w:val="-2"/>
              </w:rPr>
              <w:t xml:space="preserve">Contract Identification </w:t>
            </w:r>
          </w:p>
          <w:p w14:paraId="0A9AC900" w14:textId="77777777" w:rsidR="007B586E" w:rsidRPr="00B014A9" w:rsidRDefault="007B586E" w:rsidP="00370D40">
            <w:pPr>
              <w:suppressAutoHyphens/>
              <w:jc w:val="both"/>
              <w:rPr>
                <w:spacing w:val="-2"/>
              </w:rPr>
            </w:pPr>
          </w:p>
        </w:tc>
        <w:tc>
          <w:tcPr>
            <w:tcW w:w="1710" w:type="dxa"/>
          </w:tcPr>
          <w:p w14:paraId="6F1DACC9" w14:textId="77777777" w:rsidR="007B586E" w:rsidRPr="00B014A9" w:rsidRDefault="007B586E">
            <w:pPr>
              <w:suppressAutoHyphens/>
              <w:jc w:val="center"/>
              <w:rPr>
                <w:spacing w:val="-2"/>
                <w:sz w:val="20"/>
              </w:rPr>
            </w:pPr>
            <w:r w:rsidRPr="00B014A9">
              <w:rPr>
                <w:spacing w:val="-2"/>
                <w:sz w:val="20"/>
              </w:rPr>
              <w:t>Total Contract Amount (current value, US$ equivalent)</w:t>
            </w:r>
          </w:p>
        </w:tc>
      </w:tr>
      <w:tr w:rsidR="007B586E" w:rsidRPr="00B014A9" w14:paraId="36F4D0DF" w14:textId="77777777" w:rsidTr="00530F76">
        <w:trPr>
          <w:cantSplit/>
        </w:trPr>
        <w:tc>
          <w:tcPr>
            <w:tcW w:w="1008" w:type="dxa"/>
            <w:tcBorders>
              <w:bottom w:val="single" w:sz="4" w:space="0" w:color="auto"/>
            </w:tcBorders>
          </w:tcPr>
          <w:p w14:paraId="5779EFDE" w14:textId="77777777" w:rsidR="007B586E" w:rsidRPr="00B014A9" w:rsidRDefault="007B586E">
            <w:pPr>
              <w:suppressAutoHyphens/>
              <w:jc w:val="center"/>
              <w:rPr>
                <w:spacing w:val="-2"/>
              </w:rPr>
            </w:pPr>
          </w:p>
          <w:p w14:paraId="7BF40617" w14:textId="77777777" w:rsidR="007B586E" w:rsidRPr="00B014A9" w:rsidRDefault="007B586E">
            <w:pPr>
              <w:suppressAutoHyphens/>
              <w:jc w:val="center"/>
              <w:rPr>
                <w:spacing w:val="-2"/>
              </w:rPr>
            </w:pPr>
            <w:r w:rsidRPr="00B014A9">
              <w:rPr>
                <w:spacing w:val="-2"/>
              </w:rPr>
              <w:t>______</w:t>
            </w:r>
          </w:p>
        </w:tc>
        <w:tc>
          <w:tcPr>
            <w:tcW w:w="1440" w:type="dxa"/>
            <w:tcBorders>
              <w:bottom w:val="single" w:sz="4" w:space="0" w:color="auto"/>
            </w:tcBorders>
          </w:tcPr>
          <w:p w14:paraId="5B9A9684" w14:textId="77777777" w:rsidR="007B586E" w:rsidRPr="00B014A9" w:rsidRDefault="007B586E">
            <w:pPr>
              <w:suppressAutoHyphens/>
              <w:jc w:val="center"/>
              <w:rPr>
                <w:spacing w:val="-2"/>
              </w:rPr>
            </w:pPr>
          </w:p>
          <w:p w14:paraId="548D3106" w14:textId="77777777" w:rsidR="007B586E" w:rsidRPr="00B014A9" w:rsidRDefault="007B586E">
            <w:pPr>
              <w:suppressAutoHyphens/>
              <w:jc w:val="center"/>
              <w:rPr>
                <w:spacing w:val="-2"/>
              </w:rPr>
            </w:pPr>
            <w:r w:rsidRPr="00B014A9">
              <w:rPr>
                <w:spacing w:val="-2"/>
              </w:rPr>
              <w:t>______</w:t>
            </w:r>
          </w:p>
        </w:tc>
        <w:tc>
          <w:tcPr>
            <w:tcW w:w="5040" w:type="dxa"/>
            <w:tcBorders>
              <w:bottom w:val="single" w:sz="4" w:space="0" w:color="auto"/>
            </w:tcBorders>
          </w:tcPr>
          <w:p w14:paraId="479EA2AC" w14:textId="77777777" w:rsidR="007B586E" w:rsidRPr="00B014A9" w:rsidRDefault="007B586E" w:rsidP="00370D40">
            <w:pPr>
              <w:suppressAutoHyphens/>
              <w:jc w:val="both"/>
              <w:rPr>
                <w:spacing w:val="-2"/>
              </w:rPr>
            </w:pPr>
            <w:r w:rsidRPr="00B014A9">
              <w:rPr>
                <w:spacing w:val="-2"/>
              </w:rPr>
              <w:t>Contract Identification:</w:t>
            </w:r>
          </w:p>
          <w:p w14:paraId="2BD3851D" w14:textId="77777777" w:rsidR="007B586E" w:rsidRPr="00B014A9" w:rsidRDefault="007B586E" w:rsidP="00370D40">
            <w:pPr>
              <w:suppressAutoHyphens/>
              <w:jc w:val="both"/>
              <w:rPr>
                <w:spacing w:val="-2"/>
              </w:rPr>
            </w:pPr>
            <w:r w:rsidRPr="00B014A9">
              <w:rPr>
                <w:spacing w:val="-2"/>
              </w:rPr>
              <w:t xml:space="preserve">Name of </w:t>
            </w:r>
            <w:r w:rsidR="00283744" w:rsidRPr="00B014A9">
              <w:rPr>
                <w:spacing w:val="-2"/>
              </w:rPr>
              <w:t>Employer</w:t>
            </w:r>
            <w:r w:rsidRPr="00B014A9">
              <w:rPr>
                <w:spacing w:val="-2"/>
              </w:rPr>
              <w:t>:</w:t>
            </w:r>
          </w:p>
          <w:p w14:paraId="6CA68133" w14:textId="77777777" w:rsidR="007B586E" w:rsidRPr="00B014A9" w:rsidRDefault="007B586E" w:rsidP="00370D40">
            <w:pPr>
              <w:suppressAutoHyphens/>
              <w:jc w:val="both"/>
              <w:rPr>
                <w:spacing w:val="-2"/>
              </w:rPr>
            </w:pPr>
            <w:r w:rsidRPr="00B014A9">
              <w:rPr>
                <w:spacing w:val="-2"/>
              </w:rPr>
              <w:t xml:space="preserve">Address of </w:t>
            </w:r>
            <w:r w:rsidR="00283744" w:rsidRPr="00B014A9">
              <w:rPr>
                <w:spacing w:val="-2"/>
              </w:rPr>
              <w:t>Employer</w:t>
            </w:r>
            <w:r w:rsidRPr="00B014A9">
              <w:rPr>
                <w:spacing w:val="-2"/>
              </w:rPr>
              <w:t>:</w:t>
            </w:r>
          </w:p>
          <w:p w14:paraId="4AB76F4C" w14:textId="77777777" w:rsidR="007B586E" w:rsidRPr="00B014A9" w:rsidRDefault="007B586E" w:rsidP="00370D40">
            <w:pPr>
              <w:suppressAutoHyphens/>
              <w:jc w:val="both"/>
              <w:rPr>
                <w:spacing w:val="-2"/>
              </w:rPr>
            </w:pPr>
            <w:r w:rsidRPr="00B014A9">
              <w:rPr>
                <w:spacing w:val="-2"/>
              </w:rPr>
              <w:t>Matter in dispute:</w:t>
            </w:r>
          </w:p>
        </w:tc>
        <w:tc>
          <w:tcPr>
            <w:tcW w:w="1710" w:type="dxa"/>
            <w:tcBorders>
              <w:bottom w:val="single" w:sz="4" w:space="0" w:color="auto"/>
            </w:tcBorders>
          </w:tcPr>
          <w:p w14:paraId="7A35947E" w14:textId="77777777" w:rsidR="007B586E" w:rsidRPr="00B014A9" w:rsidRDefault="007B586E">
            <w:pPr>
              <w:suppressAutoHyphens/>
              <w:rPr>
                <w:spacing w:val="-2"/>
              </w:rPr>
            </w:pPr>
          </w:p>
          <w:p w14:paraId="748E9676" w14:textId="77777777" w:rsidR="007B586E" w:rsidRPr="00B014A9" w:rsidRDefault="007B586E">
            <w:pPr>
              <w:suppressAutoHyphens/>
              <w:rPr>
                <w:spacing w:val="-2"/>
              </w:rPr>
            </w:pPr>
            <w:r w:rsidRPr="00B014A9">
              <w:rPr>
                <w:spacing w:val="-2"/>
              </w:rPr>
              <w:t>___________</w:t>
            </w:r>
          </w:p>
          <w:p w14:paraId="1D2F3444" w14:textId="77777777" w:rsidR="007B586E" w:rsidRPr="00B014A9" w:rsidRDefault="007B586E">
            <w:pPr>
              <w:suppressAutoHyphens/>
              <w:rPr>
                <w:spacing w:val="-2"/>
              </w:rPr>
            </w:pPr>
          </w:p>
        </w:tc>
      </w:tr>
      <w:tr w:rsidR="007B586E" w:rsidRPr="00B014A9" w14:paraId="6C09AA4E" w14:textId="77777777" w:rsidTr="00EE3359">
        <w:trPr>
          <w:cantSplit/>
        </w:trPr>
        <w:tc>
          <w:tcPr>
            <w:tcW w:w="9198" w:type="dxa"/>
            <w:gridSpan w:val="4"/>
            <w:shd w:val="clear" w:color="auto" w:fill="D9D9D9"/>
          </w:tcPr>
          <w:p w14:paraId="68FDCF61" w14:textId="77777777" w:rsidR="007B586E" w:rsidRPr="00B014A9" w:rsidRDefault="007B586E" w:rsidP="00530F76">
            <w:pPr>
              <w:pStyle w:val="titulo"/>
              <w:suppressAutoHyphens/>
              <w:spacing w:before="120" w:after="120"/>
              <w:rPr>
                <w:rFonts w:ascii="Times New Roman" w:hAnsi="Times New Roman"/>
                <w:bCs/>
                <w:spacing w:val="-2"/>
              </w:rPr>
            </w:pPr>
            <w:r w:rsidRPr="00B014A9">
              <w:rPr>
                <w:rFonts w:ascii="Times New Roman" w:hAnsi="Times New Roman"/>
                <w:bCs/>
                <w:spacing w:val="-2"/>
              </w:rPr>
              <w:t>Pending Litigation, in accordance with Section III (Evaluation and Qualification Criteria)</w:t>
            </w:r>
          </w:p>
        </w:tc>
      </w:tr>
      <w:tr w:rsidR="007B586E" w:rsidRPr="00B014A9" w14:paraId="0C9560BE" w14:textId="77777777" w:rsidTr="00530F76">
        <w:trPr>
          <w:cantSplit/>
        </w:trPr>
        <w:tc>
          <w:tcPr>
            <w:tcW w:w="9198" w:type="dxa"/>
            <w:gridSpan w:val="4"/>
            <w:tcBorders>
              <w:bottom w:val="single" w:sz="4" w:space="0" w:color="auto"/>
            </w:tcBorders>
          </w:tcPr>
          <w:p w14:paraId="49D76C05" w14:textId="77777777" w:rsidR="007B586E" w:rsidRPr="00B014A9" w:rsidRDefault="007B586E" w:rsidP="00370D40">
            <w:pPr>
              <w:suppressAutoHyphens/>
              <w:jc w:val="both"/>
              <w:rPr>
                <w:spacing w:val="-2"/>
              </w:rPr>
            </w:pPr>
            <w:r w:rsidRPr="00B014A9">
              <w:rPr>
                <w:spacing w:val="-2"/>
                <w:sz w:val="32"/>
              </w:rPr>
              <w:sym w:font="Symbol" w:char="F0F0"/>
            </w:r>
            <w:r w:rsidRPr="00B014A9">
              <w:rPr>
                <w:rFonts w:ascii="MT Extra" w:hAnsi="MT Extra"/>
                <w:spacing w:val="-2"/>
              </w:rPr>
              <w:t></w:t>
            </w:r>
            <w:r w:rsidRPr="00B014A9">
              <w:rPr>
                <w:rFonts w:ascii="MT Extra" w:hAnsi="MT Extra"/>
                <w:spacing w:val="-2"/>
              </w:rPr>
              <w:t></w:t>
            </w:r>
            <w:r w:rsidRPr="00B014A9">
              <w:rPr>
                <w:spacing w:val="-2"/>
              </w:rPr>
              <w:t xml:space="preserve">No pending litigation in accordance with Sub-Factor 2.2.2 of Section III(Evaluation  </w:t>
            </w:r>
            <w:r w:rsidRPr="00B014A9">
              <w:rPr>
                <w:bCs/>
                <w:spacing w:val="-2"/>
              </w:rPr>
              <w:t>and Qualification</w:t>
            </w:r>
            <w:r w:rsidRPr="00B014A9">
              <w:rPr>
                <w:b/>
                <w:spacing w:val="-2"/>
              </w:rPr>
              <w:t xml:space="preserve"> </w:t>
            </w:r>
            <w:r w:rsidRPr="00B014A9">
              <w:rPr>
                <w:spacing w:val="-2"/>
              </w:rPr>
              <w:t>Criteria)</w:t>
            </w:r>
          </w:p>
          <w:p w14:paraId="6857D50E" w14:textId="77777777" w:rsidR="007B586E" w:rsidRPr="00B014A9" w:rsidRDefault="007B586E" w:rsidP="00370D40">
            <w:pPr>
              <w:suppressAutoHyphens/>
              <w:ind w:left="360" w:hanging="360"/>
              <w:jc w:val="both"/>
              <w:rPr>
                <w:spacing w:val="-2"/>
              </w:rPr>
            </w:pPr>
            <w:r w:rsidRPr="00B014A9">
              <w:rPr>
                <w:spacing w:val="-2"/>
                <w:sz w:val="32"/>
              </w:rPr>
              <w:sym w:font="Symbol" w:char="F0F0"/>
            </w:r>
            <w:r w:rsidRPr="00B014A9">
              <w:rPr>
                <w:spacing w:val="-2"/>
              </w:rPr>
              <w:t xml:space="preserve">   Pending litigation in accordance with Sub-Factor 2.2.2 of Section III(Evaluation </w:t>
            </w:r>
            <w:r w:rsidRPr="00B014A9">
              <w:rPr>
                <w:bCs/>
                <w:spacing w:val="-2"/>
              </w:rPr>
              <w:t>and Qualification</w:t>
            </w:r>
            <w:r w:rsidRPr="00B014A9">
              <w:rPr>
                <w:b/>
                <w:spacing w:val="-2"/>
              </w:rPr>
              <w:t xml:space="preserve"> </w:t>
            </w:r>
            <w:r w:rsidRPr="00B014A9">
              <w:rPr>
                <w:spacing w:val="-2"/>
              </w:rPr>
              <w:t>Criteria), as indicated below</w:t>
            </w:r>
          </w:p>
        </w:tc>
      </w:tr>
      <w:tr w:rsidR="007B586E" w:rsidRPr="00B014A9" w14:paraId="060EB4B4" w14:textId="77777777" w:rsidTr="00EE3359">
        <w:trPr>
          <w:cantSplit/>
        </w:trPr>
        <w:tc>
          <w:tcPr>
            <w:tcW w:w="1008" w:type="dxa"/>
            <w:shd w:val="clear" w:color="auto" w:fill="D9D9D9"/>
          </w:tcPr>
          <w:p w14:paraId="59AD06A7" w14:textId="77777777" w:rsidR="007B586E" w:rsidRPr="00B014A9" w:rsidRDefault="007B586E">
            <w:pPr>
              <w:suppressAutoHyphens/>
              <w:jc w:val="center"/>
              <w:rPr>
                <w:b/>
                <w:bCs/>
                <w:spacing w:val="-2"/>
              </w:rPr>
            </w:pPr>
            <w:r w:rsidRPr="00B014A9">
              <w:rPr>
                <w:b/>
                <w:bCs/>
                <w:spacing w:val="-2"/>
              </w:rPr>
              <w:t>Year</w:t>
            </w:r>
          </w:p>
        </w:tc>
        <w:tc>
          <w:tcPr>
            <w:tcW w:w="1440" w:type="dxa"/>
            <w:shd w:val="clear" w:color="auto" w:fill="D9D9D9"/>
          </w:tcPr>
          <w:p w14:paraId="5DE52642" w14:textId="77777777" w:rsidR="007B586E" w:rsidRPr="00B014A9" w:rsidRDefault="007B586E">
            <w:pPr>
              <w:suppressAutoHyphens/>
              <w:jc w:val="center"/>
              <w:rPr>
                <w:b/>
                <w:bCs/>
                <w:spacing w:val="-2"/>
              </w:rPr>
            </w:pPr>
            <w:r w:rsidRPr="00B014A9">
              <w:rPr>
                <w:b/>
                <w:bCs/>
                <w:spacing w:val="-2"/>
              </w:rPr>
              <w:t>Outcome as Percent   of  Total Assets</w:t>
            </w:r>
          </w:p>
        </w:tc>
        <w:tc>
          <w:tcPr>
            <w:tcW w:w="5040" w:type="dxa"/>
            <w:shd w:val="clear" w:color="auto" w:fill="D9D9D9"/>
          </w:tcPr>
          <w:p w14:paraId="3AF999E7" w14:textId="77777777" w:rsidR="007B586E" w:rsidRPr="00B014A9" w:rsidRDefault="007B586E" w:rsidP="00530F76">
            <w:pPr>
              <w:suppressAutoHyphens/>
              <w:jc w:val="center"/>
              <w:rPr>
                <w:b/>
                <w:bCs/>
                <w:spacing w:val="-2"/>
              </w:rPr>
            </w:pPr>
          </w:p>
          <w:p w14:paraId="14920A4A" w14:textId="77777777" w:rsidR="007B586E" w:rsidRPr="00B014A9" w:rsidRDefault="007B586E" w:rsidP="00530F76">
            <w:pPr>
              <w:suppressAutoHyphens/>
              <w:jc w:val="center"/>
              <w:rPr>
                <w:b/>
                <w:bCs/>
                <w:spacing w:val="-2"/>
              </w:rPr>
            </w:pPr>
            <w:r w:rsidRPr="00B014A9">
              <w:rPr>
                <w:b/>
                <w:bCs/>
                <w:spacing w:val="-2"/>
              </w:rPr>
              <w:t>Contract Identification</w:t>
            </w:r>
          </w:p>
          <w:p w14:paraId="41A1646B" w14:textId="77777777" w:rsidR="007B586E" w:rsidRPr="00B014A9" w:rsidRDefault="007B586E" w:rsidP="00530F76">
            <w:pPr>
              <w:suppressAutoHyphens/>
              <w:jc w:val="center"/>
              <w:rPr>
                <w:b/>
                <w:bCs/>
                <w:spacing w:val="-2"/>
              </w:rPr>
            </w:pPr>
          </w:p>
        </w:tc>
        <w:tc>
          <w:tcPr>
            <w:tcW w:w="1710" w:type="dxa"/>
            <w:shd w:val="clear" w:color="auto" w:fill="D9D9D9"/>
          </w:tcPr>
          <w:p w14:paraId="679624CD" w14:textId="77777777" w:rsidR="007B586E" w:rsidRPr="00B014A9" w:rsidRDefault="007B586E">
            <w:pPr>
              <w:suppressAutoHyphens/>
              <w:jc w:val="center"/>
              <w:rPr>
                <w:b/>
                <w:bCs/>
                <w:spacing w:val="-2"/>
                <w:sz w:val="20"/>
              </w:rPr>
            </w:pPr>
            <w:r w:rsidRPr="00B014A9">
              <w:rPr>
                <w:b/>
                <w:bCs/>
                <w:spacing w:val="-2"/>
                <w:sz w:val="20"/>
              </w:rPr>
              <w:t>Total Contract Amount (current value, US$ equivalent)</w:t>
            </w:r>
          </w:p>
        </w:tc>
      </w:tr>
      <w:tr w:rsidR="007B586E" w:rsidRPr="00B014A9" w14:paraId="4E1F7606" w14:textId="77777777">
        <w:trPr>
          <w:cantSplit/>
        </w:trPr>
        <w:tc>
          <w:tcPr>
            <w:tcW w:w="1008" w:type="dxa"/>
          </w:tcPr>
          <w:p w14:paraId="7D3703E6" w14:textId="77777777" w:rsidR="007B586E" w:rsidRPr="00B014A9" w:rsidRDefault="007B586E">
            <w:pPr>
              <w:suppressAutoHyphens/>
              <w:jc w:val="center"/>
              <w:rPr>
                <w:spacing w:val="-2"/>
              </w:rPr>
            </w:pPr>
          </w:p>
          <w:p w14:paraId="429D9CB2" w14:textId="77777777" w:rsidR="007B586E" w:rsidRPr="00B014A9" w:rsidRDefault="007B586E">
            <w:pPr>
              <w:suppressAutoHyphens/>
              <w:jc w:val="center"/>
              <w:rPr>
                <w:spacing w:val="-2"/>
              </w:rPr>
            </w:pPr>
            <w:r w:rsidRPr="00B014A9">
              <w:rPr>
                <w:spacing w:val="-2"/>
              </w:rPr>
              <w:t>______</w:t>
            </w:r>
          </w:p>
        </w:tc>
        <w:tc>
          <w:tcPr>
            <w:tcW w:w="1440" w:type="dxa"/>
          </w:tcPr>
          <w:p w14:paraId="3391222B" w14:textId="77777777" w:rsidR="007B586E" w:rsidRPr="00B014A9" w:rsidRDefault="007B586E">
            <w:pPr>
              <w:suppressAutoHyphens/>
              <w:jc w:val="center"/>
              <w:rPr>
                <w:spacing w:val="-2"/>
              </w:rPr>
            </w:pPr>
          </w:p>
          <w:p w14:paraId="61D8ACBA" w14:textId="77777777" w:rsidR="007B586E" w:rsidRPr="00B014A9" w:rsidRDefault="007B586E">
            <w:pPr>
              <w:suppressAutoHyphens/>
              <w:jc w:val="center"/>
              <w:rPr>
                <w:spacing w:val="-2"/>
              </w:rPr>
            </w:pPr>
            <w:r w:rsidRPr="00B014A9">
              <w:rPr>
                <w:spacing w:val="-2"/>
              </w:rPr>
              <w:t>______</w:t>
            </w:r>
          </w:p>
        </w:tc>
        <w:tc>
          <w:tcPr>
            <w:tcW w:w="5040" w:type="dxa"/>
          </w:tcPr>
          <w:p w14:paraId="506744FE" w14:textId="77777777" w:rsidR="007B586E" w:rsidRPr="00B014A9" w:rsidRDefault="007B586E" w:rsidP="00370D40">
            <w:pPr>
              <w:suppressAutoHyphens/>
              <w:jc w:val="both"/>
              <w:rPr>
                <w:spacing w:val="-2"/>
              </w:rPr>
            </w:pPr>
            <w:r w:rsidRPr="00B014A9">
              <w:rPr>
                <w:spacing w:val="-2"/>
              </w:rPr>
              <w:t>Contract Identification:</w:t>
            </w:r>
          </w:p>
          <w:p w14:paraId="24CEB3EB" w14:textId="77777777" w:rsidR="007B586E" w:rsidRPr="00B014A9" w:rsidRDefault="007B586E" w:rsidP="00370D40">
            <w:pPr>
              <w:suppressAutoHyphens/>
              <w:jc w:val="both"/>
              <w:rPr>
                <w:spacing w:val="-2"/>
              </w:rPr>
            </w:pPr>
            <w:r w:rsidRPr="00B014A9">
              <w:rPr>
                <w:spacing w:val="-2"/>
              </w:rPr>
              <w:t xml:space="preserve">Name of </w:t>
            </w:r>
            <w:r w:rsidR="00283744" w:rsidRPr="00B014A9">
              <w:rPr>
                <w:spacing w:val="-2"/>
              </w:rPr>
              <w:t>Employer</w:t>
            </w:r>
            <w:r w:rsidRPr="00B014A9">
              <w:rPr>
                <w:spacing w:val="-2"/>
              </w:rPr>
              <w:t>:</w:t>
            </w:r>
          </w:p>
          <w:p w14:paraId="28D90A93" w14:textId="77777777" w:rsidR="007B586E" w:rsidRPr="00B014A9" w:rsidRDefault="007B586E" w:rsidP="00370D40">
            <w:pPr>
              <w:suppressAutoHyphens/>
              <w:jc w:val="both"/>
              <w:rPr>
                <w:spacing w:val="-2"/>
              </w:rPr>
            </w:pPr>
            <w:r w:rsidRPr="00B014A9">
              <w:rPr>
                <w:spacing w:val="-2"/>
              </w:rPr>
              <w:t xml:space="preserve">Address of </w:t>
            </w:r>
            <w:r w:rsidR="00283744" w:rsidRPr="00B014A9">
              <w:rPr>
                <w:spacing w:val="-2"/>
              </w:rPr>
              <w:t>Employer</w:t>
            </w:r>
            <w:r w:rsidRPr="00B014A9">
              <w:rPr>
                <w:spacing w:val="-2"/>
              </w:rPr>
              <w:t>:</w:t>
            </w:r>
          </w:p>
          <w:p w14:paraId="297778D4" w14:textId="77777777" w:rsidR="007B586E" w:rsidRPr="00B014A9" w:rsidRDefault="007B586E" w:rsidP="00370D40">
            <w:pPr>
              <w:suppressAutoHyphens/>
              <w:jc w:val="both"/>
              <w:rPr>
                <w:spacing w:val="-2"/>
              </w:rPr>
            </w:pPr>
            <w:r w:rsidRPr="00B014A9">
              <w:rPr>
                <w:spacing w:val="-2"/>
              </w:rPr>
              <w:t>Matter in dispute:</w:t>
            </w:r>
          </w:p>
        </w:tc>
        <w:tc>
          <w:tcPr>
            <w:tcW w:w="1710" w:type="dxa"/>
          </w:tcPr>
          <w:p w14:paraId="6763252B" w14:textId="77777777" w:rsidR="007B586E" w:rsidRPr="00B014A9" w:rsidRDefault="007B586E">
            <w:pPr>
              <w:suppressAutoHyphens/>
              <w:rPr>
                <w:spacing w:val="-2"/>
              </w:rPr>
            </w:pPr>
          </w:p>
          <w:p w14:paraId="6195DFC0" w14:textId="77777777" w:rsidR="007B586E" w:rsidRPr="00B014A9" w:rsidRDefault="007B586E">
            <w:pPr>
              <w:suppressAutoHyphens/>
              <w:rPr>
                <w:spacing w:val="-2"/>
              </w:rPr>
            </w:pPr>
            <w:r w:rsidRPr="00B014A9">
              <w:rPr>
                <w:spacing w:val="-2"/>
              </w:rPr>
              <w:t>___________</w:t>
            </w:r>
          </w:p>
          <w:p w14:paraId="4DB5AFA0" w14:textId="77777777" w:rsidR="007B586E" w:rsidRPr="00B014A9" w:rsidRDefault="007B586E">
            <w:pPr>
              <w:suppressAutoHyphens/>
              <w:rPr>
                <w:spacing w:val="-2"/>
              </w:rPr>
            </w:pPr>
          </w:p>
        </w:tc>
      </w:tr>
      <w:tr w:rsidR="007B586E" w:rsidRPr="00B014A9" w14:paraId="474F014C" w14:textId="77777777">
        <w:trPr>
          <w:cantSplit/>
        </w:trPr>
        <w:tc>
          <w:tcPr>
            <w:tcW w:w="1008" w:type="dxa"/>
          </w:tcPr>
          <w:p w14:paraId="27FFA969" w14:textId="77777777" w:rsidR="007B586E" w:rsidRPr="00B014A9" w:rsidRDefault="007B586E">
            <w:pPr>
              <w:suppressAutoHyphens/>
              <w:jc w:val="center"/>
              <w:rPr>
                <w:spacing w:val="-2"/>
              </w:rPr>
            </w:pPr>
          </w:p>
          <w:p w14:paraId="1612E3D5" w14:textId="77777777" w:rsidR="007B586E" w:rsidRPr="00B014A9" w:rsidRDefault="007B586E">
            <w:pPr>
              <w:suppressAutoHyphens/>
              <w:jc w:val="center"/>
              <w:rPr>
                <w:spacing w:val="-2"/>
              </w:rPr>
            </w:pPr>
            <w:r w:rsidRPr="00B014A9">
              <w:rPr>
                <w:spacing w:val="-2"/>
              </w:rPr>
              <w:t>______</w:t>
            </w:r>
          </w:p>
        </w:tc>
        <w:tc>
          <w:tcPr>
            <w:tcW w:w="1440" w:type="dxa"/>
          </w:tcPr>
          <w:p w14:paraId="6DBB2F2E" w14:textId="77777777" w:rsidR="007B586E" w:rsidRPr="00B014A9" w:rsidRDefault="007B586E">
            <w:pPr>
              <w:suppressAutoHyphens/>
              <w:jc w:val="center"/>
              <w:rPr>
                <w:spacing w:val="-2"/>
              </w:rPr>
            </w:pPr>
          </w:p>
          <w:p w14:paraId="410DD885" w14:textId="77777777" w:rsidR="007B586E" w:rsidRPr="00B014A9" w:rsidRDefault="007B586E">
            <w:pPr>
              <w:suppressAutoHyphens/>
              <w:jc w:val="center"/>
              <w:rPr>
                <w:spacing w:val="-2"/>
              </w:rPr>
            </w:pPr>
            <w:r w:rsidRPr="00B014A9">
              <w:rPr>
                <w:spacing w:val="-2"/>
              </w:rPr>
              <w:t>______</w:t>
            </w:r>
          </w:p>
        </w:tc>
        <w:tc>
          <w:tcPr>
            <w:tcW w:w="5040" w:type="dxa"/>
          </w:tcPr>
          <w:p w14:paraId="4B3833DE" w14:textId="77777777" w:rsidR="007B586E" w:rsidRPr="00B014A9" w:rsidRDefault="007B586E" w:rsidP="00370D40">
            <w:pPr>
              <w:suppressAutoHyphens/>
              <w:jc w:val="both"/>
              <w:rPr>
                <w:spacing w:val="-2"/>
              </w:rPr>
            </w:pPr>
            <w:r w:rsidRPr="00B014A9">
              <w:rPr>
                <w:spacing w:val="-2"/>
              </w:rPr>
              <w:t>Contract Identification:</w:t>
            </w:r>
          </w:p>
          <w:p w14:paraId="462AA56A" w14:textId="77777777" w:rsidR="007B586E" w:rsidRPr="00B014A9" w:rsidRDefault="007B586E" w:rsidP="00370D40">
            <w:pPr>
              <w:suppressAutoHyphens/>
              <w:jc w:val="both"/>
              <w:rPr>
                <w:spacing w:val="-2"/>
              </w:rPr>
            </w:pPr>
            <w:r w:rsidRPr="00B014A9">
              <w:rPr>
                <w:spacing w:val="-2"/>
              </w:rPr>
              <w:t xml:space="preserve">Name of </w:t>
            </w:r>
            <w:r w:rsidR="00283744" w:rsidRPr="00B014A9">
              <w:rPr>
                <w:spacing w:val="-2"/>
              </w:rPr>
              <w:t>Employer</w:t>
            </w:r>
            <w:r w:rsidRPr="00B014A9">
              <w:rPr>
                <w:spacing w:val="-2"/>
              </w:rPr>
              <w:t>:</w:t>
            </w:r>
          </w:p>
          <w:p w14:paraId="6D189E35" w14:textId="77777777" w:rsidR="007B586E" w:rsidRPr="00B014A9" w:rsidRDefault="007B586E" w:rsidP="00370D40">
            <w:pPr>
              <w:suppressAutoHyphens/>
              <w:jc w:val="both"/>
              <w:rPr>
                <w:spacing w:val="-2"/>
              </w:rPr>
            </w:pPr>
            <w:r w:rsidRPr="00B014A9">
              <w:rPr>
                <w:spacing w:val="-2"/>
              </w:rPr>
              <w:t xml:space="preserve">Address of </w:t>
            </w:r>
            <w:r w:rsidR="00283744" w:rsidRPr="00B014A9">
              <w:rPr>
                <w:spacing w:val="-2"/>
              </w:rPr>
              <w:t>Employer</w:t>
            </w:r>
            <w:r w:rsidRPr="00B014A9">
              <w:rPr>
                <w:spacing w:val="-2"/>
              </w:rPr>
              <w:t>:</w:t>
            </w:r>
          </w:p>
          <w:p w14:paraId="647A5B20" w14:textId="77777777" w:rsidR="007B586E" w:rsidRPr="00B014A9" w:rsidRDefault="007B586E" w:rsidP="00370D40">
            <w:pPr>
              <w:suppressAutoHyphens/>
              <w:jc w:val="both"/>
              <w:rPr>
                <w:spacing w:val="-2"/>
              </w:rPr>
            </w:pPr>
            <w:r w:rsidRPr="00B014A9">
              <w:rPr>
                <w:spacing w:val="-2"/>
              </w:rPr>
              <w:t>Matter in dispute:</w:t>
            </w:r>
          </w:p>
        </w:tc>
        <w:tc>
          <w:tcPr>
            <w:tcW w:w="1710" w:type="dxa"/>
          </w:tcPr>
          <w:p w14:paraId="4506CED7" w14:textId="77777777" w:rsidR="007B586E" w:rsidRPr="00B014A9" w:rsidRDefault="007B586E">
            <w:pPr>
              <w:suppressAutoHyphens/>
              <w:rPr>
                <w:spacing w:val="-2"/>
              </w:rPr>
            </w:pPr>
          </w:p>
          <w:p w14:paraId="3139DD61" w14:textId="77777777" w:rsidR="007B586E" w:rsidRPr="00B014A9" w:rsidRDefault="007B586E">
            <w:pPr>
              <w:suppressAutoHyphens/>
              <w:rPr>
                <w:spacing w:val="-2"/>
              </w:rPr>
            </w:pPr>
            <w:r w:rsidRPr="00B014A9">
              <w:rPr>
                <w:spacing w:val="-2"/>
              </w:rPr>
              <w:t>___________</w:t>
            </w:r>
          </w:p>
          <w:p w14:paraId="13EEB2D3" w14:textId="77777777" w:rsidR="007B586E" w:rsidRPr="00B014A9" w:rsidRDefault="007B586E">
            <w:pPr>
              <w:suppressAutoHyphens/>
              <w:rPr>
                <w:spacing w:val="-2"/>
              </w:rPr>
            </w:pPr>
          </w:p>
        </w:tc>
      </w:tr>
    </w:tbl>
    <w:p w14:paraId="3CF1A6BD" w14:textId="77777777" w:rsidR="007B586E" w:rsidRPr="00B014A9" w:rsidRDefault="007B586E"/>
    <w:p w14:paraId="1D966A3E" w14:textId="77777777" w:rsidR="007B586E" w:rsidRPr="00B014A9" w:rsidRDefault="007B586E">
      <w:r w:rsidRPr="00B014A9">
        <w:rPr>
          <w:b/>
        </w:rPr>
        <w:br w:type="page"/>
      </w:r>
    </w:p>
    <w:p w14:paraId="2E768E3D" w14:textId="77777777" w:rsidR="007B586E" w:rsidRPr="00B014A9" w:rsidRDefault="007B586E">
      <w:pPr>
        <w:jc w:val="center"/>
        <w:rPr>
          <w:rStyle w:val="Table"/>
          <w:rFonts w:ascii="Times New Roman" w:hAnsi="Times New Roman"/>
          <w:b/>
          <w:spacing w:val="-2"/>
          <w:sz w:val="24"/>
        </w:rPr>
      </w:pPr>
      <w:bookmarkStart w:id="506" w:name="_Toc125873866"/>
      <w:r w:rsidRPr="00B014A9">
        <w:rPr>
          <w:rStyle w:val="Table"/>
          <w:rFonts w:ascii="Times New Roman" w:hAnsi="Times New Roman"/>
          <w:b/>
          <w:spacing w:val="-2"/>
          <w:sz w:val="24"/>
        </w:rPr>
        <w:lastRenderedPageBreak/>
        <w:t>Form CCC</w:t>
      </w:r>
      <w:bookmarkEnd w:id="506"/>
    </w:p>
    <w:p w14:paraId="153B791A" w14:textId="77777777" w:rsidR="007B586E" w:rsidRPr="00B014A9" w:rsidRDefault="007B586E">
      <w:pPr>
        <w:pStyle w:val="S4-Header2"/>
      </w:pPr>
      <w:bookmarkStart w:id="507" w:name="_Toc41971547"/>
      <w:bookmarkStart w:id="508" w:name="_Toc125871312"/>
      <w:bookmarkStart w:id="509" w:name="_Toc127160596"/>
      <w:bookmarkStart w:id="510" w:name="_Toc138144068"/>
      <w:bookmarkStart w:id="511" w:name="_Toc197160047"/>
      <w:r w:rsidRPr="00B014A9">
        <w:t>Current Contract Commitments / Works in Progress</w:t>
      </w:r>
      <w:bookmarkEnd w:id="507"/>
      <w:bookmarkEnd w:id="508"/>
      <w:bookmarkEnd w:id="509"/>
      <w:bookmarkEnd w:id="510"/>
      <w:bookmarkEnd w:id="511"/>
    </w:p>
    <w:p w14:paraId="25A1A41A" w14:textId="77777777" w:rsidR="007B586E" w:rsidRPr="00B014A9" w:rsidRDefault="007B586E">
      <w:pPr>
        <w:suppressAutoHyphens/>
        <w:rPr>
          <w:rStyle w:val="Table"/>
          <w:spacing w:val="-2"/>
        </w:rPr>
      </w:pPr>
    </w:p>
    <w:p w14:paraId="45214220" w14:textId="77777777" w:rsidR="007B586E" w:rsidRPr="00B014A9" w:rsidRDefault="007B586E">
      <w:pPr>
        <w:suppressAutoHyphens/>
        <w:rPr>
          <w:rStyle w:val="Table"/>
          <w:spacing w:val="-2"/>
        </w:rPr>
      </w:pPr>
    </w:p>
    <w:p w14:paraId="27F2A6CF" w14:textId="77777777" w:rsidR="007B586E" w:rsidRPr="00B014A9" w:rsidRDefault="007B586E" w:rsidP="00370D40">
      <w:pPr>
        <w:jc w:val="both"/>
        <w:rPr>
          <w:rStyle w:val="Table"/>
          <w:rFonts w:ascii="Times New Roman" w:hAnsi="Times New Roman"/>
          <w:spacing w:val="-2"/>
          <w:sz w:val="24"/>
        </w:rPr>
      </w:pPr>
      <w:r w:rsidRPr="00B014A9">
        <w:rPr>
          <w:rStyle w:val="Table"/>
          <w:rFonts w:ascii="Times New Roman" w:hAnsi="Times New Roman"/>
          <w:spacing w:val="-2"/>
          <w:sz w:val="24"/>
        </w:rPr>
        <w:t xml:space="preserve">Bidders and each partner to a </w:t>
      </w:r>
      <w:r w:rsidR="0049153D" w:rsidRPr="00B014A9">
        <w:rPr>
          <w:rStyle w:val="Table"/>
          <w:rFonts w:ascii="Times New Roman" w:hAnsi="Times New Roman"/>
          <w:spacing w:val="-2"/>
          <w:sz w:val="24"/>
        </w:rPr>
        <w:t>JV</w:t>
      </w:r>
      <w:r w:rsidRPr="00B014A9">
        <w:rPr>
          <w:rStyle w:val="Table"/>
          <w:rFonts w:ascii="Times New Roman" w:hAnsi="Times New Roman"/>
          <w:spacing w:val="-2"/>
          <w:sz w:val="24"/>
        </w:rPr>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22F61D3B" w14:textId="77777777" w:rsidR="007B586E" w:rsidRPr="00B014A9" w:rsidRDefault="007B586E">
      <w:pPr>
        <w:rPr>
          <w:rStyle w:val="Table"/>
          <w:rFonts w:ascii="Times New Roman" w:hAnsi="Times New Roman"/>
          <w:spacing w:val="-2"/>
          <w:sz w:val="24"/>
        </w:rPr>
      </w:pPr>
    </w:p>
    <w:p w14:paraId="56CC2597" w14:textId="77777777" w:rsidR="007B586E" w:rsidRPr="00B014A9" w:rsidRDefault="007B586E">
      <w:pPr>
        <w:rPr>
          <w:rStyle w:val="Table"/>
          <w:rFonts w:ascii="Times New Roman" w:hAnsi="Times New Roman"/>
          <w:b/>
          <w:bCs/>
          <w:spacing w:val="-2"/>
          <w:sz w:val="24"/>
        </w:rPr>
      </w:pPr>
    </w:p>
    <w:p w14:paraId="70CB04CB" w14:textId="77777777" w:rsidR="007B586E" w:rsidRPr="00B014A9" w:rsidRDefault="007B586E">
      <w:pPr>
        <w:rPr>
          <w:rStyle w:val="Table"/>
          <w:rFonts w:ascii="Times New Roman" w:hAnsi="Times New Roman"/>
          <w:spacing w:val="-2"/>
          <w:sz w:val="24"/>
        </w:rPr>
      </w:pPr>
    </w:p>
    <w:p w14:paraId="3783D203" w14:textId="77777777" w:rsidR="007B586E" w:rsidRPr="00B014A9" w:rsidRDefault="007B586E">
      <w:pPr>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890"/>
        <w:gridCol w:w="1620"/>
        <w:gridCol w:w="1800"/>
        <w:gridCol w:w="1800"/>
        <w:gridCol w:w="1800"/>
      </w:tblGrid>
      <w:tr w:rsidR="007B586E" w:rsidRPr="00B014A9" w14:paraId="048446FE" w14:textId="77777777" w:rsidTr="00A755AC">
        <w:trPr>
          <w:cantSplit/>
        </w:trPr>
        <w:tc>
          <w:tcPr>
            <w:tcW w:w="1890" w:type="dxa"/>
            <w:tcBorders>
              <w:top w:val="single" w:sz="6" w:space="0" w:color="auto"/>
              <w:left w:val="single" w:sz="6" w:space="0" w:color="auto"/>
              <w:bottom w:val="single" w:sz="6" w:space="0" w:color="auto"/>
              <w:right w:val="single" w:sz="6" w:space="0" w:color="auto"/>
            </w:tcBorders>
            <w:shd w:val="clear" w:color="auto" w:fill="D9D9D9"/>
          </w:tcPr>
          <w:p w14:paraId="571C9714" w14:textId="77777777" w:rsidR="007B586E" w:rsidRPr="00B014A9" w:rsidRDefault="007B586E" w:rsidP="00370D40">
            <w:pPr>
              <w:jc w:val="center"/>
              <w:rPr>
                <w:rStyle w:val="Table"/>
                <w:rFonts w:ascii="Times New Roman" w:hAnsi="Times New Roman"/>
                <w:b/>
                <w:bCs/>
                <w:spacing w:val="-2"/>
                <w:sz w:val="22"/>
                <w:szCs w:val="22"/>
              </w:rPr>
            </w:pPr>
            <w:r w:rsidRPr="00B014A9">
              <w:rPr>
                <w:rStyle w:val="Table"/>
                <w:rFonts w:ascii="Times New Roman" w:hAnsi="Times New Roman"/>
                <w:b/>
                <w:bCs/>
                <w:spacing w:val="-2"/>
                <w:sz w:val="22"/>
                <w:szCs w:val="22"/>
              </w:rPr>
              <w:t>Name of contract</w:t>
            </w:r>
          </w:p>
        </w:tc>
        <w:tc>
          <w:tcPr>
            <w:tcW w:w="1620" w:type="dxa"/>
            <w:tcBorders>
              <w:top w:val="single" w:sz="6" w:space="0" w:color="auto"/>
              <w:bottom w:val="single" w:sz="6" w:space="0" w:color="auto"/>
            </w:tcBorders>
            <w:shd w:val="clear" w:color="auto" w:fill="D9D9D9"/>
          </w:tcPr>
          <w:p w14:paraId="7EDCB9DF" w14:textId="77777777" w:rsidR="007B586E" w:rsidRPr="00B014A9" w:rsidRDefault="00283744" w:rsidP="00370D40">
            <w:pPr>
              <w:jc w:val="center"/>
              <w:rPr>
                <w:rStyle w:val="Table"/>
                <w:rFonts w:ascii="Times New Roman" w:hAnsi="Times New Roman"/>
                <w:b/>
                <w:bCs/>
                <w:spacing w:val="-2"/>
                <w:sz w:val="22"/>
                <w:szCs w:val="22"/>
              </w:rPr>
            </w:pPr>
            <w:r w:rsidRPr="00B014A9">
              <w:rPr>
                <w:rStyle w:val="Table"/>
                <w:rFonts w:ascii="Times New Roman" w:hAnsi="Times New Roman"/>
                <w:b/>
                <w:bCs/>
                <w:spacing w:val="-2"/>
                <w:sz w:val="22"/>
                <w:szCs w:val="22"/>
              </w:rPr>
              <w:t>Employer</w:t>
            </w:r>
            <w:r w:rsidR="007B586E" w:rsidRPr="00B014A9">
              <w:rPr>
                <w:rStyle w:val="Table"/>
                <w:rFonts w:ascii="Times New Roman" w:hAnsi="Times New Roman"/>
                <w:b/>
                <w:bCs/>
                <w:spacing w:val="-2"/>
                <w:sz w:val="22"/>
                <w:szCs w:val="22"/>
              </w:rPr>
              <w:t>, contact address/</w:t>
            </w:r>
            <w:proofErr w:type="spellStart"/>
            <w:r w:rsidR="007B586E" w:rsidRPr="00B014A9">
              <w:rPr>
                <w:rStyle w:val="Table"/>
                <w:rFonts w:ascii="Times New Roman" w:hAnsi="Times New Roman"/>
                <w:b/>
                <w:bCs/>
                <w:spacing w:val="-2"/>
                <w:sz w:val="22"/>
                <w:szCs w:val="22"/>
              </w:rPr>
              <w:t>tel</w:t>
            </w:r>
            <w:proofErr w:type="spellEnd"/>
            <w:r w:rsidR="007B586E" w:rsidRPr="00B014A9">
              <w:rPr>
                <w:rStyle w:val="Table"/>
                <w:rFonts w:ascii="Times New Roman" w:hAnsi="Times New Roman"/>
                <w:b/>
                <w:bCs/>
                <w:spacing w:val="-2"/>
                <w:sz w:val="22"/>
                <w:szCs w:val="22"/>
              </w:rPr>
              <w:t>/fax</w:t>
            </w:r>
          </w:p>
        </w:tc>
        <w:tc>
          <w:tcPr>
            <w:tcW w:w="1800" w:type="dxa"/>
            <w:tcBorders>
              <w:top w:val="single" w:sz="6" w:space="0" w:color="auto"/>
              <w:left w:val="single" w:sz="6" w:space="0" w:color="auto"/>
              <w:bottom w:val="single" w:sz="6" w:space="0" w:color="auto"/>
            </w:tcBorders>
            <w:shd w:val="clear" w:color="auto" w:fill="D9D9D9"/>
          </w:tcPr>
          <w:p w14:paraId="74D39785" w14:textId="77777777" w:rsidR="007B586E" w:rsidRPr="00B014A9" w:rsidRDefault="007B586E" w:rsidP="00370D40">
            <w:pPr>
              <w:jc w:val="center"/>
              <w:rPr>
                <w:rStyle w:val="Table"/>
                <w:rFonts w:ascii="Times New Roman" w:hAnsi="Times New Roman"/>
                <w:b/>
                <w:bCs/>
                <w:spacing w:val="-2"/>
                <w:sz w:val="22"/>
                <w:szCs w:val="22"/>
              </w:rPr>
            </w:pPr>
            <w:r w:rsidRPr="00B014A9">
              <w:rPr>
                <w:rStyle w:val="Table"/>
                <w:rFonts w:ascii="Times New Roman" w:hAnsi="Times New Roman"/>
                <w:b/>
                <w:bCs/>
                <w:spacing w:val="-2"/>
                <w:sz w:val="22"/>
                <w:szCs w:val="22"/>
              </w:rPr>
              <w:t>Value of outstanding work (current US$ equivalent)</w:t>
            </w:r>
          </w:p>
        </w:tc>
        <w:tc>
          <w:tcPr>
            <w:tcW w:w="1800" w:type="dxa"/>
            <w:tcBorders>
              <w:top w:val="single" w:sz="6" w:space="0" w:color="auto"/>
              <w:left w:val="single" w:sz="6" w:space="0" w:color="auto"/>
              <w:bottom w:val="single" w:sz="6" w:space="0" w:color="auto"/>
            </w:tcBorders>
            <w:shd w:val="clear" w:color="auto" w:fill="D9D9D9"/>
          </w:tcPr>
          <w:p w14:paraId="7468BEBA" w14:textId="77777777" w:rsidR="007B586E" w:rsidRPr="00B014A9" w:rsidRDefault="007B586E" w:rsidP="00370D40">
            <w:pPr>
              <w:jc w:val="center"/>
              <w:rPr>
                <w:rStyle w:val="Table"/>
                <w:rFonts w:ascii="Times New Roman" w:hAnsi="Times New Roman"/>
                <w:b/>
                <w:bCs/>
                <w:spacing w:val="-2"/>
                <w:sz w:val="22"/>
                <w:szCs w:val="22"/>
              </w:rPr>
            </w:pPr>
            <w:r w:rsidRPr="00B014A9">
              <w:rPr>
                <w:rStyle w:val="Table"/>
                <w:rFonts w:ascii="Times New Roman" w:hAnsi="Times New Roman"/>
                <w:b/>
                <w:bCs/>
                <w:spacing w:val="-2"/>
                <w:sz w:val="22"/>
                <w:szCs w:val="22"/>
              </w:rPr>
              <w:t>Estimated completion date</w:t>
            </w:r>
          </w:p>
        </w:tc>
        <w:tc>
          <w:tcPr>
            <w:tcW w:w="1800" w:type="dxa"/>
            <w:tcBorders>
              <w:top w:val="single" w:sz="6" w:space="0" w:color="auto"/>
              <w:left w:val="single" w:sz="6" w:space="0" w:color="auto"/>
              <w:bottom w:val="single" w:sz="6" w:space="0" w:color="auto"/>
              <w:right w:val="single" w:sz="6" w:space="0" w:color="auto"/>
            </w:tcBorders>
            <w:shd w:val="clear" w:color="auto" w:fill="D9D9D9"/>
          </w:tcPr>
          <w:p w14:paraId="7169D7AF" w14:textId="77777777" w:rsidR="007B586E" w:rsidRPr="00B014A9" w:rsidRDefault="007B586E" w:rsidP="00370D40">
            <w:pPr>
              <w:jc w:val="center"/>
              <w:rPr>
                <w:rStyle w:val="Table"/>
                <w:rFonts w:ascii="Times New Roman" w:hAnsi="Times New Roman"/>
                <w:b/>
                <w:bCs/>
                <w:spacing w:val="-2"/>
                <w:sz w:val="22"/>
                <w:szCs w:val="22"/>
              </w:rPr>
            </w:pPr>
            <w:r w:rsidRPr="00B014A9">
              <w:rPr>
                <w:rStyle w:val="Table"/>
                <w:rFonts w:ascii="Times New Roman" w:hAnsi="Times New Roman"/>
                <w:b/>
                <w:bCs/>
                <w:spacing w:val="-2"/>
                <w:sz w:val="22"/>
                <w:szCs w:val="22"/>
              </w:rPr>
              <w:t>Average monthly invoicing over last six months</w:t>
            </w:r>
            <w:r w:rsidRPr="00B014A9">
              <w:rPr>
                <w:rStyle w:val="Table"/>
                <w:rFonts w:ascii="Times New Roman" w:hAnsi="Times New Roman"/>
                <w:b/>
                <w:bCs/>
                <w:spacing w:val="-2"/>
                <w:sz w:val="22"/>
                <w:szCs w:val="22"/>
              </w:rPr>
              <w:br/>
              <w:t>(US$/month)</w:t>
            </w:r>
          </w:p>
        </w:tc>
      </w:tr>
      <w:tr w:rsidR="007B586E" w:rsidRPr="00B014A9" w14:paraId="5C91513C" w14:textId="77777777" w:rsidTr="00370D40">
        <w:trPr>
          <w:cantSplit/>
        </w:trPr>
        <w:tc>
          <w:tcPr>
            <w:tcW w:w="1890" w:type="dxa"/>
            <w:tcBorders>
              <w:top w:val="single" w:sz="6" w:space="0" w:color="auto"/>
              <w:left w:val="single" w:sz="6" w:space="0" w:color="auto"/>
              <w:bottom w:val="single" w:sz="6" w:space="0" w:color="auto"/>
              <w:right w:val="single" w:sz="6" w:space="0" w:color="auto"/>
            </w:tcBorders>
          </w:tcPr>
          <w:p w14:paraId="61A43FD5" w14:textId="77777777" w:rsidR="007B586E" w:rsidRPr="00B014A9" w:rsidRDefault="007B586E">
            <w:pPr>
              <w:rPr>
                <w:rStyle w:val="Table"/>
                <w:rFonts w:ascii="Times New Roman" w:hAnsi="Times New Roman"/>
                <w:spacing w:val="-2"/>
                <w:sz w:val="24"/>
              </w:rPr>
            </w:pPr>
            <w:r w:rsidRPr="00B014A9">
              <w:rPr>
                <w:rStyle w:val="Table"/>
                <w:rFonts w:ascii="Times New Roman" w:hAnsi="Times New Roman"/>
                <w:spacing w:val="-2"/>
                <w:sz w:val="24"/>
              </w:rPr>
              <w:t>1.</w:t>
            </w:r>
          </w:p>
          <w:p w14:paraId="7531CC1B" w14:textId="77777777" w:rsidR="007B586E" w:rsidRPr="00B014A9" w:rsidRDefault="007B586E">
            <w:pPr>
              <w:rPr>
                <w:rStyle w:val="Table"/>
                <w:rFonts w:ascii="Times New Roman" w:hAnsi="Times New Roman"/>
                <w:spacing w:val="-2"/>
                <w:sz w:val="24"/>
              </w:rPr>
            </w:pPr>
          </w:p>
        </w:tc>
        <w:tc>
          <w:tcPr>
            <w:tcW w:w="1620" w:type="dxa"/>
            <w:tcBorders>
              <w:top w:val="single" w:sz="6" w:space="0" w:color="auto"/>
            </w:tcBorders>
          </w:tcPr>
          <w:p w14:paraId="12702012" w14:textId="77777777" w:rsidR="007B586E" w:rsidRPr="00B014A9"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14:paraId="728B1A8B" w14:textId="77777777" w:rsidR="007B586E" w:rsidRPr="00B014A9"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14:paraId="5D8635B0" w14:textId="77777777" w:rsidR="007B586E" w:rsidRPr="00B014A9"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14:paraId="00C6900F" w14:textId="77777777" w:rsidR="007B586E" w:rsidRPr="00B014A9" w:rsidRDefault="007B586E">
            <w:pPr>
              <w:rPr>
                <w:rStyle w:val="Table"/>
                <w:rFonts w:ascii="Times New Roman" w:hAnsi="Times New Roman"/>
                <w:spacing w:val="-2"/>
                <w:sz w:val="24"/>
              </w:rPr>
            </w:pPr>
          </w:p>
        </w:tc>
      </w:tr>
      <w:tr w:rsidR="007B586E" w:rsidRPr="00B014A9" w14:paraId="76D1CED8" w14:textId="77777777">
        <w:trPr>
          <w:cantSplit/>
        </w:trPr>
        <w:tc>
          <w:tcPr>
            <w:tcW w:w="1890" w:type="dxa"/>
            <w:tcBorders>
              <w:top w:val="single" w:sz="6" w:space="0" w:color="auto"/>
              <w:left w:val="single" w:sz="6" w:space="0" w:color="auto"/>
              <w:bottom w:val="single" w:sz="6" w:space="0" w:color="auto"/>
              <w:right w:val="single" w:sz="6" w:space="0" w:color="auto"/>
            </w:tcBorders>
          </w:tcPr>
          <w:p w14:paraId="4DE65712" w14:textId="77777777" w:rsidR="007B586E" w:rsidRPr="00B014A9" w:rsidRDefault="007B586E">
            <w:pPr>
              <w:rPr>
                <w:rStyle w:val="Table"/>
                <w:rFonts w:ascii="Times New Roman" w:hAnsi="Times New Roman"/>
                <w:spacing w:val="-2"/>
                <w:sz w:val="24"/>
              </w:rPr>
            </w:pPr>
            <w:r w:rsidRPr="00B014A9">
              <w:rPr>
                <w:rStyle w:val="Table"/>
                <w:rFonts w:ascii="Times New Roman" w:hAnsi="Times New Roman"/>
                <w:spacing w:val="-2"/>
                <w:sz w:val="24"/>
              </w:rPr>
              <w:t>2.</w:t>
            </w:r>
          </w:p>
          <w:p w14:paraId="18A71E8A" w14:textId="77777777" w:rsidR="007B586E" w:rsidRPr="00B014A9" w:rsidRDefault="007B586E">
            <w:pPr>
              <w:rPr>
                <w:rStyle w:val="Table"/>
                <w:rFonts w:ascii="Times New Roman" w:hAnsi="Times New Roman"/>
                <w:spacing w:val="-2"/>
                <w:sz w:val="24"/>
              </w:rPr>
            </w:pPr>
          </w:p>
        </w:tc>
        <w:tc>
          <w:tcPr>
            <w:tcW w:w="1620" w:type="dxa"/>
            <w:tcBorders>
              <w:top w:val="single" w:sz="6" w:space="0" w:color="auto"/>
            </w:tcBorders>
          </w:tcPr>
          <w:p w14:paraId="5E4B552B" w14:textId="77777777" w:rsidR="007B586E" w:rsidRPr="00B014A9"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14:paraId="0B0F45F0" w14:textId="77777777" w:rsidR="007B586E" w:rsidRPr="00B014A9"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14:paraId="63FAD091" w14:textId="77777777" w:rsidR="007B586E" w:rsidRPr="00B014A9"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14:paraId="28203659" w14:textId="77777777" w:rsidR="007B586E" w:rsidRPr="00B014A9" w:rsidRDefault="007B586E">
            <w:pPr>
              <w:rPr>
                <w:rStyle w:val="Table"/>
                <w:rFonts w:ascii="Times New Roman" w:hAnsi="Times New Roman"/>
                <w:spacing w:val="-2"/>
                <w:sz w:val="24"/>
              </w:rPr>
            </w:pPr>
          </w:p>
        </w:tc>
      </w:tr>
      <w:tr w:rsidR="007B586E" w:rsidRPr="00B014A9" w14:paraId="65B9023A" w14:textId="77777777">
        <w:trPr>
          <w:cantSplit/>
        </w:trPr>
        <w:tc>
          <w:tcPr>
            <w:tcW w:w="1890" w:type="dxa"/>
            <w:tcBorders>
              <w:top w:val="single" w:sz="6" w:space="0" w:color="auto"/>
              <w:left w:val="single" w:sz="6" w:space="0" w:color="auto"/>
              <w:bottom w:val="single" w:sz="6" w:space="0" w:color="auto"/>
              <w:right w:val="single" w:sz="6" w:space="0" w:color="auto"/>
            </w:tcBorders>
          </w:tcPr>
          <w:p w14:paraId="69F91E7D" w14:textId="77777777" w:rsidR="007B586E" w:rsidRPr="00B014A9" w:rsidRDefault="007B586E">
            <w:pPr>
              <w:rPr>
                <w:rStyle w:val="Table"/>
                <w:rFonts w:ascii="Times New Roman" w:hAnsi="Times New Roman"/>
                <w:spacing w:val="-2"/>
                <w:sz w:val="24"/>
              </w:rPr>
            </w:pPr>
            <w:r w:rsidRPr="00B014A9">
              <w:rPr>
                <w:rStyle w:val="Table"/>
                <w:rFonts w:ascii="Times New Roman" w:hAnsi="Times New Roman"/>
                <w:spacing w:val="-2"/>
                <w:sz w:val="24"/>
              </w:rPr>
              <w:t>3.</w:t>
            </w:r>
          </w:p>
          <w:p w14:paraId="1513A284" w14:textId="77777777" w:rsidR="007B586E" w:rsidRPr="00B014A9" w:rsidRDefault="007B586E">
            <w:pPr>
              <w:rPr>
                <w:rStyle w:val="Table"/>
                <w:rFonts w:ascii="Times New Roman" w:hAnsi="Times New Roman"/>
                <w:spacing w:val="-2"/>
                <w:sz w:val="24"/>
              </w:rPr>
            </w:pPr>
          </w:p>
        </w:tc>
        <w:tc>
          <w:tcPr>
            <w:tcW w:w="1620" w:type="dxa"/>
            <w:tcBorders>
              <w:top w:val="single" w:sz="6" w:space="0" w:color="auto"/>
            </w:tcBorders>
          </w:tcPr>
          <w:p w14:paraId="2D4E5428" w14:textId="77777777" w:rsidR="007B586E" w:rsidRPr="00B014A9"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14:paraId="30FF50D5" w14:textId="77777777" w:rsidR="007B586E" w:rsidRPr="00B014A9"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14:paraId="4DCCCE19" w14:textId="77777777" w:rsidR="007B586E" w:rsidRPr="00B014A9"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14:paraId="450B834D" w14:textId="77777777" w:rsidR="007B586E" w:rsidRPr="00B014A9" w:rsidRDefault="007B586E">
            <w:pPr>
              <w:rPr>
                <w:rStyle w:val="Table"/>
                <w:rFonts w:ascii="Times New Roman" w:hAnsi="Times New Roman"/>
                <w:spacing w:val="-2"/>
                <w:sz w:val="24"/>
              </w:rPr>
            </w:pPr>
          </w:p>
        </w:tc>
      </w:tr>
      <w:tr w:rsidR="007B586E" w:rsidRPr="00B014A9" w14:paraId="0695AFBB" w14:textId="77777777">
        <w:trPr>
          <w:cantSplit/>
        </w:trPr>
        <w:tc>
          <w:tcPr>
            <w:tcW w:w="1890" w:type="dxa"/>
            <w:tcBorders>
              <w:top w:val="single" w:sz="6" w:space="0" w:color="auto"/>
              <w:left w:val="single" w:sz="6" w:space="0" w:color="auto"/>
              <w:bottom w:val="single" w:sz="6" w:space="0" w:color="auto"/>
              <w:right w:val="single" w:sz="6" w:space="0" w:color="auto"/>
            </w:tcBorders>
          </w:tcPr>
          <w:p w14:paraId="0597626F" w14:textId="77777777" w:rsidR="007B586E" w:rsidRPr="00B014A9" w:rsidRDefault="007B586E">
            <w:pPr>
              <w:rPr>
                <w:rStyle w:val="Table"/>
                <w:rFonts w:ascii="Times New Roman" w:hAnsi="Times New Roman"/>
                <w:spacing w:val="-2"/>
                <w:sz w:val="24"/>
              </w:rPr>
            </w:pPr>
            <w:r w:rsidRPr="00B014A9">
              <w:rPr>
                <w:rStyle w:val="Table"/>
                <w:rFonts w:ascii="Times New Roman" w:hAnsi="Times New Roman"/>
                <w:spacing w:val="-2"/>
                <w:sz w:val="24"/>
              </w:rPr>
              <w:t>4.</w:t>
            </w:r>
          </w:p>
          <w:p w14:paraId="1BA7FD5D" w14:textId="77777777" w:rsidR="007B586E" w:rsidRPr="00B014A9" w:rsidRDefault="007B586E">
            <w:pPr>
              <w:rPr>
                <w:rStyle w:val="Table"/>
                <w:rFonts w:ascii="Times New Roman" w:hAnsi="Times New Roman"/>
                <w:spacing w:val="-2"/>
                <w:sz w:val="24"/>
              </w:rPr>
            </w:pPr>
          </w:p>
        </w:tc>
        <w:tc>
          <w:tcPr>
            <w:tcW w:w="1620" w:type="dxa"/>
            <w:tcBorders>
              <w:top w:val="single" w:sz="6" w:space="0" w:color="auto"/>
            </w:tcBorders>
          </w:tcPr>
          <w:p w14:paraId="16AFA5BD" w14:textId="77777777" w:rsidR="007B586E" w:rsidRPr="00B014A9"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14:paraId="6B760C0A" w14:textId="77777777" w:rsidR="007B586E" w:rsidRPr="00B014A9"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14:paraId="2AB8C74E" w14:textId="77777777" w:rsidR="007B586E" w:rsidRPr="00B014A9"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14:paraId="0DC2D5ED" w14:textId="77777777" w:rsidR="007B586E" w:rsidRPr="00B014A9" w:rsidRDefault="007B586E">
            <w:pPr>
              <w:rPr>
                <w:rStyle w:val="Table"/>
                <w:rFonts w:ascii="Times New Roman" w:hAnsi="Times New Roman"/>
                <w:spacing w:val="-2"/>
                <w:sz w:val="24"/>
              </w:rPr>
            </w:pPr>
          </w:p>
        </w:tc>
      </w:tr>
      <w:tr w:rsidR="007B586E" w:rsidRPr="00B014A9" w14:paraId="7CB6C7B3" w14:textId="77777777">
        <w:trPr>
          <w:cantSplit/>
        </w:trPr>
        <w:tc>
          <w:tcPr>
            <w:tcW w:w="1890" w:type="dxa"/>
            <w:tcBorders>
              <w:top w:val="single" w:sz="6" w:space="0" w:color="auto"/>
              <w:left w:val="single" w:sz="6" w:space="0" w:color="auto"/>
              <w:bottom w:val="single" w:sz="6" w:space="0" w:color="auto"/>
              <w:right w:val="single" w:sz="6" w:space="0" w:color="auto"/>
            </w:tcBorders>
          </w:tcPr>
          <w:p w14:paraId="3783491D" w14:textId="77777777" w:rsidR="007B586E" w:rsidRPr="00B014A9" w:rsidRDefault="007B586E">
            <w:pPr>
              <w:rPr>
                <w:rStyle w:val="Table"/>
                <w:rFonts w:ascii="Times New Roman" w:hAnsi="Times New Roman"/>
                <w:spacing w:val="-2"/>
                <w:sz w:val="24"/>
              </w:rPr>
            </w:pPr>
            <w:r w:rsidRPr="00B014A9">
              <w:rPr>
                <w:rStyle w:val="Table"/>
                <w:rFonts w:ascii="Times New Roman" w:hAnsi="Times New Roman"/>
                <w:spacing w:val="-2"/>
                <w:sz w:val="24"/>
              </w:rPr>
              <w:t>5.</w:t>
            </w:r>
          </w:p>
          <w:p w14:paraId="4298AF82" w14:textId="77777777" w:rsidR="007B586E" w:rsidRPr="00B014A9" w:rsidRDefault="007B586E">
            <w:pPr>
              <w:rPr>
                <w:rStyle w:val="Table"/>
                <w:rFonts w:ascii="Times New Roman" w:hAnsi="Times New Roman"/>
                <w:spacing w:val="-2"/>
                <w:sz w:val="24"/>
              </w:rPr>
            </w:pPr>
          </w:p>
        </w:tc>
        <w:tc>
          <w:tcPr>
            <w:tcW w:w="1620" w:type="dxa"/>
            <w:tcBorders>
              <w:top w:val="single" w:sz="6" w:space="0" w:color="auto"/>
            </w:tcBorders>
          </w:tcPr>
          <w:p w14:paraId="7691DD20" w14:textId="77777777" w:rsidR="007B586E" w:rsidRPr="00B014A9"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14:paraId="54DCF8BA" w14:textId="77777777" w:rsidR="007B586E" w:rsidRPr="00B014A9"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14:paraId="3C3EEB2F" w14:textId="77777777" w:rsidR="007B586E" w:rsidRPr="00B014A9"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14:paraId="54D14E54" w14:textId="77777777" w:rsidR="007B586E" w:rsidRPr="00B014A9" w:rsidRDefault="007B586E">
            <w:pPr>
              <w:rPr>
                <w:rStyle w:val="Table"/>
                <w:rFonts w:ascii="Times New Roman" w:hAnsi="Times New Roman"/>
                <w:spacing w:val="-2"/>
                <w:sz w:val="24"/>
              </w:rPr>
            </w:pPr>
          </w:p>
        </w:tc>
      </w:tr>
      <w:tr w:rsidR="007B586E" w:rsidRPr="00B014A9" w14:paraId="03BEB07E" w14:textId="77777777">
        <w:trPr>
          <w:cantSplit/>
        </w:trPr>
        <w:tc>
          <w:tcPr>
            <w:tcW w:w="1890" w:type="dxa"/>
            <w:tcBorders>
              <w:top w:val="single" w:sz="6" w:space="0" w:color="auto"/>
              <w:left w:val="single" w:sz="6" w:space="0" w:color="auto"/>
              <w:bottom w:val="single" w:sz="6" w:space="0" w:color="auto"/>
              <w:right w:val="single" w:sz="6" w:space="0" w:color="auto"/>
            </w:tcBorders>
          </w:tcPr>
          <w:p w14:paraId="0B182068" w14:textId="77777777" w:rsidR="007B586E" w:rsidRPr="00B014A9" w:rsidRDefault="007B586E">
            <w:pPr>
              <w:rPr>
                <w:rStyle w:val="Table"/>
                <w:rFonts w:ascii="Times New Roman" w:hAnsi="Times New Roman"/>
                <w:spacing w:val="-2"/>
                <w:sz w:val="24"/>
              </w:rPr>
            </w:pPr>
            <w:r w:rsidRPr="00B014A9">
              <w:rPr>
                <w:rStyle w:val="Table"/>
                <w:rFonts w:ascii="Times New Roman" w:hAnsi="Times New Roman"/>
                <w:spacing w:val="-2"/>
                <w:sz w:val="24"/>
              </w:rPr>
              <w:t>etc.</w:t>
            </w:r>
          </w:p>
          <w:p w14:paraId="379FEB5B" w14:textId="77777777" w:rsidR="007B586E" w:rsidRPr="00B014A9" w:rsidRDefault="007B586E">
            <w:pPr>
              <w:rPr>
                <w:rStyle w:val="Table"/>
                <w:rFonts w:ascii="Times New Roman" w:hAnsi="Times New Roman"/>
                <w:spacing w:val="-2"/>
                <w:sz w:val="24"/>
              </w:rPr>
            </w:pPr>
          </w:p>
        </w:tc>
        <w:tc>
          <w:tcPr>
            <w:tcW w:w="1620" w:type="dxa"/>
            <w:tcBorders>
              <w:top w:val="single" w:sz="6" w:space="0" w:color="auto"/>
              <w:bottom w:val="single" w:sz="6" w:space="0" w:color="auto"/>
            </w:tcBorders>
          </w:tcPr>
          <w:p w14:paraId="0D14D708" w14:textId="77777777" w:rsidR="007B586E" w:rsidRPr="00B014A9"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tcBorders>
          </w:tcPr>
          <w:p w14:paraId="738A00A1" w14:textId="77777777" w:rsidR="007B586E" w:rsidRPr="00B014A9"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tcBorders>
          </w:tcPr>
          <w:p w14:paraId="10471F92" w14:textId="77777777" w:rsidR="007B586E" w:rsidRPr="00B014A9"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14:paraId="1392D9EA" w14:textId="77777777" w:rsidR="007B586E" w:rsidRPr="00B014A9" w:rsidRDefault="007B586E">
            <w:pPr>
              <w:rPr>
                <w:rStyle w:val="Table"/>
                <w:rFonts w:ascii="Times New Roman" w:hAnsi="Times New Roman"/>
                <w:spacing w:val="-2"/>
                <w:sz w:val="24"/>
              </w:rPr>
            </w:pPr>
          </w:p>
        </w:tc>
      </w:tr>
    </w:tbl>
    <w:p w14:paraId="45857404" w14:textId="77777777" w:rsidR="007B586E" w:rsidRPr="00B014A9" w:rsidRDefault="007B586E">
      <w:pPr>
        <w:rPr>
          <w:rStyle w:val="Table"/>
          <w:rFonts w:ascii="Times New Roman" w:hAnsi="Times New Roman"/>
          <w:spacing w:val="-2"/>
          <w:sz w:val="24"/>
        </w:rPr>
      </w:pPr>
    </w:p>
    <w:p w14:paraId="2BC097AB" w14:textId="77777777" w:rsidR="007B586E" w:rsidRPr="00B014A9" w:rsidRDefault="007B586E">
      <w:pPr>
        <w:pStyle w:val="S4-Header2"/>
      </w:pPr>
      <w:r w:rsidRPr="00B014A9">
        <w:rPr>
          <w:i/>
        </w:rPr>
        <w:br w:type="page"/>
      </w:r>
      <w:bookmarkStart w:id="512" w:name="_Toc127160597"/>
      <w:bookmarkStart w:id="513" w:name="_Toc138144069"/>
      <w:bookmarkStart w:id="514" w:name="_Toc197160048"/>
      <w:bookmarkStart w:id="515" w:name="_Toc41971548"/>
      <w:r w:rsidRPr="00B014A9">
        <w:lastRenderedPageBreak/>
        <w:t>Financial Situation</w:t>
      </w:r>
      <w:bookmarkEnd w:id="512"/>
      <w:bookmarkEnd w:id="513"/>
      <w:bookmarkEnd w:id="514"/>
    </w:p>
    <w:p w14:paraId="16874946" w14:textId="77777777" w:rsidR="007B586E" w:rsidRPr="00B014A9" w:rsidRDefault="007738B4">
      <w:pPr>
        <w:jc w:val="center"/>
        <w:rPr>
          <w:b/>
        </w:rPr>
      </w:pPr>
      <w:bookmarkStart w:id="516" w:name="_Toc498847216"/>
      <w:bookmarkStart w:id="517" w:name="_Toc498850089"/>
      <w:bookmarkStart w:id="518" w:name="_Toc498851694"/>
      <w:bookmarkStart w:id="519" w:name="_Toc499021795"/>
      <w:bookmarkStart w:id="520" w:name="_Toc499023478"/>
      <w:bookmarkStart w:id="521" w:name="_Toc501529960"/>
      <w:bookmarkStart w:id="522" w:name="_Toc23302381"/>
      <w:bookmarkStart w:id="523" w:name="_Toc125871313"/>
      <w:bookmarkStart w:id="524" w:name="_Toc127160598"/>
      <w:r w:rsidRPr="00B014A9">
        <w:rPr>
          <w:b/>
        </w:rPr>
        <w:t>Form FIN – 3.</w:t>
      </w:r>
      <w:r>
        <w:rPr>
          <w:b/>
        </w:rPr>
        <w:t xml:space="preserve">1 </w:t>
      </w:r>
      <w:r w:rsidR="007B586E" w:rsidRPr="00B014A9">
        <w:rPr>
          <w:b/>
        </w:rPr>
        <w:t xml:space="preserve">Historical Financial </w:t>
      </w:r>
      <w:bookmarkEnd w:id="516"/>
      <w:bookmarkEnd w:id="517"/>
      <w:bookmarkEnd w:id="518"/>
      <w:bookmarkEnd w:id="519"/>
      <w:bookmarkEnd w:id="520"/>
      <w:bookmarkEnd w:id="521"/>
      <w:bookmarkEnd w:id="522"/>
      <w:r w:rsidR="007B586E" w:rsidRPr="00B014A9">
        <w:rPr>
          <w:b/>
        </w:rPr>
        <w:t>Performance</w:t>
      </w:r>
      <w:bookmarkEnd w:id="523"/>
      <w:bookmarkEnd w:id="524"/>
    </w:p>
    <w:p w14:paraId="5F12C736" w14:textId="77777777" w:rsidR="007B586E" w:rsidRPr="00B014A9" w:rsidRDefault="007B586E">
      <w:pPr>
        <w:jc w:val="center"/>
        <w:rPr>
          <w:b/>
        </w:rPr>
      </w:pPr>
    </w:p>
    <w:p w14:paraId="6E715914" w14:textId="77777777" w:rsidR="007B586E" w:rsidRPr="00B014A9" w:rsidRDefault="007B586E">
      <w:pPr>
        <w:tabs>
          <w:tab w:val="right" w:pos="9000"/>
        </w:tabs>
      </w:pPr>
      <w:r w:rsidRPr="00B014A9">
        <w:t xml:space="preserve">Bidder’s Legal Name: _______________________     </w:t>
      </w:r>
      <w:r w:rsidRPr="00B014A9">
        <w:tab/>
        <w:t>Date:  _____________________</w:t>
      </w:r>
    </w:p>
    <w:p w14:paraId="0D7334C7" w14:textId="77777777" w:rsidR="007B586E" w:rsidRPr="00B014A9" w:rsidRDefault="0049153D">
      <w:pPr>
        <w:tabs>
          <w:tab w:val="right" w:pos="9000"/>
        </w:tabs>
      </w:pPr>
      <w:r w:rsidRPr="00B014A9">
        <w:t>JV</w:t>
      </w:r>
      <w:r w:rsidR="007B586E" w:rsidRPr="00B014A9">
        <w:t xml:space="preserve"> Partner Legal Name: _______________________</w:t>
      </w:r>
      <w:r w:rsidR="007B586E" w:rsidRPr="00B014A9">
        <w:rPr>
          <w:i/>
        </w:rPr>
        <w:t xml:space="preserve"> </w:t>
      </w:r>
      <w:r w:rsidR="007B586E" w:rsidRPr="00B014A9">
        <w:rPr>
          <w:i/>
        </w:rPr>
        <w:tab/>
      </w:r>
      <w:r w:rsidR="00370D40" w:rsidRPr="00B014A9">
        <w:rPr>
          <w:iCs/>
        </w:rPr>
        <w:t xml:space="preserve">   </w:t>
      </w:r>
      <w:r w:rsidR="007B586E" w:rsidRPr="00B014A9">
        <w:t>Bidding No.:  __________________</w:t>
      </w:r>
    </w:p>
    <w:p w14:paraId="17BC67F9" w14:textId="77777777" w:rsidR="007B586E" w:rsidRPr="00B014A9" w:rsidRDefault="007B586E" w:rsidP="00370D40">
      <w:pPr>
        <w:tabs>
          <w:tab w:val="right" w:pos="9000"/>
        </w:tabs>
      </w:pPr>
      <w:r w:rsidRPr="00B014A9">
        <w:t>Page _______ of _______ pages</w:t>
      </w:r>
    </w:p>
    <w:p w14:paraId="31ED7F58" w14:textId="77777777" w:rsidR="007B586E" w:rsidRPr="00B014A9" w:rsidRDefault="007B586E">
      <w:pPr>
        <w:tabs>
          <w:tab w:val="right" w:pos="9000"/>
        </w:tabs>
      </w:pPr>
    </w:p>
    <w:p w14:paraId="7F3B1C2C" w14:textId="77777777" w:rsidR="007B586E" w:rsidRPr="00B014A9" w:rsidRDefault="007B586E">
      <w:r w:rsidRPr="00B014A9">
        <w:t xml:space="preserve">To be completed by the Bidder and, if </w:t>
      </w:r>
      <w:r w:rsidR="0049153D" w:rsidRPr="00B014A9">
        <w:t>JV</w:t>
      </w:r>
      <w:r w:rsidRPr="00B014A9">
        <w:t>, by each partner</w:t>
      </w:r>
    </w:p>
    <w:p w14:paraId="19B4AF96" w14:textId="77777777" w:rsidR="007B586E" w:rsidRPr="00B014A9" w:rsidRDefault="007B586E"/>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00"/>
        <w:gridCol w:w="1010"/>
        <w:gridCol w:w="990"/>
        <w:gridCol w:w="990"/>
        <w:gridCol w:w="1170"/>
        <w:gridCol w:w="1080"/>
        <w:gridCol w:w="1170"/>
        <w:gridCol w:w="1080"/>
      </w:tblGrid>
      <w:tr w:rsidR="007B586E" w:rsidRPr="00B014A9" w14:paraId="57106F69" w14:textId="77777777" w:rsidTr="00A755AC">
        <w:trPr>
          <w:cantSplit/>
          <w:trHeight w:val="200"/>
        </w:trPr>
        <w:tc>
          <w:tcPr>
            <w:tcW w:w="1600" w:type="dxa"/>
            <w:shd w:val="clear" w:color="auto" w:fill="D9D9D9"/>
          </w:tcPr>
          <w:p w14:paraId="43C0BAAD" w14:textId="77777777" w:rsidR="007B586E" w:rsidRPr="00B014A9" w:rsidRDefault="007B586E" w:rsidP="00370D40">
            <w:pPr>
              <w:jc w:val="center"/>
              <w:rPr>
                <w:b/>
                <w:bCs/>
                <w:sz w:val="22"/>
                <w:szCs w:val="22"/>
              </w:rPr>
            </w:pPr>
            <w:r w:rsidRPr="00B014A9">
              <w:rPr>
                <w:b/>
                <w:bCs/>
                <w:sz w:val="22"/>
                <w:szCs w:val="22"/>
              </w:rPr>
              <w:t>Financial information in US$ equivalent</w:t>
            </w:r>
          </w:p>
        </w:tc>
        <w:tc>
          <w:tcPr>
            <w:tcW w:w="7490" w:type="dxa"/>
            <w:gridSpan w:val="7"/>
            <w:shd w:val="clear" w:color="auto" w:fill="D9D9D9"/>
          </w:tcPr>
          <w:p w14:paraId="53C646A1" w14:textId="77777777" w:rsidR="007B586E" w:rsidRPr="00B014A9" w:rsidRDefault="007B586E" w:rsidP="00370D40">
            <w:pPr>
              <w:jc w:val="center"/>
              <w:rPr>
                <w:b/>
                <w:bCs/>
                <w:sz w:val="22"/>
                <w:szCs w:val="22"/>
              </w:rPr>
            </w:pPr>
            <w:r w:rsidRPr="00B014A9">
              <w:rPr>
                <w:b/>
                <w:bCs/>
                <w:sz w:val="22"/>
                <w:szCs w:val="22"/>
              </w:rPr>
              <w:t>Historic information for previous ______ (__) years</w:t>
            </w:r>
          </w:p>
          <w:p w14:paraId="789068C6" w14:textId="77777777" w:rsidR="007B586E" w:rsidRPr="00B014A9" w:rsidRDefault="007B586E" w:rsidP="00370D40">
            <w:pPr>
              <w:jc w:val="center"/>
              <w:rPr>
                <w:b/>
                <w:bCs/>
                <w:strike/>
                <w:sz w:val="22"/>
                <w:szCs w:val="22"/>
              </w:rPr>
            </w:pPr>
            <w:r w:rsidRPr="00B014A9">
              <w:rPr>
                <w:b/>
                <w:bCs/>
                <w:sz w:val="22"/>
                <w:szCs w:val="22"/>
              </w:rPr>
              <w:t>(US$ equivalent in 000s)</w:t>
            </w:r>
          </w:p>
        </w:tc>
      </w:tr>
      <w:tr w:rsidR="007B586E" w:rsidRPr="00B014A9" w14:paraId="4F463787" w14:textId="77777777" w:rsidTr="001175FE">
        <w:trPr>
          <w:cantSplit/>
        </w:trPr>
        <w:tc>
          <w:tcPr>
            <w:tcW w:w="1600" w:type="dxa"/>
            <w:tcBorders>
              <w:bottom w:val="single" w:sz="4" w:space="0" w:color="auto"/>
            </w:tcBorders>
          </w:tcPr>
          <w:p w14:paraId="2C8EF62C" w14:textId="77777777" w:rsidR="007B586E" w:rsidRPr="00B014A9" w:rsidRDefault="007B586E"/>
        </w:tc>
        <w:tc>
          <w:tcPr>
            <w:tcW w:w="1010" w:type="dxa"/>
            <w:tcBorders>
              <w:bottom w:val="single" w:sz="4" w:space="0" w:color="auto"/>
            </w:tcBorders>
          </w:tcPr>
          <w:p w14:paraId="0386C676" w14:textId="77777777" w:rsidR="007B586E" w:rsidRPr="00B014A9" w:rsidRDefault="007B586E" w:rsidP="001175FE">
            <w:pPr>
              <w:jc w:val="center"/>
            </w:pPr>
            <w:r w:rsidRPr="00B014A9">
              <w:t>Year 1</w:t>
            </w:r>
          </w:p>
        </w:tc>
        <w:tc>
          <w:tcPr>
            <w:tcW w:w="990" w:type="dxa"/>
            <w:tcBorders>
              <w:bottom w:val="single" w:sz="4" w:space="0" w:color="auto"/>
            </w:tcBorders>
          </w:tcPr>
          <w:p w14:paraId="6478537D" w14:textId="77777777" w:rsidR="007B586E" w:rsidRPr="00B014A9" w:rsidRDefault="007B586E" w:rsidP="001175FE">
            <w:pPr>
              <w:jc w:val="center"/>
            </w:pPr>
            <w:r w:rsidRPr="00B014A9">
              <w:t>Year 2</w:t>
            </w:r>
          </w:p>
        </w:tc>
        <w:tc>
          <w:tcPr>
            <w:tcW w:w="990" w:type="dxa"/>
            <w:tcBorders>
              <w:bottom w:val="single" w:sz="4" w:space="0" w:color="auto"/>
            </w:tcBorders>
          </w:tcPr>
          <w:p w14:paraId="7727CC35" w14:textId="77777777" w:rsidR="007B586E" w:rsidRPr="00B014A9" w:rsidRDefault="007B586E" w:rsidP="001175FE">
            <w:pPr>
              <w:jc w:val="center"/>
            </w:pPr>
            <w:r w:rsidRPr="00B014A9">
              <w:t>Year 3</w:t>
            </w:r>
          </w:p>
        </w:tc>
        <w:tc>
          <w:tcPr>
            <w:tcW w:w="1170" w:type="dxa"/>
            <w:tcBorders>
              <w:bottom w:val="single" w:sz="4" w:space="0" w:color="auto"/>
            </w:tcBorders>
          </w:tcPr>
          <w:p w14:paraId="4CD1F960" w14:textId="77777777" w:rsidR="007B586E" w:rsidRPr="00B014A9" w:rsidRDefault="007B586E" w:rsidP="001175FE">
            <w:pPr>
              <w:jc w:val="center"/>
            </w:pPr>
            <w:r w:rsidRPr="00B014A9">
              <w:t>Year …</w:t>
            </w:r>
          </w:p>
        </w:tc>
        <w:tc>
          <w:tcPr>
            <w:tcW w:w="1080" w:type="dxa"/>
            <w:tcBorders>
              <w:bottom w:val="single" w:sz="4" w:space="0" w:color="auto"/>
            </w:tcBorders>
          </w:tcPr>
          <w:p w14:paraId="2E58B5E9" w14:textId="77777777" w:rsidR="007B586E" w:rsidRPr="00B014A9" w:rsidRDefault="007B586E" w:rsidP="001175FE">
            <w:pPr>
              <w:jc w:val="center"/>
            </w:pPr>
            <w:r w:rsidRPr="00B014A9">
              <w:t>Year n</w:t>
            </w:r>
          </w:p>
        </w:tc>
        <w:tc>
          <w:tcPr>
            <w:tcW w:w="1170" w:type="dxa"/>
            <w:tcBorders>
              <w:bottom w:val="single" w:sz="4" w:space="0" w:color="auto"/>
            </w:tcBorders>
          </w:tcPr>
          <w:p w14:paraId="1C4783EA" w14:textId="77777777" w:rsidR="007B586E" w:rsidRPr="00B014A9" w:rsidRDefault="007B586E" w:rsidP="001175FE">
            <w:pPr>
              <w:jc w:val="center"/>
            </w:pPr>
            <w:r w:rsidRPr="00B014A9">
              <w:t>Avg.</w:t>
            </w:r>
          </w:p>
        </w:tc>
        <w:tc>
          <w:tcPr>
            <w:tcW w:w="1080" w:type="dxa"/>
            <w:tcBorders>
              <w:bottom w:val="single" w:sz="4" w:space="0" w:color="auto"/>
            </w:tcBorders>
          </w:tcPr>
          <w:p w14:paraId="7E9C5A6E" w14:textId="77777777" w:rsidR="007B586E" w:rsidRPr="00B014A9" w:rsidRDefault="007B586E" w:rsidP="001175FE">
            <w:pPr>
              <w:jc w:val="center"/>
              <w:rPr>
                <w:strike/>
              </w:rPr>
            </w:pPr>
            <w:r w:rsidRPr="00B014A9">
              <w:t>Avg. Ratio</w:t>
            </w:r>
          </w:p>
        </w:tc>
      </w:tr>
      <w:tr w:rsidR="007B586E" w:rsidRPr="00B014A9" w14:paraId="7FBB822E" w14:textId="77777777" w:rsidTr="00A755AC">
        <w:trPr>
          <w:cantSplit/>
        </w:trPr>
        <w:tc>
          <w:tcPr>
            <w:tcW w:w="9090" w:type="dxa"/>
            <w:gridSpan w:val="8"/>
            <w:shd w:val="clear" w:color="auto" w:fill="D9D9D9"/>
          </w:tcPr>
          <w:p w14:paraId="53CD22C3" w14:textId="77777777" w:rsidR="007B586E" w:rsidRPr="00B014A9" w:rsidRDefault="007B586E" w:rsidP="001175FE">
            <w:pPr>
              <w:jc w:val="center"/>
              <w:rPr>
                <w:b/>
                <w:bCs/>
              </w:rPr>
            </w:pPr>
            <w:r w:rsidRPr="00B014A9">
              <w:rPr>
                <w:b/>
                <w:bCs/>
              </w:rPr>
              <w:t>Information from Balance Sheet</w:t>
            </w:r>
          </w:p>
        </w:tc>
      </w:tr>
      <w:tr w:rsidR="007B586E" w:rsidRPr="00B014A9" w14:paraId="2DE408E5" w14:textId="77777777">
        <w:trPr>
          <w:cantSplit/>
          <w:trHeight w:val="672"/>
        </w:trPr>
        <w:tc>
          <w:tcPr>
            <w:tcW w:w="1600" w:type="dxa"/>
          </w:tcPr>
          <w:p w14:paraId="577E1BC4" w14:textId="77777777" w:rsidR="007B586E" w:rsidRPr="00B014A9" w:rsidRDefault="007B586E">
            <w:r w:rsidRPr="00B014A9">
              <w:t>Total Assets (TA)</w:t>
            </w:r>
          </w:p>
        </w:tc>
        <w:tc>
          <w:tcPr>
            <w:tcW w:w="1010" w:type="dxa"/>
          </w:tcPr>
          <w:p w14:paraId="1BFC0E30" w14:textId="77777777" w:rsidR="007B586E" w:rsidRPr="00B014A9" w:rsidRDefault="007B586E"/>
        </w:tc>
        <w:tc>
          <w:tcPr>
            <w:tcW w:w="990" w:type="dxa"/>
          </w:tcPr>
          <w:p w14:paraId="2FB91511" w14:textId="77777777" w:rsidR="007B586E" w:rsidRPr="00B014A9" w:rsidRDefault="007B586E"/>
        </w:tc>
        <w:tc>
          <w:tcPr>
            <w:tcW w:w="990" w:type="dxa"/>
          </w:tcPr>
          <w:p w14:paraId="6A69E78B" w14:textId="77777777" w:rsidR="007B586E" w:rsidRPr="00B014A9" w:rsidRDefault="007B586E"/>
        </w:tc>
        <w:tc>
          <w:tcPr>
            <w:tcW w:w="1170" w:type="dxa"/>
          </w:tcPr>
          <w:p w14:paraId="7BE4AC70" w14:textId="77777777" w:rsidR="007B586E" w:rsidRPr="00B014A9" w:rsidRDefault="007B586E"/>
        </w:tc>
        <w:tc>
          <w:tcPr>
            <w:tcW w:w="1080" w:type="dxa"/>
          </w:tcPr>
          <w:p w14:paraId="0EB848F0" w14:textId="77777777" w:rsidR="007B586E" w:rsidRPr="00B014A9" w:rsidRDefault="007B586E"/>
        </w:tc>
        <w:tc>
          <w:tcPr>
            <w:tcW w:w="1170" w:type="dxa"/>
          </w:tcPr>
          <w:p w14:paraId="4ED2E997" w14:textId="77777777" w:rsidR="007B586E" w:rsidRPr="00B014A9" w:rsidRDefault="007B586E"/>
        </w:tc>
        <w:tc>
          <w:tcPr>
            <w:tcW w:w="1080" w:type="dxa"/>
            <w:vMerge w:val="restart"/>
          </w:tcPr>
          <w:p w14:paraId="0C582DDC" w14:textId="77777777" w:rsidR="007B586E" w:rsidRPr="00B014A9" w:rsidRDefault="007B586E"/>
        </w:tc>
      </w:tr>
      <w:tr w:rsidR="007B586E" w:rsidRPr="00B014A9" w14:paraId="1376F702" w14:textId="77777777">
        <w:trPr>
          <w:cantSplit/>
          <w:trHeight w:val="673"/>
        </w:trPr>
        <w:tc>
          <w:tcPr>
            <w:tcW w:w="1600" w:type="dxa"/>
          </w:tcPr>
          <w:p w14:paraId="203606F8" w14:textId="77777777" w:rsidR="007B586E" w:rsidRPr="00B014A9" w:rsidRDefault="007B586E">
            <w:r w:rsidRPr="00B014A9">
              <w:t>Total Liabilities (TL)</w:t>
            </w:r>
          </w:p>
        </w:tc>
        <w:tc>
          <w:tcPr>
            <w:tcW w:w="1010" w:type="dxa"/>
          </w:tcPr>
          <w:p w14:paraId="53B62066" w14:textId="77777777" w:rsidR="007B586E" w:rsidRPr="00B014A9" w:rsidRDefault="007B586E"/>
        </w:tc>
        <w:tc>
          <w:tcPr>
            <w:tcW w:w="990" w:type="dxa"/>
          </w:tcPr>
          <w:p w14:paraId="0D05CDC3" w14:textId="77777777" w:rsidR="007B586E" w:rsidRPr="00B014A9" w:rsidRDefault="007B586E"/>
        </w:tc>
        <w:tc>
          <w:tcPr>
            <w:tcW w:w="990" w:type="dxa"/>
          </w:tcPr>
          <w:p w14:paraId="32B36A1D" w14:textId="77777777" w:rsidR="007B586E" w:rsidRPr="00B014A9" w:rsidRDefault="007B586E"/>
        </w:tc>
        <w:tc>
          <w:tcPr>
            <w:tcW w:w="1170" w:type="dxa"/>
          </w:tcPr>
          <w:p w14:paraId="27FA9DD3" w14:textId="77777777" w:rsidR="007B586E" w:rsidRPr="00B014A9" w:rsidRDefault="007B586E"/>
        </w:tc>
        <w:tc>
          <w:tcPr>
            <w:tcW w:w="1080" w:type="dxa"/>
          </w:tcPr>
          <w:p w14:paraId="54855F79" w14:textId="77777777" w:rsidR="007B586E" w:rsidRPr="00B014A9" w:rsidRDefault="007B586E"/>
        </w:tc>
        <w:tc>
          <w:tcPr>
            <w:tcW w:w="1170" w:type="dxa"/>
          </w:tcPr>
          <w:p w14:paraId="1BAC8B29" w14:textId="77777777" w:rsidR="007B586E" w:rsidRPr="00B014A9" w:rsidRDefault="007B586E"/>
        </w:tc>
        <w:tc>
          <w:tcPr>
            <w:tcW w:w="1080" w:type="dxa"/>
            <w:vMerge/>
          </w:tcPr>
          <w:p w14:paraId="45637471" w14:textId="77777777" w:rsidR="007B586E" w:rsidRPr="00B014A9" w:rsidRDefault="007B586E"/>
        </w:tc>
      </w:tr>
      <w:tr w:rsidR="007B586E" w:rsidRPr="00B014A9" w14:paraId="518C342F" w14:textId="77777777">
        <w:trPr>
          <w:cantSplit/>
          <w:trHeight w:val="673"/>
        </w:trPr>
        <w:tc>
          <w:tcPr>
            <w:tcW w:w="1600" w:type="dxa"/>
          </w:tcPr>
          <w:p w14:paraId="55EEC70A" w14:textId="77777777" w:rsidR="007B586E" w:rsidRPr="00B014A9" w:rsidRDefault="007B586E">
            <w:r w:rsidRPr="00B014A9">
              <w:t>Net Worth (NW)</w:t>
            </w:r>
          </w:p>
        </w:tc>
        <w:tc>
          <w:tcPr>
            <w:tcW w:w="1010" w:type="dxa"/>
          </w:tcPr>
          <w:p w14:paraId="4456B721" w14:textId="77777777" w:rsidR="007B586E" w:rsidRPr="00B014A9" w:rsidRDefault="007B586E"/>
        </w:tc>
        <w:tc>
          <w:tcPr>
            <w:tcW w:w="990" w:type="dxa"/>
          </w:tcPr>
          <w:p w14:paraId="4DBC476D" w14:textId="77777777" w:rsidR="007B586E" w:rsidRPr="00B014A9" w:rsidRDefault="007B586E"/>
        </w:tc>
        <w:tc>
          <w:tcPr>
            <w:tcW w:w="990" w:type="dxa"/>
          </w:tcPr>
          <w:p w14:paraId="4B0D03A7" w14:textId="77777777" w:rsidR="007B586E" w:rsidRPr="00B014A9" w:rsidRDefault="007B586E"/>
        </w:tc>
        <w:tc>
          <w:tcPr>
            <w:tcW w:w="1170" w:type="dxa"/>
          </w:tcPr>
          <w:p w14:paraId="4D51FC74" w14:textId="77777777" w:rsidR="007B586E" w:rsidRPr="00B014A9" w:rsidRDefault="007B586E"/>
        </w:tc>
        <w:tc>
          <w:tcPr>
            <w:tcW w:w="1080" w:type="dxa"/>
          </w:tcPr>
          <w:p w14:paraId="5D4EBF5D" w14:textId="77777777" w:rsidR="007B586E" w:rsidRPr="00B014A9" w:rsidRDefault="007B586E"/>
        </w:tc>
        <w:tc>
          <w:tcPr>
            <w:tcW w:w="1170" w:type="dxa"/>
          </w:tcPr>
          <w:p w14:paraId="311028BB" w14:textId="77777777" w:rsidR="007B586E" w:rsidRPr="00B014A9" w:rsidRDefault="007B586E"/>
        </w:tc>
        <w:tc>
          <w:tcPr>
            <w:tcW w:w="1080" w:type="dxa"/>
          </w:tcPr>
          <w:p w14:paraId="53F74E85" w14:textId="77777777" w:rsidR="007B586E" w:rsidRPr="00B014A9" w:rsidRDefault="007B586E"/>
        </w:tc>
      </w:tr>
      <w:tr w:rsidR="007B586E" w:rsidRPr="00B014A9" w14:paraId="3195A20E" w14:textId="77777777">
        <w:trPr>
          <w:cantSplit/>
          <w:trHeight w:val="673"/>
        </w:trPr>
        <w:tc>
          <w:tcPr>
            <w:tcW w:w="1600" w:type="dxa"/>
          </w:tcPr>
          <w:p w14:paraId="0ABAD02F" w14:textId="77777777" w:rsidR="007B586E" w:rsidRPr="00B014A9" w:rsidRDefault="007B586E">
            <w:r w:rsidRPr="00B014A9">
              <w:t>Current Assets (CA)</w:t>
            </w:r>
          </w:p>
        </w:tc>
        <w:tc>
          <w:tcPr>
            <w:tcW w:w="1010" w:type="dxa"/>
          </w:tcPr>
          <w:p w14:paraId="3BD15E23" w14:textId="77777777" w:rsidR="007B586E" w:rsidRPr="00B014A9" w:rsidRDefault="007B586E"/>
        </w:tc>
        <w:tc>
          <w:tcPr>
            <w:tcW w:w="990" w:type="dxa"/>
          </w:tcPr>
          <w:p w14:paraId="6A152DFE" w14:textId="77777777" w:rsidR="007B586E" w:rsidRPr="00B014A9" w:rsidRDefault="007B586E"/>
        </w:tc>
        <w:tc>
          <w:tcPr>
            <w:tcW w:w="990" w:type="dxa"/>
          </w:tcPr>
          <w:p w14:paraId="49925BD7" w14:textId="77777777" w:rsidR="007B586E" w:rsidRPr="00B014A9" w:rsidRDefault="007B586E"/>
        </w:tc>
        <w:tc>
          <w:tcPr>
            <w:tcW w:w="1170" w:type="dxa"/>
          </w:tcPr>
          <w:p w14:paraId="0EDA1688" w14:textId="77777777" w:rsidR="007B586E" w:rsidRPr="00B014A9" w:rsidRDefault="007B586E"/>
        </w:tc>
        <w:tc>
          <w:tcPr>
            <w:tcW w:w="1080" w:type="dxa"/>
          </w:tcPr>
          <w:p w14:paraId="5F9F2790" w14:textId="77777777" w:rsidR="007B586E" w:rsidRPr="00B014A9" w:rsidRDefault="007B586E"/>
        </w:tc>
        <w:tc>
          <w:tcPr>
            <w:tcW w:w="1170" w:type="dxa"/>
          </w:tcPr>
          <w:p w14:paraId="77BD9614" w14:textId="77777777" w:rsidR="007B586E" w:rsidRPr="00B014A9" w:rsidRDefault="007B586E"/>
        </w:tc>
        <w:tc>
          <w:tcPr>
            <w:tcW w:w="1080" w:type="dxa"/>
            <w:vMerge w:val="restart"/>
          </w:tcPr>
          <w:p w14:paraId="3F336424" w14:textId="77777777" w:rsidR="007B586E" w:rsidRPr="00B014A9" w:rsidRDefault="007B586E"/>
        </w:tc>
      </w:tr>
      <w:tr w:rsidR="007B586E" w:rsidRPr="00B014A9" w14:paraId="522AF174" w14:textId="77777777" w:rsidTr="001175FE">
        <w:trPr>
          <w:cantSplit/>
          <w:trHeight w:val="673"/>
        </w:trPr>
        <w:tc>
          <w:tcPr>
            <w:tcW w:w="1600" w:type="dxa"/>
            <w:tcBorders>
              <w:bottom w:val="single" w:sz="4" w:space="0" w:color="auto"/>
            </w:tcBorders>
          </w:tcPr>
          <w:p w14:paraId="5476B8EB" w14:textId="77777777" w:rsidR="007B586E" w:rsidRPr="00B014A9" w:rsidRDefault="007B586E">
            <w:r w:rsidRPr="00B014A9">
              <w:t>Current Liabilities (CL)</w:t>
            </w:r>
          </w:p>
        </w:tc>
        <w:tc>
          <w:tcPr>
            <w:tcW w:w="1010" w:type="dxa"/>
            <w:tcBorders>
              <w:bottom w:val="single" w:sz="4" w:space="0" w:color="auto"/>
            </w:tcBorders>
          </w:tcPr>
          <w:p w14:paraId="69A0F44C" w14:textId="77777777" w:rsidR="007B586E" w:rsidRPr="00B014A9" w:rsidRDefault="007B586E"/>
        </w:tc>
        <w:tc>
          <w:tcPr>
            <w:tcW w:w="990" w:type="dxa"/>
            <w:tcBorders>
              <w:bottom w:val="single" w:sz="4" w:space="0" w:color="auto"/>
            </w:tcBorders>
          </w:tcPr>
          <w:p w14:paraId="5EC8FB26" w14:textId="77777777" w:rsidR="007B586E" w:rsidRPr="00B014A9" w:rsidRDefault="007B586E"/>
        </w:tc>
        <w:tc>
          <w:tcPr>
            <w:tcW w:w="990" w:type="dxa"/>
            <w:tcBorders>
              <w:bottom w:val="single" w:sz="4" w:space="0" w:color="auto"/>
            </w:tcBorders>
          </w:tcPr>
          <w:p w14:paraId="5F57BE17" w14:textId="77777777" w:rsidR="007B586E" w:rsidRPr="00B014A9" w:rsidRDefault="007B586E"/>
        </w:tc>
        <w:tc>
          <w:tcPr>
            <w:tcW w:w="1170" w:type="dxa"/>
            <w:tcBorders>
              <w:bottom w:val="single" w:sz="4" w:space="0" w:color="auto"/>
            </w:tcBorders>
          </w:tcPr>
          <w:p w14:paraId="442457AA" w14:textId="77777777" w:rsidR="007B586E" w:rsidRPr="00B014A9" w:rsidRDefault="007B586E"/>
        </w:tc>
        <w:tc>
          <w:tcPr>
            <w:tcW w:w="1080" w:type="dxa"/>
            <w:tcBorders>
              <w:bottom w:val="single" w:sz="4" w:space="0" w:color="auto"/>
            </w:tcBorders>
          </w:tcPr>
          <w:p w14:paraId="4143F065" w14:textId="77777777" w:rsidR="007B586E" w:rsidRPr="00B014A9" w:rsidRDefault="007B586E"/>
        </w:tc>
        <w:tc>
          <w:tcPr>
            <w:tcW w:w="1170" w:type="dxa"/>
            <w:tcBorders>
              <w:bottom w:val="single" w:sz="4" w:space="0" w:color="auto"/>
            </w:tcBorders>
          </w:tcPr>
          <w:p w14:paraId="666A3226" w14:textId="77777777" w:rsidR="007B586E" w:rsidRPr="00B014A9" w:rsidRDefault="007B586E"/>
        </w:tc>
        <w:tc>
          <w:tcPr>
            <w:tcW w:w="1080" w:type="dxa"/>
            <w:vMerge/>
            <w:tcBorders>
              <w:bottom w:val="single" w:sz="4" w:space="0" w:color="auto"/>
            </w:tcBorders>
          </w:tcPr>
          <w:p w14:paraId="1312C562" w14:textId="77777777" w:rsidR="007B586E" w:rsidRPr="00B014A9" w:rsidRDefault="007B586E"/>
        </w:tc>
      </w:tr>
      <w:tr w:rsidR="007B586E" w:rsidRPr="00B014A9" w14:paraId="7B0C7A67" w14:textId="77777777" w:rsidTr="00A755AC">
        <w:trPr>
          <w:cantSplit/>
        </w:trPr>
        <w:tc>
          <w:tcPr>
            <w:tcW w:w="9090" w:type="dxa"/>
            <w:gridSpan w:val="8"/>
            <w:shd w:val="clear" w:color="auto" w:fill="D9D9D9"/>
          </w:tcPr>
          <w:p w14:paraId="547DD977" w14:textId="77777777" w:rsidR="007B586E" w:rsidRPr="00B014A9" w:rsidRDefault="007B586E" w:rsidP="001175FE">
            <w:pPr>
              <w:jc w:val="center"/>
              <w:rPr>
                <w:b/>
                <w:bCs/>
              </w:rPr>
            </w:pPr>
            <w:r w:rsidRPr="00B014A9">
              <w:rPr>
                <w:b/>
                <w:bCs/>
              </w:rPr>
              <w:t>Information from Income Statement</w:t>
            </w:r>
          </w:p>
        </w:tc>
      </w:tr>
      <w:tr w:rsidR="007B586E" w:rsidRPr="00B014A9" w14:paraId="13ED2264" w14:textId="77777777">
        <w:trPr>
          <w:cantSplit/>
          <w:trHeight w:val="672"/>
        </w:trPr>
        <w:tc>
          <w:tcPr>
            <w:tcW w:w="1600" w:type="dxa"/>
          </w:tcPr>
          <w:p w14:paraId="28C0A8E5" w14:textId="77777777" w:rsidR="007B586E" w:rsidRPr="00B014A9" w:rsidRDefault="007B586E">
            <w:r w:rsidRPr="00B014A9">
              <w:t>Total Revenue (TR)</w:t>
            </w:r>
          </w:p>
        </w:tc>
        <w:tc>
          <w:tcPr>
            <w:tcW w:w="1010" w:type="dxa"/>
          </w:tcPr>
          <w:p w14:paraId="021C2D31" w14:textId="77777777" w:rsidR="007B586E" w:rsidRPr="00B014A9" w:rsidRDefault="007B586E"/>
        </w:tc>
        <w:tc>
          <w:tcPr>
            <w:tcW w:w="990" w:type="dxa"/>
          </w:tcPr>
          <w:p w14:paraId="0DFE55AB" w14:textId="77777777" w:rsidR="007B586E" w:rsidRPr="00B014A9" w:rsidRDefault="007B586E"/>
        </w:tc>
        <w:tc>
          <w:tcPr>
            <w:tcW w:w="990" w:type="dxa"/>
          </w:tcPr>
          <w:p w14:paraId="712942AF" w14:textId="77777777" w:rsidR="007B586E" w:rsidRPr="00B014A9" w:rsidRDefault="007B586E"/>
        </w:tc>
        <w:tc>
          <w:tcPr>
            <w:tcW w:w="1170" w:type="dxa"/>
          </w:tcPr>
          <w:p w14:paraId="56F021F1" w14:textId="77777777" w:rsidR="007B586E" w:rsidRPr="00B014A9" w:rsidRDefault="007B586E"/>
        </w:tc>
        <w:tc>
          <w:tcPr>
            <w:tcW w:w="1080" w:type="dxa"/>
          </w:tcPr>
          <w:p w14:paraId="555309D1" w14:textId="77777777" w:rsidR="007B586E" w:rsidRPr="00B014A9" w:rsidRDefault="007B586E"/>
        </w:tc>
        <w:tc>
          <w:tcPr>
            <w:tcW w:w="1170" w:type="dxa"/>
          </w:tcPr>
          <w:p w14:paraId="6DAC8D03" w14:textId="77777777" w:rsidR="007B586E" w:rsidRPr="00B014A9" w:rsidRDefault="007B586E"/>
        </w:tc>
        <w:tc>
          <w:tcPr>
            <w:tcW w:w="1080" w:type="dxa"/>
            <w:vMerge w:val="restart"/>
          </w:tcPr>
          <w:p w14:paraId="0FAA901F" w14:textId="77777777" w:rsidR="007B586E" w:rsidRPr="00B014A9" w:rsidRDefault="007B586E"/>
          <w:p w14:paraId="1D67BB9F" w14:textId="77777777" w:rsidR="007B586E" w:rsidRPr="00B014A9" w:rsidRDefault="007B586E"/>
          <w:p w14:paraId="2F958BBE" w14:textId="77777777" w:rsidR="007B586E" w:rsidRPr="00B014A9" w:rsidRDefault="007B586E"/>
          <w:p w14:paraId="171ECEB8" w14:textId="77777777" w:rsidR="007B586E" w:rsidRPr="00B014A9" w:rsidRDefault="007B586E"/>
        </w:tc>
      </w:tr>
      <w:tr w:rsidR="007B586E" w:rsidRPr="00B014A9" w14:paraId="41478B39" w14:textId="77777777">
        <w:trPr>
          <w:cantSplit/>
          <w:trHeight w:val="672"/>
        </w:trPr>
        <w:tc>
          <w:tcPr>
            <w:tcW w:w="1600" w:type="dxa"/>
          </w:tcPr>
          <w:p w14:paraId="0B4D1CFD" w14:textId="77777777" w:rsidR="007B586E" w:rsidRPr="00B014A9" w:rsidRDefault="007B586E">
            <w:r w:rsidRPr="00B014A9">
              <w:t>Profits Before Taxes (PBT)</w:t>
            </w:r>
          </w:p>
        </w:tc>
        <w:tc>
          <w:tcPr>
            <w:tcW w:w="1010" w:type="dxa"/>
          </w:tcPr>
          <w:p w14:paraId="285DD467" w14:textId="77777777" w:rsidR="007B586E" w:rsidRPr="00B014A9" w:rsidRDefault="007B586E"/>
        </w:tc>
        <w:tc>
          <w:tcPr>
            <w:tcW w:w="990" w:type="dxa"/>
          </w:tcPr>
          <w:p w14:paraId="32AA39A0" w14:textId="77777777" w:rsidR="007B586E" w:rsidRPr="00B014A9" w:rsidRDefault="007B586E"/>
        </w:tc>
        <w:tc>
          <w:tcPr>
            <w:tcW w:w="990" w:type="dxa"/>
          </w:tcPr>
          <w:p w14:paraId="47719088" w14:textId="77777777" w:rsidR="007B586E" w:rsidRPr="00B014A9" w:rsidRDefault="007B586E"/>
        </w:tc>
        <w:tc>
          <w:tcPr>
            <w:tcW w:w="1170" w:type="dxa"/>
          </w:tcPr>
          <w:p w14:paraId="6AC29057" w14:textId="77777777" w:rsidR="007B586E" w:rsidRPr="00B014A9" w:rsidRDefault="007B586E"/>
        </w:tc>
        <w:tc>
          <w:tcPr>
            <w:tcW w:w="1080" w:type="dxa"/>
          </w:tcPr>
          <w:p w14:paraId="452838C4" w14:textId="77777777" w:rsidR="007B586E" w:rsidRPr="00B014A9" w:rsidRDefault="007B586E"/>
        </w:tc>
        <w:tc>
          <w:tcPr>
            <w:tcW w:w="1170" w:type="dxa"/>
          </w:tcPr>
          <w:p w14:paraId="331684E8" w14:textId="77777777" w:rsidR="007B586E" w:rsidRPr="00B014A9" w:rsidRDefault="007B586E"/>
        </w:tc>
        <w:tc>
          <w:tcPr>
            <w:tcW w:w="1080" w:type="dxa"/>
            <w:vMerge/>
          </w:tcPr>
          <w:p w14:paraId="01F5799F" w14:textId="77777777" w:rsidR="007B586E" w:rsidRPr="00B014A9" w:rsidRDefault="007B586E"/>
        </w:tc>
      </w:tr>
      <w:tr w:rsidR="007B586E" w:rsidRPr="00B014A9" w14:paraId="6733F2E7" w14:textId="77777777">
        <w:trPr>
          <w:cantSplit/>
        </w:trPr>
        <w:tc>
          <w:tcPr>
            <w:tcW w:w="9090" w:type="dxa"/>
            <w:gridSpan w:val="8"/>
          </w:tcPr>
          <w:p w14:paraId="70B4E7F7" w14:textId="77777777" w:rsidR="007B586E" w:rsidRPr="00B014A9" w:rsidRDefault="007B586E"/>
        </w:tc>
      </w:tr>
      <w:tr w:rsidR="007B586E" w:rsidRPr="00B014A9" w14:paraId="63891F73" w14:textId="77777777">
        <w:trPr>
          <w:cantSplit/>
          <w:trHeight w:val="673"/>
        </w:trPr>
        <w:tc>
          <w:tcPr>
            <w:tcW w:w="9090" w:type="dxa"/>
            <w:gridSpan w:val="8"/>
          </w:tcPr>
          <w:p w14:paraId="4EFA71A4" w14:textId="77777777" w:rsidR="007B586E" w:rsidRPr="00B014A9" w:rsidRDefault="007B586E"/>
          <w:p w14:paraId="78E685BA" w14:textId="77777777" w:rsidR="007B586E" w:rsidRPr="00B014A9" w:rsidRDefault="007B586E"/>
          <w:p w14:paraId="3EA53904" w14:textId="77777777" w:rsidR="007B586E" w:rsidRPr="00B014A9" w:rsidRDefault="007B586E"/>
        </w:tc>
      </w:tr>
      <w:tr w:rsidR="007B586E" w:rsidRPr="00B014A9" w14:paraId="3B411B8A" w14:textId="77777777">
        <w:trPr>
          <w:cantSplit/>
          <w:trHeight w:val="673"/>
        </w:trPr>
        <w:tc>
          <w:tcPr>
            <w:tcW w:w="9090" w:type="dxa"/>
            <w:gridSpan w:val="8"/>
          </w:tcPr>
          <w:p w14:paraId="1E88662E" w14:textId="77777777" w:rsidR="007B586E" w:rsidRPr="00B014A9" w:rsidRDefault="007B586E"/>
          <w:p w14:paraId="71C4BFA9" w14:textId="77777777" w:rsidR="007B586E" w:rsidRPr="00B014A9" w:rsidRDefault="007B586E"/>
          <w:p w14:paraId="23F9A524" w14:textId="77777777" w:rsidR="007B586E" w:rsidRPr="00B014A9" w:rsidRDefault="007B586E"/>
        </w:tc>
      </w:tr>
    </w:tbl>
    <w:p w14:paraId="4BCA3F38" w14:textId="77777777" w:rsidR="007B586E" w:rsidRPr="00B014A9" w:rsidRDefault="007B586E">
      <w:pPr>
        <w:pStyle w:val="Header"/>
        <w:pBdr>
          <w:bottom w:val="none" w:sz="0" w:space="0" w:color="auto"/>
        </w:pBdr>
      </w:pPr>
    </w:p>
    <w:p w14:paraId="28E82920" w14:textId="77777777" w:rsidR="007B586E" w:rsidRPr="00B014A9" w:rsidRDefault="007B586E">
      <w:pPr>
        <w:spacing w:after="200"/>
        <w:ind w:left="360" w:hanging="360"/>
        <w:jc w:val="both"/>
      </w:pPr>
      <w:bookmarkStart w:id="525" w:name="_Toc498849276"/>
      <w:bookmarkStart w:id="526" w:name="_Toc498850115"/>
      <w:bookmarkStart w:id="527" w:name="_Toc498851720"/>
      <w:r w:rsidRPr="00B014A9">
        <w:rPr>
          <w:spacing w:val="-2"/>
        </w:rPr>
        <w:lastRenderedPageBreak/>
        <w:sym w:font="Symbol" w:char="F0F0"/>
      </w:r>
      <w:r w:rsidRPr="00B014A9">
        <w:rPr>
          <w:spacing w:val="-2"/>
        </w:rPr>
        <w:t xml:space="preserve">  </w:t>
      </w:r>
      <w:r w:rsidRPr="00B014A9">
        <w:rPr>
          <w:spacing w:val="-2"/>
        </w:rPr>
        <w:tab/>
      </w:r>
      <w:r w:rsidRPr="00B014A9">
        <w:t>Attached are copies of financial statements (balance sheets, including all related notes, and income statements) for the years required above complying with the following conditions:</w:t>
      </w:r>
      <w:bookmarkEnd w:id="525"/>
      <w:bookmarkEnd w:id="526"/>
      <w:bookmarkEnd w:id="527"/>
    </w:p>
    <w:p w14:paraId="6D7E8C09" w14:textId="77777777" w:rsidR="007B586E" w:rsidRPr="00B014A9" w:rsidRDefault="007B586E" w:rsidP="009E7AD5">
      <w:pPr>
        <w:numPr>
          <w:ilvl w:val="0"/>
          <w:numId w:val="21"/>
        </w:numPr>
        <w:tabs>
          <w:tab w:val="clear" w:pos="1080"/>
        </w:tabs>
        <w:spacing w:after="200"/>
        <w:ind w:left="720"/>
        <w:jc w:val="both"/>
      </w:pPr>
      <w:bookmarkStart w:id="528" w:name="_Toc498849277"/>
      <w:bookmarkStart w:id="529" w:name="_Toc498850116"/>
      <w:bookmarkStart w:id="530" w:name="_Toc498851721"/>
      <w:r w:rsidRPr="00B014A9">
        <w:t xml:space="preserve">Must reflect the financial situation of the Bidder or partner to a </w:t>
      </w:r>
      <w:r w:rsidR="0049153D" w:rsidRPr="00B014A9">
        <w:t>JV</w:t>
      </w:r>
      <w:r w:rsidRPr="00B014A9">
        <w:t>, and not sister or parent companies</w:t>
      </w:r>
      <w:bookmarkEnd w:id="528"/>
      <w:bookmarkEnd w:id="529"/>
      <w:bookmarkEnd w:id="530"/>
    </w:p>
    <w:p w14:paraId="2ACF2630" w14:textId="77777777" w:rsidR="007B586E" w:rsidRPr="00B014A9" w:rsidRDefault="007B586E" w:rsidP="009E7AD5">
      <w:pPr>
        <w:numPr>
          <w:ilvl w:val="0"/>
          <w:numId w:val="21"/>
        </w:numPr>
        <w:tabs>
          <w:tab w:val="clear" w:pos="1080"/>
        </w:tabs>
        <w:spacing w:after="200"/>
        <w:ind w:left="720"/>
        <w:jc w:val="both"/>
      </w:pPr>
      <w:bookmarkStart w:id="531" w:name="_Toc498849278"/>
      <w:bookmarkStart w:id="532" w:name="_Toc498850117"/>
      <w:bookmarkStart w:id="533" w:name="_Toc498851722"/>
      <w:r w:rsidRPr="00B014A9">
        <w:t>Historic financial statements must be audited by a certified accountant</w:t>
      </w:r>
      <w:bookmarkEnd w:id="531"/>
      <w:bookmarkEnd w:id="532"/>
      <w:bookmarkEnd w:id="533"/>
    </w:p>
    <w:p w14:paraId="67F8CF16" w14:textId="77777777" w:rsidR="007B586E" w:rsidRPr="00B014A9" w:rsidRDefault="007B586E" w:rsidP="009E7AD5">
      <w:pPr>
        <w:numPr>
          <w:ilvl w:val="0"/>
          <w:numId w:val="21"/>
        </w:numPr>
        <w:tabs>
          <w:tab w:val="clear" w:pos="1080"/>
        </w:tabs>
        <w:spacing w:after="200"/>
        <w:ind w:left="720"/>
        <w:jc w:val="both"/>
      </w:pPr>
      <w:r w:rsidRPr="00B014A9">
        <w:t>Historic financial statements must be complete, including all notes to the financial statements</w:t>
      </w:r>
    </w:p>
    <w:p w14:paraId="4F2D5C0D" w14:textId="77777777" w:rsidR="007B586E" w:rsidRPr="00B014A9" w:rsidRDefault="007B586E" w:rsidP="009E7AD5">
      <w:pPr>
        <w:numPr>
          <w:ilvl w:val="0"/>
          <w:numId w:val="21"/>
        </w:numPr>
        <w:tabs>
          <w:tab w:val="clear" w:pos="1080"/>
        </w:tabs>
        <w:spacing w:after="200"/>
        <w:ind w:left="720"/>
        <w:jc w:val="both"/>
      </w:pPr>
      <w:bookmarkStart w:id="534" w:name="_Toc498849280"/>
      <w:bookmarkStart w:id="535" w:name="_Toc498850119"/>
      <w:bookmarkStart w:id="536" w:name="_Toc498851724"/>
      <w:r w:rsidRPr="00B014A9">
        <w:t>Historic financial statements must correspond to accounting periods already completed and audited (no statements for partial periods shall be requested or accepted)</w:t>
      </w:r>
      <w:bookmarkEnd w:id="534"/>
      <w:bookmarkEnd w:id="535"/>
      <w:bookmarkEnd w:id="536"/>
    </w:p>
    <w:p w14:paraId="1A314F7E" w14:textId="77777777" w:rsidR="007B586E" w:rsidRPr="00B014A9" w:rsidRDefault="007B586E"/>
    <w:p w14:paraId="70C35668" w14:textId="77777777" w:rsidR="007B586E" w:rsidRPr="00B014A9" w:rsidRDefault="007B586E">
      <w:pPr>
        <w:jc w:val="center"/>
      </w:pPr>
    </w:p>
    <w:p w14:paraId="10D6D87C" w14:textId="77777777" w:rsidR="007B586E" w:rsidRPr="00B014A9" w:rsidRDefault="007B586E"/>
    <w:p w14:paraId="1D3BB489" w14:textId="77777777" w:rsidR="007B586E" w:rsidRPr="00B014A9" w:rsidRDefault="007B586E">
      <w:pPr>
        <w:jc w:val="center"/>
        <w:rPr>
          <w:b/>
        </w:rPr>
      </w:pPr>
      <w:r w:rsidRPr="00B014A9">
        <w:rPr>
          <w:b/>
        </w:rPr>
        <w:br w:type="page"/>
      </w:r>
      <w:bookmarkStart w:id="537" w:name="_Toc498849282"/>
      <w:bookmarkStart w:id="538" w:name="_Toc498850121"/>
      <w:bookmarkStart w:id="539" w:name="_Toc498851726"/>
      <w:bookmarkStart w:id="540" w:name="_Toc4390861"/>
      <w:bookmarkStart w:id="541" w:name="_Toc4405766"/>
      <w:bookmarkStart w:id="542" w:name="_Toc23215169"/>
      <w:bookmarkEnd w:id="537"/>
      <w:bookmarkEnd w:id="538"/>
      <w:bookmarkEnd w:id="539"/>
      <w:r w:rsidRPr="00B014A9">
        <w:rPr>
          <w:b/>
        </w:rPr>
        <w:lastRenderedPageBreak/>
        <w:t>Form FIN – 3.2</w:t>
      </w:r>
      <w:bookmarkEnd w:id="540"/>
      <w:bookmarkEnd w:id="541"/>
      <w:bookmarkEnd w:id="542"/>
    </w:p>
    <w:p w14:paraId="1689BB0C" w14:textId="77777777" w:rsidR="007B586E" w:rsidRPr="00B014A9" w:rsidRDefault="007B586E">
      <w:pPr>
        <w:pStyle w:val="S4-Header2"/>
      </w:pPr>
      <w:bookmarkStart w:id="543" w:name="_Toc23302382"/>
      <w:bookmarkStart w:id="544" w:name="_Toc125871314"/>
      <w:bookmarkStart w:id="545" w:name="_Toc127160599"/>
      <w:bookmarkStart w:id="546" w:name="_Toc138144070"/>
      <w:bookmarkStart w:id="547" w:name="_Toc197160049"/>
      <w:r w:rsidRPr="00B014A9">
        <w:t>Average Annual Turnover</w:t>
      </w:r>
      <w:bookmarkEnd w:id="543"/>
      <w:bookmarkEnd w:id="544"/>
      <w:bookmarkEnd w:id="545"/>
      <w:bookmarkEnd w:id="546"/>
      <w:bookmarkEnd w:id="547"/>
    </w:p>
    <w:p w14:paraId="3CD97594" w14:textId="77777777" w:rsidR="007B586E" w:rsidRPr="00B014A9" w:rsidRDefault="007B586E">
      <w:pPr>
        <w:tabs>
          <w:tab w:val="right" w:pos="9000"/>
          <w:tab w:val="right" w:pos="9630"/>
        </w:tabs>
      </w:pPr>
    </w:p>
    <w:p w14:paraId="7D808DC5" w14:textId="77777777" w:rsidR="007B586E" w:rsidRPr="00B014A9" w:rsidRDefault="007B586E">
      <w:pPr>
        <w:tabs>
          <w:tab w:val="right" w:pos="9000"/>
          <w:tab w:val="right" w:pos="9630"/>
        </w:tabs>
        <w:jc w:val="right"/>
      </w:pPr>
      <w:r w:rsidRPr="00B014A9">
        <w:t xml:space="preserve">Bidder’s Legal Name:  ___________________________     </w:t>
      </w:r>
      <w:r w:rsidRPr="00B014A9">
        <w:tab/>
        <w:t>Date:  _____________________</w:t>
      </w:r>
    </w:p>
    <w:p w14:paraId="47CBCB0F" w14:textId="77777777" w:rsidR="007B586E" w:rsidRPr="00B014A9" w:rsidRDefault="0049153D">
      <w:pPr>
        <w:tabs>
          <w:tab w:val="right" w:pos="9000"/>
          <w:tab w:val="right" w:pos="9630"/>
        </w:tabs>
        <w:jc w:val="right"/>
      </w:pPr>
      <w:r w:rsidRPr="00B014A9">
        <w:rPr>
          <w:spacing w:val="-2"/>
        </w:rPr>
        <w:t>JV</w:t>
      </w:r>
      <w:r w:rsidR="007B586E" w:rsidRPr="00B014A9">
        <w:rPr>
          <w:spacing w:val="-2"/>
        </w:rPr>
        <w:t xml:space="preserve"> Partner Legal Name: ____________________________</w:t>
      </w:r>
      <w:r w:rsidR="007B586E" w:rsidRPr="00B014A9">
        <w:rPr>
          <w:i/>
        </w:rPr>
        <w:t xml:space="preserve"> </w:t>
      </w:r>
      <w:r w:rsidR="007B586E" w:rsidRPr="00B014A9">
        <w:rPr>
          <w:i/>
        </w:rPr>
        <w:tab/>
      </w:r>
      <w:r w:rsidR="007B586E" w:rsidRPr="00B014A9">
        <w:t xml:space="preserve">Bidding </w:t>
      </w:r>
      <w:r w:rsidR="007B586E" w:rsidRPr="00B014A9">
        <w:rPr>
          <w:i/>
        </w:rPr>
        <w:t>No</w:t>
      </w:r>
      <w:r w:rsidR="007B586E" w:rsidRPr="00B014A9">
        <w:t>.:  ______________</w:t>
      </w:r>
    </w:p>
    <w:p w14:paraId="7039C81A" w14:textId="77777777" w:rsidR="007B586E" w:rsidRPr="00B014A9" w:rsidRDefault="007B586E" w:rsidP="001175FE">
      <w:pPr>
        <w:tabs>
          <w:tab w:val="right" w:pos="9000"/>
          <w:tab w:val="right" w:pos="9630"/>
        </w:tabs>
      </w:pPr>
      <w:r w:rsidRPr="00B014A9">
        <w:t>Page _______ of _______ pages</w:t>
      </w:r>
    </w:p>
    <w:p w14:paraId="73BE7C7C" w14:textId="77777777" w:rsidR="007B586E" w:rsidRPr="00B014A9" w:rsidRDefault="007B586E">
      <w:pPr>
        <w:pStyle w:val="Outline"/>
        <w:suppressAutoHyphens/>
        <w:spacing w:before="0"/>
        <w:rPr>
          <w:spacing w:val="-2"/>
          <w:kern w:val="0"/>
        </w:rPr>
      </w:pPr>
    </w:p>
    <w:p w14:paraId="6DBAA8BD" w14:textId="77777777" w:rsidR="007B586E" w:rsidRPr="00B014A9" w:rsidRDefault="007B586E">
      <w:pPr>
        <w:suppressAutoHyphens/>
        <w:rPr>
          <w:spacing w:val="-2"/>
        </w:rPr>
      </w:pPr>
    </w:p>
    <w:tbl>
      <w:tblPr>
        <w:tblW w:w="9270" w:type="dxa"/>
        <w:jc w:val="center"/>
        <w:tblLayout w:type="fixed"/>
        <w:tblCellMar>
          <w:left w:w="72" w:type="dxa"/>
          <w:right w:w="72" w:type="dxa"/>
        </w:tblCellMar>
        <w:tblLook w:val="0000" w:firstRow="0" w:lastRow="0" w:firstColumn="0" w:lastColumn="0" w:noHBand="0" w:noVBand="0"/>
      </w:tblPr>
      <w:tblGrid>
        <w:gridCol w:w="1494"/>
        <w:gridCol w:w="5166"/>
        <w:gridCol w:w="2610"/>
      </w:tblGrid>
      <w:tr w:rsidR="007B586E" w:rsidRPr="00B014A9" w14:paraId="68A4FFE3" w14:textId="77777777" w:rsidTr="00A755AC">
        <w:trPr>
          <w:cantSplit/>
          <w:jc w:val="center"/>
        </w:trPr>
        <w:tc>
          <w:tcPr>
            <w:tcW w:w="9270" w:type="dxa"/>
            <w:gridSpan w:val="3"/>
            <w:tcBorders>
              <w:top w:val="single" w:sz="6" w:space="0" w:color="auto"/>
              <w:left w:val="single" w:sz="6" w:space="0" w:color="auto"/>
              <w:right w:val="single" w:sz="6" w:space="0" w:color="auto"/>
            </w:tcBorders>
            <w:shd w:val="clear" w:color="auto" w:fill="D9D9D9"/>
          </w:tcPr>
          <w:p w14:paraId="2CE85911" w14:textId="77777777" w:rsidR="007B586E" w:rsidRPr="00B014A9" w:rsidRDefault="007B586E">
            <w:pPr>
              <w:pStyle w:val="BodyText"/>
              <w:jc w:val="center"/>
              <w:rPr>
                <w:rFonts w:ascii="Times New Roman" w:hAnsi="Times New Roman" w:cs="Times New Roman"/>
                <w:b/>
                <w:bCs/>
                <w:sz w:val="24"/>
              </w:rPr>
            </w:pPr>
            <w:r w:rsidRPr="00B014A9">
              <w:rPr>
                <w:rFonts w:ascii="Times New Roman" w:hAnsi="Times New Roman" w:cs="Times New Roman"/>
                <w:b/>
                <w:bCs/>
                <w:sz w:val="24"/>
              </w:rPr>
              <w:t>Annual turnover data  (construction only)</w:t>
            </w:r>
          </w:p>
          <w:p w14:paraId="68ADA522" w14:textId="77777777" w:rsidR="000B58A4" w:rsidRPr="00B014A9" w:rsidRDefault="000B58A4">
            <w:pPr>
              <w:pStyle w:val="BodyText"/>
              <w:jc w:val="center"/>
              <w:rPr>
                <w:rFonts w:ascii="Times New Roman" w:hAnsi="Times New Roman" w:cs="Times New Roman"/>
                <w:b/>
                <w:bCs/>
                <w:sz w:val="24"/>
              </w:rPr>
            </w:pPr>
          </w:p>
        </w:tc>
      </w:tr>
      <w:tr w:rsidR="007B586E" w:rsidRPr="00B014A9" w14:paraId="02265E8A" w14:textId="77777777" w:rsidTr="00A755AC">
        <w:trPr>
          <w:cantSplit/>
          <w:jc w:val="center"/>
        </w:trPr>
        <w:tc>
          <w:tcPr>
            <w:tcW w:w="1494" w:type="dxa"/>
            <w:tcBorders>
              <w:top w:val="single" w:sz="6" w:space="0" w:color="auto"/>
              <w:left w:val="single" w:sz="6" w:space="0" w:color="auto"/>
              <w:bottom w:val="single" w:sz="6" w:space="0" w:color="auto"/>
            </w:tcBorders>
            <w:shd w:val="clear" w:color="auto" w:fill="D9D9D9"/>
          </w:tcPr>
          <w:p w14:paraId="1CF98EF1" w14:textId="77777777" w:rsidR="007B586E" w:rsidRPr="00B014A9" w:rsidRDefault="007B586E">
            <w:pPr>
              <w:pStyle w:val="BodyText"/>
              <w:jc w:val="center"/>
              <w:rPr>
                <w:rFonts w:ascii="Times New Roman" w:hAnsi="Times New Roman" w:cs="Times New Roman"/>
                <w:b/>
                <w:bCs/>
                <w:sz w:val="24"/>
              </w:rPr>
            </w:pPr>
            <w:r w:rsidRPr="00B014A9">
              <w:rPr>
                <w:rFonts w:ascii="Times New Roman" w:hAnsi="Times New Roman" w:cs="Times New Roman"/>
                <w:b/>
                <w:bCs/>
                <w:sz w:val="24"/>
              </w:rPr>
              <w:t>Year</w:t>
            </w:r>
          </w:p>
        </w:tc>
        <w:tc>
          <w:tcPr>
            <w:tcW w:w="5166" w:type="dxa"/>
            <w:tcBorders>
              <w:top w:val="single" w:sz="6" w:space="0" w:color="auto"/>
              <w:left w:val="single" w:sz="6" w:space="0" w:color="auto"/>
              <w:bottom w:val="single" w:sz="6" w:space="0" w:color="auto"/>
            </w:tcBorders>
            <w:shd w:val="clear" w:color="auto" w:fill="D9D9D9"/>
          </w:tcPr>
          <w:p w14:paraId="2CED8779" w14:textId="77777777" w:rsidR="007B586E" w:rsidRPr="00B014A9" w:rsidRDefault="007B586E">
            <w:pPr>
              <w:pStyle w:val="BodyText"/>
              <w:jc w:val="center"/>
              <w:rPr>
                <w:rFonts w:ascii="Times New Roman" w:hAnsi="Times New Roman" w:cs="Times New Roman"/>
                <w:b/>
                <w:bCs/>
                <w:sz w:val="24"/>
              </w:rPr>
            </w:pPr>
            <w:r w:rsidRPr="00B014A9">
              <w:rPr>
                <w:rFonts w:ascii="Times New Roman" w:hAnsi="Times New Roman" w:cs="Times New Roman"/>
                <w:b/>
                <w:bCs/>
                <w:sz w:val="24"/>
              </w:rPr>
              <w:t>Amount and Currency</w:t>
            </w:r>
          </w:p>
          <w:p w14:paraId="2F72F138" w14:textId="77777777" w:rsidR="000B58A4" w:rsidRPr="00B014A9" w:rsidRDefault="000B58A4">
            <w:pPr>
              <w:pStyle w:val="BodyText"/>
              <w:jc w:val="center"/>
              <w:rPr>
                <w:rFonts w:ascii="Times New Roman" w:hAnsi="Times New Roman" w:cs="Times New Roman"/>
                <w:b/>
                <w:bCs/>
                <w:sz w:val="24"/>
              </w:rPr>
            </w:pPr>
          </w:p>
        </w:tc>
        <w:tc>
          <w:tcPr>
            <w:tcW w:w="2610" w:type="dxa"/>
            <w:tcBorders>
              <w:top w:val="single" w:sz="6" w:space="0" w:color="auto"/>
              <w:left w:val="single" w:sz="6" w:space="0" w:color="auto"/>
              <w:bottom w:val="single" w:sz="6" w:space="0" w:color="auto"/>
              <w:right w:val="single" w:sz="6" w:space="0" w:color="auto"/>
            </w:tcBorders>
            <w:shd w:val="clear" w:color="auto" w:fill="D9D9D9"/>
          </w:tcPr>
          <w:p w14:paraId="679CB706" w14:textId="77777777" w:rsidR="007B586E" w:rsidRPr="00B014A9" w:rsidRDefault="007B586E">
            <w:pPr>
              <w:pStyle w:val="BodyText"/>
              <w:jc w:val="center"/>
              <w:rPr>
                <w:rFonts w:ascii="Times New Roman" w:hAnsi="Times New Roman" w:cs="Times New Roman"/>
                <w:b/>
                <w:bCs/>
                <w:sz w:val="24"/>
              </w:rPr>
            </w:pPr>
            <w:r w:rsidRPr="00B014A9">
              <w:rPr>
                <w:rFonts w:ascii="Times New Roman" w:hAnsi="Times New Roman" w:cs="Times New Roman"/>
                <w:b/>
                <w:bCs/>
                <w:sz w:val="24"/>
              </w:rPr>
              <w:t>US$ equivalent</w:t>
            </w:r>
          </w:p>
        </w:tc>
      </w:tr>
      <w:tr w:rsidR="007B586E" w:rsidRPr="00B014A9" w14:paraId="67AABDFB" w14:textId="77777777" w:rsidTr="000B58A4">
        <w:trPr>
          <w:cantSplit/>
          <w:jc w:val="center"/>
        </w:trPr>
        <w:tc>
          <w:tcPr>
            <w:tcW w:w="1494" w:type="dxa"/>
            <w:tcBorders>
              <w:top w:val="single" w:sz="6" w:space="0" w:color="auto"/>
              <w:left w:val="single" w:sz="6" w:space="0" w:color="auto"/>
            </w:tcBorders>
          </w:tcPr>
          <w:p w14:paraId="15058331" w14:textId="77777777" w:rsidR="007B586E" w:rsidRPr="00B014A9" w:rsidRDefault="007B586E">
            <w:pPr>
              <w:pStyle w:val="BodyText"/>
              <w:rPr>
                <w:rFonts w:ascii="Times New Roman" w:hAnsi="Times New Roman" w:cs="Times New Roman"/>
                <w:sz w:val="24"/>
              </w:rPr>
            </w:pPr>
          </w:p>
        </w:tc>
        <w:tc>
          <w:tcPr>
            <w:tcW w:w="5166" w:type="dxa"/>
            <w:tcBorders>
              <w:top w:val="single" w:sz="6" w:space="0" w:color="auto"/>
              <w:left w:val="single" w:sz="6" w:space="0" w:color="auto"/>
            </w:tcBorders>
          </w:tcPr>
          <w:p w14:paraId="0F86A4FB" w14:textId="77777777" w:rsidR="007B586E" w:rsidRPr="00B014A9" w:rsidRDefault="007B586E" w:rsidP="000B58A4">
            <w:pPr>
              <w:pStyle w:val="BodyText"/>
              <w:spacing w:before="60" w:after="60"/>
              <w:rPr>
                <w:rFonts w:ascii="Times New Roman" w:hAnsi="Times New Roman" w:cs="Times New Roman"/>
                <w:sz w:val="24"/>
              </w:rPr>
            </w:pPr>
            <w:r w:rsidRPr="00B014A9">
              <w:rPr>
                <w:rFonts w:ascii="Times New Roman" w:hAnsi="Times New Roman" w:cs="Times New Roman"/>
                <w:sz w:val="24"/>
              </w:rPr>
              <w:t xml:space="preserve"> </w:t>
            </w:r>
          </w:p>
        </w:tc>
        <w:tc>
          <w:tcPr>
            <w:tcW w:w="2610" w:type="dxa"/>
            <w:tcBorders>
              <w:top w:val="single" w:sz="6" w:space="0" w:color="auto"/>
              <w:left w:val="single" w:sz="6" w:space="0" w:color="auto"/>
              <w:right w:val="single" w:sz="6" w:space="0" w:color="auto"/>
            </w:tcBorders>
          </w:tcPr>
          <w:p w14:paraId="3B73E1D0" w14:textId="77777777" w:rsidR="007B586E" w:rsidRPr="00B014A9" w:rsidRDefault="007B586E">
            <w:pPr>
              <w:pStyle w:val="BodyText"/>
              <w:spacing w:before="60" w:after="60"/>
              <w:rPr>
                <w:rFonts w:ascii="Times New Roman" w:hAnsi="Times New Roman" w:cs="Times New Roman"/>
                <w:sz w:val="24"/>
              </w:rPr>
            </w:pPr>
          </w:p>
        </w:tc>
      </w:tr>
      <w:tr w:rsidR="007B586E" w:rsidRPr="00B014A9" w14:paraId="1842D318" w14:textId="77777777">
        <w:trPr>
          <w:cantSplit/>
          <w:jc w:val="center"/>
        </w:trPr>
        <w:tc>
          <w:tcPr>
            <w:tcW w:w="1494" w:type="dxa"/>
            <w:tcBorders>
              <w:top w:val="single" w:sz="6" w:space="0" w:color="auto"/>
              <w:left w:val="single" w:sz="6" w:space="0" w:color="auto"/>
            </w:tcBorders>
          </w:tcPr>
          <w:p w14:paraId="1C4722B9" w14:textId="77777777" w:rsidR="007B586E" w:rsidRPr="00B014A9" w:rsidRDefault="007B586E">
            <w:pPr>
              <w:pStyle w:val="BodyText"/>
              <w:rPr>
                <w:rFonts w:ascii="Times New Roman" w:hAnsi="Times New Roman" w:cs="Times New Roman"/>
                <w:sz w:val="24"/>
              </w:rPr>
            </w:pPr>
          </w:p>
        </w:tc>
        <w:tc>
          <w:tcPr>
            <w:tcW w:w="5166" w:type="dxa"/>
            <w:tcBorders>
              <w:top w:val="single" w:sz="6" w:space="0" w:color="auto"/>
              <w:left w:val="single" w:sz="6" w:space="0" w:color="auto"/>
            </w:tcBorders>
          </w:tcPr>
          <w:p w14:paraId="700BD331" w14:textId="77777777" w:rsidR="007B586E" w:rsidRPr="00B014A9" w:rsidRDefault="007B586E">
            <w:pPr>
              <w:pStyle w:val="BodyText"/>
              <w:spacing w:before="60" w:after="60"/>
              <w:rPr>
                <w:rFonts w:ascii="Times New Roman" w:hAnsi="Times New Roman" w:cs="Times New Roman"/>
                <w:sz w:val="24"/>
              </w:rPr>
            </w:pPr>
          </w:p>
        </w:tc>
        <w:tc>
          <w:tcPr>
            <w:tcW w:w="2610" w:type="dxa"/>
            <w:tcBorders>
              <w:top w:val="single" w:sz="6" w:space="0" w:color="auto"/>
              <w:left w:val="single" w:sz="6" w:space="0" w:color="auto"/>
              <w:right w:val="single" w:sz="6" w:space="0" w:color="auto"/>
            </w:tcBorders>
          </w:tcPr>
          <w:p w14:paraId="10B203A7" w14:textId="77777777" w:rsidR="007B586E" w:rsidRPr="00B014A9" w:rsidRDefault="007B586E">
            <w:pPr>
              <w:pStyle w:val="BodyText"/>
              <w:spacing w:before="60" w:after="60"/>
              <w:rPr>
                <w:rFonts w:ascii="Times New Roman" w:hAnsi="Times New Roman" w:cs="Times New Roman"/>
                <w:sz w:val="24"/>
              </w:rPr>
            </w:pPr>
          </w:p>
        </w:tc>
      </w:tr>
      <w:tr w:rsidR="007B586E" w:rsidRPr="00B014A9" w14:paraId="2C7CD080" w14:textId="77777777">
        <w:trPr>
          <w:cantSplit/>
          <w:jc w:val="center"/>
        </w:trPr>
        <w:tc>
          <w:tcPr>
            <w:tcW w:w="1494" w:type="dxa"/>
            <w:tcBorders>
              <w:top w:val="single" w:sz="6" w:space="0" w:color="auto"/>
              <w:left w:val="single" w:sz="6" w:space="0" w:color="auto"/>
            </w:tcBorders>
          </w:tcPr>
          <w:p w14:paraId="56A906C0" w14:textId="77777777" w:rsidR="007B586E" w:rsidRPr="00B014A9" w:rsidRDefault="007B586E">
            <w:pPr>
              <w:pStyle w:val="BodyText"/>
              <w:rPr>
                <w:rFonts w:ascii="Times New Roman" w:hAnsi="Times New Roman" w:cs="Times New Roman"/>
                <w:sz w:val="24"/>
              </w:rPr>
            </w:pPr>
          </w:p>
        </w:tc>
        <w:tc>
          <w:tcPr>
            <w:tcW w:w="5166" w:type="dxa"/>
            <w:tcBorders>
              <w:top w:val="single" w:sz="6" w:space="0" w:color="auto"/>
              <w:left w:val="single" w:sz="6" w:space="0" w:color="auto"/>
            </w:tcBorders>
          </w:tcPr>
          <w:p w14:paraId="2D74D515" w14:textId="77777777" w:rsidR="007B586E" w:rsidRPr="00B014A9" w:rsidRDefault="007B586E">
            <w:pPr>
              <w:pStyle w:val="BodyText"/>
              <w:spacing w:before="60" w:after="60"/>
              <w:rPr>
                <w:rFonts w:ascii="Times New Roman" w:hAnsi="Times New Roman" w:cs="Times New Roman"/>
                <w:sz w:val="24"/>
              </w:rPr>
            </w:pPr>
          </w:p>
        </w:tc>
        <w:tc>
          <w:tcPr>
            <w:tcW w:w="2610" w:type="dxa"/>
            <w:tcBorders>
              <w:top w:val="single" w:sz="6" w:space="0" w:color="auto"/>
              <w:left w:val="single" w:sz="6" w:space="0" w:color="auto"/>
              <w:right w:val="single" w:sz="6" w:space="0" w:color="auto"/>
            </w:tcBorders>
          </w:tcPr>
          <w:p w14:paraId="761F5E97" w14:textId="77777777" w:rsidR="007B586E" w:rsidRPr="00B014A9" w:rsidRDefault="007B586E">
            <w:pPr>
              <w:pStyle w:val="BodyText"/>
              <w:spacing w:before="60" w:after="60"/>
              <w:rPr>
                <w:rFonts w:ascii="Times New Roman" w:hAnsi="Times New Roman" w:cs="Times New Roman"/>
                <w:sz w:val="24"/>
              </w:rPr>
            </w:pPr>
          </w:p>
        </w:tc>
      </w:tr>
      <w:tr w:rsidR="007B586E" w:rsidRPr="00B014A9" w14:paraId="3E202BB7" w14:textId="77777777">
        <w:trPr>
          <w:cantSplit/>
          <w:jc w:val="center"/>
        </w:trPr>
        <w:tc>
          <w:tcPr>
            <w:tcW w:w="1494" w:type="dxa"/>
            <w:tcBorders>
              <w:top w:val="single" w:sz="6" w:space="0" w:color="auto"/>
              <w:left w:val="single" w:sz="6" w:space="0" w:color="auto"/>
            </w:tcBorders>
          </w:tcPr>
          <w:p w14:paraId="4B578BE7" w14:textId="77777777" w:rsidR="007B586E" w:rsidRPr="00B014A9" w:rsidRDefault="007B586E">
            <w:pPr>
              <w:pStyle w:val="BodyText"/>
              <w:rPr>
                <w:rFonts w:ascii="Times New Roman" w:hAnsi="Times New Roman" w:cs="Times New Roman"/>
                <w:sz w:val="24"/>
              </w:rPr>
            </w:pPr>
          </w:p>
        </w:tc>
        <w:tc>
          <w:tcPr>
            <w:tcW w:w="5166" w:type="dxa"/>
            <w:tcBorders>
              <w:top w:val="single" w:sz="6" w:space="0" w:color="auto"/>
              <w:left w:val="single" w:sz="6" w:space="0" w:color="auto"/>
            </w:tcBorders>
          </w:tcPr>
          <w:p w14:paraId="789EE8BE" w14:textId="77777777" w:rsidR="007B586E" w:rsidRPr="00B014A9" w:rsidRDefault="007B586E">
            <w:pPr>
              <w:pStyle w:val="BodyText"/>
              <w:spacing w:before="60" w:after="60"/>
              <w:rPr>
                <w:rFonts w:ascii="Times New Roman" w:hAnsi="Times New Roman" w:cs="Times New Roman"/>
                <w:sz w:val="24"/>
              </w:rPr>
            </w:pPr>
          </w:p>
        </w:tc>
        <w:tc>
          <w:tcPr>
            <w:tcW w:w="2610" w:type="dxa"/>
            <w:tcBorders>
              <w:top w:val="single" w:sz="6" w:space="0" w:color="auto"/>
              <w:left w:val="single" w:sz="6" w:space="0" w:color="auto"/>
              <w:right w:val="single" w:sz="6" w:space="0" w:color="auto"/>
            </w:tcBorders>
          </w:tcPr>
          <w:p w14:paraId="0353BA56" w14:textId="77777777" w:rsidR="007B586E" w:rsidRPr="00B014A9" w:rsidRDefault="007B586E">
            <w:pPr>
              <w:pStyle w:val="BodyText"/>
              <w:spacing w:before="60" w:after="60"/>
              <w:rPr>
                <w:rFonts w:ascii="Times New Roman" w:hAnsi="Times New Roman" w:cs="Times New Roman"/>
                <w:sz w:val="24"/>
              </w:rPr>
            </w:pPr>
          </w:p>
        </w:tc>
      </w:tr>
      <w:tr w:rsidR="007B586E" w:rsidRPr="00B014A9" w14:paraId="438A381C" w14:textId="77777777">
        <w:trPr>
          <w:cantSplit/>
          <w:jc w:val="center"/>
        </w:trPr>
        <w:tc>
          <w:tcPr>
            <w:tcW w:w="1494" w:type="dxa"/>
            <w:tcBorders>
              <w:top w:val="single" w:sz="6" w:space="0" w:color="auto"/>
              <w:left w:val="single" w:sz="6" w:space="0" w:color="auto"/>
            </w:tcBorders>
          </w:tcPr>
          <w:p w14:paraId="7339E758" w14:textId="77777777" w:rsidR="007B586E" w:rsidRPr="00B014A9" w:rsidRDefault="007B586E">
            <w:pPr>
              <w:pStyle w:val="BodyText"/>
              <w:rPr>
                <w:rFonts w:ascii="Times New Roman" w:hAnsi="Times New Roman" w:cs="Times New Roman"/>
                <w:sz w:val="24"/>
              </w:rPr>
            </w:pPr>
          </w:p>
        </w:tc>
        <w:tc>
          <w:tcPr>
            <w:tcW w:w="5166" w:type="dxa"/>
            <w:tcBorders>
              <w:top w:val="single" w:sz="6" w:space="0" w:color="auto"/>
              <w:left w:val="single" w:sz="6" w:space="0" w:color="auto"/>
            </w:tcBorders>
          </w:tcPr>
          <w:p w14:paraId="0F6CFFFA" w14:textId="77777777" w:rsidR="007B586E" w:rsidRPr="00B014A9" w:rsidRDefault="007B586E">
            <w:pPr>
              <w:pStyle w:val="BodyText"/>
              <w:spacing w:before="60" w:after="60"/>
              <w:rPr>
                <w:rFonts w:ascii="Times New Roman" w:hAnsi="Times New Roman" w:cs="Times New Roman"/>
                <w:sz w:val="24"/>
              </w:rPr>
            </w:pPr>
          </w:p>
        </w:tc>
        <w:tc>
          <w:tcPr>
            <w:tcW w:w="2610" w:type="dxa"/>
            <w:tcBorders>
              <w:top w:val="single" w:sz="6" w:space="0" w:color="auto"/>
              <w:left w:val="single" w:sz="6" w:space="0" w:color="auto"/>
              <w:right w:val="single" w:sz="6" w:space="0" w:color="auto"/>
            </w:tcBorders>
          </w:tcPr>
          <w:p w14:paraId="63A4C79A" w14:textId="77777777" w:rsidR="007B586E" w:rsidRPr="00B014A9" w:rsidRDefault="007B586E">
            <w:pPr>
              <w:pStyle w:val="BodyText"/>
              <w:spacing w:before="60" w:after="60"/>
              <w:rPr>
                <w:rFonts w:ascii="Times New Roman" w:hAnsi="Times New Roman" w:cs="Times New Roman"/>
                <w:sz w:val="24"/>
              </w:rPr>
            </w:pPr>
          </w:p>
        </w:tc>
      </w:tr>
      <w:tr w:rsidR="007B586E" w:rsidRPr="00B014A9" w14:paraId="7AFDF779" w14:textId="77777777">
        <w:trPr>
          <w:cantSplit/>
          <w:jc w:val="center"/>
        </w:trPr>
        <w:tc>
          <w:tcPr>
            <w:tcW w:w="1494" w:type="dxa"/>
            <w:tcBorders>
              <w:top w:val="single" w:sz="6" w:space="0" w:color="auto"/>
              <w:left w:val="single" w:sz="6" w:space="0" w:color="auto"/>
              <w:bottom w:val="single" w:sz="6" w:space="0" w:color="auto"/>
            </w:tcBorders>
          </w:tcPr>
          <w:p w14:paraId="289769DB" w14:textId="77777777" w:rsidR="007B586E" w:rsidRPr="00B014A9" w:rsidRDefault="007B586E">
            <w:pPr>
              <w:pStyle w:val="BodyText"/>
              <w:spacing w:before="40" w:after="40"/>
              <w:rPr>
                <w:rFonts w:ascii="Times New Roman" w:hAnsi="Times New Roman" w:cs="Times New Roman"/>
                <w:sz w:val="24"/>
              </w:rPr>
            </w:pPr>
            <w:r w:rsidRPr="00B014A9">
              <w:rPr>
                <w:rFonts w:ascii="Times New Roman" w:hAnsi="Times New Roman" w:cs="Times New Roman"/>
                <w:sz w:val="24"/>
              </w:rPr>
              <w:t>*Average Annual Construction Turnover</w:t>
            </w:r>
          </w:p>
        </w:tc>
        <w:tc>
          <w:tcPr>
            <w:tcW w:w="5166" w:type="dxa"/>
            <w:tcBorders>
              <w:top w:val="single" w:sz="6" w:space="0" w:color="auto"/>
              <w:left w:val="single" w:sz="6" w:space="0" w:color="auto"/>
              <w:bottom w:val="single" w:sz="6" w:space="0" w:color="auto"/>
            </w:tcBorders>
          </w:tcPr>
          <w:p w14:paraId="53C4CEAC" w14:textId="77777777" w:rsidR="007B586E" w:rsidRPr="00B014A9" w:rsidRDefault="007B586E">
            <w:pPr>
              <w:pStyle w:val="BodyText"/>
              <w:spacing w:before="60" w:after="60"/>
              <w:rPr>
                <w:rFonts w:ascii="Times New Roman" w:hAnsi="Times New Roman" w:cs="Times New Roman"/>
                <w:sz w:val="24"/>
              </w:rPr>
            </w:pPr>
          </w:p>
        </w:tc>
        <w:tc>
          <w:tcPr>
            <w:tcW w:w="2610" w:type="dxa"/>
            <w:tcBorders>
              <w:top w:val="single" w:sz="6" w:space="0" w:color="auto"/>
              <w:left w:val="single" w:sz="6" w:space="0" w:color="auto"/>
              <w:bottom w:val="single" w:sz="6" w:space="0" w:color="auto"/>
              <w:right w:val="single" w:sz="6" w:space="0" w:color="auto"/>
            </w:tcBorders>
          </w:tcPr>
          <w:p w14:paraId="40398DB4" w14:textId="77777777" w:rsidR="007B586E" w:rsidRPr="00B014A9" w:rsidRDefault="007B586E">
            <w:pPr>
              <w:pStyle w:val="BodyText"/>
              <w:spacing w:before="60" w:after="60"/>
              <w:rPr>
                <w:rFonts w:ascii="Times New Roman" w:hAnsi="Times New Roman" w:cs="Times New Roman"/>
                <w:sz w:val="24"/>
              </w:rPr>
            </w:pPr>
          </w:p>
        </w:tc>
      </w:tr>
    </w:tbl>
    <w:p w14:paraId="7C0BC8ED" w14:textId="77777777" w:rsidR="007B586E" w:rsidRPr="00B014A9" w:rsidRDefault="007B586E"/>
    <w:p w14:paraId="6B28228F" w14:textId="77777777" w:rsidR="007B586E" w:rsidRPr="00B014A9" w:rsidRDefault="007B586E">
      <w:pPr>
        <w:jc w:val="both"/>
      </w:pPr>
      <w:bookmarkStart w:id="548" w:name="_Toc4390862"/>
      <w:bookmarkStart w:id="549" w:name="_Toc4405767"/>
      <w:bookmarkStart w:id="550" w:name="_Toc23215170"/>
      <w:bookmarkStart w:id="551" w:name="_Toc125954068"/>
      <w:r w:rsidRPr="00B014A9">
        <w:t>*Average annual turnover calculated as total certified payments received for work in progress or completed over the number of years specified in Section III</w:t>
      </w:r>
      <w:r w:rsidR="0049153D" w:rsidRPr="00B014A9">
        <w:t xml:space="preserve"> </w:t>
      </w:r>
      <w:r w:rsidRPr="00B014A9">
        <w:t xml:space="preserve">(Evaluation </w:t>
      </w:r>
      <w:r w:rsidRPr="00B014A9">
        <w:rPr>
          <w:spacing w:val="-2"/>
        </w:rPr>
        <w:t>and Qualification</w:t>
      </w:r>
      <w:r w:rsidRPr="00B014A9">
        <w:rPr>
          <w:b/>
          <w:spacing w:val="-2"/>
        </w:rPr>
        <w:t xml:space="preserve"> </w:t>
      </w:r>
      <w:r w:rsidRPr="00B014A9">
        <w:t>Criteria), Sub-Factor 2.3.2, divided by that same number of years.</w:t>
      </w:r>
      <w:bookmarkEnd w:id="548"/>
      <w:bookmarkEnd w:id="549"/>
      <w:bookmarkEnd w:id="550"/>
      <w:bookmarkEnd w:id="551"/>
    </w:p>
    <w:p w14:paraId="7DC2A887" w14:textId="77777777" w:rsidR="007B586E" w:rsidRPr="00B014A9" w:rsidRDefault="007B586E">
      <w:pPr>
        <w:pStyle w:val="Subtitle"/>
        <w:jc w:val="left"/>
        <w:rPr>
          <w:b w:val="0"/>
          <w:sz w:val="24"/>
        </w:rPr>
      </w:pPr>
    </w:p>
    <w:p w14:paraId="2FC8487E" w14:textId="77777777" w:rsidR="007B586E" w:rsidRPr="00B014A9" w:rsidRDefault="007B586E">
      <w:pPr>
        <w:jc w:val="center"/>
        <w:rPr>
          <w:b/>
        </w:rPr>
      </w:pPr>
      <w:r w:rsidRPr="00B014A9">
        <w:rPr>
          <w:sz w:val="28"/>
        </w:rPr>
        <w:br w:type="page"/>
      </w:r>
      <w:r w:rsidRPr="00B014A9">
        <w:rPr>
          <w:b/>
        </w:rPr>
        <w:lastRenderedPageBreak/>
        <w:t>Form FIN3.3</w:t>
      </w:r>
      <w:bookmarkEnd w:id="515"/>
    </w:p>
    <w:p w14:paraId="3191D095" w14:textId="77777777" w:rsidR="007B586E" w:rsidRPr="00B014A9" w:rsidRDefault="007B586E">
      <w:pPr>
        <w:pStyle w:val="S4-Header2"/>
        <w:rPr>
          <w:rStyle w:val="Table"/>
          <w:b w:val="0"/>
          <w:spacing w:val="-2"/>
          <w:sz w:val="28"/>
          <w:szCs w:val="28"/>
        </w:rPr>
      </w:pPr>
      <w:bookmarkStart w:id="552" w:name="_Toc41971549"/>
      <w:bookmarkStart w:id="553" w:name="_Toc125871315"/>
      <w:bookmarkStart w:id="554" w:name="_Toc127160600"/>
      <w:bookmarkStart w:id="555" w:name="_Toc138144071"/>
      <w:bookmarkStart w:id="556" w:name="_Toc197160050"/>
      <w:r w:rsidRPr="00B014A9">
        <w:t>Financial Resources</w:t>
      </w:r>
      <w:bookmarkEnd w:id="552"/>
      <w:bookmarkEnd w:id="553"/>
      <w:bookmarkEnd w:id="554"/>
      <w:bookmarkEnd w:id="555"/>
      <w:bookmarkEnd w:id="556"/>
    </w:p>
    <w:p w14:paraId="41FBB08E" w14:textId="77777777" w:rsidR="007B586E" w:rsidRPr="00B014A9" w:rsidRDefault="007B586E">
      <w:pPr>
        <w:pStyle w:val="Head2"/>
        <w:widowControl/>
        <w:jc w:val="left"/>
        <w:rPr>
          <w:rStyle w:val="Table"/>
          <w:spacing w:val="-2"/>
          <w:sz w:val="22"/>
        </w:rPr>
      </w:pPr>
    </w:p>
    <w:p w14:paraId="6FB11BEA" w14:textId="77777777" w:rsidR="007B586E" w:rsidRPr="00B014A9" w:rsidRDefault="007B586E">
      <w:pPr>
        <w:suppressAutoHyphens/>
        <w:spacing w:after="180"/>
        <w:jc w:val="both"/>
        <w:rPr>
          <w:rStyle w:val="Table"/>
          <w:rFonts w:ascii="Times New Roman" w:hAnsi="Times New Roman"/>
          <w:spacing w:val="-2"/>
          <w:sz w:val="24"/>
        </w:rPr>
      </w:pPr>
      <w:r w:rsidRPr="00B014A9">
        <w:rPr>
          <w:rStyle w:val="Table"/>
          <w:rFonts w:ascii="Times New Roman" w:hAnsi="Times New Roman"/>
          <w:spacing w:val="-2"/>
          <w:sz w:val="24"/>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Layout w:type="fixed"/>
        <w:tblCellMar>
          <w:left w:w="72" w:type="dxa"/>
          <w:right w:w="72" w:type="dxa"/>
        </w:tblCellMar>
        <w:tblLook w:val="0000" w:firstRow="0" w:lastRow="0" w:firstColumn="0" w:lastColumn="0" w:noHBand="0" w:noVBand="0"/>
      </w:tblPr>
      <w:tblGrid>
        <w:gridCol w:w="6300"/>
        <w:gridCol w:w="2790"/>
      </w:tblGrid>
      <w:tr w:rsidR="007B586E" w:rsidRPr="00B014A9" w14:paraId="5EF6C41C" w14:textId="77777777" w:rsidTr="00A755AC">
        <w:trPr>
          <w:cantSplit/>
        </w:trPr>
        <w:tc>
          <w:tcPr>
            <w:tcW w:w="6300" w:type="dxa"/>
            <w:tcBorders>
              <w:top w:val="single" w:sz="6" w:space="0" w:color="auto"/>
              <w:left w:val="single" w:sz="6" w:space="0" w:color="auto"/>
              <w:bottom w:val="single" w:sz="6" w:space="0" w:color="auto"/>
            </w:tcBorders>
            <w:shd w:val="clear" w:color="auto" w:fill="D9D9D9"/>
            <w:vAlign w:val="center"/>
          </w:tcPr>
          <w:p w14:paraId="7888C229" w14:textId="77777777" w:rsidR="000B58A4" w:rsidRPr="00B014A9" w:rsidRDefault="000B58A4" w:rsidP="000B58A4">
            <w:pPr>
              <w:suppressAutoHyphens/>
              <w:spacing w:after="71"/>
              <w:jc w:val="center"/>
              <w:rPr>
                <w:rStyle w:val="Table"/>
                <w:rFonts w:ascii="Times New Roman" w:hAnsi="Times New Roman"/>
                <w:b/>
                <w:bCs/>
                <w:spacing w:val="-2"/>
                <w:sz w:val="24"/>
              </w:rPr>
            </w:pPr>
          </w:p>
          <w:p w14:paraId="318D9D4D" w14:textId="77777777" w:rsidR="007B586E" w:rsidRPr="00B014A9" w:rsidRDefault="007B586E" w:rsidP="000B58A4">
            <w:pPr>
              <w:suppressAutoHyphens/>
              <w:spacing w:after="71"/>
              <w:jc w:val="center"/>
              <w:rPr>
                <w:rStyle w:val="Table"/>
                <w:rFonts w:ascii="Times New Roman" w:hAnsi="Times New Roman"/>
                <w:b/>
                <w:bCs/>
                <w:spacing w:val="-2"/>
                <w:sz w:val="24"/>
              </w:rPr>
            </w:pPr>
            <w:r w:rsidRPr="00B014A9">
              <w:rPr>
                <w:rStyle w:val="Table"/>
                <w:rFonts w:ascii="Times New Roman" w:hAnsi="Times New Roman"/>
                <w:b/>
                <w:bCs/>
                <w:spacing w:val="-2"/>
                <w:sz w:val="24"/>
              </w:rPr>
              <w:t>Source of financing</w:t>
            </w:r>
          </w:p>
          <w:p w14:paraId="20D856EF" w14:textId="77777777" w:rsidR="000B58A4" w:rsidRPr="00B014A9" w:rsidRDefault="000B58A4" w:rsidP="000B58A4">
            <w:pPr>
              <w:suppressAutoHyphens/>
              <w:spacing w:after="71"/>
              <w:jc w:val="center"/>
              <w:rPr>
                <w:rStyle w:val="Table"/>
                <w:rFonts w:ascii="Times New Roman" w:hAnsi="Times New Roman"/>
                <w:b/>
                <w:bCs/>
                <w:spacing w:val="-2"/>
                <w:sz w:val="24"/>
              </w:rPr>
            </w:pPr>
          </w:p>
        </w:tc>
        <w:tc>
          <w:tcPr>
            <w:tcW w:w="2790" w:type="dxa"/>
            <w:tcBorders>
              <w:top w:val="single" w:sz="6" w:space="0" w:color="auto"/>
              <w:left w:val="single" w:sz="6" w:space="0" w:color="auto"/>
              <w:bottom w:val="single" w:sz="6" w:space="0" w:color="auto"/>
              <w:right w:val="single" w:sz="6" w:space="0" w:color="auto"/>
            </w:tcBorders>
            <w:shd w:val="clear" w:color="auto" w:fill="D9D9D9"/>
            <w:vAlign w:val="center"/>
          </w:tcPr>
          <w:p w14:paraId="268BDF00" w14:textId="77777777" w:rsidR="007B586E" w:rsidRPr="00B014A9" w:rsidRDefault="007B586E" w:rsidP="000B58A4">
            <w:pPr>
              <w:suppressAutoHyphens/>
              <w:spacing w:after="71"/>
              <w:jc w:val="center"/>
              <w:rPr>
                <w:rStyle w:val="Table"/>
                <w:rFonts w:ascii="Times New Roman" w:hAnsi="Times New Roman"/>
                <w:b/>
                <w:bCs/>
                <w:spacing w:val="-2"/>
                <w:sz w:val="24"/>
              </w:rPr>
            </w:pPr>
            <w:r w:rsidRPr="00B014A9">
              <w:rPr>
                <w:rStyle w:val="Table"/>
                <w:rFonts w:ascii="Times New Roman" w:hAnsi="Times New Roman"/>
                <w:b/>
                <w:bCs/>
                <w:spacing w:val="-2"/>
                <w:sz w:val="24"/>
              </w:rPr>
              <w:t>Amount (US$ equivalent)</w:t>
            </w:r>
          </w:p>
        </w:tc>
      </w:tr>
      <w:tr w:rsidR="007B586E" w:rsidRPr="00B014A9" w14:paraId="1DC37B9C" w14:textId="77777777" w:rsidTr="000B58A4">
        <w:trPr>
          <w:cantSplit/>
        </w:trPr>
        <w:tc>
          <w:tcPr>
            <w:tcW w:w="6300" w:type="dxa"/>
            <w:tcBorders>
              <w:top w:val="single" w:sz="6" w:space="0" w:color="auto"/>
              <w:left w:val="single" w:sz="6" w:space="0" w:color="auto"/>
            </w:tcBorders>
          </w:tcPr>
          <w:p w14:paraId="3BCE6075" w14:textId="77777777" w:rsidR="007B586E" w:rsidRPr="00B014A9" w:rsidRDefault="007B586E">
            <w:pPr>
              <w:suppressAutoHyphens/>
              <w:rPr>
                <w:rStyle w:val="Table"/>
                <w:rFonts w:ascii="Times New Roman" w:hAnsi="Times New Roman"/>
                <w:spacing w:val="-2"/>
                <w:sz w:val="24"/>
              </w:rPr>
            </w:pPr>
            <w:r w:rsidRPr="00B014A9">
              <w:rPr>
                <w:rStyle w:val="Table"/>
                <w:rFonts w:ascii="Times New Roman" w:hAnsi="Times New Roman"/>
                <w:spacing w:val="-2"/>
                <w:sz w:val="24"/>
              </w:rPr>
              <w:t>1.</w:t>
            </w:r>
          </w:p>
          <w:p w14:paraId="77572CC3" w14:textId="77777777" w:rsidR="007B586E" w:rsidRPr="00B014A9" w:rsidRDefault="007B586E">
            <w:pPr>
              <w:suppressAutoHyphens/>
              <w:spacing w:after="71"/>
              <w:rPr>
                <w:rStyle w:val="Table"/>
                <w:rFonts w:ascii="Times New Roman" w:hAnsi="Times New Roman"/>
                <w:spacing w:val="-2"/>
                <w:sz w:val="24"/>
              </w:rPr>
            </w:pPr>
          </w:p>
        </w:tc>
        <w:tc>
          <w:tcPr>
            <w:tcW w:w="2790" w:type="dxa"/>
            <w:tcBorders>
              <w:top w:val="single" w:sz="6" w:space="0" w:color="auto"/>
              <w:left w:val="single" w:sz="6" w:space="0" w:color="auto"/>
              <w:right w:val="single" w:sz="6" w:space="0" w:color="auto"/>
            </w:tcBorders>
          </w:tcPr>
          <w:p w14:paraId="665D20E2" w14:textId="77777777" w:rsidR="007B586E" w:rsidRPr="00B014A9" w:rsidRDefault="007B586E">
            <w:pPr>
              <w:suppressAutoHyphens/>
              <w:spacing w:after="71"/>
              <w:rPr>
                <w:rStyle w:val="Table"/>
                <w:rFonts w:ascii="Times New Roman" w:hAnsi="Times New Roman"/>
                <w:spacing w:val="-2"/>
                <w:sz w:val="24"/>
              </w:rPr>
            </w:pPr>
          </w:p>
        </w:tc>
      </w:tr>
      <w:tr w:rsidR="007B586E" w:rsidRPr="00B014A9" w14:paraId="66E464F6" w14:textId="77777777">
        <w:trPr>
          <w:cantSplit/>
        </w:trPr>
        <w:tc>
          <w:tcPr>
            <w:tcW w:w="6300" w:type="dxa"/>
            <w:tcBorders>
              <w:top w:val="single" w:sz="6" w:space="0" w:color="auto"/>
              <w:left w:val="single" w:sz="6" w:space="0" w:color="auto"/>
            </w:tcBorders>
          </w:tcPr>
          <w:p w14:paraId="6F69CCA9" w14:textId="77777777" w:rsidR="007B586E" w:rsidRPr="00B014A9" w:rsidRDefault="007B586E">
            <w:pPr>
              <w:suppressAutoHyphens/>
              <w:rPr>
                <w:rStyle w:val="Table"/>
                <w:rFonts w:ascii="Times New Roman" w:hAnsi="Times New Roman"/>
                <w:spacing w:val="-2"/>
                <w:sz w:val="24"/>
              </w:rPr>
            </w:pPr>
            <w:r w:rsidRPr="00B014A9">
              <w:rPr>
                <w:rStyle w:val="Table"/>
                <w:rFonts w:ascii="Times New Roman" w:hAnsi="Times New Roman"/>
                <w:spacing w:val="-2"/>
                <w:sz w:val="24"/>
              </w:rPr>
              <w:t>2.</w:t>
            </w:r>
          </w:p>
          <w:p w14:paraId="48DD6A0D" w14:textId="77777777" w:rsidR="007B586E" w:rsidRPr="00B014A9" w:rsidRDefault="007B586E">
            <w:pPr>
              <w:suppressAutoHyphens/>
              <w:spacing w:after="71"/>
              <w:rPr>
                <w:rStyle w:val="Table"/>
                <w:rFonts w:ascii="Times New Roman" w:hAnsi="Times New Roman"/>
                <w:spacing w:val="-2"/>
                <w:sz w:val="24"/>
              </w:rPr>
            </w:pPr>
          </w:p>
        </w:tc>
        <w:tc>
          <w:tcPr>
            <w:tcW w:w="2790" w:type="dxa"/>
            <w:tcBorders>
              <w:top w:val="single" w:sz="6" w:space="0" w:color="auto"/>
              <w:left w:val="single" w:sz="6" w:space="0" w:color="auto"/>
              <w:right w:val="single" w:sz="6" w:space="0" w:color="auto"/>
            </w:tcBorders>
          </w:tcPr>
          <w:p w14:paraId="713A5BE5" w14:textId="77777777" w:rsidR="007B586E" w:rsidRPr="00B014A9" w:rsidRDefault="007B586E">
            <w:pPr>
              <w:suppressAutoHyphens/>
              <w:spacing w:after="71"/>
              <w:rPr>
                <w:rStyle w:val="Table"/>
                <w:rFonts w:ascii="Times New Roman" w:hAnsi="Times New Roman"/>
                <w:spacing w:val="-2"/>
                <w:sz w:val="24"/>
              </w:rPr>
            </w:pPr>
          </w:p>
        </w:tc>
      </w:tr>
      <w:tr w:rsidR="007B586E" w:rsidRPr="00B014A9" w14:paraId="4F02F5AA" w14:textId="77777777">
        <w:trPr>
          <w:cantSplit/>
        </w:trPr>
        <w:tc>
          <w:tcPr>
            <w:tcW w:w="6300" w:type="dxa"/>
            <w:tcBorders>
              <w:top w:val="single" w:sz="6" w:space="0" w:color="auto"/>
              <w:left w:val="single" w:sz="6" w:space="0" w:color="auto"/>
            </w:tcBorders>
          </w:tcPr>
          <w:p w14:paraId="63022C79" w14:textId="77777777" w:rsidR="007B586E" w:rsidRPr="00B014A9" w:rsidRDefault="007B586E">
            <w:pPr>
              <w:suppressAutoHyphens/>
              <w:rPr>
                <w:rStyle w:val="Table"/>
                <w:rFonts w:ascii="Times New Roman" w:hAnsi="Times New Roman"/>
                <w:spacing w:val="-2"/>
                <w:sz w:val="24"/>
              </w:rPr>
            </w:pPr>
            <w:r w:rsidRPr="00B014A9">
              <w:rPr>
                <w:rStyle w:val="Table"/>
                <w:rFonts w:ascii="Times New Roman" w:hAnsi="Times New Roman"/>
                <w:spacing w:val="-2"/>
                <w:sz w:val="24"/>
              </w:rPr>
              <w:t>3.</w:t>
            </w:r>
          </w:p>
          <w:p w14:paraId="65710881" w14:textId="77777777" w:rsidR="007B586E" w:rsidRPr="00B014A9" w:rsidRDefault="007B586E">
            <w:pPr>
              <w:suppressAutoHyphens/>
              <w:spacing w:after="71"/>
              <w:rPr>
                <w:rStyle w:val="Table"/>
                <w:rFonts w:ascii="Times New Roman" w:hAnsi="Times New Roman"/>
                <w:spacing w:val="-2"/>
                <w:sz w:val="24"/>
              </w:rPr>
            </w:pPr>
          </w:p>
        </w:tc>
        <w:tc>
          <w:tcPr>
            <w:tcW w:w="2790" w:type="dxa"/>
            <w:tcBorders>
              <w:top w:val="single" w:sz="6" w:space="0" w:color="auto"/>
              <w:left w:val="single" w:sz="6" w:space="0" w:color="auto"/>
              <w:right w:val="single" w:sz="6" w:space="0" w:color="auto"/>
            </w:tcBorders>
          </w:tcPr>
          <w:p w14:paraId="3C6021F1" w14:textId="77777777" w:rsidR="007B586E" w:rsidRPr="00B014A9" w:rsidRDefault="007B586E">
            <w:pPr>
              <w:suppressAutoHyphens/>
              <w:spacing w:after="71"/>
              <w:rPr>
                <w:rStyle w:val="Table"/>
                <w:rFonts w:ascii="Times New Roman" w:hAnsi="Times New Roman"/>
                <w:spacing w:val="-2"/>
                <w:sz w:val="24"/>
              </w:rPr>
            </w:pPr>
          </w:p>
        </w:tc>
      </w:tr>
      <w:tr w:rsidR="007B586E" w:rsidRPr="00B014A9" w14:paraId="61405D9C" w14:textId="77777777">
        <w:trPr>
          <w:cantSplit/>
        </w:trPr>
        <w:tc>
          <w:tcPr>
            <w:tcW w:w="6300" w:type="dxa"/>
            <w:tcBorders>
              <w:top w:val="single" w:sz="6" w:space="0" w:color="auto"/>
              <w:left w:val="single" w:sz="6" w:space="0" w:color="auto"/>
              <w:bottom w:val="single" w:sz="6" w:space="0" w:color="auto"/>
            </w:tcBorders>
          </w:tcPr>
          <w:p w14:paraId="3F974FCD" w14:textId="77777777" w:rsidR="007B586E" w:rsidRPr="00B014A9" w:rsidRDefault="007B586E">
            <w:pPr>
              <w:suppressAutoHyphens/>
              <w:rPr>
                <w:rStyle w:val="Table"/>
                <w:rFonts w:ascii="Times New Roman" w:hAnsi="Times New Roman"/>
                <w:spacing w:val="-2"/>
                <w:sz w:val="24"/>
              </w:rPr>
            </w:pPr>
            <w:r w:rsidRPr="00B014A9">
              <w:rPr>
                <w:rStyle w:val="Table"/>
                <w:rFonts w:ascii="Times New Roman" w:hAnsi="Times New Roman"/>
                <w:spacing w:val="-2"/>
                <w:sz w:val="24"/>
              </w:rPr>
              <w:t>4.</w:t>
            </w:r>
          </w:p>
          <w:p w14:paraId="2ADD4B88" w14:textId="77777777" w:rsidR="007B586E" w:rsidRPr="00B014A9" w:rsidRDefault="007B586E">
            <w:pPr>
              <w:suppressAutoHyphens/>
              <w:spacing w:after="71"/>
              <w:rPr>
                <w:rStyle w:val="Table"/>
                <w:rFonts w:ascii="Times New Roman" w:hAnsi="Times New Roman"/>
                <w:spacing w:val="-2"/>
                <w:sz w:val="24"/>
              </w:rPr>
            </w:pPr>
          </w:p>
        </w:tc>
        <w:tc>
          <w:tcPr>
            <w:tcW w:w="2790" w:type="dxa"/>
            <w:tcBorders>
              <w:top w:val="single" w:sz="6" w:space="0" w:color="auto"/>
              <w:left w:val="single" w:sz="6" w:space="0" w:color="auto"/>
              <w:bottom w:val="single" w:sz="6" w:space="0" w:color="auto"/>
              <w:right w:val="single" w:sz="6" w:space="0" w:color="auto"/>
            </w:tcBorders>
          </w:tcPr>
          <w:p w14:paraId="06A77501" w14:textId="77777777" w:rsidR="007B586E" w:rsidRPr="00B014A9" w:rsidRDefault="007B586E">
            <w:pPr>
              <w:suppressAutoHyphens/>
              <w:spacing w:after="71"/>
              <w:rPr>
                <w:rStyle w:val="Table"/>
                <w:rFonts w:ascii="Times New Roman" w:hAnsi="Times New Roman"/>
                <w:spacing w:val="-2"/>
                <w:sz w:val="24"/>
              </w:rPr>
            </w:pPr>
          </w:p>
        </w:tc>
      </w:tr>
    </w:tbl>
    <w:p w14:paraId="7D5416FD" w14:textId="77777777" w:rsidR="007B586E" w:rsidRPr="00B014A9" w:rsidRDefault="007B586E">
      <w:pPr>
        <w:spacing w:after="120"/>
        <w:jc w:val="center"/>
        <w:rPr>
          <w:b/>
          <w:sz w:val="36"/>
        </w:rPr>
      </w:pPr>
    </w:p>
    <w:p w14:paraId="1E02E8A4" w14:textId="77777777" w:rsidR="007B586E" w:rsidRDefault="007B586E">
      <w:pPr>
        <w:jc w:val="center"/>
        <w:rPr>
          <w:b/>
          <w:sz w:val="28"/>
          <w:szCs w:val="28"/>
        </w:rPr>
      </w:pPr>
      <w:r w:rsidRPr="00B014A9">
        <w:br w:type="page"/>
      </w:r>
      <w:bookmarkStart w:id="557" w:name="_Toc127160601"/>
      <w:r w:rsidRPr="00B014A9">
        <w:rPr>
          <w:b/>
          <w:sz w:val="28"/>
          <w:szCs w:val="28"/>
        </w:rPr>
        <w:lastRenderedPageBreak/>
        <w:t>Experience</w:t>
      </w:r>
      <w:bookmarkEnd w:id="557"/>
    </w:p>
    <w:p w14:paraId="70A39173" w14:textId="77777777" w:rsidR="007738B4" w:rsidRPr="00B014A9" w:rsidRDefault="007738B4">
      <w:pPr>
        <w:jc w:val="center"/>
      </w:pPr>
      <w:r>
        <w:rPr>
          <w:b/>
          <w:sz w:val="28"/>
          <w:szCs w:val="28"/>
        </w:rPr>
        <w:t>Form EXP 2.4.1</w:t>
      </w:r>
    </w:p>
    <w:p w14:paraId="4E0FD99E" w14:textId="77777777" w:rsidR="007B586E" w:rsidRPr="00B014A9" w:rsidRDefault="007B586E">
      <w:pPr>
        <w:pStyle w:val="S4-Header2"/>
      </w:pPr>
      <w:bookmarkStart w:id="558" w:name="_Toc498847218"/>
      <w:bookmarkStart w:id="559" w:name="_Toc498850124"/>
      <w:bookmarkStart w:id="560" w:name="_Toc498851729"/>
      <w:bookmarkStart w:id="561" w:name="_Toc499021797"/>
      <w:bookmarkStart w:id="562" w:name="_Toc499023480"/>
      <w:bookmarkStart w:id="563" w:name="_Toc501529962"/>
      <w:bookmarkStart w:id="564" w:name="_Toc23302383"/>
      <w:bookmarkStart w:id="565" w:name="_Toc125871316"/>
      <w:bookmarkStart w:id="566" w:name="_Toc127160602"/>
      <w:bookmarkStart w:id="567" w:name="_Toc138144072"/>
      <w:bookmarkStart w:id="568" w:name="_Toc197160051"/>
      <w:r w:rsidRPr="00B014A9">
        <w:t>General Experience</w:t>
      </w:r>
      <w:bookmarkEnd w:id="558"/>
      <w:bookmarkEnd w:id="559"/>
      <w:bookmarkEnd w:id="560"/>
      <w:bookmarkEnd w:id="561"/>
      <w:bookmarkEnd w:id="562"/>
      <w:bookmarkEnd w:id="563"/>
      <w:bookmarkEnd w:id="564"/>
      <w:bookmarkEnd w:id="565"/>
      <w:bookmarkEnd w:id="566"/>
      <w:bookmarkEnd w:id="567"/>
      <w:bookmarkEnd w:id="568"/>
    </w:p>
    <w:p w14:paraId="511C7184" w14:textId="77777777" w:rsidR="007B586E" w:rsidRPr="00B014A9" w:rsidRDefault="007B586E"/>
    <w:p w14:paraId="4B3BBD1A" w14:textId="77777777" w:rsidR="007B586E" w:rsidRPr="00B014A9" w:rsidRDefault="007B586E">
      <w:pPr>
        <w:tabs>
          <w:tab w:val="right" w:pos="9000"/>
          <w:tab w:val="right" w:pos="9630"/>
        </w:tabs>
        <w:ind w:right="162"/>
      </w:pPr>
      <w:r w:rsidRPr="00B014A9">
        <w:t xml:space="preserve">Bidder’s Legal Name:  ____________________________     </w:t>
      </w:r>
      <w:r w:rsidRPr="00B014A9">
        <w:tab/>
        <w:t>Date:  _____________________</w:t>
      </w:r>
    </w:p>
    <w:p w14:paraId="4DD27AB7" w14:textId="77777777" w:rsidR="007B586E" w:rsidRPr="00B014A9" w:rsidRDefault="0049153D">
      <w:pPr>
        <w:tabs>
          <w:tab w:val="right" w:pos="9000"/>
        </w:tabs>
      </w:pPr>
      <w:r w:rsidRPr="00B014A9">
        <w:rPr>
          <w:spacing w:val="-2"/>
        </w:rPr>
        <w:t>JV</w:t>
      </w:r>
      <w:r w:rsidR="007B586E" w:rsidRPr="00B014A9">
        <w:rPr>
          <w:spacing w:val="-2"/>
        </w:rPr>
        <w:t xml:space="preserve"> Partner Legal Name:  ____________________________</w:t>
      </w:r>
      <w:r w:rsidR="007B586E" w:rsidRPr="00B014A9">
        <w:tab/>
        <w:t>Bidding No.:  ________________</w:t>
      </w:r>
    </w:p>
    <w:p w14:paraId="1EBAAA61" w14:textId="77777777" w:rsidR="007B586E" w:rsidRPr="00B014A9" w:rsidRDefault="007B586E">
      <w:pPr>
        <w:tabs>
          <w:tab w:val="right" w:pos="9000"/>
          <w:tab w:val="right" w:pos="9630"/>
        </w:tabs>
      </w:pPr>
      <w:r w:rsidRPr="00B014A9">
        <w:t>Page _______ of _______ pages</w:t>
      </w:r>
    </w:p>
    <w:p w14:paraId="7A27144A" w14:textId="77777777" w:rsidR="007B586E" w:rsidRPr="00B014A9" w:rsidRDefault="007B586E">
      <w:pPr>
        <w:suppressAutoHyphens/>
        <w:rPr>
          <w:spacing w:val="-2"/>
        </w:rPr>
      </w:pPr>
    </w:p>
    <w:p w14:paraId="48425EE8" w14:textId="77777777" w:rsidR="007B586E" w:rsidRPr="00B014A9" w:rsidRDefault="007B586E">
      <w:pPr>
        <w:pStyle w:val="Outline"/>
        <w:suppressAutoHyphens/>
        <w:spacing w:before="0"/>
        <w:rPr>
          <w:spacing w:val="-2"/>
          <w:kern w:val="0"/>
        </w:rPr>
      </w:pP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170"/>
        <w:gridCol w:w="900"/>
        <w:gridCol w:w="5040"/>
        <w:gridCol w:w="1260"/>
      </w:tblGrid>
      <w:tr w:rsidR="007B586E" w:rsidRPr="00B014A9" w14:paraId="3CC663C0" w14:textId="77777777" w:rsidTr="00A755AC">
        <w:trPr>
          <w:cantSplit/>
          <w:trHeight w:val="440"/>
          <w:tblHeader/>
        </w:trPr>
        <w:tc>
          <w:tcPr>
            <w:tcW w:w="1080" w:type="dxa"/>
            <w:shd w:val="clear" w:color="auto" w:fill="D9D9D9"/>
          </w:tcPr>
          <w:p w14:paraId="353FC638" w14:textId="77777777" w:rsidR="007B586E" w:rsidRPr="00B014A9" w:rsidRDefault="007B586E">
            <w:pPr>
              <w:suppressAutoHyphens/>
              <w:jc w:val="center"/>
              <w:rPr>
                <w:b/>
                <w:bCs/>
                <w:spacing w:val="-2"/>
                <w:sz w:val="22"/>
                <w:szCs w:val="22"/>
              </w:rPr>
            </w:pPr>
            <w:r w:rsidRPr="00B014A9">
              <w:rPr>
                <w:b/>
                <w:bCs/>
                <w:spacing w:val="-2"/>
                <w:sz w:val="22"/>
                <w:szCs w:val="22"/>
              </w:rPr>
              <w:t>Starting Month / Year</w:t>
            </w:r>
          </w:p>
        </w:tc>
        <w:tc>
          <w:tcPr>
            <w:tcW w:w="1170" w:type="dxa"/>
            <w:shd w:val="clear" w:color="auto" w:fill="D9D9D9"/>
          </w:tcPr>
          <w:p w14:paraId="6AA4274F" w14:textId="77777777" w:rsidR="007B586E" w:rsidRPr="00B014A9" w:rsidRDefault="007B586E">
            <w:pPr>
              <w:suppressAutoHyphens/>
              <w:jc w:val="center"/>
              <w:rPr>
                <w:b/>
                <w:bCs/>
                <w:spacing w:val="-2"/>
                <w:sz w:val="22"/>
                <w:szCs w:val="22"/>
              </w:rPr>
            </w:pPr>
            <w:r w:rsidRPr="00B014A9">
              <w:rPr>
                <w:b/>
                <w:bCs/>
                <w:spacing w:val="-2"/>
                <w:sz w:val="22"/>
                <w:szCs w:val="22"/>
              </w:rPr>
              <w:t>Ending Month / Year</w:t>
            </w:r>
          </w:p>
        </w:tc>
        <w:tc>
          <w:tcPr>
            <w:tcW w:w="900" w:type="dxa"/>
            <w:shd w:val="clear" w:color="auto" w:fill="D9D9D9"/>
            <w:vAlign w:val="center"/>
          </w:tcPr>
          <w:p w14:paraId="36850127" w14:textId="77777777" w:rsidR="007B586E" w:rsidRPr="00B014A9" w:rsidRDefault="007B586E" w:rsidP="00F0722B">
            <w:pPr>
              <w:suppressAutoHyphens/>
              <w:rPr>
                <w:b/>
                <w:bCs/>
                <w:spacing w:val="-2"/>
                <w:sz w:val="22"/>
                <w:szCs w:val="22"/>
              </w:rPr>
            </w:pPr>
            <w:r w:rsidRPr="00B014A9">
              <w:rPr>
                <w:b/>
                <w:bCs/>
                <w:spacing w:val="-2"/>
                <w:sz w:val="22"/>
                <w:szCs w:val="22"/>
              </w:rPr>
              <w:t>Years*</w:t>
            </w:r>
          </w:p>
        </w:tc>
        <w:tc>
          <w:tcPr>
            <w:tcW w:w="5040" w:type="dxa"/>
            <w:shd w:val="clear" w:color="auto" w:fill="D9D9D9"/>
          </w:tcPr>
          <w:p w14:paraId="278A0DE3" w14:textId="77777777" w:rsidR="007B586E" w:rsidRPr="00B014A9" w:rsidRDefault="007B586E">
            <w:pPr>
              <w:suppressAutoHyphens/>
              <w:spacing w:before="120"/>
              <w:jc w:val="center"/>
              <w:rPr>
                <w:b/>
                <w:bCs/>
                <w:spacing w:val="-2"/>
                <w:sz w:val="22"/>
                <w:szCs w:val="22"/>
              </w:rPr>
            </w:pPr>
            <w:r w:rsidRPr="00B014A9">
              <w:rPr>
                <w:b/>
                <w:bCs/>
                <w:spacing w:val="-2"/>
                <w:sz w:val="22"/>
                <w:szCs w:val="22"/>
              </w:rPr>
              <w:t xml:space="preserve">Contract Identification </w:t>
            </w:r>
          </w:p>
          <w:p w14:paraId="76437356" w14:textId="77777777" w:rsidR="007B586E" w:rsidRPr="00B014A9" w:rsidRDefault="007B586E">
            <w:pPr>
              <w:suppressAutoHyphens/>
              <w:spacing w:before="120"/>
              <w:jc w:val="center"/>
              <w:rPr>
                <w:b/>
                <w:bCs/>
                <w:spacing w:val="-2"/>
                <w:sz w:val="22"/>
                <w:szCs w:val="22"/>
              </w:rPr>
            </w:pPr>
          </w:p>
        </w:tc>
        <w:tc>
          <w:tcPr>
            <w:tcW w:w="1260" w:type="dxa"/>
            <w:shd w:val="clear" w:color="auto" w:fill="D9D9D9"/>
          </w:tcPr>
          <w:p w14:paraId="14AC9B16" w14:textId="77777777" w:rsidR="007B586E" w:rsidRPr="00B014A9" w:rsidRDefault="007B586E">
            <w:pPr>
              <w:suppressAutoHyphens/>
              <w:spacing w:before="120"/>
              <w:jc w:val="center"/>
              <w:rPr>
                <w:b/>
                <w:bCs/>
                <w:spacing w:val="-2"/>
                <w:sz w:val="22"/>
                <w:szCs w:val="22"/>
              </w:rPr>
            </w:pPr>
            <w:r w:rsidRPr="00B014A9">
              <w:rPr>
                <w:b/>
                <w:bCs/>
                <w:spacing w:val="-2"/>
                <w:sz w:val="22"/>
                <w:szCs w:val="22"/>
              </w:rPr>
              <w:t>Role of Bidder</w:t>
            </w:r>
          </w:p>
        </w:tc>
      </w:tr>
      <w:tr w:rsidR="007B586E" w:rsidRPr="00B014A9" w14:paraId="5288BC49" w14:textId="77777777">
        <w:trPr>
          <w:cantSplit/>
        </w:trPr>
        <w:tc>
          <w:tcPr>
            <w:tcW w:w="1080" w:type="dxa"/>
          </w:tcPr>
          <w:p w14:paraId="21ED7E8A" w14:textId="77777777" w:rsidR="007B586E" w:rsidRPr="00B014A9" w:rsidRDefault="007B586E">
            <w:pPr>
              <w:suppressAutoHyphens/>
              <w:rPr>
                <w:spacing w:val="-2"/>
                <w:sz w:val="22"/>
              </w:rPr>
            </w:pPr>
          </w:p>
        </w:tc>
        <w:tc>
          <w:tcPr>
            <w:tcW w:w="1170" w:type="dxa"/>
          </w:tcPr>
          <w:p w14:paraId="2F1C3A0B" w14:textId="77777777" w:rsidR="007B586E" w:rsidRPr="00B014A9" w:rsidRDefault="007B586E">
            <w:pPr>
              <w:suppressAutoHyphens/>
              <w:rPr>
                <w:spacing w:val="-2"/>
                <w:sz w:val="22"/>
              </w:rPr>
            </w:pPr>
          </w:p>
        </w:tc>
        <w:tc>
          <w:tcPr>
            <w:tcW w:w="900" w:type="dxa"/>
          </w:tcPr>
          <w:p w14:paraId="68EB7D87" w14:textId="77777777" w:rsidR="007B586E" w:rsidRPr="00B014A9" w:rsidRDefault="007B586E">
            <w:pPr>
              <w:suppressAutoHyphens/>
              <w:rPr>
                <w:spacing w:val="-2"/>
                <w:sz w:val="22"/>
              </w:rPr>
            </w:pPr>
          </w:p>
        </w:tc>
        <w:tc>
          <w:tcPr>
            <w:tcW w:w="5040" w:type="dxa"/>
          </w:tcPr>
          <w:p w14:paraId="2D3B9376" w14:textId="77777777" w:rsidR="007B586E" w:rsidRPr="00B014A9" w:rsidRDefault="007B586E" w:rsidP="00F019B2">
            <w:pPr>
              <w:suppressAutoHyphens/>
              <w:jc w:val="both"/>
              <w:rPr>
                <w:spacing w:val="-2"/>
                <w:sz w:val="22"/>
              </w:rPr>
            </w:pPr>
            <w:r w:rsidRPr="00B014A9">
              <w:rPr>
                <w:spacing w:val="-2"/>
                <w:sz w:val="22"/>
              </w:rPr>
              <w:t>Contract name:</w:t>
            </w:r>
          </w:p>
          <w:p w14:paraId="6194F387" w14:textId="77777777" w:rsidR="007B586E" w:rsidRPr="00B014A9" w:rsidRDefault="007B586E" w:rsidP="00F019B2">
            <w:pPr>
              <w:suppressAutoHyphens/>
              <w:jc w:val="both"/>
              <w:rPr>
                <w:spacing w:val="-2"/>
                <w:sz w:val="22"/>
              </w:rPr>
            </w:pPr>
            <w:r w:rsidRPr="00B014A9">
              <w:rPr>
                <w:spacing w:val="-2"/>
                <w:sz w:val="22"/>
              </w:rPr>
              <w:t>Brief Description of the Works performed by the Bidder:</w:t>
            </w:r>
          </w:p>
          <w:p w14:paraId="2A4F5DD5" w14:textId="77777777" w:rsidR="007B586E" w:rsidRPr="00B014A9" w:rsidRDefault="007B586E" w:rsidP="00F019B2">
            <w:pPr>
              <w:suppressAutoHyphens/>
              <w:jc w:val="both"/>
              <w:rPr>
                <w:spacing w:val="-2"/>
                <w:sz w:val="22"/>
              </w:rPr>
            </w:pPr>
            <w:r w:rsidRPr="00B014A9">
              <w:rPr>
                <w:spacing w:val="-2"/>
                <w:sz w:val="22"/>
              </w:rPr>
              <w:t xml:space="preserve">Name of </w:t>
            </w:r>
            <w:r w:rsidR="00283744" w:rsidRPr="00B014A9">
              <w:rPr>
                <w:spacing w:val="-2"/>
                <w:sz w:val="22"/>
              </w:rPr>
              <w:t>Employer</w:t>
            </w:r>
            <w:r w:rsidRPr="00B014A9">
              <w:rPr>
                <w:spacing w:val="-2"/>
                <w:sz w:val="22"/>
              </w:rPr>
              <w:t>:</w:t>
            </w:r>
          </w:p>
          <w:p w14:paraId="41CF7B69" w14:textId="77777777" w:rsidR="007B586E" w:rsidRPr="00B014A9" w:rsidRDefault="007B586E" w:rsidP="00F019B2">
            <w:pPr>
              <w:suppressAutoHyphens/>
              <w:jc w:val="both"/>
              <w:rPr>
                <w:spacing w:val="-2"/>
                <w:sz w:val="22"/>
              </w:rPr>
            </w:pPr>
            <w:r w:rsidRPr="00B014A9">
              <w:rPr>
                <w:spacing w:val="-2"/>
                <w:sz w:val="22"/>
              </w:rPr>
              <w:t>Address:</w:t>
            </w:r>
          </w:p>
        </w:tc>
        <w:tc>
          <w:tcPr>
            <w:tcW w:w="1260" w:type="dxa"/>
          </w:tcPr>
          <w:p w14:paraId="4FBE4C7A" w14:textId="77777777" w:rsidR="007B586E" w:rsidRPr="00B014A9" w:rsidRDefault="007B586E">
            <w:pPr>
              <w:suppressAutoHyphens/>
              <w:rPr>
                <w:spacing w:val="-2"/>
                <w:sz w:val="22"/>
              </w:rPr>
            </w:pPr>
          </w:p>
        </w:tc>
      </w:tr>
      <w:tr w:rsidR="007B586E" w:rsidRPr="00B014A9" w14:paraId="0F7915A9" w14:textId="77777777">
        <w:trPr>
          <w:cantSplit/>
        </w:trPr>
        <w:tc>
          <w:tcPr>
            <w:tcW w:w="1080" w:type="dxa"/>
          </w:tcPr>
          <w:p w14:paraId="62AC1FCC" w14:textId="77777777" w:rsidR="007B586E" w:rsidRPr="00B014A9" w:rsidRDefault="007B586E">
            <w:pPr>
              <w:suppressAutoHyphens/>
              <w:rPr>
                <w:spacing w:val="-2"/>
                <w:sz w:val="22"/>
              </w:rPr>
            </w:pPr>
          </w:p>
        </w:tc>
        <w:tc>
          <w:tcPr>
            <w:tcW w:w="1170" w:type="dxa"/>
          </w:tcPr>
          <w:p w14:paraId="004CC8CE" w14:textId="77777777" w:rsidR="007B586E" w:rsidRPr="00B014A9" w:rsidRDefault="007B586E">
            <w:pPr>
              <w:suppressAutoHyphens/>
              <w:rPr>
                <w:spacing w:val="-2"/>
                <w:sz w:val="22"/>
              </w:rPr>
            </w:pPr>
          </w:p>
        </w:tc>
        <w:tc>
          <w:tcPr>
            <w:tcW w:w="900" w:type="dxa"/>
          </w:tcPr>
          <w:p w14:paraId="1CC02556" w14:textId="77777777" w:rsidR="007B586E" w:rsidRPr="00B014A9" w:rsidRDefault="007B586E">
            <w:pPr>
              <w:suppressAutoHyphens/>
              <w:rPr>
                <w:spacing w:val="-2"/>
                <w:sz w:val="22"/>
              </w:rPr>
            </w:pPr>
          </w:p>
        </w:tc>
        <w:tc>
          <w:tcPr>
            <w:tcW w:w="5040" w:type="dxa"/>
          </w:tcPr>
          <w:p w14:paraId="126504F3" w14:textId="77777777" w:rsidR="007B586E" w:rsidRPr="00B014A9" w:rsidRDefault="007B586E" w:rsidP="00F019B2">
            <w:pPr>
              <w:suppressAutoHyphens/>
              <w:jc w:val="both"/>
              <w:rPr>
                <w:spacing w:val="-2"/>
                <w:sz w:val="22"/>
              </w:rPr>
            </w:pPr>
            <w:r w:rsidRPr="00B014A9">
              <w:rPr>
                <w:spacing w:val="-2"/>
                <w:sz w:val="22"/>
              </w:rPr>
              <w:t>Contract name:</w:t>
            </w:r>
          </w:p>
          <w:p w14:paraId="487BA2B0" w14:textId="77777777" w:rsidR="007B586E" w:rsidRPr="00B014A9" w:rsidRDefault="007B586E" w:rsidP="00F019B2">
            <w:pPr>
              <w:suppressAutoHyphens/>
              <w:jc w:val="both"/>
              <w:rPr>
                <w:spacing w:val="-2"/>
                <w:sz w:val="22"/>
              </w:rPr>
            </w:pPr>
            <w:r w:rsidRPr="00B014A9">
              <w:rPr>
                <w:spacing w:val="-2"/>
                <w:sz w:val="22"/>
              </w:rPr>
              <w:t>Brief Description of the Works performed by the Bidder:</w:t>
            </w:r>
          </w:p>
          <w:p w14:paraId="4A1D0D8F" w14:textId="77777777" w:rsidR="007B586E" w:rsidRPr="00B014A9" w:rsidRDefault="007B586E" w:rsidP="00F019B2">
            <w:pPr>
              <w:suppressAutoHyphens/>
              <w:jc w:val="both"/>
              <w:rPr>
                <w:spacing w:val="-2"/>
                <w:sz w:val="22"/>
              </w:rPr>
            </w:pPr>
            <w:r w:rsidRPr="00B014A9">
              <w:rPr>
                <w:spacing w:val="-2"/>
                <w:sz w:val="22"/>
              </w:rPr>
              <w:t xml:space="preserve">Name of </w:t>
            </w:r>
            <w:r w:rsidR="00283744" w:rsidRPr="00B014A9">
              <w:rPr>
                <w:spacing w:val="-2"/>
                <w:sz w:val="22"/>
              </w:rPr>
              <w:t>Employer</w:t>
            </w:r>
            <w:r w:rsidRPr="00B014A9">
              <w:rPr>
                <w:spacing w:val="-2"/>
                <w:sz w:val="22"/>
              </w:rPr>
              <w:t>:</w:t>
            </w:r>
          </w:p>
          <w:p w14:paraId="579DF5B3" w14:textId="77777777" w:rsidR="007B586E" w:rsidRPr="00B014A9" w:rsidRDefault="007B586E" w:rsidP="00F019B2">
            <w:pPr>
              <w:suppressAutoHyphens/>
              <w:jc w:val="both"/>
              <w:rPr>
                <w:spacing w:val="-2"/>
                <w:sz w:val="22"/>
              </w:rPr>
            </w:pPr>
            <w:r w:rsidRPr="00B014A9">
              <w:rPr>
                <w:spacing w:val="-2"/>
                <w:sz w:val="22"/>
              </w:rPr>
              <w:t>Address:</w:t>
            </w:r>
          </w:p>
        </w:tc>
        <w:tc>
          <w:tcPr>
            <w:tcW w:w="1260" w:type="dxa"/>
          </w:tcPr>
          <w:p w14:paraId="61E7AA31" w14:textId="77777777" w:rsidR="007B586E" w:rsidRPr="00B014A9" w:rsidRDefault="007B586E">
            <w:pPr>
              <w:suppressAutoHyphens/>
              <w:rPr>
                <w:spacing w:val="-2"/>
                <w:sz w:val="22"/>
              </w:rPr>
            </w:pPr>
          </w:p>
        </w:tc>
      </w:tr>
      <w:tr w:rsidR="007B586E" w:rsidRPr="00B014A9" w14:paraId="625302D4" w14:textId="77777777">
        <w:trPr>
          <w:cantSplit/>
        </w:trPr>
        <w:tc>
          <w:tcPr>
            <w:tcW w:w="1080" w:type="dxa"/>
          </w:tcPr>
          <w:p w14:paraId="3340B18A" w14:textId="77777777" w:rsidR="007B586E" w:rsidRPr="00B014A9" w:rsidRDefault="007B586E">
            <w:pPr>
              <w:suppressAutoHyphens/>
              <w:rPr>
                <w:spacing w:val="-2"/>
                <w:sz w:val="22"/>
              </w:rPr>
            </w:pPr>
          </w:p>
        </w:tc>
        <w:tc>
          <w:tcPr>
            <w:tcW w:w="1170" w:type="dxa"/>
          </w:tcPr>
          <w:p w14:paraId="53E7B700" w14:textId="77777777" w:rsidR="007B586E" w:rsidRPr="00B014A9" w:rsidRDefault="007B586E">
            <w:pPr>
              <w:suppressAutoHyphens/>
              <w:rPr>
                <w:spacing w:val="-2"/>
                <w:sz w:val="22"/>
              </w:rPr>
            </w:pPr>
          </w:p>
        </w:tc>
        <w:tc>
          <w:tcPr>
            <w:tcW w:w="900" w:type="dxa"/>
          </w:tcPr>
          <w:p w14:paraId="7B6459DB" w14:textId="77777777" w:rsidR="007B586E" w:rsidRPr="00B014A9" w:rsidRDefault="007B586E">
            <w:pPr>
              <w:suppressAutoHyphens/>
              <w:rPr>
                <w:spacing w:val="-2"/>
                <w:sz w:val="22"/>
              </w:rPr>
            </w:pPr>
          </w:p>
        </w:tc>
        <w:tc>
          <w:tcPr>
            <w:tcW w:w="5040" w:type="dxa"/>
          </w:tcPr>
          <w:p w14:paraId="53D8251D" w14:textId="77777777" w:rsidR="007B586E" w:rsidRPr="00B014A9" w:rsidRDefault="007B586E" w:rsidP="00F019B2">
            <w:pPr>
              <w:suppressAutoHyphens/>
              <w:jc w:val="both"/>
              <w:rPr>
                <w:spacing w:val="-2"/>
                <w:sz w:val="22"/>
              </w:rPr>
            </w:pPr>
            <w:r w:rsidRPr="00B014A9">
              <w:rPr>
                <w:spacing w:val="-2"/>
                <w:sz w:val="22"/>
              </w:rPr>
              <w:t>Contract name:</w:t>
            </w:r>
          </w:p>
          <w:p w14:paraId="26149B6F" w14:textId="77777777" w:rsidR="007B586E" w:rsidRPr="00B014A9" w:rsidRDefault="007B586E" w:rsidP="00F019B2">
            <w:pPr>
              <w:suppressAutoHyphens/>
              <w:jc w:val="both"/>
              <w:rPr>
                <w:spacing w:val="-2"/>
                <w:sz w:val="22"/>
              </w:rPr>
            </w:pPr>
            <w:r w:rsidRPr="00B014A9">
              <w:rPr>
                <w:spacing w:val="-2"/>
                <w:sz w:val="22"/>
              </w:rPr>
              <w:t>Brief Description of the Works performed by the Bidder:</w:t>
            </w:r>
          </w:p>
          <w:p w14:paraId="7F9BB940" w14:textId="77777777" w:rsidR="007B586E" w:rsidRPr="00B014A9" w:rsidRDefault="007B586E" w:rsidP="00F019B2">
            <w:pPr>
              <w:suppressAutoHyphens/>
              <w:jc w:val="both"/>
              <w:rPr>
                <w:spacing w:val="-2"/>
                <w:sz w:val="22"/>
              </w:rPr>
            </w:pPr>
            <w:r w:rsidRPr="00B014A9">
              <w:rPr>
                <w:spacing w:val="-2"/>
                <w:sz w:val="22"/>
              </w:rPr>
              <w:t xml:space="preserve">Name of </w:t>
            </w:r>
            <w:r w:rsidR="00283744" w:rsidRPr="00B014A9">
              <w:rPr>
                <w:spacing w:val="-2"/>
                <w:sz w:val="22"/>
              </w:rPr>
              <w:t>Employer</w:t>
            </w:r>
            <w:r w:rsidRPr="00B014A9">
              <w:rPr>
                <w:spacing w:val="-2"/>
                <w:sz w:val="22"/>
              </w:rPr>
              <w:t>:</w:t>
            </w:r>
          </w:p>
          <w:p w14:paraId="141EDAD7" w14:textId="77777777" w:rsidR="007B586E" w:rsidRPr="00B014A9" w:rsidRDefault="007B586E" w:rsidP="00F019B2">
            <w:pPr>
              <w:suppressAutoHyphens/>
              <w:jc w:val="both"/>
              <w:rPr>
                <w:spacing w:val="-2"/>
                <w:sz w:val="22"/>
              </w:rPr>
            </w:pPr>
            <w:r w:rsidRPr="00B014A9">
              <w:rPr>
                <w:spacing w:val="-2"/>
                <w:sz w:val="22"/>
              </w:rPr>
              <w:t>Address:</w:t>
            </w:r>
          </w:p>
        </w:tc>
        <w:tc>
          <w:tcPr>
            <w:tcW w:w="1260" w:type="dxa"/>
          </w:tcPr>
          <w:p w14:paraId="7EBE370E" w14:textId="77777777" w:rsidR="007B586E" w:rsidRPr="00B014A9" w:rsidRDefault="007B586E">
            <w:pPr>
              <w:suppressAutoHyphens/>
              <w:rPr>
                <w:spacing w:val="-2"/>
                <w:sz w:val="22"/>
              </w:rPr>
            </w:pPr>
          </w:p>
        </w:tc>
      </w:tr>
      <w:tr w:rsidR="007B586E" w:rsidRPr="00B014A9" w14:paraId="26622DD7" w14:textId="77777777">
        <w:trPr>
          <w:cantSplit/>
        </w:trPr>
        <w:tc>
          <w:tcPr>
            <w:tcW w:w="1080" w:type="dxa"/>
          </w:tcPr>
          <w:p w14:paraId="25A06AD7" w14:textId="77777777" w:rsidR="007B586E" w:rsidRPr="00B014A9" w:rsidRDefault="007B586E">
            <w:pPr>
              <w:suppressAutoHyphens/>
              <w:rPr>
                <w:spacing w:val="-2"/>
                <w:sz w:val="22"/>
              </w:rPr>
            </w:pPr>
          </w:p>
        </w:tc>
        <w:tc>
          <w:tcPr>
            <w:tcW w:w="1170" w:type="dxa"/>
          </w:tcPr>
          <w:p w14:paraId="162F7C32" w14:textId="77777777" w:rsidR="007B586E" w:rsidRPr="00B014A9" w:rsidRDefault="007B586E">
            <w:pPr>
              <w:suppressAutoHyphens/>
              <w:rPr>
                <w:spacing w:val="-2"/>
                <w:sz w:val="22"/>
              </w:rPr>
            </w:pPr>
          </w:p>
        </w:tc>
        <w:tc>
          <w:tcPr>
            <w:tcW w:w="900" w:type="dxa"/>
          </w:tcPr>
          <w:p w14:paraId="36BC4595" w14:textId="77777777" w:rsidR="007B586E" w:rsidRPr="00B014A9" w:rsidRDefault="007B586E">
            <w:pPr>
              <w:suppressAutoHyphens/>
              <w:rPr>
                <w:spacing w:val="-2"/>
                <w:sz w:val="22"/>
              </w:rPr>
            </w:pPr>
          </w:p>
        </w:tc>
        <w:tc>
          <w:tcPr>
            <w:tcW w:w="5040" w:type="dxa"/>
          </w:tcPr>
          <w:p w14:paraId="6FC6408A" w14:textId="77777777" w:rsidR="007B586E" w:rsidRPr="00B014A9" w:rsidRDefault="007B586E" w:rsidP="00F019B2">
            <w:pPr>
              <w:suppressAutoHyphens/>
              <w:jc w:val="both"/>
              <w:rPr>
                <w:spacing w:val="-2"/>
                <w:sz w:val="22"/>
              </w:rPr>
            </w:pPr>
            <w:r w:rsidRPr="00B014A9">
              <w:rPr>
                <w:spacing w:val="-2"/>
                <w:sz w:val="22"/>
              </w:rPr>
              <w:t>Contract name:</w:t>
            </w:r>
          </w:p>
          <w:p w14:paraId="23A6DF0D" w14:textId="77777777" w:rsidR="007B586E" w:rsidRPr="00B014A9" w:rsidRDefault="007B586E" w:rsidP="00F019B2">
            <w:pPr>
              <w:suppressAutoHyphens/>
              <w:jc w:val="both"/>
              <w:rPr>
                <w:spacing w:val="-2"/>
                <w:sz w:val="22"/>
              </w:rPr>
            </w:pPr>
            <w:r w:rsidRPr="00B014A9">
              <w:rPr>
                <w:spacing w:val="-2"/>
                <w:sz w:val="22"/>
              </w:rPr>
              <w:t>Brief Description of the Works performed by the Bidder:</w:t>
            </w:r>
          </w:p>
          <w:p w14:paraId="53C7C55F" w14:textId="77777777" w:rsidR="007B586E" w:rsidRPr="00B014A9" w:rsidRDefault="007B586E" w:rsidP="00F019B2">
            <w:pPr>
              <w:suppressAutoHyphens/>
              <w:jc w:val="both"/>
              <w:rPr>
                <w:spacing w:val="-2"/>
                <w:sz w:val="22"/>
              </w:rPr>
            </w:pPr>
            <w:r w:rsidRPr="00B014A9">
              <w:rPr>
                <w:spacing w:val="-2"/>
                <w:sz w:val="22"/>
              </w:rPr>
              <w:t xml:space="preserve">Name of </w:t>
            </w:r>
            <w:r w:rsidR="00283744" w:rsidRPr="00B014A9">
              <w:rPr>
                <w:spacing w:val="-2"/>
                <w:sz w:val="22"/>
              </w:rPr>
              <w:t>Employer</w:t>
            </w:r>
            <w:r w:rsidRPr="00B014A9">
              <w:rPr>
                <w:spacing w:val="-2"/>
                <w:sz w:val="22"/>
              </w:rPr>
              <w:t>:</w:t>
            </w:r>
          </w:p>
          <w:p w14:paraId="31EBAA93" w14:textId="77777777" w:rsidR="007B586E" w:rsidRPr="00B014A9" w:rsidRDefault="007B586E" w:rsidP="00F019B2">
            <w:pPr>
              <w:suppressAutoHyphens/>
              <w:jc w:val="both"/>
              <w:rPr>
                <w:spacing w:val="-2"/>
                <w:sz w:val="22"/>
              </w:rPr>
            </w:pPr>
            <w:r w:rsidRPr="00B014A9">
              <w:rPr>
                <w:spacing w:val="-2"/>
                <w:sz w:val="22"/>
              </w:rPr>
              <w:t>Address:</w:t>
            </w:r>
          </w:p>
        </w:tc>
        <w:tc>
          <w:tcPr>
            <w:tcW w:w="1260" w:type="dxa"/>
          </w:tcPr>
          <w:p w14:paraId="38FB93CF" w14:textId="77777777" w:rsidR="007B586E" w:rsidRPr="00B014A9" w:rsidRDefault="007B586E">
            <w:pPr>
              <w:suppressAutoHyphens/>
              <w:rPr>
                <w:spacing w:val="-2"/>
                <w:sz w:val="22"/>
              </w:rPr>
            </w:pPr>
          </w:p>
        </w:tc>
      </w:tr>
      <w:tr w:rsidR="007B586E" w:rsidRPr="00B014A9" w14:paraId="4B4B7A00" w14:textId="77777777">
        <w:trPr>
          <w:cantSplit/>
        </w:trPr>
        <w:tc>
          <w:tcPr>
            <w:tcW w:w="1080" w:type="dxa"/>
          </w:tcPr>
          <w:p w14:paraId="1F854914" w14:textId="77777777" w:rsidR="007B586E" w:rsidRPr="00B014A9" w:rsidRDefault="007B586E">
            <w:pPr>
              <w:suppressAutoHyphens/>
              <w:rPr>
                <w:spacing w:val="-2"/>
                <w:sz w:val="22"/>
              </w:rPr>
            </w:pPr>
          </w:p>
        </w:tc>
        <w:tc>
          <w:tcPr>
            <w:tcW w:w="1170" w:type="dxa"/>
          </w:tcPr>
          <w:p w14:paraId="5751520A" w14:textId="77777777" w:rsidR="007B586E" w:rsidRPr="00B014A9" w:rsidRDefault="007B586E">
            <w:pPr>
              <w:suppressAutoHyphens/>
              <w:rPr>
                <w:spacing w:val="-2"/>
                <w:sz w:val="22"/>
              </w:rPr>
            </w:pPr>
          </w:p>
        </w:tc>
        <w:tc>
          <w:tcPr>
            <w:tcW w:w="900" w:type="dxa"/>
          </w:tcPr>
          <w:p w14:paraId="65C5384D" w14:textId="77777777" w:rsidR="007B586E" w:rsidRPr="00B014A9" w:rsidRDefault="007B586E">
            <w:pPr>
              <w:suppressAutoHyphens/>
              <w:rPr>
                <w:spacing w:val="-2"/>
                <w:sz w:val="22"/>
              </w:rPr>
            </w:pPr>
          </w:p>
        </w:tc>
        <w:tc>
          <w:tcPr>
            <w:tcW w:w="5040" w:type="dxa"/>
          </w:tcPr>
          <w:p w14:paraId="5A0DC6AD" w14:textId="77777777" w:rsidR="007B586E" w:rsidRPr="00B014A9" w:rsidRDefault="007B586E" w:rsidP="00F019B2">
            <w:pPr>
              <w:suppressAutoHyphens/>
              <w:jc w:val="both"/>
              <w:rPr>
                <w:spacing w:val="-2"/>
                <w:sz w:val="22"/>
              </w:rPr>
            </w:pPr>
            <w:r w:rsidRPr="00B014A9">
              <w:rPr>
                <w:spacing w:val="-2"/>
                <w:sz w:val="22"/>
              </w:rPr>
              <w:t>Contract name:</w:t>
            </w:r>
          </w:p>
          <w:p w14:paraId="5D8BB97B" w14:textId="77777777" w:rsidR="007B586E" w:rsidRPr="00B014A9" w:rsidRDefault="007B586E" w:rsidP="00F019B2">
            <w:pPr>
              <w:suppressAutoHyphens/>
              <w:jc w:val="both"/>
              <w:rPr>
                <w:spacing w:val="-2"/>
                <w:sz w:val="22"/>
              </w:rPr>
            </w:pPr>
            <w:r w:rsidRPr="00B014A9">
              <w:rPr>
                <w:spacing w:val="-2"/>
                <w:sz w:val="22"/>
              </w:rPr>
              <w:t>Brief Description of the Works performed by the Bidder:</w:t>
            </w:r>
          </w:p>
          <w:p w14:paraId="54578D55" w14:textId="77777777" w:rsidR="007B586E" w:rsidRPr="00B014A9" w:rsidRDefault="007B586E" w:rsidP="00F019B2">
            <w:pPr>
              <w:suppressAutoHyphens/>
              <w:jc w:val="both"/>
              <w:rPr>
                <w:spacing w:val="-2"/>
                <w:sz w:val="22"/>
              </w:rPr>
            </w:pPr>
            <w:r w:rsidRPr="00B014A9">
              <w:rPr>
                <w:spacing w:val="-2"/>
                <w:sz w:val="22"/>
              </w:rPr>
              <w:t xml:space="preserve">Name of </w:t>
            </w:r>
            <w:r w:rsidR="00283744" w:rsidRPr="00B014A9">
              <w:rPr>
                <w:spacing w:val="-2"/>
                <w:sz w:val="22"/>
              </w:rPr>
              <w:t>Employer</w:t>
            </w:r>
            <w:r w:rsidRPr="00B014A9">
              <w:rPr>
                <w:spacing w:val="-2"/>
                <w:sz w:val="22"/>
              </w:rPr>
              <w:t>:</w:t>
            </w:r>
          </w:p>
          <w:p w14:paraId="3DD5D410" w14:textId="77777777" w:rsidR="007B586E" w:rsidRPr="00B014A9" w:rsidRDefault="007B586E" w:rsidP="00F019B2">
            <w:pPr>
              <w:suppressAutoHyphens/>
              <w:jc w:val="both"/>
              <w:rPr>
                <w:spacing w:val="-2"/>
                <w:sz w:val="22"/>
              </w:rPr>
            </w:pPr>
            <w:r w:rsidRPr="00B014A9">
              <w:rPr>
                <w:spacing w:val="-2"/>
                <w:sz w:val="22"/>
              </w:rPr>
              <w:t>Address:</w:t>
            </w:r>
          </w:p>
        </w:tc>
        <w:tc>
          <w:tcPr>
            <w:tcW w:w="1260" w:type="dxa"/>
          </w:tcPr>
          <w:p w14:paraId="4F355004" w14:textId="77777777" w:rsidR="007B586E" w:rsidRPr="00B014A9" w:rsidRDefault="007B586E">
            <w:pPr>
              <w:suppressAutoHyphens/>
              <w:rPr>
                <w:spacing w:val="-2"/>
                <w:sz w:val="22"/>
              </w:rPr>
            </w:pPr>
          </w:p>
        </w:tc>
      </w:tr>
      <w:tr w:rsidR="007B586E" w:rsidRPr="00B014A9" w14:paraId="3F94C4B7" w14:textId="77777777">
        <w:trPr>
          <w:cantSplit/>
        </w:trPr>
        <w:tc>
          <w:tcPr>
            <w:tcW w:w="1080" w:type="dxa"/>
          </w:tcPr>
          <w:p w14:paraId="299435F5" w14:textId="77777777" w:rsidR="007B586E" w:rsidRPr="00B014A9" w:rsidRDefault="007B586E">
            <w:pPr>
              <w:suppressAutoHyphens/>
              <w:rPr>
                <w:spacing w:val="-2"/>
                <w:sz w:val="22"/>
              </w:rPr>
            </w:pPr>
          </w:p>
        </w:tc>
        <w:tc>
          <w:tcPr>
            <w:tcW w:w="1170" w:type="dxa"/>
          </w:tcPr>
          <w:p w14:paraId="35E6B752" w14:textId="77777777" w:rsidR="007B586E" w:rsidRPr="00B014A9" w:rsidRDefault="007B586E">
            <w:pPr>
              <w:suppressAutoHyphens/>
              <w:rPr>
                <w:spacing w:val="-2"/>
                <w:sz w:val="22"/>
              </w:rPr>
            </w:pPr>
          </w:p>
        </w:tc>
        <w:tc>
          <w:tcPr>
            <w:tcW w:w="900" w:type="dxa"/>
          </w:tcPr>
          <w:p w14:paraId="6F138AEB" w14:textId="77777777" w:rsidR="007B586E" w:rsidRPr="00B014A9" w:rsidRDefault="007B586E">
            <w:pPr>
              <w:suppressAutoHyphens/>
              <w:rPr>
                <w:spacing w:val="-2"/>
                <w:sz w:val="22"/>
              </w:rPr>
            </w:pPr>
          </w:p>
        </w:tc>
        <w:tc>
          <w:tcPr>
            <w:tcW w:w="5040" w:type="dxa"/>
          </w:tcPr>
          <w:p w14:paraId="5BC55A2C" w14:textId="77777777" w:rsidR="007B586E" w:rsidRPr="00B014A9" w:rsidRDefault="007B586E" w:rsidP="00F019B2">
            <w:pPr>
              <w:suppressAutoHyphens/>
              <w:jc w:val="both"/>
              <w:rPr>
                <w:spacing w:val="-2"/>
                <w:sz w:val="22"/>
              </w:rPr>
            </w:pPr>
            <w:r w:rsidRPr="00B014A9">
              <w:rPr>
                <w:spacing w:val="-2"/>
                <w:sz w:val="22"/>
              </w:rPr>
              <w:t>Contract name:</w:t>
            </w:r>
          </w:p>
          <w:p w14:paraId="3D212D1D" w14:textId="77777777" w:rsidR="007B586E" w:rsidRPr="00B014A9" w:rsidRDefault="007B586E" w:rsidP="00F019B2">
            <w:pPr>
              <w:suppressAutoHyphens/>
              <w:jc w:val="both"/>
              <w:rPr>
                <w:spacing w:val="-2"/>
                <w:sz w:val="22"/>
              </w:rPr>
            </w:pPr>
            <w:r w:rsidRPr="00B014A9">
              <w:rPr>
                <w:spacing w:val="-2"/>
                <w:sz w:val="22"/>
              </w:rPr>
              <w:t>Brief Description of the Works performed by the Bidder:</w:t>
            </w:r>
          </w:p>
          <w:p w14:paraId="3CCC974A" w14:textId="77777777" w:rsidR="007B586E" w:rsidRPr="00B014A9" w:rsidRDefault="007B586E" w:rsidP="00F019B2">
            <w:pPr>
              <w:suppressAutoHyphens/>
              <w:jc w:val="both"/>
              <w:rPr>
                <w:spacing w:val="-2"/>
                <w:sz w:val="22"/>
              </w:rPr>
            </w:pPr>
            <w:r w:rsidRPr="00B014A9">
              <w:rPr>
                <w:spacing w:val="-2"/>
                <w:sz w:val="22"/>
              </w:rPr>
              <w:t xml:space="preserve">Name of </w:t>
            </w:r>
            <w:r w:rsidR="00283744" w:rsidRPr="00B014A9">
              <w:rPr>
                <w:spacing w:val="-2"/>
                <w:sz w:val="22"/>
              </w:rPr>
              <w:t>Employer</w:t>
            </w:r>
            <w:r w:rsidRPr="00B014A9">
              <w:rPr>
                <w:spacing w:val="-2"/>
                <w:sz w:val="22"/>
              </w:rPr>
              <w:t>:</w:t>
            </w:r>
          </w:p>
          <w:p w14:paraId="0FD4BEFD" w14:textId="77777777" w:rsidR="007B586E" w:rsidRPr="00B014A9" w:rsidRDefault="007B586E" w:rsidP="00F019B2">
            <w:pPr>
              <w:suppressAutoHyphens/>
              <w:jc w:val="both"/>
              <w:rPr>
                <w:spacing w:val="-2"/>
                <w:sz w:val="22"/>
              </w:rPr>
            </w:pPr>
            <w:r w:rsidRPr="00B014A9">
              <w:rPr>
                <w:spacing w:val="-2"/>
                <w:sz w:val="22"/>
              </w:rPr>
              <w:t>Address:</w:t>
            </w:r>
          </w:p>
        </w:tc>
        <w:tc>
          <w:tcPr>
            <w:tcW w:w="1260" w:type="dxa"/>
          </w:tcPr>
          <w:p w14:paraId="6FAF9FDD" w14:textId="77777777" w:rsidR="007B586E" w:rsidRPr="00B014A9" w:rsidRDefault="007B586E">
            <w:pPr>
              <w:suppressAutoHyphens/>
              <w:rPr>
                <w:spacing w:val="-2"/>
                <w:sz w:val="22"/>
              </w:rPr>
            </w:pPr>
          </w:p>
        </w:tc>
      </w:tr>
    </w:tbl>
    <w:p w14:paraId="494B7BD1" w14:textId="77777777" w:rsidR="007B586E" w:rsidRPr="00B014A9" w:rsidRDefault="007B586E">
      <w:pPr>
        <w:suppressAutoHyphens/>
        <w:rPr>
          <w:spacing w:val="-2"/>
        </w:rPr>
      </w:pPr>
    </w:p>
    <w:p w14:paraId="6FD9EADF" w14:textId="77777777" w:rsidR="007B586E" w:rsidRPr="00B014A9" w:rsidRDefault="007B586E" w:rsidP="00F019B2">
      <w:pPr>
        <w:pStyle w:val="Outline"/>
        <w:suppressAutoHyphens/>
        <w:spacing w:before="0"/>
        <w:jc w:val="both"/>
        <w:rPr>
          <w:iCs/>
        </w:rPr>
      </w:pPr>
      <w:r w:rsidRPr="00B014A9">
        <w:rPr>
          <w:kern w:val="0"/>
        </w:rPr>
        <w:t>*</w:t>
      </w:r>
      <w:r w:rsidRPr="00B014A9">
        <w:rPr>
          <w:rFonts w:ascii="Times New Roman" w:hAnsi="Times New Roman"/>
        </w:rPr>
        <w:t xml:space="preserve">List calendar year for years with contracts with at least nine (9) months activity per </w:t>
      </w:r>
      <w:r w:rsidR="00F019B2" w:rsidRPr="00B014A9">
        <w:rPr>
          <w:rFonts w:ascii="Times New Roman" w:hAnsi="Times New Roman"/>
        </w:rPr>
        <w:t xml:space="preserve">year starting with the </w:t>
      </w:r>
      <w:r w:rsidR="00CF0802" w:rsidRPr="00B014A9">
        <w:rPr>
          <w:rFonts w:ascii="Times New Roman" w:hAnsi="Times New Roman"/>
        </w:rPr>
        <w:t>earliest year</w:t>
      </w:r>
      <w:r w:rsidRPr="00B014A9">
        <w:rPr>
          <w:kern w:val="0"/>
        </w:rPr>
        <w:br w:type="page"/>
      </w:r>
    </w:p>
    <w:p w14:paraId="16146713" w14:textId="77777777" w:rsidR="007B586E" w:rsidRPr="00B014A9" w:rsidRDefault="007B586E">
      <w:pPr>
        <w:jc w:val="center"/>
        <w:rPr>
          <w:b/>
        </w:rPr>
      </w:pPr>
      <w:r w:rsidRPr="00B014A9">
        <w:rPr>
          <w:b/>
        </w:rPr>
        <w:lastRenderedPageBreak/>
        <w:t>Form EXP – 2.4.2(a)</w:t>
      </w:r>
    </w:p>
    <w:p w14:paraId="27C2F355" w14:textId="77777777" w:rsidR="007B586E" w:rsidRPr="00B014A9" w:rsidRDefault="007B586E">
      <w:pPr>
        <w:pStyle w:val="S4-Header2"/>
      </w:pPr>
      <w:bookmarkStart w:id="569" w:name="_Toc23302384"/>
      <w:bookmarkStart w:id="570" w:name="_Toc125871317"/>
      <w:bookmarkStart w:id="571" w:name="_Toc127160603"/>
      <w:bookmarkStart w:id="572" w:name="_Toc138144073"/>
      <w:bookmarkStart w:id="573" w:name="_Toc197160052"/>
      <w:r w:rsidRPr="00B014A9">
        <w:t>Specific Experience</w:t>
      </w:r>
      <w:bookmarkEnd w:id="569"/>
      <w:bookmarkEnd w:id="570"/>
      <w:bookmarkEnd w:id="571"/>
      <w:bookmarkEnd w:id="572"/>
      <w:bookmarkEnd w:id="573"/>
    </w:p>
    <w:p w14:paraId="7CFDDCE4" w14:textId="77777777" w:rsidR="007B586E" w:rsidRPr="00B014A9" w:rsidRDefault="007B586E">
      <w:pPr>
        <w:tabs>
          <w:tab w:val="right" w:pos="9000"/>
        </w:tabs>
      </w:pPr>
      <w:r w:rsidRPr="00B014A9">
        <w:t xml:space="preserve">Bidder’s Legal Name:  ___________________________     </w:t>
      </w:r>
      <w:r w:rsidRPr="00B014A9">
        <w:tab/>
        <w:t>Date:  _____________________</w:t>
      </w:r>
    </w:p>
    <w:p w14:paraId="32100EF0" w14:textId="77777777" w:rsidR="007B586E" w:rsidRPr="00B014A9" w:rsidRDefault="0049153D">
      <w:pPr>
        <w:tabs>
          <w:tab w:val="right" w:pos="9000"/>
        </w:tabs>
      </w:pPr>
      <w:r w:rsidRPr="00B014A9">
        <w:rPr>
          <w:spacing w:val="-2"/>
        </w:rPr>
        <w:t>JV</w:t>
      </w:r>
      <w:r w:rsidR="007B586E" w:rsidRPr="00B014A9">
        <w:rPr>
          <w:spacing w:val="-2"/>
        </w:rPr>
        <w:t xml:space="preserve"> Partner Legal Name: _________________________</w:t>
      </w:r>
      <w:r w:rsidR="007B586E" w:rsidRPr="00B014A9">
        <w:tab/>
        <w:t xml:space="preserve">Bidding No.:  __________________   </w:t>
      </w:r>
    </w:p>
    <w:p w14:paraId="2D19ED9F" w14:textId="77777777" w:rsidR="007B586E" w:rsidRPr="00B014A9" w:rsidRDefault="007B586E">
      <w:pPr>
        <w:pStyle w:val="Outline"/>
        <w:tabs>
          <w:tab w:val="right" w:pos="9000"/>
        </w:tabs>
        <w:suppressAutoHyphens/>
        <w:spacing w:before="120"/>
        <w:rPr>
          <w:rFonts w:ascii="Times New Roman" w:hAnsi="Times New Roman"/>
          <w:sz w:val="24"/>
          <w:szCs w:val="24"/>
        </w:rPr>
      </w:pPr>
      <w:r w:rsidRPr="00B014A9">
        <w:rPr>
          <w:rFonts w:ascii="Times New Roman" w:hAnsi="Times New Roman"/>
          <w:sz w:val="24"/>
          <w:szCs w:val="24"/>
        </w:rPr>
        <w:t>Page _______ of _______ pages</w:t>
      </w:r>
    </w:p>
    <w:p w14:paraId="56BDBDD5" w14:textId="77777777" w:rsidR="007B586E" w:rsidRPr="00B014A9" w:rsidRDefault="007B586E">
      <w:pPr>
        <w:pStyle w:val="Outline"/>
        <w:suppressAutoHyphens/>
        <w:spacing w:before="120"/>
        <w:rPr>
          <w:spacing w:val="-2"/>
          <w:kern w:val="0"/>
        </w:rPr>
      </w:pPr>
    </w:p>
    <w:tbl>
      <w:tblPr>
        <w:tblW w:w="9090" w:type="dxa"/>
        <w:tblInd w:w="72" w:type="dxa"/>
        <w:tblLayout w:type="fixed"/>
        <w:tblCellMar>
          <w:left w:w="72" w:type="dxa"/>
          <w:right w:w="72" w:type="dxa"/>
        </w:tblCellMar>
        <w:tblLook w:val="0000" w:firstRow="0" w:lastRow="0" w:firstColumn="0" w:lastColumn="0" w:noHBand="0" w:noVBand="0"/>
      </w:tblPr>
      <w:tblGrid>
        <w:gridCol w:w="4212"/>
        <w:gridCol w:w="1548"/>
        <w:gridCol w:w="1800"/>
        <w:gridCol w:w="1530"/>
      </w:tblGrid>
      <w:tr w:rsidR="007B586E" w:rsidRPr="00B014A9" w14:paraId="3217C4E3" w14:textId="77777777" w:rsidTr="00A755AC">
        <w:trPr>
          <w:cantSplit/>
          <w:tblHeader/>
        </w:trPr>
        <w:tc>
          <w:tcPr>
            <w:tcW w:w="4212" w:type="dxa"/>
            <w:tcBorders>
              <w:top w:val="single" w:sz="6" w:space="0" w:color="auto"/>
              <w:left w:val="single" w:sz="6" w:space="0" w:color="auto"/>
              <w:bottom w:val="single" w:sz="6" w:space="0" w:color="auto"/>
              <w:right w:val="single" w:sz="6" w:space="0" w:color="auto"/>
            </w:tcBorders>
            <w:shd w:val="clear" w:color="auto" w:fill="D9D9D9"/>
          </w:tcPr>
          <w:p w14:paraId="482882C0" w14:textId="77777777" w:rsidR="007B586E" w:rsidRPr="00B014A9" w:rsidRDefault="007B586E" w:rsidP="00586D40">
            <w:pPr>
              <w:suppressAutoHyphens/>
              <w:spacing w:before="60" w:after="60"/>
              <w:jc w:val="center"/>
              <w:rPr>
                <w:b/>
                <w:spacing w:val="-2"/>
              </w:rPr>
            </w:pPr>
            <w:r w:rsidRPr="00B014A9">
              <w:rPr>
                <w:b/>
                <w:spacing w:val="-2"/>
              </w:rPr>
              <w:t>Similar Contract Number:  ___</w:t>
            </w:r>
            <w:r w:rsidRPr="00B014A9">
              <w:rPr>
                <w:b/>
                <w:i/>
                <w:spacing w:val="-2"/>
              </w:rPr>
              <w:t xml:space="preserve"> </w:t>
            </w:r>
            <w:r w:rsidRPr="00B014A9">
              <w:rPr>
                <w:b/>
                <w:iCs/>
                <w:spacing w:val="-2"/>
              </w:rPr>
              <w:t>[</w:t>
            </w:r>
            <w:r w:rsidRPr="00B014A9">
              <w:rPr>
                <w:bCs/>
                <w:i/>
                <w:spacing w:val="-2"/>
              </w:rPr>
              <w:t>insert specific number</w:t>
            </w:r>
            <w:r w:rsidRPr="00B014A9">
              <w:rPr>
                <w:b/>
                <w:iCs/>
                <w:spacing w:val="-2"/>
              </w:rPr>
              <w:t>]</w:t>
            </w:r>
            <w:r w:rsidRPr="00B014A9">
              <w:rPr>
                <w:b/>
                <w:spacing w:val="-2"/>
              </w:rPr>
              <w:t xml:space="preserve">  of ___[</w:t>
            </w:r>
            <w:r w:rsidRPr="00B014A9">
              <w:rPr>
                <w:bCs/>
                <w:i/>
                <w:iCs/>
                <w:spacing w:val="-2"/>
              </w:rPr>
              <w:t>insert total number of contracts</w:t>
            </w:r>
            <w:r w:rsidR="00586D40" w:rsidRPr="00B014A9">
              <w:rPr>
                <w:bCs/>
                <w:spacing w:val="-2"/>
              </w:rPr>
              <w:t>]</w:t>
            </w:r>
            <w:r w:rsidRPr="00B014A9">
              <w:rPr>
                <w:bCs/>
                <w:i/>
                <w:iCs/>
                <w:spacing w:val="-2"/>
              </w:rPr>
              <w:t xml:space="preserve"> </w:t>
            </w:r>
            <w:r w:rsidRPr="00B014A9">
              <w:rPr>
                <w:b/>
                <w:spacing w:val="-2"/>
              </w:rPr>
              <w:t>required</w:t>
            </w:r>
            <w:r w:rsidR="00586D40" w:rsidRPr="00B014A9">
              <w:rPr>
                <w:b/>
                <w:spacing w:val="-2"/>
              </w:rPr>
              <w:t xml:space="preserve"> </w:t>
            </w:r>
          </w:p>
        </w:tc>
        <w:tc>
          <w:tcPr>
            <w:tcW w:w="4878" w:type="dxa"/>
            <w:gridSpan w:val="3"/>
            <w:tcBorders>
              <w:top w:val="single" w:sz="6" w:space="0" w:color="auto"/>
              <w:left w:val="single" w:sz="6" w:space="0" w:color="auto"/>
              <w:bottom w:val="single" w:sz="6" w:space="0" w:color="auto"/>
              <w:right w:val="single" w:sz="6" w:space="0" w:color="auto"/>
            </w:tcBorders>
            <w:shd w:val="clear" w:color="auto" w:fill="D9D9D9"/>
          </w:tcPr>
          <w:p w14:paraId="552CC894" w14:textId="77777777" w:rsidR="007B586E" w:rsidRPr="00B014A9" w:rsidRDefault="007B586E" w:rsidP="00EA42F5">
            <w:pPr>
              <w:suppressAutoHyphens/>
              <w:spacing w:before="60" w:after="60"/>
              <w:jc w:val="center"/>
              <w:rPr>
                <w:b/>
                <w:spacing w:val="-2"/>
              </w:rPr>
            </w:pPr>
            <w:r w:rsidRPr="00B014A9">
              <w:rPr>
                <w:b/>
                <w:spacing w:val="-2"/>
              </w:rPr>
              <w:t>Information</w:t>
            </w:r>
          </w:p>
        </w:tc>
      </w:tr>
      <w:tr w:rsidR="007B586E" w:rsidRPr="00B014A9" w14:paraId="7B3EBB36" w14:textId="77777777">
        <w:trPr>
          <w:cantSplit/>
        </w:trPr>
        <w:tc>
          <w:tcPr>
            <w:tcW w:w="4212" w:type="dxa"/>
            <w:tcBorders>
              <w:top w:val="single" w:sz="6" w:space="0" w:color="auto"/>
              <w:left w:val="single" w:sz="6" w:space="0" w:color="auto"/>
              <w:bottom w:val="single" w:sz="6" w:space="0" w:color="auto"/>
              <w:right w:val="single" w:sz="6" w:space="0" w:color="auto"/>
            </w:tcBorders>
          </w:tcPr>
          <w:p w14:paraId="54E8FA40" w14:textId="77777777" w:rsidR="007B586E" w:rsidRPr="00B014A9" w:rsidRDefault="007B586E" w:rsidP="00E266CF">
            <w:pPr>
              <w:pStyle w:val="BodyText"/>
              <w:spacing w:before="60" w:after="60"/>
              <w:jc w:val="both"/>
              <w:rPr>
                <w:rFonts w:ascii="Times New Roman" w:hAnsi="Times New Roman" w:cs="Times New Roman"/>
                <w:sz w:val="24"/>
              </w:rPr>
            </w:pPr>
            <w:r w:rsidRPr="00B014A9">
              <w:rPr>
                <w:rFonts w:ascii="Times New Roman" w:hAnsi="Times New Roman" w:cs="Times New Roman"/>
                <w:sz w:val="24"/>
              </w:rPr>
              <w:t>Contract Identification</w:t>
            </w:r>
          </w:p>
        </w:tc>
        <w:tc>
          <w:tcPr>
            <w:tcW w:w="4878" w:type="dxa"/>
            <w:gridSpan w:val="3"/>
            <w:tcBorders>
              <w:top w:val="single" w:sz="6" w:space="0" w:color="auto"/>
              <w:left w:val="single" w:sz="6" w:space="0" w:color="auto"/>
              <w:bottom w:val="single" w:sz="6" w:space="0" w:color="auto"/>
              <w:right w:val="single" w:sz="6" w:space="0" w:color="auto"/>
            </w:tcBorders>
          </w:tcPr>
          <w:p w14:paraId="08D55586" w14:textId="77777777" w:rsidR="007B586E" w:rsidRPr="00B014A9" w:rsidRDefault="007B586E">
            <w:pPr>
              <w:pStyle w:val="BodyText"/>
              <w:spacing w:before="60" w:after="60"/>
              <w:rPr>
                <w:rFonts w:ascii="Times New Roman" w:hAnsi="Times New Roman" w:cs="Times New Roman"/>
                <w:sz w:val="24"/>
              </w:rPr>
            </w:pPr>
          </w:p>
        </w:tc>
      </w:tr>
      <w:tr w:rsidR="007B586E" w:rsidRPr="00B014A9" w14:paraId="193CAA2D" w14:textId="77777777">
        <w:trPr>
          <w:cantSplit/>
        </w:trPr>
        <w:tc>
          <w:tcPr>
            <w:tcW w:w="4212" w:type="dxa"/>
            <w:tcBorders>
              <w:top w:val="single" w:sz="6" w:space="0" w:color="auto"/>
              <w:left w:val="single" w:sz="6" w:space="0" w:color="auto"/>
              <w:bottom w:val="single" w:sz="6" w:space="0" w:color="auto"/>
              <w:right w:val="single" w:sz="6" w:space="0" w:color="auto"/>
            </w:tcBorders>
          </w:tcPr>
          <w:p w14:paraId="30A0F609" w14:textId="77777777" w:rsidR="007B586E" w:rsidRPr="00B014A9" w:rsidRDefault="007B586E" w:rsidP="00E266CF">
            <w:pPr>
              <w:pStyle w:val="BodyText"/>
              <w:spacing w:before="60" w:after="60"/>
              <w:jc w:val="both"/>
              <w:rPr>
                <w:rFonts w:ascii="Times New Roman" w:hAnsi="Times New Roman" w:cs="Times New Roman"/>
                <w:sz w:val="24"/>
              </w:rPr>
            </w:pPr>
            <w:r w:rsidRPr="00B014A9">
              <w:rPr>
                <w:rFonts w:ascii="Times New Roman" w:hAnsi="Times New Roman" w:cs="Times New Roman"/>
                <w:sz w:val="24"/>
              </w:rPr>
              <w:t xml:space="preserve">Award date </w:t>
            </w:r>
          </w:p>
          <w:p w14:paraId="2A0B9502" w14:textId="77777777" w:rsidR="007B586E" w:rsidRPr="00B014A9" w:rsidRDefault="007B586E" w:rsidP="00E266CF">
            <w:pPr>
              <w:pStyle w:val="BodyText"/>
              <w:spacing w:before="60" w:after="60"/>
              <w:jc w:val="both"/>
              <w:rPr>
                <w:rFonts w:ascii="Times New Roman" w:hAnsi="Times New Roman" w:cs="Times New Roman"/>
                <w:sz w:val="24"/>
              </w:rPr>
            </w:pPr>
            <w:r w:rsidRPr="00B014A9">
              <w:rPr>
                <w:rFonts w:ascii="Times New Roman" w:hAnsi="Times New Roman" w:cs="Times New Roman"/>
                <w:sz w:val="24"/>
              </w:rPr>
              <w:t>Completion date</w:t>
            </w:r>
          </w:p>
        </w:tc>
        <w:tc>
          <w:tcPr>
            <w:tcW w:w="4878" w:type="dxa"/>
            <w:gridSpan w:val="3"/>
            <w:tcBorders>
              <w:top w:val="single" w:sz="6" w:space="0" w:color="auto"/>
              <w:left w:val="nil"/>
              <w:bottom w:val="single" w:sz="6" w:space="0" w:color="auto"/>
              <w:right w:val="single" w:sz="6" w:space="0" w:color="auto"/>
            </w:tcBorders>
          </w:tcPr>
          <w:p w14:paraId="19602A1F" w14:textId="77777777" w:rsidR="007B586E" w:rsidRPr="00B014A9" w:rsidRDefault="007B586E">
            <w:pPr>
              <w:pStyle w:val="BodyText"/>
              <w:spacing w:before="60" w:after="60"/>
              <w:rPr>
                <w:rFonts w:ascii="Times New Roman" w:hAnsi="Times New Roman" w:cs="Times New Roman"/>
                <w:sz w:val="24"/>
              </w:rPr>
            </w:pPr>
          </w:p>
        </w:tc>
      </w:tr>
      <w:tr w:rsidR="007B586E" w:rsidRPr="00B014A9" w14:paraId="3A6F7310" w14:textId="77777777">
        <w:trPr>
          <w:cantSplit/>
        </w:trPr>
        <w:tc>
          <w:tcPr>
            <w:tcW w:w="4212" w:type="dxa"/>
            <w:tcBorders>
              <w:top w:val="single" w:sz="6" w:space="0" w:color="auto"/>
              <w:left w:val="single" w:sz="6" w:space="0" w:color="auto"/>
              <w:bottom w:val="single" w:sz="6" w:space="0" w:color="auto"/>
              <w:right w:val="single" w:sz="6" w:space="0" w:color="auto"/>
            </w:tcBorders>
          </w:tcPr>
          <w:p w14:paraId="47593BB1" w14:textId="77777777" w:rsidR="007B586E" w:rsidRPr="00B014A9" w:rsidRDefault="007B586E" w:rsidP="00E266CF">
            <w:pPr>
              <w:pStyle w:val="BodyText"/>
              <w:spacing w:before="60" w:after="60"/>
              <w:jc w:val="both"/>
              <w:rPr>
                <w:rFonts w:ascii="Times New Roman" w:hAnsi="Times New Roman" w:cs="Times New Roman"/>
                <w:sz w:val="24"/>
              </w:rPr>
            </w:pPr>
          </w:p>
        </w:tc>
        <w:tc>
          <w:tcPr>
            <w:tcW w:w="4878" w:type="dxa"/>
            <w:gridSpan w:val="3"/>
            <w:tcBorders>
              <w:top w:val="single" w:sz="6" w:space="0" w:color="auto"/>
              <w:left w:val="nil"/>
              <w:bottom w:val="single" w:sz="6" w:space="0" w:color="auto"/>
              <w:right w:val="single" w:sz="4" w:space="0" w:color="auto"/>
            </w:tcBorders>
          </w:tcPr>
          <w:p w14:paraId="4553C9BF" w14:textId="77777777" w:rsidR="007B586E" w:rsidRPr="00B014A9" w:rsidRDefault="007B586E">
            <w:pPr>
              <w:pStyle w:val="BodyText"/>
              <w:spacing w:before="60" w:after="60"/>
              <w:rPr>
                <w:rFonts w:ascii="Times New Roman" w:hAnsi="Times New Roman" w:cs="Times New Roman"/>
                <w:sz w:val="24"/>
              </w:rPr>
            </w:pPr>
          </w:p>
        </w:tc>
      </w:tr>
      <w:tr w:rsidR="007B586E" w:rsidRPr="00B014A9" w14:paraId="205964A4" w14:textId="77777777">
        <w:trPr>
          <w:cantSplit/>
        </w:trPr>
        <w:tc>
          <w:tcPr>
            <w:tcW w:w="4212" w:type="dxa"/>
            <w:tcBorders>
              <w:top w:val="single" w:sz="6" w:space="0" w:color="auto"/>
              <w:left w:val="single" w:sz="6" w:space="0" w:color="auto"/>
              <w:bottom w:val="single" w:sz="6" w:space="0" w:color="auto"/>
              <w:right w:val="single" w:sz="6" w:space="0" w:color="auto"/>
            </w:tcBorders>
          </w:tcPr>
          <w:p w14:paraId="609DFC03" w14:textId="77777777" w:rsidR="007B586E" w:rsidRPr="00B014A9" w:rsidRDefault="007B586E" w:rsidP="00E266CF">
            <w:pPr>
              <w:suppressAutoHyphens/>
              <w:spacing w:before="60" w:after="60"/>
              <w:jc w:val="both"/>
              <w:rPr>
                <w:spacing w:val="-2"/>
              </w:rPr>
            </w:pPr>
            <w:r w:rsidRPr="00B014A9">
              <w:rPr>
                <w:spacing w:val="-2"/>
              </w:rPr>
              <w:t>Role in Contract</w:t>
            </w:r>
          </w:p>
        </w:tc>
        <w:tc>
          <w:tcPr>
            <w:tcW w:w="1548" w:type="dxa"/>
            <w:tcBorders>
              <w:top w:val="single" w:sz="6" w:space="0" w:color="auto"/>
              <w:left w:val="nil"/>
              <w:bottom w:val="single" w:sz="6" w:space="0" w:color="auto"/>
              <w:right w:val="single" w:sz="6" w:space="0" w:color="auto"/>
            </w:tcBorders>
          </w:tcPr>
          <w:p w14:paraId="27D9D8B5" w14:textId="77777777" w:rsidR="007B586E" w:rsidRPr="00B014A9" w:rsidRDefault="007B586E">
            <w:pPr>
              <w:spacing w:before="60" w:after="60"/>
              <w:jc w:val="center"/>
            </w:pPr>
            <w:r w:rsidRPr="00B014A9">
              <w:sym w:font="Symbol" w:char="F07F"/>
            </w:r>
            <w:r w:rsidRPr="00B014A9">
              <w:t xml:space="preserve"> </w:t>
            </w:r>
            <w:r w:rsidRPr="00B014A9">
              <w:br/>
              <w:t xml:space="preserve">Contractor </w:t>
            </w:r>
          </w:p>
        </w:tc>
        <w:tc>
          <w:tcPr>
            <w:tcW w:w="1800" w:type="dxa"/>
            <w:tcBorders>
              <w:top w:val="single" w:sz="6" w:space="0" w:color="auto"/>
              <w:left w:val="nil"/>
              <w:bottom w:val="single" w:sz="6" w:space="0" w:color="auto"/>
              <w:right w:val="single" w:sz="6" w:space="0" w:color="auto"/>
            </w:tcBorders>
          </w:tcPr>
          <w:p w14:paraId="6B5B5485" w14:textId="77777777" w:rsidR="007B586E" w:rsidRPr="00B014A9" w:rsidRDefault="007B586E">
            <w:pPr>
              <w:spacing w:before="60" w:after="60"/>
              <w:jc w:val="center"/>
              <w:rPr>
                <w:spacing w:val="-2"/>
              </w:rPr>
            </w:pPr>
            <w:r w:rsidRPr="00B014A9">
              <w:sym w:font="Symbol" w:char="F07F"/>
            </w:r>
            <w:r w:rsidRPr="00B014A9">
              <w:t xml:space="preserve"> </w:t>
            </w:r>
            <w:r w:rsidRPr="00B014A9">
              <w:br/>
              <w:t>Management Contractor</w:t>
            </w:r>
          </w:p>
        </w:tc>
        <w:tc>
          <w:tcPr>
            <w:tcW w:w="1530" w:type="dxa"/>
            <w:tcBorders>
              <w:top w:val="single" w:sz="6" w:space="0" w:color="auto"/>
              <w:left w:val="single" w:sz="6" w:space="0" w:color="auto"/>
              <w:bottom w:val="single" w:sz="6" w:space="0" w:color="auto"/>
              <w:right w:val="single" w:sz="6" w:space="0" w:color="auto"/>
            </w:tcBorders>
          </w:tcPr>
          <w:p w14:paraId="29C65812" w14:textId="77777777" w:rsidR="007B586E" w:rsidRPr="00B014A9" w:rsidRDefault="007B586E">
            <w:pPr>
              <w:spacing w:before="60" w:after="60"/>
              <w:jc w:val="center"/>
            </w:pPr>
            <w:r w:rsidRPr="00B014A9">
              <w:sym w:font="Symbol" w:char="F07F"/>
            </w:r>
            <w:r w:rsidRPr="00B014A9">
              <w:t xml:space="preserve"> Subcontractor</w:t>
            </w:r>
          </w:p>
          <w:p w14:paraId="392D77CA" w14:textId="77777777" w:rsidR="007B586E" w:rsidRPr="00B014A9" w:rsidRDefault="007B586E">
            <w:pPr>
              <w:spacing w:before="60" w:after="60"/>
              <w:jc w:val="center"/>
              <w:rPr>
                <w:spacing w:val="-2"/>
              </w:rPr>
            </w:pPr>
          </w:p>
        </w:tc>
      </w:tr>
      <w:tr w:rsidR="007B586E" w:rsidRPr="00B014A9" w14:paraId="5188D686" w14:textId="77777777">
        <w:trPr>
          <w:cantSplit/>
        </w:trPr>
        <w:tc>
          <w:tcPr>
            <w:tcW w:w="4212" w:type="dxa"/>
            <w:tcBorders>
              <w:top w:val="single" w:sz="6" w:space="0" w:color="auto"/>
              <w:left w:val="single" w:sz="6" w:space="0" w:color="auto"/>
              <w:bottom w:val="single" w:sz="6" w:space="0" w:color="auto"/>
              <w:right w:val="single" w:sz="6" w:space="0" w:color="auto"/>
            </w:tcBorders>
          </w:tcPr>
          <w:p w14:paraId="20769C68" w14:textId="77777777" w:rsidR="007B586E" w:rsidRPr="00B014A9" w:rsidRDefault="007B586E" w:rsidP="00E266CF">
            <w:pPr>
              <w:pStyle w:val="BodyText"/>
              <w:spacing w:before="60" w:after="60"/>
              <w:jc w:val="both"/>
              <w:rPr>
                <w:rFonts w:ascii="Times New Roman" w:hAnsi="Times New Roman" w:cs="Times New Roman"/>
                <w:sz w:val="24"/>
              </w:rPr>
            </w:pPr>
            <w:r w:rsidRPr="00B014A9">
              <w:rPr>
                <w:rFonts w:ascii="Times New Roman" w:hAnsi="Times New Roman" w:cs="Times New Roman"/>
                <w:sz w:val="24"/>
              </w:rPr>
              <w:t>Total contract amount</w:t>
            </w:r>
          </w:p>
        </w:tc>
        <w:tc>
          <w:tcPr>
            <w:tcW w:w="3348" w:type="dxa"/>
            <w:gridSpan w:val="2"/>
            <w:tcBorders>
              <w:top w:val="single" w:sz="6" w:space="0" w:color="auto"/>
              <w:left w:val="nil"/>
              <w:bottom w:val="single" w:sz="6" w:space="0" w:color="auto"/>
              <w:right w:val="single" w:sz="6" w:space="0" w:color="auto"/>
            </w:tcBorders>
          </w:tcPr>
          <w:p w14:paraId="015AF76F" w14:textId="77777777" w:rsidR="007B586E" w:rsidRPr="00B014A9" w:rsidRDefault="007B586E">
            <w:pPr>
              <w:pStyle w:val="BodyText"/>
              <w:spacing w:before="60" w:after="60"/>
              <w:rPr>
                <w:rFonts w:ascii="Times New Roman" w:hAnsi="Times New Roman" w:cs="Times New Roman"/>
                <w:sz w:val="24"/>
              </w:rPr>
            </w:pPr>
          </w:p>
        </w:tc>
        <w:tc>
          <w:tcPr>
            <w:tcW w:w="1530" w:type="dxa"/>
            <w:tcBorders>
              <w:top w:val="single" w:sz="6" w:space="0" w:color="auto"/>
              <w:left w:val="single" w:sz="6" w:space="0" w:color="auto"/>
              <w:bottom w:val="single" w:sz="6" w:space="0" w:color="auto"/>
              <w:right w:val="single" w:sz="6" w:space="0" w:color="auto"/>
            </w:tcBorders>
          </w:tcPr>
          <w:p w14:paraId="19D312E7" w14:textId="77777777" w:rsidR="007B586E" w:rsidRPr="00B014A9" w:rsidRDefault="007B586E" w:rsidP="00E266CF">
            <w:pPr>
              <w:pStyle w:val="BodyText"/>
              <w:spacing w:before="60" w:after="60"/>
              <w:rPr>
                <w:rFonts w:ascii="Times New Roman" w:hAnsi="Times New Roman" w:cs="Times New Roman"/>
                <w:sz w:val="24"/>
              </w:rPr>
            </w:pPr>
            <w:r w:rsidRPr="00B014A9">
              <w:rPr>
                <w:rFonts w:ascii="Times New Roman" w:hAnsi="Times New Roman" w:cs="Times New Roman"/>
                <w:sz w:val="24"/>
              </w:rPr>
              <w:t>US$_______</w:t>
            </w:r>
          </w:p>
        </w:tc>
      </w:tr>
      <w:tr w:rsidR="007B586E" w:rsidRPr="00B014A9" w14:paraId="7F312DEE" w14:textId="77777777">
        <w:trPr>
          <w:cantSplit/>
        </w:trPr>
        <w:tc>
          <w:tcPr>
            <w:tcW w:w="4212" w:type="dxa"/>
            <w:tcBorders>
              <w:top w:val="single" w:sz="6" w:space="0" w:color="auto"/>
              <w:left w:val="single" w:sz="6" w:space="0" w:color="auto"/>
              <w:bottom w:val="single" w:sz="6" w:space="0" w:color="auto"/>
              <w:right w:val="single" w:sz="6" w:space="0" w:color="auto"/>
            </w:tcBorders>
          </w:tcPr>
          <w:p w14:paraId="099AB746" w14:textId="77777777" w:rsidR="007B586E" w:rsidRPr="00B014A9" w:rsidRDefault="007B586E" w:rsidP="00E266CF">
            <w:pPr>
              <w:pStyle w:val="BodyText"/>
              <w:spacing w:before="60" w:after="60"/>
              <w:jc w:val="both"/>
              <w:rPr>
                <w:rFonts w:ascii="Times New Roman" w:hAnsi="Times New Roman" w:cs="Times New Roman"/>
                <w:sz w:val="24"/>
              </w:rPr>
            </w:pPr>
            <w:r w:rsidRPr="00B014A9">
              <w:rPr>
                <w:rFonts w:ascii="Times New Roman" w:hAnsi="Times New Roman" w:cs="Times New Roman"/>
                <w:sz w:val="24"/>
              </w:rPr>
              <w:t xml:space="preserve">If partner in a </w:t>
            </w:r>
            <w:r w:rsidR="0049153D" w:rsidRPr="00B014A9">
              <w:rPr>
                <w:rFonts w:ascii="Times New Roman" w:hAnsi="Times New Roman" w:cs="Times New Roman"/>
                <w:sz w:val="24"/>
              </w:rPr>
              <w:t>JV</w:t>
            </w:r>
            <w:r w:rsidRPr="00B014A9">
              <w:rPr>
                <w:rFonts w:ascii="Times New Roman" w:hAnsi="Times New Roman" w:cs="Times New Roman"/>
                <w:sz w:val="24"/>
              </w:rPr>
              <w:t xml:space="preserve"> or subcontractor, specify participation of total contract amount</w:t>
            </w:r>
          </w:p>
        </w:tc>
        <w:tc>
          <w:tcPr>
            <w:tcW w:w="1548" w:type="dxa"/>
            <w:tcBorders>
              <w:top w:val="single" w:sz="6" w:space="0" w:color="auto"/>
              <w:left w:val="nil"/>
              <w:bottom w:val="single" w:sz="6" w:space="0" w:color="auto"/>
              <w:right w:val="single" w:sz="6" w:space="0" w:color="auto"/>
            </w:tcBorders>
          </w:tcPr>
          <w:p w14:paraId="0F75B979" w14:textId="77777777" w:rsidR="007B586E" w:rsidRPr="00B014A9" w:rsidRDefault="007B586E">
            <w:pPr>
              <w:pStyle w:val="BodyText"/>
              <w:spacing w:before="60" w:after="60"/>
              <w:rPr>
                <w:rFonts w:ascii="Times New Roman" w:hAnsi="Times New Roman" w:cs="Times New Roman"/>
                <w:sz w:val="24"/>
              </w:rPr>
            </w:pPr>
          </w:p>
          <w:p w14:paraId="3258FD8C" w14:textId="77777777" w:rsidR="007B586E" w:rsidRPr="00B014A9" w:rsidRDefault="007B586E">
            <w:pPr>
              <w:pStyle w:val="BodyText"/>
              <w:spacing w:before="60" w:after="60"/>
              <w:rPr>
                <w:rFonts w:ascii="Times New Roman" w:hAnsi="Times New Roman" w:cs="Times New Roman"/>
                <w:sz w:val="24"/>
              </w:rPr>
            </w:pPr>
            <w:r w:rsidRPr="00B014A9">
              <w:rPr>
                <w:rFonts w:ascii="Times New Roman" w:hAnsi="Times New Roman" w:cs="Times New Roman"/>
                <w:sz w:val="24"/>
              </w:rPr>
              <w:t>__________%</w:t>
            </w:r>
          </w:p>
        </w:tc>
        <w:tc>
          <w:tcPr>
            <w:tcW w:w="1800" w:type="dxa"/>
            <w:tcBorders>
              <w:top w:val="single" w:sz="6" w:space="0" w:color="auto"/>
              <w:left w:val="single" w:sz="6" w:space="0" w:color="auto"/>
              <w:bottom w:val="single" w:sz="6" w:space="0" w:color="auto"/>
              <w:right w:val="single" w:sz="6" w:space="0" w:color="auto"/>
            </w:tcBorders>
          </w:tcPr>
          <w:p w14:paraId="1B03AC3E" w14:textId="77777777" w:rsidR="007B586E" w:rsidRPr="00B014A9" w:rsidRDefault="007B586E">
            <w:pPr>
              <w:pStyle w:val="BodyText"/>
              <w:spacing w:before="60" w:after="60"/>
              <w:rPr>
                <w:rFonts w:ascii="Times New Roman" w:hAnsi="Times New Roman" w:cs="Times New Roman"/>
                <w:sz w:val="24"/>
              </w:rPr>
            </w:pPr>
          </w:p>
          <w:p w14:paraId="76F38BD4" w14:textId="77777777" w:rsidR="007B586E" w:rsidRPr="00B014A9" w:rsidRDefault="007B586E">
            <w:pPr>
              <w:pStyle w:val="BodyText"/>
              <w:spacing w:before="60" w:after="60"/>
              <w:rPr>
                <w:rFonts w:ascii="Times New Roman" w:hAnsi="Times New Roman" w:cs="Times New Roman"/>
                <w:sz w:val="24"/>
              </w:rPr>
            </w:pPr>
            <w:r w:rsidRPr="00B014A9">
              <w:rPr>
                <w:rFonts w:ascii="Times New Roman" w:hAnsi="Times New Roman" w:cs="Times New Roman"/>
                <w:sz w:val="24"/>
              </w:rPr>
              <w:t>_____________</w:t>
            </w:r>
          </w:p>
        </w:tc>
        <w:tc>
          <w:tcPr>
            <w:tcW w:w="1530" w:type="dxa"/>
            <w:tcBorders>
              <w:top w:val="single" w:sz="6" w:space="0" w:color="auto"/>
              <w:left w:val="single" w:sz="6" w:space="0" w:color="auto"/>
              <w:bottom w:val="single" w:sz="6" w:space="0" w:color="auto"/>
              <w:right w:val="single" w:sz="6" w:space="0" w:color="auto"/>
            </w:tcBorders>
          </w:tcPr>
          <w:p w14:paraId="784844E4" w14:textId="77777777" w:rsidR="007B586E" w:rsidRPr="00B014A9" w:rsidRDefault="007B586E">
            <w:pPr>
              <w:pStyle w:val="BodyText"/>
              <w:spacing w:before="60" w:after="60"/>
              <w:rPr>
                <w:rFonts w:ascii="Times New Roman" w:hAnsi="Times New Roman" w:cs="Times New Roman"/>
                <w:sz w:val="24"/>
              </w:rPr>
            </w:pPr>
          </w:p>
          <w:p w14:paraId="0787C8DB" w14:textId="77777777" w:rsidR="007B586E" w:rsidRPr="00B014A9" w:rsidRDefault="007B586E">
            <w:pPr>
              <w:pStyle w:val="BodyText"/>
              <w:spacing w:before="60" w:after="60"/>
              <w:rPr>
                <w:rFonts w:ascii="Times New Roman" w:hAnsi="Times New Roman" w:cs="Times New Roman"/>
                <w:sz w:val="24"/>
              </w:rPr>
            </w:pPr>
            <w:r w:rsidRPr="00B014A9">
              <w:rPr>
                <w:rFonts w:ascii="Times New Roman" w:hAnsi="Times New Roman" w:cs="Times New Roman"/>
                <w:sz w:val="24"/>
              </w:rPr>
              <w:t>US$_______</w:t>
            </w:r>
          </w:p>
        </w:tc>
      </w:tr>
      <w:tr w:rsidR="007B586E" w:rsidRPr="00B014A9" w14:paraId="6F56A6F3" w14:textId="77777777">
        <w:trPr>
          <w:cantSplit/>
        </w:trPr>
        <w:tc>
          <w:tcPr>
            <w:tcW w:w="4212" w:type="dxa"/>
            <w:tcBorders>
              <w:top w:val="single" w:sz="6" w:space="0" w:color="auto"/>
              <w:left w:val="single" w:sz="6" w:space="0" w:color="auto"/>
              <w:bottom w:val="single" w:sz="6" w:space="0" w:color="auto"/>
              <w:right w:val="single" w:sz="6" w:space="0" w:color="auto"/>
            </w:tcBorders>
          </w:tcPr>
          <w:p w14:paraId="1CBC0264" w14:textId="77777777" w:rsidR="007B586E" w:rsidRPr="00B014A9" w:rsidRDefault="00283744" w:rsidP="00E266CF">
            <w:pPr>
              <w:pStyle w:val="BodyText"/>
              <w:spacing w:before="60" w:after="60"/>
              <w:jc w:val="both"/>
              <w:rPr>
                <w:rFonts w:ascii="Times New Roman" w:hAnsi="Times New Roman" w:cs="Times New Roman"/>
                <w:sz w:val="24"/>
              </w:rPr>
            </w:pPr>
            <w:r w:rsidRPr="00B014A9">
              <w:rPr>
                <w:rFonts w:ascii="Times New Roman" w:hAnsi="Times New Roman" w:cs="Times New Roman"/>
                <w:sz w:val="24"/>
              </w:rPr>
              <w:t>Employer</w:t>
            </w:r>
            <w:r w:rsidR="007B586E" w:rsidRPr="00B014A9">
              <w:rPr>
                <w:rFonts w:ascii="Times New Roman" w:hAnsi="Times New Roman" w:cs="Times New Roman"/>
                <w:sz w:val="24"/>
              </w:rPr>
              <w:t>’s Name:</w:t>
            </w:r>
          </w:p>
        </w:tc>
        <w:tc>
          <w:tcPr>
            <w:tcW w:w="4878" w:type="dxa"/>
            <w:gridSpan w:val="3"/>
            <w:tcBorders>
              <w:top w:val="single" w:sz="6" w:space="0" w:color="auto"/>
              <w:left w:val="nil"/>
              <w:bottom w:val="single" w:sz="6" w:space="0" w:color="auto"/>
              <w:right w:val="single" w:sz="6" w:space="0" w:color="auto"/>
            </w:tcBorders>
          </w:tcPr>
          <w:p w14:paraId="73B484C6" w14:textId="77777777" w:rsidR="007B586E" w:rsidRPr="00B014A9" w:rsidRDefault="007B586E">
            <w:pPr>
              <w:pStyle w:val="BodyText"/>
              <w:spacing w:before="60" w:after="60"/>
              <w:rPr>
                <w:rFonts w:ascii="Times New Roman" w:hAnsi="Times New Roman" w:cs="Times New Roman"/>
                <w:sz w:val="24"/>
              </w:rPr>
            </w:pPr>
          </w:p>
        </w:tc>
      </w:tr>
      <w:tr w:rsidR="007B586E" w:rsidRPr="00B014A9" w14:paraId="0EDBF6CF" w14:textId="77777777">
        <w:trPr>
          <w:cantSplit/>
        </w:trPr>
        <w:tc>
          <w:tcPr>
            <w:tcW w:w="4212" w:type="dxa"/>
            <w:tcBorders>
              <w:top w:val="single" w:sz="6" w:space="0" w:color="auto"/>
              <w:left w:val="single" w:sz="6" w:space="0" w:color="auto"/>
              <w:bottom w:val="single" w:sz="6" w:space="0" w:color="auto"/>
              <w:right w:val="single" w:sz="6" w:space="0" w:color="auto"/>
            </w:tcBorders>
          </w:tcPr>
          <w:p w14:paraId="6A4F9E67" w14:textId="77777777" w:rsidR="007B586E" w:rsidRPr="00B014A9" w:rsidRDefault="007B586E" w:rsidP="00E266CF">
            <w:pPr>
              <w:pStyle w:val="BodyText"/>
              <w:spacing w:before="60" w:after="60"/>
              <w:jc w:val="both"/>
              <w:rPr>
                <w:rFonts w:ascii="Times New Roman" w:hAnsi="Times New Roman" w:cs="Times New Roman"/>
                <w:sz w:val="24"/>
              </w:rPr>
            </w:pPr>
            <w:r w:rsidRPr="00B014A9">
              <w:rPr>
                <w:rFonts w:ascii="Times New Roman" w:hAnsi="Times New Roman" w:cs="Times New Roman"/>
                <w:sz w:val="24"/>
              </w:rPr>
              <w:t>Address:</w:t>
            </w:r>
          </w:p>
          <w:p w14:paraId="0B7CC570" w14:textId="77777777" w:rsidR="007B586E" w:rsidRPr="00B014A9" w:rsidRDefault="007B586E" w:rsidP="00E266CF">
            <w:pPr>
              <w:pStyle w:val="BodyText"/>
              <w:spacing w:before="60" w:after="60"/>
              <w:jc w:val="both"/>
              <w:rPr>
                <w:rFonts w:ascii="Times New Roman" w:hAnsi="Times New Roman" w:cs="Times New Roman"/>
                <w:sz w:val="24"/>
              </w:rPr>
            </w:pPr>
          </w:p>
          <w:p w14:paraId="4CAF225E" w14:textId="77777777" w:rsidR="007B586E" w:rsidRPr="00B014A9" w:rsidRDefault="007B586E" w:rsidP="00E266CF">
            <w:pPr>
              <w:pStyle w:val="BodyText"/>
              <w:spacing w:before="60" w:after="60"/>
              <w:jc w:val="both"/>
              <w:rPr>
                <w:rFonts w:ascii="Times New Roman" w:hAnsi="Times New Roman" w:cs="Times New Roman"/>
                <w:sz w:val="24"/>
              </w:rPr>
            </w:pPr>
            <w:r w:rsidRPr="00B014A9">
              <w:rPr>
                <w:rFonts w:ascii="Times New Roman" w:hAnsi="Times New Roman" w:cs="Times New Roman"/>
                <w:sz w:val="24"/>
              </w:rPr>
              <w:t>Telephone/fax number:</w:t>
            </w:r>
          </w:p>
          <w:p w14:paraId="75C65154" w14:textId="77777777" w:rsidR="007B586E" w:rsidRPr="00B014A9" w:rsidRDefault="007B586E" w:rsidP="00E266CF">
            <w:pPr>
              <w:pStyle w:val="BodyText"/>
              <w:spacing w:before="60" w:after="60"/>
              <w:jc w:val="both"/>
              <w:rPr>
                <w:rFonts w:ascii="Times New Roman" w:hAnsi="Times New Roman" w:cs="Times New Roman"/>
                <w:sz w:val="24"/>
              </w:rPr>
            </w:pPr>
            <w:r w:rsidRPr="00B014A9">
              <w:rPr>
                <w:rFonts w:ascii="Times New Roman" w:hAnsi="Times New Roman" w:cs="Times New Roman"/>
                <w:sz w:val="24"/>
              </w:rPr>
              <w:t>E-mail:</w:t>
            </w:r>
          </w:p>
        </w:tc>
        <w:tc>
          <w:tcPr>
            <w:tcW w:w="4878" w:type="dxa"/>
            <w:gridSpan w:val="3"/>
            <w:tcBorders>
              <w:top w:val="single" w:sz="6" w:space="0" w:color="auto"/>
              <w:left w:val="nil"/>
              <w:bottom w:val="single" w:sz="6" w:space="0" w:color="auto"/>
              <w:right w:val="single" w:sz="6" w:space="0" w:color="auto"/>
            </w:tcBorders>
          </w:tcPr>
          <w:p w14:paraId="542AF3E8" w14:textId="77777777" w:rsidR="007B586E" w:rsidRPr="00B014A9" w:rsidRDefault="007B586E">
            <w:pPr>
              <w:pStyle w:val="BodyText"/>
              <w:spacing w:before="60" w:after="60"/>
              <w:rPr>
                <w:rFonts w:ascii="Times New Roman" w:hAnsi="Times New Roman" w:cs="Times New Roman"/>
                <w:sz w:val="24"/>
              </w:rPr>
            </w:pPr>
          </w:p>
        </w:tc>
      </w:tr>
    </w:tbl>
    <w:p w14:paraId="2798096A" w14:textId="77777777" w:rsidR="007B586E" w:rsidRPr="00B014A9" w:rsidRDefault="007B586E">
      <w:pPr>
        <w:pStyle w:val="Subtitle2"/>
      </w:pPr>
    </w:p>
    <w:p w14:paraId="0EADF36A" w14:textId="77777777" w:rsidR="007B586E" w:rsidRPr="00B014A9" w:rsidRDefault="007B586E">
      <w:pPr>
        <w:pStyle w:val="Subtitle2"/>
      </w:pPr>
    </w:p>
    <w:p w14:paraId="425FDD0F" w14:textId="77777777" w:rsidR="007B586E" w:rsidRPr="00B014A9" w:rsidRDefault="007B586E">
      <w:pPr>
        <w:jc w:val="center"/>
        <w:rPr>
          <w:b/>
        </w:rPr>
      </w:pPr>
      <w:r w:rsidRPr="00B014A9">
        <w:br w:type="page"/>
      </w:r>
      <w:r w:rsidRPr="00B014A9">
        <w:rPr>
          <w:b/>
        </w:rPr>
        <w:lastRenderedPageBreak/>
        <w:t>Form EXP – 2.4.2(a) (cont.)</w:t>
      </w:r>
    </w:p>
    <w:p w14:paraId="72B06116" w14:textId="77777777" w:rsidR="007B586E" w:rsidRPr="00B014A9" w:rsidRDefault="007B586E">
      <w:pPr>
        <w:spacing w:before="120" w:after="240"/>
        <w:jc w:val="center"/>
        <w:rPr>
          <w:b/>
          <w:bCs/>
          <w:sz w:val="28"/>
          <w:szCs w:val="28"/>
        </w:rPr>
      </w:pPr>
      <w:bookmarkStart w:id="574" w:name="_Toc498847221"/>
      <w:bookmarkStart w:id="575" w:name="_Toc498850129"/>
      <w:bookmarkStart w:id="576" w:name="_Toc498851734"/>
      <w:bookmarkStart w:id="577" w:name="_Toc499021800"/>
      <w:bookmarkStart w:id="578" w:name="_Toc499023483"/>
      <w:bookmarkStart w:id="579" w:name="_Toc501529965"/>
      <w:r w:rsidRPr="00B014A9">
        <w:rPr>
          <w:b/>
          <w:bCs/>
          <w:sz w:val="28"/>
          <w:szCs w:val="28"/>
        </w:rPr>
        <w:t>Specific Experience</w:t>
      </w:r>
      <w:bookmarkEnd w:id="574"/>
      <w:bookmarkEnd w:id="575"/>
      <w:bookmarkEnd w:id="576"/>
      <w:bookmarkEnd w:id="577"/>
      <w:bookmarkEnd w:id="578"/>
      <w:r w:rsidRPr="00B014A9">
        <w:rPr>
          <w:b/>
          <w:bCs/>
          <w:sz w:val="28"/>
          <w:szCs w:val="28"/>
        </w:rPr>
        <w:t xml:space="preserve"> (cont.)</w:t>
      </w:r>
      <w:bookmarkEnd w:id="579"/>
    </w:p>
    <w:p w14:paraId="7389849F" w14:textId="77777777" w:rsidR="007B586E" w:rsidRPr="00B014A9" w:rsidRDefault="007B586E">
      <w:pPr>
        <w:tabs>
          <w:tab w:val="right" w:pos="9630"/>
        </w:tabs>
        <w:ind w:right="162"/>
      </w:pPr>
    </w:p>
    <w:p w14:paraId="7DB1BCDF" w14:textId="77777777" w:rsidR="007B586E" w:rsidRPr="00B014A9" w:rsidRDefault="007B586E">
      <w:pPr>
        <w:tabs>
          <w:tab w:val="right" w:pos="9000"/>
          <w:tab w:val="right" w:pos="9630"/>
        </w:tabs>
      </w:pPr>
      <w:r w:rsidRPr="00B014A9">
        <w:t xml:space="preserve">Bidder’s Legal Name:  ___________________________     </w:t>
      </w:r>
      <w:r w:rsidRPr="00B014A9">
        <w:tab/>
        <w:t>Page _______ of _______ pages</w:t>
      </w:r>
    </w:p>
    <w:p w14:paraId="26A7B39F" w14:textId="77777777" w:rsidR="007B586E" w:rsidRPr="00B014A9" w:rsidRDefault="0049153D">
      <w:pPr>
        <w:tabs>
          <w:tab w:val="right" w:pos="9630"/>
        </w:tabs>
        <w:ind w:right="162"/>
      </w:pPr>
      <w:r w:rsidRPr="00B014A9">
        <w:rPr>
          <w:spacing w:val="-2"/>
        </w:rPr>
        <w:t>JV</w:t>
      </w:r>
      <w:r w:rsidR="007B586E" w:rsidRPr="00B014A9">
        <w:rPr>
          <w:spacing w:val="-2"/>
        </w:rPr>
        <w:t xml:space="preserve"> Partner Legal Name:  ___________________________</w:t>
      </w:r>
    </w:p>
    <w:p w14:paraId="0AA290F0" w14:textId="77777777" w:rsidR="007B586E" w:rsidRPr="00B014A9" w:rsidRDefault="007B586E">
      <w:pPr>
        <w:tabs>
          <w:tab w:val="right" w:pos="9630"/>
        </w:tabs>
        <w:ind w:right="162"/>
      </w:pPr>
    </w:p>
    <w:p w14:paraId="199F072E" w14:textId="77777777" w:rsidR="007B586E" w:rsidRPr="00B014A9" w:rsidRDefault="007B586E"/>
    <w:p w14:paraId="04E327D6" w14:textId="77777777" w:rsidR="007B586E" w:rsidRPr="00B014A9" w:rsidRDefault="007B586E"/>
    <w:tbl>
      <w:tblPr>
        <w:tblW w:w="9090" w:type="dxa"/>
        <w:tblInd w:w="72" w:type="dxa"/>
        <w:tblLayout w:type="fixed"/>
        <w:tblCellMar>
          <w:left w:w="72" w:type="dxa"/>
          <w:right w:w="72" w:type="dxa"/>
        </w:tblCellMar>
        <w:tblLook w:val="0000" w:firstRow="0" w:lastRow="0" w:firstColumn="0" w:lastColumn="0" w:noHBand="0" w:noVBand="0"/>
      </w:tblPr>
      <w:tblGrid>
        <w:gridCol w:w="4212"/>
        <w:gridCol w:w="4878"/>
      </w:tblGrid>
      <w:tr w:rsidR="007B586E" w:rsidRPr="00B014A9" w14:paraId="6F25D81B" w14:textId="77777777" w:rsidTr="00A755AC">
        <w:trPr>
          <w:cantSplit/>
          <w:tblHeader/>
        </w:trPr>
        <w:tc>
          <w:tcPr>
            <w:tcW w:w="4212" w:type="dxa"/>
            <w:tcBorders>
              <w:top w:val="single" w:sz="6" w:space="0" w:color="auto"/>
              <w:left w:val="single" w:sz="6" w:space="0" w:color="auto"/>
              <w:bottom w:val="single" w:sz="4" w:space="0" w:color="auto"/>
              <w:right w:val="single" w:sz="4" w:space="0" w:color="auto"/>
            </w:tcBorders>
            <w:shd w:val="clear" w:color="auto" w:fill="D9D9D9"/>
          </w:tcPr>
          <w:p w14:paraId="197BF218" w14:textId="77777777" w:rsidR="007B586E" w:rsidRPr="00B014A9" w:rsidRDefault="007B586E" w:rsidP="00586D40">
            <w:pPr>
              <w:suppressAutoHyphens/>
              <w:spacing w:before="120"/>
              <w:jc w:val="center"/>
              <w:rPr>
                <w:b/>
                <w:spacing w:val="-2"/>
              </w:rPr>
            </w:pPr>
            <w:r w:rsidRPr="00B014A9">
              <w:rPr>
                <w:b/>
                <w:spacing w:val="-2"/>
              </w:rPr>
              <w:t>Similar Contract No. __[</w:t>
            </w:r>
            <w:r w:rsidRPr="00B014A9">
              <w:rPr>
                <w:bCs/>
                <w:i/>
                <w:iCs/>
                <w:spacing w:val="-2"/>
              </w:rPr>
              <w:t>insert specific number</w:t>
            </w:r>
            <w:r w:rsidRPr="00B014A9">
              <w:rPr>
                <w:b/>
                <w:spacing w:val="-2"/>
              </w:rPr>
              <w:t>] of ___[</w:t>
            </w:r>
            <w:r w:rsidRPr="00B014A9">
              <w:rPr>
                <w:bCs/>
                <w:i/>
                <w:iCs/>
                <w:spacing w:val="-2"/>
              </w:rPr>
              <w:t>insert total number of contracts</w:t>
            </w:r>
            <w:r w:rsidRPr="00B014A9">
              <w:rPr>
                <w:b/>
                <w:spacing w:val="-2"/>
              </w:rPr>
              <w:t>]  required</w:t>
            </w:r>
          </w:p>
        </w:tc>
        <w:tc>
          <w:tcPr>
            <w:tcW w:w="4878" w:type="dxa"/>
            <w:tcBorders>
              <w:top w:val="single" w:sz="6" w:space="0" w:color="auto"/>
              <w:left w:val="single" w:sz="4" w:space="0" w:color="auto"/>
              <w:bottom w:val="single" w:sz="4" w:space="0" w:color="auto"/>
              <w:right w:val="single" w:sz="6" w:space="0" w:color="auto"/>
            </w:tcBorders>
            <w:shd w:val="clear" w:color="auto" w:fill="D9D9D9"/>
          </w:tcPr>
          <w:p w14:paraId="430342C8" w14:textId="77777777" w:rsidR="007B586E" w:rsidRPr="00B014A9" w:rsidRDefault="007B586E" w:rsidP="00586D40">
            <w:pPr>
              <w:suppressAutoHyphens/>
              <w:spacing w:before="240"/>
              <w:ind w:left="288"/>
              <w:jc w:val="center"/>
              <w:rPr>
                <w:b/>
                <w:spacing w:val="-2"/>
              </w:rPr>
            </w:pPr>
            <w:r w:rsidRPr="00B014A9">
              <w:rPr>
                <w:b/>
                <w:spacing w:val="-2"/>
              </w:rPr>
              <w:t>Information</w:t>
            </w:r>
          </w:p>
        </w:tc>
      </w:tr>
      <w:tr w:rsidR="007B586E" w:rsidRPr="00B014A9" w14:paraId="0991E162" w14:textId="77777777">
        <w:trPr>
          <w:cantSplit/>
          <w:trHeight w:val="699"/>
        </w:trPr>
        <w:tc>
          <w:tcPr>
            <w:tcW w:w="4212" w:type="dxa"/>
            <w:tcBorders>
              <w:top w:val="single" w:sz="4" w:space="0" w:color="auto"/>
              <w:left w:val="single" w:sz="6" w:space="0" w:color="auto"/>
              <w:bottom w:val="single" w:sz="4" w:space="0" w:color="auto"/>
            </w:tcBorders>
          </w:tcPr>
          <w:p w14:paraId="19E081C4" w14:textId="77777777" w:rsidR="007B586E" w:rsidRPr="00B014A9" w:rsidRDefault="007B586E">
            <w:pPr>
              <w:keepNext/>
              <w:spacing w:before="40"/>
              <w:rPr>
                <w:spacing w:val="-2"/>
              </w:rPr>
            </w:pPr>
            <w:r w:rsidRPr="00B014A9">
              <w:t>Description of the similarity in accordance with Sub-Factor 2.4.2a) of Section III (</w:t>
            </w:r>
            <w:r w:rsidRPr="00B014A9">
              <w:rPr>
                <w:bCs/>
              </w:rPr>
              <w:t xml:space="preserve">Evaluation </w:t>
            </w:r>
            <w:r w:rsidRPr="00B014A9">
              <w:rPr>
                <w:bCs/>
                <w:iCs/>
              </w:rPr>
              <w:t>and Qualification</w:t>
            </w:r>
            <w:r w:rsidRPr="00B014A9">
              <w:rPr>
                <w:bCs/>
              </w:rPr>
              <w:t xml:space="preserve"> Criteria):</w:t>
            </w:r>
          </w:p>
        </w:tc>
        <w:tc>
          <w:tcPr>
            <w:tcW w:w="4878" w:type="dxa"/>
            <w:tcBorders>
              <w:top w:val="single" w:sz="4" w:space="0" w:color="auto"/>
              <w:left w:val="single" w:sz="4" w:space="0" w:color="auto"/>
              <w:bottom w:val="single" w:sz="4" w:space="0" w:color="auto"/>
              <w:right w:val="single" w:sz="6" w:space="0" w:color="auto"/>
            </w:tcBorders>
          </w:tcPr>
          <w:p w14:paraId="54DEFCB7" w14:textId="77777777" w:rsidR="007B586E" w:rsidRPr="00B014A9" w:rsidRDefault="007B586E">
            <w:pPr>
              <w:rPr>
                <w:spacing w:val="-2"/>
              </w:rPr>
            </w:pPr>
          </w:p>
        </w:tc>
      </w:tr>
      <w:tr w:rsidR="007B586E" w:rsidRPr="00B014A9" w14:paraId="3AD75FF5" w14:textId="77777777">
        <w:trPr>
          <w:cantSplit/>
          <w:trHeight w:val="699"/>
        </w:trPr>
        <w:tc>
          <w:tcPr>
            <w:tcW w:w="4212" w:type="dxa"/>
            <w:tcBorders>
              <w:top w:val="single" w:sz="4" w:space="0" w:color="auto"/>
              <w:left w:val="single" w:sz="6" w:space="0" w:color="auto"/>
              <w:bottom w:val="single" w:sz="4" w:space="0" w:color="auto"/>
            </w:tcBorders>
          </w:tcPr>
          <w:p w14:paraId="3C802B78" w14:textId="77777777" w:rsidR="007B586E" w:rsidRPr="00B014A9" w:rsidRDefault="007B586E" w:rsidP="003A4E58">
            <w:pPr>
              <w:pStyle w:val="List"/>
              <w:tabs>
                <w:tab w:val="left" w:pos="864"/>
                <w:tab w:val="num" w:pos="936"/>
              </w:tabs>
              <w:ind w:left="0"/>
              <w:rPr>
                <w:rFonts w:ascii="Times New Roman" w:hAnsi="Times New Roman"/>
                <w:sz w:val="24"/>
                <w:szCs w:val="24"/>
              </w:rPr>
            </w:pPr>
            <w:r w:rsidRPr="00B014A9">
              <w:rPr>
                <w:rFonts w:ascii="Times New Roman" w:hAnsi="Times New Roman"/>
                <w:sz w:val="24"/>
                <w:szCs w:val="24"/>
              </w:rPr>
              <w:t>Amount</w:t>
            </w:r>
          </w:p>
        </w:tc>
        <w:tc>
          <w:tcPr>
            <w:tcW w:w="4878" w:type="dxa"/>
            <w:tcBorders>
              <w:top w:val="single" w:sz="4" w:space="0" w:color="auto"/>
              <w:left w:val="single" w:sz="4" w:space="0" w:color="auto"/>
              <w:bottom w:val="single" w:sz="4" w:space="0" w:color="auto"/>
              <w:right w:val="single" w:sz="6" w:space="0" w:color="auto"/>
            </w:tcBorders>
          </w:tcPr>
          <w:p w14:paraId="1C105D48" w14:textId="77777777" w:rsidR="007B586E" w:rsidRPr="00B014A9" w:rsidRDefault="007B586E">
            <w:pPr>
              <w:spacing w:before="120"/>
              <w:rPr>
                <w:spacing w:val="-2"/>
              </w:rPr>
            </w:pPr>
          </w:p>
        </w:tc>
      </w:tr>
      <w:tr w:rsidR="007B586E" w:rsidRPr="00B014A9" w14:paraId="55D81160" w14:textId="77777777">
        <w:trPr>
          <w:cantSplit/>
          <w:trHeight w:val="699"/>
        </w:trPr>
        <w:tc>
          <w:tcPr>
            <w:tcW w:w="4212" w:type="dxa"/>
            <w:tcBorders>
              <w:top w:val="single" w:sz="4" w:space="0" w:color="auto"/>
              <w:left w:val="single" w:sz="6" w:space="0" w:color="auto"/>
              <w:bottom w:val="single" w:sz="4" w:space="0" w:color="auto"/>
            </w:tcBorders>
          </w:tcPr>
          <w:p w14:paraId="73891ACF" w14:textId="77777777" w:rsidR="007B586E" w:rsidRPr="00B014A9" w:rsidRDefault="007B586E" w:rsidP="003A4E58">
            <w:pPr>
              <w:pStyle w:val="List"/>
              <w:tabs>
                <w:tab w:val="left" w:pos="864"/>
                <w:tab w:val="num" w:pos="936"/>
              </w:tabs>
              <w:ind w:left="0"/>
              <w:rPr>
                <w:rFonts w:ascii="Times New Roman" w:hAnsi="Times New Roman"/>
                <w:spacing w:val="-2"/>
                <w:sz w:val="24"/>
                <w:szCs w:val="24"/>
              </w:rPr>
            </w:pPr>
            <w:r w:rsidRPr="00B014A9">
              <w:rPr>
                <w:rFonts w:ascii="Times New Roman" w:hAnsi="Times New Roman"/>
                <w:sz w:val="24"/>
                <w:szCs w:val="24"/>
              </w:rPr>
              <w:t>Physical size</w:t>
            </w:r>
          </w:p>
        </w:tc>
        <w:tc>
          <w:tcPr>
            <w:tcW w:w="4878" w:type="dxa"/>
            <w:tcBorders>
              <w:top w:val="single" w:sz="4" w:space="0" w:color="auto"/>
              <w:left w:val="single" w:sz="4" w:space="0" w:color="auto"/>
              <w:bottom w:val="single" w:sz="4" w:space="0" w:color="auto"/>
              <w:right w:val="single" w:sz="6" w:space="0" w:color="auto"/>
            </w:tcBorders>
          </w:tcPr>
          <w:p w14:paraId="6DD66B1C" w14:textId="77777777" w:rsidR="007B586E" w:rsidRPr="00B014A9" w:rsidRDefault="007B586E">
            <w:pPr>
              <w:spacing w:before="120"/>
              <w:rPr>
                <w:spacing w:val="-2"/>
              </w:rPr>
            </w:pPr>
          </w:p>
        </w:tc>
      </w:tr>
      <w:tr w:rsidR="007B586E" w:rsidRPr="00B014A9" w14:paraId="115EFC5E" w14:textId="77777777">
        <w:trPr>
          <w:cantSplit/>
          <w:trHeight w:val="699"/>
        </w:trPr>
        <w:tc>
          <w:tcPr>
            <w:tcW w:w="4212" w:type="dxa"/>
            <w:tcBorders>
              <w:top w:val="single" w:sz="4" w:space="0" w:color="auto"/>
              <w:left w:val="single" w:sz="6" w:space="0" w:color="auto"/>
              <w:bottom w:val="single" w:sz="4" w:space="0" w:color="auto"/>
            </w:tcBorders>
          </w:tcPr>
          <w:p w14:paraId="5D1F619F" w14:textId="77777777" w:rsidR="007B586E" w:rsidRPr="00B014A9" w:rsidRDefault="007B586E" w:rsidP="003A4E58">
            <w:pPr>
              <w:pStyle w:val="List"/>
              <w:tabs>
                <w:tab w:val="left" w:pos="864"/>
                <w:tab w:val="num" w:pos="936"/>
              </w:tabs>
              <w:ind w:left="0"/>
              <w:rPr>
                <w:rFonts w:ascii="Times New Roman" w:hAnsi="Times New Roman"/>
                <w:spacing w:val="-2"/>
                <w:sz w:val="24"/>
                <w:szCs w:val="24"/>
              </w:rPr>
            </w:pPr>
            <w:r w:rsidRPr="00B014A9">
              <w:rPr>
                <w:rFonts w:ascii="Times New Roman" w:hAnsi="Times New Roman"/>
                <w:sz w:val="24"/>
                <w:szCs w:val="24"/>
              </w:rPr>
              <w:t>Complexity</w:t>
            </w:r>
          </w:p>
        </w:tc>
        <w:tc>
          <w:tcPr>
            <w:tcW w:w="4878" w:type="dxa"/>
            <w:tcBorders>
              <w:top w:val="single" w:sz="4" w:space="0" w:color="auto"/>
              <w:left w:val="single" w:sz="4" w:space="0" w:color="auto"/>
              <w:bottom w:val="single" w:sz="4" w:space="0" w:color="auto"/>
              <w:right w:val="single" w:sz="6" w:space="0" w:color="auto"/>
            </w:tcBorders>
          </w:tcPr>
          <w:p w14:paraId="17F0F11F" w14:textId="77777777" w:rsidR="007B586E" w:rsidRPr="00B014A9" w:rsidRDefault="007B586E">
            <w:pPr>
              <w:spacing w:before="120"/>
              <w:rPr>
                <w:spacing w:val="-2"/>
              </w:rPr>
            </w:pPr>
          </w:p>
        </w:tc>
      </w:tr>
      <w:tr w:rsidR="007B586E" w:rsidRPr="00B014A9" w14:paraId="6B50FD86" w14:textId="77777777">
        <w:trPr>
          <w:cantSplit/>
          <w:trHeight w:val="699"/>
        </w:trPr>
        <w:tc>
          <w:tcPr>
            <w:tcW w:w="4212" w:type="dxa"/>
            <w:tcBorders>
              <w:top w:val="single" w:sz="4" w:space="0" w:color="auto"/>
              <w:left w:val="single" w:sz="6" w:space="0" w:color="auto"/>
              <w:bottom w:val="single" w:sz="4" w:space="0" w:color="auto"/>
            </w:tcBorders>
          </w:tcPr>
          <w:p w14:paraId="04046E48" w14:textId="77777777" w:rsidR="007B586E" w:rsidRPr="00B014A9" w:rsidRDefault="007B586E" w:rsidP="003A4E58">
            <w:pPr>
              <w:pStyle w:val="List"/>
              <w:tabs>
                <w:tab w:val="left" w:pos="864"/>
                <w:tab w:val="num" w:pos="936"/>
              </w:tabs>
              <w:ind w:left="0"/>
              <w:rPr>
                <w:rFonts w:ascii="Times New Roman" w:hAnsi="Times New Roman"/>
                <w:spacing w:val="-2"/>
                <w:sz w:val="24"/>
                <w:szCs w:val="24"/>
              </w:rPr>
            </w:pPr>
            <w:r w:rsidRPr="00B014A9">
              <w:rPr>
                <w:rFonts w:ascii="Times New Roman" w:hAnsi="Times New Roman"/>
                <w:spacing w:val="-2"/>
                <w:sz w:val="24"/>
                <w:szCs w:val="24"/>
              </w:rPr>
              <w:t>Methods/Technology</w:t>
            </w:r>
          </w:p>
        </w:tc>
        <w:tc>
          <w:tcPr>
            <w:tcW w:w="4878" w:type="dxa"/>
            <w:tcBorders>
              <w:top w:val="single" w:sz="4" w:space="0" w:color="auto"/>
              <w:left w:val="single" w:sz="4" w:space="0" w:color="auto"/>
              <w:bottom w:val="single" w:sz="4" w:space="0" w:color="auto"/>
              <w:right w:val="single" w:sz="6" w:space="0" w:color="auto"/>
            </w:tcBorders>
          </w:tcPr>
          <w:p w14:paraId="39076240" w14:textId="77777777" w:rsidR="007B586E" w:rsidRPr="00B014A9" w:rsidRDefault="007B586E">
            <w:pPr>
              <w:spacing w:before="120"/>
              <w:rPr>
                <w:spacing w:val="-2"/>
              </w:rPr>
            </w:pPr>
          </w:p>
        </w:tc>
      </w:tr>
      <w:tr w:rsidR="007B586E" w:rsidRPr="00B014A9" w14:paraId="2DE2C194" w14:textId="77777777">
        <w:trPr>
          <w:cantSplit/>
          <w:trHeight w:val="699"/>
        </w:trPr>
        <w:tc>
          <w:tcPr>
            <w:tcW w:w="4212" w:type="dxa"/>
            <w:tcBorders>
              <w:top w:val="single" w:sz="4" w:space="0" w:color="auto"/>
              <w:left w:val="single" w:sz="6" w:space="0" w:color="auto"/>
              <w:bottom w:val="single" w:sz="4" w:space="0" w:color="auto"/>
            </w:tcBorders>
          </w:tcPr>
          <w:p w14:paraId="1D1AFA70" w14:textId="77777777" w:rsidR="007B586E" w:rsidRPr="00B014A9" w:rsidRDefault="007B586E" w:rsidP="003A4E58">
            <w:pPr>
              <w:pStyle w:val="List"/>
              <w:tabs>
                <w:tab w:val="left" w:pos="864"/>
                <w:tab w:val="num" w:pos="936"/>
              </w:tabs>
              <w:ind w:left="0"/>
              <w:rPr>
                <w:rFonts w:ascii="Times New Roman" w:hAnsi="Times New Roman"/>
                <w:spacing w:val="-2"/>
                <w:sz w:val="24"/>
                <w:szCs w:val="24"/>
              </w:rPr>
            </w:pPr>
            <w:r w:rsidRPr="00B014A9">
              <w:rPr>
                <w:rFonts w:ascii="Times New Roman" w:hAnsi="Times New Roman"/>
                <w:spacing w:val="-2"/>
                <w:sz w:val="24"/>
                <w:szCs w:val="24"/>
              </w:rPr>
              <w:t>Physical Production Rate</w:t>
            </w:r>
          </w:p>
          <w:p w14:paraId="2F065ECC" w14:textId="77777777" w:rsidR="007B586E" w:rsidRPr="00B014A9" w:rsidRDefault="007B586E"/>
        </w:tc>
        <w:tc>
          <w:tcPr>
            <w:tcW w:w="4878" w:type="dxa"/>
            <w:tcBorders>
              <w:top w:val="single" w:sz="4" w:space="0" w:color="auto"/>
              <w:left w:val="single" w:sz="4" w:space="0" w:color="auto"/>
              <w:bottom w:val="single" w:sz="4" w:space="0" w:color="auto"/>
              <w:right w:val="single" w:sz="6" w:space="0" w:color="auto"/>
            </w:tcBorders>
          </w:tcPr>
          <w:p w14:paraId="226F9639" w14:textId="77777777" w:rsidR="007B586E" w:rsidRPr="00B014A9" w:rsidRDefault="007B586E">
            <w:pPr>
              <w:spacing w:before="120"/>
              <w:rPr>
                <w:spacing w:val="-2"/>
              </w:rPr>
            </w:pPr>
          </w:p>
        </w:tc>
      </w:tr>
    </w:tbl>
    <w:p w14:paraId="6F291F6F" w14:textId="77777777" w:rsidR="007B586E" w:rsidRPr="00B014A9" w:rsidRDefault="007B586E"/>
    <w:p w14:paraId="17A7C8E8" w14:textId="77777777" w:rsidR="007B586E" w:rsidRPr="00B014A9" w:rsidRDefault="007B586E"/>
    <w:p w14:paraId="1AD32F32" w14:textId="77777777" w:rsidR="007B586E" w:rsidRPr="00B014A9" w:rsidRDefault="007B586E"/>
    <w:p w14:paraId="32C64C82" w14:textId="77777777" w:rsidR="007B586E" w:rsidRPr="00B014A9" w:rsidRDefault="007B586E">
      <w:pPr>
        <w:jc w:val="center"/>
        <w:rPr>
          <w:b/>
        </w:rPr>
      </w:pPr>
      <w:r w:rsidRPr="00B014A9">
        <w:br w:type="page"/>
      </w:r>
      <w:r w:rsidRPr="00B014A9">
        <w:rPr>
          <w:b/>
        </w:rPr>
        <w:lastRenderedPageBreak/>
        <w:t>Form EXP – 2.4.2(b)</w:t>
      </w:r>
    </w:p>
    <w:p w14:paraId="7C71EBAB" w14:textId="77777777" w:rsidR="007B586E" w:rsidRPr="00B014A9" w:rsidRDefault="007B586E">
      <w:pPr>
        <w:pStyle w:val="S4-Header2"/>
      </w:pPr>
      <w:bookmarkStart w:id="580" w:name="_Toc23302385"/>
      <w:bookmarkStart w:id="581" w:name="_Toc125871318"/>
      <w:bookmarkStart w:id="582" w:name="_Toc127160604"/>
      <w:bookmarkStart w:id="583" w:name="_Toc138144074"/>
      <w:bookmarkStart w:id="584" w:name="_Toc197160053"/>
      <w:r w:rsidRPr="00B014A9">
        <w:t>Specific Experience in Key Activities</w:t>
      </w:r>
      <w:bookmarkEnd w:id="580"/>
      <w:bookmarkEnd w:id="581"/>
      <w:bookmarkEnd w:id="582"/>
      <w:bookmarkEnd w:id="583"/>
      <w:bookmarkEnd w:id="584"/>
    </w:p>
    <w:p w14:paraId="396AF429" w14:textId="77777777" w:rsidR="007B586E" w:rsidRPr="00B014A9" w:rsidRDefault="007B586E">
      <w:pPr>
        <w:tabs>
          <w:tab w:val="right" w:pos="9000"/>
        </w:tabs>
      </w:pPr>
      <w:r w:rsidRPr="00B014A9">
        <w:t xml:space="preserve">Bidder’s Legal Name:  ___________________________     </w:t>
      </w:r>
      <w:r w:rsidRPr="00B014A9">
        <w:tab/>
        <w:t>Date:  _____________________</w:t>
      </w:r>
    </w:p>
    <w:p w14:paraId="5725983E" w14:textId="77777777" w:rsidR="007B586E" w:rsidRPr="00B014A9" w:rsidRDefault="0049153D">
      <w:pPr>
        <w:tabs>
          <w:tab w:val="right" w:pos="9000"/>
          <w:tab w:val="right" w:pos="9630"/>
        </w:tabs>
      </w:pPr>
      <w:r w:rsidRPr="00B014A9">
        <w:rPr>
          <w:spacing w:val="-2"/>
        </w:rPr>
        <w:t>JV</w:t>
      </w:r>
      <w:r w:rsidR="007B586E" w:rsidRPr="00B014A9">
        <w:rPr>
          <w:spacing w:val="-2"/>
        </w:rPr>
        <w:t xml:space="preserve"> Partner Legal Name: _________________________</w:t>
      </w:r>
      <w:r w:rsidR="007B586E" w:rsidRPr="00B014A9">
        <w:tab/>
        <w:t>Bidding No.:  __________________</w:t>
      </w:r>
    </w:p>
    <w:p w14:paraId="584E6A13" w14:textId="77777777" w:rsidR="007B586E" w:rsidRPr="00B014A9" w:rsidRDefault="007B586E">
      <w:pPr>
        <w:tabs>
          <w:tab w:val="right" w:pos="9000"/>
          <w:tab w:val="right" w:pos="9630"/>
        </w:tabs>
      </w:pPr>
      <w:r w:rsidRPr="00B014A9">
        <w:t>Subcontractor’s Legal Name: ______________</w:t>
      </w:r>
      <w:r w:rsidRPr="00B014A9">
        <w:tab/>
        <w:t>Page _______ of _______ pages</w:t>
      </w:r>
    </w:p>
    <w:p w14:paraId="534835CA" w14:textId="77777777" w:rsidR="007B586E" w:rsidRPr="00B014A9" w:rsidRDefault="007B586E">
      <w:pPr>
        <w:pStyle w:val="Outline"/>
        <w:suppressAutoHyphens/>
        <w:spacing w:before="120"/>
        <w:rPr>
          <w:spacing w:val="-2"/>
          <w:kern w:val="0"/>
        </w:rPr>
      </w:pPr>
    </w:p>
    <w:tbl>
      <w:tblPr>
        <w:tblW w:w="9090" w:type="dxa"/>
        <w:tblInd w:w="72" w:type="dxa"/>
        <w:tblLayout w:type="fixed"/>
        <w:tblCellMar>
          <w:left w:w="72" w:type="dxa"/>
          <w:right w:w="72" w:type="dxa"/>
        </w:tblCellMar>
        <w:tblLook w:val="0000" w:firstRow="0" w:lastRow="0" w:firstColumn="0" w:lastColumn="0" w:noHBand="0" w:noVBand="0"/>
      </w:tblPr>
      <w:tblGrid>
        <w:gridCol w:w="4212"/>
        <w:gridCol w:w="1548"/>
        <w:gridCol w:w="1710"/>
        <w:gridCol w:w="1620"/>
      </w:tblGrid>
      <w:tr w:rsidR="007B586E" w:rsidRPr="00B014A9" w14:paraId="6E911626" w14:textId="77777777" w:rsidTr="00A755AC">
        <w:trPr>
          <w:cantSplit/>
          <w:tblHeader/>
        </w:trPr>
        <w:tc>
          <w:tcPr>
            <w:tcW w:w="4212" w:type="dxa"/>
            <w:tcBorders>
              <w:top w:val="single" w:sz="6" w:space="0" w:color="auto"/>
              <w:left w:val="single" w:sz="6" w:space="0" w:color="auto"/>
              <w:bottom w:val="single" w:sz="6" w:space="0" w:color="auto"/>
              <w:right w:val="single" w:sz="6" w:space="0" w:color="auto"/>
            </w:tcBorders>
            <w:shd w:val="clear" w:color="auto" w:fill="D9D9D9"/>
          </w:tcPr>
          <w:p w14:paraId="14446CE3" w14:textId="77777777" w:rsidR="007B586E" w:rsidRPr="00B014A9" w:rsidRDefault="007B586E">
            <w:pPr>
              <w:suppressAutoHyphens/>
              <w:spacing w:before="60" w:after="60"/>
              <w:rPr>
                <w:spacing w:val="-2"/>
              </w:rPr>
            </w:pPr>
          </w:p>
        </w:tc>
        <w:tc>
          <w:tcPr>
            <w:tcW w:w="4878" w:type="dxa"/>
            <w:gridSpan w:val="3"/>
            <w:tcBorders>
              <w:top w:val="single" w:sz="6" w:space="0" w:color="auto"/>
              <w:left w:val="single" w:sz="6" w:space="0" w:color="auto"/>
              <w:bottom w:val="single" w:sz="6" w:space="0" w:color="auto"/>
              <w:right w:val="single" w:sz="6" w:space="0" w:color="auto"/>
            </w:tcBorders>
            <w:shd w:val="clear" w:color="auto" w:fill="D9D9D9"/>
          </w:tcPr>
          <w:p w14:paraId="20120686" w14:textId="77777777" w:rsidR="007B586E" w:rsidRPr="00B014A9" w:rsidRDefault="007B586E">
            <w:pPr>
              <w:suppressAutoHyphens/>
              <w:spacing w:before="60" w:after="60"/>
              <w:jc w:val="center"/>
              <w:rPr>
                <w:b/>
                <w:bCs/>
                <w:spacing w:val="-2"/>
              </w:rPr>
            </w:pPr>
            <w:r w:rsidRPr="00B014A9">
              <w:rPr>
                <w:b/>
                <w:bCs/>
                <w:spacing w:val="-2"/>
              </w:rPr>
              <w:t>Information</w:t>
            </w:r>
          </w:p>
        </w:tc>
      </w:tr>
      <w:tr w:rsidR="007B586E" w:rsidRPr="00B014A9" w14:paraId="0295F0D6" w14:textId="77777777">
        <w:trPr>
          <w:cantSplit/>
        </w:trPr>
        <w:tc>
          <w:tcPr>
            <w:tcW w:w="4212" w:type="dxa"/>
            <w:tcBorders>
              <w:top w:val="single" w:sz="6" w:space="0" w:color="auto"/>
              <w:left w:val="single" w:sz="6" w:space="0" w:color="auto"/>
              <w:bottom w:val="single" w:sz="6" w:space="0" w:color="auto"/>
              <w:right w:val="single" w:sz="6" w:space="0" w:color="auto"/>
            </w:tcBorders>
          </w:tcPr>
          <w:p w14:paraId="4F0B96FB" w14:textId="77777777" w:rsidR="007B586E" w:rsidRPr="00B014A9" w:rsidRDefault="007B586E">
            <w:pPr>
              <w:pStyle w:val="BodyText"/>
              <w:spacing w:before="60" w:after="60"/>
              <w:rPr>
                <w:rFonts w:ascii="Times New Roman" w:hAnsi="Times New Roman" w:cs="Times New Roman"/>
                <w:sz w:val="24"/>
              </w:rPr>
            </w:pPr>
            <w:r w:rsidRPr="00B014A9">
              <w:rPr>
                <w:rFonts w:ascii="Times New Roman" w:hAnsi="Times New Roman" w:cs="Times New Roman"/>
                <w:sz w:val="24"/>
              </w:rPr>
              <w:t>Contract Identification</w:t>
            </w:r>
          </w:p>
        </w:tc>
        <w:tc>
          <w:tcPr>
            <w:tcW w:w="4878" w:type="dxa"/>
            <w:gridSpan w:val="3"/>
            <w:tcBorders>
              <w:top w:val="single" w:sz="6" w:space="0" w:color="auto"/>
              <w:left w:val="single" w:sz="6" w:space="0" w:color="auto"/>
              <w:bottom w:val="single" w:sz="6" w:space="0" w:color="auto"/>
              <w:right w:val="single" w:sz="6" w:space="0" w:color="auto"/>
            </w:tcBorders>
          </w:tcPr>
          <w:p w14:paraId="0AABF9AC" w14:textId="77777777" w:rsidR="007B586E" w:rsidRPr="00B014A9" w:rsidRDefault="007B586E">
            <w:pPr>
              <w:pStyle w:val="BodyText"/>
              <w:spacing w:before="60" w:after="60"/>
              <w:rPr>
                <w:rFonts w:ascii="Times New Roman" w:hAnsi="Times New Roman" w:cs="Times New Roman"/>
                <w:sz w:val="24"/>
              </w:rPr>
            </w:pPr>
          </w:p>
        </w:tc>
      </w:tr>
      <w:tr w:rsidR="007B586E" w:rsidRPr="00B014A9" w14:paraId="22C8E00F" w14:textId="77777777">
        <w:trPr>
          <w:cantSplit/>
        </w:trPr>
        <w:tc>
          <w:tcPr>
            <w:tcW w:w="4212" w:type="dxa"/>
            <w:tcBorders>
              <w:top w:val="single" w:sz="6" w:space="0" w:color="auto"/>
              <w:left w:val="single" w:sz="6" w:space="0" w:color="auto"/>
              <w:bottom w:val="single" w:sz="6" w:space="0" w:color="auto"/>
              <w:right w:val="single" w:sz="6" w:space="0" w:color="auto"/>
            </w:tcBorders>
          </w:tcPr>
          <w:p w14:paraId="4D4501CE" w14:textId="77777777" w:rsidR="007B586E" w:rsidRPr="00B014A9" w:rsidRDefault="007B586E">
            <w:pPr>
              <w:pStyle w:val="BodyText"/>
              <w:spacing w:before="60" w:after="60"/>
              <w:rPr>
                <w:rFonts w:ascii="Times New Roman" w:hAnsi="Times New Roman" w:cs="Times New Roman"/>
                <w:sz w:val="24"/>
              </w:rPr>
            </w:pPr>
            <w:r w:rsidRPr="00B014A9">
              <w:rPr>
                <w:rFonts w:ascii="Times New Roman" w:hAnsi="Times New Roman" w:cs="Times New Roman"/>
                <w:sz w:val="24"/>
              </w:rPr>
              <w:t xml:space="preserve">Award date </w:t>
            </w:r>
          </w:p>
          <w:p w14:paraId="6B63214A" w14:textId="77777777" w:rsidR="007B586E" w:rsidRPr="00B014A9" w:rsidRDefault="007B586E">
            <w:pPr>
              <w:pStyle w:val="BodyText"/>
              <w:spacing w:before="60" w:after="60"/>
              <w:rPr>
                <w:rFonts w:ascii="Times New Roman" w:hAnsi="Times New Roman" w:cs="Times New Roman"/>
                <w:sz w:val="24"/>
              </w:rPr>
            </w:pPr>
            <w:r w:rsidRPr="00B014A9">
              <w:rPr>
                <w:rFonts w:ascii="Times New Roman" w:hAnsi="Times New Roman" w:cs="Times New Roman"/>
                <w:sz w:val="24"/>
              </w:rPr>
              <w:t>Completion date</w:t>
            </w:r>
          </w:p>
        </w:tc>
        <w:tc>
          <w:tcPr>
            <w:tcW w:w="4878" w:type="dxa"/>
            <w:gridSpan w:val="3"/>
            <w:tcBorders>
              <w:top w:val="single" w:sz="6" w:space="0" w:color="auto"/>
              <w:left w:val="nil"/>
              <w:bottom w:val="single" w:sz="6" w:space="0" w:color="auto"/>
              <w:right w:val="single" w:sz="6" w:space="0" w:color="auto"/>
            </w:tcBorders>
          </w:tcPr>
          <w:p w14:paraId="5501027A" w14:textId="77777777" w:rsidR="007B586E" w:rsidRPr="00B014A9" w:rsidRDefault="007B586E">
            <w:pPr>
              <w:pStyle w:val="BodyText"/>
              <w:spacing w:before="60" w:after="60"/>
              <w:rPr>
                <w:rFonts w:ascii="Times New Roman" w:hAnsi="Times New Roman" w:cs="Times New Roman"/>
                <w:sz w:val="24"/>
              </w:rPr>
            </w:pPr>
          </w:p>
        </w:tc>
      </w:tr>
      <w:tr w:rsidR="007B586E" w:rsidRPr="00B014A9" w14:paraId="51D8C027" w14:textId="77777777">
        <w:trPr>
          <w:cantSplit/>
        </w:trPr>
        <w:tc>
          <w:tcPr>
            <w:tcW w:w="4212" w:type="dxa"/>
            <w:tcBorders>
              <w:top w:val="single" w:sz="6" w:space="0" w:color="auto"/>
              <w:left w:val="single" w:sz="6" w:space="0" w:color="auto"/>
              <w:bottom w:val="single" w:sz="6" w:space="0" w:color="auto"/>
              <w:right w:val="single" w:sz="6" w:space="0" w:color="auto"/>
            </w:tcBorders>
          </w:tcPr>
          <w:p w14:paraId="0F485BD8" w14:textId="77777777" w:rsidR="007B586E" w:rsidRPr="00B014A9" w:rsidRDefault="007B586E">
            <w:pPr>
              <w:suppressAutoHyphens/>
              <w:spacing w:before="60" w:after="60"/>
              <w:rPr>
                <w:spacing w:val="-2"/>
              </w:rPr>
            </w:pPr>
            <w:r w:rsidRPr="00B014A9">
              <w:rPr>
                <w:spacing w:val="-2"/>
              </w:rPr>
              <w:t>Role in Contract</w:t>
            </w:r>
          </w:p>
        </w:tc>
        <w:tc>
          <w:tcPr>
            <w:tcW w:w="1548" w:type="dxa"/>
            <w:tcBorders>
              <w:top w:val="single" w:sz="6" w:space="0" w:color="auto"/>
              <w:left w:val="nil"/>
              <w:bottom w:val="single" w:sz="6" w:space="0" w:color="auto"/>
              <w:right w:val="single" w:sz="6" w:space="0" w:color="auto"/>
            </w:tcBorders>
          </w:tcPr>
          <w:p w14:paraId="65F83061" w14:textId="77777777" w:rsidR="007B586E" w:rsidRPr="00B014A9" w:rsidRDefault="007B586E">
            <w:pPr>
              <w:spacing w:before="60" w:after="60"/>
              <w:jc w:val="center"/>
            </w:pPr>
            <w:r w:rsidRPr="00B014A9">
              <w:sym w:font="Symbol" w:char="F07F"/>
            </w:r>
            <w:r w:rsidRPr="00B014A9">
              <w:t xml:space="preserve"> </w:t>
            </w:r>
            <w:r w:rsidRPr="00B014A9">
              <w:br/>
              <w:t xml:space="preserve">Contractor </w:t>
            </w:r>
          </w:p>
        </w:tc>
        <w:tc>
          <w:tcPr>
            <w:tcW w:w="1710" w:type="dxa"/>
            <w:tcBorders>
              <w:top w:val="single" w:sz="6" w:space="0" w:color="auto"/>
              <w:left w:val="nil"/>
              <w:bottom w:val="single" w:sz="6" w:space="0" w:color="auto"/>
              <w:right w:val="single" w:sz="6" w:space="0" w:color="auto"/>
            </w:tcBorders>
          </w:tcPr>
          <w:p w14:paraId="7D64DAF1" w14:textId="77777777" w:rsidR="007B586E" w:rsidRPr="00B014A9" w:rsidRDefault="007B586E">
            <w:pPr>
              <w:spacing w:before="60" w:after="60"/>
              <w:jc w:val="center"/>
              <w:rPr>
                <w:spacing w:val="-2"/>
              </w:rPr>
            </w:pPr>
            <w:r w:rsidRPr="00B014A9">
              <w:sym w:font="Symbol" w:char="F07F"/>
            </w:r>
            <w:r w:rsidRPr="00B014A9">
              <w:t xml:space="preserve"> </w:t>
            </w:r>
            <w:r w:rsidRPr="00B014A9">
              <w:br/>
              <w:t>Management Contractor</w:t>
            </w:r>
          </w:p>
        </w:tc>
        <w:tc>
          <w:tcPr>
            <w:tcW w:w="1620" w:type="dxa"/>
            <w:tcBorders>
              <w:top w:val="single" w:sz="6" w:space="0" w:color="auto"/>
              <w:left w:val="single" w:sz="6" w:space="0" w:color="auto"/>
              <w:bottom w:val="single" w:sz="6" w:space="0" w:color="auto"/>
              <w:right w:val="single" w:sz="6" w:space="0" w:color="auto"/>
            </w:tcBorders>
          </w:tcPr>
          <w:p w14:paraId="21304A5C" w14:textId="77777777" w:rsidR="007B586E" w:rsidRPr="00B014A9" w:rsidRDefault="007B586E">
            <w:pPr>
              <w:spacing w:before="60" w:after="60"/>
              <w:jc w:val="center"/>
            </w:pPr>
            <w:r w:rsidRPr="00B014A9">
              <w:sym w:font="Symbol" w:char="F07F"/>
            </w:r>
            <w:r w:rsidRPr="00B014A9">
              <w:t xml:space="preserve"> Subcontractor</w:t>
            </w:r>
          </w:p>
          <w:p w14:paraId="54A17A2C" w14:textId="77777777" w:rsidR="007B586E" w:rsidRPr="00B014A9" w:rsidRDefault="007B586E">
            <w:pPr>
              <w:spacing w:before="60" w:after="60"/>
              <w:jc w:val="center"/>
              <w:rPr>
                <w:spacing w:val="-2"/>
              </w:rPr>
            </w:pPr>
          </w:p>
        </w:tc>
      </w:tr>
      <w:tr w:rsidR="007B586E" w:rsidRPr="00B014A9" w14:paraId="102CF0E3" w14:textId="77777777">
        <w:trPr>
          <w:cantSplit/>
        </w:trPr>
        <w:tc>
          <w:tcPr>
            <w:tcW w:w="4212" w:type="dxa"/>
            <w:tcBorders>
              <w:top w:val="single" w:sz="6" w:space="0" w:color="auto"/>
              <w:left w:val="single" w:sz="6" w:space="0" w:color="auto"/>
              <w:bottom w:val="single" w:sz="6" w:space="0" w:color="auto"/>
              <w:right w:val="single" w:sz="6" w:space="0" w:color="auto"/>
            </w:tcBorders>
          </w:tcPr>
          <w:p w14:paraId="03506DAA" w14:textId="77777777" w:rsidR="007B586E" w:rsidRPr="00B014A9" w:rsidRDefault="007B586E">
            <w:pPr>
              <w:pStyle w:val="BodyText"/>
              <w:spacing w:before="60" w:after="60"/>
              <w:rPr>
                <w:rFonts w:ascii="Times New Roman" w:hAnsi="Times New Roman" w:cs="Times New Roman"/>
                <w:sz w:val="24"/>
              </w:rPr>
            </w:pPr>
            <w:r w:rsidRPr="00B014A9">
              <w:rPr>
                <w:rFonts w:ascii="Times New Roman" w:hAnsi="Times New Roman" w:cs="Times New Roman"/>
                <w:sz w:val="24"/>
              </w:rPr>
              <w:t>Total contract amount</w:t>
            </w:r>
          </w:p>
        </w:tc>
        <w:tc>
          <w:tcPr>
            <w:tcW w:w="3258" w:type="dxa"/>
            <w:gridSpan w:val="2"/>
            <w:tcBorders>
              <w:top w:val="single" w:sz="6" w:space="0" w:color="auto"/>
              <w:left w:val="nil"/>
              <w:bottom w:val="single" w:sz="6" w:space="0" w:color="auto"/>
              <w:right w:val="single" w:sz="6" w:space="0" w:color="auto"/>
            </w:tcBorders>
          </w:tcPr>
          <w:p w14:paraId="3F8BCFE6" w14:textId="77777777" w:rsidR="007B586E" w:rsidRPr="00B014A9" w:rsidRDefault="007B586E" w:rsidP="002F2FF0">
            <w:pPr>
              <w:pStyle w:val="BodyText"/>
              <w:spacing w:before="60" w:after="60"/>
              <w:rPr>
                <w:rFonts w:ascii="Times New Roman" w:hAnsi="Times New Roman" w:cs="Times New Roman"/>
                <w:sz w:val="24"/>
              </w:rPr>
            </w:pPr>
          </w:p>
        </w:tc>
        <w:tc>
          <w:tcPr>
            <w:tcW w:w="1620" w:type="dxa"/>
            <w:tcBorders>
              <w:top w:val="single" w:sz="6" w:space="0" w:color="auto"/>
              <w:left w:val="single" w:sz="6" w:space="0" w:color="auto"/>
              <w:bottom w:val="single" w:sz="6" w:space="0" w:color="auto"/>
              <w:right w:val="single" w:sz="6" w:space="0" w:color="auto"/>
            </w:tcBorders>
          </w:tcPr>
          <w:p w14:paraId="71B38CC9" w14:textId="77777777" w:rsidR="007B586E" w:rsidRPr="00B014A9" w:rsidRDefault="007B586E">
            <w:pPr>
              <w:pStyle w:val="BodyText"/>
              <w:spacing w:before="60" w:after="60"/>
              <w:rPr>
                <w:rFonts w:ascii="Times New Roman" w:hAnsi="Times New Roman" w:cs="Times New Roman"/>
                <w:sz w:val="24"/>
              </w:rPr>
            </w:pPr>
            <w:r w:rsidRPr="00B014A9">
              <w:rPr>
                <w:rFonts w:ascii="Times New Roman" w:hAnsi="Times New Roman" w:cs="Times New Roman"/>
                <w:sz w:val="24"/>
              </w:rPr>
              <w:t>US$________</w:t>
            </w:r>
          </w:p>
        </w:tc>
      </w:tr>
      <w:tr w:rsidR="007B586E" w:rsidRPr="00B014A9" w14:paraId="7519A817" w14:textId="77777777">
        <w:trPr>
          <w:cantSplit/>
        </w:trPr>
        <w:tc>
          <w:tcPr>
            <w:tcW w:w="4212" w:type="dxa"/>
            <w:tcBorders>
              <w:top w:val="single" w:sz="6" w:space="0" w:color="auto"/>
              <w:left w:val="single" w:sz="6" w:space="0" w:color="auto"/>
              <w:bottom w:val="single" w:sz="6" w:space="0" w:color="auto"/>
              <w:right w:val="single" w:sz="6" w:space="0" w:color="auto"/>
            </w:tcBorders>
          </w:tcPr>
          <w:p w14:paraId="2721DD4D" w14:textId="77777777" w:rsidR="007B586E" w:rsidRPr="00B014A9" w:rsidRDefault="007B586E">
            <w:pPr>
              <w:pStyle w:val="BodyText"/>
              <w:spacing w:before="60" w:after="60"/>
              <w:rPr>
                <w:rFonts w:ascii="Times New Roman" w:hAnsi="Times New Roman" w:cs="Times New Roman"/>
                <w:sz w:val="24"/>
              </w:rPr>
            </w:pPr>
            <w:r w:rsidRPr="00B014A9">
              <w:rPr>
                <w:rFonts w:ascii="Times New Roman" w:hAnsi="Times New Roman" w:cs="Times New Roman"/>
                <w:sz w:val="24"/>
              </w:rPr>
              <w:t xml:space="preserve">If partner in a </w:t>
            </w:r>
            <w:r w:rsidR="0049153D" w:rsidRPr="00B014A9">
              <w:rPr>
                <w:rFonts w:ascii="Times New Roman" w:hAnsi="Times New Roman" w:cs="Times New Roman"/>
                <w:sz w:val="24"/>
              </w:rPr>
              <w:t>JV</w:t>
            </w:r>
            <w:r w:rsidRPr="00B014A9">
              <w:rPr>
                <w:rFonts w:ascii="Times New Roman" w:hAnsi="Times New Roman" w:cs="Times New Roman"/>
                <w:sz w:val="24"/>
              </w:rPr>
              <w:t xml:space="preserve"> or subcontractor, specify participation of total contract amount</w:t>
            </w:r>
          </w:p>
        </w:tc>
        <w:tc>
          <w:tcPr>
            <w:tcW w:w="1548" w:type="dxa"/>
            <w:tcBorders>
              <w:top w:val="single" w:sz="6" w:space="0" w:color="auto"/>
              <w:left w:val="nil"/>
              <w:bottom w:val="single" w:sz="6" w:space="0" w:color="auto"/>
              <w:right w:val="single" w:sz="6" w:space="0" w:color="auto"/>
            </w:tcBorders>
          </w:tcPr>
          <w:p w14:paraId="5933AC96" w14:textId="77777777" w:rsidR="007B586E" w:rsidRPr="00B014A9" w:rsidRDefault="007B586E">
            <w:pPr>
              <w:pStyle w:val="BodyText"/>
              <w:spacing w:before="60" w:after="60"/>
              <w:rPr>
                <w:rFonts w:ascii="Times New Roman" w:hAnsi="Times New Roman" w:cs="Times New Roman"/>
                <w:sz w:val="24"/>
              </w:rPr>
            </w:pPr>
          </w:p>
          <w:p w14:paraId="2E70D9A0" w14:textId="77777777" w:rsidR="007B586E" w:rsidRPr="00B014A9" w:rsidRDefault="007B586E">
            <w:pPr>
              <w:pStyle w:val="BodyText"/>
              <w:spacing w:before="60" w:after="60"/>
              <w:rPr>
                <w:rFonts w:ascii="Times New Roman" w:hAnsi="Times New Roman" w:cs="Times New Roman"/>
                <w:sz w:val="24"/>
              </w:rPr>
            </w:pPr>
            <w:r w:rsidRPr="00B014A9">
              <w:rPr>
                <w:rFonts w:ascii="Times New Roman" w:hAnsi="Times New Roman" w:cs="Times New Roman"/>
                <w:sz w:val="24"/>
              </w:rPr>
              <w:t>__________%</w:t>
            </w:r>
          </w:p>
        </w:tc>
        <w:tc>
          <w:tcPr>
            <w:tcW w:w="1710" w:type="dxa"/>
            <w:tcBorders>
              <w:top w:val="single" w:sz="6" w:space="0" w:color="auto"/>
              <w:left w:val="single" w:sz="6" w:space="0" w:color="auto"/>
              <w:bottom w:val="single" w:sz="6" w:space="0" w:color="auto"/>
              <w:right w:val="single" w:sz="6" w:space="0" w:color="auto"/>
            </w:tcBorders>
          </w:tcPr>
          <w:p w14:paraId="3A598E84" w14:textId="77777777" w:rsidR="007B586E" w:rsidRPr="00B014A9" w:rsidRDefault="007B586E">
            <w:pPr>
              <w:pStyle w:val="BodyText"/>
              <w:spacing w:before="60" w:after="60"/>
              <w:rPr>
                <w:rFonts w:ascii="Times New Roman" w:hAnsi="Times New Roman" w:cs="Times New Roman"/>
                <w:sz w:val="24"/>
              </w:rPr>
            </w:pPr>
          </w:p>
          <w:p w14:paraId="18BD2B0F" w14:textId="77777777" w:rsidR="007B586E" w:rsidRPr="00B014A9" w:rsidRDefault="007B586E">
            <w:pPr>
              <w:pStyle w:val="BodyText"/>
              <w:spacing w:before="60" w:after="60"/>
              <w:rPr>
                <w:rFonts w:ascii="Times New Roman" w:hAnsi="Times New Roman" w:cs="Times New Roman"/>
                <w:sz w:val="24"/>
              </w:rPr>
            </w:pPr>
            <w:r w:rsidRPr="00B014A9">
              <w:rPr>
                <w:rFonts w:ascii="Times New Roman" w:hAnsi="Times New Roman" w:cs="Times New Roman"/>
                <w:sz w:val="24"/>
              </w:rPr>
              <w:t>_____________</w:t>
            </w:r>
          </w:p>
        </w:tc>
        <w:tc>
          <w:tcPr>
            <w:tcW w:w="1620" w:type="dxa"/>
            <w:tcBorders>
              <w:top w:val="single" w:sz="6" w:space="0" w:color="auto"/>
              <w:left w:val="single" w:sz="6" w:space="0" w:color="auto"/>
              <w:bottom w:val="single" w:sz="6" w:space="0" w:color="auto"/>
              <w:right w:val="single" w:sz="6" w:space="0" w:color="auto"/>
            </w:tcBorders>
          </w:tcPr>
          <w:p w14:paraId="2C298E68" w14:textId="77777777" w:rsidR="007B586E" w:rsidRPr="00B014A9" w:rsidRDefault="007B586E">
            <w:pPr>
              <w:pStyle w:val="BodyText"/>
              <w:spacing w:before="60" w:after="60"/>
              <w:rPr>
                <w:rFonts w:ascii="Times New Roman" w:hAnsi="Times New Roman" w:cs="Times New Roman"/>
                <w:sz w:val="24"/>
              </w:rPr>
            </w:pPr>
          </w:p>
          <w:p w14:paraId="5148E8D9" w14:textId="77777777" w:rsidR="007B586E" w:rsidRPr="00B014A9" w:rsidRDefault="007B586E">
            <w:pPr>
              <w:pStyle w:val="BodyText"/>
              <w:spacing w:before="60" w:after="60"/>
              <w:rPr>
                <w:rFonts w:ascii="Times New Roman" w:hAnsi="Times New Roman" w:cs="Times New Roman"/>
                <w:sz w:val="24"/>
              </w:rPr>
            </w:pPr>
            <w:r w:rsidRPr="00B014A9">
              <w:rPr>
                <w:rFonts w:ascii="Times New Roman" w:hAnsi="Times New Roman" w:cs="Times New Roman"/>
                <w:sz w:val="24"/>
              </w:rPr>
              <w:t>US$________</w:t>
            </w:r>
          </w:p>
        </w:tc>
      </w:tr>
      <w:tr w:rsidR="007B586E" w:rsidRPr="00B014A9" w14:paraId="5854B0C2" w14:textId="77777777">
        <w:trPr>
          <w:cantSplit/>
        </w:trPr>
        <w:tc>
          <w:tcPr>
            <w:tcW w:w="4212" w:type="dxa"/>
            <w:tcBorders>
              <w:top w:val="single" w:sz="6" w:space="0" w:color="auto"/>
              <w:left w:val="single" w:sz="6" w:space="0" w:color="auto"/>
              <w:bottom w:val="single" w:sz="6" w:space="0" w:color="auto"/>
              <w:right w:val="single" w:sz="6" w:space="0" w:color="auto"/>
            </w:tcBorders>
          </w:tcPr>
          <w:p w14:paraId="745283B2" w14:textId="77777777" w:rsidR="007B586E" w:rsidRPr="00B014A9" w:rsidRDefault="00283744">
            <w:pPr>
              <w:pStyle w:val="BodyText"/>
              <w:spacing w:before="60" w:after="60"/>
              <w:rPr>
                <w:rFonts w:ascii="Times New Roman" w:hAnsi="Times New Roman" w:cs="Times New Roman"/>
                <w:sz w:val="24"/>
              </w:rPr>
            </w:pPr>
            <w:r w:rsidRPr="00B014A9">
              <w:rPr>
                <w:rFonts w:ascii="Times New Roman" w:hAnsi="Times New Roman" w:cs="Times New Roman"/>
                <w:sz w:val="24"/>
              </w:rPr>
              <w:t>Employer</w:t>
            </w:r>
            <w:r w:rsidR="007B586E" w:rsidRPr="00B014A9">
              <w:rPr>
                <w:rFonts w:ascii="Times New Roman" w:hAnsi="Times New Roman" w:cs="Times New Roman"/>
                <w:sz w:val="24"/>
              </w:rPr>
              <w:t>’s Name:</w:t>
            </w:r>
          </w:p>
        </w:tc>
        <w:tc>
          <w:tcPr>
            <w:tcW w:w="4878" w:type="dxa"/>
            <w:gridSpan w:val="3"/>
            <w:tcBorders>
              <w:top w:val="single" w:sz="6" w:space="0" w:color="auto"/>
              <w:left w:val="nil"/>
              <w:bottom w:val="single" w:sz="6" w:space="0" w:color="auto"/>
              <w:right w:val="single" w:sz="6" w:space="0" w:color="auto"/>
            </w:tcBorders>
          </w:tcPr>
          <w:p w14:paraId="1C9341EC" w14:textId="77777777" w:rsidR="007B586E" w:rsidRPr="00B014A9" w:rsidRDefault="007B586E">
            <w:pPr>
              <w:pStyle w:val="BodyText"/>
              <w:spacing w:before="60" w:after="60"/>
              <w:rPr>
                <w:rFonts w:ascii="Times New Roman" w:hAnsi="Times New Roman" w:cs="Times New Roman"/>
                <w:sz w:val="24"/>
              </w:rPr>
            </w:pPr>
          </w:p>
        </w:tc>
      </w:tr>
      <w:tr w:rsidR="007B586E" w:rsidRPr="00B014A9" w14:paraId="7C7370C4" w14:textId="77777777">
        <w:trPr>
          <w:cantSplit/>
        </w:trPr>
        <w:tc>
          <w:tcPr>
            <w:tcW w:w="4212" w:type="dxa"/>
            <w:tcBorders>
              <w:top w:val="single" w:sz="6" w:space="0" w:color="auto"/>
              <w:left w:val="single" w:sz="6" w:space="0" w:color="auto"/>
              <w:bottom w:val="single" w:sz="6" w:space="0" w:color="auto"/>
              <w:right w:val="single" w:sz="6" w:space="0" w:color="auto"/>
            </w:tcBorders>
          </w:tcPr>
          <w:p w14:paraId="440DDAE4" w14:textId="77777777" w:rsidR="007B586E" w:rsidRPr="00B014A9" w:rsidRDefault="007B586E">
            <w:pPr>
              <w:pStyle w:val="BodyText"/>
              <w:spacing w:before="60" w:after="60"/>
              <w:rPr>
                <w:rFonts w:ascii="Times New Roman" w:hAnsi="Times New Roman" w:cs="Times New Roman"/>
                <w:sz w:val="24"/>
              </w:rPr>
            </w:pPr>
            <w:r w:rsidRPr="00B014A9">
              <w:rPr>
                <w:rFonts w:ascii="Times New Roman" w:hAnsi="Times New Roman" w:cs="Times New Roman"/>
                <w:sz w:val="24"/>
              </w:rPr>
              <w:t>Address:</w:t>
            </w:r>
          </w:p>
          <w:p w14:paraId="6293438E" w14:textId="77777777" w:rsidR="007B586E" w:rsidRPr="00B014A9" w:rsidRDefault="007B586E">
            <w:pPr>
              <w:pStyle w:val="BodyText"/>
              <w:spacing w:before="60" w:after="60"/>
              <w:rPr>
                <w:rFonts w:ascii="Times New Roman" w:hAnsi="Times New Roman" w:cs="Times New Roman"/>
                <w:sz w:val="24"/>
              </w:rPr>
            </w:pPr>
          </w:p>
          <w:p w14:paraId="4693798C" w14:textId="77777777" w:rsidR="007B586E" w:rsidRPr="00B014A9" w:rsidRDefault="007B586E">
            <w:pPr>
              <w:pStyle w:val="BodyText"/>
              <w:spacing w:before="60" w:after="60"/>
              <w:rPr>
                <w:rFonts w:ascii="Times New Roman" w:hAnsi="Times New Roman" w:cs="Times New Roman"/>
                <w:sz w:val="24"/>
              </w:rPr>
            </w:pPr>
            <w:r w:rsidRPr="00B014A9">
              <w:rPr>
                <w:rFonts w:ascii="Times New Roman" w:hAnsi="Times New Roman" w:cs="Times New Roman"/>
                <w:sz w:val="24"/>
              </w:rPr>
              <w:t>Telephone/fax number:</w:t>
            </w:r>
          </w:p>
          <w:p w14:paraId="22AADD55" w14:textId="77777777" w:rsidR="007B586E" w:rsidRPr="00B014A9" w:rsidRDefault="007B586E">
            <w:pPr>
              <w:pStyle w:val="BodyText"/>
              <w:spacing w:before="60" w:after="60"/>
              <w:rPr>
                <w:rFonts w:ascii="Times New Roman" w:hAnsi="Times New Roman" w:cs="Times New Roman"/>
                <w:sz w:val="24"/>
              </w:rPr>
            </w:pPr>
            <w:r w:rsidRPr="00B014A9">
              <w:rPr>
                <w:rFonts w:ascii="Times New Roman" w:hAnsi="Times New Roman" w:cs="Times New Roman"/>
                <w:sz w:val="24"/>
              </w:rPr>
              <w:t>E-mail:</w:t>
            </w:r>
          </w:p>
        </w:tc>
        <w:tc>
          <w:tcPr>
            <w:tcW w:w="4878" w:type="dxa"/>
            <w:gridSpan w:val="3"/>
            <w:tcBorders>
              <w:top w:val="single" w:sz="6" w:space="0" w:color="auto"/>
              <w:left w:val="nil"/>
              <w:bottom w:val="single" w:sz="6" w:space="0" w:color="auto"/>
              <w:right w:val="single" w:sz="6" w:space="0" w:color="auto"/>
            </w:tcBorders>
          </w:tcPr>
          <w:p w14:paraId="0FF9C7D2" w14:textId="77777777" w:rsidR="007B586E" w:rsidRPr="00B014A9" w:rsidRDefault="007B586E">
            <w:pPr>
              <w:pStyle w:val="BodyText"/>
              <w:spacing w:before="60" w:after="60"/>
              <w:rPr>
                <w:rFonts w:ascii="Times New Roman" w:hAnsi="Times New Roman" w:cs="Times New Roman"/>
                <w:sz w:val="24"/>
              </w:rPr>
            </w:pPr>
          </w:p>
        </w:tc>
      </w:tr>
    </w:tbl>
    <w:p w14:paraId="73BA1938" w14:textId="77777777" w:rsidR="007B586E" w:rsidRPr="00B014A9" w:rsidRDefault="007B586E">
      <w:pPr>
        <w:pStyle w:val="Subtitle2"/>
      </w:pPr>
    </w:p>
    <w:p w14:paraId="456669A9" w14:textId="77777777" w:rsidR="007B586E" w:rsidRPr="00B014A9" w:rsidRDefault="007B586E">
      <w:pPr>
        <w:pStyle w:val="Subtitle2"/>
      </w:pPr>
    </w:p>
    <w:p w14:paraId="04F05D07" w14:textId="77777777" w:rsidR="007B586E" w:rsidRPr="00B014A9" w:rsidRDefault="007B586E">
      <w:pPr>
        <w:jc w:val="center"/>
        <w:rPr>
          <w:b/>
        </w:rPr>
      </w:pPr>
      <w:r w:rsidRPr="00B014A9">
        <w:br w:type="page"/>
      </w:r>
      <w:r w:rsidRPr="00B014A9">
        <w:rPr>
          <w:b/>
        </w:rPr>
        <w:lastRenderedPageBreak/>
        <w:t>Form EXP – 2.4.2 (b</w:t>
      </w:r>
      <w:proofErr w:type="gramStart"/>
      <w:r w:rsidRPr="00B014A9">
        <w:rPr>
          <w:b/>
        </w:rPr>
        <w:t>)(</w:t>
      </w:r>
      <w:proofErr w:type="gramEnd"/>
      <w:r w:rsidRPr="00B014A9">
        <w:rPr>
          <w:b/>
        </w:rPr>
        <w:t>cont.)</w:t>
      </w:r>
    </w:p>
    <w:p w14:paraId="142D86D9" w14:textId="77777777" w:rsidR="007B586E" w:rsidRPr="00B014A9" w:rsidRDefault="007B586E">
      <w:pPr>
        <w:pStyle w:val="BodyText"/>
        <w:spacing w:before="120" w:after="240"/>
        <w:jc w:val="center"/>
        <w:rPr>
          <w:rFonts w:ascii="Times New Roman" w:hAnsi="Times New Roman" w:cs="Times New Roman"/>
          <w:b/>
          <w:bCs/>
          <w:sz w:val="28"/>
          <w:szCs w:val="28"/>
        </w:rPr>
      </w:pPr>
      <w:r w:rsidRPr="00B014A9">
        <w:rPr>
          <w:rFonts w:ascii="Times New Roman" w:hAnsi="Times New Roman" w:cs="Times New Roman"/>
          <w:b/>
          <w:bCs/>
          <w:sz w:val="28"/>
          <w:szCs w:val="28"/>
        </w:rPr>
        <w:t>Specific Experience in Key Activities (cont.)</w:t>
      </w:r>
    </w:p>
    <w:p w14:paraId="319AFA3D" w14:textId="77777777" w:rsidR="007B586E" w:rsidRPr="00B014A9" w:rsidRDefault="007B586E">
      <w:pPr>
        <w:tabs>
          <w:tab w:val="right" w:pos="9630"/>
        </w:tabs>
        <w:ind w:right="162"/>
      </w:pPr>
    </w:p>
    <w:p w14:paraId="217ED3F9" w14:textId="77777777" w:rsidR="007B586E" w:rsidRPr="00B014A9" w:rsidRDefault="007B586E">
      <w:pPr>
        <w:tabs>
          <w:tab w:val="right" w:pos="9000"/>
        </w:tabs>
      </w:pPr>
      <w:r w:rsidRPr="00B014A9">
        <w:t xml:space="preserve">Bidder’s Legal Name:  ___________________________     </w:t>
      </w:r>
      <w:r w:rsidRPr="00B014A9">
        <w:tab/>
        <w:t>Page _______ of _______ pages</w:t>
      </w:r>
    </w:p>
    <w:p w14:paraId="1996BAD2" w14:textId="77777777" w:rsidR="007B586E" w:rsidRPr="00B014A9" w:rsidRDefault="0049153D">
      <w:pPr>
        <w:tabs>
          <w:tab w:val="right" w:pos="9630"/>
        </w:tabs>
        <w:ind w:right="162"/>
      </w:pPr>
      <w:r w:rsidRPr="00B014A9">
        <w:rPr>
          <w:spacing w:val="-2"/>
        </w:rPr>
        <w:t>JV</w:t>
      </w:r>
      <w:r w:rsidR="007B586E" w:rsidRPr="00B014A9">
        <w:rPr>
          <w:spacing w:val="-2"/>
        </w:rPr>
        <w:t xml:space="preserve"> Partner Legal Name:  ___________________________</w:t>
      </w:r>
    </w:p>
    <w:p w14:paraId="4689C914" w14:textId="77777777" w:rsidR="007B586E" w:rsidRPr="00B014A9" w:rsidRDefault="007B586E">
      <w:pPr>
        <w:tabs>
          <w:tab w:val="right" w:pos="9630"/>
        </w:tabs>
        <w:ind w:right="162"/>
      </w:pPr>
      <w:r w:rsidRPr="00B014A9">
        <w:rPr>
          <w:spacing w:val="-2"/>
        </w:rPr>
        <w:t>Subcontractor’s Legal Name: __________________________</w:t>
      </w:r>
    </w:p>
    <w:p w14:paraId="2EF3E659" w14:textId="77777777" w:rsidR="007B586E" w:rsidRPr="00B014A9" w:rsidRDefault="007B586E"/>
    <w:p w14:paraId="5DD8B541" w14:textId="77777777" w:rsidR="007B586E" w:rsidRPr="00B014A9" w:rsidRDefault="007B586E"/>
    <w:p w14:paraId="5DAE5F0B" w14:textId="77777777" w:rsidR="007B586E" w:rsidRPr="00B014A9" w:rsidRDefault="007B586E"/>
    <w:tbl>
      <w:tblPr>
        <w:tblW w:w="9090" w:type="dxa"/>
        <w:tblInd w:w="72" w:type="dxa"/>
        <w:tblLayout w:type="fixed"/>
        <w:tblCellMar>
          <w:left w:w="72" w:type="dxa"/>
          <w:right w:w="72" w:type="dxa"/>
        </w:tblCellMar>
        <w:tblLook w:val="0000" w:firstRow="0" w:lastRow="0" w:firstColumn="0" w:lastColumn="0" w:noHBand="0" w:noVBand="0"/>
      </w:tblPr>
      <w:tblGrid>
        <w:gridCol w:w="4212"/>
        <w:gridCol w:w="4878"/>
      </w:tblGrid>
      <w:tr w:rsidR="007B586E" w:rsidRPr="00B014A9" w14:paraId="598727B5" w14:textId="77777777" w:rsidTr="00A755AC">
        <w:trPr>
          <w:cantSplit/>
          <w:tblHeader/>
        </w:trPr>
        <w:tc>
          <w:tcPr>
            <w:tcW w:w="4212" w:type="dxa"/>
            <w:tcBorders>
              <w:top w:val="single" w:sz="6" w:space="0" w:color="auto"/>
              <w:left w:val="single" w:sz="6" w:space="0" w:color="auto"/>
              <w:bottom w:val="single" w:sz="4" w:space="0" w:color="auto"/>
              <w:right w:val="single" w:sz="4" w:space="0" w:color="auto"/>
            </w:tcBorders>
            <w:shd w:val="clear" w:color="auto" w:fill="D9D9D9"/>
          </w:tcPr>
          <w:p w14:paraId="05812070" w14:textId="77777777" w:rsidR="007B586E" w:rsidRPr="00B014A9" w:rsidRDefault="007B586E">
            <w:pPr>
              <w:suppressAutoHyphens/>
              <w:spacing w:before="120"/>
              <w:rPr>
                <w:b/>
                <w:bCs/>
                <w:spacing w:val="-2"/>
                <w:sz w:val="28"/>
              </w:rPr>
            </w:pPr>
          </w:p>
        </w:tc>
        <w:tc>
          <w:tcPr>
            <w:tcW w:w="4878" w:type="dxa"/>
            <w:tcBorders>
              <w:top w:val="single" w:sz="6" w:space="0" w:color="auto"/>
              <w:left w:val="single" w:sz="4" w:space="0" w:color="auto"/>
              <w:bottom w:val="single" w:sz="4" w:space="0" w:color="auto"/>
              <w:right w:val="single" w:sz="6" w:space="0" w:color="auto"/>
            </w:tcBorders>
            <w:shd w:val="clear" w:color="auto" w:fill="D9D9D9"/>
          </w:tcPr>
          <w:p w14:paraId="45C60A55" w14:textId="77777777" w:rsidR="007B586E" w:rsidRPr="00B014A9" w:rsidRDefault="007B586E">
            <w:pPr>
              <w:suppressAutoHyphens/>
              <w:spacing w:before="240"/>
              <w:ind w:left="288"/>
              <w:jc w:val="center"/>
              <w:rPr>
                <w:b/>
                <w:bCs/>
                <w:spacing w:val="-2"/>
                <w:sz w:val="28"/>
              </w:rPr>
            </w:pPr>
            <w:r w:rsidRPr="00B014A9">
              <w:rPr>
                <w:b/>
                <w:bCs/>
                <w:spacing w:val="-2"/>
              </w:rPr>
              <w:t>Information</w:t>
            </w:r>
          </w:p>
        </w:tc>
      </w:tr>
      <w:tr w:rsidR="007B586E" w:rsidRPr="00B014A9" w14:paraId="2D1DF92B" w14:textId="77777777">
        <w:trPr>
          <w:cantSplit/>
          <w:trHeight w:val="699"/>
        </w:trPr>
        <w:tc>
          <w:tcPr>
            <w:tcW w:w="4212" w:type="dxa"/>
            <w:tcBorders>
              <w:top w:val="single" w:sz="4" w:space="0" w:color="auto"/>
              <w:left w:val="single" w:sz="6" w:space="0" w:color="auto"/>
              <w:bottom w:val="single" w:sz="4" w:space="0" w:color="auto"/>
            </w:tcBorders>
          </w:tcPr>
          <w:p w14:paraId="310B39E0" w14:textId="77777777" w:rsidR="007B586E" w:rsidRPr="00B014A9" w:rsidRDefault="007B586E">
            <w:pPr>
              <w:keepNext/>
              <w:spacing w:before="40"/>
              <w:rPr>
                <w:spacing w:val="-2"/>
              </w:rPr>
            </w:pPr>
            <w:r w:rsidRPr="00B014A9">
              <w:t>Description of the key activities in accordance with Sub-Factor 2.4.2b) of Section III (</w:t>
            </w:r>
            <w:r w:rsidRPr="00B014A9">
              <w:rPr>
                <w:bCs/>
              </w:rPr>
              <w:t xml:space="preserve">Evaluation </w:t>
            </w:r>
            <w:r w:rsidRPr="00B014A9">
              <w:rPr>
                <w:bCs/>
                <w:iCs/>
              </w:rPr>
              <w:t>and Qualification</w:t>
            </w:r>
            <w:r w:rsidRPr="00B014A9">
              <w:rPr>
                <w:bCs/>
              </w:rPr>
              <w:t xml:space="preserve"> Criteria):</w:t>
            </w:r>
          </w:p>
        </w:tc>
        <w:tc>
          <w:tcPr>
            <w:tcW w:w="4878" w:type="dxa"/>
            <w:tcBorders>
              <w:top w:val="single" w:sz="4" w:space="0" w:color="auto"/>
              <w:left w:val="single" w:sz="4" w:space="0" w:color="auto"/>
              <w:bottom w:val="single" w:sz="4" w:space="0" w:color="auto"/>
              <w:right w:val="single" w:sz="6" w:space="0" w:color="auto"/>
            </w:tcBorders>
          </w:tcPr>
          <w:p w14:paraId="16B8082A" w14:textId="77777777" w:rsidR="007B586E" w:rsidRPr="00B014A9" w:rsidRDefault="007B586E">
            <w:pPr>
              <w:rPr>
                <w:spacing w:val="-2"/>
              </w:rPr>
            </w:pPr>
          </w:p>
        </w:tc>
      </w:tr>
      <w:tr w:rsidR="007B586E" w:rsidRPr="00B014A9" w14:paraId="3C4EAF3A" w14:textId="77777777">
        <w:trPr>
          <w:cantSplit/>
          <w:trHeight w:val="699"/>
        </w:trPr>
        <w:tc>
          <w:tcPr>
            <w:tcW w:w="4212" w:type="dxa"/>
            <w:tcBorders>
              <w:top w:val="single" w:sz="4" w:space="0" w:color="auto"/>
              <w:left w:val="single" w:sz="6" w:space="0" w:color="auto"/>
              <w:bottom w:val="single" w:sz="4" w:space="0" w:color="auto"/>
            </w:tcBorders>
          </w:tcPr>
          <w:p w14:paraId="71ECAC27" w14:textId="77777777" w:rsidR="007B586E" w:rsidRPr="00B014A9" w:rsidRDefault="007B586E">
            <w:pPr>
              <w:pStyle w:val="List"/>
              <w:ind w:left="576"/>
            </w:pPr>
          </w:p>
        </w:tc>
        <w:tc>
          <w:tcPr>
            <w:tcW w:w="4878" w:type="dxa"/>
            <w:tcBorders>
              <w:top w:val="single" w:sz="4" w:space="0" w:color="auto"/>
              <w:left w:val="single" w:sz="4" w:space="0" w:color="auto"/>
              <w:bottom w:val="single" w:sz="4" w:space="0" w:color="auto"/>
              <w:right w:val="single" w:sz="6" w:space="0" w:color="auto"/>
            </w:tcBorders>
          </w:tcPr>
          <w:p w14:paraId="1F954397" w14:textId="77777777" w:rsidR="007B586E" w:rsidRPr="00B014A9" w:rsidRDefault="007B586E">
            <w:pPr>
              <w:spacing w:before="120"/>
              <w:rPr>
                <w:spacing w:val="-2"/>
              </w:rPr>
            </w:pPr>
          </w:p>
        </w:tc>
      </w:tr>
      <w:tr w:rsidR="007B586E" w:rsidRPr="00B014A9" w14:paraId="582046CE" w14:textId="77777777">
        <w:trPr>
          <w:cantSplit/>
          <w:trHeight w:val="699"/>
        </w:trPr>
        <w:tc>
          <w:tcPr>
            <w:tcW w:w="4212" w:type="dxa"/>
            <w:tcBorders>
              <w:top w:val="single" w:sz="4" w:space="0" w:color="auto"/>
              <w:left w:val="single" w:sz="6" w:space="0" w:color="auto"/>
              <w:bottom w:val="single" w:sz="4" w:space="0" w:color="auto"/>
            </w:tcBorders>
          </w:tcPr>
          <w:p w14:paraId="31A526D4" w14:textId="77777777" w:rsidR="007B586E" w:rsidRPr="00B014A9" w:rsidRDefault="007B586E">
            <w:pPr>
              <w:pStyle w:val="List"/>
              <w:ind w:left="576"/>
              <w:rPr>
                <w:i/>
                <w:spacing w:val="-2"/>
              </w:rPr>
            </w:pPr>
          </w:p>
        </w:tc>
        <w:tc>
          <w:tcPr>
            <w:tcW w:w="4878" w:type="dxa"/>
            <w:tcBorders>
              <w:top w:val="single" w:sz="4" w:space="0" w:color="auto"/>
              <w:left w:val="single" w:sz="4" w:space="0" w:color="auto"/>
              <w:bottom w:val="single" w:sz="4" w:space="0" w:color="auto"/>
              <w:right w:val="single" w:sz="6" w:space="0" w:color="auto"/>
            </w:tcBorders>
          </w:tcPr>
          <w:p w14:paraId="27CF55EE" w14:textId="77777777" w:rsidR="007B586E" w:rsidRPr="00B014A9" w:rsidRDefault="007B586E">
            <w:pPr>
              <w:spacing w:before="120"/>
              <w:rPr>
                <w:spacing w:val="-2"/>
              </w:rPr>
            </w:pPr>
          </w:p>
        </w:tc>
      </w:tr>
      <w:tr w:rsidR="007B586E" w:rsidRPr="00B014A9" w14:paraId="3A16DB94" w14:textId="77777777">
        <w:trPr>
          <w:cantSplit/>
          <w:trHeight w:val="699"/>
        </w:trPr>
        <w:tc>
          <w:tcPr>
            <w:tcW w:w="4212" w:type="dxa"/>
            <w:tcBorders>
              <w:top w:val="single" w:sz="4" w:space="0" w:color="auto"/>
              <w:left w:val="single" w:sz="6" w:space="0" w:color="auto"/>
              <w:bottom w:val="single" w:sz="4" w:space="0" w:color="auto"/>
            </w:tcBorders>
          </w:tcPr>
          <w:p w14:paraId="69492147" w14:textId="77777777" w:rsidR="007B586E" w:rsidRPr="00B014A9" w:rsidRDefault="007B586E">
            <w:pPr>
              <w:pStyle w:val="List"/>
              <w:ind w:left="576"/>
              <w:rPr>
                <w:i/>
                <w:spacing w:val="-2"/>
              </w:rPr>
            </w:pPr>
          </w:p>
        </w:tc>
        <w:tc>
          <w:tcPr>
            <w:tcW w:w="4878" w:type="dxa"/>
            <w:tcBorders>
              <w:top w:val="single" w:sz="4" w:space="0" w:color="auto"/>
              <w:left w:val="single" w:sz="4" w:space="0" w:color="auto"/>
              <w:bottom w:val="single" w:sz="4" w:space="0" w:color="auto"/>
              <w:right w:val="single" w:sz="6" w:space="0" w:color="auto"/>
            </w:tcBorders>
          </w:tcPr>
          <w:p w14:paraId="358E95D5" w14:textId="77777777" w:rsidR="007B586E" w:rsidRPr="00B014A9" w:rsidRDefault="007B586E">
            <w:pPr>
              <w:spacing w:before="120"/>
              <w:rPr>
                <w:spacing w:val="-2"/>
              </w:rPr>
            </w:pPr>
          </w:p>
        </w:tc>
      </w:tr>
      <w:tr w:rsidR="007B586E" w:rsidRPr="00B014A9" w14:paraId="684EFDE6" w14:textId="77777777">
        <w:trPr>
          <w:cantSplit/>
          <w:trHeight w:val="699"/>
        </w:trPr>
        <w:tc>
          <w:tcPr>
            <w:tcW w:w="4212" w:type="dxa"/>
            <w:tcBorders>
              <w:top w:val="single" w:sz="4" w:space="0" w:color="auto"/>
              <w:left w:val="single" w:sz="6" w:space="0" w:color="auto"/>
              <w:bottom w:val="single" w:sz="4" w:space="0" w:color="auto"/>
            </w:tcBorders>
          </w:tcPr>
          <w:p w14:paraId="19F29662" w14:textId="77777777" w:rsidR="007B586E" w:rsidRPr="00B014A9" w:rsidRDefault="007B586E">
            <w:pPr>
              <w:pStyle w:val="List"/>
              <w:ind w:left="576"/>
              <w:rPr>
                <w:i/>
                <w:spacing w:val="-2"/>
              </w:rPr>
            </w:pPr>
          </w:p>
        </w:tc>
        <w:tc>
          <w:tcPr>
            <w:tcW w:w="4878" w:type="dxa"/>
            <w:tcBorders>
              <w:top w:val="single" w:sz="4" w:space="0" w:color="auto"/>
              <w:left w:val="single" w:sz="4" w:space="0" w:color="auto"/>
              <w:bottom w:val="single" w:sz="4" w:space="0" w:color="auto"/>
              <w:right w:val="single" w:sz="6" w:space="0" w:color="auto"/>
            </w:tcBorders>
          </w:tcPr>
          <w:p w14:paraId="0A7FEA5F" w14:textId="77777777" w:rsidR="007B586E" w:rsidRPr="00B014A9" w:rsidRDefault="007B586E">
            <w:pPr>
              <w:spacing w:before="120"/>
              <w:rPr>
                <w:spacing w:val="-2"/>
              </w:rPr>
            </w:pPr>
          </w:p>
        </w:tc>
      </w:tr>
      <w:tr w:rsidR="007B586E" w:rsidRPr="00B014A9" w14:paraId="202A6CFF" w14:textId="77777777">
        <w:trPr>
          <w:cantSplit/>
          <w:trHeight w:val="699"/>
        </w:trPr>
        <w:tc>
          <w:tcPr>
            <w:tcW w:w="4212" w:type="dxa"/>
            <w:tcBorders>
              <w:top w:val="single" w:sz="4" w:space="0" w:color="auto"/>
              <w:left w:val="single" w:sz="6" w:space="0" w:color="auto"/>
              <w:bottom w:val="single" w:sz="4" w:space="0" w:color="auto"/>
            </w:tcBorders>
          </w:tcPr>
          <w:p w14:paraId="396F5405" w14:textId="77777777" w:rsidR="007B586E" w:rsidRPr="00B014A9" w:rsidRDefault="007B586E">
            <w:pPr>
              <w:pStyle w:val="List"/>
              <w:ind w:left="576"/>
              <w:rPr>
                <w:i/>
                <w:spacing w:val="-2"/>
              </w:rPr>
            </w:pPr>
          </w:p>
          <w:p w14:paraId="7EF71A21" w14:textId="77777777" w:rsidR="007B586E" w:rsidRPr="00B014A9" w:rsidRDefault="007B586E">
            <w:pPr>
              <w:rPr>
                <w:i/>
              </w:rPr>
            </w:pPr>
          </w:p>
        </w:tc>
        <w:tc>
          <w:tcPr>
            <w:tcW w:w="4878" w:type="dxa"/>
            <w:tcBorders>
              <w:top w:val="single" w:sz="4" w:space="0" w:color="auto"/>
              <w:left w:val="single" w:sz="4" w:space="0" w:color="auto"/>
              <w:bottom w:val="single" w:sz="4" w:space="0" w:color="auto"/>
              <w:right w:val="single" w:sz="6" w:space="0" w:color="auto"/>
            </w:tcBorders>
          </w:tcPr>
          <w:p w14:paraId="68B26DC7" w14:textId="77777777" w:rsidR="007B586E" w:rsidRPr="00B014A9" w:rsidRDefault="007B586E">
            <w:pPr>
              <w:spacing w:before="120"/>
              <w:rPr>
                <w:spacing w:val="-2"/>
              </w:rPr>
            </w:pPr>
          </w:p>
        </w:tc>
      </w:tr>
    </w:tbl>
    <w:p w14:paraId="16A4363A" w14:textId="77777777" w:rsidR="007B586E" w:rsidRPr="00B014A9" w:rsidRDefault="007B586E"/>
    <w:p w14:paraId="34C0FC67" w14:textId="77777777" w:rsidR="007B586E" w:rsidRPr="00B014A9" w:rsidRDefault="007B586E"/>
    <w:p w14:paraId="6A9FD122" w14:textId="77777777" w:rsidR="00002A9A" w:rsidRPr="00B014A9" w:rsidRDefault="00002A9A">
      <w:pPr>
        <w:sectPr w:rsidR="00002A9A" w:rsidRPr="00B014A9">
          <w:headerReference w:type="even" r:id="rId36"/>
          <w:headerReference w:type="default" r:id="rId37"/>
          <w:headerReference w:type="first" r:id="rId38"/>
          <w:type w:val="oddPage"/>
          <w:pgSz w:w="12240" w:h="15840" w:code="1"/>
          <w:pgMar w:top="1440" w:right="1440" w:bottom="1440" w:left="1800" w:header="720" w:footer="720" w:gutter="0"/>
          <w:paperSrc w:first="15" w:other="15"/>
          <w:cols w:space="720"/>
          <w:titlePg/>
        </w:sectPr>
      </w:pPr>
    </w:p>
    <w:p w14:paraId="1026FDC4" w14:textId="77777777" w:rsidR="007B586E" w:rsidRPr="00B014A9" w:rsidRDefault="007B586E">
      <w:pPr>
        <w:pStyle w:val="Subtitle"/>
        <w:ind w:left="180" w:right="288"/>
        <w:rPr>
          <w:rFonts w:cs="Arial"/>
        </w:rPr>
      </w:pPr>
      <w:bookmarkStart w:id="585" w:name="_Toc168298092"/>
      <w:r w:rsidRPr="00B014A9">
        <w:rPr>
          <w:rFonts w:cs="Arial"/>
        </w:rPr>
        <w:lastRenderedPageBreak/>
        <w:t xml:space="preserve">Section V - </w:t>
      </w:r>
      <w:r w:rsidRPr="00B014A9">
        <w:t>Eligible Countries</w:t>
      </w:r>
      <w:bookmarkEnd w:id="585"/>
    </w:p>
    <w:p w14:paraId="42E1F7B5" w14:textId="77777777" w:rsidR="007B586E" w:rsidRPr="00B014A9" w:rsidRDefault="007B586E">
      <w:pPr>
        <w:pStyle w:val="Heading5"/>
        <w:jc w:val="center"/>
        <w:rPr>
          <w:rFonts w:ascii="Arial" w:hAnsi="Arial"/>
          <w:b w:val="0"/>
          <w:bCs w:val="0"/>
          <w:sz w:val="20"/>
        </w:rPr>
      </w:pPr>
    </w:p>
    <w:p w14:paraId="71E8BABC" w14:textId="77777777" w:rsidR="007B586E" w:rsidRPr="00B014A9" w:rsidRDefault="007B586E">
      <w:pPr>
        <w:pStyle w:val="Heading5"/>
        <w:jc w:val="center"/>
        <w:rPr>
          <w:rFonts w:ascii="Arial" w:hAnsi="Arial"/>
          <w:b w:val="0"/>
          <w:bCs w:val="0"/>
          <w:sz w:val="20"/>
        </w:rPr>
      </w:pPr>
    </w:p>
    <w:p w14:paraId="0850B24A" w14:textId="77777777" w:rsidR="00002A9A" w:rsidRPr="00B014A9" w:rsidRDefault="00002A9A" w:rsidP="00002A9A">
      <w:pPr>
        <w:jc w:val="center"/>
        <w:rPr>
          <w:b/>
          <w:sz w:val="28"/>
          <w:szCs w:val="28"/>
        </w:rPr>
      </w:pPr>
      <w:bookmarkStart w:id="586" w:name="_Toc78357427"/>
      <w:r w:rsidRPr="00B014A9">
        <w:rPr>
          <w:b/>
          <w:sz w:val="28"/>
          <w:szCs w:val="28"/>
        </w:rPr>
        <w:t>Eligibility for the Provision of Goods, Works and Services in Bank-Financed Procurement</w:t>
      </w:r>
    </w:p>
    <w:p w14:paraId="1AD47B41" w14:textId="77777777" w:rsidR="00002A9A" w:rsidRPr="00B014A9" w:rsidRDefault="00002A9A" w:rsidP="00002A9A">
      <w:pPr>
        <w:jc w:val="center"/>
      </w:pPr>
    </w:p>
    <w:p w14:paraId="7E7DE30C" w14:textId="623F5574" w:rsidR="00002A9A" w:rsidRPr="00B014A9" w:rsidRDefault="00002A9A" w:rsidP="00002A9A"/>
    <w:p w14:paraId="3E7C340D" w14:textId="77777777" w:rsidR="00B95CED" w:rsidRPr="00B014A9" w:rsidRDefault="00002A9A" w:rsidP="00B95CED">
      <w:pPr>
        <w:pStyle w:val="BodyTextIndent2"/>
        <w:tabs>
          <w:tab w:val="clear" w:pos="8741"/>
        </w:tabs>
        <w:ind w:left="0" w:firstLine="0"/>
        <w:jc w:val="both"/>
        <w:rPr>
          <w:rFonts w:ascii="Times New Roman" w:hAnsi="Times New Roman"/>
          <w:sz w:val="24"/>
          <w:szCs w:val="24"/>
        </w:rPr>
      </w:pPr>
      <w:r w:rsidRPr="00B014A9">
        <w:rPr>
          <w:rFonts w:ascii="Times New Roman" w:hAnsi="Times New Roman"/>
          <w:sz w:val="24"/>
          <w:szCs w:val="24"/>
        </w:rPr>
        <w:t>1.</w:t>
      </w:r>
      <w:r w:rsidR="00B135C1" w:rsidRPr="00B014A9">
        <w:rPr>
          <w:rFonts w:ascii="Times New Roman" w:hAnsi="Times New Roman"/>
          <w:sz w:val="24"/>
          <w:szCs w:val="24"/>
        </w:rPr>
        <w:t xml:space="preserve"> </w:t>
      </w:r>
      <w:r w:rsidRPr="00B014A9">
        <w:rPr>
          <w:rFonts w:ascii="Times New Roman" w:hAnsi="Times New Roman"/>
          <w:sz w:val="24"/>
          <w:szCs w:val="24"/>
        </w:rPr>
        <w:t>In accordance with Para 1.</w:t>
      </w:r>
      <w:r w:rsidR="003E5B95" w:rsidRPr="00B014A9">
        <w:rPr>
          <w:rFonts w:ascii="Times New Roman" w:hAnsi="Times New Roman"/>
          <w:sz w:val="24"/>
          <w:szCs w:val="24"/>
        </w:rPr>
        <w:t>7</w:t>
      </w:r>
      <w:r w:rsidR="00B95CED" w:rsidRPr="00B014A9">
        <w:rPr>
          <w:rFonts w:ascii="Times New Roman" w:hAnsi="Times New Roman"/>
          <w:sz w:val="24"/>
          <w:szCs w:val="24"/>
        </w:rPr>
        <w:t xml:space="preserve"> of the Guidelines for </w:t>
      </w:r>
      <w:r w:rsidRPr="00B014A9">
        <w:rPr>
          <w:rFonts w:ascii="Times New Roman" w:hAnsi="Times New Roman"/>
          <w:sz w:val="24"/>
          <w:szCs w:val="24"/>
        </w:rPr>
        <w:t xml:space="preserve">Procurement </w:t>
      </w:r>
      <w:r w:rsidR="00B95CED" w:rsidRPr="00B014A9">
        <w:rPr>
          <w:rFonts w:ascii="Times New Roman" w:hAnsi="Times New Roman"/>
          <w:sz w:val="24"/>
          <w:szCs w:val="24"/>
        </w:rPr>
        <w:t xml:space="preserve">of Goods and Works Under Islamic Development Bank Financing, May 2009, </w:t>
      </w:r>
      <w:r w:rsidRPr="00B014A9">
        <w:rPr>
          <w:rFonts w:ascii="Times New Roman" w:hAnsi="Times New Roman"/>
          <w:sz w:val="24"/>
          <w:szCs w:val="24"/>
        </w:rPr>
        <w:t xml:space="preserve">the Bank permits firms and individuals from all </w:t>
      </w:r>
      <w:r w:rsidR="00B95CED" w:rsidRPr="00B014A9">
        <w:rPr>
          <w:rFonts w:ascii="Times New Roman" w:hAnsi="Times New Roman"/>
          <w:sz w:val="24"/>
          <w:szCs w:val="24"/>
        </w:rPr>
        <w:t xml:space="preserve">member </w:t>
      </w:r>
      <w:r w:rsidRPr="00B014A9">
        <w:rPr>
          <w:rFonts w:ascii="Times New Roman" w:hAnsi="Times New Roman"/>
          <w:sz w:val="24"/>
          <w:szCs w:val="24"/>
        </w:rPr>
        <w:t xml:space="preserve">countries to offer goods, works and services for Bank-financed projects. </w:t>
      </w:r>
      <w:r w:rsidR="00B95CED" w:rsidRPr="00B014A9">
        <w:rPr>
          <w:rFonts w:ascii="Times New Roman" w:hAnsi="Times New Roman"/>
          <w:sz w:val="24"/>
          <w:szCs w:val="24"/>
        </w:rPr>
        <w:t>It is a fundamental policy of IDB that the bidding documents shall unequivocally stipulate that the providers of goods and works, and their associates and subcontractors, shall be in strict compliance with the Boycott Regulations of the Organization of the Islamic Conference, the League of Arab States and the African Union. The Beneficiary shall advise intending contractors and suppliers that bids will only be considered from contractors and suppliers who are not subject to said Boycott Regulations. Bidders, through an agent in the Member Countries concerned or through one of the Member Countries' Embassies in the country of origin of the bidder, may acquire a certificate which certifies that the bidder is not blacklisted.</w:t>
      </w:r>
    </w:p>
    <w:p w14:paraId="3DE5B7C1" w14:textId="77777777" w:rsidR="00B95CED" w:rsidRPr="00B014A9" w:rsidRDefault="00B95CED" w:rsidP="00B95CED">
      <w:pPr>
        <w:pStyle w:val="BodyTextIndent2"/>
        <w:tabs>
          <w:tab w:val="clear" w:pos="8741"/>
        </w:tabs>
        <w:ind w:left="0" w:firstLine="0"/>
        <w:jc w:val="both"/>
        <w:rPr>
          <w:rFonts w:ascii="Times New Roman" w:hAnsi="Times New Roman"/>
          <w:sz w:val="24"/>
          <w:szCs w:val="24"/>
        </w:rPr>
      </w:pPr>
    </w:p>
    <w:p w14:paraId="30C74992" w14:textId="77777777" w:rsidR="00B95CED" w:rsidRPr="00B014A9" w:rsidRDefault="00B95CED" w:rsidP="00B95CED">
      <w:pPr>
        <w:pStyle w:val="BodyTextIndent2"/>
        <w:tabs>
          <w:tab w:val="clear" w:pos="8741"/>
        </w:tabs>
        <w:ind w:left="0" w:firstLine="0"/>
        <w:jc w:val="both"/>
        <w:rPr>
          <w:rFonts w:ascii="Times New Roman" w:hAnsi="Times New Roman"/>
          <w:sz w:val="24"/>
          <w:szCs w:val="24"/>
        </w:rPr>
      </w:pPr>
      <w:r w:rsidRPr="00B014A9">
        <w:rPr>
          <w:rFonts w:ascii="Times New Roman" w:hAnsi="Times New Roman"/>
          <w:sz w:val="24"/>
          <w:szCs w:val="24"/>
        </w:rPr>
        <w:t>For the boycott requirement, the eligibility of a supplier or contractor will be determined during the evaluation process. In cases where suppliers or contractors withhold information to evade disqualification on account of the boycott requirement, the Beneficiary will have the right to cancel the contract at any time and also to penalize such parties and claim compensation for losses incurred, as a consequence thereof, by the Beneficiary and IDB. IDB reserves the right not to honor any contract if the supplier or contractor involved is found to be subject to the boycott requirement.</w:t>
      </w:r>
    </w:p>
    <w:p w14:paraId="685E3370" w14:textId="77777777" w:rsidR="00B95CED" w:rsidRPr="00B014A9" w:rsidRDefault="00B95CED" w:rsidP="00B95CED">
      <w:pPr>
        <w:pStyle w:val="BodyTextIndent2"/>
        <w:tabs>
          <w:tab w:val="clear" w:pos="8741"/>
        </w:tabs>
        <w:ind w:left="0" w:firstLine="0"/>
        <w:jc w:val="both"/>
        <w:rPr>
          <w:rFonts w:ascii="Times New Roman" w:hAnsi="Times New Roman"/>
          <w:sz w:val="24"/>
          <w:szCs w:val="24"/>
        </w:rPr>
      </w:pPr>
    </w:p>
    <w:p w14:paraId="00E841E2" w14:textId="77777777" w:rsidR="00B95CED" w:rsidRPr="00B014A9" w:rsidRDefault="00B95CED" w:rsidP="00B95CED">
      <w:pPr>
        <w:pStyle w:val="BodyTextIndent2"/>
        <w:jc w:val="both"/>
        <w:rPr>
          <w:rFonts w:ascii="Times New Roman" w:hAnsi="Times New Roman"/>
          <w:sz w:val="24"/>
          <w:szCs w:val="24"/>
        </w:rPr>
      </w:pPr>
      <w:r w:rsidRPr="00B014A9">
        <w:rPr>
          <w:rFonts w:ascii="Times New Roman" w:hAnsi="Times New Roman"/>
          <w:sz w:val="24"/>
          <w:szCs w:val="24"/>
        </w:rPr>
        <w:t>For the purpose of eligibility, a Member Country contractor or supplier is defined as follows:</w:t>
      </w:r>
    </w:p>
    <w:p w14:paraId="693427AF" w14:textId="77777777" w:rsidR="00B95CED" w:rsidRPr="00B014A9" w:rsidRDefault="00B95CED" w:rsidP="00B95CED">
      <w:pPr>
        <w:pStyle w:val="BodyTextIndent2"/>
        <w:jc w:val="both"/>
        <w:rPr>
          <w:rFonts w:ascii="Times New Roman" w:hAnsi="Times New Roman"/>
          <w:sz w:val="24"/>
          <w:szCs w:val="24"/>
        </w:rPr>
      </w:pPr>
    </w:p>
    <w:p w14:paraId="10E34157" w14:textId="77777777" w:rsidR="00B95CED" w:rsidRPr="00B014A9" w:rsidRDefault="00B95CED" w:rsidP="009E7AD5">
      <w:pPr>
        <w:pStyle w:val="BodyTextIndent2"/>
        <w:numPr>
          <w:ilvl w:val="0"/>
          <w:numId w:val="45"/>
        </w:numPr>
        <w:jc w:val="both"/>
        <w:rPr>
          <w:rFonts w:ascii="Times New Roman" w:hAnsi="Times New Roman"/>
          <w:i/>
          <w:iCs/>
          <w:sz w:val="24"/>
          <w:szCs w:val="24"/>
        </w:rPr>
      </w:pPr>
      <w:r w:rsidRPr="00B014A9">
        <w:rPr>
          <w:rFonts w:ascii="Times New Roman" w:hAnsi="Times New Roman"/>
          <w:i/>
          <w:iCs/>
          <w:sz w:val="24"/>
          <w:szCs w:val="24"/>
        </w:rPr>
        <w:t xml:space="preserve">it is registered or otherwise organized in a Member Country of the </w:t>
      </w:r>
      <w:proofErr w:type="spellStart"/>
      <w:r w:rsidRPr="00B014A9">
        <w:rPr>
          <w:rFonts w:ascii="Times New Roman" w:hAnsi="Times New Roman"/>
          <w:i/>
          <w:iCs/>
          <w:sz w:val="24"/>
          <w:szCs w:val="24"/>
        </w:rPr>
        <w:t>I</w:t>
      </w:r>
      <w:r w:rsidR="00A42718" w:rsidRPr="00B014A9">
        <w:rPr>
          <w:rFonts w:ascii="Times New Roman" w:hAnsi="Times New Roman"/>
          <w:i/>
          <w:iCs/>
          <w:sz w:val="24"/>
          <w:szCs w:val="24"/>
        </w:rPr>
        <w:t>s</w:t>
      </w:r>
      <w:r w:rsidRPr="00B014A9">
        <w:rPr>
          <w:rFonts w:ascii="Times New Roman" w:hAnsi="Times New Roman"/>
          <w:i/>
          <w:iCs/>
          <w:sz w:val="24"/>
          <w:szCs w:val="24"/>
        </w:rPr>
        <w:t>DB</w:t>
      </w:r>
      <w:proofErr w:type="spellEnd"/>
      <w:r w:rsidRPr="00B014A9">
        <w:rPr>
          <w:rFonts w:ascii="Times New Roman" w:hAnsi="Times New Roman"/>
          <w:i/>
          <w:iCs/>
          <w:sz w:val="24"/>
          <w:szCs w:val="24"/>
        </w:rPr>
        <w:t>;</w:t>
      </w:r>
    </w:p>
    <w:p w14:paraId="794E6099" w14:textId="77777777" w:rsidR="00B95CED" w:rsidRPr="00B014A9" w:rsidRDefault="00B95CED" w:rsidP="009E7AD5">
      <w:pPr>
        <w:pStyle w:val="BodyTextIndent2"/>
        <w:numPr>
          <w:ilvl w:val="0"/>
          <w:numId w:val="45"/>
        </w:numPr>
        <w:jc w:val="both"/>
        <w:rPr>
          <w:rFonts w:ascii="Times New Roman" w:hAnsi="Times New Roman"/>
          <w:i/>
          <w:iCs/>
          <w:sz w:val="24"/>
          <w:szCs w:val="24"/>
        </w:rPr>
      </w:pPr>
      <w:r w:rsidRPr="00B014A9">
        <w:rPr>
          <w:rFonts w:ascii="Times New Roman" w:hAnsi="Times New Roman"/>
          <w:i/>
          <w:iCs/>
          <w:sz w:val="24"/>
          <w:szCs w:val="24"/>
        </w:rPr>
        <w:t xml:space="preserve">its principal place of business is located in a Member Country of the </w:t>
      </w:r>
      <w:proofErr w:type="spellStart"/>
      <w:r w:rsidRPr="00B014A9">
        <w:rPr>
          <w:rFonts w:ascii="Times New Roman" w:hAnsi="Times New Roman"/>
          <w:i/>
          <w:iCs/>
          <w:sz w:val="24"/>
          <w:szCs w:val="24"/>
        </w:rPr>
        <w:t>I</w:t>
      </w:r>
      <w:r w:rsidR="00A42718" w:rsidRPr="00B014A9">
        <w:rPr>
          <w:rFonts w:ascii="Times New Roman" w:hAnsi="Times New Roman"/>
          <w:i/>
          <w:iCs/>
          <w:sz w:val="24"/>
          <w:szCs w:val="24"/>
        </w:rPr>
        <w:t>s</w:t>
      </w:r>
      <w:r w:rsidRPr="00B014A9">
        <w:rPr>
          <w:rFonts w:ascii="Times New Roman" w:hAnsi="Times New Roman"/>
          <w:i/>
          <w:iCs/>
          <w:sz w:val="24"/>
          <w:szCs w:val="24"/>
        </w:rPr>
        <w:t>DB</w:t>
      </w:r>
      <w:proofErr w:type="spellEnd"/>
      <w:r w:rsidRPr="00B014A9">
        <w:rPr>
          <w:rFonts w:ascii="Times New Roman" w:hAnsi="Times New Roman"/>
          <w:i/>
          <w:iCs/>
          <w:sz w:val="24"/>
          <w:szCs w:val="24"/>
        </w:rPr>
        <w:t>;</w:t>
      </w:r>
    </w:p>
    <w:p w14:paraId="4EDCBE0C" w14:textId="77777777" w:rsidR="00B95CED" w:rsidRPr="00B014A9" w:rsidRDefault="00B95CED" w:rsidP="009E7AD5">
      <w:pPr>
        <w:pStyle w:val="BodyTextIndent2"/>
        <w:numPr>
          <w:ilvl w:val="0"/>
          <w:numId w:val="45"/>
        </w:numPr>
        <w:jc w:val="both"/>
        <w:rPr>
          <w:rFonts w:ascii="Times New Roman" w:hAnsi="Times New Roman"/>
          <w:i/>
          <w:iCs/>
          <w:sz w:val="24"/>
          <w:szCs w:val="24"/>
        </w:rPr>
      </w:pPr>
      <w:r w:rsidRPr="00B014A9">
        <w:rPr>
          <w:rFonts w:ascii="Times New Roman" w:hAnsi="Times New Roman"/>
          <w:i/>
          <w:iCs/>
          <w:sz w:val="24"/>
          <w:szCs w:val="24"/>
        </w:rPr>
        <w:t>it is more than 50% beneficially owned by a firm or firms in one or more Member Countries (which firm or firms must also qualify as to nationality) and/or citizens of such Member Countries;</w:t>
      </w:r>
    </w:p>
    <w:p w14:paraId="0573C4EE" w14:textId="77777777" w:rsidR="00B95CED" w:rsidRPr="00B014A9" w:rsidRDefault="00B95CED" w:rsidP="009E7AD5">
      <w:pPr>
        <w:pStyle w:val="BodyTextIndent2"/>
        <w:numPr>
          <w:ilvl w:val="0"/>
          <w:numId w:val="45"/>
        </w:numPr>
        <w:jc w:val="both"/>
        <w:rPr>
          <w:rFonts w:ascii="Times New Roman" w:hAnsi="Times New Roman"/>
          <w:i/>
          <w:iCs/>
          <w:sz w:val="24"/>
          <w:szCs w:val="24"/>
        </w:rPr>
      </w:pPr>
      <w:r w:rsidRPr="00B014A9">
        <w:rPr>
          <w:rFonts w:ascii="Times New Roman" w:hAnsi="Times New Roman"/>
          <w:i/>
          <w:iCs/>
          <w:sz w:val="24"/>
          <w:szCs w:val="24"/>
        </w:rPr>
        <w:t xml:space="preserve">not less than 80% of all persons who will perform services under the contract, whether employed directly or by a subcontractor, are nationals of </w:t>
      </w:r>
      <w:proofErr w:type="spellStart"/>
      <w:r w:rsidRPr="00B014A9">
        <w:rPr>
          <w:rFonts w:ascii="Times New Roman" w:hAnsi="Times New Roman"/>
          <w:i/>
          <w:iCs/>
          <w:sz w:val="24"/>
          <w:szCs w:val="24"/>
        </w:rPr>
        <w:t>I</w:t>
      </w:r>
      <w:r w:rsidR="00A42718" w:rsidRPr="00B014A9">
        <w:rPr>
          <w:rFonts w:ascii="Times New Roman" w:hAnsi="Times New Roman"/>
          <w:i/>
          <w:iCs/>
          <w:sz w:val="24"/>
          <w:szCs w:val="24"/>
        </w:rPr>
        <w:t>s</w:t>
      </w:r>
      <w:r w:rsidRPr="00B014A9">
        <w:rPr>
          <w:rFonts w:ascii="Times New Roman" w:hAnsi="Times New Roman"/>
          <w:i/>
          <w:iCs/>
          <w:sz w:val="24"/>
          <w:szCs w:val="24"/>
        </w:rPr>
        <w:t>DB</w:t>
      </w:r>
      <w:proofErr w:type="spellEnd"/>
      <w:r w:rsidRPr="00B014A9">
        <w:rPr>
          <w:rFonts w:ascii="Times New Roman" w:hAnsi="Times New Roman"/>
          <w:i/>
          <w:iCs/>
          <w:sz w:val="24"/>
          <w:szCs w:val="24"/>
        </w:rPr>
        <w:t xml:space="preserve">  Member Countries; and</w:t>
      </w:r>
    </w:p>
    <w:p w14:paraId="45568786" w14:textId="77777777" w:rsidR="00B95CED" w:rsidRPr="00B014A9" w:rsidRDefault="00B95CED" w:rsidP="009E7AD5">
      <w:pPr>
        <w:pStyle w:val="BodyTextIndent2"/>
        <w:numPr>
          <w:ilvl w:val="0"/>
          <w:numId w:val="45"/>
        </w:numPr>
        <w:tabs>
          <w:tab w:val="clear" w:pos="8741"/>
        </w:tabs>
        <w:jc w:val="both"/>
        <w:rPr>
          <w:rFonts w:ascii="Times New Roman" w:hAnsi="Times New Roman"/>
          <w:i/>
          <w:iCs/>
          <w:sz w:val="24"/>
          <w:szCs w:val="24"/>
        </w:rPr>
      </w:pPr>
      <w:proofErr w:type="gramStart"/>
      <w:r w:rsidRPr="00B014A9">
        <w:rPr>
          <w:rFonts w:ascii="Times New Roman" w:hAnsi="Times New Roman"/>
          <w:i/>
          <w:iCs/>
          <w:sz w:val="24"/>
          <w:szCs w:val="24"/>
        </w:rPr>
        <w:t>the</w:t>
      </w:r>
      <w:proofErr w:type="gramEnd"/>
      <w:r w:rsidRPr="00B014A9">
        <w:rPr>
          <w:rFonts w:ascii="Times New Roman" w:hAnsi="Times New Roman"/>
          <w:i/>
          <w:iCs/>
          <w:sz w:val="24"/>
          <w:szCs w:val="24"/>
        </w:rPr>
        <w:t xml:space="preserve"> majority of managerial and professional staff are nationals of the Beneficiary Member Country or of other Member Countries.</w:t>
      </w:r>
    </w:p>
    <w:p w14:paraId="2399E7D6" w14:textId="77777777" w:rsidR="00B95CED" w:rsidRPr="00B014A9" w:rsidRDefault="00B95CED" w:rsidP="00B95CED">
      <w:pPr>
        <w:pStyle w:val="BodyTextIndent2"/>
        <w:tabs>
          <w:tab w:val="clear" w:pos="8741"/>
        </w:tabs>
        <w:ind w:left="0" w:firstLine="0"/>
        <w:jc w:val="both"/>
        <w:rPr>
          <w:rFonts w:ascii="Times New Roman" w:hAnsi="Times New Roman"/>
          <w:sz w:val="24"/>
          <w:szCs w:val="24"/>
        </w:rPr>
      </w:pPr>
    </w:p>
    <w:p w14:paraId="625FD382" w14:textId="77777777" w:rsidR="00B95CED" w:rsidRPr="00B014A9" w:rsidRDefault="00B95CED" w:rsidP="00B95CED">
      <w:pPr>
        <w:pStyle w:val="BodyTextIndent2"/>
        <w:tabs>
          <w:tab w:val="clear" w:pos="8741"/>
        </w:tabs>
        <w:ind w:left="0" w:firstLine="0"/>
        <w:jc w:val="both"/>
        <w:rPr>
          <w:rFonts w:ascii="Times New Roman" w:hAnsi="Times New Roman"/>
          <w:sz w:val="24"/>
          <w:szCs w:val="24"/>
        </w:rPr>
      </w:pPr>
    </w:p>
    <w:p w14:paraId="1142091B" w14:textId="77777777" w:rsidR="00B95CED" w:rsidRPr="00B014A9" w:rsidRDefault="00B95CED" w:rsidP="00B95CED">
      <w:pPr>
        <w:pStyle w:val="BodyTextIndent2"/>
        <w:tabs>
          <w:tab w:val="clear" w:pos="8741"/>
        </w:tabs>
        <w:ind w:left="0" w:firstLine="0"/>
        <w:jc w:val="both"/>
        <w:rPr>
          <w:rFonts w:ascii="Times New Roman" w:hAnsi="Times New Roman"/>
          <w:sz w:val="24"/>
          <w:szCs w:val="24"/>
        </w:rPr>
      </w:pPr>
    </w:p>
    <w:p w14:paraId="2D641359" w14:textId="77777777" w:rsidR="00B95CED" w:rsidRPr="00B014A9" w:rsidRDefault="00B95CED" w:rsidP="00B95CED">
      <w:pPr>
        <w:pStyle w:val="BodyTextIndent2"/>
        <w:tabs>
          <w:tab w:val="clear" w:pos="720"/>
          <w:tab w:val="left" w:pos="0"/>
        </w:tabs>
        <w:ind w:left="0" w:firstLine="0"/>
        <w:jc w:val="both"/>
        <w:rPr>
          <w:rFonts w:ascii="Times New Roman" w:hAnsi="Times New Roman"/>
          <w:sz w:val="24"/>
          <w:szCs w:val="24"/>
        </w:rPr>
      </w:pPr>
      <w:r w:rsidRPr="00B014A9">
        <w:rPr>
          <w:rFonts w:ascii="Times New Roman" w:hAnsi="Times New Roman"/>
          <w:sz w:val="24"/>
          <w:szCs w:val="24"/>
        </w:rPr>
        <w:lastRenderedPageBreak/>
        <w:t xml:space="preserve">For the purpose of these Guidelines, a domestic firm of a Member Country is defined as follows:  </w:t>
      </w:r>
    </w:p>
    <w:p w14:paraId="7346FC32" w14:textId="77777777" w:rsidR="00917B66" w:rsidRPr="00B014A9" w:rsidRDefault="00917B66" w:rsidP="00B95CED">
      <w:pPr>
        <w:pStyle w:val="BodyTextIndent2"/>
        <w:tabs>
          <w:tab w:val="clear" w:pos="720"/>
          <w:tab w:val="left" w:pos="0"/>
        </w:tabs>
        <w:ind w:left="0" w:firstLine="0"/>
        <w:jc w:val="both"/>
        <w:rPr>
          <w:rFonts w:ascii="Times New Roman" w:hAnsi="Times New Roman"/>
          <w:sz w:val="24"/>
          <w:szCs w:val="24"/>
        </w:rPr>
      </w:pPr>
    </w:p>
    <w:p w14:paraId="0545F338" w14:textId="77777777" w:rsidR="00B95CED" w:rsidRPr="00B014A9" w:rsidRDefault="00B95CED" w:rsidP="009E7AD5">
      <w:pPr>
        <w:pStyle w:val="BodyTextIndent2"/>
        <w:numPr>
          <w:ilvl w:val="0"/>
          <w:numId w:val="46"/>
        </w:numPr>
        <w:jc w:val="both"/>
        <w:rPr>
          <w:rFonts w:ascii="Times New Roman" w:hAnsi="Times New Roman"/>
          <w:i/>
          <w:iCs/>
          <w:sz w:val="24"/>
          <w:szCs w:val="24"/>
        </w:rPr>
      </w:pPr>
      <w:r w:rsidRPr="00B014A9">
        <w:rPr>
          <w:rFonts w:ascii="Times New Roman" w:hAnsi="Times New Roman"/>
          <w:i/>
          <w:iCs/>
          <w:sz w:val="24"/>
          <w:szCs w:val="24"/>
        </w:rPr>
        <w:t>it is registered or incorporated in the Beneficiary Member Country;</w:t>
      </w:r>
    </w:p>
    <w:p w14:paraId="679051EE" w14:textId="77777777" w:rsidR="00B95CED" w:rsidRPr="00B014A9" w:rsidRDefault="00B95CED" w:rsidP="009E7AD5">
      <w:pPr>
        <w:pStyle w:val="BodyTextIndent2"/>
        <w:numPr>
          <w:ilvl w:val="0"/>
          <w:numId w:val="46"/>
        </w:numPr>
        <w:jc w:val="both"/>
        <w:rPr>
          <w:rFonts w:ascii="Times New Roman" w:hAnsi="Times New Roman"/>
          <w:i/>
          <w:iCs/>
          <w:sz w:val="24"/>
          <w:szCs w:val="24"/>
        </w:rPr>
      </w:pPr>
      <w:r w:rsidRPr="00B014A9">
        <w:rPr>
          <w:rFonts w:ascii="Times New Roman" w:hAnsi="Times New Roman"/>
          <w:i/>
          <w:iCs/>
          <w:sz w:val="24"/>
          <w:szCs w:val="24"/>
        </w:rPr>
        <w:t xml:space="preserve">its principal place of business is located in the Beneficiary Member Country; </w:t>
      </w:r>
    </w:p>
    <w:p w14:paraId="26A40635" w14:textId="77777777" w:rsidR="00B95CED" w:rsidRPr="00B014A9" w:rsidRDefault="00B95CED" w:rsidP="009E7AD5">
      <w:pPr>
        <w:pStyle w:val="BodyTextIndent2"/>
        <w:numPr>
          <w:ilvl w:val="0"/>
          <w:numId w:val="46"/>
        </w:numPr>
        <w:jc w:val="both"/>
        <w:rPr>
          <w:rFonts w:ascii="Times New Roman" w:hAnsi="Times New Roman"/>
          <w:i/>
          <w:iCs/>
          <w:sz w:val="24"/>
          <w:szCs w:val="24"/>
        </w:rPr>
      </w:pPr>
      <w:r w:rsidRPr="00B014A9">
        <w:rPr>
          <w:rFonts w:ascii="Times New Roman" w:hAnsi="Times New Roman"/>
          <w:i/>
          <w:iCs/>
          <w:sz w:val="24"/>
          <w:szCs w:val="24"/>
        </w:rPr>
        <w:t xml:space="preserve">it is more than 50% beneficially owned by a firm or firms in the Beneficiary Member Country (which firm or firms must also qualify as to nationality) and/or citizens of such Member Country; </w:t>
      </w:r>
    </w:p>
    <w:p w14:paraId="7D8EE48F" w14:textId="77777777" w:rsidR="00B95CED" w:rsidRPr="00B014A9" w:rsidRDefault="00B95CED" w:rsidP="009E7AD5">
      <w:pPr>
        <w:pStyle w:val="BodyTextIndent2"/>
        <w:numPr>
          <w:ilvl w:val="0"/>
          <w:numId w:val="46"/>
        </w:numPr>
        <w:jc w:val="both"/>
        <w:rPr>
          <w:rFonts w:ascii="Times New Roman" w:hAnsi="Times New Roman"/>
          <w:i/>
          <w:iCs/>
          <w:sz w:val="24"/>
          <w:szCs w:val="24"/>
        </w:rPr>
      </w:pPr>
      <w:r w:rsidRPr="00B014A9">
        <w:rPr>
          <w:rFonts w:ascii="Times New Roman" w:hAnsi="Times New Roman"/>
          <w:i/>
          <w:iCs/>
          <w:sz w:val="24"/>
          <w:szCs w:val="24"/>
        </w:rPr>
        <w:t>not less than 80% of the persons who will perform services under the contract in the Beneficiary Member Country, whether employed directly or by a subcontractor, are nationals of the Beneficiary Member Country; and</w:t>
      </w:r>
    </w:p>
    <w:p w14:paraId="6DE342D3" w14:textId="77777777" w:rsidR="00B95CED" w:rsidRPr="00B014A9" w:rsidRDefault="00B95CED" w:rsidP="009E7AD5">
      <w:pPr>
        <w:pStyle w:val="BodyTextIndent2"/>
        <w:numPr>
          <w:ilvl w:val="0"/>
          <w:numId w:val="46"/>
        </w:numPr>
        <w:tabs>
          <w:tab w:val="clear" w:pos="8741"/>
        </w:tabs>
        <w:jc w:val="both"/>
        <w:rPr>
          <w:rFonts w:ascii="Times New Roman" w:hAnsi="Times New Roman"/>
          <w:i/>
          <w:iCs/>
          <w:sz w:val="24"/>
          <w:szCs w:val="24"/>
        </w:rPr>
      </w:pPr>
      <w:proofErr w:type="gramStart"/>
      <w:r w:rsidRPr="00B014A9">
        <w:rPr>
          <w:rFonts w:ascii="Times New Roman" w:hAnsi="Times New Roman"/>
          <w:i/>
          <w:iCs/>
          <w:sz w:val="24"/>
          <w:szCs w:val="24"/>
        </w:rPr>
        <w:t>the</w:t>
      </w:r>
      <w:proofErr w:type="gramEnd"/>
      <w:r w:rsidRPr="00B014A9">
        <w:rPr>
          <w:rFonts w:ascii="Times New Roman" w:hAnsi="Times New Roman"/>
          <w:i/>
          <w:iCs/>
          <w:sz w:val="24"/>
          <w:szCs w:val="24"/>
        </w:rPr>
        <w:t xml:space="preserve"> majority of managerial and professiona</w:t>
      </w:r>
      <w:r w:rsidR="00917B66" w:rsidRPr="00B014A9">
        <w:rPr>
          <w:rFonts w:ascii="Times New Roman" w:hAnsi="Times New Roman"/>
          <w:i/>
          <w:iCs/>
          <w:sz w:val="24"/>
          <w:szCs w:val="24"/>
        </w:rPr>
        <w:t>l staff are nationals of</w:t>
      </w:r>
      <w:r w:rsidRPr="00B014A9">
        <w:rPr>
          <w:rFonts w:ascii="Times New Roman" w:hAnsi="Times New Roman"/>
          <w:i/>
          <w:iCs/>
          <w:sz w:val="24"/>
          <w:szCs w:val="24"/>
        </w:rPr>
        <w:t xml:space="preserve"> the Beneficiary Member Country.</w:t>
      </w:r>
    </w:p>
    <w:p w14:paraId="428782AD" w14:textId="77777777" w:rsidR="00B95CED" w:rsidRPr="00B014A9" w:rsidRDefault="00B95CED" w:rsidP="00B95CED">
      <w:pPr>
        <w:pStyle w:val="BodyTextIndent2"/>
        <w:tabs>
          <w:tab w:val="clear" w:pos="8741"/>
        </w:tabs>
        <w:ind w:left="0" w:firstLine="0"/>
        <w:jc w:val="both"/>
        <w:rPr>
          <w:rFonts w:ascii="Times New Roman" w:hAnsi="Times New Roman"/>
          <w:sz w:val="24"/>
          <w:szCs w:val="24"/>
        </w:rPr>
      </w:pPr>
    </w:p>
    <w:p w14:paraId="63AD0195" w14:textId="77777777" w:rsidR="00B95CED" w:rsidRPr="00B014A9" w:rsidRDefault="00B95CED" w:rsidP="00B95CED">
      <w:pPr>
        <w:pStyle w:val="BodyTextIndent2"/>
        <w:tabs>
          <w:tab w:val="clear" w:pos="8741"/>
        </w:tabs>
        <w:ind w:left="0" w:firstLine="0"/>
        <w:jc w:val="both"/>
        <w:rPr>
          <w:rFonts w:ascii="Times New Roman" w:hAnsi="Times New Roman"/>
          <w:sz w:val="24"/>
          <w:szCs w:val="24"/>
        </w:rPr>
      </w:pPr>
    </w:p>
    <w:p w14:paraId="7F22B00E" w14:textId="77777777" w:rsidR="00002A9A" w:rsidRPr="00B014A9" w:rsidRDefault="00917B66" w:rsidP="00B95CED">
      <w:pPr>
        <w:pStyle w:val="BodyTextIndent2"/>
        <w:tabs>
          <w:tab w:val="clear" w:pos="8741"/>
        </w:tabs>
        <w:ind w:left="0" w:firstLine="0"/>
        <w:jc w:val="both"/>
        <w:rPr>
          <w:rFonts w:ascii="Times New Roman" w:hAnsi="Times New Roman"/>
          <w:sz w:val="24"/>
          <w:szCs w:val="24"/>
        </w:rPr>
      </w:pPr>
      <w:r w:rsidRPr="00B014A9">
        <w:rPr>
          <w:rFonts w:ascii="Times New Roman" w:hAnsi="Times New Roman"/>
          <w:sz w:val="24"/>
          <w:szCs w:val="24"/>
        </w:rPr>
        <w:t xml:space="preserve"> 2. </w:t>
      </w:r>
      <w:r w:rsidR="00002A9A" w:rsidRPr="00B014A9">
        <w:rPr>
          <w:rFonts w:ascii="Times New Roman" w:hAnsi="Times New Roman"/>
          <w:sz w:val="24"/>
          <w:szCs w:val="24"/>
        </w:rPr>
        <w:t>As an exception, firms of a Country or goods manufactured in a Country may be excluded if:</w:t>
      </w:r>
    </w:p>
    <w:p w14:paraId="70C8FDBF" w14:textId="77777777" w:rsidR="00002A9A" w:rsidRPr="00B014A9" w:rsidRDefault="00002A9A" w:rsidP="00002A9A"/>
    <w:p w14:paraId="69BB818B" w14:textId="77777777" w:rsidR="00002A9A" w:rsidRPr="00B014A9" w:rsidRDefault="00917B66" w:rsidP="009E7AD5">
      <w:pPr>
        <w:pStyle w:val="BodyText2"/>
        <w:numPr>
          <w:ilvl w:val="0"/>
          <w:numId w:val="47"/>
        </w:numPr>
        <w:jc w:val="both"/>
        <w:rPr>
          <w:rFonts w:ascii="Times New Roman" w:hAnsi="Times New Roman"/>
          <w:b w:val="0"/>
          <w:szCs w:val="24"/>
        </w:rPr>
      </w:pPr>
      <w:r w:rsidRPr="00B014A9">
        <w:rPr>
          <w:rFonts w:ascii="Times New Roman" w:hAnsi="Times New Roman"/>
          <w:b w:val="0"/>
          <w:szCs w:val="24"/>
        </w:rPr>
        <w:t>A</w:t>
      </w:r>
      <w:r w:rsidR="00002A9A" w:rsidRPr="00B014A9">
        <w:rPr>
          <w:rFonts w:ascii="Times New Roman" w:hAnsi="Times New Roman"/>
          <w:b w:val="0"/>
          <w:szCs w:val="24"/>
        </w:rPr>
        <w:t xml:space="preserve">s a matter of law or official regulation, the </w:t>
      </w:r>
      <w:r w:rsidR="00165342" w:rsidRPr="00B014A9">
        <w:rPr>
          <w:rFonts w:ascii="Times New Roman" w:hAnsi="Times New Roman"/>
          <w:b w:val="0"/>
          <w:szCs w:val="24"/>
        </w:rPr>
        <w:t>Beneficiary</w:t>
      </w:r>
      <w:r w:rsidR="00002A9A" w:rsidRPr="00B014A9">
        <w:rPr>
          <w:rFonts w:ascii="Times New Roman" w:hAnsi="Times New Roman"/>
          <w:b w:val="0"/>
          <w:szCs w:val="24"/>
        </w:rPr>
        <w:t xml:space="preserve">’s Country prohibits commercial relations with that Country, provided that the Bank is satisfied that such exclusion does not preclude effective competition for the supply of the Goods or Works required, or </w:t>
      </w:r>
    </w:p>
    <w:p w14:paraId="5965A6C2" w14:textId="77777777" w:rsidR="00002A9A" w:rsidRPr="00B014A9" w:rsidRDefault="00002A9A" w:rsidP="00002A9A">
      <w:pPr>
        <w:ind w:left="720"/>
        <w:jc w:val="both"/>
      </w:pPr>
    </w:p>
    <w:p w14:paraId="2BBB4495" w14:textId="77777777" w:rsidR="00002A9A" w:rsidRPr="00B014A9" w:rsidRDefault="00917B66" w:rsidP="009E7AD5">
      <w:pPr>
        <w:pStyle w:val="BodyText2"/>
        <w:numPr>
          <w:ilvl w:val="0"/>
          <w:numId w:val="47"/>
        </w:numPr>
        <w:jc w:val="both"/>
        <w:rPr>
          <w:rFonts w:ascii="Times New Roman" w:hAnsi="Times New Roman"/>
          <w:b w:val="0"/>
          <w:szCs w:val="24"/>
        </w:rPr>
      </w:pPr>
      <w:r w:rsidRPr="00B014A9">
        <w:rPr>
          <w:rFonts w:ascii="Times New Roman" w:hAnsi="Times New Roman"/>
          <w:b w:val="0"/>
          <w:szCs w:val="24"/>
        </w:rPr>
        <w:t>B</w:t>
      </w:r>
      <w:r w:rsidR="00002A9A" w:rsidRPr="00B014A9">
        <w:rPr>
          <w:rFonts w:ascii="Times New Roman" w:hAnsi="Times New Roman"/>
          <w:b w:val="0"/>
          <w:szCs w:val="24"/>
        </w:rPr>
        <w:t>y</w:t>
      </w:r>
      <w:r w:rsidRPr="00B014A9">
        <w:rPr>
          <w:rFonts w:ascii="Times New Roman" w:hAnsi="Times New Roman"/>
          <w:b w:val="0"/>
          <w:szCs w:val="24"/>
        </w:rPr>
        <w:t xml:space="preserve"> the Boycott Regulations of the Organization of the Islamic Cooperation, the League of Arab States and the African Union</w:t>
      </w:r>
      <w:r w:rsidR="00002A9A" w:rsidRPr="00B014A9">
        <w:rPr>
          <w:rFonts w:ascii="Times New Roman" w:hAnsi="Times New Roman"/>
          <w:b w:val="0"/>
          <w:szCs w:val="24"/>
        </w:rPr>
        <w:t xml:space="preserve">, the </w:t>
      </w:r>
      <w:r w:rsidR="00165342" w:rsidRPr="00B014A9">
        <w:rPr>
          <w:rFonts w:ascii="Times New Roman" w:hAnsi="Times New Roman"/>
          <w:b w:val="0"/>
          <w:szCs w:val="24"/>
        </w:rPr>
        <w:t>Beneficiary</w:t>
      </w:r>
      <w:r w:rsidR="00002A9A" w:rsidRPr="00B014A9">
        <w:rPr>
          <w:rFonts w:ascii="Times New Roman" w:hAnsi="Times New Roman"/>
          <w:b w:val="0"/>
          <w:szCs w:val="24"/>
        </w:rPr>
        <w:t>’s Country prohibits any import of goods from that Country or any payments to persons or entities in that Country.</w:t>
      </w:r>
    </w:p>
    <w:p w14:paraId="4A42D561" w14:textId="77777777" w:rsidR="00002A9A" w:rsidRPr="00B014A9" w:rsidRDefault="00002A9A" w:rsidP="00002A9A"/>
    <w:p w14:paraId="0100CE7F" w14:textId="77777777" w:rsidR="00002A9A" w:rsidRPr="00B014A9" w:rsidRDefault="00917B66" w:rsidP="00917B66">
      <w:pPr>
        <w:jc w:val="both"/>
      </w:pPr>
      <w:r w:rsidRPr="00B014A9">
        <w:t>3</w:t>
      </w:r>
      <w:r w:rsidR="00002A9A" w:rsidRPr="00B014A9">
        <w:t>.</w:t>
      </w:r>
      <w:r w:rsidR="00B135C1" w:rsidRPr="00B014A9">
        <w:t xml:space="preserve"> </w:t>
      </w:r>
      <w:r w:rsidR="00002A9A" w:rsidRPr="00B014A9">
        <w:t xml:space="preserve">For the information of </w:t>
      </w:r>
      <w:r w:rsidR="00165342" w:rsidRPr="00B014A9">
        <w:t>Beneficiary</w:t>
      </w:r>
      <w:r w:rsidR="000C71FA" w:rsidRPr="00B014A9">
        <w:t>'</w:t>
      </w:r>
      <w:r w:rsidR="00002A9A" w:rsidRPr="00B014A9">
        <w:t>s and bidders, at the present time firms, goods and services from the following countries are excluded from this bidding:</w:t>
      </w:r>
    </w:p>
    <w:p w14:paraId="16FE92F7" w14:textId="77777777" w:rsidR="00002A9A" w:rsidRPr="00B014A9" w:rsidRDefault="00002A9A" w:rsidP="00917B66">
      <w:pPr>
        <w:pStyle w:val="BodyText2"/>
        <w:ind w:left="1440" w:hanging="720"/>
        <w:jc w:val="both"/>
        <w:rPr>
          <w:rFonts w:ascii="Times New Roman" w:hAnsi="Times New Roman"/>
          <w:szCs w:val="24"/>
        </w:rPr>
      </w:pPr>
    </w:p>
    <w:p w14:paraId="3F58C361" w14:textId="77777777" w:rsidR="00002A9A" w:rsidRPr="00B014A9" w:rsidRDefault="00002A9A" w:rsidP="00917B66">
      <w:pPr>
        <w:pStyle w:val="BodyText2"/>
        <w:ind w:left="1440" w:hanging="720"/>
        <w:jc w:val="both"/>
        <w:rPr>
          <w:rFonts w:ascii="Times New Roman" w:hAnsi="Times New Roman"/>
          <w:b w:val="0"/>
          <w:szCs w:val="24"/>
        </w:rPr>
      </w:pPr>
      <w:r w:rsidRPr="00B014A9">
        <w:rPr>
          <w:rFonts w:ascii="Times New Roman" w:hAnsi="Times New Roman"/>
          <w:b w:val="0"/>
          <w:szCs w:val="24"/>
        </w:rPr>
        <w:t xml:space="preserve">(a) </w:t>
      </w:r>
      <w:r w:rsidRPr="00B014A9">
        <w:rPr>
          <w:rFonts w:ascii="Times New Roman" w:hAnsi="Times New Roman"/>
          <w:b w:val="0"/>
          <w:szCs w:val="24"/>
        </w:rPr>
        <w:tab/>
        <w:t xml:space="preserve">With reference to paragraph </w:t>
      </w:r>
      <w:r w:rsidR="00917B66" w:rsidRPr="00B014A9">
        <w:rPr>
          <w:rFonts w:ascii="Times New Roman" w:hAnsi="Times New Roman"/>
          <w:b w:val="0"/>
          <w:szCs w:val="24"/>
        </w:rPr>
        <w:t>2</w:t>
      </w:r>
      <w:r w:rsidRPr="00B014A9">
        <w:rPr>
          <w:rFonts w:ascii="Times New Roman" w:hAnsi="Times New Roman"/>
          <w:b w:val="0"/>
          <w:szCs w:val="24"/>
        </w:rPr>
        <w:t xml:space="preserve"> (a) </w:t>
      </w:r>
      <w:r w:rsidR="00917B66" w:rsidRPr="00B014A9">
        <w:rPr>
          <w:rFonts w:ascii="Times New Roman" w:hAnsi="Times New Roman"/>
          <w:b w:val="0"/>
          <w:szCs w:val="24"/>
        </w:rPr>
        <w:t>above</w:t>
      </w:r>
      <w:r w:rsidRPr="00B014A9">
        <w:rPr>
          <w:rFonts w:ascii="Times New Roman" w:hAnsi="Times New Roman"/>
          <w:b w:val="0"/>
          <w:szCs w:val="24"/>
        </w:rPr>
        <w:t>:</w:t>
      </w:r>
    </w:p>
    <w:p w14:paraId="4B4C47AD" w14:textId="77777777" w:rsidR="00002A9A" w:rsidRPr="00B014A9" w:rsidRDefault="00002A9A" w:rsidP="00917B66">
      <w:pPr>
        <w:pStyle w:val="BodyText2"/>
        <w:ind w:left="1440"/>
        <w:jc w:val="both"/>
        <w:rPr>
          <w:rFonts w:ascii="Times New Roman" w:hAnsi="Times New Roman"/>
          <w:b w:val="0"/>
          <w:i/>
          <w:szCs w:val="24"/>
        </w:rPr>
      </w:pPr>
      <w:r w:rsidRPr="00B014A9">
        <w:rPr>
          <w:rFonts w:ascii="Times New Roman" w:hAnsi="Times New Roman"/>
          <w:b w:val="0"/>
          <w:i/>
          <w:szCs w:val="24"/>
        </w:rPr>
        <w:t>[</w:t>
      </w:r>
      <w:proofErr w:type="gramStart"/>
      <w:r w:rsidRPr="00B014A9">
        <w:rPr>
          <w:rFonts w:ascii="Times New Roman" w:hAnsi="Times New Roman"/>
          <w:b w:val="0"/>
          <w:i/>
          <w:szCs w:val="24"/>
        </w:rPr>
        <w:t>insert</w:t>
      </w:r>
      <w:proofErr w:type="gramEnd"/>
      <w:r w:rsidRPr="00B014A9">
        <w:rPr>
          <w:rFonts w:ascii="Times New Roman" w:hAnsi="Times New Roman"/>
          <w:b w:val="0"/>
          <w:i/>
          <w:szCs w:val="24"/>
        </w:rPr>
        <w:t xml:space="preserve"> list of countries prohibited under official regulations of the country]</w:t>
      </w:r>
    </w:p>
    <w:p w14:paraId="48669B81" w14:textId="77777777" w:rsidR="00002A9A" w:rsidRPr="00B014A9" w:rsidRDefault="00002A9A" w:rsidP="00917B66">
      <w:pPr>
        <w:pStyle w:val="BodyText2"/>
        <w:ind w:left="720"/>
        <w:jc w:val="both"/>
        <w:rPr>
          <w:rFonts w:ascii="Times New Roman" w:hAnsi="Times New Roman"/>
          <w:b w:val="0"/>
          <w:szCs w:val="24"/>
        </w:rPr>
      </w:pPr>
    </w:p>
    <w:p w14:paraId="23686DAB" w14:textId="77777777" w:rsidR="00002A9A" w:rsidRPr="00B014A9" w:rsidRDefault="00002A9A" w:rsidP="00917B66">
      <w:pPr>
        <w:pStyle w:val="BodyText2"/>
        <w:ind w:left="720"/>
        <w:jc w:val="both"/>
        <w:rPr>
          <w:rFonts w:ascii="Times New Roman" w:hAnsi="Times New Roman"/>
          <w:b w:val="0"/>
          <w:szCs w:val="24"/>
        </w:rPr>
      </w:pPr>
      <w:r w:rsidRPr="00B014A9">
        <w:rPr>
          <w:rFonts w:ascii="Times New Roman" w:hAnsi="Times New Roman"/>
          <w:b w:val="0"/>
          <w:szCs w:val="24"/>
        </w:rPr>
        <w:t xml:space="preserve">(b)     </w:t>
      </w:r>
      <w:r w:rsidRPr="00B014A9">
        <w:rPr>
          <w:rFonts w:ascii="Times New Roman" w:hAnsi="Times New Roman"/>
          <w:b w:val="0"/>
          <w:szCs w:val="24"/>
        </w:rPr>
        <w:tab/>
        <w:t xml:space="preserve">With reference to paragraph </w:t>
      </w:r>
      <w:r w:rsidR="00917B66" w:rsidRPr="00B014A9">
        <w:rPr>
          <w:rFonts w:ascii="Times New Roman" w:hAnsi="Times New Roman"/>
          <w:b w:val="0"/>
          <w:szCs w:val="24"/>
        </w:rPr>
        <w:t>2</w:t>
      </w:r>
      <w:r w:rsidRPr="00B014A9">
        <w:rPr>
          <w:rFonts w:ascii="Times New Roman" w:hAnsi="Times New Roman"/>
          <w:b w:val="0"/>
          <w:szCs w:val="24"/>
        </w:rPr>
        <w:t xml:space="preserve"> (</w:t>
      </w:r>
      <w:r w:rsidR="00917B66" w:rsidRPr="00B014A9">
        <w:rPr>
          <w:rFonts w:ascii="Times New Roman" w:hAnsi="Times New Roman"/>
          <w:b w:val="0"/>
          <w:szCs w:val="24"/>
        </w:rPr>
        <w:t>b</w:t>
      </w:r>
      <w:r w:rsidRPr="00B014A9">
        <w:rPr>
          <w:rFonts w:ascii="Times New Roman" w:hAnsi="Times New Roman"/>
          <w:b w:val="0"/>
          <w:szCs w:val="24"/>
        </w:rPr>
        <w:t xml:space="preserve">) </w:t>
      </w:r>
      <w:r w:rsidR="00917B66" w:rsidRPr="00B014A9">
        <w:rPr>
          <w:rFonts w:ascii="Times New Roman" w:hAnsi="Times New Roman"/>
          <w:b w:val="0"/>
          <w:szCs w:val="24"/>
        </w:rPr>
        <w:t>above</w:t>
      </w:r>
      <w:r w:rsidRPr="00B014A9">
        <w:rPr>
          <w:rFonts w:ascii="Times New Roman" w:hAnsi="Times New Roman"/>
          <w:b w:val="0"/>
          <w:szCs w:val="24"/>
        </w:rPr>
        <w:t>:</w:t>
      </w:r>
    </w:p>
    <w:p w14:paraId="78440FBC" w14:textId="77777777" w:rsidR="007B586E" w:rsidRPr="00B014A9" w:rsidRDefault="00002A9A" w:rsidP="00917B66">
      <w:pPr>
        <w:pStyle w:val="BodyText2"/>
        <w:ind w:left="1440"/>
        <w:jc w:val="both"/>
      </w:pPr>
      <w:r w:rsidRPr="00B014A9">
        <w:rPr>
          <w:rFonts w:ascii="Times New Roman" w:hAnsi="Times New Roman"/>
          <w:b w:val="0"/>
          <w:i/>
          <w:szCs w:val="24"/>
        </w:rPr>
        <w:t>[</w:t>
      </w:r>
      <w:proofErr w:type="gramStart"/>
      <w:r w:rsidRPr="00B014A9">
        <w:rPr>
          <w:rFonts w:ascii="Times New Roman" w:hAnsi="Times New Roman"/>
          <w:b w:val="0"/>
          <w:i/>
          <w:szCs w:val="24"/>
        </w:rPr>
        <w:t>insert</w:t>
      </w:r>
      <w:proofErr w:type="gramEnd"/>
      <w:r w:rsidRPr="00B014A9">
        <w:rPr>
          <w:rFonts w:ascii="Times New Roman" w:hAnsi="Times New Roman"/>
          <w:b w:val="0"/>
          <w:i/>
          <w:szCs w:val="24"/>
        </w:rPr>
        <w:t xml:space="preserve"> list of countries which are barred under </w:t>
      </w:r>
      <w:r w:rsidR="00917B66" w:rsidRPr="00B014A9">
        <w:rPr>
          <w:rFonts w:ascii="Times New Roman" w:hAnsi="Times New Roman"/>
          <w:b w:val="0"/>
          <w:i/>
          <w:szCs w:val="24"/>
        </w:rPr>
        <w:t>Boycott Regulations of the Organization of the Islamic Cooperation, the League of Arab States and the African Union]</w:t>
      </w:r>
    </w:p>
    <w:bookmarkEnd w:id="586"/>
    <w:p w14:paraId="661C9E99" w14:textId="77777777" w:rsidR="007B586E" w:rsidRPr="00B014A9" w:rsidRDefault="007B586E"/>
    <w:p w14:paraId="72FD44CC" w14:textId="77777777" w:rsidR="007B586E" w:rsidRPr="00B014A9" w:rsidRDefault="007B586E"/>
    <w:p w14:paraId="7945318E" w14:textId="77777777" w:rsidR="007B586E" w:rsidRPr="00B014A9" w:rsidRDefault="007B586E">
      <w:pPr>
        <w:sectPr w:rsidR="007B586E" w:rsidRPr="00B014A9">
          <w:headerReference w:type="even" r:id="rId39"/>
          <w:headerReference w:type="default" r:id="rId40"/>
          <w:footerReference w:type="even" r:id="rId41"/>
          <w:footerReference w:type="default" r:id="rId42"/>
          <w:headerReference w:type="first" r:id="rId43"/>
          <w:type w:val="oddPage"/>
          <w:pgSz w:w="12240" w:h="15840" w:code="1"/>
          <w:pgMar w:top="1440" w:right="1440" w:bottom="1440" w:left="1800" w:header="720" w:footer="720" w:gutter="0"/>
          <w:paperSrc w:first="15" w:other="15"/>
          <w:cols w:space="720"/>
          <w:titlePg/>
        </w:sectPr>
      </w:pPr>
    </w:p>
    <w:p w14:paraId="6E8B00B4" w14:textId="77777777" w:rsidR="001F054F" w:rsidRPr="005B7856" w:rsidRDefault="007B586E" w:rsidP="001F054F">
      <w:pPr>
        <w:pStyle w:val="Part"/>
        <w:rPr>
          <w:sz w:val="72"/>
          <w:szCs w:val="72"/>
          <w14:shadow w14:blurRad="50800" w14:dist="38100" w14:dir="2700000" w14:sx="100000" w14:sy="100000" w14:kx="0" w14:ky="0" w14:algn="tl">
            <w14:srgbClr w14:val="000000">
              <w14:alpha w14:val="60000"/>
            </w14:srgbClr>
          </w14:shadow>
        </w:rPr>
      </w:pPr>
      <w:bookmarkStart w:id="587" w:name="_Toc168298093"/>
      <w:r w:rsidRPr="005B7856">
        <w:rPr>
          <w:sz w:val="72"/>
          <w:szCs w:val="72"/>
          <w14:shadow w14:blurRad="50800" w14:dist="38100" w14:dir="2700000" w14:sx="100000" w14:sy="100000" w14:kx="0" w14:ky="0" w14:algn="tl">
            <w14:srgbClr w14:val="000000">
              <w14:alpha w14:val="60000"/>
            </w14:srgbClr>
          </w14:shadow>
        </w:rPr>
        <w:lastRenderedPageBreak/>
        <w:t xml:space="preserve">PART 2 </w:t>
      </w:r>
      <w:r w:rsidR="001F054F" w:rsidRPr="005B7856">
        <w:rPr>
          <w:sz w:val="72"/>
          <w:szCs w:val="72"/>
          <w14:shadow w14:blurRad="50800" w14:dist="38100" w14:dir="2700000" w14:sx="100000" w14:sy="100000" w14:kx="0" w14:ky="0" w14:algn="tl">
            <w14:srgbClr w14:val="000000">
              <w14:alpha w14:val="60000"/>
            </w14:srgbClr>
          </w14:shadow>
        </w:rPr>
        <w:t xml:space="preserve"> </w:t>
      </w:r>
    </w:p>
    <w:p w14:paraId="65A6FDC9" w14:textId="77777777" w:rsidR="007B586E" w:rsidRPr="005B7856" w:rsidRDefault="007B586E" w:rsidP="001F054F">
      <w:pPr>
        <w:pStyle w:val="Part"/>
        <w:rPr>
          <w:sz w:val="72"/>
          <w:szCs w:val="72"/>
          <w14:shadow w14:blurRad="50800" w14:dist="38100" w14:dir="2700000" w14:sx="100000" w14:sy="100000" w14:kx="0" w14:ky="0" w14:algn="tl">
            <w14:srgbClr w14:val="000000">
              <w14:alpha w14:val="60000"/>
            </w14:srgbClr>
          </w14:shadow>
        </w:rPr>
      </w:pPr>
      <w:r w:rsidRPr="005B7856">
        <w:rPr>
          <w:sz w:val="72"/>
          <w:szCs w:val="72"/>
          <w14:shadow w14:blurRad="50800" w14:dist="38100" w14:dir="2700000" w14:sx="100000" w14:sy="100000" w14:kx="0" w14:ky="0" w14:algn="tl">
            <w14:srgbClr w14:val="000000">
              <w14:alpha w14:val="60000"/>
            </w14:srgbClr>
          </w14:shadow>
        </w:rPr>
        <w:t xml:space="preserve"> </w:t>
      </w:r>
      <w:r w:rsidR="00283744" w:rsidRPr="005B7856">
        <w:rPr>
          <w:iCs/>
          <w:sz w:val="72"/>
          <w:szCs w:val="72"/>
          <w14:shadow w14:blurRad="50800" w14:dist="38100" w14:dir="2700000" w14:sx="100000" w14:sy="100000" w14:kx="0" w14:ky="0" w14:algn="tl">
            <w14:srgbClr w14:val="000000">
              <w14:alpha w14:val="60000"/>
            </w14:srgbClr>
          </w14:shadow>
        </w:rPr>
        <w:t>Employer</w:t>
      </w:r>
      <w:r w:rsidRPr="005B7856">
        <w:rPr>
          <w:i/>
          <w:iCs/>
          <w:sz w:val="72"/>
          <w:szCs w:val="72"/>
          <w14:shadow w14:blurRad="50800" w14:dist="38100" w14:dir="2700000" w14:sx="100000" w14:sy="100000" w14:kx="0" w14:ky="0" w14:algn="tl">
            <w14:srgbClr w14:val="000000">
              <w14:alpha w14:val="60000"/>
            </w14:srgbClr>
          </w14:shadow>
        </w:rPr>
        <w:t>’</w:t>
      </w:r>
      <w:r w:rsidRPr="005B7856">
        <w:rPr>
          <w:iCs/>
          <w:sz w:val="72"/>
          <w:szCs w:val="72"/>
          <w14:shadow w14:blurRad="50800" w14:dist="38100" w14:dir="2700000" w14:sx="100000" w14:sy="100000" w14:kx="0" w14:ky="0" w14:algn="tl">
            <w14:srgbClr w14:val="000000">
              <w14:alpha w14:val="60000"/>
            </w14:srgbClr>
          </w14:shadow>
        </w:rPr>
        <w:t>s</w:t>
      </w:r>
      <w:r w:rsidRPr="005B7856">
        <w:rPr>
          <w:sz w:val="72"/>
          <w:szCs w:val="72"/>
          <w14:shadow w14:blurRad="50800" w14:dist="38100" w14:dir="2700000" w14:sx="100000" w14:sy="100000" w14:kx="0" w14:ky="0" w14:algn="tl">
            <w14:srgbClr w14:val="000000">
              <w14:alpha w14:val="60000"/>
            </w14:srgbClr>
          </w14:shadow>
        </w:rPr>
        <w:t xml:space="preserve"> Requirements</w:t>
      </w:r>
      <w:bookmarkEnd w:id="587"/>
    </w:p>
    <w:p w14:paraId="526306B9" w14:textId="77777777" w:rsidR="007B586E" w:rsidRPr="00B014A9" w:rsidRDefault="007B586E">
      <w:pPr>
        <w:rPr>
          <w:b/>
        </w:rPr>
      </w:pPr>
    </w:p>
    <w:p w14:paraId="3C05C6F7" w14:textId="77777777" w:rsidR="007B586E" w:rsidRPr="00B014A9" w:rsidRDefault="007B586E"/>
    <w:p w14:paraId="44AED0D1" w14:textId="77777777" w:rsidR="007B586E" w:rsidRPr="00B014A9" w:rsidRDefault="007B586E">
      <w:pPr>
        <w:sectPr w:rsidR="007B586E" w:rsidRPr="00B014A9">
          <w:headerReference w:type="even" r:id="rId44"/>
          <w:headerReference w:type="default" r:id="rId45"/>
          <w:headerReference w:type="first" r:id="rId46"/>
          <w:type w:val="oddPage"/>
          <w:pgSz w:w="12240" w:h="15840" w:code="1"/>
          <w:pgMar w:top="1440" w:right="1440" w:bottom="1440" w:left="1800" w:header="720" w:footer="720" w:gutter="0"/>
          <w:paperSrc w:first="15" w:other="15"/>
          <w:pgNumType w:start="1"/>
          <w:cols w:space="720"/>
          <w:titlePg/>
        </w:sectPr>
      </w:pPr>
    </w:p>
    <w:p w14:paraId="018DA8AA" w14:textId="77777777" w:rsidR="007B586E" w:rsidRPr="00B014A9" w:rsidRDefault="007B586E">
      <w:pPr>
        <w:pStyle w:val="Subtitle"/>
        <w:ind w:left="180" w:right="288"/>
        <w:rPr>
          <w:rFonts w:cs="Arial"/>
        </w:rPr>
      </w:pPr>
    </w:p>
    <w:p w14:paraId="328C20DB" w14:textId="42DBF51B" w:rsidR="007B586E" w:rsidRPr="00B014A9" w:rsidRDefault="007B586E" w:rsidP="00B80041">
      <w:pPr>
        <w:pStyle w:val="Subtitle"/>
        <w:ind w:left="180" w:right="288"/>
        <w:rPr>
          <w:rFonts w:cs="Arial"/>
        </w:rPr>
      </w:pPr>
      <w:bookmarkStart w:id="588" w:name="_Toc168298094"/>
      <w:r w:rsidRPr="00B014A9">
        <w:rPr>
          <w:rFonts w:cs="Arial"/>
        </w:rPr>
        <w:t xml:space="preserve">Section VI - </w:t>
      </w:r>
      <w:bookmarkEnd w:id="588"/>
      <w:r w:rsidR="00B80041">
        <w:t>Qui</w:t>
      </w:r>
    </w:p>
    <w:p w14:paraId="44D533A6" w14:textId="77777777" w:rsidR="007B586E" w:rsidRPr="00B014A9" w:rsidRDefault="007B586E">
      <w:pPr>
        <w:pStyle w:val="BodyTextIndent"/>
        <w:ind w:left="180" w:right="288"/>
      </w:pPr>
    </w:p>
    <w:p w14:paraId="422B2E39" w14:textId="77777777" w:rsidR="007B586E" w:rsidRPr="00B014A9" w:rsidRDefault="007B586E">
      <w:pPr>
        <w:pStyle w:val="BodyTextIndent"/>
        <w:ind w:left="180" w:right="288"/>
        <w:rPr>
          <w:u w:val="single"/>
        </w:rPr>
      </w:pPr>
    </w:p>
    <w:p w14:paraId="0D992ACF" w14:textId="77777777" w:rsidR="007B586E" w:rsidRPr="00B014A9" w:rsidRDefault="007B586E">
      <w:pPr>
        <w:jc w:val="center"/>
        <w:rPr>
          <w:b/>
          <w:sz w:val="28"/>
          <w:szCs w:val="28"/>
        </w:rPr>
      </w:pPr>
      <w:r w:rsidRPr="00B014A9">
        <w:rPr>
          <w:b/>
          <w:sz w:val="28"/>
          <w:szCs w:val="28"/>
        </w:rPr>
        <w:t>Table of Contents</w:t>
      </w:r>
    </w:p>
    <w:p w14:paraId="7A4DF5DD" w14:textId="77777777" w:rsidR="00124766" w:rsidRDefault="007B586E">
      <w:pPr>
        <w:pStyle w:val="TOC1"/>
        <w:tabs>
          <w:tab w:val="right" w:leader="dot" w:pos="8990"/>
        </w:tabs>
        <w:rPr>
          <w:rFonts w:asciiTheme="minorHAnsi" w:eastAsiaTheme="minorEastAsia" w:hAnsiTheme="minorHAnsi" w:cstheme="minorBidi"/>
          <w:b w:val="0"/>
          <w:noProof/>
          <w:szCs w:val="24"/>
          <w:lang w:eastAsia="ja-JP"/>
        </w:rPr>
      </w:pPr>
      <w:r w:rsidRPr="00B014A9">
        <w:fldChar w:fldCharType="begin"/>
      </w:r>
      <w:r w:rsidRPr="00B014A9">
        <w:instrText xml:space="preserve"> TOC \h \z \t "S6-Header 1,1" </w:instrText>
      </w:r>
      <w:r w:rsidRPr="00B014A9">
        <w:fldChar w:fldCharType="separate"/>
      </w:r>
      <w:r w:rsidR="00124766">
        <w:rPr>
          <w:noProof/>
        </w:rPr>
        <w:t>Specifications</w:t>
      </w:r>
      <w:r w:rsidR="00124766">
        <w:rPr>
          <w:noProof/>
        </w:rPr>
        <w:tab/>
      </w:r>
      <w:r w:rsidR="00124766">
        <w:rPr>
          <w:noProof/>
        </w:rPr>
        <w:fldChar w:fldCharType="begin"/>
      </w:r>
      <w:r w:rsidR="00124766">
        <w:rPr>
          <w:noProof/>
        </w:rPr>
        <w:instrText xml:space="preserve"> PAGEREF _Toc336081628 \h </w:instrText>
      </w:r>
      <w:r w:rsidR="00124766">
        <w:rPr>
          <w:noProof/>
        </w:rPr>
      </w:r>
      <w:r w:rsidR="00124766">
        <w:rPr>
          <w:noProof/>
        </w:rPr>
        <w:fldChar w:fldCharType="separate"/>
      </w:r>
      <w:r w:rsidR="009437A3">
        <w:rPr>
          <w:noProof/>
        </w:rPr>
        <w:t>4</w:t>
      </w:r>
      <w:r w:rsidR="00124766">
        <w:rPr>
          <w:noProof/>
        </w:rPr>
        <w:fldChar w:fldCharType="end"/>
      </w:r>
    </w:p>
    <w:p w14:paraId="1BDE22C9" w14:textId="77777777" w:rsidR="00124766" w:rsidRDefault="00124766">
      <w:pPr>
        <w:pStyle w:val="TOC1"/>
        <w:tabs>
          <w:tab w:val="right" w:leader="dot" w:pos="8990"/>
        </w:tabs>
        <w:rPr>
          <w:rFonts w:asciiTheme="minorHAnsi" w:eastAsiaTheme="minorEastAsia" w:hAnsiTheme="minorHAnsi" w:cstheme="minorBidi"/>
          <w:b w:val="0"/>
          <w:noProof/>
          <w:szCs w:val="24"/>
          <w:lang w:eastAsia="ja-JP"/>
        </w:rPr>
      </w:pPr>
      <w:r>
        <w:rPr>
          <w:noProof/>
        </w:rPr>
        <w:t>Drawings</w:t>
      </w:r>
      <w:r>
        <w:rPr>
          <w:noProof/>
        </w:rPr>
        <w:tab/>
      </w:r>
      <w:r>
        <w:rPr>
          <w:noProof/>
        </w:rPr>
        <w:fldChar w:fldCharType="begin"/>
      </w:r>
      <w:r>
        <w:rPr>
          <w:noProof/>
        </w:rPr>
        <w:instrText xml:space="preserve"> PAGEREF _Toc336081629 \h </w:instrText>
      </w:r>
      <w:r>
        <w:rPr>
          <w:noProof/>
        </w:rPr>
      </w:r>
      <w:r>
        <w:rPr>
          <w:noProof/>
        </w:rPr>
        <w:fldChar w:fldCharType="separate"/>
      </w:r>
      <w:r w:rsidR="009437A3">
        <w:rPr>
          <w:noProof/>
        </w:rPr>
        <w:t>5</w:t>
      </w:r>
      <w:r>
        <w:rPr>
          <w:noProof/>
        </w:rPr>
        <w:fldChar w:fldCharType="end"/>
      </w:r>
    </w:p>
    <w:p w14:paraId="33E94A78" w14:textId="77777777" w:rsidR="00124766" w:rsidRDefault="00124766">
      <w:pPr>
        <w:pStyle w:val="TOC1"/>
        <w:tabs>
          <w:tab w:val="right" w:leader="dot" w:pos="8990"/>
        </w:tabs>
        <w:rPr>
          <w:rFonts w:asciiTheme="minorHAnsi" w:eastAsiaTheme="minorEastAsia" w:hAnsiTheme="minorHAnsi" w:cstheme="minorBidi"/>
          <w:b w:val="0"/>
          <w:noProof/>
          <w:szCs w:val="24"/>
          <w:lang w:eastAsia="ja-JP"/>
        </w:rPr>
      </w:pPr>
      <w:r>
        <w:rPr>
          <w:noProof/>
        </w:rPr>
        <w:t>Supplementary Information</w:t>
      </w:r>
      <w:r>
        <w:rPr>
          <w:noProof/>
        </w:rPr>
        <w:tab/>
      </w:r>
      <w:r>
        <w:rPr>
          <w:noProof/>
        </w:rPr>
        <w:fldChar w:fldCharType="begin"/>
      </w:r>
      <w:r>
        <w:rPr>
          <w:noProof/>
        </w:rPr>
        <w:instrText xml:space="preserve"> PAGEREF _Toc336081630 \h </w:instrText>
      </w:r>
      <w:r>
        <w:rPr>
          <w:noProof/>
        </w:rPr>
      </w:r>
      <w:r>
        <w:rPr>
          <w:noProof/>
        </w:rPr>
        <w:fldChar w:fldCharType="separate"/>
      </w:r>
      <w:r w:rsidR="009437A3">
        <w:rPr>
          <w:noProof/>
        </w:rPr>
        <w:t>6</w:t>
      </w:r>
      <w:r>
        <w:rPr>
          <w:noProof/>
        </w:rPr>
        <w:fldChar w:fldCharType="end"/>
      </w:r>
    </w:p>
    <w:p w14:paraId="29D7DE12" w14:textId="77777777" w:rsidR="007B586E" w:rsidRPr="00B014A9" w:rsidRDefault="007B586E">
      <w:pPr>
        <w:pStyle w:val="TOC2"/>
      </w:pPr>
      <w:r w:rsidRPr="00B014A9">
        <w:fldChar w:fldCharType="end"/>
      </w:r>
    </w:p>
    <w:p w14:paraId="596F0F4F" w14:textId="77777777" w:rsidR="007B586E" w:rsidRPr="00B014A9" w:rsidRDefault="007B586E">
      <w:pPr>
        <w:pStyle w:val="S6-Header1"/>
      </w:pPr>
      <w:r w:rsidRPr="00B014A9">
        <w:br w:type="page"/>
      </w:r>
      <w:bookmarkStart w:id="589" w:name="_Toc23233012"/>
      <w:bookmarkStart w:id="590" w:name="_Toc23238061"/>
      <w:bookmarkStart w:id="591" w:name="_Toc41971552"/>
      <w:bookmarkStart w:id="592" w:name="_Toc73867681"/>
      <w:bookmarkStart w:id="593" w:name="_Toc78273063"/>
      <w:bookmarkStart w:id="594" w:name="_Toc336081628"/>
      <w:r w:rsidRPr="00B014A9">
        <w:lastRenderedPageBreak/>
        <w:t>Specification</w:t>
      </w:r>
      <w:bookmarkEnd w:id="589"/>
      <w:bookmarkEnd w:id="590"/>
      <w:bookmarkEnd w:id="591"/>
      <w:bookmarkEnd w:id="592"/>
      <w:bookmarkEnd w:id="593"/>
      <w:r w:rsidRPr="00B014A9">
        <w:t>s</w:t>
      </w:r>
      <w:bookmarkEnd w:id="594"/>
    </w:p>
    <w:p w14:paraId="6FB9883D" w14:textId="2725B171" w:rsidR="00C514E3" w:rsidRPr="003E5AE2" w:rsidRDefault="00063F25" w:rsidP="00AD20A0">
      <w:pPr>
        <w:spacing w:after="200"/>
        <w:jc w:val="both"/>
        <w:rPr>
          <w:i/>
        </w:rPr>
      </w:pPr>
      <w:r w:rsidRPr="003E5AE2">
        <w:rPr>
          <w:i/>
        </w:rPr>
        <w:t>Attached Separately: Annex II: Technical Specifications for Sewerage System and Technical Specification for Water Supply System</w:t>
      </w:r>
    </w:p>
    <w:p w14:paraId="0BC7E135" w14:textId="77777777" w:rsidR="00063F25" w:rsidRDefault="00063F25" w:rsidP="00AD20A0">
      <w:pPr>
        <w:spacing w:after="200"/>
        <w:jc w:val="both"/>
        <w:rPr>
          <w:i/>
        </w:rPr>
      </w:pPr>
    </w:p>
    <w:p w14:paraId="7ABE027D" w14:textId="77777777" w:rsidR="00063F25" w:rsidRPr="00B014A9" w:rsidRDefault="00063F25" w:rsidP="00AD20A0">
      <w:pPr>
        <w:spacing w:after="200"/>
        <w:jc w:val="both"/>
        <w:rPr>
          <w:i/>
        </w:rPr>
      </w:pPr>
    </w:p>
    <w:p w14:paraId="3BAC823F" w14:textId="77777777" w:rsidR="007B586E" w:rsidRPr="00B014A9" w:rsidRDefault="007B586E">
      <w:pPr>
        <w:pStyle w:val="explanatorynotes"/>
        <w:spacing w:after="0" w:line="240" w:lineRule="auto"/>
        <w:ind w:left="180" w:right="288"/>
      </w:pPr>
    </w:p>
    <w:p w14:paraId="640D8EEA" w14:textId="77777777" w:rsidR="007B586E" w:rsidRPr="00B014A9" w:rsidRDefault="007B586E">
      <w:pPr>
        <w:pStyle w:val="S6-Header1"/>
      </w:pPr>
      <w:r w:rsidRPr="00B014A9">
        <w:br w:type="page"/>
      </w:r>
      <w:bookmarkStart w:id="595" w:name="_Toc23233013"/>
      <w:bookmarkStart w:id="596" w:name="_Toc23238062"/>
      <w:bookmarkStart w:id="597" w:name="_Toc41971553"/>
      <w:bookmarkStart w:id="598" w:name="_Toc73867682"/>
      <w:bookmarkStart w:id="599" w:name="_Toc78273064"/>
      <w:bookmarkStart w:id="600" w:name="_Toc336081629"/>
      <w:r w:rsidRPr="00B014A9">
        <w:lastRenderedPageBreak/>
        <w:t>Drawings</w:t>
      </w:r>
      <w:bookmarkEnd w:id="595"/>
      <w:bookmarkEnd w:id="596"/>
      <w:bookmarkEnd w:id="597"/>
      <w:bookmarkEnd w:id="598"/>
      <w:bookmarkEnd w:id="599"/>
      <w:bookmarkEnd w:id="600"/>
    </w:p>
    <w:p w14:paraId="773093A7" w14:textId="77777777" w:rsidR="00C514E3" w:rsidRPr="00B014A9" w:rsidRDefault="00C514E3" w:rsidP="00AD20A0">
      <w:pPr>
        <w:jc w:val="both"/>
      </w:pPr>
      <w:bookmarkStart w:id="601" w:name="_Toc23233014"/>
      <w:bookmarkStart w:id="602" w:name="_Toc23238063"/>
      <w:bookmarkStart w:id="603" w:name="_Toc41971554"/>
      <w:bookmarkStart w:id="604" w:name="_Toc73867683"/>
      <w:r w:rsidRPr="00B014A9">
        <w:rPr>
          <w:i/>
        </w:rPr>
        <w:t>Insert here a list of Drawings.  The actual Drawings, including site plans, should be attached to this section or annexed in a separate folder.</w:t>
      </w:r>
    </w:p>
    <w:p w14:paraId="63612544" w14:textId="20DF8057" w:rsidR="00063F25" w:rsidRPr="003E5AE2" w:rsidRDefault="00063F25" w:rsidP="00063F25">
      <w:pPr>
        <w:spacing w:after="200"/>
        <w:jc w:val="both"/>
        <w:rPr>
          <w:i/>
        </w:rPr>
      </w:pPr>
      <w:bookmarkStart w:id="605" w:name="_Toc78273065"/>
      <w:r w:rsidRPr="003E5AE2">
        <w:rPr>
          <w:noProof/>
        </w:rPr>
        <w:drawing>
          <wp:anchor distT="0" distB="0" distL="114300" distR="114300" simplePos="0" relativeHeight="251656704" behindDoc="0" locked="0" layoutInCell="1" allowOverlap="1" wp14:anchorId="1ADF6AE2" wp14:editId="6F700C00">
            <wp:simplePos x="0" y="0"/>
            <wp:positionH relativeFrom="column">
              <wp:posOffset>0</wp:posOffset>
            </wp:positionH>
            <wp:positionV relativeFrom="paragraph">
              <wp:posOffset>739775</wp:posOffset>
            </wp:positionV>
            <wp:extent cx="4676775" cy="3307080"/>
            <wp:effectExtent l="0" t="0" r="9525" b="7620"/>
            <wp:wrapTopAndBottom/>
            <wp:docPr id="17" name="Picture 17" descr="C:\Users\m.saif\Pictures\Naifaru Drawings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saif\Pictures\Naifaru Drawings - Copy.JPG"/>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4676775" cy="3307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E5AE2">
        <w:rPr>
          <w:i/>
        </w:rPr>
        <w:t xml:space="preserve">Attached Separately: Annex III: Detailed Drawings for </w:t>
      </w:r>
      <w:proofErr w:type="spellStart"/>
      <w:r w:rsidRPr="003E5AE2">
        <w:rPr>
          <w:i/>
        </w:rPr>
        <w:t>Lh.Naifaru</w:t>
      </w:r>
      <w:proofErr w:type="spellEnd"/>
      <w:r w:rsidRPr="003E5AE2">
        <w:rPr>
          <w:i/>
        </w:rPr>
        <w:t xml:space="preserve"> Sewerage System, Detailed Drawings for </w:t>
      </w:r>
      <w:proofErr w:type="spellStart"/>
      <w:r w:rsidRPr="003E5AE2">
        <w:rPr>
          <w:i/>
        </w:rPr>
        <w:t>Th.Veymandoo</w:t>
      </w:r>
      <w:proofErr w:type="spellEnd"/>
      <w:r w:rsidRPr="003E5AE2">
        <w:rPr>
          <w:i/>
        </w:rPr>
        <w:t xml:space="preserve">  Sewerage System, Detailed Drawings for </w:t>
      </w:r>
      <w:proofErr w:type="spellStart"/>
      <w:r w:rsidRPr="003E5AE2">
        <w:rPr>
          <w:i/>
        </w:rPr>
        <w:t>Lh.Naifaru</w:t>
      </w:r>
      <w:proofErr w:type="spellEnd"/>
      <w:r w:rsidRPr="003E5AE2">
        <w:rPr>
          <w:i/>
        </w:rPr>
        <w:t xml:space="preserve"> Water Supply System</w:t>
      </w:r>
    </w:p>
    <w:p w14:paraId="52778120" w14:textId="2BCCBB34" w:rsidR="00124766" w:rsidRDefault="00063F25" w:rsidP="00063F25">
      <w:pPr>
        <w:rPr>
          <w:rFonts w:cs="Arial"/>
          <w:b/>
          <w:sz w:val="32"/>
        </w:rPr>
      </w:pPr>
      <w:r>
        <w:rPr>
          <w:noProof/>
        </w:rPr>
        <w:drawing>
          <wp:inline distT="0" distB="0" distL="0" distR="0" wp14:anchorId="1B96E098" wp14:editId="388954B6">
            <wp:extent cx="4667249" cy="3267075"/>
            <wp:effectExtent l="0" t="0" r="635" b="0"/>
            <wp:docPr id="18" name="Picture 18" descr="C:\Users\m.saif\Pictures\Veymando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saif\Pictures\Veymandoo.JPG"/>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4692740" cy="3284919"/>
                    </a:xfrm>
                    <a:prstGeom prst="rect">
                      <a:avLst/>
                    </a:prstGeom>
                    <a:noFill/>
                    <a:ln>
                      <a:noFill/>
                    </a:ln>
                  </pic:spPr>
                </pic:pic>
              </a:graphicData>
            </a:graphic>
          </wp:inline>
        </w:drawing>
      </w:r>
      <w:r w:rsidR="00124766">
        <w:br w:type="page"/>
      </w:r>
    </w:p>
    <w:p w14:paraId="4DA199D7" w14:textId="29587F30" w:rsidR="00124766" w:rsidRDefault="00124766" w:rsidP="00893920">
      <w:pPr>
        <w:pStyle w:val="S6-Header1"/>
      </w:pPr>
      <w:bookmarkStart w:id="606" w:name="_Toc336081630"/>
      <w:r>
        <w:lastRenderedPageBreak/>
        <w:t>Supplementary Information</w:t>
      </w:r>
      <w:bookmarkEnd w:id="606"/>
    </w:p>
    <w:p w14:paraId="34BE635E" w14:textId="49387BCA" w:rsidR="006A557F" w:rsidRPr="003E5AE2" w:rsidRDefault="006A557F" w:rsidP="006A557F">
      <w:pPr>
        <w:jc w:val="center"/>
        <w:rPr>
          <w:i/>
        </w:rPr>
      </w:pPr>
      <w:r w:rsidRPr="003E5AE2">
        <w:rPr>
          <w:i/>
        </w:rPr>
        <w:t>Attached Separately: Annex IV: Detailed Design Reports</w:t>
      </w:r>
    </w:p>
    <w:p w14:paraId="583E1AAC" w14:textId="48530A49" w:rsidR="00D804F0" w:rsidRDefault="00D804F0" w:rsidP="006A557F">
      <w:pPr>
        <w:jc w:val="center"/>
      </w:pPr>
    </w:p>
    <w:p w14:paraId="3B69D783" w14:textId="17B6A60F" w:rsidR="00893920" w:rsidRDefault="007B586E" w:rsidP="00893920">
      <w:pPr>
        <w:pStyle w:val="S6-Header1"/>
      </w:pPr>
      <w:r w:rsidRPr="00B014A9">
        <w:br w:type="page"/>
      </w:r>
      <w:bookmarkEnd w:id="601"/>
      <w:bookmarkEnd w:id="602"/>
      <w:bookmarkEnd w:id="603"/>
      <w:bookmarkEnd w:id="604"/>
      <w:bookmarkEnd w:id="605"/>
    </w:p>
    <w:p w14:paraId="72BE028A" w14:textId="77777777" w:rsidR="00124766" w:rsidRPr="00124766" w:rsidRDefault="00124766" w:rsidP="00D804F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0"/>
      </w:tblGrid>
      <w:tr w:rsidR="00893920" w:rsidRPr="00684995" w14:paraId="62BD15F1" w14:textId="77777777" w:rsidTr="00AF2327">
        <w:tc>
          <w:tcPr>
            <w:tcW w:w="9000" w:type="dxa"/>
            <w:tcBorders>
              <w:top w:val="nil"/>
              <w:left w:val="nil"/>
              <w:bottom w:val="nil"/>
              <w:right w:val="nil"/>
            </w:tcBorders>
          </w:tcPr>
          <w:p w14:paraId="667D9334" w14:textId="77777777" w:rsidR="00893920" w:rsidRPr="00684995" w:rsidRDefault="00893920" w:rsidP="00446A99">
            <w:pPr>
              <w:pStyle w:val="Subtitle"/>
            </w:pPr>
            <w:bookmarkStart w:id="607" w:name="_Toc100121628"/>
            <w:bookmarkStart w:id="608" w:name="_Toc332898329"/>
            <w:r w:rsidRPr="00684995">
              <w:t>Scope of Works</w:t>
            </w:r>
            <w:bookmarkEnd w:id="607"/>
            <w:bookmarkEnd w:id="608"/>
          </w:p>
          <w:p w14:paraId="7A853131" w14:textId="77777777" w:rsidR="00893920" w:rsidRPr="00684995" w:rsidRDefault="00893920" w:rsidP="00446A99">
            <w:pPr>
              <w:pStyle w:val="SectionVHeader"/>
              <w:jc w:val="both"/>
              <w:rPr>
                <w:rFonts w:cs="Arial"/>
                <w:lang w:val="en-US"/>
              </w:rPr>
            </w:pPr>
          </w:p>
        </w:tc>
      </w:tr>
    </w:tbl>
    <w:p w14:paraId="742950EF" w14:textId="77777777" w:rsidR="00AF2327" w:rsidRPr="00AF2327" w:rsidRDefault="00AF2327" w:rsidP="00AF2327">
      <w:pPr>
        <w:keepNext/>
        <w:keepLines/>
        <w:widowControl w:val="0"/>
        <w:suppressAutoHyphens/>
        <w:ind w:right="-72"/>
        <w:jc w:val="center"/>
        <w:outlineLvl w:val="5"/>
        <w:rPr>
          <w:rFonts w:ascii="Arial" w:hAnsi="Arial"/>
          <w:b/>
          <w:sz w:val="28"/>
          <w:szCs w:val="20"/>
        </w:rPr>
      </w:pPr>
      <w:bookmarkStart w:id="609" w:name="_Toc332806967"/>
      <w:r w:rsidRPr="00AF2327">
        <w:rPr>
          <w:rFonts w:ascii="Arial" w:hAnsi="Arial"/>
          <w:b/>
          <w:sz w:val="28"/>
          <w:szCs w:val="20"/>
        </w:rPr>
        <w:t>LH.NAIFARU</w:t>
      </w:r>
      <w:bookmarkEnd w:id="609"/>
    </w:p>
    <w:p w14:paraId="7012DE07" w14:textId="77777777" w:rsidR="00AF2327" w:rsidRPr="00AF2327" w:rsidRDefault="00AF2327" w:rsidP="00AF2327">
      <w:pPr>
        <w:keepNext/>
        <w:widowControl w:val="0"/>
        <w:spacing w:line="276" w:lineRule="auto"/>
        <w:ind w:right="72"/>
        <w:jc w:val="both"/>
        <w:rPr>
          <w:rFonts w:ascii="Arial" w:hAnsi="Arial" w:cs="Calibri"/>
          <w:bCs/>
          <w:sz w:val="22"/>
          <w:szCs w:val="22"/>
        </w:rPr>
      </w:pPr>
    </w:p>
    <w:p w14:paraId="1EDCA077" w14:textId="77777777" w:rsidR="00AF2327" w:rsidRPr="00AF2327" w:rsidRDefault="00AF2327" w:rsidP="00AF2327">
      <w:pPr>
        <w:keepNext/>
        <w:widowControl w:val="0"/>
        <w:spacing w:line="276" w:lineRule="auto"/>
        <w:ind w:right="72"/>
        <w:jc w:val="both"/>
        <w:rPr>
          <w:rFonts w:ascii="Arial" w:hAnsi="Arial" w:cs="Calibri"/>
          <w:bCs/>
          <w:sz w:val="22"/>
          <w:szCs w:val="22"/>
        </w:rPr>
      </w:pPr>
      <w:r w:rsidRPr="00AF2327">
        <w:rPr>
          <w:rFonts w:ascii="Arial" w:hAnsi="Arial" w:cs="Calibri"/>
          <w:bCs/>
          <w:sz w:val="22"/>
          <w:szCs w:val="22"/>
        </w:rPr>
        <w:t xml:space="preserve">For </w:t>
      </w:r>
      <w:proofErr w:type="spellStart"/>
      <w:r w:rsidRPr="00AF2327">
        <w:rPr>
          <w:rFonts w:ascii="Arial" w:hAnsi="Arial" w:cs="Calibri"/>
          <w:bCs/>
          <w:sz w:val="22"/>
          <w:szCs w:val="22"/>
        </w:rPr>
        <w:t>Naifaru</w:t>
      </w:r>
      <w:proofErr w:type="spellEnd"/>
      <w:r w:rsidRPr="00AF2327">
        <w:rPr>
          <w:rFonts w:ascii="Arial" w:hAnsi="Arial" w:cs="Calibri"/>
          <w:bCs/>
          <w:sz w:val="22"/>
          <w:szCs w:val="22"/>
        </w:rPr>
        <w:t xml:space="preserve">, scope of works includes water supply and sewerage system works. </w:t>
      </w:r>
    </w:p>
    <w:p w14:paraId="1104BAB1" w14:textId="77777777" w:rsidR="00AF2327" w:rsidRPr="00AF2327" w:rsidRDefault="00AF2327" w:rsidP="00AF2327">
      <w:pPr>
        <w:keepNext/>
        <w:widowControl w:val="0"/>
        <w:spacing w:line="276" w:lineRule="auto"/>
        <w:ind w:right="72"/>
        <w:jc w:val="both"/>
        <w:rPr>
          <w:rFonts w:ascii="Arial" w:hAnsi="Arial" w:cs="Calibri"/>
          <w:bCs/>
          <w:sz w:val="22"/>
          <w:szCs w:val="22"/>
        </w:rPr>
      </w:pPr>
    </w:p>
    <w:p w14:paraId="7D7ADA62" w14:textId="77777777" w:rsidR="00AF2327" w:rsidRPr="00AF2327" w:rsidRDefault="00AF2327" w:rsidP="00AF2327">
      <w:pPr>
        <w:keepNext/>
        <w:widowControl w:val="0"/>
        <w:spacing w:line="276" w:lineRule="auto"/>
        <w:ind w:right="72"/>
        <w:jc w:val="both"/>
        <w:rPr>
          <w:rFonts w:ascii="Arial" w:hAnsi="Arial" w:cs="Calibri"/>
          <w:b/>
          <w:sz w:val="22"/>
          <w:szCs w:val="22"/>
        </w:rPr>
      </w:pPr>
      <w:r w:rsidRPr="00AF2327">
        <w:rPr>
          <w:rFonts w:ascii="Arial" w:hAnsi="Arial" w:cs="Calibri"/>
          <w:b/>
          <w:sz w:val="22"/>
          <w:szCs w:val="22"/>
        </w:rPr>
        <w:t>Sewerage system</w:t>
      </w:r>
    </w:p>
    <w:p w14:paraId="6D18E9BE" w14:textId="77777777" w:rsidR="00AF2327" w:rsidRPr="00AF2327" w:rsidRDefault="00AF2327" w:rsidP="00AF2327">
      <w:pPr>
        <w:keepNext/>
        <w:widowControl w:val="0"/>
        <w:spacing w:line="276" w:lineRule="auto"/>
        <w:ind w:right="72"/>
        <w:jc w:val="both"/>
        <w:rPr>
          <w:rFonts w:ascii="Arial" w:hAnsi="Arial" w:cs="Calibri"/>
          <w:bCs/>
          <w:sz w:val="22"/>
          <w:szCs w:val="22"/>
        </w:rPr>
      </w:pPr>
      <w:r w:rsidRPr="00AF2327">
        <w:rPr>
          <w:rFonts w:ascii="Arial" w:hAnsi="Arial" w:cs="Calibri"/>
          <w:bCs/>
          <w:sz w:val="22"/>
          <w:szCs w:val="22"/>
        </w:rPr>
        <w:t>The following infrastructure should be constructed as per the detailed design provided by the employer. Operation of the system should also be included for a period of one year.</w:t>
      </w:r>
    </w:p>
    <w:p w14:paraId="6FCC1FDF" w14:textId="77777777" w:rsidR="00AF2327" w:rsidRPr="00AF2327" w:rsidRDefault="00AF2327" w:rsidP="00AF2327">
      <w:pPr>
        <w:keepNext/>
        <w:widowControl w:val="0"/>
        <w:spacing w:line="276" w:lineRule="auto"/>
        <w:ind w:right="72"/>
        <w:jc w:val="both"/>
        <w:rPr>
          <w:rFonts w:ascii="Arial" w:hAnsi="Arial" w:cs="Calibri"/>
          <w:bCs/>
          <w:sz w:val="22"/>
          <w:szCs w:val="22"/>
        </w:rPr>
      </w:pPr>
    </w:p>
    <w:p w14:paraId="04EFA5FA" w14:textId="2F21DA5A" w:rsidR="00AF2327" w:rsidRPr="00AF2327" w:rsidRDefault="00AF2327" w:rsidP="0091295B">
      <w:pPr>
        <w:keepNext/>
        <w:widowControl w:val="0"/>
        <w:numPr>
          <w:ilvl w:val="0"/>
          <w:numId w:val="57"/>
        </w:numPr>
        <w:spacing w:line="276" w:lineRule="auto"/>
        <w:ind w:right="72"/>
        <w:contextualSpacing/>
        <w:jc w:val="both"/>
        <w:rPr>
          <w:rFonts w:ascii="Arial" w:hAnsi="Arial" w:cs="Calibri"/>
          <w:bCs/>
          <w:sz w:val="22"/>
          <w:szCs w:val="22"/>
        </w:rPr>
      </w:pPr>
      <w:r w:rsidRPr="00AF2327">
        <w:rPr>
          <w:rFonts w:ascii="Arial" w:hAnsi="Arial" w:cs="Calibri"/>
          <w:b/>
          <w:i/>
          <w:iCs/>
          <w:sz w:val="22"/>
          <w:szCs w:val="22"/>
        </w:rPr>
        <w:t>Sewerage network:</w:t>
      </w:r>
      <w:r w:rsidRPr="00AF2327">
        <w:rPr>
          <w:rFonts w:ascii="Arial" w:hAnsi="Arial" w:cs="Calibri"/>
          <w:b/>
          <w:sz w:val="22"/>
          <w:szCs w:val="22"/>
        </w:rPr>
        <w:t xml:space="preserve"> </w:t>
      </w:r>
      <w:r w:rsidRPr="00AF2327">
        <w:rPr>
          <w:rFonts w:ascii="Arial" w:hAnsi="Arial" w:cs="Calibri"/>
          <w:bCs/>
          <w:sz w:val="22"/>
          <w:szCs w:val="22"/>
        </w:rPr>
        <w:t xml:space="preserve">Sewerage network to cover the entire island as per the detailed design profiles provided. Approximate length of the sewerage network is </w:t>
      </w:r>
      <w:r w:rsidR="0091295B">
        <w:rPr>
          <w:rFonts w:ascii="Arial" w:hAnsi="Arial" w:cs="Calibri"/>
          <w:bCs/>
          <w:sz w:val="22"/>
          <w:szCs w:val="22"/>
        </w:rPr>
        <w:t>19</w:t>
      </w:r>
      <w:r w:rsidRPr="00AF2327">
        <w:rPr>
          <w:rFonts w:ascii="Arial" w:hAnsi="Arial" w:cs="Calibri"/>
          <w:bCs/>
          <w:sz w:val="22"/>
          <w:szCs w:val="22"/>
        </w:rPr>
        <w:t xml:space="preserve">km. </w:t>
      </w:r>
    </w:p>
    <w:p w14:paraId="78BF13F3" w14:textId="77777777" w:rsidR="00AF2327" w:rsidRPr="00AF2327" w:rsidRDefault="00AF2327" w:rsidP="00AF2327">
      <w:pPr>
        <w:keepNext/>
        <w:widowControl w:val="0"/>
        <w:numPr>
          <w:ilvl w:val="0"/>
          <w:numId w:val="57"/>
        </w:numPr>
        <w:spacing w:line="276" w:lineRule="auto"/>
        <w:ind w:right="72"/>
        <w:contextualSpacing/>
        <w:jc w:val="both"/>
        <w:rPr>
          <w:rFonts w:ascii="Arial" w:hAnsi="Arial" w:cs="Calibri"/>
          <w:bCs/>
          <w:sz w:val="22"/>
          <w:szCs w:val="22"/>
        </w:rPr>
      </w:pPr>
      <w:r w:rsidRPr="00AF2327">
        <w:rPr>
          <w:rFonts w:ascii="Arial" w:hAnsi="Arial" w:cs="Calibri"/>
          <w:b/>
          <w:i/>
          <w:iCs/>
          <w:sz w:val="22"/>
          <w:szCs w:val="22"/>
        </w:rPr>
        <w:t>Pump stations:</w:t>
      </w:r>
      <w:r w:rsidRPr="00AF2327">
        <w:rPr>
          <w:rFonts w:ascii="Arial" w:hAnsi="Arial" w:cs="Calibri"/>
          <w:bCs/>
          <w:sz w:val="22"/>
          <w:szCs w:val="22"/>
        </w:rPr>
        <w:t xml:space="preserve"> 4 zonal pump stations to be constructed as per the drawings. The pump stations will have two submersible pumps which would transfer the sewage via a pressurized network to Sewage treatment plant. All associated works including vent structures, valve chambers and control panels to be carried as per the detailed design and technical specification.</w:t>
      </w:r>
      <w:r w:rsidRPr="00AF2327">
        <w:rPr>
          <w:rFonts w:ascii="Arial" w:hAnsi="Arial" w:cs="Calibri"/>
          <w:bCs/>
          <w:sz w:val="22"/>
          <w:szCs w:val="22"/>
        </w:rPr>
        <w:tab/>
      </w:r>
    </w:p>
    <w:p w14:paraId="556D50F4" w14:textId="77777777" w:rsidR="00AF2327" w:rsidRPr="00AF2327" w:rsidRDefault="00AF2327" w:rsidP="00AF2327">
      <w:pPr>
        <w:keepNext/>
        <w:widowControl w:val="0"/>
        <w:numPr>
          <w:ilvl w:val="0"/>
          <w:numId w:val="59"/>
        </w:numPr>
        <w:spacing w:line="276" w:lineRule="auto"/>
        <w:ind w:right="72"/>
        <w:contextualSpacing/>
        <w:jc w:val="both"/>
        <w:rPr>
          <w:rFonts w:ascii="Arial" w:hAnsi="Arial" w:cs="Calibri"/>
          <w:bCs/>
          <w:sz w:val="22"/>
          <w:szCs w:val="22"/>
        </w:rPr>
      </w:pPr>
      <w:r w:rsidRPr="00AF2327">
        <w:rPr>
          <w:rFonts w:ascii="Arial" w:hAnsi="Arial" w:cs="Calibri"/>
          <w:b/>
          <w:i/>
          <w:iCs/>
          <w:sz w:val="22"/>
          <w:szCs w:val="22"/>
        </w:rPr>
        <w:t>Treatment plant:</w:t>
      </w:r>
      <w:r w:rsidRPr="00AF2327">
        <w:rPr>
          <w:rFonts w:ascii="Arial" w:hAnsi="Arial" w:cs="Calibri"/>
          <w:bCs/>
          <w:sz w:val="22"/>
          <w:szCs w:val="22"/>
        </w:rPr>
        <w:t xml:space="preserve">  Construction of treatment plant of 1122 m</w:t>
      </w:r>
      <w:r w:rsidRPr="00AF2327">
        <w:rPr>
          <w:rFonts w:ascii="Arial" w:hAnsi="Arial" w:cs="Calibri"/>
          <w:bCs/>
          <w:sz w:val="22"/>
          <w:szCs w:val="22"/>
          <w:vertAlign w:val="superscript"/>
        </w:rPr>
        <w:t>3</w:t>
      </w:r>
      <w:r w:rsidRPr="00AF2327">
        <w:rPr>
          <w:rFonts w:ascii="Arial" w:hAnsi="Arial" w:cs="Calibri"/>
          <w:bCs/>
          <w:sz w:val="22"/>
          <w:szCs w:val="22"/>
        </w:rPr>
        <w:t>/day (30 year demand) capacity as per the detailed design provided. Treatment plant will be of Activated sludge type. However, the client allows the option to propose an alternative treatment option which confirms to EPA guidelines and technical specifications provided that bidders can justify that the life cycle cost of such a treatment option is lower than the proposed AS system.</w:t>
      </w:r>
    </w:p>
    <w:p w14:paraId="5DC78E42" w14:textId="77777777" w:rsidR="00AF2327" w:rsidRPr="00AF2327" w:rsidRDefault="00AF2327" w:rsidP="00AF2327">
      <w:pPr>
        <w:keepNext/>
        <w:widowControl w:val="0"/>
        <w:numPr>
          <w:ilvl w:val="0"/>
          <w:numId w:val="59"/>
        </w:numPr>
        <w:spacing w:line="276" w:lineRule="auto"/>
        <w:ind w:right="72"/>
        <w:contextualSpacing/>
        <w:jc w:val="both"/>
        <w:rPr>
          <w:rFonts w:ascii="Arial" w:hAnsi="Arial" w:cs="Calibri"/>
          <w:bCs/>
          <w:sz w:val="22"/>
          <w:szCs w:val="22"/>
        </w:rPr>
      </w:pPr>
      <w:r w:rsidRPr="00AF2327">
        <w:rPr>
          <w:rFonts w:ascii="Arial" w:hAnsi="Arial" w:cs="Calibri"/>
          <w:b/>
          <w:i/>
          <w:iCs/>
          <w:sz w:val="22"/>
          <w:szCs w:val="22"/>
        </w:rPr>
        <w:t>Administration Building:</w:t>
      </w:r>
      <w:r w:rsidRPr="00AF2327">
        <w:rPr>
          <w:rFonts w:ascii="Arial" w:hAnsi="Arial" w:cs="Calibri"/>
          <w:bCs/>
          <w:sz w:val="22"/>
          <w:szCs w:val="22"/>
        </w:rPr>
        <w:t xml:space="preserve"> construction of administration building as per the drawings including laboratory facilities, workshop, backup generator room and parking area for the sewer jetting machine.  </w:t>
      </w:r>
    </w:p>
    <w:p w14:paraId="4BA97037" w14:textId="77777777" w:rsidR="00AF2327" w:rsidRPr="00AF2327" w:rsidRDefault="00AF2327" w:rsidP="00AF2327">
      <w:pPr>
        <w:keepNext/>
        <w:widowControl w:val="0"/>
        <w:numPr>
          <w:ilvl w:val="0"/>
          <w:numId w:val="58"/>
        </w:numPr>
        <w:spacing w:line="276" w:lineRule="auto"/>
        <w:ind w:right="72"/>
        <w:contextualSpacing/>
        <w:jc w:val="both"/>
        <w:rPr>
          <w:rFonts w:ascii="Arial" w:hAnsi="Arial" w:cs="Calibri"/>
          <w:bCs/>
          <w:sz w:val="22"/>
          <w:szCs w:val="22"/>
        </w:rPr>
      </w:pPr>
      <w:r w:rsidRPr="00AF2327">
        <w:rPr>
          <w:rFonts w:ascii="Arial" w:hAnsi="Arial" w:cs="Calibri"/>
          <w:b/>
          <w:i/>
          <w:iCs/>
          <w:sz w:val="22"/>
          <w:szCs w:val="22"/>
        </w:rPr>
        <w:t>Sea outfall:</w:t>
      </w:r>
      <w:r w:rsidRPr="00AF2327">
        <w:rPr>
          <w:rFonts w:ascii="Arial" w:hAnsi="Arial" w:cs="Calibri"/>
          <w:bCs/>
          <w:sz w:val="22"/>
          <w:szCs w:val="22"/>
        </w:rPr>
        <w:t xml:space="preserve"> construction of sea outfall line as per the detailed designs. Approximate length of sea outfall is 600 m (200m on land and 400 m in lagoon). Sea outfall will be constructed to a depth of 10-15 meter below mean sea level. </w:t>
      </w:r>
    </w:p>
    <w:p w14:paraId="3E42B995" w14:textId="77777777" w:rsidR="00AF2327" w:rsidRPr="00AF2327" w:rsidRDefault="00AF2327" w:rsidP="00AF2327">
      <w:pPr>
        <w:keepNext/>
        <w:widowControl w:val="0"/>
        <w:spacing w:line="276" w:lineRule="auto"/>
        <w:ind w:left="720" w:right="72"/>
        <w:contextualSpacing/>
        <w:jc w:val="both"/>
        <w:rPr>
          <w:rFonts w:ascii="Arial" w:hAnsi="Arial" w:cs="Calibri"/>
          <w:bCs/>
          <w:sz w:val="22"/>
          <w:szCs w:val="22"/>
        </w:rPr>
      </w:pPr>
    </w:p>
    <w:tbl>
      <w:tblPr>
        <w:tblStyle w:val="TableGrid"/>
        <w:tblW w:w="0" w:type="auto"/>
        <w:jc w:val="center"/>
        <w:tblLook w:val="04A0" w:firstRow="1" w:lastRow="0" w:firstColumn="1" w:lastColumn="0" w:noHBand="0" w:noVBand="1"/>
      </w:tblPr>
      <w:tblGrid>
        <w:gridCol w:w="4351"/>
        <w:gridCol w:w="1316"/>
      </w:tblGrid>
      <w:tr w:rsidR="002E2ADC" w14:paraId="62BE2124" w14:textId="77777777" w:rsidTr="00627B01">
        <w:trPr>
          <w:jc w:val="center"/>
        </w:trPr>
        <w:tc>
          <w:tcPr>
            <w:tcW w:w="4351" w:type="dxa"/>
          </w:tcPr>
          <w:p w14:paraId="19E03908" w14:textId="77777777" w:rsidR="002E2ADC" w:rsidRPr="0091295B" w:rsidRDefault="002E2ADC" w:rsidP="00627B01">
            <w:pPr>
              <w:rPr>
                <w:sz w:val="20"/>
                <w:szCs w:val="20"/>
              </w:rPr>
            </w:pPr>
            <w:r w:rsidRPr="0091295B">
              <w:rPr>
                <w:sz w:val="20"/>
                <w:szCs w:val="20"/>
              </w:rPr>
              <w:t xml:space="preserve">160mm Ø </w:t>
            </w:r>
            <w:proofErr w:type="spellStart"/>
            <w:r w:rsidRPr="0091295B">
              <w:rPr>
                <w:sz w:val="20"/>
                <w:szCs w:val="20"/>
              </w:rPr>
              <w:t>uPVC</w:t>
            </w:r>
            <w:proofErr w:type="spellEnd"/>
            <w:r w:rsidRPr="0091295B">
              <w:rPr>
                <w:sz w:val="20"/>
                <w:szCs w:val="20"/>
              </w:rPr>
              <w:t xml:space="preserve"> Gravity Sewer Main (SN4, SDR41)</w:t>
            </w:r>
          </w:p>
        </w:tc>
        <w:tc>
          <w:tcPr>
            <w:tcW w:w="1316" w:type="dxa"/>
          </w:tcPr>
          <w:p w14:paraId="49F8A426" w14:textId="77777777" w:rsidR="002E2ADC" w:rsidRPr="0091295B" w:rsidRDefault="002E2ADC" w:rsidP="00627B01">
            <w:pPr>
              <w:rPr>
                <w:sz w:val="20"/>
                <w:szCs w:val="20"/>
              </w:rPr>
            </w:pPr>
            <w:r w:rsidRPr="0091295B">
              <w:rPr>
                <w:sz w:val="20"/>
                <w:szCs w:val="20"/>
              </w:rPr>
              <w:t>- 19044m</w:t>
            </w:r>
          </w:p>
        </w:tc>
      </w:tr>
      <w:tr w:rsidR="002E2ADC" w14:paraId="5F9205E0" w14:textId="77777777" w:rsidTr="00627B01">
        <w:trPr>
          <w:jc w:val="center"/>
        </w:trPr>
        <w:tc>
          <w:tcPr>
            <w:tcW w:w="4351" w:type="dxa"/>
          </w:tcPr>
          <w:p w14:paraId="330A4C07" w14:textId="77777777" w:rsidR="002E2ADC" w:rsidRPr="0091295B" w:rsidRDefault="002E2ADC" w:rsidP="00627B01">
            <w:pPr>
              <w:rPr>
                <w:sz w:val="20"/>
                <w:szCs w:val="20"/>
              </w:rPr>
            </w:pPr>
            <w:r w:rsidRPr="0091295B">
              <w:rPr>
                <w:sz w:val="20"/>
                <w:szCs w:val="20"/>
              </w:rPr>
              <w:t>600mm Ø PE/PP Maintenance Shaft</w:t>
            </w:r>
          </w:p>
        </w:tc>
        <w:tc>
          <w:tcPr>
            <w:tcW w:w="1316" w:type="dxa"/>
          </w:tcPr>
          <w:p w14:paraId="2D137C3D" w14:textId="77777777" w:rsidR="002E2ADC" w:rsidRPr="0091295B" w:rsidRDefault="002E2ADC" w:rsidP="00627B01">
            <w:pPr>
              <w:tabs>
                <w:tab w:val="left" w:pos="1215"/>
              </w:tabs>
              <w:rPr>
                <w:sz w:val="20"/>
                <w:szCs w:val="20"/>
              </w:rPr>
            </w:pPr>
            <w:r w:rsidRPr="0091295B">
              <w:rPr>
                <w:sz w:val="20"/>
                <w:szCs w:val="20"/>
              </w:rPr>
              <w:t xml:space="preserve">- 275 </w:t>
            </w:r>
            <w:proofErr w:type="spellStart"/>
            <w:r w:rsidRPr="0091295B">
              <w:rPr>
                <w:sz w:val="20"/>
                <w:szCs w:val="20"/>
              </w:rPr>
              <w:t>nos</w:t>
            </w:r>
            <w:proofErr w:type="spellEnd"/>
          </w:p>
        </w:tc>
      </w:tr>
      <w:tr w:rsidR="002E2ADC" w14:paraId="54723299" w14:textId="77777777" w:rsidTr="00627B01">
        <w:trPr>
          <w:jc w:val="center"/>
        </w:trPr>
        <w:tc>
          <w:tcPr>
            <w:tcW w:w="4351" w:type="dxa"/>
          </w:tcPr>
          <w:p w14:paraId="7FF85AC8" w14:textId="77777777" w:rsidR="002E2ADC" w:rsidRPr="0091295B" w:rsidRDefault="002E2ADC" w:rsidP="00627B01">
            <w:pPr>
              <w:rPr>
                <w:sz w:val="20"/>
                <w:szCs w:val="20"/>
              </w:rPr>
            </w:pPr>
            <w:r w:rsidRPr="0091295B">
              <w:rPr>
                <w:sz w:val="20"/>
                <w:szCs w:val="20"/>
              </w:rPr>
              <w:t xml:space="preserve">160mmØ </w:t>
            </w:r>
            <w:proofErr w:type="spellStart"/>
            <w:r w:rsidRPr="0091295B">
              <w:rPr>
                <w:sz w:val="20"/>
                <w:szCs w:val="20"/>
              </w:rPr>
              <w:t>uPVC</w:t>
            </w:r>
            <w:proofErr w:type="spellEnd"/>
            <w:r w:rsidRPr="0091295B">
              <w:rPr>
                <w:sz w:val="20"/>
                <w:szCs w:val="20"/>
              </w:rPr>
              <w:t xml:space="preserve"> Clean Out</w:t>
            </w:r>
          </w:p>
        </w:tc>
        <w:tc>
          <w:tcPr>
            <w:tcW w:w="1316" w:type="dxa"/>
          </w:tcPr>
          <w:p w14:paraId="75BFA6E2" w14:textId="77777777" w:rsidR="002E2ADC" w:rsidRPr="0091295B" w:rsidRDefault="002E2ADC" w:rsidP="00627B01">
            <w:pPr>
              <w:rPr>
                <w:sz w:val="20"/>
                <w:szCs w:val="20"/>
              </w:rPr>
            </w:pPr>
            <w:r w:rsidRPr="0091295B">
              <w:rPr>
                <w:sz w:val="20"/>
                <w:szCs w:val="20"/>
              </w:rPr>
              <w:t xml:space="preserve">- 255 </w:t>
            </w:r>
            <w:proofErr w:type="spellStart"/>
            <w:r w:rsidRPr="0091295B">
              <w:rPr>
                <w:sz w:val="20"/>
                <w:szCs w:val="20"/>
              </w:rPr>
              <w:t>nos</w:t>
            </w:r>
            <w:proofErr w:type="spellEnd"/>
          </w:p>
        </w:tc>
      </w:tr>
      <w:tr w:rsidR="002E2ADC" w14:paraId="5E9FC40C" w14:textId="77777777" w:rsidTr="00627B01">
        <w:trPr>
          <w:jc w:val="center"/>
        </w:trPr>
        <w:tc>
          <w:tcPr>
            <w:tcW w:w="4351" w:type="dxa"/>
          </w:tcPr>
          <w:p w14:paraId="3C0BF338" w14:textId="77777777" w:rsidR="002E2ADC" w:rsidRPr="0091295B" w:rsidRDefault="002E2ADC" w:rsidP="00627B01">
            <w:pPr>
              <w:rPr>
                <w:sz w:val="20"/>
                <w:szCs w:val="20"/>
              </w:rPr>
            </w:pPr>
            <w:r w:rsidRPr="0091295B">
              <w:rPr>
                <w:sz w:val="20"/>
                <w:szCs w:val="20"/>
              </w:rPr>
              <w:t>110 mm Ø HDPE Pumping Main (PE100, PN16, SDR11)</w:t>
            </w:r>
          </w:p>
        </w:tc>
        <w:tc>
          <w:tcPr>
            <w:tcW w:w="1316" w:type="dxa"/>
          </w:tcPr>
          <w:p w14:paraId="317E8ACE" w14:textId="77777777" w:rsidR="002E2ADC" w:rsidRPr="0091295B" w:rsidRDefault="002E2ADC" w:rsidP="00627B01">
            <w:pPr>
              <w:rPr>
                <w:sz w:val="20"/>
                <w:szCs w:val="20"/>
              </w:rPr>
            </w:pPr>
            <w:r w:rsidRPr="0091295B">
              <w:rPr>
                <w:sz w:val="20"/>
                <w:szCs w:val="20"/>
              </w:rPr>
              <w:t>-  830 m</w:t>
            </w:r>
          </w:p>
        </w:tc>
      </w:tr>
      <w:tr w:rsidR="002E2ADC" w14:paraId="06B40BBF" w14:textId="77777777" w:rsidTr="00627B01">
        <w:trPr>
          <w:jc w:val="center"/>
        </w:trPr>
        <w:tc>
          <w:tcPr>
            <w:tcW w:w="4351" w:type="dxa"/>
          </w:tcPr>
          <w:p w14:paraId="3230D794" w14:textId="77777777" w:rsidR="002E2ADC" w:rsidRPr="0091295B" w:rsidRDefault="002E2ADC" w:rsidP="00627B01">
            <w:pPr>
              <w:rPr>
                <w:sz w:val="20"/>
                <w:szCs w:val="20"/>
              </w:rPr>
            </w:pPr>
            <w:r w:rsidRPr="0091295B">
              <w:rPr>
                <w:sz w:val="20"/>
                <w:szCs w:val="20"/>
              </w:rPr>
              <w:t>160 mm Ø HDPE Pumping Main (PE100, PN16, SDR11)</w:t>
            </w:r>
          </w:p>
        </w:tc>
        <w:tc>
          <w:tcPr>
            <w:tcW w:w="1316" w:type="dxa"/>
          </w:tcPr>
          <w:p w14:paraId="16CB0CBA" w14:textId="77777777" w:rsidR="002E2ADC" w:rsidRPr="0091295B" w:rsidRDefault="002E2ADC" w:rsidP="00627B01">
            <w:pPr>
              <w:rPr>
                <w:sz w:val="20"/>
                <w:szCs w:val="20"/>
              </w:rPr>
            </w:pPr>
            <w:r w:rsidRPr="0091295B">
              <w:rPr>
                <w:sz w:val="20"/>
                <w:szCs w:val="20"/>
              </w:rPr>
              <w:t>-  780 m</w:t>
            </w:r>
          </w:p>
        </w:tc>
      </w:tr>
      <w:tr w:rsidR="002E2ADC" w14:paraId="1082447F" w14:textId="77777777" w:rsidTr="00627B01">
        <w:trPr>
          <w:jc w:val="center"/>
        </w:trPr>
        <w:tc>
          <w:tcPr>
            <w:tcW w:w="4351" w:type="dxa"/>
          </w:tcPr>
          <w:p w14:paraId="44335F80" w14:textId="77777777" w:rsidR="002E2ADC" w:rsidRPr="0091295B" w:rsidRDefault="002E2ADC" w:rsidP="00627B01">
            <w:pPr>
              <w:rPr>
                <w:sz w:val="20"/>
                <w:szCs w:val="20"/>
              </w:rPr>
            </w:pPr>
            <w:r w:rsidRPr="0091295B">
              <w:rPr>
                <w:sz w:val="20"/>
                <w:szCs w:val="20"/>
              </w:rPr>
              <w:t>250 mm Ø HDPE Sea Outfall Pipe (PE100, PN16, SDR11)</w:t>
            </w:r>
          </w:p>
        </w:tc>
        <w:tc>
          <w:tcPr>
            <w:tcW w:w="1316" w:type="dxa"/>
          </w:tcPr>
          <w:p w14:paraId="01E3856C" w14:textId="77777777" w:rsidR="002E2ADC" w:rsidRPr="0091295B" w:rsidRDefault="002E2ADC" w:rsidP="00627B01">
            <w:pPr>
              <w:rPr>
                <w:sz w:val="20"/>
                <w:szCs w:val="20"/>
              </w:rPr>
            </w:pPr>
            <w:r w:rsidRPr="0091295B">
              <w:rPr>
                <w:sz w:val="20"/>
                <w:szCs w:val="20"/>
              </w:rPr>
              <w:t>-  605 m</w:t>
            </w:r>
          </w:p>
        </w:tc>
      </w:tr>
      <w:tr w:rsidR="002E2ADC" w14:paraId="6E5913DE" w14:textId="77777777" w:rsidTr="00627B01">
        <w:trPr>
          <w:jc w:val="center"/>
        </w:trPr>
        <w:tc>
          <w:tcPr>
            <w:tcW w:w="4351" w:type="dxa"/>
          </w:tcPr>
          <w:p w14:paraId="708A81D2" w14:textId="77777777" w:rsidR="002E2ADC" w:rsidRPr="0091295B" w:rsidRDefault="002E2ADC" w:rsidP="00627B01">
            <w:pPr>
              <w:rPr>
                <w:sz w:val="20"/>
                <w:szCs w:val="20"/>
              </w:rPr>
            </w:pPr>
            <w:r w:rsidRPr="0091295B">
              <w:rPr>
                <w:sz w:val="20"/>
                <w:szCs w:val="20"/>
              </w:rPr>
              <w:t xml:space="preserve">Number of Pumping stations </w:t>
            </w:r>
          </w:p>
        </w:tc>
        <w:tc>
          <w:tcPr>
            <w:tcW w:w="1316" w:type="dxa"/>
          </w:tcPr>
          <w:p w14:paraId="0CA3434A" w14:textId="77777777" w:rsidR="002E2ADC" w:rsidRPr="0091295B" w:rsidRDefault="002E2ADC" w:rsidP="00627B01">
            <w:pPr>
              <w:rPr>
                <w:sz w:val="20"/>
                <w:szCs w:val="20"/>
              </w:rPr>
            </w:pPr>
            <w:r w:rsidRPr="0091295B">
              <w:rPr>
                <w:sz w:val="20"/>
                <w:szCs w:val="20"/>
              </w:rPr>
              <w:t>-04</w:t>
            </w:r>
          </w:p>
        </w:tc>
      </w:tr>
      <w:tr w:rsidR="002E2ADC" w14:paraId="1D2C1DA5" w14:textId="77777777" w:rsidTr="00627B01">
        <w:trPr>
          <w:jc w:val="center"/>
        </w:trPr>
        <w:tc>
          <w:tcPr>
            <w:tcW w:w="4351" w:type="dxa"/>
          </w:tcPr>
          <w:p w14:paraId="6A5C2F5F" w14:textId="77777777" w:rsidR="002E2ADC" w:rsidRPr="0091295B" w:rsidRDefault="002E2ADC" w:rsidP="00627B01">
            <w:pPr>
              <w:rPr>
                <w:sz w:val="20"/>
                <w:szCs w:val="20"/>
              </w:rPr>
            </w:pPr>
            <w:r w:rsidRPr="0091295B">
              <w:rPr>
                <w:sz w:val="20"/>
                <w:szCs w:val="20"/>
              </w:rPr>
              <w:t xml:space="preserve">Capacity of treatment plant </w:t>
            </w:r>
          </w:p>
        </w:tc>
        <w:tc>
          <w:tcPr>
            <w:tcW w:w="1316" w:type="dxa"/>
          </w:tcPr>
          <w:p w14:paraId="6D9235F0" w14:textId="77777777" w:rsidR="002E2ADC" w:rsidRPr="0091295B" w:rsidRDefault="002E2ADC" w:rsidP="00627B01">
            <w:pPr>
              <w:rPr>
                <w:sz w:val="20"/>
                <w:szCs w:val="20"/>
              </w:rPr>
            </w:pPr>
            <w:r w:rsidRPr="00AC1C1F">
              <w:rPr>
                <w:sz w:val="20"/>
                <w:szCs w:val="20"/>
              </w:rPr>
              <w:t>1122</w:t>
            </w:r>
            <w:r w:rsidRPr="0091295B">
              <w:rPr>
                <w:sz w:val="20"/>
                <w:szCs w:val="20"/>
              </w:rPr>
              <w:t>m</w:t>
            </w:r>
            <w:r w:rsidRPr="0091295B">
              <w:rPr>
                <w:sz w:val="20"/>
                <w:szCs w:val="20"/>
                <w:vertAlign w:val="superscript"/>
              </w:rPr>
              <w:t>3</w:t>
            </w:r>
            <w:r w:rsidRPr="0091295B">
              <w:rPr>
                <w:sz w:val="20"/>
                <w:szCs w:val="20"/>
              </w:rPr>
              <w:t>/day</w:t>
            </w:r>
          </w:p>
        </w:tc>
      </w:tr>
    </w:tbl>
    <w:p w14:paraId="24B678B7" w14:textId="77777777" w:rsidR="002E2ADC" w:rsidRDefault="002E2ADC" w:rsidP="00AF2327">
      <w:pPr>
        <w:keepNext/>
        <w:widowControl w:val="0"/>
        <w:spacing w:line="276" w:lineRule="auto"/>
        <w:ind w:right="72"/>
        <w:jc w:val="both"/>
        <w:rPr>
          <w:rFonts w:ascii="Arial" w:hAnsi="Arial" w:cs="Calibri"/>
          <w:b/>
          <w:sz w:val="22"/>
          <w:szCs w:val="22"/>
        </w:rPr>
      </w:pPr>
    </w:p>
    <w:p w14:paraId="20D66D89" w14:textId="77777777" w:rsidR="00AF2327" w:rsidRPr="00AF2327" w:rsidRDefault="00AF2327" w:rsidP="00AF2327">
      <w:pPr>
        <w:keepNext/>
        <w:widowControl w:val="0"/>
        <w:spacing w:line="276" w:lineRule="auto"/>
        <w:ind w:right="72"/>
        <w:jc w:val="both"/>
        <w:rPr>
          <w:rFonts w:ascii="Arial" w:hAnsi="Arial" w:cs="Calibri"/>
          <w:b/>
          <w:sz w:val="22"/>
          <w:szCs w:val="22"/>
        </w:rPr>
      </w:pPr>
      <w:r w:rsidRPr="00AF2327">
        <w:rPr>
          <w:rFonts w:ascii="Arial" w:hAnsi="Arial" w:cs="Calibri"/>
          <w:b/>
          <w:sz w:val="22"/>
          <w:szCs w:val="22"/>
        </w:rPr>
        <w:t>Water supply system</w:t>
      </w:r>
    </w:p>
    <w:p w14:paraId="5D34E387" w14:textId="77777777" w:rsidR="00AF2327" w:rsidRPr="00AF2327" w:rsidRDefault="00AF2327" w:rsidP="00AF2327">
      <w:pPr>
        <w:keepNext/>
        <w:widowControl w:val="0"/>
        <w:spacing w:line="276" w:lineRule="auto"/>
        <w:ind w:right="72"/>
        <w:jc w:val="both"/>
        <w:rPr>
          <w:rFonts w:ascii="Arial" w:hAnsi="Arial" w:cs="Calibri"/>
          <w:bCs/>
          <w:sz w:val="22"/>
          <w:szCs w:val="22"/>
        </w:rPr>
      </w:pPr>
      <w:r w:rsidRPr="00AF2327">
        <w:rPr>
          <w:rFonts w:ascii="Arial" w:hAnsi="Arial" w:cs="Calibri"/>
          <w:bCs/>
          <w:sz w:val="22"/>
          <w:szCs w:val="22"/>
        </w:rPr>
        <w:t xml:space="preserve">The following infrastructure should be constructed as per the detailed design provided by the employer. </w:t>
      </w:r>
    </w:p>
    <w:p w14:paraId="5109AC2D" w14:textId="77777777" w:rsidR="00AF2327" w:rsidRPr="00AF2327" w:rsidRDefault="00AF2327" w:rsidP="00AF2327">
      <w:pPr>
        <w:keepNext/>
        <w:widowControl w:val="0"/>
        <w:spacing w:line="276" w:lineRule="auto"/>
        <w:ind w:right="72"/>
        <w:jc w:val="both"/>
        <w:rPr>
          <w:rFonts w:ascii="Arial" w:hAnsi="Arial" w:cs="Calibri"/>
          <w:bCs/>
          <w:sz w:val="22"/>
          <w:szCs w:val="22"/>
        </w:rPr>
      </w:pPr>
    </w:p>
    <w:p w14:paraId="7B1F1708" w14:textId="77777777" w:rsidR="00AF2327" w:rsidRPr="00AF2327" w:rsidRDefault="00AF2327" w:rsidP="00AF2327">
      <w:pPr>
        <w:keepNext/>
        <w:widowControl w:val="0"/>
        <w:numPr>
          <w:ilvl w:val="0"/>
          <w:numId w:val="57"/>
        </w:numPr>
        <w:spacing w:line="276" w:lineRule="auto"/>
        <w:ind w:right="72"/>
        <w:contextualSpacing/>
        <w:jc w:val="both"/>
        <w:rPr>
          <w:rFonts w:ascii="Arial" w:hAnsi="Arial" w:cs="Calibri"/>
          <w:bCs/>
          <w:sz w:val="22"/>
          <w:szCs w:val="22"/>
        </w:rPr>
      </w:pPr>
      <w:r w:rsidRPr="00AF2327">
        <w:rPr>
          <w:rFonts w:ascii="Arial" w:hAnsi="Arial" w:cs="Calibri"/>
          <w:b/>
          <w:i/>
          <w:iCs/>
          <w:sz w:val="22"/>
          <w:szCs w:val="22"/>
        </w:rPr>
        <w:t>Water Supply network:</w:t>
      </w:r>
      <w:r w:rsidRPr="00AF2327">
        <w:rPr>
          <w:rFonts w:ascii="Arial" w:hAnsi="Arial" w:cs="Calibri"/>
          <w:b/>
          <w:sz w:val="22"/>
          <w:szCs w:val="22"/>
        </w:rPr>
        <w:t xml:space="preserve"> </w:t>
      </w:r>
      <w:r w:rsidRPr="00AF2327">
        <w:rPr>
          <w:rFonts w:ascii="Arial" w:hAnsi="Arial" w:cs="Calibri"/>
          <w:bCs/>
          <w:sz w:val="22"/>
          <w:szCs w:val="22"/>
        </w:rPr>
        <w:t xml:space="preserve">Water supply network to cover the entire island as per the detailed design profiles provided. </w:t>
      </w:r>
    </w:p>
    <w:p w14:paraId="72C38231" w14:textId="77777777" w:rsidR="00AF2327" w:rsidRPr="00AF2327" w:rsidRDefault="00AF2327" w:rsidP="00AF2327">
      <w:pPr>
        <w:keepNext/>
        <w:widowControl w:val="0"/>
        <w:numPr>
          <w:ilvl w:val="0"/>
          <w:numId w:val="57"/>
        </w:numPr>
        <w:spacing w:line="276" w:lineRule="auto"/>
        <w:ind w:right="72"/>
        <w:contextualSpacing/>
        <w:jc w:val="both"/>
        <w:rPr>
          <w:rFonts w:ascii="Arial" w:hAnsi="Arial" w:cs="Calibri"/>
          <w:bCs/>
          <w:sz w:val="22"/>
          <w:szCs w:val="22"/>
        </w:rPr>
      </w:pPr>
      <w:r w:rsidRPr="00AF2327">
        <w:rPr>
          <w:rFonts w:ascii="Arial" w:hAnsi="Arial" w:cs="Calibri"/>
          <w:b/>
          <w:i/>
          <w:iCs/>
          <w:sz w:val="22"/>
          <w:szCs w:val="22"/>
        </w:rPr>
        <w:t>Intake boreholes:</w:t>
      </w:r>
      <w:r w:rsidRPr="00AF2327">
        <w:rPr>
          <w:rFonts w:ascii="Arial" w:hAnsi="Arial" w:cs="Calibri"/>
          <w:bCs/>
          <w:sz w:val="22"/>
          <w:szCs w:val="22"/>
        </w:rPr>
        <w:t xml:space="preserve">  Construction of boreholes as per the detailed design and specification provided. </w:t>
      </w:r>
    </w:p>
    <w:p w14:paraId="51668E68" w14:textId="77777777" w:rsidR="00AF2327" w:rsidRPr="00AF2327" w:rsidRDefault="00AF2327" w:rsidP="00AF2327">
      <w:pPr>
        <w:keepNext/>
        <w:widowControl w:val="0"/>
        <w:numPr>
          <w:ilvl w:val="0"/>
          <w:numId w:val="57"/>
        </w:numPr>
        <w:spacing w:line="276" w:lineRule="auto"/>
        <w:ind w:right="72"/>
        <w:contextualSpacing/>
        <w:jc w:val="both"/>
        <w:rPr>
          <w:rFonts w:ascii="Arial" w:hAnsi="Arial" w:cs="Calibri"/>
          <w:bCs/>
          <w:sz w:val="22"/>
          <w:szCs w:val="22"/>
        </w:rPr>
      </w:pPr>
      <w:r w:rsidRPr="00AF2327">
        <w:rPr>
          <w:rFonts w:ascii="Arial" w:hAnsi="Arial" w:cs="Calibri"/>
          <w:b/>
          <w:i/>
          <w:iCs/>
          <w:sz w:val="22"/>
          <w:szCs w:val="22"/>
        </w:rPr>
        <w:t>RO plant:</w:t>
      </w:r>
      <w:r w:rsidRPr="00AF2327">
        <w:rPr>
          <w:rFonts w:ascii="Arial" w:hAnsi="Arial" w:cs="Calibri"/>
          <w:bCs/>
          <w:sz w:val="22"/>
          <w:szCs w:val="22"/>
        </w:rPr>
        <w:t xml:space="preserve">  Construction of RO treatment plant as per the detailed design provided. RO modules should be sized based on the specifications and employer requirements supplied for water system. </w:t>
      </w:r>
    </w:p>
    <w:p w14:paraId="66720851" w14:textId="77777777" w:rsidR="00AF2327" w:rsidRPr="00AF2327" w:rsidRDefault="00AF2327" w:rsidP="00AF2327">
      <w:pPr>
        <w:keepNext/>
        <w:widowControl w:val="0"/>
        <w:numPr>
          <w:ilvl w:val="0"/>
          <w:numId w:val="57"/>
        </w:numPr>
        <w:spacing w:line="276" w:lineRule="auto"/>
        <w:ind w:right="72"/>
        <w:contextualSpacing/>
        <w:jc w:val="both"/>
        <w:rPr>
          <w:rFonts w:ascii="Arial" w:hAnsi="Arial" w:cs="Calibri"/>
          <w:bCs/>
          <w:sz w:val="22"/>
          <w:szCs w:val="22"/>
        </w:rPr>
      </w:pPr>
      <w:r w:rsidRPr="00AF2327">
        <w:rPr>
          <w:rFonts w:ascii="Arial" w:hAnsi="Arial" w:cs="Calibri"/>
          <w:b/>
          <w:i/>
          <w:iCs/>
          <w:sz w:val="22"/>
          <w:szCs w:val="22"/>
        </w:rPr>
        <w:t>Storage tanks:</w:t>
      </w:r>
      <w:r w:rsidRPr="00AF2327">
        <w:rPr>
          <w:rFonts w:ascii="Arial" w:hAnsi="Arial" w:cs="Calibri"/>
          <w:bCs/>
          <w:sz w:val="22"/>
          <w:szCs w:val="22"/>
        </w:rPr>
        <w:t xml:space="preserve"> construction of storage tanks as per the detailed design provided.</w:t>
      </w:r>
    </w:p>
    <w:p w14:paraId="3FB5F1C7" w14:textId="77777777" w:rsidR="00AF2327" w:rsidRPr="00AF2327" w:rsidRDefault="00AF2327" w:rsidP="00AF2327">
      <w:pPr>
        <w:keepNext/>
        <w:widowControl w:val="0"/>
        <w:numPr>
          <w:ilvl w:val="0"/>
          <w:numId w:val="57"/>
        </w:numPr>
        <w:spacing w:line="276" w:lineRule="auto"/>
        <w:ind w:right="72"/>
        <w:contextualSpacing/>
        <w:jc w:val="both"/>
        <w:rPr>
          <w:rFonts w:ascii="Arial" w:hAnsi="Arial" w:cs="Calibri"/>
          <w:bCs/>
          <w:sz w:val="22"/>
          <w:szCs w:val="22"/>
        </w:rPr>
      </w:pPr>
      <w:r w:rsidRPr="00AF2327">
        <w:rPr>
          <w:rFonts w:ascii="Arial" w:hAnsi="Arial" w:cs="Calibri"/>
          <w:b/>
          <w:i/>
          <w:iCs/>
          <w:sz w:val="22"/>
          <w:szCs w:val="22"/>
        </w:rPr>
        <w:t>Administration Building:</w:t>
      </w:r>
      <w:r w:rsidRPr="00AF2327">
        <w:rPr>
          <w:rFonts w:ascii="Arial" w:hAnsi="Arial" w:cs="Calibri"/>
          <w:bCs/>
          <w:sz w:val="22"/>
          <w:szCs w:val="22"/>
        </w:rPr>
        <w:t xml:space="preserve"> construction of administration building as per the drawings and specifications.   </w:t>
      </w:r>
    </w:p>
    <w:p w14:paraId="42093DC7" w14:textId="77777777" w:rsidR="00AF2327" w:rsidRPr="00AF2327" w:rsidRDefault="00AF2327" w:rsidP="00AF2327">
      <w:pPr>
        <w:keepNext/>
        <w:widowControl w:val="0"/>
        <w:numPr>
          <w:ilvl w:val="0"/>
          <w:numId w:val="58"/>
        </w:numPr>
        <w:spacing w:line="276" w:lineRule="auto"/>
        <w:ind w:right="72"/>
        <w:contextualSpacing/>
        <w:jc w:val="both"/>
        <w:rPr>
          <w:rFonts w:ascii="Arial" w:hAnsi="Arial" w:cs="Calibri"/>
          <w:bCs/>
          <w:sz w:val="22"/>
          <w:szCs w:val="22"/>
        </w:rPr>
      </w:pPr>
      <w:r w:rsidRPr="00AF2327">
        <w:rPr>
          <w:rFonts w:ascii="Arial" w:hAnsi="Arial" w:cs="Calibri"/>
          <w:b/>
          <w:i/>
          <w:iCs/>
          <w:sz w:val="22"/>
          <w:szCs w:val="22"/>
        </w:rPr>
        <w:t>Brine outfall:</w:t>
      </w:r>
      <w:r w:rsidRPr="00AF2327">
        <w:rPr>
          <w:rFonts w:ascii="Arial" w:hAnsi="Arial" w:cs="Calibri"/>
          <w:bCs/>
          <w:sz w:val="22"/>
          <w:szCs w:val="22"/>
        </w:rPr>
        <w:t xml:space="preserve"> construction of Brine outfall line as per the detailed designs.</w:t>
      </w:r>
    </w:p>
    <w:p w14:paraId="7793D701" w14:textId="77777777" w:rsidR="00AF2327" w:rsidRDefault="00AF2327" w:rsidP="00AF2327">
      <w:pPr>
        <w:keepNext/>
        <w:widowControl w:val="0"/>
        <w:spacing w:line="276" w:lineRule="auto"/>
        <w:ind w:right="72"/>
        <w:jc w:val="both"/>
        <w:rPr>
          <w:rFonts w:ascii="Arial" w:hAnsi="Arial" w:cs="Calibri"/>
          <w:bCs/>
          <w:sz w:val="22"/>
          <w:szCs w:val="22"/>
        </w:rPr>
      </w:pPr>
    </w:p>
    <w:p w14:paraId="718B906E" w14:textId="5A8137CE" w:rsidR="00AC1C1F" w:rsidRDefault="00AC1C1F" w:rsidP="00AF2327">
      <w:pPr>
        <w:keepNext/>
        <w:widowControl w:val="0"/>
        <w:spacing w:line="276" w:lineRule="auto"/>
        <w:ind w:right="72"/>
        <w:jc w:val="both"/>
        <w:rPr>
          <w:rFonts w:ascii="Arial" w:hAnsi="Arial" w:cs="Calibri"/>
          <w:bCs/>
          <w:sz w:val="22"/>
          <w:szCs w:val="22"/>
        </w:rPr>
      </w:pPr>
      <w:r>
        <w:rPr>
          <w:rFonts w:ascii="Arial" w:hAnsi="Arial" w:cs="Calibri"/>
          <w:bCs/>
          <w:sz w:val="22"/>
          <w:szCs w:val="22"/>
        </w:rPr>
        <w:t xml:space="preserve">The following table 1 provides an approximate schedule of the main items of work for </w:t>
      </w:r>
      <w:proofErr w:type="spellStart"/>
      <w:r>
        <w:rPr>
          <w:rFonts w:ascii="Arial" w:hAnsi="Arial" w:cs="Calibri"/>
          <w:bCs/>
          <w:sz w:val="22"/>
          <w:szCs w:val="22"/>
        </w:rPr>
        <w:t>Naifaru</w:t>
      </w:r>
      <w:proofErr w:type="spellEnd"/>
    </w:p>
    <w:p w14:paraId="2A46C50F" w14:textId="77777777" w:rsidR="00AC1C1F" w:rsidRDefault="00AC1C1F" w:rsidP="00AF2327">
      <w:pPr>
        <w:keepNext/>
        <w:widowControl w:val="0"/>
        <w:spacing w:line="276" w:lineRule="auto"/>
        <w:ind w:right="72"/>
        <w:jc w:val="both"/>
        <w:rPr>
          <w:rFonts w:ascii="Arial" w:hAnsi="Arial" w:cs="Calibri"/>
          <w:bCs/>
          <w:sz w:val="22"/>
          <w:szCs w:val="22"/>
        </w:rPr>
      </w:pPr>
    </w:p>
    <w:tbl>
      <w:tblPr>
        <w:tblStyle w:val="TableGrid"/>
        <w:tblW w:w="0" w:type="auto"/>
        <w:jc w:val="center"/>
        <w:tblLook w:val="04A0" w:firstRow="1" w:lastRow="0" w:firstColumn="1" w:lastColumn="0" w:noHBand="0" w:noVBand="1"/>
      </w:tblPr>
      <w:tblGrid>
        <w:gridCol w:w="4719"/>
        <w:gridCol w:w="1710"/>
      </w:tblGrid>
      <w:tr w:rsidR="002E2ADC" w14:paraId="7DEFF814" w14:textId="77777777" w:rsidTr="002E2ADC">
        <w:trPr>
          <w:jc w:val="center"/>
        </w:trPr>
        <w:tc>
          <w:tcPr>
            <w:tcW w:w="4719" w:type="dxa"/>
          </w:tcPr>
          <w:p w14:paraId="522C880D" w14:textId="4FCF081B" w:rsidR="002E2ADC" w:rsidRPr="0091295B" w:rsidRDefault="002E2ADC" w:rsidP="00627B01">
            <w:pPr>
              <w:rPr>
                <w:sz w:val="20"/>
                <w:szCs w:val="20"/>
              </w:rPr>
            </w:pPr>
            <w:r>
              <w:rPr>
                <w:sz w:val="20"/>
                <w:szCs w:val="20"/>
              </w:rPr>
              <w:t>RO Plant ( 2nos)</w:t>
            </w:r>
          </w:p>
        </w:tc>
        <w:tc>
          <w:tcPr>
            <w:tcW w:w="1710" w:type="dxa"/>
          </w:tcPr>
          <w:p w14:paraId="116C2C66" w14:textId="6BD04C57" w:rsidR="002E2ADC" w:rsidRPr="0091295B" w:rsidRDefault="002E2ADC" w:rsidP="00627B01">
            <w:pPr>
              <w:rPr>
                <w:sz w:val="20"/>
                <w:szCs w:val="20"/>
              </w:rPr>
            </w:pPr>
            <w:r>
              <w:rPr>
                <w:sz w:val="20"/>
                <w:szCs w:val="20"/>
              </w:rPr>
              <w:t>180m</w:t>
            </w:r>
            <w:r w:rsidRPr="002E2ADC">
              <w:rPr>
                <w:sz w:val="20"/>
                <w:szCs w:val="20"/>
                <w:vertAlign w:val="superscript"/>
              </w:rPr>
              <w:t>3</w:t>
            </w:r>
            <w:r>
              <w:rPr>
                <w:sz w:val="20"/>
                <w:szCs w:val="20"/>
              </w:rPr>
              <w:t xml:space="preserve"> Capacity</w:t>
            </w:r>
          </w:p>
        </w:tc>
      </w:tr>
      <w:tr w:rsidR="002E2ADC" w14:paraId="6A55751D" w14:textId="77777777" w:rsidTr="002E2ADC">
        <w:trPr>
          <w:jc w:val="center"/>
        </w:trPr>
        <w:tc>
          <w:tcPr>
            <w:tcW w:w="4719" w:type="dxa"/>
          </w:tcPr>
          <w:p w14:paraId="7A0D0BDA" w14:textId="72ED2B46" w:rsidR="002E2ADC" w:rsidRPr="0091295B" w:rsidRDefault="002E2ADC" w:rsidP="00627B01">
            <w:pPr>
              <w:rPr>
                <w:sz w:val="20"/>
                <w:szCs w:val="20"/>
              </w:rPr>
            </w:pPr>
            <w:r>
              <w:rPr>
                <w:sz w:val="20"/>
                <w:szCs w:val="20"/>
              </w:rPr>
              <w:t xml:space="preserve">Storage Tanks ( 2 </w:t>
            </w:r>
            <w:proofErr w:type="spellStart"/>
            <w:r>
              <w:rPr>
                <w:sz w:val="20"/>
                <w:szCs w:val="20"/>
              </w:rPr>
              <w:t>nos</w:t>
            </w:r>
            <w:proofErr w:type="spellEnd"/>
            <w:r>
              <w:rPr>
                <w:sz w:val="20"/>
                <w:szCs w:val="20"/>
              </w:rPr>
              <w:t>)</w:t>
            </w:r>
          </w:p>
        </w:tc>
        <w:tc>
          <w:tcPr>
            <w:tcW w:w="1710" w:type="dxa"/>
          </w:tcPr>
          <w:p w14:paraId="618C9C4F" w14:textId="0FA2173E" w:rsidR="002E2ADC" w:rsidRPr="0091295B" w:rsidRDefault="002E2ADC" w:rsidP="00627B01">
            <w:pPr>
              <w:tabs>
                <w:tab w:val="left" w:pos="1215"/>
              </w:tabs>
              <w:rPr>
                <w:sz w:val="20"/>
                <w:szCs w:val="20"/>
              </w:rPr>
            </w:pPr>
            <w:r>
              <w:rPr>
                <w:sz w:val="20"/>
                <w:szCs w:val="20"/>
              </w:rPr>
              <w:t>650m3 Capacity</w:t>
            </w:r>
          </w:p>
        </w:tc>
      </w:tr>
      <w:tr w:rsidR="002E2ADC" w14:paraId="11A89CE2" w14:textId="77777777" w:rsidTr="002E2ADC">
        <w:trPr>
          <w:trHeight w:val="233"/>
          <w:jc w:val="center"/>
        </w:trPr>
        <w:tc>
          <w:tcPr>
            <w:tcW w:w="4719" w:type="dxa"/>
            <w:vAlign w:val="center"/>
          </w:tcPr>
          <w:p w14:paraId="6B7AC162" w14:textId="547EB846" w:rsidR="002E2ADC" w:rsidRPr="0091295B" w:rsidRDefault="002E2ADC" w:rsidP="002E2ADC">
            <w:pPr>
              <w:rPr>
                <w:sz w:val="20"/>
                <w:szCs w:val="20"/>
              </w:rPr>
            </w:pPr>
            <w:r w:rsidRPr="002E2ADC">
              <w:rPr>
                <w:sz w:val="20"/>
                <w:szCs w:val="20"/>
              </w:rPr>
              <w:t>HDPE (PE 100-SDR 11) Pipes with buts fusion welded joints in trenches depth not exceeding 1.5 m.</w:t>
            </w:r>
          </w:p>
        </w:tc>
        <w:tc>
          <w:tcPr>
            <w:tcW w:w="1710" w:type="dxa"/>
            <w:vAlign w:val="bottom"/>
          </w:tcPr>
          <w:p w14:paraId="5F59C35C" w14:textId="60FBDA00" w:rsidR="002E2ADC" w:rsidRPr="0091295B" w:rsidRDefault="002E2ADC" w:rsidP="002E2ADC">
            <w:pPr>
              <w:rPr>
                <w:sz w:val="20"/>
                <w:szCs w:val="20"/>
              </w:rPr>
            </w:pPr>
          </w:p>
        </w:tc>
      </w:tr>
      <w:tr w:rsidR="002E2ADC" w14:paraId="2AEDB497" w14:textId="77777777" w:rsidTr="00627B01">
        <w:trPr>
          <w:jc w:val="center"/>
        </w:trPr>
        <w:tc>
          <w:tcPr>
            <w:tcW w:w="4719" w:type="dxa"/>
            <w:vAlign w:val="center"/>
          </w:tcPr>
          <w:p w14:paraId="0C973244" w14:textId="0B1D43B9" w:rsidR="002E2ADC" w:rsidRPr="0091295B" w:rsidRDefault="002E2ADC" w:rsidP="002E2ADC">
            <w:pPr>
              <w:rPr>
                <w:sz w:val="20"/>
                <w:szCs w:val="20"/>
              </w:rPr>
            </w:pPr>
            <w:r>
              <w:rPr>
                <w:sz w:val="20"/>
                <w:szCs w:val="20"/>
              </w:rPr>
              <w:t>63 mm dia. pipes</w:t>
            </w:r>
          </w:p>
        </w:tc>
        <w:tc>
          <w:tcPr>
            <w:tcW w:w="1710" w:type="dxa"/>
            <w:vAlign w:val="bottom"/>
          </w:tcPr>
          <w:p w14:paraId="1F701BF8" w14:textId="7CBBC122" w:rsidR="002E2ADC" w:rsidRPr="0091295B" w:rsidRDefault="002E2ADC" w:rsidP="002E2ADC">
            <w:pPr>
              <w:rPr>
                <w:sz w:val="20"/>
                <w:szCs w:val="20"/>
              </w:rPr>
            </w:pPr>
            <w:r>
              <w:rPr>
                <w:color w:val="000000"/>
                <w:sz w:val="20"/>
                <w:szCs w:val="20"/>
              </w:rPr>
              <w:t>11600.00 m</w:t>
            </w:r>
          </w:p>
        </w:tc>
      </w:tr>
      <w:tr w:rsidR="002E2ADC" w14:paraId="50DF3026" w14:textId="77777777" w:rsidTr="00627B01">
        <w:trPr>
          <w:jc w:val="center"/>
        </w:trPr>
        <w:tc>
          <w:tcPr>
            <w:tcW w:w="4719" w:type="dxa"/>
            <w:vAlign w:val="center"/>
          </w:tcPr>
          <w:p w14:paraId="7C35C0DF" w14:textId="49ED26A5" w:rsidR="002E2ADC" w:rsidRPr="0091295B" w:rsidRDefault="002E2ADC" w:rsidP="002E2ADC">
            <w:pPr>
              <w:rPr>
                <w:sz w:val="20"/>
                <w:szCs w:val="20"/>
              </w:rPr>
            </w:pPr>
            <w:r>
              <w:rPr>
                <w:sz w:val="20"/>
                <w:szCs w:val="20"/>
              </w:rPr>
              <w:t>90 mm dia. pipes</w:t>
            </w:r>
          </w:p>
        </w:tc>
        <w:tc>
          <w:tcPr>
            <w:tcW w:w="1710" w:type="dxa"/>
            <w:vAlign w:val="bottom"/>
          </w:tcPr>
          <w:p w14:paraId="353517CF" w14:textId="29F053FF" w:rsidR="002E2ADC" w:rsidRPr="0091295B" w:rsidRDefault="002E2ADC" w:rsidP="002E2ADC">
            <w:pPr>
              <w:rPr>
                <w:sz w:val="20"/>
                <w:szCs w:val="20"/>
              </w:rPr>
            </w:pPr>
            <w:r>
              <w:rPr>
                <w:color w:val="000000"/>
                <w:sz w:val="20"/>
                <w:szCs w:val="20"/>
              </w:rPr>
              <w:t>3200.00 m</w:t>
            </w:r>
          </w:p>
        </w:tc>
      </w:tr>
      <w:tr w:rsidR="002E2ADC" w14:paraId="6AC5D307" w14:textId="77777777" w:rsidTr="00627B01">
        <w:trPr>
          <w:jc w:val="center"/>
        </w:trPr>
        <w:tc>
          <w:tcPr>
            <w:tcW w:w="4719" w:type="dxa"/>
            <w:vAlign w:val="center"/>
          </w:tcPr>
          <w:p w14:paraId="1D46F461" w14:textId="03D31F21" w:rsidR="002E2ADC" w:rsidRPr="0091295B" w:rsidRDefault="002E2ADC" w:rsidP="002E2ADC">
            <w:pPr>
              <w:rPr>
                <w:sz w:val="20"/>
                <w:szCs w:val="20"/>
              </w:rPr>
            </w:pPr>
            <w:r>
              <w:rPr>
                <w:sz w:val="20"/>
                <w:szCs w:val="20"/>
              </w:rPr>
              <w:t>110 mm dia. pipes</w:t>
            </w:r>
          </w:p>
        </w:tc>
        <w:tc>
          <w:tcPr>
            <w:tcW w:w="1710" w:type="dxa"/>
            <w:vAlign w:val="bottom"/>
          </w:tcPr>
          <w:p w14:paraId="4619E728" w14:textId="555DDF06" w:rsidR="002E2ADC" w:rsidRPr="0091295B" w:rsidRDefault="002E2ADC" w:rsidP="002E2ADC">
            <w:pPr>
              <w:rPr>
                <w:sz w:val="20"/>
                <w:szCs w:val="20"/>
              </w:rPr>
            </w:pPr>
            <w:r>
              <w:rPr>
                <w:color w:val="000000"/>
                <w:sz w:val="20"/>
                <w:szCs w:val="20"/>
              </w:rPr>
              <w:t>2000.00 m</w:t>
            </w:r>
          </w:p>
        </w:tc>
      </w:tr>
      <w:tr w:rsidR="002E2ADC" w14:paraId="19499EB5" w14:textId="77777777" w:rsidTr="00627B01">
        <w:trPr>
          <w:jc w:val="center"/>
        </w:trPr>
        <w:tc>
          <w:tcPr>
            <w:tcW w:w="4719" w:type="dxa"/>
            <w:vAlign w:val="center"/>
          </w:tcPr>
          <w:p w14:paraId="423DAA28" w14:textId="0D41BF33" w:rsidR="002E2ADC" w:rsidRPr="0091295B" w:rsidRDefault="002E2ADC" w:rsidP="002E2ADC">
            <w:pPr>
              <w:rPr>
                <w:sz w:val="20"/>
                <w:szCs w:val="20"/>
              </w:rPr>
            </w:pPr>
            <w:r>
              <w:rPr>
                <w:sz w:val="20"/>
                <w:szCs w:val="20"/>
              </w:rPr>
              <w:t xml:space="preserve">160 mm dia. Pipes </w:t>
            </w:r>
          </w:p>
        </w:tc>
        <w:tc>
          <w:tcPr>
            <w:tcW w:w="1710" w:type="dxa"/>
            <w:vAlign w:val="bottom"/>
          </w:tcPr>
          <w:p w14:paraId="52B588B0" w14:textId="2E50CF16" w:rsidR="002E2ADC" w:rsidRPr="0091295B" w:rsidRDefault="002E2ADC" w:rsidP="002E2ADC">
            <w:pPr>
              <w:rPr>
                <w:sz w:val="20"/>
                <w:szCs w:val="20"/>
              </w:rPr>
            </w:pPr>
            <w:r>
              <w:rPr>
                <w:color w:val="000000"/>
                <w:sz w:val="20"/>
                <w:szCs w:val="20"/>
              </w:rPr>
              <w:t xml:space="preserve">230.00 m </w:t>
            </w:r>
          </w:p>
        </w:tc>
      </w:tr>
      <w:tr w:rsidR="002E2ADC" w14:paraId="7ECD042C" w14:textId="77777777" w:rsidTr="00627B01">
        <w:trPr>
          <w:jc w:val="center"/>
        </w:trPr>
        <w:tc>
          <w:tcPr>
            <w:tcW w:w="4719" w:type="dxa"/>
            <w:vAlign w:val="center"/>
          </w:tcPr>
          <w:p w14:paraId="385A4645" w14:textId="6D254460" w:rsidR="002E2ADC" w:rsidRPr="0091295B" w:rsidRDefault="002E2ADC" w:rsidP="002E2ADC">
            <w:pPr>
              <w:rPr>
                <w:sz w:val="20"/>
                <w:szCs w:val="20"/>
              </w:rPr>
            </w:pPr>
            <w:r>
              <w:rPr>
                <w:sz w:val="20"/>
                <w:szCs w:val="20"/>
              </w:rPr>
              <w:t xml:space="preserve">225 mm dia. Pipes </w:t>
            </w:r>
          </w:p>
        </w:tc>
        <w:tc>
          <w:tcPr>
            <w:tcW w:w="1710" w:type="dxa"/>
            <w:vAlign w:val="bottom"/>
          </w:tcPr>
          <w:p w14:paraId="7A468799" w14:textId="49BCF85B" w:rsidR="002E2ADC" w:rsidRPr="0091295B" w:rsidRDefault="002E2ADC" w:rsidP="002E2ADC">
            <w:pPr>
              <w:rPr>
                <w:sz w:val="20"/>
                <w:szCs w:val="20"/>
              </w:rPr>
            </w:pPr>
            <w:r>
              <w:rPr>
                <w:color w:val="000000"/>
                <w:sz w:val="20"/>
                <w:szCs w:val="20"/>
              </w:rPr>
              <w:t>45.00 m</w:t>
            </w:r>
          </w:p>
        </w:tc>
      </w:tr>
    </w:tbl>
    <w:p w14:paraId="3CBBE962" w14:textId="77777777" w:rsidR="002E2ADC" w:rsidRDefault="002E2ADC" w:rsidP="00AF2327">
      <w:pPr>
        <w:keepNext/>
        <w:widowControl w:val="0"/>
        <w:spacing w:line="276" w:lineRule="auto"/>
        <w:ind w:right="72"/>
        <w:jc w:val="both"/>
        <w:rPr>
          <w:rFonts w:ascii="Arial" w:hAnsi="Arial" w:cs="Calibri"/>
          <w:bCs/>
          <w:sz w:val="22"/>
          <w:szCs w:val="22"/>
        </w:rPr>
      </w:pPr>
    </w:p>
    <w:p w14:paraId="048831CF" w14:textId="77777777" w:rsidR="009B06DF" w:rsidRDefault="009B06DF" w:rsidP="00AF2327">
      <w:pPr>
        <w:keepNext/>
        <w:widowControl w:val="0"/>
        <w:spacing w:line="276" w:lineRule="auto"/>
        <w:ind w:right="72"/>
        <w:jc w:val="both"/>
        <w:rPr>
          <w:rFonts w:ascii="Arial" w:hAnsi="Arial" w:cs="Calibri"/>
          <w:bCs/>
          <w:sz w:val="22"/>
          <w:szCs w:val="22"/>
        </w:rPr>
      </w:pPr>
    </w:p>
    <w:p w14:paraId="77EB976E" w14:textId="77777777" w:rsidR="009B06DF" w:rsidRDefault="009B06DF" w:rsidP="00AF2327">
      <w:pPr>
        <w:keepNext/>
        <w:widowControl w:val="0"/>
        <w:spacing w:line="276" w:lineRule="auto"/>
        <w:ind w:right="72"/>
        <w:jc w:val="both"/>
        <w:rPr>
          <w:rFonts w:ascii="Arial" w:hAnsi="Arial" w:cs="Calibri"/>
          <w:bCs/>
          <w:sz w:val="22"/>
          <w:szCs w:val="22"/>
        </w:rPr>
      </w:pPr>
    </w:p>
    <w:p w14:paraId="241D50DF" w14:textId="77777777" w:rsidR="009B06DF" w:rsidRDefault="009B06DF" w:rsidP="00AF2327">
      <w:pPr>
        <w:keepNext/>
        <w:widowControl w:val="0"/>
        <w:spacing w:line="276" w:lineRule="auto"/>
        <w:ind w:right="72"/>
        <w:jc w:val="both"/>
        <w:rPr>
          <w:rFonts w:ascii="Arial" w:hAnsi="Arial" w:cs="Calibri"/>
          <w:bCs/>
          <w:sz w:val="22"/>
          <w:szCs w:val="22"/>
        </w:rPr>
      </w:pPr>
    </w:p>
    <w:p w14:paraId="13B442DF" w14:textId="77777777" w:rsidR="009B06DF" w:rsidRDefault="009B06DF" w:rsidP="00AF2327">
      <w:pPr>
        <w:keepNext/>
        <w:widowControl w:val="0"/>
        <w:spacing w:line="276" w:lineRule="auto"/>
        <w:ind w:right="72"/>
        <w:jc w:val="both"/>
        <w:rPr>
          <w:rFonts w:ascii="Arial" w:hAnsi="Arial" w:cs="Calibri"/>
          <w:bCs/>
          <w:sz w:val="22"/>
          <w:szCs w:val="22"/>
        </w:rPr>
      </w:pPr>
    </w:p>
    <w:p w14:paraId="0FF52022" w14:textId="77777777" w:rsidR="002E2ADC" w:rsidRDefault="002E2ADC" w:rsidP="00AF2327">
      <w:pPr>
        <w:keepNext/>
        <w:widowControl w:val="0"/>
        <w:spacing w:line="276" w:lineRule="auto"/>
        <w:ind w:right="72"/>
        <w:jc w:val="both"/>
        <w:rPr>
          <w:rFonts w:ascii="Arial" w:hAnsi="Arial" w:cs="Calibri"/>
          <w:bCs/>
          <w:sz w:val="22"/>
          <w:szCs w:val="22"/>
        </w:rPr>
      </w:pPr>
    </w:p>
    <w:p w14:paraId="507F55E9" w14:textId="77777777" w:rsidR="00AF2327" w:rsidRPr="00AF2327" w:rsidRDefault="00AF2327" w:rsidP="0091295B">
      <w:pPr>
        <w:keepNext/>
        <w:widowControl w:val="0"/>
        <w:suppressAutoHyphens/>
        <w:spacing w:before="240"/>
        <w:jc w:val="center"/>
        <w:outlineLvl w:val="2"/>
        <w:rPr>
          <w:rFonts w:ascii="Arial" w:hAnsi="Arial"/>
          <w:bCs/>
          <w:sz w:val="28"/>
          <w:szCs w:val="20"/>
        </w:rPr>
      </w:pPr>
      <w:bookmarkStart w:id="610" w:name="_Toc330901205"/>
      <w:bookmarkStart w:id="611" w:name="_Toc332806968"/>
      <w:r w:rsidRPr="00AF2327">
        <w:rPr>
          <w:rFonts w:ascii="Arial" w:hAnsi="Arial"/>
          <w:bCs/>
          <w:sz w:val="28"/>
          <w:szCs w:val="20"/>
        </w:rPr>
        <w:t>TH.VEYMANDOO</w:t>
      </w:r>
      <w:bookmarkEnd w:id="610"/>
      <w:bookmarkEnd w:id="611"/>
    </w:p>
    <w:p w14:paraId="400FAA47" w14:textId="77777777" w:rsidR="00AF2327" w:rsidRPr="00AF2327" w:rsidRDefault="00AF2327" w:rsidP="00AF2327">
      <w:pPr>
        <w:keepNext/>
        <w:widowControl w:val="0"/>
        <w:spacing w:line="276" w:lineRule="auto"/>
        <w:ind w:right="72"/>
        <w:jc w:val="both"/>
        <w:rPr>
          <w:rFonts w:ascii="Arial" w:hAnsi="Arial" w:cs="Calibri"/>
          <w:bCs/>
          <w:sz w:val="22"/>
          <w:szCs w:val="22"/>
        </w:rPr>
      </w:pPr>
    </w:p>
    <w:p w14:paraId="34044F71" w14:textId="77777777" w:rsidR="00AF2327" w:rsidRPr="00AF2327" w:rsidRDefault="00AF2327" w:rsidP="00AF2327">
      <w:pPr>
        <w:keepNext/>
        <w:widowControl w:val="0"/>
        <w:spacing w:line="276" w:lineRule="auto"/>
        <w:ind w:right="72"/>
        <w:jc w:val="both"/>
        <w:rPr>
          <w:rFonts w:ascii="Arial" w:hAnsi="Arial" w:cs="Calibri"/>
          <w:b/>
          <w:sz w:val="22"/>
          <w:szCs w:val="22"/>
        </w:rPr>
      </w:pPr>
      <w:r w:rsidRPr="00AF2327">
        <w:rPr>
          <w:rFonts w:ascii="Arial" w:hAnsi="Arial" w:cs="Calibri"/>
          <w:b/>
          <w:sz w:val="22"/>
          <w:szCs w:val="22"/>
        </w:rPr>
        <w:t>Sewerage system</w:t>
      </w:r>
    </w:p>
    <w:p w14:paraId="2468803D" w14:textId="77777777" w:rsidR="00AF2327" w:rsidRPr="00AF2327" w:rsidRDefault="00AF2327" w:rsidP="00AF2327">
      <w:pPr>
        <w:keepNext/>
        <w:widowControl w:val="0"/>
        <w:spacing w:line="276" w:lineRule="auto"/>
        <w:ind w:right="72"/>
        <w:jc w:val="both"/>
        <w:rPr>
          <w:rFonts w:ascii="Arial" w:hAnsi="Arial" w:cs="Calibri"/>
          <w:bCs/>
          <w:sz w:val="22"/>
          <w:szCs w:val="22"/>
        </w:rPr>
      </w:pPr>
      <w:r w:rsidRPr="00AF2327">
        <w:rPr>
          <w:rFonts w:ascii="Arial" w:hAnsi="Arial" w:cs="Calibri"/>
          <w:bCs/>
          <w:sz w:val="22"/>
          <w:szCs w:val="22"/>
        </w:rPr>
        <w:t>The following infrastructure should be constructed as per the detailed design provided by the employer. Operation of the system should also be included for a period of one year.</w:t>
      </w:r>
    </w:p>
    <w:p w14:paraId="580C63FF" w14:textId="77777777" w:rsidR="00AF2327" w:rsidRPr="00AF2327" w:rsidRDefault="00AF2327" w:rsidP="00AF2327">
      <w:pPr>
        <w:keepNext/>
        <w:widowControl w:val="0"/>
        <w:spacing w:line="276" w:lineRule="auto"/>
        <w:ind w:right="72"/>
        <w:jc w:val="both"/>
        <w:rPr>
          <w:rFonts w:ascii="Arial" w:hAnsi="Arial" w:cs="Calibri"/>
          <w:bCs/>
          <w:sz w:val="22"/>
          <w:szCs w:val="22"/>
        </w:rPr>
      </w:pPr>
    </w:p>
    <w:p w14:paraId="6E65248C" w14:textId="0C476AFD" w:rsidR="00AF2327" w:rsidRPr="00AF2327" w:rsidRDefault="00AF2327" w:rsidP="0091295B">
      <w:pPr>
        <w:keepNext/>
        <w:widowControl w:val="0"/>
        <w:numPr>
          <w:ilvl w:val="0"/>
          <w:numId w:val="57"/>
        </w:numPr>
        <w:spacing w:line="276" w:lineRule="auto"/>
        <w:ind w:right="72"/>
        <w:contextualSpacing/>
        <w:jc w:val="both"/>
        <w:rPr>
          <w:rFonts w:ascii="Arial" w:hAnsi="Arial" w:cs="Calibri"/>
          <w:bCs/>
          <w:sz w:val="22"/>
          <w:szCs w:val="22"/>
        </w:rPr>
      </w:pPr>
      <w:r w:rsidRPr="00AF2327">
        <w:rPr>
          <w:rFonts w:ascii="Arial" w:hAnsi="Arial" w:cs="Calibri"/>
          <w:b/>
          <w:i/>
          <w:iCs/>
          <w:sz w:val="22"/>
          <w:szCs w:val="22"/>
        </w:rPr>
        <w:t>Sewerage network:</w:t>
      </w:r>
      <w:r w:rsidRPr="00AF2327">
        <w:rPr>
          <w:rFonts w:ascii="Arial" w:hAnsi="Arial" w:cs="Calibri"/>
          <w:b/>
          <w:sz w:val="22"/>
          <w:szCs w:val="22"/>
        </w:rPr>
        <w:t xml:space="preserve"> </w:t>
      </w:r>
      <w:r w:rsidRPr="00AF2327">
        <w:rPr>
          <w:rFonts w:ascii="Arial" w:hAnsi="Arial" w:cs="Calibri"/>
          <w:bCs/>
          <w:sz w:val="22"/>
          <w:szCs w:val="22"/>
        </w:rPr>
        <w:t xml:space="preserve">Sewerage network to cover the entire island as per the detailed design profiles provided. Approximate length of the sewerage network is </w:t>
      </w:r>
      <w:r w:rsidR="0091295B">
        <w:rPr>
          <w:rFonts w:ascii="Arial" w:hAnsi="Arial" w:cs="Calibri"/>
          <w:bCs/>
          <w:sz w:val="22"/>
          <w:szCs w:val="22"/>
        </w:rPr>
        <w:t>9</w:t>
      </w:r>
      <w:r w:rsidR="0091295B" w:rsidRPr="00AF2327">
        <w:rPr>
          <w:rFonts w:ascii="Arial" w:hAnsi="Arial" w:cs="Calibri"/>
          <w:bCs/>
          <w:sz w:val="22"/>
          <w:szCs w:val="22"/>
        </w:rPr>
        <w:t xml:space="preserve"> </w:t>
      </w:r>
      <w:r w:rsidRPr="00AF2327">
        <w:rPr>
          <w:rFonts w:ascii="Arial" w:hAnsi="Arial" w:cs="Calibri"/>
          <w:bCs/>
          <w:sz w:val="22"/>
          <w:szCs w:val="22"/>
        </w:rPr>
        <w:t xml:space="preserve">km. </w:t>
      </w:r>
    </w:p>
    <w:p w14:paraId="3937F2D1" w14:textId="77777777" w:rsidR="00AF2327" w:rsidRPr="00AF2327" w:rsidRDefault="00AF2327" w:rsidP="00AF2327">
      <w:pPr>
        <w:keepNext/>
        <w:widowControl w:val="0"/>
        <w:numPr>
          <w:ilvl w:val="0"/>
          <w:numId w:val="57"/>
        </w:numPr>
        <w:spacing w:line="276" w:lineRule="auto"/>
        <w:ind w:right="72"/>
        <w:contextualSpacing/>
        <w:jc w:val="both"/>
        <w:rPr>
          <w:rFonts w:ascii="Arial" w:hAnsi="Arial" w:cs="Calibri"/>
          <w:bCs/>
          <w:sz w:val="22"/>
          <w:szCs w:val="22"/>
        </w:rPr>
      </w:pPr>
      <w:r w:rsidRPr="00AF2327">
        <w:rPr>
          <w:rFonts w:ascii="Arial" w:hAnsi="Arial" w:cs="Calibri"/>
          <w:b/>
          <w:i/>
          <w:iCs/>
          <w:sz w:val="22"/>
          <w:szCs w:val="22"/>
        </w:rPr>
        <w:t>Pump stations:</w:t>
      </w:r>
      <w:r w:rsidRPr="00AF2327">
        <w:rPr>
          <w:rFonts w:ascii="Arial" w:hAnsi="Arial" w:cs="Calibri"/>
          <w:bCs/>
          <w:sz w:val="22"/>
          <w:szCs w:val="22"/>
        </w:rPr>
        <w:t xml:space="preserve"> 3 zonal pump stations to be constructed as per the drawings. The pump stations will have two submersible pumps which would transfer the sewage via a pressurized network to Sewage treatment plant. All associated works including vent structures, valve chambers and control panels to be carried as per the detailed design and technical specification.</w:t>
      </w:r>
      <w:r w:rsidRPr="00AF2327">
        <w:rPr>
          <w:rFonts w:ascii="Arial" w:hAnsi="Arial" w:cs="Calibri"/>
          <w:bCs/>
          <w:sz w:val="22"/>
          <w:szCs w:val="22"/>
        </w:rPr>
        <w:tab/>
      </w:r>
    </w:p>
    <w:p w14:paraId="326AFB64" w14:textId="77777777" w:rsidR="00AF2327" w:rsidRPr="00AF2327" w:rsidRDefault="00AF2327" w:rsidP="00AF2327">
      <w:pPr>
        <w:keepNext/>
        <w:widowControl w:val="0"/>
        <w:numPr>
          <w:ilvl w:val="0"/>
          <w:numId w:val="59"/>
        </w:numPr>
        <w:spacing w:line="276" w:lineRule="auto"/>
        <w:ind w:right="72"/>
        <w:contextualSpacing/>
        <w:jc w:val="both"/>
        <w:rPr>
          <w:rFonts w:ascii="Arial" w:hAnsi="Arial" w:cs="Calibri"/>
          <w:bCs/>
          <w:sz w:val="22"/>
          <w:szCs w:val="22"/>
        </w:rPr>
      </w:pPr>
      <w:r w:rsidRPr="00AF2327">
        <w:rPr>
          <w:rFonts w:ascii="Arial" w:hAnsi="Arial" w:cs="Calibri"/>
          <w:b/>
          <w:i/>
          <w:iCs/>
          <w:sz w:val="22"/>
          <w:szCs w:val="22"/>
        </w:rPr>
        <w:t>Treatment plant:</w:t>
      </w:r>
      <w:r w:rsidRPr="00AF2327">
        <w:rPr>
          <w:rFonts w:ascii="Arial" w:hAnsi="Arial" w:cs="Calibri"/>
          <w:bCs/>
          <w:sz w:val="22"/>
          <w:szCs w:val="22"/>
        </w:rPr>
        <w:t xml:space="preserve">  Construction of treatment plant of 275 m</w:t>
      </w:r>
      <w:r w:rsidRPr="00AF2327">
        <w:rPr>
          <w:rFonts w:ascii="Arial" w:hAnsi="Arial" w:cs="Calibri"/>
          <w:bCs/>
          <w:sz w:val="22"/>
          <w:szCs w:val="22"/>
          <w:vertAlign w:val="superscript"/>
        </w:rPr>
        <w:t>3</w:t>
      </w:r>
      <w:r w:rsidRPr="00AF2327">
        <w:rPr>
          <w:rFonts w:ascii="Arial" w:hAnsi="Arial" w:cs="Calibri"/>
          <w:bCs/>
          <w:sz w:val="22"/>
          <w:szCs w:val="22"/>
        </w:rPr>
        <w:t>/day (30 year demand) capacity as per the detailed design provided. Treatment plant will be of Activated sludge type. However, the client allows the option to propose an alternative treatment option which confirms to EPA guidelines and technical specifications provided that bidders can justify that the life cycle cost of such a treatment option is lower than the proposed AS system.</w:t>
      </w:r>
    </w:p>
    <w:p w14:paraId="4D3AFF66" w14:textId="77777777" w:rsidR="00AF2327" w:rsidRPr="00AF2327" w:rsidRDefault="00AF2327" w:rsidP="00AF2327">
      <w:pPr>
        <w:keepNext/>
        <w:widowControl w:val="0"/>
        <w:numPr>
          <w:ilvl w:val="0"/>
          <w:numId w:val="59"/>
        </w:numPr>
        <w:spacing w:line="276" w:lineRule="auto"/>
        <w:ind w:right="72"/>
        <w:contextualSpacing/>
        <w:jc w:val="both"/>
        <w:rPr>
          <w:rFonts w:ascii="Arial" w:hAnsi="Arial" w:cs="Calibri"/>
          <w:bCs/>
          <w:sz w:val="22"/>
          <w:szCs w:val="22"/>
        </w:rPr>
      </w:pPr>
      <w:r w:rsidRPr="00AF2327">
        <w:rPr>
          <w:rFonts w:ascii="Arial" w:hAnsi="Arial" w:cs="Calibri"/>
          <w:b/>
          <w:i/>
          <w:iCs/>
          <w:sz w:val="22"/>
          <w:szCs w:val="22"/>
        </w:rPr>
        <w:t>Administration Building:</w:t>
      </w:r>
      <w:r w:rsidRPr="00AF2327">
        <w:rPr>
          <w:rFonts w:ascii="Arial" w:hAnsi="Arial" w:cs="Calibri"/>
          <w:bCs/>
          <w:sz w:val="22"/>
          <w:szCs w:val="22"/>
        </w:rPr>
        <w:t xml:space="preserve"> construction of administration building as per the drawings including laboratory facilities, workshop, backup generator room and parking area for the sewer jetting machine.  </w:t>
      </w:r>
    </w:p>
    <w:p w14:paraId="6B64BE40" w14:textId="77777777" w:rsidR="00AF2327" w:rsidRPr="00AF2327" w:rsidRDefault="00AF2327" w:rsidP="00AF2327">
      <w:pPr>
        <w:keepNext/>
        <w:widowControl w:val="0"/>
        <w:numPr>
          <w:ilvl w:val="0"/>
          <w:numId w:val="58"/>
        </w:numPr>
        <w:spacing w:line="276" w:lineRule="auto"/>
        <w:ind w:right="72"/>
        <w:contextualSpacing/>
        <w:jc w:val="both"/>
        <w:rPr>
          <w:rFonts w:ascii="Arial" w:hAnsi="Arial" w:cs="Calibri"/>
          <w:bCs/>
          <w:sz w:val="22"/>
          <w:szCs w:val="22"/>
        </w:rPr>
      </w:pPr>
      <w:r w:rsidRPr="00AF2327">
        <w:rPr>
          <w:rFonts w:ascii="Arial" w:hAnsi="Arial" w:cs="Calibri"/>
          <w:b/>
          <w:i/>
          <w:iCs/>
          <w:sz w:val="22"/>
          <w:szCs w:val="22"/>
        </w:rPr>
        <w:t>Sea outfall:</w:t>
      </w:r>
      <w:r w:rsidRPr="00AF2327">
        <w:rPr>
          <w:rFonts w:ascii="Arial" w:hAnsi="Arial" w:cs="Calibri"/>
          <w:bCs/>
          <w:sz w:val="22"/>
          <w:szCs w:val="22"/>
        </w:rPr>
        <w:t xml:space="preserve"> construction of sea outfall line as per the detailed designs. Approximate length of sea outfall is 350 m. Sea outfall will be constructed to a depth of 10-15 meter below mean sea level. </w:t>
      </w:r>
    </w:p>
    <w:p w14:paraId="5EF6A100" w14:textId="77777777" w:rsidR="00AC1C1F" w:rsidRDefault="00AC1C1F" w:rsidP="00264159">
      <w:pPr>
        <w:keepNext/>
        <w:widowControl w:val="0"/>
        <w:jc w:val="both"/>
        <w:rPr>
          <w:rFonts w:ascii="Arial" w:hAnsi="Arial" w:cs="Arial"/>
          <w:b/>
          <w:sz w:val="20"/>
          <w:szCs w:val="20"/>
        </w:rPr>
      </w:pPr>
    </w:p>
    <w:p w14:paraId="7667356C" w14:textId="60F289BC" w:rsidR="00AC1C1F" w:rsidRDefault="00AC1C1F" w:rsidP="00AC1C1F">
      <w:pPr>
        <w:keepNext/>
        <w:widowControl w:val="0"/>
        <w:spacing w:line="276" w:lineRule="auto"/>
        <w:ind w:right="72"/>
        <w:jc w:val="both"/>
        <w:rPr>
          <w:rFonts w:ascii="Arial" w:hAnsi="Arial" w:cs="Calibri"/>
          <w:bCs/>
          <w:sz w:val="22"/>
          <w:szCs w:val="22"/>
        </w:rPr>
      </w:pPr>
      <w:r>
        <w:rPr>
          <w:rFonts w:ascii="Arial" w:hAnsi="Arial" w:cs="Calibri"/>
          <w:bCs/>
          <w:sz w:val="22"/>
          <w:szCs w:val="22"/>
        </w:rPr>
        <w:t xml:space="preserve">The following table 2 provides an approximate schedule of the main items of work for </w:t>
      </w:r>
      <w:proofErr w:type="spellStart"/>
      <w:r>
        <w:rPr>
          <w:rFonts w:ascii="Arial" w:hAnsi="Arial" w:cs="Calibri"/>
          <w:bCs/>
          <w:sz w:val="22"/>
          <w:szCs w:val="22"/>
        </w:rPr>
        <w:t>Th</w:t>
      </w:r>
      <w:proofErr w:type="spellEnd"/>
      <w:r>
        <w:rPr>
          <w:rFonts w:ascii="Arial" w:hAnsi="Arial" w:cs="Calibri"/>
          <w:bCs/>
          <w:sz w:val="22"/>
          <w:szCs w:val="22"/>
        </w:rPr>
        <w:t xml:space="preserve"> </w:t>
      </w:r>
      <w:proofErr w:type="spellStart"/>
      <w:r>
        <w:rPr>
          <w:rFonts w:ascii="Arial" w:hAnsi="Arial" w:cs="Calibri"/>
          <w:bCs/>
          <w:sz w:val="22"/>
          <w:szCs w:val="22"/>
        </w:rPr>
        <w:t>Veymandoo</w:t>
      </w:r>
      <w:proofErr w:type="spellEnd"/>
    </w:p>
    <w:p w14:paraId="539ACF55" w14:textId="77777777" w:rsidR="00AC1C1F" w:rsidRDefault="00AC1C1F" w:rsidP="00AC1C1F">
      <w:pPr>
        <w:keepNext/>
        <w:widowControl w:val="0"/>
        <w:spacing w:line="276" w:lineRule="auto"/>
        <w:ind w:right="72"/>
        <w:jc w:val="both"/>
        <w:rPr>
          <w:rFonts w:ascii="Arial" w:hAnsi="Arial" w:cs="Calibri"/>
          <w:bCs/>
          <w:sz w:val="22"/>
          <w:szCs w:val="22"/>
        </w:rPr>
      </w:pPr>
    </w:p>
    <w:p w14:paraId="368B562A" w14:textId="317116B7" w:rsidR="00AC1C1F" w:rsidRDefault="00AC1C1F" w:rsidP="00264159">
      <w:pPr>
        <w:keepNext/>
        <w:widowControl w:val="0"/>
        <w:jc w:val="both"/>
        <w:rPr>
          <w:rFonts w:ascii="Arial" w:hAnsi="Arial" w:cs="Arial"/>
          <w:b/>
          <w:sz w:val="20"/>
          <w:szCs w:val="20"/>
        </w:rPr>
      </w:pPr>
      <w:r>
        <w:rPr>
          <w:rFonts w:ascii="Arial" w:hAnsi="Arial" w:cs="Arial"/>
          <w:b/>
          <w:sz w:val="20"/>
          <w:szCs w:val="20"/>
        </w:rPr>
        <w:t>Table 2</w:t>
      </w:r>
    </w:p>
    <w:tbl>
      <w:tblPr>
        <w:tblStyle w:val="TableGrid"/>
        <w:tblW w:w="0" w:type="auto"/>
        <w:jc w:val="center"/>
        <w:tblLook w:val="04A0" w:firstRow="1" w:lastRow="0" w:firstColumn="1" w:lastColumn="0" w:noHBand="0" w:noVBand="1"/>
      </w:tblPr>
      <w:tblGrid>
        <w:gridCol w:w="4719"/>
        <w:gridCol w:w="1244"/>
      </w:tblGrid>
      <w:tr w:rsidR="00AC1C1F" w14:paraId="6ABF22E7" w14:textId="77777777" w:rsidTr="0091295B">
        <w:trPr>
          <w:jc w:val="center"/>
        </w:trPr>
        <w:tc>
          <w:tcPr>
            <w:tcW w:w="4719" w:type="dxa"/>
          </w:tcPr>
          <w:p w14:paraId="2547BDAB" w14:textId="77777777" w:rsidR="00AC1C1F" w:rsidRPr="0091295B" w:rsidRDefault="00AC1C1F" w:rsidP="009F5DDD">
            <w:pPr>
              <w:rPr>
                <w:sz w:val="20"/>
                <w:szCs w:val="20"/>
              </w:rPr>
            </w:pPr>
            <w:r w:rsidRPr="0091295B">
              <w:rPr>
                <w:sz w:val="20"/>
                <w:szCs w:val="20"/>
              </w:rPr>
              <w:t xml:space="preserve">160mm Ø </w:t>
            </w:r>
            <w:proofErr w:type="spellStart"/>
            <w:r w:rsidRPr="0091295B">
              <w:rPr>
                <w:sz w:val="20"/>
                <w:szCs w:val="20"/>
              </w:rPr>
              <w:t>uPVC</w:t>
            </w:r>
            <w:proofErr w:type="spellEnd"/>
            <w:r w:rsidRPr="0091295B">
              <w:rPr>
                <w:sz w:val="20"/>
                <w:szCs w:val="20"/>
              </w:rPr>
              <w:t xml:space="preserve"> Gravity Sewer Main (SN4, SDR41)</w:t>
            </w:r>
          </w:p>
        </w:tc>
        <w:tc>
          <w:tcPr>
            <w:tcW w:w="1244" w:type="dxa"/>
          </w:tcPr>
          <w:p w14:paraId="4C4413F9" w14:textId="77777777" w:rsidR="00AC1C1F" w:rsidRPr="0091295B" w:rsidRDefault="00AC1C1F" w:rsidP="009F5DDD">
            <w:pPr>
              <w:rPr>
                <w:sz w:val="20"/>
                <w:szCs w:val="20"/>
              </w:rPr>
            </w:pPr>
            <w:r w:rsidRPr="0091295B">
              <w:rPr>
                <w:sz w:val="20"/>
                <w:szCs w:val="20"/>
              </w:rPr>
              <w:t>- 9733m</w:t>
            </w:r>
          </w:p>
        </w:tc>
      </w:tr>
      <w:tr w:rsidR="00AC1C1F" w14:paraId="2B6CB576" w14:textId="77777777" w:rsidTr="0091295B">
        <w:trPr>
          <w:jc w:val="center"/>
        </w:trPr>
        <w:tc>
          <w:tcPr>
            <w:tcW w:w="4719" w:type="dxa"/>
          </w:tcPr>
          <w:p w14:paraId="53F571DA" w14:textId="77777777" w:rsidR="00AC1C1F" w:rsidRPr="0091295B" w:rsidRDefault="00AC1C1F" w:rsidP="009F5DDD">
            <w:pPr>
              <w:rPr>
                <w:sz w:val="20"/>
                <w:szCs w:val="20"/>
              </w:rPr>
            </w:pPr>
            <w:r w:rsidRPr="0091295B">
              <w:rPr>
                <w:sz w:val="20"/>
                <w:szCs w:val="20"/>
              </w:rPr>
              <w:t>600mm Ø PE/PP Maintenance Shaft</w:t>
            </w:r>
          </w:p>
        </w:tc>
        <w:tc>
          <w:tcPr>
            <w:tcW w:w="1244" w:type="dxa"/>
          </w:tcPr>
          <w:p w14:paraId="0A1D91BD" w14:textId="77777777" w:rsidR="00AC1C1F" w:rsidRPr="0091295B" w:rsidRDefault="00AC1C1F" w:rsidP="009F5DDD">
            <w:pPr>
              <w:tabs>
                <w:tab w:val="left" w:pos="1215"/>
              </w:tabs>
              <w:rPr>
                <w:sz w:val="20"/>
                <w:szCs w:val="20"/>
              </w:rPr>
            </w:pPr>
            <w:r w:rsidRPr="0091295B">
              <w:rPr>
                <w:sz w:val="20"/>
                <w:szCs w:val="20"/>
              </w:rPr>
              <w:t xml:space="preserve">- 122 </w:t>
            </w:r>
            <w:proofErr w:type="spellStart"/>
            <w:r w:rsidRPr="0091295B">
              <w:rPr>
                <w:sz w:val="20"/>
                <w:szCs w:val="20"/>
              </w:rPr>
              <w:t>nos</w:t>
            </w:r>
            <w:proofErr w:type="spellEnd"/>
          </w:p>
        </w:tc>
      </w:tr>
      <w:tr w:rsidR="00AC1C1F" w14:paraId="5B7FB7B6" w14:textId="77777777" w:rsidTr="0091295B">
        <w:trPr>
          <w:jc w:val="center"/>
        </w:trPr>
        <w:tc>
          <w:tcPr>
            <w:tcW w:w="4719" w:type="dxa"/>
          </w:tcPr>
          <w:p w14:paraId="5F11DCF7" w14:textId="77777777" w:rsidR="00AC1C1F" w:rsidRPr="0091295B" w:rsidRDefault="00AC1C1F" w:rsidP="009F5DDD">
            <w:pPr>
              <w:rPr>
                <w:sz w:val="20"/>
                <w:szCs w:val="20"/>
              </w:rPr>
            </w:pPr>
            <w:r w:rsidRPr="0091295B">
              <w:rPr>
                <w:sz w:val="20"/>
                <w:szCs w:val="20"/>
              </w:rPr>
              <w:t xml:space="preserve">160mmØ </w:t>
            </w:r>
            <w:proofErr w:type="spellStart"/>
            <w:r w:rsidRPr="0091295B">
              <w:rPr>
                <w:sz w:val="20"/>
                <w:szCs w:val="20"/>
              </w:rPr>
              <w:t>uPVC</w:t>
            </w:r>
            <w:proofErr w:type="spellEnd"/>
            <w:r w:rsidRPr="0091295B">
              <w:rPr>
                <w:sz w:val="20"/>
                <w:szCs w:val="20"/>
              </w:rPr>
              <w:t xml:space="preserve"> Clean Out</w:t>
            </w:r>
          </w:p>
        </w:tc>
        <w:tc>
          <w:tcPr>
            <w:tcW w:w="1244" w:type="dxa"/>
          </w:tcPr>
          <w:p w14:paraId="4B56C992" w14:textId="77777777" w:rsidR="00AC1C1F" w:rsidRPr="0091295B" w:rsidRDefault="00AC1C1F" w:rsidP="009F5DDD">
            <w:pPr>
              <w:rPr>
                <w:sz w:val="20"/>
                <w:szCs w:val="20"/>
              </w:rPr>
            </w:pPr>
            <w:r w:rsidRPr="0091295B">
              <w:rPr>
                <w:sz w:val="20"/>
                <w:szCs w:val="20"/>
              </w:rPr>
              <w:t xml:space="preserve">- 102 </w:t>
            </w:r>
            <w:proofErr w:type="spellStart"/>
            <w:r w:rsidRPr="0091295B">
              <w:rPr>
                <w:sz w:val="20"/>
                <w:szCs w:val="20"/>
              </w:rPr>
              <w:t>nos</w:t>
            </w:r>
            <w:proofErr w:type="spellEnd"/>
          </w:p>
        </w:tc>
      </w:tr>
      <w:tr w:rsidR="00AC1C1F" w14:paraId="6BF7C92B" w14:textId="77777777" w:rsidTr="0091295B">
        <w:trPr>
          <w:jc w:val="center"/>
        </w:trPr>
        <w:tc>
          <w:tcPr>
            <w:tcW w:w="4719" w:type="dxa"/>
          </w:tcPr>
          <w:p w14:paraId="17AF3B74" w14:textId="77777777" w:rsidR="00AC1C1F" w:rsidRPr="0091295B" w:rsidRDefault="00AC1C1F" w:rsidP="009F5DDD">
            <w:pPr>
              <w:rPr>
                <w:sz w:val="20"/>
                <w:szCs w:val="20"/>
              </w:rPr>
            </w:pPr>
            <w:r w:rsidRPr="0091295B">
              <w:rPr>
                <w:sz w:val="20"/>
                <w:szCs w:val="20"/>
              </w:rPr>
              <w:t>110 mm Ø HDPE Pumping Main (PE100, PN16, SDR11)</w:t>
            </w:r>
          </w:p>
        </w:tc>
        <w:tc>
          <w:tcPr>
            <w:tcW w:w="1244" w:type="dxa"/>
          </w:tcPr>
          <w:p w14:paraId="38889CE5" w14:textId="77777777" w:rsidR="00AC1C1F" w:rsidRPr="0091295B" w:rsidRDefault="00AC1C1F" w:rsidP="009F5DDD">
            <w:pPr>
              <w:rPr>
                <w:sz w:val="20"/>
                <w:szCs w:val="20"/>
              </w:rPr>
            </w:pPr>
            <w:r w:rsidRPr="0091295B">
              <w:rPr>
                <w:sz w:val="20"/>
                <w:szCs w:val="20"/>
              </w:rPr>
              <w:t>-  766 m</w:t>
            </w:r>
          </w:p>
        </w:tc>
      </w:tr>
      <w:tr w:rsidR="00AC1C1F" w14:paraId="4639DADB" w14:textId="77777777" w:rsidTr="0091295B">
        <w:trPr>
          <w:jc w:val="center"/>
        </w:trPr>
        <w:tc>
          <w:tcPr>
            <w:tcW w:w="4719" w:type="dxa"/>
          </w:tcPr>
          <w:p w14:paraId="7B42C474" w14:textId="77777777" w:rsidR="00AC1C1F" w:rsidRPr="0091295B" w:rsidRDefault="00AC1C1F" w:rsidP="009F5DDD">
            <w:pPr>
              <w:rPr>
                <w:sz w:val="20"/>
                <w:szCs w:val="20"/>
              </w:rPr>
            </w:pPr>
            <w:r w:rsidRPr="0091295B">
              <w:rPr>
                <w:sz w:val="20"/>
                <w:szCs w:val="20"/>
              </w:rPr>
              <w:t>160 mm Ø HDPE Pumping Main (PE100, PN16, SDR11)</w:t>
            </w:r>
          </w:p>
        </w:tc>
        <w:tc>
          <w:tcPr>
            <w:tcW w:w="1244" w:type="dxa"/>
          </w:tcPr>
          <w:p w14:paraId="4B77991D" w14:textId="77777777" w:rsidR="00AC1C1F" w:rsidRPr="0091295B" w:rsidRDefault="00AC1C1F" w:rsidP="009F5DDD">
            <w:pPr>
              <w:rPr>
                <w:sz w:val="20"/>
                <w:szCs w:val="20"/>
              </w:rPr>
            </w:pPr>
            <w:r w:rsidRPr="0091295B">
              <w:rPr>
                <w:sz w:val="20"/>
                <w:szCs w:val="20"/>
              </w:rPr>
              <w:t>-  377 m</w:t>
            </w:r>
          </w:p>
        </w:tc>
      </w:tr>
      <w:tr w:rsidR="00AC1C1F" w14:paraId="0C127004" w14:textId="77777777" w:rsidTr="0091295B">
        <w:trPr>
          <w:jc w:val="center"/>
        </w:trPr>
        <w:tc>
          <w:tcPr>
            <w:tcW w:w="4719" w:type="dxa"/>
          </w:tcPr>
          <w:p w14:paraId="418782D2" w14:textId="77777777" w:rsidR="00AC1C1F" w:rsidRPr="0091295B" w:rsidRDefault="00AC1C1F" w:rsidP="009F5DDD">
            <w:pPr>
              <w:rPr>
                <w:sz w:val="20"/>
                <w:szCs w:val="20"/>
              </w:rPr>
            </w:pPr>
            <w:r w:rsidRPr="0091295B">
              <w:rPr>
                <w:sz w:val="20"/>
                <w:szCs w:val="20"/>
              </w:rPr>
              <w:t>160 mm Ø HDPE Sea Outfall Pipe (PE100, PN16, SDR11)</w:t>
            </w:r>
          </w:p>
        </w:tc>
        <w:tc>
          <w:tcPr>
            <w:tcW w:w="1244" w:type="dxa"/>
          </w:tcPr>
          <w:p w14:paraId="06B29533" w14:textId="77777777" w:rsidR="00AC1C1F" w:rsidRPr="0091295B" w:rsidRDefault="00AC1C1F" w:rsidP="009F5DDD">
            <w:pPr>
              <w:rPr>
                <w:sz w:val="20"/>
                <w:szCs w:val="20"/>
              </w:rPr>
            </w:pPr>
            <w:r w:rsidRPr="0091295B">
              <w:rPr>
                <w:sz w:val="20"/>
                <w:szCs w:val="20"/>
              </w:rPr>
              <w:t>-  280 m</w:t>
            </w:r>
          </w:p>
        </w:tc>
      </w:tr>
      <w:tr w:rsidR="00AC1C1F" w14:paraId="07538B3D" w14:textId="77777777" w:rsidTr="0091295B">
        <w:trPr>
          <w:jc w:val="center"/>
        </w:trPr>
        <w:tc>
          <w:tcPr>
            <w:tcW w:w="4719" w:type="dxa"/>
          </w:tcPr>
          <w:p w14:paraId="0F68A8C8" w14:textId="77777777" w:rsidR="00AC1C1F" w:rsidRPr="0091295B" w:rsidRDefault="00AC1C1F" w:rsidP="009F5DDD">
            <w:pPr>
              <w:rPr>
                <w:sz w:val="20"/>
                <w:szCs w:val="20"/>
              </w:rPr>
            </w:pPr>
            <w:r w:rsidRPr="0091295B">
              <w:rPr>
                <w:sz w:val="20"/>
                <w:szCs w:val="20"/>
              </w:rPr>
              <w:t xml:space="preserve">Number of Pumping stations </w:t>
            </w:r>
          </w:p>
        </w:tc>
        <w:tc>
          <w:tcPr>
            <w:tcW w:w="1244" w:type="dxa"/>
          </w:tcPr>
          <w:p w14:paraId="3D1FC84A" w14:textId="77777777" w:rsidR="00AC1C1F" w:rsidRPr="0091295B" w:rsidRDefault="00AC1C1F" w:rsidP="009F5DDD">
            <w:pPr>
              <w:rPr>
                <w:sz w:val="20"/>
                <w:szCs w:val="20"/>
              </w:rPr>
            </w:pPr>
            <w:r w:rsidRPr="0091295B">
              <w:rPr>
                <w:sz w:val="20"/>
                <w:szCs w:val="20"/>
              </w:rPr>
              <w:t>-03</w:t>
            </w:r>
          </w:p>
        </w:tc>
      </w:tr>
      <w:tr w:rsidR="00AC1C1F" w14:paraId="608EFE50" w14:textId="77777777" w:rsidTr="0091295B">
        <w:trPr>
          <w:jc w:val="center"/>
        </w:trPr>
        <w:tc>
          <w:tcPr>
            <w:tcW w:w="4719" w:type="dxa"/>
          </w:tcPr>
          <w:p w14:paraId="53BC96CF" w14:textId="77777777" w:rsidR="00AC1C1F" w:rsidRPr="0091295B" w:rsidRDefault="00AC1C1F" w:rsidP="009F5DDD">
            <w:pPr>
              <w:rPr>
                <w:sz w:val="20"/>
                <w:szCs w:val="20"/>
              </w:rPr>
            </w:pPr>
            <w:r w:rsidRPr="0091295B">
              <w:rPr>
                <w:sz w:val="20"/>
                <w:szCs w:val="20"/>
              </w:rPr>
              <w:t xml:space="preserve">Capacity of treatment plant </w:t>
            </w:r>
          </w:p>
        </w:tc>
        <w:tc>
          <w:tcPr>
            <w:tcW w:w="1244" w:type="dxa"/>
          </w:tcPr>
          <w:p w14:paraId="04F25AB8" w14:textId="77777777" w:rsidR="00AC1C1F" w:rsidRPr="0091295B" w:rsidRDefault="00AC1C1F" w:rsidP="009F5DDD">
            <w:pPr>
              <w:rPr>
                <w:sz w:val="20"/>
                <w:szCs w:val="20"/>
              </w:rPr>
            </w:pPr>
            <w:r w:rsidRPr="0091295B">
              <w:rPr>
                <w:sz w:val="20"/>
                <w:szCs w:val="20"/>
              </w:rPr>
              <w:t>275 m</w:t>
            </w:r>
            <w:r w:rsidRPr="0091295B">
              <w:rPr>
                <w:sz w:val="20"/>
                <w:szCs w:val="20"/>
                <w:vertAlign w:val="superscript"/>
              </w:rPr>
              <w:t>3</w:t>
            </w:r>
            <w:r w:rsidRPr="0091295B">
              <w:rPr>
                <w:sz w:val="20"/>
                <w:szCs w:val="20"/>
              </w:rPr>
              <w:t>/day</w:t>
            </w:r>
          </w:p>
        </w:tc>
      </w:tr>
    </w:tbl>
    <w:p w14:paraId="2979CA9B" w14:textId="77777777" w:rsidR="007B586E" w:rsidRPr="00B014A9" w:rsidRDefault="007B586E"/>
    <w:p w14:paraId="7FF0839D" w14:textId="77777777" w:rsidR="00A33BDD" w:rsidRPr="005B7856" w:rsidRDefault="007B586E" w:rsidP="00A33BDD">
      <w:pPr>
        <w:pStyle w:val="Part"/>
        <w:rPr>
          <w:rFonts w:ascii="Times New Roman Bold" w:hAnsi="Times New Roman Bold"/>
          <w:sz w:val="72"/>
          <w:szCs w:val="72"/>
          <w14:shadow w14:blurRad="50800" w14:dist="38100" w14:dir="2700000" w14:sx="100000" w14:sy="100000" w14:kx="0" w14:ky="0" w14:algn="tl">
            <w14:srgbClr w14:val="000000">
              <w14:alpha w14:val="60000"/>
            </w14:srgbClr>
          </w14:shadow>
        </w:rPr>
      </w:pPr>
      <w:bookmarkStart w:id="612" w:name="_Toc168298095"/>
      <w:r w:rsidRPr="005B7856">
        <w:rPr>
          <w:rFonts w:ascii="Times New Roman Bold" w:hAnsi="Times New Roman Bold"/>
          <w:sz w:val="72"/>
          <w:szCs w:val="72"/>
          <w14:shadow w14:blurRad="50800" w14:dist="38100" w14:dir="2700000" w14:sx="100000" w14:sy="100000" w14:kx="0" w14:ky="0" w14:algn="tl">
            <w14:srgbClr w14:val="000000">
              <w14:alpha w14:val="60000"/>
            </w14:srgbClr>
          </w14:shadow>
        </w:rPr>
        <w:t xml:space="preserve">PART 3 </w:t>
      </w:r>
      <w:r w:rsidR="00A33BDD" w:rsidRPr="005B7856">
        <w:rPr>
          <w:rFonts w:ascii="Times New Roman Bold" w:hAnsi="Times New Roman Bold"/>
          <w:sz w:val="72"/>
          <w:szCs w:val="72"/>
          <w14:shadow w14:blurRad="50800" w14:dist="38100" w14:dir="2700000" w14:sx="100000" w14:sy="100000" w14:kx="0" w14:ky="0" w14:algn="tl">
            <w14:srgbClr w14:val="000000">
              <w14:alpha w14:val="60000"/>
            </w14:srgbClr>
          </w14:shadow>
        </w:rPr>
        <w:t xml:space="preserve"> </w:t>
      </w:r>
    </w:p>
    <w:p w14:paraId="48F62B93" w14:textId="77777777" w:rsidR="007B586E" w:rsidRPr="005B7856" w:rsidRDefault="007B586E" w:rsidP="00A33BDD">
      <w:pPr>
        <w:pStyle w:val="Part"/>
        <w:rPr>
          <w:rFonts w:ascii="Times New Roman Bold" w:hAnsi="Times New Roman Bold"/>
          <w:sz w:val="72"/>
          <w:szCs w:val="72"/>
          <w14:shadow w14:blurRad="50800" w14:dist="38100" w14:dir="2700000" w14:sx="100000" w14:sy="100000" w14:kx="0" w14:ky="0" w14:algn="tl">
            <w14:srgbClr w14:val="000000">
              <w14:alpha w14:val="60000"/>
            </w14:srgbClr>
          </w14:shadow>
        </w:rPr>
      </w:pPr>
      <w:r w:rsidRPr="005B7856">
        <w:rPr>
          <w:rFonts w:ascii="Times New Roman Bold" w:hAnsi="Times New Roman Bold"/>
          <w:sz w:val="72"/>
          <w:szCs w:val="72"/>
          <w14:shadow w14:blurRad="50800" w14:dist="38100" w14:dir="2700000" w14:sx="100000" w14:sy="100000" w14:kx="0" w14:ky="0" w14:algn="tl">
            <w14:srgbClr w14:val="000000">
              <w14:alpha w14:val="60000"/>
            </w14:srgbClr>
          </w14:shadow>
        </w:rPr>
        <w:t xml:space="preserve"> Conditions of Contract and Contract Forms</w:t>
      </w:r>
      <w:bookmarkEnd w:id="612"/>
    </w:p>
    <w:p w14:paraId="26F284E4" w14:textId="77777777" w:rsidR="007B586E" w:rsidRDefault="007B586E"/>
    <w:p w14:paraId="40E0D42D" w14:textId="77777777" w:rsidR="00E26B6C" w:rsidRPr="00B014A9" w:rsidRDefault="00E26B6C">
      <w:pPr>
        <w:sectPr w:rsidR="00E26B6C" w:rsidRPr="00B014A9">
          <w:headerReference w:type="even" r:id="rId49"/>
          <w:headerReference w:type="default" r:id="rId50"/>
          <w:headerReference w:type="first" r:id="rId51"/>
          <w:type w:val="oddPage"/>
          <w:pgSz w:w="12240" w:h="15840" w:code="1"/>
          <w:pgMar w:top="1440" w:right="1440" w:bottom="1440" w:left="1800" w:header="720" w:footer="720" w:gutter="0"/>
          <w:paperSrc w:first="15" w:other="15"/>
          <w:pgNumType w:start="1"/>
          <w:cols w:space="720"/>
          <w:titlePg/>
        </w:sectPr>
      </w:pPr>
    </w:p>
    <w:p w14:paraId="0C38A8C7" w14:textId="77777777" w:rsidR="007B586E" w:rsidRPr="00B014A9" w:rsidRDefault="007B586E">
      <w:pPr>
        <w:pStyle w:val="Subtitle"/>
      </w:pPr>
      <w:bookmarkStart w:id="613" w:name="_Toc87070116"/>
      <w:bookmarkStart w:id="614" w:name="_Toc168298096"/>
      <w:r w:rsidRPr="00B014A9">
        <w:lastRenderedPageBreak/>
        <w:t>Section VII.  General Conditions of Contract</w:t>
      </w:r>
      <w:bookmarkEnd w:id="613"/>
      <w:bookmarkEnd w:id="614"/>
    </w:p>
    <w:p w14:paraId="74AF9961" w14:textId="77777777" w:rsidR="007B586E" w:rsidRPr="00B014A9" w:rsidRDefault="007B586E"/>
    <w:p w14:paraId="0F9C1C32" w14:textId="77777777" w:rsidR="007B586E" w:rsidRPr="00B014A9" w:rsidRDefault="007B586E"/>
    <w:p w14:paraId="72F26AAD" w14:textId="77777777" w:rsidR="007B586E" w:rsidRPr="00B014A9" w:rsidRDefault="007B586E"/>
    <w:p w14:paraId="58F357BF" w14:textId="77777777" w:rsidR="007B586E" w:rsidRPr="00B014A9" w:rsidRDefault="007B586E">
      <w:pPr>
        <w:jc w:val="both"/>
        <w:rPr>
          <w:rFonts w:ascii="Cambria" w:hAnsi="Cambria"/>
        </w:rPr>
      </w:pPr>
      <w:r w:rsidRPr="00B014A9">
        <w:rPr>
          <w:rFonts w:ascii="Cambria" w:hAnsi="Cambria"/>
        </w:rPr>
        <w:t>These General Conditions of Contract (GCC), read in conjunction with the Particular Conditions of Contract</w:t>
      </w:r>
      <w:r w:rsidRPr="00B014A9">
        <w:rPr>
          <w:rFonts w:ascii="Cambria" w:hAnsi="Cambria"/>
          <w:i/>
        </w:rPr>
        <w:t xml:space="preserve"> </w:t>
      </w:r>
      <w:r w:rsidRPr="00B014A9">
        <w:rPr>
          <w:rFonts w:ascii="Cambria" w:hAnsi="Cambria"/>
        </w:rPr>
        <w:t>(PCC) and other documents listed therein, should be a complete document expressing fairly the rights and obligations of both parties.</w:t>
      </w:r>
    </w:p>
    <w:p w14:paraId="0A7A1F9E" w14:textId="77777777" w:rsidR="007B586E" w:rsidRPr="00B014A9" w:rsidRDefault="007B586E">
      <w:pPr>
        <w:jc w:val="both"/>
        <w:rPr>
          <w:rFonts w:ascii="Cambria" w:hAnsi="Cambria"/>
        </w:rPr>
      </w:pPr>
    </w:p>
    <w:p w14:paraId="0A1BB317" w14:textId="77777777" w:rsidR="007B586E" w:rsidRPr="00B014A9" w:rsidRDefault="007B586E" w:rsidP="00AD20A0">
      <w:pPr>
        <w:jc w:val="both"/>
        <w:rPr>
          <w:rFonts w:ascii="Cambria" w:hAnsi="Cambria"/>
        </w:rPr>
      </w:pPr>
      <w:r w:rsidRPr="00B014A9">
        <w:rPr>
          <w:rFonts w:ascii="Cambria" w:hAnsi="Cambria"/>
        </w:rPr>
        <w:t>These General Conditions of Contract have been developed on the basis of considerable international experience in the drafting and management of contracts, bearing in mind a trend in the construction industry towards simpler, more straightforward language.</w:t>
      </w:r>
      <w:r w:rsidR="00AD20A0" w:rsidRPr="00B014A9">
        <w:rPr>
          <w:rFonts w:ascii="Cambria" w:hAnsi="Cambria"/>
        </w:rPr>
        <w:t xml:space="preserve"> </w:t>
      </w:r>
      <w:r w:rsidRPr="00B014A9">
        <w:rPr>
          <w:rFonts w:ascii="Cambria" w:hAnsi="Cambria"/>
        </w:rPr>
        <w:t>The GCC can be used for both smaller admeasurement contracts and lump sum contracts.</w:t>
      </w:r>
    </w:p>
    <w:p w14:paraId="63B21FCB" w14:textId="77777777" w:rsidR="007B586E" w:rsidRPr="00B014A9" w:rsidRDefault="007B586E"/>
    <w:p w14:paraId="437A8F8E" w14:textId="77777777" w:rsidR="007B586E" w:rsidRPr="00B014A9" w:rsidRDefault="007B586E"/>
    <w:p w14:paraId="4FE20823" w14:textId="77777777" w:rsidR="007B586E" w:rsidRPr="00B014A9" w:rsidRDefault="007B586E"/>
    <w:p w14:paraId="2D5F007B" w14:textId="77777777" w:rsidR="007B586E" w:rsidRPr="00B014A9" w:rsidRDefault="007B586E">
      <w:pPr>
        <w:pStyle w:val="Heading2"/>
        <w:rPr>
          <w:rFonts w:ascii="Times New Roman" w:hAnsi="Times New Roman" w:cs="Times New Roman"/>
        </w:rPr>
      </w:pPr>
      <w:r w:rsidRPr="00B014A9">
        <w:br w:type="page"/>
      </w:r>
      <w:bookmarkStart w:id="615" w:name="_Toc87070117"/>
      <w:r w:rsidRPr="00B014A9">
        <w:rPr>
          <w:rFonts w:ascii="Times New Roman" w:hAnsi="Times New Roman" w:cs="Times New Roman"/>
        </w:rPr>
        <w:lastRenderedPageBreak/>
        <w:t>Table of Clauses</w:t>
      </w:r>
      <w:bookmarkEnd w:id="615"/>
    </w:p>
    <w:p w14:paraId="30A23963" w14:textId="77777777" w:rsidR="007B586E" w:rsidRPr="00B014A9" w:rsidRDefault="007B586E"/>
    <w:p w14:paraId="5A806879" w14:textId="77777777" w:rsidR="007B586E" w:rsidRPr="00B014A9" w:rsidRDefault="007B586E">
      <w:pPr>
        <w:pStyle w:val="TOC1"/>
        <w:tabs>
          <w:tab w:val="right" w:leader="dot" w:pos="8990"/>
        </w:tabs>
        <w:rPr>
          <w:b w:val="0"/>
          <w:noProof/>
          <w:szCs w:val="24"/>
        </w:rPr>
      </w:pPr>
      <w:r w:rsidRPr="00B014A9">
        <w:fldChar w:fldCharType="begin"/>
      </w:r>
      <w:r w:rsidRPr="00B014A9">
        <w:instrText xml:space="preserve"> TOC \t "Head 4.1,1,Head 4.2,2" </w:instrText>
      </w:r>
      <w:r w:rsidRPr="00B014A9">
        <w:fldChar w:fldCharType="separate"/>
      </w:r>
      <w:r w:rsidRPr="00B014A9">
        <w:rPr>
          <w:noProof/>
          <w:szCs w:val="28"/>
        </w:rPr>
        <w:t>A.  General</w:t>
      </w:r>
      <w:r w:rsidRPr="00B014A9">
        <w:rPr>
          <w:noProof/>
        </w:rPr>
        <w:tab/>
      </w:r>
      <w:r w:rsidR="000E49F6" w:rsidRPr="00B014A9">
        <w:rPr>
          <w:noProof/>
        </w:rPr>
        <w:t>3-</w:t>
      </w:r>
      <w:r w:rsidRPr="00B014A9">
        <w:rPr>
          <w:noProof/>
        </w:rPr>
        <w:fldChar w:fldCharType="begin"/>
      </w:r>
      <w:r w:rsidRPr="00B014A9">
        <w:rPr>
          <w:noProof/>
        </w:rPr>
        <w:instrText xml:space="preserve"> PAGEREF _Toc168299713 \h </w:instrText>
      </w:r>
      <w:r w:rsidRPr="00B014A9">
        <w:rPr>
          <w:noProof/>
        </w:rPr>
      </w:r>
      <w:r w:rsidRPr="00B014A9">
        <w:rPr>
          <w:noProof/>
        </w:rPr>
        <w:fldChar w:fldCharType="separate"/>
      </w:r>
      <w:r w:rsidR="009437A3">
        <w:rPr>
          <w:noProof/>
        </w:rPr>
        <w:t>6</w:t>
      </w:r>
      <w:r w:rsidRPr="00B014A9">
        <w:rPr>
          <w:noProof/>
        </w:rPr>
        <w:fldChar w:fldCharType="end"/>
      </w:r>
    </w:p>
    <w:p w14:paraId="0B34DE2D" w14:textId="77777777" w:rsidR="007B586E" w:rsidRPr="00B014A9" w:rsidRDefault="007B586E">
      <w:pPr>
        <w:pStyle w:val="TOC2"/>
        <w:tabs>
          <w:tab w:val="left" w:pos="720"/>
        </w:tabs>
        <w:rPr>
          <w:szCs w:val="24"/>
        </w:rPr>
      </w:pPr>
      <w:r w:rsidRPr="00B014A9">
        <w:rPr>
          <w:szCs w:val="24"/>
        </w:rPr>
        <w:t>1.</w:t>
      </w:r>
      <w:r w:rsidRPr="00B014A9">
        <w:rPr>
          <w:szCs w:val="24"/>
        </w:rPr>
        <w:tab/>
        <w:t>Definitions</w:t>
      </w:r>
      <w:r w:rsidRPr="00B014A9">
        <w:tab/>
      </w:r>
      <w:r w:rsidR="000E49F6" w:rsidRPr="00B014A9">
        <w:t>3-</w:t>
      </w:r>
      <w:r w:rsidRPr="00B014A9">
        <w:fldChar w:fldCharType="begin"/>
      </w:r>
      <w:r w:rsidRPr="00B014A9">
        <w:instrText xml:space="preserve"> PAGEREF _Toc168299714 \h </w:instrText>
      </w:r>
      <w:r w:rsidRPr="00B014A9">
        <w:fldChar w:fldCharType="separate"/>
      </w:r>
      <w:r w:rsidR="009437A3">
        <w:t>6</w:t>
      </w:r>
      <w:r w:rsidRPr="00B014A9">
        <w:fldChar w:fldCharType="end"/>
      </w:r>
    </w:p>
    <w:p w14:paraId="063C0D43" w14:textId="77777777" w:rsidR="007B586E" w:rsidRPr="00B014A9" w:rsidRDefault="007B586E">
      <w:pPr>
        <w:pStyle w:val="TOC2"/>
        <w:tabs>
          <w:tab w:val="left" w:pos="720"/>
        </w:tabs>
        <w:rPr>
          <w:szCs w:val="24"/>
        </w:rPr>
      </w:pPr>
      <w:r w:rsidRPr="00B014A9">
        <w:rPr>
          <w:szCs w:val="24"/>
        </w:rPr>
        <w:t>2.</w:t>
      </w:r>
      <w:r w:rsidRPr="00B014A9">
        <w:rPr>
          <w:szCs w:val="24"/>
        </w:rPr>
        <w:tab/>
        <w:t>Interpretation</w:t>
      </w:r>
      <w:r w:rsidRPr="00B014A9">
        <w:tab/>
      </w:r>
      <w:r w:rsidR="000E49F6" w:rsidRPr="00B014A9">
        <w:t>3-</w:t>
      </w:r>
      <w:r w:rsidRPr="00B014A9">
        <w:fldChar w:fldCharType="begin"/>
      </w:r>
      <w:r w:rsidRPr="00B014A9">
        <w:instrText xml:space="preserve"> PAGEREF _Toc168299715 \h </w:instrText>
      </w:r>
      <w:r w:rsidRPr="00B014A9">
        <w:fldChar w:fldCharType="separate"/>
      </w:r>
      <w:r w:rsidR="009437A3">
        <w:t>8</w:t>
      </w:r>
      <w:r w:rsidRPr="00B014A9">
        <w:fldChar w:fldCharType="end"/>
      </w:r>
    </w:p>
    <w:p w14:paraId="48D57D8F" w14:textId="77777777" w:rsidR="007B586E" w:rsidRPr="00B014A9" w:rsidRDefault="007B586E">
      <w:pPr>
        <w:pStyle w:val="TOC2"/>
        <w:tabs>
          <w:tab w:val="left" w:pos="720"/>
        </w:tabs>
        <w:rPr>
          <w:szCs w:val="24"/>
        </w:rPr>
      </w:pPr>
      <w:r w:rsidRPr="00B014A9">
        <w:rPr>
          <w:szCs w:val="24"/>
        </w:rPr>
        <w:t>3.</w:t>
      </w:r>
      <w:r w:rsidRPr="00B014A9">
        <w:rPr>
          <w:szCs w:val="24"/>
        </w:rPr>
        <w:tab/>
        <w:t>Language and Law</w:t>
      </w:r>
      <w:r w:rsidRPr="00B014A9">
        <w:tab/>
      </w:r>
      <w:r w:rsidR="000E49F6" w:rsidRPr="00B014A9">
        <w:t>3-</w:t>
      </w:r>
      <w:r w:rsidRPr="00B014A9">
        <w:fldChar w:fldCharType="begin"/>
      </w:r>
      <w:r w:rsidRPr="00B014A9">
        <w:instrText xml:space="preserve"> PAGEREF _Toc168299716 \h </w:instrText>
      </w:r>
      <w:r w:rsidRPr="00B014A9">
        <w:fldChar w:fldCharType="separate"/>
      </w:r>
      <w:r w:rsidR="009437A3">
        <w:t>9</w:t>
      </w:r>
      <w:r w:rsidRPr="00B014A9">
        <w:fldChar w:fldCharType="end"/>
      </w:r>
    </w:p>
    <w:p w14:paraId="413EB5F5" w14:textId="77777777" w:rsidR="007B586E" w:rsidRPr="00B014A9" w:rsidRDefault="007B586E">
      <w:pPr>
        <w:pStyle w:val="TOC2"/>
        <w:tabs>
          <w:tab w:val="left" w:pos="720"/>
        </w:tabs>
        <w:rPr>
          <w:szCs w:val="24"/>
        </w:rPr>
      </w:pPr>
      <w:r w:rsidRPr="00B014A9">
        <w:rPr>
          <w:szCs w:val="24"/>
        </w:rPr>
        <w:t>4.</w:t>
      </w:r>
      <w:r w:rsidRPr="00B014A9">
        <w:rPr>
          <w:szCs w:val="24"/>
        </w:rPr>
        <w:tab/>
        <w:t>Project Manager’s Decisions</w:t>
      </w:r>
      <w:r w:rsidRPr="00B014A9">
        <w:tab/>
      </w:r>
      <w:r w:rsidR="000E49F6" w:rsidRPr="00B014A9">
        <w:t>3-</w:t>
      </w:r>
      <w:r w:rsidRPr="00B014A9">
        <w:fldChar w:fldCharType="begin"/>
      </w:r>
      <w:r w:rsidRPr="00B014A9">
        <w:instrText xml:space="preserve"> PAGEREF _Toc168299717 \h </w:instrText>
      </w:r>
      <w:r w:rsidRPr="00B014A9">
        <w:fldChar w:fldCharType="separate"/>
      </w:r>
      <w:r w:rsidR="009437A3">
        <w:t>9</w:t>
      </w:r>
      <w:r w:rsidRPr="00B014A9">
        <w:fldChar w:fldCharType="end"/>
      </w:r>
    </w:p>
    <w:p w14:paraId="1DD75E22" w14:textId="77777777" w:rsidR="007B586E" w:rsidRPr="00B014A9" w:rsidRDefault="007B586E">
      <w:pPr>
        <w:pStyle w:val="TOC2"/>
        <w:tabs>
          <w:tab w:val="left" w:pos="720"/>
        </w:tabs>
        <w:rPr>
          <w:szCs w:val="24"/>
        </w:rPr>
      </w:pPr>
      <w:r w:rsidRPr="00B014A9">
        <w:rPr>
          <w:szCs w:val="24"/>
        </w:rPr>
        <w:t>5.</w:t>
      </w:r>
      <w:r w:rsidRPr="00B014A9">
        <w:rPr>
          <w:szCs w:val="24"/>
        </w:rPr>
        <w:tab/>
        <w:t>Delegation</w:t>
      </w:r>
      <w:r w:rsidRPr="00B014A9">
        <w:tab/>
      </w:r>
      <w:r w:rsidR="000E49F6" w:rsidRPr="00B014A9">
        <w:t>3-</w:t>
      </w:r>
      <w:r w:rsidRPr="00B014A9">
        <w:fldChar w:fldCharType="begin"/>
      </w:r>
      <w:r w:rsidRPr="00B014A9">
        <w:instrText xml:space="preserve"> PAGEREF _Toc168299718 \h </w:instrText>
      </w:r>
      <w:r w:rsidRPr="00B014A9">
        <w:fldChar w:fldCharType="separate"/>
      </w:r>
      <w:r w:rsidR="009437A3">
        <w:t>9</w:t>
      </w:r>
      <w:r w:rsidRPr="00B014A9">
        <w:fldChar w:fldCharType="end"/>
      </w:r>
    </w:p>
    <w:p w14:paraId="6A4307EE" w14:textId="77777777" w:rsidR="007B586E" w:rsidRPr="00B014A9" w:rsidRDefault="007B586E">
      <w:pPr>
        <w:pStyle w:val="TOC2"/>
        <w:tabs>
          <w:tab w:val="left" w:pos="720"/>
        </w:tabs>
        <w:rPr>
          <w:szCs w:val="24"/>
        </w:rPr>
      </w:pPr>
      <w:r w:rsidRPr="00B014A9">
        <w:rPr>
          <w:szCs w:val="24"/>
        </w:rPr>
        <w:t>6.</w:t>
      </w:r>
      <w:r w:rsidRPr="00B014A9">
        <w:rPr>
          <w:szCs w:val="24"/>
        </w:rPr>
        <w:tab/>
        <w:t>Communications</w:t>
      </w:r>
      <w:r w:rsidRPr="00B014A9">
        <w:tab/>
      </w:r>
      <w:r w:rsidR="000E49F6" w:rsidRPr="00B014A9">
        <w:t>3-</w:t>
      </w:r>
      <w:r w:rsidRPr="00B014A9">
        <w:fldChar w:fldCharType="begin"/>
      </w:r>
      <w:r w:rsidRPr="00B014A9">
        <w:instrText xml:space="preserve"> PAGEREF _Toc168299719 \h </w:instrText>
      </w:r>
      <w:r w:rsidRPr="00B014A9">
        <w:fldChar w:fldCharType="separate"/>
      </w:r>
      <w:r w:rsidR="009437A3">
        <w:t>9</w:t>
      </w:r>
      <w:r w:rsidRPr="00B014A9">
        <w:fldChar w:fldCharType="end"/>
      </w:r>
    </w:p>
    <w:p w14:paraId="28941D8A" w14:textId="77777777" w:rsidR="007B586E" w:rsidRPr="00B014A9" w:rsidRDefault="007B586E">
      <w:pPr>
        <w:pStyle w:val="TOC2"/>
        <w:tabs>
          <w:tab w:val="left" w:pos="720"/>
        </w:tabs>
        <w:rPr>
          <w:szCs w:val="24"/>
        </w:rPr>
      </w:pPr>
      <w:r w:rsidRPr="00B014A9">
        <w:rPr>
          <w:szCs w:val="24"/>
        </w:rPr>
        <w:t>7.</w:t>
      </w:r>
      <w:r w:rsidRPr="00B014A9">
        <w:rPr>
          <w:szCs w:val="24"/>
        </w:rPr>
        <w:tab/>
        <w:t>Subcontracting</w:t>
      </w:r>
      <w:r w:rsidRPr="00B014A9">
        <w:tab/>
      </w:r>
      <w:r w:rsidR="000E49F6" w:rsidRPr="00B014A9">
        <w:t>3-</w:t>
      </w:r>
      <w:r w:rsidRPr="00B014A9">
        <w:fldChar w:fldCharType="begin"/>
      </w:r>
      <w:r w:rsidRPr="00B014A9">
        <w:instrText xml:space="preserve"> PAGEREF _Toc168299720 \h </w:instrText>
      </w:r>
      <w:r w:rsidRPr="00B014A9">
        <w:fldChar w:fldCharType="separate"/>
      </w:r>
      <w:r w:rsidR="009437A3">
        <w:t>9</w:t>
      </w:r>
      <w:r w:rsidRPr="00B014A9">
        <w:fldChar w:fldCharType="end"/>
      </w:r>
    </w:p>
    <w:p w14:paraId="553DF612" w14:textId="77777777" w:rsidR="007B586E" w:rsidRPr="00B014A9" w:rsidRDefault="007B586E">
      <w:pPr>
        <w:pStyle w:val="TOC2"/>
        <w:tabs>
          <w:tab w:val="left" w:pos="720"/>
        </w:tabs>
        <w:rPr>
          <w:szCs w:val="24"/>
        </w:rPr>
      </w:pPr>
      <w:r w:rsidRPr="00B014A9">
        <w:rPr>
          <w:szCs w:val="24"/>
        </w:rPr>
        <w:t>8.</w:t>
      </w:r>
      <w:r w:rsidRPr="00B014A9">
        <w:rPr>
          <w:szCs w:val="24"/>
        </w:rPr>
        <w:tab/>
        <w:t>Other Contractors</w:t>
      </w:r>
      <w:r w:rsidRPr="00B014A9">
        <w:tab/>
      </w:r>
      <w:r w:rsidR="000E49F6" w:rsidRPr="00B014A9">
        <w:t>3-</w:t>
      </w:r>
      <w:r w:rsidRPr="00B014A9">
        <w:fldChar w:fldCharType="begin"/>
      </w:r>
      <w:r w:rsidRPr="00B014A9">
        <w:instrText xml:space="preserve"> PAGEREF _Toc168299721 \h </w:instrText>
      </w:r>
      <w:r w:rsidRPr="00B014A9">
        <w:fldChar w:fldCharType="separate"/>
      </w:r>
      <w:r w:rsidR="009437A3">
        <w:t>9</w:t>
      </w:r>
      <w:r w:rsidRPr="00B014A9">
        <w:fldChar w:fldCharType="end"/>
      </w:r>
    </w:p>
    <w:p w14:paraId="4516008F" w14:textId="77777777" w:rsidR="007B586E" w:rsidRPr="00B014A9" w:rsidRDefault="007B586E">
      <w:pPr>
        <w:pStyle w:val="TOC2"/>
        <w:tabs>
          <w:tab w:val="left" w:pos="720"/>
        </w:tabs>
        <w:rPr>
          <w:szCs w:val="24"/>
        </w:rPr>
      </w:pPr>
      <w:r w:rsidRPr="00B014A9">
        <w:rPr>
          <w:szCs w:val="24"/>
        </w:rPr>
        <w:t>9.</w:t>
      </w:r>
      <w:r w:rsidRPr="00B014A9">
        <w:rPr>
          <w:szCs w:val="24"/>
        </w:rPr>
        <w:tab/>
        <w:t>Personnel and Equipment</w:t>
      </w:r>
      <w:r w:rsidRPr="00B014A9">
        <w:tab/>
      </w:r>
      <w:r w:rsidRPr="00B014A9">
        <w:fldChar w:fldCharType="begin"/>
      </w:r>
      <w:r w:rsidRPr="00B014A9">
        <w:instrText xml:space="preserve"> PAGEREF _Toc168299722 \h </w:instrText>
      </w:r>
      <w:r w:rsidRPr="00B014A9">
        <w:fldChar w:fldCharType="separate"/>
      </w:r>
      <w:r w:rsidR="009437A3">
        <w:t>10</w:t>
      </w:r>
      <w:r w:rsidRPr="00B014A9">
        <w:fldChar w:fldCharType="end"/>
      </w:r>
    </w:p>
    <w:p w14:paraId="782036A0" w14:textId="77777777" w:rsidR="007B586E" w:rsidRPr="00B014A9" w:rsidRDefault="007B586E">
      <w:pPr>
        <w:pStyle w:val="TOC2"/>
        <w:tabs>
          <w:tab w:val="left" w:pos="720"/>
        </w:tabs>
        <w:rPr>
          <w:szCs w:val="24"/>
        </w:rPr>
      </w:pPr>
      <w:r w:rsidRPr="00B014A9">
        <w:rPr>
          <w:i/>
          <w:szCs w:val="24"/>
        </w:rPr>
        <w:t>10.</w:t>
      </w:r>
      <w:r w:rsidRPr="00B014A9">
        <w:rPr>
          <w:szCs w:val="24"/>
        </w:rPr>
        <w:tab/>
      </w:r>
      <w:r w:rsidR="00283744" w:rsidRPr="00B014A9">
        <w:rPr>
          <w:szCs w:val="24"/>
        </w:rPr>
        <w:t>Employer</w:t>
      </w:r>
      <w:r w:rsidRPr="00B014A9">
        <w:rPr>
          <w:szCs w:val="24"/>
        </w:rPr>
        <w:t>’s and Contractor’s Risks</w:t>
      </w:r>
      <w:r w:rsidRPr="00B014A9">
        <w:tab/>
      </w:r>
      <w:r w:rsidR="000E49F6" w:rsidRPr="00B014A9">
        <w:t>3-</w:t>
      </w:r>
      <w:r w:rsidRPr="00B014A9">
        <w:fldChar w:fldCharType="begin"/>
      </w:r>
      <w:r w:rsidRPr="00B014A9">
        <w:instrText xml:space="preserve"> PAGEREF _Toc168299723 \h </w:instrText>
      </w:r>
      <w:r w:rsidRPr="00B014A9">
        <w:fldChar w:fldCharType="separate"/>
      </w:r>
      <w:r w:rsidR="009437A3">
        <w:t>10</w:t>
      </w:r>
      <w:r w:rsidRPr="00B014A9">
        <w:fldChar w:fldCharType="end"/>
      </w:r>
    </w:p>
    <w:p w14:paraId="06DC9FAD" w14:textId="77777777" w:rsidR="007B586E" w:rsidRPr="00B014A9" w:rsidRDefault="007B586E">
      <w:pPr>
        <w:pStyle w:val="TOC2"/>
        <w:tabs>
          <w:tab w:val="left" w:pos="720"/>
        </w:tabs>
        <w:rPr>
          <w:szCs w:val="24"/>
        </w:rPr>
      </w:pPr>
      <w:r w:rsidRPr="00B014A9">
        <w:rPr>
          <w:i/>
          <w:szCs w:val="24"/>
        </w:rPr>
        <w:t>11.</w:t>
      </w:r>
      <w:r w:rsidRPr="00B014A9">
        <w:rPr>
          <w:szCs w:val="24"/>
        </w:rPr>
        <w:tab/>
      </w:r>
      <w:r w:rsidR="00283744" w:rsidRPr="00B014A9">
        <w:rPr>
          <w:szCs w:val="24"/>
        </w:rPr>
        <w:t>Employer</w:t>
      </w:r>
      <w:r w:rsidRPr="00B014A9">
        <w:rPr>
          <w:szCs w:val="24"/>
        </w:rPr>
        <w:t>’s Risks</w:t>
      </w:r>
      <w:r w:rsidRPr="00B014A9">
        <w:tab/>
      </w:r>
      <w:r w:rsidR="000E49F6" w:rsidRPr="00B014A9">
        <w:t>3-</w:t>
      </w:r>
      <w:r w:rsidRPr="00B014A9">
        <w:fldChar w:fldCharType="begin"/>
      </w:r>
      <w:r w:rsidRPr="00B014A9">
        <w:instrText xml:space="preserve"> PAGEREF _Toc168299724 \h </w:instrText>
      </w:r>
      <w:r w:rsidRPr="00B014A9">
        <w:fldChar w:fldCharType="separate"/>
      </w:r>
      <w:r w:rsidR="009437A3">
        <w:t>10</w:t>
      </w:r>
      <w:r w:rsidRPr="00B014A9">
        <w:fldChar w:fldCharType="end"/>
      </w:r>
    </w:p>
    <w:p w14:paraId="58E65396" w14:textId="77777777" w:rsidR="007B586E" w:rsidRPr="00B014A9" w:rsidRDefault="007B586E">
      <w:pPr>
        <w:pStyle w:val="TOC2"/>
        <w:tabs>
          <w:tab w:val="left" w:pos="720"/>
        </w:tabs>
        <w:rPr>
          <w:szCs w:val="24"/>
        </w:rPr>
      </w:pPr>
      <w:r w:rsidRPr="00B014A9">
        <w:rPr>
          <w:szCs w:val="24"/>
        </w:rPr>
        <w:t>12.</w:t>
      </w:r>
      <w:r w:rsidRPr="00B014A9">
        <w:rPr>
          <w:szCs w:val="24"/>
        </w:rPr>
        <w:tab/>
        <w:t>Contractor’s Risks</w:t>
      </w:r>
      <w:r w:rsidRPr="00B014A9">
        <w:tab/>
      </w:r>
      <w:r w:rsidR="000E49F6" w:rsidRPr="00B014A9">
        <w:t>3-</w:t>
      </w:r>
      <w:r w:rsidRPr="00B014A9">
        <w:fldChar w:fldCharType="begin"/>
      </w:r>
      <w:r w:rsidRPr="00B014A9">
        <w:instrText xml:space="preserve"> PAGEREF _Toc168299725 \h </w:instrText>
      </w:r>
      <w:r w:rsidRPr="00B014A9">
        <w:fldChar w:fldCharType="separate"/>
      </w:r>
      <w:r w:rsidR="009437A3">
        <w:t>11</w:t>
      </w:r>
      <w:r w:rsidRPr="00B014A9">
        <w:fldChar w:fldCharType="end"/>
      </w:r>
    </w:p>
    <w:p w14:paraId="172193FC" w14:textId="77777777" w:rsidR="007B586E" w:rsidRPr="00B014A9" w:rsidRDefault="007B586E">
      <w:pPr>
        <w:pStyle w:val="TOC2"/>
        <w:tabs>
          <w:tab w:val="left" w:pos="720"/>
        </w:tabs>
        <w:rPr>
          <w:szCs w:val="24"/>
        </w:rPr>
      </w:pPr>
      <w:r w:rsidRPr="00B014A9">
        <w:rPr>
          <w:szCs w:val="24"/>
        </w:rPr>
        <w:t>13.</w:t>
      </w:r>
      <w:r w:rsidRPr="00B014A9">
        <w:rPr>
          <w:szCs w:val="24"/>
        </w:rPr>
        <w:tab/>
        <w:t>Insurance</w:t>
      </w:r>
      <w:r w:rsidRPr="00B014A9">
        <w:tab/>
      </w:r>
      <w:r w:rsidR="000E49F6" w:rsidRPr="00B014A9">
        <w:t>3-</w:t>
      </w:r>
      <w:r w:rsidRPr="00B014A9">
        <w:fldChar w:fldCharType="begin"/>
      </w:r>
      <w:r w:rsidRPr="00B014A9">
        <w:instrText xml:space="preserve"> PAGEREF _Toc168299726 \h </w:instrText>
      </w:r>
      <w:r w:rsidRPr="00B014A9">
        <w:fldChar w:fldCharType="separate"/>
      </w:r>
      <w:r w:rsidR="009437A3">
        <w:t>11</w:t>
      </w:r>
      <w:r w:rsidRPr="00B014A9">
        <w:fldChar w:fldCharType="end"/>
      </w:r>
    </w:p>
    <w:p w14:paraId="7E36F300" w14:textId="77777777" w:rsidR="007B586E" w:rsidRPr="00B014A9" w:rsidRDefault="007B586E">
      <w:pPr>
        <w:pStyle w:val="TOC2"/>
        <w:tabs>
          <w:tab w:val="left" w:pos="720"/>
        </w:tabs>
        <w:rPr>
          <w:szCs w:val="24"/>
        </w:rPr>
      </w:pPr>
      <w:r w:rsidRPr="00B014A9">
        <w:rPr>
          <w:szCs w:val="24"/>
        </w:rPr>
        <w:t>14.</w:t>
      </w:r>
      <w:r w:rsidRPr="00B014A9">
        <w:rPr>
          <w:szCs w:val="24"/>
        </w:rPr>
        <w:tab/>
        <w:t>Site Data</w:t>
      </w:r>
      <w:r w:rsidRPr="00B014A9">
        <w:tab/>
      </w:r>
      <w:r w:rsidR="000E49F6" w:rsidRPr="00B014A9">
        <w:t>3-</w:t>
      </w:r>
      <w:r w:rsidRPr="00B014A9">
        <w:fldChar w:fldCharType="begin"/>
      </w:r>
      <w:r w:rsidRPr="00B014A9">
        <w:instrText xml:space="preserve"> PAGEREF _Toc168299727 \h </w:instrText>
      </w:r>
      <w:r w:rsidRPr="00B014A9">
        <w:fldChar w:fldCharType="separate"/>
      </w:r>
      <w:r w:rsidR="009437A3">
        <w:t>11</w:t>
      </w:r>
      <w:r w:rsidRPr="00B014A9">
        <w:fldChar w:fldCharType="end"/>
      </w:r>
    </w:p>
    <w:p w14:paraId="1D1539A5" w14:textId="77777777" w:rsidR="007B586E" w:rsidRPr="00B014A9" w:rsidRDefault="007B586E">
      <w:pPr>
        <w:pStyle w:val="TOC2"/>
        <w:tabs>
          <w:tab w:val="left" w:pos="720"/>
        </w:tabs>
        <w:rPr>
          <w:szCs w:val="24"/>
        </w:rPr>
      </w:pPr>
      <w:r w:rsidRPr="00B014A9">
        <w:rPr>
          <w:szCs w:val="24"/>
        </w:rPr>
        <w:t>15.</w:t>
      </w:r>
      <w:r w:rsidRPr="00B014A9">
        <w:rPr>
          <w:szCs w:val="24"/>
        </w:rPr>
        <w:tab/>
        <w:t>Contractor to Construct the Works</w:t>
      </w:r>
      <w:r w:rsidRPr="00B014A9">
        <w:tab/>
      </w:r>
      <w:r w:rsidR="000E49F6" w:rsidRPr="00B014A9">
        <w:t>3-</w:t>
      </w:r>
      <w:r w:rsidRPr="00B014A9">
        <w:fldChar w:fldCharType="begin"/>
      </w:r>
      <w:r w:rsidRPr="00B014A9">
        <w:instrText xml:space="preserve"> PAGEREF _Toc168299728 \h </w:instrText>
      </w:r>
      <w:r w:rsidRPr="00B014A9">
        <w:fldChar w:fldCharType="separate"/>
      </w:r>
      <w:r w:rsidR="009437A3">
        <w:t>12</w:t>
      </w:r>
      <w:r w:rsidRPr="00B014A9">
        <w:fldChar w:fldCharType="end"/>
      </w:r>
    </w:p>
    <w:p w14:paraId="52511F1F" w14:textId="77777777" w:rsidR="007B586E" w:rsidRPr="00B014A9" w:rsidRDefault="007B586E">
      <w:pPr>
        <w:pStyle w:val="TOC2"/>
        <w:tabs>
          <w:tab w:val="left" w:pos="720"/>
        </w:tabs>
        <w:rPr>
          <w:szCs w:val="24"/>
        </w:rPr>
      </w:pPr>
      <w:r w:rsidRPr="00B014A9">
        <w:rPr>
          <w:szCs w:val="24"/>
        </w:rPr>
        <w:t>16.</w:t>
      </w:r>
      <w:r w:rsidRPr="00B014A9">
        <w:rPr>
          <w:szCs w:val="24"/>
        </w:rPr>
        <w:tab/>
        <w:t>The Works to Be Completed by the Intended Completion Date</w:t>
      </w:r>
      <w:r w:rsidRPr="00B014A9">
        <w:tab/>
      </w:r>
      <w:r w:rsidR="000E49F6" w:rsidRPr="00B014A9">
        <w:t>3-</w:t>
      </w:r>
      <w:r w:rsidRPr="00B014A9">
        <w:fldChar w:fldCharType="begin"/>
      </w:r>
      <w:r w:rsidRPr="00B014A9">
        <w:instrText xml:space="preserve"> PAGEREF _Toc168299729 \h </w:instrText>
      </w:r>
      <w:r w:rsidRPr="00B014A9">
        <w:fldChar w:fldCharType="separate"/>
      </w:r>
      <w:r w:rsidR="009437A3">
        <w:t>12</w:t>
      </w:r>
      <w:r w:rsidRPr="00B014A9">
        <w:fldChar w:fldCharType="end"/>
      </w:r>
    </w:p>
    <w:p w14:paraId="0D23BA3D" w14:textId="77777777" w:rsidR="007B586E" w:rsidRPr="00B014A9" w:rsidRDefault="007B586E">
      <w:pPr>
        <w:pStyle w:val="TOC2"/>
        <w:tabs>
          <w:tab w:val="left" w:pos="720"/>
        </w:tabs>
        <w:rPr>
          <w:szCs w:val="24"/>
        </w:rPr>
      </w:pPr>
      <w:r w:rsidRPr="00B014A9">
        <w:rPr>
          <w:szCs w:val="24"/>
        </w:rPr>
        <w:t>17.</w:t>
      </w:r>
      <w:r w:rsidRPr="00B014A9">
        <w:rPr>
          <w:szCs w:val="24"/>
        </w:rPr>
        <w:tab/>
        <w:t>Approval by the Project Manager</w:t>
      </w:r>
      <w:r w:rsidRPr="00B014A9">
        <w:tab/>
      </w:r>
      <w:r w:rsidR="000E49F6" w:rsidRPr="00B014A9">
        <w:t>3-</w:t>
      </w:r>
      <w:r w:rsidRPr="00B014A9">
        <w:fldChar w:fldCharType="begin"/>
      </w:r>
      <w:r w:rsidRPr="00B014A9">
        <w:instrText xml:space="preserve"> PAGEREF _Toc168299730 \h </w:instrText>
      </w:r>
      <w:r w:rsidRPr="00B014A9">
        <w:fldChar w:fldCharType="separate"/>
      </w:r>
      <w:r w:rsidR="009437A3">
        <w:t>12</w:t>
      </w:r>
      <w:r w:rsidRPr="00B014A9">
        <w:fldChar w:fldCharType="end"/>
      </w:r>
    </w:p>
    <w:p w14:paraId="2EAC5EB3" w14:textId="77777777" w:rsidR="007B586E" w:rsidRPr="00B014A9" w:rsidRDefault="007B586E">
      <w:pPr>
        <w:pStyle w:val="TOC2"/>
        <w:tabs>
          <w:tab w:val="left" w:pos="720"/>
        </w:tabs>
        <w:rPr>
          <w:szCs w:val="24"/>
        </w:rPr>
      </w:pPr>
      <w:r w:rsidRPr="00B014A9">
        <w:rPr>
          <w:szCs w:val="24"/>
        </w:rPr>
        <w:t>18.</w:t>
      </w:r>
      <w:r w:rsidRPr="00B014A9">
        <w:rPr>
          <w:szCs w:val="24"/>
        </w:rPr>
        <w:tab/>
        <w:t>Safety</w:t>
      </w:r>
      <w:r w:rsidRPr="00B014A9">
        <w:tab/>
      </w:r>
      <w:r w:rsidR="007906A8" w:rsidRPr="00B014A9">
        <w:tab/>
      </w:r>
      <w:r w:rsidR="000E49F6" w:rsidRPr="00B014A9">
        <w:t>3-</w:t>
      </w:r>
      <w:r w:rsidRPr="00B014A9">
        <w:fldChar w:fldCharType="begin"/>
      </w:r>
      <w:r w:rsidRPr="00B014A9">
        <w:instrText xml:space="preserve"> PAGEREF _Toc168299731 \h </w:instrText>
      </w:r>
      <w:r w:rsidRPr="00B014A9">
        <w:fldChar w:fldCharType="separate"/>
      </w:r>
      <w:r w:rsidR="009437A3">
        <w:t>12</w:t>
      </w:r>
      <w:r w:rsidRPr="00B014A9">
        <w:fldChar w:fldCharType="end"/>
      </w:r>
    </w:p>
    <w:p w14:paraId="25B9B6C5" w14:textId="77777777" w:rsidR="007B586E" w:rsidRPr="00B014A9" w:rsidRDefault="007B586E">
      <w:pPr>
        <w:pStyle w:val="TOC2"/>
        <w:tabs>
          <w:tab w:val="left" w:pos="720"/>
        </w:tabs>
        <w:rPr>
          <w:szCs w:val="24"/>
        </w:rPr>
      </w:pPr>
      <w:r w:rsidRPr="00B014A9">
        <w:rPr>
          <w:szCs w:val="24"/>
        </w:rPr>
        <w:t>19.</w:t>
      </w:r>
      <w:r w:rsidRPr="00B014A9">
        <w:rPr>
          <w:szCs w:val="24"/>
        </w:rPr>
        <w:tab/>
        <w:t>Discoveries</w:t>
      </w:r>
      <w:r w:rsidRPr="00B014A9">
        <w:tab/>
      </w:r>
      <w:r w:rsidR="000E49F6" w:rsidRPr="00B014A9">
        <w:t>3-</w:t>
      </w:r>
      <w:r w:rsidRPr="00B014A9">
        <w:fldChar w:fldCharType="begin"/>
      </w:r>
      <w:r w:rsidRPr="00B014A9">
        <w:instrText xml:space="preserve"> PAGEREF _Toc168299732 \h </w:instrText>
      </w:r>
      <w:r w:rsidRPr="00B014A9">
        <w:fldChar w:fldCharType="separate"/>
      </w:r>
      <w:r w:rsidR="009437A3">
        <w:t>12</w:t>
      </w:r>
      <w:r w:rsidRPr="00B014A9">
        <w:fldChar w:fldCharType="end"/>
      </w:r>
    </w:p>
    <w:p w14:paraId="60A570D1" w14:textId="77777777" w:rsidR="007B586E" w:rsidRPr="00B014A9" w:rsidRDefault="007B586E">
      <w:pPr>
        <w:pStyle w:val="TOC2"/>
        <w:tabs>
          <w:tab w:val="left" w:pos="720"/>
        </w:tabs>
        <w:rPr>
          <w:szCs w:val="24"/>
        </w:rPr>
      </w:pPr>
      <w:r w:rsidRPr="00B014A9">
        <w:rPr>
          <w:szCs w:val="24"/>
        </w:rPr>
        <w:t>20.</w:t>
      </w:r>
      <w:r w:rsidRPr="00B014A9">
        <w:rPr>
          <w:szCs w:val="24"/>
        </w:rPr>
        <w:tab/>
        <w:t>Possession of the Site</w:t>
      </w:r>
      <w:r w:rsidRPr="00B014A9">
        <w:tab/>
      </w:r>
      <w:r w:rsidR="000E49F6" w:rsidRPr="00B014A9">
        <w:t>3-</w:t>
      </w:r>
      <w:r w:rsidRPr="00B014A9">
        <w:fldChar w:fldCharType="begin"/>
      </w:r>
      <w:r w:rsidRPr="00B014A9">
        <w:instrText xml:space="preserve"> PAGEREF _Toc168299733 \h </w:instrText>
      </w:r>
      <w:r w:rsidRPr="00B014A9">
        <w:fldChar w:fldCharType="separate"/>
      </w:r>
      <w:r w:rsidR="009437A3">
        <w:t>12</w:t>
      </w:r>
      <w:r w:rsidRPr="00B014A9">
        <w:fldChar w:fldCharType="end"/>
      </w:r>
    </w:p>
    <w:p w14:paraId="45E5E62E" w14:textId="77777777" w:rsidR="007B586E" w:rsidRPr="00B014A9" w:rsidRDefault="007B586E">
      <w:pPr>
        <w:pStyle w:val="TOC2"/>
        <w:tabs>
          <w:tab w:val="left" w:pos="720"/>
        </w:tabs>
        <w:rPr>
          <w:szCs w:val="24"/>
        </w:rPr>
      </w:pPr>
      <w:r w:rsidRPr="00B014A9">
        <w:rPr>
          <w:szCs w:val="24"/>
        </w:rPr>
        <w:t>21.</w:t>
      </w:r>
      <w:r w:rsidRPr="00B014A9">
        <w:rPr>
          <w:szCs w:val="24"/>
        </w:rPr>
        <w:tab/>
        <w:t>Access to the Site</w:t>
      </w:r>
      <w:r w:rsidRPr="00B014A9">
        <w:tab/>
      </w:r>
      <w:r w:rsidR="000E49F6" w:rsidRPr="00B014A9">
        <w:t>3-</w:t>
      </w:r>
      <w:r w:rsidRPr="00B014A9">
        <w:fldChar w:fldCharType="begin"/>
      </w:r>
      <w:r w:rsidRPr="00B014A9">
        <w:instrText xml:space="preserve"> PAGEREF _Toc168299734 \h </w:instrText>
      </w:r>
      <w:r w:rsidRPr="00B014A9">
        <w:fldChar w:fldCharType="separate"/>
      </w:r>
      <w:r w:rsidR="009437A3">
        <w:t>12</w:t>
      </w:r>
      <w:r w:rsidRPr="00B014A9">
        <w:fldChar w:fldCharType="end"/>
      </w:r>
    </w:p>
    <w:p w14:paraId="1FBC4DE7" w14:textId="77777777" w:rsidR="007B586E" w:rsidRPr="00B014A9" w:rsidRDefault="007B586E">
      <w:pPr>
        <w:pStyle w:val="TOC2"/>
        <w:tabs>
          <w:tab w:val="left" w:pos="720"/>
        </w:tabs>
        <w:rPr>
          <w:szCs w:val="24"/>
        </w:rPr>
      </w:pPr>
      <w:r w:rsidRPr="00B014A9">
        <w:rPr>
          <w:szCs w:val="24"/>
        </w:rPr>
        <w:t>22.</w:t>
      </w:r>
      <w:r w:rsidRPr="00B014A9">
        <w:rPr>
          <w:szCs w:val="24"/>
        </w:rPr>
        <w:tab/>
        <w:t>Instructions, Inspections and Audits</w:t>
      </w:r>
      <w:r w:rsidRPr="00B014A9">
        <w:tab/>
      </w:r>
      <w:r w:rsidR="000E49F6" w:rsidRPr="00B014A9">
        <w:t>3-</w:t>
      </w:r>
      <w:r w:rsidRPr="00B014A9">
        <w:fldChar w:fldCharType="begin"/>
      </w:r>
      <w:r w:rsidRPr="00B014A9">
        <w:instrText xml:space="preserve"> PAGEREF _Toc168299735 \h </w:instrText>
      </w:r>
      <w:r w:rsidRPr="00B014A9">
        <w:fldChar w:fldCharType="separate"/>
      </w:r>
      <w:r w:rsidR="009437A3">
        <w:t>13</w:t>
      </w:r>
      <w:r w:rsidRPr="00B014A9">
        <w:fldChar w:fldCharType="end"/>
      </w:r>
    </w:p>
    <w:p w14:paraId="16054C92" w14:textId="77777777" w:rsidR="007B586E" w:rsidRPr="00B014A9" w:rsidRDefault="007B586E">
      <w:pPr>
        <w:pStyle w:val="TOC2"/>
        <w:tabs>
          <w:tab w:val="left" w:pos="720"/>
        </w:tabs>
        <w:rPr>
          <w:szCs w:val="24"/>
        </w:rPr>
      </w:pPr>
      <w:r w:rsidRPr="00B014A9">
        <w:rPr>
          <w:szCs w:val="24"/>
        </w:rPr>
        <w:t>23.</w:t>
      </w:r>
      <w:r w:rsidRPr="00B014A9">
        <w:rPr>
          <w:szCs w:val="24"/>
        </w:rPr>
        <w:tab/>
        <w:t>Appointment of the Adjudicator</w:t>
      </w:r>
      <w:r w:rsidRPr="00B014A9">
        <w:tab/>
      </w:r>
      <w:r w:rsidR="000E49F6" w:rsidRPr="00B014A9">
        <w:t>3-</w:t>
      </w:r>
      <w:r w:rsidRPr="00B014A9">
        <w:fldChar w:fldCharType="begin"/>
      </w:r>
      <w:r w:rsidRPr="00B014A9">
        <w:instrText xml:space="preserve"> PAGEREF _Toc168299736 \h </w:instrText>
      </w:r>
      <w:r w:rsidRPr="00B014A9">
        <w:fldChar w:fldCharType="separate"/>
      </w:r>
      <w:r w:rsidR="009437A3">
        <w:t>13</w:t>
      </w:r>
      <w:r w:rsidRPr="00B014A9">
        <w:fldChar w:fldCharType="end"/>
      </w:r>
    </w:p>
    <w:p w14:paraId="6457329C" w14:textId="77777777" w:rsidR="007B586E" w:rsidRPr="00B014A9" w:rsidRDefault="007B586E">
      <w:pPr>
        <w:pStyle w:val="TOC2"/>
        <w:tabs>
          <w:tab w:val="left" w:pos="720"/>
        </w:tabs>
        <w:rPr>
          <w:szCs w:val="24"/>
        </w:rPr>
      </w:pPr>
      <w:r w:rsidRPr="00B014A9">
        <w:rPr>
          <w:szCs w:val="24"/>
        </w:rPr>
        <w:t>24.</w:t>
      </w:r>
      <w:r w:rsidRPr="00B014A9">
        <w:rPr>
          <w:szCs w:val="24"/>
        </w:rPr>
        <w:tab/>
        <w:t>Procedure for Disputes</w:t>
      </w:r>
      <w:r w:rsidRPr="00B014A9">
        <w:tab/>
      </w:r>
      <w:r w:rsidR="000E49F6" w:rsidRPr="00B014A9">
        <w:t>3-</w:t>
      </w:r>
      <w:r w:rsidRPr="00B014A9">
        <w:fldChar w:fldCharType="begin"/>
      </w:r>
      <w:r w:rsidRPr="00B014A9">
        <w:instrText xml:space="preserve"> PAGEREF _Toc168299737 \h </w:instrText>
      </w:r>
      <w:r w:rsidRPr="00B014A9">
        <w:fldChar w:fldCharType="separate"/>
      </w:r>
      <w:r w:rsidR="009437A3">
        <w:t>13</w:t>
      </w:r>
      <w:r w:rsidRPr="00B014A9">
        <w:fldChar w:fldCharType="end"/>
      </w:r>
    </w:p>
    <w:p w14:paraId="003D8602" w14:textId="77777777" w:rsidR="007B586E" w:rsidRPr="00B014A9" w:rsidRDefault="007B586E">
      <w:pPr>
        <w:pStyle w:val="TOC1"/>
        <w:tabs>
          <w:tab w:val="right" w:leader="dot" w:pos="8990"/>
        </w:tabs>
        <w:rPr>
          <w:b w:val="0"/>
          <w:noProof/>
          <w:szCs w:val="24"/>
        </w:rPr>
      </w:pPr>
      <w:r w:rsidRPr="00B014A9">
        <w:rPr>
          <w:noProof/>
          <w:szCs w:val="28"/>
        </w:rPr>
        <w:t>B.  Time Control</w:t>
      </w:r>
      <w:r w:rsidRPr="00B014A9">
        <w:rPr>
          <w:noProof/>
        </w:rPr>
        <w:tab/>
      </w:r>
      <w:r w:rsidR="000E49F6" w:rsidRPr="00B014A9">
        <w:rPr>
          <w:noProof/>
        </w:rPr>
        <w:t>3-</w:t>
      </w:r>
      <w:r w:rsidRPr="00B014A9">
        <w:rPr>
          <w:noProof/>
        </w:rPr>
        <w:fldChar w:fldCharType="begin"/>
      </w:r>
      <w:r w:rsidRPr="00B014A9">
        <w:rPr>
          <w:noProof/>
        </w:rPr>
        <w:instrText xml:space="preserve"> PAGEREF _Toc168299738 \h </w:instrText>
      </w:r>
      <w:r w:rsidRPr="00B014A9">
        <w:rPr>
          <w:noProof/>
        </w:rPr>
      </w:r>
      <w:r w:rsidRPr="00B014A9">
        <w:rPr>
          <w:noProof/>
        </w:rPr>
        <w:fldChar w:fldCharType="separate"/>
      </w:r>
      <w:r w:rsidR="009437A3">
        <w:rPr>
          <w:noProof/>
        </w:rPr>
        <w:t>14</w:t>
      </w:r>
      <w:r w:rsidRPr="00B014A9">
        <w:rPr>
          <w:noProof/>
        </w:rPr>
        <w:fldChar w:fldCharType="end"/>
      </w:r>
    </w:p>
    <w:p w14:paraId="534AAD74" w14:textId="77777777" w:rsidR="007B586E" w:rsidRPr="00B014A9" w:rsidRDefault="007B586E">
      <w:pPr>
        <w:pStyle w:val="TOC2"/>
        <w:tabs>
          <w:tab w:val="left" w:pos="720"/>
        </w:tabs>
        <w:rPr>
          <w:szCs w:val="24"/>
        </w:rPr>
      </w:pPr>
      <w:r w:rsidRPr="00B014A9">
        <w:rPr>
          <w:szCs w:val="24"/>
        </w:rPr>
        <w:t>25.</w:t>
      </w:r>
      <w:r w:rsidRPr="00B014A9">
        <w:rPr>
          <w:szCs w:val="24"/>
        </w:rPr>
        <w:tab/>
        <w:t>Program</w:t>
      </w:r>
      <w:r w:rsidRPr="00B014A9">
        <w:tab/>
      </w:r>
      <w:r w:rsidR="000E49F6" w:rsidRPr="00B014A9">
        <w:t>3-</w:t>
      </w:r>
      <w:r w:rsidRPr="00B014A9">
        <w:fldChar w:fldCharType="begin"/>
      </w:r>
      <w:r w:rsidRPr="00B014A9">
        <w:instrText xml:space="preserve"> PAGEREF _Toc168299739 \h </w:instrText>
      </w:r>
      <w:r w:rsidRPr="00B014A9">
        <w:fldChar w:fldCharType="separate"/>
      </w:r>
      <w:r w:rsidR="009437A3">
        <w:t>14</w:t>
      </w:r>
      <w:r w:rsidRPr="00B014A9">
        <w:fldChar w:fldCharType="end"/>
      </w:r>
    </w:p>
    <w:p w14:paraId="72ED13DB" w14:textId="77777777" w:rsidR="007B586E" w:rsidRPr="00B014A9" w:rsidRDefault="007B586E">
      <w:pPr>
        <w:pStyle w:val="TOC2"/>
        <w:tabs>
          <w:tab w:val="left" w:pos="720"/>
        </w:tabs>
        <w:rPr>
          <w:szCs w:val="24"/>
        </w:rPr>
      </w:pPr>
      <w:r w:rsidRPr="00B014A9">
        <w:rPr>
          <w:szCs w:val="24"/>
        </w:rPr>
        <w:t>26.</w:t>
      </w:r>
      <w:r w:rsidRPr="00B014A9">
        <w:rPr>
          <w:szCs w:val="24"/>
        </w:rPr>
        <w:tab/>
        <w:t>Extension of the Intended Completion Date</w:t>
      </w:r>
      <w:r w:rsidRPr="00B014A9">
        <w:tab/>
      </w:r>
      <w:r w:rsidR="000E49F6" w:rsidRPr="00B014A9">
        <w:t>3-</w:t>
      </w:r>
      <w:r w:rsidRPr="00B014A9">
        <w:fldChar w:fldCharType="begin"/>
      </w:r>
      <w:r w:rsidRPr="00B014A9">
        <w:instrText xml:space="preserve"> PAGEREF _Toc168299740 \h </w:instrText>
      </w:r>
      <w:r w:rsidRPr="00B014A9">
        <w:fldChar w:fldCharType="separate"/>
      </w:r>
      <w:r w:rsidR="009437A3">
        <w:t>14</w:t>
      </w:r>
      <w:r w:rsidRPr="00B014A9">
        <w:fldChar w:fldCharType="end"/>
      </w:r>
    </w:p>
    <w:p w14:paraId="0C1FA32F" w14:textId="77777777" w:rsidR="007B586E" w:rsidRPr="00B014A9" w:rsidRDefault="007B586E">
      <w:pPr>
        <w:pStyle w:val="TOC2"/>
        <w:tabs>
          <w:tab w:val="left" w:pos="720"/>
        </w:tabs>
        <w:rPr>
          <w:szCs w:val="24"/>
        </w:rPr>
      </w:pPr>
      <w:r w:rsidRPr="00B014A9">
        <w:rPr>
          <w:szCs w:val="24"/>
        </w:rPr>
        <w:t>27.</w:t>
      </w:r>
      <w:r w:rsidRPr="00B014A9">
        <w:rPr>
          <w:szCs w:val="24"/>
        </w:rPr>
        <w:tab/>
        <w:t>Acceleration</w:t>
      </w:r>
      <w:r w:rsidRPr="00B014A9">
        <w:tab/>
      </w:r>
      <w:r w:rsidR="000E49F6" w:rsidRPr="00B014A9">
        <w:t>3-</w:t>
      </w:r>
      <w:r w:rsidRPr="00B014A9">
        <w:fldChar w:fldCharType="begin"/>
      </w:r>
      <w:r w:rsidRPr="00B014A9">
        <w:instrText xml:space="preserve"> PAGEREF _Toc168299741 \h </w:instrText>
      </w:r>
      <w:r w:rsidRPr="00B014A9">
        <w:fldChar w:fldCharType="separate"/>
      </w:r>
      <w:r w:rsidR="009437A3">
        <w:t>15</w:t>
      </w:r>
      <w:r w:rsidRPr="00B014A9">
        <w:fldChar w:fldCharType="end"/>
      </w:r>
    </w:p>
    <w:p w14:paraId="34C407D5" w14:textId="77777777" w:rsidR="007B586E" w:rsidRPr="00B014A9" w:rsidRDefault="007B586E">
      <w:pPr>
        <w:pStyle w:val="TOC2"/>
        <w:tabs>
          <w:tab w:val="left" w:pos="720"/>
        </w:tabs>
        <w:rPr>
          <w:szCs w:val="24"/>
        </w:rPr>
      </w:pPr>
      <w:r w:rsidRPr="00B014A9">
        <w:rPr>
          <w:szCs w:val="24"/>
        </w:rPr>
        <w:t>28.</w:t>
      </w:r>
      <w:r w:rsidRPr="00B014A9">
        <w:rPr>
          <w:szCs w:val="24"/>
        </w:rPr>
        <w:tab/>
        <w:t>Delays Ordered by the Project Manager</w:t>
      </w:r>
      <w:r w:rsidRPr="00B014A9">
        <w:tab/>
      </w:r>
      <w:r w:rsidR="000E49F6" w:rsidRPr="00B014A9">
        <w:t>3-</w:t>
      </w:r>
      <w:r w:rsidRPr="00B014A9">
        <w:fldChar w:fldCharType="begin"/>
      </w:r>
      <w:r w:rsidRPr="00B014A9">
        <w:instrText xml:space="preserve"> PAGEREF _Toc168299742 \h </w:instrText>
      </w:r>
      <w:r w:rsidRPr="00B014A9">
        <w:fldChar w:fldCharType="separate"/>
      </w:r>
      <w:r w:rsidR="009437A3">
        <w:t>15</w:t>
      </w:r>
      <w:r w:rsidRPr="00B014A9">
        <w:fldChar w:fldCharType="end"/>
      </w:r>
    </w:p>
    <w:p w14:paraId="5F6D5456" w14:textId="77777777" w:rsidR="007B586E" w:rsidRPr="00B014A9" w:rsidRDefault="007B586E">
      <w:pPr>
        <w:pStyle w:val="TOC2"/>
        <w:tabs>
          <w:tab w:val="left" w:pos="720"/>
        </w:tabs>
        <w:rPr>
          <w:szCs w:val="24"/>
        </w:rPr>
      </w:pPr>
      <w:r w:rsidRPr="00B014A9">
        <w:rPr>
          <w:szCs w:val="24"/>
        </w:rPr>
        <w:t>29.</w:t>
      </w:r>
      <w:r w:rsidRPr="00B014A9">
        <w:rPr>
          <w:szCs w:val="24"/>
        </w:rPr>
        <w:tab/>
        <w:t>Management Meetings</w:t>
      </w:r>
      <w:r w:rsidRPr="00B014A9">
        <w:tab/>
      </w:r>
      <w:r w:rsidR="000E49F6" w:rsidRPr="00B014A9">
        <w:t>3-</w:t>
      </w:r>
      <w:r w:rsidRPr="00B014A9">
        <w:fldChar w:fldCharType="begin"/>
      </w:r>
      <w:r w:rsidRPr="00B014A9">
        <w:instrText xml:space="preserve"> PAGEREF _Toc168299743 \h </w:instrText>
      </w:r>
      <w:r w:rsidRPr="00B014A9">
        <w:fldChar w:fldCharType="separate"/>
      </w:r>
      <w:r w:rsidR="009437A3">
        <w:t>15</w:t>
      </w:r>
      <w:r w:rsidRPr="00B014A9">
        <w:fldChar w:fldCharType="end"/>
      </w:r>
    </w:p>
    <w:p w14:paraId="00495EE8" w14:textId="77777777" w:rsidR="007B586E" w:rsidRPr="00B014A9" w:rsidRDefault="007B586E">
      <w:pPr>
        <w:pStyle w:val="TOC2"/>
        <w:tabs>
          <w:tab w:val="left" w:pos="720"/>
        </w:tabs>
        <w:rPr>
          <w:szCs w:val="24"/>
        </w:rPr>
      </w:pPr>
      <w:r w:rsidRPr="00B014A9">
        <w:rPr>
          <w:szCs w:val="24"/>
        </w:rPr>
        <w:t>30.</w:t>
      </w:r>
      <w:r w:rsidRPr="00B014A9">
        <w:rPr>
          <w:szCs w:val="24"/>
        </w:rPr>
        <w:tab/>
        <w:t>Early Warning</w:t>
      </w:r>
      <w:r w:rsidRPr="00B014A9">
        <w:tab/>
      </w:r>
      <w:r w:rsidR="000E49F6" w:rsidRPr="00B014A9">
        <w:t>3-</w:t>
      </w:r>
      <w:r w:rsidRPr="00B014A9">
        <w:fldChar w:fldCharType="begin"/>
      </w:r>
      <w:r w:rsidRPr="00B014A9">
        <w:instrText xml:space="preserve"> PAGEREF _Toc168299744 \h </w:instrText>
      </w:r>
      <w:r w:rsidRPr="00B014A9">
        <w:fldChar w:fldCharType="separate"/>
      </w:r>
      <w:r w:rsidR="009437A3">
        <w:t>15</w:t>
      </w:r>
      <w:r w:rsidRPr="00B014A9">
        <w:fldChar w:fldCharType="end"/>
      </w:r>
    </w:p>
    <w:p w14:paraId="19CAA0D5" w14:textId="77777777" w:rsidR="007B586E" w:rsidRPr="00B014A9" w:rsidRDefault="007B586E">
      <w:pPr>
        <w:pStyle w:val="TOC1"/>
        <w:tabs>
          <w:tab w:val="right" w:leader="dot" w:pos="8990"/>
        </w:tabs>
        <w:rPr>
          <w:b w:val="0"/>
          <w:noProof/>
          <w:szCs w:val="24"/>
        </w:rPr>
      </w:pPr>
      <w:r w:rsidRPr="00B014A9">
        <w:rPr>
          <w:noProof/>
          <w:szCs w:val="28"/>
        </w:rPr>
        <w:t>C.  Quality Control</w:t>
      </w:r>
      <w:r w:rsidRPr="00B014A9">
        <w:rPr>
          <w:noProof/>
        </w:rPr>
        <w:tab/>
      </w:r>
      <w:r w:rsidR="000E49F6" w:rsidRPr="00B014A9">
        <w:rPr>
          <w:noProof/>
        </w:rPr>
        <w:t>3-</w:t>
      </w:r>
      <w:r w:rsidRPr="00B014A9">
        <w:rPr>
          <w:noProof/>
        </w:rPr>
        <w:fldChar w:fldCharType="begin"/>
      </w:r>
      <w:r w:rsidRPr="00B014A9">
        <w:rPr>
          <w:noProof/>
        </w:rPr>
        <w:instrText xml:space="preserve"> PAGEREF _Toc168299745 \h </w:instrText>
      </w:r>
      <w:r w:rsidRPr="00B014A9">
        <w:rPr>
          <w:noProof/>
        </w:rPr>
      </w:r>
      <w:r w:rsidRPr="00B014A9">
        <w:rPr>
          <w:noProof/>
        </w:rPr>
        <w:fldChar w:fldCharType="separate"/>
      </w:r>
      <w:r w:rsidR="009437A3">
        <w:rPr>
          <w:noProof/>
        </w:rPr>
        <w:t>16</w:t>
      </w:r>
      <w:r w:rsidRPr="00B014A9">
        <w:rPr>
          <w:noProof/>
        </w:rPr>
        <w:fldChar w:fldCharType="end"/>
      </w:r>
    </w:p>
    <w:p w14:paraId="0D88C7DA" w14:textId="77777777" w:rsidR="007B586E" w:rsidRPr="00B014A9" w:rsidRDefault="007B586E">
      <w:pPr>
        <w:pStyle w:val="TOC2"/>
        <w:tabs>
          <w:tab w:val="left" w:pos="720"/>
        </w:tabs>
        <w:rPr>
          <w:szCs w:val="24"/>
        </w:rPr>
      </w:pPr>
      <w:r w:rsidRPr="00B014A9">
        <w:rPr>
          <w:szCs w:val="24"/>
        </w:rPr>
        <w:t>31.</w:t>
      </w:r>
      <w:r w:rsidRPr="00B014A9">
        <w:rPr>
          <w:szCs w:val="24"/>
        </w:rPr>
        <w:tab/>
        <w:t>Identifying Defects</w:t>
      </w:r>
      <w:r w:rsidRPr="00B014A9">
        <w:tab/>
      </w:r>
      <w:r w:rsidR="000E49F6" w:rsidRPr="00B014A9">
        <w:t>3-</w:t>
      </w:r>
      <w:r w:rsidRPr="00B014A9">
        <w:fldChar w:fldCharType="begin"/>
      </w:r>
      <w:r w:rsidRPr="00B014A9">
        <w:instrText xml:space="preserve"> PAGEREF _Toc168299746 \h </w:instrText>
      </w:r>
      <w:r w:rsidRPr="00B014A9">
        <w:fldChar w:fldCharType="separate"/>
      </w:r>
      <w:r w:rsidR="009437A3">
        <w:t>16</w:t>
      </w:r>
      <w:r w:rsidRPr="00B014A9">
        <w:fldChar w:fldCharType="end"/>
      </w:r>
    </w:p>
    <w:p w14:paraId="5367A814" w14:textId="77777777" w:rsidR="007B586E" w:rsidRPr="00B014A9" w:rsidRDefault="007B586E">
      <w:pPr>
        <w:pStyle w:val="TOC2"/>
        <w:tabs>
          <w:tab w:val="left" w:pos="720"/>
        </w:tabs>
        <w:rPr>
          <w:szCs w:val="24"/>
        </w:rPr>
      </w:pPr>
      <w:r w:rsidRPr="00B014A9">
        <w:rPr>
          <w:szCs w:val="24"/>
        </w:rPr>
        <w:t>32.</w:t>
      </w:r>
      <w:r w:rsidRPr="00B014A9">
        <w:rPr>
          <w:szCs w:val="24"/>
        </w:rPr>
        <w:tab/>
        <w:t>Tests</w:t>
      </w:r>
      <w:r w:rsidRPr="00B014A9">
        <w:tab/>
      </w:r>
      <w:r w:rsidR="007906A8" w:rsidRPr="00B014A9">
        <w:tab/>
      </w:r>
      <w:r w:rsidR="000E49F6" w:rsidRPr="00B014A9">
        <w:t>3-</w:t>
      </w:r>
      <w:r w:rsidRPr="00B014A9">
        <w:fldChar w:fldCharType="begin"/>
      </w:r>
      <w:r w:rsidRPr="00B014A9">
        <w:instrText xml:space="preserve"> PAGEREF _Toc168299747 \h </w:instrText>
      </w:r>
      <w:r w:rsidRPr="00B014A9">
        <w:fldChar w:fldCharType="separate"/>
      </w:r>
      <w:r w:rsidR="009437A3">
        <w:t>16</w:t>
      </w:r>
      <w:r w:rsidRPr="00B014A9">
        <w:fldChar w:fldCharType="end"/>
      </w:r>
    </w:p>
    <w:p w14:paraId="4AA7E7E7" w14:textId="77777777" w:rsidR="007B586E" w:rsidRPr="00B014A9" w:rsidRDefault="007B586E">
      <w:pPr>
        <w:pStyle w:val="TOC2"/>
        <w:tabs>
          <w:tab w:val="left" w:pos="720"/>
        </w:tabs>
        <w:rPr>
          <w:szCs w:val="24"/>
        </w:rPr>
      </w:pPr>
      <w:r w:rsidRPr="00B014A9">
        <w:rPr>
          <w:szCs w:val="24"/>
        </w:rPr>
        <w:t>33.</w:t>
      </w:r>
      <w:r w:rsidRPr="00B014A9">
        <w:rPr>
          <w:szCs w:val="24"/>
        </w:rPr>
        <w:tab/>
        <w:t>Correction of Defects</w:t>
      </w:r>
      <w:r w:rsidRPr="00B014A9">
        <w:tab/>
      </w:r>
      <w:r w:rsidR="000E49F6" w:rsidRPr="00B014A9">
        <w:t>3-</w:t>
      </w:r>
      <w:r w:rsidRPr="00B014A9">
        <w:fldChar w:fldCharType="begin"/>
      </w:r>
      <w:r w:rsidRPr="00B014A9">
        <w:instrText xml:space="preserve"> PAGEREF _Toc168299748 \h </w:instrText>
      </w:r>
      <w:r w:rsidRPr="00B014A9">
        <w:fldChar w:fldCharType="separate"/>
      </w:r>
      <w:r w:rsidR="009437A3">
        <w:t>16</w:t>
      </w:r>
      <w:r w:rsidRPr="00B014A9">
        <w:fldChar w:fldCharType="end"/>
      </w:r>
    </w:p>
    <w:p w14:paraId="267876C4" w14:textId="77777777" w:rsidR="007B586E" w:rsidRDefault="007B586E">
      <w:pPr>
        <w:pStyle w:val="TOC2"/>
        <w:tabs>
          <w:tab w:val="left" w:pos="720"/>
        </w:tabs>
      </w:pPr>
      <w:r w:rsidRPr="00B014A9">
        <w:rPr>
          <w:szCs w:val="24"/>
        </w:rPr>
        <w:t>34.</w:t>
      </w:r>
      <w:r w:rsidRPr="00B014A9">
        <w:rPr>
          <w:szCs w:val="24"/>
        </w:rPr>
        <w:tab/>
        <w:t>Uncorrected Defects</w:t>
      </w:r>
      <w:r w:rsidRPr="00B014A9">
        <w:tab/>
      </w:r>
      <w:r w:rsidR="000E49F6" w:rsidRPr="00B014A9">
        <w:t>3-</w:t>
      </w:r>
      <w:r w:rsidRPr="00B014A9">
        <w:fldChar w:fldCharType="begin"/>
      </w:r>
      <w:r w:rsidRPr="00B014A9">
        <w:instrText xml:space="preserve"> PAGEREF _Toc168299749 \h </w:instrText>
      </w:r>
      <w:r w:rsidRPr="00B014A9">
        <w:fldChar w:fldCharType="separate"/>
      </w:r>
      <w:r w:rsidR="009437A3">
        <w:t>16</w:t>
      </w:r>
      <w:r w:rsidRPr="00B014A9">
        <w:fldChar w:fldCharType="end"/>
      </w:r>
    </w:p>
    <w:p w14:paraId="468365B5" w14:textId="77777777" w:rsidR="006E7F25" w:rsidRPr="006E7F25" w:rsidRDefault="006E7F25" w:rsidP="006E7F25"/>
    <w:p w14:paraId="7670FB9E" w14:textId="77777777" w:rsidR="007B586E" w:rsidRPr="00B014A9" w:rsidRDefault="007B586E">
      <w:pPr>
        <w:pStyle w:val="TOC1"/>
        <w:tabs>
          <w:tab w:val="right" w:leader="dot" w:pos="8990"/>
        </w:tabs>
        <w:rPr>
          <w:b w:val="0"/>
          <w:noProof/>
          <w:szCs w:val="24"/>
        </w:rPr>
      </w:pPr>
      <w:r w:rsidRPr="00B014A9">
        <w:rPr>
          <w:noProof/>
          <w:szCs w:val="28"/>
        </w:rPr>
        <w:lastRenderedPageBreak/>
        <w:t>D.  Cost Control</w:t>
      </w:r>
      <w:r w:rsidRPr="00B014A9">
        <w:rPr>
          <w:noProof/>
        </w:rPr>
        <w:tab/>
      </w:r>
      <w:r w:rsidR="000E49F6" w:rsidRPr="00B014A9">
        <w:rPr>
          <w:noProof/>
        </w:rPr>
        <w:t>3-</w:t>
      </w:r>
      <w:r w:rsidRPr="00B014A9">
        <w:rPr>
          <w:noProof/>
        </w:rPr>
        <w:fldChar w:fldCharType="begin"/>
      </w:r>
      <w:r w:rsidRPr="00B014A9">
        <w:rPr>
          <w:noProof/>
        </w:rPr>
        <w:instrText xml:space="preserve"> PAGEREF _Toc168299750 \h </w:instrText>
      </w:r>
      <w:r w:rsidRPr="00B014A9">
        <w:rPr>
          <w:noProof/>
        </w:rPr>
      </w:r>
      <w:r w:rsidRPr="00B014A9">
        <w:rPr>
          <w:noProof/>
        </w:rPr>
        <w:fldChar w:fldCharType="separate"/>
      </w:r>
      <w:r w:rsidR="009437A3">
        <w:rPr>
          <w:noProof/>
        </w:rPr>
        <w:t>16</w:t>
      </w:r>
      <w:r w:rsidRPr="00B014A9">
        <w:rPr>
          <w:noProof/>
        </w:rPr>
        <w:fldChar w:fldCharType="end"/>
      </w:r>
    </w:p>
    <w:p w14:paraId="6771C200" w14:textId="77777777" w:rsidR="007B586E" w:rsidRPr="00B014A9" w:rsidRDefault="007B586E">
      <w:pPr>
        <w:pStyle w:val="TOC2"/>
        <w:tabs>
          <w:tab w:val="left" w:pos="720"/>
        </w:tabs>
        <w:rPr>
          <w:szCs w:val="24"/>
        </w:rPr>
      </w:pPr>
      <w:r w:rsidRPr="00B014A9">
        <w:rPr>
          <w:szCs w:val="24"/>
        </w:rPr>
        <w:t>35.</w:t>
      </w:r>
      <w:r w:rsidRPr="00B014A9">
        <w:rPr>
          <w:szCs w:val="24"/>
        </w:rPr>
        <w:tab/>
        <w:t>Contract Price</w:t>
      </w:r>
      <w:r w:rsidRPr="00B014A9">
        <w:tab/>
      </w:r>
      <w:r w:rsidR="000E49F6" w:rsidRPr="00B014A9">
        <w:t>3-</w:t>
      </w:r>
      <w:r w:rsidRPr="00B014A9">
        <w:fldChar w:fldCharType="begin"/>
      </w:r>
      <w:r w:rsidRPr="00B014A9">
        <w:instrText xml:space="preserve"> PAGEREF _Toc168299751 \h </w:instrText>
      </w:r>
      <w:r w:rsidRPr="00B014A9">
        <w:fldChar w:fldCharType="separate"/>
      </w:r>
      <w:r w:rsidR="009437A3">
        <w:t>16</w:t>
      </w:r>
      <w:r w:rsidRPr="00B014A9">
        <w:fldChar w:fldCharType="end"/>
      </w:r>
    </w:p>
    <w:p w14:paraId="122C5F88" w14:textId="77777777" w:rsidR="007B586E" w:rsidRPr="00B014A9" w:rsidRDefault="007B586E">
      <w:pPr>
        <w:pStyle w:val="TOC2"/>
        <w:tabs>
          <w:tab w:val="left" w:pos="720"/>
        </w:tabs>
        <w:rPr>
          <w:szCs w:val="24"/>
        </w:rPr>
      </w:pPr>
      <w:r w:rsidRPr="00B014A9">
        <w:rPr>
          <w:szCs w:val="24"/>
        </w:rPr>
        <w:t>36.</w:t>
      </w:r>
      <w:r w:rsidRPr="00B014A9">
        <w:rPr>
          <w:szCs w:val="24"/>
        </w:rPr>
        <w:tab/>
        <w:t>Changes in the Contract Price</w:t>
      </w:r>
      <w:r w:rsidRPr="00B014A9">
        <w:tab/>
      </w:r>
      <w:r w:rsidR="000E49F6" w:rsidRPr="00B014A9">
        <w:t>3-</w:t>
      </w:r>
      <w:r w:rsidRPr="00B014A9">
        <w:fldChar w:fldCharType="begin"/>
      </w:r>
      <w:r w:rsidRPr="00B014A9">
        <w:instrText xml:space="preserve"> PAGEREF _Toc168299752 \h </w:instrText>
      </w:r>
      <w:r w:rsidRPr="00B014A9">
        <w:fldChar w:fldCharType="separate"/>
      </w:r>
      <w:r w:rsidR="009437A3">
        <w:t>17</w:t>
      </w:r>
      <w:r w:rsidRPr="00B014A9">
        <w:fldChar w:fldCharType="end"/>
      </w:r>
    </w:p>
    <w:p w14:paraId="4B599C9A" w14:textId="77777777" w:rsidR="007B586E" w:rsidRPr="00B014A9" w:rsidRDefault="007B586E">
      <w:pPr>
        <w:pStyle w:val="TOC2"/>
        <w:tabs>
          <w:tab w:val="left" w:pos="720"/>
        </w:tabs>
        <w:rPr>
          <w:szCs w:val="24"/>
        </w:rPr>
      </w:pPr>
      <w:r w:rsidRPr="00B014A9">
        <w:rPr>
          <w:szCs w:val="24"/>
        </w:rPr>
        <w:t>37.</w:t>
      </w:r>
      <w:r w:rsidRPr="00B014A9">
        <w:rPr>
          <w:szCs w:val="24"/>
        </w:rPr>
        <w:tab/>
        <w:t>Variations</w:t>
      </w:r>
      <w:r w:rsidRPr="00B014A9">
        <w:tab/>
      </w:r>
      <w:r w:rsidR="000E49F6" w:rsidRPr="00B014A9">
        <w:t>3-</w:t>
      </w:r>
      <w:r w:rsidRPr="00B014A9">
        <w:fldChar w:fldCharType="begin"/>
      </w:r>
      <w:r w:rsidRPr="00B014A9">
        <w:instrText xml:space="preserve"> PAGEREF _Toc168299753 \h </w:instrText>
      </w:r>
      <w:r w:rsidRPr="00B014A9">
        <w:fldChar w:fldCharType="separate"/>
      </w:r>
      <w:r w:rsidR="009437A3">
        <w:t>17</w:t>
      </w:r>
      <w:r w:rsidRPr="00B014A9">
        <w:fldChar w:fldCharType="end"/>
      </w:r>
    </w:p>
    <w:p w14:paraId="47D9A2A0" w14:textId="77777777" w:rsidR="007B586E" w:rsidRPr="00B014A9" w:rsidRDefault="007B586E">
      <w:pPr>
        <w:pStyle w:val="TOC2"/>
        <w:tabs>
          <w:tab w:val="left" w:pos="720"/>
        </w:tabs>
        <w:rPr>
          <w:szCs w:val="24"/>
        </w:rPr>
      </w:pPr>
      <w:r w:rsidRPr="00B014A9">
        <w:rPr>
          <w:szCs w:val="24"/>
        </w:rPr>
        <w:t>38.</w:t>
      </w:r>
      <w:r w:rsidRPr="00B014A9">
        <w:rPr>
          <w:szCs w:val="24"/>
        </w:rPr>
        <w:tab/>
        <w:t>Cash Flow Forecasts</w:t>
      </w:r>
      <w:r w:rsidRPr="00B014A9">
        <w:tab/>
      </w:r>
      <w:r w:rsidR="000E49F6" w:rsidRPr="00B014A9">
        <w:t>3-</w:t>
      </w:r>
      <w:r w:rsidRPr="00B014A9">
        <w:fldChar w:fldCharType="begin"/>
      </w:r>
      <w:r w:rsidRPr="00B014A9">
        <w:instrText xml:space="preserve"> PAGEREF _Toc168299754 \h </w:instrText>
      </w:r>
      <w:r w:rsidRPr="00B014A9">
        <w:fldChar w:fldCharType="separate"/>
      </w:r>
      <w:r w:rsidR="009437A3">
        <w:t>18</w:t>
      </w:r>
      <w:r w:rsidRPr="00B014A9">
        <w:fldChar w:fldCharType="end"/>
      </w:r>
    </w:p>
    <w:p w14:paraId="0340B66F" w14:textId="77777777" w:rsidR="007B586E" w:rsidRPr="00B014A9" w:rsidRDefault="007B586E">
      <w:pPr>
        <w:pStyle w:val="TOC2"/>
        <w:tabs>
          <w:tab w:val="left" w:pos="720"/>
        </w:tabs>
        <w:rPr>
          <w:szCs w:val="24"/>
        </w:rPr>
      </w:pPr>
      <w:r w:rsidRPr="00B014A9">
        <w:rPr>
          <w:szCs w:val="24"/>
        </w:rPr>
        <w:t>39.</w:t>
      </w:r>
      <w:r w:rsidRPr="00B014A9">
        <w:rPr>
          <w:szCs w:val="24"/>
        </w:rPr>
        <w:tab/>
        <w:t>Payment Certificates</w:t>
      </w:r>
      <w:r w:rsidRPr="00B014A9">
        <w:tab/>
      </w:r>
      <w:r w:rsidR="000E49F6" w:rsidRPr="00B014A9">
        <w:t>3-</w:t>
      </w:r>
      <w:r w:rsidRPr="00B014A9">
        <w:fldChar w:fldCharType="begin"/>
      </w:r>
      <w:r w:rsidRPr="00B014A9">
        <w:instrText xml:space="preserve"> PAGEREF _Toc168299755 \h </w:instrText>
      </w:r>
      <w:r w:rsidRPr="00B014A9">
        <w:fldChar w:fldCharType="separate"/>
      </w:r>
      <w:r w:rsidR="009437A3">
        <w:t>18</w:t>
      </w:r>
      <w:r w:rsidRPr="00B014A9">
        <w:fldChar w:fldCharType="end"/>
      </w:r>
    </w:p>
    <w:p w14:paraId="64A37FC9" w14:textId="77777777" w:rsidR="007B586E" w:rsidRPr="00B014A9" w:rsidRDefault="007B586E">
      <w:pPr>
        <w:pStyle w:val="TOC2"/>
        <w:tabs>
          <w:tab w:val="left" w:pos="720"/>
        </w:tabs>
        <w:rPr>
          <w:szCs w:val="24"/>
        </w:rPr>
      </w:pPr>
      <w:r w:rsidRPr="00B014A9">
        <w:rPr>
          <w:szCs w:val="24"/>
        </w:rPr>
        <w:t>40.</w:t>
      </w:r>
      <w:r w:rsidRPr="00B014A9">
        <w:rPr>
          <w:szCs w:val="24"/>
        </w:rPr>
        <w:tab/>
        <w:t>Payments</w:t>
      </w:r>
      <w:r w:rsidRPr="00B014A9">
        <w:tab/>
      </w:r>
      <w:r w:rsidR="000E49F6" w:rsidRPr="00B014A9">
        <w:t>3-</w:t>
      </w:r>
      <w:r w:rsidRPr="00B014A9">
        <w:fldChar w:fldCharType="begin"/>
      </w:r>
      <w:r w:rsidRPr="00B014A9">
        <w:instrText xml:space="preserve"> PAGEREF _Toc168299756 \h </w:instrText>
      </w:r>
      <w:r w:rsidRPr="00B014A9">
        <w:fldChar w:fldCharType="separate"/>
      </w:r>
      <w:r w:rsidR="009437A3">
        <w:t>19</w:t>
      </w:r>
      <w:r w:rsidRPr="00B014A9">
        <w:fldChar w:fldCharType="end"/>
      </w:r>
    </w:p>
    <w:p w14:paraId="6F6A3C74" w14:textId="77777777" w:rsidR="007B586E" w:rsidRPr="00B014A9" w:rsidRDefault="007B586E">
      <w:pPr>
        <w:pStyle w:val="TOC2"/>
        <w:tabs>
          <w:tab w:val="left" w:pos="720"/>
        </w:tabs>
        <w:rPr>
          <w:szCs w:val="24"/>
        </w:rPr>
      </w:pPr>
      <w:r w:rsidRPr="00B014A9">
        <w:rPr>
          <w:szCs w:val="24"/>
        </w:rPr>
        <w:t>41.</w:t>
      </w:r>
      <w:r w:rsidRPr="00B014A9">
        <w:rPr>
          <w:szCs w:val="24"/>
        </w:rPr>
        <w:tab/>
        <w:t>Compensation Events</w:t>
      </w:r>
      <w:r w:rsidRPr="00B014A9">
        <w:tab/>
      </w:r>
      <w:r w:rsidR="000E49F6" w:rsidRPr="00B014A9">
        <w:t>3-</w:t>
      </w:r>
      <w:r w:rsidRPr="00B014A9">
        <w:fldChar w:fldCharType="begin"/>
      </w:r>
      <w:r w:rsidRPr="00B014A9">
        <w:instrText xml:space="preserve"> PAGEREF _Toc168299757 \h </w:instrText>
      </w:r>
      <w:r w:rsidRPr="00B014A9">
        <w:fldChar w:fldCharType="separate"/>
      </w:r>
      <w:r w:rsidR="009437A3">
        <w:t>19</w:t>
      </w:r>
      <w:r w:rsidRPr="00B014A9">
        <w:fldChar w:fldCharType="end"/>
      </w:r>
    </w:p>
    <w:p w14:paraId="599E1757" w14:textId="77777777" w:rsidR="007B586E" w:rsidRPr="00B014A9" w:rsidRDefault="007B586E">
      <w:pPr>
        <w:pStyle w:val="TOC2"/>
        <w:tabs>
          <w:tab w:val="left" w:pos="720"/>
        </w:tabs>
        <w:rPr>
          <w:szCs w:val="24"/>
        </w:rPr>
      </w:pPr>
      <w:r w:rsidRPr="00B014A9">
        <w:rPr>
          <w:szCs w:val="24"/>
        </w:rPr>
        <w:t>42.</w:t>
      </w:r>
      <w:r w:rsidRPr="00B014A9">
        <w:rPr>
          <w:szCs w:val="24"/>
        </w:rPr>
        <w:tab/>
        <w:t>Tax</w:t>
      </w:r>
      <w:r w:rsidRPr="00B014A9">
        <w:tab/>
      </w:r>
      <w:r w:rsidR="007906A8" w:rsidRPr="00B014A9">
        <w:tab/>
      </w:r>
      <w:r w:rsidR="000E49F6" w:rsidRPr="00B014A9">
        <w:t>3-</w:t>
      </w:r>
      <w:r w:rsidRPr="00B014A9">
        <w:fldChar w:fldCharType="begin"/>
      </w:r>
      <w:r w:rsidRPr="00B014A9">
        <w:instrText xml:space="preserve"> PAGEREF _Toc168299758 \h </w:instrText>
      </w:r>
      <w:r w:rsidRPr="00B014A9">
        <w:fldChar w:fldCharType="separate"/>
      </w:r>
      <w:r w:rsidR="009437A3">
        <w:t>21</w:t>
      </w:r>
      <w:r w:rsidRPr="00B014A9">
        <w:fldChar w:fldCharType="end"/>
      </w:r>
    </w:p>
    <w:p w14:paraId="20F23F59" w14:textId="77777777" w:rsidR="007B586E" w:rsidRPr="00B014A9" w:rsidRDefault="007B586E">
      <w:pPr>
        <w:pStyle w:val="TOC2"/>
        <w:tabs>
          <w:tab w:val="left" w:pos="720"/>
        </w:tabs>
        <w:rPr>
          <w:szCs w:val="24"/>
        </w:rPr>
      </w:pPr>
      <w:r w:rsidRPr="00B014A9">
        <w:rPr>
          <w:szCs w:val="24"/>
        </w:rPr>
        <w:t>43.</w:t>
      </w:r>
      <w:r w:rsidRPr="00B014A9">
        <w:rPr>
          <w:szCs w:val="24"/>
        </w:rPr>
        <w:tab/>
        <w:t>Currencies</w:t>
      </w:r>
      <w:r w:rsidRPr="00B014A9">
        <w:tab/>
      </w:r>
      <w:r w:rsidR="000E49F6" w:rsidRPr="00B014A9">
        <w:t>3-</w:t>
      </w:r>
      <w:r w:rsidRPr="00B014A9">
        <w:fldChar w:fldCharType="begin"/>
      </w:r>
      <w:r w:rsidRPr="00B014A9">
        <w:instrText xml:space="preserve"> PAGEREF _Toc168299759 \h </w:instrText>
      </w:r>
      <w:r w:rsidRPr="00B014A9">
        <w:fldChar w:fldCharType="separate"/>
      </w:r>
      <w:r w:rsidR="009437A3">
        <w:t>21</w:t>
      </w:r>
      <w:r w:rsidRPr="00B014A9">
        <w:fldChar w:fldCharType="end"/>
      </w:r>
    </w:p>
    <w:p w14:paraId="0874EB8A" w14:textId="77777777" w:rsidR="007B586E" w:rsidRPr="00B014A9" w:rsidRDefault="007B586E">
      <w:pPr>
        <w:pStyle w:val="TOC2"/>
        <w:tabs>
          <w:tab w:val="left" w:pos="720"/>
        </w:tabs>
        <w:rPr>
          <w:szCs w:val="24"/>
        </w:rPr>
      </w:pPr>
      <w:r w:rsidRPr="00B014A9">
        <w:rPr>
          <w:szCs w:val="24"/>
        </w:rPr>
        <w:t>44.</w:t>
      </w:r>
      <w:r w:rsidRPr="00B014A9">
        <w:rPr>
          <w:szCs w:val="24"/>
        </w:rPr>
        <w:tab/>
        <w:t>Price Adjustment</w:t>
      </w:r>
      <w:r w:rsidRPr="00B014A9">
        <w:tab/>
      </w:r>
      <w:r w:rsidR="000E49F6" w:rsidRPr="00B014A9">
        <w:t>3-</w:t>
      </w:r>
      <w:r w:rsidRPr="00B014A9">
        <w:fldChar w:fldCharType="begin"/>
      </w:r>
      <w:r w:rsidRPr="00B014A9">
        <w:instrText xml:space="preserve"> PAGEREF _Toc168299760 \h </w:instrText>
      </w:r>
      <w:r w:rsidRPr="00B014A9">
        <w:fldChar w:fldCharType="separate"/>
      </w:r>
      <w:r w:rsidR="009437A3">
        <w:t>21</w:t>
      </w:r>
      <w:r w:rsidRPr="00B014A9">
        <w:fldChar w:fldCharType="end"/>
      </w:r>
    </w:p>
    <w:p w14:paraId="087CB513" w14:textId="77777777" w:rsidR="007B586E" w:rsidRPr="00B014A9" w:rsidRDefault="007B586E">
      <w:pPr>
        <w:pStyle w:val="TOC2"/>
        <w:tabs>
          <w:tab w:val="left" w:pos="720"/>
        </w:tabs>
        <w:rPr>
          <w:szCs w:val="24"/>
        </w:rPr>
      </w:pPr>
      <w:r w:rsidRPr="00B014A9">
        <w:rPr>
          <w:szCs w:val="24"/>
        </w:rPr>
        <w:t>45.</w:t>
      </w:r>
      <w:r w:rsidRPr="00B014A9">
        <w:rPr>
          <w:szCs w:val="24"/>
        </w:rPr>
        <w:tab/>
        <w:t>Retention</w:t>
      </w:r>
      <w:r w:rsidRPr="00B014A9">
        <w:tab/>
      </w:r>
      <w:r w:rsidR="000E49F6" w:rsidRPr="00B014A9">
        <w:t>3-</w:t>
      </w:r>
      <w:r w:rsidRPr="00B014A9">
        <w:fldChar w:fldCharType="begin"/>
      </w:r>
      <w:r w:rsidRPr="00B014A9">
        <w:instrText xml:space="preserve"> PAGEREF _Toc168299761 \h </w:instrText>
      </w:r>
      <w:r w:rsidRPr="00B014A9">
        <w:fldChar w:fldCharType="separate"/>
      </w:r>
      <w:r w:rsidR="009437A3">
        <w:t>21</w:t>
      </w:r>
      <w:r w:rsidRPr="00B014A9">
        <w:fldChar w:fldCharType="end"/>
      </w:r>
    </w:p>
    <w:p w14:paraId="333B4643" w14:textId="77777777" w:rsidR="007B586E" w:rsidRPr="00B014A9" w:rsidRDefault="007B586E">
      <w:pPr>
        <w:pStyle w:val="TOC2"/>
        <w:tabs>
          <w:tab w:val="left" w:pos="720"/>
        </w:tabs>
        <w:rPr>
          <w:szCs w:val="24"/>
        </w:rPr>
      </w:pPr>
      <w:r w:rsidRPr="00B014A9">
        <w:rPr>
          <w:szCs w:val="24"/>
        </w:rPr>
        <w:t>46.</w:t>
      </w:r>
      <w:r w:rsidRPr="00B014A9">
        <w:rPr>
          <w:szCs w:val="24"/>
        </w:rPr>
        <w:tab/>
        <w:t>Liquidated Damages</w:t>
      </w:r>
      <w:r w:rsidRPr="00B014A9">
        <w:tab/>
      </w:r>
      <w:r w:rsidR="000E49F6" w:rsidRPr="00B014A9">
        <w:t>3-</w:t>
      </w:r>
      <w:r w:rsidRPr="00B014A9">
        <w:fldChar w:fldCharType="begin"/>
      </w:r>
      <w:r w:rsidRPr="00B014A9">
        <w:instrText xml:space="preserve"> PAGEREF _Toc168299762 \h </w:instrText>
      </w:r>
      <w:r w:rsidRPr="00B014A9">
        <w:fldChar w:fldCharType="separate"/>
      </w:r>
      <w:r w:rsidR="009437A3">
        <w:t>22</w:t>
      </w:r>
      <w:r w:rsidRPr="00B014A9">
        <w:fldChar w:fldCharType="end"/>
      </w:r>
    </w:p>
    <w:p w14:paraId="04034033" w14:textId="77777777" w:rsidR="007B586E" w:rsidRPr="00B014A9" w:rsidRDefault="007B586E">
      <w:pPr>
        <w:pStyle w:val="TOC2"/>
        <w:tabs>
          <w:tab w:val="left" w:pos="720"/>
        </w:tabs>
        <w:rPr>
          <w:szCs w:val="24"/>
        </w:rPr>
      </w:pPr>
      <w:r w:rsidRPr="00B014A9">
        <w:rPr>
          <w:szCs w:val="24"/>
        </w:rPr>
        <w:t>47.</w:t>
      </w:r>
      <w:r w:rsidRPr="00B014A9">
        <w:rPr>
          <w:szCs w:val="24"/>
        </w:rPr>
        <w:tab/>
        <w:t>Bonus</w:t>
      </w:r>
      <w:r w:rsidR="007906A8" w:rsidRPr="00B014A9">
        <w:rPr>
          <w:szCs w:val="24"/>
        </w:rPr>
        <w:tab/>
      </w:r>
      <w:r w:rsidRPr="00B014A9">
        <w:tab/>
      </w:r>
      <w:r w:rsidR="000E49F6" w:rsidRPr="00B014A9">
        <w:t>3-</w:t>
      </w:r>
      <w:r w:rsidRPr="00B014A9">
        <w:fldChar w:fldCharType="begin"/>
      </w:r>
      <w:r w:rsidRPr="00B014A9">
        <w:instrText xml:space="preserve"> PAGEREF _Toc168299763 \h </w:instrText>
      </w:r>
      <w:r w:rsidRPr="00B014A9">
        <w:fldChar w:fldCharType="separate"/>
      </w:r>
      <w:r w:rsidR="009437A3">
        <w:t>22</w:t>
      </w:r>
      <w:r w:rsidRPr="00B014A9">
        <w:fldChar w:fldCharType="end"/>
      </w:r>
    </w:p>
    <w:p w14:paraId="0BC29F6D" w14:textId="77777777" w:rsidR="007B586E" w:rsidRPr="00B014A9" w:rsidRDefault="007B586E">
      <w:pPr>
        <w:pStyle w:val="TOC2"/>
        <w:tabs>
          <w:tab w:val="left" w:pos="720"/>
        </w:tabs>
        <w:rPr>
          <w:szCs w:val="24"/>
        </w:rPr>
      </w:pPr>
      <w:r w:rsidRPr="00B014A9">
        <w:rPr>
          <w:szCs w:val="24"/>
        </w:rPr>
        <w:t>48.</w:t>
      </w:r>
      <w:r w:rsidRPr="00B014A9">
        <w:rPr>
          <w:szCs w:val="24"/>
        </w:rPr>
        <w:tab/>
        <w:t>Advance Payment</w:t>
      </w:r>
      <w:r w:rsidRPr="00B014A9">
        <w:tab/>
      </w:r>
      <w:r w:rsidR="000E49F6" w:rsidRPr="00B014A9">
        <w:t>3-</w:t>
      </w:r>
      <w:r w:rsidRPr="00B014A9">
        <w:fldChar w:fldCharType="begin"/>
      </w:r>
      <w:r w:rsidRPr="00B014A9">
        <w:instrText xml:space="preserve"> PAGEREF _Toc168299764 \h </w:instrText>
      </w:r>
      <w:r w:rsidRPr="00B014A9">
        <w:fldChar w:fldCharType="separate"/>
      </w:r>
      <w:r w:rsidR="009437A3">
        <w:t>22</w:t>
      </w:r>
      <w:r w:rsidRPr="00B014A9">
        <w:fldChar w:fldCharType="end"/>
      </w:r>
    </w:p>
    <w:p w14:paraId="446AC33B" w14:textId="77777777" w:rsidR="007B586E" w:rsidRPr="00B014A9" w:rsidRDefault="007B586E">
      <w:pPr>
        <w:pStyle w:val="TOC2"/>
        <w:tabs>
          <w:tab w:val="left" w:pos="720"/>
        </w:tabs>
        <w:rPr>
          <w:szCs w:val="24"/>
        </w:rPr>
      </w:pPr>
      <w:r w:rsidRPr="00B014A9">
        <w:rPr>
          <w:szCs w:val="24"/>
        </w:rPr>
        <w:t>49.</w:t>
      </w:r>
      <w:r w:rsidRPr="00B014A9">
        <w:rPr>
          <w:szCs w:val="24"/>
        </w:rPr>
        <w:tab/>
        <w:t>Securities</w:t>
      </w:r>
      <w:r w:rsidRPr="00B014A9">
        <w:tab/>
      </w:r>
      <w:r w:rsidR="000E49F6" w:rsidRPr="00B014A9">
        <w:t>3-</w:t>
      </w:r>
      <w:r w:rsidRPr="00B014A9">
        <w:fldChar w:fldCharType="begin"/>
      </w:r>
      <w:r w:rsidRPr="00B014A9">
        <w:instrText xml:space="preserve"> PAGEREF _Toc168299765 \h </w:instrText>
      </w:r>
      <w:r w:rsidRPr="00B014A9">
        <w:fldChar w:fldCharType="separate"/>
      </w:r>
      <w:r w:rsidR="009437A3">
        <w:t>23</w:t>
      </w:r>
      <w:r w:rsidRPr="00B014A9">
        <w:fldChar w:fldCharType="end"/>
      </w:r>
    </w:p>
    <w:p w14:paraId="4ED095D6" w14:textId="77777777" w:rsidR="007B586E" w:rsidRPr="00B014A9" w:rsidRDefault="007B586E">
      <w:pPr>
        <w:pStyle w:val="TOC2"/>
        <w:tabs>
          <w:tab w:val="left" w:pos="720"/>
        </w:tabs>
        <w:rPr>
          <w:szCs w:val="24"/>
        </w:rPr>
      </w:pPr>
      <w:r w:rsidRPr="00B014A9">
        <w:rPr>
          <w:szCs w:val="24"/>
        </w:rPr>
        <w:t>50.</w:t>
      </w:r>
      <w:r w:rsidRPr="00B014A9">
        <w:rPr>
          <w:szCs w:val="24"/>
        </w:rPr>
        <w:tab/>
        <w:t>Dayworks</w:t>
      </w:r>
      <w:r w:rsidRPr="00B014A9">
        <w:tab/>
      </w:r>
      <w:r w:rsidR="000E49F6" w:rsidRPr="00B014A9">
        <w:t>3-</w:t>
      </w:r>
      <w:r w:rsidRPr="00B014A9">
        <w:fldChar w:fldCharType="begin"/>
      </w:r>
      <w:r w:rsidRPr="00B014A9">
        <w:instrText xml:space="preserve"> PAGEREF _Toc168299766 \h </w:instrText>
      </w:r>
      <w:r w:rsidRPr="00B014A9">
        <w:fldChar w:fldCharType="separate"/>
      </w:r>
      <w:r w:rsidR="009437A3">
        <w:t>23</w:t>
      </w:r>
      <w:r w:rsidRPr="00B014A9">
        <w:fldChar w:fldCharType="end"/>
      </w:r>
    </w:p>
    <w:p w14:paraId="3310FFB2" w14:textId="77777777" w:rsidR="007B586E" w:rsidRPr="00B014A9" w:rsidRDefault="007B586E">
      <w:pPr>
        <w:pStyle w:val="TOC2"/>
        <w:tabs>
          <w:tab w:val="left" w:pos="720"/>
        </w:tabs>
        <w:rPr>
          <w:szCs w:val="24"/>
        </w:rPr>
      </w:pPr>
      <w:r w:rsidRPr="00B014A9">
        <w:rPr>
          <w:szCs w:val="24"/>
        </w:rPr>
        <w:t>51.</w:t>
      </w:r>
      <w:r w:rsidRPr="00B014A9">
        <w:rPr>
          <w:szCs w:val="24"/>
        </w:rPr>
        <w:tab/>
        <w:t>Cost of Repairs</w:t>
      </w:r>
      <w:r w:rsidRPr="00B014A9">
        <w:tab/>
      </w:r>
      <w:r w:rsidR="000E49F6" w:rsidRPr="00B014A9">
        <w:t>3-</w:t>
      </w:r>
      <w:r w:rsidRPr="00B014A9">
        <w:fldChar w:fldCharType="begin"/>
      </w:r>
      <w:r w:rsidRPr="00B014A9">
        <w:instrText xml:space="preserve"> PAGEREF _Toc168299767 \h </w:instrText>
      </w:r>
      <w:r w:rsidRPr="00B014A9">
        <w:fldChar w:fldCharType="separate"/>
      </w:r>
      <w:r w:rsidR="009437A3">
        <w:t>23</w:t>
      </w:r>
      <w:r w:rsidRPr="00B014A9">
        <w:fldChar w:fldCharType="end"/>
      </w:r>
    </w:p>
    <w:p w14:paraId="2E2E180C" w14:textId="77777777" w:rsidR="007B586E" w:rsidRPr="00B014A9" w:rsidRDefault="007B586E">
      <w:pPr>
        <w:pStyle w:val="TOC1"/>
        <w:tabs>
          <w:tab w:val="right" w:leader="dot" w:pos="8990"/>
        </w:tabs>
        <w:rPr>
          <w:b w:val="0"/>
          <w:noProof/>
          <w:szCs w:val="24"/>
        </w:rPr>
      </w:pPr>
      <w:r w:rsidRPr="00B014A9">
        <w:rPr>
          <w:noProof/>
          <w:szCs w:val="28"/>
        </w:rPr>
        <w:t>E.  Finishing the Contract</w:t>
      </w:r>
      <w:r w:rsidRPr="00B014A9">
        <w:rPr>
          <w:noProof/>
        </w:rPr>
        <w:tab/>
      </w:r>
      <w:r w:rsidR="000E49F6" w:rsidRPr="00B014A9">
        <w:rPr>
          <w:noProof/>
        </w:rPr>
        <w:t>3-</w:t>
      </w:r>
      <w:r w:rsidRPr="00B014A9">
        <w:rPr>
          <w:noProof/>
        </w:rPr>
        <w:fldChar w:fldCharType="begin"/>
      </w:r>
      <w:r w:rsidRPr="00B014A9">
        <w:rPr>
          <w:noProof/>
        </w:rPr>
        <w:instrText xml:space="preserve"> PAGEREF _Toc168299768 \h </w:instrText>
      </w:r>
      <w:r w:rsidRPr="00B014A9">
        <w:rPr>
          <w:noProof/>
        </w:rPr>
      </w:r>
      <w:r w:rsidRPr="00B014A9">
        <w:rPr>
          <w:noProof/>
        </w:rPr>
        <w:fldChar w:fldCharType="separate"/>
      </w:r>
      <w:r w:rsidR="009437A3">
        <w:rPr>
          <w:noProof/>
        </w:rPr>
        <w:t>24</w:t>
      </w:r>
      <w:r w:rsidRPr="00B014A9">
        <w:rPr>
          <w:noProof/>
        </w:rPr>
        <w:fldChar w:fldCharType="end"/>
      </w:r>
    </w:p>
    <w:p w14:paraId="395D49AB" w14:textId="77777777" w:rsidR="007B586E" w:rsidRPr="00B014A9" w:rsidRDefault="007B586E">
      <w:pPr>
        <w:pStyle w:val="TOC2"/>
        <w:tabs>
          <w:tab w:val="left" w:pos="720"/>
        </w:tabs>
        <w:rPr>
          <w:szCs w:val="24"/>
        </w:rPr>
      </w:pPr>
      <w:r w:rsidRPr="00B014A9">
        <w:rPr>
          <w:szCs w:val="24"/>
        </w:rPr>
        <w:t>52.</w:t>
      </w:r>
      <w:r w:rsidRPr="00B014A9">
        <w:rPr>
          <w:szCs w:val="24"/>
        </w:rPr>
        <w:tab/>
        <w:t>Completion</w:t>
      </w:r>
      <w:r w:rsidRPr="00B014A9">
        <w:tab/>
      </w:r>
      <w:r w:rsidR="000E49F6" w:rsidRPr="00B014A9">
        <w:t>3-</w:t>
      </w:r>
      <w:r w:rsidRPr="00B014A9">
        <w:fldChar w:fldCharType="begin"/>
      </w:r>
      <w:r w:rsidRPr="00B014A9">
        <w:instrText xml:space="preserve"> PAGEREF _Toc168299769 \h </w:instrText>
      </w:r>
      <w:r w:rsidRPr="00B014A9">
        <w:fldChar w:fldCharType="separate"/>
      </w:r>
      <w:r w:rsidR="009437A3">
        <w:t>24</w:t>
      </w:r>
      <w:r w:rsidRPr="00B014A9">
        <w:fldChar w:fldCharType="end"/>
      </w:r>
    </w:p>
    <w:p w14:paraId="4ADFFFA2" w14:textId="77777777" w:rsidR="007B586E" w:rsidRPr="00B014A9" w:rsidRDefault="007B586E">
      <w:pPr>
        <w:pStyle w:val="TOC2"/>
        <w:tabs>
          <w:tab w:val="left" w:pos="720"/>
        </w:tabs>
        <w:rPr>
          <w:szCs w:val="24"/>
        </w:rPr>
      </w:pPr>
      <w:r w:rsidRPr="00B014A9">
        <w:rPr>
          <w:szCs w:val="24"/>
        </w:rPr>
        <w:t>53.</w:t>
      </w:r>
      <w:r w:rsidRPr="00B014A9">
        <w:rPr>
          <w:szCs w:val="24"/>
        </w:rPr>
        <w:tab/>
        <w:t>Taking Over</w:t>
      </w:r>
      <w:r w:rsidRPr="00B014A9">
        <w:tab/>
      </w:r>
      <w:r w:rsidR="000E49F6" w:rsidRPr="00B014A9">
        <w:t>3-</w:t>
      </w:r>
      <w:r w:rsidRPr="00B014A9">
        <w:fldChar w:fldCharType="begin"/>
      </w:r>
      <w:r w:rsidRPr="00B014A9">
        <w:instrText xml:space="preserve"> PAGEREF _Toc168299770 \h </w:instrText>
      </w:r>
      <w:r w:rsidRPr="00B014A9">
        <w:fldChar w:fldCharType="separate"/>
      </w:r>
      <w:r w:rsidR="009437A3">
        <w:t>24</w:t>
      </w:r>
      <w:r w:rsidRPr="00B014A9">
        <w:fldChar w:fldCharType="end"/>
      </w:r>
    </w:p>
    <w:p w14:paraId="0E5ED3E1" w14:textId="77777777" w:rsidR="007B586E" w:rsidRPr="00B014A9" w:rsidRDefault="007B586E">
      <w:pPr>
        <w:pStyle w:val="TOC2"/>
        <w:tabs>
          <w:tab w:val="left" w:pos="720"/>
        </w:tabs>
        <w:rPr>
          <w:szCs w:val="24"/>
        </w:rPr>
      </w:pPr>
      <w:r w:rsidRPr="00B014A9">
        <w:rPr>
          <w:szCs w:val="24"/>
        </w:rPr>
        <w:t>54.</w:t>
      </w:r>
      <w:r w:rsidRPr="00B014A9">
        <w:rPr>
          <w:szCs w:val="24"/>
        </w:rPr>
        <w:tab/>
        <w:t>Final Account</w:t>
      </w:r>
      <w:r w:rsidRPr="00B014A9">
        <w:tab/>
      </w:r>
      <w:r w:rsidR="000E49F6" w:rsidRPr="00B014A9">
        <w:t>3-</w:t>
      </w:r>
      <w:r w:rsidRPr="00B014A9">
        <w:fldChar w:fldCharType="begin"/>
      </w:r>
      <w:r w:rsidRPr="00B014A9">
        <w:instrText xml:space="preserve"> PAGEREF _Toc168299771 \h </w:instrText>
      </w:r>
      <w:r w:rsidRPr="00B014A9">
        <w:fldChar w:fldCharType="separate"/>
      </w:r>
      <w:r w:rsidR="009437A3">
        <w:t>24</w:t>
      </w:r>
      <w:r w:rsidRPr="00B014A9">
        <w:fldChar w:fldCharType="end"/>
      </w:r>
    </w:p>
    <w:p w14:paraId="66F31309" w14:textId="77777777" w:rsidR="007B586E" w:rsidRPr="00B014A9" w:rsidRDefault="007B586E">
      <w:pPr>
        <w:pStyle w:val="TOC2"/>
        <w:tabs>
          <w:tab w:val="left" w:pos="720"/>
        </w:tabs>
        <w:rPr>
          <w:szCs w:val="24"/>
        </w:rPr>
      </w:pPr>
      <w:r w:rsidRPr="00B014A9">
        <w:rPr>
          <w:szCs w:val="24"/>
        </w:rPr>
        <w:t>55.</w:t>
      </w:r>
      <w:r w:rsidRPr="00B014A9">
        <w:rPr>
          <w:szCs w:val="24"/>
        </w:rPr>
        <w:tab/>
        <w:t>Operating and Maintenance Manuals</w:t>
      </w:r>
      <w:r w:rsidRPr="00B014A9">
        <w:tab/>
      </w:r>
      <w:r w:rsidR="000E49F6" w:rsidRPr="00B014A9">
        <w:t>3-</w:t>
      </w:r>
      <w:r w:rsidRPr="00B014A9">
        <w:fldChar w:fldCharType="begin"/>
      </w:r>
      <w:r w:rsidRPr="00B014A9">
        <w:instrText xml:space="preserve"> PAGEREF _Toc168299772 \h </w:instrText>
      </w:r>
      <w:r w:rsidRPr="00B014A9">
        <w:fldChar w:fldCharType="separate"/>
      </w:r>
      <w:r w:rsidR="009437A3">
        <w:t>24</w:t>
      </w:r>
      <w:r w:rsidRPr="00B014A9">
        <w:fldChar w:fldCharType="end"/>
      </w:r>
    </w:p>
    <w:p w14:paraId="162E383C" w14:textId="77777777" w:rsidR="007B586E" w:rsidRPr="00B014A9" w:rsidRDefault="007B586E">
      <w:pPr>
        <w:pStyle w:val="TOC2"/>
        <w:tabs>
          <w:tab w:val="left" w:pos="720"/>
        </w:tabs>
        <w:rPr>
          <w:szCs w:val="24"/>
        </w:rPr>
      </w:pPr>
      <w:r w:rsidRPr="00B014A9">
        <w:rPr>
          <w:szCs w:val="24"/>
        </w:rPr>
        <w:t>56.</w:t>
      </w:r>
      <w:r w:rsidRPr="00B014A9">
        <w:rPr>
          <w:szCs w:val="24"/>
        </w:rPr>
        <w:tab/>
        <w:t>Termination</w:t>
      </w:r>
      <w:r w:rsidRPr="00B014A9">
        <w:tab/>
      </w:r>
      <w:r w:rsidR="000E49F6" w:rsidRPr="00B014A9">
        <w:t>3-</w:t>
      </w:r>
      <w:r w:rsidRPr="00B014A9">
        <w:fldChar w:fldCharType="begin"/>
      </w:r>
      <w:r w:rsidRPr="00B014A9">
        <w:instrText xml:space="preserve"> PAGEREF _Toc168299773 \h </w:instrText>
      </w:r>
      <w:r w:rsidRPr="00B014A9">
        <w:fldChar w:fldCharType="separate"/>
      </w:r>
      <w:r w:rsidR="009437A3">
        <w:t>24</w:t>
      </w:r>
      <w:r w:rsidRPr="00B014A9">
        <w:fldChar w:fldCharType="end"/>
      </w:r>
    </w:p>
    <w:p w14:paraId="063001DC" w14:textId="77777777" w:rsidR="007B586E" w:rsidRPr="00B014A9" w:rsidRDefault="007B586E">
      <w:pPr>
        <w:pStyle w:val="TOC2"/>
        <w:tabs>
          <w:tab w:val="left" w:pos="720"/>
        </w:tabs>
        <w:rPr>
          <w:szCs w:val="24"/>
        </w:rPr>
      </w:pPr>
      <w:r w:rsidRPr="00B014A9">
        <w:rPr>
          <w:szCs w:val="24"/>
        </w:rPr>
        <w:t>57.</w:t>
      </w:r>
      <w:r w:rsidRPr="00B014A9">
        <w:rPr>
          <w:szCs w:val="24"/>
        </w:rPr>
        <w:tab/>
        <w:t>Fraud and Corruption</w:t>
      </w:r>
      <w:r w:rsidRPr="00B014A9">
        <w:tab/>
      </w:r>
      <w:r w:rsidR="000E49F6" w:rsidRPr="00B014A9">
        <w:t>3-</w:t>
      </w:r>
      <w:r w:rsidRPr="00B014A9">
        <w:fldChar w:fldCharType="begin"/>
      </w:r>
      <w:r w:rsidRPr="00B014A9">
        <w:instrText xml:space="preserve"> PAGEREF _Toc168299774 \h </w:instrText>
      </w:r>
      <w:r w:rsidRPr="00B014A9">
        <w:fldChar w:fldCharType="separate"/>
      </w:r>
      <w:r w:rsidR="009437A3">
        <w:t>25</w:t>
      </w:r>
      <w:r w:rsidRPr="00B014A9">
        <w:fldChar w:fldCharType="end"/>
      </w:r>
    </w:p>
    <w:p w14:paraId="7AC400E7" w14:textId="77777777" w:rsidR="007B586E" w:rsidRPr="00B014A9" w:rsidRDefault="007B586E">
      <w:pPr>
        <w:pStyle w:val="TOC2"/>
        <w:tabs>
          <w:tab w:val="left" w:pos="720"/>
        </w:tabs>
        <w:rPr>
          <w:szCs w:val="24"/>
        </w:rPr>
      </w:pPr>
      <w:r w:rsidRPr="00B014A9">
        <w:rPr>
          <w:szCs w:val="24"/>
        </w:rPr>
        <w:t>58.</w:t>
      </w:r>
      <w:r w:rsidRPr="00B014A9">
        <w:rPr>
          <w:szCs w:val="24"/>
        </w:rPr>
        <w:tab/>
        <w:t>Payment upon Termination</w:t>
      </w:r>
      <w:r w:rsidRPr="00B014A9">
        <w:tab/>
      </w:r>
      <w:r w:rsidR="000E49F6" w:rsidRPr="00B014A9">
        <w:t>3-</w:t>
      </w:r>
      <w:r w:rsidRPr="00B014A9">
        <w:fldChar w:fldCharType="begin"/>
      </w:r>
      <w:r w:rsidRPr="00B014A9">
        <w:instrText xml:space="preserve"> PAGEREF _Toc168299775 \h </w:instrText>
      </w:r>
      <w:r w:rsidRPr="00B014A9">
        <w:fldChar w:fldCharType="separate"/>
      </w:r>
      <w:r w:rsidR="009437A3">
        <w:t>26</w:t>
      </w:r>
      <w:r w:rsidRPr="00B014A9">
        <w:fldChar w:fldCharType="end"/>
      </w:r>
    </w:p>
    <w:p w14:paraId="4C638FA9" w14:textId="77777777" w:rsidR="007B586E" w:rsidRPr="00B014A9" w:rsidRDefault="007B586E">
      <w:pPr>
        <w:pStyle w:val="TOC2"/>
        <w:tabs>
          <w:tab w:val="left" w:pos="720"/>
        </w:tabs>
        <w:rPr>
          <w:szCs w:val="24"/>
        </w:rPr>
      </w:pPr>
      <w:r w:rsidRPr="00B014A9">
        <w:rPr>
          <w:szCs w:val="24"/>
        </w:rPr>
        <w:t>59.</w:t>
      </w:r>
      <w:r w:rsidRPr="00B014A9">
        <w:rPr>
          <w:szCs w:val="24"/>
        </w:rPr>
        <w:tab/>
        <w:t>Property</w:t>
      </w:r>
      <w:r w:rsidRPr="00B014A9">
        <w:tab/>
      </w:r>
      <w:r w:rsidR="000E49F6" w:rsidRPr="00B014A9">
        <w:t>3-</w:t>
      </w:r>
      <w:r w:rsidRPr="00B014A9">
        <w:fldChar w:fldCharType="begin"/>
      </w:r>
      <w:r w:rsidRPr="00B014A9">
        <w:instrText xml:space="preserve"> PAGEREF _Toc168299776 \h </w:instrText>
      </w:r>
      <w:r w:rsidRPr="00B014A9">
        <w:fldChar w:fldCharType="separate"/>
      </w:r>
      <w:r w:rsidR="009437A3">
        <w:t>27</w:t>
      </w:r>
      <w:r w:rsidRPr="00B014A9">
        <w:fldChar w:fldCharType="end"/>
      </w:r>
    </w:p>
    <w:p w14:paraId="228B160C" w14:textId="77777777" w:rsidR="007B586E" w:rsidRPr="00B014A9" w:rsidRDefault="007B586E">
      <w:pPr>
        <w:pStyle w:val="TOC2"/>
        <w:tabs>
          <w:tab w:val="left" w:pos="720"/>
        </w:tabs>
        <w:rPr>
          <w:szCs w:val="24"/>
        </w:rPr>
      </w:pPr>
      <w:r w:rsidRPr="00B014A9">
        <w:rPr>
          <w:szCs w:val="24"/>
        </w:rPr>
        <w:t>60.</w:t>
      </w:r>
      <w:r w:rsidRPr="00B014A9">
        <w:rPr>
          <w:szCs w:val="24"/>
        </w:rPr>
        <w:tab/>
        <w:t>Release from Performance</w:t>
      </w:r>
      <w:r w:rsidRPr="00B014A9">
        <w:tab/>
      </w:r>
      <w:r w:rsidR="000E49F6" w:rsidRPr="00B014A9">
        <w:t>3-</w:t>
      </w:r>
      <w:r w:rsidRPr="00B014A9">
        <w:fldChar w:fldCharType="begin"/>
      </w:r>
      <w:r w:rsidRPr="00B014A9">
        <w:instrText xml:space="preserve"> PAGEREF _Toc168299777 \h </w:instrText>
      </w:r>
      <w:r w:rsidRPr="00B014A9">
        <w:fldChar w:fldCharType="separate"/>
      </w:r>
      <w:r w:rsidR="009437A3">
        <w:t>27</w:t>
      </w:r>
      <w:r w:rsidRPr="00B014A9">
        <w:fldChar w:fldCharType="end"/>
      </w:r>
    </w:p>
    <w:p w14:paraId="4CD9810E" w14:textId="77777777" w:rsidR="007B586E" w:rsidRPr="00B014A9" w:rsidRDefault="007B586E" w:rsidP="00D41CD2">
      <w:pPr>
        <w:pStyle w:val="TOC2"/>
        <w:tabs>
          <w:tab w:val="left" w:pos="720"/>
        </w:tabs>
        <w:rPr>
          <w:szCs w:val="24"/>
        </w:rPr>
      </w:pPr>
      <w:r w:rsidRPr="00B014A9">
        <w:rPr>
          <w:szCs w:val="24"/>
        </w:rPr>
        <w:t>61.</w:t>
      </w:r>
      <w:r w:rsidRPr="00B014A9">
        <w:rPr>
          <w:szCs w:val="24"/>
        </w:rPr>
        <w:tab/>
        <w:t xml:space="preserve">Suspension of Bank </w:t>
      </w:r>
      <w:r w:rsidR="0029259C" w:rsidRPr="00B014A9">
        <w:rPr>
          <w:szCs w:val="24"/>
        </w:rPr>
        <w:t xml:space="preserve">Financing, </w:t>
      </w:r>
      <w:r w:rsidRPr="00B014A9">
        <w:rPr>
          <w:szCs w:val="24"/>
        </w:rPr>
        <w:t>Loan or Credit</w:t>
      </w:r>
      <w:r w:rsidRPr="00B014A9">
        <w:tab/>
      </w:r>
      <w:r w:rsidR="000E49F6" w:rsidRPr="00B014A9">
        <w:t>3-</w:t>
      </w:r>
      <w:r w:rsidRPr="00B014A9">
        <w:fldChar w:fldCharType="begin"/>
      </w:r>
      <w:r w:rsidRPr="00B014A9">
        <w:instrText xml:space="preserve"> PAGEREF _Toc168299778 \h </w:instrText>
      </w:r>
      <w:r w:rsidRPr="00B014A9">
        <w:fldChar w:fldCharType="separate"/>
      </w:r>
      <w:r w:rsidR="009437A3">
        <w:t>27</w:t>
      </w:r>
      <w:r w:rsidRPr="00B014A9">
        <w:fldChar w:fldCharType="end"/>
      </w:r>
      <w:r w:rsidR="00D41CD2" w:rsidRPr="00B014A9">
        <w:rPr>
          <w:szCs w:val="24"/>
        </w:rPr>
        <w:t xml:space="preserve"> </w:t>
      </w:r>
    </w:p>
    <w:p w14:paraId="4F38E6DA" w14:textId="77777777" w:rsidR="007B586E" w:rsidRPr="00B014A9" w:rsidRDefault="007B586E">
      <w:r w:rsidRPr="00B014A9">
        <w:fldChar w:fldCharType="end"/>
      </w:r>
    </w:p>
    <w:p w14:paraId="54FD2132" w14:textId="77777777" w:rsidR="007B586E" w:rsidRPr="00B014A9" w:rsidRDefault="007B586E"/>
    <w:p w14:paraId="0DEF5981" w14:textId="77777777" w:rsidR="007B586E" w:rsidRPr="00B014A9" w:rsidRDefault="007B586E">
      <w:pPr>
        <w:jc w:val="center"/>
        <w:rPr>
          <w:b/>
          <w:sz w:val="28"/>
        </w:rPr>
      </w:pPr>
      <w:r w:rsidRPr="00B014A9">
        <w:br w:type="page"/>
      </w:r>
      <w:r w:rsidRPr="00B014A9">
        <w:rPr>
          <w:b/>
          <w:sz w:val="28"/>
        </w:rPr>
        <w:lastRenderedPageBreak/>
        <w:t>General Conditions of Contract</w:t>
      </w:r>
    </w:p>
    <w:p w14:paraId="32495147" w14:textId="77777777" w:rsidR="007B586E" w:rsidRPr="00B014A9" w:rsidRDefault="007B586E">
      <w:pPr>
        <w:pStyle w:val="Head41"/>
      </w:pPr>
      <w:bookmarkStart w:id="616" w:name="_Toc168299713"/>
      <w:r w:rsidRPr="00B014A9">
        <w:t>A.  General</w:t>
      </w:r>
      <w:bookmarkEnd w:id="616"/>
    </w:p>
    <w:tbl>
      <w:tblPr>
        <w:tblW w:w="9144" w:type="dxa"/>
        <w:tblLayout w:type="fixed"/>
        <w:tblLook w:val="0000" w:firstRow="0" w:lastRow="0" w:firstColumn="0" w:lastColumn="0" w:noHBand="0" w:noVBand="0"/>
      </w:tblPr>
      <w:tblGrid>
        <w:gridCol w:w="2160"/>
        <w:gridCol w:w="6984"/>
      </w:tblGrid>
      <w:tr w:rsidR="007B586E" w:rsidRPr="00B014A9" w14:paraId="45FB7670" w14:textId="77777777">
        <w:tc>
          <w:tcPr>
            <w:tcW w:w="2160" w:type="dxa"/>
            <w:tcBorders>
              <w:top w:val="nil"/>
              <w:left w:val="nil"/>
              <w:bottom w:val="nil"/>
              <w:right w:val="nil"/>
            </w:tcBorders>
          </w:tcPr>
          <w:p w14:paraId="41BFD919" w14:textId="77777777" w:rsidR="007B586E" w:rsidRPr="00B014A9" w:rsidRDefault="007B586E" w:rsidP="009E7AD5">
            <w:pPr>
              <w:pStyle w:val="Head42"/>
              <w:numPr>
                <w:ilvl w:val="0"/>
                <w:numId w:val="22"/>
              </w:numPr>
              <w:tabs>
                <w:tab w:val="clear" w:pos="360"/>
                <w:tab w:val="clear" w:pos="540"/>
              </w:tabs>
              <w:ind w:left="360" w:hanging="360"/>
            </w:pPr>
            <w:bookmarkStart w:id="617" w:name="_Toc168299714"/>
            <w:r w:rsidRPr="00B014A9">
              <w:t>Definitions</w:t>
            </w:r>
            <w:bookmarkEnd w:id="617"/>
          </w:p>
        </w:tc>
        <w:tc>
          <w:tcPr>
            <w:tcW w:w="6984" w:type="dxa"/>
            <w:tcBorders>
              <w:top w:val="nil"/>
              <w:left w:val="nil"/>
              <w:bottom w:val="nil"/>
              <w:right w:val="nil"/>
            </w:tcBorders>
          </w:tcPr>
          <w:p w14:paraId="77F878C8"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Boldface type is used to identify defined terms.</w:t>
            </w:r>
          </w:p>
          <w:p w14:paraId="123E95A8" w14:textId="77777777"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r w:rsidRPr="00B014A9">
              <w:t>The Accepted Contract Amount means the amount accepted in the Letter of Acceptance for the execution and completion of the Works and the remedying of any defects.</w:t>
            </w:r>
          </w:p>
          <w:p w14:paraId="06001165" w14:textId="77777777"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r w:rsidRPr="00B014A9">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14:paraId="4BA80E7B" w14:textId="77777777"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r w:rsidRPr="00B014A9">
              <w:t xml:space="preserve">The Adjudicator is the person appointed jointly by the </w:t>
            </w:r>
            <w:r w:rsidR="00283744" w:rsidRPr="00B014A9">
              <w:t>Employer</w:t>
            </w:r>
            <w:r w:rsidRPr="00B014A9">
              <w:t xml:space="preserve"> and the Contractor to resolve disputes in the first instance, as provided for in GCC 23.</w:t>
            </w:r>
          </w:p>
          <w:p w14:paraId="094066C5" w14:textId="77777777"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r w:rsidRPr="00B014A9">
              <w:t xml:space="preserve">Bank means the financing institution </w:t>
            </w:r>
            <w:r w:rsidRPr="00B014A9">
              <w:rPr>
                <w:b/>
              </w:rPr>
              <w:t>named in the PCC</w:t>
            </w:r>
            <w:r w:rsidRPr="00B014A9">
              <w:t>.</w:t>
            </w:r>
          </w:p>
          <w:p w14:paraId="06B33E21" w14:textId="77777777"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r w:rsidRPr="00B014A9">
              <w:t>Bill of Quantities means the priced and completed Bill of Quantities forming part of the Bid</w:t>
            </w:r>
            <w:r w:rsidR="00CB04D6">
              <w:t xml:space="preserve"> in an ad-measurement contract</w:t>
            </w:r>
            <w:r w:rsidRPr="00B014A9">
              <w:t>.</w:t>
            </w:r>
          </w:p>
          <w:p w14:paraId="2563320F" w14:textId="77777777"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r w:rsidRPr="00B014A9">
              <w:t>Compensation Events are those defined in GCC Clause 41 hereunder.</w:t>
            </w:r>
          </w:p>
          <w:p w14:paraId="69843A85" w14:textId="77777777"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r w:rsidRPr="00B014A9">
              <w:t>The Completion Date is the date of completion of the Works as certified by the Project Manager, in accordance with GCC Sub-Clause 52.1.</w:t>
            </w:r>
          </w:p>
          <w:p w14:paraId="10C5EEB0" w14:textId="77777777"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r w:rsidRPr="00B014A9">
              <w:t xml:space="preserve">The Contract is the Contract between the </w:t>
            </w:r>
            <w:r w:rsidR="00283744" w:rsidRPr="00B014A9">
              <w:t>Employer</w:t>
            </w:r>
            <w:r w:rsidRPr="00B014A9">
              <w:t xml:space="preserve"> and the Contractor to execute, complete, and maintain the Works.  It consists of the documents listed in GCC Sub-Clause 2.3 below.</w:t>
            </w:r>
          </w:p>
          <w:p w14:paraId="14629EC5" w14:textId="77777777"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r w:rsidRPr="00B014A9">
              <w:t xml:space="preserve">The Contractor is the party whose Bid to carry out the Works has been accepted by the </w:t>
            </w:r>
            <w:r w:rsidR="00283744" w:rsidRPr="00B014A9">
              <w:t>Employer</w:t>
            </w:r>
            <w:r w:rsidRPr="00B014A9">
              <w:t>.</w:t>
            </w:r>
          </w:p>
          <w:p w14:paraId="2671B453" w14:textId="77777777"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r w:rsidRPr="00B014A9">
              <w:t xml:space="preserve">The Contractor’s Bid is the completed bidding document submitted by the Contractor to the </w:t>
            </w:r>
            <w:r w:rsidR="00283744" w:rsidRPr="00B014A9">
              <w:t>Employer</w:t>
            </w:r>
            <w:r w:rsidRPr="00B014A9">
              <w:t>.</w:t>
            </w:r>
          </w:p>
          <w:p w14:paraId="731F95F0" w14:textId="77777777"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r w:rsidRPr="00B014A9">
              <w:t>The Contract Price is the Accepted Contract Amount stated in the Letter of Acceptance and thereafter as adjusted in accordance with the Contract.</w:t>
            </w:r>
          </w:p>
          <w:p w14:paraId="1DC80476" w14:textId="77777777"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r w:rsidRPr="00B014A9">
              <w:t>Days are calendar days; months are calendar months.</w:t>
            </w:r>
          </w:p>
          <w:p w14:paraId="1D5FE87A" w14:textId="77777777"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proofErr w:type="spellStart"/>
            <w:r w:rsidRPr="00B014A9">
              <w:lastRenderedPageBreak/>
              <w:t>Dayworks</w:t>
            </w:r>
            <w:proofErr w:type="spellEnd"/>
            <w:r w:rsidRPr="00B014A9">
              <w:t xml:space="preserve"> are varied work inputs subject to payment on a time basis for the Contractor’s employees and Equipment, in addition to payments for associated Materials and Plant.</w:t>
            </w:r>
          </w:p>
          <w:p w14:paraId="03666059" w14:textId="77777777"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r w:rsidRPr="00B014A9">
              <w:t>A Defect is any part of the Works not completed in accordance with the Contract.</w:t>
            </w:r>
          </w:p>
          <w:p w14:paraId="098AE983" w14:textId="77777777"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r w:rsidRPr="00B014A9">
              <w:t>The Defects Liability Certificate is the certificate issued by Project Manager upon correction of defects by the Contractor.</w:t>
            </w:r>
          </w:p>
          <w:p w14:paraId="312CFC64" w14:textId="77777777"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r w:rsidRPr="00B014A9">
              <w:t xml:space="preserve">The Defects Liability Period is the period </w:t>
            </w:r>
            <w:r w:rsidRPr="00B014A9">
              <w:rPr>
                <w:b/>
              </w:rPr>
              <w:t xml:space="preserve">named in the PCC </w:t>
            </w:r>
            <w:r w:rsidRPr="00B014A9">
              <w:t>pursuant to Sub-Clause 33.1 and calculated from the Completion Date.</w:t>
            </w:r>
          </w:p>
          <w:p w14:paraId="68F943D4" w14:textId="79CA57C5"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r w:rsidRPr="00B014A9">
              <w:t xml:space="preserve">Drawings means the drawings of the Works, as included in the Contract, and any additional and modified drawings issued by (or on behalf of) the </w:t>
            </w:r>
            <w:r w:rsidR="00283744" w:rsidRPr="00B014A9">
              <w:rPr>
                <w:iCs/>
              </w:rPr>
              <w:t>Employer</w:t>
            </w:r>
            <w:r w:rsidRPr="00B014A9">
              <w:t xml:space="preserve"> in accordance with the Contract, include calculations and other information provided or approved by the Project Manager for the execution of the Contract.</w:t>
            </w:r>
          </w:p>
          <w:p w14:paraId="3DAC1C38" w14:textId="77777777"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r w:rsidRPr="00B014A9">
              <w:t xml:space="preserve">The </w:t>
            </w:r>
            <w:r w:rsidR="00283744" w:rsidRPr="00B014A9">
              <w:t>Employer</w:t>
            </w:r>
            <w:r w:rsidRPr="00B014A9">
              <w:t xml:space="preserve"> is the party who employs the Contractor to carry out the Works, </w:t>
            </w:r>
            <w:r w:rsidRPr="00B014A9">
              <w:rPr>
                <w:b/>
              </w:rPr>
              <w:t>as specified in the PCC</w:t>
            </w:r>
            <w:r w:rsidRPr="00B014A9">
              <w:t>.</w:t>
            </w:r>
          </w:p>
          <w:p w14:paraId="0EC36205" w14:textId="77777777"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r w:rsidRPr="00B014A9">
              <w:t>Equipment is the Contractor’s machinery and vehicles brought temporarily to the Site to construct the Works.</w:t>
            </w:r>
          </w:p>
          <w:p w14:paraId="78940CD7" w14:textId="77777777"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r w:rsidRPr="00B014A9">
              <w:t>“In writing” or “written” means hand-written, type-written, printed or electronically made, and resulting in a permanent record;</w:t>
            </w:r>
          </w:p>
          <w:p w14:paraId="62BD88B1" w14:textId="77777777"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r w:rsidRPr="00B014A9">
              <w:t xml:space="preserve">The Initial Contract Price is the Contract Price listed in the </w:t>
            </w:r>
            <w:r w:rsidR="00283744" w:rsidRPr="00B014A9">
              <w:t>Employer</w:t>
            </w:r>
            <w:r w:rsidRPr="00B014A9">
              <w:t>’s Letter of Acceptance.</w:t>
            </w:r>
          </w:p>
          <w:p w14:paraId="1C31E06B" w14:textId="77777777"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r w:rsidRPr="00B014A9">
              <w:t xml:space="preserve">The Intended Completion Date is the date on which it is intended that the Contractor shall complete the Works.  The Intended Completion Date is </w:t>
            </w:r>
            <w:r w:rsidRPr="00B014A9">
              <w:rPr>
                <w:b/>
              </w:rPr>
              <w:t>specified in the PCC</w:t>
            </w:r>
            <w:r w:rsidRPr="00B014A9">
              <w:t>.  The Intended Completion Date may be revised only by the Project Manager by issuing an extension of time or an acceleration order.</w:t>
            </w:r>
          </w:p>
          <w:p w14:paraId="407B34D9" w14:textId="77777777"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r w:rsidRPr="00B014A9">
              <w:t>Materials are all supplies, including consumables, used by the Contractor for incorporation in the Works.</w:t>
            </w:r>
          </w:p>
          <w:p w14:paraId="51A749B7" w14:textId="77777777"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r w:rsidRPr="00B014A9">
              <w:t>Plant is any integral part of the Works that shall have a mechanical, electrical, chemical, or biological function.</w:t>
            </w:r>
          </w:p>
          <w:p w14:paraId="19C3C601" w14:textId="77777777" w:rsidR="007B586E" w:rsidRPr="00B014A9" w:rsidRDefault="007B586E" w:rsidP="009E7AD5">
            <w:pPr>
              <w:numPr>
                <w:ilvl w:val="0"/>
                <w:numId w:val="24"/>
              </w:numPr>
              <w:suppressAutoHyphens/>
              <w:overflowPunct w:val="0"/>
              <w:autoSpaceDE w:val="0"/>
              <w:autoSpaceDN w:val="0"/>
              <w:adjustRightInd w:val="0"/>
              <w:spacing w:after="160"/>
              <w:ind w:right="-72"/>
              <w:jc w:val="both"/>
              <w:textAlignment w:val="baseline"/>
            </w:pPr>
            <w:r w:rsidRPr="00B014A9">
              <w:t xml:space="preserve">The Project Manager is the person </w:t>
            </w:r>
            <w:r w:rsidRPr="00B014A9">
              <w:rPr>
                <w:b/>
              </w:rPr>
              <w:t>named in the PCC</w:t>
            </w:r>
            <w:r w:rsidRPr="00B014A9">
              <w:t xml:space="preserve"> (or any other competent person appointed by the </w:t>
            </w:r>
            <w:r w:rsidR="00283744" w:rsidRPr="00B014A9">
              <w:t>Employer</w:t>
            </w:r>
            <w:r w:rsidRPr="00B014A9">
              <w:t xml:space="preserve"> and notified to the Contractor, to act in </w:t>
            </w:r>
            <w:r w:rsidRPr="00B014A9">
              <w:lastRenderedPageBreak/>
              <w:t>replacement of the Project Manager) who is responsible for supervising the execution of the Works and administering the Contract.</w:t>
            </w:r>
          </w:p>
          <w:p w14:paraId="068FC3A6" w14:textId="77777777"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r w:rsidRPr="00B014A9">
              <w:t xml:space="preserve">PCC means Particular Conditions of Contract </w:t>
            </w:r>
          </w:p>
          <w:p w14:paraId="54515C05" w14:textId="77777777"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r w:rsidRPr="00B014A9">
              <w:t xml:space="preserve">The Site is the area </w:t>
            </w:r>
            <w:r w:rsidRPr="00B014A9">
              <w:rPr>
                <w:b/>
              </w:rPr>
              <w:t>defined as such in the PCC</w:t>
            </w:r>
            <w:r w:rsidRPr="00B014A9">
              <w:t>.</w:t>
            </w:r>
          </w:p>
          <w:p w14:paraId="504405CE" w14:textId="77777777"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r w:rsidRPr="00B014A9">
              <w:t>Site Investigation Reports are those that were included in the bidding documents and are factual and interpretative reports about the surface and subsurface conditions at the Site.</w:t>
            </w:r>
          </w:p>
          <w:p w14:paraId="5C9F8F71" w14:textId="77777777"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r w:rsidRPr="00B014A9">
              <w:t>Specification means the Specification of the Works included in the Contract and any modification or addition made or approved by the Project Manager.</w:t>
            </w:r>
          </w:p>
          <w:p w14:paraId="704ED98F" w14:textId="77777777"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r w:rsidRPr="00B014A9">
              <w:t xml:space="preserve">The Start Date is </w:t>
            </w:r>
            <w:r w:rsidRPr="00B014A9">
              <w:rPr>
                <w:b/>
              </w:rPr>
              <w:t>given in the PCC</w:t>
            </w:r>
            <w:r w:rsidRPr="00B014A9">
              <w:t>.  It is the latest date when the Contractor shall commence execution of the Works.  It does not necessarily coincide with any of the Site Possession Dates.</w:t>
            </w:r>
          </w:p>
          <w:p w14:paraId="1BFD384A" w14:textId="62961D52"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r w:rsidRPr="00B014A9">
              <w:t xml:space="preserve">A Subcontractor is a person or corporate body who has a </w:t>
            </w:r>
            <w:r w:rsidR="00DB6952">
              <w:t>c</w:t>
            </w:r>
            <w:r w:rsidR="00DB6952" w:rsidRPr="00B014A9">
              <w:t xml:space="preserve">ontract </w:t>
            </w:r>
            <w:r w:rsidRPr="00B014A9">
              <w:t>with the Contractor to carry out a part of the work in the Contract, which includes work on the Site.</w:t>
            </w:r>
          </w:p>
          <w:p w14:paraId="5C6533BE" w14:textId="77777777"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r w:rsidRPr="00B014A9">
              <w:t>Temporary Works are works designed, constructed, installed, and removed by the Contractor that are needed for construction or installation of the Works.</w:t>
            </w:r>
          </w:p>
          <w:p w14:paraId="317ED717" w14:textId="77777777"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r w:rsidRPr="00B014A9">
              <w:t>A Variation is an instruction given by the Project Manager which varies the Works.</w:t>
            </w:r>
          </w:p>
          <w:p w14:paraId="6A0E69BD" w14:textId="77777777" w:rsidR="007B586E" w:rsidRPr="00B014A9" w:rsidRDefault="007B586E" w:rsidP="009E7AD5">
            <w:pPr>
              <w:numPr>
                <w:ilvl w:val="0"/>
                <w:numId w:val="24"/>
              </w:numPr>
              <w:tabs>
                <w:tab w:val="left" w:pos="1080"/>
              </w:tabs>
              <w:suppressAutoHyphens/>
              <w:overflowPunct w:val="0"/>
              <w:autoSpaceDE w:val="0"/>
              <w:autoSpaceDN w:val="0"/>
              <w:adjustRightInd w:val="0"/>
              <w:spacing w:after="160"/>
              <w:ind w:right="-72"/>
              <w:jc w:val="both"/>
              <w:textAlignment w:val="baseline"/>
            </w:pPr>
            <w:r w:rsidRPr="00B014A9">
              <w:t xml:space="preserve">The Works are what the Contract requires the Contractor to construct, install, and turn over to the </w:t>
            </w:r>
            <w:r w:rsidR="00283744" w:rsidRPr="00B014A9">
              <w:t>Employer</w:t>
            </w:r>
            <w:r w:rsidRPr="00B014A9">
              <w:t xml:space="preserve">, </w:t>
            </w:r>
            <w:r w:rsidRPr="00B014A9">
              <w:rPr>
                <w:b/>
              </w:rPr>
              <w:t>as defined in the PCC</w:t>
            </w:r>
            <w:r w:rsidRPr="00B014A9">
              <w:t>.</w:t>
            </w:r>
          </w:p>
        </w:tc>
      </w:tr>
      <w:tr w:rsidR="007B586E" w:rsidRPr="00B014A9" w14:paraId="7CBA5C3A" w14:textId="77777777">
        <w:tc>
          <w:tcPr>
            <w:tcW w:w="2160" w:type="dxa"/>
            <w:tcBorders>
              <w:top w:val="nil"/>
              <w:left w:val="nil"/>
              <w:bottom w:val="nil"/>
              <w:right w:val="nil"/>
            </w:tcBorders>
          </w:tcPr>
          <w:p w14:paraId="5AFB8D6A" w14:textId="77777777" w:rsidR="007B586E" w:rsidRPr="00B014A9" w:rsidRDefault="007B586E" w:rsidP="009E7AD5">
            <w:pPr>
              <w:pStyle w:val="Head42"/>
              <w:numPr>
                <w:ilvl w:val="0"/>
                <w:numId w:val="22"/>
              </w:numPr>
              <w:tabs>
                <w:tab w:val="clear" w:pos="360"/>
                <w:tab w:val="clear" w:pos="540"/>
              </w:tabs>
              <w:ind w:left="360" w:hanging="360"/>
            </w:pPr>
            <w:bookmarkStart w:id="618" w:name="_Toc168299715"/>
            <w:r w:rsidRPr="00B014A9">
              <w:lastRenderedPageBreak/>
              <w:t>Interpretation</w:t>
            </w:r>
            <w:bookmarkEnd w:id="618"/>
          </w:p>
        </w:tc>
        <w:tc>
          <w:tcPr>
            <w:tcW w:w="6984" w:type="dxa"/>
            <w:tcBorders>
              <w:top w:val="nil"/>
              <w:left w:val="nil"/>
              <w:bottom w:val="nil"/>
              <w:right w:val="nil"/>
            </w:tcBorders>
          </w:tcPr>
          <w:p w14:paraId="7F6CF678" w14:textId="77777777" w:rsidR="007B586E" w:rsidRPr="00B014A9" w:rsidRDefault="007B586E" w:rsidP="009E7AD5">
            <w:pPr>
              <w:numPr>
                <w:ilvl w:val="1"/>
                <w:numId w:val="23"/>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B014A9">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14:paraId="12384711" w14:textId="77777777" w:rsidR="007B586E" w:rsidRPr="00B014A9" w:rsidRDefault="007B586E" w:rsidP="009E7AD5">
            <w:pPr>
              <w:numPr>
                <w:ilvl w:val="1"/>
                <w:numId w:val="23"/>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B014A9">
              <w:t xml:space="preserve">If sectional completion is </w:t>
            </w:r>
            <w:r w:rsidRPr="00B014A9">
              <w:rPr>
                <w:b/>
              </w:rPr>
              <w:t>specified in the PCC</w:t>
            </w:r>
            <w:r w:rsidRPr="00B014A9">
              <w:t>, references in the GCC to the Works, the Completion Date, and the Intended Completion Date apply to any Section of the Works (other than references to the Completion Date and Intended Completion Date for the whole of the Works).</w:t>
            </w:r>
          </w:p>
          <w:p w14:paraId="140B1931" w14:textId="77777777" w:rsidR="007B586E" w:rsidRPr="00B014A9" w:rsidRDefault="007B586E" w:rsidP="009E7AD5">
            <w:pPr>
              <w:numPr>
                <w:ilvl w:val="1"/>
                <w:numId w:val="23"/>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B014A9">
              <w:t xml:space="preserve">The documents forming the Contract shall be interpreted in the </w:t>
            </w:r>
            <w:r w:rsidRPr="00B014A9">
              <w:lastRenderedPageBreak/>
              <w:t>following order of priority:</w:t>
            </w:r>
          </w:p>
          <w:p w14:paraId="08D22141" w14:textId="77777777" w:rsidR="007B586E" w:rsidRPr="00B014A9" w:rsidRDefault="007B586E" w:rsidP="009E7AD5">
            <w:pPr>
              <w:numPr>
                <w:ilvl w:val="0"/>
                <w:numId w:val="33"/>
              </w:numPr>
              <w:tabs>
                <w:tab w:val="left" w:pos="1080"/>
              </w:tabs>
              <w:suppressAutoHyphens/>
              <w:overflowPunct w:val="0"/>
              <w:autoSpaceDE w:val="0"/>
              <w:autoSpaceDN w:val="0"/>
              <w:adjustRightInd w:val="0"/>
              <w:spacing w:after="160"/>
              <w:ind w:right="-72"/>
              <w:jc w:val="both"/>
              <w:textAlignment w:val="baseline"/>
            </w:pPr>
            <w:r w:rsidRPr="00B014A9">
              <w:t>Agreement,</w:t>
            </w:r>
          </w:p>
          <w:p w14:paraId="005273CA" w14:textId="77777777" w:rsidR="007B586E" w:rsidRPr="00B014A9" w:rsidRDefault="007B586E" w:rsidP="009E7AD5">
            <w:pPr>
              <w:numPr>
                <w:ilvl w:val="0"/>
                <w:numId w:val="33"/>
              </w:numPr>
              <w:tabs>
                <w:tab w:val="left" w:pos="1080"/>
              </w:tabs>
              <w:suppressAutoHyphens/>
              <w:overflowPunct w:val="0"/>
              <w:autoSpaceDE w:val="0"/>
              <w:autoSpaceDN w:val="0"/>
              <w:adjustRightInd w:val="0"/>
              <w:spacing w:after="160"/>
              <w:ind w:right="-72"/>
              <w:jc w:val="both"/>
              <w:textAlignment w:val="baseline"/>
            </w:pPr>
            <w:r w:rsidRPr="00B014A9">
              <w:t>Letter of Acceptance,</w:t>
            </w:r>
          </w:p>
          <w:p w14:paraId="7630B032" w14:textId="77777777" w:rsidR="007B586E" w:rsidRPr="00B014A9" w:rsidRDefault="007B586E" w:rsidP="009E7AD5">
            <w:pPr>
              <w:numPr>
                <w:ilvl w:val="0"/>
                <w:numId w:val="33"/>
              </w:numPr>
              <w:tabs>
                <w:tab w:val="left" w:pos="1080"/>
              </w:tabs>
              <w:suppressAutoHyphens/>
              <w:overflowPunct w:val="0"/>
              <w:autoSpaceDE w:val="0"/>
              <w:autoSpaceDN w:val="0"/>
              <w:adjustRightInd w:val="0"/>
              <w:spacing w:after="160"/>
              <w:ind w:right="-72"/>
              <w:jc w:val="both"/>
              <w:textAlignment w:val="baseline"/>
            </w:pPr>
            <w:r w:rsidRPr="00B014A9">
              <w:t>Contractor’s Bid,</w:t>
            </w:r>
          </w:p>
          <w:p w14:paraId="44E467A0" w14:textId="77777777" w:rsidR="007B586E" w:rsidRPr="00B014A9" w:rsidRDefault="007B586E" w:rsidP="009E7AD5">
            <w:pPr>
              <w:numPr>
                <w:ilvl w:val="0"/>
                <w:numId w:val="33"/>
              </w:numPr>
              <w:tabs>
                <w:tab w:val="left" w:pos="1080"/>
              </w:tabs>
              <w:suppressAutoHyphens/>
              <w:overflowPunct w:val="0"/>
              <w:autoSpaceDE w:val="0"/>
              <w:autoSpaceDN w:val="0"/>
              <w:adjustRightInd w:val="0"/>
              <w:spacing w:after="160"/>
              <w:ind w:right="-72"/>
              <w:jc w:val="both"/>
              <w:textAlignment w:val="baseline"/>
            </w:pPr>
            <w:r w:rsidRPr="00B014A9">
              <w:t>Particular Conditions of Contract,</w:t>
            </w:r>
          </w:p>
          <w:p w14:paraId="096837ED" w14:textId="77777777" w:rsidR="007B586E" w:rsidRPr="00B014A9" w:rsidRDefault="007B586E" w:rsidP="009E7AD5">
            <w:pPr>
              <w:numPr>
                <w:ilvl w:val="0"/>
                <w:numId w:val="33"/>
              </w:numPr>
              <w:suppressAutoHyphens/>
              <w:overflowPunct w:val="0"/>
              <w:autoSpaceDE w:val="0"/>
              <w:autoSpaceDN w:val="0"/>
              <w:adjustRightInd w:val="0"/>
              <w:spacing w:after="160"/>
              <w:ind w:right="-72"/>
              <w:jc w:val="both"/>
              <w:textAlignment w:val="baseline"/>
            </w:pPr>
            <w:r w:rsidRPr="00B014A9">
              <w:t>General Conditions of Contract,</w:t>
            </w:r>
          </w:p>
          <w:p w14:paraId="7E36278E" w14:textId="77777777" w:rsidR="007B586E" w:rsidRPr="00B014A9" w:rsidRDefault="007B586E" w:rsidP="009E7AD5">
            <w:pPr>
              <w:numPr>
                <w:ilvl w:val="0"/>
                <w:numId w:val="33"/>
              </w:numPr>
              <w:tabs>
                <w:tab w:val="left" w:pos="1080"/>
              </w:tabs>
              <w:suppressAutoHyphens/>
              <w:overflowPunct w:val="0"/>
              <w:autoSpaceDE w:val="0"/>
              <w:autoSpaceDN w:val="0"/>
              <w:adjustRightInd w:val="0"/>
              <w:spacing w:after="220"/>
              <w:ind w:right="-72"/>
              <w:jc w:val="both"/>
              <w:textAlignment w:val="baseline"/>
            </w:pPr>
            <w:r w:rsidRPr="00B014A9">
              <w:t>Specifications,</w:t>
            </w:r>
          </w:p>
          <w:p w14:paraId="7E987615" w14:textId="77777777" w:rsidR="007B586E" w:rsidRPr="00B014A9" w:rsidRDefault="007B586E" w:rsidP="009E7AD5">
            <w:pPr>
              <w:numPr>
                <w:ilvl w:val="0"/>
                <w:numId w:val="33"/>
              </w:numPr>
              <w:tabs>
                <w:tab w:val="left" w:pos="1080"/>
              </w:tabs>
              <w:suppressAutoHyphens/>
              <w:overflowPunct w:val="0"/>
              <w:autoSpaceDE w:val="0"/>
              <w:autoSpaceDN w:val="0"/>
              <w:adjustRightInd w:val="0"/>
              <w:spacing w:after="220"/>
              <w:ind w:right="-72"/>
              <w:jc w:val="both"/>
              <w:textAlignment w:val="baseline"/>
            </w:pPr>
            <w:r w:rsidRPr="00B014A9">
              <w:t>Drawings,</w:t>
            </w:r>
          </w:p>
          <w:p w14:paraId="39F6FB71" w14:textId="77777777" w:rsidR="007B586E" w:rsidRPr="00B014A9" w:rsidRDefault="007B586E" w:rsidP="009E7AD5">
            <w:pPr>
              <w:numPr>
                <w:ilvl w:val="0"/>
                <w:numId w:val="33"/>
              </w:numPr>
              <w:tabs>
                <w:tab w:val="left" w:pos="1080"/>
              </w:tabs>
              <w:suppressAutoHyphens/>
              <w:overflowPunct w:val="0"/>
              <w:autoSpaceDE w:val="0"/>
              <w:autoSpaceDN w:val="0"/>
              <w:adjustRightInd w:val="0"/>
              <w:spacing w:after="220"/>
              <w:ind w:right="-72"/>
              <w:jc w:val="both"/>
              <w:textAlignment w:val="baseline"/>
            </w:pPr>
            <w:r w:rsidRPr="00B014A9">
              <w:t>Bill of Quantities,</w:t>
            </w:r>
            <w:r w:rsidRPr="00B014A9">
              <w:rPr>
                <w:rStyle w:val="FootnoteReference"/>
              </w:rPr>
              <w:footnoteReference w:id="12"/>
            </w:r>
            <w:r w:rsidRPr="00B014A9">
              <w:t xml:space="preserve"> and</w:t>
            </w:r>
          </w:p>
          <w:p w14:paraId="5318E29C" w14:textId="77777777" w:rsidR="007B586E" w:rsidRPr="00B014A9" w:rsidRDefault="007B586E" w:rsidP="009E7AD5">
            <w:pPr>
              <w:numPr>
                <w:ilvl w:val="0"/>
                <w:numId w:val="33"/>
              </w:numPr>
              <w:suppressAutoHyphens/>
              <w:overflowPunct w:val="0"/>
              <w:autoSpaceDE w:val="0"/>
              <w:autoSpaceDN w:val="0"/>
              <w:adjustRightInd w:val="0"/>
              <w:spacing w:after="220"/>
              <w:ind w:right="-72"/>
              <w:jc w:val="both"/>
              <w:textAlignment w:val="baseline"/>
            </w:pPr>
            <w:proofErr w:type="gramStart"/>
            <w:r w:rsidRPr="00B014A9">
              <w:t>any</w:t>
            </w:r>
            <w:proofErr w:type="gramEnd"/>
            <w:r w:rsidRPr="00B014A9">
              <w:t xml:space="preserve"> other document </w:t>
            </w:r>
            <w:r w:rsidRPr="00B014A9">
              <w:rPr>
                <w:b/>
              </w:rPr>
              <w:t>listed in the PCC</w:t>
            </w:r>
            <w:r w:rsidRPr="00B014A9">
              <w:t xml:space="preserve"> as forming part of the Contract.</w:t>
            </w:r>
          </w:p>
        </w:tc>
      </w:tr>
      <w:tr w:rsidR="007B586E" w:rsidRPr="00B014A9" w14:paraId="77875EE9" w14:textId="77777777">
        <w:tc>
          <w:tcPr>
            <w:tcW w:w="2160" w:type="dxa"/>
            <w:tcBorders>
              <w:top w:val="nil"/>
              <w:left w:val="nil"/>
              <w:bottom w:val="nil"/>
              <w:right w:val="nil"/>
            </w:tcBorders>
          </w:tcPr>
          <w:p w14:paraId="147109F2" w14:textId="77777777" w:rsidR="007B586E" w:rsidRPr="00B014A9" w:rsidRDefault="007B586E" w:rsidP="009E7AD5">
            <w:pPr>
              <w:pStyle w:val="Head42"/>
              <w:numPr>
                <w:ilvl w:val="0"/>
                <w:numId w:val="22"/>
              </w:numPr>
              <w:tabs>
                <w:tab w:val="clear" w:pos="360"/>
                <w:tab w:val="clear" w:pos="540"/>
              </w:tabs>
              <w:ind w:left="360" w:hanging="360"/>
            </w:pPr>
            <w:bookmarkStart w:id="619" w:name="_Toc168299716"/>
            <w:r w:rsidRPr="00B014A9">
              <w:lastRenderedPageBreak/>
              <w:t>Language and Law</w:t>
            </w:r>
            <w:bookmarkEnd w:id="619"/>
          </w:p>
        </w:tc>
        <w:tc>
          <w:tcPr>
            <w:tcW w:w="6984" w:type="dxa"/>
            <w:tcBorders>
              <w:top w:val="nil"/>
              <w:left w:val="nil"/>
              <w:bottom w:val="nil"/>
              <w:right w:val="nil"/>
            </w:tcBorders>
          </w:tcPr>
          <w:p w14:paraId="4F97398B" w14:textId="77777777" w:rsidR="007B586E" w:rsidRPr="00B014A9" w:rsidRDefault="007B586E" w:rsidP="009E7AD5">
            <w:pPr>
              <w:numPr>
                <w:ilvl w:val="1"/>
                <w:numId w:val="22"/>
              </w:numPr>
              <w:suppressAutoHyphens/>
              <w:overflowPunct w:val="0"/>
              <w:autoSpaceDE w:val="0"/>
              <w:autoSpaceDN w:val="0"/>
              <w:adjustRightInd w:val="0"/>
              <w:spacing w:after="220"/>
              <w:ind w:right="-72"/>
              <w:jc w:val="both"/>
              <w:textAlignment w:val="baseline"/>
            </w:pPr>
            <w:r w:rsidRPr="00B014A9">
              <w:t xml:space="preserve">The language of the Contract and the law governing the Contract are </w:t>
            </w:r>
            <w:r w:rsidRPr="00B014A9">
              <w:rPr>
                <w:b/>
              </w:rPr>
              <w:t>stated in the PCC</w:t>
            </w:r>
            <w:r w:rsidRPr="00B014A9">
              <w:t>.</w:t>
            </w:r>
          </w:p>
        </w:tc>
      </w:tr>
      <w:tr w:rsidR="007B586E" w:rsidRPr="00B014A9" w14:paraId="16BBC031" w14:textId="77777777">
        <w:tc>
          <w:tcPr>
            <w:tcW w:w="2160" w:type="dxa"/>
            <w:tcBorders>
              <w:top w:val="nil"/>
              <w:left w:val="nil"/>
              <w:bottom w:val="nil"/>
              <w:right w:val="nil"/>
            </w:tcBorders>
          </w:tcPr>
          <w:p w14:paraId="1F51138C" w14:textId="77777777" w:rsidR="007B586E" w:rsidRPr="00B014A9" w:rsidRDefault="007B586E" w:rsidP="009E7AD5">
            <w:pPr>
              <w:pStyle w:val="Head42"/>
              <w:numPr>
                <w:ilvl w:val="0"/>
                <w:numId w:val="22"/>
              </w:numPr>
              <w:tabs>
                <w:tab w:val="clear" w:pos="540"/>
              </w:tabs>
              <w:ind w:left="360" w:hanging="360"/>
            </w:pPr>
            <w:bookmarkStart w:id="620" w:name="_Toc168299717"/>
            <w:r w:rsidRPr="00B014A9">
              <w:t>Project Manager’s Decisions</w:t>
            </w:r>
            <w:bookmarkEnd w:id="620"/>
          </w:p>
        </w:tc>
        <w:tc>
          <w:tcPr>
            <w:tcW w:w="6984" w:type="dxa"/>
            <w:tcBorders>
              <w:top w:val="nil"/>
              <w:left w:val="nil"/>
              <w:bottom w:val="nil"/>
              <w:right w:val="nil"/>
            </w:tcBorders>
          </w:tcPr>
          <w:p w14:paraId="0467A1ED" w14:textId="77777777" w:rsidR="007B586E" w:rsidRPr="00B014A9" w:rsidRDefault="007B586E" w:rsidP="009E7AD5">
            <w:pPr>
              <w:numPr>
                <w:ilvl w:val="1"/>
                <w:numId w:val="22"/>
              </w:numPr>
              <w:suppressAutoHyphens/>
              <w:overflowPunct w:val="0"/>
              <w:autoSpaceDE w:val="0"/>
              <w:autoSpaceDN w:val="0"/>
              <w:adjustRightInd w:val="0"/>
              <w:spacing w:after="220"/>
              <w:ind w:right="-72"/>
              <w:jc w:val="both"/>
              <w:textAlignment w:val="baseline"/>
            </w:pPr>
            <w:r w:rsidRPr="00B014A9">
              <w:t xml:space="preserve">Except where otherwise specifically stated, the Project Manager shall decide contractual matters between the </w:t>
            </w:r>
            <w:r w:rsidR="00283744" w:rsidRPr="00B014A9">
              <w:t>Employer</w:t>
            </w:r>
            <w:r w:rsidRPr="00B014A9">
              <w:t xml:space="preserve"> and the Contractor in the role representing the </w:t>
            </w:r>
            <w:r w:rsidR="00283744" w:rsidRPr="00B014A9">
              <w:t>Employer</w:t>
            </w:r>
            <w:r w:rsidRPr="00B014A9">
              <w:t>.</w:t>
            </w:r>
          </w:p>
        </w:tc>
      </w:tr>
      <w:tr w:rsidR="007B586E" w:rsidRPr="00B014A9" w14:paraId="254829E7" w14:textId="77777777">
        <w:tc>
          <w:tcPr>
            <w:tcW w:w="2160" w:type="dxa"/>
            <w:tcBorders>
              <w:top w:val="nil"/>
              <w:left w:val="nil"/>
              <w:bottom w:val="nil"/>
              <w:right w:val="nil"/>
            </w:tcBorders>
          </w:tcPr>
          <w:p w14:paraId="3BC8C907" w14:textId="77777777" w:rsidR="007B586E" w:rsidRPr="00B014A9" w:rsidRDefault="007B586E" w:rsidP="009E7AD5">
            <w:pPr>
              <w:pStyle w:val="Head42"/>
              <w:numPr>
                <w:ilvl w:val="0"/>
                <w:numId w:val="22"/>
              </w:numPr>
            </w:pPr>
            <w:bookmarkStart w:id="621" w:name="_Toc168299718"/>
            <w:r w:rsidRPr="00B014A9">
              <w:t>Delegation</w:t>
            </w:r>
            <w:bookmarkEnd w:id="621"/>
          </w:p>
        </w:tc>
        <w:tc>
          <w:tcPr>
            <w:tcW w:w="6984" w:type="dxa"/>
            <w:tcBorders>
              <w:top w:val="nil"/>
              <w:left w:val="nil"/>
              <w:bottom w:val="nil"/>
              <w:right w:val="nil"/>
            </w:tcBorders>
          </w:tcPr>
          <w:p w14:paraId="20D4F859" w14:textId="77777777" w:rsidR="007B586E" w:rsidRPr="00B014A9" w:rsidRDefault="007B586E" w:rsidP="009E7AD5">
            <w:pPr>
              <w:numPr>
                <w:ilvl w:val="1"/>
                <w:numId w:val="22"/>
              </w:numPr>
              <w:suppressAutoHyphens/>
              <w:overflowPunct w:val="0"/>
              <w:autoSpaceDE w:val="0"/>
              <w:autoSpaceDN w:val="0"/>
              <w:adjustRightInd w:val="0"/>
              <w:spacing w:after="220"/>
              <w:ind w:right="-72"/>
              <w:jc w:val="both"/>
              <w:textAlignment w:val="baseline"/>
            </w:pPr>
            <w:r w:rsidRPr="00B014A9">
              <w:t xml:space="preserve">Otherwise specified in the </w:t>
            </w:r>
            <w:r w:rsidRPr="006E7F25">
              <w:rPr>
                <w:b/>
              </w:rPr>
              <w:t>PCC</w:t>
            </w:r>
            <w:r w:rsidRPr="00B014A9">
              <w:t>, the Project Manager may delegate any of his duties and responsibilities to other people, except to the Adjudicator, after notifying the Contractor, and may revoke any delegation after notifying the Contractor.</w:t>
            </w:r>
          </w:p>
        </w:tc>
      </w:tr>
      <w:tr w:rsidR="007B586E" w:rsidRPr="00B014A9" w14:paraId="60CE728A" w14:textId="77777777">
        <w:tc>
          <w:tcPr>
            <w:tcW w:w="2160" w:type="dxa"/>
            <w:tcBorders>
              <w:top w:val="nil"/>
              <w:left w:val="nil"/>
              <w:bottom w:val="nil"/>
              <w:right w:val="nil"/>
            </w:tcBorders>
          </w:tcPr>
          <w:p w14:paraId="5C7C45E7" w14:textId="77777777" w:rsidR="007B586E" w:rsidRPr="00B014A9" w:rsidRDefault="007B586E" w:rsidP="009E7AD5">
            <w:pPr>
              <w:pStyle w:val="Head42"/>
              <w:numPr>
                <w:ilvl w:val="0"/>
                <w:numId w:val="22"/>
              </w:numPr>
              <w:tabs>
                <w:tab w:val="clear" w:pos="360"/>
                <w:tab w:val="clear" w:pos="540"/>
              </w:tabs>
              <w:ind w:left="360" w:hanging="360"/>
            </w:pPr>
            <w:bookmarkStart w:id="622" w:name="_Toc168299719"/>
            <w:r w:rsidRPr="00B014A9">
              <w:t>Communica</w:t>
            </w:r>
            <w:r w:rsidRPr="00B014A9">
              <w:softHyphen/>
              <w:t>tions</w:t>
            </w:r>
            <w:bookmarkEnd w:id="622"/>
          </w:p>
        </w:tc>
        <w:tc>
          <w:tcPr>
            <w:tcW w:w="6984" w:type="dxa"/>
            <w:tcBorders>
              <w:top w:val="nil"/>
              <w:left w:val="nil"/>
              <w:bottom w:val="nil"/>
              <w:right w:val="nil"/>
            </w:tcBorders>
          </w:tcPr>
          <w:p w14:paraId="26929798" w14:textId="33EFBD43" w:rsidR="007B586E" w:rsidRPr="00B014A9" w:rsidRDefault="007B586E" w:rsidP="009E7AD5">
            <w:pPr>
              <w:numPr>
                <w:ilvl w:val="1"/>
                <w:numId w:val="22"/>
              </w:numPr>
              <w:suppressAutoHyphens/>
              <w:overflowPunct w:val="0"/>
              <w:autoSpaceDE w:val="0"/>
              <w:autoSpaceDN w:val="0"/>
              <w:adjustRightInd w:val="0"/>
              <w:spacing w:after="220"/>
              <w:ind w:right="-72"/>
              <w:jc w:val="both"/>
              <w:textAlignment w:val="baseline"/>
            </w:pPr>
            <w:r w:rsidRPr="00B014A9">
              <w:t xml:space="preserve">Communications between parties that are referred to in the </w:t>
            </w:r>
            <w:r w:rsidR="00011184">
              <w:t>PCC</w:t>
            </w:r>
            <w:r w:rsidR="00011184" w:rsidRPr="00B014A9">
              <w:t xml:space="preserve"> </w:t>
            </w:r>
            <w:r w:rsidRPr="00B014A9">
              <w:t>shall be effective only when in writing.  A notice shall be effective only when it is delivered.</w:t>
            </w:r>
          </w:p>
        </w:tc>
      </w:tr>
      <w:tr w:rsidR="007B586E" w:rsidRPr="00B014A9" w14:paraId="5CA2964A" w14:textId="77777777">
        <w:tc>
          <w:tcPr>
            <w:tcW w:w="2160" w:type="dxa"/>
            <w:tcBorders>
              <w:top w:val="nil"/>
              <w:left w:val="nil"/>
              <w:bottom w:val="nil"/>
              <w:right w:val="nil"/>
            </w:tcBorders>
          </w:tcPr>
          <w:p w14:paraId="6B0D0D8B" w14:textId="77777777" w:rsidR="007B586E" w:rsidRPr="00B014A9" w:rsidRDefault="007B586E" w:rsidP="009E7AD5">
            <w:pPr>
              <w:pStyle w:val="Head42"/>
              <w:numPr>
                <w:ilvl w:val="0"/>
                <w:numId w:val="22"/>
              </w:numPr>
            </w:pPr>
            <w:bookmarkStart w:id="623" w:name="_Toc168299720"/>
            <w:r w:rsidRPr="00B014A9">
              <w:t>Subcontracting</w:t>
            </w:r>
            <w:bookmarkEnd w:id="623"/>
          </w:p>
        </w:tc>
        <w:tc>
          <w:tcPr>
            <w:tcW w:w="6984" w:type="dxa"/>
            <w:tcBorders>
              <w:top w:val="nil"/>
              <w:left w:val="nil"/>
              <w:bottom w:val="nil"/>
              <w:right w:val="nil"/>
            </w:tcBorders>
          </w:tcPr>
          <w:p w14:paraId="6ECD7F89" w14:textId="77777777" w:rsidR="007B586E" w:rsidRPr="00B014A9" w:rsidRDefault="007B586E" w:rsidP="009E7AD5">
            <w:pPr>
              <w:numPr>
                <w:ilvl w:val="1"/>
                <w:numId w:val="22"/>
              </w:numPr>
              <w:suppressAutoHyphens/>
              <w:overflowPunct w:val="0"/>
              <w:autoSpaceDE w:val="0"/>
              <w:autoSpaceDN w:val="0"/>
              <w:adjustRightInd w:val="0"/>
              <w:spacing w:after="220"/>
              <w:ind w:right="-72"/>
              <w:jc w:val="both"/>
              <w:textAlignment w:val="baseline"/>
            </w:pPr>
            <w:r w:rsidRPr="00B014A9">
              <w:t xml:space="preserve">The Contractor may subcontract with the approval of the Project Manager, but may not assign the Contract without the approval of the </w:t>
            </w:r>
            <w:r w:rsidR="00283744" w:rsidRPr="00B014A9">
              <w:t>Employer</w:t>
            </w:r>
            <w:r w:rsidRPr="00B014A9">
              <w:t xml:space="preserve"> in writing.  Subcontracting shall not alter the Contractor’s obligations.</w:t>
            </w:r>
          </w:p>
        </w:tc>
      </w:tr>
      <w:tr w:rsidR="007B586E" w:rsidRPr="00B014A9" w14:paraId="32280C64" w14:textId="77777777">
        <w:tc>
          <w:tcPr>
            <w:tcW w:w="2160" w:type="dxa"/>
            <w:tcBorders>
              <w:top w:val="nil"/>
              <w:left w:val="nil"/>
              <w:bottom w:val="nil"/>
              <w:right w:val="nil"/>
            </w:tcBorders>
          </w:tcPr>
          <w:p w14:paraId="646C87E5" w14:textId="77777777" w:rsidR="007B586E" w:rsidRPr="00B014A9" w:rsidRDefault="007B586E" w:rsidP="009E7AD5">
            <w:pPr>
              <w:pStyle w:val="Head42"/>
              <w:numPr>
                <w:ilvl w:val="0"/>
                <w:numId w:val="22"/>
              </w:numPr>
              <w:tabs>
                <w:tab w:val="clear" w:pos="360"/>
                <w:tab w:val="clear" w:pos="540"/>
              </w:tabs>
              <w:ind w:left="360" w:hanging="360"/>
            </w:pPr>
            <w:bookmarkStart w:id="624" w:name="_Toc168299721"/>
            <w:r w:rsidRPr="00B014A9">
              <w:t>Other Contractors</w:t>
            </w:r>
            <w:bookmarkEnd w:id="624"/>
          </w:p>
        </w:tc>
        <w:tc>
          <w:tcPr>
            <w:tcW w:w="6984" w:type="dxa"/>
            <w:tcBorders>
              <w:top w:val="nil"/>
              <w:left w:val="nil"/>
              <w:bottom w:val="nil"/>
              <w:right w:val="nil"/>
            </w:tcBorders>
          </w:tcPr>
          <w:p w14:paraId="32A6556D" w14:textId="77777777" w:rsidR="007B586E" w:rsidRPr="00B014A9" w:rsidRDefault="007B586E" w:rsidP="009E7AD5">
            <w:pPr>
              <w:numPr>
                <w:ilvl w:val="1"/>
                <w:numId w:val="22"/>
              </w:numPr>
              <w:suppressAutoHyphens/>
              <w:overflowPunct w:val="0"/>
              <w:autoSpaceDE w:val="0"/>
              <w:autoSpaceDN w:val="0"/>
              <w:adjustRightInd w:val="0"/>
              <w:spacing w:after="220"/>
              <w:ind w:right="-72"/>
              <w:jc w:val="both"/>
              <w:textAlignment w:val="baseline"/>
            </w:pPr>
            <w:r w:rsidRPr="00B014A9">
              <w:t xml:space="preserve">The Contractor shall cooperate and share the Site with other contractors, public authorities, utilities, and the </w:t>
            </w:r>
            <w:r w:rsidR="00283744" w:rsidRPr="00B014A9">
              <w:t>Employer</w:t>
            </w:r>
            <w:r w:rsidRPr="00B014A9">
              <w:t xml:space="preserve"> between the dates given in the Schedule of Other Contractors, as </w:t>
            </w:r>
            <w:r w:rsidRPr="00B014A9">
              <w:rPr>
                <w:b/>
              </w:rPr>
              <w:t>referred to in the PCC.</w:t>
            </w:r>
            <w:r w:rsidRPr="00B014A9">
              <w:t xml:space="preserve">  The Contractor shall also provide facilities and services for them as described in the Schedule.  The </w:t>
            </w:r>
            <w:r w:rsidR="00283744" w:rsidRPr="00B014A9">
              <w:t>Employer</w:t>
            </w:r>
            <w:r w:rsidRPr="00B014A9">
              <w:t xml:space="preserve"> may modify the Schedule of Other Contractors, and </w:t>
            </w:r>
            <w:r w:rsidRPr="00B014A9">
              <w:lastRenderedPageBreak/>
              <w:t>shall notify the Contractor of any such modification.</w:t>
            </w:r>
          </w:p>
        </w:tc>
      </w:tr>
      <w:tr w:rsidR="007B586E" w:rsidRPr="00B014A9" w14:paraId="11B95C5D" w14:textId="77777777">
        <w:trPr>
          <w:cantSplit/>
        </w:trPr>
        <w:tc>
          <w:tcPr>
            <w:tcW w:w="2160" w:type="dxa"/>
            <w:tcBorders>
              <w:top w:val="nil"/>
              <w:left w:val="nil"/>
              <w:bottom w:val="nil"/>
              <w:right w:val="nil"/>
            </w:tcBorders>
          </w:tcPr>
          <w:p w14:paraId="45703158" w14:textId="77777777" w:rsidR="007B586E" w:rsidRPr="00B014A9" w:rsidRDefault="007B586E" w:rsidP="009E7AD5">
            <w:pPr>
              <w:pStyle w:val="Head42"/>
              <w:numPr>
                <w:ilvl w:val="0"/>
                <w:numId w:val="22"/>
              </w:numPr>
              <w:tabs>
                <w:tab w:val="clear" w:pos="540"/>
              </w:tabs>
              <w:ind w:left="360" w:hanging="360"/>
            </w:pPr>
            <w:bookmarkStart w:id="625" w:name="_Toc168299722"/>
            <w:r w:rsidRPr="00B014A9">
              <w:lastRenderedPageBreak/>
              <w:t>Personnel and Equipment</w:t>
            </w:r>
            <w:bookmarkEnd w:id="625"/>
          </w:p>
        </w:tc>
        <w:tc>
          <w:tcPr>
            <w:tcW w:w="6984" w:type="dxa"/>
            <w:tcBorders>
              <w:top w:val="nil"/>
              <w:left w:val="nil"/>
              <w:bottom w:val="nil"/>
              <w:right w:val="nil"/>
            </w:tcBorders>
          </w:tcPr>
          <w:p w14:paraId="7C21CEB6"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The Contractor shall employ the key personnel and use the equipment identified in its Bid,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Bid.</w:t>
            </w:r>
          </w:p>
          <w:p w14:paraId="380422D7"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tc>
      </w:tr>
      <w:tr w:rsidR="007B586E" w:rsidRPr="00B014A9" w14:paraId="2D963D27" w14:textId="77777777">
        <w:tc>
          <w:tcPr>
            <w:tcW w:w="2160" w:type="dxa"/>
            <w:tcBorders>
              <w:top w:val="nil"/>
              <w:left w:val="nil"/>
              <w:bottom w:val="nil"/>
              <w:right w:val="nil"/>
            </w:tcBorders>
          </w:tcPr>
          <w:p w14:paraId="0F190F7D" w14:textId="77777777" w:rsidR="007B586E" w:rsidRPr="00B014A9" w:rsidRDefault="00283744" w:rsidP="009E7AD5">
            <w:pPr>
              <w:pStyle w:val="Head42"/>
              <w:numPr>
                <w:ilvl w:val="0"/>
                <w:numId w:val="22"/>
              </w:numPr>
              <w:tabs>
                <w:tab w:val="clear" w:pos="540"/>
              </w:tabs>
              <w:spacing w:after="200"/>
              <w:ind w:left="360" w:hanging="360"/>
            </w:pPr>
            <w:bookmarkStart w:id="626" w:name="_Toc168299723"/>
            <w:r w:rsidRPr="00B014A9">
              <w:t>Employer</w:t>
            </w:r>
            <w:r w:rsidR="007B586E" w:rsidRPr="00B014A9">
              <w:t>’s and Contractor’s Risks</w:t>
            </w:r>
            <w:bookmarkEnd w:id="626"/>
          </w:p>
        </w:tc>
        <w:tc>
          <w:tcPr>
            <w:tcW w:w="6984" w:type="dxa"/>
            <w:tcBorders>
              <w:top w:val="nil"/>
              <w:left w:val="nil"/>
              <w:bottom w:val="nil"/>
              <w:right w:val="nil"/>
            </w:tcBorders>
          </w:tcPr>
          <w:p w14:paraId="4F73EEA0"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The </w:t>
            </w:r>
            <w:r w:rsidR="00283744" w:rsidRPr="00B014A9">
              <w:t>Employer</w:t>
            </w:r>
            <w:r w:rsidRPr="00B014A9">
              <w:t xml:space="preserve"> carries the risks which this Contract states are </w:t>
            </w:r>
            <w:r w:rsidR="00283744" w:rsidRPr="00B014A9">
              <w:t>Employer</w:t>
            </w:r>
            <w:r w:rsidRPr="00B014A9">
              <w:t>’s risks, and the Contractor carries the risks which this Contract states are Contractor’s risks.</w:t>
            </w:r>
          </w:p>
        </w:tc>
      </w:tr>
      <w:tr w:rsidR="007B586E" w:rsidRPr="00B014A9" w14:paraId="2CEF3F36" w14:textId="77777777">
        <w:tc>
          <w:tcPr>
            <w:tcW w:w="2160" w:type="dxa"/>
            <w:tcBorders>
              <w:top w:val="nil"/>
              <w:left w:val="nil"/>
              <w:bottom w:val="nil"/>
              <w:right w:val="nil"/>
            </w:tcBorders>
          </w:tcPr>
          <w:p w14:paraId="77B4D084" w14:textId="77777777" w:rsidR="007B586E" w:rsidRPr="00B014A9" w:rsidRDefault="00283744" w:rsidP="009E7AD5">
            <w:pPr>
              <w:pStyle w:val="Head42"/>
              <w:numPr>
                <w:ilvl w:val="0"/>
                <w:numId w:val="22"/>
              </w:numPr>
              <w:tabs>
                <w:tab w:val="clear" w:pos="540"/>
              </w:tabs>
              <w:ind w:left="360" w:hanging="360"/>
            </w:pPr>
            <w:bookmarkStart w:id="627" w:name="_Toc168299724"/>
            <w:r w:rsidRPr="00B014A9">
              <w:t>Employer</w:t>
            </w:r>
            <w:r w:rsidR="007B586E" w:rsidRPr="00B014A9">
              <w:t>’s Risks</w:t>
            </w:r>
            <w:bookmarkEnd w:id="627"/>
          </w:p>
        </w:tc>
        <w:tc>
          <w:tcPr>
            <w:tcW w:w="6984" w:type="dxa"/>
            <w:tcBorders>
              <w:top w:val="nil"/>
              <w:left w:val="nil"/>
              <w:bottom w:val="nil"/>
              <w:right w:val="nil"/>
            </w:tcBorders>
          </w:tcPr>
          <w:p w14:paraId="6EB03F80"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From the Start Date until the Defects Liability Certificate has been issued, the following are </w:t>
            </w:r>
            <w:r w:rsidR="00283744" w:rsidRPr="00B014A9">
              <w:t>Employer</w:t>
            </w:r>
            <w:r w:rsidRPr="00B014A9">
              <w:t>’s risks:</w:t>
            </w:r>
          </w:p>
          <w:p w14:paraId="7A8112E6" w14:textId="77777777" w:rsidR="007B586E" w:rsidRPr="00B014A9" w:rsidRDefault="007B586E" w:rsidP="009E7AD5">
            <w:pPr>
              <w:numPr>
                <w:ilvl w:val="0"/>
                <w:numId w:val="27"/>
              </w:numPr>
              <w:suppressAutoHyphens/>
              <w:overflowPunct w:val="0"/>
              <w:autoSpaceDE w:val="0"/>
              <w:autoSpaceDN w:val="0"/>
              <w:adjustRightInd w:val="0"/>
              <w:spacing w:after="200"/>
              <w:ind w:right="-72"/>
              <w:jc w:val="both"/>
              <w:textAlignment w:val="baseline"/>
            </w:pPr>
            <w:r w:rsidRPr="00B014A9">
              <w:t>The risk of personal injury, death, or loss of or damage to property (excluding the Works, Plant, Materials, and Equipment), which are due to</w:t>
            </w:r>
          </w:p>
          <w:p w14:paraId="44BEF611" w14:textId="77777777" w:rsidR="007B586E" w:rsidRPr="00B014A9" w:rsidRDefault="007B586E" w:rsidP="009E7AD5">
            <w:pPr>
              <w:numPr>
                <w:ilvl w:val="1"/>
                <w:numId w:val="25"/>
              </w:numPr>
              <w:tabs>
                <w:tab w:val="clear" w:pos="1980"/>
                <w:tab w:val="left" w:pos="1620"/>
              </w:tabs>
              <w:suppressAutoHyphens/>
              <w:overflowPunct w:val="0"/>
              <w:autoSpaceDE w:val="0"/>
              <w:autoSpaceDN w:val="0"/>
              <w:adjustRightInd w:val="0"/>
              <w:spacing w:after="200"/>
              <w:ind w:left="1620" w:right="-72" w:hanging="540"/>
              <w:jc w:val="both"/>
              <w:textAlignment w:val="baseline"/>
            </w:pPr>
            <w:r w:rsidRPr="00B014A9">
              <w:t>use or occupation of the Site by the Works or for the purpose of the Works, which is the unavoidable result of the Works or</w:t>
            </w:r>
          </w:p>
          <w:p w14:paraId="6CF2D565" w14:textId="77777777" w:rsidR="007B586E" w:rsidRPr="00B014A9" w:rsidRDefault="007B586E" w:rsidP="009E7AD5">
            <w:pPr>
              <w:numPr>
                <w:ilvl w:val="1"/>
                <w:numId w:val="25"/>
              </w:numPr>
              <w:tabs>
                <w:tab w:val="clear" w:pos="1980"/>
                <w:tab w:val="left" w:pos="1620"/>
              </w:tabs>
              <w:suppressAutoHyphens/>
              <w:overflowPunct w:val="0"/>
              <w:autoSpaceDE w:val="0"/>
              <w:autoSpaceDN w:val="0"/>
              <w:adjustRightInd w:val="0"/>
              <w:spacing w:after="200"/>
              <w:ind w:left="1620" w:right="-72" w:hanging="540"/>
              <w:jc w:val="both"/>
              <w:textAlignment w:val="baseline"/>
            </w:pPr>
            <w:proofErr w:type="gramStart"/>
            <w:r w:rsidRPr="00B014A9">
              <w:t>negligence</w:t>
            </w:r>
            <w:proofErr w:type="gramEnd"/>
            <w:r w:rsidRPr="00B014A9">
              <w:t xml:space="preserve">, breach of statutory duty, or interference with any legal right by the </w:t>
            </w:r>
            <w:r w:rsidR="00283744" w:rsidRPr="00B014A9">
              <w:t>Employer</w:t>
            </w:r>
            <w:r w:rsidRPr="00B014A9">
              <w:t xml:space="preserve"> or by any person employed by or contracted to him except the Contractor.</w:t>
            </w:r>
          </w:p>
          <w:p w14:paraId="3AF1811F" w14:textId="77777777" w:rsidR="007B586E" w:rsidRPr="00B014A9" w:rsidRDefault="007B586E" w:rsidP="009E7AD5">
            <w:pPr>
              <w:numPr>
                <w:ilvl w:val="0"/>
                <w:numId w:val="27"/>
              </w:numPr>
              <w:suppressAutoHyphens/>
              <w:overflowPunct w:val="0"/>
              <w:autoSpaceDE w:val="0"/>
              <w:autoSpaceDN w:val="0"/>
              <w:adjustRightInd w:val="0"/>
              <w:spacing w:after="200"/>
              <w:ind w:right="-72"/>
              <w:jc w:val="both"/>
              <w:textAlignment w:val="baseline"/>
            </w:pPr>
            <w:r w:rsidRPr="00B014A9">
              <w:t xml:space="preserve">The risk of damage to the Works, Plant, Materials, and Equipment to the extent that it is due to a fault of the </w:t>
            </w:r>
            <w:r w:rsidR="00283744" w:rsidRPr="00B014A9">
              <w:t>Employer</w:t>
            </w:r>
            <w:r w:rsidRPr="00B014A9">
              <w:t xml:space="preserve"> or in the </w:t>
            </w:r>
            <w:r w:rsidR="00283744" w:rsidRPr="00B014A9">
              <w:t>Employer</w:t>
            </w:r>
            <w:r w:rsidRPr="00B014A9">
              <w:t>’s design, or due to war or radioactive contamination directly affecting the country where the Works are to be executed.</w:t>
            </w:r>
          </w:p>
          <w:p w14:paraId="5DF35ECC"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From the Completion Date until the Defects Liability Certificate has been issued, the risk of loss of or damage to the Works, Plant, and Materials is an </w:t>
            </w:r>
            <w:r w:rsidR="00283744" w:rsidRPr="00B014A9">
              <w:t>Employer</w:t>
            </w:r>
            <w:r w:rsidRPr="00B014A9">
              <w:t>’s risk except loss or damage due to</w:t>
            </w:r>
          </w:p>
          <w:p w14:paraId="5C889E76" w14:textId="77777777" w:rsidR="007B586E" w:rsidRPr="00B014A9" w:rsidRDefault="007B586E" w:rsidP="009E7AD5">
            <w:pPr>
              <w:numPr>
                <w:ilvl w:val="0"/>
                <w:numId w:val="26"/>
              </w:numPr>
              <w:suppressAutoHyphens/>
              <w:overflowPunct w:val="0"/>
              <w:autoSpaceDE w:val="0"/>
              <w:autoSpaceDN w:val="0"/>
              <w:adjustRightInd w:val="0"/>
              <w:spacing w:after="200"/>
              <w:ind w:right="-72"/>
              <w:jc w:val="both"/>
              <w:textAlignment w:val="baseline"/>
            </w:pPr>
            <w:r w:rsidRPr="00B014A9">
              <w:lastRenderedPageBreak/>
              <w:t>a Defect which existed on the Completion Date,</w:t>
            </w:r>
          </w:p>
          <w:p w14:paraId="0033F35B" w14:textId="77777777" w:rsidR="007B586E" w:rsidRPr="00B014A9" w:rsidRDefault="007B586E" w:rsidP="009E7AD5">
            <w:pPr>
              <w:numPr>
                <w:ilvl w:val="0"/>
                <w:numId w:val="26"/>
              </w:numPr>
              <w:suppressAutoHyphens/>
              <w:overflowPunct w:val="0"/>
              <w:autoSpaceDE w:val="0"/>
              <w:autoSpaceDN w:val="0"/>
              <w:adjustRightInd w:val="0"/>
              <w:spacing w:after="200"/>
              <w:ind w:right="-72"/>
              <w:jc w:val="both"/>
              <w:textAlignment w:val="baseline"/>
            </w:pPr>
            <w:r w:rsidRPr="00B014A9">
              <w:t xml:space="preserve">an event occurring before the Completion Date, which was not itself an </w:t>
            </w:r>
            <w:r w:rsidR="00283744" w:rsidRPr="00B014A9">
              <w:t>Employer</w:t>
            </w:r>
            <w:r w:rsidRPr="00B014A9">
              <w:t>’s risk, or</w:t>
            </w:r>
          </w:p>
          <w:p w14:paraId="640B9F68" w14:textId="77777777" w:rsidR="007B586E" w:rsidRPr="00B014A9" w:rsidRDefault="007B586E" w:rsidP="009E7AD5">
            <w:pPr>
              <w:numPr>
                <w:ilvl w:val="0"/>
                <w:numId w:val="26"/>
              </w:numPr>
              <w:suppressAutoHyphens/>
              <w:overflowPunct w:val="0"/>
              <w:autoSpaceDE w:val="0"/>
              <w:autoSpaceDN w:val="0"/>
              <w:adjustRightInd w:val="0"/>
              <w:spacing w:after="200"/>
              <w:ind w:right="-72"/>
              <w:jc w:val="both"/>
              <w:textAlignment w:val="baseline"/>
            </w:pPr>
            <w:proofErr w:type="gramStart"/>
            <w:r w:rsidRPr="00B014A9">
              <w:t>the</w:t>
            </w:r>
            <w:proofErr w:type="gramEnd"/>
            <w:r w:rsidRPr="00B014A9">
              <w:t xml:space="preserve"> activities of the Contractor on the Site after the Completion Date.</w:t>
            </w:r>
          </w:p>
        </w:tc>
      </w:tr>
      <w:tr w:rsidR="007B586E" w:rsidRPr="00B014A9" w14:paraId="22567DDB" w14:textId="77777777">
        <w:tc>
          <w:tcPr>
            <w:tcW w:w="2160" w:type="dxa"/>
            <w:tcBorders>
              <w:top w:val="nil"/>
              <w:left w:val="nil"/>
              <w:bottom w:val="nil"/>
              <w:right w:val="nil"/>
            </w:tcBorders>
          </w:tcPr>
          <w:p w14:paraId="7158C817" w14:textId="77777777" w:rsidR="007B586E" w:rsidRPr="00B014A9" w:rsidRDefault="007B586E" w:rsidP="009E7AD5">
            <w:pPr>
              <w:pStyle w:val="Head42"/>
              <w:numPr>
                <w:ilvl w:val="0"/>
                <w:numId w:val="22"/>
              </w:numPr>
              <w:tabs>
                <w:tab w:val="clear" w:pos="360"/>
                <w:tab w:val="clear" w:pos="540"/>
              </w:tabs>
              <w:ind w:left="360" w:hanging="360"/>
            </w:pPr>
            <w:bookmarkStart w:id="628" w:name="_Toc168299725"/>
            <w:r w:rsidRPr="00B014A9">
              <w:lastRenderedPageBreak/>
              <w:t>Contractor’s Risks</w:t>
            </w:r>
            <w:bookmarkEnd w:id="628"/>
          </w:p>
        </w:tc>
        <w:tc>
          <w:tcPr>
            <w:tcW w:w="6984" w:type="dxa"/>
            <w:tcBorders>
              <w:top w:val="nil"/>
              <w:left w:val="nil"/>
              <w:bottom w:val="nil"/>
              <w:right w:val="nil"/>
            </w:tcBorders>
          </w:tcPr>
          <w:p w14:paraId="76011383" w14:textId="77777777" w:rsidR="007B586E" w:rsidRPr="00B014A9" w:rsidRDefault="007B586E">
            <w:pPr>
              <w:tabs>
                <w:tab w:val="left" w:pos="540"/>
              </w:tabs>
              <w:spacing w:after="200"/>
              <w:ind w:left="540" w:right="-72" w:hanging="540"/>
            </w:pPr>
            <w:r w:rsidRPr="00B014A9">
              <w:t>12.1</w:t>
            </w:r>
            <w:r w:rsidRPr="00B014A9">
              <w:tab/>
              <w:t xml:space="preserve">From the Starting Date until the Defects Liability Certificate has been issued, the risks of personal injury, death, and loss of or damage to property (including, without limitation, the Works, Plant, Materials, and Equipment) which are not </w:t>
            </w:r>
            <w:r w:rsidR="00283744" w:rsidRPr="00B014A9">
              <w:t>Employer</w:t>
            </w:r>
            <w:r w:rsidRPr="00B014A9">
              <w:t>’s risks are Contractor’s risks.</w:t>
            </w:r>
          </w:p>
        </w:tc>
      </w:tr>
      <w:tr w:rsidR="007B586E" w:rsidRPr="00B014A9" w14:paraId="2CFEA16D" w14:textId="77777777">
        <w:tc>
          <w:tcPr>
            <w:tcW w:w="2160" w:type="dxa"/>
            <w:tcBorders>
              <w:top w:val="nil"/>
              <w:left w:val="nil"/>
              <w:bottom w:val="nil"/>
              <w:right w:val="nil"/>
            </w:tcBorders>
          </w:tcPr>
          <w:p w14:paraId="6B26F85F" w14:textId="77777777" w:rsidR="007B586E" w:rsidRPr="00B014A9" w:rsidRDefault="007B586E" w:rsidP="009E7AD5">
            <w:pPr>
              <w:pStyle w:val="Head42"/>
              <w:numPr>
                <w:ilvl w:val="0"/>
                <w:numId w:val="22"/>
              </w:numPr>
              <w:tabs>
                <w:tab w:val="clear" w:pos="540"/>
              </w:tabs>
              <w:ind w:left="360" w:hanging="360"/>
            </w:pPr>
            <w:bookmarkStart w:id="629" w:name="_Toc168299726"/>
            <w:r w:rsidRPr="00B014A9">
              <w:t>Insurance</w:t>
            </w:r>
            <w:bookmarkEnd w:id="629"/>
          </w:p>
        </w:tc>
        <w:tc>
          <w:tcPr>
            <w:tcW w:w="6984" w:type="dxa"/>
            <w:tcBorders>
              <w:top w:val="nil"/>
              <w:left w:val="nil"/>
              <w:bottom w:val="nil"/>
              <w:right w:val="nil"/>
            </w:tcBorders>
          </w:tcPr>
          <w:p w14:paraId="51134F18"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The Contractor shall provide, in the joint names of the </w:t>
            </w:r>
            <w:r w:rsidR="00283744" w:rsidRPr="00B014A9">
              <w:t>Employer</w:t>
            </w:r>
            <w:r w:rsidRPr="00B014A9">
              <w:t xml:space="preserve"> and the Contractor, insurance cover from the Start Date to the end of the Defects Liability Period, in the amounts and deductibles </w:t>
            </w:r>
            <w:r w:rsidRPr="00B014A9">
              <w:rPr>
                <w:b/>
              </w:rPr>
              <w:t xml:space="preserve">stated in the PCC </w:t>
            </w:r>
            <w:r w:rsidRPr="00B014A9">
              <w:t>for the following events which are due to the Contractor’s risks:</w:t>
            </w:r>
          </w:p>
          <w:p w14:paraId="6CCE2BD9" w14:textId="77777777" w:rsidR="007B586E" w:rsidRPr="00B014A9" w:rsidRDefault="007B586E" w:rsidP="009E7AD5">
            <w:pPr>
              <w:numPr>
                <w:ilvl w:val="0"/>
                <w:numId w:val="28"/>
              </w:numPr>
              <w:suppressAutoHyphens/>
              <w:overflowPunct w:val="0"/>
              <w:autoSpaceDE w:val="0"/>
              <w:autoSpaceDN w:val="0"/>
              <w:adjustRightInd w:val="0"/>
              <w:spacing w:after="200"/>
              <w:ind w:right="-72"/>
              <w:jc w:val="both"/>
              <w:textAlignment w:val="baseline"/>
            </w:pPr>
            <w:r w:rsidRPr="00B014A9">
              <w:t>loss of or damage to the Works, Plant, and Materials;</w:t>
            </w:r>
          </w:p>
          <w:p w14:paraId="3C7525C2" w14:textId="77777777" w:rsidR="007B586E" w:rsidRPr="00B014A9" w:rsidRDefault="007B586E" w:rsidP="009E7AD5">
            <w:pPr>
              <w:numPr>
                <w:ilvl w:val="0"/>
                <w:numId w:val="28"/>
              </w:numPr>
              <w:suppressAutoHyphens/>
              <w:overflowPunct w:val="0"/>
              <w:autoSpaceDE w:val="0"/>
              <w:autoSpaceDN w:val="0"/>
              <w:adjustRightInd w:val="0"/>
              <w:spacing w:after="200"/>
              <w:ind w:right="-72"/>
              <w:jc w:val="both"/>
              <w:textAlignment w:val="baseline"/>
            </w:pPr>
            <w:r w:rsidRPr="00B014A9">
              <w:t>loss of or damage to Equipment;</w:t>
            </w:r>
          </w:p>
          <w:p w14:paraId="75365C1D" w14:textId="77777777" w:rsidR="007B586E" w:rsidRPr="00B014A9" w:rsidRDefault="007B586E" w:rsidP="009E7AD5">
            <w:pPr>
              <w:numPr>
                <w:ilvl w:val="0"/>
                <w:numId w:val="28"/>
              </w:numPr>
              <w:suppressAutoHyphens/>
              <w:overflowPunct w:val="0"/>
              <w:autoSpaceDE w:val="0"/>
              <w:autoSpaceDN w:val="0"/>
              <w:adjustRightInd w:val="0"/>
              <w:spacing w:after="200"/>
              <w:ind w:right="-72"/>
              <w:jc w:val="both"/>
              <w:textAlignment w:val="baseline"/>
            </w:pPr>
            <w:r w:rsidRPr="00B014A9">
              <w:t>loss of or damage to property (except the Works, Plant, Materials, and Equipment) in connection with the Contract; and</w:t>
            </w:r>
          </w:p>
          <w:p w14:paraId="4178C02B" w14:textId="77777777" w:rsidR="007B586E" w:rsidRPr="00B014A9" w:rsidRDefault="007B586E" w:rsidP="009E7AD5">
            <w:pPr>
              <w:numPr>
                <w:ilvl w:val="0"/>
                <w:numId w:val="28"/>
              </w:numPr>
              <w:suppressAutoHyphens/>
              <w:overflowPunct w:val="0"/>
              <w:autoSpaceDE w:val="0"/>
              <w:autoSpaceDN w:val="0"/>
              <w:adjustRightInd w:val="0"/>
              <w:spacing w:after="200"/>
              <w:ind w:right="-72"/>
              <w:jc w:val="both"/>
              <w:textAlignment w:val="baseline"/>
            </w:pPr>
            <w:proofErr w:type="gramStart"/>
            <w:r w:rsidRPr="00B014A9">
              <w:t>personal</w:t>
            </w:r>
            <w:proofErr w:type="gramEnd"/>
            <w:r w:rsidRPr="00B014A9">
              <w:t xml:space="preserve"> injury or death.</w:t>
            </w:r>
          </w:p>
          <w:p w14:paraId="5071005F"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14:paraId="1A2812AF"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If the Contractor does not provide any of the policies and certificates required, the </w:t>
            </w:r>
            <w:r w:rsidR="00283744" w:rsidRPr="00B014A9">
              <w:t>Employer</w:t>
            </w:r>
            <w:r w:rsidRPr="00B014A9">
              <w:t xml:space="preserve"> may </w:t>
            </w:r>
            <w:proofErr w:type="spellStart"/>
            <w:r w:rsidRPr="00B014A9">
              <w:t>effect</w:t>
            </w:r>
            <w:proofErr w:type="spellEnd"/>
            <w:r w:rsidRPr="00B014A9">
              <w:t xml:space="preserve"> the insurance which the Contractor should have provided and recover the premiums the </w:t>
            </w:r>
            <w:r w:rsidR="00283744" w:rsidRPr="00B014A9">
              <w:t>Employer</w:t>
            </w:r>
            <w:r w:rsidRPr="00B014A9">
              <w:t xml:space="preserve"> has paid from payments otherwise due to the Contractor or, if no payment is due, the payment of the premiums shall be a debt due.</w:t>
            </w:r>
          </w:p>
          <w:p w14:paraId="0E6172B5"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Alterations to the terms of an insurance shall not be made without the approval of the Project Manager.</w:t>
            </w:r>
          </w:p>
          <w:p w14:paraId="4B7A46E5"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Both parties shall comply with any conditions of the insurance policies.</w:t>
            </w:r>
          </w:p>
        </w:tc>
      </w:tr>
      <w:tr w:rsidR="007B586E" w:rsidRPr="00B014A9" w14:paraId="171FAF8F" w14:textId="77777777">
        <w:tc>
          <w:tcPr>
            <w:tcW w:w="2160" w:type="dxa"/>
            <w:tcBorders>
              <w:top w:val="nil"/>
              <w:left w:val="nil"/>
              <w:bottom w:val="nil"/>
              <w:right w:val="nil"/>
            </w:tcBorders>
          </w:tcPr>
          <w:p w14:paraId="3F838B18" w14:textId="77777777" w:rsidR="007B586E" w:rsidRPr="00B014A9" w:rsidRDefault="007B586E" w:rsidP="009E7AD5">
            <w:pPr>
              <w:pStyle w:val="Head42"/>
              <w:numPr>
                <w:ilvl w:val="0"/>
                <w:numId w:val="22"/>
              </w:numPr>
              <w:tabs>
                <w:tab w:val="clear" w:pos="540"/>
              </w:tabs>
              <w:ind w:left="360" w:hanging="360"/>
            </w:pPr>
            <w:bookmarkStart w:id="630" w:name="_Toc168299727"/>
            <w:r w:rsidRPr="00B014A9">
              <w:t>Site Data</w:t>
            </w:r>
            <w:bookmarkEnd w:id="630"/>
          </w:p>
          <w:p w14:paraId="347BEFE9" w14:textId="77777777" w:rsidR="007B586E" w:rsidRPr="00B014A9" w:rsidRDefault="007B586E">
            <w:pPr>
              <w:pStyle w:val="Head42"/>
              <w:ind w:left="0" w:firstLine="0"/>
            </w:pPr>
          </w:p>
        </w:tc>
        <w:tc>
          <w:tcPr>
            <w:tcW w:w="6984" w:type="dxa"/>
            <w:tcBorders>
              <w:top w:val="nil"/>
              <w:left w:val="nil"/>
              <w:bottom w:val="nil"/>
              <w:right w:val="nil"/>
            </w:tcBorders>
          </w:tcPr>
          <w:p w14:paraId="11AF8F78"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lastRenderedPageBreak/>
              <w:t xml:space="preserve">The Contractor shall be deemed to have examined any Site Data </w:t>
            </w:r>
            <w:r w:rsidRPr="00B014A9">
              <w:rPr>
                <w:b/>
              </w:rPr>
              <w:lastRenderedPageBreak/>
              <w:t>referred to in the PCC</w:t>
            </w:r>
            <w:r w:rsidRPr="00B014A9">
              <w:t>, supplemented by any information available to the Contractor.</w:t>
            </w:r>
          </w:p>
        </w:tc>
      </w:tr>
      <w:tr w:rsidR="007B586E" w:rsidRPr="00B014A9" w14:paraId="3EE7DA73" w14:textId="77777777">
        <w:tc>
          <w:tcPr>
            <w:tcW w:w="2160" w:type="dxa"/>
            <w:tcBorders>
              <w:top w:val="nil"/>
              <w:left w:val="nil"/>
              <w:bottom w:val="nil"/>
              <w:right w:val="nil"/>
            </w:tcBorders>
          </w:tcPr>
          <w:p w14:paraId="359EC6EF" w14:textId="77777777" w:rsidR="007B586E" w:rsidRPr="00B014A9" w:rsidRDefault="007B586E" w:rsidP="009E7AD5">
            <w:pPr>
              <w:pStyle w:val="Head42"/>
              <w:numPr>
                <w:ilvl w:val="0"/>
                <w:numId w:val="22"/>
              </w:numPr>
              <w:tabs>
                <w:tab w:val="clear" w:pos="540"/>
              </w:tabs>
              <w:spacing w:after="200"/>
              <w:ind w:left="360" w:hanging="360"/>
            </w:pPr>
            <w:bookmarkStart w:id="631" w:name="_Toc168299728"/>
            <w:r w:rsidRPr="00B014A9">
              <w:lastRenderedPageBreak/>
              <w:t>Contractor to Construct the Works</w:t>
            </w:r>
            <w:bookmarkEnd w:id="631"/>
          </w:p>
        </w:tc>
        <w:tc>
          <w:tcPr>
            <w:tcW w:w="6984" w:type="dxa"/>
            <w:tcBorders>
              <w:top w:val="nil"/>
              <w:left w:val="nil"/>
              <w:bottom w:val="nil"/>
              <w:right w:val="nil"/>
            </w:tcBorders>
          </w:tcPr>
          <w:p w14:paraId="27428B54" w14:textId="45CED7D2" w:rsidR="007B586E" w:rsidRPr="00B014A9" w:rsidRDefault="007B586E" w:rsidP="001851CB">
            <w:pPr>
              <w:numPr>
                <w:ilvl w:val="1"/>
                <w:numId w:val="22"/>
              </w:numPr>
              <w:suppressAutoHyphens/>
              <w:overflowPunct w:val="0"/>
              <w:autoSpaceDE w:val="0"/>
              <w:autoSpaceDN w:val="0"/>
              <w:adjustRightInd w:val="0"/>
              <w:spacing w:after="200"/>
              <w:ind w:right="-72"/>
              <w:jc w:val="both"/>
              <w:textAlignment w:val="baseline"/>
            </w:pPr>
            <w:r w:rsidRPr="00B014A9">
              <w:t>The Contractor shall construct and install the Works in accordance with the Specifications and Drawings</w:t>
            </w:r>
            <w:ins w:id="632" w:author="Richard Beswick" w:date="2016-09-13T13:26:00Z">
              <w:r w:rsidR="003206EB">
                <w:t xml:space="preserve"> </w:t>
              </w:r>
            </w:ins>
          </w:p>
        </w:tc>
      </w:tr>
      <w:tr w:rsidR="007B586E" w:rsidRPr="00B014A9" w14:paraId="378997CE" w14:textId="77777777">
        <w:tc>
          <w:tcPr>
            <w:tcW w:w="2160" w:type="dxa"/>
            <w:tcBorders>
              <w:top w:val="nil"/>
              <w:left w:val="nil"/>
              <w:bottom w:val="nil"/>
              <w:right w:val="nil"/>
            </w:tcBorders>
          </w:tcPr>
          <w:p w14:paraId="5FB44BD0" w14:textId="77777777" w:rsidR="007B586E" w:rsidRPr="00B014A9" w:rsidRDefault="007B586E" w:rsidP="009E7AD5">
            <w:pPr>
              <w:pStyle w:val="Head42"/>
              <w:numPr>
                <w:ilvl w:val="0"/>
                <w:numId w:val="22"/>
              </w:numPr>
              <w:tabs>
                <w:tab w:val="clear" w:pos="540"/>
              </w:tabs>
              <w:spacing w:after="200"/>
              <w:ind w:left="360" w:hanging="360"/>
            </w:pPr>
            <w:bookmarkStart w:id="633" w:name="_Toc168299729"/>
            <w:r w:rsidRPr="00B014A9">
              <w:t>The Works to Be Completed by the Intended Completion Date</w:t>
            </w:r>
            <w:bookmarkEnd w:id="633"/>
          </w:p>
        </w:tc>
        <w:tc>
          <w:tcPr>
            <w:tcW w:w="6984" w:type="dxa"/>
            <w:tcBorders>
              <w:top w:val="nil"/>
              <w:left w:val="nil"/>
              <w:bottom w:val="nil"/>
              <w:right w:val="nil"/>
            </w:tcBorders>
          </w:tcPr>
          <w:p w14:paraId="22CD42D5" w14:textId="77777777" w:rsidR="007B586E" w:rsidRPr="00B014A9" w:rsidRDefault="007B586E" w:rsidP="009E7AD5">
            <w:pPr>
              <w:numPr>
                <w:ilvl w:val="1"/>
                <w:numId w:val="22"/>
              </w:numPr>
              <w:suppressAutoHyphens/>
              <w:overflowPunct w:val="0"/>
              <w:autoSpaceDE w:val="0"/>
              <w:autoSpaceDN w:val="0"/>
              <w:adjustRightInd w:val="0"/>
              <w:spacing w:after="180"/>
              <w:ind w:right="-72"/>
              <w:jc w:val="both"/>
              <w:textAlignment w:val="baseline"/>
            </w:pPr>
            <w:r w:rsidRPr="00B014A9">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7B586E" w:rsidRPr="00B014A9" w14:paraId="32504157" w14:textId="77777777">
        <w:tc>
          <w:tcPr>
            <w:tcW w:w="2160" w:type="dxa"/>
            <w:tcBorders>
              <w:top w:val="nil"/>
              <w:left w:val="nil"/>
              <w:bottom w:val="nil"/>
              <w:right w:val="nil"/>
            </w:tcBorders>
          </w:tcPr>
          <w:p w14:paraId="34919D0B" w14:textId="77777777" w:rsidR="007B586E" w:rsidRPr="00B014A9" w:rsidRDefault="007B586E" w:rsidP="009E7AD5">
            <w:pPr>
              <w:pStyle w:val="Head42"/>
              <w:numPr>
                <w:ilvl w:val="0"/>
                <w:numId w:val="22"/>
              </w:numPr>
              <w:tabs>
                <w:tab w:val="clear" w:pos="540"/>
              </w:tabs>
              <w:ind w:left="360" w:hanging="360"/>
            </w:pPr>
            <w:bookmarkStart w:id="634" w:name="_Toc168299730"/>
            <w:r w:rsidRPr="00B014A9">
              <w:t>Approval by the Project Manager</w:t>
            </w:r>
            <w:bookmarkEnd w:id="634"/>
          </w:p>
        </w:tc>
        <w:tc>
          <w:tcPr>
            <w:tcW w:w="6984" w:type="dxa"/>
            <w:tcBorders>
              <w:top w:val="nil"/>
              <w:left w:val="nil"/>
              <w:bottom w:val="nil"/>
              <w:right w:val="nil"/>
            </w:tcBorders>
          </w:tcPr>
          <w:p w14:paraId="5142755A" w14:textId="77777777" w:rsidR="007B586E" w:rsidRPr="00B014A9" w:rsidRDefault="007B586E" w:rsidP="009E7AD5">
            <w:pPr>
              <w:numPr>
                <w:ilvl w:val="1"/>
                <w:numId w:val="22"/>
              </w:numPr>
              <w:suppressAutoHyphens/>
              <w:overflowPunct w:val="0"/>
              <w:autoSpaceDE w:val="0"/>
              <w:autoSpaceDN w:val="0"/>
              <w:adjustRightInd w:val="0"/>
              <w:spacing w:after="180"/>
              <w:ind w:right="-72"/>
              <w:jc w:val="both"/>
              <w:textAlignment w:val="baseline"/>
            </w:pPr>
            <w:r w:rsidRPr="00B014A9">
              <w:t>The Contractor shall submit Specifications and Drawings showing the proposed Temporary Works to the Project Manager, for his approval.</w:t>
            </w:r>
          </w:p>
          <w:p w14:paraId="7D9CED09" w14:textId="77777777" w:rsidR="007B586E" w:rsidRPr="00B014A9" w:rsidRDefault="007B586E" w:rsidP="009E7AD5">
            <w:pPr>
              <w:numPr>
                <w:ilvl w:val="1"/>
                <w:numId w:val="22"/>
              </w:numPr>
              <w:suppressAutoHyphens/>
              <w:overflowPunct w:val="0"/>
              <w:autoSpaceDE w:val="0"/>
              <w:autoSpaceDN w:val="0"/>
              <w:adjustRightInd w:val="0"/>
              <w:spacing w:after="180"/>
              <w:ind w:right="-72"/>
              <w:jc w:val="both"/>
              <w:textAlignment w:val="baseline"/>
            </w:pPr>
            <w:r w:rsidRPr="00B014A9">
              <w:t>The Contractor shall be responsible for design of Temporary Works.</w:t>
            </w:r>
          </w:p>
          <w:p w14:paraId="083E6F54" w14:textId="77777777" w:rsidR="007B586E" w:rsidRPr="00B014A9" w:rsidRDefault="007B586E" w:rsidP="009E7AD5">
            <w:pPr>
              <w:numPr>
                <w:ilvl w:val="1"/>
                <w:numId w:val="22"/>
              </w:numPr>
              <w:suppressAutoHyphens/>
              <w:overflowPunct w:val="0"/>
              <w:autoSpaceDE w:val="0"/>
              <w:autoSpaceDN w:val="0"/>
              <w:adjustRightInd w:val="0"/>
              <w:spacing w:after="180"/>
              <w:ind w:right="-72"/>
              <w:jc w:val="both"/>
              <w:textAlignment w:val="baseline"/>
            </w:pPr>
            <w:r w:rsidRPr="00B014A9">
              <w:t>The Project Manager’s approval shall not alter the Contractor’s responsibility for design of the Temporary Works.</w:t>
            </w:r>
          </w:p>
          <w:p w14:paraId="5E41A322" w14:textId="77777777" w:rsidR="007B586E" w:rsidRPr="00B014A9" w:rsidRDefault="007B586E" w:rsidP="009E7AD5">
            <w:pPr>
              <w:numPr>
                <w:ilvl w:val="1"/>
                <w:numId w:val="22"/>
              </w:numPr>
              <w:suppressAutoHyphens/>
              <w:overflowPunct w:val="0"/>
              <w:autoSpaceDE w:val="0"/>
              <w:autoSpaceDN w:val="0"/>
              <w:adjustRightInd w:val="0"/>
              <w:spacing w:after="180"/>
              <w:ind w:right="-72"/>
              <w:jc w:val="both"/>
              <w:textAlignment w:val="baseline"/>
            </w:pPr>
            <w:r w:rsidRPr="00B014A9">
              <w:t>The Contractor shall obtain approval of third parties to the design of the Temporary Works, where required.</w:t>
            </w:r>
          </w:p>
          <w:p w14:paraId="171C4358" w14:textId="77777777" w:rsidR="007B586E" w:rsidRPr="00B014A9" w:rsidRDefault="007B586E" w:rsidP="009E7AD5">
            <w:pPr>
              <w:numPr>
                <w:ilvl w:val="1"/>
                <w:numId w:val="22"/>
              </w:numPr>
              <w:suppressAutoHyphens/>
              <w:overflowPunct w:val="0"/>
              <w:autoSpaceDE w:val="0"/>
              <w:autoSpaceDN w:val="0"/>
              <w:adjustRightInd w:val="0"/>
              <w:spacing w:after="180"/>
              <w:ind w:right="-72"/>
              <w:jc w:val="both"/>
              <w:textAlignment w:val="baseline"/>
            </w:pPr>
            <w:r w:rsidRPr="00B014A9">
              <w:t>All Drawings prepared by the Contractor for the execution of the temporary or permanent Works, are subject to prior approval by the Project Manager before this use.</w:t>
            </w:r>
          </w:p>
        </w:tc>
      </w:tr>
      <w:tr w:rsidR="007B586E" w:rsidRPr="00B014A9" w14:paraId="32CA427B" w14:textId="77777777">
        <w:tc>
          <w:tcPr>
            <w:tcW w:w="2160" w:type="dxa"/>
            <w:tcBorders>
              <w:top w:val="nil"/>
              <w:left w:val="nil"/>
              <w:bottom w:val="nil"/>
              <w:right w:val="nil"/>
            </w:tcBorders>
          </w:tcPr>
          <w:p w14:paraId="4BE76D30" w14:textId="77777777" w:rsidR="007B586E" w:rsidRPr="00B014A9" w:rsidRDefault="007B586E" w:rsidP="009E7AD5">
            <w:pPr>
              <w:pStyle w:val="Head42"/>
              <w:numPr>
                <w:ilvl w:val="0"/>
                <w:numId w:val="22"/>
              </w:numPr>
            </w:pPr>
            <w:bookmarkStart w:id="635" w:name="_Toc168299731"/>
            <w:r w:rsidRPr="00B014A9">
              <w:t>Safety</w:t>
            </w:r>
            <w:bookmarkEnd w:id="635"/>
          </w:p>
        </w:tc>
        <w:tc>
          <w:tcPr>
            <w:tcW w:w="6984" w:type="dxa"/>
            <w:tcBorders>
              <w:top w:val="nil"/>
              <w:left w:val="nil"/>
              <w:bottom w:val="nil"/>
              <w:right w:val="nil"/>
            </w:tcBorders>
          </w:tcPr>
          <w:p w14:paraId="0854A854" w14:textId="77777777" w:rsidR="007B586E" w:rsidRPr="00B014A9" w:rsidRDefault="007B586E" w:rsidP="009E7AD5">
            <w:pPr>
              <w:numPr>
                <w:ilvl w:val="1"/>
                <w:numId w:val="22"/>
              </w:numPr>
              <w:suppressAutoHyphens/>
              <w:overflowPunct w:val="0"/>
              <w:autoSpaceDE w:val="0"/>
              <w:autoSpaceDN w:val="0"/>
              <w:adjustRightInd w:val="0"/>
              <w:spacing w:after="180"/>
              <w:ind w:right="-72"/>
              <w:jc w:val="both"/>
              <w:textAlignment w:val="baseline"/>
            </w:pPr>
            <w:r w:rsidRPr="00B014A9">
              <w:t>The Contractor shall be responsible for the safety of all activities on the Site.</w:t>
            </w:r>
          </w:p>
        </w:tc>
      </w:tr>
      <w:tr w:rsidR="007B586E" w:rsidRPr="00B014A9" w14:paraId="35D46B97" w14:textId="77777777">
        <w:tc>
          <w:tcPr>
            <w:tcW w:w="2160" w:type="dxa"/>
            <w:tcBorders>
              <w:top w:val="nil"/>
              <w:left w:val="nil"/>
              <w:bottom w:val="nil"/>
              <w:right w:val="nil"/>
            </w:tcBorders>
          </w:tcPr>
          <w:p w14:paraId="146549B8" w14:textId="77777777" w:rsidR="007B586E" w:rsidRPr="00B014A9" w:rsidRDefault="007B586E" w:rsidP="009E7AD5">
            <w:pPr>
              <w:pStyle w:val="Head42"/>
              <w:numPr>
                <w:ilvl w:val="0"/>
                <w:numId w:val="22"/>
              </w:numPr>
            </w:pPr>
            <w:bookmarkStart w:id="636" w:name="_Toc168299732"/>
            <w:r w:rsidRPr="00B014A9">
              <w:t>Discoveries</w:t>
            </w:r>
            <w:bookmarkEnd w:id="636"/>
          </w:p>
        </w:tc>
        <w:tc>
          <w:tcPr>
            <w:tcW w:w="6984" w:type="dxa"/>
            <w:tcBorders>
              <w:top w:val="nil"/>
              <w:left w:val="nil"/>
              <w:bottom w:val="nil"/>
              <w:right w:val="nil"/>
            </w:tcBorders>
          </w:tcPr>
          <w:p w14:paraId="0CC9D3F1" w14:textId="77777777" w:rsidR="007B586E" w:rsidRPr="00B014A9" w:rsidRDefault="007B586E" w:rsidP="009E7AD5">
            <w:pPr>
              <w:numPr>
                <w:ilvl w:val="1"/>
                <w:numId w:val="22"/>
              </w:numPr>
              <w:suppressAutoHyphens/>
              <w:overflowPunct w:val="0"/>
              <w:autoSpaceDE w:val="0"/>
              <w:autoSpaceDN w:val="0"/>
              <w:adjustRightInd w:val="0"/>
              <w:spacing w:after="180"/>
              <w:ind w:right="-72"/>
              <w:jc w:val="both"/>
              <w:textAlignment w:val="baseline"/>
            </w:pPr>
            <w:r w:rsidRPr="00B014A9">
              <w:t xml:space="preserve">Anything of historical or other interest or of significant value unexpectedly discovered on the Site shall be the property of the </w:t>
            </w:r>
            <w:r w:rsidR="00283744" w:rsidRPr="00B014A9">
              <w:t>Employer</w:t>
            </w:r>
            <w:r w:rsidRPr="00B014A9">
              <w:t>.  The Contractor shall notify the Project Manager of such discoveries and carry out the Project Manager’s instructions for dealing with them.</w:t>
            </w:r>
          </w:p>
        </w:tc>
      </w:tr>
      <w:tr w:rsidR="007B586E" w:rsidRPr="00B014A9" w14:paraId="7F620A13" w14:textId="77777777">
        <w:tc>
          <w:tcPr>
            <w:tcW w:w="2160" w:type="dxa"/>
            <w:tcBorders>
              <w:top w:val="nil"/>
              <w:left w:val="nil"/>
              <w:bottom w:val="nil"/>
              <w:right w:val="nil"/>
            </w:tcBorders>
          </w:tcPr>
          <w:p w14:paraId="31304BAF" w14:textId="77777777" w:rsidR="007B586E" w:rsidRPr="00B014A9" w:rsidRDefault="007B586E" w:rsidP="009E7AD5">
            <w:pPr>
              <w:pStyle w:val="Head42"/>
              <w:numPr>
                <w:ilvl w:val="0"/>
                <w:numId w:val="22"/>
              </w:numPr>
            </w:pPr>
            <w:bookmarkStart w:id="637" w:name="_Toc168299733"/>
            <w:r w:rsidRPr="00B014A9">
              <w:t>Possession of the Site</w:t>
            </w:r>
            <w:bookmarkEnd w:id="637"/>
          </w:p>
        </w:tc>
        <w:tc>
          <w:tcPr>
            <w:tcW w:w="6984" w:type="dxa"/>
            <w:tcBorders>
              <w:top w:val="nil"/>
              <w:left w:val="nil"/>
              <w:bottom w:val="nil"/>
              <w:right w:val="nil"/>
            </w:tcBorders>
          </w:tcPr>
          <w:p w14:paraId="24D44B86" w14:textId="77777777" w:rsidR="007B586E" w:rsidRPr="00B014A9" w:rsidRDefault="007B586E" w:rsidP="009E7AD5">
            <w:pPr>
              <w:numPr>
                <w:ilvl w:val="1"/>
                <w:numId w:val="22"/>
              </w:numPr>
              <w:suppressAutoHyphens/>
              <w:overflowPunct w:val="0"/>
              <w:autoSpaceDE w:val="0"/>
              <w:autoSpaceDN w:val="0"/>
              <w:adjustRightInd w:val="0"/>
              <w:spacing w:after="180"/>
              <w:ind w:right="-72"/>
              <w:jc w:val="both"/>
              <w:textAlignment w:val="baseline"/>
            </w:pPr>
            <w:r w:rsidRPr="00B014A9">
              <w:t xml:space="preserve">The </w:t>
            </w:r>
            <w:r w:rsidR="00283744" w:rsidRPr="00B014A9">
              <w:t>Employer</w:t>
            </w:r>
            <w:r w:rsidRPr="00B014A9">
              <w:t xml:space="preserve"> shall give possession of all parts of the Site to the Contractor.  If possession of a part is not given by the date </w:t>
            </w:r>
            <w:r w:rsidRPr="00B014A9">
              <w:rPr>
                <w:b/>
              </w:rPr>
              <w:t>stated in the PCC,</w:t>
            </w:r>
            <w:r w:rsidRPr="00B014A9">
              <w:t xml:space="preserve"> the </w:t>
            </w:r>
            <w:r w:rsidR="00283744" w:rsidRPr="00B014A9">
              <w:t>Employer</w:t>
            </w:r>
            <w:r w:rsidRPr="00B014A9">
              <w:t xml:space="preserve"> shall be deemed to have delayed the start of the relevant activities, and this shall be a Compensation Event.</w:t>
            </w:r>
          </w:p>
        </w:tc>
      </w:tr>
      <w:tr w:rsidR="007B586E" w:rsidRPr="00B014A9" w14:paraId="2F49B73C" w14:textId="77777777">
        <w:tc>
          <w:tcPr>
            <w:tcW w:w="2160" w:type="dxa"/>
            <w:tcBorders>
              <w:top w:val="nil"/>
              <w:left w:val="nil"/>
              <w:bottom w:val="nil"/>
              <w:right w:val="nil"/>
            </w:tcBorders>
          </w:tcPr>
          <w:p w14:paraId="6F297628" w14:textId="77777777" w:rsidR="007B586E" w:rsidRPr="00B014A9" w:rsidRDefault="007B586E" w:rsidP="009E7AD5">
            <w:pPr>
              <w:pStyle w:val="Head42"/>
              <w:numPr>
                <w:ilvl w:val="0"/>
                <w:numId w:val="22"/>
              </w:numPr>
              <w:tabs>
                <w:tab w:val="clear" w:pos="540"/>
              </w:tabs>
              <w:ind w:left="360" w:hanging="360"/>
            </w:pPr>
            <w:bookmarkStart w:id="638" w:name="_Toc168299734"/>
            <w:r w:rsidRPr="00B014A9">
              <w:t>Access to the Site</w:t>
            </w:r>
            <w:bookmarkEnd w:id="638"/>
          </w:p>
        </w:tc>
        <w:tc>
          <w:tcPr>
            <w:tcW w:w="6984" w:type="dxa"/>
            <w:tcBorders>
              <w:top w:val="nil"/>
              <w:left w:val="nil"/>
              <w:bottom w:val="nil"/>
              <w:right w:val="nil"/>
            </w:tcBorders>
          </w:tcPr>
          <w:p w14:paraId="24A6D518"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The Contractor shall allow the Project Manager and any person authorized by the Project Manager access to the Site and to any place where work in connection with the Contract is being </w:t>
            </w:r>
            <w:r w:rsidRPr="00B014A9">
              <w:lastRenderedPageBreak/>
              <w:t>carried out or is intended to be carried out.</w:t>
            </w:r>
          </w:p>
        </w:tc>
      </w:tr>
      <w:tr w:rsidR="007B586E" w:rsidRPr="00B014A9" w14:paraId="479A8DF7" w14:textId="77777777">
        <w:trPr>
          <w:cantSplit/>
        </w:trPr>
        <w:tc>
          <w:tcPr>
            <w:tcW w:w="2160" w:type="dxa"/>
            <w:tcBorders>
              <w:top w:val="nil"/>
              <w:left w:val="nil"/>
              <w:right w:val="nil"/>
            </w:tcBorders>
          </w:tcPr>
          <w:p w14:paraId="3A075782" w14:textId="77777777" w:rsidR="007B586E" w:rsidRPr="00B014A9" w:rsidRDefault="007B586E" w:rsidP="009E7AD5">
            <w:pPr>
              <w:pStyle w:val="Head42"/>
              <w:numPr>
                <w:ilvl w:val="0"/>
                <w:numId w:val="22"/>
              </w:numPr>
              <w:tabs>
                <w:tab w:val="clear" w:pos="540"/>
              </w:tabs>
              <w:ind w:left="360" w:hanging="360"/>
            </w:pPr>
            <w:bookmarkStart w:id="639" w:name="_Toc168299735"/>
            <w:r w:rsidRPr="00B014A9">
              <w:lastRenderedPageBreak/>
              <w:t>Instructions, Inspections and Audits</w:t>
            </w:r>
            <w:bookmarkEnd w:id="639"/>
          </w:p>
        </w:tc>
        <w:tc>
          <w:tcPr>
            <w:tcW w:w="6984" w:type="dxa"/>
            <w:tcBorders>
              <w:top w:val="nil"/>
              <w:left w:val="nil"/>
              <w:right w:val="nil"/>
            </w:tcBorders>
          </w:tcPr>
          <w:p w14:paraId="46B4E07B"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The Contractor shall carry out all instructions of the Project Manager which comply with the applicable laws where the Site is located.</w:t>
            </w:r>
          </w:p>
          <w:p w14:paraId="2414A8C0" w14:textId="0F3C9174" w:rsidR="007B586E" w:rsidRPr="00B014A9" w:rsidRDefault="00E32AA7" w:rsidP="009E7AD5">
            <w:pPr>
              <w:numPr>
                <w:ilvl w:val="1"/>
                <w:numId w:val="22"/>
              </w:numPr>
              <w:suppressAutoHyphens/>
              <w:overflowPunct w:val="0"/>
              <w:autoSpaceDE w:val="0"/>
              <w:autoSpaceDN w:val="0"/>
              <w:adjustRightInd w:val="0"/>
              <w:spacing w:after="200"/>
              <w:ind w:right="-72"/>
              <w:jc w:val="both"/>
              <w:textAlignment w:val="baseline"/>
            </w:pPr>
            <w:r w:rsidRPr="00B014A9">
              <w:t>The Contractor shall permit</w:t>
            </w:r>
            <w:r w:rsidR="004A4144" w:rsidRPr="00B014A9">
              <w:t>, and shall cause its Subcontractors and sub</w:t>
            </w:r>
            <w:r w:rsidR="00AD44B6" w:rsidRPr="00B014A9">
              <w:t>-</w:t>
            </w:r>
            <w:r w:rsidR="004A4144" w:rsidRPr="00B014A9">
              <w:t xml:space="preserve">consultants to permit, </w:t>
            </w:r>
            <w:r w:rsidRPr="00B014A9">
              <w:t>the Bank and/or persons appointed by the Bank to inspect the Site and/or the accounts and records of the Contractor and its sub-contractors relating to the performance of the Contract</w:t>
            </w:r>
            <w:r w:rsidR="004A4144" w:rsidRPr="00B014A9">
              <w:t xml:space="preserve"> and the submission of the </w:t>
            </w:r>
            <w:r w:rsidR="009A5FD1">
              <w:t>B</w:t>
            </w:r>
            <w:r w:rsidR="004A4144" w:rsidRPr="00B014A9">
              <w:t>id</w:t>
            </w:r>
            <w:r w:rsidRPr="00B014A9">
              <w:t>, and to have such accounts and records audited by auditors appointed by the Bank if requ</w:t>
            </w:r>
            <w:r w:rsidR="004A4144" w:rsidRPr="00B014A9">
              <w:t>ested</w:t>
            </w:r>
            <w:r w:rsidRPr="00B014A9">
              <w:t xml:space="preserve"> by the Bank. The Contractor’s </w:t>
            </w:r>
            <w:r w:rsidR="004A4144" w:rsidRPr="00B014A9">
              <w:t>and its Subcontractors’ and sub</w:t>
            </w:r>
            <w:r w:rsidR="00AD44B6" w:rsidRPr="00B014A9">
              <w:t>-</w:t>
            </w:r>
            <w:r w:rsidR="004A4144" w:rsidRPr="00B014A9">
              <w:t xml:space="preserve">consultants’ </w:t>
            </w:r>
            <w:r w:rsidRPr="00B014A9">
              <w:t xml:space="preserve">attention is drawn to Sub-Clause 57.1 which provides, inter alia, that </w:t>
            </w:r>
            <w:r w:rsidRPr="00B014A9">
              <w:rPr>
                <w:bCs/>
              </w:rPr>
              <w:t xml:space="preserve">acts intended to materially impede the exercise of the Bank’s inspection and audit rights provided for under Sub-Clause 22.2 constitute a prohibited practice subject to contract termination (as well as to a determination of ineligibility </w:t>
            </w:r>
            <w:r w:rsidR="004A4144" w:rsidRPr="00B014A9">
              <w:t>pursuant to the Bank’s prevailing sanctions procedures</w:t>
            </w:r>
            <w:r w:rsidRPr="00B014A9">
              <w:rPr>
                <w:bCs/>
              </w:rPr>
              <w:t>)</w:t>
            </w:r>
            <w:r w:rsidR="007B586E" w:rsidRPr="00B014A9">
              <w:t>.</w:t>
            </w:r>
          </w:p>
        </w:tc>
      </w:tr>
      <w:tr w:rsidR="007B586E" w:rsidRPr="00B014A9" w14:paraId="5A8529C7" w14:textId="77777777">
        <w:tc>
          <w:tcPr>
            <w:tcW w:w="2160" w:type="dxa"/>
            <w:tcBorders>
              <w:top w:val="nil"/>
              <w:left w:val="nil"/>
              <w:bottom w:val="nil"/>
              <w:right w:val="nil"/>
            </w:tcBorders>
          </w:tcPr>
          <w:p w14:paraId="0F4509C3" w14:textId="77777777" w:rsidR="007B586E" w:rsidRPr="00B014A9" w:rsidRDefault="007B586E" w:rsidP="009E7AD5">
            <w:pPr>
              <w:pStyle w:val="Head42"/>
              <w:numPr>
                <w:ilvl w:val="0"/>
                <w:numId w:val="22"/>
              </w:numPr>
              <w:tabs>
                <w:tab w:val="clear" w:pos="540"/>
              </w:tabs>
              <w:ind w:left="360" w:hanging="360"/>
            </w:pPr>
            <w:bookmarkStart w:id="640" w:name="_Toc168299736"/>
            <w:r w:rsidRPr="00B014A9">
              <w:t>Appointment of the Adjudicator</w:t>
            </w:r>
            <w:bookmarkEnd w:id="640"/>
          </w:p>
        </w:tc>
        <w:tc>
          <w:tcPr>
            <w:tcW w:w="6984" w:type="dxa"/>
            <w:tcBorders>
              <w:top w:val="nil"/>
              <w:left w:val="nil"/>
              <w:bottom w:val="nil"/>
              <w:right w:val="nil"/>
            </w:tcBorders>
          </w:tcPr>
          <w:p w14:paraId="669426D3"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The Adjudicator shall be appointed jointly by the </w:t>
            </w:r>
            <w:r w:rsidR="00283744" w:rsidRPr="00B014A9">
              <w:t>Employer</w:t>
            </w:r>
            <w:r w:rsidRPr="00B014A9">
              <w:t xml:space="preserve"> and the Contractor, at the time of the </w:t>
            </w:r>
            <w:r w:rsidR="00283744" w:rsidRPr="00B014A9">
              <w:t>Employer</w:t>
            </w:r>
            <w:r w:rsidRPr="00B014A9">
              <w:t xml:space="preserve">’s issuance of the Letter of Acceptance.  If, in the Letter of Acceptance, the </w:t>
            </w:r>
            <w:r w:rsidR="00283744" w:rsidRPr="00B014A9">
              <w:t>Employer</w:t>
            </w:r>
            <w:r w:rsidRPr="00B014A9">
              <w:t xml:space="preserve"> does not agree on the appointment of the Adjudicator, the </w:t>
            </w:r>
            <w:r w:rsidR="00283744" w:rsidRPr="00B014A9">
              <w:t>Employer</w:t>
            </w:r>
            <w:r w:rsidRPr="00B014A9">
              <w:t xml:space="preserve"> will request the Appointing Authority </w:t>
            </w:r>
            <w:r w:rsidRPr="00B014A9">
              <w:rPr>
                <w:b/>
              </w:rPr>
              <w:t>designated in the PCC</w:t>
            </w:r>
            <w:r w:rsidRPr="00B014A9">
              <w:t xml:space="preserve">, to appoint the Adjudicator within 14 days of receipt of such request. </w:t>
            </w:r>
          </w:p>
          <w:p w14:paraId="5CA25434"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Should the Adjudicator resign or die, or should the </w:t>
            </w:r>
            <w:r w:rsidR="00283744" w:rsidRPr="00B014A9">
              <w:t>Employer</w:t>
            </w:r>
            <w:r w:rsidRPr="00B014A9">
              <w:t xml:space="preserve"> and the Contractor agree that the Adjudicator is not functioning in accordance with the provisions of the Contract, a new Adjudicator shall be jointly appointed by the </w:t>
            </w:r>
            <w:r w:rsidR="00283744" w:rsidRPr="00B014A9">
              <w:t>Employer</w:t>
            </w:r>
            <w:r w:rsidRPr="00B014A9">
              <w:t xml:space="preserve"> and the Contractor.  In case of disagreement between the </w:t>
            </w:r>
            <w:r w:rsidR="00283744" w:rsidRPr="00B014A9">
              <w:t>Employer</w:t>
            </w:r>
            <w:r w:rsidRPr="00B014A9">
              <w:t xml:space="preserve"> and the Contractor, within 30 days, the Adjudicator shall be designated by the Appointing Authority </w:t>
            </w:r>
            <w:r w:rsidRPr="00B014A9">
              <w:rPr>
                <w:b/>
              </w:rPr>
              <w:t>designated in the PCC</w:t>
            </w:r>
            <w:r w:rsidRPr="00B014A9">
              <w:t xml:space="preserve"> at the request of either party, within 14 days of receipt of such request.</w:t>
            </w:r>
          </w:p>
        </w:tc>
      </w:tr>
      <w:tr w:rsidR="007B586E" w:rsidRPr="00B014A9" w14:paraId="1C3574AC" w14:textId="77777777">
        <w:tc>
          <w:tcPr>
            <w:tcW w:w="2160" w:type="dxa"/>
            <w:tcBorders>
              <w:top w:val="nil"/>
              <w:left w:val="nil"/>
              <w:bottom w:val="nil"/>
              <w:right w:val="nil"/>
            </w:tcBorders>
          </w:tcPr>
          <w:p w14:paraId="41A09DCC" w14:textId="77777777" w:rsidR="007B586E" w:rsidRPr="00B014A9" w:rsidRDefault="007B586E" w:rsidP="009E7AD5">
            <w:pPr>
              <w:pStyle w:val="Head42"/>
              <w:numPr>
                <w:ilvl w:val="0"/>
                <w:numId w:val="22"/>
              </w:numPr>
              <w:tabs>
                <w:tab w:val="clear" w:pos="540"/>
              </w:tabs>
              <w:ind w:left="360" w:hanging="360"/>
            </w:pPr>
            <w:bookmarkStart w:id="641" w:name="_Toc343309866"/>
            <w:bookmarkStart w:id="642" w:name="_Toc168299737"/>
            <w:r w:rsidRPr="00B014A9">
              <w:t>Procedure for Disputes</w:t>
            </w:r>
            <w:bookmarkEnd w:id="641"/>
            <w:bookmarkEnd w:id="642"/>
          </w:p>
        </w:tc>
        <w:tc>
          <w:tcPr>
            <w:tcW w:w="6984" w:type="dxa"/>
            <w:tcBorders>
              <w:top w:val="nil"/>
              <w:left w:val="nil"/>
              <w:bottom w:val="nil"/>
              <w:right w:val="nil"/>
            </w:tcBorders>
          </w:tcPr>
          <w:p w14:paraId="49D2612B"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14:paraId="26E68218"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The Adjudicator shall give a decision in writing within 28 days of receipt of a notification of a dispute.</w:t>
            </w:r>
          </w:p>
          <w:p w14:paraId="74199387"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lastRenderedPageBreak/>
              <w:t xml:space="preserve">The Adjudicator shall be paid by the hour at the </w:t>
            </w:r>
            <w:r w:rsidRPr="00B014A9">
              <w:rPr>
                <w:b/>
              </w:rPr>
              <w:t>rate specified in the</w:t>
            </w:r>
            <w:r w:rsidRPr="00B014A9">
              <w:t xml:space="preserve"> </w:t>
            </w:r>
            <w:r w:rsidRPr="00B014A9">
              <w:rPr>
                <w:b/>
              </w:rPr>
              <w:t>PCC,</w:t>
            </w:r>
            <w:r w:rsidRPr="00B014A9">
              <w:t xml:space="preserve"> together with reimbursable expenses of the types </w:t>
            </w:r>
            <w:r w:rsidRPr="00B014A9">
              <w:rPr>
                <w:b/>
              </w:rPr>
              <w:t>specified in the PCC</w:t>
            </w:r>
            <w:r w:rsidRPr="00B014A9">
              <w:t xml:space="preserve">, and the cost shall be divided equally between the </w:t>
            </w:r>
            <w:r w:rsidR="00283744" w:rsidRPr="00B014A9">
              <w:t>Employer</w:t>
            </w:r>
            <w:r w:rsidRPr="00B014A9">
              <w:t xml:space="preserve">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14:paraId="143DA6D2"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The arbitration shall be conducted in accordance with the arbitration procedures published by the institution named and in the place specified </w:t>
            </w:r>
            <w:r w:rsidRPr="00B014A9">
              <w:rPr>
                <w:b/>
              </w:rPr>
              <w:t>in the PCC.</w:t>
            </w:r>
            <w:r w:rsidRPr="00B014A9">
              <w:t xml:space="preserve"> </w:t>
            </w:r>
          </w:p>
        </w:tc>
      </w:tr>
    </w:tbl>
    <w:p w14:paraId="49C9AEAB" w14:textId="77777777" w:rsidR="007B586E" w:rsidRPr="00B014A9" w:rsidRDefault="007B586E">
      <w:pPr>
        <w:pStyle w:val="Head41"/>
      </w:pPr>
      <w:bookmarkStart w:id="643" w:name="_Toc168299738"/>
      <w:r w:rsidRPr="00B014A9">
        <w:lastRenderedPageBreak/>
        <w:t>B.  Time Control</w:t>
      </w:r>
      <w:bookmarkEnd w:id="643"/>
    </w:p>
    <w:tbl>
      <w:tblPr>
        <w:tblW w:w="0" w:type="auto"/>
        <w:tblLayout w:type="fixed"/>
        <w:tblLook w:val="0000" w:firstRow="0" w:lastRow="0" w:firstColumn="0" w:lastColumn="0" w:noHBand="0" w:noVBand="0"/>
      </w:tblPr>
      <w:tblGrid>
        <w:gridCol w:w="2160"/>
        <w:gridCol w:w="6984"/>
      </w:tblGrid>
      <w:tr w:rsidR="007B586E" w:rsidRPr="00B014A9" w14:paraId="62E0AE70" w14:textId="77777777">
        <w:tc>
          <w:tcPr>
            <w:tcW w:w="2160" w:type="dxa"/>
            <w:tcBorders>
              <w:top w:val="nil"/>
              <w:left w:val="nil"/>
              <w:bottom w:val="nil"/>
              <w:right w:val="nil"/>
            </w:tcBorders>
          </w:tcPr>
          <w:p w14:paraId="593EBB33" w14:textId="77777777" w:rsidR="007B586E" w:rsidRPr="00B014A9" w:rsidRDefault="007B586E" w:rsidP="009E7AD5">
            <w:pPr>
              <w:pStyle w:val="Head42"/>
              <w:numPr>
                <w:ilvl w:val="0"/>
                <w:numId w:val="22"/>
              </w:numPr>
              <w:tabs>
                <w:tab w:val="clear" w:pos="540"/>
              </w:tabs>
              <w:ind w:left="360" w:hanging="360"/>
            </w:pPr>
            <w:bookmarkStart w:id="644" w:name="_Toc168299739"/>
            <w:r w:rsidRPr="00B014A9">
              <w:t>Program</w:t>
            </w:r>
            <w:bookmarkEnd w:id="644"/>
          </w:p>
          <w:p w14:paraId="56A06EA4" w14:textId="77777777" w:rsidR="007B586E" w:rsidRPr="00B014A9" w:rsidRDefault="007B586E"/>
        </w:tc>
        <w:tc>
          <w:tcPr>
            <w:tcW w:w="6984" w:type="dxa"/>
            <w:tcBorders>
              <w:top w:val="nil"/>
              <w:left w:val="nil"/>
              <w:bottom w:val="nil"/>
              <w:right w:val="nil"/>
            </w:tcBorders>
          </w:tcPr>
          <w:p w14:paraId="63C15E9F"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Within the time </w:t>
            </w:r>
            <w:r w:rsidRPr="00B014A9">
              <w:rPr>
                <w:b/>
              </w:rPr>
              <w:t>stated in the PCC</w:t>
            </w:r>
            <w:r w:rsidRPr="00B014A9">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14:paraId="0C57D9D3"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An update of the Program shall be a program showing the actual progress achieved on each activity and the effect of the progress achieved on the timing of the remaining work, including any changes to the sequence of the activities.</w:t>
            </w:r>
          </w:p>
          <w:p w14:paraId="214C21E3"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The Contractor shall submit to the Project Manager for approval an updated Program at intervals no longer than the period </w:t>
            </w:r>
            <w:r w:rsidRPr="00B014A9">
              <w:rPr>
                <w:b/>
              </w:rPr>
              <w:t>stated in the PCC.</w:t>
            </w:r>
            <w:r w:rsidRPr="00B014A9">
              <w:t xml:space="preserve"> If the Contractor does not submit an updated Program within this period, the Project Manager may withhold the amount </w:t>
            </w:r>
            <w:r w:rsidRPr="00B014A9">
              <w:rPr>
                <w:b/>
              </w:rPr>
              <w:t xml:space="preserve">stated in the PCC </w:t>
            </w:r>
            <w:r w:rsidRPr="00B014A9">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14:paraId="00BCB7B8"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The Project Manager’s approval of the Program shall not alter the Contractor’s obligations.  The Contractor may revise the Program and submit it to the Project Manager again at any time.  A revised Program shall show the effect of Variations and Compensation Events.</w:t>
            </w:r>
          </w:p>
        </w:tc>
      </w:tr>
      <w:tr w:rsidR="007B586E" w:rsidRPr="00B014A9" w14:paraId="2C9B68EE" w14:textId="77777777">
        <w:tc>
          <w:tcPr>
            <w:tcW w:w="2160" w:type="dxa"/>
            <w:tcBorders>
              <w:top w:val="nil"/>
              <w:left w:val="nil"/>
              <w:bottom w:val="nil"/>
              <w:right w:val="nil"/>
            </w:tcBorders>
          </w:tcPr>
          <w:p w14:paraId="6090D90D" w14:textId="77777777" w:rsidR="007B586E" w:rsidRPr="00B014A9" w:rsidRDefault="007B586E" w:rsidP="009E7AD5">
            <w:pPr>
              <w:pStyle w:val="Head42"/>
              <w:numPr>
                <w:ilvl w:val="0"/>
                <w:numId w:val="22"/>
              </w:numPr>
              <w:tabs>
                <w:tab w:val="clear" w:pos="540"/>
              </w:tabs>
              <w:ind w:left="360" w:hanging="360"/>
            </w:pPr>
            <w:bookmarkStart w:id="645" w:name="_Toc168299740"/>
            <w:r w:rsidRPr="00B014A9">
              <w:t xml:space="preserve">Extension of the Intended Completion </w:t>
            </w:r>
            <w:r w:rsidRPr="00B014A9">
              <w:lastRenderedPageBreak/>
              <w:t>Date</w:t>
            </w:r>
            <w:bookmarkEnd w:id="645"/>
          </w:p>
        </w:tc>
        <w:tc>
          <w:tcPr>
            <w:tcW w:w="6984" w:type="dxa"/>
            <w:tcBorders>
              <w:top w:val="nil"/>
              <w:left w:val="nil"/>
              <w:bottom w:val="nil"/>
              <w:right w:val="nil"/>
            </w:tcBorders>
          </w:tcPr>
          <w:p w14:paraId="2FE3AF46"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lastRenderedPageBreak/>
              <w:t xml:space="preserve">The Project Manager shall extend the Intended Completion Date if a Compensation Event occurs or a Variation is issued which makes it impossible for Completion to be achieved by the </w:t>
            </w:r>
            <w:r w:rsidRPr="00B014A9">
              <w:lastRenderedPageBreak/>
              <w:t>Intended Completion Date without the Contractor taking steps to accelerate the remaining work, which would cause the Contractor to incur additional cost.</w:t>
            </w:r>
          </w:p>
          <w:p w14:paraId="4CC7EB51"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7B586E" w:rsidRPr="00B014A9" w14:paraId="77F82B92" w14:textId="77777777">
        <w:tc>
          <w:tcPr>
            <w:tcW w:w="2160" w:type="dxa"/>
            <w:tcBorders>
              <w:top w:val="nil"/>
              <w:left w:val="nil"/>
              <w:bottom w:val="nil"/>
              <w:right w:val="nil"/>
            </w:tcBorders>
          </w:tcPr>
          <w:p w14:paraId="61153884" w14:textId="77777777" w:rsidR="007B586E" w:rsidRPr="00B014A9" w:rsidRDefault="007B586E" w:rsidP="009E7AD5">
            <w:pPr>
              <w:pStyle w:val="Head42"/>
              <w:numPr>
                <w:ilvl w:val="0"/>
                <w:numId w:val="22"/>
              </w:numPr>
            </w:pPr>
            <w:bookmarkStart w:id="646" w:name="_Toc168299741"/>
            <w:r w:rsidRPr="00B014A9">
              <w:lastRenderedPageBreak/>
              <w:t>Acceleration</w:t>
            </w:r>
            <w:bookmarkEnd w:id="646"/>
          </w:p>
        </w:tc>
        <w:tc>
          <w:tcPr>
            <w:tcW w:w="6984" w:type="dxa"/>
            <w:tcBorders>
              <w:top w:val="nil"/>
              <w:left w:val="nil"/>
              <w:bottom w:val="nil"/>
              <w:right w:val="nil"/>
            </w:tcBorders>
          </w:tcPr>
          <w:p w14:paraId="062619CA"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When the </w:t>
            </w:r>
            <w:r w:rsidR="00283744" w:rsidRPr="00B014A9">
              <w:t>Employer</w:t>
            </w:r>
            <w:r w:rsidRPr="00B014A9">
              <w:t xml:space="preserve"> wants the Contractor to finish before the Intended Completion Date, the Project Manager shall obtain priced proposals for achieving the necessary acceleration from the Contractor.  If the </w:t>
            </w:r>
            <w:r w:rsidR="00283744" w:rsidRPr="00B014A9">
              <w:t>Employer</w:t>
            </w:r>
            <w:r w:rsidRPr="00B014A9">
              <w:t xml:space="preserve"> accepts these proposals, the Intended Completion Date shall be adjusted accordingly and confirmed by both the </w:t>
            </w:r>
            <w:r w:rsidR="00283744" w:rsidRPr="00B014A9">
              <w:t>Employer</w:t>
            </w:r>
            <w:r w:rsidRPr="00B014A9">
              <w:t xml:space="preserve"> and the Contractor.</w:t>
            </w:r>
          </w:p>
          <w:p w14:paraId="7EB81B31"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If the Contractor’s priced proposals for an acceleration are accepted by the </w:t>
            </w:r>
            <w:r w:rsidR="00283744" w:rsidRPr="00B014A9">
              <w:t>Employer</w:t>
            </w:r>
            <w:r w:rsidRPr="00B014A9">
              <w:t>, they are incorporated in the Contract Price and treated as a Variation.</w:t>
            </w:r>
          </w:p>
        </w:tc>
      </w:tr>
      <w:tr w:rsidR="007B586E" w:rsidRPr="00B014A9" w14:paraId="64D748E9" w14:textId="77777777">
        <w:tc>
          <w:tcPr>
            <w:tcW w:w="2160" w:type="dxa"/>
            <w:tcBorders>
              <w:top w:val="nil"/>
              <w:left w:val="nil"/>
              <w:bottom w:val="nil"/>
              <w:right w:val="nil"/>
            </w:tcBorders>
          </w:tcPr>
          <w:p w14:paraId="06AC7B26" w14:textId="77777777" w:rsidR="007B586E" w:rsidRPr="00B014A9" w:rsidRDefault="007B586E" w:rsidP="009E7AD5">
            <w:pPr>
              <w:pStyle w:val="Head42"/>
              <w:numPr>
                <w:ilvl w:val="0"/>
                <w:numId w:val="22"/>
              </w:numPr>
              <w:tabs>
                <w:tab w:val="clear" w:pos="540"/>
              </w:tabs>
              <w:ind w:left="360" w:hanging="360"/>
            </w:pPr>
            <w:bookmarkStart w:id="647" w:name="_Toc168299742"/>
            <w:r w:rsidRPr="00B014A9">
              <w:t>Delays Ordered by the Project Manager</w:t>
            </w:r>
            <w:bookmarkEnd w:id="647"/>
          </w:p>
          <w:p w14:paraId="21FD2511" w14:textId="77777777" w:rsidR="007B586E" w:rsidRPr="00B014A9" w:rsidRDefault="007B586E">
            <w:pPr>
              <w:pStyle w:val="Head42"/>
            </w:pPr>
          </w:p>
        </w:tc>
        <w:tc>
          <w:tcPr>
            <w:tcW w:w="6984" w:type="dxa"/>
            <w:tcBorders>
              <w:top w:val="nil"/>
              <w:left w:val="nil"/>
              <w:bottom w:val="nil"/>
              <w:right w:val="nil"/>
            </w:tcBorders>
          </w:tcPr>
          <w:p w14:paraId="0783C2DD"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The Project Manager may instruct the Contractor to delay the start or progress of any activity within the Works.</w:t>
            </w:r>
          </w:p>
        </w:tc>
      </w:tr>
      <w:tr w:rsidR="007B586E" w:rsidRPr="00B014A9" w14:paraId="3994A607" w14:textId="77777777">
        <w:tc>
          <w:tcPr>
            <w:tcW w:w="2160" w:type="dxa"/>
            <w:tcBorders>
              <w:top w:val="nil"/>
              <w:left w:val="nil"/>
              <w:bottom w:val="nil"/>
              <w:right w:val="nil"/>
            </w:tcBorders>
          </w:tcPr>
          <w:p w14:paraId="32150E6D" w14:textId="77777777" w:rsidR="007B586E" w:rsidRPr="00B014A9" w:rsidRDefault="007B586E" w:rsidP="009E7AD5">
            <w:pPr>
              <w:pStyle w:val="Head42"/>
              <w:numPr>
                <w:ilvl w:val="0"/>
                <w:numId w:val="22"/>
              </w:numPr>
              <w:tabs>
                <w:tab w:val="clear" w:pos="540"/>
              </w:tabs>
              <w:ind w:left="360" w:hanging="360"/>
            </w:pPr>
            <w:bookmarkStart w:id="648" w:name="_Toc168299743"/>
            <w:r w:rsidRPr="00B014A9">
              <w:t>Management Meetings</w:t>
            </w:r>
            <w:bookmarkEnd w:id="648"/>
          </w:p>
        </w:tc>
        <w:tc>
          <w:tcPr>
            <w:tcW w:w="6984" w:type="dxa"/>
            <w:tcBorders>
              <w:top w:val="nil"/>
              <w:left w:val="nil"/>
              <w:bottom w:val="nil"/>
              <w:right w:val="nil"/>
            </w:tcBorders>
          </w:tcPr>
          <w:p w14:paraId="6CD74822"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Either the Project Manager or the Contractor may require the other to attend a management meeting.  The business of a management meeting shall be to review the plans for remaining work and to deal with matters raised in accordance with the early warning procedure.</w:t>
            </w:r>
          </w:p>
          <w:p w14:paraId="19F726B5"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The Project Manager shall record the business of management meetings and provide copies of the record to those attending the meeting and to the </w:t>
            </w:r>
            <w:r w:rsidR="00283744" w:rsidRPr="00B014A9">
              <w:t>Employer</w:t>
            </w:r>
            <w:r w:rsidRPr="00B014A9">
              <w:t>.  The responsibility of the parties for actions to be taken shall be decided by the Project Manager either at the management meeting or after the management meeting and stated in writing to all who attended the meeting.</w:t>
            </w:r>
          </w:p>
        </w:tc>
      </w:tr>
      <w:tr w:rsidR="007B586E" w:rsidRPr="00B014A9" w14:paraId="64A0847B" w14:textId="77777777">
        <w:tc>
          <w:tcPr>
            <w:tcW w:w="2160" w:type="dxa"/>
            <w:tcBorders>
              <w:top w:val="nil"/>
              <w:left w:val="nil"/>
              <w:bottom w:val="nil"/>
              <w:right w:val="nil"/>
            </w:tcBorders>
          </w:tcPr>
          <w:p w14:paraId="16B21DD5" w14:textId="77777777" w:rsidR="007B586E" w:rsidRPr="00B014A9" w:rsidRDefault="007B586E" w:rsidP="009E7AD5">
            <w:pPr>
              <w:pStyle w:val="Head42"/>
              <w:numPr>
                <w:ilvl w:val="0"/>
                <w:numId w:val="22"/>
              </w:numPr>
            </w:pPr>
            <w:bookmarkStart w:id="649" w:name="_Toc168299744"/>
            <w:r w:rsidRPr="00B014A9">
              <w:t>Early Warning</w:t>
            </w:r>
            <w:bookmarkEnd w:id="649"/>
          </w:p>
        </w:tc>
        <w:tc>
          <w:tcPr>
            <w:tcW w:w="6984" w:type="dxa"/>
            <w:tcBorders>
              <w:top w:val="nil"/>
              <w:left w:val="nil"/>
              <w:bottom w:val="nil"/>
              <w:right w:val="nil"/>
            </w:tcBorders>
          </w:tcPr>
          <w:p w14:paraId="4A2F2C33"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The Contractor shall warn the Project Manager at the earliest opportunity of specific likely future events or circumstances that may adversely affect the quality of the work, increase the Contract Price, or delay the execution of the Works.  The Project Manager may require the Contractor to provide an estimate of the expected effect of the future event or circumstance on the </w:t>
            </w:r>
            <w:r w:rsidRPr="00B014A9">
              <w:lastRenderedPageBreak/>
              <w:t>Contract Price and Completion Date.  The estimate shall be provided by the Contractor as soon as reasonably possible.</w:t>
            </w:r>
          </w:p>
          <w:p w14:paraId="0EBF86BC"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bl>
    <w:p w14:paraId="7D0746A2" w14:textId="77777777" w:rsidR="007B586E" w:rsidRPr="00B014A9" w:rsidRDefault="007B586E">
      <w:pPr>
        <w:pStyle w:val="Head41"/>
      </w:pPr>
      <w:bookmarkStart w:id="650" w:name="_Toc168299745"/>
      <w:r w:rsidRPr="00B014A9">
        <w:lastRenderedPageBreak/>
        <w:t>C.  Quality Control</w:t>
      </w:r>
      <w:bookmarkEnd w:id="650"/>
    </w:p>
    <w:tbl>
      <w:tblPr>
        <w:tblW w:w="0" w:type="auto"/>
        <w:tblLayout w:type="fixed"/>
        <w:tblLook w:val="0000" w:firstRow="0" w:lastRow="0" w:firstColumn="0" w:lastColumn="0" w:noHBand="0" w:noVBand="0"/>
      </w:tblPr>
      <w:tblGrid>
        <w:gridCol w:w="2160"/>
        <w:gridCol w:w="6984"/>
      </w:tblGrid>
      <w:tr w:rsidR="007B586E" w:rsidRPr="00B014A9" w14:paraId="564D4576" w14:textId="77777777">
        <w:tc>
          <w:tcPr>
            <w:tcW w:w="2160" w:type="dxa"/>
            <w:tcBorders>
              <w:top w:val="nil"/>
              <w:left w:val="nil"/>
              <w:bottom w:val="nil"/>
              <w:right w:val="nil"/>
            </w:tcBorders>
          </w:tcPr>
          <w:p w14:paraId="1B2DC0E5" w14:textId="77777777" w:rsidR="007B586E" w:rsidRPr="00B014A9" w:rsidRDefault="007B586E" w:rsidP="009E7AD5">
            <w:pPr>
              <w:pStyle w:val="Head42"/>
              <w:numPr>
                <w:ilvl w:val="0"/>
                <w:numId w:val="22"/>
              </w:numPr>
              <w:tabs>
                <w:tab w:val="clear" w:pos="540"/>
              </w:tabs>
              <w:ind w:left="360" w:hanging="360"/>
            </w:pPr>
            <w:bookmarkStart w:id="651" w:name="_Toc168299746"/>
            <w:r w:rsidRPr="00B014A9">
              <w:t>Identifying Defects</w:t>
            </w:r>
            <w:bookmarkEnd w:id="651"/>
          </w:p>
        </w:tc>
        <w:tc>
          <w:tcPr>
            <w:tcW w:w="6984" w:type="dxa"/>
            <w:tcBorders>
              <w:top w:val="nil"/>
              <w:left w:val="nil"/>
              <w:bottom w:val="nil"/>
              <w:right w:val="nil"/>
            </w:tcBorders>
          </w:tcPr>
          <w:p w14:paraId="454DD766"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7B586E" w:rsidRPr="00B014A9" w14:paraId="6AE4FDB3" w14:textId="77777777">
        <w:tc>
          <w:tcPr>
            <w:tcW w:w="2160" w:type="dxa"/>
            <w:tcBorders>
              <w:top w:val="nil"/>
              <w:left w:val="nil"/>
              <w:bottom w:val="nil"/>
              <w:right w:val="nil"/>
            </w:tcBorders>
          </w:tcPr>
          <w:p w14:paraId="6D6E9ECD" w14:textId="77777777" w:rsidR="007B586E" w:rsidRPr="00B014A9" w:rsidRDefault="007B586E" w:rsidP="009E7AD5">
            <w:pPr>
              <w:pStyle w:val="Head42"/>
              <w:numPr>
                <w:ilvl w:val="0"/>
                <w:numId w:val="22"/>
              </w:numPr>
              <w:tabs>
                <w:tab w:val="clear" w:pos="540"/>
              </w:tabs>
              <w:ind w:left="360" w:hanging="360"/>
            </w:pPr>
            <w:bookmarkStart w:id="652" w:name="_Toc168299747"/>
            <w:r w:rsidRPr="00B014A9">
              <w:t>Tests</w:t>
            </w:r>
            <w:bookmarkEnd w:id="652"/>
          </w:p>
        </w:tc>
        <w:tc>
          <w:tcPr>
            <w:tcW w:w="6984" w:type="dxa"/>
            <w:tcBorders>
              <w:top w:val="nil"/>
              <w:left w:val="nil"/>
              <w:bottom w:val="nil"/>
              <w:right w:val="nil"/>
            </w:tcBorders>
          </w:tcPr>
          <w:p w14:paraId="47CEFDA2"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7B586E" w:rsidRPr="00B014A9" w14:paraId="6AE087D0" w14:textId="77777777">
        <w:tc>
          <w:tcPr>
            <w:tcW w:w="2160" w:type="dxa"/>
            <w:tcBorders>
              <w:top w:val="nil"/>
              <w:left w:val="nil"/>
              <w:bottom w:val="nil"/>
              <w:right w:val="nil"/>
            </w:tcBorders>
          </w:tcPr>
          <w:p w14:paraId="6DE5B1AA" w14:textId="77777777" w:rsidR="007B586E" w:rsidRPr="00B014A9" w:rsidRDefault="007B586E" w:rsidP="009E7AD5">
            <w:pPr>
              <w:pStyle w:val="Head42"/>
              <w:numPr>
                <w:ilvl w:val="0"/>
                <w:numId w:val="22"/>
              </w:numPr>
              <w:tabs>
                <w:tab w:val="clear" w:pos="540"/>
              </w:tabs>
              <w:ind w:left="360" w:hanging="360"/>
            </w:pPr>
            <w:bookmarkStart w:id="653" w:name="_Toc168299748"/>
            <w:r w:rsidRPr="00B014A9">
              <w:t>Correction of Defects</w:t>
            </w:r>
            <w:bookmarkEnd w:id="653"/>
          </w:p>
        </w:tc>
        <w:tc>
          <w:tcPr>
            <w:tcW w:w="6984" w:type="dxa"/>
            <w:tcBorders>
              <w:top w:val="nil"/>
              <w:left w:val="nil"/>
              <w:bottom w:val="nil"/>
              <w:right w:val="nil"/>
            </w:tcBorders>
          </w:tcPr>
          <w:p w14:paraId="1FDDA77E"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The Project Manager shall give notice to the Contractor of any Defects before the end of the Defects Liability Period, which begins at Completion, and is </w:t>
            </w:r>
            <w:r w:rsidRPr="00B014A9">
              <w:rPr>
                <w:b/>
              </w:rPr>
              <w:t>defined in the PCC.</w:t>
            </w:r>
            <w:r w:rsidRPr="00B014A9">
              <w:t xml:space="preserve"> The Defects Liability Period shall be extended for as long as Defects remain to be corrected.</w:t>
            </w:r>
          </w:p>
          <w:p w14:paraId="156F536F"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Every time notice of a Defect is given, the Contractor shall correct the notified Defect within the length of time specified by the Project Manager’s notice.</w:t>
            </w:r>
          </w:p>
        </w:tc>
      </w:tr>
      <w:tr w:rsidR="007B586E" w:rsidRPr="00B014A9" w14:paraId="2BDBC148" w14:textId="77777777">
        <w:tc>
          <w:tcPr>
            <w:tcW w:w="2160" w:type="dxa"/>
            <w:tcBorders>
              <w:top w:val="nil"/>
              <w:left w:val="nil"/>
              <w:bottom w:val="nil"/>
              <w:right w:val="nil"/>
            </w:tcBorders>
          </w:tcPr>
          <w:p w14:paraId="42C72322" w14:textId="77777777" w:rsidR="007B586E" w:rsidRPr="00B014A9" w:rsidRDefault="007B586E" w:rsidP="009E7AD5">
            <w:pPr>
              <w:pStyle w:val="Head42"/>
              <w:numPr>
                <w:ilvl w:val="0"/>
                <w:numId w:val="22"/>
              </w:numPr>
              <w:tabs>
                <w:tab w:val="clear" w:pos="540"/>
              </w:tabs>
              <w:ind w:left="360" w:hanging="360"/>
            </w:pPr>
            <w:bookmarkStart w:id="654" w:name="_Toc168299749"/>
            <w:r w:rsidRPr="00B014A9">
              <w:t>Uncorrected Defects</w:t>
            </w:r>
            <w:bookmarkEnd w:id="654"/>
          </w:p>
        </w:tc>
        <w:tc>
          <w:tcPr>
            <w:tcW w:w="6984" w:type="dxa"/>
            <w:tcBorders>
              <w:top w:val="nil"/>
              <w:left w:val="nil"/>
              <w:bottom w:val="nil"/>
              <w:right w:val="nil"/>
            </w:tcBorders>
          </w:tcPr>
          <w:p w14:paraId="6C9BB0D5"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If the Contractor has not corrected a Defect within the time specified in the Project Manager’s notice, the Project Manager shall assess the cost of having the Defect corrected, and the Contractor shall pay this amount.</w:t>
            </w:r>
          </w:p>
        </w:tc>
      </w:tr>
    </w:tbl>
    <w:p w14:paraId="2892C232" w14:textId="77777777" w:rsidR="007B586E" w:rsidRPr="00B014A9" w:rsidRDefault="007B586E">
      <w:pPr>
        <w:pStyle w:val="Head41"/>
        <w:keepNext/>
        <w:keepLines/>
      </w:pPr>
      <w:bookmarkStart w:id="655" w:name="_Toc168299750"/>
      <w:r w:rsidRPr="00B014A9">
        <w:t>D.  Cost Control</w:t>
      </w:r>
      <w:bookmarkEnd w:id="655"/>
    </w:p>
    <w:tbl>
      <w:tblPr>
        <w:tblW w:w="9144" w:type="dxa"/>
        <w:tblLayout w:type="fixed"/>
        <w:tblLook w:val="0000" w:firstRow="0" w:lastRow="0" w:firstColumn="0" w:lastColumn="0" w:noHBand="0" w:noVBand="0"/>
      </w:tblPr>
      <w:tblGrid>
        <w:gridCol w:w="2160"/>
        <w:gridCol w:w="6984"/>
      </w:tblGrid>
      <w:tr w:rsidR="007B586E" w:rsidRPr="00B014A9" w14:paraId="3D37EDC9" w14:textId="77777777">
        <w:tc>
          <w:tcPr>
            <w:tcW w:w="2160" w:type="dxa"/>
            <w:tcBorders>
              <w:top w:val="nil"/>
              <w:left w:val="nil"/>
              <w:bottom w:val="nil"/>
              <w:right w:val="nil"/>
            </w:tcBorders>
          </w:tcPr>
          <w:p w14:paraId="2130C63E" w14:textId="77777777" w:rsidR="007B586E" w:rsidRPr="00B014A9" w:rsidRDefault="007B586E" w:rsidP="009E7AD5">
            <w:pPr>
              <w:pStyle w:val="Head42"/>
              <w:numPr>
                <w:ilvl w:val="0"/>
                <w:numId w:val="22"/>
              </w:numPr>
              <w:tabs>
                <w:tab w:val="clear" w:pos="540"/>
              </w:tabs>
              <w:ind w:left="360" w:hanging="360"/>
            </w:pPr>
            <w:bookmarkStart w:id="656" w:name="_Toc168299751"/>
            <w:r w:rsidRPr="00B014A9">
              <w:t>Contract Price</w:t>
            </w:r>
            <w:bookmarkEnd w:id="656"/>
          </w:p>
        </w:tc>
        <w:tc>
          <w:tcPr>
            <w:tcW w:w="6984" w:type="dxa"/>
            <w:tcBorders>
              <w:top w:val="nil"/>
              <w:left w:val="nil"/>
              <w:bottom w:val="nil"/>
              <w:right w:val="nil"/>
            </w:tcBorders>
          </w:tcPr>
          <w:p w14:paraId="6731F656"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In the case of an admeasurement contract, the Bill of Quantities shall contain priced items for the Works to be performed by the Contractor. The Bill of Quantities is used to calculate the Contract Price.  The Contractor will be paid for the quantity of the work accomplished at the rate in the Bill of Quantities for each item.</w:t>
            </w:r>
          </w:p>
          <w:p w14:paraId="02C43BD4"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lastRenderedPageBreak/>
              <w:t>In the case of a lump sum contract, the Activity Schedule shall contain the priced activities for the Works to be performed by the Contractor. The Activity Schedule is used to monitor and control the performance of activities on which basis the Contractor will be paid. If payment for Materials on Site shall be made separately, the Contractor shall show delivery of Materials to the Site separately on the Activity Schedule.</w:t>
            </w:r>
          </w:p>
        </w:tc>
      </w:tr>
      <w:tr w:rsidR="007B586E" w:rsidRPr="00B014A9" w14:paraId="042F50DB" w14:textId="77777777">
        <w:tc>
          <w:tcPr>
            <w:tcW w:w="2160" w:type="dxa"/>
            <w:tcBorders>
              <w:top w:val="nil"/>
              <w:left w:val="nil"/>
              <w:bottom w:val="nil"/>
              <w:right w:val="nil"/>
            </w:tcBorders>
          </w:tcPr>
          <w:p w14:paraId="25AA1396" w14:textId="77777777" w:rsidR="007B586E" w:rsidRPr="00B014A9" w:rsidRDefault="007B586E" w:rsidP="009E7AD5">
            <w:pPr>
              <w:pStyle w:val="Head42"/>
              <w:numPr>
                <w:ilvl w:val="0"/>
                <w:numId w:val="22"/>
              </w:numPr>
              <w:tabs>
                <w:tab w:val="clear" w:pos="540"/>
              </w:tabs>
              <w:ind w:left="360" w:hanging="360"/>
            </w:pPr>
            <w:bookmarkStart w:id="657" w:name="_Toc168299752"/>
            <w:r w:rsidRPr="00B014A9">
              <w:lastRenderedPageBreak/>
              <w:t>Changes in the Contract Price</w:t>
            </w:r>
            <w:bookmarkEnd w:id="657"/>
          </w:p>
        </w:tc>
        <w:tc>
          <w:tcPr>
            <w:tcW w:w="6984" w:type="dxa"/>
            <w:tcBorders>
              <w:top w:val="nil"/>
              <w:left w:val="nil"/>
              <w:bottom w:val="nil"/>
              <w:right w:val="nil"/>
            </w:tcBorders>
          </w:tcPr>
          <w:p w14:paraId="08BE2AA0" w14:textId="77777777" w:rsidR="007B586E" w:rsidRPr="00B014A9" w:rsidRDefault="007B586E" w:rsidP="009E7AD5">
            <w:pPr>
              <w:numPr>
                <w:ilvl w:val="1"/>
                <w:numId w:val="22"/>
              </w:numPr>
              <w:suppressAutoHyphens/>
              <w:overflowPunct w:val="0"/>
              <w:autoSpaceDE w:val="0"/>
              <w:autoSpaceDN w:val="0"/>
              <w:adjustRightInd w:val="0"/>
              <w:spacing w:after="180"/>
              <w:ind w:right="-72"/>
              <w:jc w:val="both"/>
              <w:textAlignment w:val="baseline"/>
            </w:pPr>
            <w:r w:rsidRPr="00B014A9">
              <w:t>In the case of an admeasurement contract:</w:t>
            </w:r>
          </w:p>
          <w:p w14:paraId="0275FA65" w14:textId="77777777" w:rsidR="007B586E" w:rsidRPr="00B014A9" w:rsidRDefault="007B586E" w:rsidP="009E7AD5">
            <w:pPr>
              <w:numPr>
                <w:ilvl w:val="0"/>
                <w:numId w:val="29"/>
              </w:numPr>
              <w:suppressAutoHyphens/>
              <w:overflowPunct w:val="0"/>
              <w:autoSpaceDE w:val="0"/>
              <w:autoSpaceDN w:val="0"/>
              <w:adjustRightInd w:val="0"/>
              <w:spacing w:after="200"/>
              <w:ind w:right="-72"/>
              <w:jc w:val="both"/>
              <w:textAlignment w:val="baseline"/>
            </w:pPr>
            <w:r w:rsidRPr="00B014A9">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p>
          <w:p w14:paraId="0313A600" w14:textId="77777777" w:rsidR="007B586E" w:rsidRPr="00B014A9" w:rsidRDefault="007B586E" w:rsidP="009E7AD5">
            <w:pPr>
              <w:numPr>
                <w:ilvl w:val="0"/>
                <w:numId w:val="29"/>
              </w:numPr>
              <w:suppressAutoHyphens/>
              <w:overflowPunct w:val="0"/>
              <w:autoSpaceDE w:val="0"/>
              <w:autoSpaceDN w:val="0"/>
              <w:adjustRightInd w:val="0"/>
              <w:spacing w:after="200"/>
              <w:ind w:right="-72"/>
              <w:jc w:val="both"/>
              <w:textAlignment w:val="baseline"/>
            </w:pPr>
            <w:r w:rsidRPr="00B014A9">
              <w:t xml:space="preserve">The Project Manager shall not adjust rates from changes in quantities if thereby the Initial Contract Price is exceeded by more than 15 percent, except with the prior approval of the </w:t>
            </w:r>
            <w:r w:rsidR="00283744" w:rsidRPr="00B014A9">
              <w:t>Employer</w:t>
            </w:r>
            <w:r w:rsidRPr="00B014A9">
              <w:t>.</w:t>
            </w:r>
          </w:p>
          <w:p w14:paraId="23D3EF0C" w14:textId="77777777" w:rsidR="007B586E" w:rsidRPr="00B014A9" w:rsidRDefault="007B586E" w:rsidP="009E7AD5">
            <w:pPr>
              <w:numPr>
                <w:ilvl w:val="0"/>
                <w:numId w:val="29"/>
              </w:numPr>
              <w:suppressAutoHyphens/>
              <w:overflowPunct w:val="0"/>
              <w:autoSpaceDE w:val="0"/>
              <w:autoSpaceDN w:val="0"/>
              <w:adjustRightInd w:val="0"/>
              <w:spacing w:after="200"/>
              <w:ind w:right="-72"/>
              <w:jc w:val="both"/>
              <w:textAlignment w:val="baseline"/>
            </w:pPr>
            <w:r w:rsidRPr="00B014A9">
              <w:t>If requested by the Project Manager, the Contractor shall provide the Project Manager with a detailed cost breakdown of any rate in the Bill of Quantities.</w:t>
            </w:r>
          </w:p>
          <w:p w14:paraId="14866DCF" w14:textId="77777777" w:rsidR="007B586E" w:rsidRPr="00B014A9" w:rsidRDefault="007B586E" w:rsidP="009E7AD5">
            <w:pPr>
              <w:numPr>
                <w:ilvl w:val="1"/>
                <w:numId w:val="22"/>
              </w:numPr>
              <w:suppressAutoHyphens/>
              <w:overflowPunct w:val="0"/>
              <w:autoSpaceDE w:val="0"/>
              <w:autoSpaceDN w:val="0"/>
              <w:adjustRightInd w:val="0"/>
              <w:spacing w:after="180"/>
              <w:ind w:right="-72"/>
              <w:jc w:val="both"/>
              <w:textAlignment w:val="baseline"/>
            </w:pPr>
            <w:r w:rsidRPr="00B014A9">
              <w:t>In the case of a lump sum contract, the Activity Schedule shall be amended by the Contractor to accommodate changes of Program or method of working made at the Contractor’s own discretion.  Prices in the Activity Schedule shall not be altered when the Contractor makes such changes to the Activity Schedule.</w:t>
            </w:r>
          </w:p>
        </w:tc>
      </w:tr>
      <w:tr w:rsidR="007B586E" w:rsidRPr="00B014A9" w14:paraId="107524EC" w14:textId="77777777">
        <w:tc>
          <w:tcPr>
            <w:tcW w:w="2160" w:type="dxa"/>
            <w:tcBorders>
              <w:top w:val="nil"/>
              <w:left w:val="nil"/>
              <w:right w:val="nil"/>
            </w:tcBorders>
          </w:tcPr>
          <w:p w14:paraId="263D8CF2" w14:textId="77777777" w:rsidR="007B586E" w:rsidRPr="00B014A9" w:rsidRDefault="007B586E" w:rsidP="009E7AD5">
            <w:pPr>
              <w:pStyle w:val="Head42"/>
              <w:numPr>
                <w:ilvl w:val="0"/>
                <w:numId w:val="22"/>
              </w:numPr>
            </w:pPr>
            <w:bookmarkStart w:id="658" w:name="_Toc168299753"/>
            <w:r w:rsidRPr="00B014A9">
              <w:t>Variations</w:t>
            </w:r>
            <w:bookmarkEnd w:id="658"/>
          </w:p>
          <w:p w14:paraId="2254D9E9" w14:textId="77777777" w:rsidR="007B586E" w:rsidRPr="00B014A9" w:rsidRDefault="007B586E">
            <w:pPr>
              <w:pStyle w:val="Head42"/>
            </w:pPr>
          </w:p>
        </w:tc>
        <w:tc>
          <w:tcPr>
            <w:tcW w:w="6984" w:type="dxa"/>
            <w:tcBorders>
              <w:top w:val="nil"/>
              <w:left w:val="nil"/>
              <w:right w:val="nil"/>
            </w:tcBorders>
          </w:tcPr>
          <w:p w14:paraId="2C3889C0" w14:textId="77777777" w:rsidR="007B586E" w:rsidRPr="00B014A9" w:rsidRDefault="007B586E" w:rsidP="009E7AD5">
            <w:pPr>
              <w:numPr>
                <w:ilvl w:val="1"/>
                <w:numId w:val="22"/>
              </w:numPr>
              <w:suppressAutoHyphens/>
              <w:overflowPunct w:val="0"/>
              <w:autoSpaceDE w:val="0"/>
              <w:autoSpaceDN w:val="0"/>
              <w:adjustRightInd w:val="0"/>
              <w:spacing w:after="180"/>
              <w:ind w:right="-72"/>
              <w:jc w:val="both"/>
              <w:textAlignment w:val="baseline"/>
            </w:pPr>
            <w:r w:rsidRPr="00B014A9">
              <w:t>All Variations shall be included in updated Programs, and, in the case of a lump sum contract, also in the Activity Schedule, produced by the Contractor.</w:t>
            </w:r>
          </w:p>
          <w:p w14:paraId="100956E1" w14:textId="77777777" w:rsidR="007B586E" w:rsidRPr="00B014A9" w:rsidRDefault="007B586E" w:rsidP="009E7AD5">
            <w:pPr>
              <w:numPr>
                <w:ilvl w:val="1"/>
                <w:numId w:val="22"/>
              </w:numPr>
              <w:suppressAutoHyphens/>
              <w:overflowPunct w:val="0"/>
              <w:autoSpaceDE w:val="0"/>
              <w:autoSpaceDN w:val="0"/>
              <w:adjustRightInd w:val="0"/>
              <w:spacing w:after="180"/>
              <w:ind w:right="-72"/>
              <w:jc w:val="both"/>
              <w:textAlignment w:val="baseline"/>
            </w:pPr>
            <w:r w:rsidRPr="00B014A9">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14:paraId="5156BE31" w14:textId="77777777" w:rsidR="007B586E" w:rsidRPr="00B014A9" w:rsidRDefault="007B586E" w:rsidP="009E7AD5">
            <w:pPr>
              <w:numPr>
                <w:ilvl w:val="1"/>
                <w:numId w:val="22"/>
              </w:numPr>
              <w:suppressAutoHyphens/>
              <w:overflowPunct w:val="0"/>
              <w:autoSpaceDE w:val="0"/>
              <w:autoSpaceDN w:val="0"/>
              <w:adjustRightInd w:val="0"/>
              <w:spacing w:after="180"/>
              <w:ind w:right="-72"/>
              <w:jc w:val="both"/>
              <w:textAlignment w:val="baseline"/>
            </w:pPr>
            <w:r w:rsidRPr="00B014A9">
              <w:t>If the Contractor’s quotation is unreasonable, the Project Manager may order the Variation and make a change to the Contract Price, which shall be based on the Project Manager’s own forecast of the effects of the Variation on the Contractor’s costs.</w:t>
            </w:r>
          </w:p>
          <w:p w14:paraId="07CB5072" w14:textId="77777777" w:rsidR="007B586E" w:rsidRPr="00B014A9" w:rsidRDefault="007B586E" w:rsidP="009E7AD5">
            <w:pPr>
              <w:numPr>
                <w:ilvl w:val="1"/>
                <w:numId w:val="22"/>
              </w:numPr>
              <w:suppressAutoHyphens/>
              <w:overflowPunct w:val="0"/>
              <w:autoSpaceDE w:val="0"/>
              <w:autoSpaceDN w:val="0"/>
              <w:adjustRightInd w:val="0"/>
              <w:spacing w:after="180"/>
              <w:ind w:right="-72"/>
              <w:jc w:val="both"/>
              <w:textAlignment w:val="baseline"/>
            </w:pPr>
            <w:r w:rsidRPr="00B014A9">
              <w:t xml:space="preserve">If the Project Manager decides that the urgency of varying the </w:t>
            </w:r>
            <w:r w:rsidRPr="00B014A9">
              <w:lastRenderedPageBreak/>
              <w:t>work would prevent a quotation being given and considered without delaying the work, no quotation shall be given and the Variation shall be treated as a Compensation Event.</w:t>
            </w:r>
          </w:p>
          <w:p w14:paraId="1DD9D572" w14:textId="77777777" w:rsidR="007B586E" w:rsidRPr="00B014A9" w:rsidRDefault="007B586E" w:rsidP="009E7AD5">
            <w:pPr>
              <w:numPr>
                <w:ilvl w:val="1"/>
                <w:numId w:val="22"/>
              </w:numPr>
              <w:suppressAutoHyphens/>
              <w:overflowPunct w:val="0"/>
              <w:autoSpaceDE w:val="0"/>
              <w:autoSpaceDN w:val="0"/>
              <w:adjustRightInd w:val="0"/>
              <w:spacing w:after="180"/>
              <w:ind w:right="-72"/>
              <w:jc w:val="both"/>
              <w:textAlignment w:val="baseline"/>
            </w:pPr>
            <w:r w:rsidRPr="00B014A9">
              <w:t xml:space="preserve">The Contractor shall not be entitled to additional payment for costs that could have been avoided by giving early warning. </w:t>
            </w:r>
          </w:p>
          <w:p w14:paraId="48DE3A73" w14:textId="77777777" w:rsidR="007B586E" w:rsidRPr="00B014A9" w:rsidRDefault="007B586E" w:rsidP="009E7AD5">
            <w:pPr>
              <w:numPr>
                <w:ilvl w:val="1"/>
                <w:numId w:val="22"/>
              </w:numPr>
              <w:suppressAutoHyphens/>
              <w:overflowPunct w:val="0"/>
              <w:autoSpaceDE w:val="0"/>
              <w:autoSpaceDN w:val="0"/>
              <w:adjustRightInd w:val="0"/>
              <w:spacing w:after="180"/>
              <w:ind w:right="-72"/>
              <w:jc w:val="both"/>
              <w:textAlignment w:val="baseline"/>
            </w:pPr>
            <w:r w:rsidRPr="00B014A9">
              <w:t>In the case of an admeasurement contract, if the work in the Variation corresponds to an item description in the Bill of Quantities and if, in the opinion of the Project Manager, the quantity of work above the limit stated in Sub-Clause 38.1 or the timing of its execution do not cause the cost per unit of quantity to change,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tc>
      </w:tr>
      <w:tr w:rsidR="007B586E" w:rsidRPr="00B014A9" w14:paraId="47E92A76" w14:textId="77777777">
        <w:tc>
          <w:tcPr>
            <w:tcW w:w="2160" w:type="dxa"/>
            <w:tcBorders>
              <w:top w:val="nil"/>
              <w:left w:val="nil"/>
              <w:bottom w:val="nil"/>
              <w:right w:val="nil"/>
            </w:tcBorders>
          </w:tcPr>
          <w:p w14:paraId="79162EB9" w14:textId="77777777" w:rsidR="007B586E" w:rsidRPr="00B014A9" w:rsidRDefault="007B586E" w:rsidP="009E7AD5">
            <w:pPr>
              <w:pStyle w:val="Head42"/>
              <w:numPr>
                <w:ilvl w:val="0"/>
                <w:numId w:val="22"/>
              </w:numPr>
              <w:tabs>
                <w:tab w:val="clear" w:pos="540"/>
              </w:tabs>
              <w:ind w:left="360" w:hanging="360"/>
            </w:pPr>
            <w:bookmarkStart w:id="659" w:name="_Toc168299754"/>
            <w:r w:rsidRPr="00B014A9">
              <w:lastRenderedPageBreak/>
              <w:t>Cash Flow Forecasts</w:t>
            </w:r>
            <w:bookmarkEnd w:id="659"/>
          </w:p>
        </w:tc>
        <w:tc>
          <w:tcPr>
            <w:tcW w:w="6984" w:type="dxa"/>
            <w:tcBorders>
              <w:top w:val="nil"/>
              <w:left w:val="nil"/>
              <w:bottom w:val="nil"/>
              <w:right w:val="nil"/>
            </w:tcBorders>
          </w:tcPr>
          <w:p w14:paraId="630B69DD" w14:textId="77777777" w:rsidR="007B586E" w:rsidRPr="00B014A9" w:rsidRDefault="007B586E" w:rsidP="009E7AD5">
            <w:pPr>
              <w:numPr>
                <w:ilvl w:val="1"/>
                <w:numId w:val="22"/>
              </w:numPr>
              <w:suppressAutoHyphens/>
              <w:overflowPunct w:val="0"/>
              <w:autoSpaceDE w:val="0"/>
              <w:autoSpaceDN w:val="0"/>
              <w:adjustRightInd w:val="0"/>
              <w:spacing w:after="220"/>
              <w:ind w:right="-72"/>
              <w:jc w:val="both"/>
              <w:textAlignment w:val="baseline"/>
            </w:pPr>
            <w:r w:rsidRPr="00B014A9">
              <w:t>When the Program, or, in the case of a lump sum contract, the Activity Schedule, is updated, the Contractor shall provide the Project Manager with an updated cash flow forecast.  The cash flow forecast shall include different currencies, as defined in the Contract, converted as necessary using the Contract exchange rates.</w:t>
            </w:r>
          </w:p>
        </w:tc>
      </w:tr>
      <w:tr w:rsidR="007B586E" w:rsidRPr="00B014A9" w14:paraId="1204AF1B" w14:textId="77777777">
        <w:tc>
          <w:tcPr>
            <w:tcW w:w="2160" w:type="dxa"/>
            <w:tcBorders>
              <w:top w:val="nil"/>
              <w:left w:val="nil"/>
              <w:bottom w:val="nil"/>
              <w:right w:val="nil"/>
            </w:tcBorders>
          </w:tcPr>
          <w:p w14:paraId="570ECF47" w14:textId="77777777" w:rsidR="007B586E" w:rsidRPr="00B014A9" w:rsidRDefault="007B586E" w:rsidP="009E7AD5">
            <w:pPr>
              <w:pStyle w:val="Head42"/>
              <w:numPr>
                <w:ilvl w:val="0"/>
                <w:numId w:val="22"/>
              </w:numPr>
              <w:tabs>
                <w:tab w:val="clear" w:pos="360"/>
                <w:tab w:val="clear" w:pos="540"/>
              </w:tabs>
              <w:ind w:left="360" w:hanging="360"/>
            </w:pPr>
            <w:bookmarkStart w:id="660" w:name="_Toc168299755"/>
            <w:r w:rsidRPr="00B014A9">
              <w:t>Payment Certificates</w:t>
            </w:r>
            <w:bookmarkEnd w:id="660"/>
          </w:p>
        </w:tc>
        <w:tc>
          <w:tcPr>
            <w:tcW w:w="6984" w:type="dxa"/>
            <w:tcBorders>
              <w:top w:val="nil"/>
              <w:left w:val="nil"/>
              <w:bottom w:val="nil"/>
              <w:right w:val="nil"/>
            </w:tcBorders>
          </w:tcPr>
          <w:p w14:paraId="6E32AB89" w14:textId="77777777" w:rsidR="007B586E" w:rsidRPr="00B014A9" w:rsidRDefault="007B586E" w:rsidP="009E7AD5">
            <w:pPr>
              <w:numPr>
                <w:ilvl w:val="1"/>
                <w:numId w:val="22"/>
              </w:numPr>
              <w:suppressAutoHyphens/>
              <w:overflowPunct w:val="0"/>
              <w:autoSpaceDE w:val="0"/>
              <w:autoSpaceDN w:val="0"/>
              <w:adjustRightInd w:val="0"/>
              <w:spacing w:after="220"/>
              <w:ind w:right="-72"/>
              <w:jc w:val="both"/>
              <w:textAlignment w:val="baseline"/>
            </w:pPr>
            <w:r w:rsidRPr="00B014A9">
              <w:t>The Contractor shall submit to the Project Manager monthly statements of the estimated value of the work executed less the cumulative amount certified previously.</w:t>
            </w:r>
          </w:p>
          <w:p w14:paraId="28EB9152" w14:textId="77777777" w:rsidR="007B586E" w:rsidRPr="00B014A9" w:rsidRDefault="007B586E" w:rsidP="009E7AD5">
            <w:pPr>
              <w:numPr>
                <w:ilvl w:val="1"/>
                <w:numId w:val="22"/>
              </w:numPr>
              <w:suppressAutoHyphens/>
              <w:overflowPunct w:val="0"/>
              <w:autoSpaceDE w:val="0"/>
              <w:autoSpaceDN w:val="0"/>
              <w:adjustRightInd w:val="0"/>
              <w:spacing w:after="220"/>
              <w:ind w:right="-72"/>
              <w:jc w:val="both"/>
              <w:textAlignment w:val="baseline"/>
            </w:pPr>
            <w:r w:rsidRPr="00B014A9">
              <w:t>The Project Manager shall check the Contractor’s monthly statement and certify the amount to be paid to the Contractor.</w:t>
            </w:r>
          </w:p>
          <w:p w14:paraId="7032B5A7" w14:textId="77777777" w:rsidR="007B586E" w:rsidRPr="00B014A9" w:rsidRDefault="007B586E" w:rsidP="009E7AD5">
            <w:pPr>
              <w:numPr>
                <w:ilvl w:val="1"/>
                <w:numId w:val="22"/>
              </w:numPr>
              <w:suppressAutoHyphens/>
              <w:overflowPunct w:val="0"/>
              <w:autoSpaceDE w:val="0"/>
              <w:autoSpaceDN w:val="0"/>
              <w:adjustRightInd w:val="0"/>
              <w:spacing w:after="220"/>
              <w:ind w:right="-72"/>
              <w:jc w:val="both"/>
              <w:textAlignment w:val="baseline"/>
            </w:pPr>
            <w:r w:rsidRPr="00B014A9">
              <w:t>The value of work executed shall be determined by the Project Manager.</w:t>
            </w:r>
          </w:p>
          <w:p w14:paraId="646FB0B7" w14:textId="77777777" w:rsidR="007B586E" w:rsidRPr="00B014A9" w:rsidRDefault="007B586E" w:rsidP="009E7AD5">
            <w:pPr>
              <w:numPr>
                <w:ilvl w:val="1"/>
                <w:numId w:val="22"/>
              </w:numPr>
              <w:suppressAutoHyphens/>
              <w:overflowPunct w:val="0"/>
              <w:autoSpaceDE w:val="0"/>
              <w:autoSpaceDN w:val="0"/>
              <w:adjustRightInd w:val="0"/>
              <w:spacing w:after="220"/>
              <w:ind w:right="-72"/>
              <w:jc w:val="both"/>
              <w:textAlignment w:val="baseline"/>
            </w:pPr>
            <w:r w:rsidRPr="00B014A9">
              <w:t>The value of work executed shall comprise:</w:t>
            </w:r>
          </w:p>
          <w:p w14:paraId="2BDB4FCC" w14:textId="77777777" w:rsidR="007B586E" w:rsidRPr="00B014A9" w:rsidRDefault="007B586E" w:rsidP="009E7AD5">
            <w:pPr>
              <w:numPr>
                <w:ilvl w:val="0"/>
                <w:numId w:val="30"/>
              </w:numPr>
              <w:suppressAutoHyphens/>
              <w:overflowPunct w:val="0"/>
              <w:autoSpaceDE w:val="0"/>
              <w:autoSpaceDN w:val="0"/>
              <w:adjustRightInd w:val="0"/>
              <w:spacing w:after="200"/>
              <w:ind w:right="-72"/>
              <w:jc w:val="both"/>
              <w:textAlignment w:val="baseline"/>
            </w:pPr>
            <w:r w:rsidRPr="00B014A9">
              <w:t>In the case of an admeasurement contract, the value of the quantities of work in the Bill of Quantities that have been completed; or</w:t>
            </w:r>
          </w:p>
          <w:p w14:paraId="17910D7E" w14:textId="77777777" w:rsidR="007B586E" w:rsidRPr="00B014A9" w:rsidRDefault="007B586E" w:rsidP="009E7AD5">
            <w:pPr>
              <w:numPr>
                <w:ilvl w:val="0"/>
                <w:numId w:val="30"/>
              </w:numPr>
              <w:suppressAutoHyphens/>
              <w:overflowPunct w:val="0"/>
              <w:autoSpaceDE w:val="0"/>
              <w:autoSpaceDN w:val="0"/>
              <w:adjustRightInd w:val="0"/>
              <w:spacing w:after="200"/>
              <w:ind w:right="-72"/>
              <w:jc w:val="both"/>
              <w:textAlignment w:val="baseline"/>
            </w:pPr>
            <w:r w:rsidRPr="00B014A9">
              <w:t>In the case of a lump sum contract, the value of work executed shall comprise the value of completed activities in the Activity Schedule.</w:t>
            </w:r>
          </w:p>
          <w:p w14:paraId="32BF6015" w14:textId="77777777" w:rsidR="007B586E" w:rsidRPr="00B014A9" w:rsidRDefault="007B586E" w:rsidP="009E7AD5">
            <w:pPr>
              <w:numPr>
                <w:ilvl w:val="1"/>
                <w:numId w:val="22"/>
              </w:numPr>
              <w:suppressAutoHyphens/>
              <w:overflowPunct w:val="0"/>
              <w:autoSpaceDE w:val="0"/>
              <w:autoSpaceDN w:val="0"/>
              <w:adjustRightInd w:val="0"/>
              <w:spacing w:after="220"/>
              <w:ind w:right="-72"/>
              <w:jc w:val="both"/>
              <w:textAlignment w:val="baseline"/>
            </w:pPr>
            <w:r w:rsidRPr="00B014A9">
              <w:t>The value of work executed shall include the valuation of Variations and Compensation Events.</w:t>
            </w:r>
          </w:p>
          <w:p w14:paraId="72D5E024" w14:textId="77777777" w:rsidR="007B586E" w:rsidRPr="00B014A9" w:rsidRDefault="007B586E" w:rsidP="009E7AD5">
            <w:pPr>
              <w:numPr>
                <w:ilvl w:val="1"/>
                <w:numId w:val="22"/>
              </w:numPr>
              <w:suppressAutoHyphens/>
              <w:overflowPunct w:val="0"/>
              <w:autoSpaceDE w:val="0"/>
              <w:autoSpaceDN w:val="0"/>
              <w:adjustRightInd w:val="0"/>
              <w:spacing w:after="220"/>
              <w:ind w:right="-72"/>
              <w:jc w:val="both"/>
              <w:textAlignment w:val="baseline"/>
            </w:pPr>
            <w:r w:rsidRPr="00B014A9">
              <w:lastRenderedPageBreak/>
              <w:t>The Project Manager may exclude any item certified in a previous certificate or reduce the proportion of any item previously certified in any certificate in the light of later information.</w:t>
            </w:r>
          </w:p>
        </w:tc>
      </w:tr>
      <w:tr w:rsidR="007B586E" w:rsidRPr="00B014A9" w14:paraId="2564F878" w14:textId="77777777">
        <w:tc>
          <w:tcPr>
            <w:tcW w:w="2160" w:type="dxa"/>
            <w:tcBorders>
              <w:top w:val="nil"/>
              <w:left w:val="nil"/>
              <w:bottom w:val="nil"/>
              <w:right w:val="nil"/>
            </w:tcBorders>
          </w:tcPr>
          <w:p w14:paraId="58BE532F" w14:textId="77777777" w:rsidR="007B586E" w:rsidRPr="00B014A9" w:rsidRDefault="007B586E" w:rsidP="009E7AD5">
            <w:pPr>
              <w:pStyle w:val="Head42"/>
              <w:numPr>
                <w:ilvl w:val="0"/>
                <w:numId w:val="22"/>
              </w:numPr>
              <w:tabs>
                <w:tab w:val="clear" w:pos="540"/>
              </w:tabs>
              <w:ind w:left="360" w:hanging="360"/>
            </w:pPr>
            <w:bookmarkStart w:id="661" w:name="_Toc168299756"/>
            <w:r w:rsidRPr="00B014A9">
              <w:lastRenderedPageBreak/>
              <w:t>Payments</w:t>
            </w:r>
            <w:bookmarkEnd w:id="661"/>
          </w:p>
        </w:tc>
        <w:tc>
          <w:tcPr>
            <w:tcW w:w="6984" w:type="dxa"/>
            <w:tcBorders>
              <w:top w:val="nil"/>
              <w:left w:val="nil"/>
              <w:bottom w:val="nil"/>
              <w:right w:val="nil"/>
            </w:tcBorders>
          </w:tcPr>
          <w:p w14:paraId="188A0AA4" w14:textId="77777777" w:rsidR="007B586E" w:rsidRPr="00B014A9" w:rsidRDefault="007B586E" w:rsidP="009E7AD5">
            <w:pPr>
              <w:numPr>
                <w:ilvl w:val="1"/>
                <w:numId w:val="22"/>
              </w:numPr>
              <w:suppressAutoHyphens/>
              <w:overflowPunct w:val="0"/>
              <w:autoSpaceDE w:val="0"/>
              <w:autoSpaceDN w:val="0"/>
              <w:adjustRightInd w:val="0"/>
              <w:spacing w:after="220"/>
              <w:ind w:right="-72"/>
              <w:jc w:val="both"/>
              <w:textAlignment w:val="baseline"/>
            </w:pPr>
            <w:r w:rsidRPr="00B014A9">
              <w:t xml:space="preserve">Payments shall be adjusted for deductions for advance payments and retention.  The </w:t>
            </w:r>
            <w:r w:rsidR="00283744" w:rsidRPr="00B014A9">
              <w:t>Employer</w:t>
            </w:r>
            <w:r w:rsidRPr="00B014A9">
              <w:t xml:space="preserve"> shall pay the Contractor the amounts certified by the Project Manager within 28 days of the date of each certificate.  If the </w:t>
            </w:r>
            <w:r w:rsidR="00283744" w:rsidRPr="00B014A9">
              <w:t>Employer</w:t>
            </w:r>
            <w:r w:rsidRPr="00B014A9">
              <w:t xml:space="preserve"> makes a late payment, the Contractor shall be paid </w:t>
            </w:r>
            <w:r w:rsidR="00800934" w:rsidRPr="00B014A9">
              <w:t>penalty</w:t>
            </w:r>
            <w:r w:rsidRPr="00B014A9">
              <w:t xml:space="preserve"> on the late payment in the next payment.  </w:t>
            </w:r>
            <w:r w:rsidR="00800934" w:rsidRPr="00B014A9">
              <w:t>Penalty</w:t>
            </w:r>
            <w:r w:rsidRPr="00B014A9">
              <w:t xml:space="preserve"> shall be calculated from the date by which the payment should have been made up to the date when the late payment is made at the prevailing rate of </w:t>
            </w:r>
            <w:r w:rsidR="00E064CD" w:rsidRPr="00B014A9">
              <w:t>penalty</w:t>
            </w:r>
            <w:r w:rsidRPr="00B014A9">
              <w:t xml:space="preserve"> for </w:t>
            </w:r>
            <w:r w:rsidR="00E064CD" w:rsidRPr="00B014A9">
              <w:t xml:space="preserve"> </w:t>
            </w:r>
            <w:r w:rsidRPr="00B014A9">
              <w:t xml:space="preserve"> each of the currencies in which payments are made.</w:t>
            </w:r>
          </w:p>
          <w:p w14:paraId="02C703E2" w14:textId="77777777" w:rsidR="007B586E" w:rsidRPr="00B014A9" w:rsidRDefault="007B586E" w:rsidP="009E7AD5">
            <w:pPr>
              <w:numPr>
                <w:ilvl w:val="1"/>
                <w:numId w:val="22"/>
              </w:numPr>
              <w:suppressAutoHyphens/>
              <w:overflowPunct w:val="0"/>
              <w:autoSpaceDE w:val="0"/>
              <w:autoSpaceDN w:val="0"/>
              <w:adjustRightInd w:val="0"/>
              <w:spacing w:after="220"/>
              <w:ind w:right="-72"/>
              <w:jc w:val="both"/>
              <w:textAlignment w:val="baseline"/>
            </w:pPr>
            <w:r w:rsidRPr="00B014A9">
              <w:t xml:space="preserve">If an amount certified is increased in a later certificate or as a result of an award by the Adjudicator or an Arbitrator, the Contractor shall be paid </w:t>
            </w:r>
            <w:r w:rsidR="009570B5" w:rsidRPr="00B014A9">
              <w:t>penalty</w:t>
            </w:r>
            <w:r w:rsidRPr="00B014A9">
              <w:t xml:space="preserve"> upon the delayed payment as set out in this clause.  </w:t>
            </w:r>
            <w:r w:rsidR="009570B5" w:rsidRPr="00B014A9">
              <w:t>Penalty</w:t>
            </w:r>
            <w:r w:rsidRPr="00B014A9">
              <w:t xml:space="preserve"> shall be calculated from the date upon which the increased amount would have been certified in the absence of dispute.</w:t>
            </w:r>
          </w:p>
          <w:p w14:paraId="27ECA176" w14:textId="77777777" w:rsidR="007B586E" w:rsidRPr="00B014A9" w:rsidRDefault="007B586E" w:rsidP="009E7AD5">
            <w:pPr>
              <w:numPr>
                <w:ilvl w:val="1"/>
                <w:numId w:val="22"/>
              </w:numPr>
              <w:suppressAutoHyphens/>
              <w:overflowPunct w:val="0"/>
              <w:autoSpaceDE w:val="0"/>
              <w:autoSpaceDN w:val="0"/>
              <w:adjustRightInd w:val="0"/>
              <w:spacing w:after="220"/>
              <w:ind w:right="-72"/>
              <w:jc w:val="both"/>
              <w:textAlignment w:val="baseline"/>
            </w:pPr>
            <w:r w:rsidRPr="00B014A9">
              <w:t>Unless otherwise stated, all payments and deductions shall be paid or charged in the proportions of currencies comprising the Contract Price.</w:t>
            </w:r>
          </w:p>
          <w:p w14:paraId="3BFAF3BA" w14:textId="77777777" w:rsidR="007B586E" w:rsidRPr="00B014A9" w:rsidRDefault="007B586E" w:rsidP="009E7AD5">
            <w:pPr>
              <w:numPr>
                <w:ilvl w:val="1"/>
                <w:numId w:val="22"/>
              </w:numPr>
              <w:suppressAutoHyphens/>
              <w:overflowPunct w:val="0"/>
              <w:autoSpaceDE w:val="0"/>
              <w:autoSpaceDN w:val="0"/>
              <w:adjustRightInd w:val="0"/>
              <w:spacing w:after="220"/>
              <w:ind w:right="-72"/>
              <w:jc w:val="both"/>
              <w:textAlignment w:val="baseline"/>
            </w:pPr>
            <w:r w:rsidRPr="00B014A9">
              <w:t xml:space="preserve">Items of the Works for which no rate or price has been entered in shall not be paid for by the </w:t>
            </w:r>
            <w:r w:rsidR="00283744" w:rsidRPr="00B014A9">
              <w:t>Employer</w:t>
            </w:r>
            <w:r w:rsidRPr="00B014A9">
              <w:t xml:space="preserve"> and shall be deemed covered by other rates and prices in the Contract.</w:t>
            </w:r>
          </w:p>
        </w:tc>
      </w:tr>
      <w:tr w:rsidR="007B586E" w:rsidRPr="00B014A9" w14:paraId="4115B013" w14:textId="77777777">
        <w:tc>
          <w:tcPr>
            <w:tcW w:w="2160" w:type="dxa"/>
            <w:tcBorders>
              <w:top w:val="nil"/>
              <w:left w:val="nil"/>
              <w:bottom w:val="nil"/>
              <w:right w:val="nil"/>
            </w:tcBorders>
          </w:tcPr>
          <w:p w14:paraId="2D9CDB87" w14:textId="77777777" w:rsidR="007B586E" w:rsidRPr="00B014A9" w:rsidRDefault="007B586E" w:rsidP="009E7AD5">
            <w:pPr>
              <w:pStyle w:val="Head42"/>
              <w:numPr>
                <w:ilvl w:val="0"/>
                <w:numId w:val="22"/>
              </w:numPr>
              <w:tabs>
                <w:tab w:val="clear" w:pos="540"/>
              </w:tabs>
              <w:ind w:left="360" w:hanging="360"/>
            </w:pPr>
            <w:bookmarkStart w:id="662" w:name="_Toc168299757"/>
            <w:r w:rsidRPr="00B014A9">
              <w:t>Compensation Events</w:t>
            </w:r>
            <w:bookmarkEnd w:id="662"/>
          </w:p>
        </w:tc>
        <w:tc>
          <w:tcPr>
            <w:tcW w:w="6984" w:type="dxa"/>
            <w:tcBorders>
              <w:top w:val="nil"/>
              <w:left w:val="nil"/>
              <w:bottom w:val="nil"/>
              <w:right w:val="nil"/>
            </w:tcBorders>
          </w:tcPr>
          <w:p w14:paraId="759E8BE7"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The following shall be Compensation Events:</w:t>
            </w:r>
          </w:p>
          <w:p w14:paraId="5E6A1028" w14:textId="77777777" w:rsidR="007B586E" w:rsidRPr="00B014A9" w:rsidRDefault="007B586E" w:rsidP="009E7AD5">
            <w:pPr>
              <w:numPr>
                <w:ilvl w:val="0"/>
                <w:numId w:val="31"/>
              </w:numPr>
              <w:suppressAutoHyphens/>
              <w:overflowPunct w:val="0"/>
              <w:autoSpaceDE w:val="0"/>
              <w:autoSpaceDN w:val="0"/>
              <w:adjustRightInd w:val="0"/>
              <w:spacing w:after="200"/>
              <w:ind w:right="-72"/>
              <w:jc w:val="both"/>
              <w:textAlignment w:val="baseline"/>
            </w:pPr>
            <w:r w:rsidRPr="00B014A9">
              <w:t xml:space="preserve">The </w:t>
            </w:r>
            <w:r w:rsidR="00283744" w:rsidRPr="00B014A9">
              <w:t>Employer</w:t>
            </w:r>
            <w:r w:rsidRPr="00B014A9">
              <w:t xml:space="preserve"> does not give access to a part of the Site by the Site Possession Date pursuant to GCC Sub-Clause 20.1.</w:t>
            </w:r>
          </w:p>
          <w:p w14:paraId="25FAB675" w14:textId="77777777" w:rsidR="007B586E" w:rsidRPr="00B014A9" w:rsidRDefault="007B586E" w:rsidP="009E7AD5">
            <w:pPr>
              <w:numPr>
                <w:ilvl w:val="0"/>
                <w:numId w:val="31"/>
              </w:numPr>
              <w:suppressAutoHyphens/>
              <w:overflowPunct w:val="0"/>
              <w:autoSpaceDE w:val="0"/>
              <w:autoSpaceDN w:val="0"/>
              <w:adjustRightInd w:val="0"/>
              <w:spacing w:after="200"/>
              <w:ind w:right="-72"/>
              <w:jc w:val="both"/>
              <w:textAlignment w:val="baseline"/>
            </w:pPr>
            <w:r w:rsidRPr="00B014A9">
              <w:t xml:space="preserve">The </w:t>
            </w:r>
            <w:r w:rsidR="00283744" w:rsidRPr="00B014A9">
              <w:t>Employer</w:t>
            </w:r>
            <w:r w:rsidRPr="00B014A9">
              <w:t xml:space="preserve"> modifies the Schedule of Other Contractors in a way that affects the work of the Contractor under the Contract.</w:t>
            </w:r>
          </w:p>
          <w:p w14:paraId="1E367DDF" w14:textId="77777777" w:rsidR="007B586E" w:rsidRPr="00B014A9" w:rsidRDefault="007B586E" w:rsidP="009E7AD5">
            <w:pPr>
              <w:numPr>
                <w:ilvl w:val="0"/>
                <w:numId w:val="31"/>
              </w:numPr>
              <w:suppressAutoHyphens/>
              <w:overflowPunct w:val="0"/>
              <w:autoSpaceDE w:val="0"/>
              <w:autoSpaceDN w:val="0"/>
              <w:adjustRightInd w:val="0"/>
              <w:spacing w:after="200"/>
              <w:ind w:right="-72"/>
              <w:jc w:val="both"/>
              <w:textAlignment w:val="baseline"/>
            </w:pPr>
            <w:r w:rsidRPr="00B014A9">
              <w:t>The Project Manager orders a delay or does not issue Drawings, Specifications, or instructions required for execution of the Works on time.</w:t>
            </w:r>
          </w:p>
          <w:p w14:paraId="2B87A5E9" w14:textId="77777777" w:rsidR="007B586E" w:rsidRPr="00B014A9" w:rsidRDefault="007B586E" w:rsidP="009E7AD5">
            <w:pPr>
              <w:numPr>
                <w:ilvl w:val="0"/>
                <w:numId w:val="31"/>
              </w:numPr>
              <w:suppressAutoHyphens/>
              <w:overflowPunct w:val="0"/>
              <w:autoSpaceDE w:val="0"/>
              <w:autoSpaceDN w:val="0"/>
              <w:adjustRightInd w:val="0"/>
              <w:spacing w:after="200"/>
              <w:ind w:right="-72"/>
              <w:jc w:val="both"/>
              <w:textAlignment w:val="baseline"/>
            </w:pPr>
            <w:r w:rsidRPr="00B014A9">
              <w:t>The Project Manager instructs the Contractor to uncover or to carry out additional tests upon work, which is then found to have no Defects.</w:t>
            </w:r>
          </w:p>
          <w:p w14:paraId="0DF4A394" w14:textId="77777777" w:rsidR="007B586E" w:rsidRPr="00B014A9" w:rsidRDefault="007B586E" w:rsidP="009E7AD5">
            <w:pPr>
              <w:numPr>
                <w:ilvl w:val="0"/>
                <w:numId w:val="31"/>
              </w:numPr>
              <w:suppressAutoHyphens/>
              <w:overflowPunct w:val="0"/>
              <w:autoSpaceDE w:val="0"/>
              <w:autoSpaceDN w:val="0"/>
              <w:adjustRightInd w:val="0"/>
              <w:spacing w:after="200"/>
              <w:ind w:right="-72"/>
              <w:jc w:val="both"/>
              <w:textAlignment w:val="baseline"/>
            </w:pPr>
            <w:r w:rsidRPr="00B014A9">
              <w:t xml:space="preserve">The Project Manager unreasonably does not approve a </w:t>
            </w:r>
            <w:r w:rsidRPr="00B014A9">
              <w:lastRenderedPageBreak/>
              <w:t>subcontract to be let.</w:t>
            </w:r>
          </w:p>
          <w:p w14:paraId="7D3426A0" w14:textId="7B14C5D7" w:rsidR="007B586E" w:rsidRPr="00B014A9" w:rsidRDefault="007B586E" w:rsidP="009E7AD5">
            <w:pPr>
              <w:numPr>
                <w:ilvl w:val="0"/>
                <w:numId w:val="31"/>
              </w:numPr>
              <w:suppressAutoHyphens/>
              <w:overflowPunct w:val="0"/>
              <w:autoSpaceDE w:val="0"/>
              <w:autoSpaceDN w:val="0"/>
              <w:adjustRightInd w:val="0"/>
              <w:spacing w:after="200"/>
              <w:ind w:right="-72"/>
              <w:jc w:val="both"/>
              <w:textAlignment w:val="baseline"/>
            </w:pPr>
            <w:r w:rsidRPr="00B014A9">
              <w:t>Ground conditions are substantially more adverse than could reasonably have been assumed before issuance of the Letter of Acceptance from the information issued to bidders (including the Site Investigation Reports), from information available publicly and from a visual inspection of the Site.</w:t>
            </w:r>
          </w:p>
          <w:p w14:paraId="54BABB5D" w14:textId="77777777" w:rsidR="007B586E" w:rsidRPr="00B014A9" w:rsidRDefault="007B586E" w:rsidP="009E7AD5">
            <w:pPr>
              <w:numPr>
                <w:ilvl w:val="0"/>
                <w:numId w:val="31"/>
              </w:numPr>
              <w:suppressAutoHyphens/>
              <w:overflowPunct w:val="0"/>
              <w:autoSpaceDE w:val="0"/>
              <w:autoSpaceDN w:val="0"/>
              <w:adjustRightInd w:val="0"/>
              <w:spacing w:after="240"/>
              <w:ind w:left="1094" w:right="-72" w:hanging="547"/>
              <w:jc w:val="both"/>
              <w:textAlignment w:val="baseline"/>
            </w:pPr>
            <w:r w:rsidRPr="00B014A9">
              <w:t xml:space="preserve">The Project Manager gives an instruction for dealing with an unforeseen condition, caused by the </w:t>
            </w:r>
            <w:r w:rsidR="00283744" w:rsidRPr="00B014A9">
              <w:t>Employer</w:t>
            </w:r>
            <w:r w:rsidRPr="00B014A9">
              <w:t>, or additional work required for safety or other reasons.</w:t>
            </w:r>
          </w:p>
          <w:p w14:paraId="1AB2C6B7" w14:textId="21B2EEC3" w:rsidR="007B586E" w:rsidRPr="00B014A9" w:rsidRDefault="007B586E" w:rsidP="009E7AD5">
            <w:pPr>
              <w:numPr>
                <w:ilvl w:val="0"/>
                <w:numId w:val="31"/>
              </w:numPr>
              <w:suppressAutoHyphens/>
              <w:overflowPunct w:val="0"/>
              <w:autoSpaceDE w:val="0"/>
              <w:autoSpaceDN w:val="0"/>
              <w:adjustRightInd w:val="0"/>
              <w:spacing w:after="240"/>
              <w:ind w:left="1094" w:right="-72" w:hanging="547"/>
              <w:jc w:val="both"/>
              <w:textAlignment w:val="baseline"/>
            </w:pPr>
            <w:r w:rsidRPr="00B014A9">
              <w:t xml:space="preserve">Other contractors, public authorities, utilities, or the </w:t>
            </w:r>
            <w:r w:rsidR="00283744" w:rsidRPr="00B014A9">
              <w:t>Employer</w:t>
            </w:r>
            <w:r w:rsidRPr="00B014A9">
              <w:t xml:space="preserve"> does not work within the dates and other constraints stated in the Contract, and they cause delay or extra cost to the Contractor.</w:t>
            </w:r>
          </w:p>
          <w:p w14:paraId="577E0B7C" w14:textId="77777777" w:rsidR="007B586E" w:rsidRPr="00B014A9" w:rsidRDefault="007B586E" w:rsidP="009E7AD5">
            <w:pPr>
              <w:numPr>
                <w:ilvl w:val="0"/>
                <w:numId w:val="31"/>
              </w:numPr>
              <w:suppressAutoHyphens/>
              <w:overflowPunct w:val="0"/>
              <w:autoSpaceDE w:val="0"/>
              <w:autoSpaceDN w:val="0"/>
              <w:adjustRightInd w:val="0"/>
              <w:spacing w:after="240"/>
              <w:ind w:left="1094" w:right="-72" w:hanging="547"/>
              <w:jc w:val="both"/>
              <w:textAlignment w:val="baseline"/>
            </w:pPr>
            <w:r w:rsidRPr="00B014A9">
              <w:t>The advance payment is delayed.</w:t>
            </w:r>
          </w:p>
          <w:p w14:paraId="198B65F2" w14:textId="77777777" w:rsidR="007B586E" w:rsidRPr="00B014A9" w:rsidRDefault="007B586E" w:rsidP="009E7AD5">
            <w:pPr>
              <w:numPr>
                <w:ilvl w:val="0"/>
                <w:numId w:val="31"/>
              </w:numPr>
              <w:suppressAutoHyphens/>
              <w:overflowPunct w:val="0"/>
              <w:autoSpaceDE w:val="0"/>
              <w:autoSpaceDN w:val="0"/>
              <w:adjustRightInd w:val="0"/>
              <w:spacing w:after="240"/>
              <w:ind w:left="1094" w:right="-72" w:hanging="547"/>
              <w:jc w:val="both"/>
              <w:textAlignment w:val="baseline"/>
            </w:pPr>
            <w:r w:rsidRPr="00B014A9">
              <w:t xml:space="preserve">The effects on the Contractor of any of the </w:t>
            </w:r>
            <w:r w:rsidR="00283744" w:rsidRPr="00B014A9">
              <w:t>Employer</w:t>
            </w:r>
            <w:r w:rsidRPr="00B014A9">
              <w:t>’s Risks.</w:t>
            </w:r>
          </w:p>
          <w:p w14:paraId="13D2BCD9" w14:textId="77777777" w:rsidR="007B586E" w:rsidRPr="00B014A9" w:rsidRDefault="007B586E" w:rsidP="009E7AD5">
            <w:pPr>
              <w:numPr>
                <w:ilvl w:val="0"/>
                <w:numId w:val="31"/>
              </w:numPr>
              <w:suppressAutoHyphens/>
              <w:overflowPunct w:val="0"/>
              <w:autoSpaceDE w:val="0"/>
              <w:autoSpaceDN w:val="0"/>
              <w:adjustRightInd w:val="0"/>
              <w:spacing w:after="240"/>
              <w:ind w:left="1094" w:right="-72" w:hanging="547"/>
              <w:jc w:val="both"/>
              <w:textAlignment w:val="baseline"/>
            </w:pPr>
            <w:r w:rsidRPr="00B014A9">
              <w:t>The Project Manager unreasonably delays issuing a Certificate of Completion.</w:t>
            </w:r>
          </w:p>
          <w:p w14:paraId="16A392B2"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If a Compensation Event would cause additional cost or would prevent the work being completed before the Intended 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14:paraId="1C3F838B"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14:paraId="4BA62CE8"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The Contractor shall not be entitled to compensation to the extent that the </w:t>
            </w:r>
            <w:r w:rsidR="00283744" w:rsidRPr="00B014A9">
              <w:t>Employer</w:t>
            </w:r>
            <w:r w:rsidRPr="00B014A9">
              <w:t>’s interests are adversely affected by the Contractor’s not having given early warning or not having cooperated with the Project Manager.</w:t>
            </w:r>
          </w:p>
        </w:tc>
      </w:tr>
      <w:tr w:rsidR="007B586E" w:rsidRPr="00B014A9" w14:paraId="3DE641C4" w14:textId="77777777">
        <w:tc>
          <w:tcPr>
            <w:tcW w:w="2160" w:type="dxa"/>
            <w:tcBorders>
              <w:top w:val="nil"/>
              <w:left w:val="nil"/>
              <w:bottom w:val="nil"/>
              <w:right w:val="nil"/>
            </w:tcBorders>
          </w:tcPr>
          <w:p w14:paraId="7810A30A" w14:textId="77777777" w:rsidR="007B586E" w:rsidRPr="00B014A9" w:rsidRDefault="007B586E" w:rsidP="009E7AD5">
            <w:pPr>
              <w:pStyle w:val="Head42"/>
              <w:numPr>
                <w:ilvl w:val="0"/>
                <w:numId w:val="22"/>
              </w:numPr>
              <w:tabs>
                <w:tab w:val="clear" w:pos="540"/>
              </w:tabs>
              <w:ind w:left="360" w:hanging="360"/>
            </w:pPr>
            <w:bookmarkStart w:id="663" w:name="_Toc168299758"/>
            <w:r w:rsidRPr="00B014A9">
              <w:lastRenderedPageBreak/>
              <w:t>Tax</w:t>
            </w:r>
            <w:bookmarkEnd w:id="663"/>
          </w:p>
        </w:tc>
        <w:tc>
          <w:tcPr>
            <w:tcW w:w="6984" w:type="dxa"/>
            <w:tcBorders>
              <w:top w:val="nil"/>
              <w:left w:val="nil"/>
              <w:bottom w:val="nil"/>
              <w:right w:val="nil"/>
            </w:tcBorders>
          </w:tcPr>
          <w:p w14:paraId="314BA42E"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The Project Manager shall adjust the Contract Price if taxes, duties, and other levies are changed between the date 28 days before the submission of bids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7B586E" w:rsidRPr="00B014A9" w14:paraId="3F9BD2EF" w14:textId="77777777">
        <w:tc>
          <w:tcPr>
            <w:tcW w:w="2160" w:type="dxa"/>
            <w:tcBorders>
              <w:top w:val="nil"/>
              <w:left w:val="nil"/>
              <w:bottom w:val="nil"/>
              <w:right w:val="nil"/>
            </w:tcBorders>
          </w:tcPr>
          <w:p w14:paraId="4575D9DD" w14:textId="77777777" w:rsidR="007B586E" w:rsidRPr="00B014A9" w:rsidRDefault="007B586E" w:rsidP="009E7AD5">
            <w:pPr>
              <w:pStyle w:val="Head42"/>
              <w:numPr>
                <w:ilvl w:val="0"/>
                <w:numId w:val="22"/>
              </w:numPr>
            </w:pPr>
            <w:bookmarkStart w:id="664" w:name="_Toc168299759"/>
            <w:r w:rsidRPr="00B014A9">
              <w:t>Currencies</w:t>
            </w:r>
            <w:bookmarkEnd w:id="664"/>
          </w:p>
        </w:tc>
        <w:tc>
          <w:tcPr>
            <w:tcW w:w="6984" w:type="dxa"/>
            <w:tcBorders>
              <w:top w:val="nil"/>
              <w:left w:val="nil"/>
              <w:bottom w:val="nil"/>
              <w:right w:val="nil"/>
            </w:tcBorders>
          </w:tcPr>
          <w:p w14:paraId="5533CF12"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Where payments are made in currencies other than the currency of the </w:t>
            </w:r>
            <w:r w:rsidR="00283744" w:rsidRPr="00B014A9">
              <w:t>Employer</w:t>
            </w:r>
            <w:r w:rsidRPr="00B014A9">
              <w:t xml:space="preserve">’s country </w:t>
            </w:r>
            <w:r w:rsidRPr="00B014A9">
              <w:rPr>
                <w:b/>
              </w:rPr>
              <w:t>specified in the PCC,</w:t>
            </w:r>
            <w:r w:rsidRPr="00B014A9">
              <w:t xml:space="preserve"> the exchange rates used for calculating the amounts to be paid shall be the exchange rates stated in the Contractor’s Bid.</w:t>
            </w:r>
          </w:p>
        </w:tc>
      </w:tr>
      <w:tr w:rsidR="007B586E" w:rsidRPr="00B014A9" w14:paraId="20CED720" w14:textId="77777777">
        <w:tc>
          <w:tcPr>
            <w:tcW w:w="2160" w:type="dxa"/>
            <w:tcBorders>
              <w:top w:val="nil"/>
              <w:left w:val="nil"/>
              <w:bottom w:val="nil"/>
              <w:right w:val="nil"/>
            </w:tcBorders>
          </w:tcPr>
          <w:p w14:paraId="57F7FC28" w14:textId="77777777" w:rsidR="007B586E" w:rsidRPr="00B014A9" w:rsidRDefault="007B586E" w:rsidP="009E7AD5">
            <w:pPr>
              <w:pStyle w:val="Head42"/>
              <w:numPr>
                <w:ilvl w:val="0"/>
                <w:numId w:val="22"/>
              </w:numPr>
              <w:tabs>
                <w:tab w:val="clear" w:pos="540"/>
              </w:tabs>
              <w:ind w:left="360" w:hanging="360"/>
            </w:pPr>
            <w:bookmarkStart w:id="665" w:name="_Toc168299760"/>
            <w:r w:rsidRPr="00B014A9">
              <w:t>Price Adjustment</w:t>
            </w:r>
            <w:bookmarkEnd w:id="665"/>
          </w:p>
        </w:tc>
        <w:tc>
          <w:tcPr>
            <w:tcW w:w="6984" w:type="dxa"/>
            <w:tcBorders>
              <w:top w:val="nil"/>
              <w:left w:val="nil"/>
              <w:bottom w:val="nil"/>
              <w:right w:val="nil"/>
            </w:tcBorders>
          </w:tcPr>
          <w:p w14:paraId="5F91627F"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Prices shall be adjusted for fluctuations in the cost of inputs only if </w:t>
            </w:r>
            <w:r w:rsidRPr="00B014A9">
              <w:rPr>
                <w:b/>
              </w:rPr>
              <w:t xml:space="preserve">provided for in the PCC.  </w:t>
            </w:r>
            <w:r w:rsidRPr="00B014A9">
              <w:t>If so provided, the amounts certified in each payment certificate, before deducting for Advance Payment, shall be adjusted by applying the respective price adjustment factor to the payment amounts due in each currency.  A separate formula of the type indicated below applies to each Contract currency:</w:t>
            </w:r>
          </w:p>
          <w:p w14:paraId="677C856A" w14:textId="77777777" w:rsidR="007B586E" w:rsidRPr="00B014A9" w:rsidRDefault="007B586E">
            <w:pPr>
              <w:spacing w:after="200"/>
              <w:ind w:right="-72"/>
              <w:jc w:val="center"/>
            </w:pPr>
            <w:r w:rsidRPr="00B014A9">
              <w:rPr>
                <w:b/>
              </w:rPr>
              <w:t>P</w:t>
            </w:r>
            <w:r w:rsidRPr="00B014A9">
              <w:rPr>
                <w:b/>
                <w:vertAlign w:val="subscript"/>
              </w:rPr>
              <w:t>c</w:t>
            </w:r>
            <w:r w:rsidRPr="00B014A9">
              <w:rPr>
                <w:b/>
              </w:rPr>
              <w:t xml:space="preserve"> = A</w:t>
            </w:r>
            <w:r w:rsidRPr="00B014A9">
              <w:rPr>
                <w:b/>
                <w:vertAlign w:val="subscript"/>
              </w:rPr>
              <w:t>c</w:t>
            </w:r>
            <w:r w:rsidRPr="00B014A9">
              <w:rPr>
                <w:b/>
              </w:rPr>
              <w:t xml:space="preserve"> + </w:t>
            </w:r>
            <w:proofErr w:type="spellStart"/>
            <w:r w:rsidRPr="00B014A9">
              <w:rPr>
                <w:b/>
              </w:rPr>
              <w:t>B</w:t>
            </w:r>
            <w:r w:rsidRPr="00B014A9">
              <w:rPr>
                <w:b/>
                <w:vertAlign w:val="subscript"/>
              </w:rPr>
              <w:t>c</w:t>
            </w:r>
            <w:proofErr w:type="spellEnd"/>
            <w:r w:rsidRPr="00B014A9">
              <w:rPr>
                <w:b/>
              </w:rPr>
              <w:t xml:space="preserve">  </w:t>
            </w:r>
            <w:proofErr w:type="spellStart"/>
            <w:r w:rsidRPr="00B014A9">
              <w:rPr>
                <w:b/>
              </w:rPr>
              <w:t>Imc</w:t>
            </w:r>
            <w:proofErr w:type="spellEnd"/>
            <w:r w:rsidRPr="00B014A9">
              <w:rPr>
                <w:b/>
              </w:rPr>
              <w:t>/</w:t>
            </w:r>
            <w:proofErr w:type="spellStart"/>
            <w:r w:rsidRPr="00B014A9">
              <w:rPr>
                <w:b/>
              </w:rPr>
              <w:t>Ioc</w:t>
            </w:r>
            <w:proofErr w:type="spellEnd"/>
          </w:p>
          <w:p w14:paraId="2F172733" w14:textId="77777777" w:rsidR="007B586E" w:rsidRPr="00B014A9" w:rsidRDefault="007B586E">
            <w:pPr>
              <w:tabs>
                <w:tab w:val="left" w:pos="1080"/>
              </w:tabs>
              <w:spacing w:after="200"/>
              <w:ind w:left="1080" w:right="-72" w:hanging="540"/>
            </w:pPr>
            <w:r w:rsidRPr="00B014A9">
              <w:t>where:</w:t>
            </w:r>
          </w:p>
          <w:p w14:paraId="26479463" w14:textId="77777777" w:rsidR="007B586E" w:rsidRPr="00B014A9" w:rsidRDefault="007B586E">
            <w:pPr>
              <w:tabs>
                <w:tab w:val="left" w:pos="1080"/>
              </w:tabs>
              <w:spacing w:after="200"/>
              <w:ind w:left="1080" w:right="-72" w:hanging="540"/>
            </w:pPr>
            <w:r w:rsidRPr="00B014A9">
              <w:tab/>
              <w:t>P</w:t>
            </w:r>
            <w:r w:rsidRPr="00B014A9">
              <w:rPr>
                <w:vertAlign w:val="subscript"/>
              </w:rPr>
              <w:t>c</w:t>
            </w:r>
            <w:r w:rsidRPr="00B014A9">
              <w:t xml:space="preserve"> is the adjustment factor for the portion of the Contract Price payable in a specific currency “c.”</w:t>
            </w:r>
          </w:p>
          <w:p w14:paraId="23147109" w14:textId="77777777" w:rsidR="007B586E" w:rsidRPr="00B014A9" w:rsidRDefault="007B586E">
            <w:pPr>
              <w:tabs>
                <w:tab w:val="left" w:pos="1080"/>
              </w:tabs>
              <w:spacing w:after="200"/>
              <w:ind w:left="1080" w:right="-72" w:hanging="540"/>
            </w:pPr>
            <w:r w:rsidRPr="00B014A9">
              <w:tab/>
              <w:t>A</w:t>
            </w:r>
            <w:r w:rsidRPr="00B014A9">
              <w:rPr>
                <w:vertAlign w:val="subscript"/>
              </w:rPr>
              <w:t>c</w:t>
            </w:r>
            <w:r w:rsidRPr="00B014A9">
              <w:t xml:space="preserve"> and </w:t>
            </w:r>
            <w:proofErr w:type="spellStart"/>
            <w:r w:rsidRPr="00B014A9">
              <w:t>B</w:t>
            </w:r>
            <w:r w:rsidRPr="00B014A9">
              <w:rPr>
                <w:vertAlign w:val="subscript"/>
              </w:rPr>
              <w:t>c</w:t>
            </w:r>
            <w:proofErr w:type="spellEnd"/>
            <w:r w:rsidRPr="00B014A9">
              <w:t xml:space="preserve"> are coefficients</w:t>
            </w:r>
            <w:r w:rsidRPr="00B014A9">
              <w:rPr>
                <w:rStyle w:val="FootnoteReference"/>
              </w:rPr>
              <w:footnoteReference w:id="13"/>
            </w:r>
            <w:r w:rsidRPr="00B014A9">
              <w:t xml:space="preserve"> </w:t>
            </w:r>
            <w:r w:rsidRPr="00B014A9">
              <w:rPr>
                <w:b/>
              </w:rPr>
              <w:t>specified in the PCC,</w:t>
            </w:r>
            <w:r w:rsidRPr="00B014A9">
              <w:t xml:space="preserve"> representing the nonadjustable and adjustable portions, respectively, of the Contract Price payable in that specific currency “c;” and</w:t>
            </w:r>
          </w:p>
          <w:p w14:paraId="62411C4B" w14:textId="77777777" w:rsidR="007B586E" w:rsidRPr="00B014A9" w:rsidRDefault="007B586E">
            <w:pPr>
              <w:tabs>
                <w:tab w:val="left" w:pos="1080"/>
              </w:tabs>
              <w:spacing w:after="200"/>
              <w:ind w:left="1080" w:right="-72" w:hanging="540"/>
              <w:rPr>
                <w:spacing w:val="-4"/>
              </w:rPr>
            </w:pPr>
            <w:r w:rsidRPr="00B014A9">
              <w:tab/>
            </w:r>
            <w:proofErr w:type="spellStart"/>
            <w:r w:rsidRPr="00B014A9">
              <w:rPr>
                <w:spacing w:val="-4"/>
              </w:rPr>
              <w:t>Imc</w:t>
            </w:r>
            <w:proofErr w:type="spellEnd"/>
            <w:r w:rsidRPr="00B014A9">
              <w:rPr>
                <w:spacing w:val="-4"/>
              </w:rPr>
              <w:t xml:space="preserve"> is the index prevailing at the end of the month being invoiced and </w:t>
            </w:r>
            <w:proofErr w:type="spellStart"/>
            <w:r w:rsidRPr="00B014A9">
              <w:rPr>
                <w:spacing w:val="-4"/>
              </w:rPr>
              <w:t>Ioc</w:t>
            </w:r>
            <w:proofErr w:type="spellEnd"/>
            <w:r w:rsidRPr="00B014A9">
              <w:rPr>
                <w:spacing w:val="-4"/>
              </w:rPr>
              <w:t xml:space="preserve"> is the index prevailing 28 days before Bid opening for inputs payable; both in the specific currency “c.”</w:t>
            </w:r>
          </w:p>
          <w:p w14:paraId="76E741A9"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7B586E" w:rsidRPr="00B014A9" w14:paraId="1962915B" w14:textId="77777777">
        <w:tc>
          <w:tcPr>
            <w:tcW w:w="2160" w:type="dxa"/>
            <w:tcBorders>
              <w:top w:val="nil"/>
              <w:left w:val="nil"/>
              <w:bottom w:val="nil"/>
              <w:right w:val="nil"/>
            </w:tcBorders>
          </w:tcPr>
          <w:p w14:paraId="3A1F9B4D" w14:textId="77777777" w:rsidR="007B586E" w:rsidRPr="00B014A9" w:rsidRDefault="007B586E" w:rsidP="009E7AD5">
            <w:pPr>
              <w:pStyle w:val="Head42"/>
              <w:numPr>
                <w:ilvl w:val="0"/>
                <w:numId w:val="22"/>
              </w:numPr>
              <w:tabs>
                <w:tab w:val="clear" w:pos="540"/>
              </w:tabs>
              <w:ind w:left="360" w:hanging="360"/>
            </w:pPr>
            <w:bookmarkStart w:id="666" w:name="_Toc168299761"/>
            <w:r w:rsidRPr="00B014A9">
              <w:t>Retention</w:t>
            </w:r>
            <w:bookmarkEnd w:id="666"/>
          </w:p>
        </w:tc>
        <w:tc>
          <w:tcPr>
            <w:tcW w:w="6984" w:type="dxa"/>
            <w:tcBorders>
              <w:top w:val="nil"/>
              <w:left w:val="nil"/>
              <w:bottom w:val="nil"/>
              <w:right w:val="nil"/>
            </w:tcBorders>
          </w:tcPr>
          <w:p w14:paraId="6995A70C"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The </w:t>
            </w:r>
            <w:r w:rsidR="00283744" w:rsidRPr="00B014A9">
              <w:t>Employer</w:t>
            </w:r>
            <w:r w:rsidRPr="00B014A9">
              <w:t xml:space="preserve"> shall retain from each payment due to the </w:t>
            </w:r>
            <w:r w:rsidRPr="00B014A9">
              <w:lastRenderedPageBreak/>
              <w:t xml:space="preserve">Contractor the proportion </w:t>
            </w:r>
            <w:r w:rsidRPr="00B014A9">
              <w:rPr>
                <w:b/>
              </w:rPr>
              <w:t>stated in the PCC</w:t>
            </w:r>
            <w:r w:rsidRPr="00B014A9">
              <w:t xml:space="preserve"> until Completion of the whole of the Works.</w:t>
            </w:r>
          </w:p>
          <w:p w14:paraId="2D365B8A"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Upon the issue of a Certificate of Completion of the Works by the Project Manager, in accordance with GCC 51.1, half the total amount retained shall be repaid to the Contractor and half when the Defects Liability Period has passed and the Project Manager has certified that all Defects notified by the Project Manager to the Contractor before the end of this period have been corrected. The Contractor may substitute retention money with an “on demand” Bank guarantee.</w:t>
            </w:r>
          </w:p>
        </w:tc>
      </w:tr>
      <w:tr w:rsidR="007B586E" w:rsidRPr="00B014A9" w14:paraId="4716660D" w14:textId="77777777">
        <w:tc>
          <w:tcPr>
            <w:tcW w:w="2160" w:type="dxa"/>
            <w:tcBorders>
              <w:top w:val="nil"/>
              <w:left w:val="nil"/>
              <w:bottom w:val="nil"/>
              <w:right w:val="nil"/>
            </w:tcBorders>
          </w:tcPr>
          <w:p w14:paraId="756F09D3" w14:textId="77777777" w:rsidR="007B586E" w:rsidRPr="00B014A9" w:rsidRDefault="007B586E" w:rsidP="009E7AD5">
            <w:pPr>
              <w:pStyle w:val="Head42"/>
              <w:numPr>
                <w:ilvl w:val="0"/>
                <w:numId w:val="22"/>
              </w:numPr>
              <w:tabs>
                <w:tab w:val="clear" w:pos="540"/>
              </w:tabs>
              <w:ind w:left="360" w:hanging="360"/>
            </w:pPr>
            <w:bookmarkStart w:id="667" w:name="_Toc168299762"/>
            <w:r w:rsidRPr="00B014A9">
              <w:lastRenderedPageBreak/>
              <w:t>Liquidated Damages</w:t>
            </w:r>
            <w:bookmarkEnd w:id="667"/>
          </w:p>
        </w:tc>
        <w:tc>
          <w:tcPr>
            <w:tcW w:w="6984" w:type="dxa"/>
            <w:tcBorders>
              <w:top w:val="nil"/>
              <w:left w:val="nil"/>
              <w:bottom w:val="nil"/>
              <w:right w:val="nil"/>
            </w:tcBorders>
          </w:tcPr>
          <w:p w14:paraId="3FD8E594"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The Contractor shall pay liquidated damages to the </w:t>
            </w:r>
            <w:r w:rsidR="00283744" w:rsidRPr="00B014A9">
              <w:t>Employer</w:t>
            </w:r>
            <w:r w:rsidRPr="00B014A9">
              <w:t xml:space="preserve"> at the rate per day </w:t>
            </w:r>
            <w:r w:rsidRPr="00B014A9">
              <w:rPr>
                <w:b/>
              </w:rPr>
              <w:t>stated in the PCC</w:t>
            </w:r>
            <w:r w:rsidRPr="00B014A9">
              <w:t xml:space="preserve"> for each day that the Completion Date is later than the Intended Completion Date.  The total amount of liquidated damages shall not exceed the amount </w:t>
            </w:r>
            <w:r w:rsidRPr="00B014A9">
              <w:rPr>
                <w:b/>
              </w:rPr>
              <w:t>defined in the PCC.</w:t>
            </w:r>
            <w:r w:rsidRPr="00B014A9">
              <w:t xml:space="preserve">  The </w:t>
            </w:r>
            <w:r w:rsidR="00283744" w:rsidRPr="00B014A9">
              <w:t>Employer</w:t>
            </w:r>
            <w:r w:rsidRPr="00B014A9">
              <w:t xml:space="preserve"> may deduct liquidated damages from payments due to the Contractor.  Payment of liquidated damages shall not affect the Contractor’s liabilities.</w:t>
            </w:r>
          </w:p>
          <w:p w14:paraId="7EEC3767" w14:textId="4999EFC2"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If the Intended Completion Date is extended after liquidated damages have been paid, the Project Manager shall correct any overpayment of liquidated damages by the Contractor by adjusting the next payment certificate.  The Contractor shall be paid </w:t>
            </w:r>
            <w:r w:rsidR="00657E4C">
              <w:t>penalty</w:t>
            </w:r>
            <w:r w:rsidR="00657E4C" w:rsidRPr="00B014A9">
              <w:t xml:space="preserve"> </w:t>
            </w:r>
            <w:r w:rsidRPr="00B014A9">
              <w:t>on the overpayment, calculated from the date of payment to the date of repayment, at the rates specified in GCC Sub-Clause 40.1.</w:t>
            </w:r>
          </w:p>
        </w:tc>
      </w:tr>
      <w:tr w:rsidR="007B586E" w:rsidRPr="00B014A9" w14:paraId="2554401F" w14:textId="77777777">
        <w:tc>
          <w:tcPr>
            <w:tcW w:w="2160" w:type="dxa"/>
            <w:tcBorders>
              <w:top w:val="nil"/>
              <w:left w:val="nil"/>
              <w:bottom w:val="nil"/>
              <w:right w:val="nil"/>
            </w:tcBorders>
          </w:tcPr>
          <w:p w14:paraId="4155CF79" w14:textId="77777777" w:rsidR="007B586E" w:rsidRPr="00B014A9" w:rsidRDefault="007B586E" w:rsidP="009E7AD5">
            <w:pPr>
              <w:pStyle w:val="Head42"/>
              <w:numPr>
                <w:ilvl w:val="0"/>
                <w:numId w:val="22"/>
              </w:numPr>
              <w:tabs>
                <w:tab w:val="clear" w:pos="540"/>
              </w:tabs>
              <w:ind w:left="360" w:hanging="360"/>
            </w:pPr>
            <w:bookmarkStart w:id="668" w:name="_Toc168299763"/>
            <w:r w:rsidRPr="00B014A9">
              <w:t>Bonus</w:t>
            </w:r>
            <w:bookmarkEnd w:id="668"/>
          </w:p>
        </w:tc>
        <w:tc>
          <w:tcPr>
            <w:tcW w:w="6984" w:type="dxa"/>
            <w:tcBorders>
              <w:top w:val="nil"/>
              <w:left w:val="nil"/>
              <w:bottom w:val="nil"/>
              <w:right w:val="nil"/>
            </w:tcBorders>
          </w:tcPr>
          <w:p w14:paraId="14052B21"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The Contractor shall be paid a Bonus calculated at the rate per calendar day </w:t>
            </w:r>
            <w:r w:rsidRPr="00B014A9">
              <w:rPr>
                <w:b/>
              </w:rPr>
              <w:t>stated in the PCC</w:t>
            </w:r>
            <w:r w:rsidRPr="00B014A9">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7B586E" w:rsidRPr="00B014A9" w14:paraId="275D929A" w14:textId="77777777">
        <w:tc>
          <w:tcPr>
            <w:tcW w:w="2160" w:type="dxa"/>
            <w:tcBorders>
              <w:top w:val="nil"/>
              <w:left w:val="nil"/>
              <w:bottom w:val="nil"/>
              <w:right w:val="nil"/>
            </w:tcBorders>
          </w:tcPr>
          <w:p w14:paraId="2C2CA268" w14:textId="77777777" w:rsidR="007B586E" w:rsidRPr="00B014A9" w:rsidRDefault="007B586E" w:rsidP="009E7AD5">
            <w:pPr>
              <w:pStyle w:val="Head42"/>
              <w:numPr>
                <w:ilvl w:val="0"/>
                <w:numId w:val="22"/>
              </w:numPr>
              <w:tabs>
                <w:tab w:val="clear" w:pos="540"/>
              </w:tabs>
              <w:ind w:left="360" w:hanging="360"/>
            </w:pPr>
            <w:bookmarkStart w:id="669" w:name="_Toc168299764"/>
            <w:r w:rsidRPr="00B014A9">
              <w:t>Advance Payment</w:t>
            </w:r>
            <w:bookmarkEnd w:id="669"/>
          </w:p>
        </w:tc>
        <w:tc>
          <w:tcPr>
            <w:tcW w:w="6984" w:type="dxa"/>
            <w:tcBorders>
              <w:top w:val="nil"/>
              <w:left w:val="nil"/>
              <w:bottom w:val="nil"/>
              <w:right w:val="nil"/>
            </w:tcBorders>
          </w:tcPr>
          <w:p w14:paraId="475F2BA6"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The </w:t>
            </w:r>
            <w:r w:rsidR="00283744" w:rsidRPr="00B014A9">
              <w:t>Employer</w:t>
            </w:r>
            <w:r w:rsidRPr="00B014A9">
              <w:t xml:space="preserve"> shall make advance payment to the Contractor of the amounts </w:t>
            </w:r>
            <w:r w:rsidRPr="00B014A9">
              <w:rPr>
                <w:b/>
              </w:rPr>
              <w:t xml:space="preserve">stated in the PCC </w:t>
            </w:r>
            <w:r w:rsidRPr="00B014A9">
              <w:t xml:space="preserve">by the date </w:t>
            </w:r>
            <w:r w:rsidRPr="00B014A9">
              <w:rPr>
                <w:b/>
              </w:rPr>
              <w:t xml:space="preserve">stated in the PCC, </w:t>
            </w:r>
            <w:r w:rsidRPr="00B014A9">
              <w:t xml:space="preserve">against provision by the Contractor of an Unconditional Bank Guarantee in a form and by a bank acceptable to the </w:t>
            </w:r>
            <w:r w:rsidR="00283744" w:rsidRPr="00B014A9">
              <w:t>Employer</w:t>
            </w:r>
            <w:r w:rsidRPr="00B014A9">
              <w:t xml:space="preserve">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14:paraId="291A5E2A"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The Contractor is to use the advance payment only to pay for Equipment, Plant, Materials, and mobilization expenses required </w:t>
            </w:r>
            <w:r w:rsidRPr="00B014A9">
              <w:lastRenderedPageBreak/>
              <w:t>specifically for execution of the Contract.  The Contractor shall demonstrate that advance payment has been used in this way by supplying copies of invoices or other documents to the Project Manager.</w:t>
            </w:r>
          </w:p>
          <w:p w14:paraId="739B4972"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7B586E" w:rsidRPr="00B014A9" w14:paraId="33212AFE" w14:textId="77777777">
        <w:tc>
          <w:tcPr>
            <w:tcW w:w="2160" w:type="dxa"/>
            <w:tcBorders>
              <w:top w:val="nil"/>
              <w:left w:val="nil"/>
              <w:bottom w:val="nil"/>
              <w:right w:val="nil"/>
            </w:tcBorders>
          </w:tcPr>
          <w:p w14:paraId="4BCDDEE8" w14:textId="77777777" w:rsidR="007B586E" w:rsidRPr="00B014A9" w:rsidRDefault="007B586E" w:rsidP="009E7AD5">
            <w:pPr>
              <w:pStyle w:val="Head42"/>
              <w:numPr>
                <w:ilvl w:val="0"/>
                <w:numId w:val="22"/>
              </w:numPr>
              <w:tabs>
                <w:tab w:val="clear" w:pos="540"/>
              </w:tabs>
              <w:ind w:left="360" w:hanging="360"/>
            </w:pPr>
            <w:bookmarkStart w:id="670" w:name="_Toc168299765"/>
            <w:r w:rsidRPr="00B014A9">
              <w:lastRenderedPageBreak/>
              <w:t>Securities</w:t>
            </w:r>
            <w:bookmarkEnd w:id="670"/>
          </w:p>
        </w:tc>
        <w:tc>
          <w:tcPr>
            <w:tcW w:w="6984" w:type="dxa"/>
            <w:tcBorders>
              <w:top w:val="nil"/>
              <w:left w:val="nil"/>
              <w:bottom w:val="nil"/>
              <w:right w:val="nil"/>
            </w:tcBorders>
          </w:tcPr>
          <w:p w14:paraId="33ED56A1"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The Performance Security shall be provided to the </w:t>
            </w:r>
            <w:r w:rsidR="00283744" w:rsidRPr="00B014A9">
              <w:t>Employer</w:t>
            </w:r>
            <w:r w:rsidRPr="00B014A9">
              <w:t xml:space="preserve"> no later than the date specified in the Letter of Acceptance and shall be issued in an amount </w:t>
            </w:r>
            <w:r w:rsidRPr="00B014A9">
              <w:rPr>
                <w:b/>
              </w:rPr>
              <w:t>specified in the PCC,</w:t>
            </w:r>
            <w:r w:rsidRPr="00B014A9">
              <w:t xml:space="preserve"> by a bank or surety acceptable to the </w:t>
            </w:r>
            <w:r w:rsidR="00283744" w:rsidRPr="00B014A9">
              <w:t>Employer</w:t>
            </w:r>
            <w:r w:rsidRPr="00B014A9">
              <w:t>,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r w:rsidR="00B55333" w:rsidRPr="00B014A9">
              <w:t xml:space="preserve"> The termination of contract due to fundamental breach of contract by Contractor shall constitute sufficient grounds for the   forfeiture of the Performance security.</w:t>
            </w:r>
          </w:p>
        </w:tc>
      </w:tr>
      <w:tr w:rsidR="007B586E" w:rsidRPr="00B014A9" w14:paraId="5E7E052A" w14:textId="77777777">
        <w:tc>
          <w:tcPr>
            <w:tcW w:w="2160" w:type="dxa"/>
            <w:tcBorders>
              <w:top w:val="nil"/>
              <w:left w:val="nil"/>
              <w:bottom w:val="nil"/>
              <w:right w:val="nil"/>
            </w:tcBorders>
          </w:tcPr>
          <w:p w14:paraId="1A7B1736" w14:textId="77777777" w:rsidR="007B586E" w:rsidRPr="00B014A9" w:rsidRDefault="007B586E" w:rsidP="009E7AD5">
            <w:pPr>
              <w:pStyle w:val="Head42"/>
              <w:numPr>
                <w:ilvl w:val="0"/>
                <w:numId w:val="22"/>
              </w:numPr>
            </w:pPr>
            <w:bookmarkStart w:id="671" w:name="_Toc168299766"/>
            <w:proofErr w:type="spellStart"/>
            <w:r w:rsidRPr="00B014A9">
              <w:t>Dayworks</w:t>
            </w:r>
            <w:bookmarkEnd w:id="671"/>
            <w:proofErr w:type="spellEnd"/>
          </w:p>
        </w:tc>
        <w:tc>
          <w:tcPr>
            <w:tcW w:w="6984" w:type="dxa"/>
            <w:tcBorders>
              <w:top w:val="nil"/>
              <w:left w:val="nil"/>
              <w:bottom w:val="nil"/>
              <w:right w:val="nil"/>
            </w:tcBorders>
          </w:tcPr>
          <w:p w14:paraId="7F362A49"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If applicable, the </w:t>
            </w:r>
            <w:proofErr w:type="spellStart"/>
            <w:r w:rsidRPr="00B014A9">
              <w:t>Dayworks</w:t>
            </w:r>
            <w:proofErr w:type="spellEnd"/>
            <w:r w:rsidRPr="00B014A9">
              <w:t xml:space="preserve"> rates in the Contractor’s Bid shall be used only when the Project Manager has given written instructions in advance for additional work to be paid for in that way.</w:t>
            </w:r>
          </w:p>
          <w:p w14:paraId="5C013126"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All work to be paid for as </w:t>
            </w:r>
            <w:proofErr w:type="spellStart"/>
            <w:r w:rsidRPr="00B014A9">
              <w:t>Dayworks</w:t>
            </w:r>
            <w:proofErr w:type="spellEnd"/>
            <w:r w:rsidRPr="00B014A9">
              <w:t xml:space="preserve"> shall be recorded by the Contractor on forms approved by the Project Manager.  Each completed form shall be verified and signed by the Project Manager within two days of the work being done.</w:t>
            </w:r>
          </w:p>
          <w:p w14:paraId="34C757BF"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The Contractor shall be paid for </w:t>
            </w:r>
            <w:proofErr w:type="spellStart"/>
            <w:r w:rsidRPr="00B014A9">
              <w:t>Dayworks</w:t>
            </w:r>
            <w:proofErr w:type="spellEnd"/>
            <w:r w:rsidRPr="00B014A9">
              <w:t xml:space="preserve"> subject to obtaining signed </w:t>
            </w:r>
            <w:proofErr w:type="spellStart"/>
            <w:r w:rsidRPr="00B014A9">
              <w:t>Dayworks</w:t>
            </w:r>
            <w:proofErr w:type="spellEnd"/>
            <w:r w:rsidRPr="00B014A9">
              <w:t xml:space="preserve"> forms.</w:t>
            </w:r>
          </w:p>
        </w:tc>
      </w:tr>
      <w:tr w:rsidR="007B586E" w:rsidRPr="00B014A9" w14:paraId="5F5D0EE1" w14:textId="77777777">
        <w:tc>
          <w:tcPr>
            <w:tcW w:w="2160" w:type="dxa"/>
            <w:tcBorders>
              <w:top w:val="nil"/>
              <w:left w:val="nil"/>
              <w:bottom w:val="nil"/>
              <w:right w:val="nil"/>
            </w:tcBorders>
          </w:tcPr>
          <w:p w14:paraId="239900BD" w14:textId="77777777" w:rsidR="007B586E" w:rsidRPr="00B014A9" w:rsidRDefault="007B586E" w:rsidP="009E7AD5">
            <w:pPr>
              <w:pStyle w:val="Head42"/>
              <w:numPr>
                <w:ilvl w:val="0"/>
                <w:numId w:val="22"/>
              </w:numPr>
              <w:tabs>
                <w:tab w:val="clear" w:pos="540"/>
              </w:tabs>
              <w:ind w:left="360" w:hanging="360"/>
            </w:pPr>
            <w:bookmarkStart w:id="672" w:name="_Toc168299767"/>
            <w:r w:rsidRPr="00B014A9">
              <w:t>Cost of Repairs</w:t>
            </w:r>
            <w:bookmarkEnd w:id="672"/>
          </w:p>
        </w:tc>
        <w:tc>
          <w:tcPr>
            <w:tcW w:w="6984" w:type="dxa"/>
            <w:tcBorders>
              <w:top w:val="nil"/>
              <w:left w:val="nil"/>
              <w:bottom w:val="nil"/>
              <w:right w:val="nil"/>
            </w:tcBorders>
          </w:tcPr>
          <w:p w14:paraId="3FBE1C64"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p w14:paraId="7B53F7F9" w14:textId="77777777" w:rsidR="00AD44B6" w:rsidRPr="00B014A9" w:rsidRDefault="00AD44B6" w:rsidP="00AD44B6">
            <w:pPr>
              <w:suppressAutoHyphens/>
              <w:overflowPunct w:val="0"/>
              <w:autoSpaceDE w:val="0"/>
              <w:autoSpaceDN w:val="0"/>
              <w:adjustRightInd w:val="0"/>
              <w:spacing w:after="200"/>
              <w:ind w:left="540" w:right="-72"/>
              <w:jc w:val="both"/>
              <w:textAlignment w:val="baseline"/>
            </w:pPr>
          </w:p>
        </w:tc>
      </w:tr>
    </w:tbl>
    <w:p w14:paraId="0CCA2F21" w14:textId="77777777" w:rsidR="004834C1" w:rsidRDefault="004834C1">
      <w:pPr>
        <w:pStyle w:val="Head41"/>
      </w:pPr>
      <w:bookmarkStart w:id="673" w:name="_Toc168299768"/>
    </w:p>
    <w:p w14:paraId="437EAD73" w14:textId="77777777" w:rsidR="004834C1" w:rsidRDefault="004834C1">
      <w:pPr>
        <w:pStyle w:val="Head41"/>
      </w:pPr>
    </w:p>
    <w:p w14:paraId="1010BEA9" w14:textId="77777777" w:rsidR="007B586E" w:rsidRPr="00B014A9" w:rsidRDefault="007B586E">
      <w:pPr>
        <w:pStyle w:val="Head41"/>
      </w:pPr>
      <w:r w:rsidRPr="00B014A9">
        <w:t>E.  Finishing the Contract</w:t>
      </w:r>
      <w:bookmarkEnd w:id="673"/>
    </w:p>
    <w:tbl>
      <w:tblPr>
        <w:tblW w:w="9288" w:type="dxa"/>
        <w:tblLayout w:type="fixed"/>
        <w:tblLook w:val="0000" w:firstRow="0" w:lastRow="0" w:firstColumn="0" w:lastColumn="0" w:noHBand="0" w:noVBand="0"/>
      </w:tblPr>
      <w:tblGrid>
        <w:gridCol w:w="2160"/>
        <w:gridCol w:w="7128"/>
      </w:tblGrid>
      <w:tr w:rsidR="007B586E" w:rsidRPr="00B014A9" w14:paraId="3038A005" w14:textId="77777777">
        <w:tc>
          <w:tcPr>
            <w:tcW w:w="2160" w:type="dxa"/>
            <w:tcBorders>
              <w:top w:val="nil"/>
              <w:left w:val="nil"/>
              <w:bottom w:val="nil"/>
              <w:right w:val="nil"/>
            </w:tcBorders>
          </w:tcPr>
          <w:p w14:paraId="6D6F029A" w14:textId="77777777" w:rsidR="007B586E" w:rsidRPr="00B014A9" w:rsidRDefault="007B586E" w:rsidP="009E7AD5">
            <w:pPr>
              <w:pStyle w:val="Head42"/>
              <w:numPr>
                <w:ilvl w:val="0"/>
                <w:numId w:val="22"/>
              </w:numPr>
              <w:tabs>
                <w:tab w:val="clear" w:pos="540"/>
              </w:tabs>
              <w:ind w:left="360" w:hanging="360"/>
            </w:pPr>
            <w:bookmarkStart w:id="674" w:name="_Toc168299769"/>
            <w:r w:rsidRPr="00B014A9">
              <w:t>Completion</w:t>
            </w:r>
            <w:bookmarkEnd w:id="674"/>
          </w:p>
        </w:tc>
        <w:tc>
          <w:tcPr>
            <w:tcW w:w="7128" w:type="dxa"/>
            <w:tcBorders>
              <w:top w:val="nil"/>
              <w:left w:val="nil"/>
              <w:bottom w:val="nil"/>
              <w:right w:val="nil"/>
            </w:tcBorders>
          </w:tcPr>
          <w:p w14:paraId="56C3CA66"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The Contractor shall request the Project Manager to issue a Certificate of Completion of the Works, and the Project Manager shall do so upon deciding that the whole of the Works is completed.</w:t>
            </w:r>
          </w:p>
        </w:tc>
      </w:tr>
      <w:tr w:rsidR="007B586E" w:rsidRPr="00B014A9" w14:paraId="5DC32579" w14:textId="77777777">
        <w:tc>
          <w:tcPr>
            <w:tcW w:w="2160" w:type="dxa"/>
            <w:tcBorders>
              <w:top w:val="nil"/>
              <w:left w:val="nil"/>
              <w:bottom w:val="nil"/>
              <w:right w:val="nil"/>
            </w:tcBorders>
          </w:tcPr>
          <w:p w14:paraId="075FA80D" w14:textId="77777777" w:rsidR="007B586E" w:rsidRPr="00B014A9" w:rsidRDefault="007B586E" w:rsidP="009E7AD5">
            <w:pPr>
              <w:pStyle w:val="Head42"/>
              <w:numPr>
                <w:ilvl w:val="0"/>
                <w:numId w:val="22"/>
              </w:numPr>
            </w:pPr>
            <w:bookmarkStart w:id="675" w:name="_Toc168299770"/>
            <w:r w:rsidRPr="00B014A9">
              <w:t>Taking Over</w:t>
            </w:r>
            <w:bookmarkEnd w:id="675"/>
          </w:p>
        </w:tc>
        <w:tc>
          <w:tcPr>
            <w:tcW w:w="7128" w:type="dxa"/>
            <w:tcBorders>
              <w:top w:val="nil"/>
              <w:left w:val="nil"/>
              <w:bottom w:val="nil"/>
              <w:right w:val="nil"/>
            </w:tcBorders>
          </w:tcPr>
          <w:p w14:paraId="7BBEB217"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The </w:t>
            </w:r>
            <w:r w:rsidR="00283744" w:rsidRPr="00B014A9">
              <w:t>Employer</w:t>
            </w:r>
            <w:r w:rsidRPr="00B014A9">
              <w:t xml:space="preserve"> shall take over the Site and the Works within seven days of the Project Manager’s issuing a certificate of Completion.</w:t>
            </w:r>
          </w:p>
        </w:tc>
      </w:tr>
      <w:tr w:rsidR="007B586E" w:rsidRPr="00B014A9" w14:paraId="3C2F9E4E" w14:textId="77777777">
        <w:tc>
          <w:tcPr>
            <w:tcW w:w="2160" w:type="dxa"/>
            <w:tcBorders>
              <w:top w:val="nil"/>
              <w:left w:val="nil"/>
              <w:bottom w:val="nil"/>
              <w:right w:val="nil"/>
            </w:tcBorders>
          </w:tcPr>
          <w:p w14:paraId="22817C62" w14:textId="77777777" w:rsidR="007B586E" w:rsidRPr="00B014A9" w:rsidRDefault="007B586E" w:rsidP="009E7AD5">
            <w:pPr>
              <w:pStyle w:val="Head42"/>
              <w:numPr>
                <w:ilvl w:val="0"/>
                <w:numId w:val="22"/>
              </w:numPr>
            </w:pPr>
            <w:bookmarkStart w:id="676" w:name="_Toc168299771"/>
            <w:r w:rsidRPr="00B014A9">
              <w:t>Final Account</w:t>
            </w:r>
            <w:bookmarkEnd w:id="676"/>
          </w:p>
        </w:tc>
        <w:tc>
          <w:tcPr>
            <w:tcW w:w="7128" w:type="dxa"/>
            <w:tcBorders>
              <w:top w:val="nil"/>
              <w:left w:val="nil"/>
              <w:bottom w:val="nil"/>
              <w:right w:val="nil"/>
            </w:tcBorders>
          </w:tcPr>
          <w:p w14:paraId="5C8D84E1"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7B586E" w:rsidRPr="00B014A9" w14:paraId="49B4884B" w14:textId="77777777">
        <w:tc>
          <w:tcPr>
            <w:tcW w:w="2160" w:type="dxa"/>
            <w:tcBorders>
              <w:top w:val="nil"/>
              <w:left w:val="nil"/>
              <w:bottom w:val="nil"/>
              <w:right w:val="nil"/>
            </w:tcBorders>
          </w:tcPr>
          <w:p w14:paraId="09D8E5C3" w14:textId="77777777" w:rsidR="007B586E" w:rsidRPr="00B014A9" w:rsidRDefault="007B586E" w:rsidP="009E7AD5">
            <w:pPr>
              <w:pStyle w:val="Head42"/>
              <w:numPr>
                <w:ilvl w:val="0"/>
                <w:numId w:val="22"/>
              </w:numPr>
              <w:tabs>
                <w:tab w:val="clear" w:pos="540"/>
              </w:tabs>
              <w:ind w:left="360" w:hanging="360"/>
            </w:pPr>
            <w:bookmarkStart w:id="677" w:name="_Toc168299772"/>
            <w:r w:rsidRPr="00B014A9">
              <w:t>Operating and Maintenance Manuals</w:t>
            </w:r>
            <w:bookmarkEnd w:id="677"/>
          </w:p>
        </w:tc>
        <w:tc>
          <w:tcPr>
            <w:tcW w:w="7128" w:type="dxa"/>
            <w:tcBorders>
              <w:top w:val="nil"/>
              <w:left w:val="nil"/>
              <w:bottom w:val="nil"/>
              <w:right w:val="nil"/>
            </w:tcBorders>
          </w:tcPr>
          <w:p w14:paraId="60F331FE"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If “as built” Drawings and/or operating and maintenance manuals are required, the Contractor shall supply them by the dates </w:t>
            </w:r>
            <w:r w:rsidRPr="00B014A9">
              <w:rPr>
                <w:b/>
              </w:rPr>
              <w:t>stated in the PCC.</w:t>
            </w:r>
          </w:p>
          <w:p w14:paraId="6CD1DA67"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If the Contractor does not supply the Drawings and/or manuals by the dates </w:t>
            </w:r>
            <w:r w:rsidRPr="006E7F25">
              <w:t>stated in the PCC</w:t>
            </w:r>
            <w:r w:rsidRPr="00B014A9">
              <w:rPr>
                <w:b/>
              </w:rPr>
              <w:t xml:space="preserve"> </w:t>
            </w:r>
            <w:r w:rsidRPr="00B014A9">
              <w:t>pursuant to GCC Sub-Clause 55.1</w:t>
            </w:r>
            <w:r w:rsidRPr="00B014A9">
              <w:rPr>
                <w:b/>
              </w:rPr>
              <w:t>,</w:t>
            </w:r>
            <w:r w:rsidRPr="00B014A9">
              <w:t xml:space="preserve"> or they do not receive the Project Manager’s approval, the Project Manager shall withhold the amount </w:t>
            </w:r>
            <w:r w:rsidRPr="00B014A9">
              <w:rPr>
                <w:b/>
              </w:rPr>
              <w:t xml:space="preserve">stated in the PCC </w:t>
            </w:r>
            <w:r w:rsidRPr="00B014A9">
              <w:t>from payments due to the Contractor.</w:t>
            </w:r>
          </w:p>
        </w:tc>
      </w:tr>
      <w:tr w:rsidR="007B586E" w:rsidRPr="00B014A9" w14:paraId="1E219DDF" w14:textId="77777777">
        <w:tc>
          <w:tcPr>
            <w:tcW w:w="2160" w:type="dxa"/>
            <w:tcBorders>
              <w:top w:val="nil"/>
              <w:left w:val="nil"/>
              <w:bottom w:val="nil"/>
              <w:right w:val="nil"/>
            </w:tcBorders>
          </w:tcPr>
          <w:p w14:paraId="2DDD8E39" w14:textId="77777777" w:rsidR="007B586E" w:rsidRPr="00B014A9" w:rsidRDefault="007B586E" w:rsidP="009E7AD5">
            <w:pPr>
              <w:pStyle w:val="Head42"/>
              <w:numPr>
                <w:ilvl w:val="0"/>
                <w:numId w:val="22"/>
              </w:numPr>
              <w:tabs>
                <w:tab w:val="clear" w:pos="540"/>
              </w:tabs>
              <w:ind w:left="360" w:hanging="360"/>
            </w:pPr>
            <w:bookmarkStart w:id="678" w:name="_Toc168299773"/>
            <w:r w:rsidRPr="00B014A9">
              <w:t>Termination</w:t>
            </w:r>
            <w:bookmarkEnd w:id="678"/>
          </w:p>
        </w:tc>
        <w:tc>
          <w:tcPr>
            <w:tcW w:w="7128" w:type="dxa"/>
            <w:tcBorders>
              <w:top w:val="nil"/>
              <w:left w:val="nil"/>
              <w:bottom w:val="nil"/>
              <w:right w:val="nil"/>
            </w:tcBorders>
          </w:tcPr>
          <w:p w14:paraId="27A5E68B" w14:textId="77777777" w:rsidR="007B586E" w:rsidRPr="00B014A9" w:rsidRDefault="007B586E" w:rsidP="009E7AD5">
            <w:pPr>
              <w:numPr>
                <w:ilvl w:val="1"/>
                <w:numId w:val="22"/>
              </w:numPr>
              <w:suppressAutoHyphens/>
              <w:overflowPunct w:val="0"/>
              <w:autoSpaceDE w:val="0"/>
              <w:autoSpaceDN w:val="0"/>
              <w:adjustRightInd w:val="0"/>
              <w:spacing w:after="220"/>
              <w:ind w:right="-72"/>
              <w:jc w:val="both"/>
              <w:textAlignment w:val="baseline"/>
            </w:pPr>
            <w:r w:rsidRPr="00B014A9">
              <w:t xml:space="preserve">The </w:t>
            </w:r>
            <w:r w:rsidR="00283744" w:rsidRPr="00B014A9">
              <w:t>Employer</w:t>
            </w:r>
            <w:r w:rsidRPr="00B014A9">
              <w:t xml:space="preserve"> or the Contractor may terminate the Contract if the other party causes a fundamental breach of the Contract.</w:t>
            </w:r>
          </w:p>
          <w:p w14:paraId="228A2110" w14:textId="77777777" w:rsidR="007B586E" w:rsidRPr="00B014A9" w:rsidRDefault="007B586E" w:rsidP="009E7AD5">
            <w:pPr>
              <w:numPr>
                <w:ilvl w:val="1"/>
                <w:numId w:val="22"/>
              </w:numPr>
              <w:suppressAutoHyphens/>
              <w:overflowPunct w:val="0"/>
              <w:autoSpaceDE w:val="0"/>
              <w:autoSpaceDN w:val="0"/>
              <w:adjustRightInd w:val="0"/>
              <w:spacing w:after="220"/>
              <w:ind w:right="-72"/>
              <w:jc w:val="both"/>
              <w:textAlignment w:val="baseline"/>
            </w:pPr>
            <w:r w:rsidRPr="00B014A9">
              <w:t>Fundamental breaches of Contract shall include, but shall not be limited to, the following:</w:t>
            </w:r>
          </w:p>
          <w:p w14:paraId="28232FFE" w14:textId="77777777" w:rsidR="007B586E" w:rsidRPr="00B014A9" w:rsidRDefault="007B586E" w:rsidP="009E7AD5">
            <w:pPr>
              <w:numPr>
                <w:ilvl w:val="0"/>
                <w:numId w:val="32"/>
              </w:numPr>
              <w:suppressAutoHyphens/>
              <w:overflowPunct w:val="0"/>
              <w:autoSpaceDE w:val="0"/>
              <w:autoSpaceDN w:val="0"/>
              <w:adjustRightInd w:val="0"/>
              <w:spacing w:after="200"/>
              <w:ind w:right="-72"/>
              <w:jc w:val="both"/>
              <w:textAlignment w:val="baseline"/>
            </w:pPr>
            <w:r w:rsidRPr="00B014A9">
              <w:t>the Contractor stops work for 28 days when no stoppage of work is shown on the current Program and the stoppage has not been authorized by the Project Manager;</w:t>
            </w:r>
          </w:p>
          <w:p w14:paraId="68F4DA32" w14:textId="77777777" w:rsidR="007B586E" w:rsidRPr="00B014A9" w:rsidRDefault="007B586E" w:rsidP="009E7AD5">
            <w:pPr>
              <w:numPr>
                <w:ilvl w:val="0"/>
                <w:numId w:val="32"/>
              </w:numPr>
              <w:suppressAutoHyphens/>
              <w:overflowPunct w:val="0"/>
              <w:autoSpaceDE w:val="0"/>
              <w:autoSpaceDN w:val="0"/>
              <w:adjustRightInd w:val="0"/>
              <w:spacing w:after="200"/>
              <w:ind w:right="-72"/>
              <w:jc w:val="both"/>
              <w:textAlignment w:val="baseline"/>
            </w:pPr>
            <w:r w:rsidRPr="00B014A9">
              <w:t>the Project Manager instructs the Contractor to delay the progress of the Works, and the instruction is not withdrawn within 28 days;</w:t>
            </w:r>
          </w:p>
          <w:p w14:paraId="14638F7A" w14:textId="77777777" w:rsidR="007B586E" w:rsidRPr="00B014A9" w:rsidRDefault="007B586E" w:rsidP="009E7AD5">
            <w:pPr>
              <w:numPr>
                <w:ilvl w:val="0"/>
                <w:numId w:val="32"/>
              </w:numPr>
              <w:suppressAutoHyphens/>
              <w:overflowPunct w:val="0"/>
              <w:autoSpaceDE w:val="0"/>
              <w:autoSpaceDN w:val="0"/>
              <w:adjustRightInd w:val="0"/>
              <w:spacing w:after="200"/>
              <w:ind w:right="-72"/>
              <w:jc w:val="both"/>
              <w:textAlignment w:val="baseline"/>
            </w:pPr>
            <w:r w:rsidRPr="00B014A9">
              <w:t xml:space="preserve">the </w:t>
            </w:r>
            <w:r w:rsidR="00283744" w:rsidRPr="00B014A9">
              <w:t>Employer</w:t>
            </w:r>
            <w:r w:rsidRPr="00B014A9">
              <w:t xml:space="preserve"> or the Contractor is made bankrupt or goes </w:t>
            </w:r>
            <w:r w:rsidRPr="00B014A9">
              <w:lastRenderedPageBreak/>
              <w:t>into liquidation other than for a reconstruction or amalgamation;</w:t>
            </w:r>
          </w:p>
          <w:p w14:paraId="4A83F098" w14:textId="77777777" w:rsidR="007B586E" w:rsidRPr="00B014A9" w:rsidRDefault="007B586E" w:rsidP="009E7AD5">
            <w:pPr>
              <w:numPr>
                <w:ilvl w:val="0"/>
                <w:numId w:val="32"/>
              </w:numPr>
              <w:suppressAutoHyphens/>
              <w:overflowPunct w:val="0"/>
              <w:autoSpaceDE w:val="0"/>
              <w:autoSpaceDN w:val="0"/>
              <w:adjustRightInd w:val="0"/>
              <w:spacing w:after="200"/>
              <w:ind w:right="-72"/>
              <w:jc w:val="both"/>
              <w:textAlignment w:val="baseline"/>
            </w:pPr>
            <w:r w:rsidRPr="00B014A9">
              <w:t xml:space="preserve">a payment certified by the Project Manager is not paid by the </w:t>
            </w:r>
            <w:r w:rsidR="00283744" w:rsidRPr="00B014A9">
              <w:t>Employer</w:t>
            </w:r>
            <w:r w:rsidRPr="00B014A9">
              <w:t xml:space="preserve"> to the Contractor within 84 days of the date of the Project Manager’s certificate;</w:t>
            </w:r>
          </w:p>
          <w:p w14:paraId="42B1D6AD" w14:textId="77777777" w:rsidR="007B586E" w:rsidRPr="00B014A9" w:rsidRDefault="007B586E" w:rsidP="009E7AD5">
            <w:pPr>
              <w:numPr>
                <w:ilvl w:val="0"/>
                <w:numId w:val="32"/>
              </w:numPr>
              <w:suppressAutoHyphens/>
              <w:overflowPunct w:val="0"/>
              <w:autoSpaceDE w:val="0"/>
              <w:autoSpaceDN w:val="0"/>
              <w:adjustRightInd w:val="0"/>
              <w:spacing w:after="200"/>
              <w:ind w:right="-72"/>
              <w:jc w:val="both"/>
              <w:textAlignment w:val="baseline"/>
            </w:pPr>
            <w:r w:rsidRPr="00B014A9">
              <w:t>the Project Manager gives Notice that failure to correct a particular Defect is a fundamental breach of Contract and the Contractor fails to correct it within a reasonable period of time determined by the Project Manager;</w:t>
            </w:r>
          </w:p>
          <w:p w14:paraId="3B85946C" w14:textId="77777777" w:rsidR="007B586E" w:rsidRPr="00B014A9" w:rsidRDefault="007B586E" w:rsidP="009E7AD5">
            <w:pPr>
              <w:numPr>
                <w:ilvl w:val="0"/>
                <w:numId w:val="32"/>
              </w:numPr>
              <w:suppressAutoHyphens/>
              <w:overflowPunct w:val="0"/>
              <w:autoSpaceDE w:val="0"/>
              <w:autoSpaceDN w:val="0"/>
              <w:adjustRightInd w:val="0"/>
              <w:spacing w:after="200"/>
              <w:ind w:right="-72"/>
              <w:jc w:val="both"/>
              <w:textAlignment w:val="baseline"/>
              <w:rPr>
                <w:spacing w:val="-4"/>
              </w:rPr>
            </w:pPr>
            <w:r w:rsidRPr="00B014A9">
              <w:rPr>
                <w:spacing w:val="-4"/>
              </w:rPr>
              <w:t xml:space="preserve">the Contractor does not maintain a Security, which is required; </w:t>
            </w:r>
          </w:p>
          <w:p w14:paraId="0E9BCA74" w14:textId="77777777" w:rsidR="007B586E" w:rsidRPr="00B014A9" w:rsidRDefault="007B586E" w:rsidP="009E7AD5">
            <w:pPr>
              <w:numPr>
                <w:ilvl w:val="0"/>
                <w:numId w:val="32"/>
              </w:numPr>
              <w:suppressAutoHyphens/>
              <w:overflowPunct w:val="0"/>
              <w:autoSpaceDE w:val="0"/>
              <w:autoSpaceDN w:val="0"/>
              <w:adjustRightInd w:val="0"/>
              <w:spacing w:after="200"/>
              <w:ind w:right="-72"/>
              <w:jc w:val="both"/>
              <w:textAlignment w:val="baseline"/>
            </w:pPr>
            <w:r w:rsidRPr="00B014A9">
              <w:t xml:space="preserve">the Contractor has delayed the completion of the Works by the number of days for which the maximum amount of liquidated damages can be paid, as </w:t>
            </w:r>
            <w:r w:rsidRPr="00B014A9">
              <w:rPr>
                <w:b/>
              </w:rPr>
              <w:t>defined in the PCC</w:t>
            </w:r>
            <w:r w:rsidRPr="00B014A9">
              <w:t>; or</w:t>
            </w:r>
          </w:p>
          <w:p w14:paraId="09B2881B" w14:textId="77777777" w:rsidR="007B586E" w:rsidRPr="00B014A9" w:rsidRDefault="007B586E" w:rsidP="009E7AD5">
            <w:pPr>
              <w:numPr>
                <w:ilvl w:val="0"/>
                <w:numId w:val="32"/>
              </w:numPr>
              <w:suppressAutoHyphens/>
              <w:overflowPunct w:val="0"/>
              <w:autoSpaceDE w:val="0"/>
              <w:autoSpaceDN w:val="0"/>
              <w:adjustRightInd w:val="0"/>
              <w:spacing w:after="200"/>
              <w:ind w:right="-72"/>
              <w:jc w:val="both"/>
              <w:textAlignment w:val="baseline"/>
            </w:pPr>
            <w:proofErr w:type="gramStart"/>
            <w:r w:rsidRPr="00B014A9">
              <w:t>if</w:t>
            </w:r>
            <w:proofErr w:type="gramEnd"/>
            <w:r w:rsidRPr="00B014A9">
              <w:t xml:space="preserve"> the Contractor, in the judgment of the </w:t>
            </w:r>
            <w:r w:rsidR="00283744" w:rsidRPr="00B014A9">
              <w:t>Employer</w:t>
            </w:r>
            <w:r w:rsidRPr="00B014A9">
              <w:t>, has engaged in corrupt or fraudulent practices in competing for or in executing the Contract, pursuant to GCC Clause 57.1.</w:t>
            </w:r>
          </w:p>
          <w:p w14:paraId="211C1D9F" w14:textId="77777777" w:rsidR="007B586E" w:rsidRPr="00B014A9" w:rsidRDefault="007B586E" w:rsidP="009E7AD5">
            <w:pPr>
              <w:numPr>
                <w:ilvl w:val="1"/>
                <w:numId w:val="22"/>
              </w:numPr>
              <w:suppressAutoHyphens/>
              <w:overflowPunct w:val="0"/>
              <w:autoSpaceDE w:val="0"/>
              <w:autoSpaceDN w:val="0"/>
              <w:adjustRightInd w:val="0"/>
              <w:spacing w:after="220"/>
              <w:ind w:right="-72"/>
              <w:jc w:val="both"/>
              <w:textAlignment w:val="baseline"/>
            </w:pPr>
            <w:r w:rsidRPr="00B014A9">
              <w:t>When either party to the Contract gives notice of a breach of Contract to the Project Manager for a cause other than those listed under GCC Sub-Clause 56.2 above, the Project Manager shall decide whether the breach is fundamental or not.</w:t>
            </w:r>
          </w:p>
          <w:p w14:paraId="4EA91DE0" w14:textId="77777777" w:rsidR="007B586E" w:rsidRPr="00B014A9" w:rsidRDefault="007B586E" w:rsidP="009E7AD5">
            <w:pPr>
              <w:numPr>
                <w:ilvl w:val="1"/>
                <w:numId w:val="22"/>
              </w:numPr>
              <w:suppressAutoHyphens/>
              <w:overflowPunct w:val="0"/>
              <w:autoSpaceDE w:val="0"/>
              <w:autoSpaceDN w:val="0"/>
              <w:adjustRightInd w:val="0"/>
              <w:spacing w:after="220"/>
              <w:ind w:right="-72"/>
              <w:jc w:val="both"/>
              <w:textAlignment w:val="baseline"/>
            </w:pPr>
            <w:r w:rsidRPr="00B014A9">
              <w:t xml:space="preserve">Notwithstanding the above, the </w:t>
            </w:r>
            <w:r w:rsidR="00283744" w:rsidRPr="00B014A9">
              <w:t>Employer</w:t>
            </w:r>
            <w:r w:rsidRPr="00B014A9">
              <w:t xml:space="preserve"> may terminate the Contract for convenience.</w:t>
            </w:r>
          </w:p>
          <w:p w14:paraId="48EBEE4B" w14:textId="77777777" w:rsidR="007B586E" w:rsidRPr="00B014A9" w:rsidRDefault="007B586E" w:rsidP="009E7AD5">
            <w:pPr>
              <w:numPr>
                <w:ilvl w:val="1"/>
                <w:numId w:val="22"/>
              </w:numPr>
              <w:suppressAutoHyphens/>
              <w:overflowPunct w:val="0"/>
              <w:autoSpaceDE w:val="0"/>
              <w:autoSpaceDN w:val="0"/>
              <w:adjustRightInd w:val="0"/>
              <w:spacing w:after="220"/>
              <w:ind w:right="-72"/>
              <w:jc w:val="both"/>
              <w:textAlignment w:val="baseline"/>
            </w:pPr>
            <w:r w:rsidRPr="00B014A9">
              <w:t>If the Contract is terminated, the Contractor shall stop work immediately, make the Site safe and secure, and leave the Site as soon as reasonably possible.</w:t>
            </w:r>
          </w:p>
        </w:tc>
      </w:tr>
      <w:tr w:rsidR="007B586E" w:rsidRPr="00B014A9" w14:paraId="0E3DFF76" w14:textId="77777777">
        <w:tc>
          <w:tcPr>
            <w:tcW w:w="2160" w:type="dxa"/>
            <w:tcBorders>
              <w:top w:val="nil"/>
              <w:left w:val="nil"/>
              <w:bottom w:val="nil"/>
              <w:right w:val="nil"/>
            </w:tcBorders>
          </w:tcPr>
          <w:p w14:paraId="0AB239B3" w14:textId="77777777" w:rsidR="007B586E" w:rsidRPr="00B014A9" w:rsidRDefault="007B586E" w:rsidP="009E7AD5">
            <w:pPr>
              <w:pStyle w:val="Head42"/>
              <w:numPr>
                <w:ilvl w:val="0"/>
                <w:numId w:val="22"/>
              </w:numPr>
              <w:tabs>
                <w:tab w:val="clear" w:pos="540"/>
              </w:tabs>
              <w:ind w:left="360" w:hanging="360"/>
            </w:pPr>
            <w:bookmarkStart w:id="679" w:name="_Toc168299774"/>
            <w:r w:rsidRPr="00B014A9">
              <w:lastRenderedPageBreak/>
              <w:t>Fraud and Corruption</w:t>
            </w:r>
            <w:bookmarkEnd w:id="679"/>
          </w:p>
        </w:tc>
        <w:tc>
          <w:tcPr>
            <w:tcW w:w="7128" w:type="dxa"/>
            <w:tcBorders>
              <w:top w:val="nil"/>
              <w:left w:val="nil"/>
              <w:bottom w:val="nil"/>
              <w:right w:val="nil"/>
            </w:tcBorders>
          </w:tcPr>
          <w:p w14:paraId="725C38A7" w14:textId="671EF060" w:rsidR="00363A2E" w:rsidRPr="00B014A9" w:rsidRDefault="00363A2E" w:rsidP="00363A2E">
            <w:pPr>
              <w:spacing w:after="200"/>
              <w:ind w:left="540" w:hanging="540"/>
              <w:jc w:val="both"/>
            </w:pPr>
            <w:r w:rsidRPr="00B014A9">
              <w:t>57.1</w:t>
            </w:r>
            <w:r w:rsidRPr="00B014A9">
              <w:tab/>
              <w:t xml:space="preserve">If the Employer determines that the Contractor </w:t>
            </w:r>
            <w:r w:rsidR="004D29B4" w:rsidRPr="00B014A9">
              <w:t>and/or any of its personnel, or its agents, or its  Subcontractors, sub</w:t>
            </w:r>
            <w:r w:rsidR="00892379" w:rsidRPr="00B014A9">
              <w:t>-</w:t>
            </w:r>
            <w:r w:rsidR="004D29B4" w:rsidRPr="00B014A9">
              <w:t xml:space="preserve">consultants, services providers, suppliers and/or their employees </w:t>
            </w:r>
            <w:r w:rsidRPr="00B014A9">
              <w:t xml:space="preserve">has engaged in corrupt, fraudulent, collusive, coercive or obstructive practices, in competing for or in executing the Contract, then the Employer may, after giving 14 </w:t>
            </w:r>
            <w:r w:rsidR="006E7F25" w:rsidRPr="00B014A9">
              <w:t>days’ notice</w:t>
            </w:r>
            <w:r w:rsidRPr="00B014A9">
              <w:t xml:space="preserve"> to the Contractor, terminate the Contractor's employment under the Contract and expel him from the Site, and the provisions of Clause </w:t>
            </w:r>
            <w:r w:rsidR="00046F04" w:rsidRPr="00B014A9">
              <w:t>56</w:t>
            </w:r>
            <w:r w:rsidRPr="00B014A9">
              <w:t xml:space="preserve"> shall apply as if such expulsion had been made under Sub-Clause </w:t>
            </w:r>
            <w:r w:rsidR="00046F04" w:rsidRPr="00B014A9">
              <w:t>56.5</w:t>
            </w:r>
            <w:r w:rsidRPr="00B014A9">
              <w:t xml:space="preserve"> [Termination by Employer].</w:t>
            </w:r>
          </w:p>
          <w:p w14:paraId="56F65A73" w14:textId="77777777" w:rsidR="00363A2E" w:rsidRPr="00B014A9" w:rsidRDefault="00363A2E" w:rsidP="00363A2E">
            <w:pPr>
              <w:spacing w:after="200"/>
              <w:ind w:left="540" w:hanging="540"/>
              <w:jc w:val="both"/>
            </w:pPr>
            <w:r w:rsidRPr="00B014A9">
              <w:t>57.2</w:t>
            </w:r>
            <w:r w:rsidRPr="00B014A9">
              <w:tab/>
              <w:t xml:space="preserve">Should any employee of the Contractor be determined to have engaged in corrupt, fraudulent, collusive, coercive, or obstructive practice during the execution of the Works, then that employee </w:t>
            </w:r>
            <w:r w:rsidRPr="00B014A9">
              <w:lastRenderedPageBreak/>
              <w:t>shall be removed in accordance with Clause 9.</w:t>
            </w:r>
          </w:p>
          <w:p w14:paraId="43F8CA50" w14:textId="02AA9275" w:rsidR="00363A2E" w:rsidRPr="00B014A9" w:rsidRDefault="00363A2E" w:rsidP="00363A2E">
            <w:pPr>
              <w:spacing w:after="200"/>
              <w:ind w:left="540" w:right="180" w:hanging="540"/>
              <w:jc w:val="both"/>
            </w:pPr>
            <w:r w:rsidRPr="00B014A9">
              <w:t>57.3</w:t>
            </w:r>
            <w:r w:rsidRPr="00B014A9">
              <w:tab/>
              <w:t xml:space="preserve">For the purposes of this Clause: </w:t>
            </w:r>
          </w:p>
          <w:p w14:paraId="3A76456A" w14:textId="77777777" w:rsidR="00363A2E" w:rsidRPr="00B014A9" w:rsidRDefault="00363A2E" w:rsidP="00363A2E">
            <w:pPr>
              <w:autoSpaceDE w:val="0"/>
              <w:autoSpaceDN w:val="0"/>
              <w:adjustRightInd w:val="0"/>
              <w:spacing w:after="120"/>
              <w:ind w:left="1152" w:hanging="576"/>
              <w:jc w:val="both"/>
            </w:pPr>
            <w:r w:rsidRPr="00B014A9">
              <w:t xml:space="preserve">(i) </w:t>
            </w:r>
            <w:r w:rsidRPr="00B014A9">
              <w:tab/>
              <w:t>“corrupt practice” is the offering, giving, receiving or soliciting, directly or indirectly, of anything of value to influence improperly the actions of another party</w:t>
            </w:r>
            <w:r w:rsidR="004D29B4" w:rsidRPr="00B014A9">
              <w:rPr>
                <w:rStyle w:val="FootnoteReference"/>
              </w:rPr>
              <w:footnoteReference w:id="14"/>
            </w:r>
            <w:r w:rsidRPr="00B014A9">
              <w:t>;</w:t>
            </w:r>
          </w:p>
          <w:p w14:paraId="6651D1FE" w14:textId="77777777" w:rsidR="00363A2E" w:rsidRPr="00B014A9" w:rsidRDefault="00363A2E" w:rsidP="00363A2E">
            <w:pPr>
              <w:autoSpaceDE w:val="0"/>
              <w:autoSpaceDN w:val="0"/>
              <w:adjustRightInd w:val="0"/>
              <w:spacing w:after="120"/>
              <w:ind w:left="1152" w:hanging="576"/>
              <w:jc w:val="both"/>
            </w:pPr>
            <w:r w:rsidRPr="00B014A9">
              <w:t xml:space="preserve">(ii) </w:t>
            </w:r>
            <w:r w:rsidRPr="00B014A9">
              <w:tab/>
              <w:t>“fraudulent practice” is any act or omission, including a misrepresentation, that knowingly or recklessly misleads, or attempts to mislead, a party to obtain a financial or other benefit or to avoid an obligation</w:t>
            </w:r>
            <w:r w:rsidR="004D29B4" w:rsidRPr="00B014A9">
              <w:rPr>
                <w:rStyle w:val="FootnoteReference"/>
              </w:rPr>
              <w:footnoteReference w:id="15"/>
            </w:r>
            <w:r w:rsidRPr="00B014A9">
              <w:t>;</w:t>
            </w:r>
          </w:p>
          <w:p w14:paraId="6BF1D8FC" w14:textId="77777777" w:rsidR="00363A2E" w:rsidRPr="00B014A9" w:rsidRDefault="00363A2E" w:rsidP="00363A2E">
            <w:pPr>
              <w:autoSpaceDE w:val="0"/>
              <w:autoSpaceDN w:val="0"/>
              <w:adjustRightInd w:val="0"/>
              <w:spacing w:after="120"/>
              <w:ind w:left="1152" w:hanging="576"/>
              <w:jc w:val="both"/>
            </w:pPr>
            <w:r w:rsidRPr="00B014A9">
              <w:t xml:space="preserve">(iii) </w:t>
            </w:r>
            <w:r w:rsidRPr="00B014A9">
              <w:tab/>
              <w:t>“collusive practice” is an arrangement between two or more parties</w:t>
            </w:r>
            <w:r w:rsidR="004D29B4" w:rsidRPr="00B014A9">
              <w:rPr>
                <w:rStyle w:val="FootnoteReference"/>
              </w:rPr>
              <w:footnoteReference w:id="16"/>
            </w:r>
            <w:r w:rsidRPr="00B014A9">
              <w:t xml:space="preserve"> designed to achieve an improper purpose, including to influence improperly the actions of another party;</w:t>
            </w:r>
          </w:p>
          <w:p w14:paraId="381E21FA" w14:textId="77777777" w:rsidR="00363A2E" w:rsidRPr="00B014A9" w:rsidRDefault="00363A2E" w:rsidP="00363A2E">
            <w:pPr>
              <w:tabs>
                <w:tab w:val="left" w:pos="1115"/>
              </w:tabs>
              <w:autoSpaceDE w:val="0"/>
              <w:autoSpaceDN w:val="0"/>
              <w:adjustRightInd w:val="0"/>
              <w:spacing w:after="120"/>
              <w:ind w:left="1152" w:hanging="576"/>
              <w:jc w:val="both"/>
            </w:pPr>
            <w:r w:rsidRPr="00B014A9">
              <w:t xml:space="preserve">(iv) </w:t>
            </w:r>
            <w:r w:rsidRPr="00B014A9">
              <w:tab/>
              <w:t>“coercive practice” is impairing or harming, or threatening to impair or harm, directly or indirectly, any party or the property of the party to influence improperly the actions of a party</w:t>
            </w:r>
            <w:r w:rsidR="004D29B4" w:rsidRPr="00B014A9">
              <w:rPr>
                <w:rStyle w:val="FootnoteReference"/>
              </w:rPr>
              <w:footnoteReference w:id="17"/>
            </w:r>
            <w:r w:rsidRPr="00B014A9">
              <w:t>;</w:t>
            </w:r>
          </w:p>
          <w:p w14:paraId="770A32FB" w14:textId="77777777" w:rsidR="00363A2E" w:rsidRPr="00B014A9" w:rsidRDefault="00363A2E" w:rsidP="00363A2E">
            <w:pPr>
              <w:tabs>
                <w:tab w:val="left" w:pos="1103"/>
              </w:tabs>
              <w:autoSpaceDE w:val="0"/>
              <w:autoSpaceDN w:val="0"/>
              <w:adjustRightInd w:val="0"/>
              <w:spacing w:after="120"/>
              <w:ind w:left="1152" w:hanging="576"/>
              <w:jc w:val="both"/>
            </w:pPr>
            <w:r w:rsidRPr="00B014A9">
              <w:rPr>
                <w:bCs/>
              </w:rPr>
              <w:t>(v)</w:t>
            </w:r>
            <w:r w:rsidRPr="00B014A9">
              <w:rPr>
                <w:bCs/>
              </w:rPr>
              <w:tab/>
              <w:t xml:space="preserve">“obstructive practice” </w:t>
            </w:r>
            <w:r w:rsidRPr="00B014A9">
              <w:t>is</w:t>
            </w:r>
          </w:p>
          <w:p w14:paraId="5D52CC1B" w14:textId="77777777" w:rsidR="00363A2E" w:rsidRPr="00B014A9" w:rsidRDefault="00363A2E" w:rsidP="00363A2E">
            <w:pPr>
              <w:autoSpaceDE w:val="0"/>
              <w:autoSpaceDN w:val="0"/>
              <w:adjustRightInd w:val="0"/>
              <w:spacing w:after="120"/>
              <w:ind w:left="1692" w:hanging="540"/>
              <w:jc w:val="both"/>
            </w:pPr>
            <w:r w:rsidRPr="00B014A9">
              <w:rPr>
                <w:bCs/>
              </w:rPr>
              <w:t>(</w:t>
            </w:r>
            <w:proofErr w:type="spellStart"/>
            <w:r w:rsidRPr="00B014A9">
              <w:rPr>
                <w:bCs/>
              </w:rPr>
              <w:t>aa</w:t>
            </w:r>
            <w:proofErr w:type="spellEnd"/>
            <w:r w:rsidRPr="00B014A9">
              <w:rPr>
                <w:bCs/>
              </w:rPr>
              <w:t>)</w:t>
            </w:r>
            <w:r w:rsidRPr="00B014A9">
              <w:tab/>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4C6D0AA3" w14:textId="77777777" w:rsidR="007B586E" w:rsidRPr="00B014A9" w:rsidRDefault="00363A2E" w:rsidP="00363A2E">
            <w:pPr>
              <w:suppressAutoHyphens/>
              <w:overflowPunct w:val="0"/>
              <w:autoSpaceDE w:val="0"/>
              <w:autoSpaceDN w:val="0"/>
              <w:adjustRightInd w:val="0"/>
              <w:spacing w:after="200"/>
              <w:ind w:left="1620" w:right="-72" w:hanging="540"/>
              <w:jc w:val="both"/>
              <w:textAlignment w:val="baseline"/>
              <w:rPr>
                <w:bCs/>
                <w:i/>
                <w:iCs/>
              </w:rPr>
            </w:pPr>
            <w:r w:rsidRPr="00B014A9">
              <w:rPr>
                <w:bCs/>
              </w:rPr>
              <w:t>(</w:t>
            </w:r>
            <w:proofErr w:type="gramStart"/>
            <w:r w:rsidRPr="00B014A9">
              <w:rPr>
                <w:bCs/>
              </w:rPr>
              <w:t>bb</w:t>
            </w:r>
            <w:proofErr w:type="gramEnd"/>
            <w:r w:rsidRPr="00B014A9">
              <w:rPr>
                <w:bCs/>
              </w:rPr>
              <w:t>)</w:t>
            </w:r>
            <w:r w:rsidRPr="00B014A9">
              <w:rPr>
                <w:bCs/>
              </w:rPr>
              <w:tab/>
              <w:t>acts intended to materially impede the exercise of the Bank’s inspection and audit rights provided for under Sub-Clause 22.2.</w:t>
            </w:r>
          </w:p>
        </w:tc>
      </w:tr>
      <w:tr w:rsidR="007B586E" w:rsidRPr="00B014A9" w14:paraId="603FC075" w14:textId="77777777">
        <w:tc>
          <w:tcPr>
            <w:tcW w:w="2160" w:type="dxa"/>
            <w:tcBorders>
              <w:top w:val="nil"/>
              <w:left w:val="nil"/>
              <w:bottom w:val="nil"/>
              <w:right w:val="nil"/>
            </w:tcBorders>
          </w:tcPr>
          <w:p w14:paraId="7B7E0916" w14:textId="77777777" w:rsidR="007B586E" w:rsidRPr="00B014A9" w:rsidRDefault="007B586E" w:rsidP="009E7AD5">
            <w:pPr>
              <w:pStyle w:val="Head42"/>
              <w:numPr>
                <w:ilvl w:val="0"/>
                <w:numId w:val="22"/>
              </w:numPr>
              <w:tabs>
                <w:tab w:val="clear" w:pos="540"/>
              </w:tabs>
              <w:ind w:left="360" w:hanging="360"/>
            </w:pPr>
            <w:bookmarkStart w:id="680" w:name="_Toc168299775"/>
            <w:r w:rsidRPr="00B014A9">
              <w:lastRenderedPageBreak/>
              <w:t>Payment upon Termination</w:t>
            </w:r>
            <w:bookmarkEnd w:id="680"/>
          </w:p>
        </w:tc>
        <w:tc>
          <w:tcPr>
            <w:tcW w:w="7128" w:type="dxa"/>
            <w:tcBorders>
              <w:top w:val="nil"/>
              <w:left w:val="nil"/>
              <w:bottom w:val="nil"/>
              <w:right w:val="nil"/>
            </w:tcBorders>
          </w:tcPr>
          <w:p w14:paraId="2D2F8C2D"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If the Contract is terminated because of a fundamental breach of Contract by the Contractor, the Project Manager shall issue a certificate for the value of the work done and Materials ordered </w:t>
            </w:r>
            <w:r w:rsidRPr="00B014A9">
              <w:lastRenderedPageBreak/>
              <w:t xml:space="preserve">less advance payments received up to the date of the issue of the certificate and less the percentage to apply to the value of the work not completed, as </w:t>
            </w:r>
            <w:r w:rsidRPr="00B014A9">
              <w:rPr>
                <w:b/>
              </w:rPr>
              <w:t>indicated in the PCC.</w:t>
            </w:r>
            <w:r w:rsidRPr="00B014A9">
              <w:t xml:space="preserve"> Additional Liquidated Damages shall not apply.  If the total amount due to the </w:t>
            </w:r>
            <w:r w:rsidR="00283744" w:rsidRPr="00B014A9">
              <w:t>Employer</w:t>
            </w:r>
            <w:r w:rsidRPr="00B014A9">
              <w:t xml:space="preserve"> exceeds any payment due to the Contractor, the difference shall be a debt payable to the </w:t>
            </w:r>
            <w:r w:rsidR="00283744" w:rsidRPr="00B014A9">
              <w:t>Employer</w:t>
            </w:r>
            <w:r w:rsidRPr="00B014A9">
              <w:t>.</w:t>
            </w:r>
          </w:p>
          <w:p w14:paraId="14216581"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If the Contract is terminated for the </w:t>
            </w:r>
            <w:r w:rsidR="00283744" w:rsidRPr="00B014A9">
              <w:t>Employer</w:t>
            </w:r>
            <w:r w:rsidRPr="00B014A9">
              <w:t xml:space="preserve">’s convenience or because of a fundamental breach of Contract by the </w:t>
            </w:r>
            <w:r w:rsidR="00283744" w:rsidRPr="00B014A9">
              <w:t>Employer</w:t>
            </w:r>
            <w:r w:rsidRPr="00B014A9">
              <w:t>,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7B586E" w:rsidRPr="00B014A9" w14:paraId="103E9591" w14:textId="77777777">
        <w:tc>
          <w:tcPr>
            <w:tcW w:w="2160" w:type="dxa"/>
            <w:tcBorders>
              <w:top w:val="nil"/>
              <w:left w:val="nil"/>
              <w:bottom w:val="nil"/>
              <w:right w:val="nil"/>
            </w:tcBorders>
          </w:tcPr>
          <w:p w14:paraId="08C723FF" w14:textId="77777777" w:rsidR="007B586E" w:rsidRPr="00B014A9" w:rsidRDefault="007B586E" w:rsidP="009E7AD5">
            <w:pPr>
              <w:pStyle w:val="Head42"/>
              <w:numPr>
                <w:ilvl w:val="0"/>
                <w:numId w:val="22"/>
              </w:numPr>
            </w:pPr>
            <w:bookmarkStart w:id="681" w:name="_Toc168299776"/>
            <w:r w:rsidRPr="00B014A9">
              <w:lastRenderedPageBreak/>
              <w:t>Property</w:t>
            </w:r>
            <w:bookmarkEnd w:id="681"/>
          </w:p>
        </w:tc>
        <w:tc>
          <w:tcPr>
            <w:tcW w:w="7128" w:type="dxa"/>
            <w:tcBorders>
              <w:top w:val="nil"/>
              <w:left w:val="nil"/>
              <w:bottom w:val="nil"/>
              <w:right w:val="nil"/>
            </w:tcBorders>
          </w:tcPr>
          <w:p w14:paraId="5ABC98CB"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All Materials on the Site, Plant, Equipment, Temporary Works, and Works shall be deemed to be the property of the </w:t>
            </w:r>
            <w:r w:rsidR="00283744" w:rsidRPr="00B014A9">
              <w:t>Employer</w:t>
            </w:r>
            <w:r w:rsidRPr="00B014A9">
              <w:t xml:space="preserve"> if the Contract is terminated because of the Contractor’s default.</w:t>
            </w:r>
          </w:p>
        </w:tc>
      </w:tr>
      <w:tr w:rsidR="007B586E" w:rsidRPr="00B014A9" w14:paraId="2389206B" w14:textId="77777777">
        <w:tc>
          <w:tcPr>
            <w:tcW w:w="2160" w:type="dxa"/>
            <w:tcBorders>
              <w:top w:val="nil"/>
              <w:left w:val="nil"/>
              <w:bottom w:val="nil"/>
              <w:right w:val="nil"/>
            </w:tcBorders>
          </w:tcPr>
          <w:p w14:paraId="4BFC8BC8" w14:textId="77777777" w:rsidR="007B586E" w:rsidRPr="00B014A9" w:rsidRDefault="007B586E" w:rsidP="009E7AD5">
            <w:pPr>
              <w:pStyle w:val="Head42"/>
              <w:numPr>
                <w:ilvl w:val="0"/>
                <w:numId w:val="22"/>
              </w:numPr>
              <w:tabs>
                <w:tab w:val="clear" w:pos="540"/>
              </w:tabs>
              <w:ind w:left="360" w:hanging="360"/>
            </w:pPr>
            <w:bookmarkStart w:id="682" w:name="_Toc168299777"/>
            <w:r w:rsidRPr="00B014A9">
              <w:t>Release from Performance</w:t>
            </w:r>
            <w:bookmarkEnd w:id="682"/>
          </w:p>
        </w:tc>
        <w:tc>
          <w:tcPr>
            <w:tcW w:w="7128" w:type="dxa"/>
            <w:tcBorders>
              <w:top w:val="nil"/>
              <w:left w:val="nil"/>
              <w:bottom w:val="nil"/>
              <w:right w:val="nil"/>
            </w:tcBorders>
          </w:tcPr>
          <w:p w14:paraId="328B42A9" w14:textId="77777777" w:rsidR="007B586E" w:rsidRPr="00B014A9" w:rsidRDefault="007B586E" w:rsidP="009E7AD5">
            <w:pPr>
              <w:numPr>
                <w:ilvl w:val="1"/>
                <w:numId w:val="22"/>
              </w:numPr>
              <w:suppressAutoHyphens/>
              <w:overflowPunct w:val="0"/>
              <w:autoSpaceDE w:val="0"/>
              <w:autoSpaceDN w:val="0"/>
              <w:adjustRightInd w:val="0"/>
              <w:spacing w:after="200"/>
              <w:ind w:right="-72"/>
              <w:jc w:val="both"/>
              <w:textAlignment w:val="baseline"/>
            </w:pPr>
            <w:r w:rsidRPr="00B014A9">
              <w:t xml:space="preserve">If the Contract is frustrated by the outbreak of war or by any other event entirely outside the control of either the </w:t>
            </w:r>
            <w:r w:rsidR="00283744" w:rsidRPr="00B014A9">
              <w:t>Employer</w:t>
            </w:r>
            <w:r w:rsidRPr="00B014A9">
              <w:t xml:space="preserve">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r w:rsidR="007B586E" w:rsidRPr="00B014A9" w14:paraId="26938F11" w14:textId="77777777">
        <w:trPr>
          <w:cantSplit/>
        </w:trPr>
        <w:tc>
          <w:tcPr>
            <w:tcW w:w="2160" w:type="dxa"/>
            <w:tcBorders>
              <w:top w:val="nil"/>
              <w:left w:val="nil"/>
              <w:bottom w:val="nil"/>
              <w:right w:val="nil"/>
            </w:tcBorders>
          </w:tcPr>
          <w:p w14:paraId="5EAD663C" w14:textId="63AF767D" w:rsidR="007B586E" w:rsidRPr="00B014A9" w:rsidRDefault="007B586E" w:rsidP="009E7AD5">
            <w:pPr>
              <w:pStyle w:val="Head42"/>
              <w:numPr>
                <w:ilvl w:val="0"/>
                <w:numId w:val="22"/>
              </w:numPr>
              <w:tabs>
                <w:tab w:val="clear" w:pos="540"/>
              </w:tabs>
              <w:ind w:left="360" w:hanging="360"/>
            </w:pPr>
            <w:bookmarkStart w:id="683" w:name="_Toc168299778"/>
            <w:r w:rsidRPr="00B014A9">
              <w:t xml:space="preserve">Suspension of Bank </w:t>
            </w:r>
            <w:r w:rsidR="00642307" w:rsidRPr="00B014A9">
              <w:t xml:space="preserve">Financing </w:t>
            </w:r>
            <w:bookmarkEnd w:id="683"/>
          </w:p>
        </w:tc>
        <w:tc>
          <w:tcPr>
            <w:tcW w:w="7128" w:type="dxa"/>
            <w:tcBorders>
              <w:top w:val="nil"/>
              <w:left w:val="nil"/>
              <w:bottom w:val="nil"/>
              <w:right w:val="nil"/>
            </w:tcBorders>
          </w:tcPr>
          <w:p w14:paraId="3D3802EF" w14:textId="28F882D2" w:rsidR="007B586E" w:rsidRPr="00B014A9" w:rsidRDefault="007B586E" w:rsidP="009E7AD5">
            <w:pPr>
              <w:numPr>
                <w:ilvl w:val="1"/>
                <w:numId w:val="22"/>
              </w:numPr>
              <w:suppressAutoHyphens/>
              <w:overflowPunct w:val="0"/>
              <w:autoSpaceDE w:val="0"/>
              <w:autoSpaceDN w:val="0"/>
              <w:adjustRightInd w:val="0"/>
              <w:spacing w:after="120"/>
              <w:ind w:left="547" w:right="-72" w:hanging="547"/>
              <w:jc w:val="both"/>
              <w:textAlignment w:val="baseline"/>
            </w:pPr>
            <w:r w:rsidRPr="00B014A9">
              <w:t xml:space="preserve">In the event that the Bank suspends the </w:t>
            </w:r>
            <w:r w:rsidR="00642307" w:rsidRPr="00B014A9">
              <w:t>Financing</w:t>
            </w:r>
            <w:r w:rsidR="006E7F25">
              <w:t xml:space="preserve"> </w:t>
            </w:r>
            <w:r w:rsidRPr="00B014A9">
              <w:t xml:space="preserve">to the </w:t>
            </w:r>
            <w:r w:rsidR="00283744" w:rsidRPr="00B014A9">
              <w:t>Employer</w:t>
            </w:r>
            <w:r w:rsidRPr="00B014A9">
              <w:t>, from which part of the payments to the Contractor are being made:</w:t>
            </w:r>
          </w:p>
          <w:p w14:paraId="28D55D52" w14:textId="77777777" w:rsidR="007B586E" w:rsidRPr="00B014A9" w:rsidRDefault="007B586E" w:rsidP="009E7AD5">
            <w:pPr>
              <w:numPr>
                <w:ilvl w:val="0"/>
                <w:numId w:val="34"/>
              </w:numPr>
              <w:suppressAutoHyphens/>
              <w:overflowPunct w:val="0"/>
              <w:autoSpaceDE w:val="0"/>
              <w:autoSpaceDN w:val="0"/>
              <w:adjustRightInd w:val="0"/>
              <w:spacing w:after="200"/>
              <w:ind w:right="-72"/>
              <w:jc w:val="both"/>
              <w:textAlignment w:val="baseline"/>
            </w:pPr>
            <w:r w:rsidRPr="00B014A9">
              <w:t xml:space="preserve">The </w:t>
            </w:r>
            <w:r w:rsidR="00283744" w:rsidRPr="00B014A9">
              <w:t>Employer</w:t>
            </w:r>
            <w:r w:rsidRPr="00B014A9">
              <w:t xml:space="preserve"> is obligated to notify the Contractor of such suspension within 7 days of having received the Bank’s suspension notice.</w:t>
            </w:r>
          </w:p>
          <w:p w14:paraId="1C69EC1B" w14:textId="77777777" w:rsidR="007B586E" w:rsidRPr="00B014A9" w:rsidRDefault="007B586E" w:rsidP="009E7AD5">
            <w:pPr>
              <w:numPr>
                <w:ilvl w:val="0"/>
                <w:numId w:val="34"/>
              </w:numPr>
              <w:suppressAutoHyphens/>
              <w:overflowPunct w:val="0"/>
              <w:autoSpaceDE w:val="0"/>
              <w:autoSpaceDN w:val="0"/>
              <w:adjustRightInd w:val="0"/>
              <w:spacing w:after="200"/>
              <w:ind w:right="-72"/>
              <w:jc w:val="both"/>
              <w:textAlignment w:val="baseline"/>
            </w:pPr>
            <w:r w:rsidRPr="00B014A9">
              <w:t>If the Contractor has not received sums due it within the 28 days for payment provided for in Sub-Clause 40.1, the Contractor may immediately issue a 14-day termination notice.</w:t>
            </w:r>
          </w:p>
        </w:tc>
      </w:tr>
    </w:tbl>
    <w:p w14:paraId="05E44F0E" w14:textId="77777777" w:rsidR="007B586E" w:rsidRPr="00B014A9" w:rsidRDefault="007B586E"/>
    <w:p w14:paraId="22B97154" w14:textId="77777777" w:rsidR="007B586E" w:rsidRPr="00B014A9" w:rsidRDefault="007B586E"/>
    <w:p w14:paraId="3F3D618E" w14:textId="77777777" w:rsidR="007B586E" w:rsidRPr="00B014A9" w:rsidRDefault="007B586E"/>
    <w:p w14:paraId="30D46DB6" w14:textId="77777777" w:rsidR="007B586E" w:rsidRPr="00B014A9" w:rsidRDefault="007B586E">
      <w:pPr>
        <w:sectPr w:rsidR="007B586E" w:rsidRPr="00B014A9">
          <w:headerReference w:type="even" r:id="rId52"/>
          <w:headerReference w:type="default" r:id="rId53"/>
          <w:headerReference w:type="first" r:id="rId54"/>
          <w:type w:val="oddPage"/>
          <w:pgSz w:w="12240" w:h="15840" w:code="1"/>
          <w:pgMar w:top="1440" w:right="1440" w:bottom="1440" w:left="1800" w:header="720" w:footer="720" w:gutter="0"/>
          <w:paperSrc w:first="15" w:other="15"/>
          <w:cols w:space="720"/>
          <w:titlePg/>
        </w:sectPr>
      </w:pPr>
    </w:p>
    <w:p w14:paraId="6081B2E3" w14:textId="77777777" w:rsidR="007B586E" w:rsidRPr="00B014A9" w:rsidRDefault="007B586E">
      <w:pPr>
        <w:pStyle w:val="Subtitle"/>
      </w:pPr>
      <w:bookmarkStart w:id="684" w:name="_Toc87070118"/>
      <w:bookmarkStart w:id="685" w:name="_Toc168298097"/>
      <w:r w:rsidRPr="00B014A9">
        <w:lastRenderedPageBreak/>
        <w:t xml:space="preserve">Section VIII.  </w:t>
      </w:r>
      <w:r w:rsidRPr="00B014A9">
        <w:rPr>
          <w:iCs/>
        </w:rPr>
        <w:t xml:space="preserve">Particular </w:t>
      </w:r>
      <w:r w:rsidRPr="00B014A9">
        <w:t>Conditions of Contract</w:t>
      </w:r>
      <w:bookmarkEnd w:id="684"/>
      <w:bookmarkEnd w:id="685"/>
    </w:p>
    <w:p w14:paraId="6AB88B26" w14:textId="77777777" w:rsidR="007B586E" w:rsidRPr="00B014A9" w:rsidRDefault="007B586E"/>
    <w:p w14:paraId="44BF2518" w14:textId="77777777" w:rsidR="007B586E" w:rsidRPr="00B014A9" w:rsidRDefault="007B586E">
      <w:pPr>
        <w:jc w:val="both"/>
      </w:pPr>
      <w:r w:rsidRPr="00B014A9">
        <w:rPr>
          <w:i/>
        </w:rPr>
        <w:t xml:space="preserve">Except where otherwise indicated, all </w:t>
      </w:r>
      <w:r w:rsidRPr="00B014A9">
        <w:t>PCC</w:t>
      </w:r>
      <w:r w:rsidRPr="00B014A9">
        <w:rPr>
          <w:i/>
        </w:rPr>
        <w:t xml:space="preserve"> should be filled in by the </w:t>
      </w:r>
      <w:r w:rsidR="00283744" w:rsidRPr="00B014A9">
        <w:t>Employer</w:t>
      </w:r>
      <w:r w:rsidRPr="00B014A9">
        <w:rPr>
          <w:i/>
        </w:rPr>
        <w:t xml:space="preserve"> prior to issuance of the Bidding Documents.  Schedules and reports to be provided by the </w:t>
      </w:r>
      <w:r w:rsidR="00283744" w:rsidRPr="00B014A9">
        <w:t>Employer</w:t>
      </w:r>
      <w:r w:rsidRPr="00B014A9">
        <w:rPr>
          <w:i/>
        </w:rPr>
        <w:t xml:space="preserve"> should be annexed.</w:t>
      </w:r>
    </w:p>
    <w:p w14:paraId="73FEDFF5" w14:textId="77777777" w:rsidR="007B586E" w:rsidRPr="00B014A9" w:rsidRDefault="007B586E"/>
    <w:p w14:paraId="13E2BCD5" w14:textId="77777777" w:rsidR="007B586E" w:rsidRPr="00B014A9" w:rsidRDefault="007B586E"/>
    <w:tbl>
      <w:tblPr>
        <w:tblW w:w="9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04"/>
        <w:gridCol w:w="7614"/>
      </w:tblGrid>
      <w:tr w:rsidR="007B586E" w:rsidRPr="00B014A9" w14:paraId="60831B66" w14:textId="77777777">
        <w:trPr>
          <w:cantSplit/>
        </w:trPr>
        <w:tc>
          <w:tcPr>
            <w:tcW w:w="9218" w:type="dxa"/>
            <w:gridSpan w:val="2"/>
            <w:tcBorders>
              <w:top w:val="single" w:sz="6" w:space="0" w:color="auto"/>
              <w:left w:val="single" w:sz="6" w:space="0" w:color="auto"/>
              <w:bottom w:val="single" w:sz="6" w:space="0" w:color="auto"/>
              <w:right w:val="single" w:sz="6" w:space="0" w:color="auto"/>
            </w:tcBorders>
          </w:tcPr>
          <w:p w14:paraId="7C72F08C" w14:textId="77777777" w:rsidR="007B586E" w:rsidRPr="00B014A9" w:rsidRDefault="007B586E">
            <w:pPr>
              <w:tabs>
                <w:tab w:val="left" w:pos="556"/>
              </w:tabs>
              <w:spacing w:before="120" w:after="200"/>
              <w:ind w:left="562" w:right="-72" w:hanging="562"/>
              <w:jc w:val="center"/>
              <w:rPr>
                <w:b/>
                <w:sz w:val="28"/>
              </w:rPr>
            </w:pPr>
            <w:r w:rsidRPr="00B014A9">
              <w:rPr>
                <w:b/>
                <w:sz w:val="28"/>
              </w:rPr>
              <w:t>A. General</w:t>
            </w:r>
          </w:p>
        </w:tc>
      </w:tr>
      <w:tr w:rsidR="007B586E" w:rsidRPr="00B014A9" w14:paraId="1BD0EC51" w14:textId="77777777">
        <w:tc>
          <w:tcPr>
            <w:tcW w:w="1604" w:type="dxa"/>
            <w:tcBorders>
              <w:top w:val="single" w:sz="6" w:space="0" w:color="auto"/>
              <w:left w:val="single" w:sz="6" w:space="0" w:color="auto"/>
              <w:bottom w:val="single" w:sz="6" w:space="0" w:color="auto"/>
              <w:right w:val="single" w:sz="6" w:space="0" w:color="auto"/>
            </w:tcBorders>
          </w:tcPr>
          <w:p w14:paraId="20BF11AA" w14:textId="77777777" w:rsidR="007B586E" w:rsidRPr="00B014A9" w:rsidRDefault="007B586E">
            <w:pPr>
              <w:rPr>
                <w:b/>
              </w:rPr>
            </w:pPr>
            <w:r w:rsidRPr="00B014A9">
              <w:rPr>
                <w:b/>
              </w:rPr>
              <w:t>GCC 1.1 (d)</w:t>
            </w:r>
          </w:p>
        </w:tc>
        <w:tc>
          <w:tcPr>
            <w:tcW w:w="7614" w:type="dxa"/>
            <w:tcBorders>
              <w:top w:val="single" w:sz="6" w:space="0" w:color="auto"/>
              <w:left w:val="single" w:sz="6" w:space="0" w:color="auto"/>
              <w:bottom w:val="single" w:sz="6" w:space="0" w:color="auto"/>
              <w:right w:val="single" w:sz="6" w:space="0" w:color="auto"/>
            </w:tcBorders>
          </w:tcPr>
          <w:p w14:paraId="5D157907" w14:textId="79A0EBF4" w:rsidR="007B586E" w:rsidRPr="00893920" w:rsidRDefault="007B586E" w:rsidP="00892379">
            <w:pPr>
              <w:tabs>
                <w:tab w:val="left" w:pos="556"/>
              </w:tabs>
              <w:spacing w:after="200"/>
              <w:ind w:left="556" w:right="2" w:hanging="556"/>
              <w:jc w:val="both"/>
              <w:rPr>
                <w:color w:val="FF0000"/>
              </w:rPr>
            </w:pPr>
            <w:r w:rsidRPr="003E5AE2">
              <w:t>The financing institution is:</w:t>
            </w:r>
            <w:r w:rsidR="00893920" w:rsidRPr="003E5AE2">
              <w:t xml:space="preserve">  Islamic Development Bank</w:t>
            </w:r>
            <w:r w:rsidR="00264159" w:rsidRPr="003E5AE2">
              <w:t xml:space="preserve"> and The OPEC Fund for International Development</w:t>
            </w:r>
            <w:r w:rsidR="00875DD3" w:rsidRPr="003E5AE2">
              <w:t xml:space="preserve"> (OFID)</w:t>
            </w:r>
          </w:p>
        </w:tc>
      </w:tr>
      <w:tr w:rsidR="007B586E" w:rsidRPr="00B014A9" w14:paraId="5FCAE256" w14:textId="77777777">
        <w:tc>
          <w:tcPr>
            <w:tcW w:w="1604" w:type="dxa"/>
            <w:tcBorders>
              <w:top w:val="single" w:sz="6" w:space="0" w:color="auto"/>
              <w:left w:val="single" w:sz="6" w:space="0" w:color="auto"/>
              <w:bottom w:val="single" w:sz="6" w:space="0" w:color="auto"/>
              <w:right w:val="single" w:sz="6" w:space="0" w:color="auto"/>
            </w:tcBorders>
          </w:tcPr>
          <w:p w14:paraId="3906B30C" w14:textId="77777777" w:rsidR="007B586E" w:rsidRPr="00B014A9" w:rsidRDefault="007B586E">
            <w:pPr>
              <w:rPr>
                <w:b/>
              </w:rPr>
            </w:pPr>
            <w:r w:rsidRPr="00B014A9">
              <w:rPr>
                <w:b/>
              </w:rPr>
              <w:t>GCC 1.1 (s)</w:t>
            </w:r>
          </w:p>
        </w:tc>
        <w:tc>
          <w:tcPr>
            <w:tcW w:w="7614" w:type="dxa"/>
            <w:tcBorders>
              <w:top w:val="single" w:sz="6" w:space="0" w:color="auto"/>
              <w:left w:val="single" w:sz="6" w:space="0" w:color="auto"/>
              <w:bottom w:val="single" w:sz="6" w:space="0" w:color="auto"/>
              <w:right w:val="single" w:sz="6" w:space="0" w:color="auto"/>
            </w:tcBorders>
          </w:tcPr>
          <w:p w14:paraId="6B9C69FE" w14:textId="77777777" w:rsidR="00893920" w:rsidRPr="00B40FB7" w:rsidRDefault="007B586E" w:rsidP="00893920">
            <w:pPr>
              <w:tabs>
                <w:tab w:val="left" w:pos="5285"/>
              </w:tabs>
              <w:suppressAutoHyphens/>
              <w:spacing w:before="120" w:after="120"/>
              <w:ind w:right="-99"/>
              <w:rPr>
                <w:rFonts w:cs="Arial"/>
                <w:sz w:val="22"/>
                <w:szCs w:val="22"/>
              </w:rPr>
            </w:pPr>
            <w:r w:rsidRPr="00B014A9">
              <w:t xml:space="preserve">The </w:t>
            </w:r>
            <w:r w:rsidR="00283744" w:rsidRPr="00B014A9">
              <w:t>Employer</w:t>
            </w:r>
            <w:r w:rsidRPr="00B014A9">
              <w:t xml:space="preserve"> is </w:t>
            </w:r>
            <w:r w:rsidR="00893920" w:rsidRPr="00B40FB7">
              <w:rPr>
                <w:rFonts w:cs="Arial"/>
                <w:sz w:val="22"/>
                <w:szCs w:val="22"/>
              </w:rPr>
              <w:t>Minister of Environment and Energy</w:t>
            </w:r>
          </w:p>
          <w:p w14:paraId="6A9B327A" w14:textId="77777777" w:rsidR="00893920" w:rsidRPr="00B40FB7" w:rsidRDefault="00893920" w:rsidP="00893920">
            <w:pPr>
              <w:tabs>
                <w:tab w:val="left" w:pos="5285"/>
              </w:tabs>
              <w:suppressAutoHyphens/>
              <w:spacing w:before="120" w:after="120"/>
              <w:ind w:right="-99"/>
              <w:rPr>
                <w:rFonts w:cs="Arial"/>
                <w:sz w:val="22"/>
                <w:szCs w:val="22"/>
              </w:rPr>
            </w:pPr>
            <w:r w:rsidRPr="00B40FB7">
              <w:rPr>
                <w:rFonts w:cs="Arial"/>
                <w:sz w:val="22"/>
                <w:szCs w:val="22"/>
              </w:rPr>
              <w:t>Ministry of Environment and Energy</w:t>
            </w:r>
          </w:p>
          <w:p w14:paraId="5EEC603D" w14:textId="77777777" w:rsidR="00893920" w:rsidRPr="00B40FB7" w:rsidRDefault="00893920" w:rsidP="00893920">
            <w:pPr>
              <w:tabs>
                <w:tab w:val="left" w:pos="5285"/>
              </w:tabs>
              <w:suppressAutoHyphens/>
              <w:spacing w:before="120" w:after="120"/>
              <w:ind w:right="-99"/>
              <w:rPr>
                <w:rFonts w:cs="Arial"/>
                <w:sz w:val="22"/>
                <w:szCs w:val="22"/>
              </w:rPr>
            </w:pPr>
            <w:r w:rsidRPr="00B40FB7">
              <w:rPr>
                <w:rFonts w:cs="Arial"/>
                <w:sz w:val="22"/>
                <w:szCs w:val="22"/>
              </w:rPr>
              <w:t>Green Building.</w:t>
            </w:r>
          </w:p>
          <w:p w14:paraId="2D34EFE9" w14:textId="77777777" w:rsidR="00893920" w:rsidRPr="00B40FB7" w:rsidRDefault="00893920" w:rsidP="00893920">
            <w:pPr>
              <w:tabs>
                <w:tab w:val="left" w:pos="5285"/>
              </w:tabs>
              <w:suppressAutoHyphens/>
              <w:spacing w:before="120" w:after="120"/>
              <w:ind w:right="-99"/>
              <w:rPr>
                <w:rFonts w:cs="Arial"/>
                <w:sz w:val="22"/>
                <w:szCs w:val="22"/>
              </w:rPr>
            </w:pPr>
            <w:r w:rsidRPr="00B40FB7">
              <w:rPr>
                <w:rFonts w:cs="Arial"/>
                <w:sz w:val="22"/>
                <w:szCs w:val="22"/>
              </w:rPr>
              <w:t>Male’</w:t>
            </w:r>
          </w:p>
          <w:p w14:paraId="510FA21C" w14:textId="13E47210" w:rsidR="007B586E" w:rsidRPr="00B014A9" w:rsidRDefault="00893920" w:rsidP="00893920">
            <w:pPr>
              <w:tabs>
                <w:tab w:val="left" w:pos="5285"/>
              </w:tabs>
              <w:suppressAutoHyphens/>
              <w:spacing w:before="60" w:after="60"/>
              <w:ind w:right="-94"/>
            </w:pPr>
            <w:r w:rsidRPr="00B40FB7">
              <w:rPr>
                <w:rFonts w:cs="Arial"/>
                <w:sz w:val="22"/>
                <w:szCs w:val="22"/>
              </w:rPr>
              <w:t>Republic of Maldives.</w:t>
            </w:r>
          </w:p>
        </w:tc>
      </w:tr>
      <w:tr w:rsidR="007B586E" w:rsidRPr="00B014A9" w14:paraId="3C9C1311" w14:textId="77777777">
        <w:tc>
          <w:tcPr>
            <w:tcW w:w="1604" w:type="dxa"/>
            <w:tcBorders>
              <w:top w:val="single" w:sz="6" w:space="0" w:color="auto"/>
              <w:left w:val="single" w:sz="6" w:space="0" w:color="auto"/>
              <w:bottom w:val="single" w:sz="6" w:space="0" w:color="auto"/>
              <w:right w:val="single" w:sz="6" w:space="0" w:color="auto"/>
            </w:tcBorders>
          </w:tcPr>
          <w:p w14:paraId="0559F91A" w14:textId="77777777" w:rsidR="007B586E" w:rsidRPr="00B014A9" w:rsidRDefault="007B586E">
            <w:pPr>
              <w:rPr>
                <w:b/>
              </w:rPr>
            </w:pPr>
            <w:r w:rsidRPr="00B014A9">
              <w:rPr>
                <w:b/>
              </w:rPr>
              <w:t>GCC 1.1 (v)</w:t>
            </w:r>
          </w:p>
        </w:tc>
        <w:tc>
          <w:tcPr>
            <w:tcW w:w="7614" w:type="dxa"/>
            <w:tcBorders>
              <w:top w:val="single" w:sz="6" w:space="0" w:color="auto"/>
              <w:left w:val="single" w:sz="6" w:space="0" w:color="auto"/>
              <w:bottom w:val="single" w:sz="6" w:space="0" w:color="auto"/>
              <w:right w:val="single" w:sz="6" w:space="0" w:color="auto"/>
            </w:tcBorders>
          </w:tcPr>
          <w:p w14:paraId="4FB3B7B9" w14:textId="03F76E68" w:rsidR="007B586E" w:rsidRPr="00B014A9" w:rsidRDefault="007B586E" w:rsidP="004D6741">
            <w:pPr>
              <w:spacing w:after="200"/>
              <w:ind w:right="2"/>
              <w:jc w:val="both"/>
              <w:rPr>
                <w:b/>
                <w:bCs/>
                <w:iCs/>
              </w:rPr>
            </w:pPr>
            <w:r w:rsidRPr="00B014A9">
              <w:t xml:space="preserve">The Completion Date for the whole of the Works shall </w:t>
            </w:r>
            <w:r w:rsidR="00581269" w:rsidRPr="003E5AE2">
              <w:t xml:space="preserve">not </w:t>
            </w:r>
            <w:r w:rsidR="003A1527" w:rsidRPr="003E5AE2">
              <w:t>be greater than</w:t>
            </w:r>
            <w:r w:rsidR="00581269" w:rsidRPr="003E5AE2">
              <w:t xml:space="preserve"> </w:t>
            </w:r>
            <w:r w:rsidR="00BD4931" w:rsidRPr="003E5AE2">
              <w:t xml:space="preserve">550 days </w:t>
            </w:r>
            <w:r w:rsidR="00734280" w:rsidRPr="003E5AE2">
              <w:t xml:space="preserve">from </w:t>
            </w:r>
            <w:r w:rsidR="00BD4931" w:rsidRPr="003E5AE2">
              <w:t>the</w:t>
            </w:r>
            <w:r w:rsidR="004D6741" w:rsidRPr="003E5AE2">
              <w:t xml:space="preserve"> </w:t>
            </w:r>
            <w:r w:rsidR="004D6741" w:rsidRPr="003E5AE2">
              <w:rPr>
                <w:b/>
                <w:bCs/>
              </w:rPr>
              <w:t>Site</w:t>
            </w:r>
            <w:r w:rsidR="00BD4931" w:rsidRPr="003E5AE2">
              <w:rPr>
                <w:b/>
                <w:bCs/>
              </w:rPr>
              <w:t xml:space="preserve"> </w:t>
            </w:r>
            <w:r w:rsidR="004D6741" w:rsidRPr="003E5AE2">
              <w:rPr>
                <w:b/>
                <w:bCs/>
              </w:rPr>
              <w:t>P</w:t>
            </w:r>
            <w:r w:rsidR="00BD4931" w:rsidRPr="003E5AE2">
              <w:rPr>
                <w:b/>
                <w:bCs/>
              </w:rPr>
              <w:t xml:space="preserve">ossession </w:t>
            </w:r>
            <w:r w:rsidR="004D6741" w:rsidRPr="003E5AE2">
              <w:rPr>
                <w:b/>
                <w:bCs/>
              </w:rPr>
              <w:t>D</w:t>
            </w:r>
            <w:r w:rsidR="00BD4931" w:rsidRPr="003E5AE2">
              <w:rPr>
                <w:b/>
                <w:bCs/>
              </w:rPr>
              <w:t>ate</w:t>
            </w:r>
            <w:r w:rsidR="004D6741" w:rsidRPr="003E5AE2">
              <w:t>.</w:t>
            </w:r>
          </w:p>
        </w:tc>
      </w:tr>
      <w:tr w:rsidR="007B586E" w:rsidRPr="00B014A9" w14:paraId="710FDF6B" w14:textId="77777777">
        <w:tc>
          <w:tcPr>
            <w:tcW w:w="1604" w:type="dxa"/>
            <w:tcBorders>
              <w:top w:val="single" w:sz="6" w:space="0" w:color="auto"/>
              <w:left w:val="single" w:sz="6" w:space="0" w:color="auto"/>
              <w:bottom w:val="single" w:sz="6" w:space="0" w:color="auto"/>
              <w:right w:val="single" w:sz="6" w:space="0" w:color="auto"/>
            </w:tcBorders>
          </w:tcPr>
          <w:p w14:paraId="4A944B5E" w14:textId="77777777" w:rsidR="007B586E" w:rsidRPr="00B014A9" w:rsidRDefault="007B586E">
            <w:pPr>
              <w:rPr>
                <w:b/>
              </w:rPr>
            </w:pPr>
            <w:r w:rsidRPr="00B014A9">
              <w:rPr>
                <w:b/>
              </w:rPr>
              <w:t>GCC 1.1 (y)</w:t>
            </w:r>
          </w:p>
        </w:tc>
        <w:tc>
          <w:tcPr>
            <w:tcW w:w="7614" w:type="dxa"/>
            <w:tcBorders>
              <w:top w:val="single" w:sz="6" w:space="0" w:color="auto"/>
              <w:left w:val="single" w:sz="6" w:space="0" w:color="auto"/>
              <w:bottom w:val="single" w:sz="6" w:space="0" w:color="auto"/>
              <w:right w:val="single" w:sz="6" w:space="0" w:color="auto"/>
            </w:tcBorders>
          </w:tcPr>
          <w:p w14:paraId="6F0624BC" w14:textId="2750B4F1" w:rsidR="005B0C7D" w:rsidRDefault="007B586E" w:rsidP="005B0C7D">
            <w:pPr>
              <w:tabs>
                <w:tab w:val="left" w:pos="556"/>
              </w:tabs>
              <w:spacing w:after="200"/>
              <w:ind w:right="2"/>
              <w:jc w:val="both"/>
            </w:pPr>
            <w:r w:rsidRPr="00B014A9">
              <w:t xml:space="preserve">The Project Manager is </w:t>
            </w:r>
            <w:r w:rsidR="005B0C7D">
              <w:t>:</w:t>
            </w:r>
          </w:p>
          <w:p w14:paraId="5E3A4FD9" w14:textId="170E488A" w:rsidR="005B0C7D" w:rsidRDefault="005B0C7D" w:rsidP="00995239">
            <w:pPr>
              <w:tabs>
                <w:tab w:val="left" w:pos="556"/>
              </w:tabs>
              <w:spacing w:after="200"/>
              <w:ind w:right="2"/>
              <w:jc w:val="both"/>
            </w:pPr>
            <w:proofErr w:type="spellStart"/>
            <w:r>
              <w:t>Mr</w:t>
            </w:r>
            <w:proofErr w:type="spellEnd"/>
            <w:r>
              <w:t xml:space="preserve"> </w:t>
            </w:r>
            <w:r w:rsidR="00995239">
              <w:t>Ismail Ibrahim</w:t>
            </w:r>
          </w:p>
          <w:p w14:paraId="3FC77E7C" w14:textId="07D0D161" w:rsidR="00462197" w:rsidRDefault="00462197" w:rsidP="00462197">
            <w:pPr>
              <w:suppressAutoHyphens/>
              <w:spacing w:before="60" w:after="60"/>
              <w:ind w:right="-94"/>
              <w:rPr>
                <w:rFonts w:cs="Arial"/>
                <w:sz w:val="22"/>
                <w:szCs w:val="22"/>
              </w:rPr>
            </w:pPr>
            <w:r>
              <w:rPr>
                <w:rFonts w:cs="Arial"/>
                <w:sz w:val="22"/>
                <w:szCs w:val="22"/>
              </w:rPr>
              <w:t>R</w:t>
            </w:r>
            <w:r w:rsidR="00496467">
              <w:rPr>
                <w:rFonts w:cs="Arial"/>
                <w:sz w:val="22"/>
                <w:szCs w:val="22"/>
              </w:rPr>
              <w:t>i</w:t>
            </w:r>
            <w:r>
              <w:rPr>
                <w:rFonts w:cs="Arial"/>
                <w:sz w:val="22"/>
                <w:szCs w:val="22"/>
              </w:rPr>
              <w:t>yan Private Limited</w:t>
            </w:r>
          </w:p>
          <w:p w14:paraId="634C2C91" w14:textId="77777777" w:rsidR="00462197" w:rsidRDefault="00462197" w:rsidP="00462197">
            <w:pPr>
              <w:suppressAutoHyphens/>
              <w:spacing w:before="60" w:after="60"/>
              <w:ind w:right="-94"/>
              <w:rPr>
                <w:rFonts w:cs="Arial"/>
                <w:sz w:val="22"/>
                <w:szCs w:val="22"/>
              </w:rPr>
            </w:pPr>
            <w:r>
              <w:rPr>
                <w:rFonts w:cs="Arial"/>
                <w:sz w:val="22"/>
                <w:szCs w:val="22"/>
              </w:rPr>
              <w:t xml:space="preserve">3rd Floor, H. </w:t>
            </w:r>
            <w:proofErr w:type="spellStart"/>
            <w:r>
              <w:rPr>
                <w:rFonts w:cs="Arial"/>
                <w:sz w:val="22"/>
                <w:szCs w:val="22"/>
              </w:rPr>
              <w:t>Azum</w:t>
            </w:r>
            <w:proofErr w:type="spellEnd"/>
          </w:p>
          <w:p w14:paraId="7C56A87D" w14:textId="77777777" w:rsidR="00462197" w:rsidRDefault="00462197" w:rsidP="00462197">
            <w:pPr>
              <w:suppressAutoHyphens/>
              <w:spacing w:before="60" w:after="60"/>
              <w:ind w:right="-94"/>
              <w:rPr>
                <w:rFonts w:cs="Arial"/>
                <w:sz w:val="22"/>
                <w:szCs w:val="22"/>
              </w:rPr>
            </w:pPr>
            <w:proofErr w:type="spellStart"/>
            <w:r>
              <w:rPr>
                <w:rFonts w:cs="Arial"/>
                <w:sz w:val="22"/>
                <w:szCs w:val="22"/>
              </w:rPr>
              <w:t>Ameenee</w:t>
            </w:r>
            <w:proofErr w:type="spellEnd"/>
            <w:r>
              <w:rPr>
                <w:rFonts w:cs="Arial"/>
                <w:sz w:val="22"/>
                <w:szCs w:val="22"/>
              </w:rPr>
              <w:t xml:space="preserve"> </w:t>
            </w:r>
            <w:proofErr w:type="spellStart"/>
            <w:r>
              <w:rPr>
                <w:rFonts w:cs="Arial"/>
                <w:sz w:val="22"/>
                <w:szCs w:val="22"/>
              </w:rPr>
              <w:t>Magu</w:t>
            </w:r>
            <w:proofErr w:type="spellEnd"/>
          </w:p>
          <w:p w14:paraId="238AC03E" w14:textId="77777777" w:rsidR="00462197" w:rsidRDefault="00462197" w:rsidP="00462197">
            <w:pPr>
              <w:suppressAutoHyphens/>
              <w:spacing w:before="60" w:after="60"/>
              <w:ind w:right="-94"/>
              <w:rPr>
                <w:rFonts w:cs="Arial"/>
                <w:sz w:val="22"/>
                <w:szCs w:val="22"/>
              </w:rPr>
            </w:pPr>
            <w:proofErr w:type="spellStart"/>
            <w:r>
              <w:rPr>
                <w:rFonts w:cs="Arial"/>
                <w:sz w:val="22"/>
                <w:szCs w:val="22"/>
              </w:rPr>
              <w:t>Malé</w:t>
            </w:r>
            <w:proofErr w:type="spellEnd"/>
            <w:r>
              <w:rPr>
                <w:rFonts w:cs="Arial"/>
                <w:sz w:val="22"/>
                <w:szCs w:val="22"/>
              </w:rPr>
              <w:t xml:space="preserve"> 20054</w:t>
            </w:r>
          </w:p>
          <w:p w14:paraId="361C26F9" w14:textId="1CFDD5AE" w:rsidR="00ED37E6" w:rsidRPr="005B0C7D" w:rsidRDefault="00462197" w:rsidP="00462197">
            <w:pPr>
              <w:tabs>
                <w:tab w:val="left" w:pos="556"/>
              </w:tabs>
              <w:spacing w:after="200"/>
              <w:ind w:right="2"/>
              <w:jc w:val="both"/>
            </w:pPr>
            <w:r>
              <w:rPr>
                <w:rFonts w:cs="Arial"/>
                <w:sz w:val="22"/>
                <w:szCs w:val="22"/>
              </w:rPr>
              <w:t>Republic of Maldives</w:t>
            </w:r>
            <w:r w:rsidRPr="00B40FB7">
              <w:rPr>
                <w:rFonts w:cs="Arial"/>
                <w:sz w:val="22"/>
                <w:szCs w:val="22"/>
              </w:rPr>
              <w:t>.</w:t>
            </w:r>
          </w:p>
        </w:tc>
      </w:tr>
      <w:tr w:rsidR="007B586E" w:rsidRPr="00B014A9" w14:paraId="752A3181" w14:textId="77777777">
        <w:tc>
          <w:tcPr>
            <w:tcW w:w="1604" w:type="dxa"/>
            <w:tcBorders>
              <w:top w:val="single" w:sz="6" w:space="0" w:color="auto"/>
              <w:left w:val="single" w:sz="6" w:space="0" w:color="auto"/>
              <w:bottom w:val="single" w:sz="6" w:space="0" w:color="auto"/>
              <w:right w:val="single" w:sz="6" w:space="0" w:color="auto"/>
            </w:tcBorders>
          </w:tcPr>
          <w:p w14:paraId="08FAF839" w14:textId="3C6B3C2A" w:rsidR="007B586E" w:rsidRPr="00B014A9" w:rsidRDefault="007B586E">
            <w:pPr>
              <w:rPr>
                <w:b/>
              </w:rPr>
            </w:pPr>
            <w:r w:rsidRPr="00B014A9">
              <w:rPr>
                <w:b/>
              </w:rPr>
              <w:t>GCC 1.1 (</w:t>
            </w:r>
            <w:proofErr w:type="spellStart"/>
            <w:r w:rsidRPr="00B014A9">
              <w:rPr>
                <w:b/>
              </w:rPr>
              <w:t>aa</w:t>
            </w:r>
            <w:proofErr w:type="spellEnd"/>
            <w:r w:rsidRPr="00B014A9">
              <w:rPr>
                <w:b/>
              </w:rPr>
              <w:t>)</w:t>
            </w:r>
          </w:p>
        </w:tc>
        <w:tc>
          <w:tcPr>
            <w:tcW w:w="7614" w:type="dxa"/>
            <w:tcBorders>
              <w:top w:val="single" w:sz="6" w:space="0" w:color="auto"/>
              <w:left w:val="single" w:sz="6" w:space="0" w:color="auto"/>
              <w:bottom w:val="single" w:sz="6" w:space="0" w:color="auto"/>
              <w:right w:val="single" w:sz="6" w:space="0" w:color="auto"/>
            </w:tcBorders>
          </w:tcPr>
          <w:p w14:paraId="1F1148FF" w14:textId="1D80FB62" w:rsidR="007B586E" w:rsidRPr="00B014A9" w:rsidRDefault="000637B9" w:rsidP="00496467">
            <w:pPr>
              <w:spacing w:after="200"/>
              <w:ind w:right="2"/>
              <w:jc w:val="both"/>
            </w:pPr>
            <w:r>
              <w:t xml:space="preserve">The Site is located </w:t>
            </w:r>
            <w:r w:rsidRPr="000637B9">
              <w:rPr>
                <w:iCs/>
                <w:noProof/>
              </w:rPr>
              <w:t xml:space="preserve">on the Islands </w:t>
            </w:r>
            <w:r w:rsidR="009932A0" w:rsidRPr="009932A0">
              <w:rPr>
                <w:iCs/>
                <w:noProof/>
              </w:rPr>
              <w:t>of Naifaru, and a Sewerage Facility on the Island of Veymandoo</w:t>
            </w:r>
            <w:r w:rsidR="00C14202">
              <w:rPr>
                <w:iCs/>
                <w:noProof/>
              </w:rPr>
              <w:t xml:space="preserve"> </w:t>
            </w:r>
            <w:r w:rsidR="007B586E" w:rsidRPr="00B014A9">
              <w:t>and is defined in drawings N</w:t>
            </w:r>
            <w:r w:rsidR="00496467">
              <w:t>o: NA-01 and V-01</w:t>
            </w:r>
          </w:p>
        </w:tc>
      </w:tr>
      <w:tr w:rsidR="007B586E" w:rsidRPr="00B014A9" w14:paraId="2DF76313" w14:textId="77777777">
        <w:tc>
          <w:tcPr>
            <w:tcW w:w="1604" w:type="dxa"/>
            <w:tcBorders>
              <w:top w:val="single" w:sz="6" w:space="0" w:color="auto"/>
              <w:left w:val="single" w:sz="6" w:space="0" w:color="auto"/>
              <w:bottom w:val="single" w:sz="6" w:space="0" w:color="auto"/>
              <w:right w:val="single" w:sz="6" w:space="0" w:color="auto"/>
            </w:tcBorders>
          </w:tcPr>
          <w:p w14:paraId="6EBA1E04" w14:textId="77777777" w:rsidR="007B586E" w:rsidRPr="00B014A9" w:rsidRDefault="007B586E">
            <w:pPr>
              <w:rPr>
                <w:b/>
              </w:rPr>
            </w:pPr>
            <w:r w:rsidRPr="00B014A9">
              <w:rPr>
                <w:b/>
              </w:rPr>
              <w:t>GCC 1.1 (</w:t>
            </w:r>
            <w:proofErr w:type="spellStart"/>
            <w:r w:rsidRPr="00B014A9">
              <w:rPr>
                <w:b/>
              </w:rPr>
              <w:t>dd</w:t>
            </w:r>
            <w:proofErr w:type="spellEnd"/>
            <w:r w:rsidRPr="00B014A9">
              <w:rPr>
                <w:b/>
              </w:rPr>
              <w:t>)</w:t>
            </w:r>
          </w:p>
        </w:tc>
        <w:tc>
          <w:tcPr>
            <w:tcW w:w="7614" w:type="dxa"/>
            <w:tcBorders>
              <w:top w:val="single" w:sz="6" w:space="0" w:color="auto"/>
              <w:left w:val="single" w:sz="6" w:space="0" w:color="auto"/>
              <w:bottom w:val="single" w:sz="6" w:space="0" w:color="auto"/>
              <w:right w:val="single" w:sz="6" w:space="0" w:color="auto"/>
            </w:tcBorders>
          </w:tcPr>
          <w:p w14:paraId="751E7EE7" w14:textId="731BE0B7" w:rsidR="007B586E" w:rsidRPr="00B014A9" w:rsidRDefault="007B586E" w:rsidP="00496467">
            <w:pPr>
              <w:tabs>
                <w:tab w:val="left" w:pos="556"/>
              </w:tabs>
              <w:spacing w:after="200"/>
              <w:ind w:right="2"/>
              <w:jc w:val="both"/>
            </w:pPr>
            <w:r w:rsidRPr="00B014A9">
              <w:t>The Start Date shall be</w:t>
            </w:r>
            <w:r w:rsidR="000637B9">
              <w:t xml:space="preserve"> site </w:t>
            </w:r>
            <w:r w:rsidR="00496467" w:rsidRPr="00496467">
              <w:rPr>
                <w:b/>
                <w:bCs/>
              </w:rPr>
              <w:t>P</w:t>
            </w:r>
            <w:r w:rsidR="000637B9" w:rsidRPr="00496467">
              <w:rPr>
                <w:b/>
                <w:bCs/>
              </w:rPr>
              <w:t xml:space="preserve">ossession </w:t>
            </w:r>
            <w:r w:rsidR="00496467" w:rsidRPr="00496467">
              <w:rPr>
                <w:b/>
                <w:bCs/>
              </w:rPr>
              <w:t>D</w:t>
            </w:r>
            <w:r w:rsidR="000637B9" w:rsidRPr="00496467">
              <w:rPr>
                <w:b/>
                <w:bCs/>
              </w:rPr>
              <w:t>ate</w:t>
            </w:r>
            <w:r w:rsidRPr="00496467">
              <w:rPr>
                <w:b/>
                <w:bCs/>
                <w:iCs/>
              </w:rPr>
              <w:t>.</w:t>
            </w:r>
          </w:p>
        </w:tc>
      </w:tr>
      <w:tr w:rsidR="007B586E" w:rsidRPr="00B014A9" w14:paraId="3BE16F42" w14:textId="77777777">
        <w:tc>
          <w:tcPr>
            <w:tcW w:w="1604" w:type="dxa"/>
            <w:tcBorders>
              <w:top w:val="single" w:sz="6" w:space="0" w:color="auto"/>
              <w:left w:val="single" w:sz="6" w:space="0" w:color="auto"/>
              <w:bottom w:val="single" w:sz="6" w:space="0" w:color="auto"/>
              <w:right w:val="single" w:sz="6" w:space="0" w:color="auto"/>
            </w:tcBorders>
          </w:tcPr>
          <w:p w14:paraId="06A08CD3" w14:textId="77777777" w:rsidR="007B586E" w:rsidRPr="00B014A9" w:rsidRDefault="007B586E">
            <w:pPr>
              <w:rPr>
                <w:b/>
              </w:rPr>
            </w:pPr>
            <w:r w:rsidRPr="00B014A9">
              <w:rPr>
                <w:b/>
              </w:rPr>
              <w:t>GCC 1.1 (</w:t>
            </w:r>
            <w:proofErr w:type="spellStart"/>
            <w:r w:rsidRPr="00B014A9">
              <w:rPr>
                <w:b/>
              </w:rPr>
              <w:t>hh</w:t>
            </w:r>
            <w:proofErr w:type="spellEnd"/>
            <w:r w:rsidRPr="00B014A9">
              <w:rPr>
                <w:b/>
              </w:rPr>
              <w:t>)</w:t>
            </w:r>
          </w:p>
        </w:tc>
        <w:tc>
          <w:tcPr>
            <w:tcW w:w="7614" w:type="dxa"/>
            <w:tcBorders>
              <w:top w:val="single" w:sz="6" w:space="0" w:color="auto"/>
              <w:left w:val="single" w:sz="6" w:space="0" w:color="auto"/>
              <w:bottom w:val="single" w:sz="6" w:space="0" w:color="auto"/>
              <w:right w:val="single" w:sz="6" w:space="0" w:color="auto"/>
            </w:tcBorders>
          </w:tcPr>
          <w:p w14:paraId="5847219D" w14:textId="0DE3B6D1" w:rsidR="007B586E" w:rsidRPr="00B014A9" w:rsidRDefault="007B586E" w:rsidP="00043156">
            <w:pPr>
              <w:spacing w:after="200"/>
              <w:ind w:right="2"/>
              <w:jc w:val="both"/>
            </w:pPr>
            <w:r w:rsidRPr="00B014A9">
              <w:t xml:space="preserve">The Works consist of </w:t>
            </w:r>
            <w:r w:rsidR="009B14F8">
              <w:t>the construction</w:t>
            </w:r>
            <w:r w:rsidR="00D43E61" w:rsidRPr="00D43E61">
              <w:t xml:space="preserve"> of </w:t>
            </w:r>
            <w:r w:rsidR="00C14202">
              <w:t xml:space="preserve">i) water supply, ii) </w:t>
            </w:r>
            <w:r w:rsidR="00D43E61" w:rsidRPr="00D43E61">
              <w:t xml:space="preserve">sewerage networks and the associated treatment and discharge facilities in </w:t>
            </w:r>
            <w:r w:rsidR="00043156">
              <w:t xml:space="preserve">the </w:t>
            </w:r>
            <w:r w:rsidR="00C14202">
              <w:t xml:space="preserve">island of </w:t>
            </w:r>
            <w:proofErr w:type="spellStart"/>
            <w:r w:rsidR="00C14202">
              <w:t>Naifaru</w:t>
            </w:r>
            <w:proofErr w:type="spellEnd"/>
            <w:r w:rsidR="00043156">
              <w:t>,</w:t>
            </w:r>
            <w:r w:rsidR="00C14202">
              <w:t xml:space="preserve"> and</w:t>
            </w:r>
            <w:r w:rsidR="00043156">
              <w:t xml:space="preserve"> iii) </w:t>
            </w:r>
            <w:r w:rsidR="00043156" w:rsidRPr="00D43E61">
              <w:t xml:space="preserve">sewerage networks and the associated treatment and discharge facilities in </w:t>
            </w:r>
            <w:r w:rsidR="00DF676B">
              <w:t xml:space="preserve">the island of </w:t>
            </w:r>
            <w:proofErr w:type="spellStart"/>
            <w:r w:rsidR="00DF676B">
              <w:t>Vey</w:t>
            </w:r>
            <w:r w:rsidR="00043156">
              <w:t>mandoo</w:t>
            </w:r>
            <w:proofErr w:type="spellEnd"/>
            <w:r w:rsidR="00D43E61" w:rsidRPr="00D43E61">
              <w:t xml:space="preserve">. </w:t>
            </w:r>
            <w:r w:rsidR="005B7856">
              <w:rPr>
                <w:noProof/>
              </w:rPr>
              <mc:AlternateContent>
                <mc:Choice Requires="wps">
                  <w:drawing>
                    <wp:anchor distT="0" distB="0" distL="114300" distR="114300" simplePos="0" relativeHeight="251656192" behindDoc="1" locked="0" layoutInCell="0" allowOverlap="1" wp14:anchorId="1496C213" wp14:editId="07839593">
                      <wp:simplePos x="0" y="0"/>
                      <wp:positionH relativeFrom="margin">
                        <wp:posOffset>0</wp:posOffset>
                      </wp:positionH>
                      <wp:positionV relativeFrom="paragraph">
                        <wp:posOffset>0</wp:posOffset>
                      </wp:positionV>
                      <wp:extent cx="5486400" cy="6350"/>
                      <wp:effectExtent l="0" t="0" r="0" b="3175"/>
                      <wp:wrapNone/>
                      <wp:docPr id="15"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C0D57C5" id="Rectangle 167" o:spid="_x0000_s1026" style="position:absolute;margin-left:0;margin-top:0;width:6in;height:.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" o:allowincell="f" fillcolor="black" stroked="f">
                      <w10:wrap anchorx="margin"/>
                    </v:rect>
                  </w:pict>
                </mc:Fallback>
              </mc:AlternateContent>
            </w:r>
          </w:p>
        </w:tc>
      </w:tr>
      <w:tr w:rsidR="007B586E" w:rsidRPr="00B014A9" w14:paraId="6FB3C004" w14:textId="77777777">
        <w:tc>
          <w:tcPr>
            <w:tcW w:w="1604" w:type="dxa"/>
            <w:tcBorders>
              <w:top w:val="single" w:sz="6" w:space="0" w:color="auto"/>
              <w:left w:val="single" w:sz="6" w:space="0" w:color="auto"/>
              <w:bottom w:val="single" w:sz="6" w:space="0" w:color="auto"/>
              <w:right w:val="single" w:sz="6" w:space="0" w:color="auto"/>
            </w:tcBorders>
          </w:tcPr>
          <w:p w14:paraId="52760E0B" w14:textId="77777777" w:rsidR="007B586E" w:rsidRPr="00B014A9" w:rsidRDefault="007B586E">
            <w:pPr>
              <w:rPr>
                <w:b/>
              </w:rPr>
            </w:pPr>
            <w:r w:rsidRPr="00B014A9">
              <w:rPr>
                <w:b/>
              </w:rPr>
              <w:t>GCC 2.2</w:t>
            </w:r>
          </w:p>
        </w:tc>
        <w:tc>
          <w:tcPr>
            <w:tcW w:w="7614" w:type="dxa"/>
            <w:tcBorders>
              <w:top w:val="single" w:sz="6" w:space="0" w:color="auto"/>
              <w:left w:val="single" w:sz="6" w:space="0" w:color="auto"/>
              <w:bottom w:val="single" w:sz="6" w:space="0" w:color="auto"/>
              <w:right w:val="single" w:sz="6" w:space="0" w:color="auto"/>
            </w:tcBorders>
          </w:tcPr>
          <w:p w14:paraId="16059863" w14:textId="684D21B5" w:rsidR="007B586E" w:rsidRPr="00B014A9" w:rsidRDefault="007B586E" w:rsidP="00892379">
            <w:pPr>
              <w:spacing w:after="200"/>
              <w:ind w:right="-72"/>
              <w:jc w:val="both"/>
            </w:pPr>
            <w:r w:rsidRPr="00B014A9">
              <w:t xml:space="preserve">Sectional Completions are: </w:t>
            </w:r>
            <w:r w:rsidR="006F60A8" w:rsidRPr="007E1168">
              <w:rPr>
                <w:i/>
                <w:noProof/>
              </w:rPr>
              <w:t>Not Applicabe</w:t>
            </w:r>
            <w:r w:rsidR="006F60A8" w:rsidRPr="007E1168">
              <w:t xml:space="preserve">  </w:t>
            </w:r>
          </w:p>
        </w:tc>
      </w:tr>
      <w:tr w:rsidR="007B586E" w:rsidRPr="00B014A9" w14:paraId="714C36D3" w14:textId="77777777">
        <w:tc>
          <w:tcPr>
            <w:tcW w:w="1604" w:type="dxa"/>
            <w:tcBorders>
              <w:top w:val="single" w:sz="6" w:space="0" w:color="auto"/>
              <w:left w:val="single" w:sz="6" w:space="0" w:color="auto"/>
              <w:bottom w:val="single" w:sz="6" w:space="0" w:color="auto"/>
              <w:right w:val="single" w:sz="6" w:space="0" w:color="auto"/>
            </w:tcBorders>
          </w:tcPr>
          <w:p w14:paraId="5DDA402E" w14:textId="77777777" w:rsidR="007B586E" w:rsidRPr="00B014A9" w:rsidRDefault="007B586E">
            <w:pPr>
              <w:rPr>
                <w:b/>
              </w:rPr>
            </w:pPr>
            <w:r w:rsidRPr="00B014A9">
              <w:rPr>
                <w:b/>
              </w:rPr>
              <w:t>GCC 2.3(i)</w:t>
            </w:r>
          </w:p>
        </w:tc>
        <w:tc>
          <w:tcPr>
            <w:tcW w:w="7614" w:type="dxa"/>
            <w:tcBorders>
              <w:top w:val="single" w:sz="6" w:space="0" w:color="auto"/>
              <w:left w:val="single" w:sz="6" w:space="0" w:color="auto"/>
              <w:bottom w:val="single" w:sz="6" w:space="0" w:color="auto"/>
              <w:right w:val="single" w:sz="6" w:space="0" w:color="auto"/>
            </w:tcBorders>
          </w:tcPr>
          <w:p w14:paraId="09231ED4" w14:textId="587A8D2C" w:rsidR="006F60A8" w:rsidRDefault="007B586E" w:rsidP="00892379">
            <w:pPr>
              <w:spacing w:after="200"/>
              <w:ind w:right="-72"/>
              <w:jc w:val="both"/>
            </w:pPr>
            <w:r w:rsidRPr="00B014A9">
              <w:t xml:space="preserve">The following documents </w:t>
            </w:r>
            <w:r w:rsidR="00D8205B">
              <w:t>also form part of the Contract: Not Applicable</w:t>
            </w:r>
          </w:p>
          <w:p w14:paraId="18DCFFC0" w14:textId="1F0998AD" w:rsidR="007B586E" w:rsidRPr="00B014A9" w:rsidRDefault="007B586E" w:rsidP="00D8205B">
            <w:pPr>
              <w:ind w:right="-72"/>
              <w:jc w:val="both"/>
            </w:pPr>
          </w:p>
        </w:tc>
      </w:tr>
      <w:tr w:rsidR="007B586E" w:rsidRPr="00B014A9" w14:paraId="7263C1EE" w14:textId="77777777">
        <w:tc>
          <w:tcPr>
            <w:tcW w:w="1604" w:type="dxa"/>
            <w:tcBorders>
              <w:top w:val="single" w:sz="6" w:space="0" w:color="auto"/>
              <w:left w:val="single" w:sz="6" w:space="0" w:color="auto"/>
              <w:bottom w:val="single" w:sz="6" w:space="0" w:color="auto"/>
              <w:right w:val="single" w:sz="6" w:space="0" w:color="auto"/>
            </w:tcBorders>
          </w:tcPr>
          <w:p w14:paraId="13E020D6" w14:textId="77777777" w:rsidR="007B586E" w:rsidRPr="00B014A9" w:rsidRDefault="007B586E">
            <w:pPr>
              <w:rPr>
                <w:b/>
              </w:rPr>
            </w:pPr>
            <w:r w:rsidRPr="00B014A9">
              <w:rPr>
                <w:b/>
              </w:rPr>
              <w:lastRenderedPageBreak/>
              <w:t xml:space="preserve">GCC 3.1 </w:t>
            </w:r>
          </w:p>
        </w:tc>
        <w:tc>
          <w:tcPr>
            <w:tcW w:w="7614" w:type="dxa"/>
            <w:tcBorders>
              <w:top w:val="single" w:sz="6" w:space="0" w:color="auto"/>
              <w:left w:val="single" w:sz="6" w:space="0" w:color="auto"/>
              <w:bottom w:val="single" w:sz="6" w:space="0" w:color="auto"/>
              <w:right w:val="single" w:sz="6" w:space="0" w:color="auto"/>
            </w:tcBorders>
          </w:tcPr>
          <w:p w14:paraId="18585FAD" w14:textId="4DAD72AC" w:rsidR="007B586E" w:rsidRPr="00B014A9" w:rsidRDefault="007B586E" w:rsidP="005F0569">
            <w:pPr>
              <w:spacing w:after="200"/>
              <w:ind w:right="-72"/>
              <w:jc w:val="both"/>
              <w:rPr>
                <w:b/>
                <w:bCs/>
                <w:iCs/>
              </w:rPr>
            </w:pPr>
            <w:r w:rsidRPr="00B014A9">
              <w:t xml:space="preserve">The language of the contract is </w:t>
            </w:r>
            <w:r w:rsidR="005F0569">
              <w:rPr>
                <w:b/>
                <w:bCs/>
                <w:iCs/>
              </w:rPr>
              <w:t>English</w:t>
            </w:r>
            <w:r w:rsidRPr="00B014A9">
              <w:rPr>
                <w:b/>
                <w:bCs/>
                <w:iCs/>
              </w:rPr>
              <w:t xml:space="preserve">. </w:t>
            </w:r>
          </w:p>
          <w:p w14:paraId="115B3097" w14:textId="6E431D38" w:rsidR="00FE522A" w:rsidRPr="008D49E6" w:rsidRDefault="007B586E" w:rsidP="008D49E6">
            <w:pPr>
              <w:tabs>
                <w:tab w:val="left" w:pos="556"/>
              </w:tabs>
              <w:spacing w:after="200"/>
              <w:ind w:left="556" w:right="-72" w:hanging="556"/>
              <w:jc w:val="both"/>
              <w:rPr>
                <w:rFonts w:cs="Arial"/>
                <w:sz w:val="22"/>
                <w:szCs w:val="22"/>
              </w:rPr>
            </w:pPr>
            <w:r w:rsidRPr="00B014A9">
              <w:t xml:space="preserve">The law that applies to the Contract is the law of </w:t>
            </w:r>
            <w:r w:rsidR="005F0569" w:rsidRPr="00B40FB7">
              <w:rPr>
                <w:rFonts w:cs="Arial"/>
                <w:sz w:val="22"/>
                <w:szCs w:val="22"/>
              </w:rPr>
              <w:t>Laws of the Republic of Maldives</w:t>
            </w:r>
            <w:r w:rsidR="008D49E6">
              <w:rPr>
                <w:rFonts w:cs="Arial"/>
                <w:sz w:val="22"/>
                <w:szCs w:val="22"/>
              </w:rPr>
              <w:t>.</w:t>
            </w:r>
          </w:p>
        </w:tc>
      </w:tr>
      <w:tr w:rsidR="00084E49" w:rsidRPr="00B014A9" w14:paraId="0596EE58" w14:textId="77777777">
        <w:tc>
          <w:tcPr>
            <w:tcW w:w="1604" w:type="dxa"/>
            <w:tcBorders>
              <w:top w:val="single" w:sz="6" w:space="0" w:color="auto"/>
              <w:left w:val="single" w:sz="6" w:space="0" w:color="auto"/>
              <w:bottom w:val="single" w:sz="6" w:space="0" w:color="auto"/>
              <w:right w:val="single" w:sz="6" w:space="0" w:color="auto"/>
            </w:tcBorders>
          </w:tcPr>
          <w:p w14:paraId="1BCEEA44" w14:textId="047F7E08" w:rsidR="00084E49" w:rsidRDefault="00084E49" w:rsidP="00084E49">
            <w:pPr>
              <w:rPr>
                <w:b/>
              </w:rPr>
            </w:pPr>
            <w:r w:rsidRPr="00B014A9">
              <w:rPr>
                <w:b/>
              </w:rPr>
              <w:t>GCC 5.1</w:t>
            </w:r>
          </w:p>
        </w:tc>
        <w:tc>
          <w:tcPr>
            <w:tcW w:w="7614" w:type="dxa"/>
            <w:tcBorders>
              <w:top w:val="single" w:sz="6" w:space="0" w:color="auto"/>
              <w:left w:val="single" w:sz="6" w:space="0" w:color="auto"/>
              <w:bottom w:val="single" w:sz="6" w:space="0" w:color="auto"/>
              <w:right w:val="single" w:sz="6" w:space="0" w:color="auto"/>
            </w:tcBorders>
          </w:tcPr>
          <w:p w14:paraId="6BFDE068" w14:textId="3E11F793" w:rsidR="00F75048" w:rsidRPr="008D49E6" w:rsidRDefault="00084E49" w:rsidP="008D49E6">
            <w:pPr>
              <w:pStyle w:val="P3Header1-Clauses"/>
              <w:keepNext/>
              <w:widowControl w:val="0"/>
              <w:numPr>
                <w:ilvl w:val="0"/>
                <w:numId w:val="0"/>
              </w:numPr>
              <w:tabs>
                <w:tab w:val="left" w:pos="972"/>
              </w:tabs>
              <w:autoSpaceDE w:val="0"/>
              <w:autoSpaceDN w:val="0"/>
              <w:adjustRightInd w:val="0"/>
              <w:spacing w:before="100" w:after="240"/>
              <w:jc w:val="left"/>
            </w:pPr>
            <w:r w:rsidRPr="003E5AE2">
              <w:t xml:space="preserve">The Project manager </w:t>
            </w:r>
            <w:r w:rsidRPr="003E5AE2">
              <w:rPr>
                <w:i/>
                <w:iCs/>
              </w:rPr>
              <w:t>may not</w:t>
            </w:r>
            <w:r w:rsidR="00944A01" w:rsidRPr="003E5AE2">
              <w:t xml:space="preserve">, without the prior approval of the Employer, which he shall not unreasonably withhold, </w:t>
            </w:r>
            <w:r w:rsidRPr="003E5AE2">
              <w:t>delegate any of his duties and responsibilities.</w:t>
            </w:r>
          </w:p>
        </w:tc>
      </w:tr>
      <w:tr w:rsidR="00084E49" w:rsidRPr="00B014A9" w14:paraId="4E299C5A" w14:textId="77777777">
        <w:tc>
          <w:tcPr>
            <w:tcW w:w="1604" w:type="dxa"/>
            <w:tcBorders>
              <w:top w:val="single" w:sz="6" w:space="0" w:color="auto"/>
              <w:left w:val="single" w:sz="6" w:space="0" w:color="auto"/>
              <w:bottom w:val="single" w:sz="6" w:space="0" w:color="auto"/>
              <w:right w:val="single" w:sz="6" w:space="0" w:color="auto"/>
            </w:tcBorders>
          </w:tcPr>
          <w:p w14:paraId="27EA8A2D" w14:textId="2D6002D6" w:rsidR="00084E49" w:rsidRPr="00B014A9" w:rsidRDefault="00084E49" w:rsidP="00084E49">
            <w:pPr>
              <w:rPr>
                <w:b/>
              </w:rPr>
            </w:pPr>
            <w:r>
              <w:rPr>
                <w:b/>
              </w:rPr>
              <w:t>GCC 7</w:t>
            </w:r>
          </w:p>
        </w:tc>
        <w:tc>
          <w:tcPr>
            <w:tcW w:w="7614" w:type="dxa"/>
            <w:tcBorders>
              <w:top w:val="single" w:sz="6" w:space="0" w:color="auto"/>
              <w:left w:val="single" w:sz="6" w:space="0" w:color="auto"/>
              <w:bottom w:val="single" w:sz="6" w:space="0" w:color="auto"/>
              <w:right w:val="single" w:sz="6" w:space="0" w:color="auto"/>
            </w:tcBorders>
          </w:tcPr>
          <w:p w14:paraId="53A48BC6" w14:textId="2FB5F577" w:rsidR="00084E49" w:rsidRDefault="00084E49" w:rsidP="00084E49">
            <w:pPr>
              <w:spacing w:after="200"/>
              <w:ind w:right="-72"/>
              <w:jc w:val="both"/>
              <w:rPr>
                <w:rFonts w:cs="Arial"/>
                <w:lang w:val="en-GB"/>
              </w:rPr>
            </w:pPr>
            <w:r>
              <w:rPr>
                <w:rFonts w:cs="Arial"/>
                <w:lang w:val="en-GB"/>
              </w:rPr>
              <w:t xml:space="preserve">Add: </w:t>
            </w:r>
          </w:p>
          <w:p w14:paraId="6BC3B5FD" w14:textId="2AB25640" w:rsidR="00084E49" w:rsidRPr="00B014A9" w:rsidRDefault="00084E49" w:rsidP="00084E49">
            <w:pPr>
              <w:spacing w:after="200"/>
              <w:ind w:right="-72"/>
              <w:jc w:val="both"/>
            </w:pPr>
            <w:r>
              <w:rPr>
                <w:rFonts w:cs="Arial"/>
                <w:lang w:val="en-GB"/>
              </w:rPr>
              <w:t>On conditions that t</w:t>
            </w:r>
            <w:r w:rsidRPr="00684995">
              <w:rPr>
                <w:rFonts w:cs="Arial"/>
                <w:lang w:val="en-GB"/>
              </w:rPr>
              <w:t xml:space="preserve">he Contractor shall not subcontract more than </w:t>
            </w:r>
            <w:r>
              <w:rPr>
                <w:rFonts w:cs="Arial"/>
                <w:lang w:val="en-GB"/>
              </w:rPr>
              <w:t>twenty per cent (2</w:t>
            </w:r>
            <w:r w:rsidRPr="00684995">
              <w:rPr>
                <w:rFonts w:cs="Arial"/>
                <w:lang w:val="en-GB"/>
              </w:rPr>
              <w:t>0%) of the Contract in terms of value</w:t>
            </w:r>
            <w:r>
              <w:rPr>
                <w:rFonts w:cs="Arial"/>
                <w:lang w:val="en-GB"/>
              </w:rPr>
              <w:t>,</w:t>
            </w:r>
            <w:r>
              <w:rPr>
                <w:rFonts w:cs="Arial"/>
                <w:i/>
                <w:spacing w:val="-4"/>
              </w:rPr>
              <w:t xml:space="preserve"> </w:t>
            </w:r>
            <w:r w:rsidRPr="00EC033D">
              <w:rPr>
                <w:rFonts w:cs="Arial"/>
                <w:spacing w:val="-4"/>
              </w:rPr>
              <w:t>except this amount may be increased, subject to the approval of the Employer, if the Contractor proposes to sub-contract the supply and/or installation of the sewage treatment plant and/or the reverse osmosis plant where the cost of either or both these plant exceeds 20% of the total contract amount.  Where the Employer agrees to the Contractor’s proposal to sub-contract plant the value of which exceeds 20% of the total contract amount, then the Contractor may be permitted to sub-contract other parts of the Works provided that the value of any other sub-contracted works shall not exceed 5% of the total Contract amount less the value of the sub-contracted plant.</w:t>
            </w:r>
          </w:p>
        </w:tc>
      </w:tr>
      <w:tr w:rsidR="00084E49" w:rsidRPr="00B014A9" w14:paraId="51353E8B" w14:textId="77777777">
        <w:tc>
          <w:tcPr>
            <w:tcW w:w="1604" w:type="dxa"/>
            <w:tcBorders>
              <w:top w:val="single" w:sz="6" w:space="0" w:color="auto"/>
              <w:left w:val="single" w:sz="6" w:space="0" w:color="auto"/>
              <w:bottom w:val="single" w:sz="6" w:space="0" w:color="auto"/>
              <w:right w:val="single" w:sz="6" w:space="0" w:color="auto"/>
            </w:tcBorders>
          </w:tcPr>
          <w:p w14:paraId="5D5A92EF" w14:textId="6A931B78" w:rsidR="00084E49" w:rsidRPr="00B014A9" w:rsidRDefault="00084E49" w:rsidP="00084E49">
            <w:pPr>
              <w:rPr>
                <w:b/>
              </w:rPr>
            </w:pPr>
            <w:r w:rsidRPr="00B014A9">
              <w:rPr>
                <w:b/>
              </w:rPr>
              <w:t>GCC 8.1</w:t>
            </w:r>
          </w:p>
        </w:tc>
        <w:tc>
          <w:tcPr>
            <w:tcW w:w="7614" w:type="dxa"/>
            <w:tcBorders>
              <w:top w:val="single" w:sz="6" w:space="0" w:color="auto"/>
              <w:left w:val="single" w:sz="6" w:space="0" w:color="auto"/>
              <w:bottom w:val="single" w:sz="6" w:space="0" w:color="auto"/>
              <w:right w:val="single" w:sz="6" w:space="0" w:color="auto"/>
            </w:tcBorders>
          </w:tcPr>
          <w:p w14:paraId="76C3D0FC" w14:textId="22DDAAC1" w:rsidR="00084E49" w:rsidRPr="003E7B9C" w:rsidRDefault="00084E49" w:rsidP="00084E49">
            <w:pPr>
              <w:tabs>
                <w:tab w:val="right" w:pos="7254"/>
              </w:tabs>
              <w:spacing w:after="200"/>
              <w:jc w:val="both"/>
            </w:pPr>
            <w:r w:rsidRPr="00B014A9">
              <w:t xml:space="preserve">Schedule of other contractors: </w:t>
            </w:r>
            <w:r>
              <w:rPr>
                <w:iCs/>
              </w:rPr>
              <w:t>Not Applicable</w:t>
            </w:r>
          </w:p>
        </w:tc>
      </w:tr>
      <w:tr w:rsidR="00084E49" w:rsidRPr="006E7F25" w14:paraId="5D6A4288" w14:textId="77777777">
        <w:tc>
          <w:tcPr>
            <w:tcW w:w="1604" w:type="dxa"/>
            <w:tcBorders>
              <w:top w:val="single" w:sz="6" w:space="0" w:color="auto"/>
              <w:left w:val="single" w:sz="6" w:space="0" w:color="auto"/>
              <w:bottom w:val="single" w:sz="6" w:space="0" w:color="auto"/>
              <w:right w:val="single" w:sz="6" w:space="0" w:color="auto"/>
            </w:tcBorders>
          </w:tcPr>
          <w:p w14:paraId="02AD4306" w14:textId="77777777" w:rsidR="00084E49" w:rsidRPr="00B014A9" w:rsidRDefault="00084E49" w:rsidP="00084E49">
            <w:pPr>
              <w:rPr>
                <w:b/>
              </w:rPr>
            </w:pPr>
            <w:r w:rsidRPr="00B014A9">
              <w:rPr>
                <w:b/>
              </w:rPr>
              <w:t>GCC 13.1</w:t>
            </w:r>
          </w:p>
        </w:tc>
        <w:tc>
          <w:tcPr>
            <w:tcW w:w="7614" w:type="dxa"/>
            <w:tcBorders>
              <w:top w:val="single" w:sz="6" w:space="0" w:color="auto"/>
              <w:left w:val="single" w:sz="6" w:space="0" w:color="auto"/>
              <w:bottom w:val="single" w:sz="6" w:space="0" w:color="auto"/>
              <w:right w:val="single" w:sz="6" w:space="0" w:color="auto"/>
            </w:tcBorders>
          </w:tcPr>
          <w:p w14:paraId="4BF0FF91" w14:textId="77777777" w:rsidR="00084E49" w:rsidRPr="006E7F25" w:rsidRDefault="00084E49" w:rsidP="00084E49">
            <w:pPr>
              <w:spacing w:after="200"/>
              <w:ind w:right="-72"/>
              <w:jc w:val="both"/>
            </w:pPr>
            <w:r w:rsidRPr="006E7F25">
              <w:t>The minimum insurance amounts and deductibles shall be:</w:t>
            </w:r>
          </w:p>
          <w:p w14:paraId="778934F7" w14:textId="18EBFA10" w:rsidR="00084E49" w:rsidRPr="009D668B" w:rsidRDefault="00084E49" w:rsidP="00084E49">
            <w:pPr>
              <w:tabs>
                <w:tab w:val="left" w:pos="556"/>
              </w:tabs>
              <w:spacing w:after="160"/>
              <w:ind w:left="556" w:right="-72" w:hanging="547"/>
              <w:jc w:val="both"/>
              <w:rPr>
                <w:iCs/>
              </w:rPr>
            </w:pPr>
            <w:r w:rsidRPr="006E7F25">
              <w:t>(a)</w:t>
            </w:r>
            <w:r w:rsidRPr="006E7F25">
              <w:tab/>
            </w:r>
            <w:proofErr w:type="gramStart"/>
            <w:r w:rsidRPr="006E7F25">
              <w:t>for</w:t>
            </w:r>
            <w:proofErr w:type="gramEnd"/>
            <w:r w:rsidRPr="006E7F25">
              <w:t xml:space="preserve"> loss or damage to the Works,  Plant and Materials:  </w:t>
            </w:r>
            <w:r w:rsidRPr="009D668B">
              <w:rPr>
                <w:iCs/>
              </w:rPr>
              <w:t>110% of total contract price estimated by the contractor.</w:t>
            </w:r>
          </w:p>
          <w:p w14:paraId="65C1F006" w14:textId="6FC44A6B" w:rsidR="00084E49" w:rsidRPr="006E7F25" w:rsidRDefault="00084E49" w:rsidP="00084E49">
            <w:pPr>
              <w:tabs>
                <w:tab w:val="left" w:pos="556"/>
              </w:tabs>
              <w:spacing w:after="160"/>
              <w:ind w:left="556" w:right="-72" w:hanging="547"/>
              <w:jc w:val="both"/>
              <w:rPr>
                <w:b/>
                <w:bCs/>
                <w:iCs/>
              </w:rPr>
            </w:pPr>
            <w:r w:rsidRPr="006E7F25">
              <w:t>(b)</w:t>
            </w:r>
            <w:r w:rsidRPr="006E7F25">
              <w:tab/>
              <w:t xml:space="preserve">For loss or damage to Equipment:  </w:t>
            </w:r>
            <w:r>
              <w:t>US$ 150,000</w:t>
            </w:r>
          </w:p>
          <w:p w14:paraId="5C21FF9A" w14:textId="636C7030" w:rsidR="00084E49" w:rsidRPr="006E7F25" w:rsidRDefault="00084E49" w:rsidP="00084E49">
            <w:pPr>
              <w:tabs>
                <w:tab w:val="left" w:pos="556"/>
              </w:tabs>
              <w:spacing w:after="160"/>
              <w:ind w:left="556" w:right="-72" w:hanging="547"/>
              <w:jc w:val="both"/>
            </w:pPr>
            <w:r w:rsidRPr="006E7F25">
              <w:t>(c)</w:t>
            </w:r>
            <w:r w:rsidRPr="006E7F25">
              <w:tab/>
              <w:t xml:space="preserve"> </w:t>
            </w:r>
            <w:proofErr w:type="gramStart"/>
            <w:r w:rsidRPr="006E7F25">
              <w:t>for</w:t>
            </w:r>
            <w:proofErr w:type="gramEnd"/>
            <w:r w:rsidRPr="006E7F25">
              <w:t xml:space="preserve"> loss or damage to property (except the Works, Plant, Materials, and Equipment) in connection with Contract</w:t>
            </w:r>
            <w:r>
              <w:t>: 10% of contract amount estimated by the contractor</w:t>
            </w:r>
            <w:r w:rsidRPr="006E7F25">
              <w:rPr>
                <w:b/>
                <w:bCs/>
                <w:iCs/>
              </w:rPr>
              <w:t>.</w:t>
            </w:r>
          </w:p>
          <w:p w14:paraId="1F57A697" w14:textId="77777777" w:rsidR="00084E49" w:rsidRPr="006E7F25" w:rsidRDefault="00084E49" w:rsidP="00084E49">
            <w:pPr>
              <w:tabs>
                <w:tab w:val="left" w:pos="556"/>
              </w:tabs>
              <w:spacing w:after="160"/>
              <w:ind w:left="556" w:right="-72" w:hanging="547"/>
              <w:jc w:val="both"/>
            </w:pPr>
            <w:r w:rsidRPr="006E7F25">
              <w:t>(d)</w:t>
            </w:r>
            <w:r w:rsidRPr="006E7F25">
              <w:tab/>
              <w:t xml:space="preserve">for personal injury or death: </w:t>
            </w:r>
          </w:p>
          <w:p w14:paraId="009EBB10" w14:textId="2271D5B5" w:rsidR="00084E49" w:rsidRPr="006E7F25" w:rsidRDefault="00084E49" w:rsidP="00084E49">
            <w:pPr>
              <w:numPr>
                <w:ilvl w:val="3"/>
                <w:numId w:val="35"/>
              </w:numPr>
              <w:tabs>
                <w:tab w:val="left" w:pos="1096"/>
                <w:tab w:val="right" w:pos="7254"/>
              </w:tabs>
              <w:suppressAutoHyphens/>
              <w:overflowPunct w:val="0"/>
              <w:autoSpaceDE w:val="0"/>
              <w:autoSpaceDN w:val="0"/>
              <w:adjustRightInd w:val="0"/>
              <w:spacing w:after="160"/>
              <w:ind w:left="1096" w:hanging="547"/>
              <w:jc w:val="both"/>
              <w:textAlignment w:val="baseline"/>
            </w:pPr>
            <w:proofErr w:type="gramStart"/>
            <w:r w:rsidRPr="006E7F25">
              <w:t>of</w:t>
            </w:r>
            <w:proofErr w:type="gramEnd"/>
            <w:r w:rsidRPr="006E7F25">
              <w:t xml:space="preserve"> the Contractor’s employees: </w:t>
            </w:r>
            <w:r>
              <w:t>US$ 100,000</w:t>
            </w:r>
            <w:r w:rsidRPr="006E7F25">
              <w:rPr>
                <w:b/>
                <w:bCs/>
              </w:rPr>
              <w:t>.</w:t>
            </w:r>
          </w:p>
          <w:p w14:paraId="647AFDDF" w14:textId="3F28FCAA" w:rsidR="00084E49" w:rsidRPr="006E7F25" w:rsidRDefault="00084E49" w:rsidP="00084E49">
            <w:pPr>
              <w:numPr>
                <w:ilvl w:val="3"/>
                <w:numId w:val="35"/>
              </w:numPr>
              <w:tabs>
                <w:tab w:val="left" w:pos="1096"/>
                <w:tab w:val="right" w:pos="7254"/>
              </w:tabs>
              <w:suppressAutoHyphens/>
              <w:overflowPunct w:val="0"/>
              <w:autoSpaceDE w:val="0"/>
              <w:autoSpaceDN w:val="0"/>
              <w:adjustRightInd w:val="0"/>
              <w:spacing w:after="160"/>
              <w:ind w:left="1096" w:hanging="547"/>
              <w:jc w:val="both"/>
              <w:textAlignment w:val="baseline"/>
            </w:pPr>
            <w:proofErr w:type="gramStart"/>
            <w:r w:rsidRPr="006E7F25">
              <w:t>of</w:t>
            </w:r>
            <w:proofErr w:type="gramEnd"/>
            <w:r w:rsidRPr="006E7F25">
              <w:t xml:space="preserve"> other people</w:t>
            </w:r>
            <w:r w:rsidRPr="00507C39">
              <w:t xml:space="preserve">:  </w:t>
            </w:r>
            <w:r w:rsidRPr="00507C39">
              <w:rPr>
                <w:iCs/>
              </w:rPr>
              <w:t>US$ 100,000.</w:t>
            </w:r>
          </w:p>
        </w:tc>
      </w:tr>
      <w:tr w:rsidR="00084E49" w:rsidRPr="00B014A9" w14:paraId="161C3219" w14:textId="77777777">
        <w:tc>
          <w:tcPr>
            <w:tcW w:w="1604" w:type="dxa"/>
            <w:tcBorders>
              <w:top w:val="single" w:sz="6" w:space="0" w:color="auto"/>
              <w:left w:val="single" w:sz="6" w:space="0" w:color="auto"/>
              <w:bottom w:val="single" w:sz="6" w:space="0" w:color="auto"/>
              <w:right w:val="single" w:sz="6" w:space="0" w:color="auto"/>
            </w:tcBorders>
          </w:tcPr>
          <w:p w14:paraId="50873DA3" w14:textId="77777777" w:rsidR="00084E49" w:rsidRPr="00B014A9" w:rsidRDefault="00084E49" w:rsidP="00084E49">
            <w:pPr>
              <w:rPr>
                <w:b/>
              </w:rPr>
            </w:pPr>
            <w:r w:rsidRPr="00B014A9">
              <w:rPr>
                <w:b/>
              </w:rPr>
              <w:t>GCC 14.1</w:t>
            </w:r>
          </w:p>
        </w:tc>
        <w:tc>
          <w:tcPr>
            <w:tcW w:w="7614" w:type="dxa"/>
            <w:tcBorders>
              <w:top w:val="single" w:sz="6" w:space="0" w:color="auto"/>
              <w:left w:val="single" w:sz="6" w:space="0" w:color="auto"/>
              <w:bottom w:val="single" w:sz="6" w:space="0" w:color="auto"/>
              <w:right w:val="single" w:sz="6" w:space="0" w:color="auto"/>
            </w:tcBorders>
          </w:tcPr>
          <w:p w14:paraId="59F3FA85" w14:textId="77777777" w:rsidR="00084E49" w:rsidRDefault="00084E49" w:rsidP="00084E49">
            <w:pPr>
              <w:spacing w:after="200"/>
              <w:ind w:right="-72"/>
              <w:jc w:val="both"/>
            </w:pPr>
            <w:r w:rsidRPr="00B014A9">
              <w:t xml:space="preserve">Site Data are: </w:t>
            </w:r>
          </w:p>
          <w:p w14:paraId="555041DD" w14:textId="247808CF" w:rsidR="00084E49" w:rsidRPr="00486A77" w:rsidRDefault="00084E49" w:rsidP="00084E49">
            <w:pPr>
              <w:spacing w:after="200"/>
              <w:ind w:right="-72"/>
              <w:rPr>
                <w:iCs/>
              </w:rPr>
            </w:pPr>
            <w:r w:rsidRPr="00486A77">
              <w:rPr>
                <w:iCs/>
              </w:rPr>
              <w:t xml:space="preserve">Contractors should </w:t>
            </w:r>
            <w:r>
              <w:rPr>
                <w:iCs/>
              </w:rPr>
              <w:t>acquire the following information</w:t>
            </w:r>
            <w:r w:rsidRPr="00486A77">
              <w:rPr>
                <w:iCs/>
              </w:rPr>
              <w:t>:</w:t>
            </w:r>
          </w:p>
          <w:p w14:paraId="02FB9068" w14:textId="77777777" w:rsidR="00084E49" w:rsidRPr="00486A77" w:rsidRDefault="00084E49" w:rsidP="00084E49">
            <w:pPr>
              <w:spacing w:after="200"/>
              <w:ind w:right="-72"/>
              <w:rPr>
                <w:iCs/>
              </w:rPr>
            </w:pPr>
            <w:r w:rsidRPr="00486A77">
              <w:rPr>
                <w:iCs/>
              </w:rPr>
              <w:t>•</w:t>
            </w:r>
            <w:r w:rsidRPr="00486A77">
              <w:rPr>
                <w:iCs/>
              </w:rPr>
              <w:tab/>
              <w:t>Necessary facilities for the project site including access roads, provision of water, electricity, gas, telephone, internet, …</w:t>
            </w:r>
          </w:p>
          <w:p w14:paraId="19581643" w14:textId="77777777" w:rsidR="00084E49" w:rsidRDefault="00084E49" w:rsidP="00084E49">
            <w:pPr>
              <w:spacing w:after="200"/>
              <w:ind w:right="-72"/>
              <w:jc w:val="both"/>
              <w:rPr>
                <w:iCs/>
              </w:rPr>
            </w:pPr>
            <w:r w:rsidRPr="00486A77">
              <w:rPr>
                <w:iCs/>
              </w:rPr>
              <w:t>•</w:t>
            </w:r>
            <w:r w:rsidRPr="00486A77">
              <w:rPr>
                <w:iCs/>
              </w:rPr>
              <w:tab/>
              <w:t xml:space="preserve">Place of depot and transportation of surplus soil from excavation to </w:t>
            </w:r>
            <w:r w:rsidRPr="00486A77">
              <w:rPr>
                <w:iCs/>
              </w:rPr>
              <w:lastRenderedPageBreak/>
              <w:t xml:space="preserve">the depot designated by the </w:t>
            </w:r>
            <w:r>
              <w:rPr>
                <w:iCs/>
              </w:rPr>
              <w:t>Islands authorities</w:t>
            </w:r>
            <w:r w:rsidRPr="00486A77">
              <w:rPr>
                <w:iCs/>
              </w:rPr>
              <w:t xml:space="preserve">. Soil deposit inside the </w:t>
            </w:r>
            <w:r>
              <w:rPr>
                <w:iCs/>
              </w:rPr>
              <w:t xml:space="preserve">Islands </w:t>
            </w:r>
            <w:r w:rsidRPr="00486A77">
              <w:rPr>
                <w:iCs/>
              </w:rPr>
              <w:t>is not allowed in any condition.</w:t>
            </w:r>
          </w:p>
          <w:p w14:paraId="4F1DC267" w14:textId="5DDA7778" w:rsidR="00084E49" w:rsidRDefault="00084E49" w:rsidP="00084E49">
            <w:pPr>
              <w:spacing w:after="200"/>
              <w:ind w:right="-72"/>
              <w:jc w:val="both"/>
            </w:pPr>
            <w:r>
              <w:t>Add 14.2 Transport of Goods</w:t>
            </w:r>
          </w:p>
          <w:p w14:paraId="6F547512" w14:textId="7A605CF1" w:rsidR="00084E49" w:rsidRPr="00B014A9" w:rsidRDefault="00084E49" w:rsidP="00084E49">
            <w:pPr>
              <w:spacing w:after="200"/>
              <w:ind w:right="-72"/>
              <w:jc w:val="both"/>
            </w:pPr>
            <w:r w:rsidRPr="00684995">
              <w:rPr>
                <w:rFonts w:cs="Arial"/>
                <w:lang w:val="en-GB"/>
              </w:rPr>
              <w:t>If it is found necessary for the Contractor to move loads of heavy constructional equipment and machinery, materials or prefabricated units or parts of units of work over roads, highways, bridges, waterways and sea, on which area such oversized and overweight items are not normally allowed to be moved for safety considerations, the Contractor shall obtain prior permission from the Engineer and the relevant Authorities. Payments to be made to relevant Authorities for complying with their requirements, if any, for protection of or strengthening of the roads, highways or bridges shall be made by the Contractor and such costs shall be deemed to be included in his Contract Price.</w:t>
            </w:r>
          </w:p>
        </w:tc>
      </w:tr>
      <w:tr w:rsidR="00084E49" w:rsidRPr="00B014A9" w14:paraId="6A7053B2" w14:textId="77777777">
        <w:tc>
          <w:tcPr>
            <w:tcW w:w="1604" w:type="dxa"/>
            <w:tcBorders>
              <w:top w:val="single" w:sz="6" w:space="0" w:color="auto"/>
              <w:left w:val="single" w:sz="6" w:space="0" w:color="auto"/>
              <w:bottom w:val="single" w:sz="6" w:space="0" w:color="auto"/>
              <w:right w:val="single" w:sz="6" w:space="0" w:color="auto"/>
            </w:tcBorders>
          </w:tcPr>
          <w:p w14:paraId="76A1FB2F" w14:textId="43B7B9D1" w:rsidR="00084E49" w:rsidRPr="00B014A9" w:rsidRDefault="00084E49" w:rsidP="00084E49">
            <w:pPr>
              <w:rPr>
                <w:b/>
              </w:rPr>
            </w:pPr>
            <w:r>
              <w:rPr>
                <w:b/>
              </w:rPr>
              <w:lastRenderedPageBreak/>
              <w:t>GCC 15</w:t>
            </w:r>
          </w:p>
        </w:tc>
        <w:tc>
          <w:tcPr>
            <w:tcW w:w="7614" w:type="dxa"/>
            <w:tcBorders>
              <w:top w:val="single" w:sz="6" w:space="0" w:color="auto"/>
              <w:left w:val="single" w:sz="6" w:space="0" w:color="auto"/>
              <w:bottom w:val="single" w:sz="6" w:space="0" w:color="auto"/>
              <w:right w:val="single" w:sz="6" w:space="0" w:color="auto"/>
            </w:tcBorders>
          </w:tcPr>
          <w:p w14:paraId="357C0B5B" w14:textId="02CA4C69" w:rsidR="00084E49" w:rsidRPr="00684995" w:rsidRDefault="00084E49" w:rsidP="00084E49">
            <w:pPr>
              <w:spacing w:before="120" w:after="120"/>
              <w:rPr>
                <w:rFonts w:cs="Arial"/>
                <w:lang w:val="en-GB"/>
              </w:rPr>
            </w:pPr>
            <w:r>
              <w:rPr>
                <w:rFonts w:cs="Arial"/>
                <w:lang w:val="en-GB"/>
              </w:rPr>
              <w:t>Add 15.2  Setting Out</w:t>
            </w:r>
          </w:p>
          <w:p w14:paraId="48284D22" w14:textId="77777777" w:rsidR="00084E49" w:rsidRDefault="00084E49" w:rsidP="00084E49">
            <w:pPr>
              <w:spacing w:after="200"/>
              <w:ind w:right="-72"/>
              <w:jc w:val="both"/>
              <w:rPr>
                <w:rFonts w:cs="Arial"/>
                <w:lang w:val="en-GB"/>
              </w:rPr>
            </w:pPr>
            <w:r w:rsidRPr="00684995">
              <w:rPr>
                <w:rFonts w:cs="Arial"/>
                <w:lang w:val="en-GB"/>
              </w:rPr>
              <w:t xml:space="preserve">When setting out any part of the Works, the Contractor shall give the Engineer sufficient notice (not less than 24 hours) to enable the Engineer also to satisfy himself to the correctness of the setting out, before the Contractor commences construction of the part concerned. However this will not relieve the responsibility of the Contractor for the correct positioning of all parts of the Works </w:t>
            </w:r>
          </w:p>
          <w:p w14:paraId="4D23E6C5" w14:textId="77777777" w:rsidR="00084E49" w:rsidRDefault="00084E49" w:rsidP="00084E49">
            <w:pPr>
              <w:spacing w:after="200"/>
              <w:ind w:right="-72"/>
              <w:jc w:val="both"/>
              <w:rPr>
                <w:rFonts w:cs="Arial"/>
                <w:lang w:val="en-GB"/>
              </w:rPr>
            </w:pPr>
            <w:r>
              <w:rPr>
                <w:rFonts w:cs="Arial"/>
                <w:lang w:val="en-GB"/>
              </w:rPr>
              <w:t>Add 15.3 Avoidance of Interference</w:t>
            </w:r>
          </w:p>
          <w:p w14:paraId="6D206D59" w14:textId="77777777" w:rsidR="00084E49" w:rsidRPr="00684995" w:rsidRDefault="00084E49" w:rsidP="00084E49">
            <w:pPr>
              <w:tabs>
                <w:tab w:val="center" w:pos="-180"/>
              </w:tabs>
              <w:spacing w:before="120" w:after="120"/>
              <w:rPr>
                <w:rFonts w:cs="Arial"/>
                <w:lang w:val="en-GB"/>
              </w:rPr>
            </w:pPr>
            <w:r w:rsidRPr="00684995">
              <w:rPr>
                <w:rFonts w:cs="Arial"/>
                <w:lang w:val="en-GB"/>
              </w:rPr>
              <w:t>The Contractor shall acquaint himself with the locations of all existing services including drains, telephone and electricity lines and poles, water mains, irrigation ditches and the like, in the vicinity, before any excavation or other work (which are likely to affect the existing services) is commenced.  The Contractor shall relocate any utilities, which obstruct their work in accordance with the relevant authority.</w:t>
            </w:r>
          </w:p>
          <w:p w14:paraId="100FE6D9" w14:textId="77777777" w:rsidR="00084E49" w:rsidRPr="00684995" w:rsidRDefault="00084E49" w:rsidP="00084E49">
            <w:pPr>
              <w:tabs>
                <w:tab w:val="center" w:pos="-180"/>
              </w:tabs>
              <w:spacing w:before="120" w:after="120"/>
              <w:rPr>
                <w:rFonts w:cs="Arial"/>
                <w:lang w:val="en-GB"/>
              </w:rPr>
            </w:pPr>
            <w:r w:rsidRPr="00684995">
              <w:rPr>
                <w:rFonts w:cs="Arial"/>
                <w:lang w:val="en-GB"/>
              </w:rPr>
              <w:t>In the case of any accidental damages being caused to existing utilities due to his operations, he shall promptly bring it to the notice of the Engineer and to the relevant Utility Authority.</w:t>
            </w:r>
          </w:p>
          <w:p w14:paraId="4D17BB85" w14:textId="512CED9D" w:rsidR="00084E49" w:rsidRPr="00684995" w:rsidRDefault="00084E49" w:rsidP="00084E49">
            <w:pPr>
              <w:tabs>
                <w:tab w:val="center" w:pos="-180"/>
              </w:tabs>
              <w:spacing w:before="120" w:after="120"/>
              <w:rPr>
                <w:rFonts w:cs="Arial"/>
                <w:lang w:val="en-GB"/>
              </w:rPr>
            </w:pPr>
            <w:r w:rsidRPr="00684995">
              <w:rPr>
                <w:rFonts w:cs="Arial"/>
                <w:lang w:val="en-GB"/>
              </w:rPr>
              <w:t xml:space="preserve">The Contractor will be held liable for all damage (including consequential damage) to the road, irrigation structures, ditches, water mains, and electric or telecommunication cables, lines or ducts of any kind caused by him or his Subcontractors in the execution of the Works.  The Contractor shall make good any damage without delay and, if necessary, carry out any further work ordered by the Engineer. He shall also ensure that his Third Party Insurance Cover shall include </w:t>
            </w:r>
            <w:r>
              <w:rPr>
                <w:rFonts w:cs="Arial"/>
                <w:lang w:val="en-GB"/>
              </w:rPr>
              <w:t>provisions to fully settle any c</w:t>
            </w:r>
            <w:r w:rsidRPr="00684995">
              <w:rPr>
                <w:rFonts w:cs="Arial"/>
                <w:lang w:val="en-GB"/>
              </w:rPr>
              <w:t>laims which may be made by the Utility Authorities consequent to such damages.</w:t>
            </w:r>
          </w:p>
          <w:p w14:paraId="2281A8FF" w14:textId="77777777" w:rsidR="00084E49" w:rsidRPr="00684995" w:rsidRDefault="00084E49" w:rsidP="00084E49">
            <w:pPr>
              <w:tabs>
                <w:tab w:val="center" w:pos="-180"/>
              </w:tabs>
              <w:spacing w:before="120" w:after="120"/>
              <w:rPr>
                <w:rFonts w:cs="Arial"/>
                <w:lang w:val="en-GB"/>
              </w:rPr>
            </w:pPr>
            <w:r w:rsidRPr="00684995">
              <w:rPr>
                <w:rFonts w:cs="Arial"/>
                <w:lang w:val="en-GB"/>
              </w:rPr>
              <w:t xml:space="preserve">When operations on the public roads necessitate diversion, obstruction or closure of any road, or any other right of way, the written approval of the </w:t>
            </w:r>
            <w:r w:rsidRPr="00684995">
              <w:rPr>
                <w:rFonts w:cs="Arial"/>
                <w:lang w:val="en-GB"/>
              </w:rPr>
              <w:lastRenderedPageBreak/>
              <w:t>Engineer and relevant authorities shall be obtained in advance by the Contractor.</w:t>
            </w:r>
          </w:p>
          <w:p w14:paraId="633D03A5" w14:textId="77777777" w:rsidR="00084E49" w:rsidRPr="00684995" w:rsidRDefault="00084E49" w:rsidP="00084E49">
            <w:pPr>
              <w:tabs>
                <w:tab w:val="center" w:pos="-180"/>
              </w:tabs>
              <w:spacing w:before="120" w:after="120"/>
              <w:rPr>
                <w:rFonts w:cs="Arial"/>
                <w:lang w:val="en-GB"/>
              </w:rPr>
            </w:pPr>
            <w:r w:rsidRPr="00684995">
              <w:rPr>
                <w:rFonts w:cs="Arial"/>
                <w:lang w:val="en-GB"/>
              </w:rPr>
              <w:t>The method of working on public roads shall be in compliance with the Specifications and in accordance with procedures approved by the Engineer, and complying with stipulations of the relevant road authority and / or Local Authority, and security forces.</w:t>
            </w:r>
          </w:p>
          <w:p w14:paraId="3F2E333C" w14:textId="36C1B5F2" w:rsidR="00084E49" w:rsidRPr="00B014A9" w:rsidRDefault="00084E49" w:rsidP="00084E49">
            <w:pPr>
              <w:spacing w:after="200"/>
              <w:ind w:right="-72"/>
              <w:jc w:val="both"/>
            </w:pPr>
            <w:r w:rsidRPr="00684995">
              <w:rPr>
                <w:rFonts w:cs="Arial"/>
                <w:lang w:val="en-GB"/>
              </w:rPr>
              <w:t>The Contractor shall not deposit any equipment on material in any waterway adjacent to the Works.  Where temporary works obstruct any waterway, the Contractor shall be responsible for obtaining any approvals from the relevant authorities for such purpose and for rectifying any damages caused by consequential flooding and shall remove all temporary works to the satisfaction of the Engineer on completion of his operations.</w:t>
            </w:r>
          </w:p>
        </w:tc>
      </w:tr>
      <w:tr w:rsidR="00FC64DE" w:rsidRPr="00B014A9" w14:paraId="55505AB2" w14:textId="77777777">
        <w:tc>
          <w:tcPr>
            <w:tcW w:w="1604" w:type="dxa"/>
            <w:tcBorders>
              <w:top w:val="single" w:sz="6" w:space="0" w:color="auto"/>
              <w:left w:val="single" w:sz="6" w:space="0" w:color="auto"/>
              <w:bottom w:val="single" w:sz="6" w:space="0" w:color="auto"/>
              <w:right w:val="single" w:sz="6" w:space="0" w:color="auto"/>
            </w:tcBorders>
          </w:tcPr>
          <w:p w14:paraId="31699D47" w14:textId="4F328D22" w:rsidR="00FC64DE" w:rsidRDefault="00FC64DE" w:rsidP="00084E49">
            <w:pPr>
              <w:rPr>
                <w:b/>
              </w:rPr>
            </w:pPr>
            <w:r>
              <w:rPr>
                <w:b/>
              </w:rPr>
              <w:lastRenderedPageBreak/>
              <w:t>GCC 16</w:t>
            </w:r>
          </w:p>
        </w:tc>
        <w:tc>
          <w:tcPr>
            <w:tcW w:w="7614" w:type="dxa"/>
            <w:tcBorders>
              <w:top w:val="single" w:sz="6" w:space="0" w:color="auto"/>
              <w:left w:val="single" w:sz="6" w:space="0" w:color="auto"/>
              <w:bottom w:val="single" w:sz="6" w:space="0" w:color="auto"/>
              <w:right w:val="single" w:sz="6" w:space="0" w:color="auto"/>
            </w:tcBorders>
          </w:tcPr>
          <w:p w14:paraId="0CBC2362" w14:textId="77B21CC5" w:rsidR="0031716C" w:rsidRPr="003E5AE2" w:rsidRDefault="0031716C" w:rsidP="00DF1647">
            <w:pPr>
              <w:spacing w:after="200"/>
              <w:ind w:right="-72"/>
              <w:jc w:val="both"/>
            </w:pPr>
            <w:r w:rsidRPr="003E5AE2">
              <w:t xml:space="preserve">Delete the sub-clause 16.1 and replace </w:t>
            </w:r>
            <w:r w:rsidR="00DF1647" w:rsidRPr="003E5AE2">
              <w:t>with</w:t>
            </w:r>
            <w:r w:rsidRPr="003E5AE2">
              <w:t xml:space="preserve"> the following:</w:t>
            </w:r>
          </w:p>
          <w:p w14:paraId="3BC37AF2" w14:textId="0963BC10" w:rsidR="00FC64DE" w:rsidRDefault="00FC64DE" w:rsidP="00FC64DE">
            <w:pPr>
              <w:spacing w:after="200"/>
              <w:ind w:right="-72"/>
              <w:jc w:val="both"/>
            </w:pPr>
            <w:r w:rsidRPr="003E5AE2">
              <w:t>The Contractor, shall in the absence of any prior notified justifiable cause, approved by the Project Manager, commence execution of the Works on the Start Date and shall carry out the Works in accordance with the Program submitted by the Contractor, as updated with the approval of the Project Manager, and complete them by the Intended Completion Date.</w:t>
            </w:r>
          </w:p>
        </w:tc>
      </w:tr>
      <w:tr w:rsidR="00084E49" w:rsidRPr="00B014A9" w14:paraId="2A7E6E88" w14:textId="77777777">
        <w:tc>
          <w:tcPr>
            <w:tcW w:w="1604" w:type="dxa"/>
            <w:tcBorders>
              <w:top w:val="single" w:sz="6" w:space="0" w:color="auto"/>
              <w:left w:val="single" w:sz="6" w:space="0" w:color="auto"/>
              <w:bottom w:val="single" w:sz="6" w:space="0" w:color="auto"/>
              <w:right w:val="single" w:sz="6" w:space="0" w:color="auto"/>
            </w:tcBorders>
          </w:tcPr>
          <w:p w14:paraId="3B9B7B2B" w14:textId="4F632422" w:rsidR="00084E49" w:rsidRPr="00B014A9" w:rsidRDefault="00084E49" w:rsidP="00084E49">
            <w:pPr>
              <w:rPr>
                <w:b/>
              </w:rPr>
            </w:pPr>
            <w:r>
              <w:rPr>
                <w:b/>
              </w:rPr>
              <w:t>GCC 18</w:t>
            </w:r>
          </w:p>
        </w:tc>
        <w:tc>
          <w:tcPr>
            <w:tcW w:w="7614" w:type="dxa"/>
            <w:tcBorders>
              <w:top w:val="single" w:sz="6" w:space="0" w:color="auto"/>
              <w:left w:val="single" w:sz="6" w:space="0" w:color="auto"/>
              <w:bottom w:val="single" w:sz="6" w:space="0" w:color="auto"/>
              <w:right w:val="single" w:sz="6" w:space="0" w:color="auto"/>
            </w:tcBorders>
          </w:tcPr>
          <w:p w14:paraId="296E0631" w14:textId="77777777" w:rsidR="00084E49" w:rsidRDefault="00084E49" w:rsidP="00084E49">
            <w:pPr>
              <w:spacing w:after="200"/>
              <w:ind w:right="-72"/>
              <w:jc w:val="both"/>
            </w:pPr>
            <w:r>
              <w:t>Add:</w:t>
            </w:r>
          </w:p>
          <w:p w14:paraId="56D0FCC8" w14:textId="2E47F393" w:rsidR="00084E49" w:rsidRPr="00B014A9" w:rsidRDefault="00084E49" w:rsidP="00084E49">
            <w:pPr>
              <w:spacing w:after="200"/>
              <w:ind w:right="-72"/>
              <w:jc w:val="both"/>
            </w:pPr>
            <w:r w:rsidRPr="00684995">
              <w:rPr>
                <w:rFonts w:cs="Arial"/>
                <w:lang w:val="en-GB"/>
              </w:rPr>
              <w:t>In the event of any outbreak of illness of an epidemic nature, the Contractor shall comply with and carry out such regulations, the Government or the local medical or sanitary authorities, for the purpose of dealing and overcoming the same, may make orders and requirements as.</w:t>
            </w:r>
          </w:p>
        </w:tc>
      </w:tr>
      <w:tr w:rsidR="00084E49" w:rsidRPr="00B014A9" w14:paraId="007833BF" w14:textId="77777777">
        <w:tc>
          <w:tcPr>
            <w:tcW w:w="1604" w:type="dxa"/>
            <w:tcBorders>
              <w:top w:val="single" w:sz="6" w:space="0" w:color="auto"/>
              <w:left w:val="single" w:sz="6" w:space="0" w:color="auto"/>
              <w:bottom w:val="single" w:sz="6" w:space="0" w:color="auto"/>
              <w:right w:val="single" w:sz="6" w:space="0" w:color="auto"/>
            </w:tcBorders>
          </w:tcPr>
          <w:p w14:paraId="52BA949D" w14:textId="7CF05778" w:rsidR="00084E49" w:rsidRPr="00B014A9" w:rsidRDefault="00084E49" w:rsidP="00084E49">
            <w:pPr>
              <w:rPr>
                <w:b/>
              </w:rPr>
            </w:pPr>
            <w:r w:rsidRPr="00B014A9">
              <w:rPr>
                <w:b/>
              </w:rPr>
              <w:t>GCC 20.1</w:t>
            </w:r>
          </w:p>
        </w:tc>
        <w:tc>
          <w:tcPr>
            <w:tcW w:w="7614" w:type="dxa"/>
            <w:tcBorders>
              <w:top w:val="single" w:sz="6" w:space="0" w:color="auto"/>
              <w:left w:val="single" w:sz="6" w:space="0" w:color="auto"/>
              <w:bottom w:val="single" w:sz="6" w:space="0" w:color="auto"/>
              <w:right w:val="single" w:sz="6" w:space="0" w:color="auto"/>
            </w:tcBorders>
          </w:tcPr>
          <w:p w14:paraId="2695896B" w14:textId="77777777" w:rsidR="00084E49" w:rsidRDefault="00084E49" w:rsidP="00084E49">
            <w:pPr>
              <w:spacing w:after="200"/>
              <w:ind w:right="-72"/>
              <w:jc w:val="both"/>
            </w:pPr>
            <w:r w:rsidRPr="00B014A9">
              <w:t xml:space="preserve">The Site Possession Date(s) shall be: </w:t>
            </w:r>
            <w:r>
              <w:t>14 days after the signing of the contract.</w:t>
            </w:r>
          </w:p>
          <w:p w14:paraId="5AE43954" w14:textId="26B7232E" w:rsidR="00084E49" w:rsidRPr="00B014A9" w:rsidRDefault="00084E49" w:rsidP="00084E49">
            <w:pPr>
              <w:spacing w:after="200"/>
              <w:ind w:right="-72"/>
              <w:jc w:val="both"/>
            </w:pPr>
            <w:r w:rsidRPr="00684995">
              <w:rPr>
                <w:rFonts w:cs="Arial"/>
                <w:lang w:val="en-GB"/>
              </w:rPr>
              <w:t xml:space="preserve">The right and possession shall not be exclusive to the Contractor, but shall be subject to joint occupation with the right of use of public roads within the Site by the public, and by the utility service organizations, and other authorized entities, to carry out their legitimate duties within the Site if so required by them. </w:t>
            </w:r>
            <w:r w:rsidRPr="00B014A9">
              <w:rPr>
                <w:i/>
              </w:rPr>
              <w:t xml:space="preserve"> </w:t>
            </w:r>
          </w:p>
        </w:tc>
      </w:tr>
      <w:tr w:rsidR="00084E49" w:rsidRPr="00B014A9" w14:paraId="34AD2DF3" w14:textId="77777777">
        <w:tc>
          <w:tcPr>
            <w:tcW w:w="1604" w:type="dxa"/>
            <w:tcBorders>
              <w:top w:val="single" w:sz="6" w:space="0" w:color="auto"/>
              <w:left w:val="single" w:sz="6" w:space="0" w:color="auto"/>
              <w:bottom w:val="single" w:sz="6" w:space="0" w:color="auto"/>
              <w:right w:val="single" w:sz="6" w:space="0" w:color="auto"/>
            </w:tcBorders>
          </w:tcPr>
          <w:p w14:paraId="1E65CCE7" w14:textId="51C5A77C" w:rsidR="00084E49" w:rsidRPr="003E5AE2" w:rsidRDefault="00084E49" w:rsidP="00084E49">
            <w:pPr>
              <w:rPr>
                <w:b/>
              </w:rPr>
            </w:pPr>
            <w:r w:rsidRPr="003E5AE2">
              <w:rPr>
                <w:b/>
              </w:rPr>
              <w:t>GCC 23.1 &amp;</w:t>
            </w:r>
          </w:p>
          <w:p w14:paraId="42727B55" w14:textId="77777777" w:rsidR="00084E49" w:rsidRPr="003E5AE2" w:rsidRDefault="00084E49" w:rsidP="00084E49">
            <w:pPr>
              <w:rPr>
                <w:b/>
              </w:rPr>
            </w:pPr>
            <w:r w:rsidRPr="003E5AE2">
              <w:rPr>
                <w:b/>
              </w:rPr>
              <w:t>GCC 23.2</w:t>
            </w:r>
          </w:p>
        </w:tc>
        <w:tc>
          <w:tcPr>
            <w:tcW w:w="7614" w:type="dxa"/>
            <w:tcBorders>
              <w:top w:val="single" w:sz="6" w:space="0" w:color="auto"/>
              <w:left w:val="single" w:sz="6" w:space="0" w:color="auto"/>
              <w:bottom w:val="single" w:sz="6" w:space="0" w:color="auto"/>
              <w:right w:val="single" w:sz="6" w:space="0" w:color="auto"/>
            </w:tcBorders>
          </w:tcPr>
          <w:p w14:paraId="54BE70EE" w14:textId="3A777426" w:rsidR="00084E49" w:rsidRPr="003E5AE2" w:rsidRDefault="00084E49" w:rsidP="00084E49">
            <w:pPr>
              <w:spacing w:after="200"/>
              <w:ind w:right="-72"/>
              <w:jc w:val="both"/>
            </w:pPr>
            <w:r w:rsidRPr="003E5AE2">
              <w:t>Delete 23.1 and add:</w:t>
            </w:r>
          </w:p>
          <w:p w14:paraId="35BD73E5" w14:textId="27EA2762" w:rsidR="00084E49" w:rsidRPr="003E5AE2" w:rsidRDefault="00084E49" w:rsidP="00084E49">
            <w:pPr>
              <w:suppressAutoHyphens/>
              <w:overflowPunct w:val="0"/>
              <w:autoSpaceDE w:val="0"/>
              <w:autoSpaceDN w:val="0"/>
              <w:adjustRightInd w:val="0"/>
              <w:spacing w:after="200"/>
              <w:ind w:right="-72"/>
              <w:jc w:val="both"/>
              <w:textAlignment w:val="baseline"/>
            </w:pPr>
            <w:r w:rsidRPr="003E5AE2">
              <w:t xml:space="preserve">The </w:t>
            </w:r>
            <w:r w:rsidRPr="003E5AE2">
              <w:rPr>
                <w:b/>
                <w:bCs/>
              </w:rPr>
              <w:t>Adjudicator</w:t>
            </w:r>
            <w:r w:rsidRPr="003E5AE2">
              <w:t xml:space="preserve"> shall be appointed jointly by the </w:t>
            </w:r>
            <w:r w:rsidRPr="003E5AE2">
              <w:rPr>
                <w:b/>
                <w:bCs/>
              </w:rPr>
              <w:t>Employer</w:t>
            </w:r>
            <w:r w:rsidRPr="003E5AE2">
              <w:t xml:space="preserve"> and the </w:t>
            </w:r>
            <w:r w:rsidRPr="003E5AE2">
              <w:rPr>
                <w:b/>
                <w:bCs/>
              </w:rPr>
              <w:t>Contractor</w:t>
            </w:r>
            <w:r w:rsidRPr="003E5AE2">
              <w:t xml:space="preserve">, within 28 days from the </w:t>
            </w:r>
            <w:r w:rsidRPr="003E5AE2">
              <w:rPr>
                <w:b/>
                <w:bCs/>
              </w:rPr>
              <w:t>Employer’s</w:t>
            </w:r>
            <w:r w:rsidRPr="003E5AE2">
              <w:t xml:space="preserve"> issuance of the </w:t>
            </w:r>
            <w:r w:rsidRPr="003E5AE2">
              <w:rPr>
                <w:b/>
                <w:bCs/>
              </w:rPr>
              <w:t>Letter of Acceptance</w:t>
            </w:r>
            <w:r w:rsidRPr="003E5AE2">
              <w:t xml:space="preserve">.  If the two parties are unable to agree on the appointment of the </w:t>
            </w:r>
            <w:r w:rsidRPr="003E5AE2">
              <w:rPr>
                <w:b/>
                <w:bCs/>
              </w:rPr>
              <w:t>Adjudicator</w:t>
            </w:r>
            <w:r w:rsidRPr="003E5AE2">
              <w:t xml:space="preserve">, the </w:t>
            </w:r>
            <w:r w:rsidRPr="003E5AE2">
              <w:rPr>
                <w:b/>
                <w:bCs/>
              </w:rPr>
              <w:t>Employer</w:t>
            </w:r>
            <w:r w:rsidRPr="003E5AE2">
              <w:t xml:space="preserve"> will request the Appointing Authority </w:t>
            </w:r>
            <w:r w:rsidRPr="003E5AE2">
              <w:rPr>
                <w:b/>
              </w:rPr>
              <w:t>designated in the PCC</w:t>
            </w:r>
            <w:r w:rsidRPr="003E5AE2">
              <w:t xml:space="preserve">, to appoint the </w:t>
            </w:r>
            <w:r w:rsidRPr="003E5AE2">
              <w:rPr>
                <w:b/>
                <w:bCs/>
              </w:rPr>
              <w:t>Adjudicator</w:t>
            </w:r>
            <w:r w:rsidRPr="003E5AE2">
              <w:t xml:space="preserve"> within 14 days of receipt of such request. </w:t>
            </w:r>
          </w:p>
          <w:p w14:paraId="5CF593B2" w14:textId="2E980FC4" w:rsidR="00084E49" w:rsidRPr="003E5AE2" w:rsidRDefault="00084E49" w:rsidP="00995239">
            <w:pPr>
              <w:suppressAutoHyphens/>
              <w:overflowPunct w:val="0"/>
              <w:autoSpaceDE w:val="0"/>
              <w:autoSpaceDN w:val="0"/>
              <w:adjustRightInd w:val="0"/>
              <w:spacing w:after="200"/>
              <w:ind w:right="-72"/>
              <w:jc w:val="both"/>
              <w:textAlignment w:val="baseline"/>
            </w:pPr>
            <w:r w:rsidRPr="003E5AE2">
              <w:t xml:space="preserve">The </w:t>
            </w:r>
            <w:r w:rsidRPr="003E5AE2">
              <w:rPr>
                <w:b/>
                <w:bCs/>
              </w:rPr>
              <w:t>Appointing Authority</w:t>
            </w:r>
            <w:r w:rsidRPr="003E5AE2">
              <w:t xml:space="preserve"> shall be: </w:t>
            </w:r>
            <w:r w:rsidR="00995239" w:rsidRPr="003E5AE2">
              <w:t>Maldivian Association of Construction Industry (MACI)</w:t>
            </w:r>
          </w:p>
          <w:p w14:paraId="3CF240D0" w14:textId="4588E83B" w:rsidR="00FE3517" w:rsidRPr="003E5AE2" w:rsidRDefault="00FE3517" w:rsidP="00995239">
            <w:pPr>
              <w:spacing w:after="200"/>
              <w:ind w:right="-72"/>
              <w:jc w:val="both"/>
              <w:rPr>
                <w:color w:val="00B050"/>
              </w:rPr>
            </w:pPr>
          </w:p>
        </w:tc>
      </w:tr>
      <w:tr w:rsidR="00084E49" w:rsidRPr="00B014A9" w14:paraId="3B5EFF26" w14:textId="77777777">
        <w:tc>
          <w:tcPr>
            <w:tcW w:w="1604" w:type="dxa"/>
            <w:tcBorders>
              <w:top w:val="single" w:sz="6" w:space="0" w:color="auto"/>
              <w:left w:val="single" w:sz="6" w:space="0" w:color="auto"/>
              <w:bottom w:val="single" w:sz="6" w:space="0" w:color="auto"/>
              <w:right w:val="single" w:sz="6" w:space="0" w:color="auto"/>
            </w:tcBorders>
          </w:tcPr>
          <w:p w14:paraId="72C89A91" w14:textId="53293EAF" w:rsidR="00084E49" w:rsidRPr="00B014A9" w:rsidRDefault="00084E49" w:rsidP="00084E49">
            <w:pPr>
              <w:rPr>
                <w:b/>
              </w:rPr>
            </w:pPr>
            <w:r w:rsidRPr="00B014A9">
              <w:rPr>
                <w:b/>
              </w:rPr>
              <w:lastRenderedPageBreak/>
              <w:t>GCC 24.3</w:t>
            </w:r>
          </w:p>
        </w:tc>
        <w:tc>
          <w:tcPr>
            <w:tcW w:w="7614" w:type="dxa"/>
            <w:tcBorders>
              <w:top w:val="single" w:sz="6" w:space="0" w:color="auto"/>
              <w:left w:val="single" w:sz="6" w:space="0" w:color="auto"/>
              <w:bottom w:val="single" w:sz="6" w:space="0" w:color="auto"/>
              <w:right w:val="single" w:sz="6" w:space="0" w:color="auto"/>
            </w:tcBorders>
          </w:tcPr>
          <w:p w14:paraId="14DE9DF8" w14:textId="4AD7C828" w:rsidR="00084E49" w:rsidRPr="00174666" w:rsidRDefault="00084E49" w:rsidP="00084E49">
            <w:pPr>
              <w:spacing w:after="200"/>
              <w:ind w:right="-72"/>
              <w:jc w:val="both"/>
            </w:pPr>
            <w:r w:rsidRPr="00174666">
              <w:rPr>
                <w:bCs/>
              </w:rPr>
              <w:t xml:space="preserve">The terms of the remuneration of adjudicator shall be mutually agreed upon by the </w:t>
            </w:r>
            <w:r w:rsidRPr="00174666">
              <w:rPr>
                <w:b/>
              </w:rPr>
              <w:t>Contractor</w:t>
            </w:r>
            <w:r w:rsidRPr="00174666">
              <w:rPr>
                <w:bCs/>
              </w:rPr>
              <w:t xml:space="preserve"> and the </w:t>
            </w:r>
            <w:r w:rsidRPr="00174666">
              <w:rPr>
                <w:b/>
              </w:rPr>
              <w:t>Employer</w:t>
            </w:r>
            <w:r w:rsidRPr="00174666">
              <w:rPr>
                <w:bCs/>
              </w:rPr>
              <w:t xml:space="preserve"> when agreeing to the terms of appointment.</w:t>
            </w:r>
          </w:p>
        </w:tc>
      </w:tr>
      <w:tr w:rsidR="00084E49" w:rsidRPr="00B014A9" w14:paraId="37526F14" w14:textId="77777777">
        <w:tc>
          <w:tcPr>
            <w:tcW w:w="1604" w:type="dxa"/>
            <w:tcBorders>
              <w:top w:val="single" w:sz="6" w:space="0" w:color="auto"/>
              <w:left w:val="single" w:sz="6" w:space="0" w:color="auto"/>
              <w:bottom w:val="single" w:sz="6" w:space="0" w:color="auto"/>
              <w:right w:val="single" w:sz="6" w:space="0" w:color="auto"/>
            </w:tcBorders>
          </w:tcPr>
          <w:p w14:paraId="466F164B" w14:textId="77777777" w:rsidR="00084E49" w:rsidRPr="00B014A9" w:rsidRDefault="00084E49" w:rsidP="00084E49">
            <w:pPr>
              <w:rPr>
                <w:b/>
              </w:rPr>
            </w:pPr>
            <w:r w:rsidRPr="00B014A9">
              <w:rPr>
                <w:b/>
              </w:rPr>
              <w:t>GCC 24.4</w:t>
            </w:r>
          </w:p>
        </w:tc>
        <w:tc>
          <w:tcPr>
            <w:tcW w:w="7614" w:type="dxa"/>
            <w:tcBorders>
              <w:top w:val="single" w:sz="6" w:space="0" w:color="auto"/>
              <w:left w:val="single" w:sz="6" w:space="0" w:color="auto"/>
              <w:bottom w:val="single" w:sz="6" w:space="0" w:color="auto"/>
              <w:right w:val="single" w:sz="6" w:space="0" w:color="auto"/>
            </w:tcBorders>
          </w:tcPr>
          <w:p w14:paraId="77B01F2C" w14:textId="77777777" w:rsidR="00084E49" w:rsidRPr="00174666" w:rsidRDefault="00084E49" w:rsidP="00084E49">
            <w:pPr>
              <w:spacing w:before="120" w:after="120"/>
              <w:rPr>
                <w:rFonts w:cs="Arial"/>
                <w:color w:val="000000"/>
                <w:sz w:val="22"/>
                <w:szCs w:val="22"/>
              </w:rPr>
            </w:pPr>
            <w:r w:rsidRPr="00174666">
              <w:rPr>
                <w:rFonts w:cs="Arial"/>
                <w:color w:val="000000"/>
                <w:sz w:val="22"/>
                <w:szCs w:val="22"/>
              </w:rPr>
              <w:t>International arbitration shall be:</w:t>
            </w:r>
          </w:p>
          <w:p w14:paraId="1D6E9B8F" w14:textId="6AB2921B" w:rsidR="00084E49" w:rsidRPr="00174666" w:rsidRDefault="00084E49" w:rsidP="00084E49">
            <w:pPr>
              <w:spacing w:after="200"/>
              <w:ind w:right="92"/>
              <w:jc w:val="both"/>
            </w:pPr>
            <w:r w:rsidRPr="00174666">
              <w:rPr>
                <w:rFonts w:cs="Arial"/>
                <w:color w:val="000000"/>
                <w:sz w:val="22"/>
                <w:szCs w:val="22"/>
              </w:rPr>
              <w:t>Arbitration proceedings shall be conducted in Maldives in accordance with the rules of United Nations Commission on International Trade Law (UNCITRAL).</w:t>
            </w:r>
            <w:r w:rsidRPr="00174666">
              <w:t xml:space="preserve"> </w:t>
            </w:r>
          </w:p>
        </w:tc>
      </w:tr>
      <w:tr w:rsidR="00084E49" w:rsidRPr="00B014A9" w14:paraId="63EED96C" w14:textId="77777777">
        <w:trPr>
          <w:cantSplit/>
        </w:trPr>
        <w:tc>
          <w:tcPr>
            <w:tcW w:w="9218" w:type="dxa"/>
            <w:gridSpan w:val="2"/>
            <w:tcBorders>
              <w:top w:val="single" w:sz="6" w:space="0" w:color="auto"/>
              <w:left w:val="single" w:sz="6" w:space="0" w:color="auto"/>
              <w:bottom w:val="single" w:sz="6" w:space="0" w:color="auto"/>
              <w:right w:val="single" w:sz="6" w:space="0" w:color="auto"/>
            </w:tcBorders>
          </w:tcPr>
          <w:p w14:paraId="707C1998" w14:textId="77777777" w:rsidR="00084E49" w:rsidRPr="00B014A9" w:rsidRDefault="00084E49" w:rsidP="00084E49">
            <w:pPr>
              <w:spacing w:before="120" w:after="200"/>
              <w:ind w:right="-72"/>
              <w:jc w:val="center"/>
              <w:rPr>
                <w:b/>
                <w:sz w:val="28"/>
              </w:rPr>
            </w:pPr>
            <w:r w:rsidRPr="00B014A9">
              <w:rPr>
                <w:b/>
                <w:sz w:val="28"/>
              </w:rPr>
              <w:t>B. Time Control</w:t>
            </w:r>
          </w:p>
        </w:tc>
      </w:tr>
      <w:tr w:rsidR="00084E49" w:rsidRPr="00B014A9" w14:paraId="0D69CB7E" w14:textId="77777777">
        <w:tc>
          <w:tcPr>
            <w:tcW w:w="1604" w:type="dxa"/>
            <w:tcBorders>
              <w:top w:val="single" w:sz="6" w:space="0" w:color="auto"/>
              <w:left w:val="single" w:sz="6" w:space="0" w:color="auto"/>
              <w:bottom w:val="single" w:sz="6" w:space="0" w:color="auto"/>
              <w:right w:val="single" w:sz="6" w:space="0" w:color="auto"/>
            </w:tcBorders>
          </w:tcPr>
          <w:p w14:paraId="5D17F227" w14:textId="77777777" w:rsidR="00084E49" w:rsidRPr="00B014A9" w:rsidRDefault="00084E49" w:rsidP="00084E49">
            <w:pPr>
              <w:rPr>
                <w:b/>
              </w:rPr>
            </w:pPr>
            <w:r w:rsidRPr="00B014A9">
              <w:rPr>
                <w:b/>
              </w:rPr>
              <w:t>GCC 25.1</w:t>
            </w:r>
          </w:p>
        </w:tc>
        <w:tc>
          <w:tcPr>
            <w:tcW w:w="7614" w:type="dxa"/>
            <w:tcBorders>
              <w:top w:val="single" w:sz="6" w:space="0" w:color="auto"/>
              <w:left w:val="single" w:sz="6" w:space="0" w:color="auto"/>
              <w:bottom w:val="single" w:sz="6" w:space="0" w:color="auto"/>
              <w:right w:val="single" w:sz="6" w:space="0" w:color="auto"/>
            </w:tcBorders>
          </w:tcPr>
          <w:p w14:paraId="7AB1ADE9" w14:textId="7E78EBA0" w:rsidR="00084E49" w:rsidRPr="00B014A9" w:rsidRDefault="00084E49" w:rsidP="00084E49">
            <w:pPr>
              <w:spacing w:after="200"/>
              <w:ind w:right="92"/>
              <w:jc w:val="both"/>
            </w:pPr>
            <w:r w:rsidRPr="00B014A9">
              <w:t xml:space="preserve">The Contractor shall submit for approval a Program for the Works within </w:t>
            </w:r>
            <w:r>
              <w:rPr>
                <w:b/>
                <w:bCs/>
                <w:iCs/>
                <w:noProof/>
              </w:rPr>
              <w:t>14</w:t>
            </w:r>
            <w:r w:rsidRPr="00B014A9">
              <w:t xml:space="preserve"> days from the date of the Letter of Acceptance.</w:t>
            </w:r>
          </w:p>
        </w:tc>
      </w:tr>
      <w:tr w:rsidR="00084E49" w:rsidRPr="00B014A9" w14:paraId="087BA1B4" w14:textId="77777777">
        <w:tc>
          <w:tcPr>
            <w:tcW w:w="1604" w:type="dxa"/>
            <w:tcBorders>
              <w:top w:val="single" w:sz="6" w:space="0" w:color="auto"/>
              <w:left w:val="single" w:sz="6" w:space="0" w:color="auto"/>
              <w:bottom w:val="single" w:sz="6" w:space="0" w:color="auto"/>
              <w:right w:val="single" w:sz="6" w:space="0" w:color="auto"/>
            </w:tcBorders>
          </w:tcPr>
          <w:p w14:paraId="2EB06064" w14:textId="77777777" w:rsidR="00084E49" w:rsidRPr="00B014A9" w:rsidRDefault="00084E49" w:rsidP="00084E49">
            <w:pPr>
              <w:rPr>
                <w:b/>
              </w:rPr>
            </w:pPr>
            <w:r w:rsidRPr="00B014A9">
              <w:rPr>
                <w:b/>
              </w:rPr>
              <w:t>GCC 25.3</w:t>
            </w:r>
          </w:p>
        </w:tc>
        <w:tc>
          <w:tcPr>
            <w:tcW w:w="7614" w:type="dxa"/>
            <w:tcBorders>
              <w:top w:val="single" w:sz="6" w:space="0" w:color="auto"/>
              <w:left w:val="single" w:sz="6" w:space="0" w:color="auto"/>
              <w:bottom w:val="single" w:sz="6" w:space="0" w:color="auto"/>
              <w:right w:val="single" w:sz="6" w:space="0" w:color="auto"/>
            </w:tcBorders>
          </w:tcPr>
          <w:p w14:paraId="3F6E97F9" w14:textId="442F95A0" w:rsidR="00084E49" w:rsidRPr="00B014A9" w:rsidRDefault="00084E49" w:rsidP="00084E49">
            <w:pPr>
              <w:spacing w:after="200"/>
              <w:ind w:right="92"/>
              <w:jc w:val="both"/>
            </w:pPr>
            <w:r w:rsidRPr="00B014A9">
              <w:t xml:space="preserve">The period between Program updates is </w:t>
            </w:r>
            <w:r>
              <w:t xml:space="preserve">45 </w:t>
            </w:r>
            <w:r w:rsidRPr="00B014A9">
              <w:t>days.</w:t>
            </w:r>
          </w:p>
          <w:p w14:paraId="10C8F56A" w14:textId="5F9BFE55" w:rsidR="00084E49" w:rsidRPr="00B014A9" w:rsidRDefault="00084E49" w:rsidP="00084E49">
            <w:pPr>
              <w:spacing w:after="200"/>
              <w:ind w:right="92"/>
              <w:jc w:val="both"/>
            </w:pPr>
            <w:r w:rsidRPr="00B014A9">
              <w:t xml:space="preserve">The amount to be withheld for late submission of an updated Program is </w:t>
            </w:r>
            <w:r>
              <w:rPr>
                <w:b/>
                <w:bCs/>
              </w:rPr>
              <w:t>1% of the contract amount</w:t>
            </w:r>
            <w:r w:rsidRPr="00B014A9">
              <w:rPr>
                <w:b/>
                <w:bCs/>
              </w:rPr>
              <w:t>.</w:t>
            </w:r>
          </w:p>
        </w:tc>
      </w:tr>
      <w:tr w:rsidR="00084E49" w:rsidRPr="00B014A9" w14:paraId="652E4AE0" w14:textId="77777777">
        <w:tc>
          <w:tcPr>
            <w:tcW w:w="1604" w:type="dxa"/>
            <w:tcBorders>
              <w:top w:val="single" w:sz="6" w:space="0" w:color="auto"/>
              <w:left w:val="single" w:sz="6" w:space="0" w:color="auto"/>
              <w:bottom w:val="single" w:sz="6" w:space="0" w:color="auto"/>
              <w:right w:val="single" w:sz="6" w:space="0" w:color="auto"/>
            </w:tcBorders>
          </w:tcPr>
          <w:p w14:paraId="46ADACC9" w14:textId="019177D2" w:rsidR="00084E49" w:rsidRPr="00B014A9" w:rsidRDefault="00084E49" w:rsidP="00084E49">
            <w:pPr>
              <w:rPr>
                <w:b/>
              </w:rPr>
            </w:pPr>
            <w:r>
              <w:rPr>
                <w:b/>
              </w:rPr>
              <w:t>GCC 25</w:t>
            </w:r>
          </w:p>
        </w:tc>
        <w:tc>
          <w:tcPr>
            <w:tcW w:w="7614" w:type="dxa"/>
            <w:tcBorders>
              <w:top w:val="single" w:sz="6" w:space="0" w:color="auto"/>
              <w:left w:val="single" w:sz="6" w:space="0" w:color="auto"/>
              <w:bottom w:val="single" w:sz="6" w:space="0" w:color="auto"/>
              <w:right w:val="single" w:sz="6" w:space="0" w:color="auto"/>
            </w:tcBorders>
          </w:tcPr>
          <w:p w14:paraId="67B86D00" w14:textId="0E945FFF" w:rsidR="00084E49" w:rsidRDefault="00084E49" w:rsidP="00084E49">
            <w:pPr>
              <w:spacing w:after="200"/>
              <w:ind w:right="92"/>
              <w:jc w:val="both"/>
            </w:pPr>
            <w:r>
              <w:t>Add 25.5 – Mitigation of adverse events</w:t>
            </w:r>
          </w:p>
          <w:p w14:paraId="431DAABA" w14:textId="724A37A2" w:rsidR="00084E49" w:rsidRDefault="00084E49" w:rsidP="00084E49">
            <w:pPr>
              <w:spacing w:after="200"/>
              <w:ind w:right="92"/>
              <w:jc w:val="both"/>
            </w:pPr>
            <w:r>
              <w:rPr>
                <w:rFonts w:cs="Arial"/>
                <w:lang w:val="en-GB"/>
              </w:rPr>
              <w:t>The</w:t>
            </w:r>
            <w:r w:rsidRPr="00684995">
              <w:rPr>
                <w:rFonts w:cs="Arial"/>
                <w:lang w:val="en-GB"/>
              </w:rPr>
              <w:t xml:space="preserve"> Contractor </w:t>
            </w:r>
            <w:r>
              <w:rPr>
                <w:rFonts w:cs="Arial"/>
                <w:lang w:val="en-GB"/>
              </w:rPr>
              <w:t>shall</w:t>
            </w:r>
            <w:r w:rsidRPr="00684995">
              <w:rPr>
                <w:rFonts w:cs="Arial"/>
                <w:lang w:val="en-GB"/>
              </w:rPr>
              <w:t xml:space="preserve"> recommend to the </w:t>
            </w:r>
            <w:r>
              <w:rPr>
                <w:rFonts w:cs="Arial"/>
                <w:lang w:val="en-GB"/>
              </w:rPr>
              <w:t>Project Manager</w:t>
            </w:r>
            <w:r w:rsidRPr="00684995">
              <w:rPr>
                <w:rFonts w:cs="Arial"/>
                <w:lang w:val="en-GB"/>
              </w:rPr>
              <w:t xml:space="preserve">, practical ways and means of reducing or avoiding </w:t>
            </w:r>
            <w:r>
              <w:rPr>
                <w:rFonts w:cs="Arial"/>
                <w:lang w:val="en-GB"/>
              </w:rPr>
              <w:t>any</w:t>
            </w:r>
            <w:r w:rsidRPr="00684995">
              <w:rPr>
                <w:rFonts w:cs="Arial"/>
                <w:lang w:val="en-GB"/>
              </w:rPr>
              <w:t xml:space="preserve"> adverse effects on the work, due to such specific probable future events or circumstances which may result in an increase of cost or extension of time for completion of the contract. Correspondingly the Contractor should also submit an amended programme with the objective of keeping to the Time for Completion of the Contract and to the Accepted Contract Amount</w:t>
            </w:r>
          </w:p>
          <w:p w14:paraId="548AF4F9" w14:textId="6707F910" w:rsidR="00084E49" w:rsidRDefault="00084E49" w:rsidP="00084E49">
            <w:pPr>
              <w:spacing w:after="200"/>
              <w:ind w:right="92"/>
              <w:jc w:val="both"/>
            </w:pPr>
            <w:r>
              <w:t>Add 25.6– Progress Reports</w:t>
            </w:r>
          </w:p>
          <w:p w14:paraId="5EB130A2" w14:textId="77777777" w:rsidR="00084E49" w:rsidRDefault="00084E49" w:rsidP="00084E49">
            <w:pPr>
              <w:spacing w:after="200"/>
              <w:ind w:right="92"/>
              <w:jc w:val="both"/>
              <w:rPr>
                <w:rFonts w:cs="Arial"/>
                <w:lang w:val="en-GB"/>
              </w:rPr>
            </w:pPr>
            <w:r>
              <w:rPr>
                <w:rFonts w:cs="Arial"/>
                <w:lang w:val="en-GB"/>
              </w:rPr>
              <w:t xml:space="preserve">The Contractor shall prepare and submit bi-weekly progress reports in a format to be agreed with the Project Manager. </w:t>
            </w:r>
            <w:r w:rsidRPr="00684995">
              <w:rPr>
                <w:rFonts w:cs="Arial"/>
                <w:lang w:val="en-GB"/>
              </w:rPr>
              <w:t xml:space="preserve"> </w:t>
            </w:r>
            <w:r>
              <w:rPr>
                <w:rFonts w:cs="Arial"/>
                <w:lang w:val="en-GB"/>
              </w:rPr>
              <w:t>These reports</w:t>
            </w:r>
            <w:r w:rsidRPr="00684995">
              <w:rPr>
                <w:rFonts w:cs="Arial"/>
                <w:lang w:val="en-GB"/>
              </w:rPr>
              <w:t xml:space="preserve"> shall be taken up for discussion at the Management Meetings specified under </w:t>
            </w:r>
            <w:r>
              <w:rPr>
                <w:rFonts w:cs="Arial"/>
                <w:lang w:val="en-GB"/>
              </w:rPr>
              <w:t>GCC 29</w:t>
            </w:r>
            <w:r w:rsidRPr="00684995">
              <w:rPr>
                <w:rFonts w:cs="Arial"/>
                <w:lang w:val="en-GB"/>
              </w:rPr>
              <w:t xml:space="preserve">.  </w:t>
            </w:r>
          </w:p>
          <w:p w14:paraId="6B5B20E1" w14:textId="42F5F2C5" w:rsidR="00084E49" w:rsidRDefault="00084E49" w:rsidP="00084E49">
            <w:pPr>
              <w:spacing w:after="200"/>
              <w:ind w:right="92"/>
              <w:jc w:val="both"/>
              <w:rPr>
                <w:rFonts w:cs="Arial"/>
                <w:lang w:val="en-GB"/>
              </w:rPr>
            </w:pPr>
            <w:r>
              <w:rPr>
                <w:rFonts w:cs="Arial"/>
                <w:lang w:val="en-GB"/>
              </w:rPr>
              <w:t>Add 25.7 – Manner of Execution</w:t>
            </w:r>
          </w:p>
          <w:p w14:paraId="50A0A980" w14:textId="1A731E7C" w:rsidR="00084E49" w:rsidRPr="00684995" w:rsidRDefault="00084E49" w:rsidP="00084E49">
            <w:pPr>
              <w:spacing w:before="120" w:after="120"/>
              <w:rPr>
                <w:rFonts w:cs="Arial"/>
                <w:lang w:val="en-GB"/>
              </w:rPr>
            </w:pPr>
            <w:r w:rsidRPr="00684995">
              <w:rPr>
                <w:rFonts w:cs="Arial"/>
                <w:lang w:val="en-GB"/>
              </w:rPr>
              <w:t xml:space="preserve">Unless otherwise stated elsewhere in the contract, at least 14 days in advance of his programmed commencement of each principal item of work; the Contractor shall furnish for the </w:t>
            </w:r>
            <w:r>
              <w:rPr>
                <w:rFonts w:cs="Arial"/>
                <w:lang w:val="en-GB"/>
              </w:rPr>
              <w:t>Project Manger’</w:t>
            </w:r>
            <w:r w:rsidRPr="00684995">
              <w:rPr>
                <w:rFonts w:cs="Arial"/>
                <w:lang w:val="en-GB"/>
              </w:rPr>
              <w:t xml:space="preserve">s </w:t>
            </w:r>
            <w:r>
              <w:rPr>
                <w:rFonts w:cs="Arial"/>
                <w:lang w:val="en-GB"/>
              </w:rPr>
              <w:t>approval</w:t>
            </w:r>
            <w:r w:rsidRPr="00684995">
              <w:rPr>
                <w:rFonts w:cs="Arial"/>
                <w:lang w:val="en-GB"/>
              </w:rPr>
              <w:t>, the method of working he intends to adopt for execution of such item giving full details of the method of working, equipment to be deployed and measures to be adopted for ensuring the quality of construction and the safety of his workers as well as third parties.</w:t>
            </w:r>
          </w:p>
          <w:p w14:paraId="0FCA766F" w14:textId="621F613B" w:rsidR="00084E49" w:rsidRPr="00B014A9" w:rsidRDefault="00084E49" w:rsidP="00084E49">
            <w:pPr>
              <w:spacing w:after="200"/>
              <w:ind w:right="92"/>
              <w:jc w:val="both"/>
            </w:pPr>
            <w:r w:rsidRPr="00684995">
              <w:rPr>
                <w:rFonts w:cs="Arial"/>
                <w:lang w:val="en-GB"/>
              </w:rPr>
              <w:t xml:space="preserve">He shall also inform the </w:t>
            </w:r>
            <w:r>
              <w:rPr>
                <w:rFonts w:cs="Arial"/>
                <w:lang w:val="en-GB"/>
              </w:rPr>
              <w:t>Project Manager</w:t>
            </w:r>
            <w:r w:rsidRPr="00684995">
              <w:rPr>
                <w:rFonts w:cs="Arial"/>
                <w:lang w:val="en-GB"/>
              </w:rPr>
              <w:t xml:space="preserve"> as a good practice, at least 24 hours in advance of its intended commencement of any work / operation requiring </w:t>
            </w:r>
            <w:r>
              <w:rPr>
                <w:rFonts w:cs="Arial"/>
                <w:lang w:val="en-GB"/>
              </w:rPr>
              <w:t>the Project Manager</w:t>
            </w:r>
            <w:r w:rsidRPr="00684995">
              <w:rPr>
                <w:rFonts w:cs="Arial"/>
                <w:lang w:val="en-GB"/>
              </w:rPr>
              <w:t xml:space="preserve">’s inspection and/or approval by forwarding </w:t>
            </w:r>
            <w:r w:rsidRPr="00684995">
              <w:rPr>
                <w:rFonts w:cs="Arial"/>
                <w:lang w:val="en-GB"/>
              </w:rPr>
              <w:lastRenderedPageBreak/>
              <w:t>the relevant details, including the resources intended to be deployed - preferably on an agreed format.</w:t>
            </w:r>
          </w:p>
        </w:tc>
      </w:tr>
      <w:tr w:rsidR="00084E49" w:rsidRPr="00B014A9" w14:paraId="68AF4B19" w14:textId="77777777">
        <w:trPr>
          <w:cantSplit/>
        </w:trPr>
        <w:tc>
          <w:tcPr>
            <w:tcW w:w="9218" w:type="dxa"/>
            <w:gridSpan w:val="2"/>
            <w:tcBorders>
              <w:top w:val="single" w:sz="6" w:space="0" w:color="auto"/>
              <w:left w:val="single" w:sz="6" w:space="0" w:color="auto"/>
              <w:bottom w:val="single" w:sz="6" w:space="0" w:color="auto"/>
              <w:right w:val="single" w:sz="6" w:space="0" w:color="auto"/>
            </w:tcBorders>
          </w:tcPr>
          <w:p w14:paraId="09F720BB" w14:textId="293A7816" w:rsidR="00084E49" w:rsidRPr="00B014A9" w:rsidRDefault="00084E49" w:rsidP="00084E49">
            <w:pPr>
              <w:spacing w:before="120" w:after="200"/>
              <w:ind w:right="-72"/>
              <w:jc w:val="center"/>
              <w:rPr>
                <w:b/>
                <w:sz w:val="28"/>
              </w:rPr>
            </w:pPr>
            <w:r w:rsidRPr="00B014A9">
              <w:rPr>
                <w:b/>
                <w:sz w:val="28"/>
              </w:rPr>
              <w:lastRenderedPageBreak/>
              <w:t>C. Quality Control</w:t>
            </w:r>
          </w:p>
        </w:tc>
      </w:tr>
      <w:tr w:rsidR="00084E49" w:rsidRPr="00B014A9" w14:paraId="6C14DD04" w14:textId="77777777">
        <w:tc>
          <w:tcPr>
            <w:tcW w:w="1604" w:type="dxa"/>
            <w:tcBorders>
              <w:top w:val="single" w:sz="6" w:space="0" w:color="auto"/>
              <w:left w:val="single" w:sz="6" w:space="0" w:color="auto"/>
              <w:bottom w:val="single" w:sz="6" w:space="0" w:color="auto"/>
              <w:right w:val="single" w:sz="6" w:space="0" w:color="auto"/>
            </w:tcBorders>
          </w:tcPr>
          <w:p w14:paraId="27E0DB85" w14:textId="77777777" w:rsidR="00084E49" w:rsidRPr="00B014A9" w:rsidRDefault="00084E49" w:rsidP="00084E49">
            <w:pPr>
              <w:rPr>
                <w:b/>
              </w:rPr>
            </w:pPr>
            <w:r w:rsidRPr="00B014A9">
              <w:rPr>
                <w:b/>
              </w:rPr>
              <w:t>GCC 33.1</w:t>
            </w:r>
          </w:p>
        </w:tc>
        <w:tc>
          <w:tcPr>
            <w:tcW w:w="7614" w:type="dxa"/>
            <w:tcBorders>
              <w:top w:val="single" w:sz="6" w:space="0" w:color="auto"/>
              <w:left w:val="single" w:sz="6" w:space="0" w:color="auto"/>
              <w:bottom w:val="single" w:sz="6" w:space="0" w:color="auto"/>
              <w:right w:val="single" w:sz="6" w:space="0" w:color="auto"/>
            </w:tcBorders>
          </w:tcPr>
          <w:p w14:paraId="78524432" w14:textId="13853164" w:rsidR="00084E49" w:rsidRPr="00B014A9" w:rsidRDefault="00084E49" w:rsidP="00084E49">
            <w:pPr>
              <w:spacing w:after="200"/>
              <w:ind w:right="92"/>
              <w:jc w:val="both"/>
            </w:pPr>
            <w:r w:rsidRPr="00B014A9">
              <w:t xml:space="preserve">The Defects Liability Period is: </w:t>
            </w:r>
            <w:r>
              <w:t xml:space="preserve">365 </w:t>
            </w:r>
            <w:r w:rsidRPr="00B014A9">
              <w:t>days.</w:t>
            </w:r>
          </w:p>
          <w:p w14:paraId="070F2BED" w14:textId="77C47801" w:rsidR="00084E49" w:rsidRPr="00B014A9" w:rsidRDefault="00084E49" w:rsidP="00084E49">
            <w:pPr>
              <w:spacing w:after="200"/>
              <w:ind w:right="92"/>
              <w:jc w:val="both"/>
              <w:rPr>
                <w:b/>
                <w:bCs/>
                <w:iCs/>
              </w:rPr>
            </w:pPr>
          </w:p>
        </w:tc>
      </w:tr>
      <w:tr w:rsidR="00084E49" w:rsidRPr="00B014A9" w14:paraId="16F01FE4" w14:textId="77777777">
        <w:trPr>
          <w:cantSplit/>
        </w:trPr>
        <w:tc>
          <w:tcPr>
            <w:tcW w:w="9218" w:type="dxa"/>
            <w:gridSpan w:val="2"/>
            <w:tcBorders>
              <w:top w:val="single" w:sz="6" w:space="0" w:color="auto"/>
              <w:left w:val="single" w:sz="6" w:space="0" w:color="auto"/>
              <w:bottom w:val="single" w:sz="6" w:space="0" w:color="auto"/>
              <w:right w:val="single" w:sz="6" w:space="0" w:color="auto"/>
            </w:tcBorders>
          </w:tcPr>
          <w:p w14:paraId="776FCBF3" w14:textId="77777777" w:rsidR="00084E49" w:rsidRPr="00B014A9" w:rsidRDefault="00084E49" w:rsidP="00084E49">
            <w:pPr>
              <w:spacing w:before="120" w:after="200"/>
              <w:ind w:right="-72"/>
              <w:jc w:val="center"/>
              <w:rPr>
                <w:b/>
                <w:sz w:val="28"/>
              </w:rPr>
            </w:pPr>
            <w:r w:rsidRPr="00B014A9">
              <w:rPr>
                <w:b/>
                <w:sz w:val="28"/>
              </w:rPr>
              <w:t>D. Cost Control</w:t>
            </w:r>
          </w:p>
        </w:tc>
      </w:tr>
      <w:tr w:rsidR="0031716C" w:rsidRPr="00B014A9" w14:paraId="27A15861" w14:textId="77777777">
        <w:tc>
          <w:tcPr>
            <w:tcW w:w="1604" w:type="dxa"/>
            <w:tcBorders>
              <w:top w:val="single" w:sz="6" w:space="0" w:color="auto"/>
              <w:left w:val="single" w:sz="6" w:space="0" w:color="auto"/>
              <w:bottom w:val="single" w:sz="6" w:space="0" w:color="auto"/>
              <w:right w:val="single" w:sz="6" w:space="0" w:color="auto"/>
            </w:tcBorders>
          </w:tcPr>
          <w:p w14:paraId="13399A67" w14:textId="73C8596D" w:rsidR="0031716C" w:rsidRPr="003E5AE2" w:rsidRDefault="0031716C" w:rsidP="00084E49">
            <w:pPr>
              <w:rPr>
                <w:b/>
              </w:rPr>
            </w:pPr>
            <w:r w:rsidRPr="003E5AE2">
              <w:rPr>
                <w:b/>
              </w:rPr>
              <w:t>GCC 36</w:t>
            </w:r>
          </w:p>
        </w:tc>
        <w:tc>
          <w:tcPr>
            <w:tcW w:w="7614" w:type="dxa"/>
            <w:tcBorders>
              <w:top w:val="single" w:sz="6" w:space="0" w:color="auto"/>
              <w:left w:val="single" w:sz="6" w:space="0" w:color="auto"/>
              <w:bottom w:val="single" w:sz="6" w:space="0" w:color="auto"/>
              <w:right w:val="single" w:sz="6" w:space="0" w:color="auto"/>
            </w:tcBorders>
          </w:tcPr>
          <w:p w14:paraId="23E51D4A" w14:textId="2075EA46" w:rsidR="0031716C" w:rsidRPr="003E5AE2" w:rsidRDefault="0031716C" w:rsidP="00F13CB5">
            <w:pPr>
              <w:tabs>
                <w:tab w:val="left" w:pos="5283"/>
              </w:tabs>
              <w:suppressAutoHyphens/>
              <w:spacing w:before="120" w:after="120"/>
              <w:ind w:right="-99"/>
            </w:pPr>
            <w:proofErr w:type="spellStart"/>
            <w:r w:rsidRPr="003E5AE2">
              <w:t>Not withstanding</w:t>
            </w:r>
            <w:proofErr w:type="spellEnd"/>
            <w:r w:rsidRPr="003E5AE2">
              <w:t xml:space="preserve"> the provisions of sub-clauses 36.1(a) and (b) </w:t>
            </w:r>
            <w:r w:rsidR="00FE3517" w:rsidRPr="003E5AE2">
              <w:t xml:space="preserve">and any other relevant references in the Conditions, </w:t>
            </w:r>
            <w:r w:rsidRPr="003E5AE2">
              <w:t xml:space="preserve">prior to giving his approval </w:t>
            </w:r>
            <w:r w:rsidRPr="003E5AE2">
              <w:rPr>
                <w:u w:val="single"/>
              </w:rPr>
              <w:t>for any action</w:t>
            </w:r>
            <w:r w:rsidR="00C66959" w:rsidRPr="003E5AE2">
              <w:rPr>
                <w:u w:val="single"/>
              </w:rPr>
              <w:t>s taken</w:t>
            </w:r>
            <w:r w:rsidR="00C66959" w:rsidRPr="003E5AE2">
              <w:t xml:space="preserve"> </w:t>
            </w:r>
            <w:r w:rsidR="00C66959" w:rsidRPr="003E5AE2">
              <w:rPr>
                <w:u w:val="single"/>
              </w:rPr>
              <w:t xml:space="preserve">which result in changes in the </w:t>
            </w:r>
            <w:r w:rsidR="00F13CB5" w:rsidRPr="003E5AE2">
              <w:rPr>
                <w:u w:val="single"/>
              </w:rPr>
              <w:t>C</w:t>
            </w:r>
            <w:r w:rsidR="00C66959" w:rsidRPr="003E5AE2">
              <w:rPr>
                <w:u w:val="single"/>
              </w:rPr>
              <w:t xml:space="preserve">ontract </w:t>
            </w:r>
            <w:r w:rsidR="00F13CB5" w:rsidRPr="003E5AE2">
              <w:rPr>
                <w:u w:val="single"/>
              </w:rPr>
              <w:t>P</w:t>
            </w:r>
            <w:r w:rsidR="00C66959" w:rsidRPr="003E5AE2">
              <w:rPr>
                <w:u w:val="single"/>
              </w:rPr>
              <w:t>rice,</w:t>
            </w:r>
            <w:r w:rsidRPr="003E5AE2">
              <w:rPr>
                <w:u w:val="single"/>
              </w:rPr>
              <w:t xml:space="preserve"> </w:t>
            </w:r>
            <w:r w:rsidRPr="003E5AE2">
              <w:t>the Project Manager shall obtain the approval of the Employer</w:t>
            </w:r>
            <w:r w:rsidR="00FE3517" w:rsidRPr="003E5AE2">
              <w:t xml:space="preserve"> which shall not be unreasonably withheld</w:t>
            </w:r>
            <w:r w:rsidRPr="003E5AE2">
              <w:t>.</w:t>
            </w:r>
          </w:p>
        </w:tc>
      </w:tr>
      <w:tr w:rsidR="0031716C" w:rsidRPr="00B014A9" w14:paraId="0E14FF29" w14:textId="77777777">
        <w:tc>
          <w:tcPr>
            <w:tcW w:w="1604" w:type="dxa"/>
            <w:tcBorders>
              <w:top w:val="single" w:sz="6" w:space="0" w:color="auto"/>
              <w:left w:val="single" w:sz="6" w:space="0" w:color="auto"/>
              <w:bottom w:val="single" w:sz="6" w:space="0" w:color="auto"/>
              <w:right w:val="single" w:sz="6" w:space="0" w:color="auto"/>
            </w:tcBorders>
          </w:tcPr>
          <w:p w14:paraId="169F14B7" w14:textId="568D90F3" w:rsidR="0031716C" w:rsidRPr="003E5AE2" w:rsidRDefault="0031716C" w:rsidP="00084E49">
            <w:pPr>
              <w:rPr>
                <w:b/>
              </w:rPr>
            </w:pPr>
            <w:r w:rsidRPr="003E5AE2">
              <w:rPr>
                <w:b/>
              </w:rPr>
              <w:t>GCC 37</w:t>
            </w:r>
          </w:p>
        </w:tc>
        <w:tc>
          <w:tcPr>
            <w:tcW w:w="7614" w:type="dxa"/>
            <w:tcBorders>
              <w:top w:val="single" w:sz="6" w:space="0" w:color="auto"/>
              <w:left w:val="single" w:sz="6" w:space="0" w:color="auto"/>
              <w:bottom w:val="single" w:sz="6" w:space="0" w:color="auto"/>
              <w:right w:val="single" w:sz="6" w:space="0" w:color="auto"/>
            </w:tcBorders>
          </w:tcPr>
          <w:p w14:paraId="6FEA6441" w14:textId="18C123D8" w:rsidR="0031716C" w:rsidRPr="003E5AE2" w:rsidRDefault="00FE3517" w:rsidP="00C66959">
            <w:pPr>
              <w:tabs>
                <w:tab w:val="left" w:pos="5283"/>
              </w:tabs>
              <w:suppressAutoHyphens/>
              <w:spacing w:before="120" w:after="120"/>
              <w:ind w:right="-99"/>
            </w:pPr>
            <w:proofErr w:type="spellStart"/>
            <w:r w:rsidRPr="003E5AE2">
              <w:t>Not withstanding</w:t>
            </w:r>
            <w:proofErr w:type="spellEnd"/>
            <w:r w:rsidRPr="003E5AE2">
              <w:t xml:space="preserve"> the provisions of sub-clauses 37.2, 37.3, 37.4 and 37.6 any other relevant references in the Conditions, prior to giving his approval for any action </w:t>
            </w:r>
            <w:r w:rsidR="00C66959" w:rsidRPr="003E5AE2">
              <w:t xml:space="preserve">taken which constitutes a Variation, </w:t>
            </w:r>
            <w:r w:rsidRPr="003E5AE2">
              <w:t>the Project Manager shall obtain the approval of the Employer</w:t>
            </w:r>
            <w:r w:rsidR="00C66959" w:rsidRPr="003E5AE2">
              <w:t xml:space="preserve"> </w:t>
            </w:r>
            <w:r w:rsidRPr="003E5AE2">
              <w:t>which shall not be unreasonably withheld.</w:t>
            </w:r>
          </w:p>
        </w:tc>
      </w:tr>
      <w:tr w:rsidR="00084E49" w:rsidRPr="00B014A9" w14:paraId="6A62874E" w14:textId="77777777">
        <w:tc>
          <w:tcPr>
            <w:tcW w:w="1604" w:type="dxa"/>
            <w:tcBorders>
              <w:top w:val="single" w:sz="6" w:space="0" w:color="auto"/>
              <w:left w:val="single" w:sz="6" w:space="0" w:color="auto"/>
              <w:bottom w:val="single" w:sz="6" w:space="0" w:color="auto"/>
              <w:right w:val="single" w:sz="6" w:space="0" w:color="auto"/>
            </w:tcBorders>
          </w:tcPr>
          <w:p w14:paraId="38DC84CF" w14:textId="7B35E78C" w:rsidR="00084E49" w:rsidRPr="00B014A9" w:rsidRDefault="00084E49" w:rsidP="00084E49">
            <w:pPr>
              <w:rPr>
                <w:b/>
              </w:rPr>
            </w:pPr>
            <w:r>
              <w:rPr>
                <w:b/>
              </w:rPr>
              <w:t>GCC 41 (c)</w:t>
            </w:r>
          </w:p>
        </w:tc>
        <w:tc>
          <w:tcPr>
            <w:tcW w:w="7614" w:type="dxa"/>
            <w:tcBorders>
              <w:top w:val="single" w:sz="6" w:space="0" w:color="auto"/>
              <w:left w:val="single" w:sz="6" w:space="0" w:color="auto"/>
              <w:bottom w:val="single" w:sz="6" w:space="0" w:color="auto"/>
              <w:right w:val="single" w:sz="6" w:space="0" w:color="auto"/>
            </w:tcBorders>
          </w:tcPr>
          <w:p w14:paraId="29207523" w14:textId="509CFDDD" w:rsidR="00084E49" w:rsidRPr="00B40FB7" w:rsidRDefault="00084E49" w:rsidP="00084E49">
            <w:pPr>
              <w:tabs>
                <w:tab w:val="left" w:pos="5283"/>
              </w:tabs>
              <w:suppressAutoHyphens/>
              <w:spacing w:before="120" w:after="120"/>
              <w:ind w:right="-99"/>
              <w:rPr>
                <w:rFonts w:cs="Arial"/>
                <w:sz w:val="22"/>
                <w:szCs w:val="22"/>
              </w:rPr>
            </w:pPr>
            <w:r>
              <w:t xml:space="preserve">Normal working hours - </w:t>
            </w:r>
            <w:r w:rsidRPr="00B40FB7">
              <w:rPr>
                <w:rFonts w:cs="Arial"/>
                <w:sz w:val="22"/>
                <w:szCs w:val="22"/>
              </w:rPr>
              <w:t xml:space="preserve">8.00 am to </w:t>
            </w:r>
            <w:r>
              <w:rPr>
                <w:rFonts w:cs="Arial"/>
                <w:sz w:val="22"/>
                <w:szCs w:val="22"/>
              </w:rPr>
              <w:t>5</w:t>
            </w:r>
            <w:r w:rsidRPr="00B40FB7">
              <w:rPr>
                <w:rFonts w:cs="Arial"/>
                <w:sz w:val="22"/>
                <w:szCs w:val="22"/>
              </w:rPr>
              <w:t>.00 pm</w:t>
            </w:r>
          </w:p>
          <w:p w14:paraId="7EDFCA58" w14:textId="5D3A8CF7" w:rsidR="00084E49" w:rsidRPr="00B014A9" w:rsidRDefault="00084E49" w:rsidP="00084E49">
            <w:pPr>
              <w:spacing w:after="200"/>
              <w:ind w:right="2"/>
              <w:jc w:val="both"/>
            </w:pPr>
            <w:r w:rsidRPr="00B40FB7">
              <w:rPr>
                <w:rFonts w:cs="Arial"/>
                <w:sz w:val="22"/>
                <w:szCs w:val="22"/>
              </w:rPr>
              <w:t xml:space="preserve">However normal working times to be as agreed with the </w:t>
            </w:r>
            <w:r>
              <w:rPr>
                <w:rFonts w:cs="Arial"/>
                <w:sz w:val="22"/>
                <w:szCs w:val="22"/>
              </w:rPr>
              <w:t>Project Manager</w:t>
            </w:r>
            <w:r w:rsidRPr="00B40FB7">
              <w:rPr>
                <w:rFonts w:cs="Arial"/>
                <w:sz w:val="22"/>
                <w:szCs w:val="22"/>
              </w:rPr>
              <w:t xml:space="preserve">, considering the limitations applicable, and the methodology to be adopted for each part of the Works, subject to compliance to regulations of relevant authorities and local </w:t>
            </w:r>
            <w:proofErr w:type="spellStart"/>
            <w:r w:rsidRPr="00B40FB7">
              <w:rPr>
                <w:rFonts w:cs="Arial"/>
                <w:sz w:val="22"/>
                <w:szCs w:val="22"/>
              </w:rPr>
              <w:t>labour</w:t>
            </w:r>
            <w:proofErr w:type="spellEnd"/>
            <w:r w:rsidRPr="00B40FB7">
              <w:rPr>
                <w:rFonts w:cs="Arial"/>
                <w:sz w:val="22"/>
                <w:szCs w:val="22"/>
              </w:rPr>
              <w:t xml:space="preserve"> laws.</w:t>
            </w:r>
          </w:p>
        </w:tc>
      </w:tr>
      <w:tr w:rsidR="00084E49" w:rsidRPr="00B014A9" w14:paraId="25C572F1" w14:textId="77777777">
        <w:tc>
          <w:tcPr>
            <w:tcW w:w="1604" w:type="dxa"/>
            <w:tcBorders>
              <w:top w:val="single" w:sz="6" w:space="0" w:color="auto"/>
              <w:left w:val="single" w:sz="6" w:space="0" w:color="auto"/>
              <w:bottom w:val="single" w:sz="6" w:space="0" w:color="auto"/>
              <w:right w:val="single" w:sz="6" w:space="0" w:color="auto"/>
            </w:tcBorders>
          </w:tcPr>
          <w:p w14:paraId="150435FD" w14:textId="77777777" w:rsidR="00084E49" w:rsidRPr="00B014A9" w:rsidRDefault="00084E49" w:rsidP="00084E49">
            <w:pPr>
              <w:rPr>
                <w:b/>
              </w:rPr>
            </w:pPr>
            <w:r w:rsidRPr="00B014A9">
              <w:rPr>
                <w:b/>
              </w:rPr>
              <w:t>GCC 42.1</w:t>
            </w:r>
          </w:p>
        </w:tc>
        <w:tc>
          <w:tcPr>
            <w:tcW w:w="7614" w:type="dxa"/>
            <w:tcBorders>
              <w:top w:val="single" w:sz="6" w:space="0" w:color="auto"/>
              <w:left w:val="single" w:sz="6" w:space="0" w:color="auto"/>
              <w:bottom w:val="single" w:sz="6" w:space="0" w:color="auto"/>
              <w:right w:val="single" w:sz="6" w:space="0" w:color="auto"/>
            </w:tcBorders>
          </w:tcPr>
          <w:p w14:paraId="51F69CBE" w14:textId="77777777" w:rsidR="00084E49" w:rsidRDefault="00084E49" w:rsidP="00084E49">
            <w:pPr>
              <w:spacing w:after="200"/>
              <w:ind w:right="2"/>
              <w:jc w:val="both"/>
            </w:pPr>
            <w:r w:rsidRPr="00B014A9">
              <w:t xml:space="preserve">The IDB </w:t>
            </w:r>
            <w:r>
              <w:t xml:space="preserve">and OFID </w:t>
            </w:r>
            <w:r w:rsidRPr="00B014A9">
              <w:t xml:space="preserve">financing </w:t>
            </w:r>
            <w:r>
              <w:rPr>
                <w:i/>
                <w:iCs/>
              </w:rPr>
              <w:t>do</w:t>
            </w:r>
            <w:r w:rsidRPr="00B014A9">
              <w:rPr>
                <w:i/>
                <w:iCs/>
              </w:rPr>
              <w:t xml:space="preserve"> not</w:t>
            </w:r>
            <w:r w:rsidRPr="00B014A9">
              <w:t xml:space="preserve"> cover the payment of taxes, duties, fees and any imposition of similar nature.</w:t>
            </w:r>
          </w:p>
          <w:p w14:paraId="7CE81650" w14:textId="0AE569B6" w:rsidR="00084E49" w:rsidRDefault="00084E49" w:rsidP="00084E49">
            <w:pPr>
              <w:tabs>
                <w:tab w:val="left" w:pos="5283"/>
              </w:tabs>
              <w:suppressAutoHyphens/>
              <w:spacing w:before="120" w:after="120"/>
              <w:ind w:right="-99"/>
              <w:rPr>
                <w:rFonts w:cs="Arial"/>
                <w:sz w:val="22"/>
                <w:szCs w:val="22"/>
              </w:rPr>
            </w:pPr>
            <w:r>
              <w:rPr>
                <w:rFonts w:cs="Arial"/>
                <w:sz w:val="22"/>
                <w:szCs w:val="22"/>
              </w:rPr>
              <w:t>Add 42.2 Tax Exemption</w:t>
            </w:r>
          </w:p>
          <w:p w14:paraId="6EACED7A" w14:textId="77777777" w:rsidR="00084E49" w:rsidRPr="00684995" w:rsidRDefault="00084E49" w:rsidP="00084E49">
            <w:pPr>
              <w:spacing w:before="120" w:after="120"/>
              <w:rPr>
                <w:rFonts w:cs="Arial"/>
                <w:lang w:val="en-GB"/>
              </w:rPr>
            </w:pPr>
            <w:r w:rsidRPr="00684995">
              <w:rPr>
                <w:rFonts w:cs="Arial"/>
                <w:lang w:val="en-GB"/>
              </w:rPr>
              <w:t>Notwithstanding the provisions of subparagraph (b), the Contractor’s Equipment, including essential spare parts therefore, imported by the Contractor for the sole purpose of executing the Contract and are to be re-exported at the end of the Contract, would be exempted from payment of import duties and taxes upon initial importation, provided the Contractor shall follow the Carnet procedure as laid down by the Maldives Customs as applicable from time to time.</w:t>
            </w:r>
          </w:p>
          <w:p w14:paraId="7B1F493E" w14:textId="292CD6F2" w:rsidR="00084E49" w:rsidRDefault="00084E49" w:rsidP="00084E49">
            <w:pPr>
              <w:spacing w:before="120" w:after="120"/>
              <w:rPr>
                <w:rFonts w:cs="Arial"/>
                <w:lang w:val="en-GB"/>
              </w:rPr>
            </w:pPr>
            <w:r>
              <w:rPr>
                <w:rFonts w:cs="Arial"/>
                <w:lang w:val="en-GB"/>
              </w:rPr>
              <w:t>Add 42.3 Other taxes</w:t>
            </w:r>
          </w:p>
          <w:p w14:paraId="7A49CD53" w14:textId="77777777" w:rsidR="00084E49" w:rsidRPr="00684995" w:rsidRDefault="00084E49" w:rsidP="00084E49">
            <w:pPr>
              <w:spacing w:before="120" w:after="120"/>
              <w:rPr>
                <w:rFonts w:cs="Arial"/>
                <w:lang w:val="en-GB"/>
              </w:rPr>
            </w:pPr>
            <w:r w:rsidRPr="00684995">
              <w:rPr>
                <w:rFonts w:cs="Arial"/>
                <w:lang w:val="en-GB"/>
              </w:rPr>
              <w:t xml:space="preserve">The Contract Price shall include all taxes, duties and other charges imposed outside the Employer’s country on the production, manufacture, sale and transport of the Contractor’s equipment, Plant, materials and supplies to be used on or furnished under the Contract, and on the services performance </w:t>
            </w:r>
            <w:r w:rsidRPr="00684995">
              <w:rPr>
                <w:rFonts w:cs="Arial"/>
                <w:lang w:val="en-GB"/>
              </w:rPr>
              <w:lastRenderedPageBreak/>
              <w:t>under the Contract.</w:t>
            </w:r>
          </w:p>
          <w:p w14:paraId="7C56E874" w14:textId="77777777" w:rsidR="00084E49" w:rsidRPr="00684995" w:rsidRDefault="00084E49" w:rsidP="00084E49">
            <w:pPr>
              <w:spacing w:before="120" w:after="120"/>
              <w:rPr>
                <w:rFonts w:cs="Arial"/>
                <w:lang w:val="en-GB"/>
              </w:rPr>
            </w:pPr>
            <w:r w:rsidRPr="00684995">
              <w:rPr>
                <w:rFonts w:cs="Arial"/>
                <w:lang w:val="en-GB"/>
              </w:rPr>
              <w:t>Nothing in the Contract shall relieve the Contractor from its responsibility to pay any tax that may be levied in the Employer’s country on profits made by it in respect of the Contract.</w:t>
            </w:r>
          </w:p>
          <w:p w14:paraId="3D04F629" w14:textId="77777777" w:rsidR="00084E49" w:rsidRDefault="00084E49" w:rsidP="00084E49">
            <w:pPr>
              <w:spacing w:after="200"/>
              <w:ind w:right="2"/>
              <w:jc w:val="both"/>
              <w:rPr>
                <w:rFonts w:cs="Arial"/>
                <w:lang w:val="en-GB"/>
              </w:rPr>
            </w:pPr>
            <w:r w:rsidRPr="00684995">
              <w:rPr>
                <w:rFonts w:cs="Arial"/>
                <w:lang w:val="en-GB"/>
              </w:rPr>
              <w:t>All employees of the Contractor and the Subcontractors, whether local or foreign, are liable for personal taxation on their emoluments and any other benefits to be derived, in accordance with the laws and regulations being in force in Maldives. In this regard the Contractor is further required to comply with the directives of the Department of Inland Revenue, where applicable.</w:t>
            </w:r>
          </w:p>
          <w:p w14:paraId="5D97DB50" w14:textId="1F276FBC" w:rsidR="00C8537F" w:rsidRPr="00C8537F" w:rsidRDefault="004C049E" w:rsidP="00084E49">
            <w:pPr>
              <w:spacing w:after="200"/>
              <w:ind w:right="2"/>
              <w:jc w:val="both"/>
              <w:rPr>
                <w:color w:val="00B050"/>
              </w:rPr>
            </w:pPr>
            <w:r>
              <w:rPr>
                <w:rFonts w:cs="Arial"/>
                <w:color w:val="00B050"/>
                <w:lang w:val="en-GB"/>
              </w:rPr>
              <w:t xml:space="preserve"> </w:t>
            </w:r>
          </w:p>
        </w:tc>
      </w:tr>
      <w:tr w:rsidR="00084E49" w:rsidRPr="00B014A9" w14:paraId="59E83464" w14:textId="77777777">
        <w:tc>
          <w:tcPr>
            <w:tcW w:w="1604" w:type="dxa"/>
            <w:tcBorders>
              <w:top w:val="single" w:sz="6" w:space="0" w:color="auto"/>
              <w:left w:val="single" w:sz="6" w:space="0" w:color="auto"/>
              <w:bottom w:val="single" w:sz="6" w:space="0" w:color="auto"/>
              <w:right w:val="single" w:sz="6" w:space="0" w:color="auto"/>
            </w:tcBorders>
          </w:tcPr>
          <w:p w14:paraId="22D74A17" w14:textId="5CA2E85C" w:rsidR="00084E49" w:rsidRPr="00B014A9" w:rsidRDefault="00084E49" w:rsidP="00084E49">
            <w:pPr>
              <w:rPr>
                <w:b/>
              </w:rPr>
            </w:pPr>
            <w:r w:rsidRPr="00B014A9">
              <w:rPr>
                <w:b/>
              </w:rPr>
              <w:lastRenderedPageBreak/>
              <w:t>GCC 43.1</w:t>
            </w:r>
          </w:p>
        </w:tc>
        <w:tc>
          <w:tcPr>
            <w:tcW w:w="7614" w:type="dxa"/>
            <w:tcBorders>
              <w:top w:val="single" w:sz="6" w:space="0" w:color="auto"/>
              <w:left w:val="single" w:sz="6" w:space="0" w:color="auto"/>
              <w:bottom w:val="single" w:sz="6" w:space="0" w:color="auto"/>
              <w:right w:val="single" w:sz="6" w:space="0" w:color="auto"/>
            </w:tcBorders>
          </w:tcPr>
          <w:p w14:paraId="38421339" w14:textId="4A1F3D1C" w:rsidR="00084E49" w:rsidRPr="00B014A9" w:rsidRDefault="00084E49" w:rsidP="00084E49">
            <w:pPr>
              <w:spacing w:after="200"/>
              <w:ind w:right="2"/>
              <w:jc w:val="both"/>
            </w:pPr>
            <w:r w:rsidRPr="00B014A9">
              <w:t xml:space="preserve">The currency of the Employer’s country is: </w:t>
            </w:r>
            <w:r>
              <w:t>Maldivian Rufiyaa</w:t>
            </w:r>
            <w:r w:rsidRPr="00B014A9">
              <w:rPr>
                <w:b/>
                <w:bCs/>
              </w:rPr>
              <w:t>.</w:t>
            </w:r>
          </w:p>
        </w:tc>
      </w:tr>
      <w:tr w:rsidR="00084E49" w:rsidRPr="00B014A9" w14:paraId="0FF9B0B8" w14:textId="77777777">
        <w:tc>
          <w:tcPr>
            <w:tcW w:w="1604" w:type="dxa"/>
            <w:tcBorders>
              <w:top w:val="single" w:sz="6" w:space="0" w:color="auto"/>
              <w:left w:val="single" w:sz="6" w:space="0" w:color="auto"/>
              <w:bottom w:val="single" w:sz="6" w:space="0" w:color="auto"/>
              <w:right w:val="single" w:sz="6" w:space="0" w:color="auto"/>
            </w:tcBorders>
          </w:tcPr>
          <w:p w14:paraId="3C2ED37E" w14:textId="77777777" w:rsidR="00084E49" w:rsidRPr="00B014A9" w:rsidRDefault="00084E49" w:rsidP="00084E49">
            <w:pPr>
              <w:rPr>
                <w:b/>
              </w:rPr>
            </w:pPr>
            <w:r w:rsidRPr="00B014A9">
              <w:rPr>
                <w:b/>
              </w:rPr>
              <w:t>GCC 44.1</w:t>
            </w:r>
          </w:p>
        </w:tc>
        <w:tc>
          <w:tcPr>
            <w:tcW w:w="7614" w:type="dxa"/>
            <w:tcBorders>
              <w:top w:val="single" w:sz="6" w:space="0" w:color="auto"/>
              <w:left w:val="single" w:sz="6" w:space="0" w:color="auto"/>
              <w:bottom w:val="single" w:sz="6" w:space="0" w:color="auto"/>
              <w:right w:val="single" w:sz="6" w:space="0" w:color="auto"/>
            </w:tcBorders>
          </w:tcPr>
          <w:p w14:paraId="6B746994" w14:textId="2B6C3122" w:rsidR="00084E49" w:rsidRPr="00E91CF3" w:rsidRDefault="00084E49" w:rsidP="00084E49">
            <w:pPr>
              <w:spacing w:after="200"/>
              <w:ind w:right="2"/>
              <w:jc w:val="both"/>
            </w:pPr>
            <w:r w:rsidRPr="00E91CF3">
              <w:t xml:space="preserve">The Contract </w:t>
            </w:r>
            <w:r w:rsidRPr="00E91CF3">
              <w:rPr>
                <w:i/>
              </w:rPr>
              <w:t xml:space="preserve">is </w:t>
            </w:r>
            <w:r w:rsidRPr="00E91CF3">
              <w:t xml:space="preserve">subject to price adjustment in accordance with GCC Clause 44, and the following information regarding coefficients </w:t>
            </w:r>
            <w:r w:rsidRPr="00E91CF3">
              <w:rPr>
                <w:i/>
              </w:rPr>
              <w:t xml:space="preserve">does </w:t>
            </w:r>
            <w:r w:rsidRPr="00E91CF3">
              <w:t>apply.</w:t>
            </w:r>
          </w:p>
          <w:p w14:paraId="54BB5B0D" w14:textId="77777777" w:rsidR="00084E49" w:rsidRPr="00E91CF3" w:rsidRDefault="00084E49" w:rsidP="00084E49">
            <w:pPr>
              <w:spacing w:after="200"/>
              <w:ind w:right="2"/>
              <w:jc w:val="both"/>
            </w:pPr>
            <w:r w:rsidRPr="00E91CF3">
              <w:t>The coefficients for adjustment of prices are:</w:t>
            </w:r>
          </w:p>
          <w:p w14:paraId="1DBB9EAF" w14:textId="7FF456C7" w:rsidR="00084E49" w:rsidRPr="0027009C" w:rsidRDefault="00084E49" w:rsidP="00084E49">
            <w:pPr>
              <w:tabs>
                <w:tab w:val="left" w:pos="556"/>
                <w:tab w:val="left" w:pos="1096"/>
              </w:tabs>
              <w:spacing w:after="200"/>
              <w:ind w:left="540" w:right="2" w:hanging="540"/>
              <w:jc w:val="both"/>
            </w:pPr>
            <w:r w:rsidRPr="00E91CF3">
              <w:t>(a)</w:t>
            </w:r>
            <w:r w:rsidRPr="00E91CF3">
              <w:tab/>
            </w:r>
            <w:r w:rsidRPr="0027009C">
              <w:t xml:space="preserve">For currency </w:t>
            </w:r>
            <w:r w:rsidRPr="0027009C">
              <w:rPr>
                <w:b/>
                <w:bCs/>
                <w:iCs/>
              </w:rPr>
              <w:t xml:space="preserve">Maldivian </w:t>
            </w:r>
            <w:proofErr w:type="spellStart"/>
            <w:r w:rsidRPr="0027009C">
              <w:rPr>
                <w:b/>
                <w:bCs/>
                <w:iCs/>
              </w:rPr>
              <w:t>Rufiya</w:t>
            </w:r>
            <w:proofErr w:type="spellEnd"/>
          </w:p>
          <w:p w14:paraId="41C3560C" w14:textId="4B451E62" w:rsidR="00084E49" w:rsidRPr="0027009C" w:rsidRDefault="00084E49" w:rsidP="00084E49">
            <w:pPr>
              <w:tabs>
                <w:tab w:val="left" w:pos="556"/>
                <w:tab w:val="left" w:pos="1096"/>
                <w:tab w:val="left" w:pos="1620"/>
              </w:tabs>
              <w:spacing w:after="120"/>
              <w:ind w:left="1094" w:hanging="547"/>
              <w:jc w:val="both"/>
              <w:rPr>
                <w:sz w:val="22"/>
                <w:szCs w:val="22"/>
              </w:rPr>
            </w:pPr>
            <w:r w:rsidRPr="0027009C">
              <w:t>(i)</w:t>
            </w:r>
            <w:r w:rsidRPr="0027009C">
              <w:tab/>
            </w:r>
            <w:r w:rsidRPr="0027009C">
              <w:rPr>
                <w:b/>
                <w:bCs/>
                <w:iCs/>
              </w:rPr>
              <w:t>[</w:t>
            </w:r>
            <w:r w:rsidRPr="0027009C">
              <w:rPr>
                <w:i/>
              </w:rPr>
              <w:t>20%</w:t>
            </w:r>
            <w:r w:rsidRPr="0027009C">
              <w:rPr>
                <w:b/>
                <w:bCs/>
                <w:iCs/>
              </w:rPr>
              <w:t>]</w:t>
            </w:r>
            <w:r w:rsidRPr="0027009C">
              <w:t xml:space="preserve"> percent </w:t>
            </w:r>
            <w:proofErr w:type="spellStart"/>
            <w:r w:rsidRPr="0027009C">
              <w:t>non adjustable</w:t>
            </w:r>
            <w:proofErr w:type="spellEnd"/>
            <w:r w:rsidRPr="0027009C">
              <w:t xml:space="preserve"> element (coefficient A).</w:t>
            </w:r>
          </w:p>
          <w:p w14:paraId="7DC8E638" w14:textId="47A350E4" w:rsidR="00084E49" w:rsidRPr="0027009C" w:rsidRDefault="00084E49" w:rsidP="00084E49">
            <w:pPr>
              <w:tabs>
                <w:tab w:val="left" w:pos="556"/>
                <w:tab w:val="left" w:pos="1096"/>
                <w:tab w:val="left" w:pos="1620"/>
              </w:tabs>
              <w:spacing w:after="200"/>
              <w:ind w:left="1080" w:right="2" w:hanging="540"/>
              <w:jc w:val="both"/>
            </w:pPr>
            <w:r w:rsidRPr="0027009C">
              <w:t>(ii)</w:t>
            </w:r>
            <w:r w:rsidRPr="0027009C">
              <w:tab/>
            </w:r>
            <w:r w:rsidRPr="0027009C">
              <w:rPr>
                <w:b/>
                <w:bCs/>
                <w:iCs/>
              </w:rPr>
              <w:t>[</w:t>
            </w:r>
            <w:r w:rsidRPr="0027009C">
              <w:rPr>
                <w:i/>
              </w:rPr>
              <w:t>80%</w:t>
            </w:r>
            <w:r w:rsidRPr="0027009C">
              <w:rPr>
                <w:b/>
                <w:bCs/>
                <w:iCs/>
              </w:rPr>
              <w:t>]</w:t>
            </w:r>
            <w:r w:rsidRPr="0027009C">
              <w:t xml:space="preserve"> percent adjustable element (coefficient B).</w:t>
            </w:r>
          </w:p>
          <w:p w14:paraId="1F34E6B6" w14:textId="5BB201A8" w:rsidR="00084E49" w:rsidRPr="0027009C" w:rsidRDefault="00084E49" w:rsidP="00084E49">
            <w:pPr>
              <w:tabs>
                <w:tab w:val="left" w:pos="556"/>
                <w:tab w:val="left" w:pos="1096"/>
              </w:tabs>
              <w:spacing w:after="200"/>
              <w:ind w:left="540" w:right="2" w:hanging="540"/>
              <w:jc w:val="both"/>
            </w:pPr>
            <w:r w:rsidRPr="0027009C">
              <w:t>(b)</w:t>
            </w:r>
            <w:r w:rsidRPr="0027009C">
              <w:tab/>
              <w:t xml:space="preserve">For currency </w:t>
            </w:r>
            <w:r w:rsidRPr="0027009C">
              <w:rPr>
                <w:b/>
                <w:bCs/>
                <w:iCs/>
              </w:rPr>
              <w:t>United States Dollar</w:t>
            </w:r>
          </w:p>
          <w:p w14:paraId="4B838B0A" w14:textId="58C2E592" w:rsidR="00084E49" w:rsidRPr="0027009C" w:rsidRDefault="00084E49" w:rsidP="00084E49">
            <w:pPr>
              <w:tabs>
                <w:tab w:val="left" w:pos="556"/>
                <w:tab w:val="left" w:pos="1096"/>
                <w:tab w:val="left" w:pos="1620"/>
              </w:tabs>
              <w:spacing w:after="120"/>
              <w:ind w:left="1094" w:hanging="547"/>
              <w:jc w:val="both"/>
            </w:pPr>
            <w:r w:rsidRPr="0027009C">
              <w:t>(i)</w:t>
            </w:r>
            <w:r w:rsidRPr="0027009C">
              <w:tab/>
            </w:r>
            <w:r w:rsidRPr="0027009C">
              <w:rPr>
                <w:b/>
                <w:bCs/>
                <w:iCs/>
              </w:rPr>
              <w:t>[</w:t>
            </w:r>
            <w:r w:rsidRPr="0027009C">
              <w:rPr>
                <w:i/>
              </w:rPr>
              <w:t>20%</w:t>
            </w:r>
            <w:r w:rsidRPr="0027009C">
              <w:rPr>
                <w:b/>
                <w:bCs/>
                <w:iCs/>
              </w:rPr>
              <w:t>]</w:t>
            </w:r>
            <w:r w:rsidRPr="0027009C">
              <w:t xml:space="preserve"> percent </w:t>
            </w:r>
            <w:proofErr w:type="spellStart"/>
            <w:r w:rsidRPr="0027009C">
              <w:t>non adjustable</w:t>
            </w:r>
            <w:proofErr w:type="spellEnd"/>
            <w:r w:rsidRPr="0027009C">
              <w:t xml:space="preserve"> element (coefficient A).</w:t>
            </w:r>
          </w:p>
          <w:p w14:paraId="1079DDF2" w14:textId="013C8865" w:rsidR="00084E49" w:rsidRPr="0027009C" w:rsidRDefault="00084E49" w:rsidP="00EC45F8">
            <w:pPr>
              <w:tabs>
                <w:tab w:val="left" w:pos="556"/>
                <w:tab w:val="left" w:pos="1096"/>
                <w:tab w:val="left" w:pos="1620"/>
              </w:tabs>
              <w:spacing w:after="200"/>
              <w:ind w:left="1080" w:right="2" w:hanging="540"/>
              <w:jc w:val="both"/>
            </w:pPr>
            <w:r w:rsidRPr="0027009C">
              <w:t>(ii)</w:t>
            </w:r>
            <w:r w:rsidRPr="0027009C">
              <w:tab/>
            </w:r>
            <w:r w:rsidRPr="0027009C">
              <w:rPr>
                <w:b/>
                <w:bCs/>
                <w:iCs/>
              </w:rPr>
              <w:t>[</w:t>
            </w:r>
            <w:r w:rsidR="00EC45F8" w:rsidRPr="003E5AE2">
              <w:rPr>
                <w:i/>
              </w:rPr>
              <w:t>8</w:t>
            </w:r>
            <w:r w:rsidRPr="003E5AE2">
              <w:rPr>
                <w:i/>
              </w:rPr>
              <w:t>0%</w:t>
            </w:r>
            <w:r w:rsidRPr="003E5AE2">
              <w:rPr>
                <w:b/>
                <w:bCs/>
                <w:iCs/>
              </w:rPr>
              <w:t>]</w:t>
            </w:r>
            <w:r w:rsidRPr="003E5AE2">
              <w:t xml:space="preserve"> </w:t>
            </w:r>
            <w:r w:rsidRPr="0027009C">
              <w:t>percent adjustable element (coefficient B).</w:t>
            </w:r>
          </w:p>
          <w:p w14:paraId="2E444231" w14:textId="68FF7E23" w:rsidR="00084E49" w:rsidRPr="003E5AE2" w:rsidRDefault="00084E49" w:rsidP="00084E49">
            <w:pPr>
              <w:spacing w:after="200"/>
              <w:ind w:right="2"/>
              <w:jc w:val="both"/>
            </w:pPr>
            <w:r w:rsidRPr="003E5AE2">
              <w:t xml:space="preserve">The Index I for Maldivian Rufiyaa shall be </w:t>
            </w:r>
            <w:r w:rsidRPr="003E5AE2">
              <w:rPr>
                <w:b/>
                <w:bCs/>
                <w:iCs/>
              </w:rPr>
              <w:t>[</w:t>
            </w:r>
            <w:r w:rsidRPr="003E5AE2">
              <w:rPr>
                <w:i/>
              </w:rPr>
              <w:t>insert index</w:t>
            </w:r>
            <w:r w:rsidRPr="003E5AE2">
              <w:rPr>
                <w:b/>
                <w:bCs/>
                <w:iCs/>
              </w:rPr>
              <w:t>]</w:t>
            </w:r>
            <w:r w:rsidRPr="003E5AE2">
              <w:t>.</w:t>
            </w:r>
          </w:p>
          <w:p w14:paraId="446AEF90" w14:textId="6F5592E9" w:rsidR="00084E49" w:rsidRPr="003E5AE2" w:rsidRDefault="00084E49" w:rsidP="00084E49">
            <w:pPr>
              <w:spacing w:after="200"/>
              <w:ind w:right="2"/>
              <w:jc w:val="both"/>
            </w:pPr>
            <w:r w:rsidRPr="003E5AE2">
              <w:t xml:space="preserve">The Index I for the United States Dollar shall be </w:t>
            </w:r>
            <w:r w:rsidRPr="003E5AE2">
              <w:rPr>
                <w:b/>
                <w:bCs/>
                <w:iCs/>
              </w:rPr>
              <w:t>[</w:t>
            </w:r>
            <w:r w:rsidRPr="003E5AE2">
              <w:rPr>
                <w:i/>
              </w:rPr>
              <w:t>insert index</w:t>
            </w:r>
            <w:r w:rsidRPr="003E5AE2">
              <w:rPr>
                <w:b/>
                <w:bCs/>
                <w:iCs/>
              </w:rPr>
              <w:t>]</w:t>
            </w:r>
            <w:r w:rsidRPr="003E5AE2">
              <w:t>.</w:t>
            </w:r>
          </w:p>
          <w:p w14:paraId="7C5567D1" w14:textId="463BABF7" w:rsidR="00084E49" w:rsidRPr="003E5AE2" w:rsidRDefault="00084E49" w:rsidP="00084E49">
            <w:pPr>
              <w:spacing w:after="200"/>
              <w:ind w:right="2"/>
              <w:jc w:val="both"/>
              <w:rPr>
                <w:b/>
                <w:bCs/>
                <w:iCs/>
              </w:rPr>
            </w:pPr>
            <w:r w:rsidRPr="003E5AE2" w:rsidDel="001C4E66">
              <w:t xml:space="preserve"> </w:t>
            </w:r>
            <w:r w:rsidRPr="003E5AE2">
              <w:rPr>
                <w:b/>
                <w:bCs/>
                <w:iCs/>
              </w:rPr>
              <w:t>[</w:t>
            </w:r>
            <w:r w:rsidRPr="003E5AE2">
              <w:rPr>
                <w:i/>
              </w:rPr>
              <w:t>These proxy indices shall be proposed by the Contractor, subject to acceptance by the Employer</w:t>
            </w:r>
            <w:r w:rsidRPr="003E5AE2">
              <w:rPr>
                <w:b/>
                <w:bCs/>
                <w:iCs/>
              </w:rPr>
              <w:t>]</w:t>
            </w:r>
          </w:p>
          <w:p w14:paraId="14DD7C63" w14:textId="56F6837D" w:rsidR="00084E49" w:rsidRPr="0027009C" w:rsidRDefault="00084E49" w:rsidP="00084E49">
            <w:pPr>
              <w:spacing w:after="200"/>
              <w:ind w:right="2"/>
              <w:jc w:val="both"/>
            </w:pPr>
            <w:r w:rsidRPr="00B014A9">
              <w:t xml:space="preserve">The Index I for currencies other than the local currency shall be </w:t>
            </w:r>
            <w:r w:rsidRPr="00B014A9">
              <w:rPr>
                <w:b/>
                <w:bCs/>
                <w:iCs/>
              </w:rPr>
              <w:t>[</w:t>
            </w:r>
            <w:r w:rsidRPr="00B014A9">
              <w:rPr>
                <w:i/>
              </w:rPr>
              <w:t>insert index</w:t>
            </w:r>
            <w:r w:rsidRPr="00B014A9">
              <w:rPr>
                <w:b/>
                <w:bCs/>
                <w:iCs/>
              </w:rPr>
              <w:t>]</w:t>
            </w:r>
            <w:r w:rsidRPr="00B014A9">
              <w:t>.</w:t>
            </w:r>
          </w:p>
        </w:tc>
      </w:tr>
      <w:tr w:rsidR="00084E49" w:rsidRPr="00B014A9" w14:paraId="018CE124" w14:textId="77777777">
        <w:tc>
          <w:tcPr>
            <w:tcW w:w="1604" w:type="dxa"/>
            <w:tcBorders>
              <w:top w:val="single" w:sz="6" w:space="0" w:color="auto"/>
              <w:left w:val="single" w:sz="6" w:space="0" w:color="auto"/>
              <w:bottom w:val="single" w:sz="6" w:space="0" w:color="auto"/>
              <w:right w:val="single" w:sz="6" w:space="0" w:color="auto"/>
            </w:tcBorders>
          </w:tcPr>
          <w:p w14:paraId="78FD32A5" w14:textId="77777777" w:rsidR="00084E49" w:rsidRPr="00B014A9" w:rsidRDefault="00084E49" w:rsidP="00084E49">
            <w:pPr>
              <w:rPr>
                <w:b/>
              </w:rPr>
            </w:pPr>
            <w:r w:rsidRPr="00B014A9">
              <w:rPr>
                <w:b/>
              </w:rPr>
              <w:t>GCC 45.1</w:t>
            </w:r>
          </w:p>
        </w:tc>
        <w:tc>
          <w:tcPr>
            <w:tcW w:w="7614" w:type="dxa"/>
            <w:tcBorders>
              <w:top w:val="single" w:sz="6" w:space="0" w:color="auto"/>
              <w:left w:val="single" w:sz="6" w:space="0" w:color="auto"/>
              <w:bottom w:val="single" w:sz="6" w:space="0" w:color="auto"/>
              <w:right w:val="single" w:sz="6" w:space="0" w:color="auto"/>
            </w:tcBorders>
          </w:tcPr>
          <w:p w14:paraId="4B7278B0" w14:textId="2B7827D3" w:rsidR="00084E49" w:rsidRPr="00B014A9" w:rsidRDefault="00084E49" w:rsidP="00084E49">
            <w:pPr>
              <w:spacing w:after="200"/>
              <w:ind w:right="2"/>
              <w:jc w:val="both"/>
              <w:rPr>
                <w:b/>
                <w:bCs/>
                <w:iCs/>
              </w:rPr>
            </w:pPr>
            <w:r w:rsidRPr="00B014A9">
              <w:t xml:space="preserve">The proportion of payments retained is: </w:t>
            </w:r>
            <w:r w:rsidRPr="00B014A9">
              <w:rPr>
                <w:i/>
              </w:rPr>
              <w:t xml:space="preserve">5 </w:t>
            </w:r>
            <w:r>
              <w:rPr>
                <w:i/>
              </w:rPr>
              <w:t xml:space="preserve">% </w:t>
            </w:r>
          </w:p>
        </w:tc>
      </w:tr>
      <w:tr w:rsidR="00084E49" w:rsidRPr="00B014A9" w14:paraId="219855FF" w14:textId="77777777">
        <w:tc>
          <w:tcPr>
            <w:tcW w:w="1604" w:type="dxa"/>
            <w:tcBorders>
              <w:top w:val="single" w:sz="6" w:space="0" w:color="auto"/>
              <w:left w:val="single" w:sz="6" w:space="0" w:color="auto"/>
              <w:bottom w:val="single" w:sz="6" w:space="0" w:color="auto"/>
              <w:right w:val="single" w:sz="6" w:space="0" w:color="auto"/>
            </w:tcBorders>
          </w:tcPr>
          <w:p w14:paraId="14A5D675" w14:textId="77777777" w:rsidR="00084E49" w:rsidRPr="00B014A9" w:rsidRDefault="00084E49" w:rsidP="00084E49">
            <w:pPr>
              <w:rPr>
                <w:b/>
              </w:rPr>
            </w:pPr>
            <w:r w:rsidRPr="00B014A9">
              <w:rPr>
                <w:b/>
              </w:rPr>
              <w:t>GCC 46.1</w:t>
            </w:r>
          </w:p>
        </w:tc>
        <w:tc>
          <w:tcPr>
            <w:tcW w:w="7614" w:type="dxa"/>
            <w:tcBorders>
              <w:top w:val="single" w:sz="6" w:space="0" w:color="auto"/>
              <w:left w:val="single" w:sz="6" w:space="0" w:color="auto"/>
              <w:bottom w:val="single" w:sz="6" w:space="0" w:color="auto"/>
              <w:right w:val="single" w:sz="6" w:space="0" w:color="auto"/>
            </w:tcBorders>
          </w:tcPr>
          <w:p w14:paraId="40F2118E" w14:textId="3B9C9C86" w:rsidR="00084E49" w:rsidRPr="00B014A9" w:rsidRDefault="00084E49" w:rsidP="00084E49">
            <w:pPr>
              <w:spacing w:after="200"/>
              <w:ind w:right="2"/>
              <w:jc w:val="both"/>
              <w:rPr>
                <w:b/>
                <w:bCs/>
                <w:iCs/>
              </w:rPr>
            </w:pPr>
            <w:r w:rsidRPr="00B014A9">
              <w:t xml:space="preserve">The liquidated damages for the whole of the Works are </w:t>
            </w:r>
            <w:r>
              <w:t>0.1 % of the contract price per day</w:t>
            </w:r>
            <w:r w:rsidRPr="00B014A9">
              <w:t xml:space="preserve">. The maximum amount of liquidated damages for the whole of the Works is </w:t>
            </w:r>
            <w:r>
              <w:t xml:space="preserve">10% </w:t>
            </w:r>
            <w:r w:rsidRPr="00B014A9">
              <w:t>of the final Contract Price.</w:t>
            </w:r>
          </w:p>
        </w:tc>
      </w:tr>
      <w:tr w:rsidR="00084E49" w:rsidRPr="00B014A9" w14:paraId="2ED4E8B3" w14:textId="77777777">
        <w:tc>
          <w:tcPr>
            <w:tcW w:w="1604" w:type="dxa"/>
            <w:tcBorders>
              <w:top w:val="single" w:sz="6" w:space="0" w:color="auto"/>
              <w:left w:val="single" w:sz="6" w:space="0" w:color="auto"/>
              <w:bottom w:val="single" w:sz="6" w:space="0" w:color="auto"/>
              <w:right w:val="single" w:sz="6" w:space="0" w:color="auto"/>
            </w:tcBorders>
          </w:tcPr>
          <w:p w14:paraId="6C27D035" w14:textId="77777777" w:rsidR="00084E49" w:rsidRPr="00B014A9" w:rsidRDefault="00084E49" w:rsidP="00084E49">
            <w:pPr>
              <w:rPr>
                <w:b/>
              </w:rPr>
            </w:pPr>
            <w:r w:rsidRPr="00B014A9">
              <w:rPr>
                <w:b/>
              </w:rPr>
              <w:t>GCC 47.1</w:t>
            </w:r>
          </w:p>
        </w:tc>
        <w:tc>
          <w:tcPr>
            <w:tcW w:w="7614" w:type="dxa"/>
            <w:tcBorders>
              <w:top w:val="single" w:sz="6" w:space="0" w:color="auto"/>
              <w:left w:val="single" w:sz="6" w:space="0" w:color="auto"/>
              <w:bottom w:val="single" w:sz="6" w:space="0" w:color="auto"/>
              <w:right w:val="single" w:sz="6" w:space="0" w:color="auto"/>
            </w:tcBorders>
          </w:tcPr>
          <w:p w14:paraId="085E905D" w14:textId="4D6FA97E" w:rsidR="00084E49" w:rsidRPr="00B014A9" w:rsidRDefault="00084E49" w:rsidP="00084E49">
            <w:pPr>
              <w:spacing w:after="200"/>
              <w:ind w:right="2"/>
              <w:jc w:val="both"/>
              <w:rPr>
                <w:b/>
                <w:bCs/>
                <w:iCs/>
              </w:rPr>
            </w:pPr>
            <w:r w:rsidRPr="00B014A9">
              <w:t>The Bonus for the whole of the Works is</w:t>
            </w:r>
            <w:r>
              <w:t>: Not Applicable</w:t>
            </w:r>
          </w:p>
        </w:tc>
      </w:tr>
      <w:tr w:rsidR="00084E49" w:rsidRPr="00B014A9" w14:paraId="71932751" w14:textId="77777777">
        <w:tc>
          <w:tcPr>
            <w:tcW w:w="1604" w:type="dxa"/>
            <w:tcBorders>
              <w:top w:val="single" w:sz="6" w:space="0" w:color="auto"/>
              <w:left w:val="single" w:sz="6" w:space="0" w:color="auto"/>
              <w:bottom w:val="single" w:sz="6" w:space="0" w:color="auto"/>
              <w:right w:val="single" w:sz="6" w:space="0" w:color="auto"/>
            </w:tcBorders>
          </w:tcPr>
          <w:p w14:paraId="38EFD53F" w14:textId="77777777" w:rsidR="00084E49" w:rsidRPr="00B014A9" w:rsidRDefault="00084E49" w:rsidP="00084E49">
            <w:pPr>
              <w:rPr>
                <w:b/>
              </w:rPr>
            </w:pPr>
            <w:r w:rsidRPr="00B014A9">
              <w:rPr>
                <w:b/>
              </w:rPr>
              <w:t>GCC 48.1</w:t>
            </w:r>
          </w:p>
        </w:tc>
        <w:tc>
          <w:tcPr>
            <w:tcW w:w="7614" w:type="dxa"/>
            <w:tcBorders>
              <w:top w:val="single" w:sz="6" w:space="0" w:color="auto"/>
              <w:left w:val="single" w:sz="6" w:space="0" w:color="auto"/>
              <w:bottom w:val="single" w:sz="6" w:space="0" w:color="auto"/>
              <w:right w:val="single" w:sz="6" w:space="0" w:color="auto"/>
            </w:tcBorders>
          </w:tcPr>
          <w:p w14:paraId="63D4B0E5" w14:textId="685AECA1" w:rsidR="00084E49" w:rsidRPr="00B014A9" w:rsidRDefault="00084E49" w:rsidP="00084E49">
            <w:pPr>
              <w:spacing w:after="200"/>
              <w:ind w:right="2"/>
              <w:jc w:val="both"/>
            </w:pPr>
            <w:r w:rsidRPr="00B014A9">
              <w:t xml:space="preserve">The Advance Payments shall be: </w:t>
            </w:r>
            <w:r w:rsidRPr="00B014A9">
              <w:rPr>
                <w:i/>
              </w:rPr>
              <w:t>20% of accepted contract price</w:t>
            </w:r>
            <w:r w:rsidRPr="00B014A9">
              <w:t xml:space="preserve"> and shall be paid to the Contractor no later than </w:t>
            </w:r>
            <w:r>
              <w:t xml:space="preserve">45 days after submission of the bank </w:t>
            </w:r>
            <w:r>
              <w:lastRenderedPageBreak/>
              <w:t>guarantee.</w:t>
            </w:r>
          </w:p>
        </w:tc>
      </w:tr>
      <w:tr w:rsidR="00084E49" w:rsidRPr="00B014A9" w14:paraId="34923168" w14:textId="77777777">
        <w:tc>
          <w:tcPr>
            <w:tcW w:w="1604" w:type="dxa"/>
            <w:tcBorders>
              <w:top w:val="single" w:sz="6" w:space="0" w:color="auto"/>
              <w:left w:val="single" w:sz="6" w:space="0" w:color="auto"/>
              <w:bottom w:val="single" w:sz="6" w:space="0" w:color="auto"/>
              <w:right w:val="single" w:sz="6" w:space="0" w:color="auto"/>
            </w:tcBorders>
          </w:tcPr>
          <w:p w14:paraId="71E6D1B6" w14:textId="485ED0E1" w:rsidR="00084E49" w:rsidRPr="00B014A9" w:rsidRDefault="00084E49" w:rsidP="00084E49">
            <w:pPr>
              <w:rPr>
                <w:b/>
              </w:rPr>
            </w:pPr>
            <w:r w:rsidRPr="00B014A9">
              <w:rPr>
                <w:b/>
              </w:rPr>
              <w:lastRenderedPageBreak/>
              <w:t>GCC 48.</w:t>
            </w:r>
            <w:r>
              <w:rPr>
                <w:b/>
              </w:rPr>
              <w:t>3</w:t>
            </w:r>
          </w:p>
        </w:tc>
        <w:tc>
          <w:tcPr>
            <w:tcW w:w="7614" w:type="dxa"/>
            <w:tcBorders>
              <w:top w:val="single" w:sz="6" w:space="0" w:color="auto"/>
              <w:left w:val="single" w:sz="6" w:space="0" w:color="auto"/>
              <w:bottom w:val="single" w:sz="6" w:space="0" w:color="auto"/>
              <w:right w:val="single" w:sz="6" w:space="0" w:color="auto"/>
            </w:tcBorders>
          </w:tcPr>
          <w:p w14:paraId="6EF60302" w14:textId="35572F64" w:rsidR="00084E49" w:rsidRDefault="00084E49" w:rsidP="00084E49">
            <w:pPr>
              <w:spacing w:after="200"/>
              <w:ind w:right="2"/>
              <w:jc w:val="both"/>
            </w:pPr>
            <w:r>
              <w:t xml:space="preserve">Delete 48.3 and add </w:t>
            </w:r>
          </w:p>
          <w:p w14:paraId="3F08181F" w14:textId="1EF2779D" w:rsidR="00084E49" w:rsidRPr="00B014A9" w:rsidRDefault="00084E49" w:rsidP="00084E49">
            <w:pPr>
              <w:spacing w:after="200"/>
              <w:ind w:right="2"/>
              <w:jc w:val="both"/>
            </w:pPr>
            <w:r>
              <w:t xml:space="preserve">48.3. </w:t>
            </w:r>
            <w:r w:rsidRPr="00B014A9">
              <w:t xml:space="preserve">The advance payment shall be repaid by </w:t>
            </w:r>
            <w:r>
              <w:t>an amortization rate of 25%</w:t>
            </w:r>
            <w:r w:rsidRPr="00B014A9">
              <w:t xml:space="preserve">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084E49" w:rsidRPr="00B014A9" w14:paraId="1ADBF419" w14:textId="77777777">
        <w:tc>
          <w:tcPr>
            <w:tcW w:w="1604" w:type="dxa"/>
            <w:tcBorders>
              <w:top w:val="single" w:sz="6" w:space="0" w:color="auto"/>
              <w:left w:val="single" w:sz="6" w:space="0" w:color="auto"/>
              <w:bottom w:val="single" w:sz="6" w:space="0" w:color="auto"/>
              <w:right w:val="single" w:sz="6" w:space="0" w:color="auto"/>
            </w:tcBorders>
          </w:tcPr>
          <w:p w14:paraId="35583E5F" w14:textId="6EDE6221" w:rsidR="00084E49" w:rsidRPr="00B014A9" w:rsidRDefault="00084E49" w:rsidP="00084E49">
            <w:pPr>
              <w:rPr>
                <w:b/>
              </w:rPr>
            </w:pPr>
            <w:r w:rsidRPr="00B014A9">
              <w:rPr>
                <w:b/>
              </w:rPr>
              <w:t>GCC 49.1</w:t>
            </w:r>
          </w:p>
        </w:tc>
        <w:tc>
          <w:tcPr>
            <w:tcW w:w="7614" w:type="dxa"/>
            <w:tcBorders>
              <w:top w:val="single" w:sz="6" w:space="0" w:color="auto"/>
              <w:left w:val="single" w:sz="6" w:space="0" w:color="auto"/>
              <w:bottom w:val="single" w:sz="6" w:space="0" w:color="auto"/>
              <w:right w:val="single" w:sz="6" w:space="0" w:color="auto"/>
            </w:tcBorders>
          </w:tcPr>
          <w:p w14:paraId="155D8460" w14:textId="5648FAC9" w:rsidR="00084E49" w:rsidRPr="00B014A9" w:rsidRDefault="00084E49" w:rsidP="00084E49">
            <w:pPr>
              <w:spacing w:after="200"/>
              <w:ind w:right="2"/>
              <w:jc w:val="both"/>
              <w:rPr>
                <w:b/>
                <w:bCs/>
                <w:iCs/>
              </w:rPr>
            </w:pPr>
            <w:r w:rsidRPr="00B014A9">
              <w:t xml:space="preserve">The Performance Security amount is </w:t>
            </w:r>
            <w:r>
              <w:t xml:space="preserve">5% </w:t>
            </w:r>
            <w:r w:rsidRPr="00B014A9">
              <w:rPr>
                <w:i/>
              </w:rPr>
              <w:t>denominated in the types and proportions of the currencies in which the Contract Price is payable, or in a freely convertible currency acceptable to the Employer</w:t>
            </w:r>
            <w:r w:rsidRPr="00B014A9">
              <w:rPr>
                <w:b/>
                <w:bCs/>
                <w:iCs/>
              </w:rPr>
              <w:t xml:space="preserve">] </w:t>
            </w:r>
          </w:p>
          <w:p w14:paraId="6B331321" w14:textId="24AF20B1" w:rsidR="00084E49" w:rsidRDefault="00084E49" w:rsidP="00084E49">
            <w:pPr>
              <w:pStyle w:val="P3Header1-Clauses"/>
            </w:pPr>
            <w:r>
              <w:t xml:space="preserve">Bank Guarantee: 5% </w:t>
            </w:r>
          </w:p>
          <w:p w14:paraId="59F15879" w14:textId="0E274392" w:rsidR="00084E49" w:rsidRPr="00B014A9" w:rsidRDefault="00084E49" w:rsidP="00084E49">
            <w:pPr>
              <w:pStyle w:val="P3Header1-Clauses"/>
              <w:numPr>
                <w:ilvl w:val="0"/>
                <w:numId w:val="0"/>
              </w:numPr>
              <w:ind w:left="504"/>
              <w:rPr>
                <w:b/>
                <w:bCs/>
                <w:iCs/>
              </w:rPr>
            </w:pPr>
            <w:r w:rsidRPr="00B014A9">
              <w:t xml:space="preserve">A Bank Guarantee shall be unconditional (on demand) (see Section </w:t>
            </w:r>
            <w:r>
              <w:t>I</w:t>
            </w:r>
            <w:r w:rsidRPr="00B014A9">
              <w:t xml:space="preserve">X. Security Forms).  </w:t>
            </w:r>
          </w:p>
        </w:tc>
      </w:tr>
      <w:tr w:rsidR="00084E49" w:rsidRPr="00B014A9" w14:paraId="69D23B9B" w14:textId="77777777">
        <w:trPr>
          <w:cantSplit/>
        </w:trPr>
        <w:tc>
          <w:tcPr>
            <w:tcW w:w="9218" w:type="dxa"/>
            <w:gridSpan w:val="2"/>
            <w:tcBorders>
              <w:top w:val="single" w:sz="6" w:space="0" w:color="auto"/>
              <w:left w:val="single" w:sz="6" w:space="0" w:color="auto"/>
              <w:bottom w:val="single" w:sz="6" w:space="0" w:color="auto"/>
              <w:right w:val="single" w:sz="6" w:space="0" w:color="auto"/>
            </w:tcBorders>
          </w:tcPr>
          <w:p w14:paraId="03302A45" w14:textId="77777777" w:rsidR="00084E49" w:rsidRPr="00B014A9" w:rsidRDefault="00084E49" w:rsidP="00084E49">
            <w:pPr>
              <w:spacing w:before="120" w:after="200"/>
              <w:ind w:right="-72"/>
              <w:jc w:val="center"/>
              <w:rPr>
                <w:b/>
                <w:sz w:val="28"/>
              </w:rPr>
            </w:pPr>
            <w:r w:rsidRPr="00B014A9">
              <w:rPr>
                <w:b/>
                <w:sz w:val="28"/>
              </w:rPr>
              <w:t>E. Finishing the Contract</w:t>
            </w:r>
          </w:p>
        </w:tc>
      </w:tr>
      <w:tr w:rsidR="00084E49" w:rsidRPr="00B014A9" w14:paraId="33D89BA3" w14:textId="77777777">
        <w:tc>
          <w:tcPr>
            <w:tcW w:w="1604" w:type="dxa"/>
            <w:tcBorders>
              <w:top w:val="single" w:sz="6" w:space="0" w:color="auto"/>
              <w:left w:val="single" w:sz="6" w:space="0" w:color="auto"/>
              <w:bottom w:val="single" w:sz="6" w:space="0" w:color="auto"/>
              <w:right w:val="single" w:sz="6" w:space="0" w:color="auto"/>
            </w:tcBorders>
          </w:tcPr>
          <w:p w14:paraId="307F3D7F" w14:textId="17D78EB7" w:rsidR="00084E49" w:rsidRPr="00B014A9" w:rsidRDefault="00084E49" w:rsidP="00084E49">
            <w:pPr>
              <w:rPr>
                <w:b/>
              </w:rPr>
            </w:pPr>
            <w:r>
              <w:rPr>
                <w:b/>
              </w:rPr>
              <w:t>GCC 53</w:t>
            </w:r>
          </w:p>
        </w:tc>
        <w:tc>
          <w:tcPr>
            <w:tcW w:w="7614" w:type="dxa"/>
            <w:tcBorders>
              <w:top w:val="single" w:sz="6" w:space="0" w:color="auto"/>
              <w:left w:val="single" w:sz="6" w:space="0" w:color="auto"/>
              <w:bottom w:val="single" w:sz="6" w:space="0" w:color="auto"/>
              <w:right w:val="single" w:sz="6" w:space="0" w:color="auto"/>
            </w:tcBorders>
          </w:tcPr>
          <w:p w14:paraId="438AB56F" w14:textId="3470A2EC" w:rsidR="00084E49" w:rsidRDefault="00084E49" w:rsidP="00084E49">
            <w:pPr>
              <w:tabs>
                <w:tab w:val="left" w:pos="1344"/>
              </w:tabs>
              <w:spacing w:after="200"/>
              <w:ind w:right="2"/>
              <w:jc w:val="both"/>
            </w:pPr>
            <w:r>
              <w:t>Add 53.2</w:t>
            </w:r>
            <w:r>
              <w:tab/>
              <w:t>Taking over parts of the Works</w:t>
            </w:r>
          </w:p>
          <w:p w14:paraId="1C66EE81" w14:textId="442CA2A9" w:rsidR="00084E49" w:rsidRPr="00B014A9" w:rsidRDefault="00084E49" w:rsidP="00084E49">
            <w:pPr>
              <w:spacing w:after="200"/>
              <w:ind w:right="2"/>
              <w:jc w:val="both"/>
            </w:pPr>
            <w:r w:rsidRPr="00684995">
              <w:rPr>
                <w:rFonts w:cs="Arial"/>
                <w:bCs/>
                <w:lang w:val="en-GB"/>
              </w:rPr>
              <w:t xml:space="preserve">Notwithstanding anything to the contrary stated above, the flow of sewage along any part of the existing, rehabilitated, de-silted, and newly laid pipelines, would not constitute or construed as use of the part of Works by the Employer and shall not deemed to have been taken over of those parts by the Employer, unless and until the </w:t>
            </w:r>
            <w:r>
              <w:rPr>
                <w:rFonts w:cs="Arial"/>
                <w:bCs/>
                <w:lang w:val="en-GB"/>
              </w:rPr>
              <w:t>Project Manager</w:t>
            </w:r>
            <w:r w:rsidRPr="00684995">
              <w:rPr>
                <w:rFonts w:cs="Arial"/>
                <w:bCs/>
                <w:lang w:val="en-GB"/>
              </w:rPr>
              <w:t xml:space="preserve"> has issued a Taking-Over Certificate for that part or whole of the Works.</w:t>
            </w:r>
            <w:r>
              <w:rPr>
                <w:rFonts w:cs="Arial"/>
                <w:bCs/>
                <w:lang w:val="en-GB"/>
              </w:rPr>
              <w:t xml:space="preserve">  The same will apply to water supply pipelines.</w:t>
            </w:r>
          </w:p>
        </w:tc>
      </w:tr>
      <w:tr w:rsidR="00084E49" w:rsidRPr="00B014A9" w14:paraId="3E6DA71E" w14:textId="77777777">
        <w:tc>
          <w:tcPr>
            <w:tcW w:w="1604" w:type="dxa"/>
            <w:tcBorders>
              <w:top w:val="single" w:sz="6" w:space="0" w:color="auto"/>
              <w:left w:val="single" w:sz="6" w:space="0" w:color="auto"/>
              <w:bottom w:val="single" w:sz="6" w:space="0" w:color="auto"/>
              <w:right w:val="single" w:sz="6" w:space="0" w:color="auto"/>
            </w:tcBorders>
          </w:tcPr>
          <w:p w14:paraId="27DA819F" w14:textId="0FB0F97A" w:rsidR="00084E49" w:rsidRPr="00B014A9" w:rsidRDefault="00084E49" w:rsidP="00084E49">
            <w:pPr>
              <w:rPr>
                <w:b/>
              </w:rPr>
            </w:pPr>
            <w:r>
              <w:rPr>
                <w:b/>
              </w:rPr>
              <w:t>GCC 54</w:t>
            </w:r>
          </w:p>
        </w:tc>
        <w:tc>
          <w:tcPr>
            <w:tcW w:w="7614" w:type="dxa"/>
            <w:tcBorders>
              <w:top w:val="single" w:sz="6" w:space="0" w:color="auto"/>
              <w:left w:val="single" w:sz="6" w:space="0" w:color="auto"/>
              <w:bottom w:val="single" w:sz="6" w:space="0" w:color="auto"/>
              <w:right w:val="single" w:sz="6" w:space="0" w:color="auto"/>
            </w:tcBorders>
          </w:tcPr>
          <w:p w14:paraId="4EE75A3F" w14:textId="3BB94472" w:rsidR="00084E49" w:rsidRPr="00684995" w:rsidRDefault="00084E49" w:rsidP="00084E49">
            <w:pPr>
              <w:spacing w:before="120" w:after="120"/>
              <w:rPr>
                <w:rFonts w:cs="Arial"/>
                <w:lang w:val="en-GB"/>
              </w:rPr>
            </w:pPr>
            <w:r>
              <w:t xml:space="preserve">Add 54.2 </w:t>
            </w:r>
          </w:p>
          <w:p w14:paraId="1C7E0A84" w14:textId="0AE27995" w:rsidR="00084E49" w:rsidRPr="00684995" w:rsidRDefault="00084E49" w:rsidP="00084E49">
            <w:pPr>
              <w:spacing w:before="120" w:after="120"/>
              <w:rPr>
                <w:rFonts w:cs="Arial"/>
                <w:lang w:val="en-GB"/>
              </w:rPr>
            </w:pPr>
            <w:r>
              <w:rPr>
                <w:rFonts w:cs="Arial"/>
                <w:lang w:val="en-GB"/>
              </w:rPr>
              <w:t>In compliance with 54.1 the Contractor shall submit three copies of the following:</w:t>
            </w:r>
          </w:p>
          <w:p w14:paraId="2A662573" w14:textId="77777777" w:rsidR="00084E49" w:rsidRPr="00684995" w:rsidRDefault="00084E49" w:rsidP="00084E49">
            <w:pPr>
              <w:spacing w:before="120" w:after="120"/>
              <w:ind w:left="785" w:hanging="426"/>
              <w:rPr>
                <w:rFonts w:cs="Arial"/>
                <w:lang w:val="en-GB"/>
              </w:rPr>
            </w:pPr>
            <w:r w:rsidRPr="00684995">
              <w:rPr>
                <w:rFonts w:cs="Arial"/>
                <w:lang w:val="en-GB"/>
              </w:rPr>
              <w:t xml:space="preserve">(a) </w:t>
            </w:r>
            <w:r w:rsidRPr="00684995">
              <w:rPr>
                <w:rFonts w:cs="Arial"/>
                <w:lang w:val="en-GB"/>
              </w:rPr>
              <w:tab/>
              <w:t xml:space="preserve">the value of Works certified in the Statement at Completion </w:t>
            </w:r>
          </w:p>
          <w:p w14:paraId="2BB768CC" w14:textId="77777777" w:rsidR="00084E49" w:rsidRPr="00684995" w:rsidRDefault="00084E49" w:rsidP="00084E49">
            <w:pPr>
              <w:spacing w:before="120" w:after="120"/>
              <w:ind w:left="785" w:hanging="426"/>
              <w:rPr>
                <w:rFonts w:cs="Arial"/>
                <w:lang w:val="en-GB"/>
              </w:rPr>
            </w:pPr>
            <w:r w:rsidRPr="00684995">
              <w:rPr>
                <w:rFonts w:cs="Arial"/>
                <w:lang w:val="en-GB"/>
              </w:rPr>
              <w:t>(b)</w:t>
            </w:r>
            <w:r w:rsidRPr="00684995">
              <w:rPr>
                <w:rFonts w:cs="Arial"/>
                <w:lang w:val="en-GB"/>
              </w:rPr>
              <w:tab/>
              <w:t xml:space="preserve">the values of any authorized additional work (Variations) done during the Defects Notification Period, and </w:t>
            </w:r>
          </w:p>
          <w:p w14:paraId="04AB65D1" w14:textId="363C208B" w:rsidR="00084E49" w:rsidRPr="00B014A9" w:rsidRDefault="00084E49" w:rsidP="00084E49">
            <w:pPr>
              <w:spacing w:after="200"/>
              <w:ind w:right="2"/>
              <w:jc w:val="both"/>
            </w:pPr>
            <w:r w:rsidRPr="00684995">
              <w:rPr>
                <w:rFonts w:cs="Arial"/>
                <w:lang w:val="en-GB" w:eastAsia="en-GB" w:bidi="ta-IN"/>
              </w:rPr>
              <w:t>(c)</w:t>
            </w:r>
            <w:r w:rsidRPr="00684995">
              <w:rPr>
                <w:rFonts w:cs="Arial"/>
                <w:lang w:val="en-GB" w:eastAsia="en-GB" w:bidi="ta-IN"/>
              </w:rPr>
              <w:tab/>
            </w:r>
            <w:proofErr w:type="gramStart"/>
            <w:r w:rsidRPr="00684995">
              <w:rPr>
                <w:rFonts w:cs="Arial"/>
                <w:lang w:val="en-GB" w:eastAsia="en-GB" w:bidi="ta-IN"/>
              </w:rPr>
              <w:t>any</w:t>
            </w:r>
            <w:proofErr w:type="gramEnd"/>
            <w:r w:rsidRPr="00684995">
              <w:rPr>
                <w:rFonts w:cs="Arial"/>
                <w:lang w:val="en-GB" w:eastAsia="en-GB" w:bidi="ta-IN"/>
              </w:rPr>
              <w:t xml:space="preserve"> further sums which the Contractor considers to be due to him under the Contract or otherwise which arose in the Defects Notification Period.  </w:t>
            </w:r>
          </w:p>
        </w:tc>
      </w:tr>
      <w:tr w:rsidR="00084E49" w:rsidRPr="00B014A9" w14:paraId="65239438" w14:textId="77777777">
        <w:tc>
          <w:tcPr>
            <w:tcW w:w="1604" w:type="dxa"/>
            <w:tcBorders>
              <w:top w:val="single" w:sz="6" w:space="0" w:color="auto"/>
              <w:left w:val="single" w:sz="6" w:space="0" w:color="auto"/>
              <w:bottom w:val="single" w:sz="6" w:space="0" w:color="auto"/>
              <w:right w:val="single" w:sz="6" w:space="0" w:color="auto"/>
            </w:tcBorders>
          </w:tcPr>
          <w:p w14:paraId="41459F66" w14:textId="3B5F2A95" w:rsidR="00084E49" w:rsidRPr="00B014A9" w:rsidRDefault="00084E49" w:rsidP="00084E49">
            <w:pPr>
              <w:rPr>
                <w:b/>
              </w:rPr>
            </w:pPr>
            <w:r w:rsidRPr="00B014A9">
              <w:rPr>
                <w:b/>
              </w:rPr>
              <w:t>GCC 55.1</w:t>
            </w:r>
          </w:p>
        </w:tc>
        <w:tc>
          <w:tcPr>
            <w:tcW w:w="7614" w:type="dxa"/>
            <w:tcBorders>
              <w:top w:val="single" w:sz="6" w:space="0" w:color="auto"/>
              <w:left w:val="single" w:sz="6" w:space="0" w:color="auto"/>
              <w:bottom w:val="single" w:sz="6" w:space="0" w:color="auto"/>
              <w:right w:val="single" w:sz="6" w:space="0" w:color="auto"/>
            </w:tcBorders>
          </w:tcPr>
          <w:p w14:paraId="2700E0BA" w14:textId="7F373F58" w:rsidR="00084E49" w:rsidRPr="00B014A9" w:rsidRDefault="00084E49" w:rsidP="00084E49">
            <w:pPr>
              <w:spacing w:after="200"/>
              <w:ind w:right="2"/>
              <w:jc w:val="both"/>
            </w:pPr>
            <w:r w:rsidRPr="00B014A9">
              <w:t xml:space="preserve">The date by which operating and maintenance manuals are required is </w:t>
            </w:r>
            <w:r>
              <w:t xml:space="preserve">2 months after taking over. </w:t>
            </w:r>
          </w:p>
          <w:p w14:paraId="67B9FCC9" w14:textId="60685228" w:rsidR="00084E49" w:rsidRPr="00B014A9" w:rsidRDefault="00084E49" w:rsidP="00084E49">
            <w:pPr>
              <w:spacing w:after="200"/>
              <w:ind w:right="2"/>
              <w:jc w:val="both"/>
            </w:pPr>
            <w:r w:rsidRPr="00B014A9">
              <w:t xml:space="preserve">The date by which “as built” drawings are required is </w:t>
            </w:r>
            <w:r>
              <w:t xml:space="preserve">2 months after taking </w:t>
            </w:r>
            <w:r>
              <w:lastRenderedPageBreak/>
              <w:t>over</w:t>
            </w:r>
            <w:r w:rsidRPr="00B014A9">
              <w:rPr>
                <w:b/>
                <w:bCs/>
                <w:iCs/>
              </w:rPr>
              <w:t>.</w:t>
            </w:r>
          </w:p>
        </w:tc>
      </w:tr>
      <w:tr w:rsidR="00084E49" w:rsidRPr="00B014A9" w14:paraId="051AED78" w14:textId="77777777">
        <w:tc>
          <w:tcPr>
            <w:tcW w:w="1604" w:type="dxa"/>
            <w:tcBorders>
              <w:top w:val="single" w:sz="6" w:space="0" w:color="auto"/>
              <w:left w:val="single" w:sz="6" w:space="0" w:color="auto"/>
              <w:bottom w:val="single" w:sz="6" w:space="0" w:color="auto"/>
              <w:right w:val="single" w:sz="6" w:space="0" w:color="auto"/>
            </w:tcBorders>
          </w:tcPr>
          <w:p w14:paraId="20FA0316" w14:textId="77777777" w:rsidR="00084E49" w:rsidRPr="00B014A9" w:rsidRDefault="00084E49" w:rsidP="00084E49">
            <w:pPr>
              <w:rPr>
                <w:b/>
              </w:rPr>
            </w:pPr>
            <w:r w:rsidRPr="00B014A9">
              <w:rPr>
                <w:b/>
              </w:rPr>
              <w:lastRenderedPageBreak/>
              <w:t>GCC 55.2</w:t>
            </w:r>
          </w:p>
        </w:tc>
        <w:tc>
          <w:tcPr>
            <w:tcW w:w="7614" w:type="dxa"/>
            <w:tcBorders>
              <w:top w:val="single" w:sz="6" w:space="0" w:color="auto"/>
              <w:left w:val="single" w:sz="6" w:space="0" w:color="auto"/>
              <w:bottom w:val="single" w:sz="6" w:space="0" w:color="auto"/>
              <w:right w:val="single" w:sz="6" w:space="0" w:color="auto"/>
            </w:tcBorders>
          </w:tcPr>
          <w:p w14:paraId="32551532" w14:textId="1D24B481" w:rsidR="00084E49" w:rsidRPr="00B014A9" w:rsidRDefault="00084E49" w:rsidP="00084E49">
            <w:pPr>
              <w:spacing w:after="200"/>
              <w:ind w:right="2"/>
              <w:jc w:val="both"/>
            </w:pPr>
            <w:r w:rsidRPr="00B014A9">
              <w:t xml:space="preserve">The </w:t>
            </w:r>
            <w:r>
              <w:t xml:space="preserve">Contractor shall submit as-built drawings as completion of the Works proceeds, no works will be taken over until the Project Manager has received and approved the as-built drawing for those Works for which the Contractor has applied. The </w:t>
            </w:r>
            <w:r w:rsidRPr="00B014A9">
              <w:t xml:space="preserve">amount to be withheld for failing to </w:t>
            </w:r>
            <w:r>
              <w:t xml:space="preserve">submit the approved complete </w:t>
            </w:r>
            <w:r w:rsidRPr="00B014A9">
              <w:t xml:space="preserve"> “as built” drawings and/or operating and maintenance manuals by t</w:t>
            </w:r>
            <w:r>
              <w:t>he date required in GCC 58.1 is: 1,000,000 Rufiyaa</w:t>
            </w:r>
          </w:p>
        </w:tc>
      </w:tr>
      <w:tr w:rsidR="00084E49" w:rsidRPr="00B014A9" w14:paraId="4E27A178" w14:textId="77777777">
        <w:tc>
          <w:tcPr>
            <w:tcW w:w="1604" w:type="dxa"/>
            <w:tcBorders>
              <w:top w:val="single" w:sz="6" w:space="0" w:color="auto"/>
              <w:left w:val="single" w:sz="6" w:space="0" w:color="auto"/>
              <w:bottom w:val="single" w:sz="6" w:space="0" w:color="auto"/>
              <w:right w:val="single" w:sz="6" w:space="0" w:color="auto"/>
            </w:tcBorders>
          </w:tcPr>
          <w:p w14:paraId="7514C0F3" w14:textId="77777777" w:rsidR="00084E49" w:rsidRPr="00B014A9" w:rsidRDefault="00084E49" w:rsidP="00084E49">
            <w:pPr>
              <w:rPr>
                <w:b/>
              </w:rPr>
            </w:pPr>
            <w:r w:rsidRPr="00B014A9">
              <w:rPr>
                <w:b/>
              </w:rPr>
              <w:t>GCC 56.2 (g)</w:t>
            </w:r>
          </w:p>
        </w:tc>
        <w:tc>
          <w:tcPr>
            <w:tcW w:w="7614" w:type="dxa"/>
            <w:tcBorders>
              <w:top w:val="single" w:sz="6" w:space="0" w:color="auto"/>
              <w:left w:val="single" w:sz="6" w:space="0" w:color="auto"/>
              <w:bottom w:val="single" w:sz="6" w:space="0" w:color="auto"/>
              <w:right w:val="single" w:sz="6" w:space="0" w:color="auto"/>
            </w:tcBorders>
          </w:tcPr>
          <w:p w14:paraId="383B187F" w14:textId="0E042589" w:rsidR="00084E49" w:rsidRPr="00B014A9" w:rsidRDefault="00084E49" w:rsidP="00084E49">
            <w:pPr>
              <w:spacing w:after="200"/>
              <w:ind w:right="2"/>
              <w:jc w:val="both"/>
            </w:pPr>
            <w:r w:rsidRPr="00B014A9">
              <w:t xml:space="preserve">The maximum number of days is: </w:t>
            </w:r>
            <w:r>
              <w:t>100 days.</w:t>
            </w:r>
          </w:p>
        </w:tc>
      </w:tr>
      <w:tr w:rsidR="00084E49" w:rsidRPr="00B014A9" w14:paraId="381BE1C3" w14:textId="77777777">
        <w:tc>
          <w:tcPr>
            <w:tcW w:w="1604" w:type="dxa"/>
            <w:tcBorders>
              <w:top w:val="single" w:sz="6" w:space="0" w:color="auto"/>
              <w:left w:val="single" w:sz="6" w:space="0" w:color="auto"/>
              <w:bottom w:val="single" w:sz="6" w:space="0" w:color="auto"/>
              <w:right w:val="single" w:sz="6" w:space="0" w:color="auto"/>
            </w:tcBorders>
          </w:tcPr>
          <w:p w14:paraId="616A508F" w14:textId="77777777" w:rsidR="00084E49" w:rsidRPr="00B014A9" w:rsidRDefault="00084E49" w:rsidP="00084E49">
            <w:pPr>
              <w:rPr>
                <w:b/>
              </w:rPr>
            </w:pPr>
            <w:r w:rsidRPr="00B014A9">
              <w:rPr>
                <w:b/>
              </w:rPr>
              <w:t>GCC 58.1</w:t>
            </w:r>
          </w:p>
        </w:tc>
        <w:tc>
          <w:tcPr>
            <w:tcW w:w="7614" w:type="dxa"/>
            <w:tcBorders>
              <w:top w:val="single" w:sz="6" w:space="0" w:color="auto"/>
              <w:left w:val="single" w:sz="6" w:space="0" w:color="auto"/>
              <w:bottom w:val="single" w:sz="6" w:space="0" w:color="auto"/>
              <w:right w:val="single" w:sz="6" w:space="0" w:color="auto"/>
            </w:tcBorders>
          </w:tcPr>
          <w:p w14:paraId="46A1613B" w14:textId="6CECE32E" w:rsidR="00084E49" w:rsidRPr="00B014A9" w:rsidRDefault="00084E49" w:rsidP="00084E49">
            <w:pPr>
              <w:spacing w:after="200"/>
              <w:ind w:right="2"/>
              <w:jc w:val="both"/>
            </w:pPr>
            <w:r w:rsidRPr="00B014A9">
              <w:t xml:space="preserve">The percentage to apply to the value of the work not completed, representing the Employer’s additional cost for completing the Works, is </w:t>
            </w:r>
            <w:r>
              <w:t>110%</w:t>
            </w:r>
            <w:r w:rsidRPr="00B014A9">
              <w:rPr>
                <w:b/>
                <w:bCs/>
                <w:iCs/>
              </w:rPr>
              <w:t>.</w:t>
            </w:r>
          </w:p>
        </w:tc>
      </w:tr>
      <w:tr w:rsidR="00084E49" w:rsidRPr="00B014A9" w14:paraId="01CE3ACD" w14:textId="77777777">
        <w:tc>
          <w:tcPr>
            <w:tcW w:w="1604" w:type="dxa"/>
            <w:tcBorders>
              <w:top w:val="single" w:sz="6" w:space="0" w:color="auto"/>
              <w:left w:val="single" w:sz="6" w:space="0" w:color="auto"/>
              <w:bottom w:val="single" w:sz="6" w:space="0" w:color="auto"/>
              <w:right w:val="single" w:sz="6" w:space="0" w:color="auto"/>
            </w:tcBorders>
          </w:tcPr>
          <w:p w14:paraId="24FBAA86" w14:textId="430A7241" w:rsidR="00084E49" w:rsidRPr="00B014A9" w:rsidRDefault="00084E49" w:rsidP="00084E49">
            <w:pPr>
              <w:rPr>
                <w:b/>
              </w:rPr>
            </w:pPr>
          </w:p>
        </w:tc>
        <w:tc>
          <w:tcPr>
            <w:tcW w:w="7614" w:type="dxa"/>
            <w:tcBorders>
              <w:top w:val="single" w:sz="6" w:space="0" w:color="auto"/>
              <w:left w:val="single" w:sz="6" w:space="0" w:color="auto"/>
              <w:bottom w:val="single" w:sz="6" w:space="0" w:color="auto"/>
              <w:right w:val="single" w:sz="6" w:space="0" w:color="auto"/>
            </w:tcBorders>
          </w:tcPr>
          <w:p w14:paraId="65C997B7" w14:textId="062CA8BF" w:rsidR="00084E49" w:rsidRPr="00B014A9" w:rsidRDefault="00084E49" w:rsidP="00084E49">
            <w:pPr>
              <w:spacing w:after="200"/>
              <w:ind w:right="2"/>
              <w:jc w:val="both"/>
            </w:pPr>
          </w:p>
        </w:tc>
      </w:tr>
    </w:tbl>
    <w:p w14:paraId="20B0BAB4" w14:textId="77777777" w:rsidR="007B586E" w:rsidRPr="00B014A9" w:rsidRDefault="007B586E"/>
    <w:p w14:paraId="36F73C18" w14:textId="77777777" w:rsidR="007B586E" w:rsidRPr="00B014A9" w:rsidRDefault="007B586E"/>
    <w:p w14:paraId="45C9411B" w14:textId="77777777" w:rsidR="007B586E" w:rsidRPr="00B014A9" w:rsidRDefault="007B586E"/>
    <w:p w14:paraId="54D38139" w14:textId="77777777" w:rsidR="007B586E" w:rsidRPr="00B014A9" w:rsidRDefault="007B586E"/>
    <w:p w14:paraId="51114E6F" w14:textId="77777777" w:rsidR="007B586E" w:rsidRPr="00B014A9" w:rsidRDefault="007B586E">
      <w:pPr>
        <w:sectPr w:rsidR="007B586E" w:rsidRPr="00B014A9">
          <w:headerReference w:type="even" r:id="rId55"/>
          <w:headerReference w:type="default" r:id="rId56"/>
          <w:headerReference w:type="first" r:id="rId57"/>
          <w:type w:val="oddPage"/>
          <w:pgSz w:w="12240" w:h="15840" w:code="1"/>
          <w:pgMar w:top="1440" w:right="1440" w:bottom="1440" w:left="1800" w:header="720" w:footer="720" w:gutter="0"/>
          <w:paperSrc w:first="15" w:other="15"/>
          <w:cols w:space="720"/>
          <w:titlePg/>
        </w:sectPr>
      </w:pPr>
    </w:p>
    <w:p w14:paraId="1FFAD34A" w14:textId="77777777" w:rsidR="007B586E" w:rsidRPr="00B014A9" w:rsidRDefault="007B586E">
      <w:pPr>
        <w:pStyle w:val="Subtitle"/>
        <w:ind w:left="180" w:right="288"/>
        <w:rPr>
          <w:rFonts w:cs="Arial"/>
        </w:rPr>
      </w:pPr>
      <w:bookmarkStart w:id="688" w:name="_Toc41971250"/>
    </w:p>
    <w:p w14:paraId="748884FD" w14:textId="77777777" w:rsidR="007B586E" w:rsidRPr="00B014A9" w:rsidRDefault="007B586E">
      <w:pPr>
        <w:pStyle w:val="Subtitle"/>
        <w:rPr>
          <w:b w:val="0"/>
        </w:rPr>
      </w:pPr>
      <w:bookmarkStart w:id="689" w:name="_Toc168298098"/>
      <w:r w:rsidRPr="00B014A9">
        <w:t>Section IX - Contract Forms</w:t>
      </w:r>
      <w:bookmarkEnd w:id="688"/>
      <w:bookmarkEnd w:id="689"/>
    </w:p>
    <w:p w14:paraId="3462C636" w14:textId="77777777" w:rsidR="007B586E" w:rsidRPr="00B014A9" w:rsidRDefault="007B586E">
      <w:pPr>
        <w:pStyle w:val="TOC1"/>
        <w:ind w:left="180" w:right="288"/>
        <w:rPr>
          <w:rFonts w:cs="Arial"/>
          <w:b w:val="0"/>
        </w:rPr>
      </w:pPr>
    </w:p>
    <w:p w14:paraId="4C5AD976" w14:textId="77777777" w:rsidR="007B586E" w:rsidRPr="00B014A9" w:rsidRDefault="007B586E">
      <w:pPr>
        <w:jc w:val="both"/>
      </w:pPr>
      <w:r w:rsidRPr="00B014A9">
        <w:t>This Section contains forms which, once completed, will form part of the Contract. The forms for Performance Security and Advance Payment Security, when required, shall only be completed by the successful Bidder after contract award.</w:t>
      </w:r>
    </w:p>
    <w:p w14:paraId="54556785" w14:textId="77777777" w:rsidR="007B586E" w:rsidRPr="00B014A9" w:rsidRDefault="007B586E">
      <w:pPr>
        <w:pStyle w:val="TOC1"/>
        <w:ind w:left="180" w:right="288"/>
        <w:rPr>
          <w:b w:val="0"/>
          <w:szCs w:val="24"/>
        </w:rPr>
      </w:pPr>
    </w:p>
    <w:p w14:paraId="6B71497B" w14:textId="77777777" w:rsidR="007B586E" w:rsidRPr="00B014A9" w:rsidRDefault="007B586E">
      <w:pPr>
        <w:jc w:val="center"/>
        <w:rPr>
          <w:b/>
          <w:sz w:val="28"/>
          <w:szCs w:val="28"/>
        </w:rPr>
      </w:pPr>
      <w:bookmarkStart w:id="690" w:name="_Toc139863297"/>
      <w:r w:rsidRPr="00B014A9">
        <w:rPr>
          <w:b/>
          <w:sz w:val="28"/>
          <w:szCs w:val="28"/>
        </w:rPr>
        <w:t>Table of Forms</w:t>
      </w:r>
      <w:bookmarkEnd w:id="690"/>
    </w:p>
    <w:p w14:paraId="741CF0A9" w14:textId="77777777" w:rsidR="007B586E" w:rsidRPr="00B014A9" w:rsidRDefault="007B586E">
      <w:pPr>
        <w:pStyle w:val="TOC1"/>
        <w:tabs>
          <w:tab w:val="right" w:leader="dot" w:pos="8990"/>
        </w:tabs>
        <w:rPr>
          <w:b w:val="0"/>
          <w:noProof/>
          <w:szCs w:val="24"/>
        </w:rPr>
      </w:pPr>
      <w:r w:rsidRPr="00B014A9">
        <w:fldChar w:fldCharType="begin"/>
      </w:r>
      <w:r w:rsidRPr="00B014A9">
        <w:instrText xml:space="preserve"> TOC \h \z \t "S9 Header 1,1" </w:instrText>
      </w:r>
      <w:r w:rsidRPr="00B014A9">
        <w:fldChar w:fldCharType="separate"/>
      </w:r>
      <w:hyperlink w:anchor="_Toc168302420" w:history="1">
        <w:r w:rsidRPr="00B014A9">
          <w:rPr>
            <w:rStyle w:val="Hyperlink"/>
            <w:noProof/>
            <w:color w:val="auto"/>
            <w:szCs w:val="36"/>
          </w:rPr>
          <w:t>Letter of Acceptance</w:t>
        </w:r>
        <w:r w:rsidRPr="00B014A9">
          <w:rPr>
            <w:noProof/>
            <w:webHidden/>
          </w:rPr>
          <w:tab/>
        </w:r>
        <w:r w:rsidR="00866083" w:rsidRPr="00B014A9">
          <w:rPr>
            <w:noProof/>
            <w:webHidden/>
          </w:rPr>
          <w:t>3-</w:t>
        </w:r>
        <w:r w:rsidRPr="00B014A9">
          <w:rPr>
            <w:noProof/>
            <w:webHidden/>
          </w:rPr>
          <w:fldChar w:fldCharType="begin"/>
        </w:r>
        <w:r w:rsidRPr="00B014A9">
          <w:rPr>
            <w:noProof/>
            <w:webHidden/>
          </w:rPr>
          <w:instrText xml:space="preserve"> PAGEREF _Toc168302420 \h </w:instrText>
        </w:r>
        <w:r w:rsidRPr="00B014A9">
          <w:rPr>
            <w:noProof/>
            <w:webHidden/>
          </w:rPr>
        </w:r>
        <w:r w:rsidRPr="00B014A9">
          <w:rPr>
            <w:noProof/>
            <w:webHidden/>
          </w:rPr>
          <w:fldChar w:fldCharType="separate"/>
        </w:r>
        <w:r w:rsidR="009437A3">
          <w:rPr>
            <w:noProof/>
            <w:webHidden/>
          </w:rPr>
          <w:t>40</w:t>
        </w:r>
        <w:r w:rsidRPr="00B014A9">
          <w:rPr>
            <w:noProof/>
            <w:webHidden/>
          </w:rPr>
          <w:fldChar w:fldCharType="end"/>
        </w:r>
      </w:hyperlink>
    </w:p>
    <w:p w14:paraId="154982B3" w14:textId="77777777" w:rsidR="007B586E" w:rsidRPr="00B014A9" w:rsidRDefault="00A86378">
      <w:pPr>
        <w:pStyle w:val="TOC1"/>
        <w:tabs>
          <w:tab w:val="right" w:leader="dot" w:pos="8990"/>
        </w:tabs>
        <w:rPr>
          <w:b w:val="0"/>
          <w:noProof/>
          <w:szCs w:val="24"/>
        </w:rPr>
      </w:pPr>
      <w:hyperlink w:anchor="_Toc168302421" w:history="1">
        <w:r w:rsidR="007B586E" w:rsidRPr="00B014A9">
          <w:rPr>
            <w:rStyle w:val="Hyperlink"/>
            <w:noProof/>
            <w:color w:val="auto"/>
            <w:szCs w:val="36"/>
          </w:rPr>
          <w:t>Contract Agreement</w:t>
        </w:r>
        <w:r w:rsidR="007B586E" w:rsidRPr="00B014A9">
          <w:rPr>
            <w:noProof/>
            <w:webHidden/>
          </w:rPr>
          <w:tab/>
        </w:r>
        <w:r w:rsidR="00866083" w:rsidRPr="00B014A9">
          <w:rPr>
            <w:noProof/>
            <w:webHidden/>
          </w:rPr>
          <w:t>3-</w:t>
        </w:r>
        <w:r w:rsidR="007B586E" w:rsidRPr="00B014A9">
          <w:rPr>
            <w:noProof/>
            <w:webHidden/>
          </w:rPr>
          <w:fldChar w:fldCharType="begin"/>
        </w:r>
        <w:r w:rsidR="007B586E" w:rsidRPr="00B014A9">
          <w:rPr>
            <w:noProof/>
            <w:webHidden/>
          </w:rPr>
          <w:instrText xml:space="preserve"> PAGEREF _Toc168302421 \h </w:instrText>
        </w:r>
        <w:r w:rsidR="007B586E" w:rsidRPr="00B014A9">
          <w:rPr>
            <w:noProof/>
            <w:webHidden/>
          </w:rPr>
        </w:r>
        <w:r w:rsidR="007B586E" w:rsidRPr="00B014A9">
          <w:rPr>
            <w:noProof/>
            <w:webHidden/>
          </w:rPr>
          <w:fldChar w:fldCharType="separate"/>
        </w:r>
        <w:r w:rsidR="009437A3">
          <w:rPr>
            <w:noProof/>
            <w:webHidden/>
          </w:rPr>
          <w:t>41</w:t>
        </w:r>
        <w:r w:rsidR="007B586E" w:rsidRPr="00B014A9">
          <w:rPr>
            <w:noProof/>
            <w:webHidden/>
          </w:rPr>
          <w:fldChar w:fldCharType="end"/>
        </w:r>
      </w:hyperlink>
    </w:p>
    <w:p w14:paraId="4027D7E2" w14:textId="77777777" w:rsidR="007B586E" w:rsidRPr="00B014A9" w:rsidRDefault="00A86378">
      <w:pPr>
        <w:pStyle w:val="TOC1"/>
        <w:tabs>
          <w:tab w:val="right" w:leader="dot" w:pos="8990"/>
        </w:tabs>
        <w:rPr>
          <w:b w:val="0"/>
          <w:noProof/>
          <w:szCs w:val="24"/>
        </w:rPr>
      </w:pPr>
      <w:hyperlink w:anchor="_Toc168302422" w:history="1">
        <w:r w:rsidR="007B586E" w:rsidRPr="00B014A9">
          <w:rPr>
            <w:rStyle w:val="Hyperlink"/>
            <w:noProof/>
            <w:color w:val="auto"/>
            <w:szCs w:val="36"/>
          </w:rPr>
          <w:t>Performance Security</w:t>
        </w:r>
        <w:r w:rsidR="007B586E" w:rsidRPr="00B014A9">
          <w:rPr>
            <w:noProof/>
            <w:webHidden/>
          </w:rPr>
          <w:tab/>
        </w:r>
        <w:r w:rsidR="00866083" w:rsidRPr="00B014A9">
          <w:rPr>
            <w:noProof/>
            <w:webHidden/>
          </w:rPr>
          <w:t>3-</w:t>
        </w:r>
        <w:r w:rsidR="007B586E" w:rsidRPr="00B014A9">
          <w:rPr>
            <w:noProof/>
            <w:webHidden/>
          </w:rPr>
          <w:fldChar w:fldCharType="begin"/>
        </w:r>
        <w:r w:rsidR="007B586E" w:rsidRPr="00B014A9">
          <w:rPr>
            <w:noProof/>
            <w:webHidden/>
          </w:rPr>
          <w:instrText xml:space="preserve"> PAGEREF _Toc168302422 \h </w:instrText>
        </w:r>
        <w:r w:rsidR="007B586E" w:rsidRPr="00B014A9">
          <w:rPr>
            <w:noProof/>
            <w:webHidden/>
          </w:rPr>
        </w:r>
        <w:r w:rsidR="007B586E" w:rsidRPr="00B014A9">
          <w:rPr>
            <w:noProof/>
            <w:webHidden/>
          </w:rPr>
          <w:fldChar w:fldCharType="separate"/>
        </w:r>
        <w:r w:rsidR="009437A3">
          <w:rPr>
            <w:noProof/>
            <w:webHidden/>
          </w:rPr>
          <w:t>43</w:t>
        </w:r>
        <w:r w:rsidR="007B586E" w:rsidRPr="00B014A9">
          <w:rPr>
            <w:noProof/>
            <w:webHidden/>
          </w:rPr>
          <w:fldChar w:fldCharType="end"/>
        </w:r>
      </w:hyperlink>
    </w:p>
    <w:p w14:paraId="5391BE2F" w14:textId="77777777" w:rsidR="007B586E" w:rsidRPr="00B014A9" w:rsidRDefault="00A86378">
      <w:pPr>
        <w:pStyle w:val="TOC1"/>
        <w:tabs>
          <w:tab w:val="right" w:leader="dot" w:pos="8990"/>
        </w:tabs>
        <w:rPr>
          <w:b w:val="0"/>
          <w:noProof/>
          <w:szCs w:val="24"/>
        </w:rPr>
      </w:pPr>
      <w:hyperlink w:anchor="_Toc168302423" w:history="1">
        <w:r w:rsidR="007B586E" w:rsidRPr="00B014A9">
          <w:rPr>
            <w:rStyle w:val="Hyperlink"/>
            <w:noProof/>
            <w:color w:val="auto"/>
            <w:szCs w:val="36"/>
          </w:rPr>
          <w:t>Advance Payment Security</w:t>
        </w:r>
        <w:r w:rsidR="007B586E" w:rsidRPr="00B014A9">
          <w:rPr>
            <w:noProof/>
            <w:webHidden/>
          </w:rPr>
          <w:tab/>
        </w:r>
        <w:r w:rsidR="00866083" w:rsidRPr="00B014A9">
          <w:rPr>
            <w:noProof/>
            <w:webHidden/>
          </w:rPr>
          <w:t>3-</w:t>
        </w:r>
        <w:r w:rsidR="007B586E" w:rsidRPr="00B014A9">
          <w:rPr>
            <w:noProof/>
            <w:webHidden/>
          </w:rPr>
          <w:fldChar w:fldCharType="begin"/>
        </w:r>
        <w:r w:rsidR="007B586E" w:rsidRPr="00B014A9">
          <w:rPr>
            <w:noProof/>
            <w:webHidden/>
          </w:rPr>
          <w:instrText xml:space="preserve"> PAGEREF _Toc168302423 \h </w:instrText>
        </w:r>
        <w:r w:rsidR="007B586E" w:rsidRPr="00B014A9">
          <w:rPr>
            <w:noProof/>
            <w:webHidden/>
          </w:rPr>
        </w:r>
        <w:r w:rsidR="007B586E" w:rsidRPr="00B014A9">
          <w:rPr>
            <w:noProof/>
            <w:webHidden/>
          </w:rPr>
          <w:fldChar w:fldCharType="separate"/>
        </w:r>
        <w:r w:rsidR="009437A3">
          <w:rPr>
            <w:noProof/>
            <w:webHidden/>
          </w:rPr>
          <w:t>45</w:t>
        </w:r>
        <w:r w:rsidR="007B586E" w:rsidRPr="00B014A9">
          <w:rPr>
            <w:noProof/>
            <w:webHidden/>
          </w:rPr>
          <w:fldChar w:fldCharType="end"/>
        </w:r>
      </w:hyperlink>
    </w:p>
    <w:p w14:paraId="1939FD0C" w14:textId="77777777" w:rsidR="007B586E" w:rsidRPr="00B014A9" w:rsidRDefault="007B586E">
      <w:r w:rsidRPr="00B014A9">
        <w:fldChar w:fldCharType="end"/>
      </w:r>
    </w:p>
    <w:p w14:paraId="60AD8562" w14:textId="77777777" w:rsidR="007B586E" w:rsidRPr="00B014A9" w:rsidRDefault="007B586E">
      <w:pPr>
        <w:tabs>
          <w:tab w:val="right" w:leader="dot" w:pos="9180"/>
        </w:tabs>
        <w:spacing w:before="120" w:after="120"/>
        <w:ind w:left="360" w:right="108"/>
        <w:rPr>
          <w:b/>
          <w:sz w:val="32"/>
        </w:rPr>
      </w:pPr>
    </w:p>
    <w:p w14:paraId="7BE2DA23" w14:textId="77777777" w:rsidR="007B586E" w:rsidRPr="00B014A9" w:rsidRDefault="007B586E">
      <w:pPr>
        <w:pStyle w:val="S9Header1"/>
        <w:rPr>
          <w:rFonts w:cs="Arial"/>
          <w:sz w:val="20"/>
        </w:rPr>
      </w:pPr>
      <w:r w:rsidRPr="00B014A9">
        <w:br w:type="page"/>
      </w:r>
      <w:bookmarkStart w:id="691" w:name="_Toc41971555"/>
      <w:bookmarkStart w:id="692" w:name="_Toc78273066"/>
      <w:bookmarkStart w:id="693" w:name="_Toc111009244"/>
      <w:bookmarkStart w:id="694" w:name="_Toc168302420"/>
      <w:r w:rsidRPr="00B014A9">
        <w:lastRenderedPageBreak/>
        <w:t>Letter of A</w:t>
      </w:r>
      <w:bookmarkEnd w:id="691"/>
      <w:bookmarkEnd w:id="692"/>
      <w:bookmarkEnd w:id="693"/>
      <w:r w:rsidRPr="00B014A9">
        <w:t>cceptance</w:t>
      </w:r>
      <w:bookmarkEnd w:id="694"/>
    </w:p>
    <w:p w14:paraId="48D7733D" w14:textId="77777777" w:rsidR="007B586E" w:rsidRPr="00B014A9" w:rsidRDefault="007B586E">
      <w:pPr>
        <w:pStyle w:val="BodyText"/>
        <w:rPr>
          <w:b/>
          <w:i/>
        </w:rPr>
      </w:pPr>
    </w:p>
    <w:p w14:paraId="0C6CD530" w14:textId="77777777" w:rsidR="007B586E" w:rsidRPr="00B014A9" w:rsidRDefault="007B586E">
      <w:pPr>
        <w:pStyle w:val="BodyText"/>
        <w:ind w:left="180" w:right="288"/>
        <w:jc w:val="both"/>
        <w:rPr>
          <w:b/>
          <w:i/>
        </w:rPr>
      </w:pPr>
    </w:p>
    <w:p w14:paraId="463B46BD" w14:textId="77777777" w:rsidR="007B586E" w:rsidRPr="00B014A9" w:rsidRDefault="007B586E">
      <w:pPr>
        <w:pStyle w:val="BodyText"/>
        <w:ind w:left="180" w:right="288"/>
        <w:jc w:val="center"/>
        <w:rPr>
          <w:rFonts w:ascii="Times New Roman" w:hAnsi="Times New Roman" w:cs="Times New Roman"/>
          <w:bCs/>
          <w:iCs/>
          <w:sz w:val="24"/>
        </w:rPr>
      </w:pPr>
      <w:proofErr w:type="gramStart"/>
      <w:r w:rsidRPr="00B014A9">
        <w:rPr>
          <w:rFonts w:ascii="Times New Roman" w:hAnsi="Times New Roman" w:cs="Times New Roman"/>
          <w:bCs/>
          <w:iCs/>
          <w:sz w:val="24"/>
        </w:rPr>
        <w:t xml:space="preserve">[ </w:t>
      </w:r>
      <w:r w:rsidR="00281AD2" w:rsidRPr="00B014A9">
        <w:rPr>
          <w:rFonts w:ascii="Times New Roman" w:hAnsi="Times New Roman" w:cs="Times New Roman"/>
          <w:bCs/>
          <w:i/>
          <w:sz w:val="24"/>
        </w:rPr>
        <w:t>O</w:t>
      </w:r>
      <w:r w:rsidRPr="00B014A9">
        <w:rPr>
          <w:rFonts w:ascii="Times New Roman" w:hAnsi="Times New Roman" w:cs="Times New Roman"/>
          <w:bCs/>
          <w:i/>
          <w:sz w:val="24"/>
        </w:rPr>
        <w:t>n</w:t>
      </w:r>
      <w:proofErr w:type="gramEnd"/>
      <w:r w:rsidRPr="00B014A9">
        <w:rPr>
          <w:rFonts w:ascii="Times New Roman" w:hAnsi="Times New Roman" w:cs="Times New Roman"/>
          <w:bCs/>
          <w:i/>
          <w:sz w:val="24"/>
        </w:rPr>
        <w:t xml:space="preserve"> letterhead paper of the </w:t>
      </w:r>
      <w:r w:rsidR="00283744" w:rsidRPr="00B014A9">
        <w:rPr>
          <w:rFonts w:ascii="Times New Roman" w:hAnsi="Times New Roman" w:cs="Times New Roman"/>
          <w:bCs/>
          <w:i/>
          <w:sz w:val="24"/>
        </w:rPr>
        <w:t>Employer</w:t>
      </w:r>
      <w:r w:rsidRPr="00B014A9">
        <w:rPr>
          <w:rFonts w:ascii="Times New Roman" w:hAnsi="Times New Roman" w:cs="Times New Roman"/>
          <w:bCs/>
          <w:iCs/>
          <w:sz w:val="24"/>
        </w:rPr>
        <w:t>]</w:t>
      </w:r>
    </w:p>
    <w:p w14:paraId="6B159241" w14:textId="77777777" w:rsidR="007B586E" w:rsidRPr="00B014A9" w:rsidRDefault="007B586E">
      <w:pPr>
        <w:pStyle w:val="BodyText"/>
        <w:ind w:left="180" w:right="288"/>
        <w:jc w:val="both"/>
        <w:rPr>
          <w:rFonts w:ascii="Times New Roman" w:hAnsi="Times New Roman" w:cs="Times New Roman"/>
          <w:b/>
          <w:i/>
          <w:sz w:val="24"/>
        </w:rPr>
      </w:pPr>
    </w:p>
    <w:p w14:paraId="3598C066" w14:textId="77777777" w:rsidR="007B586E" w:rsidRPr="00B014A9" w:rsidRDefault="007B586E">
      <w:pPr>
        <w:pStyle w:val="BodyText"/>
        <w:ind w:left="180" w:right="288"/>
        <w:jc w:val="right"/>
        <w:rPr>
          <w:rFonts w:ascii="Times New Roman" w:hAnsi="Times New Roman" w:cs="Times New Roman"/>
          <w:i/>
          <w:sz w:val="24"/>
        </w:rPr>
      </w:pPr>
      <w:r w:rsidRPr="00B014A9">
        <w:rPr>
          <w:rFonts w:ascii="Times New Roman" w:hAnsi="Times New Roman" w:cs="Times New Roman"/>
          <w:i/>
          <w:sz w:val="24"/>
        </w:rPr>
        <w:t xml:space="preserve">. . . . . . . </w:t>
      </w:r>
      <w:r w:rsidRPr="00B014A9">
        <w:rPr>
          <w:rFonts w:ascii="Times New Roman" w:hAnsi="Times New Roman" w:cs="Times New Roman"/>
          <w:bCs/>
          <w:iCs/>
          <w:sz w:val="24"/>
        </w:rPr>
        <w:t>[</w:t>
      </w:r>
      <w:proofErr w:type="gramStart"/>
      <w:r w:rsidRPr="00B014A9">
        <w:rPr>
          <w:rFonts w:ascii="Times New Roman" w:hAnsi="Times New Roman" w:cs="Times New Roman"/>
          <w:bCs/>
          <w:i/>
          <w:sz w:val="24"/>
        </w:rPr>
        <w:t>date</w:t>
      </w:r>
      <w:proofErr w:type="gramEnd"/>
      <w:r w:rsidRPr="00B014A9">
        <w:rPr>
          <w:rFonts w:ascii="Times New Roman" w:hAnsi="Times New Roman" w:cs="Times New Roman"/>
          <w:bCs/>
          <w:iCs/>
          <w:sz w:val="24"/>
        </w:rPr>
        <w:t>].</w:t>
      </w:r>
      <w:r w:rsidRPr="00B014A9">
        <w:rPr>
          <w:rFonts w:ascii="Times New Roman" w:hAnsi="Times New Roman" w:cs="Times New Roman"/>
          <w:i/>
          <w:sz w:val="24"/>
        </w:rPr>
        <w:t xml:space="preserve"> . . . . . .</w:t>
      </w:r>
    </w:p>
    <w:p w14:paraId="4019DB67" w14:textId="77777777" w:rsidR="007B586E" w:rsidRPr="00B014A9" w:rsidRDefault="007B586E">
      <w:pPr>
        <w:pStyle w:val="BodyText"/>
        <w:ind w:left="180" w:right="288"/>
        <w:jc w:val="both"/>
        <w:rPr>
          <w:rFonts w:ascii="Times New Roman" w:hAnsi="Times New Roman" w:cs="Times New Roman"/>
          <w:iCs/>
          <w:sz w:val="24"/>
        </w:rPr>
      </w:pPr>
    </w:p>
    <w:p w14:paraId="3B02C9CC" w14:textId="77777777" w:rsidR="007B586E" w:rsidRPr="00B014A9" w:rsidRDefault="007B586E">
      <w:pPr>
        <w:pStyle w:val="BodyText"/>
        <w:ind w:left="180" w:right="288"/>
        <w:jc w:val="both"/>
        <w:rPr>
          <w:rFonts w:ascii="Times New Roman" w:hAnsi="Times New Roman" w:cs="Times New Roman"/>
          <w:iCs/>
          <w:sz w:val="24"/>
        </w:rPr>
      </w:pPr>
      <w:r w:rsidRPr="00B014A9">
        <w:rPr>
          <w:rFonts w:ascii="Times New Roman" w:hAnsi="Times New Roman" w:cs="Times New Roman"/>
          <w:b/>
          <w:bCs/>
          <w:iCs/>
          <w:sz w:val="24"/>
        </w:rPr>
        <w:t>To</w:t>
      </w:r>
      <w:proofErr w:type="gramStart"/>
      <w:r w:rsidRPr="00B014A9">
        <w:rPr>
          <w:rFonts w:ascii="Times New Roman" w:hAnsi="Times New Roman" w:cs="Times New Roman"/>
          <w:b/>
          <w:bCs/>
          <w:iCs/>
          <w:sz w:val="24"/>
        </w:rPr>
        <w:t>:</w:t>
      </w:r>
      <w:r w:rsidRPr="00B014A9">
        <w:rPr>
          <w:rFonts w:ascii="Times New Roman" w:hAnsi="Times New Roman" w:cs="Times New Roman"/>
          <w:iCs/>
          <w:sz w:val="24"/>
        </w:rPr>
        <w:tab/>
        <w:t>. . . . . . . . . .</w:t>
      </w:r>
      <w:proofErr w:type="gramEnd"/>
      <w:r w:rsidRPr="00B014A9">
        <w:rPr>
          <w:rFonts w:ascii="Times New Roman" w:hAnsi="Times New Roman" w:cs="Times New Roman"/>
          <w:iCs/>
          <w:sz w:val="24"/>
        </w:rPr>
        <w:t xml:space="preserve">  </w:t>
      </w:r>
      <w:proofErr w:type="gramStart"/>
      <w:r w:rsidRPr="00B014A9">
        <w:rPr>
          <w:rFonts w:ascii="Times New Roman" w:hAnsi="Times New Roman" w:cs="Times New Roman"/>
          <w:b/>
          <w:sz w:val="24"/>
        </w:rPr>
        <w:t>[</w:t>
      </w:r>
      <w:r w:rsidRPr="00B014A9">
        <w:rPr>
          <w:rFonts w:ascii="Times New Roman" w:hAnsi="Times New Roman" w:cs="Times New Roman"/>
          <w:sz w:val="24"/>
        </w:rPr>
        <w:t xml:space="preserve"> </w:t>
      </w:r>
      <w:r w:rsidR="00281AD2" w:rsidRPr="00B014A9">
        <w:rPr>
          <w:rFonts w:ascii="Times New Roman" w:hAnsi="Times New Roman" w:cs="Times New Roman"/>
          <w:i/>
          <w:iCs/>
          <w:sz w:val="24"/>
        </w:rPr>
        <w:t>N</w:t>
      </w:r>
      <w:r w:rsidRPr="00B014A9">
        <w:rPr>
          <w:rFonts w:ascii="Times New Roman" w:hAnsi="Times New Roman" w:cs="Times New Roman"/>
          <w:i/>
          <w:iCs/>
          <w:sz w:val="24"/>
        </w:rPr>
        <w:t>ame</w:t>
      </w:r>
      <w:proofErr w:type="gramEnd"/>
      <w:r w:rsidRPr="00B014A9">
        <w:rPr>
          <w:rFonts w:ascii="Times New Roman" w:hAnsi="Times New Roman" w:cs="Times New Roman"/>
          <w:i/>
          <w:iCs/>
          <w:sz w:val="24"/>
        </w:rPr>
        <w:t xml:space="preserve"> and address of the Contractor</w:t>
      </w:r>
      <w:r w:rsidRPr="00B014A9">
        <w:rPr>
          <w:rFonts w:ascii="Times New Roman" w:hAnsi="Times New Roman" w:cs="Times New Roman"/>
          <w:b/>
          <w:bCs/>
          <w:sz w:val="24"/>
        </w:rPr>
        <w:t>]</w:t>
      </w:r>
      <w:r w:rsidRPr="00B014A9">
        <w:rPr>
          <w:rFonts w:ascii="Times New Roman" w:hAnsi="Times New Roman" w:cs="Times New Roman"/>
          <w:iCs/>
          <w:sz w:val="24"/>
        </w:rPr>
        <w:t xml:space="preserve"> . . . . . . . . . .   </w:t>
      </w:r>
    </w:p>
    <w:p w14:paraId="7504669B" w14:textId="77777777" w:rsidR="007B586E" w:rsidRPr="00B014A9" w:rsidRDefault="007B586E">
      <w:pPr>
        <w:pStyle w:val="BodyText"/>
        <w:ind w:left="180" w:right="288"/>
        <w:jc w:val="both"/>
        <w:rPr>
          <w:rFonts w:ascii="Times New Roman" w:hAnsi="Times New Roman" w:cs="Times New Roman"/>
          <w:iCs/>
          <w:sz w:val="24"/>
        </w:rPr>
      </w:pPr>
    </w:p>
    <w:p w14:paraId="44E13DCC" w14:textId="77777777" w:rsidR="007B586E" w:rsidRPr="00B014A9" w:rsidRDefault="007B586E">
      <w:pPr>
        <w:pStyle w:val="BodyText"/>
        <w:ind w:left="180" w:right="288"/>
        <w:jc w:val="both"/>
        <w:rPr>
          <w:rFonts w:ascii="Times New Roman" w:hAnsi="Times New Roman" w:cs="Times New Roman"/>
          <w:iCs/>
          <w:sz w:val="24"/>
        </w:rPr>
      </w:pPr>
      <w:r w:rsidRPr="00B014A9">
        <w:rPr>
          <w:rFonts w:ascii="Times New Roman" w:hAnsi="Times New Roman" w:cs="Times New Roman"/>
          <w:b/>
          <w:bCs/>
          <w:iCs/>
          <w:sz w:val="24"/>
        </w:rPr>
        <w:t>Subject</w:t>
      </w:r>
      <w:proofErr w:type="gramStart"/>
      <w:r w:rsidRPr="00B014A9">
        <w:rPr>
          <w:rFonts w:ascii="Times New Roman" w:hAnsi="Times New Roman" w:cs="Times New Roman"/>
          <w:b/>
          <w:bCs/>
          <w:iCs/>
          <w:sz w:val="24"/>
        </w:rPr>
        <w:t>:</w:t>
      </w:r>
      <w:r w:rsidRPr="00B014A9">
        <w:rPr>
          <w:rFonts w:ascii="Times New Roman" w:hAnsi="Times New Roman" w:cs="Times New Roman"/>
          <w:iCs/>
          <w:sz w:val="24"/>
        </w:rPr>
        <w:tab/>
        <w:t>. . . . . . . . . .</w:t>
      </w:r>
      <w:proofErr w:type="gramEnd"/>
      <w:r w:rsidRPr="00B014A9">
        <w:rPr>
          <w:rFonts w:ascii="Times New Roman" w:hAnsi="Times New Roman" w:cs="Times New Roman"/>
          <w:iCs/>
          <w:sz w:val="24"/>
        </w:rPr>
        <w:t xml:space="preserve">   </w:t>
      </w:r>
      <w:r w:rsidRPr="00B014A9">
        <w:rPr>
          <w:rFonts w:ascii="Times New Roman" w:hAnsi="Times New Roman" w:cs="Times New Roman"/>
          <w:b/>
          <w:sz w:val="24"/>
        </w:rPr>
        <w:t>[</w:t>
      </w:r>
      <w:r w:rsidRPr="00B014A9">
        <w:rPr>
          <w:rFonts w:ascii="Times New Roman" w:hAnsi="Times New Roman" w:cs="Times New Roman"/>
          <w:bCs/>
          <w:i/>
          <w:iCs/>
          <w:sz w:val="24"/>
        </w:rPr>
        <w:t>Notification of Award Contract No</w:t>
      </w:r>
      <w:r w:rsidRPr="00B014A9">
        <w:rPr>
          <w:rFonts w:ascii="Times New Roman" w:hAnsi="Times New Roman" w:cs="Times New Roman"/>
          <w:b/>
          <w:sz w:val="24"/>
        </w:rPr>
        <w:t>].</w:t>
      </w:r>
      <w:r w:rsidRPr="00B014A9">
        <w:rPr>
          <w:rFonts w:ascii="Times New Roman" w:hAnsi="Times New Roman" w:cs="Times New Roman"/>
          <w:iCs/>
          <w:sz w:val="24"/>
        </w:rPr>
        <w:t xml:space="preserve">  . . . . . . . . . .   </w:t>
      </w:r>
    </w:p>
    <w:p w14:paraId="100C8DC2" w14:textId="77777777" w:rsidR="007B586E" w:rsidRPr="00B014A9" w:rsidRDefault="007B586E">
      <w:pPr>
        <w:pStyle w:val="BodyText"/>
        <w:ind w:left="180" w:right="288"/>
        <w:jc w:val="both"/>
        <w:rPr>
          <w:rFonts w:ascii="Times New Roman" w:hAnsi="Times New Roman" w:cs="Times New Roman"/>
          <w:iCs/>
          <w:sz w:val="24"/>
        </w:rPr>
      </w:pPr>
    </w:p>
    <w:p w14:paraId="4CA70C5D" w14:textId="77777777" w:rsidR="007B586E" w:rsidRPr="00B014A9" w:rsidRDefault="007B586E">
      <w:pPr>
        <w:ind w:left="180" w:right="288"/>
        <w:jc w:val="both"/>
        <w:rPr>
          <w:iCs/>
        </w:rPr>
      </w:pPr>
    </w:p>
    <w:p w14:paraId="3F92312A" w14:textId="77777777" w:rsidR="007B586E" w:rsidRPr="00B014A9" w:rsidRDefault="007B586E">
      <w:pPr>
        <w:pStyle w:val="BodyTextIndent"/>
        <w:ind w:left="180" w:right="288"/>
        <w:jc w:val="both"/>
        <w:rPr>
          <w:rFonts w:ascii="Times New Roman" w:hAnsi="Times New Roman" w:cs="Times New Roman"/>
          <w:iCs/>
          <w:sz w:val="24"/>
        </w:rPr>
      </w:pPr>
      <w:r w:rsidRPr="00B014A9">
        <w:rPr>
          <w:rFonts w:ascii="Times New Roman" w:hAnsi="Times New Roman" w:cs="Times New Roman"/>
          <w:iCs/>
          <w:sz w:val="24"/>
        </w:rPr>
        <w:t xml:space="preserve">This is to notify you that your Bid dated . . . . </w:t>
      </w:r>
      <w:r w:rsidRPr="00B014A9">
        <w:rPr>
          <w:rFonts w:ascii="Times New Roman" w:hAnsi="Times New Roman" w:cs="Times New Roman"/>
          <w:b/>
          <w:bCs/>
          <w:iCs/>
          <w:sz w:val="24"/>
        </w:rPr>
        <w:t>[</w:t>
      </w:r>
      <w:proofErr w:type="gramStart"/>
      <w:r w:rsidRPr="00B014A9">
        <w:rPr>
          <w:rFonts w:ascii="Times New Roman" w:hAnsi="Times New Roman" w:cs="Times New Roman"/>
          <w:i/>
          <w:sz w:val="24"/>
        </w:rPr>
        <w:t>insert</w:t>
      </w:r>
      <w:proofErr w:type="gramEnd"/>
      <w:r w:rsidRPr="00B014A9">
        <w:rPr>
          <w:rFonts w:ascii="Times New Roman" w:hAnsi="Times New Roman" w:cs="Times New Roman"/>
          <w:i/>
          <w:sz w:val="24"/>
        </w:rPr>
        <w:t xml:space="preserve"> date</w:t>
      </w:r>
      <w:r w:rsidRPr="00B014A9">
        <w:rPr>
          <w:rFonts w:ascii="Times New Roman" w:hAnsi="Times New Roman" w:cs="Times New Roman"/>
          <w:b/>
          <w:bCs/>
          <w:iCs/>
          <w:sz w:val="24"/>
        </w:rPr>
        <w:t>]</w:t>
      </w:r>
      <w:r w:rsidRPr="00B014A9">
        <w:rPr>
          <w:rFonts w:ascii="Times New Roman" w:hAnsi="Times New Roman" w:cs="Times New Roman"/>
          <w:b/>
          <w:bCs/>
          <w:i/>
          <w:sz w:val="24"/>
        </w:rPr>
        <w:t xml:space="preserve"> . .</w:t>
      </w:r>
      <w:r w:rsidRPr="00B014A9">
        <w:rPr>
          <w:rFonts w:ascii="Times New Roman" w:hAnsi="Times New Roman" w:cs="Times New Roman"/>
          <w:iCs/>
          <w:sz w:val="24"/>
        </w:rPr>
        <w:t xml:space="preserve"> . .  </w:t>
      </w:r>
      <w:proofErr w:type="gramStart"/>
      <w:r w:rsidRPr="00B014A9">
        <w:rPr>
          <w:rFonts w:ascii="Times New Roman" w:hAnsi="Times New Roman" w:cs="Times New Roman"/>
          <w:iCs/>
          <w:sz w:val="24"/>
        </w:rPr>
        <w:t>for</w:t>
      </w:r>
      <w:proofErr w:type="gramEnd"/>
      <w:r w:rsidRPr="00B014A9">
        <w:rPr>
          <w:rFonts w:ascii="Times New Roman" w:hAnsi="Times New Roman" w:cs="Times New Roman"/>
          <w:iCs/>
          <w:sz w:val="24"/>
        </w:rPr>
        <w:t xml:space="preserve"> execution of the . . . . . . . . . </w:t>
      </w:r>
      <w:r w:rsidRPr="00B014A9">
        <w:rPr>
          <w:rFonts w:ascii="Times New Roman" w:hAnsi="Times New Roman" w:cs="Times New Roman"/>
          <w:b/>
          <w:sz w:val="24"/>
        </w:rPr>
        <w:t>.[</w:t>
      </w:r>
      <w:r w:rsidRPr="00B014A9">
        <w:rPr>
          <w:rFonts w:ascii="Times New Roman" w:hAnsi="Times New Roman" w:cs="Times New Roman"/>
          <w:bCs/>
          <w:i/>
          <w:iCs/>
          <w:sz w:val="24"/>
        </w:rPr>
        <w:t>insert name of the contract and identification number, as given in the Appendix to Bid</w:t>
      </w:r>
      <w:r w:rsidRPr="00B014A9">
        <w:rPr>
          <w:rFonts w:ascii="Times New Roman" w:hAnsi="Times New Roman" w:cs="Times New Roman"/>
          <w:b/>
          <w:bCs/>
          <w:sz w:val="24"/>
        </w:rPr>
        <w:t>]</w:t>
      </w:r>
      <w:r w:rsidRPr="00B014A9">
        <w:rPr>
          <w:rFonts w:ascii="Times New Roman" w:hAnsi="Times New Roman" w:cs="Times New Roman"/>
          <w:sz w:val="24"/>
        </w:rPr>
        <w:t xml:space="preserve"> .</w:t>
      </w:r>
      <w:r w:rsidRPr="00B014A9">
        <w:rPr>
          <w:rFonts w:ascii="Times New Roman" w:hAnsi="Times New Roman" w:cs="Times New Roman"/>
          <w:iCs/>
          <w:sz w:val="24"/>
        </w:rPr>
        <w:t xml:space="preserve"> . . . . . . . . . for the Accepted Contract Amount of the equivalent of . . . . . . . . </w:t>
      </w:r>
      <w:proofErr w:type="gramStart"/>
      <w:r w:rsidRPr="00B014A9">
        <w:rPr>
          <w:rFonts w:ascii="Times New Roman" w:hAnsi="Times New Roman" w:cs="Times New Roman"/>
          <w:b/>
          <w:bCs/>
          <w:iCs/>
          <w:sz w:val="24"/>
        </w:rPr>
        <w:t>.[</w:t>
      </w:r>
      <w:proofErr w:type="gramEnd"/>
      <w:r w:rsidRPr="00B014A9">
        <w:rPr>
          <w:rFonts w:ascii="Times New Roman" w:hAnsi="Times New Roman" w:cs="Times New Roman"/>
          <w:i/>
          <w:sz w:val="24"/>
        </w:rPr>
        <w:t>insert amount in numbers and words and name of currency</w:t>
      </w:r>
      <w:r w:rsidRPr="00B014A9">
        <w:rPr>
          <w:rFonts w:ascii="Times New Roman" w:hAnsi="Times New Roman" w:cs="Times New Roman"/>
          <w:b/>
          <w:bCs/>
          <w:iCs/>
          <w:sz w:val="24"/>
        </w:rPr>
        <w:t>]</w:t>
      </w:r>
      <w:r w:rsidRPr="00B014A9">
        <w:rPr>
          <w:rFonts w:ascii="Times New Roman" w:hAnsi="Times New Roman" w:cs="Times New Roman"/>
          <w:iCs/>
          <w:sz w:val="24"/>
        </w:rPr>
        <w:t>, as corrected and modified in accordance with the Instructions to Bidders is hereby accepted by our Agency.</w:t>
      </w:r>
    </w:p>
    <w:p w14:paraId="6674E8E1" w14:textId="77777777" w:rsidR="007B586E" w:rsidRPr="00B014A9" w:rsidRDefault="007B586E">
      <w:pPr>
        <w:pStyle w:val="BodyTextIndent"/>
        <w:ind w:left="180" w:right="288"/>
        <w:jc w:val="both"/>
        <w:rPr>
          <w:rFonts w:ascii="Times New Roman" w:hAnsi="Times New Roman" w:cs="Times New Roman"/>
          <w:iCs/>
          <w:sz w:val="24"/>
        </w:rPr>
      </w:pPr>
    </w:p>
    <w:p w14:paraId="2E16EAAA" w14:textId="77777777" w:rsidR="007B586E" w:rsidRPr="00B014A9" w:rsidRDefault="007B586E">
      <w:pPr>
        <w:pStyle w:val="BodyTextIndent"/>
        <w:ind w:left="180" w:right="288"/>
        <w:jc w:val="both"/>
        <w:rPr>
          <w:rFonts w:ascii="Times New Roman" w:hAnsi="Times New Roman" w:cs="Times New Roman"/>
          <w:iCs/>
          <w:sz w:val="24"/>
        </w:rPr>
      </w:pPr>
      <w:r w:rsidRPr="00B014A9">
        <w:rPr>
          <w:rFonts w:ascii="Times New Roman" w:hAnsi="Times New Roman" w:cs="Times New Roman"/>
          <w:iCs/>
          <w:sz w:val="24"/>
        </w:rPr>
        <w:t>You are requested to furnish the Performance Security within 28 days in accordance with the Conditions of Contract, using for that purpose the of the Performance Security Form included in Section IX (Contract Forms) of the Bidding Document.</w:t>
      </w:r>
    </w:p>
    <w:p w14:paraId="403536F4" w14:textId="77777777" w:rsidR="007B586E" w:rsidRPr="00B014A9" w:rsidRDefault="007B586E">
      <w:pPr>
        <w:pStyle w:val="BodyTextIndent"/>
        <w:ind w:left="180" w:right="288"/>
        <w:jc w:val="both"/>
        <w:rPr>
          <w:rFonts w:ascii="Times New Roman" w:hAnsi="Times New Roman" w:cs="Times New Roman"/>
          <w:iCs/>
          <w:sz w:val="24"/>
        </w:rPr>
      </w:pPr>
    </w:p>
    <w:p w14:paraId="5489F526" w14:textId="77777777" w:rsidR="007B586E" w:rsidRPr="00B014A9" w:rsidRDefault="007B586E">
      <w:pPr>
        <w:pStyle w:val="BodyTextIndent"/>
        <w:ind w:left="180" w:right="288"/>
        <w:jc w:val="both"/>
        <w:rPr>
          <w:rFonts w:ascii="Times New Roman" w:hAnsi="Times New Roman" w:cs="Times New Roman"/>
          <w:b/>
          <w:sz w:val="24"/>
        </w:rPr>
      </w:pPr>
      <w:r w:rsidRPr="00B014A9">
        <w:rPr>
          <w:rFonts w:ascii="Times New Roman" w:hAnsi="Times New Roman" w:cs="Times New Roman"/>
          <w:b/>
          <w:sz w:val="24"/>
        </w:rPr>
        <w:t>[</w:t>
      </w:r>
      <w:r w:rsidRPr="00B014A9">
        <w:rPr>
          <w:rFonts w:ascii="Times New Roman" w:hAnsi="Times New Roman" w:cs="Times New Roman"/>
          <w:bCs/>
          <w:i/>
          <w:iCs/>
          <w:sz w:val="24"/>
        </w:rPr>
        <w:t>Choose one of the following statements:</w:t>
      </w:r>
      <w:r w:rsidRPr="00B014A9">
        <w:rPr>
          <w:rFonts w:ascii="Times New Roman" w:hAnsi="Times New Roman" w:cs="Times New Roman"/>
          <w:b/>
          <w:sz w:val="24"/>
        </w:rPr>
        <w:t>]</w:t>
      </w:r>
    </w:p>
    <w:p w14:paraId="4B8E89B9" w14:textId="77777777" w:rsidR="007B586E" w:rsidRPr="00B014A9" w:rsidRDefault="007B586E">
      <w:pPr>
        <w:pStyle w:val="BodyTextIndent"/>
        <w:ind w:left="180" w:right="288"/>
        <w:jc w:val="both"/>
        <w:rPr>
          <w:rFonts w:ascii="Times New Roman" w:hAnsi="Times New Roman" w:cs="Times New Roman"/>
          <w:iCs/>
          <w:sz w:val="24"/>
        </w:rPr>
      </w:pPr>
    </w:p>
    <w:p w14:paraId="36464CA8" w14:textId="77777777" w:rsidR="007B586E" w:rsidRPr="00B014A9" w:rsidRDefault="007B586E">
      <w:pPr>
        <w:pStyle w:val="BodyTextIndent"/>
        <w:ind w:left="180" w:right="288"/>
        <w:jc w:val="both"/>
        <w:rPr>
          <w:rFonts w:ascii="Times New Roman" w:hAnsi="Times New Roman" w:cs="Times New Roman"/>
          <w:iCs/>
          <w:sz w:val="24"/>
        </w:rPr>
      </w:pPr>
      <w:r w:rsidRPr="00B014A9">
        <w:rPr>
          <w:rFonts w:ascii="Times New Roman" w:hAnsi="Times New Roman" w:cs="Times New Roman"/>
          <w:iCs/>
          <w:sz w:val="24"/>
        </w:rPr>
        <w:t xml:space="preserve">We accept that </w:t>
      </w:r>
      <w:r w:rsidRPr="00B014A9">
        <w:rPr>
          <w:rFonts w:ascii="Times New Roman" w:hAnsi="Times New Roman" w:cs="Times New Roman"/>
          <w:b/>
          <w:bCs/>
          <w:iCs/>
          <w:sz w:val="24"/>
        </w:rPr>
        <w:t>_________________________</w:t>
      </w:r>
      <w:proofErr w:type="gramStart"/>
      <w:r w:rsidRPr="00B014A9">
        <w:rPr>
          <w:rFonts w:ascii="Times New Roman" w:hAnsi="Times New Roman" w:cs="Times New Roman"/>
          <w:b/>
          <w:bCs/>
          <w:iCs/>
          <w:sz w:val="24"/>
        </w:rPr>
        <w:t>_[</w:t>
      </w:r>
      <w:proofErr w:type="gramEnd"/>
      <w:r w:rsidRPr="00B014A9">
        <w:rPr>
          <w:rFonts w:ascii="Times New Roman" w:hAnsi="Times New Roman" w:cs="Times New Roman"/>
          <w:i/>
          <w:sz w:val="24"/>
        </w:rPr>
        <w:t>insert the name of Adjudicator proposed by the Bidder</w:t>
      </w:r>
      <w:r w:rsidRPr="00B014A9">
        <w:rPr>
          <w:rFonts w:ascii="Times New Roman" w:hAnsi="Times New Roman" w:cs="Times New Roman"/>
          <w:b/>
          <w:bCs/>
          <w:iCs/>
          <w:sz w:val="24"/>
        </w:rPr>
        <w:t xml:space="preserve">]  </w:t>
      </w:r>
      <w:r w:rsidRPr="00B014A9">
        <w:rPr>
          <w:rFonts w:ascii="Times New Roman" w:hAnsi="Times New Roman" w:cs="Times New Roman"/>
          <w:iCs/>
          <w:sz w:val="24"/>
        </w:rPr>
        <w:t>be appointed as the Adjudicator.</w:t>
      </w:r>
    </w:p>
    <w:p w14:paraId="41F7A9B0" w14:textId="77777777" w:rsidR="007B586E" w:rsidRPr="00B014A9" w:rsidRDefault="007B586E">
      <w:pPr>
        <w:pStyle w:val="BodyTextIndent"/>
        <w:ind w:left="180" w:right="288"/>
        <w:jc w:val="both"/>
        <w:rPr>
          <w:rFonts w:ascii="Times New Roman" w:hAnsi="Times New Roman" w:cs="Times New Roman"/>
          <w:iCs/>
          <w:sz w:val="24"/>
        </w:rPr>
      </w:pPr>
    </w:p>
    <w:p w14:paraId="5535AAEA" w14:textId="77777777" w:rsidR="007B586E" w:rsidRPr="00B014A9" w:rsidRDefault="007B586E">
      <w:pPr>
        <w:pStyle w:val="BodyTextIndent"/>
        <w:ind w:left="180" w:right="288"/>
        <w:jc w:val="both"/>
        <w:rPr>
          <w:rFonts w:ascii="Times New Roman" w:hAnsi="Times New Roman" w:cs="Times New Roman"/>
          <w:b/>
          <w:sz w:val="24"/>
        </w:rPr>
      </w:pPr>
      <w:r w:rsidRPr="00B014A9">
        <w:rPr>
          <w:rFonts w:ascii="Times New Roman" w:hAnsi="Times New Roman" w:cs="Times New Roman"/>
          <w:b/>
          <w:sz w:val="24"/>
        </w:rPr>
        <w:t>[</w:t>
      </w:r>
      <w:proofErr w:type="gramStart"/>
      <w:r w:rsidRPr="00B014A9">
        <w:rPr>
          <w:rFonts w:ascii="Times New Roman" w:hAnsi="Times New Roman" w:cs="Times New Roman"/>
          <w:bCs/>
          <w:i/>
          <w:iCs/>
          <w:sz w:val="24"/>
        </w:rPr>
        <w:t>or</w:t>
      </w:r>
      <w:proofErr w:type="gramEnd"/>
      <w:r w:rsidRPr="00B014A9">
        <w:rPr>
          <w:rFonts w:ascii="Times New Roman" w:hAnsi="Times New Roman" w:cs="Times New Roman"/>
          <w:b/>
          <w:sz w:val="24"/>
        </w:rPr>
        <w:t>]</w:t>
      </w:r>
    </w:p>
    <w:p w14:paraId="06EAB505" w14:textId="77777777" w:rsidR="007B586E" w:rsidRPr="00B014A9" w:rsidRDefault="007B586E">
      <w:pPr>
        <w:pStyle w:val="BodyTextIndent"/>
        <w:ind w:left="180" w:right="288"/>
        <w:jc w:val="both"/>
        <w:rPr>
          <w:rFonts w:ascii="Times New Roman" w:hAnsi="Times New Roman" w:cs="Times New Roman"/>
          <w:iCs/>
          <w:sz w:val="24"/>
        </w:rPr>
      </w:pPr>
    </w:p>
    <w:p w14:paraId="752F2468" w14:textId="77777777" w:rsidR="007B586E" w:rsidRPr="00B014A9" w:rsidRDefault="007B586E">
      <w:pPr>
        <w:pStyle w:val="BodyTextIndent"/>
        <w:ind w:left="180" w:right="288"/>
        <w:jc w:val="both"/>
        <w:rPr>
          <w:rFonts w:ascii="Times New Roman" w:hAnsi="Times New Roman" w:cs="Times New Roman"/>
          <w:iCs/>
          <w:sz w:val="24"/>
        </w:rPr>
      </w:pPr>
      <w:r w:rsidRPr="00B014A9">
        <w:rPr>
          <w:rFonts w:ascii="Times New Roman" w:hAnsi="Times New Roman" w:cs="Times New Roman"/>
          <w:iCs/>
          <w:sz w:val="24"/>
        </w:rPr>
        <w:t>We do not accept that _______________________</w:t>
      </w:r>
      <w:r w:rsidRPr="00B014A9">
        <w:rPr>
          <w:rFonts w:ascii="Times New Roman" w:hAnsi="Times New Roman" w:cs="Times New Roman"/>
          <w:b/>
          <w:iCs/>
          <w:sz w:val="24"/>
        </w:rPr>
        <w:t>[</w:t>
      </w:r>
      <w:r w:rsidRPr="00B014A9">
        <w:rPr>
          <w:rFonts w:ascii="Times New Roman" w:hAnsi="Times New Roman" w:cs="Times New Roman"/>
          <w:bCs/>
          <w:i/>
          <w:sz w:val="24"/>
        </w:rPr>
        <w:t>insert the name of the Adjudicator proposed by the Bidder</w:t>
      </w:r>
      <w:r w:rsidRPr="00B014A9">
        <w:rPr>
          <w:rFonts w:ascii="Times New Roman" w:hAnsi="Times New Roman" w:cs="Times New Roman"/>
          <w:b/>
          <w:iCs/>
          <w:sz w:val="24"/>
        </w:rPr>
        <w:t xml:space="preserve">] </w:t>
      </w:r>
      <w:r w:rsidRPr="00B014A9">
        <w:rPr>
          <w:rFonts w:ascii="Times New Roman" w:hAnsi="Times New Roman" w:cs="Times New Roman"/>
          <w:iCs/>
          <w:sz w:val="24"/>
        </w:rPr>
        <w:t>be appointed as the Adjudicator, and by sending a copy of this Letter of Acceptance to ________________________________________</w:t>
      </w:r>
      <w:r w:rsidRPr="00B014A9">
        <w:rPr>
          <w:rFonts w:ascii="Times New Roman" w:hAnsi="Times New Roman" w:cs="Times New Roman"/>
          <w:b/>
          <w:iCs/>
          <w:sz w:val="24"/>
        </w:rPr>
        <w:t>[</w:t>
      </w:r>
      <w:r w:rsidRPr="00B014A9">
        <w:rPr>
          <w:rFonts w:ascii="Times New Roman" w:hAnsi="Times New Roman" w:cs="Times New Roman"/>
          <w:bCs/>
          <w:i/>
          <w:sz w:val="24"/>
        </w:rPr>
        <w:t>insert name of the Appointing Authority</w:t>
      </w:r>
      <w:r w:rsidRPr="00B014A9">
        <w:rPr>
          <w:rFonts w:ascii="Times New Roman" w:hAnsi="Times New Roman" w:cs="Times New Roman"/>
          <w:b/>
          <w:iCs/>
          <w:sz w:val="24"/>
        </w:rPr>
        <w:t>]</w:t>
      </w:r>
      <w:r w:rsidRPr="00B014A9">
        <w:rPr>
          <w:rFonts w:ascii="Times New Roman" w:hAnsi="Times New Roman" w:cs="Times New Roman"/>
          <w:iCs/>
          <w:sz w:val="24"/>
        </w:rPr>
        <w:t>, the Appointing Authority, we are hereby requesting such Authority to appoint the Adjudicator in accordance with ITB 42.1 and GCC 23.1.</w:t>
      </w:r>
    </w:p>
    <w:p w14:paraId="2C948E56" w14:textId="77777777" w:rsidR="007B586E" w:rsidRPr="00B014A9" w:rsidRDefault="007B586E">
      <w:pPr>
        <w:pStyle w:val="BodyTextIndent"/>
        <w:ind w:left="180" w:right="288"/>
        <w:jc w:val="both"/>
        <w:rPr>
          <w:rFonts w:ascii="Times New Roman" w:hAnsi="Times New Roman" w:cs="Times New Roman"/>
          <w:iCs/>
          <w:sz w:val="24"/>
        </w:rPr>
      </w:pPr>
    </w:p>
    <w:p w14:paraId="5A254A17" w14:textId="77777777" w:rsidR="007B586E" w:rsidRPr="00B014A9" w:rsidRDefault="007B586E" w:rsidP="0079667C">
      <w:pPr>
        <w:pStyle w:val="BodyTextIndent"/>
        <w:ind w:left="0" w:right="288"/>
        <w:jc w:val="both"/>
        <w:rPr>
          <w:rFonts w:ascii="Times New Roman" w:hAnsi="Times New Roman" w:cs="Times New Roman"/>
          <w:iCs/>
          <w:sz w:val="24"/>
        </w:rPr>
      </w:pPr>
    </w:p>
    <w:p w14:paraId="63982DD1" w14:textId="77777777" w:rsidR="007B586E" w:rsidRPr="00B014A9" w:rsidRDefault="007B586E">
      <w:pPr>
        <w:pStyle w:val="BodyTextIndent"/>
        <w:tabs>
          <w:tab w:val="right" w:leader="dot" w:pos="9360"/>
        </w:tabs>
        <w:ind w:left="180" w:right="288"/>
        <w:jc w:val="both"/>
        <w:rPr>
          <w:rFonts w:ascii="Times New Roman" w:hAnsi="Times New Roman" w:cs="Times New Roman"/>
          <w:iCs/>
          <w:sz w:val="24"/>
        </w:rPr>
      </w:pPr>
      <w:r w:rsidRPr="00B014A9">
        <w:rPr>
          <w:rFonts w:ascii="Times New Roman" w:hAnsi="Times New Roman" w:cs="Times New Roman"/>
          <w:iCs/>
          <w:sz w:val="24"/>
        </w:rPr>
        <w:t xml:space="preserve">Authorized Signature:  </w:t>
      </w:r>
      <w:r w:rsidRPr="00B014A9">
        <w:rPr>
          <w:rFonts w:ascii="Times New Roman" w:hAnsi="Times New Roman" w:cs="Times New Roman"/>
          <w:iCs/>
          <w:sz w:val="24"/>
        </w:rPr>
        <w:tab/>
      </w:r>
    </w:p>
    <w:p w14:paraId="6022A67B" w14:textId="77777777" w:rsidR="007B586E" w:rsidRPr="00B014A9" w:rsidRDefault="007B586E">
      <w:pPr>
        <w:pStyle w:val="BodyTextIndent"/>
        <w:tabs>
          <w:tab w:val="right" w:leader="dot" w:pos="9360"/>
        </w:tabs>
        <w:ind w:left="180" w:right="288"/>
        <w:jc w:val="both"/>
        <w:rPr>
          <w:rFonts w:ascii="Times New Roman" w:hAnsi="Times New Roman" w:cs="Times New Roman"/>
          <w:iCs/>
          <w:sz w:val="24"/>
        </w:rPr>
      </w:pPr>
    </w:p>
    <w:p w14:paraId="2C59AAAE" w14:textId="77777777" w:rsidR="007B586E" w:rsidRPr="00B014A9" w:rsidRDefault="007B586E">
      <w:pPr>
        <w:pStyle w:val="BodyTextIndent"/>
        <w:tabs>
          <w:tab w:val="right" w:leader="dot" w:pos="9360"/>
        </w:tabs>
        <w:ind w:left="180" w:right="288"/>
        <w:jc w:val="both"/>
        <w:rPr>
          <w:rFonts w:ascii="Times New Roman" w:hAnsi="Times New Roman" w:cs="Times New Roman"/>
          <w:iCs/>
          <w:sz w:val="24"/>
        </w:rPr>
      </w:pPr>
    </w:p>
    <w:p w14:paraId="06F5A191" w14:textId="77777777" w:rsidR="007B586E" w:rsidRPr="00B014A9" w:rsidRDefault="007B586E">
      <w:pPr>
        <w:pStyle w:val="BodyTextIndent"/>
        <w:tabs>
          <w:tab w:val="right" w:leader="dot" w:pos="9360"/>
        </w:tabs>
        <w:ind w:left="180" w:right="288"/>
        <w:jc w:val="both"/>
        <w:rPr>
          <w:rFonts w:ascii="Times New Roman" w:hAnsi="Times New Roman" w:cs="Times New Roman"/>
          <w:iCs/>
          <w:sz w:val="24"/>
        </w:rPr>
      </w:pPr>
      <w:r w:rsidRPr="00B014A9">
        <w:rPr>
          <w:rFonts w:ascii="Times New Roman" w:hAnsi="Times New Roman" w:cs="Times New Roman"/>
          <w:iCs/>
          <w:sz w:val="24"/>
        </w:rPr>
        <w:t xml:space="preserve">Name and Title of Signatory:  </w:t>
      </w:r>
      <w:r w:rsidRPr="00B014A9">
        <w:rPr>
          <w:rFonts w:ascii="Times New Roman" w:hAnsi="Times New Roman" w:cs="Times New Roman"/>
          <w:iCs/>
          <w:sz w:val="24"/>
        </w:rPr>
        <w:tab/>
      </w:r>
    </w:p>
    <w:p w14:paraId="1843EEAD" w14:textId="77777777" w:rsidR="007B586E" w:rsidRPr="00B014A9" w:rsidRDefault="007B586E">
      <w:pPr>
        <w:pStyle w:val="BodyTextIndent"/>
        <w:tabs>
          <w:tab w:val="right" w:leader="dot" w:pos="9360"/>
        </w:tabs>
        <w:ind w:left="180" w:right="288"/>
        <w:jc w:val="both"/>
        <w:rPr>
          <w:rFonts w:ascii="Times New Roman" w:hAnsi="Times New Roman" w:cs="Times New Roman"/>
          <w:iCs/>
          <w:sz w:val="24"/>
        </w:rPr>
      </w:pPr>
    </w:p>
    <w:p w14:paraId="012822C4" w14:textId="77777777" w:rsidR="007B586E" w:rsidRPr="00B014A9" w:rsidRDefault="007B586E">
      <w:pPr>
        <w:pStyle w:val="BodyTextIndent"/>
        <w:tabs>
          <w:tab w:val="right" w:leader="dot" w:pos="9360"/>
        </w:tabs>
        <w:ind w:left="180" w:right="288"/>
        <w:jc w:val="both"/>
        <w:rPr>
          <w:rFonts w:ascii="Times New Roman" w:hAnsi="Times New Roman" w:cs="Times New Roman"/>
          <w:iCs/>
          <w:sz w:val="24"/>
        </w:rPr>
      </w:pPr>
    </w:p>
    <w:p w14:paraId="7BCA6A5A" w14:textId="77777777" w:rsidR="007B586E" w:rsidRPr="00B014A9" w:rsidRDefault="007B586E">
      <w:pPr>
        <w:pStyle w:val="BodyTextIndent"/>
        <w:tabs>
          <w:tab w:val="right" w:leader="dot" w:pos="9360"/>
        </w:tabs>
        <w:ind w:left="180" w:right="288"/>
        <w:jc w:val="both"/>
        <w:rPr>
          <w:rFonts w:ascii="Times New Roman" w:hAnsi="Times New Roman" w:cs="Times New Roman"/>
          <w:iCs/>
          <w:sz w:val="24"/>
        </w:rPr>
      </w:pPr>
      <w:r w:rsidRPr="00B014A9">
        <w:rPr>
          <w:rFonts w:ascii="Times New Roman" w:hAnsi="Times New Roman" w:cs="Times New Roman"/>
          <w:iCs/>
          <w:sz w:val="24"/>
        </w:rPr>
        <w:t xml:space="preserve">Name of Agency:  </w:t>
      </w:r>
      <w:r w:rsidRPr="00B014A9">
        <w:rPr>
          <w:rFonts w:ascii="Times New Roman" w:hAnsi="Times New Roman" w:cs="Times New Roman"/>
          <w:iCs/>
          <w:sz w:val="24"/>
        </w:rPr>
        <w:tab/>
      </w:r>
    </w:p>
    <w:p w14:paraId="1F5F04E5" w14:textId="77777777" w:rsidR="007B586E" w:rsidRPr="00B014A9" w:rsidRDefault="007B586E">
      <w:pPr>
        <w:pStyle w:val="Enclosure"/>
        <w:ind w:left="180" w:right="288"/>
      </w:pPr>
    </w:p>
    <w:p w14:paraId="1B4B907F" w14:textId="77777777" w:rsidR="007B586E" w:rsidRPr="00B014A9" w:rsidRDefault="007B586E">
      <w:pPr>
        <w:pStyle w:val="Enclosure"/>
        <w:ind w:left="180" w:right="288"/>
      </w:pPr>
      <w:r w:rsidRPr="00B014A9">
        <w:t>Attachment:  Contract Agreement</w:t>
      </w:r>
    </w:p>
    <w:p w14:paraId="3CF320AB" w14:textId="77777777" w:rsidR="007B586E" w:rsidRPr="00B014A9" w:rsidRDefault="007B586E">
      <w:pPr>
        <w:pStyle w:val="S9Header1"/>
      </w:pPr>
      <w:r w:rsidRPr="00B014A9">
        <w:rPr>
          <w:rFonts w:cs="Arial"/>
          <w:bCs/>
          <w:sz w:val="20"/>
        </w:rPr>
        <w:br w:type="page"/>
      </w:r>
      <w:bookmarkStart w:id="695" w:name="_Toc23238064"/>
      <w:bookmarkStart w:id="696" w:name="_Toc41971556"/>
      <w:bookmarkStart w:id="697" w:name="_Toc78273067"/>
      <w:bookmarkStart w:id="698" w:name="_Toc111009245"/>
      <w:bookmarkStart w:id="699" w:name="_Toc168302421"/>
      <w:bookmarkStart w:id="700" w:name="_Toc438907197"/>
      <w:bookmarkStart w:id="701" w:name="_Toc438907297"/>
      <w:r w:rsidRPr="00B014A9">
        <w:lastRenderedPageBreak/>
        <w:t>Contract Agreement</w:t>
      </w:r>
      <w:bookmarkEnd w:id="695"/>
      <w:bookmarkEnd w:id="696"/>
      <w:bookmarkEnd w:id="697"/>
      <w:bookmarkEnd w:id="698"/>
      <w:bookmarkEnd w:id="699"/>
    </w:p>
    <w:bookmarkEnd w:id="700"/>
    <w:bookmarkEnd w:id="701"/>
    <w:p w14:paraId="5639135E" w14:textId="77777777" w:rsidR="007B586E" w:rsidRPr="00B014A9" w:rsidRDefault="007B586E">
      <w:pPr>
        <w:pStyle w:val="BodyTextIndent"/>
        <w:ind w:left="180" w:right="288"/>
        <w:jc w:val="both"/>
      </w:pPr>
    </w:p>
    <w:p w14:paraId="66A8CF6B" w14:textId="77777777" w:rsidR="007B586E" w:rsidRPr="00B014A9" w:rsidRDefault="007B586E">
      <w:pPr>
        <w:pStyle w:val="BodyTextIndent"/>
        <w:ind w:left="0" w:right="288"/>
        <w:jc w:val="both"/>
        <w:rPr>
          <w:rFonts w:ascii="Times New Roman" w:hAnsi="Times New Roman" w:cs="Times New Roman"/>
          <w:sz w:val="24"/>
        </w:rPr>
      </w:pPr>
      <w:r w:rsidRPr="00B014A9">
        <w:rPr>
          <w:rFonts w:ascii="Times New Roman" w:hAnsi="Times New Roman" w:cs="Times New Roman"/>
          <w:sz w:val="24"/>
        </w:rPr>
        <w:t xml:space="preserve">THIS AGREEMENT made the . . . . . </w:t>
      </w:r>
      <w:proofErr w:type="gramStart"/>
      <w:r w:rsidRPr="00B014A9">
        <w:rPr>
          <w:rFonts w:ascii="Times New Roman" w:hAnsi="Times New Roman" w:cs="Times New Roman"/>
          <w:sz w:val="24"/>
        </w:rPr>
        <w:t>.day</w:t>
      </w:r>
      <w:proofErr w:type="gramEnd"/>
      <w:r w:rsidRPr="00B014A9">
        <w:rPr>
          <w:rFonts w:ascii="Times New Roman" w:hAnsi="Times New Roman" w:cs="Times New Roman"/>
          <w:sz w:val="24"/>
        </w:rPr>
        <w:t xml:space="preserve"> of . . . . . . . . . . . . . . . . ., . . . . . . ., between . . . . . </w:t>
      </w:r>
      <w:r w:rsidRPr="00B014A9">
        <w:rPr>
          <w:rFonts w:ascii="Times New Roman" w:hAnsi="Times New Roman" w:cs="Times New Roman"/>
          <w:b/>
          <w:iCs/>
          <w:sz w:val="24"/>
        </w:rPr>
        <w:t>[</w:t>
      </w:r>
      <w:r w:rsidR="00DA5F3B" w:rsidRPr="00B014A9">
        <w:rPr>
          <w:rFonts w:ascii="Times New Roman" w:hAnsi="Times New Roman" w:cs="Times New Roman"/>
          <w:bCs/>
          <w:i/>
          <w:sz w:val="24"/>
        </w:rPr>
        <w:t>N</w:t>
      </w:r>
      <w:r w:rsidRPr="00B014A9">
        <w:rPr>
          <w:rFonts w:ascii="Times New Roman" w:hAnsi="Times New Roman" w:cs="Times New Roman"/>
          <w:bCs/>
          <w:i/>
          <w:sz w:val="24"/>
        </w:rPr>
        <w:t xml:space="preserve">ame </w:t>
      </w:r>
      <w:r w:rsidR="008F1941" w:rsidRPr="00B014A9">
        <w:rPr>
          <w:rFonts w:ascii="Times New Roman" w:hAnsi="Times New Roman" w:cs="Times New Roman"/>
          <w:bCs/>
          <w:i/>
          <w:sz w:val="24"/>
        </w:rPr>
        <w:t xml:space="preserve">and address </w:t>
      </w:r>
      <w:r w:rsidRPr="00B014A9">
        <w:rPr>
          <w:rFonts w:ascii="Times New Roman" w:hAnsi="Times New Roman" w:cs="Times New Roman"/>
          <w:bCs/>
          <w:i/>
          <w:sz w:val="24"/>
        </w:rPr>
        <w:t xml:space="preserve">of the </w:t>
      </w:r>
      <w:r w:rsidR="00283744" w:rsidRPr="00B014A9">
        <w:rPr>
          <w:rFonts w:ascii="Times New Roman" w:hAnsi="Times New Roman" w:cs="Times New Roman"/>
          <w:bCs/>
          <w:i/>
          <w:sz w:val="24"/>
        </w:rPr>
        <w:t>Employer</w:t>
      </w:r>
      <w:r w:rsidRPr="00B014A9">
        <w:rPr>
          <w:rFonts w:ascii="Times New Roman" w:hAnsi="Times New Roman" w:cs="Times New Roman"/>
          <w:b/>
          <w:iCs/>
          <w:sz w:val="24"/>
        </w:rPr>
        <w:t>]</w:t>
      </w:r>
      <w:r w:rsidRPr="00B014A9">
        <w:rPr>
          <w:rFonts w:ascii="Times New Roman" w:hAnsi="Times New Roman" w:cs="Times New Roman"/>
          <w:sz w:val="24"/>
        </w:rPr>
        <w:t>. . . . .. . . . . (</w:t>
      </w:r>
      <w:proofErr w:type="gramStart"/>
      <w:r w:rsidRPr="00B014A9">
        <w:rPr>
          <w:rFonts w:ascii="Times New Roman" w:hAnsi="Times New Roman" w:cs="Times New Roman"/>
          <w:sz w:val="24"/>
        </w:rPr>
        <w:t>hereinafter</w:t>
      </w:r>
      <w:proofErr w:type="gramEnd"/>
      <w:r w:rsidRPr="00B014A9">
        <w:rPr>
          <w:rFonts w:ascii="Times New Roman" w:hAnsi="Times New Roman" w:cs="Times New Roman"/>
          <w:sz w:val="24"/>
        </w:rPr>
        <w:t xml:space="preserve"> “the </w:t>
      </w:r>
      <w:r w:rsidR="00283744" w:rsidRPr="00B014A9">
        <w:rPr>
          <w:rFonts w:ascii="Times New Roman" w:hAnsi="Times New Roman" w:cs="Times New Roman"/>
          <w:sz w:val="24"/>
        </w:rPr>
        <w:t>Employer</w:t>
      </w:r>
      <w:r w:rsidRPr="00B014A9">
        <w:rPr>
          <w:rFonts w:ascii="Times New Roman" w:hAnsi="Times New Roman" w:cs="Times New Roman"/>
          <w:sz w:val="24"/>
        </w:rPr>
        <w:t xml:space="preserve">”), of the one part, and . . . . . </w:t>
      </w:r>
      <w:r w:rsidRPr="00B014A9">
        <w:rPr>
          <w:rFonts w:ascii="Times New Roman" w:hAnsi="Times New Roman" w:cs="Times New Roman"/>
          <w:b/>
          <w:iCs/>
          <w:sz w:val="24"/>
        </w:rPr>
        <w:t>[</w:t>
      </w:r>
      <w:r w:rsidR="00DA5F3B" w:rsidRPr="00B014A9">
        <w:rPr>
          <w:rFonts w:ascii="Times New Roman" w:hAnsi="Times New Roman" w:cs="Times New Roman"/>
          <w:bCs/>
          <w:i/>
          <w:sz w:val="24"/>
        </w:rPr>
        <w:t>N</w:t>
      </w:r>
      <w:r w:rsidRPr="00B014A9">
        <w:rPr>
          <w:rFonts w:ascii="Times New Roman" w:hAnsi="Times New Roman" w:cs="Times New Roman"/>
          <w:bCs/>
          <w:i/>
          <w:sz w:val="24"/>
        </w:rPr>
        <w:t xml:space="preserve">ame </w:t>
      </w:r>
      <w:r w:rsidR="008F1941" w:rsidRPr="00B014A9">
        <w:rPr>
          <w:rFonts w:ascii="Times New Roman" w:hAnsi="Times New Roman" w:cs="Times New Roman"/>
          <w:bCs/>
          <w:i/>
          <w:sz w:val="24"/>
        </w:rPr>
        <w:t xml:space="preserve">and address </w:t>
      </w:r>
      <w:r w:rsidRPr="00B014A9">
        <w:rPr>
          <w:rFonts w:ascii="Times New Roman" w:hAnsi="Times New Roman" w:cs="Times New Roman"/>
          <w:bCs/>
          <w:i/>
          <w:sz w:val="24"/>
        </w:rPr>
        <w:t>of the Contractor</w:t>
      </w:r>
      <w:r w:rsidRPr="00B014A9">
        <w:rPr>
          <w:rFonts w:ascii="Times New Roman" w:hAnsi="Times New Roman" w:cs="Times New Roman"/>
          <w:b/>
          <w:iCs/>
          <w:sz w:val="24"/>
        </w:rPr>
        <w:t>].</w:t>
      </w:r>
      <w:r w:rsidRPr="00B014A9">
        <w:rPr>
          <w:rFonts w:ascii="Times New Roman" w:hAnsi="Times New Roman" w:cs="Times New Roman"/>
          <w:sz w:val="24"/>
        </w:rPr>
        <w:t xml:space="preserve"> . . . .(hereinafter “the Contractor”), of the other part:</w:t>
      </w:r>
    </w:p>
    <w:p w14:paraId="752A26A4" w14:textId="77777777" w:rsidR="007B586E" w:rsidRPr="00B014A9" w:rsidRDefault="007B586E">
      <w:pPr>
        <w:pStyle w:val="BodyTextIndent"/>
        <w:ind w:left="0" w:right="288"/>
        <w:jc w:val="both"/>
        <w:rPr>
          <w:rFonts w:ascii="Times New Roman" w:hAnsi="Times New Roman" w:cs="Times New Roman"/>
          <w:sz w:val="24"/>
        </w:rPr>
      </w:pPr>
    </w:p>
    <w:p w14:paraId="6D195B8F" w14:textId="77777777" w:rsidR="007B586E" w:rsidRPr="00B014A9" w:rsidRDefault="007B586E">
      <w:pPr>
        <w:pStyle w:val="BodyTextIndent"/>
        <w:ind w:left="0" w:right="288"/>
        <w:jc w:val="both"/>
        <w:rPr>
          <w:rFonts w:ascii="Times New Roman" w:hAnsi="Times New Roman" w:cs="Times New Roman"/>
          <w:sz w:val="24"/>
        </w:rPr>
      </w:pPr>
      <w:r w:rsidRPr="00B014A9">
        <w:rPr>
          <w:rFonts w:ascii="Times New Roman" w:hAnsi="Times New Roman" w:cs="Times New Roman"/>
          <w:sz w:val="24"/>
        </w:rPr>
        <w:t xml:space="preserve">WHEREAS the </w:t>
      </w:r>
      <w:r w:rsidR="00283744" w:rsidRPr="00B014A9">
        <w:rPr>
          <w:rFonts w:ascii="Times New Roman" w:hAnsi="Times New Roman" w:cs="Times New Roman"/>
          <w:sz w:val="24"/>
        </w:rPr>
        <w:t>Employer</w:t>
      </w:r>
      <w:r w:rsidRPr="00B014A9">
        <w:rPr>
          <w:rFonts w:ascii="Times New Roman" w:hAnsi="Times New Roman" w:cs="Times New Roman"/>
          <w:sz w:val="24"/>
        </w:rPr>
        <w:t xml:space="preserve"> desires that the Works known as . . . . . </w:t>
      </w:r>
      <w:r w:rsidRPr="00B014A9">
        <w:rPr>
          <w:rFonts w:ascii="Times New Roman" w:hAnsi="Times New Roman" w:cs="Times New Roman"/>
          <w:b/>
          <w:iCs/>
          <w:sz w:val="24"/>
        </w:rPr>
        <w:t>[</w:t>
      </w:r>
      <w:r w:rsidR="00DA5F3B" w:rsidRPr="00B014A9">
        <w:rPr>
          <w:rFonts w:ascii="Times New Roman" w:hAnsi="Times New Roman" w:cs="Times New Roman"/>
          <w:bCs/>
          <w:i/>
          <w:sz w:val="24"/>
        </w:rPr>
        <w:t>N</w:t>
      </w:r>
      <w:r w:rsidRPr="00B014A9">
        <w:rPr>
          <w:rFonts w:ascii="Times New Roman" w:hAnsi="Times New Roman" w:cs="Times New Roman"/>
          <w:bCs/>
          <w:i/>
          <w:sz w:val="24"/>
        </w:rPr>
        <w:t>ame of the Contract</w:t>
      </w:r>
      <w:proofErr w:type="gramStart"/>
      <w:r w:rsidRPr="00B014A9">
        <w:rPr>
          <w:rFonts w:ascii="Times New Roman" w:hAnsi="Times New Roman" w:cs="Times New Roman"/>
          <w:b/>
          <w:iCs/>
          <w:sz w:val="24"/>
        </w:rPr>
        <w:t>].</w:t>
      </w:r>
      <w:proofErr w:type="gramEnd"/>
      <w:r w:rsidRPr="00B014A9">
        <w:rPr>
          <w:rFonts w:ascii="Times New Roman" w:hAnsi="Times New Roman" w:cs="Times New Roman"/>
          <w:i/>
          <w:sz w:val="24"/>
        </w:rPr>
        <w:t xml:space="preserve"> . . . .</w:t>
      </w:r>
      <w:r w:rsidRPr="00B014A9">
        <w:rPr>
          <w:rFonts w:ascii="Times New Roman" w:hAnsi="Times New Roman" w:cs="Times New Roman"/>
          <w:sz w:val="24"/>
        </w:rPr>
        <w:t xml:space="preserve">should be executed by the Contractor, and has accepted a Bid by the Contractor for the execution and completion of these Works and the remedying of any defects therein, </w:t>
      </w:r>
    </w:p>
    <w:p w14:paraId="00DA7211" w14:textId="77777777" w:rsidR="007B586E" w:rsidRPr="00B014A9" w:rsidRDefault="007B586E">
      <w:pPr>
        <w:pStyle w:val="BodyTextIndent"/>
        <w:ind w:left="180" w:right="288"/>
        <w:jc w:val="both"/>
        <w:rPr>
          <w:rFonts w:ascii="Times New Roman" w:hAnsi="Times New Roman" w:cs="Times New Roman"/>
          <w:sz w:val="24"/>
        </w:rPr>
      </w:pPr>
    </w:p>
    <w:p w14:paraId="5756A60E" w14:textId="77777777" w:rsidR="007B586E" w:rsidRPr="00B014A9" w:rsidRDefault="007B586E">
      <w:pPr>
        <w:pStyle w:val="BodyTextIndent"/>
        <w:ind w:left="0" w:right="288"/>
        <w:jc w:val="both"/>
        <w:rPr>
          <w:rFonts w:ascii="Times New Roman" w:hAnsi="Times New Roman" w:cs="Times New Roman"/>
          <w:sz w:val="24"/>
        </w:rPr>
      </w:pPr>
      <w:r w:rsidRPr="00B014A9">
        <w:rPr>
          <w:rFonts w:ascii="Times New Roman" w:hAnsi="Times New Roman" w:cs="Times New Roman"/>
          <w:sz w:val="24"/>
        </w:rPr>
        <w:t xml:space="preserve">The </w:t>
      </w:r>
      <w:r w:rsidR="00283744" w:rsidRPr="00B014A9">
        <w:rPr>
          <w:rFonts w:ascii="Times New Roman" w:hAnsi="Times New Roman" w:cs="Times New Roman"/>
          <w:sz w:val="24"/>
        </w:rPr>
        <w:t>Employer</w:t>
      </w:r>
      <w:r w:rsidRPr="00B014A9">
        <w:rPr>
          <w:rFonts w:ascii="Times New Roman" w:hAnsi="Times New Roman" w:cs="Times New Roman"/>
          <w:sz w:val="24"/>
        </w:rPr>
        <w:t xml:space="preserve"> and the Contractor agree as follows:</w:t>
      </w:r>
    </w:p>
    <w:p w14:paraId="322D438D" w14:textId="77777777" w:rsidR="007B586E" w:rsidRPr="00B014A9" w:rsidRDefault="007B586E">
      <w:pPr>
        <w:pStyle w:val="BlockText"/>
        <w:spacing w:before="240" w:after="240"/>
        <w:ind w:left="0" w:right="288"/>
        <w:rPr>
          <w:rFonts w:ascii="Times New Roman" w:hAnsi="Times New Roman" w:cs="Times New Roman"/>
          <w:b w:val="0"/>
          <w:bCs w:val="0"/>
          <w:i w:val="0"/>
          <w:iCs w:val="0"/>
          <w:sz w:val="24"/>
        </w:rPr>
      </w:pPr>
      <w:r w:rsidRPr="00B014A9">
        <w:rPr>
          <w:rFonts w:ascii="Times New Roman" w:hAnsi="Times New Roman" w:cs="Times New Roman"/>
          <w:b w:val="0"/>
          <w:bCs w:val="0"/>
          <w:i w:val="0"/>
          <w:iCs w:val="0"/>
          <w:sz w:val="24"/>
        </w:rPr>
        <w:t>1.</w:t>
      </w:r>
      <w:r w:rsidRPr="00B014A9">
        <w:rPr>
          <w:rFonts w:ascii="Times New Roman" w:hAnsi="Times New Roman" w:cs="Times New Roman"/>
          <w:b w:val="0"/>
          <w:bCs w:val="0"/>
          <w:i w:val="0"/>
          <w:iCs w:val="0"/>
          <w:sz w:val="24"/>
        </w:rPr>
        <w:tab/>
        <w:t>In this Agreement words and expressions shall have the same meanings as are respectively assigned to them in the Contract documents referred to.</w:t>
      </w:r>
    </w:p>
    <w:p w14:paraId="0D853CB6" w14:textId="77777777" w:rsidR="007B586E" w:rsidRPr="00B014A9" w:rsidRDefault="007B586E">
      <w:pPr>
        <w:pStyle w:val="BlockText"/>
        <w:spacing w:before="240" w:after="240"/>
        <w:ind w:left="0" w:right="288"/>
        <w:rPr>
          <w:rFonts w:ascii="Times New Roman" w:hAnsi="Times New Roman" w:cs="Times New Roman"/>
          <w:sz w:val="24"/>
        </w:rPr>
      </w:pPr>
      <w:r w:rsidRPr="00B014A9">
        <w:rPr>
          <w:rFonts w:ascii="Times New Roman" w:hAnsi="Times New Roman" w:cs="Times New Roman"/>
          <w:b w:val="0"/>
          <w:bCs w:val="0"/>
          <w:i w:val="0"/>
          <w:iCs w:val="0"/>
          <w:sz w:val="24"/>
        </w:rPr>
        <w:t>2.</w:t>
      </w:r>
      <w:r w:rsidRPr="00B014A9">
        <w:rPr>
          <w:rFonts w:ascii="Times New Roman" w:hAnsi="Times New Roman" w:cs="Times New Roman"/>
          <w:b w:val="0"/>
          <w:bCs w:val="0"/>
          <w:i w:val="0"/>
          <w:iCs w:val="0"/>
          <w:sz w:val="24"/>
        </w:rPr>
        <w:tab/>
        <w:t>The following documents shall be deemed to form and be read and construed as part of this Agreement. This Agreement shall prevail over all other Contract documents</w:t>
      </w:r>
      <w:r w:rsidRPr="00B014A9">
        <w:rPr>
          <w:rFonts w:ascii="Times New Roman" w:hAnsi="Times New Roman" w:cs="Times New Roman"/>
          <w:sz w:val="24"/>
        </w:rPr>
        <w:t xml:space="preserve">. </w:t>
      </w:r>
    </w:p>
    <w:p w14:paraId="4B76C658" w14:textId="77777777" w:rsidR="007B586E" w:rsidRPr="00B014A9" w:rsidRDefault="007B586E" w:rsidP="009E7AD5">
      <w:pPr>
        <w:pStyle w:val="P3Header1-Clauses"/>
        <w:numPr>
          <w:ilvl w:val="2"/>
          <w:numId w:val="36"/>
        </w:numPr>
        <w:tabs>
          <w:tab w:val="clear" w:pos="864"/>
        </w:tabs>
        <w:ind w:left="1080"/>
        <w:rPr>
          <w:szCs w:val="24"/>
        </w:rPr>
      </w:pPr>
      <w:r w:rsidRPr="00B014A9">
        <w:rPr>
          <w:szCs w:val="24"/>
        </w:rPr>
        <w:t>the Letter of Acceptance</w:t>
      </w:r>
    </w:p>
    <w:p w14:paraId="26A3E899" w14:textId="77777777" w:rsidR="007B586E" w:rsidRPr="00B014A9" w:rsidRDefault="007B586E" w:rsidP="009E7AD5">
      <w:pPr>
        <w:pStyle w:val="P3Header1-Clauses"/>
        <w:numPr>
          <w:ilvl w:val="2"/>
          <w:numId w:val="36"/>
        </w:numPr>
        <w:tabs>
          <w:tab w:val="clear" w:pos="864"/>
        </w:tabs>
        <w:ind w:left="1080"/>
        <w:rPr>
          <w:szCs w:val="24"/>
        </w:rPr>
      </w:pPr>
      <w:r w:rsidRPr="00B014A9">
        <w:rPr>
          <w:szCs w:val="24"/>
        </w:rPr>
        <w:t xml:space="preserve">the Bid </w:t>
      </w:r>
    </w:p>
    <w:p w14:paraId="791F0C1F" w14:textId="77777777" w:rsidR="007B586E" w:rsidRPr="00B014A9" w:rsidRDefault="007B586E" w:rsidP="009E7AD5">
      <w:pPr>
        <w:pStyle w:val="P3Header1-Clauses"/>
        <w:numPr>
          <w:ilvl w:val="2"/>
          <w:numId w:val="36"/>
        </w:numPr>
        <w:tabs>
          <w:tab w:val="clear" w:pos="864"/>
        </w:tabs>
        <w:ind w:left="1080"/>
        <w:rPr>
          <w:szCs w:val="24"/>
        </w:rPr>
      </w:pPr>
      <w:proofErr w:type="gramStart"/>
      <w:r w:rsidRPr="00B014A9">
        <w:rPr>
          <w:szCs w:val="24"/>
        </w:rPr>
        <w:t>the</w:t>
      </w:r>
      <w:proofErr w:type="gramEnd"/>
      <w:r w:rsidRPr="00B014A9">
        <w:rPr>
          <w:szCs w:val="24"/>
        </w:rPr>
        <w:t xml:space="preserve"> Addenda </w:t>
      </w:r>
      <w:proofErr w:type="spellStart"/>
      <w:r w:rsidRPr="00B014A9">
        <w:rPr>
          <w:szCs w:val="24"/>
        </w:rPr>
        <w:t>Nos</w:t>
      </w:r>
      <w:proofErr w:type="spellEnd"/>
      <w:r w:rsidRPr="00B014A9">
        <w:rPr>
          <w:szCs w:val="24"/>
        </w:rPr>
        <w:t xml:space="preserve"> . . . . . </w:t>
      </w:r>
      <w:r w:rsidRPr="00B014A9">
        <w:rPr>
          <w:b/>
          <w:iCs/>
          <w:szCs w:val="24"/>
        </w:rPr>
        <w:t>[</w:t>
      </w:r>
      <w:r w:rsidRPr="00B014A9">
        <w:rPr>
          <w:bCs/>
          <w:i/>
          <w:szCs w:val="24"/>
        </w:rPr>
        <w:t>insert addenda numbers if any</w:t>
      </w:r>
      <w:r w:rsidRPr="00B014A9">
        <w:rPr>
          <w:b/>
          <w:iCs/>
          <w:szCs w:val="24"/>
        </w:rPr>
        <w:t>].</w:t>
      </w:r>
      <w:r w:rsidRPr="00B014A9">
        <w:rPr>
          <w:szCs w:val="24"/>
        </w:rPr>
        <w:t xml:space="preserve"> . . . .</w:t>
      </w:r>
    </w:p>
    <w:p w14:paraId="3720F999" w14:textId="77777777" w:rsidR="007B586E" w:rsidRPr="00B014A9" w:rsidRDefault="007B586E" w:rsidP="009E7AD5">
      <w:pPr>
        <w:pStyle w:val="P3Header1-Clauses"/>
        <w:numPr>
          <w:ilvl w:val="2"/>
          <w:numId w:val="36"/>
        </w:numPr>
        <w:tabs>
          <w:tab w:val="clear" w:pos="864"/>
        </w:tabs>
        <w:ind w:left="1080"/>
        <w:rPr>
          <w:szCs w:val="24"/>
        </w:rPr>
      </w:pPr>
      <w:r w:rsidRPr="00B014A9">
        <w:rPr>
          <w:szCs w:val="24"/>
        </w:rPr>
        <w:t xml:space="preserve">the Particular Conditions </w:t>
      </w:r>
    </w:p>
    <w:p w14:paraId="071431A3" w14:textId="77777777" w:rsidR="007B586E" w:rsidRPr="00B014A9" w:rsidRDefault="007B586E" w:rsidP="009E7AD5">
      <w:pPr>
        <w:pStyle w:val="P3Header1-Clauses"/>
        <w:numPr>
          <w:ilvl w:val="2"/>
          <w:numId w:val="36"/>
        </w:numPr>
        <w:tabs>
          <w:tab w:val="clear" w:pos="864"/>
        </w:tabs>
        <w:ind w:left="1080"/>
        <w:rPr>
          <w:szCs w:val="24"/>
        </w:rPr>
      </w:pPr>
      <w:r w:rsidRPr="00B014A9">
        <w:rPr>
          <w:szCs w:val="24"/>
        </w:rPr>
        <w:t>the General Conditions;</w:t>
      </w:r>
    </w:p>
    <w:p w14:paraId="2CC0DF88" w14:textId="77777777" w:rsidR="007B586E" w:rsidRPr="00B014A9" w:rsidRDefault="007B586E" w:rsidP="009E7AD5">
      <w:pPr>
        <w:pStyle w:val="P3Header1-Clauses"/>
        <w:numPr>
          <w:ilvl w:val="2"/>
          <w:numId w:val="36"/>
        </w:numPr>
        <w:tabs>
          <w:tab w:val="clear" w:pos="864"/>
        </w:tabs>
        <w:ind w:left="1080"/>
        <w:rPr>
          <w:szCs w:val="24"/>
        </w:rPr>
      </w:pPr>
      <w:r w:rsidRPr="00B014A9">
        <w:rPr>
          <w:szCs w:val="24"/>
        </w:rPr>
        <w:t>the Specification</w:t>
      </w:r>
    </w:p>
    <w:p w14:paraId="7E4C2969" w14:textId="77777777" w:rsidR="007B586E" w:rsidRPr="00B014A9" w:rsidRDefault="007B586E" w:rsidP="009E7AD5">
      <w:pPr>
        <w:pStyle w:val="P3Header1-Clauses"/>
        <w:numPr>
          <w:ilvl w:val="2"/>
          <w:numId w:val="36"/>
        </w:numPr>
        <w:tabs>
          <w:tab w:val="clear" w:pos="864"/>
        </w:tabs>
        <w:ind w:left="1080"/>
        <w:rPr>
          <w:szCs w:val="24"/>
        </w:rPr>
      </w:pPr>
      <w:r w:rsidRPr="00B014A9">
        <w:rPr>
          <w:szCs w:val="24"/>
        </w:rPr>
        <w:t>the Drawings</w:t>
      </w:r>
      <w:r w:rsidRPr="00B014A9">
        <w:rPr>
          <w:i/>
          <w:iCs/>
          <w:szCs w:val="24"/>
        </w:rPr>
        <w:t>;</w:t>
      </w:r>
      <w:r w:rsidRPr="00B014A9">
        <w:rPr>
          <w:szCs w:val="24"/>
        </w:rPr>
        <w:t xml:space="preserve"> and</w:t>
      </w:r>
    </w:p>
    <w:p w14:paraId="4ADDAC83" w14:textId="77777777" w:rsidR="007B586E" w:rsidRPr="00B014A9" w:rsidRDefault="007B586E" w:rsidP="009E7AD5">
      <w:pPr>
        <w:pStyle w:val="P3Header1-Clauses"/>
        <w:numPr>
          <w:ilvl w:val="2"/>
          <w:numId w:val="36"/>
        </w:numPr>
        <w:tabs>
          <w:tab w:val="clear" w:pos="864"/>
        </w:tabs>
        <w:ind w:left="1080"/>
        <w:rPr>
          <w:szCs w:val="24"/>
        </w:rPr>
      </w:pPr>
      <w:r w:rsidRPr="00B014A9">
        <w:rPr>
          <w:szCs w:val="24"/>
        </w:rPr>
        <w:t>the completed Schedules,</w:t>
      </w:r>
      <w:r w:rsidRPr="00B014A9">
        <w:rPr>
          <w:b/>
          <w:szCs w:val="24"/>
        </w:rPr>
        <w:t xml:space="preserve"> </w:t>
      </w:r>
    </w:p>
    <w:p w14:paraId="352FF1BC" w14:textId="77777777" w:rsidR="007B586E" w:rsidRPr="00B014A9" w:rsidRDefault="007B586E">
      <w:pPr>
        <w:pStyle w:val="BlockText"/>
        <w:spacing w:before="240" w:after="240"/>
        <w:ind w:left="0" w:right="288"/>
        <w:rPr>
          <w:rFonts w:ascii="Times New Roman" w:hAnsi="Times New Roman" w:cs="Times New Roman"/>
          <w:b w:val="0"/>
          <w:bCs w:val="0"/>
          <w:i w:val="0"/>
          <w:iCs w:val="0"/>
          <w:sz w:val="24"/>
        </w:rPr>
      </w:pPr>
      <w:r w:rsidRPr="00B014A9">
        <w:rPr>
          <w:rFonts w:ascii="Times New Roman" w:hAnsi="Times New Roman" w:cs="Times New Roman"/>
          <w:b w:val="0"/>
          <w:bCs w:val="0"/>
          <w:i w:val="0"/>
          <w:iCs w:val="0"/>
          <w:sz w:val="24"/>
        </w:rPr>
        <w:t>3.</w:t>
      </w:r>
      <w:r w:rsidRPr="00B014A9">
        <w:rPr>
          <w:rFonts w:ascii="Times New Roman" w:hAnsi="Times New Roman" w:cs="Times New Roman"/>
          <w:b w:val="0"/>
          <w:bCs w:val="0"/>
          <w:i w:val="0"/>
          <w:iCs w:val="0"/>
          <w:sz w:val="24"/>
        </w:rPr>
        <w:tab/>
        <w:t xml:space="preserve">In consideration of the payments to be made by the </w:t>
      </w:r>
      <w:r w:rsidR="00283744" w:rsidRPr="00B014A9">
        <w:rPr>
          <w:rFonts w:ascii="Times New Roman" w:hAnsi="Times New Roman" w:cs="Times New Roman"/>
          <w:b w:val="0"/>
          <w:bCs w:val="0"/>
          <w:i w:val="0"/>
          <w:iCs w:val="0"/>
          <w:sz w:val="24"/>
        </w:rPr>
        <w:t>Employer</w:t>
      </w:r>
      <w:r w:rsidRPr="00B014A9">
        <w:rPr>
          <w:rFonts w:ascii="Times New Roman" w:hAnsi="Times New Roman" w:cs="Times New Roman"/>
          <w:b w:val="0"/>
          <w:bCs w:val="0"/>
          <w:i w:val="0"/>
          <w:iCs w:val="0"/>
          <w:sz w:val="24"/>
        </w:rPr>
        <w:t xml:space="preserve"> to the Contractor as indicated in this Agreement, the Contractor hereby covenants with the </w:t>
      </w:r>
      <w:r w:rsidR="00283744" w:rsidRPr="00B014A9">
        <w:rPr>
          <w:rFonts w:ascii="Times New Roman" w:hAnsi="Times New Roman" w:cs="Times New Roman"/>
          <w:b w:val="0"/>
          <w:bCs w:val="0"/>
          <w:i w:val="0"/>
          <w:iCs w:val="0"/>
          <w:sz w:val="24"/>
        </w:rPr>
        <w:t>Employer</w:t>
      </w:r>
      <w:r w:rsidRPr="00B014A9">
        <w:rPr>
          <w:rFonts w:ascii="Times New Roman" w:hAnsi="Times New Roman" w:cs="Times New Roman"/>
          <w:b w:val="0"/>
          <w:bCs w:val="0"/>
          <w:i w:val="0"/>
          <w:iCs w:val="0"/>
          <w:sz w:val="24"/>
        </w:rPr>
        <w:t xml:space="preserve"> to execute the Works and to remedy defects therein in conformity in all respects with the provisions of the Contract.</w:t>
      </w:r>
    </w:p>
    <w:p w14:paraId="0B599277" w14:textId="77777777" w:rsidR="007B586E" w:rsidRPr="00B014A9" w:rsidRDefault="007B586E">
      <w:pPr>
        <w:pStyle w:val="BlockText"/>
        <w:spacing w:before="240" w:after="240"/>
        <w:ind w:left="0" w:right="288"/>
        <w:rPr>
          <w:rFonts w:ascii="Times New Roman" w:hAnsi="Times New Roman" w:cs="Times New Roman"/>
          <w:b w:val="0"/>
          <w:bCs w:val="0"/>
          <w:i w:val="0"/>
          <w:iCs w:val="0"/>
          <w:sz w:val="24"/>
        </w:rPr>
      </w:pPr>
      <w:r w:rsidRPr="00B014A9">
        <w:rPr>
          <w:rFonts w:ascii="Times New Roman" w:hAnsi="Times New Roman" w:cs="Times New Roman"/>
          <w:b w:val="0"/>
          <w:bCs w:val="0"/>
          <w:i w:val="0"/>
          <w:iCs w:val="0"/>
          <w:sz w:val="24"/>
        </w:rPr>
        <w:t>4.</w:t>
      </w:r>
      <w:r w:rsidRPr="00B014A9">
        <w:rPr>
          <w:rFonts w:ascii="Times New Roman" w:hAnsi="Times New Roman" w:cs="Times New Roman"/>
          <w:b w:val="0"/>
          <w:bCs w:val="0"/>
          <w:i w:val="0"/>
          <w:iCs w:val="0"/>
          <w:sz w:val="24"/>
        </w:rPr>
        <w:tab/>
        <w:t xml:space="preserve">The </w:t>
      </w:r>
      <w:r w:rsidR="00283744" w:rsidRPr="00B014A9">
        <w:rPr>
          <w:rFonts w:ascii="Times New Roman" w:hAnsi="Times New Roman" w:cs="Times New Roman"/>
          <w:b w:val="0"/>
          <w:bCs w:val="0"/>
          <w:i w:val="0"/>
          <w:iCs w:val="0"/>
          <w:sz w:val="24"/>
        </w:rPr>
        <w:t>Employer</w:t>
      </w:r>
      <w:r w:rsidRPr="00B014A9">
        <w:rPr>
          <w:rFonts w:ascii="Times New Roman" w:hAnsi="Times New Roman" w:cs="Times New Roman"/>
          <w:b w:val="0"/>
          <w:bCs w:val="0"/>
          <w:i w:val="0"/>
          <w:iCs w:val="0"/>
          <w:sz w:val="24"/>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0654988E" w14:textId="77777777" w:rsidR="00FE105C" w:rsidRPr="00B014A9" w:rsidRDefault="00FE105C">
      <w:pPr>
        <w:pStyle w:val="BlockText"/>
        <w:spacing w:before="240" w:after="240"/>
        <w:ind w:left="0" w:right="288"/>
        <w:rPr>
          <w:rFonts w:ascii="Times New Roman" w:hAnsi="Times New Roman" w:cs="Times New Roman"/>
          <w:b w:val="0"/>
          <w:bCs w:val="0"/>
          <w:i w:val="0"/>
          <w:iCs w:val="0"/>
          <w:sz w:val="24"/>
        </w:rPr>
      </w:pPr>
    </w:p>
    <w:p w14:paraId="766D3156" w14:textId="77777777" w:rsidR="007B586E" w:rsidRPr="00B014A9" w:rsidRDefault="007B586E" w:rsidP="00E93AEB">
      <w:pPr>
        <w:pStyle w:val="BlockText"/>
        <w:spacing w:before="240" w:after="240"/>
        <w:ind w:left="90" w:right="288"/>
        <w:rPr>
          <w:rFonts w:ascii="Times New Roman" w:hAnsi="Times New Roman" w:cs="Times New Roman"/>
          <w:sz w:val="24"/>
        </w:rPr>
      </w:pPr>
      <w:r w:rsidRPr="00B014A9">
        <w:rPr>
          <w:rFonts w:ascii="Times New Roman" w:hAnsi="Times New Roman" w:cs="Times New Roman"/>
          <w:b w:val="0"/>
          <w:bCs w:val="0"/>
          <w:i w:val="0"/>
          <w:iCs w:val="0"/>
          <w:sz w:val="24"/>
        </w:rPr>
        <w:lastRenderedPageBreak/>
        <w:t xml:space="preserve">IN WITNESS whereof the parties hereto have caused this Agreement to be executed in accordance with the laws of . . . . . </w:t>
      </w:r>
      <w:r w:rsidRPr="00B014A9">
        <w:rPr>
          <w:rFonts w:ascii="Times New Roman" w:hAnsi="Times New Roman" w:cs="Times New Roman"/>
          <w:bCs w:val="0"/>
          <w:i w:val="0"/>
          <w:sz w:val="24"/>
        </w:rPr>
        <w:t>[</w:t>
      </w:r>
      <w:r w:rsidR="00DA5F3B" w:rsidRPr="00B014A9">
        <w:rPr>
          <w:rFonts w:ascii="Times New Roman" w:hAnsi="Times New Roman" w:cs="Times New Roman"/>
          <w:b w:val="0"/>
          <w:iCs w:val="0"/>
          <w:sz w:val="24"/>
        </w:rPr>
        <w:t>N</w:t>
      </w:r>
      <w:r w:rsidRPr="00B014A9">
        <w:rPr>
          <w:rFonts w:ascii="Times New Roman" w:hAnsi="Times New Roman" w:cs="Times New Roman"/>
          <w:b w:val="0"/>
          <w:iCs w:val="0"/>
          <w:sz w:val="24"/>
        </w:rPr>
        <w:t xml:space="preserve">ame of the </w:t>
      </w:r>
      <w:r w:rsidR="008B5AC4" w:rsidRPr="00B014A9">
        <w:rPr>
          <w:rFonts w:ascii="Times New Roman" w:hAnsi="Times New Roman" w:cs="Times New Roman"/>
          <w:b w:val="0"/>
          <w:iCs w:val="0"/>
          <w:sz w:val="24"/>
        </w:rPr>
        <w:t>Beneficiary</w:t>
      </w:r>
      <w:r w:rsidRPr="00B014A9">
        <w:rPr>
          <w:rFonts w:ascii="Times New Roman" w:hAnsi="Times New Roman" w:cs="Times New Roman"/>
          <w:b w:val="0"/>
          <w:iCs w:val="0"/>
          <w:sz w:val="24"/>
        </w:rPr>
        <w:t xml:space="preserve"> country</w:t>
      </w:r>
      <w:proofErr w:type="gramStart"/>
      <w:r w:rsidRPr="00B014A9">
        <w:rPr>
          <w:rFonts w:ascii="Times New Roman" w:hAnsi="Times New Roman" w:cs="Times New Roman"/>
          <w:bCs w:val="0"/>
          <w:i w:val="0"/>
          <w:sz w:val="24"/>
        </w:rPr>
        <w:t>]</w:t>
      </w:r>
      <w:r w:rsidRPr="00B014A9">
        <w:rPr>
          <w:rFonts w:ascii="Times New Roman" w:hAnsi="Times New Roman" w:cs="Times New Roman"/>
          <w:b w:val="0"/>
          <w:bCs w:val="0"/>
          <w:i w:val="0"/>
          <w:iCs w:val="0"/>
          <w:sz w:val="24"/>
        </w:rPr>
        <w:t>.</w:t>
      </w:r>
      <w:proofErr w:type="gramEnd"/>
      <w:r w:rsidRPr="00B014A9">
        <w:rPr>
          <w:rFonts w:ascii="Times New Roman" w:hAnsi="Times New Roman" w:cs="Times New Roman"/>
          <w:b w:val="0"/>
          <w:bCs w:val="0"/>
          <w:i w:val="0"/>
          <w:iCs w:val="0"/>
          <w:sz w:val="24"/>
        </w:rPr>
        <w:t xml:space="preserve"> . . . .on the day, month and year indicated above.</w:t>
      </w:r>
    </w:p>
    <w:p w14:paraId="560AA175" w14:textId="77777777" w:rsidR="007B586E" w:rsidRPr="00B014A9" w:rsidRDefault="007B586E">
      <w:pPr>
        <w:pStyle w:val="BlockText"/>
        <w:ind w:right="288"/>
        <w:rPr>
          <w:rFonts w:ascii="Times New Roman" w:hAnsi="Times New Roman" w:cs="Times New Roman"/>
          <w:sz w:val="24"/>
        </w:rPr>
      </w:pPr>
    </w:p>
    <w:p w14:paraId="70E0F106" w14:textId="77777777" w:rsidR="007B586E" w:rsidRPr="00B014A9" w:rsidRDefault="007B586E">
      <w:pPr>
        <w:pStyle w:val="BlockText"/>
        <w:ind w:right="288"/>
        <w:rPr>
          <w:rFonts w:ascii="Times New Roman" w:hAnsi="Times New Roman" w:cs="Times New Roman"/>
          <w:sz w:val="24"/>
        </w:rPr>
      </w:pPr>
    </w:p>
    <w:tbl>
      <w:tblPr>
        <w:tblW w:w="9468" w:type="dxa"/>
        <w:tblBorders>
          <w:bottom w:val="dotted" w:sz="4" w:space="0" w:color="auto"/>
        </w:tblBorders>
        <w:tblLook w:val="01E0" w:firstRow="1" w:lastRow="1" w:firstColumn="1" w:lastColumn="1" w:noHBand="0" w:noVBand="0"/>
      </w:tblPr>
      <w:tblGrid>
        <w:gridCol w:w="1368"/>
        <w:gridCol w:w="3012"/>
        <w:gridCol w:w="1308"/>
        <w:gridCol w:w="3780"/>
      </w:tblGrid>
      <w:tr w:rsidR="007B586E" w:rsidRPr="00B014A9" w14:paraId="6DF853F5" w14:textId="77777777">
        <w:tc>
          <w:tcPr>
            <w:tcW w:w="1368" w:type="dxa"/>
          </w:tcPr>
          <w:p w14:paraId="008B6620" w14:textId="77777777" w:rsidR="007B586E" w:rsidRPr="00B014A9" w:rsidRDefault="007B586E">
            <w:pPr>
              <w:tabs>
                <w:tab w:val="right" w:leader="dot" w:pos="4500"/>
                <w:tab w:val="left" w:pos="5040"/>
                <w:tab w:val="right" w:leader="dot" w:pos="9360"/>
              </w:tabs>
              <w:spacing w:before="360"/>
              <w:jc w:val="right"/>
            </w:pPr>
            <w:r w:rsidRPr="00B014A9">
              <w:t>Signed by:</w:t>
            </w:r>
          </w:p>
        </w:tc>
        <w:tc>
          <w:tcPr>
            <w:tcW w:w="3012" w:type="dxa"/>
            <w:tcBorders>
              <w:bottom w:val="dotted" w:sz="4" w:space="0" w:color="auto"/>
            </w:tcBorders>
          </w:tcPr>
          <w:p w14:paraId="7ED97F4F" w14:textId="77777777" w:rsidR="007B586E" w:rsidRPr="00B014A9" w:rsidRDefault="007B586E">
            <w:pPr>
              <w:tabs>
                <w:tab w:val="right" w:leader="dot" w:pos="4500"/>
                <w:tab w:val="left" w:pos="5040"/>
                <w:tab w:val="right" w:leader="dot" w:pos="9360"/>
              </w:tabs>
              <w:spacing w:before="360"/>
              <w:ind w:right="288"/>
              <w:jc w:val="both"/>
            </w:pPr>
          </w:p>
        </w:tc>
        <w:tc>
          <w:tcPr>
            <w:tcW w:w="1308" w:type="dxa"/>
          </w:tcPr>
          <w:p w14:paraId="78F607E9" w14:textId="77777777" w:rsidR="007B586E" w:rsidRPr="00B014A9" w:rsidRDefault="007B586E">
            <w:pPr>
              <w:tabs>
                <w:tab w:val="right" w:leader="dot" w:pos="4500"/>
                <w:tab w:val="left" w:pos="5040"/>
                <w:tab w:val="right" w:leader="dot" w:pos="9360"/>
              </w:tabs>
              <w:spacing w:before="360"/>
              <w:ind w:right="-108"/>
              <w:jc w:val="right"/>
            </w:pPr>
            <w:r w:rsidRPr="00B014A9">
              <w:t>Signed by:</w:t>
            </w:r>
          </w:p>
        </w:tc>
        <w:tc>
          <w:tcPr>
            <w:tcW w:w="3780" w:type="dxa"/>
            <w:tcBorders>
              <w:bottom w:val="dotted" w:sz="4" w:space="0" w:color="auto"/>
            </w:tcBorders>
          </w:tcPr>
          <w:p w14:paraId="119A77F3" w14:textId="77777777" w:rsidR="007B586E" w:rsidRPr="00B014A9" w:rsidRDefault="007B586E">
            <w:pPr>
              <w:tabs>
                <w:tab w:val="right" w:leader="dot" w:pos="4500"/>
                <w:tab w:val="left" w:pos="5040"/>
                <w:tab w:val="right" w:leader="dot" w:pos="9360"/>
              </w:tabs>
              <w:spacing w:before="240"/>
              <w:ind w:right="288"/>
              <w:jc w:val="both"/>
            </w:pPr>
          </w:p>
        </w:tc>
      </w:tr>
      <w:tr w:rsidR="007B586E" w:rsidRPr="00B014A9" w14:paraId="61627222" w14:textId="77777777">
        <w:tc>
          <w:tcPr>
            <w:tcW w:w="4380" w:type="dxa"/>
            <w:gridSpan w:val="2"/>
          </w:tcPr>
          <w:p w14:paraId="6AB9BE0F" w14:textId="77777777" w:rsidR="007B586E" w:rsidRPr="00B014A9" w:rsidRDefault="007B586E">
            <w:pPr>
              <w:tabs>
                <w:tab w:val="right" w:leader="dot" w:pos="4500"/>
                <w:tab w:val="left" w:pos="5040"/>
                <w:tab w:val="right" w:leader="dot" w:pos="9360"/>
              </w:tabs>
              <w:ind w:right="288"/>
              <w:jc w:val="center"/>
              <w:rPr>
                <w:i/>
                <w:iCs/>
                <w:sz w:val="20"/>
                <w:szCs w:val="20"/>
              </w:rPr>
            </w:pPr>
            <w:r w:rsidRPr="00B014A9">
              <w:rPr>
                <w:i/>
                <w:iCs/>
                <w:sz w:val="20"/>
                <w:szCs w:val="20"/>
              </w:rPr>
              <w:t xml:space="preserve">for and on behalf of the </w:t>
            </w:r>
            <w:r w:rsidR="00283744" w:rsidRPr="00B014A9">
              <w:rPr>
                <w:i/>
                <w:iCs/>
                <w:sz w:val="20"/>
                <w:szCs w:val="20"/>
              </w:rPr>
              <w:t>Employer</w:t>
            </w:r>
          </w:p>
        </w:tc>
        <w:tc>
          <w:tcPr>
            <w:tcW w:w="5088" w:type="dxa"/>
            <w:gridSpan w:val="2"/>
          </w:tcPr>
          <w:p w14:paraId="72BD408E" w14:textId="77777777" w:rsidR="007B586E" w:rsidRPr="00B014A9" w:rsidRDefault="007B586E">
            <w:pPr>
              <w:tabs>
                <w:tab w:val="right" w:leader="dot" w:pos="4500"/>
                <w:tab w:val="left" w:pos="5040"/>
                <w:tab w:val="right" w:leader="dot" w:pos="9360"/>
              </w:tabs>
              <w:ind w:right="288"/>
              <w:jc w:val="center"/>
              <w:rPr>
                <w:i/>
                <w:iCs/>
                <w:sz w:val="20"/>
                <w:szCs w:val="20"/>
              </w:rPr>
            </w:pPr>
            <w:r w:rsidRPr="00B014A9">
              <w:rPr>
                <w:i/>
                <w:iCs/>
                <w:sz w:val="20"/>
                <w:szCs w:val="20"/>
              </w:rPr>
              <w:t>for and on behalf the Contractor</w:t>
            </w:r>
          </w:p>
        </w:tc>
      </w:tr>
      <w:tr w:rsidR="007B586E" w:rsidRPr="00B014A9" w14:paraId="486829CA" w14:textId="77777777">
        <w:tc>
          <w:tcPr>
            <w:tcW w:w="1368" w:type="dxa"/>
            <w:tcBorders>
              <w:bottom w:val="nil"/>
            </w:tcBorders>
          </w:tcPr>
          <w:p w14:paraId="18C16795" w14:textId="77777777" w:rsidR="007B586E" w:rsidRPr="00B014A9" w:rsidRDefault="007B586E">
            <w:pPr>
              <w:tabs>
                <w:tab w:val="right" w:leader="dot" w:pos="4500"/>
                <w:tab w:val="left" w:pos="5040"/>
                <w:tab w:val="right" w:leader="dot" w:pos="9360"/>
              </w:tabs>
              <w:spacing w:before="360"/>
              <w:ind w:right="-108"/>
              <w:jc w:val="right"/>
            </w:pPr>
            <w:r w:rsidRPr="00B014A9">
              <w:t>in the presence of:</w:t>
            </w:r>
          </w:p>
        </w:tc>
        <w:tc>
          <w:tcPr>
            <w:tcW w:w="3012" w:type="dxa"/>
            <w:tcBorders>
              <w:bottom w:val="dotted" w:sz="4" w:space="0" w:color="auto"/>
            </w:tcBorders>
          </w:tcPr>
          <w:p w14:paraId="4EAF81D1" w14:textId="77777777" w:rsidR="007B586E" w:rsidRPr="00B014A9" w:rsidRDefault="007B586E">
            <w:pPr>
              <w:tabs>
                <w:tab w:val="right" w:leader="dot" w:pos="4500"/>
                <w:tab w:val="left" w:pos="5040"/>
                <w:tab w:val="right" w:leader="dot" w:pos="9360"/>
              </w:tabs>
              <w:spacing w:before="360"/>
              <w:ind w:right="288"/>
              <w:jc w:val="both"/>
            </w:pPr>
          </w:p>
        </w:tc>
        <w:tc>
          <w:tcPr>
            <w:tcW w:w="1308" w:type="dxa"/>
            <w:tcBorders>
              <w:bottom w:val="nil"/>
            </w:tcBorders>
          </w:tcPr>
          <w:p w14:paraId="3E13FBBA" w14:textId="77777777" w:rsidR="007B586E" w:rsidRPr="00B014A9" w:rsidRDefault="007B586E">
            <w:pPr>
              <w:tabs>
                <w:tab w:val="right" w:leader="dot" w:pos="4500"/>
                <w:tab w:val="left" w:pos="5040"/>
                <w:tab w:val="right" w:leader="dot" w:pos="9360"/>
              </w:tabs>
              <w:spacing w:before="360"/>
              <w:ind w:right="-132"/>
              <w:jc w:val="right"/>
            </w:pPr>
            <w:r w:rsidRPr="00B014A9">
              <w:t>in the presence of:</w:t>
            </w:r>
          </w:p>
        </w:tc>
        <w:tc>
          <w:tcPr>
            <w:tcW w:w="3780" w:type="dxa"/>
            <w:tcBorders>
              <w:bottom w:val="dotted" w:sz="4" w:space="0" w:color="auto"/>
            </w:tcBorders>
          </w:tcPr>
          <w:p w14:paraId="1FACEF61" w14:textId="77777777" w:rsidR="007B586E" w:rsidRPr="00B014A9" w:rsidRDefault="007B586E">
            <w:pPr>
              <w:tabs>
                <w:tab w:val="right" w:leader="dot" w:pos="4500"/>
                <w:tab w:val="left" w:pos="5040"/>
                <w:tab w:val="right" w:leader="dot" w:pos="9360"/>
              </w:tabs>
              <w:spacing w:before="360"/>
              <w:ind w:right="-132"/>
            </w:pPr>
          </w:p>
        </w:tc>
      </w:tr>
      <w:tr w:rsidR="007B586E" w:rsidRPr="00B014A9" w14:paraId="100E88BE" w14:textId="77777777">
        <w:tc>
          <w:tcPr>
            <w:tcW w:w="4380" w:type="dxa"/>
            <w:gridSpan w:val="2"/>
            <w:tcBorders>
              <w:bottom w:val="nil"/>
            </w:tcBorders>
          </w:tcPr>
          <w:p w14:paraId="5F180425" w14:textId="77777777" w:rsidR="007B586E" w:rsidRPr="00B014A9" w:rsidRDefault="007B586E">
            <w:pPr>
              <w:tabs>
                <w:tab w:val="right" w:leader="dot" w:pos="4500"/>
                <w:tab w:val="left" w:pos="5040"/>
                <w:tab w:val="right" w:leader="dot" w:pos="9360"/>
              </w:tabs>
              <w:ind w:right="288"/>
              <w:jc w:val="center"/>
              <w:rPr>
                <w:i/>
                <w:iCs/>
                <w:sz w:val="20"/>
                <w:szCs w:val="20"/>
              </w:rPr>
            </w:pPr>
            <w:r w:rsidRPr="00B014A9">
              <w:rPr>
                <w:i/>
                <w:iCs/>
                <w:sz w:val="20"/>
                <w:szCs w:val="20"/>
              </w:rPr>
              <w:t>Witness, Name, Signature, Address, Date</w:t>
            </w:r>
          </w:p>
        </w:tc>
        <w:tc>
          <w:tcPr>
            <w:tcW w:w="5088" w:type="dxa"/>
            <w:gridSpan w:val="2"/>
            <w:tcBorders>
              <w:bottom w:val="nil"/>
            </w:tcBorders>
          </w:tcPr>
          <w:p w14:paraId="3763F082" w14:textId="77777777" w:rsidR="007B586E" w:rsidRPr="00B014A9" w:rsidRDefault="007B586E">
            <w:pPr>
              <w:tabs>
                <w:tab w:val="right" w:leader="dot" w:pos="4500"/>
                <w:tab w:val="left" w:pos="5040"/>
                <w:tab w:val="right" w:leader="dot" w:pos="9360"/>
              </w:tabs>
              <w:ind w:right="288"/>
              <w:jc w:val="center"/>
              <w:rPr>
                <w:i/>
                <w:iCs/>
                <w:sz w:val="20"/>
                <w:szCs w:val="20"/>
              </w:rPr>
            </w:pPr>
            <w:r w:rsidRPr="00B014A9">
              <w:rPr>
                <w:i/>
                <w:iCs/>
                <w:sz w:val="20"/>
                <w:szCs w:val="20"/>
              </w:rPr>
              <w:t>Witness, Name, Signature, Address, Date</w:t>
            </w:r>
          </w:p>
        </w:tc>
      </w:tr>
    </w:tbl>
    <w:p w14:paraId="18A08883" w14:textId="77777777" w:rsidR="007B586E" w:rsidRPr="00B014A9" w:rsidRDefault="007B586E">
      <w:pPr>
        <w:tabs>
          <w:tab w:val="right" w:pos="4500"/>
          <w:tab w:val="left" w:pos="5040"/>
          <w:tab w:val="right" w:leader="dot" w:pos="9360"/>
        </w:tabs>
        <w:ind w:left="180" w:right="288"/>
        <w:jc w:val="both"/>
      </w:pPr>
    </w:p>
    <w:p w14:paraId="61A1D8DD" w14:textId="77777777" w:rsidR="007B586E" w:rsidRPr="00B014A9" w:rsidRDefault="007B586E">
      <w:pPr>
        <w:tabs>
          <w:tab w:val="right" w:pos="4500"/>
          <w:tab w:val="left" w:pos="5040"/>
          <w:tab w:val="right" w:leader="dot" w:pos="9360"/>
        </w:tabs>
        <w:ind w:left="180" w:right="288"/>
        <w:jc w:val="both"/>
      </w:pPr>
    </w:p>
    <w:p w14:paraId="190976DF" w14:textId="77777777" w:rsidR="007B586E" w:rsidRPr="00B014A9" w:rsidRDefault="007B586E" w:rsidP="00CA741D">
      <w:pPr>
        <w:pStyle w:val="S9Header1"/>
      </w:pPr>
      <w:r w:rsidRPr="00B014A9">
        <w:br w:type="page"/>
      </w:r>
      <w:bookmarkStart w:id="702" w:name="_Toc428352207"/>
      <w:bookmarkStart w:id="703" w:name="_Toc438907198"/>
      <w:bookmarkStart w:id="704" w:name="_Toc438907298"/>
      <w:bookmarkStart w:id="705" w:name="_Toc23238065"/>
      <w:bookmarkStart w:id="706" w:name="_Toc41971557"/>
      <w:bookmarkStart w:id="707" w:name="_Toc78273068"/>
      <w:bookmarkStart w:id="708" w:name="_Toc111009246"/>
      <w:bookmarkStart w:id="709" w:name="_Toc168302422"/>
      <w:r w:rsidRPr="00B014A9">
        <w:lastRenderedPageBreak/>
        <w:t>Performance Security</w:t>
      </w:r>
      <w:bookmarkEnd w:id="702"/>
      <w:bookmarkEnd w:id="703"/>
      <w:bookmarkEnd w:id="704"/>
      <w:bookmarkEnd w:id="705"/>
      <w:bookmarkEnd w:id="706"/>
      <w:bookmarkEnd w:id="707"/>
      <w:bookmarkEnd w:id="708"/>
      <w:bookmarkEnd w:id="709"/>
    </w:p>
    <w:p w14:paraId="1B2201A9" w14:textId="77777777" w:rsidR="00CA741D" w:rsidRPr="00B014A9" w:rsidRDefault="00CA741D" w:rsidP="00CA741D"/>
    <w:p w14:paraId="02A6702A" w14:textId="77777777" w:rsidR="007B586E" w:rsidRPr="00B014A9" w:rsidRDefault="007B586E" w:rsidP="00CA741D">
      <w:pPr>
        <w:pStyle w:val="NormalWeb"/>
        <w:tabs>
          <w:tab w:val="center" w:leader="dot" w:pos="4860"/>
          <w:tab w:val="right" w:leader="dot" w:pos="9360"/>
        </w:tabs>
        <w:spacing w:before="120" w:beforeAutospacing="0" w:after="120" w:afterAutospacing="0"/>
        <w:ind w:left="180" w:right="288"/>
        <w:jc w:val="center"/>
        <w:rPr>
          <w:rFonts w:ascii="Times New Roman" w:hAnsi="Times New Roman"/>
          <w:b/>
          <w:bCs/>
          <w:iCs/>
          <w:sz w:val="24"/>
        </w:rPr>
      </w:pPr>
      <w:r w:rsidRPr="00B014A9">
        <w:rPr>
          <w:rFonts w:ascii="Times New Roman" w:hAnsi="Times New Roman"/>
          <w:b/>
          <w:bCs/>
          <w:iCs/>
          <w:sz w:val="24"/>
        </w:rPr>
        <w:t>[</w:t>
      </w:r>
      <w:r w:rsidRPr="00B014A9">
        <w:rPr>
          <w:rFonts w:ascii="Times New Roman" w:hAnsi="Times New Roman"/>
          <w:i/>
          <w:sz w:val="24"/>
        </w:rPr>
        <w:t>Bank’s Name, and Address of Issuing Branch or Office</w:t>
      </w:r>
      <w:r w:rsidRPr="00B014A9">
        <w:rPr>
          <w:rFonts w:ascii="Times New Roman" w:hAnsi="Times New Roman"/>
          <w:b/>
          <w:bCs/>
          <w:iCs/>
          <w:sz w:val="24"/>
        </w:rPr>
        <w:t>]</w:t>
      </w:r>
    </w:p>
    <w:p w14:paraId="46299E79" w14:textId="77777777" w:rsidR="00CA741D" w:rsidRPr="00B014A9" w:rsidRDefault="00CA741D" w:rsidP="00CA741D">
      <w:pPr>
        <w:pStyle w:val="NormalWeb"/>
        <w:tabs>
          <w:tab w:val="center" w:leader="dot" w:pos="4860"/>
          <w:tab w:val="right" w:leader="dot" w:pos="9360"/>
        </w:tabs>
        <w:spacing w:before="120" w:beforeAutospacing="0" w:after="120" w:afterAutospacing="0"/>
        <w:ind w:left="180" w:right="288"/>
        <w:jc w:val="center"/>
        <w:rPr>
          <w:rFonts w:ascii="Times New Roman" w:hAnsi="Times New Roman"/>
          <w:b/>
          <w:bCs/>
          <w:i/>
          <w:sz w:val="24"/>
        </w:rPr>
      </w:pPr>
    </w:p>
    <w:p w14:paraId="45B17009" w14:textId="77777777" w:rsidR="00CA741D" w:rsidRPr="00B014A9" w:rsidRDefault="00CA741D" w:rsidP="00CA741D">
      <w:pPr>
        <w:pStyle w:val="NormalWeb"/>
        <w:tabs>
          <w:tab w:val="center" w:leader="dot" w:pos="4860"/>
          <w:tab w:val="right" w:leader="dot" w:pos="9360"/>
        </w:tabs>
        <w:spacing w:before="120" w:beforeAutospacing="0" w:after="120" w:afterAutospacing="0"/>
        <w:ind w:left="180" w:right="288"/>
        <w:jc w:val="center"/>
        <w:rPr>
          <w:rFonts w:ascii="Times New Roman" w:hAnsi="Times New Roman"/>
          <w:b/>
          <w:bCs/>
          <w:i/>
          <w:sz w:val="24"/>
        </w:rPr>
      </w:pPr>
    </w:p>
    <w:p w14:paraId="4323DF36" w14:textId="77777777" w:rsidR="007B586E" w:rsidRPr="00B014A9" w:rsidRDefault="007B586E">
      <w:pPr>
        <w:pStyle w:val="NormalWeb"/>
        <w:tabs>
          <w:tab w:val="center" w:leader="dot" w:pos="5040"/>
          <w:tab w:val="right" w:leader="dot" w:pos="9000"/>
        </w:tabs>
        <w:spacing w:before="120" w:beforeAutospacing="0" w:after="120" w:afterAutospacing="0"/>
        <w:rPr>
          <w:rFonts w:ascii="Times New Roman" w:hAnsi="Times New Roman"/>
          <w:sz w:val="24"/>
        </w:rPr>
      </w:pPr>
      <w:r w:rsidRPr="00B014A9">
        <w:rPr>
          <w:rFonts w:ascii="Times New Roman" w:hAnsi="Times New Roman"/>
          <w:b/>
          <w:sz w:val="24"/>
        </w:rPr>
        <w:t xml:space="preserve">Beneficiary: </w:t>
      </w:r>
      <w:r w:rsidRPr="00B014A9">
        <w:rPr>
          <w:rFonts w:ascii="Times New Roman" w:hAnsi="Times New Roman"/>
          <w:b/>
          <w:bCs/>
          <w:i/>
          <w:iCs/>
          <w:sz w:val="24"/>
        </w:rPr>
        <w:tab/>
      </w:r>
      <w:r w:rsidRPr="00B014A9">
        <w:rPr>
          <w:rFonts w:ascii="Times New Roman" w:hAnsi="Times New Roman"/>
          <w:b/>
          <w:bCs/>
          <w:sz w:val="24"/>
        </w:rPr>
        <w:t>[</w:t>
      </w:r>
      <w:r w:rsidRPr="00B014A9">
        <w:rPr>
          <w:rFonts w:ascii="Times New Roman" w:hAnsi="Times New Roman"/>
          <w:i/>
          <w:iCs/>
          <w:sz w:val="24"/>
        </w:rPr>
        <w:t xml:space="preserve">Name and Address of </w:t>
      </w:r>
      <w:r w:rsidR="00283744" w:rsidRPr="00B014A9">
        <w:rPr>
          <w:rFonts w:ascii="Times New Roman" w:hAnsi="Times New Roman"/>
          <w:i/>
          <w:iCs/>
          <w:sz w:val="24"/>
        </w:rPr>
        <w:t>Employer</w:t>
      </w:r>
      <w:r w:rsidRPr="00B014A9">
        <w:rPr>
          <w:rFonts w:ascii="Times New Roman" w:hAnsi="Times New Roman"/>
          <w:b/>
          <w:bCs/>
          <w:sz w:val="24"/>
        </w:rPr>
        <w:t>]</w:t>
      </w:r>
      <w:r w:rsidRPr="00B014A9">
        <w:rPr>
          <w:rFonts w:ascii="Times New Roman" w:hAnsi="Times New Roman"/>
          <w:b/>
          <w:bCs/>
          <w:i/>
          <w:iCs/>
          <w:sz w:val="24"/>
        </w:rPr>
        <w:t xml:space="preserve"> </w:t>
      </w:r>
      <w:r w:rsidRPr="00B014A9">
        <w:rPr>
          <w:rFonts w:ascii="Times New Roman" w:hAnsi="Times New Roman"/>
          <w:b/>
          <w:bCs/>
          <w:i/>
          <w:iCs/>
          <w:sz w:val="24"/>
        </w:rPr>
        <w:tab/>
      </w:r>
    </w:p>
    <w:p w14:paraId="52370191" w14:textId="77777777" w:rsidR="007B586E" w:rsidRPr="00B014A9" w:rsidRDefault="007B586E">
      <w:pPr>
        <w:pStyle w:val="NormalWeb"/>
        <w:tabs>
          <w:tab w:val="right" w:leader="dot" w:pos="9000"/>
        </w:tabs>
        <w:spacing w:before="120" w:beforeAutospacing="0" w:after="120" w:afterAutospacing="0"/>
        <w:rPr>
          <w:rFonts w:ascii="Times New Roman" w:hAnsi="Times New Roman"/>
          <w:sz w:val="24"/>
        </w:rPr>
      </w:pPr>
      <w:r w:rsidRPr="00B014A9">
        <w:rPr>
          <w:rFonts w:ascii="Times New Roman" w:hAnsi="Times New Roman"/>
          <w:b/>
          <w:sz w:val="24"/>
        </w:rPr>
        <w:t>Date:</w:t>
      </w:r>
      <w:r w:rsidRPr="00B014A9">
        <w:rPr>
          <w:rFonts w:ascii="Times New Roman" w:hAnsi="Times New Roman"/>
          <w:b/>
          <w:i/>
          <w:iCs/>
          <w:sz w:val="24"/>
        </w:rPr>
        <w:tab/>
      </w:r>
    </w:p>
    <w:p w14:paraId="2344078C" w14:textId="77777777" w:rsidR="007B586E" w:rsidRPr="00B014A9" w:rsidRDefault="007B586E" w:rsidP="00CA741D">
      <w:pPr>
        <w:pStyle w:val="NormalWeb"/>
        <w:tabs>
          <w:tab w:val="right" w:leader="dot" w:pos="9000"/>
        </w:tabs>
        <w:spacing w:before="120" w:beforeAutospacing="0" w:after="120" w:afterAutospacing="0"/>
        <w:rPr>
          <w:rFonts w:ascii="Times New Roman" w:hAnsi="Times New Roman"/>
          <w:b/>
          <w:i/>
          <w:iCs/>
          <w:sz w:val="24"/>
        </w:rPr>
      </w:pPr>
      <w:r w:rsidRPr="00B014A9">
        <w:rPr>
          <w:rFonts w:ascii="Times New Roman" w:hAnsi="Times New Roman"/>
          <w:b/>
          <w:sz w:val="24"/>
        </w:rPr>
        <w:t>Performance Guarantee No.:</w:t>
      </w:r>
      <w:r w:rsidRPr="00B014A9">
        <w:rPr>
          <w:rFonts w:ascii="Times New Roman" w:hAnsi="Times New Roman"/>
          <w:bCs/>
          <w:sz w:val="24"/>
        </w:rPr>
        <w:t xml:space="preserve"> </w:t>
      </w:r>
      <w:r w:rsidRPr="00B014A9">
        <w:rPr>
          <w:rFonts w:ascii="Times New Roman" w:hAnsi="Times New Roman"/>
          <w:b/>
          <w:i/>
          <w:iCs/>
          <w:sz w:val="24"/>
        </w:rPr>
        <w:tab/>
      </w:r>
    </w:p>
    <w:p w14:paraId="03E2409B" w14:textId="77777777" w:rsidR="007B586E" w:rsidRPr="00B014A9" w:rsidRDefault="007B586E">
      <w:pPr>
        <w:pStyle w:val="NormalWeb"/>
        <w:spacing w:before="0" w:beforeAutospacing="0" w:after="200" w:afterAutospacing="0"/>
        <w:jc w:val="both"/>
        <w:rPr>
          <w:rFonts w:ascii="Times New Roman" w:hAnsi="Times New Roman"/>
          <w:sz w:val="24"/>
        </w:rPr>
      </w:pPr>
      <w:r w:rsidRPr="00B014A9">
        <w:rPr>
          <w:rFonts w:ascii="Times New Roman" w:hAnsi="Times New Roman"/>
          <w:sz w:val="24"/>
        </w:rPr>
        <w:t xml:space="preserve">We have been informed that . . . . . </w:t>
      </w:r>
      <w:r w:rsidRPr="00B014A9">
        <w:rPr>
          <w:rFonts w:ascii="Times New Roman" w:hAnsi="Times New Roman"/>
          <w:b/>
          <w:iCs/>
          <w:sz w:val="24"/>
        </w:rPr>
        <w:t>[</w:t>
      </w:r>
      <w:r w:rsidR="00CA741D" w:rsidRPr="00B014A9">
        <w:rPr>
          <w:rFonts w:ascii="Times New Roman" w:hAnsi="Times New Roman"/>
          <w:i/>
          <w:sz w:val="24"/>
        </w:rPr>
        <w:t>N</w:t>
      </w:r>
      <w:r w:rsidRPr="00B014A9">
        <w:rPr>
          <w:rFonts w:ascii="Times New Roman" w:hAnsi="Times New Roman"/>
          <w:i/>
          <w:sz w:val="24"/>
        </w:rPr>
        <w:t>ame of the Contractor</w:t>
      </w:r>
      <w:r w:rsidRPr="00B014A9">
        <w:rPr>
          <w:rFonts w:ascii="Times New Roman" w:hAnsi="Times New Roman"/>
          <w:b/>
          <w:bCs/>
          <w:iCs/>
          <w:sz w:val="24"/>
        </w:rPr>
        <w:t>]</w:t>
      </w:r>
      <w:r w:rsidRPr="00B014A9">
        <w:rPr>
          <w:rFonts w:ascii="Times New Roman" w:hAnsi="Times New Roman"/>
          <w:i/>
          <w:sz w:val="24"/>
        </w:rPr>
        <w:t xml:space="preserve">. . . . . </w:t>
      </w:r>
      <w:r w:rsidRPr="00B014A9">
        <w:rPr>
          <w:rFonts w:ascii="Times New Roman" w:hAnsi="Times New Roman"/>
          <w:sz w:val="24"/>
        </w:rPr>
        <w:t xml:space="preserve"> (</w:t>
      </w:r>
      <w:proofErr w:type="gramStart"/>
      <w:r w:rsidRPr="00B014A9">
        <w:rPr>
          <w:rFonts w:ascii="Times New Roman" w:hAnsi="Times New Roman"/>
          <w:sz w:val="24"/>
        </w:rPr>
        <w:t>hereinafter</w:t>
      </w:r>
      <w:proofErr w:type="gramEnd"/>
      <w:r w:rsidRPr="00B014A9">
        <w:rPr>
          <w:rFonts w:ascii="Times New Roman" w:hAnsi="Times New Roman"/>
          <w:sz w:val="24"/>
        </w:rPr>
        <w:t xml:space="preserve"> called “the Contractor”) has entered into Contract No. . . . . . </w:t>
      </w:r>
      <w:r w:rsidRPr="00B014A9">
        <w:rPr>
          <w:rFonts w:ascii="Times New Roman" w:hAnsi="Times New Roman"/>
          <w:b/>
          <w:iCs/>
          <w:sz w:val="24"/>
        </w:rPr>
        <w:t>[</w:t>
      </w:r>
      <w:r w:rsidR="00CA741D" w:rsidRPr="00B014A9">
        <w:rPr>
          <w:rFonts w:ascii="Times New Roman" w:hAnsi="Times New Roman"/>
          <w:i/>
          <w:sz w:val="24"/>
        </w:rPr>
        <w:t>R</w:t>
      </w:r>
      <w:r w:rsidRPr="00B014A9">
        <w:rPr>
          <w:rFonts w:ascii="Times New Roman" w:hAnsi="Times New Roman"/>
          <w:i/>
          <w:sz w:val="24"/>
        </w:rPr>
        <w:t>eference number of the Contract</w:t>
      </w:r>
      <w:proofErr w:type="gramStart"/>
      <w:r w:rsidRPr="00B014A9">
        <w:rPr>
          <w:rFonts w:ascii="Times New Roman" w:hAnsi="Times New Roman"/>
          <w:b/>
          <w:bCs/>
          <w:iCs/>
          <w:sz w:val="24"/>
        </w:rPr>
        <w:t>]</w:t>
      </w:r>
      <w:r w:rsidRPr="00B014A9">
        <w:rPr>
          <w:rFonts w:ascii="Times New Roman" w:hAnsi="Times New Roman"/>
          <w:iCs/>
          <w:sz w:val="24"/>
        </w:rPr>
        <w:t>.</w:t>
      </w:r>
      <w:proofErr w:type="gramEnd"/>
      <w:r w:rsidRPr="00B014A9">
        <w:rPr>
          <w:rFonts w:ascii="Times New Roman" w:hAnsi="Times New Roman"/>
          <w:i/>
          <w:sz w:val="24"/>
        </w:rPr>
        <w:t xml:space="preserve"> . . . . </w:t>
      </w:r>
      <w:r w:rsidRPr="00B014A9">
        <w:rPr>
          <w:rFonts w:ascii="Times New Roman" w:hAnsi="Times New Roman"/>
          <w:sz w:val="24"/>
        </w:rPr>
        <w:t xml:space="preserve"> </w:t>
      </w:r>
      <w:r w:rsidRPr="00B014A9">
        <w:rPr>
          <w:rFonts w:ascii="Times New Roman" w:hAnsi="Times New Roman"/>
          <w:i/>
          <w:sz w:val="24"/>
        </w:rPr>
        <w:t xml:space="preserve"> </w:t>
      </w:r>
      <w:r w:rsidRPr="00B014A9">
        <w:rPr>
          <w:rFonts w:ascii="Times New Roman" w:hAnsi="Times New Roman"/>
          <w:sz w:val="24"/>
        </w:rPr>
        <w:t xml:space="preserve">dated . . . . . . . .with you, for the execution of . . . . . . </w:t>
      </w:r>
      <w:r w:rsidRPr="00B014A9">
        <w:rPr>
          <w:rFonts w:ascii="Times New Roman" w:hAnsi="Times New Roman"/>
          <w:b/>
          <w:sz w:val="24"/>
        </w:rPr>
        <w:t>[</w:t>
      </w:r>
      <w:r w:rsidR="00CA741D" w:rsidRPr="00B014A9">
        <w:rPr>
          <w:rFonts w:ascii="Times New Roman" w:hAnsi="Times New Roman"/>
          <w:i/>
          <w:iCs/>
          <w:sz w:val="24"/>
        </w:rPr>
        <w:t>N</w:t>
      </w:r>
      <w:r w:rsidRPr="00B014A9">
        <w:rPr>
          <w:rFonts w:ascii="Times New Roman" w:hAnsi="Times New Roman"/>
          <w:i/>
          <w:iCs/>
          <w:sz w:val="24"/>
        </w:rPr>
        <w:t>ame of contract and brief description of Works</w:t>
      </w:r>
      <w:r w:rsidRPr="00B014A9">
        <w:rPr>
          <w:rFonts w:ascii="Times New Roman" w:hAnsi="Times New Roman"/>
          <w:b/>
          <w:bCs/>
          <w:sz w:val="24"/>
        </w:rPr>
        <w:t>]</w:t>
      </w:r>
      <w:r w:rsidRPr="00B014A9">
        <w:rPr>
          <w:rFonts w:ascii="Times New Roman" w:hAnsi="Times New Roman"/>
          <w:i/>
          <w:sz w:val="24"/>
        </w:rPr>
        <w:t xml:space="preserve">. . . . . </w:t>
      </w:r>
      <w:r w:rsidRPr="00B014A9">
        <w:rPr>
          <w:rFonts w:ascii="Times New Roman" w:hAnsi="Times New Roman"/>
          <w:sz w:val="24"/>
        </w:rPr>
        <w:t xml:space="preserve"> (</w:t>
      </w:r>
      <w:proofErr w:type="gramStart"/>
      <w:r w:rsidRPr="00B014A9">
        <w:rPr>
          <w:rFonts w:ascii="Times New Roman" w:hAnsi="Times New Roman"/>
          <w:sz w:val="24"/>
        </w:rPr>
        <w:t>hereinafter</w:t>
      </w:r>
      <w:proofErr w:type="gramEnd"/>
      <w:r w:rsidRPr="00B014A9">
        <w:rPr>
          <w:rFonts w:ascii="Times New Roman" w:hAnsi="Times New Roman"/>
          <w:sz w:val="24"/>
        </w:rPr>
        <w:t xml:space="preserve"> called “the Contract”). </w:t>
      </w:r>
    </w:p>
    <w:p w14:paraId="19D53D5F" w14:textId="77777777" w:rsidR="007B586E" w:rsidRPr="00B014A9" w:rsidRDefault="007B586E">
      <w:pPr>
        <w:pStyle w:val="NormalWeb"/>
        <w:spacing w:before="0" w:beforeAutospacing="0" w:after="200" w:afterAutospacing="0"/>
        <w:jc w:val="both"/>
        <w:rPr>
          <w:rFonts w:ascii="Times New Roman" w:hAnsi="Times New Roman"/>
          <w:sz w:val="24"/>
        </w:rPr>
      </w:pPr>
      <w:r w:rsidRPr="00B014A9">
        <w:rPr>
          <w:rFonts w:ascii="Times New Roman" w:hAnsi="Times New Roman"/>
          <w:sz w:val="24"/>
        </w:rPr>
        <w:t>Furthermore, we understand that, according to the conditions of the Contract, a performance guarantee is required.</w:t>
      </w:r>
    </w:p>
    <w:p w14:paraId="24A02ECB" w14:textId="74054331" w:rsidR="007B586E" w:rsidRPr="00B014A9" w:rsidRDefault="007B586E">
      <w:pPr>
        <w:pStyle w:val="NormalWeb"/>
        <w:spacing w:before="0" w:beforeAutospacing="0" w:after="200" w:afterAutospacing="0"/>
        <w:jc w:val="both"/>
        <w:rPr>
          <w:rFonts w:ascii="Times New Roman" w:hAnsi="Times New Roman"/>
          <w:sz w:val="24"/>
        </w:rPr>
      </w:pPr>
      <w:r w:rsidRPr="00B014A9">
        <w:rPr>
          <w:rFonts w:ascii="Times New Roman" w:hAnsi="Times New Roman"/>
          <w:sz w:val="24"/>
        </w:rPr>
        <w:t xml:space="preserve">At the request of the Contractor, we . . . . . </w:t>
      </w:r>
      <w:r w:rsidRPr="00B014A9">
        <w:rPr>
          <w:rFonts w:ascii="Times New Roman" w:hAnsi="Times New Roman"/>
          <w:b/>
          <w:iCs/>
          <w:sz w:val="24"/>
        </w:rPr>
        <w:t>[</w:t>
      </w:r>
      <w:r w:rsidR="00CA741D" w:rsidRPr="00B014A9">
        <w:rPr>
          <w:rFonts w:ascii="Times New Roman" w:hAnsi="Times New Roman"/>
          <w:i/>
          <w:sz w:val="24"/>
        </w:rPr>
        <w:t>N</w:t>
      </w:r>
      <w:r w:rsidRPr="00B014A9">
        <w:rPr>
          <w:rFonts w:ascii="Times New Roman" w:hAnsi="Times New Roman"/>
          <w:i/>
          <w:sz w:val="24"/>
        </w:rPr>
        <w:t xml:space="preserve">ame of the </w:t>
      </w:r>
      <w:r w:rsidR="00AB2BAB">
        <w:rPr>
          <w:rFonts w:ascii="Times New Roman" w:hAnsi="Times New Roman"/>
          <w:i/>
          <w:sz w:val="24"/>
        </w:rPr>
        <w:t>b</w:t>
      </w:r>
      <w:r w:rsidRPr="00B014A9">
        <w:rPr>
          <w:rFonts w:ascii="Times New Roman" w:hAnsi="Times New Roman"/>
          <w:i/>
          <w:sz w:val="24"/>
        </w:rPr>
        <w:t>ank</w:t>
      </w:r>
      <w:proofErr w:type="gramStart"/>
      <w:r w:rsidRPr="00B014A9">
        <w:rPr>
          <w:rFonts w:ascii="Times New Roman" w:hAnsi="Times New Roman"/>
          <w:b/>
          <w:bCs/>
          <w:iCs/>
          <w:sz w:val="24"/>
        </w:rPr>
        <w:t>]</w:t>
      </w:r>
      <w:r w:rsidRPr="00B014A9">
        <w:rPr>
          <w:rFonts w:ascii="Times New Roman" w:hAnsi="Times New Roman"/>
          <w:iCs/>
          <w:sz w:val="24"/>
        </w:rPr>
        <w:t>.</w:t>
      </w:r>
      <w:proofErr w:type="gramEnd"/>
      <w:r w:rsidRPr="00B014A9">
        <w:rPr>
          <w:rFonts w:ascii="Times New Roman" w:hAnsi="Times New Roman"/>
          <w:i/>
          <w:sz w:val="24"/>
        </w:rPr>
        <w:t xml:space="preserve"> . . . . </w:t>
      </w:r>
      <w:r w:rsidRPr="00B014A9">
        <w:rPr>
          <w:rFonts w:ascii="Times New Roman" w:hAnsi="Times New Roman"/>
          <w:sz w:val="24"/>
        </w:rPr>
        <w:t xml:space="preserve"> hereby irrevocably undertake to pay you any sum or sums not exceeding in total an amount of . . . . . . . . .  </w:t>
      </w:r>
      <w:r w:rsidRPr="00B014A9">
        <w:rPr>
          <w:rFonts w:ascii="Times New Roman" w:hAnsi="Times New Roman"/>
          <w:b/>
          <w:iCs/>
          <w:sz w:val="24"/>
        </w:rPr>
        <w:t>[</w:t>
      </w:r>
      <w:r w:rsidR="00CA741D" w:rsidRPr="00B014A9">
        <w:rPr>
          <w:rFonts w:ascii="Times New Roman" w:hAnsi="Times New Roman"/>
          <w:i/>
          <w:sz w:val="24"/>
        </w:rPr>
        <w:t>N</w:t>
      </w:r>
      <w:r w:rsidRPr="00B014A9">
        <w:rPr>
          <w:rFonts w:ascii="Times New Roman" w:hAnsi="Times New Roman"/>
          <w:i/>
          <w:sz w:val="24"/>
        </w:rPr>
        <w:t>ame of the currency and amount in figures</w:t>
      </w:r>
      <w:r w:rsidRPr="00B014A9">
        <w:rPr>
          <w:rFonts w:ascii="Times New Roman" w:hAnsi="Times New Roman"/>
          <w:b/>
          <w:bCs/>
          <w:iCs/>
          <w:sz w:val="24"/>
        </w:rPr>
        <w:t xml:space="preserve">] </w:t>
      </w:r>
      <w:r w:rsidRPr="00B014A9">
        <w:rPr>
          <w:rFonts w:ascii="Times New Roman" w:hAnsi="Times New Roman"/>
          <w:b/>
          <w:bCs/>
          <w:iCs/>
          <w:sz w:val="24"/>
          <w:vertAlign w:val="superscript"/>
        </w:rPr>
        <w:t>1</w:t>
      </w:r>
      <w:r w:rsidRPr="00B014A9">
        <w:rPr>
          <w:rFonts w:ascii="Times New Roman" w:hAnsi="Times New Roman"/>
          <w:i/>
          <w:sz w:val="24"/>
        </w:rPr>
        <w:t xml:space="preserve">. . . . . . </w:t>
      </w:r>
      <w:r w:rsidRPr="00B014A9">
        <w:rPr>
          <w:rFonts w:ascii="Times New Roman" w:hAnsi="Times New Roman"/>
          <w:sz w:val="24"/>
        </w:rPr>
        <w:t xml:space="preserve">(. . . . . </w:t>
      </w:r>
      <w:r w:rsidRPr="00B014A9">
        <w:rPr>
          <w:rFonts w:ascii="Times New Roman" w:hAnsi="Times New Roman"/>
          <w:b/>
          <w:sz w:val="24"/>
        </w:rPr>
        <w:t>[</w:t>
      </w:r>
      <w:r w:rsidRPr="00B014A9">
        <w:rPr>
          <w:rFonts w:ascii="Times New Roman" w:hAnsi="Times New Roman"/>
          <w:i/>
          <w:iCs/>
          <w:sz w:val="24"/>
        </w:rPr>
        <w:t>amount in words</w:t>
      </w:r>
      <w:r w:rsidRPr="00B014A9">
        <w:rPr>
          <w:rFonts w:ascii="Times New Roman" w:hAnsi="Times New Roman"/>
          <w:b/>
          <w:bCs/>
          <w:sz w:val="24"/>
        </w:rPr>
        <w:t>]</w:t>
      </w:r>
      <w:r w:rsidRPr="00B014A9">
        <w:rPr>
          <w:rFonts w:ascii="Times New Roman" w:hAnsi="Times New Roman"/>
          <w:sz w:val="24"/>
        </w:rPr>
        <w:t>.</w:t>
      </w:r>
      <w:r w:rsidRPr="00B014A9">
        <w:rPr>
          <w:rFonts w:ascii="Times New Roman" w:hAnsi="Times New Roman"/>
          <w:i/>
          <w:sz w:val="24"/>
        </w:rPr>
        <w:t xml:space="preserve"> . . . </w:t>
      </w:r>
      <w:proofErr w:type="gramStart"/>
      <w:r w:rsidRPr="00B014A9">
        <w:rPr>
          <w:rFonts w:ascii="Times New Roman" w:hAnsi="Times New Roman"/>
          <w:i/>
          <w:sz w:val="24"/>
        </w:rPr>
        <w:t xml:space="preserve">. </w:t>
      </w:r>
      <w:r w:rsidRPr="00B014A9">
        <w:rPr>
          <w:rFonts w:ascii="Times New Roman" w:hAnsi="Times New Roman"/>
          <w:sz w:val="24"/>
        </w:rPr>
        <w:t xml:space="preserve"> )</w:t>
      </w:r>
      <w:proofErr w:type="gramEnd"/>
      <w:r w:rsidRPr="00B014A9">
        <w:rPr>
          <w:rFonts w:ascii="Times New Roman" w:hAnsi="Times New Roman"/>
          <w:sz w:val="24"/>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14:paraId="302FEDF3" w14:textId="77777777" w:rsidR="007B586E" w:rsidRPr="00B014A9" w:rsidRDefault="007B586E">
      <w:pPr>
        <w:pStyle w:val="NormalWeb"/>
        <w:spacing w:before="0" w:beforeAutospacing="0" w:after="200" w:afterAutospacing="0"/>
        <w:jc w:val="both"/>
        <w:rPr>
          <w:rFonts w:ascii="Times New Roman" w:hAnsi="Times New Roman"/>
          <w:sz w:val="24"/>
        </w:rPr>
      </w:pPr>
      <w:r w:rsidRPr="00B014A9">
        <w:rPr>
          <w:rFonts w:ascii="Times New Roman" w:hAnsi="Times New Roman"/>
          <w:sz w:val="24"/>
        </w:rPr>
        <w:t xml:space="preserve">This guarantee shall expire, no later than the . . . . . Day of . . . . . . . . . . , . . . . . .  </w:t>
      </w:r>
      <w:r w:rsidRPr="00B014A9">
        <w:rPr>
          <w:rFonts w:ascii="Times New Roman" w:hAnsi="Times New Roman"/>
          <w:b/>
          <w:bCs/>
          <w:i/>
          <w:iCs/>
          <w:sz w:val="24"/>
          <w:vertAlign w:val="superscript"/>
        </w:rPr>
        <w:t>2</w:t>
      </w:r>
      <w:r w:rsidRPr="00B014A9">
        <w:rPr>
          <w:rFonts w:ascii="Times New Roman" w:hAnsi="Times New Roman"/>
          <w:sz w:val="24"/>
        </w:rPr>
        <w:t xml:space="preserve">, and any demand for payment under it must be received by us at this office on or before that date.  </w:t>
      </w:r>
    </w:p>
    <w:p w14:paraId="39C852B4" w14:textId="77777777" w:rsidR="007B586E" w:rsidRPr="00B014A9" w:rsidRDefault="007B586E" w:rsidP="00586BDE">
      <w:pPr>
        <w:pStyle w:val="NormalWeb"/>
        <w:spacing w:before="0" w:beforeAutospacing="0" w:after="200" w:afterAutospacing="0"/>
        <w:jc w:val="both"/>
        <w:rPr>
          <w:rFonts w:ascii="Times New Roman" w:hAnsi="Times New Roman"/>
          <w:sz w:val="24"/>
        </w:rPr>
      </w:pPr>
      <w:r w:rsidRPr="00B014A9">
        <w:rPr>
          <w:rFonts w:ascii="Times New Roman" w:hAnsi="Times New Roman"/>
          <w:sz w:val="24"/>
        </w:rPr>
        <w:t>This guarantee is subject to the Unif</w:t>
      </w:r>
      <w:r w:rsidR="00F4350C" w:rsidRPr="00B014A9">
        <w:rPr>
          <w:rFonts w:ascii="Times New Roman" w:hAnsi="Times New Roman"/>
          <w:sz w:val="24"/>
        </w:rPr>
        <w:t>orm Rules for Demand Guarantees (URDG) 2010 Revision</w:t>
      </w:r>
      <w:r w:rsidRPr="00B014A9">
        <w:rPr>
          <w:rFonts w:ascii="Times New Roman" w:hAnsi="Times New Roman"/>
          <w:sz w:val="24"/>
        </w:rPr>
        <w:t xml:space="preserve"> ICC Publication No. </w:t>
      </w:r>
      <w:r w:rsidR="00F4350C" w:rsidRPr="00B014A9">
        <w:rPr>
          <w:rFonts w:ascii="Times New Roman" w:hAnsi="Times New Roman"/>
          <w:sz w:val="24"/>
        </w:rPr>
        <w:t>7</w:t>
      </w:r>
      <w:r w:rsidRPr="00B014A9">
        <w:rPr>
          <w:rFonts w:ascii="Times New Roman" w:hAnsi="Times New Roman"/>
          <w:sz w:val="24"/>
        </w:rPr>
        <w:t xml:space="preserve">58, except that </w:t>
      </w:r>
      <w:r w:rsidR="00BD6C67" w:rsidRPr="00B014A9">
        <w:rPr>
          <w:rFonts w:ascii="Times New Roman" w:hAnsi="Times New Roman"/>
          <w:sz w:val="24"/>
        </w:rPr>
        <w:t>the supporting statement under Article 15(a</w:t>
      </w:r>
      <w:proofErr w:type="gramStart"/>
      <w:r w:rsidR="00BD6C67" w:rsidRPr="00B014A9">
        <w:rPr>
          <w:rFonts w:ascii="Times New Roman" w:hAnsi="Times New Roman"/>
          <w:sz w:val="24"/>
        </w:rPr>
        <w:t xml:space="preserve">) </w:t>
      </w:r>
      <w:r w:rsidRPr="00B014A9">
        <w:rPr>
          <w:rFonts w:ascii="Times New Roman" w:hAnsi="Times New Roman"/>
          <w:sz w:val="24"/>
        </w:rPr>
        <w:t xml:space="preserve"> is</w:t>
      </w:r>
      <w:proofErr w:type="gramEnd"/>
      <w:r w:rsidRPr="00B014A9">
        <w:rPr>
          <w:rFonts w:ascii="Times New Roman" w:hAnsi="Times New Roman"/>
          <w:sz w:val="24"/>
        </w:rPr>
        <w:t xml:space="preserve"> hereby excluded. </w:t>
      </w:r>
    </w:p>
    <w:p w14:paraId="55198B8C" w14:textId="77777777" w:rsidR="00CA741D" w:rsidRPr="00B014A9" w:rsidRDefault="00CA741D">
      <w:pPr>
        <w:pStyle w:val="NormalWeb"/>
        <w:spacing w:before="0" w:beforeAutospacing="0" w:after="200" w:afterAutospacing="0"/>
        <w:rPr>
          <w:rFonts w:ascii="Arial" w:hAnsi="Arial" w:cs="Arial"/>
          <w:sz w:val="24"/>
        </w:rPr>
      </w:pPr>
    </w:p>
    <w:p w14:paraId="500B50A0" w14:textId="77777777" w:rsidR="007B586E" w:rsidRPr="00B014A9" w:rsidRDefault="007B586E" w:rsidP="00CA741D">
      <w:pPr>
        <w:pStyle w:val="BodyText"/>
        <w:ind w:left="180" w:right="288"/>
        <w:jc w:val="center"/>
        <w:rPr>
          <w:rFonts w:ascii="Times New Roman" w:hAnsi="Times New Roman" w:cs="Times New Roman"/>
          <w:b/>
          <w:bCs/>
          <w:iCs/>
          <w:sz w:val="24"/>
        </w:rPr>
      </w:pPr>
      <w:r w:rsidRPr="00B014A9">
        <w:rPr>
          <w:rFonts w:ascii="Times New Roman" w:hAnsi="Times New Roman" w:cs="Times New Roman"/>
          <w:i/>
          <w:sz w:val="24"/>
        </w:rPr>
        <w:t xml:space="preserve">. . . . . . . . . . . . . . . . . . . . . . . . . . . . </w:t>
      </w:r>
      <w:r w:rsidRPr="00B014A9">
        <w:rPr>
          <w:rFonts w:ascii="Times New Roman" w:hAnsi="Times New Roman" w:cs="Times New Roman"/>
          <w:i/>
          <w:sz w:val="24"/>
        </w:rPr>
        <w:br/>
      </w:r>
      <w:r w:rsidRPr="00B014A9">
        <w:rPr>
          <w:rFonts w:ascii="Times New Roman" w:hAnsi="Times New Roman" w:cs="Times New Roman"/>
          <w:b/>
          <w:iCs/>
          <w:sz w:val="24"/>
        </w:rPr>
        <w:t>[</w:t>
      </w:r>
      <w:r w:rsidRPr="00B014A9">
        <w:rPr>
          <w:rFonts w:ascii="Times New Roman" w:hAnsi="Times New Roman" w:cs="Times New Roman"/>
          <w:i/>
          <w:sz w:val="24"/>
        </w:rPr>
        <w:t>Seal of Bank and Signature(s)</w:t>
      </w:r>
      <w:r w:rsidRPr="00B014A9">
        <w:rPr>
          <w:rFonts w:ascii="Times New Roman" w:hAnsi="Times New Roman" w:cs="Times New Roman"/>
          <w:b/>
          <w:bCs/>
          <w:iCs/>
          <w:sz w:val="24"/>
        </w:rPr>
        <w:t>]</w:t>
      </w:r>
    </w:p>
    <w:p w14:paraId="5D20F100" w14:textId="77777777" w:rsidR="007B586E" w:rsidRPr="00B014A9" w:rsidRDefault="007B586E">
      <w:pPr>
        <w:pStyle w:val="BodyText"/>
        <w:jc w:val="center"/>
        <w:rPr>
          <w:i/>
        </w:rPr>
      </w:pPr>
    </w:p>
    <w:p w14:paraId="53CA75E6" w14:textId="77777777" w:rsidR="007B586E" w:rsidRPr="00B014A9" w:rsidRDefault="007B586E">
      <w:pPr>
        <w:ind w:right="468"/>
        <w:jc w:val="both"/>
        <w:rPr>
          <w:b/>
          <w:bCs/>
          <w:i/>
          <w:iCs/>
          <w:sz w:val="20"/>
          <w:szCs w:val="20"/>
          <w:shd w:val="solid" w:color="auto" w:fill="auto"/>
        </w:rPr>
      </w:pPr>
      <w:r w:rsidRPr="00B014A9">
        <w:rPr>
          <w:b/>
          <w:bCs/>
          <w:i/>
          <w:iCs/>
          <w:sz w:val="20"/>
          <w:szCs w:val="20"/>
          <w:shd w:val="solid" w:color="auto" w:fill="auto"/>
        </w:rPr>
        <w:t>Note –</w:t>
      </w:r>
    </w:p>
    <w:p w14:paraId="1919DDC9" w14:textId="77777777" w:rsidR="007B586E" w:rsidRPr="00B014A9" w:rsidRDefault="007B586E">
      <w:pPr>
        <w:pStyle w:val="BodyTextIndent"/>
        <w:ind w:left="0"/>
        <w:jc w:val="both"/>
        <w:rPr>
          <w:rFonts w:ascii="Times New Roman" w:hAnsi="Times New Roman" w:cs="Times New Roman"/>
          <w:i/>
          <w:iCs/>
          <w:szCs w:val="20"/>
        </w:rPr>
      </w:pPr>
      <w:r w:rsidRPr="00B014A9">
        <w:rPr>
          <w:rFonts w:ascii="Times New Roman" w:hAnsi="Times New Roman" w:cs="Times New Roman"/>
          <w:i/>
          <w:iCs/>
          <w:szCs w:val="20"/>
        </w:rPr>
        <w:t>All italicized text is for guidance on how to prepare this demand guarantee and shall be deleted from the final document.</w:t>
      </w:r>
    </w:p>
    <w:p w14:paraId="105E2AB5" w14:textId="77777777" w:rsidR="007B586E" w:rsidRPr="00B014A9" w:rsidRDefault="007B586E">
      <w:pPr>
        <w:pStyle w:val="BodyTextIndent"/>
        <w:ind w:left="0"/>
        <w:jc w:val="both"/>
        <w:rPr>
          <w:rFonts w:ascii="Times New Roman" w:hAnsi="Times New Roman" w:cs="Times New Roman"/>
          <w:i/>
          <w:iCs/>
          <w:szCs w:val="20"/>
        </w:rPr>
      </w:pPr>
    </w:p>
    <w:p w14:paraId="07992E8F" w14:textId="77777777" w:rsidR="007B586E" w:rsidRPr="00B014A9" w:rsidRDefault="007B586E">
      <w:pPr>
        <w:pStyle w:val="BodyTextIndent"/>
        <w:tabs>
          <w:tab w:val="left" w:pos="360"/>
        </w:tabs>
        <w:ind w:left="0"/>
        <w:jc w:val="both"/>
        <w:rPr>
          <w:rFonts w:ascii="Times New Roman" w:hAnsi="Times New Roman" w:cs="Times New Roman"/>
          <w:i/>
          <w:iCs/>
          <w:szCs w:val="20"/>
        </w:rPr>
      </w:pPr>
      <w:r w:rsidRPr="00B014A9">
        <w:rPr>
          <w:rFonts w:ascii="Times New Roman" w:hAnsi="Times New Roman" w:cs="Times New Roman"/>
          <w:b/>
          <w:bCs/>
          <w:i/>
          <w:iCs/>
          <w:szCs w:val="20"/>
          <w:vertAlign w:val="superscript"/>
        </w:rPr>
        <w:t>1</w:t>
      </w:r>
      <w:r w:rsidRPr="00B014A9">
        <w:rPr>
          <w:rFonts w:ascii="Times New Roman" w:hAnsi="Times New Roman" w:cs="Times New Roman"/>
          <w:i/>
          <w:iCs/>
          <w:szCs w:val="20"/>
        </w:rPr>
        <w:tab/>
        <w:t xml:space="preserve">The Guarantor shall insert an amount representing the percentage of the Contract Price specified in the Contract and denominated either in the </w:t>
      </w:r>
      <w:proofErr w:type="gramStart"/>
      <w:r w:rsidRPr="00B014A9">
        <w:rPr>
          <w:rFonts w:ascii="Times New Roman" w:hAnsi="Times New Roman" w:cs="Times New Roman"/>
          <w:i/>
          <w:iCs/>
          <w:szCs w:val="20"/>
        </w:rPr>
        <w:t>currency(</w:t>
      </w:r>
      <w:proofErr w:type="spellStart"/>
      <w:proofErr w:type="gramEnd"/>
      <w:r w:rsidRPr="00B014A9">
        <w:rPr>
          <w:rFonts w:ascii="Times New Roman" w:hAnsi="Times New Roman" w:cs="Times New Roman"/>
          <w:i/>
          <w:iCs/>
          <w:szCs w:val="20"/>
        </w:rPr>
        <w:t>ies</w:t>
      </w:r>
      <w:proofErr w:type="spellEnd"/>
      <w:r w:rsidRPr="00B014A9">
        <w:rPr>
          <w:rFonts w:ascii="Times New Roman" w:hAnsi="Times New Roman" w:cs="Times New Roman"/>
          <w:i/>
          <w:iCs/>
          <w:szCs w:val="20"/>
        </w:rPr>
        <w:t xml:space="preserve">) of the Contract or a freely convertible currency acceptable to the </w:t>
      </w:r>
      <w:r w:rsidR="00283744" w:rsidRPr="00B014A9">
        <w:rPr>
          <w:rFonts w:ascii="Times New Roman" w:hAnsi="Times New Roman" w:cs="Times New Roman"/>
          <w:i/>
          <w:iCs/>
          <w:szCs w:val="20"/>
        </w:rPr>
        <w:t>Employer</w:t>
      </w:r>
      <w:r w:rsidRPr="00B014A9">
        <w:rPr>
          <w:rFonts w:ascii="Times New Roman" w:hAnsi="Times New Roman" w:cs="Times New Roman"/>
          <w:i/>
          <w:iCs/>
          <w:szCs w:val="20"/>
        </w:rPr>
        <w:t>.</w:t>
      </w:r>
    </w:p>
    <w:p w14:paraId="1A9BDE65" w14:textId="77777777" w:rsidR="007B586E" w:rsidRPr="00B014A9" w:rsidRDefault="007B586E">
      <w:pPr>
        <w:pStyle w:val="BodyText"/>
        <w:tabs>
          <w:tab w:val="left" w:pos="360"/>
        </w:tabs>
        <w:jc w:val="both"/>
        <w:rPr>
          <w:rFonts w:ascii="Times New Roman" w:hAnsi="Times New Roman" w:cs="Times New Roman"/>
          <w:bCs/>
          <w:i/>
          <w:iCs/>
          <w:szCs w:val="20"/>
        </w:rPr>
      </w:pPr>
    </w:p>
    <w:p w14:paraId="68AF963D" w14:textId="77777777" w:rsidR="007B586E" w:rsidRPr="00B014A9" w:rsidRDefault="007B586E">
      <w:pPr>
        <w:pStyle w:val="ListContinue2"/>
        <w:tabs>
          <w:tab w:val="left" w:pos="360"/>
        </w:tabs>
        <w:ind w:left="0"/>
        <w:jc w:val="both"/>
        <w:rPr>
          <w:b/>
          <w:i/>
          <w:sz w:val="20"/>
          <w:szCs w:val="20"/>
        </w:rPr>
      </w:pPr>
      <w:r w:rsidRPr="00B014A9">
        <w:rPr>
          <w:b/>
          <w:bCs/>
          <w:i/>
          <w:iCs/>
          <w:sz w:val="20"/>
          <w:szCs w:val="20"/>
          <w:vertAlign w:val="superscript"/>
        </w:rPr>
        <w:lastRenderedPageBreak/>
        <w:t>2</w:t>
      </w:r>
      <w:r w:rsidRPr="00B014A9">
        <w:rPr>
          <w:i/>
          <w:iCs/>
          <w:sz w:val="20"/>
          <w:szCs w:val="20"/>
        </w:rPr>
        <w:tab/>
      </w:r>
      <w:r w:rsidRPr="00B014A9">
        <w:rPr>
          <w:bCs/>
          <w:i/>
          <w:iCs/>
          <w:sz w:val="20"/>
          <w:szCs w:val="20"/>
        </w:rPr>
        <w:t xml:space="preserve">Insert the date twenty-eight days after the expected completion date. The </w:t>
      </w:r>
      <w:r w:rsidR="00283744" w:rsidRPr="00B014A9">
        <w:rPr>
          <w:bCs/>
          <w:i/>
          <w:iCs/>
          <w:sz w:val="20"/>
          <w:szCs w:val="20"/>
        </w:rPr>
        <w:t>Employer</w:t>
      </w:r>
      <w:r w:rsidRPr="00B014A9">
        <w:rPr>
          <w:bCs/>
          <w:i/>
          <w:iCs/>
          <w:sz w:val="20"/>
          <w:szCs w:val="20"/>
        </w:rPr>
        <w:t xml:space="preserve"> should note that in the event of an extension of the time for completion of the Contract, the </w:t>
      </w:r>
      <w:r w:rsidR="00283744" w:rsidRPr="00B014A9">
        <w:rPr>
          <w:bCs/>
          <w:i/>
          <w:iCs/>
          <w:sz w:val="20"/>
          <w:szCs w:val="20"/>
        </w:rPr>
        <w:t>Employer</w:t>
      </w:r>
      <w:r w:rsidRPr="00B014A9">
        <w:rPr>
          <w:bCs/>
          <w:i/>
          <w:iCs/>
          <w:sz w:val="20"/>
          <w:szCs w:val="20"/>
        </w:rPr>
        <w:t xml:space="preserve"> would need to request an extension of this guarantee from the Guarantor.  Such request must be in writing and must be made prior to the expiration date established in the guarantee. In preparing this guarantee, the </w:t>
      </w:r>
      <w:r w:rsidR="00283744" w:rsidRPr="00B014A9">
        <w:rPr>
          <w:bCs/>
          <w:i/>
          <w:iCs/>
          <w:sz w:val="20"/>
          <w:szCs w:val="20"/>
        </w:rPr>
        <w:t>Employer</w:t>
      </w:r>
      <w:r w:rsidRPr="00B014A9">
        <w:rPr>
          <w:bCs/>
          <w:i/>
          <w:iCs/>
          <w:sz w:val="20"/>
          <w:szCs w:val="20"/>
        </w:rPr>
        <w:t xml:space="preserve"> might consider adding the following text to the form, at the end of the penultimate paragraph:  “The Guarantor agrees to a one-time extension of this guarantee for a period not to exceed [six months</w:t>
      </w:r>
      <w:proofErr w:type="gramStart"/>
      <w:r w:rsidRPr="00B014A9">
        <w:rPr>
          <w:bCs/>
          <w:i/>
          <w:iCs/>
          <w:sz w:val="20"/>
          <w:szCs w:val="20"/>
        </w:rPr>
        <w:t>][</w:t>
      </w:r>
      <w:proofErr w:type="gramEnd"/>
      <w:r w:rsidRPr="00B014A9">
        <w:rPr>
          <w:bCs/>
          <w:i/>
          <w:iCs/>
          <w:sz w:val="20"/>
          <w:szCs w:val="20"/>
        </w:rPr>
        <w:t xml:space="preserve">one year], in response to the </w:t>
      </w:r>
      <w:r w:rsidR="00283744" w:rsidRPr="00B014A9">
        <w:rPr>
          <w:bCs/>
          <w:i/>
          <w:iCs/>
          <w:sz w:val="20"/>
          <w:szCs w:val="20"/>
        </w:rPr>
        <w:t>Employer</w:t>
      </w:r>
      <w:r w:rsidRPr="00B014A9">
        <w:rPr>
          <w:bCs/>
          <w:i/>
          <w:iCs/>
          <w:sz w:val="20"/>
          <w:szCs w:val="20"/>
        </w:rPr>
        <w:t>’s written request for such extension, such request to be presented to the Guarantor before the expiry of the guarantee.”</w:t>
      </w:r>
    </w:p>
    <w:p w14:paraId="3323A24A" w14:textId="77777777" w:rsidR="007B586E" w:rsidRPr="00B014A9" w:rsidRDefault="007B586E">
      <w:pPr>
        <w:ind w:right="468"/>
        <w:jc w:val="both"/>
        <w:rPr>
          <w:b/>
          <w:bCs/>
          <w:i/>
          <w:iCs/>
          <w:sz w:val="20"/>
          <w:szCs w:val="20"/>
        </w:rPr>
      </w:pPr>
    </w:p>
    <w:p w14:paraId="7915BB95" w14:textId="77777777" w:rsidR="007B586E" w:rsidRPr="00B014A9" w:rsidRDefault="007B586E">
      <w:pPr>
        <w:pStyle w:val="S9Header1"/>
        <w:rPr>
          <w:sz w:val="24"/>
        </w:rPr>
      </w:pPr>
      <w:bookmarkStart w:id="710" w:name="_Toc428352208"/>
      <w:bookmarkStart w:id="711" w:name="_Toc438907199"/>
      <w:bookmarkStart w:id="712" w:name="_Toc438907299"/>
      <w:r w:rsidRPr="00B014A9">
        <w:br w:type="page"/>
      </w:r>
      <w:bookmarkStart w:id="713" w:name="_Toc78273069"/>
      <w:bookmarkStart w:id="714" w:name="_Toc111009247"/>
      <w:bookmarkStart w:id="715" w:name="_Toc168302423"/>
      <w:r w:rsidRPr="00B014A9">
        <w:rPr>
          <w:sz w:val="24"/>
        </w:rPr>
        <w:lastRenderedPageBreak/>
        <w:t>Advance Payment Security</w:t>
      </w:r>
      <w:bookmarkEnd w:id="713"/>
      <w:bookmarkEnd w:id="714"/>
      <w:bookmarkEnd w:id="715"/>
    </w:p>
    <w:bookmarkEnd w:id="710"/>
    <w:bookmarkEnd w:id="711"/>
    <w:bookmarkEnd w:id="712"/>
    <w:p w14:paraId="51CA4700" w14:textId="77777777" w:rsidR="007B586E" w:rsidRPr="00B014A9" w:rsidRDefault="007B586E">
      <w:pPr>
        <w:pStyle w:val="NormalWeb"/>
        <w:tabs>
          <w:tab w:val="center" w:leader="dot" w:pos="4860"/>
          <w:tab w:val="right" w:leader="dot" w:pos="9360"/>
        </w:tabs>
        <w:spacing w:before="0" w:beforeAutospacing="0" w:after="0" w:afterAutospacing="0"/>
        <w:ind w:left="187" w:right="288"/>
        <w:jc w:val="center"/>
        <w:rPr>
          <w:rFonts w:ascii="Comic Sans MS" w:hAnsi="Comic Sans MS" w:cs="Arial"/>
          <w:b/>
          <w:bCs/>
          <w:i/>
          <w:sz w:val="24"/>
        </w:rPr>
      </w:pPr>
    </w:p>
    <w:p w14:paraId="5812BF36" w14:textId="77777777" w:rsidR="007B586E" w:rsidRPr="00B014A9" w:rsidRDefault="007B586E">
      <w:pPr>
        <w:pStyle w:val="NormalWeb"/>
        <w:tabs>
          <w:tab w:val="center" w:leader="dot" w:pos="4860"/>
          <w:tab w:val="right" w:leader="dot" w:pos="9000"/>
        </w:tabs>
        <w:spacing w:before="0" w:beforeAutospacing="0" w:after="0" w:afterAutospacing="0"/>
        <w:jc w:val="center"/>
        <w:rPr>
          <w:rFonts w:ascii="Times New Roman" w:hAnsi="Times New Roman"/>
          <w:b/>
          <w:bCs/>
          <w:iCs/>
          <w:sz w:val="24"/>
        </w:rPr>
      </w:pPr>
      <w:r w:rsidRPr="00B014A9">
        <w:rPr>
          <w:rFonts w:ascii="Times New Roman" w:hAnsi="Times New Roman"/>
          <w:b/>
          <w:bCs/>
          <w:iCs/>
          <w:sz w:val="24"/>
        </w:rPr>
        <w:t>[</w:t>
      </w:r>
      <w:r w:rsidRPr="00B014A9">
        <w:rPr>
          <w:rFonts w:ascii="Times New Roman" w:hAnsi="Times New Roman"/>
          <w:i/>
          <w:sz w:val="24"/>
        </w:rPr>
        <w:t>Bank’s Name, and Address of Issuing Branch or Office</w:t>
      </w:r>
      <w:r w:rsidRPr="00B014A9">
        <w:rPr>
          <w:rFonts w:ascii="Times New Roman" w:hAnsi="Times New Roman"/>
          <w:b/>
          <w:bCs/>
          <w:iCs/>
          <w:sz w:val="24"/>
        </w:rPr>
        <w:t>]</w:t>
      </w:r>
    </w:p>
    <w:p w14:paraId="623E7041" w14:textId="77777777" w:rsidR="007B586E" w:rsidRPr="00B014A9" w:rsidRDefault="007B586E">
      <w:pPr>
        <w:pStyle w:val="NormalWeb"/>
        <w:tabs>
          <w:tab w:val="center" w:leader="dot" w:pos="5040"/>
          <w:tab w:val="right" w:leader="dot" w:pos="9000"/>
        </w:tabs>
        <w:spacing w:before="0" w:beforeAutospacing="0" w:after="0" w:afterAutospacing="0"/>
        <w:rPr>
          <w:rFonts w:ascii="Times New Roman" w:hAnsi="Times New Roman"/>
          <w:b/>
          <w:sz w:val="24"/>
        </w:rPr>
      </w:pPr>
    </w:p>
    <w:p w14:paraId="10654E33" w14:textId="77777777" w:rsidR="007B586E" w:rsidRPr="00B014A9" w:rsidRDefault="007B586E">
      <w:pPr>
        <w:pStyle w:val="NormalWeb"/>
        <w:tabs>
          <w:tab w:val="center" w:leader="dot" w:pos="5040"/>
          <w:tab w:val="right" w:leader="dot" w:pos="9000"/>
        </w:tabs>
        <w:spacing w:before="0" w:beforeAutospacing="0" w:after="0" w:afterAutospacing="0"/>
        <w:rPr>
          <w:rFonts w:ascii="Times New Roman" w:hAnsi="Times New Roman"/>
          <w:sz w:val="24"/>
        </w:rPr>
      </w:pPr>
      <w:r w:rsidRPr="00B014A9">
        <w:rPr>
          <w:rFonts w:ascii="Times New Roman" w:hAnsi="Times New Roman"/>
          <w:b/>
          <w:sz w:val="24"/>
        </w:rPr>
        <w:t xml:space="preserve">Beneficiary: </w:t>
      </w:r>
      <w:r w:rsidRPr="00B014A9">
        <w:rPr>
          <w:rFonts w:ascii="Times New Roman" w:hAnsi="Times New Roman"/>
          <w:b/>
          <w:bCs/>
          <w:i/>
          <w:iCs/>
          <w:sz w:val="24"/>
        </w:rPr>
        <w:tab/>
      </w:r>
      <w:r w:rsidRPr="00B014A9">
        <w:rPr>
          <w:rFonts w:ascii="Times New Roman" w:hAnsi="Times New Roman"/>
          <w:b/>
          <w:bCs/>
          <w:sz w:val="24"/>
        </w:rPr>
        <w:t>[</w:t>
      </w:r>
      <w:r w:rsidRPr="00B014A9">
        <w:rPr>
          <w:rFonts w:ascii="Times New Roman" w:hAnsi="Times New Roman"/>
          <w:i/>
          <w:iCs/>
          <w:sz w:val="24"/>
        </w:rPr>
        <w:t xml:space="preserve">Name and Address of </w:t>
      </w:r>
      <w:r w:rsidR="00283744" w:rsidRPr="00B014A9">
        <w:rPr>
          <w:rFonts w:ascii="Times New Roman" w:hAnsi="Times New Roman"/>
          <w:i/>
          <w:iCs/>
          <w:sz w:val="24"/>
        </w:rPr>
        <w:t>Employer</w:t>
      </w:r>
      <w:r w:rsidRPr="00B014A9">
        <w:rPr>
          <w:rFonts w:ascii="Times New Roman" w:hAnsi="Times New Roman"/>
          <w:b/>
          <w:bCs/>
          <w:sz w:val="24"/>
        </w:rPr>
        <w:t>]</w:t>
      </w:r>
      <w:r w:rsidRPr="00B014A9">
        <w:rPr>
          <w:rFonts w:ascii="Times New Roman" w:hAnsi="Times New Roman"/>
          <w:b/>
          <w:bCs/>
          <w:i/>
          <w:iCs/>
          <w:sz w:val="24"/>
        </w:rPr>
        <w:t xml:space="preserve"> </w:t>
      </w:r>
      <w:r w:rsidRPr="00B014A9">
        <w:rPr>
          <w:rFonts w:ascii="Times New Roman" w:hAnsi="Times New Roman"/>
          <w:b/>
          <w:bCs/>
          <w:i/>
          <w:iCs/>
          <w:sz w:val="24"/>
        </w:rPr>
        <w:tab/>
      </w:r>
    </w:p>
    <w:p w14:paraId="1975B32D" w14:textId="77777777" w:rsidR="007B586E" w:rsidRPr="00B014A9" w:rsidRDefault="007B586E">
      <w:pPr>
        <w:pStyle w:val="NormalWeb"/>
        <w:tabs>
          <w:tab w:val="right" w:leader="dot" w:pos="9000"/>
        </w:tabs>
        <w:spacing w:before="0" w:beforeAutospacing="0" w:after="0" w:afterAutospacing="0"/>
        <w:rPr>
          <w:rFonts w:ascii="Times New Roman" w:hAnsi="Times New Roman"/>
          <w:sz w:val="24"/>
        </w:rPr>
      </w:pPr>
      <w:r w:rsidRPr="00B014A9">
        <w:rPr>
          <w:rFonts w:ascii="Times New Roman" w:hAnsi="Times New Roman"/>
          <w:b/>
          <w:sz w:val="24"/>
        </w:rPr>
        <w:t>Date:</w:t>
      </w:r>
      <w:r w:rsidRPr="00B014A9">
        <w:rPr>
          <w:rFonts w:ascii="Times New Roman" w:hAnsi="Times New Roman"/>
          <w:b/>
          <w:i/>
          <w:iCs/>
          <w:sz w:val="24"/>
        </w:rPr>
        <w:tab/>
      </w:r>
    </w:p>
    <w:p w14:paraId="5367851C" w14:textId="77777777" w:rsidR="007B586E" w:rsidRPr="00B014A9" w:rsidRDefault="007B586E">
      <w:pPr>
        <w:pStyle w:val="NormalWeb"/>
        <w:tabs>
          <w:tab w:val="right" w:leader="dot" w:pos="9000"/>
        </w:tabs>
        <w:spacing w:before="0" w:beforeAutospacing="0" w:after="0" w:afterAutospacing="0"/>
        <w:rPr>
          <w:rFonts w:ascii="Times New Roman" w:hAnsi="Times New Roman"/>
          <w:b/>
          <w:i/>
          <w:iCs/>
          <w:sz w:val="24"/>
        </w:rPr>
      </w:pPr>
      <w:r w:rsidRPr="00B014A9">
        <w:rPr>
          <w:rFonts w:ascii="Times New Roman" w:hAnsi="Times New Roman"/>
          <w:b/>
          <w:sz w:val="24"/>
        </w:rPr>
        <w:t>Advance Payment Guarantee No.:</w:t>
      </w:r>
      <w:r w:rsidRPr="00B014A9">
        <w:rPr>
          <w:rFonts w:ascii="Times New Roman" w:hAnsi="Times New Roman"/>
          <w:bCs/>
          <w:sz w:val="24"/>
        </w:rPr>
        <w:t xml:space="preserve"> </w:t>
      </w:r>
      <w:r w:rsidRPr="00B014A9">
        <w:rPr>
          <w:rFonts w:ascii="Times New Roman" w:hAnsi="Times New Roman"/>
          <w:b/>
          <w:i/>
          <w:iCs/>
          <w:sz w:val="24"/>
        </w:rPr>
        <w:tab/>
      </w:r>
    </w:p>
    <w:p w14:paraId="456A731D" w14:textId="77777777" w:rsidR="007B586E" w:rsidRPr="00B014A9" w:rsidRDefault="007B586E">
      <w:pPr>
        <w:pStyle w:val="NormalWeb"/>
        <w:tabs>
          <w:tab w:val="right" w:leader="dot" w:pos="9000"/>
        </w:tabs>
        <w:spacing w:before="0" w:beforeAutospacing="0" w:after="0" w:afterAutospacing="0"/>
        <w:rPr>
          <w:rFonts w:ascii="Times New Roman" w:hAnsi="Times New Roman"/>
          <w:b/>
          <w:i/>
          <w:iCs/>
          <w:sz w:val="24"/>
        </w:rPr>
      </w:pPr>
    </w:p>
    <w:p w14:paraId="1FCF079D" w14:textId="77777777" w:rsidR="007B586E" w:rsidRPr="00B014A9" w:rsidRDefault="007B586E">
      <w:pPr>
        <w:pStyle w:val="NormalWeb"/>
        <w:tabs>
          <w:tab w:val="right" w:leader="dot" w:pos="9000"/>
        </w:tabs>
        <w:spacing w:before="120" w:beforeAutospacing="0" w:after="120" w:afterAutospacing="0"/>
        <w:jc w:val="both"/>
        <w:rPr>
          <w:rFonts w:ascii="Times New Roman" w:hAnsi="Times New Roman"/>
          <w:iCs/>
          <w:sz w:val="24"/>
        </w:rPr>
      </w:pPr>
      <w:r w:rsidRPr="00B014A9">
        <w:rPr>
          <w:rFonts w:ascii="Times New Roman" w:hAnsi="Times New Roman"/>
          <w:sz w:val="24"/>
        </w:rPr>
        <w:t xml:space="preserve">We have been informed that . . . . . </w:t>
      </w:r>
      <w:r w:rsidRPr="00B014A9">
        <w:rPr>
          <w:rFonts w:ascii="Times New Roman" w:hAnsi="Times New Roman"/>
          <w:b/>
          <w:iCs/>
          <w:sz w:val="24"/>
        </w:rPr>
        <w:t>[</w:t>
      </w:r>
      <w:r w:rsidR="002D44D5" w:rsidRPr="00B014A9">
        <w:rPr>
          <w:rFonts w:ascii="Times New Roman" w:hAnsi="Times New Roman"/>
          <w:i/>
          <w:sz w:val="24"/>
        </w:rPr>
        <w:t>N</w:t>
      </w:r>
      <w:r w:rsidRPr="00B014A9">
        <w:rPr>
          <w:rFonts w:ascii="Times New Roman" w:hAnsi="Times New Roman"/>
          <w:i/>
          <w:sz w:val="24"/>
        </w:rPr>
        <w:t>ame of the Contractor</w:t>
      </w:r>
      <w:r w:rsidRPr="00B014A9">
        <w:rPr>
          <w:rFonts w:ascii="Times New Roman" w:hAnsi="Times New Roman"/>
          <w:b/>
          <w:bCs/>
          <w:iCs/>
          <w:sz w:val="24"/>
        </w:rPr>
        <w:t>]</w:t>
      </w:r>
      <w:r w:rsidRPr="00B014A9">
        <w:rPr>
          <w:rFonts w:ascii="Times New Roman" w:hAnsi="Times New Roman"/>
          <w:iCs/>
          <w:sz w:val="24"/>
        </w:rPr>
        <w:t>.</w:t>
      </w:r>
      <w:r w:rsidRPr="00B014A9">
        <w:rPr>
          <w:rFonts w:ascii="Times New Roman" w:hAnsi="Times New Roman"/>
          <w:i/>
          <w:sz w:val="24"/>
        </w:rPr>
        <w:t xml:space="preserve"> . . . . </w:t>
      </w:r>
      <w:r w:rsidRPr="00B014A9">
        <w:rPr>
          <w:rFonts w:ascii="Times New Roman" w:hAnsi="Times New Roman"/>
          <w:sz w:val="24"/>
        </w:rPr>
        <w:t xml:space="preserve"> (</w:t>
      </w:r>
      <w:proofErr w:type="gramStart"/>
      <w:r w:rsidRPr="00B014A9">
        <w:rPr>
          <w:rFonts w:ascii="Times New Roman" w:hAnsi="Times New Roman"/>
          <w:sz w:val="24"/>
        </w:rPr>
        <w:t>hereinafter</w:t>
      </w:r>
      <w:proofErr w:type="gramEnd"/>
      <w:r w:rsidRPr="00B014A9">
        <w:rPr>
          <w:rFonts w:ascii="Times New Roman" w:hAnsi="Times New Roman"/>
          <w:sz w:val="24"/>
        </w:rPr>
        <w:t xml:space="preserve"> called “the Contractor”) has  entered into Contract No. . . . . . </w:t>
      </w:r>
      <w:r w:rsidRPr="00B014A9">
        <w:rPr>
          <w:rFonts w:ascii="Times New Roman" w:hAnsi="Times New Roman"/>
          <w:b/>
          <w:iCs/>
          <w:sz w:val="24"/>
        </w:rPr>
        <w:t>[</w:t>
      </w:r>
      <w:r w:rsidR="002D44D5" w:rsidRPr="00B014A9">
        <w:rPr>
          <w:rFonts w:ascii="Times New Roman" w:hAnsi="Times New Roman"/>
          <w:i/>
          <w:sz w:val="24"/>
        </w:rPr>
        <w:t>R</w:t>
      </w:r>
      <w:r w:rsidRPr="00B014A9">
        <w:rPr>
          <w:rFonts w:ascii="Times New Roman" w:hAnsi="Times New Roman"/>
          <w:i/>
          <w:sz w:val="24"/>
        </w:rPr>
        <w:t>eference number of the Contract</w:t>
      </w:r>
      <w:proofErr w:type="gramStart"/>
      <w:r w:rsidRPr="00B014A9">
        <w:rPr>
          <w:rFonts w:ascii="Times New Roman" w:hAnsi="Times New Roman"/>
          <w:b/>
          <w:bCs/>
          <w:iCs/>
          <w:sz w:val="24"/>
        </w:rPr>
        <w:t>]</w:t>
      </w:r>
      <w:r w:rsidRPr="00B014A9">
        <w:rPr>
          <w:rFonts w:ascii="Times New Roman" w:hAnsi="Times New Roman"/>
          <w:iCs/>
          <w:sz w:val="24"/>
        </w:rPr>
        <w:t>.</w:t>
      </w:r>
      <w:proofErr w:type="gramEnd"/>
      <w:r w:rsidRPr="00B014A9">
        <w:rPr>
          <w:rFonts w:ascii="Times New Roman" w:hAnsi="Times New Roman"/>
          <w:iCs/>
          <w:sz w:val="24"/>
        </w:rPr>
        <w:t xml:space="preserve"> . . . .   dated . . . . . . . .with you, for the execution of . . . . . . </w:t>
      </w:r>
      <w:r w:rsidRPr="00B014A9">
        <w:rPr>
          <w:rFonts w:ascii="Times New Roman" w:hAnsi="Times New Roman"/>
          <w:b/>
          <w:iCs/>
          <w:sz w:val="24"/>
        </w:rPr>
        <w:t>[</w:t>
      </w:r>
      <w:r w:rsidR="002D44D5" w:rsidRPr="00B014A9">
        <w:rPr>
          <w:rFonts w:ascii="Times New Roman" w:hAnsi="Times New Roman"/>
          <w:i/>
          <w:sz w:val="24"/>
        </w:rPr>
        <w:t>N</w:t>
      </w:r>
      <w:r w:rsidRPr="00B014A9">
        <w:rPr>
          <w:rFonts w:ascii="Times New Roman" w:hAnsi="Times New Roman"/>
          <w:i/>
          <w:sz w:val="24"/>
        </w:rPr>
        <w:t>ame of contract and brief description of Works</w:t>
      </w:r>
      <w:r w:rsidRPr="00B014A9">
        <w:rPr>
          <w:rFonts w:ascii="Times New Roman" w:hAnsi="Times New Roman"/>
          <w:b/>
          <w:bCs/>
          <w:iCs/>
          <w:sz w:val="24"/>
        </w:rPr>
        <w:t>]</w:t>
      </w:r>
      <w:r w:rsidRPr="00B014A9">
        <w:rPr>
          <w:rFonts w:ascii="Times New Roman" w:hAnsi="Times New Roman"/>
          <w:iCs/>
          <w:sz w:val="24"/>
        </w:rPr>
        <w:t>. . . . .  (</w:t>
      </w:r>
      <w:proofErr w:type="gramStart"/>
      <w:r w:rsidRPr="00B014A9">
        <w:rPr>
          <w:rFonts w:ascii="Times New Roman" w:hAnsi="Times New Roman"/>
          <w:iCs/>
          <w:sz w:val="24"/>
        </w:rPr>
        <w:t>hereinafter</w:t>
      </w:r>
      <w:proofErr w:type="gramEnd"/>
      <w:r w:rsidRPr="00B014A9">
        <w:rPr>
          <w:rFonts w:ascii="Times New Roman" w:hAnsi="Times New Roman"/>
          <w:iCs/>
          <w:sz w:val="24"/>
        </w:rPr>
        <w:t xml:space="preserve"> called “the Contract”).</w:t>
      </w:r>
    </w:p>
    <w:p w14:paraId="6463D0F9" w14:textId="77777777" w:rsidR="007B586E" w:rsidRPr="00B014A9" w:rsidRDefault="007B586E">
      <w:pPr>
        <w:pStyle w:val="NormalWeb"/>
        <w:tabs>
          <w:tab w:val="right" w:leader="dot" w:pos="9000"/>
        </w:tabs>
        <w:spacing w:before="120" w:beforeAutospacing="0" w:after="120" w:afterAutospacing="0"/>
        <w:jc w:val="both"/>
        <w:rPr>
          <w:rFonts w:ascii="Times New Roman" w:hAnsi="Times New Roman"/>
          <w:iCs/>
          <w:sz w:val="24"/>
        </w:rPr>
      </w:pPr>
      <w:r w:rsidRPr="00B014A9">
        <w:rPr>
          <w:rFonts w:ascii="Times New Roman" w:hAnsi="Times New Roman"/>
          <w:sz w:val="24"/>
        </w:rPr>
        <w:t xml:space="preserve">Furthermore, we understand that, according to the Conditions of the Contract, an advance payment in the sum  . . . . . </w:t>
      </w:r>
      <w:r w:rsidRPr="00B014A9">
        <w:rPr>
          <w:rFonts w:ascii="Times New Roman" w:hAnsi="Times New Roman"/>
          <w:b/>
          <w:iCs/>
          <w:sz w:val="24"/>
        </w:rPr>
        <w:t>[</w:t>
      </w:r>
      <w:r w:rsidR="002D44D5" w:rsidRPr="00B014A9">
        <w:rPr>
          <w:rFonts w:ascii="Times New Roman" w:hAnsi="Times New Roman"/>
          <w:i/>
          <w:sz w:val="24"/>
        </w:rPr>
        <w:t>N</w:t>
      </w:r>
      <w:r w:rsidRPr="00B014A9">
        <w:rPr>
          <w:rFonts w:ascii="Times New Roman" w:hAnsi="Times New Roman"/>
          <w:i/>
          <w:sz w:val="24"/>
        </w:rPr>
        <w:t>ame of the currency and amount in figures</w:t>
      </w:r>
      <w:r w:rsidRPr="00B014A9">
        <w:rPr>
          <w:rFonts w:ascii="Times New Roman" w:hAnsi="Times New Roman"/>
          <w:b/>
          <w:bCs/>
          <w:iCs/>
          <w:sz w:val="24"/>
        </w:rPr>
        <w:t xml:space="preserve">] </w:t>
      </w:r>
      <w:r w:rsidRPr="00B014A9">
        <w:rPr>
          <w:rFonts w:ascii="Times New Roman" w:hAnsi="Times New Roman"/>
          <w:b/>
          <w:bCs/>
          <w:iCs/>
          <w:sz w:val="24"/>
          <w:vertAlign w:val="superscript"/>
        </w:rPr>
        <w:t>1</w:t>
      </w:r>
      <w:r w:rsidRPr="00B014A9">
        <w:rPr>
          <w:rFonts w:ascii="Times New Roman" w:hAnsi="Times New Roman"/>
          <w:iCs/>
          <w:sz w:val="24"/>
        </w:rPr>
        <w:t xml:space="preserve">. . . . . . (. . . . . </w:t>
      </w:r>
      <w:r w:rsidRPr="00B014A9">
        <w:rPr>
          <w:rFonts w:ascii="Times New Roman" w:hAnsi="Times New Roman"/>
          <w:b/>
          <w:iCs/>
          <w:sz w:val="24"/>
        </w:rPr>
        <w:t>[</w:t>
      </w:r>
      <w:r w:rsidRPr="00B014A9">
        <w:rPr>
          <w:rFonts w:ascii="Times New Roman" w:hAnsi="Times New Roman"/>
          <w:i/>
          <w:sz w:val="24"/>
        </w:rPr>
        <w:t>amount in words</w:t>
      </w:r>
      <w:r w:rsidRPr="00B014A9">
        <w:rPr>
          <w:rFonts w:ascii="Times New Roman" w:hAnsi="Times New Roman"/>
          <w:b/>
          <w:bCs/>
          <w:iCs/>
          <w:sz w:val="24"/>
        </w:rPr>
        <w:t>]</w:t>
      </w:r>
      <w:r w:rsidRPr="00B014A9">
        <w:rPr>
          <w:rFonts w:ascii="Times New Roman" w:hAnsi="Times New Roman"/>
          <w:iCs/>
          <w:sz w:val="24"/>
        </w:rPr>
        <w:t xml:space="preserve">. . . . </w:t>
      </w:r>
      <w:proofErr w:type="gramStart"/>
      <w:r w:rsidRPr="00B014A9">
        <w:rPr>
          <w:rFonts w:ascii="Times New Roman" w:hAnsi="Times New Roman"/>
          <w:iCs/>
          <w:sz w:val="24"/>
        </w:rPr>
        <w:t>.  )</w:t>
      </w:r>
      <w:proofErr w:type="gramEnd"/>
      <w:r w:rsidRPr="00B014A9">
        <w:rPr>
          <w:rFonts w:ascii="Times New Roman" w:hAnsi="Times New Roman"/>
          <w:iCs/>
          <w:sz w:val="24"/>
        </w:rPr>
        <w:t xml:space="preserve"> </w:t>
      </w:r>
      <w:proofErr w:type="gramStart"/>
      <w:r w:rsidRPr="00B014A9">
        <w:rPr>
          <w:rFonts w:ascii="Times New Roman" w:hAnsi="Times New Roman"/>
          <w:iCs/>
          <w:sz w:val="24"/>
        </w:rPr>
        <w:t>is</w:t>
      </w:r>
      <w:proofErr w:type="gramEnd"/>
      <w:r w:rsidRPr="00B014A9">
        <w:rPr>
          <w:rFonts w:ascii="Times New Roman" w:hAnsi="Times New Roman"/>
          <w:iCs/>
          <w:sz w:val="24"/>
        </w:rPr>
        <w:t xml:space="preserve"> to be made against an advance payment guarantee.</w:t>
      </w:r>
    </w:p>
    <w:p w14:paraId="6454D079" w14:textId="77777777" w:rsidR="007B586E" w:rsidRPr="00B014A9" w:rsidRDefault="007B586E">
      <w:pPr>
        <w:pStyle w:val="NormalWeb"/>
        <w:tabs>
          <w:tab w:val="right" w:leader="dot" w:pos="9000"/>
        </w:tabs>
        <w:spacing w:before="120" w:beforeAutospacing="0" w:after="120" w:afterAutospacing="0"/>
        <w:jc w:val="both"/>
        <w:rPr>
          <w:rFonts w:ascii="Times New Roman" w:hAnsi="Times New Roman"/>
          <w:iCs/>
          <w:sz w:val="24"/>
        </w:rPr>
      </w:pPr>
      <w:r w:rsidRPr="00B014A9">
        <w:rPr>
          <w:rFonts w:ascii="Times New Roman" w:hAnsi="Times New Roman"/>
          <w:iCs/>
          <w:sz w:val="24"/>
        </w:rPr>
        <w:t xml:space="preserve">At the request of the Contractor, we . . . . . </w:t>
      </w:r>
      <w:r w:rsidRPr="00B014A9">
        <w:rPr>
          <w:rFonts w:ascii="Times New Roman" w:hAnsi="Times New Roman"/>
          <w:b/>
          <w:iCs/>
          <w:sz w:val="24"/>
        </w:rPr>
        <w:t>[</w:t>
      </w:r>
      <w:r w:rsidR="002D44D5" w:rsidRPr="00B014A9">
        <w:rPr>
          <w:rFonts w:ascii="Times New Roman" w:hAnsi="Times New Roman"/>
          <w:i/>
          <w:sz w:val="24"/>
        </w:rPr>
        <w:t>N</w:t>
      </w:r>
      <w:r w:rsidRPr="00B014A9">
        <w:rPr>
          <w:rFonts w:ascii="Times New Roman" w:hAnsi="Times New Roman"/>
          <w:i/>
          <w:sz w:val="24"/>
        </w:rPr>
        <w:t>ame of the Bank</w:t>
      </w:r>
      <w:proofErr w:type="gramStart"/>
      <w:r w:rsidRPr="00B014A9">
        <w:rPr>
          <w:rFonts w:ascii="Times New Roman" w:hAnsi="Times New Roman"/>
          <w:b/>
          <w:bCs/>
          <w:iCs/>
          <w:sz w:val="24"/>
        </w:rPr>
        <w:t>]</w:t>
      </w:r>
      <w:r w:rsidRPr="00B014A9">
        <w:rPr>
          <w:rFonts w:ascii="Times New Roman" w:hAnsi="Times New Roman"/>
          <w:iCs/>
          <w:sz w:val="24"/>
        </w:rPr>
        <w:t>.</w:t>
      </w:r>
      <w:proofErr w:type="gramEnd"/>
      <w:r w:rsidRPr="00B014A9">
        <w:rPr>
          <w:rFonts w:ascii="Times New Roman" w:hAnsi="Times New Roman"/>
          <w:iCs/>
          <w:sz w:val="24"/>
        </w:rPr>
        <w:t xml:space="preserve"> . . . .  hereby irrevocably undertake to pay you any sum or sums not exceeding in total an amount of . . . . . </w:t>
      </w:r>
      <w:r w:rsidRPr="00B014A9">
        <w:rPr>
          <w:rFonts w:ascii="Times New Roman" w:hAnsi="Times New Roman"/>
          <w:b/>
          <w:iCs/>
          <w:sz w:val="24"/>
        </w:rPr>
        <w:t>[</w:t>
      </w:r>
      <w:r w:rsidR="002D44D5" w:rsidRPr="00B014A9">
        <w:rPr>
          <w:rFonts w:ascii="Times New Roman" w:hAnsi="Times New Roman"/>
          <w:i/>
          <w:sz w:val="24"/>
        </w:rPr>
        <w:t>N</w:t>
      </w:r>
      <w:r w:rsidRPr="00B014A9">
        <w:rPr>
          <w:rFonts w:ascii="Times New Roman" w:hAnsi="Times New Roman"/>
          <w:i/>
          <w:sz w:val="24"/>
        </w:rPr>
        <w:t>ame of the currency and amount in figures</w:t>
      </w:r>
      <w:r w:rsidRPr="00B014A9">
        <w:rPr>
          <w:rFonts w:ascii="Times New Roman" w:hAnsi="Times New Roman"/>
          <w:b/>
          <w:bCs/>
          <w:iCs/>
          <w:sz w:val="24"/>
        </w:rPr>
        <w:t>]*</w:t>
      </w:r>
      <w:r w:rsidRPr="00B014A9">
        <w:rPr>
          <w:rFonts w:ascii="Times New Roman" w:hAnsi="Times New Roman"/>
          <w:iCs/>
          <w:sz w:val="24"/>
        </w:rPr>
        <w:t xml:space="preserve">. . . . . . (. . . . . </w:t>
      </w:r>
      <w:r w:rsidRPr="00B014A9">
        <w:rPr>
          <w:rFonts w:ascii="Times New Roman" w:hAnsi="Times New Roman"/>
          <w:b/>
          <w:iCs/>
          <w:sz w:val="24"/>
        </w:rPr>
        <w:t>[</w:t>
      </w:r>
      <w:r w:rsidRPr="00B014A9">
        <w:rPr>
          <w:rFonts w:ascii="Times New Roman" w:hAnsi="Times New Roman"/>
          <w:i/>
          <w:sz w:val="24"/>
        </w:rPr>
        <w:t>amount in words</w:t>
      </w:r>
      <w:r w:rsidRPr="00B014A9">
        <w:rPr>
          <w:rFonts w:ascii="Times New Roman" w:hAnsi="Times New Roman"/>
          <w:b/>
          <w:bCs/>
          <w:iCs/>
          <w:sz w:val="24"/>
        </w:rPr>
        <w:t>]</w:t>
      </w:r>
      <w:r w:rsidRPr="00B014A9">
        <w:rPr>
          <w:rFonts w:ascii="Times New Roman" w:hAnsi="Times New Roman"/>
          <w:iCs/>
          <w:sz w:val="24"/>
        </w:rPr>
        <w:t xml:space="preserve">. . . . </w:t>
      </w:r>
      <w:proofErr w:type="gramStart"/>
      <w:r w:rsidRPr="00B014A9">
        <w:rPr>
          <w:rFonts w:ascii="Times New Roman" w:hAnsi="Times New Roman"/>
          <w:iCs/>
          <w:sz w:val="24"/>
        </w:rPr>
        <w:t>.  )</w:t>
      </w:r>
      <w:proofErr w:type="gramEnd"/>
      <w:r w:rsidRPr="00B014A9">
        <w:rPr>
          <w:rFonts w:ascii="Times New Roman" w:hAnsi="Times New Roman"/>
          <w:iCs/>
          <w:sz w:val="24"/>
        </w:rPr>
        <w:t xml:space="preserve"> </w:t>
      </w:r>
      <w:proofErr w:type="gramStart"/>
      <w:r w:rsidRPr="00B014A9">
        <w:rPr>
          <w:rFonts w:ascii="Times New Roman" w:hAnsi="Times New Roman"/>
          <w:iCs/>
          <w:sz w:val="24"/>
        </w:rPr>
        <w:t>upon</w:t>
      </w:r>
      <w:proofErr w:type="gramEnd"/>
      <w:r w:rsidRPr="00B014A9">
        <w:rPr>
          <w:rFonts w:ascii="Times New Roman" w:hAnsi="Times New Roman"/>
          <w:iCs/>
          <w:sz w:val="24"/>
        </w:rPr>
        <w:t xml:space="preserve">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14:paraId="24CEA101" w14:textId="77777777" w:rsidR="007B586E" w:rsidRPr="00B014A9" w:rsidRDefault="007B586E">
      <w:pPr>
        <w:pStyle w:val="NormalWeb"/>
        <w:tabs>
          <w:tab w:val="right" w:leader="dot" w:pos="9000"/>
        </w:tabs>
        <w:spacing w:before="120" w:beforeAutospacing="0" w:after="120" w:afterAutospacing="0"/>
        <w:jc w:val="both"/>
        <w:rPr>
          <w:rFonts w:ascii="Times New Roman" w:hAnsi="Times New Roman"/>
          <w:sz w:val="24"/>
        </w:rPr>
      </w:pPr>
      <w:r w:rsidRPr="00B014A9">
        <w:rPr>
          <w:rFonts w:ascii="Times New Roman" w:hAnsi="Times New Roman"/>
          <w:iCs/>
          <w:sz w:val="24"/>
        </w:rPr>
        <w:t xml:space="preserve">It is a condition for any claim and payment under this guarantee to be made that the advance payment referred to above must have been received by the Contractor on its account number . . . . . </w:t>
      </w:r>
      <w:r w:rsidRPr="00B014A9">
        <w:rPr>
          <w:rFonts w:ascii="Times New Roman" w:hAnsi="Times New Roman"/>
          <w:b/>
          <w:iCs/>
          <w:sz w:val="24"/>
        </w:rPr>
        <w:t>[</w:t>
      </w:r>
      <w:r w:rsidRPr="00B014A9">
        <w:rPr>
          <w:rFonts w:ascii="Times New Roman" w:hAnsi="Times New Roman"/>
          <w:i/>
          <w:sz w:val="24"/>
        </w:rPr>
        <w:t>Contractor’s account number</w:t>
      </w:r>
      <w:r w:rsidRPr="00B014A9">
        <w:rPr>
          <w:rFonts w:ascii="Times New Roman" w:hAnsi="Times New Roman"/>
          <w:b/>
          <w:bCs/>
          <w:iCs/>
          <w:sz w:val="24"/>
        </w:rPr>
        <w:t>]</w:t>
      </w:r>
      <w:r w:rsidRPr="00B014A9">
        <w:rPr>
          <w:rFonts w:ascii="Times New Roman" w:hAnsi="Times New Roman"/>
          <w:iCs/>
          <w:sz w:val="24"/>
        </w:rPr>
        <w:t xml:space="preserve">. . . . .   at . . . . . </w:t>
      </w:r>
      <w:r w:rsidRPr="00B014A9">
        <w:rPr>
          <w:rFonts w:ascii="Times New Roman" w:hAnsi="Times New Roman"/>
          <w:b/>
          <w:iCs/>
          <w:sz w:val="24"/>
        </w:rPr>
        <w:t>[</w:t>
      </w:r>
      <w:r w:rsidR="002D44D5" w:rsidRPr="00B014A9">
        <w:rPr>
          <w:rFonts w:ascii="Times New Roman" w:hAnsi="Times New Roman"/>
          <w:i/>
          <w:sz w:val="24"/>
        </w:rPr>
        <w:t>N</w:t>
      </w:r>
      <w:r w:rsidRPr="00B014A9">
        <w:rPr>
          <w:rFonts w:ascii="Times New Roman" w:hAnsi="Times New Roman"/>
          <w:i/>
          <w:sz w:val="24"/>
        </w:rPr>
        <w:t>ame and address of the Bank</w:t>
      </w:r>
      <w:r w:rsidRPr="00B014A9">
        <w:rPr>
          <w:rFonts w:ascii="Times New Roman" w:hAnsi="Times New Roman"/>
          <w:b/>
          <w:bCs/>
          <w:iCs/>
          <w:sz w:val="24"/>
        </w:rPr>
        <w:t>]</w:t>
      </w:r>
      <w:r w:rsidRPr="00B014A9">
        <w:rPr>
          <w:rFonts w:ascii="Times New Roman" w:hAnsi="Times New Roman"/>
          <w:iCs/>
          <w:sz w:val="24"/>
        </w:rPr>
        <w:t>. . .</w:t>
      </w:r>
      <w:r w:rsidRPr="00B014A9">
        <w:rPr>
          <w:rFonts w:ascii="Times New Roman" w:hAnsi="Times New Roman"/>
          <w:i/>
          <w:sz w:val="24"/>
        </w:rPr>
        <w:t xml:space="preserve"> . . </w:t>
      </w:r>
      <w:r w:rsidRPr="00B014A9">
        <w:rPr>
          <w:rFonts w:ascii="Times New Roman" w:hAnsi="Times New Roman"/>
          <w:sz w:val="24"/>
        </w:rPr>
        <w:t xml:space="preserve"> .</w:t>
      </w:r>
    </w:p>
    <w:p w14:paraId="26035E2F" w14:textId="77777777" w:rsidR="007B586E" w:rsidRPr="00B014A9" w:rsidRDefault="007B586E">
      <w:pPr>
        <w:pStyle w:val="NormalWeb"/>
        <w:tabs>
          <w:tab w:val="right" w:leader="dot" w:pos="9000"/>
        </w:tabs>
        <w:spacing w:before="120" w:beforeAutospacing="0" w:after="120" w:afterAutospacing="0"/>
        <w:jc w:val="both"/>
        <w:rPr>
          <w:rFonts w:ascii="Times New Roman" w:hAnsi="Times New Roman"/>
          <w:sz w:val="24"/>
        </w:rPr>
      </w:pPr>
      <w:r w:rsidRPr="00B014A9">
        <w:rPr>
          <w:rFonts w:ascii="Times New Roman" w:hAnsi="Times New Roman"/>
          <w:sz w:val="24"/>
        </w:rPr>
        <w:t xml:space="preserve">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(80) percent of the Contract Price has been certified for payment, or on the . . . day of . . </w:t>
      </w:r>
      <w:proofErr w:type="gramStart"/>
      <w:r w:rsidRPr="00B014A9">
        <w:rPr>
          <w:rFonts w:ascii="Times New Roman" w:hAnsi="Times New Roman"/>
          <w:sz w:val="24"/>
        </w:rPr>
        <w:t>. . . . . , . . . . .</w:t>
      </w:r>
      <w:proofErr w:type="gramEnd"/>
      <w:r w:rsidRPr="00B014A9">
        <w:rPr>
          <w:rFonts w:ascii="Times New Roman" w:hAnsi="Times New Roman"/>
          <w:b/>
          <w:bCs/>
          <w:i/>
          <w:iCs/>
          <w:sz w:val="24"/>
          <w:vertAlign w:val="superscript"/>
        </w:rPr>
        <w:t xml:space="preserve"> </w:t>
      </w:r>
      <w:r w:rsidRPr="00B014A9">
        <w:rPr>
          <w:rFonts w:ascii="Times New Roman" w:hAnsi="Times New Roman"/>
          <w:i/>
          <w:iCs/>
          <w:sz w:val="24"/>
          <w:vertAlign w:val="superscript"/>
        </w:rPr>
        <w:t>2</w:t>
      </w:r>
      <w:r w:rsidRPr="00B014A9">
        <w:rPr>
          <w:rFonts w:ascii="Times New Roman" w:hAnsi="Times New Roman"/>
          <w:sz w:val="24"/>
        </w:rPr>
        <w:t>, whichever is earlier.  Consequently, any demand for payment under this guarantee must be received by us at this office on or before that date.</w:t>
      </w:r>
    </w:p>
    <w:p w14:paraId="6A40FB1A" w14:textId="77777777" w:rsidR="00D445D1" w:rsidRPr="00B014A9" w:rsidRDefault="00D445D1" w:rsidP="00D445D1">
      <w:pPr>
        <w:pStyle w:val="NormalWeb"/>
        <w:spacing w:before="0" w:beforeAutospacing="0" w:after="200" w:afterAutospacing="0"/>
        <w:jc w:val="both"/>
        <w:rPr>
          <w:rFonts w:ascii="Times New Roman" w:hAnsi="Times New Roman"/>
          <w:sz w:val="24"/>
        </w:rPr>
      </w:pPr>
      <w:r w:rsidRPr="00B014A9">
        <w:rPr>
          <w:rFonts w:ascii="Times New Roman" w:hAnsi="Times New Roman"/>
          <w:sz w:val="24"/>
        </w:rPr>
        <w:t>This guarantee is subject to the Uniform Rules for Demand Guarantees (URDG) 2010 Revision ICC Publication No. 758, except that the supporting statement under Article 15(a</w:t>
      </w:r>
      <w:proofErr w:type="gramStart"/>
      <w:r w:rsidRPr="00B014A9">
        <w:rPr>
          <w:rFonts w:ascii="Times New Roman" w:hAnsi="Times New Roman"/>
          <w:sz w:val="24"/>
        </w:rPr>
        <w:t>)  is</w:t>
      </w:r>
      <w:proofErr w:type="gramEnd"/>
      <w:r w:rsidRPr="00B014A9">
        <w:rPr>
          <w:rFonts w:ascii="Times New Roman" w:hAnsi="Times New Roman"/>
          <w:sz w:val="24"/>
        </w:rPr>
        <w:t xml:space="preserve"> hereby excluded. </w:t>
      </w:r>
    </w:p>
    <w:p w14:paraId="59EDFFF7" w14:textId="77777777" w:rsidR="007B586E" w:rsidRPr="00B014A9" w:rsidRDefault="007B586E">
      <w:pPr>
        <w:pStyle w:val="NormalWeb"/>
        <w:spacing w:before="0" w:beforeAutospacing="0" w:after="0" w:afterAutospacing="0"/>
        <w:ind w:left="187" w:right="288"/>
        <w:jc w:val="center"/>
        <w:rPr>
          <w:rFonts w:ascii="Comic Sans MS" w:hAnsi="Comic Sans MS"/>
          <w:b/>
          <w:bCs/>
          <w:i/>
          <w:sz w:val="16"/>
        </w:rPr>
      </w:pPr>
      <w:r w:rsidRPr="00B014A9">
        <w:rPr>
          <w:i/>
          <w:sz w:val="24"/>
        </w:rPr>
        <w:t xml:space="preserve">. . . . . . . . . . . . . . </w:t>
      </w:r>
      <w:r w:rsidRPr="00B014A9">
        <w:rPr>
          <w:rFonts w:ascii="Times New Roman" w:hAnsi="Times New Roman"/>
          <w:b/>
          <w:iCs/>
          <w:sz w:val="24"/>
        </w:rPr>
        <w:t>[</w:t>
      </w:r>
      <w:r w:rsidRPr="00B014A9">
        <w:rPr>
          <w:rFonts w:ascii="Times New Roman" w:hAnsi="Times New Roman"/>
          <w:i/>
          <w:sz w:val="24"/>
        </w:rPr>
        <w:t>Seal of Bank and Signature(s)</w:t>
      </w:r>
      <w:r w:rsidRPr="00B014A9">
        <w:rPr>
          <w:rFonts w:ascii="Times New Roman" w:hAnsi="Times New Roman"/>
          <w:b/>
          <w:bCs/>
          <w:iCs/>
          <w:sz w:val="24"/>
        </w:rPr>
        <w:t>]</w:t>
      </w:r>
      <w:r w:rsidRPr="00B014A9">
        <w:rPr>
          <w:rFonts w:ascii="Times New Roman" w:hAnsi="Times New Roman"/>
          <w:iCs/>
          <w:sz w:val="24"/>
        </w:rPr>
        <w:t>.</w:t>
      </w:r>
      <w:r w:rsidRPr="00B014A9">
        <w:rPr>
          <w:i/>
          <w:sz w:val="24"/>
        </w:rPr>
        <w:t xml:space="preserve"> . . . . . . . . .</w:t>
      </w:r>
      <w:r w:rsidRPr="00B014A9">
        <w:rPr>
          <w:i/>
        </w:rPr>
        <w:t xml:space="preserve"> . . . . </w:t>
      </w:r>
      <w:r w:rsidRPr="00B014A9">
        <w:rPr>
          <w:i/>
        </w:rPr>
        <w:br/>
      </w:r>
    </w:p>
    <w:p w14:paraId="1A8199AC" w14:textId="77777777" w:rsidR="007B586E" w:rsidRPr="005B7856" w:rsidRDefault="007B586E">
      <w:pPr>
        <w:ind w:right="468"/>
        <w:jc w:val="both"/>
        <w:rPr>
          <w:b/>
          <w:bCs/>
          <w:i/>
          <w:iCs/>
          <w:sz w:val="20"/>
          <w:szCs w:val="20"/>
          <w:shd w:val="solid" w:color="auto" w:fill="auto"/>
          <w14:shadow w14:blurRad="50800" w14:dist="38100" w14:dir="2700000" w14:sx="100000" w14:sy="100000" w14:kx="0" w14:ky="0" w14:algn="tl">
            <w14:srgbClr w14:val="000000">
              <w14:alpha w14:val="60000"/>
            </w14:srgbClr>
          </w14:shadow>
        </w:rPr>
      </w:pPr>
      <w:r w:rsidRPr="005B7856">
        <w:rPr>
          <w:b/>
          <w:bCs/>
          <w:i/>
          <w:iCs/>
          <w:sz w:val="20"/>
          <w:szCs w:val="20"/>
          <w:shd w:val="solid" w:color="auto" w:fill="auto"/>
          <w14:shadow w14:blurRad="50800" w14:dist="38100" w14:dir="2700000" w14:sx="100000" w14:sy="100000" w14:kx="0" w14:ky="0" w14:algn="tl">
            <w14:srgbClr w14:val="000000">
              <w14:alpha w14:val="60000"/>
            </w14:srgbClr>
          </w14:shadow>
        </w:rPr>
        <w:t>Note –</w:t>
      </w:r>
    </w:p>
    <w:p w14:paraId="78F12762" w14:textId="77777777" w:rsidR="007B586E" w:rsidRPr="00B014A9" w:rsidRDefault="007B586E">
      <w:pPr>
        <w:pStyle w:val="BodyText"/>
        <w:jc w:val="both"/>
        <w:rPr>
          <w:rFonts w:ascii="Times New Roman" w:hAnsi="Times New Roman" w:cs="Times New Roman"/>
          <w:i/>
          <w:iCs/>
          <w:szCs w:val="20"/>
        </w:rPr>
      </w:pPr>
      <w:r w:rsidRPr="00B014A9">
        <w:rPr>
          <w:rFonts w:ascii="Times New Roman" w:hAnsi="Times New Roman" w:cs="Times New Roman"/>
          <w:i/>
          <w:iCs/>
          <w:szCs w:val="20"/>
        </w:rPr>
        <w:t>All italicized text is for guidance on how to prepare this demand guarantee and shall be deleted from the final document.</w:t>
      </w:r>
    </w:p>
    <w:p w14:paraId="5680DAE1" w14:textId="77777777" w:rsidR="007B586E" w:rsidRPr="00B014A9" w:rsidRDefault="007B586E">
      <w:pPr>
        <w:pStyle w:val="BodyText"/>
        <w:jc w:val="both"/>
        <w:rPr>
          <w:rFonts w:ascii="Times New Roman" w:hAnsi="Times New Roman" w:cs="Times New Roman"/>
          <w:i/>
          <w:iCs/>
          <w:szCs w:val="20"/>
        </w:rPr>
      </w:pPr>
    </w:p>
    <w:p w14:paraId="2859C261" w14:textId="77777777" w:rsidR="007B586E" w:rsidRPr="00B014A9" w:rsidRDefault="007B586E">
      <w:pPr>
        <w:pStyle w:val="BodyText"/>
        <w:tabs>
          <w:tab w:val="left" w:pos="360"/>
        </w:tabs>
        <w:jc w:val="both"/>
        <w:rPr>
          <w:rFonts w:ascii="Times New Roman" w:hAnsi="Times New Roman" w:cs="Times New Roman"/>
          <w:i/>
          <w:iCs/>
          <w:szCs w:val="20"/>
        </w:rPr>
      </w:pPr>
      <w:r w:rsidRPr="00B014A9">
        <w:rPr>
          <w:rFonts w:ascii="Times New Roman" w:hAnsi="Times New Roman" w:cs="Times New Roman"/>
          <w:bCs/>
          <w:i/>
          <w:iCs/>
          <w:szCs w:val="20"/>
        </w:rPr>
        <w:lastRenderedPageBreak/>
        <w:t>1</w:t>
      </w:r>
      <w:r w:rsidRPr="00B014A9">
        <w:rPr>
          <w:rFonts w:ascii="Times New Roman" w:hAnsi="Times New Roman" w:cs="Times New Roman"/>
          <w:i/>
          <w:iCs/>
          <w:szCs w:val="20"/>
        </w:rPr>
        <w:tab/>
        <w:t>The Guarantor shall insert an amount representing the amount of the advance payment denominated either in the currency(</w:t>
      </w:r>
      <w:proofErr w:type="spellStart"/>
      <w:r w:rsidRPr="00B014A9">
        <w:rPr>
          <w:rFonts w:ascii="Times New Roman" w:hAnsi="Times New Roman" w:cs="Times New Roman"/>
          <w:i/>
          <w:iCs/>
          <w:szCs w:val="20"/>
        </w:rPr>
        <w:t>ies</w:t>
      </w:r>
      <w:proofErr w:type="spellEnd"/>
      <w:r w:rsidRPr="00B014A9">
        <w:rPr>
          <w:rFonts w:ascii="Times New Roman" w:hAnsi="Times New Roman" w:cs="Times New Roman"/>
          <w:i/>
          <w:iCs/>
          <w:szCs w:val="20"/>
        </w:rPr>
        <w:t xml:space="preserve">) of the advance payment as specified in the Contract, or in a freely convertible currency acceptable to the </w:t>
      </w:r>
      <w:r w:rsidR="00283744" w:rsidRPr="00B014A9">
        <w:rPr>
          <w:rFonts w:ascii="Times New Roman" w:hAnsi="Times New Roman" w:cs="Times New Roman"/>
          <w:i/>
          <w:iCs/>
          <w:szCs w:val="20"/>
        </w:rPr>
        <w:t>Employer</w:t>
      </w:r>
      <w:r w:rsidRPr="00B014A9">
        <w:rPr>
          <w:rFonts w:ascii="Times New Roman" w:hAnsi="Times New Roman" w:cs="Times New Roman"/>
          <w:i/>
          <w:iCs/>
          <w:szCs w:val="20"/>
        </w:rPr>
        <w:t>.</w:t>
      </w:r>
    </w:p>
    <w:p w14:paraId="1682D882" w14:textId="77777777" w:rsidR="007B586E" w:rsidRPr="00B014A9" w:rsidRDefault="007B586E">
      <w:pPr>
        <w:pStyle w:val="BodyText"/>
        <w:tabs>
          <w:tab w:val="left" w:pos="360"/>
        </w:tabs>
        <w:jc w:val="both"/>
        <w:rPr>
          <w:rFonts w:ascii="Times New Roman" w:hAnsi="Times New Roman" w:cs="Times New Roman"/>
          <w:i/>
          <w:szCs w:val="20"/>
        </w:rPr>
      </w:pPr>
      <w:r w:rsidRPr="00B014A9">
        <w:rPr>
          <w:rFonts w:ascii="Times New Roman" w:hAnsi="Times New Roman" w:cs="Times New Roman"/>
          <w:bCs/>
          <w:i/>
          <w:iCs/>
          <w:szCs w:val="20"/>
        </w:rPr>
        <w:t>2</w:t>
      </w:r>
      <w:r w:rsidRPr="00B014A9">
        <w:rPr>
          <w:rFonts w:ascii="Times New Roman" w:hAnsi="Times New Roman" w:cs="Times New Roman"/>
          <w:bCs/>
          <w:i/>
          <w:iCs/>
          <w:szCs w:val="20"/>
        </w:rPr>
        <w:tab/>
        <w:t xml:space="preserve">Insert the expected expiration date of the Time for Completion.  The </w:t>
      </w:r>
      <w:r w:rsidR="00283744" w:rsidRPr="00B014A9">
        <w:rPr>
          <w:rFonts w:ascii="Times New Roman" w:hAnsi="Times New Roman" w:cs="Times New Roman"/>
          <w:bCs/>
          <w:i/>
          <w:iCs/>
          <w:szCs w:val="20"/>
        </w:rPr>
        <w:t>Employer</w:t>
      </w:r>
      <w:r w:rsidRPr="00B014A9">
        <w:rPr>
          <w:rFonts w:ascii="Times New Roman" w:hAnsi="Times New Roman" w:cs="Times New Roman"/>
          <w:bCs/>
          <w:i/>
          <w:iCs/>
          <w:szCs w:val="20"/>
        </w:rPr>
        <w:t xml:space="preserve"> should note that in the event of an extension of the time for completion of the Contract, the </w:t>
      </w:r>
      <w:r w:rsidR="00283744" w:rsidRPr="00B014A9">
        <w:rPr>
          <w:rFonts w:ascii="Times New Roman" w:hAnsi="Times New Roman" w:cs="Times New Roman"/>
          <w:bCs/>
          <w:i/>
          <w:iCs/>
          <w:szCs w:val="20"/>
        </w:rPr>
        <w:t>Employer</w:t>
      </w:r>
      <w:r w:rsidRPr="00B014A9">
        <w:rPr>
          <w:rFonts w:ascii="Times New Roman" w:hAnsi="Times New Roman" w:cs="Times New Roman"/>
          <w:bCs/>
          <w:i/>
          <w:iCs/>
          <w:szCs w:val="20"/>
        </w:rPr>
        <w:t xml:space="preserve"> would need to request an extension of this guarantee from the Guarantor.  Such request must be in writing and must be made prior to the expiration date established in the guarantee. In preparing this guarantee, the </w:t>
      </w:r>
      <w:r w:rsidR="00283744" w:rsidRPr="00B014A9">
        <w:rPr>
          <w:rFonts w:ascii="Times New Roman" w:hAnsi="Times New Roman" w:cs="Times New Roman"/>
          <w:bCs/>
          <w:i/>
          <w:iCs/>
          <w:szCs w:val="20"/>
        </w:rPr>
        <w:t>Employer</w:t>
      </w:r>
      <w:r w:rsidRPr="00B014A9">
        <w:rPr>
          <w:rFonts w:ascii="Times New Roman" w:hAnsi="Times New Roman" w:cs="Times New Roman"/>
          <w:bCs/>
          <w:i/>
          <w:iCs/>
          <w:szCs w:val="20"/>
        </w:rPr>
        <w:t xml:space="preserve"> might consider adding the following text to the form, at the end of the penultimate paragraph:  “The Guarantor agrees to a one-time extension of this guarantee for a period not to exceed [six months</w:t>
      </w:r>
      <w:proofErr w:type="gramStart"/>
      <w:r w:rsidRPr="00B014A9">
        <w:rPr>
          <w:rFonts w:ascii="Times New Roman" w:hAnsi="Times New Roman" w:cs="Times New Roman"/>
          <w:bCs/>
          <w:i/>
          <w:iCs/>
          <w:szCs w:val="20"/>
        </w:rPr>
        <w:t>][</w:t>
      </w:r>
      <w:proofErr w:type="gramEnd"/>
      <w:r w:rsidRPr="00B014A9">
        <w:rPr>
          <w:rFonts w:ascii="Times New Roman" w:hAnsi="Times New Roman" w:cs="Times New Roman"/>
          <w:bCs/>
          <w:i/>
          <w:iCs/>
          <w:szCs w:val="20"/>
        </w:rPr>
        <w:t xml:space="preserve">one year], in response to the </w:t>
      </w:r>
      <w:r w:rsidR="00283744" w:rsidRPr="00B014A9">
        <w:rPr>
          <w:rFonts w:ascii="Times New Roman" w:hAnsi="Times New Roman" w:cs="Times New Roman"/>
          <w:bCs/>
          <w:i/>
          <w:iCs/>
          <w:szCs w:val="20"/>
        </w:rPr>
        <w:t>Employer</w:t>
      </w:r>
      <w:r w:rsidRPr="00B014A9">
        <w:rPr>
          <w:rFonts w:ascii="Times New Roman" w:hAnsi="Times New Roman" w:cs="Times New Roman"/>
          <w:bCs/>
          <w:i/>
          <w:iCs/>
          <w:szCs w:val="20"/>
        </w:rPr>
        <w:t>’s written request for such extension, such request to be presented to the Guarantor before the expiry of the guarantee</w:t>
      </w:r>
      <w:r w:rsidRPr="00B014A9">
        <w:rPr>
          <w:rFonts w:ascii="Times New Roman" w:hAnsi="Times New Roman" w:cs="Times New Roman"/>
          <w:i/>
          <w:szCs w:val="20"/>
        </w:rPr>
        <w:t>.</w:t>
      </w:r>
    </w:p>
    <w:p w14:paraId="34B8C1D4" w14:textId="77777777" w:rsidR="007B586E" w:rsidRPr="005B7856" w:rsidRDefault="007B586E">
      <w:pPr>
        <w:ind w:right="468"/>
        <w:jc w:val="both"/>
        <w:rPr>
          <w:b/>
          <w:bCs/>
          <w:i/>
          <w:iCs/>
          <w:sz w:val="20"/>
          <w:szCs w:val="20"/>
          <w14:shadow w14:blurRad="50800" w14:dist="38100" w14:dir="2700000" w14:sx="100000" w14:sy="100000" w14:kx="0" w14:ky="0" w14:algn="tl">
            <w14:srgbClr w14:val="000000">
              <w14:alpha w14:val="60000"/>
            </w14:srgbClr>
          </w14:shadow>
        </w:rPr>
      </w:pPr>
    </w:p>
    <w:p w14:paraId="2EF0AA3F" w14:textId="77777777" w:rsidR="007B586E" w:rsidRPr="005B7856" w:rsidRDefault="007B586E">
      <w:pPr>
        <w:ind w:right="468"/>
        <w:jc w:val="both"/>
        <w:rPr>
          <w:b/>
          <w:bCs/>
          <w:i/>
          <w:iCs/>
          <w:sz w:val="20"/>
          <w:szCs w:val="20"/>
          <w14:shadow w14:blurRad="50800" w14:dist="38100" w14:dir="2700000" w14:sx="100000" w14:sy="100000" w14:kx="0" w14:ky="0" w14:algn="tl">
            <w14:srgbClr w14:val="000000">
              <w14:alpha w14:val="60000"/>
            </w14:srgbClr>
          </w14:shadow>
        </w:rPr>
      </w:pPr>
    </w:p>
    <w:p w14:paraId="61C0109F" w14:textId="77777777" w:rsidR="008538B5" w:rsidRDefault="008538B5">
      <w:r>
        <w:br w:type="page"/>
      </w:r>
    </w:p>
    <w:tbl>
      <w:tblPr>
        <w:tblW w:w="0" w:type="auto"/>
        <w:tblLayout w:type="fixed"/>
        <w:tblLook w:val="0000" w:firstRow="0" w:lastRow="0" w:firstColumn="0" w:lastColumn="0" w:noHBand="0" w:noVBand="0"/>
      </w:tblPr>
      <w:tblGrid>
        <w:gridCol w:w="9198"/>
      </w:tblGrid>
      <w:tr w:rsidR="008538B5" w:rsidRPr="00D20367" w14:paraId="66175F3A" w14:textId="77777777" w:rsidTr="003550DE">
        <w:trPr>
          <w:trHeight w:val="900"/>
        </w:trPr>
        <w:tc>
          <w:tcPr>
            <w:tcW w:w="9198" w:type="dxa"/>
            <w:vAlign w:val="center"/>
          </w:tcPr>
          <w:p w14:paraId="204A8685" w14:textId="77777777" w:rsidR="008538B5" w:rsidRPr="00BF0DE5" w:rsidRDefault="008538B5" w:rsidP="008538B5">
            <w:pPr>
              <w:pStyle w:val="S9Header1"/>
              <w:rPr>
                <w:b w:val="0"/>
                <w:szCs w:val="36"/>
                <w:highlight w:val="yellow"/>
              </w:rPr>
            </w:pPr>
            <w:r w:rsidRPr="008538B5">
              <w:rPr>
                <w:sz w:val="24"/>
              </w:rPr>
              <w:lastRenderedPageBreak/>
              <w:t>Retention Money Security</w:t>
            </w:r>
          </w:p>
        </w:tc>
      </w:tr>
    </w:tbl>
    <w:p w14:paraId="29AD15C7" w14:textId="77777777" w:rsidR="008538B5" w:rsidRPr="00D20367" w:rsidRDefault="008538B5" w:rsidP="008538B5"/>
    <w:p w14:paraId="702947BC" w14:textId="77777777" w:rsidR="008538B5" w:rsidRPr="008538B5" w:rsidRDefault="008538B5" w:rsidP="008538B5">
      <w:pPr>
        <w:jc w:val="center"/>
      </w:pPr>
      <w:r w:rsidRPr="008538B5">
        <w:rPr>
          <w:b/>
        </w:rPr>
        <w:t>Demand Guarantee</w:t>
      </w:r>
    </w:p>
    <w:p w14:paraId="7AB1EC55" w14:textId="77777777" w:rsidR="008538B5" w:rsidRPr="008538B5" w:rsidRDefault="008538B5" w:rsidP="008538B5">
      <w:pPr>
        <w:jc w:val="center"/>
      </w:pPr>
    </w:p>
    <w:p w14:paraId="16C46E98" w14:textId="77777777" w:rsidR="008538B5" w:rsidRPr="008538B5" w:rsidRDefault="008538B5" w:rsidP="008538B5">
      <w:pPr>
        <w:pStyle w:val="NormalWeb"/>
        <w:rPr>
          <w:rFonts w:ascii="Times New Roman" w:hAnsi="Times New Roman"/>
          <w:i/>
          <w:sz w:val="24"/>
        </w:rPr>
      </w:pPr>
      <w:r w:rsidRPr="008538B5">
        <w:rPr>
          <w:rFonts w:ascii="Times New Roman" w:hAnsi="Times New Roman"/>
          <w:i/>
          <w:sz w:val="24"/>
        </w:rPr>
        <w:t>________________________________ [Bank’s Name, and Address of Issuing Branch or Office]</w:t>
      </w:r>
    </w:p>
    <w:p w14:paraId="08D37E7C" w14:textId="77777777" w:rsidR="008538B5" w:rsidRPr="008538B5" w:rsidRDefault="008538B5" w:rsidP="008538B5">
      <w:pPr>
        <w:pStyle w:val="NormalWeb"/>
        <w:rPr>
          <w:rFonts w:ascii="Times New Roman" w:hAnsi="Times New Roman"/>
          <w:i/>
          <w:sz w:val="24"/>
        </w:rPr>
      </w:pPr>
      <w:r w:rsidRPr="008538B5">
        <w:rPr>
          <w:rFonts w:ascii="Times New Roman" w:hAnsi="Times New Roman"/>
          <w:b/>
          <w:sz w:val="24"/>
        </w:rPr>
        <w:t>Beneficiary:</w:t>
      </w:r>
      <w:r w:rsidRPr="008538B5">
        <w:rPr>
          <w:rFonts w:ascii="Times New Roman" w:hAnsi="Times New Roman"/>
          <w:sz w:val="24"/>
        </w:rPr>
        <w:tab/>
        <w:t xml:space="preserve">___________________ </w:t>
      </w:r>
      <w:r w:rsidRPr="008538B5">
        <w:rPr>
          <w:rFonts w:ascii="Times New Roman" w:hAnsi="Times New Roman"/>
          <w:i/>
          <w:sz w:val="24"/>
        </w:rPr>
        <w:t xml:space="preserve">[Name and Address of </w:t>
      </w:r>
      <w:r w:rsidRPr="008538B5">
        <w:rPr>
          <w:rFonts w:ascii="Times New Roman" w:hAnsi="Times New Roman"/>
          <w:sz w:val="24"/>
        </w:rPr>
        <w:t>Employer</w:t>
      </w:r>
      <w:r w:rsidRPr="008538B5">
        <w:rPr>
          <w:rFonts w:ascii="Times New Roman" w:hAnsi="Times New Roman"/>
          <w:i/>
          <w:sz w:val="24"/>
        </w:rPr>
        <w:t>]</w:t>
      </w:r>
      <w:r w:rsidRPr="008538B5">
        <w:rPr>
          <w:rFonts w:ascii="Times New Roman" w:hAnsi="Times New Roman"/>
          <w:i/>
          <w:sz w:val="24"/>
        </w:rPr>
        <w:tab/>
      </w:r>
      <w:r w:rsidRPr="008538B5">
        <w:rPr>
          <w:rFonts w:ascii="Times New Roman" w:hAnsi="Times New Roman"/>
          <w:i/>
          <w:sz w:val="24"/>
        </w:rPr>
        <w:tab/>
      </w:r>
    </w:p>
    <w:p w14:paraId="34A8168A" w14:textId="77777777" w:rsidR="008538B5" w:rsidRPr="008538B5" w:rsidRDefault="008538B5" w:rsidP="008538B5">
      <w:pPr>
        <w:pStyle w:val="NormalWeb"/>
        <w:rPr>
          <w:rFonts w:ascii="Times New Roman" w:hAnsi="Times New Roman"/>
          <w:sz w:val="24"/>
        </w:rPr>
      </w:pPr>
      <w:r w:rsidRPr="008538B5">
        <w:rPr>
          <w:rFonts w:ascii="Times New Roman" w:hAnsi="Times New Roman"/>
          <w:b/>
          <w:sz w:val="24"/>
        </w:rPr>
        <w:t>Date:</w:t>
      </w:r>
      <w:r w:rsidRPr="008538B5">
        <w:rPr>
          <w:rFonts w:ascii="Times New Roman" w:hAnsi="Times New Roman"/>
          <w:sz w:val="24"/>
        </w:rPr>
        <w:tab/>
        <w:t>________________</w:t>
      </w:r>
    </w:p>
    <w:p w14:paraId="2F758E84" w14:textId="77777777" w:rsidR="008538B5" w:rsidRPr="008538B5" w:rsidRDefault="008538B5" w:rsidP="008538B5">
      <w:pPr>
        <w:pStyle w:val="NormalWeb"/>
        <w:rPr>
          <w:rFonts w:ascii="Times New Roman" w:hAnsi="Times New Roman"/>
          <w:sz w:val="24"/>
        </w:rPr>
      </w:pPr>
      <w:r w:rsidRPr="008538B5">
        <w:rPr>
          <w:rFonts w:ascii="Times New Roman" w:hAnsi="Times New Roman"/>
          <w:b/>
          <w:sz w:val="24"/>
        </w:rPr>
        <w:t>RETENTION MONEY GUARANTEE No.:</w:t>
      </w:r>
      <w:r w:rsidRPr="008538B5">
        <w:rPr>
          <w:rFonts w:ascii="Times New Roman" w:hAnsi="Times New Roman"/>
          <w:sz w:val="24"/>
        </w:rPr>
        <w:tab/>
        <w:t>_________________</w:t>
      </w:r>
    </w:p>
    <w:p w14:paraId="4BE92463" w14:textId="77777777" w:rsidR="008538B5" w:rsidRPr="008538B5" w:rsidRDefault="008538B5" w:rsidP="008538B5">
      <w:pPr>
        <w:pStyle w:val="NormalWeb"/>
        <w:jc w:val="both"/>
        <w:rPr>
          <w:rFonts w:ascii="Times New Roman" w:hAnsi="Times New Roman"/>
          <w:sz w:val="24"/>
        </w:rPr>
      </w:pPr>
    </w:p>
    <w:p w14:paraId="4A25B9EA" w14:textId="77777777" w:rsidR="008538B5" w:rsidRPr="008538B5" w:rsidRDefault="008538B5" w:rsidP="008538B5">
      <w:pPr>
        <w:pStyle w:val="NormalWeb"/>
        <w:jc w:val="both"/>
        <w:rPr>
          <w:rFonts w:ascii="Times New Roman" w:hAnsi="Times New Roman"/>
          <w:sz w:val="24"/>
        </w:rPr>
      </w:pPr>
      <w:r w:rsidRPr="008538B5">
        <w:rPr>
          <w:rFonts w:ascii="Times New Roman" w:hAnsi="Times New Roman"/>
          <w:sz w:val="24"/>
        </w:rPr>
        <w:t xml:space="preserve">We have been informed that </w:t>
      </w:r>
      <w:r w:rsidRPr="008538B5">
        <w:rPr>
          <w:rFonts w:ascii="Times New Roman" w:hAnsi="Times New Roman"/>
          <w:i/>
          <w:sz w:val="24"/>
        </w:rPr>
        <w:t>[name of Contractor]</w:t>
      </w:r>
      <w:r w:rsidRPr="008538B5">
        <w:rPr>
          <w:rFonts w:ascii="Times New Roman" w:hAnsi="Times New Roman"/>
          <w:sz w:val="24"/>
        </w:rPr>
        <w:t xml:space="preserve"> (hereinafter called "the Contractor") has entered into Contract No. </w:t>
      </w:r>
      <w:r w:rsidRPr="008538B5">
        <w:rPr>
          <w:rFonts w:ascii="Times New Roman" w:hAnsi="Times New Roman"/>
          <w:i/>
          <w:sz w:val="24"/>
        </w:rPr>
        <w:t>[</w:t>
      </w:r>
      <w:proofErr w:type="gramStart"/>
      <w:r w:rsidRPr="008538B5">
        <w:rPr>
          <w:rFonts w:ascii="Times New Roman" w:hAnsi="Times New Roman"/>
          <w:i/>
          <w:sz w:val="24"/>
        </w:rPr>
        <w:t>reference</w:t>
      </w:r>
      <w:proofErr w:type="gramEnd"/>
      <w:r w:rsidRPr="008538B5">
        <w:rPr>
          <w:rFonts w:ascii="Times New Roman" w:hAnsi="Times New Roman"/>
          <w:i/>
          <w:sz w:val="24"/>
        </w:rPr>
        <w:t xml:space="preserve"> number of the contract] </w:t>
      </w:r>
      <w:r w:rsidRPr="008538B5">
        <w:rPr>
          <w:rFonts w:ascii="Times New Roman" w:hAnsi="Times New Roman"/>
          <w:sz w:val="24"/>
        </w:rPr>
        <w:t xml:space="preserve">dated </w:t>
      </w:r>
      <w:r w:rsidRPr="008538B5">
        <w:rPr>
          <w:rFonts w:ascii="Times New Roman" w:hAnsi="Times New Roman"/>
          <w:i/>
          <w:sz w:val="24"/>
        </w:rPr>
        <w:t>[date]</w:t>
      </w:r>
      <w:r w:rsidRPr="008538B5">
        <w:rPr>
          <w:rFonts w:ascii="Times New Roman" w:hAnsi="Times New Roman"/>
          <w:sz w:val="24"/>
        </w:rPr>
        <w:t xml:space="preserve"> with you, for the execution of </w:t>
      </w:r>
      <w:r w:rsidRPr="008538B5">
        <w:rPr>
          <w:rFonts w:ascii="Times New Roman" w:hAnsi="Times New Roman"/>
          <w:i/>
          <w:sz w:val="24"/>
        </w:rPr>
        <w:t xml:space="preserve">[name of contract and brief description of </w:t>
      </w:r>
      <w:r w:rsidRPr="008538B5">
        <w:rPr>
          <w:rFonts w:ascii="Times New Roman" w:hAnsi="Times New Roman"/>
          <w:sz w:val="24"/>
        </w:rPr>
        <w:t>Works</w:t>
      </w:r>
      <w:r w:rsidRPr="008538B5">
        <w:rPr>
          <w:rFonts w:ascii="Times New Roman" w:hAnsi="Times New Roman"/>
          <w:i/>
          <w:sz w:val="24"/>
        </w:rPr>
        <w:t>]</w:t>
      </w:r>
      <w:r w:rsidRPr="008538B5">
        <w:rPr>
          <w:rFonts w:ascii="Times New Roman" w:hAnsi="Times New Roman"/>
          <w:sz w:val="24"/>
        </w:rPr>
        <w:t xml:space="preserve"> (hereinafter called "the Contract"). </w:t>
      </w:r>
    </w:p>
    <w:p w14:paraId="245A1895" w14:textId="77777777" w:rsidR="008538B5" w:rsidRPr="008538B5" w:rsidRDefault="008538B5" w:rsidP="008538B5">
      <w:pPr>
        <w:pStyle w:val="NormalWeb"/>
        <w:jc w:val="both"/>
        <w:rPr>
          <w:rFonts w:ascii="Times New Roman" w:hAnsi="Times New Roman"/>
          <w:sz w:val="24"/>
        </w:rPr>
      </w:pPr>
      <w:r w:rsidRPr="008538B5">
        <w:rPr>
          <w:rFonts w:ascii="Times New Roman" w:hAnsi="Times New Roman"/>
          <w:sz w:val="24"/>
        </w:rPr>
        <w:t xml:space="preserve">Furthermore, we understand that, according to the conditions of the Contract, when the </w:t>
      </w:r>
      <w:r>
        <w:rPr>
          <w:rFonts w:ascii="Times New Roman" w:hAnsi="Times New Roman"/>
          <w:sz w:val="24"/>
        </w:rPr>
        <w:t>Completion</w:t>
      </w:r>
      <w:r w:rsidRPr="008538B5">
        <w:rPr>
          <w:rFonts w:ascii="Times New Roman" w:hAnsi="Times New Roman"/>
          <w:sz w:val="24"/>
        </w:rPr>
        <w:t xml:space="preserve"> Certificate has been issued for the Works and the first half of the Retention Money has been certified for payment, payment of </w:t>
      </w:r>
      <w:r w:rsidRPr="008538B5">
        <w:rPr>
          <w:rFonts w:ascii="Times New Roman" w:hAnsi="Times New Roman"/>
          <w:i/>
          <w:iCs/>
          <w:sz w:val="24"/>
        </w:rPr>
        <w:t xml:space="preserve">[insert </w:t>
      </w:r>
      <w:r w:rsidRPr="008538B5">
        <w:rPr>
          <w:rFonts w:ascii="Times New Roman" w:hAnsi="Times New Roman"/>
          <w:sz w:val="24"/>
        </w:rPr>
        <w:t xml:space="preserve">the second half of the Retention Money </w:t>
      </w:r>
      <w:r w:rsidRPr="008538B5">
        <w:rPr>
          <w:rFonts w:ascii="Times New Roman" w:hAnsi="Times New Roman"/>
          <w:i/>
          <w:iCs/>
          <w:sz w:val="24"/>
        </w:rPr>
        <w:t>or</w:t>
      </w:r>
      <w:r w:rsidRPr="008538B5">
        <w:rPr>
          <w:rFonts w:ascii="Times New Roman" w:hAnsi="Times New Roman"/>
          <w:sz w:val="24"/>
        </w:rPr>
        <w:t xml:space="preserve"> </w:t>
      </w:r>
      <w:r w:rsidRPr="008538B5">
        <w:rPr>
          <w:rFonts w:ascii="Times New Roman" w:hAnsi="Times New Roman"/>
          <w:i/>
          <w:iCs/>
          <w:sz w:val="24"/>
        </w:rPr>
        <w:t>if</w:t>
      </w:r>
      <w:r w:rsidRPr="008538B5">
        <w:rPr>
          <w:rFonts w:ascii="Times New Roman" w:hAnsi="Times New Roman"/>
          <w:sz w:val="24"/>
        </w:rPr>
        <w:t xml:space="preserve"> </w:t>
      </w:r>
      <w:r w:rsidRPr="008538B5">
        <w:rPr>
          <w:rFonts w:ascii="Times New Roman" w:hAnsi="Times New Roman"/>
          <w:i/>
          <w:iCs/>
          <w:sz w:val="24"/>
        </w:rPr>
        <w:t xml:space="preserve">the amount guaranteed under the Performance Guarantee when the </w:t>
      </w:r>
      <w:r>
        <w:rPr>
          <w:rFonts w:ascii="Times New Roman" w:hAnsi="Times New Roman"/>
          <w:i/>
          <w:iCs/>
          <w:sz w:val="24"/>
        </w:rPr>
        <w:t>Completion</w:t>
      </w:r>
      <w:r w:rsidRPr="008538B5">
        <w:rPr>
          <w:rFonts w:ascii="Times New Roman" w:hAnsi="Times New Roman"/>
          <w:i/>
          <w:iCs/>
          <w:sz w:val="24"/>
        </w:rPr>
        <w:t xml:space="preserve"> Certificate is issued is less than half of the Retention Money,</w:t>
      </w:r>
      <w:r w:rsidRPr="008538B5">
        <w:rPr>
          <w:rFonts w:ascii="Times New Roman" w:hAnsi="Times New Roman"/>
          <w:sz w:val="24"/>
        </w:rPr>
        <w:t xml:space="preserve"> the difference between half of the Retention Money and the amount guaranteed under the Performance Security</w:t>
      </w:r>
      <w:r w:rsidRPr="008538B5">
        <w:rPr>
          <w:rFonts w:ascii="Times New Roman" w:hAnsi="Times New Roman"/>
          <w:i/>
          <w:iCs/>
          <w:sz w:val="24"/>
        </w:rPr>
        <w:t>]</w:t>
      </w:r>
      <w:r w:rsidRPr="008538B5">
        <w:rPr>
          <w:rFonts w:ascii="Times New Roman" w:hAnsi="Times New Roman"/>
          <w:sz w:val="24"/>
        </w:rPr>
        <w:t xml:space="preserve"> is to be made against a Retention Money guarantee.</w:t>
      </w:r>
    </w:p>
    <w:p w14:paraId="2F6DC60D" w14:textId="77777777" w:rsidR="008538B5" w:rsidRPr="008538B5" w:rsidRDefault="008538B5" w:rsidP="008538B5">
      <w:pPr>
        <w:pStyle w:val="NormalWeb"/>
        <w:jc w:val="both"/>
        <w:rPr>
          <w:rFonts w:ascii="Times New Roman" w:hAnsi="Times New Roman"/>
          <w:sz w:val="24"/>
        </w:rPr>
      </w:pPr>
      <w:r w:rsidRPr="008538B5">
        <w:rPr>
          <w:rFonts w:ascii="Times New Roman" w:hAnsi="Times New Roman"/>
          <w:sz w:val="24"/>
        </w:rPr>
        <w:t xml:space="preserve">At the request of the Contractor, we </w:t>
      </w:r>
      <w:r w:rsidRPr="008538B5">
        <w:rPr>
          <w:rFonts w:ascii="Times New Roman" w:hAnsi="Times New Roman"/>
          <w:i/>
          <w:sz w:val="24"/>
        </w:rPr>
        <w:t>[name of Bank</w:t>
      </w:r>
      <w:proofErr w:type="gramStart"/>
      <w:r w:rsidRPr="008538B5">
        <w:rPr>
          <w:rFonts w:ascii="Times New Roman" w:hAnsi="Times New Roman"/>
          <w:i/>
          <w:sz w:val="24"/>
        </w:rPr>
        <w:t>]</w:t>
      </w:r>
      <w:r w:rsidRPr="008538B5">
        <w:rPr>
          <w:rFonts w:ascii="Times New Roman" w:hAnsi="Times New Roman"/>
          <w:sz w:val="24"/>
        </w:rPr>
        <w:t xml:space="preserve">  hereby</w:t>
      </w:r>
      <w:proofErr w:type="gramEnd"/>
      <w:r w:rsidRPr="008538B5">
        <w:rPr>
          <w:rFonts w:ascii="Times New Roman" w:hAnsi="Times New Roman"/>
          <w:sz w:val="24"/>
        </w:rPr>
        <w:t xml:space="preserve"> irrevocably undertake to pay you any sum or sums not exceeding in total an amount of </w:t>
      </w:r>
      <w:r w:rsidRPr="008538B5">
        <w:rPr>
          <w:rFonts w:ascii="Times New Roman" w:hAnsi="Times New Roman"/>
          <w:i/>
          <w:sz w:val="24"/>
        </w:rPr>
        <w:t xml:space="preserve">[amount in figures] </w:t>
      </w:r>
      <w:r w:rsidRPr="008538B5">
        <w:rPr>
          <w:rFonts w:ascii="Times New Roman" w:hAnsi="Times New Roman"/>
          <w:sz w:val="24"/>
        </w:rPr>
        <w:t>(</w:t>
      </w:r>
      <w:r w:rsidRPr="008538B5">
        <w:rPr>
          <w:rFonts w:ascii="Times New Roman" w:hAnsi="Times New Roman"/>
          <w:sz w:val="24"/>
          <w:u w:val="single"/>
        </w:rPr>
        <w:t xml:space="preserve">                    </w:t>
      </w:r>
      <w:r w:rsidRPr="008538B5">
        <w:rPr>
          <w:rFonts w:ascii="Times New Roman" w:hAnsi="Times New Roman"/>
          <w:sz w:val="24"/>
        </w:rPr>
        <w:t>)</w:t>
      </w:r>
      <w:r w:rsidRPr="008538B5">
        <w:rPr>
          <w:rFonts w:ascii="Times New Roman" w:hAnsi="Times New Roman"/>
          <w:i/>
          <w:sz w:val="24"/>
        </w:rPr>
        <w:t xml:space="preserve"> [amount in words]</w:t>
      </w:r>
      <w:r w:rsidRPr="008538B5">
        <w:rPr>
          <w:rStyle w:val="FootnoteReference"/>
          <w:rFonts w:ascii="Times New Roman" w:hAnsi="Times New Roman"/>
          <w:i/>
          <w:sz w:val="24"/>
        </w:rPr>
        <w:footnoteReference w:customMarkFollows="1" w:id="18"/>
        <w:t>1</w:t>
      </w:r>
      <w:r w:rsidRPr="008538B5">
        <w:rPr>
          <w:rFonts w:ascii="Times New Roman" w:hAnsi="Times New Roman"/>
          <w:sz w:val="24"/>
        </w:rPr>
        <w:t xml:space="preserve"> upon receipt by us of your first demand in writing accompanied by a written statement stating that the Contractor is in breach of its obligation under the Contract. </w:t>
      </w:r>
    </w:p>
    <w:p w14:paraId="2153A3DC" w14:textId="77777777" w:rsidR="008538B5" w:rsidRPr="008538B5" w:rsidRDefault="008538B5" w:rsidP="008538B5">
      <w:pPr>
        <w:pStyle w:val="NormalWeb"/>
        <w:jc w:val="both"/>
        <w:rPr>
          <w:rFonts w:ascii="Times New Roman" w:hAnsi="Times New Roman"/>
          <w:sz w:val="24"/>
        </w:rPr>
      </w:pPr>
      <w:r w:rsidRPr="008538B5">
        <w:rPr>
          <w:rFonts w:ascii="Times New Roman" w:hAnsi="Times New Roman"/>
          <w:sz w:val="24"/>
        </w:rPr>
        <w:t xml:space="preserve">It is a condition for any claim and payment under this guarantee to be made that the payment of the second half of the Retention Money referred to above must have been received by the Contractor on its account number ___________ at </w:t>
      </w:r>
      <w:r w:rsidRPr="008538B5">
        <w:rPr>
          <w:rFonts w:ascii="Times New Roman" w:hAnsi="Times New Roman"/>
          <w:i/>
          <w:sz w:val="24"/>
        </w:rPr>
        <w:t>[name and address of Bank]</w:t>
      </w:r>
      <w:r w:rsidRPr="008538B5">
        <w:rPr>
          <w:rFonts w:ascii="Times New Roman" w:hAnsi="Times New Roman"/>
          <w:sz w:val="24"/>
        </w:rPr>
        <w:t>.</w:t>
      </w:r>
    </w:p>
    <w:p w14:paraId="20C1FF2C" w14:textId="77777777" w:rsidR="008538B5" w:rsidRPr="008538B5" w:rsidRDefault="008538B5" w:rsidP="008538B5">
      <w:pPr>
        <w:pStyle w:val="NormalWeb"/>
        <w:jc w:val="both"/>
        <w:rPr>
          <w:rFonts w:ascii="Times New Roman" w:hAnsi="Times New Roman"/>
          <w:sz w:val="24"/>
        </w:rPr>
      </w:pPr>
      <w:r w:rsidRPr="008538B5">
        <w:rPr>
          <w:rFonts w:ascii="Times New Roman" w:hAnsi="Times New Roman"/>
          <w:sz w:val="24"/>
        </w:rPr>
        <w:lastRenderedPageBreak/>
        <w:t>This guarantee shall expire, at the latest, 21 days after the date when the Employer has received a copy of the Performance Certificate issued by the Engineer.</w:t>
      </w:r>
      <w:r w:rsidRPr="008538B5">
        <w:rPr>
          <w:sz w:val="24"/>
        </w:rPr>
        <w:t xml:space="preserve">  </w:t>
      </w:r>
      <w:r w:rsidRPr="008538B5">
        <w:rPr>
          <w:rFonts w:ascii="Times New Roman" w:hAnsi="Times New Roman"/>
          <w:sz w:val="24"/>
        </w:rPr>
        <w:t>Consequently, any demand for payment under this</w:t>
      </w:r>
      <w:r w:rsidRPr="008538B5">
        <w:rPr>
          <w:sz w:val="24"/>
        </w:rPr>
        <w:t xml:space="preserve"> </w:t>
      </w:r>
      <w:r w:rsidRPr="008538B5">
        <w:rPr>
          <w:rFonts w:ascii="Times New Roman" w:hAnsi="Times New Roman"/>
          <w:sz w:val="24"/>
        </w:rPr>
        <w:t>guarantee must be received by us at this office on or before that date.</w:t>
      </w:r>
    </w:p>
    <w:p w14:paraId="4D670311" w14:textId="77777777" w:rsidR="008538B5" w:rsidRPr="008538B5" w:rsidRDefault="008538B5" w:rsidP="008538B5">
      <w:pPr>
        <w:pStyle w:val="NormalWeb"/>
        <w:spacing w:before="0" w:after="0"/>
        <w:jc w:val="both"/>
        <w:rPr>
          <w:rFonts w:ascii="Times New Roman" w:hAnsi="Times New Roman"/>
          <w:sz w:val="24"/>
        </w:rPr>
      </w:pPr>
      <w:r w:rsidRPr="008538B5">
        <w:rPr>
          <w:rFonts w:ascii="Times New Roman" w:hAnsi="Times New Roman"/>
          <w:sz w:val="24"/>
        </w:rPr>
        <w:t>This guarantee is subject to the Unif</w:t>
      </w:r>
      <w:r w:rsidR="00F83C84">
        <w:rPr>
          <w:rFonts w:ascii="Times New Roman" w:hAnsi="Times New Roman"/>
          <w:sz w:val="24"/>
        </w:rPr>
        <w:t>orm Rules for Demand Guarantees</w:t>
      </w:r>
      <w:r w:rsidRPr="008538B5">
        <w:rPr>
          <w:rFonts w:ascii="Times New Roman" w:hAnsi="Times New Roman"/>
          <w:sz w:val="24"/>
        </w:rPr>
        <w:t xml:space="preserve"> </w:t>
      </w:r>
      <w:r w:rsidR="00F83C84">
        <w:rPr>
          <w:rFonts w:ascii="Times New Roman" w:hAnsi="Times New Roman"/>
          <w:sz w:val="24"/>
        </w:rPr>
        <w:t>(</w:t>
      </w:r>
      <w:r w:rsidR="00F83C84" w:rsidRPr="00B014A9">
        <w:rPr>
          <w:rFonts w:ascii="Times New Roman" w:hAnsi="Times New Roman"/>
          <w:sz w:val="24"/>
        </w:rPr>
        <w:t>URDG) 2010 Revision ICC Publication No. 758, except that the supporting statement under Article 15(a</w:t>
      </w:r>
      <w:proofErr w:type="gramStart"/>
      <w:r w:rsidR="00F83C84" w:rsidRPr="00B014A9">
        <w:rPr>
          <w:rFonts w:ascii="Times New Roman" w:hAnsi="Times New Roman"/>
          <w:sz w:val="24"/>
        </w:rPr>
        <w:t>)  is</w:t>
      </w:r>
      <w:proofErr w:type="gramEnd"/>
      <w:r w:rsidR="00F83C84" w:rsidRPr="00B014A9">
        <w:rPr>
          <w:rFonts w:ascii="Times New Roman" w:hAnsi="Times New Roman"/>
          <w:sz w:val="24"/>
        </w:rPr>
        <w:t xml:space="preserve"> hereby excluded</w:t>
      </w:r>
      <w:r w:rsidR="00F83C84">
        <w:rPr>
          <w:rFonts w:ascii="Times New Roman" w:hAnsi="Times New Roman"/>
          <w:sz w:val="24"/>
        </w:rPr>
        <w:t>.</w:t>
      </w:r>
    </w:p>
    <w:p w14:paraId="03ED72FA" w14:textId="77777777" w:rsidR="008538B5" w:rsidRPr="008538B5" w:rsidRDefault="008538B5" w:rsidP="008538B5">
      <w:r w:rsidRPr="008538B5">
        <w:t xml:space="preserve">____________________ </w:t>
      </w:r>
      <w:r w:rsidRPr="008538B5">
        <w:br/>
      </w:r>
      <w:r w:rsidRPr="008538B5">
        <w:rPr>
          <w:i/>
        </w:rPr>
        <w:t>[signature(s)]</w:t>
      </w:r>
      <w:r w:rsidRPr="008538B5">
        <w:t xml:space="preserve"> </w:t>
      </w:r>
    </w:p>
    <w:p w14:paraId="4760A574" w14:textId="77777777" w:rsidR="008538B5" w:rsidRPr="008538B5" w:rsidRDefault="008538B5" w:rsidP="008538B5">
      <w:pPr>
        <w:rPr>
          <w:b/>
          <w:i/>
        </w:rPr>
      </w:pPr>
      <w:r w:rsidRPr="008538B5">
        <w:br/>
      </w:r>
      <w:r w:rsidRPr="008538B5">
        <w:rPr>
          <w:b/>
          <w:i/>
        </w:rPr>
        <w:t>Note:  All italicized text (including footnotes) is for use in preparing this form and shall be deleted from the final product.</w:t>
      </w:r>
    </w:p>
    <w:p w14:paraId="61B83BAA" w14:textId="77777777" w:rsidR="008538B5" w:rsidRPr="008538B5" w:rsidRDefault="008538B5" w:rsidP="008538B5"/>
    <w:p w14:paraId="6C368010" w14:textId="77777777" w:rsidR="00D92569" w:rsidRPr="00B014A9" w:rsidRDefault="00D92569"/>
    <w:sectPr w:rsidR="00D92569" w:rsidRPr="00B014A9">
      <w:headerReference w:type="even" r:id="rId58"/>
      <w:headerReference w:type="default" r:id="rId59"/>
      <w:headerReference w:type="first" r:id="rId60"/>
      <w:type w:val="oddPage"/>
      <w:pgSz w:w="12240" w:h="15840" w:code="1"/>
      <w:pgMar w:top="1440" w:right="1440" w:bottom="1440" w:left="1800"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7017C5" w14:textId="77777777" w:rsidR="00A86378" w:rsidRDefault="00A86378">
      <w:r>
        <w:separator/>
      </w:r>
    </w:p>
  </w:endnote>
  <w:endnote w:type="continuationSeparator" w:id="0">
    <w:p w14:paraId="7A52A589" w14:textId="77777777" w:rsidR="00A86378" w:rsidRDefault="00A863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00" w:usb2="00000000" w:usb3="00000000" w:csb0="0000009F" w:csb1="00000000"/>
  </w:font>
  <w:font w:name="Optima">
    <w:charset w:val="00"/>
    <w:family w:val="auto"/>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MT Extra">
    <w:panose1 w:val="05050102010205020202"/>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F00C48" w14:textId="77777777" w:rsidR="00E143B3" w:rsidRDefault="00E143B3">
    <w:pPr>
      <w:pStyle w:val="Footer"/>
      <w:tabs>
        <w:tab w:val="clear" w:pos="9504"/>
        <w:tab w:val="center" w:pos="3960"/>
        <w:tab w:val="right" w:pos="9657"/>
      </w:tabs>
      <w:spacing w:before="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084C16" w14:textId="77777777" w:rsidR="00E143B3" w:rsidRDefault="00E143B3">
    <w:pPr>
      <w:pStyle w:val="Footer"/>
      <w:tabs>
        <w:tab w:val="clear" w:pos="9504"/>
        <w:tab w:val="center" w:pos="5400"/>
        <w:tab w:val="right" w:pos="9657"/>
      </w:tabs>
      <w:spacing w:before="0"/>
    </w:pPr>
  </w:p>
  <w:p w14:paraId="735BC87F" w14:textId="77777777" w:rsidR="00E143B3" w:rsidRDefault="00E143B3">
    <w:pPr>
      <w:pStyle w:val="Footer"/>
      <w:tabs>
        <w:tab w:val="clear" w:pos="9504"/>
        <w:tab w:val="right" w:pos="9666"/>
      </w:tabs>
      <w:spacing w:before="0"/>
    </w:pPr>
    <w:r>
      <w:rPr>
        <w:sz w:val="16"/>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B7B488" w14:textId="77777777" w:rsidR="00E143B3" w:rsidRDefault="00E143B3">
    <w:pPr>
      <w:pStyle w:val="Footer"/>
      <w:tabs>
        <w:tab w:val="clear" w:pos="9504"/>
        <w:tab w:val="center" w:pos="3960"/>
        <w:tab w:val="right" w:pos="9657"/>
      </w:tabs>
      <w:spacing w:before="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0597A" w14:textId="77777777" w:rsidR="00E143B3" w:rsidRDefault="00E143B3">
    <w:pPr>
      <w:pStyle w:val="Footer"/>
      <w:tabs>
        <w:tab w:val="clear" w:pos="9504"/>
        <w:tab w:val="center" w:pos="5400"/>
        <w:tab w:val="right" w:pos="9657"/>
      </w:tabs>
      <w:spacing w:befor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51E0B4" w14:textId="77777777" w:rsidR="00A86378" w:rsidRDefault="00A86378">
      <w:r>
        <w:separator/>
      </w:r>
    </w:p>
  </w:footnote>
  <w:footnote w:type="continuationSeparator" w:id="0">
    <w:p w14:paraId="18FB81F5" w14:textId="77777777" w:rsidR="00A86378" w:rsidRDefault="00A86378">
      <w:r>
        <w:continuationSeparator/>
      </w:r>
    </w:p>
  </w:footnote>
  <w:footnote w:id="1">
    <w:p w14:paraId="7994BC52" w14:textId="77777777" w:rsidR="00E143B3" w:rsidRDefault="00E143B3" w:rsidP="0090279C">
      <w:pPr>
        <w:pStyle w:val="FootnoteText"/>
        <w:jc w:val="both"/>
        <w:rPr>
          <w:szCs w:val="18"/>
        </w:rPr>
      </w:pPr>
      <w:r>
        <w:rPr>
          <w:rStyle w:val="FootnoteReference"/>
          <w:szCs w:val="18"/>
        </w:rPr>
        <w:footnoteRef/>
      </w:r>
      <w:r>
        <w:rPr>
          <w:szCs w:val="18"/>
        </w:rPr>
        <w:t xml:space="preserve"> </w:t>
      </w:r>
      <w:r>
        <w:rPr>
          <w:szCs w:val="18"/>
        </w:rPr>
        <w:tab/>
      </w:r>
      <w:r w:rsidRPr="00283A08">
        <w:rPr>
          <w:bCs/>
          <w:i/>
          <w:color w:val="000000"/>
        </w:rPr>
        <w:t xml:space="preserve">In this context, any </w:t>
      </w:r>
      <w:r w:rsidRPr="008B4A24">
        <w:rPr>
          <w:bCs/>
          <w:i/>
        </w:rPr>
        <w:t>action taken by a bidder, supplier, contractor, or any of its personnel, agents, sub-consultants, sub-contractors, service providers, suppliers and/or their employees to influence the procurement process or contract</w:t>
      </w:r>
      <w:r w:rsidRPr="00283A08">
        <w:rPr>
          <w:bCs/>
          <w:i/>
          <w:color w:val="000000"/>
        </w:rPr>
        <w:t xml:space="preserve"> execution for undue advantage is improper</w:t>
      </w:r>
      <w:r w:rsidRPr="00E33647">
        <w:rPr>
          <w:i/>
          <w:szCs w:val="18"/>
        </w:rPr>
        <w:t>.</w:t>
      </w:r>
    </w:p>
  </w:footnote>
  <w:footnote w:id="2">
    <w:p w14:paraId="5A09968D" w14:textId="77777777" w:rsidR="00E143B3" w:rsidRPr="00E33647" w:rsidRDefault="00E143B3" w:rsidP="0090279C">
      <w:pPr>
        <w:pStyle w:val="FootnoteText"/>
        <w:jc w:val="both"/>
        <w:rPr>
          <w:i/>
          <w:szCs w:val="18"/>
        </w:rPr>
      </w:pPr>
      <w:r>
        <w:rPr>
          <w:rStyle w:val="FootnoteReference"/>
          <w:szCs w:val="18"/>
        </w:rPr>
        <w:footnoteRef/>
      </w:r>
      <w:r>
        <w:rPr>
          <w:szCs w:val="18"/>
        </w:rPr>
        <w:t xml:space="preserve"> </w:t>
      </w:r>
      <w:r>
        <w:rPr>
          <w:szCs w:val="18"/>
        </w:rPr>
        <w:tab/>
      </w:r>
      <w:r w:rsidRPr="00283A08">
        <w:rPr>
          <w:i/>
        </w:rPr>
        <w:t xml:space="preserve">“Another party” refers to a public official acting in relation to the procurement process or contract execution]. In this context, “public official” includes </w:t>
      </w:r>
      <w:r w:rsidRPr="00DD1921">
        <w:rPr>
          <w:i/>
        </w:rPr>
        <w:t>Islamic Development Bank staff</w:t>
      </w:r>
      <w:r w:rsidRPr="00283A08">
        <w:rPr>
          <w:i/>
        </w:rPr>
        <w:t xml:space="preserve"> and employees of other organizations taking or reviewing procurement decisions</w:t>
      </w:r>
      <w:r w:rsidRPr="00E33647">
        <w:rPr>
          <w:i/>
          <w:szCs w:val="18"/>
        </w:rPr>
        <w:t>.</w:t>
      </w:r>
    </w:p>
  </w:footnote>
  <w:footnote w:id="3">
    <w:p w14:paraId="3CE19217" w14:textId="77777777" w:rsidR="00E143B3" w:rsidRPr="00E33647" w:rsidRDefault="00E143B3" w:rsidP="0090279C">
      <w:pPr>
        <w:pStyle w:val="FootnoteText"/>
        <w:jc w:val="both"/>
        <w:rPr>
          <w:i/>
          <w:szCs w:val="18"/>
        </w:rPr>
      </w:pPr>
      <w:r>
        <w:rPr>
          <w:rStyle w:val="FootnoteReference"/>
          <w:szCs w:val="18"/>
        </w:rPr>
        <w:footnoteRef/>
      </w:r>
      <w:r>
        <w:rPr>
          <w:szCs w:val="18"/>
        </w:rPr>
        <w:t xml:space="preserve"> </w:t>
      </w:r>
      <w:r>
        <w:rPr>
          <w:szCs w:val="18"/>
        </w:rPr>
        <w:tab/>
      </w:r>
      <w:r w:rsidRPr="00283A08">
        <w:rPr>
          <w:i/>
        </w:rPr>
        <w:t>“Party” refers to a public official; the terms  “benefit” and “obligation” relate to the procurement process or contract execution; and the “act or omission” is intended to influence the procurement process or contract execution</w:t>
      </w:r>
      <w:r w:rsidRPr="00E33647">
        <w:rPr>
          <w:i/>
          <w:szCs w:val="18"/>
        </w:rPr>
        <w:t>.</w:t>
      </w:r>
    </w:p>
  </w:footnote>
  <w:footnote w:id="4">
    <w:p w14:paraId="34AE414A" w14:textId="08EFA0D8" w:rsidR="00E143B3" w:rsidRPr="00E33647" w:rsidRDefault="00E143B3" w:rsidP="0090279C">
      <w:pPr>
        <w:pStyle w:val="FootnoteText"/>
        <w:jc w:val="both"/>
        <w:rPr>
          <w:i/>
          <w:szCs w:val="18"/>
        </w:rPr>
      </w:pPr>
      <w:r>
        <w:rPr>
          <w:rStyle w:val="FootnoteReference"/>
          <w:szCs w:val="18"/>
        </w:rPr>
        <w:footnoteRef/>
      </w:r>
      <w:r>
        <w:rPr>
          <w:szCs w:val="18"/>
        </w:rPr>
        <w:t xml:space="preserve"> </w:t>
      </w:r>
      <w:r>
        <w:rPr>
          <w:szCs w:val="18"/>
        </w:rPr>
        <w:tab/>
      </w:r>
      <w:r w:rsidRPr="00283A08">
        <w:rPr>
          <w:i/>
        </w:rPr>
        <w:t>“Parties” refers to participants in the procurement process (including public officials) attempting to establish bid prices at artificial, non-competitive levels</w:t>
      </w:r>
      <w:r w:rsidRPr="00E33647">
        <w:rPr>
          <w:i/>
          <w:szCs w:val="18"/>
        </w:rPr>
        <w:t>.</w:t>
      </w:r>
    </w:p>
  </w:footnote>
  <w:footnote w:id="5">
    <w:p w14:paraId="1C0B91EC" w14:textId="77777777" w:rsidR="00E143B3" w:rsidRDefault="00E143B3" w:rsidP="0090279C">
      <w:pPr>
        <w:pStyle w:val="FootnoteText"/>
        <w:jc w:val="both"/>
        <w:rPr>
          <w:szCs w:val="18"/>
        </w:rPr>
      </w:pPr>
      <w:r>
        <w:rPr>
          <w:rStyle w:val="FootnoteReference"/>
          <w:szCs w:val="18"/>
        </w:rPr>
        <w:footnoteRef/>
      </w:r>
      <w:r>
        <w:rPr>
          <w:szCs w:val="18"/>
        </w:rPr>
        <w:t xml:space="preserve"> </w:t>
      </w:r>
      <w:r>
        <w:rPr>
          <w:szCs w:val="18"/>
        </w:rPr>
        <w:tab/>
      </w:r>
      <w:r w:rsidRPr="00283A08">
        <w:rPr>
          <w:bCs/>
          <w:i/>
          <w:color w:val="000000"/>
        </w:rPr>
        <w:t>“Party” refers to a participant in the procurement process or contract execution</w:t>
      </w:r>
      <w:r w:rsidRPr="00E33647">
        <w:rPr>
          <w:bCs/>
          <w:i/>
          <w:color w:val="000000"/>
          <w:szCs w:val="18"/>
        </w:rPr>
        <w:t>.</w:t>
      </w:r>
    </w:p>
  </w:footnote>
  <w:footnote w:id="6">
    <w:p w14:paraId="02E9BCA4" w14:textId="77777777" w:rsidR="00E143B3" w:rsidRPr="001C4308" w:rsidRDefault="00E143B3" w:rsidP="00C54104">
      <w:pPr>
        <w:pStyle w:val="FootnoteText"/>
        <w:jc w:val="both"/>
        <w:rPr>
          <w:i/>
          <w:iCs/>
        </w:rPr>
      </w:pPr>
      <w:r w:rsidRPr="00283A08">
        <w:rPr>
          <w:rStyle w:val="FootnoteReference"/>
        </w:rPr>
        <w:t>a</w:t>
      </w:r>
      <w:r w:rsidRPr="00283A08">
        <w:t xml:space="preserve"> </w:t>
      </w:r>
      <w:r w:rsidRPr="00283A08">
        <w:tab/>
      </w:r>
      <w:proofErr w:type="spellStart"/>
      <w:r w:rsidRPr="001C4308">
        <w:rPr>
          <w:i/>
          <w:iCs/>
        </w:rPr>
        <w:t>A</w:t>
      </w:r>
      <w:proofErr w:type="spellEnd"/>
      <w:r w:rsidRPr="001C4308">
        <w:rPr>
          <w:i/>
          <w:iCs/>
        </w:rPr>
        <w:t xml:space="preserve"> firm or an individual may be declared ineligible to be awarded a Bank-financed contract upon completion of the Bank’s sanctions proceedings as per its sanctions procedures, including inter alia: (i) temporary suspension in connection with an ongoing sanctions proceeding; (ii) cross-debarment as agreed with other International Financial Institutions, including Multilateral Development Banks;  </w:t>
      </w:r>
    </w:p>
  </w:footnote>
  <w:footnote w:id="7">
    <w:p w14:paraId="5BF69201" w14:textId="77777777" w:rsidR="00E143B3" w:rsidRDefault="00E143B3" w:rsidP="008B4A24">
      <w:pPr>
        <w:pStyle w:val="FootnoteText"/>
        <w:jc w:val="both"/>
      </w:pPr>
      <w:r w:rsidRPr="001C4308">
        <w:rPr>
          <w:rStyle w:val="FootnoteReference"/>
          <w:i/>
          <w:iCs/>
        </w:rPr>
        <w:t>b</w:t>
      </w:r>
      <w:r w:rsidRPr="001C4308">
        <w:rPr>
          <w:i/>
          <w:iCs/>
        </w:rPr>
        <w:t xml:space="preserve"> </w:t>
      </w:r>
      <w:r w:rsidRPr="001C4308">
        <w:rPr>
          <w:i/>
          <w:iCs/>
        </w:rPr>
        <w:tab/>
        <w:t>A nominated sub-contractor, consultant, manufacturer or supplier, or service provider (different names are used depending on the particular bidding document) is one which either has been: (i) included by the bidder in its pre-qualification application or bid because it brings specific and critical experience and know-how that are accounted for in the evaluation of the bidder’s pre-qualification application or the bid; or (ii) appointed by the Beneficiary.</w:t>
      </w:r>
    </w:p>
  </w:footnote>
  <w:footnote w:id="8">
    <w:p w14:paraId="1D4C1393" w14:textId="77777777" w:rsidR="00E143B3" w:rsidRPr="0049153D" w:rsidRDefault="00E143B3" w:rsidP="003E4A22">
      <w:pPr>
        <w:pStyle w:val="FootnoteText"/>
        <w:jc w:val="both"/>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9">
    <w:p w14:paraId="0A97A567" w14:textId="77777777" w:rsidR="00E143B3" w:rsidRPr="001C4308" w:rsidRDefault="00E143B3" w:rsidP="00425CA5">
      <w:pPr>
        <w:pStyle w:val="FootnoteText"/>
        <w:jc w:val="both"/>
      </w:pPr>
      <w:r>
        <w:rPr>
          <w:rStyle w:val="FootnoteReference"/>
        </w:rPr>
        <w:footnoteRef/>
      </w:r>
      <w:r>
        <w:t xml:space="preserve"> </w:t>
      </w:r>
      <w:r w:rsidRPr="001C4308">
        <w:rPr>
          <w:i/>
          <w:iCs/>
        </w:rPr>
        <w:t>Use one of the two options as appropriate.</w:t>
      </w:r>
    </w:p>
  </w:footnote>
  <w:footnote w:id="10">
    <w:p w14:paraId="76B12054" w14:textId="77777777" w:rsidR="00E143B3" w:rsidRDefault="00E143B3" w:rsidP="00425CA5">
      <w:pPr>
        <w:pStyle w:val="FootnoteText"/>
        <w:jc w:val="both"/>
      </w:pPr>
      <w:r w:rsidRPr="001C4308">
        <w:rPr>
          <w:rStyle w:val="FootnoteReference"/>
        </w:rPr>
        <w:footnoteRef/>
      </w:r>
      <w:r w:rsidRPr="001C4308">
        <w:t xml:space="preserve"> </w:t>
      </w:r>
      <w:r w:rsidRPr="001C4308">
        <w:rPr>
          <w:i/>
          <w:iCs/>
        </w:rPr>
        <w:t>If none has been paid or is to be paid, indicate “none</w:t>
      </w:r>
      <w:r>
        <w:rPr>
          <w:b/>
          <w:bCs/>
          <w:i/>
          <w:iCs/>
        </w:rPr>
        <w:t>”.</w:t>
      </w:r>
    </w:p>
  </w:footnote>
  <w:footnote w:id="11">
    <w:p w14:paraId="04323466" w14:textId="77777777" w:rsidR="00E143B3" w:rsidRPr="001C4308" w:rsidRDefault="00E143B3" w:rsidP="00E21B13">
      <w:pPr>
        <w:pStyle w:val="FootnoteText"/>
        <w:jc w:val="both"/>
        <w:rPr>
          <w:i/>
          <w:iCs/>
        </w:rPr>
      </w:pPr>
      <w:r>
        <w:rPr>
          <w:rStyle w:val="FootnoteReference"/>
        </w:rPr>
        <w:footnoteRef/>
      </w:r>
      <w:r>
        <w:t xml:space="preserve"> </w:t>
      </w:r>
      <w:r>
        <w:tab/>
      </w:r>
      <w:r w:rsidRPr="001C4308">
        <w:rPr>
          <w:i/>
          <w:iCs/>
        </w:rPr>
        <w:t>The amount of the Bond shall be denominated in the currency of the Employer’s country or the equivalent amount in a freely convertible currency.</w:t>
      </w:r>
    </w:p>
  </w:footnote>
  <w:footnote w:id="12">
    <w:p w14:paraId="1510E687" w14:textId="77777777" w:rsidR="00E143B3" w:rsidRDefault="00E143B3" w:rsidP="00AD44B6">
      <w:pPr>
        <w:pStyle w:val="FootnoteText"/>
        <w:jc w:val="both"/>
      </w:pPr>
      <w:r>
        <w:rPr>
          <w:rStyle w:val="FootnoteReference"/>
          <w:i/>
        </w:rPr>
        <w:footnoteRef/>
      </w:r>
      <w:r>
        <w:rPr>
          <w:i/>
        </w:rPr>
        <w:t xml:space="preserve"> </w:t>
      </w:r>
      <w:r>
        <w:rPr>
          <w:i/>
        </w:rPr>
        <w:tab/>
        <w:t>In lump sum contracts, delete “Bill of Quantities” and replace with “Activity Schedule.”</w:t>
      </w:r>
    </w:p>
  </w:footnote>
  <w:footnote w:id="13">
    <w:p w14:paraId="446888BB" w14:textId="77777777" w:rsidR="00E143B3" w:rsidRDefault="00E143B3" w:rsidP="006D1C22">
      <w:pPr>
        <w:pStyle w:val="FootnoteText"/>
        <w:jc w:val="both"/>
      </w:pPr>
      <w:r>
        <w:rPr>
          <w:rStyle w:val="FootnoteReference"/>
          <w:i/>
        </w:rPr>
        <w:footnoteRef/>
      </w:r>
      <w:r>
        <w:rPr>
          <w:i/>
        </w:rPr>
        <w:t xml:space="preserve"> </w:t>
      </w:r>
      <w:r>
        <w:rPr>
          <w:i/>
        </w:rPr>
        <w:tab/>
        <w:t>The sum of the two coefficients A</w:t>
      </w:r>
      <w:r>
        <w:rPr>
          <w:i/>
          <w:vertAlign w:val="subscript"/>
        </w:rPr>
        <w:t>c</w:t>
      </w:r>
      <w:r>
        <w:rPr>
          <w:i/>
        </w:rPr>
        <w:t xml:space="preserve"> and </w:t>
      </w:r>
      <w:proofErr w:type="spellStart"/>
      <w:proofErr w:type="gramStart"/>
      <w:r>
        <w:rPr>
          <w:i/>
        </w:rPr>
        <w:t>B</w:t>
      </w:r>
      <w:r>
        <w:rPr>
          <w:i/>
          <w:vertAlign w:val="subscript"/>
        </w:rPr>
        <w:t>c</w:t>
      </w:r>
      <w:proofErr w:type="spellEnd"/>
      <w:proofErr w:type="gramEnd"/>
      <w:r>
        <w:rPr>
          <w:i/>
        </w:rPr>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 of the adjustments for each currency are added to the Contract Price.  </w:t>
      </w:r>
    </w:p>
  </w:footnote>
  <w:footnote w:id="14">
    <w:p w14:paraId="795256E8" w14:textId="77777777" w:rsidR="00E143B3" w:rsidRPr="007F09DF" w:rsidRDefault="00E143B3" w:rsidP="00892379">
      <w:pPr>
        <w:pStyle w:val="FootnoteText"/>
        <w:jc w:val="both"/>
        <w:rPr>
          <w:i/>
          <w:iCs/>
          <w:szCs w:val="18"/>
        </w:rPr>
      </w:pPr>
      <w:r>
        <w:rPr>
          <w:rStyle w:val="FootnoteReference"/>
          <w:szCs w:val="18"/>
        </w:rPr>
        <w:footnoteRef/>
      </w:r>
      <w:r>
        <w:rPr>
          <w:szCs w:val="18"/>
        </w:rPr>
        <w:t xml:space="preserve"> </w:t>
      </w:r>
      <w:r>
        <w:rPr>
          <w:szCs w:val="18"/>
        </w:rPr>
        <w:tab/>
      </w:r>
      <w:r w:rsidRPr="00280068">
        <w:t>“</w:t>
      </w:r>
      <w:r w:rsidRPr="007F09DF">
        <w:rPr>
          <w:i/>
          <w:iCs/>
        </w:rPr>
        <w:t>Another party” refers to a public official acting in relation to the procurement process or contract execution]. In this context, “public official” includes Islamic Development Bank staff and employees of other organizations taking or reviewing procurement decisions</w:t>
      </w:r>
      <w:r w:rsidRPr="007F09DF">
        <w:rPr>
          <w:i/>
          <w:iCs/>
          <w:szCs w:val="18"/>
        </w:rPr>
        <w:t>.</w:t>
      </w:r>
    </w:p>
  </w:footnote>
  <w:footnote w:id="15">
    <w:p w14:paraId="66DCEE7A" w14:textId="77777777" w:rsidR="00E143B3" w:rsidRPr="007F09DF" w:rsidRDefault="00E143B3" w:rsidP="00892379">
      <w:pPr>
        <w:pStyle w:val="FootnoteText"/>
        <w:jc w:val="both"/>
        <w:rPr>
          <w:i/>
          <w:iCs/>
          <w:szCs w:val="18"/>
        </w:rPr>
      </w:pPr>
      <w:r w:rsidRPr="007F09DF">
        <w:rPr>
          <w:rStyle w:val="FootnoteReference"/>
          <w:i/>
          <w:iCs/>
          <w:szCs w:val="18"/>
        </w:rPr>
        <w:footnoteRef/>
      </w:r>
      <w:r w:rsidRPr="007F09DF">
        <w:rPr>
          <w:i/>
          <w:iCs/>
          <w:szCs w:val="18"/>
        </w:rPr>
        <w:t xml:space="preserve"> </w:t>
      </w:r>
      <w:r w:rsidRPr="007F09DF">
        <w:rPr>
          <w:i/>
          <w:iCs/>
          <w:szCs w:val="18"/>
        </w:rPr>
        <w:tab/>
      </w:r>
      <w:r w:rsidRPr="007F09DF">
        <w:rPr>
          <w:i/>
          <w:iCs/>
        </w:rPr>
        <w:t>“Party” refers to a public official; the terms  “benefit” and “obligation” relate to the procurement process or contract execution; and the “act or omission” is intended to influence the procurement process or contract execution</w:t>
      </w:r>
      <w:r w:rsidRPr="007F09DF">
        <w:rPr>
          <w:i/>
          <w:iCs/>
          <w:szCs w:val="18"/>
        </w:rPr>
        <w:t>.</w:t>
      </w:r>
    </w:p>
  </w:footnote>
  <w:footnote w:id="16">
    <w:p w14:paraId="44B5A340" w14:textId="6BFA43A0" w:rsidR="00E143B3" w:rsidRPr="007F09DF" w:rsidRDefault="00E143B3" w:rsidP="00892379">
      <w:pPr>
        <w:pStyle w:val="FootnoteText"/>
        <w:jc w:val="both"/>
        <w:rPr>
          <w:i/>
          <w:iCs/>
          <w:szCs w:val="18"/>
        </w:rPr>
      </w:pPr>
      <w:r w:rsidRPr="007F09DF">
        <w:rPr>
          <w:rStyle w:val="FootnoteReference"/>
          <w:i/>
          <w:iCs/>
          <w:szCs w:val="18"/>
        </w:rPr>
        <w:footnoteRef/>
      </w:r>
      <w:r w:rsidRPr="007F09DF">
        <w:rPr>
          <w:i/>
          <w:iCs/>
          <w:szCs w:val="18"/>
        </w:rPr>
        <w:t xml:space="preserve"> </w:t>
      </w:r>
      <w:r w:rsidRPr="007F09DF">
        <w:rPr>
          <w:i/>
          <w:iCs/>
          <w:szCs w:val="18"/>
        </w:rPr>
        <w:tab/>
      </w:r>
      <w:r w:rsidRPr="007F09DF">
        <w:rPr>
          <w:i/>
          <w:iCs/>
        </w:rPr>
        <w:t>“Parties” refers to participants in the procurement process (including public officials) attempting to establish bid prices at artificial, non-competitive levels</w:t>
      </w:r>
      <w:r w:rsidRPr="007F09DF">
        <w:rPr>
          <w:i/>
          <w:iCs/>
          <w:szCs w:val="18"/>
        </w:rPr>
        <w:t>.</w:t>
      </w:r>
    </w:p>
  </w:footnote>
  <w:footnote w:id="17">
    <w:p w14:paraId="07449B6E" w14:textId="77777777" w:rsidR="00E143B3" w:rsidRDefault="00E143B3" w:rsidP="00892379">
      <w:pPr>
        <w:pStyle w:val="FootnoteText"/>
        <w:jc w:val="both"/>
        <w:rPr>
          <w:szCs w:val="18"/>
        </w:rPr>
      </w:pPr>
      <w:r w:rsidRPr="007F09DF">
        <w:rPr>
          <w:rStyle w:val="FootnoteReference"/>
          <w:i/>
          <w:iCs/>
          <w:szCs w:val="18"/>
        </w:rPr>
        <w:footnoteRef/>
      </w:r>
      <w:r w:rsidRPr="007F09DF">
        <w:rPr>
          <w:i/>
          <w:iCs/>
          <w:szCs w:val="18"/>
        </w:rPr>
        <w:t xml:space="preserve"> </w:t>
      </w:r>
      <w:r w:rsidRPr="007F09DF">
        <w:rPr>
          <w:i/>
          <w:iCs/>
          <w:szCs w:val="18"/>
        </w:rPr>
        <w:tab/>
      </w:r>
      <w:r w:rsidRPr="007F09DF">
        <w:rPr>
          <w:bCs/>
          <w:i/>
          <w:iCs/>
          <w:color w:val="000000"/>
        </w:rPr>
        <w:t>“Party” refers to a participant in the procurement process or contract execution</w:t>
      </w:r>
      <w:r>
        <w:rPr>
          <w:bCs/>
          <w:color w:val="000000"/>
          <w:szCs w:val="18"/>
        </w:rPr>
        <w:t>.</w:t>
      </w:r>
    </w:p>
  </w:footnote>
  <w:footnote w:id="18">
    <w:p w14:paraId="6E0B81E2" w14:textId="77777777" w:rsidR="00E143B3" w:rsidRPr="0080505F" w:rsidRDefault="00E143B3" w:rsidP="008538B5">
      <w:pPr>
        <w:pStyle w:val="FootnoteText"/>
      </w:pPr>
      <w:r w:rsidRPr="0080505F">
        <w:rPr>
          <w:rStyle w:val="FootnoteReference"/>
        </w:rPr>
        <w:t>1</w:t>
      </w:r>
      <w:r>
        <w:tab/>
      </w:r>
      <w:r w:rsidRPr="0080505F">
        <w:rPr>
          <w:i/>
        </w:rPr>
        <w:t xml:space="preserve">The Guarantor shall insert an amount representing the amount of the second half of the Retention Money or </w:t>
      </w:r>
      <w:proofErr w:type="spellStart"/>
      <w:r w:rsidRPr="0080505F">
        <w:rPr>
          <w:i/>
        </w:rPr>
        <w:t>or</w:t>
      </w:r>
      <w:proofErr w:type="spellEnd"/>
      <w:r w:rsidRPr="0080505F">
        <w:rPr>
          <w:i/>
        </w:rPr>
        <w:t xml:space="preserve">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w:t>
      </w:r>
      <w:proofErr w:type="spellStart"/>
      <w:r w:rsidRPr="0080505F">
        <w:rPr>
          <w:i/>
        </w:rPr>
        <w:t>ies</w:t>
      </w:r>
      <w:proofErr w:type="spellEnd"/>
      <w:r w:rsidRPr="0080505F">
        <w:rPr>
          <w:i/>
        </w:rPr>
        <w:t>) of the second half of the Retention Money as specified in the Contract, or in a freely convertible currency acceptable to the Employer.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DC1136" w14:textId="77777777" w:rsidR="00E143B3" w:rsidRDefault="00E143B3">
    <w:pPr>
      <w:pStyle w:val="Header"/>
      <w:pBdr>
        <w:bottom w:val="none" w:sz="0" w:space="0" w:color="auto"/>
      </w:pBdr>
      <w:tabs>
        <w:tab w:val="right" w:pos="9720"/>
      </w:tabs>
      <w:ind w:right="-18" w:firstLine="360"/>
    </w:pPr>
    <w:r>
      <w:tab/>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539683" w14:textId="77777777" w:rsidR="00E143B3" w:rsidRDefault="00E143B3">
    <w:pPr>
      <w:pStyle w:val="Header"/>
    </w:pPr>
    <w:r>
      <w:rPr>
        <w:rStyle w:val="PageNumber"/>
        <w:rFonts w:cs="Arial"/>
      </w:rPr>
      <w:t>Section I - Instructions to Bidders</w:t>
    </w:r>
    <w:r>
      <w:rPr>
        <w:rStyle w:val="PageNumber"/>
        <w:rFonts w:cs="Arial"/>
      </w:rPr>
      <w:tab/>
      <w:t>1-</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C55E66">
      <w:rPr>
        <w:rStyle w:val="PageNumber"/>
        <w:rFonts w:cs="Arial"/>
        <w:noProof/>
      </w:rPr>
      <w:t>27</w:t>
    </w:r>
    <w:r>
      <w:rPr>
        <w:rStyle w:val="PageNumber"/>
        <w:rFonts w:cs="Arial"/>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C134AA" w14:textId="77777777" w:rsidR="00E143B3" w:rsidRDefault="00E143B3">
    <w:pPr>
      <w:pStyle w:val="Header"/>
      <w:pBdr>
        <w:bottom w:val="single" w:sz="4" w:space="1" w:color="auto"/>
      </w:pBdr>
    </w:pPr>
    <w:r>
      <w:tab/>
    </w:r>
    <w:r>
      <w:rPr>
        <w:rFonts w:ascii="Times New Roman" w:hAnsi="Times New Roman"/>
      </w:rPr>
      <w:t>1</w:t>
    </w:r>
    <w:r>
      <w:t>-</w:t>
    </w:r>
    <w:r>
      <w:rPr>
        <w:rStyle w:val="PageNumber"/>
      </w:rPr>
      <w:fldChar w:fldCharType="begin"/>
    </w:r>
    <w:r>
      <w:rPr>
        <w:rStyle w:val="PageNumber"/>
      </w:rPr>
      <w:instrText xml:space="preserve"> PAGE </w:instrText>
    </w:r>
    <w:r>
      <w:rPr>
        <w:rStyle w:val="PageNumber"/>
      </w:rPr>
      <w:fldChar w:fldCharType="separate"/>
    </w:r>
    <w:r w:rsidR="00C55E66">
      <w:rPr>
        <w:rStyle w:val="PageNumber"/>
        <w:noProof/>
      </w:rPr>
      <w:t>3</w:t>
    </w:r>
    <w:r>
      <w:rPr>
        <w:rStyle w:val="PageNumber"/>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B0E0A6" w14:textId="77777777" w:rsidR="00E143B3" w:rsidRDefault="00E143B3">
    <w:pPr>
      <w:pStyle w:val="Header"/>
    </w:pPr>
    <w:r>
      <w:rPr>
        <w:rStyle w:val="PageNumber"/>
        <w:rFonts w:cs="Arial"/>
      </w:rPr>
      <w:t>1-</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C55E66">
      <w:rPr>
        <w:rStyle w:val="PageNumber"/>
        <w:rFonts w:cs="Arial"/>
        <w:noProof/>
      </w:rPr>
      <w:t>30</w:t>
    </w:r>
    <w:r>
      <w:rPr>
        <w:rStyle w:val="PageNumber"/>
        <w:rFonts w:cs="Arial"/>
      </w:rPr>
      <w:fldChar w:fldCharType="end"/>
    </w:r>
    <w:r>
      <w:rPr>
        <w:rStyle w:val="PageNumber"/>
        <w:rFonts w:cs="Arial"/>
      </w:rPr>
      <w:tab/>
      <w:t>Section II - Bid Data Sheet</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04E1BC" w14:textId="77777777" w:rsidR="00E143B3" w:rsidRDefault="00E143B3">
    <w:pPr>
      <w:pStyle w:val="Header"/>
    </w:pPr>
    <w:r>
      <w:rPr>
        <w:rStyle w:val="PageNumber"/>
        <w:rFonts w:cs="Arial"/>
      </w:rPr>
      <w:t>Section II - Bid Data Sheet</w:t>
    </w:r>
    <w:r>
      <w:rPr>
        <w:rStyle w:val="PageNumber"/>
        <w:rFonts w:cs="Arial"/>
      </w:rPr>
      <w:tab/>
      <w:t>1-</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C55E66">
      <w:rPr>
        <w:rStyle w:val="PageNumber"/>
        <w:rFonts w:cs="Arial"/>
        <w:noProof/>
      </w:rPr>
      <w:t>31</w:t>
    </w:r>
    <w:r>
      <w:rPr>
        <w:rStyle w:val="PageNumber"/>
        <w:rFonts w:cs="Arial"/>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6F8920" w14:textId="77777777" w:rsidR="00E143B3" w:rsidRDefault="00E143B3">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E2B2BB" w14:textId="77777777" w:rsidR="00E143B3" w:rsidRDefault="00E143B3">
    <w:pPr>
      <w:pStyle w:val="Header"/>
    </w:pPr>
    <w:r>
      <w:rPr>
        <w:rStyle w:val="PageNumber"/>
        <w:rFonts w:cs="Arial"/>
      </w:rPr>
      <w:t>1-</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C55E66">
      <w:rPr>
        <w:rStyle w:val="PageNumber"/>
        <w:rFonts w:cs="Arial"/>
        <w:noProof/>
      </w:rPr>
      <w:t>36</w:t>
    </w:r>
    <w:r>
      <w:rPr>
        <w:rStyle w:val="PageNumber"/>
        <w:rFonts w:cs="Arial"/>
      </w:rPr>
      <w:fldChar w:fldCharType="end"/>
    </w:r>
    <w:r>
      <w:rPr>
        <w:rStyle w:val="PageNumber"/>
        <w:rFonts w:cs="Arial"/>
      </w:rPr>
      <w:tab/>
      <w:t>Section III - Evaluation and Qualification Criteria</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657885" w14:textId="1DF8499E" w:rsidR="00E143B3" w:rsidRDefault="00E143B3">
    <w:pPr>
      <w:pStyle w:val="Header"/>
      <w:tabs>
        <w:tab w:val="clear" w:pos="9000"/>
        <w:tab w:val="right" w:pos="9666"/>
      </w:tabs>
    </w:pPr>
    <w:r>
      <w:rPr>
        <w:rStyle w:val="PageNumber"/>
        <w:rFonts w:cs="Arial"/>
        <w:sz w:val="16"/>
      </w:rPr>
      <w:t>Section III - Evaluation and Qualification Criteria</w:t>
    </w:r>
    <w:r>
      <w:rPr>
        <w:rStyle w:val="PageNumber"/>
        <w:rFonts w:cs="Arial"/>
        <w:sz w:val="16"/>
      </w:rPr>
      <w:tab/>
      <w:t>1-</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sidR="00C55E66">
      <w:rPr>
        <w:rStyle w:val="PageNumber"/>
        <w:rFonts w:cs="Arial"/>
        <w:noProof/>
        <w:sz w:val="16"/>
      </w:rPr>
      <w:t>37</w:t>
    </w:r>
    <w:r>
      <w:rPr>
        <w:rStyle w:val="PageNumber"/>
        <w:rFonts w:cs="Arial"/>
        <w:sz w:val="16"/>
      </w:rP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FCE75" w14:textId="77777777" w:rsidR="00E143B3" w:rsidRDefault="00E143B3">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8B8A54" w14:textId="77777777" w:rsidR="00E143B3" w:rsidRDefault="00E143B3">
    <w:pPr>
      <w:pStyle w:val="Header"/>
      <w:tabs>
        <w:tab w:val="clear" w:pos="9000"/>
        <w:tab w:val="right" w:pos="12960"/>
      </w:tabs>
    </w:pPr>
    <w:r>
      <w:rPr>
        <w:rStyle w:val="PageNumber"/>
        <w:rFonts w:cs="Arial"/>
      </w:rPr>
      <w:t>1-</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C55E66">
      <w:rPr>
        <w:rStyle w:val="PageNumber"/>
        <w:rFonts w:cs="Arial"/>
        <w:noProof/>
      </w:rPr>
      <w:t>40</w:t>
    </w:r>
    <w:r>
      <w:rPr>
        <w:rStyle w:val="PageNumber"/>
        <w:rFonts w:cs="Arial"/>
      </w:rPr>
      <w:fldChar w:fldCharType="end"/>
    </w:r>
    <w:r>
      <w:rPr>
        <w:rStyle w:val="PageNumber"/>
        <w:rFonts w:cs="Arial"/>
      </w:rPr>
      <w:tab/>
      <w:t>Section III - Evaluation and Qualification Criteria</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C6AB2A" w14:textId="77777777" w:rsidR="00E143B3" w:rsidRDefault="00E143B3">
    <w:pPr>
      <w:pStyle w:val="Header"/>
      <w:tabs>
        <w:tab w:val="clear" w:pos="9000"/>
        <w:tab w:val="right" w:pos="12960"/>
      </w:tabs>
    </w:pPr>
    <w:r>
      <w:rPr>
        <w:rStyle w:val="PageNumber"/>
        <w:rFonts w:cs="Arial"/>
      </w:rPr>
      <w:t>Section III - Evaluation and Qualification Criteria</w:t>
    </w:r>
    <w:r>
      <w:rPr>
        <w:rStyle w:val="PageNumber"/>
        <w:rFonts w:cs="Arial"/>
      </w:rPr>
      <w:tab/>
      <w:t>1-</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C55E66">
      <w:rPr>
        <w:rStyle w:val="PageNumber"/>
        <w:rFonts w:cs="Arial"/>
        <w:noProof/>
      </w:rPr>
      <w:t>39</w:t>
    </w:r>
    <w:r>
      <w:rPr>
        <w:rStyle w:val="PageNumber"/>
        <w:rFonts w:cs="Arial"/>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B7F070" w14:textId="12A51682" w:rsidR="00E143B3" w:rsidRDefault="00E143B3" w:rsidP="0093546C">
    <w:pPr>
      <w:pStyle w:val="Header"/>
      <w:pBdr>
        <w:bottom w:val="none" w:sz="0" w:space="0" w:color="auto"/>
      </w:pBdr>
    </w:pPr>
    <w:r>
      <w:tab/>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B9078C" w14:textId="77777777" w:rsidR="00E143B3" w:rsidRDefault="00E143B3">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F1D18B" w14:textId="77777777" w:rsidR="00E143B3" w:rsidRDefault="00E143B3">
    <w:pPr>
      <w:pStyle w:val="Header"/>
      <w:tabs>
        <w:tab w:val="right" w:pos="12960"/>
      </w:tabs>
    </w:pPr>
    <w:r>
      <w:rPr>
        <w:rStyle w:val="PageNumber"/>
        <w:rFonts w:cs="Arial"/>
        <w:sz w:val="16"/>
      </w:rPr>
      <w:t>1-</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sidR="00C55E66">
      <w:rPr>
        <w:rStyle w:val="PageNumber"/>
        <w:rFonts w:cs="Arial"/>
        <w:noProof/>
        <w:sz w:val="16"/>
      </w:rPr>
      <w:t>46</w:t>
    </w:r>
    <w:r>
      <w:rPr>
        <w:rStyle w:val="PageNumber"/>
        <w:rFonts w:cs="Arial"/>
        <w:sz w:val="16"/>
      </w:rPr>
      <w:fldChar w:fldCharType="end"/>
    </w:r>
    <w:r>
      <w:rPr>
        <w:rStyle w:val="PageNumber"/>
        <w:rFonts w:cs="Arial"/>
        <w:sz w:val="16"/>
      </w:rPr>
      <w:tab/>
      <w:t>Section 3 - Evaluation and Qualification Criteria</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340E51" w14:textId="77777777" w:rsidR="00E143B3" w:rsidRDefault="00E143B3">
    <w:pPr>
      <w:pStyle w:val="Header"/>
      <w:tabs>
        <w:tab w:val="left" w:pos="12552"/>
        <w:tab w:val="right" w:pos="12960"/>
      </w:tabs>
    </w:pPr>
    <w:r>
      <w:rPr>
        <w:rStyle w:val="PageNumber"/>
        <w:rFonts w:cs="Arial"/>
      </w:rPr>
      <w:t>Section III - Evaluation and Qualification Criteria</w:t>
    </w:r>
    <w:r>
      <w:rPr>
        <w:rStyle w:val="PageNumber"/>
        <w:rFonts w:cs="Arial"/>
      </w:rPr>
      <w:tab/>
      <w:t>1-</w:t>
    </w:r>
    <w:r>
      <w:rPr>
        <w:rStyle w:val="PageNumber"/>
      </w:rPr>
      <w:fldChar w:fldCharType="begin"/>
    </w:r>
    <w:r>
      <w:rPr>
        <w:rStyle w:val="PageNumber"/>
      </w:rPr>
      <w:instrText xml:space="preserve"> PAGE </w:instrText>
    </w:r>
    <w:r>
      <w:rPr>
        <w:rStyle w:val="PageNumber"/>
      </w:rPr>
      <w:fldChar w:fldCharType="separate"/>
    </w:r>
    <w:r w:rsidR="00C55E66">
      <w:rPr>
        <w:rStyle w:val="PageNumber"/>
        <w:noProof/>
      </w:rPr>
      <w:t>47</w:t>
    </w:r>
    <w:r>
      <w:rPr>
        <w:rStyle w:val="PageNumber"/>
      </w:rPr>
      <w:fldChar w:fldCharType="end"/>
    </w:r>
    <w:r>
      <w:rPr>
        <w:rStyle w:val="PageNumber"/>
        <w:rFonts w:cs="Arial"/>
      </w:rPr>
      <w:tab/>
      <w:t>1-</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C55E66">
      <w:rPr>
        <w:rStyle w:val="PageNumber"/>
        <w:rFonts w:cs="Arial"/>
        <w:noProof/>
      </w:rPr>
      <w:t>47</w:t>
    </w:r>
    <w:r>
      <w:rPr>
        <w:rStyle w:val="PageNumber"/>
        <w:rFonts w:cs="Arial"/>
      </w:rPr>
      <w:fldChar w:fldCharType="end"/>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35C625" w14:textId="77777777" w:rsidR="00E143B3" w:rsidRDefault="00E143B3">
    <w:pPr>
      <w:pStyle w:val="Header"/>
      <w:pBdr>
        <w:bottom w:val="single" w:sz="4" w:space="1" w:color="auto"/>
      </w:pBdr>
    </w:pPr>
    <w:r>
      <w:tab/>
    </w:r>
    <w:r>
      <w:rPr>
        <w:rFonts w:ascii="Times New Roman" w:hAnsi="Times New Roman"/>
      </w:rPr>
      <w:t>1-</w:t>
    </w:r>
    <w:r>
      <w:rPr>
        <w:rStyle w:val="PageNumber"/>
      </w:rPr>
      <w:fldChar w:fldCharType="begin"/>
    </w:r>
    <w:r>
      <w:rPr>
        <w:rStyle w:val="PageNumber"/>
      </w:rPr>
      <w:instrText xml:space="preserve"> PAGE </w:instrText>
    </w:r>
    <w:r>
      <w:rPr>
        <w:rStyle w:val="PageNumber"/>
      </w:rPr>
      <w:fldChar w:fldCharType="separate"/>
    </w:r>
    <w:r>
      <w:rPr>
        <w:rStyle w:val="PageNumber"/>
        <w:noProof/>
      </w:rPr>
      <w:t>38</w:t>
    </w:r>
    <w:r>
      <w:rPr>
        <w:rStyle w:val="PageNumber"/>
      </w:rPr>
      <w:fldChar w:fldCharType="end"/>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289100" w14:textId="77777777" w:rsidR="00E143B3" w:rsidRDefault="00E143B3">
    <w:pPr>
      <w:pStyle w:val="Header"/>
    </w:pPr>
    <w:r>
      <w:rPr>
        <w:rStyle w:val="PageNumber"/>
        <w:rFonts w:cs="Arial"/>
      </w:rPr>
      <w:t>1-</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C55E66">
      <w:rPr>
        <w:rStyle w:val="PageNumber"/>
        <w:rFonts w:cs="Arial"/>
        <w:noProof/>
      </w:rPr>
      <w:t>50</w:t>
    </w:r>
    <w:r>
      <w:rPr>
        <w:rStyle w:val="PageNumber"/>
        <w:rFonts w:cs="Arial"/>
      </w:rPr>
      <w:fldChar w:fldCharType="end"/>
    </w:r>
    <w:r>
      <w:rPr>
        <w:rStyle w:val="PageNumber"/>
        <w:rFonts w:cs="Arial"/>
      </w:rPr>
      <w:tab/>
      <w:t>Section IV - Bidding Forms</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26439F" w14:textId="77777777" w:rsidR="00E143B3" w:rsidRDefault="00E143B3">
    <w:pPr>
      <w:pStyle w:val="Header"/>
    </w:pPr>
    <w:r>
      <w:rPr>
        <w:rStyle w:val="PageNumber"/>
        <w:rFonts w:cs="Arial"/>
      </w:rPr>
      <w:t>Section IV - Bidding Forms</w:t>
    </w:r>
    <w:r>
      <w:rPr>
        <w:rStyle w:val="PageNumber"/>
        <w:rFonts w:cs="Arial"/>
      </w:rPr>
      <w:tab/>
      <w:t>1-</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C55E66">
      <w:rPr>
        <w:rStyle w:val="PageNumber"/>
        <w:rFonts w:cs="Arial"/>
        <w:noProof/>
      </w:rPr>
      <w:t>51</w:t>
    </w:r>
    <w:r>
      <w:rPr>
        <w:rStyle w:val="PageNumber"/>
        <w:rFonts w:cs="Arial"/>
      </w:rPr>
      <w:fldChar w:fldCharType="end"/>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39AF6F" w14:textId="77777777" w:rsidR="00E143B3" w:rsidRDefault="00E143B3">
    <w:pPr>
      <w:pStyle w:val="Header"/>
      <w:pBdr>
        <w:bottom w:val="single" w:sz="4" w:space="1" w:color="auto"/>
      </w:pBdr>
    </w:pPr>
    <w:r>
      <w:tab/>
    </w:r>
    <w:r>
      <w:rPr>
        <w:rFonts w:ascii="Times New Roman" w:hAnsi="Times New Roman"/>
      </w:rPr>
      <w:t>1-</w:t>
    </w:r>
    <w:r>
      <w:rPr>
        <w:rStyle w:val="PageNumber"/>
      </w:rPr>
      <w:fldChar w:fldCharType="begin"/>
    </w:r>
    <w:r>
      <w:rPr>
        <w:rStyle w:val="PageNumber"/>
      </w:rPr>
      <w:instrText xml:space="preserve"> PAGE </w:instrText>
    </w:r>
    <w:r>
      <w:rPr>
        <w:rStyle w:val="PageNumber"/>
      </w:rPr>
      <w:fldChar w:fldCharType="separate"/>
    </w:r>
    <w:r w:rsidR="00C55E66">
      <w:rPr>
        <w:rStyle w:val="PageNumber"/>
        <w:noProof/>
      </w:rPr>
      <w:t>49</w:t>
    </w:r>
    <w:r>
      <w:rPr>
        <w:rStyle w:val="PageNumber"/>
      </w:rPr>
      <w:fldChar w:fldCharType="end"/>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D9630" w14:textId="77777777" w:rsidR="00E143B3" w:rsidRDefault="00E143B3">
    <w:pPr>
      <w:pStyle w:val="Header"/>
      <w:tabs>
        <w:tab w:val="clear" w:pos="9000"/>
        <w:tab w:val="right" w:pos="9657"/>
      </w:tabs>
    </w:pP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sidR="00C55E66">
      <w:rPr>
        <w:rStyle w:val="PageNumber"/>
        <w:rFonts w:cs="Arial"/>
        <w:noProof/>
        <w:sz w:val="16"/>
      </w:rPr>
      <w:t>78</w:t>
    </w:r>
    <w:r>
      <w:rPr>
        <w:rStyle w:val="PageNumber"/>
        <w:rFonts w:cs="Arial"/>
        <w:sz w:val="16"/>
      </w:rPr>
      <w:fldChar w:fldCharType="end"/>
    </w:r>
    <w:r>
      <w:rPr>
        <w:rStyle w:val="PageNumber"/>
        <w:rFonts w:cs="Arial"/>
        <w:sz w:val="16"/>
      </w:rPr>
      <w:tab/>
      <w:t>Section 4 - Bidding Forms</w:t>
    </w:r>
    <w:r>
      <w:tab/>
    </w:r>
    <w:r>
      <w:tab/>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602BDF" w14:textId="77777777" w:rsidR="00E143B3" w:rsidRDefault="00E143B3">
    <w:pPr>
      <w:pStyle w:val="Header"/>
      <w:tabs>
        <w:tab w:val="clear" w:pos="9000"/>
        <w:tab w:val="right" w:pos="9666"/>
      </w:tabs>
    </w:pPr>
    <w:r>
      <w:rPr>
        <w:rStyle w:val="PageNumber"/>
        <w:rFonts w:cs="Arial"/>
        <w:sz w:val="16"/>
      </w:rPr>
      <w:t>Section 5 - Eligible Countries</w:t>
    </w:r>
    <w:r>
      <w:rPr>
        <w:rStyle w:val="PageNumber"/>
        <w:rFonts w:cs="Arial"/>
        <w:sz w:val="16"/>
      </w:rPr>
      <w:tab/>
      <w:t>5-</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67</w:t>
    </w:r>
    <w:r>
      <w:rPr>
        <w:rStyle w:val="PageNumber"/>
        <w:rFonts w:cs="Arial"/>
        <w:sz w:val="16"/>
      </w:rPr>
      <w:fldChar w:fldCharType="end"/>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87509A" w14:textId="77777777" w:rsidR="00E143B3" w:rsidRDefault="00E143B3">
    <w:pPr>
      <w:pStyle w:val="Header"/>
      <w:pBdr>
        <w:bottom w:val="single" w:sz="4" w:space="1" w:color="auto"/>
      </w:pBdr>
    </w:pPr>
    <w:r>
      <w:tab/>
    </w:r>
    <w:r>
      <w:rPr>
        <w:rFonts w:ascii="Times New Roman" w:hAnsi="Times New Roman"/>
      </w:rPr>
      <w:t>1-</w:t>
    </w:r>
    <w:r>
      <w:rPr>
        <w:rStyle w:val="PageNumber"/>
      </w:rPr>
      <w:fldChar w:fldCharType="begin"/>
    </w:r>
    <w:r>
      <w:rPr>
        <w:rStyle w:val="PageNumber"/>
      </w:rPr>
      <w:instrText xml:space="preserve"> PAGE </w:instrText>
    </w:r>
    <w:r>
      <w:rPr>
        <w:rStyle w:val="PageNumber"/>
      </w:rPr>
      <w:fldChar w:fldCharType="separate"/>
    </w:r>
    <w:r w:rsidR="00C55E66">
      <w:rPr>
        <w:rStyle w:val="PageNumber"/>
        <w:noProof/>
      </w:rPr>
      <w:t>77</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BD3483" w14:textId="77777777" w:rsidR="00E143B3" w:rsidRDefault="00E143B3">
    <w:pPr>
      <w:pStyle w:val="Header"/>
    </w:pPr>
    <w:r>
      <w:rPr>
        <w:rStyle w:val="PageNumber"/>
        <w:rFonts w:cs="Arial"/>
      </w:rPr>
      <w:t>1-</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24</w:t>
    </w:r>
    <w:r>
      <w:rPr>
        <w:rStyle w:val="PageNumber"/>
        <w:rFonts w:cs="Arial"/>
      </w:rPr>
      <w:fldChar w:fldCharType="end"/>
    </w:r>
    <w:r>
      <w:rPr>
        <w:rStyle w:val="PageNumber"/>
        <w:rFonts w:cs="Arial"/>
      </w:rPr>
      <w:tab/>
      <w:t>Section 1 - Instructions to Bidders</w: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2066D1" w14:textId="77777777" w:rsidR="00E143B3" w:rsidRDefault="00E143B3">
    <w:pPr>
      <w:pStyle w:val="Header"/>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3124E" w14:textId="77777777" w:rsidR="00E143B3" w:rsidRDefault="00E143B3">
    <w:pPr>
      <w:pStyle w:val="Heade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175497" w14:textId="77777777" w:rsidR="00E143B3" w:rsidRDefault="00E143B3">
    <w:pPr>
      <w:pStyle w:val="Header"/>
      <w:pBdr>
        <w:bottom w:val="single" w:sz="4" w:space="1" w:color="auto"/>
      </w:pBdr>
    </w:pPr>
    <w:r>
      <w:tab/>
    </w:r>
    <w:r>
      <w:rPr>
        <w:rFonts w:ascii="Times New Roman" w:hAnsi="Times New Roman"/>
      </w:rPr>
      <w:t>2-</w:t>
    </w:r>
    <w:r>
      <w:rPr>
        <w:rStyle w:val="PageNumber"/>
      </w:rPr>
      <w:fldChar w:fldCharType="begin"/>
    </w:r>
    <w:r>
      <w:rPr>
        <w:rStyle w:val="PageNumber"/>
      </w:rPr>
      <w:instrText xml:space="preserve"> PAGE </w:instrText>
    </w:r>
    <w:r>
      <w:rPr>
        <w:rStyle w:val="PageNumber"/>
      </w:rPr>
      <w:fldChar w:fldCharType="separate"/>
    </w:r>
    <w:r w:rsidR="00C55E66">
      <w:rPr>
        <w:rStyle w:val="PageNumber"/>
        <w:noProof/>
      </w:rPr>
      <w:t>1</w:t>
    </w:r>
    <w:r>
      <w:rPr>
        <w:rStyle w:val="PageNumber"/>
      </w:rPr>
      <w:fldChar w:fldCharType="end"/>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40ACE9" w14:textId="77777777" w:rsidR="00E143B3" w:rsidRDefault="00E143B3">
    <w:pPr>
      <w:pStyle w:val="Header"/>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D8B543" w14:textId="77777777" w:rsidR="00E143B3" w:rsidRDefault="00E143B3">
    <w:pPr>
      <w:pStyle w:val="Header"/>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0FB7C7" w14:textId="77777777" w:rsidR="00E143B3" w:rsidRDefault="00E143B3">
    <w:pPr>
      <w:pStyle w:val="Header"/>
      <w:pBdr>
        <w:bottom w:val="single" w:sz="4" w:space="1" w:color="auto"/>
      </w:pBdr>
    </w:pPr>
    <w:r>
      <w:tab/>
    </w:r>
    <w:r>
      <w:rPr>
        <w:rFonts w:ascii="Times New Roman" w:hAnsi="Times New Roman"/>
      </w:rPr>
      <w:t>3-</w:t>
    </w:r>
    <w:r>
      <w:rPr>
        <w:rStyle w:val="PageNumber"/>
      </w:rPr>
      <w:fldChar w:fldCharType="begin"/>
    </w:r>
    <w:r>
      <w:rPr>
        <w:rStyle w:val="PageNumber"/>
      </w:rPr>
      <w:instrText xml:space="preserve"> PAGE </w:instrText>
    </w:r>
    <w:r>
      <w:rPr>
        <w:rStyle w:val="PageNumber"/>
      </w:rPr>
      <w:fldChar w:fldCharType="separate"/>
    </w:r>
    <w:r w:rsidR="00C55E66">
      <w:rPr>
        <w:rStyle w:val="PageNumber"/>
        <w:noProof/>
      </w:rPr>
      <w:t>1</w:t>
    </w:r>
    <w:r>
      <w:rPr>
        <w:rStyle w:val="PageNumber"/>
      </w:rPr>
      <w:fldChar w:fldCharType="end"/>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F56B55" w14:textId="77777777" w:rsidR="00E143B3" w:rsidRDefault="00E143B3">
    <w:pPr>
      <w:pStyle w:val="Header"/>
    </w:pPr>
    <w:r>
      <w:rPr>
        <w:rStyle w:val="PageNumber"/>
        <w:rFonts w:cs="Arial"/>
      </w:rPr>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C55E66">
      <w:rPr>
        <w:rStyle w:val="PageNumber"/>
        <w:rFonts w:cs="Arial"/>
        <w:noProof/>
      </w:rPr>
      <w:t>32</w:t>
    </w:r>
    <w:r>
      <w:rPr>
        <w:rStyle w:val="PageNumber"/>
        <w:rFonts w:cs="Arial"/>
      </w:rPr>
      <w:fldChar w:fldCharType="end"/>
    </w:r>
    <w:r>
      <w:rPr>
        <w:rStyle w:val="PageNumber"/>
        <w:rFonts w:cs="Arial"/>
      </w:rPr>
      <w:tab/>
      <w:t>Section VII – General Conditions of Contract</w:t>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BC46D4" w14:textId="77777777" w:rsidR="00E143B3" w:rsidRDefault="00E143B3">
    <w:pPr>
      <w:pStyle w:val="Header"/>
    </w:pPr>
    <w:r>
      <w:rPr>
        <w:rStyle w:val="PageNumber"/>
        <w:rFonts w:cs="Arial"/>
      </w:rPr>
      <w:t>Section VII – General Conditions of Contract</w:t>
    </w:r>
    <w:r>
      <w:rPr>
        <w:rStyle w:val="PageNumber"/>
        <w:rFonts w:cs="Arial"/>
      </w:rPr>
      <w:tab/>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C55E66">
      <w:rPr>
        <w:rStyle w:val="PageNumber"/>
        <w:rFonts w:cs="Arial"/>
        <w:noProof/>
      </w:rPr>
      <w:t>33</w:t>
    </w:r>
    <w:r>
      <w:rPr>
        <w:rStyle w:val="PageNumber"/>
        <w:rFonts w:cs="Arial"/>
      </w:rPr>
      <w:fldChar w:fldCharType="end"/>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F6F1AC" w14:textId="77777777" w:rsidR="00E143B3" w:rsidRDefault="00E143B3">
    <w:pPr>
      <w:pStyle w:val="Header"/>
      <w:pBdr>
        <w:bottom w:val="single" w:sz="4" w:space="1" w:color="auto"/>
      </w:pBdr>
    </w:pPr>
    <w:r>
      <w:tab/>
    </w:r>
    <w:r>
      <w:rPr>
        <w:rFonts w:ascii="Times New Roman" w:hAnsi="Times New Roman"/>
      </w:rPr>
      <w:t>3-</w:t>
    </w:r>
    <w:r>
      <w:rPr>
        <w:rStyle w:val="PageNumber"/>
      </w:rPr>
      <w:fldChar w:fldCharType="begin"/>
    </w:r>
    <w:r>
      <w:rPr>
        <w:rStyle w:val="PageNumber"/>
      </w:rPr>
      <w:instrText xml:space="preserve"> PAGE </w:instrText>
    </w:r>
    <w:r>
      <w:rPr>
        <w:rStyle w:val="PageNumber"/>
      </w:rPr>
      <w:fldChar w:fldCharType="separate"/>
    </w:r>
    <w:r w:rsidR="00C55E66">
      <w:rPr>
        <w:rStyle w:val="PageNumber"/>
        <w:noProof/>
      </w:rPr>
      <w:t>9</w:t>
    </w:r>
    <w:r>
      <w:rPr>
        <w:rStyle w:val="PageNumber"/>
      </w:rPr>
      <w:fldChar w:fldCharType="end"/>
    </w: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4564CE" w14:textId="77777777" w:rsidR="00E143B3" w:rsidRDefault="00E143B3">
    <w:pPr>
      <w:pStyle w:val="Header"/>
    </w:pPr>
    <w:r>
      <w:rPr>
        <w:rStyle w:val="PageNumber"/>
        <w:rFonts w:cs="Arial"/>
      </w:rPr>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C55E66">
      <w:rPr>
        <w:rStyle w:val="PageNumber"/>
        <w:rFonts w:cs="Arial"/>
        <w:noProof/>
      </w:rPr>
      <w:t>42</w:t>
    </w:r>
    <w:r>
      <w:rPr>
        <w:rStyle w:val="PageNumber"/>
        <w:rFonts w:cs="Arial"/>
      </w:rPr>
      <w:fldChar w:fldCharType="end"/>
    </w:r>
    <w:r>
      <w:rPr>
        <w:rStyle w:val="PageNumber"/>
        <w:rFonts w:cs="Arial"/>
      </w:rPr>
      <w:tab/>
    </w:r>
    <w:bookmarkStart w:id="686" w:name="OLE_LINK1"/>
    <w:bookmarkStart w:id="687" w:name="OLE_LINK2"/>
    <w:r>
      <w:rPr>
        <w:rStyle w:val="PageNumber"/>
        <w:rFonts w:cs="Arial"/>
      </w:rPr>
      <w:t>Section VIII – Particular Conditions of Contract</w:t>
    </w:r>
    <w:bookmarkEnd w:id="686"/>
    <w:bookmarkEnd w:id="687"/>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CC23D6" w14:textId="5A6F1A3D" w:rsidR="00E143B3" w:rsidRDefault="00E143B3">
    <w:pPr>
      <w:pStyle w:val="Header"/>
    </w:pPr>
    <w:r>
      <w:rPr>
        <w:rStyle w:val="PageNumber"/>
        <w:rFonts w:cs="Arial"/>
      </w:rPr>
      <w:t>Section 1 - Instructions to Bidders</w:t>
    </w:r>
    <w:r>
      <w:rPr>
        <w:rStyle w:val="PageNumber"/>
        <w:rFonts w:cs="Arial"/>
      </w:rPr>
      <w:tab/>
    </w: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C55E66">
      <w:rPr>
        <w:rStyle w:val="PageNumber"/>
        <w:rFonts w:cs="Arial"/>
        <w:noProof/>
      </w:rPr>
      <w:t>i</w:t>
    </w:r>
    <w:r>
      <w:rPr>
        <w:rStyle w:val="PageNumber"/>
        <w:rFonts w:cs="Arial"/>
      </w:rPr>
      <w:fldChar w:fldCharType="end"/>
    </w: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193A8A" w14:textId="77777777" w:rsidR="00E143B3" w:rsidRDefault="00E143B3">
    <w:pPr>
      <w:pStyle w:val="Header"/>
    </w:pPr>
    <w:r>
      <w:rPr>
        <w:rStyle w:val="PageNumber"/>
        <w:rFonts w:cs="Arial"/>
      </w:rPr>
      <w:t>Section VIII – Particular Conditions of Contract</w:t>
    </w:r>
    <w:r>
      <w:rPr>
        <w:rStyle w:val="PageNumber"/>
        <w:rFonts w:cs="Arial"/>
      </w:rPr>
      <w:tab/>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C55E66">
      <w:rPr>
        <w:rStyle w:val="PageNumber"/>
        <w:rFonts w:cs="Arial"/>
        <w:noProof/>
      </w:rPr>
      <w:t>43</w:t>
    </w:r>
    <w:r>
      <w:rPr>
        <w:rStyle w:val="PageNumber"/>
        <w:rFonts w:cs="Arial"/>
      </w:rPr>
      <w:fldChar w:fldCharType="end"/>
    </w: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398E9C" w14:textId="77777777" w:rsidR="00E143B3" w:rsidRDefault="00E143B3">
    <w:pPr>
      <w:pStyle w:val="Header"/>
      <w:pBdr>
        <w:bottom w:val="single" w:sz="4" w:space="1" w:color="auto"/>
      </w:pBdr>
    </w:pPr>
    <w:r>
      <w:tab/>
    </w:r>
    <w:r>
      <w:rPr>
        <w:rFonts w:ascii="Times New Roman" w:hAnsi="Times New Roman"/>
      </w:rPr>
      <w:t>3-</w:t>
    </w:r>
    <w:r>
      <w:rPr>
        <w:rStyle w:val="PageNumber"/>
      </w:rPr>
      <w:fldChar w:fldCharType="begin"/>
    </w:r>
    <w:r>
      <w:rPr>
        <w:rStyle w:val="PageNumber"/>
      </w:rPr>
      <w:instrText xml:space="preserve"> PAGE </w:instrText>
    </w:r>
    <w:r>
      <w:rPr>
        <w:rStyle w:val="PageNumber"/>
      </w:rPr>
      <w:fldChar w:fldCharType="separate"/>
    </w:r>
    <w:r w:rsidR="00C55E66">
      <w:rPr>
        <w:rStyle w:val="PageNumber"/>
        <w:noProof/>
      </w:rPr>
      <w:t>34</w:t>
    </w:r>
    <w:r>
      <w:rPr>
        <w:rStyle w:val="PageNumber"/>
      </w:rPr>
      <w:fldChar w:fldCharType="end"/>
    </w: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565E7B" w14:textId="77777777" w:rsidR="00E143B3" w:rsidRDefault="00E143B3">
    <w:pPr>
      <w:pStyle w:val="Header"/>
    </w:pPr>
    <w:r>
      <w:rPr>
        <w:rStyle w:val="PageNumber"/>
        <w:rFonts w:cs="Arial"/>
      </w:rPr>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C55E66">
      <w:rPr>
        <w:rStyle w:val="PageNumber"/>
        <w:rFonts w:cs="Arial"/>
        <w:noProof/>
      </w:rPr>
      <w:t>54</w:t>
    </w:r>
    <w:r>
      <w:rPr>
        <w:rStyle w:val="PageNumber"/>
        <w:rFonts w:cs="Arial"/>
      </w:rPr>
      <w:fldChar w:fldCharType="end"/>
    </w:r>
    <w:r>
      <w:rPr>
        <w:rStyle w:val="PageNumber"/>
        <w:rFonts w:cs="Arial"/>
      </w:rPr>
      <w:tab/>
      <w:t>Section IX - Contract Forms</w:t>
    </w: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B83DAA" w14:textId="77777777" w:rsidR="00E143B3" w:rsidRDefault="00E143B3">
    <w:pPr>
      <w:pStyle w:val="Header"/>
    </w:pPr>
    <w:r>
      <w:rPr>
        <w:rStyle w:val="PageNumber"/>
        <w:rFonts w:cs="Arial"/>
      </w:rPr>
      <w:t>Section IX - Contract Forms</w:t>
    </w:r>
    <w:r>
      <w:rPr>
        <w:rStyle w:val="PageNumber"/>
        <w:rFonts w:cs="Arial"/>
      </w:rPr>
      <w:tab/>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C55E66">
      <w:rPr>
        <w:rStyle w:val="PageNumber"/>
        <w:rFonts w:cs="Arial"/>
        <w:noProof/>
      </w:rPr>
      <w:t>53</w:t>
    </w:r>
    <w:r>
      <w:rPr>
        <w:rStyle w:val="PageNumber"/>
        <w:rFonts w:cs="Arial"/>
      </w:rPr>
      <w:fldChar w:fldCharType="end"/>
    </w: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AEDDD3" w14:textId="77777777" w:rsidR="00E143B3" w:rsidRDefault="00E143B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C1AC07" w14:textId="77777777" w:rsidR="00E143B3" w:rsidRDefault="00E143B3" w:rsidP="000A051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w:t>
    </w:r>
    <w:r>
      <w:rPr>
        <w:rStyle w:val="PageNumber"/>
      </w:rPr>
      <w:fldChar w:fldCharType="end"/>
    </w:r>
  </w:p>
  <w:p w14:paraId="6839250B" w14:textId="64DBB528" w:rsidR="00E143B3" w:rsidRDefault="00E143B3" w:rsidP="0093546C">
    <w:pPr>
      <w:pStyle w:val="Header"/>
      <w:pBdr>
        <w:bottom w:val="single" w:sz="4" w:space="1" w:color="auto"/>
      </w:pBdr>
      <w:ind w:right="360"/>
    </w:pPr>
    <w:r>
      <w:tab/>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CC961D" w14:textId="77777777" w:rsidR="00E143B3" w:rsidRDefault="00E143B3">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8D9FE4" w14:textId="77777777" w:rsidR="00E143B3" w:rsidRDefault="00E143B3">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19F4C7" w14:textId="77777777" w:rsidR="00E143B3" w:rsidRDefault="00E143B3">
    <w:pPr>
      <w:pStyle w:val="Header"/>
      <w:pBdr>
        <w:bottom w:val="single" w:sz="4" w:space="1" w:color="auto"/>
      </w:pBdr>
    </w:pPr>
    <w:r>
      <w:tab/>
    </w:r>
    <w:r>
      <w:rPr>
        <w:rFonts w:ascii="Times New Roman" w:hAnsi="Times New Roman"/>
      </w:rPr>
      <w:t>1</w:t>
    </w:r>
    <w:r>
      <w:t>-</w:t>
    </w:r>
    <w:r>
      <w:rPr>
        <w:rStyle w:val="PageNumber"/>
      </w:rPr>
      <w:fldChar w:fldCharType="begin"/>
    </w:r>
    <w:r>
      <w:rPr>
        <w:rStyle w:val="PageNumber"/>
      </w:rPr>
      <w:instrText xml:space="preserve"> PAGE </w:instrText>
    </w:r>
    <w:r>
      <w:rPr>
        <w:rStyle w:val="PageNumber"/>
      </w:rPr>
      <w:fldChar w:fldCharType="separate"/>
    </w:r>
    <w:r w:rsidR="00C55E66">
      <w:rPr>
        <w:rStyle w:val="PageNumber"/>
        <w:noProof/>
      </w:rPr>
      <w:t>1</w:t>
    </w:r>
    <w:r>
      <w:rPr>
        <w:rStyle w:val="PageNumber"/>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C22683" w14:textId="77777777" w:rsidR="00E143B3" w:rsidRDefault="00E143B3">
    <w:pPr>
      <w:pStyle w:val="Header"/>
    </w:pPr>
    <w:r>
      <w:rPr>
        <w:rStyle w:val="PageNumber"/>
        <w:rFonts w:cs="Arial"/>
      </w:rPr>
      <w:t>1-</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C55E66">
      <w:rPr>
        <w:rStyle w:val="PageNumber"/>
        <w:rFonts w:cs="Arial"/>
        <w:noProof/>
      </w:rPr>
      <w:t>26</w:t>
    </w:r>
    <w:r>
      <w:rPr>
        <w:rStyle w:val="PageNumber"/>
        <w:rFonts w:cs="Arial"/>
      </w:rPr>
      <w:fldChar w:fldCharType="end"/>
    </w:r>
    <w:r>
      <w:rPr>
        <w:rStyle w:val="PageNumber"/>
        <w:rFonts w:cs="Arial"/>
      </w:rPr>
      <w:tab/>
      <w:t>Section I - Instructions to Bidders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6E26E8"/>
    <w:multiLevelType w:val="hybridMultilevel"/>
    <w:tmpl w:val="3738B2CC"/>
    <w:lvl w:ilvl="0" w:tplc="557253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09A0001F"/>
    <w:multiLevelType w:val="hybridMultilevel"/>
    <w:tmpl w:val="A65ECF9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CBA5EF5"/>
    <w:multiLevelType w:val="hybridMultilevel"/>
    <w:tmpl w:val="4CAE3C1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DCD2FFB"/>
    <w:multiLevelType w:val="hybridMultilevel"/>
    <w:tmpl w:val="E7B214D0"/>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9">
    <w:nsid w:val="12AF70DB"/>
    <w:multiLevelType w:val="hybridMultilevel"/>
    <w:tmpl w:val="B678BEF0"/>
    <w:lvl w:ilvl="0" w:tplc="89502378">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130C5AEA"/>
    <w:multiLevelType w:val="multilevel"/>
    <w:tmpl w:val="9CFCEB2A"/>
    <w:lvl w:ilvl="0">
      <w:start w:val="1"/>
      <w:numFmt w:val="decimal"/>
      <w:pStyle w:val="S1-Header2"/>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2">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1BA07B01"/>
    <w:multiLevelType w:val="hybridMultilevel"/>
    <w:tmpl w:val="16C0430E"/>
    <w:lvl w:ilvl="0" w:tplc="6E7033D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6">
    <w:nsid w:val="2B324733"/>
    <w:multiLevelType w:val="hybridMultilevel"/>
    <w:tmpl w:val="BDEA6CC6"/>
    <w:lvl w:ilvl="0" w:tplc="41A8194A">
      <w:start w:val="1"/>
      <w:numFmt w:val="lowerLetter"/>
      <w:lvlText w:val="(%1)"/>
      <w:lvlJc w:val="left"/>
      <w:pPr>
        <w:tabs>
          <w:tab w:val="num" w:pos="576"/>
        </w:tabs>
        <w:ind w:left="576" w:firstLine="0"/>
      </w:pPr>
      <w:rPr>
        <w:rFonts w:hint="default"/>
      </w:rPr>
    </w:lvl>
    <w:lvl w:ilvl="1" w:tplc="41A8194A">
      <w:start w:val="1"/>
      <w:numFmt w:val="lowerLetter"/>
      <w:lvlText w:val="(%2)"/>
      <w:lvlJc w:val="left"/>
      <w:pPr>
        <w:tabs>
          <w:tab w:val="num" w:pos="936"/>
        </w:tabs>
        <w:ind w:left="936" w:firstLine="0"/>
      </w:pPr>
      <w:rPr>
        <w:rFonts w:hint="default"/>
      </w:rPr>
    </w:lvl>
    <w:lvl w:ilvl="2" w:tplc="0409001B">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27">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8">
    <w:nsid w:val="2C5F7EC0"/>
    <w:multiLevelType w:val="hybridMultilevel"/>
    <w:tmpl w:val="C43CE1D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2E163333"/>
    <w:multiLevelType w:val="hybridMultilevel"/>
    <w:tmpl w:val="DB6C419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2176810"/>
    <w:multiLevelType w:val="hybridMultilevel"/>
    <w:tmpl w:val="E9B8D8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33">
    <w:nsid w:val="343D49AE"/>
    <w:multiLevelType w:val="hybridMultilevel"/>
    <w:tmpl w:val="CB5AF77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38CC20C3"/>
    <w:multiLevelType w:val="multilevel"/>
    <w:tmpl w:val="42CE60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3B79596B"/>
    <w:multiLevelType w:val="hybridMultilevel"/>
    <w:tmpl w:val="29CAB9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3E143EB2"/>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3EBC7BB0"/>
    <w:multiLevelType w:val="hybridMultilevel"/>
    <w:tmpl w:val="BF48D3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3ED10A5F"/>
    <w:multiLevelType w:val="multilevel"/>
    <w:tmpl w:val="A1829268"/>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hint="default"/>
        <w:b w:val="0"/>
        <w:i w:val="0"/>
        <w:sz w:val="20"/>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44">
    <w:nsid w:val="514A45E8"/>
    <w:multiLevelType w:val="hybridMultilevel"/>
    <w:tmpl w:val="0FFA49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562C17CE"/>
    <w:multiLevelType w:val="hybridMultilevel"/>
    <w:tmpl w:val="04BAA1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47">
    <w:nsid w:val="5B9B25D7"/>
    <w:multiLevelType w:val="hybridMultilevel"/>
    <w:tmpl w:val="040CA442"/>
    <w:lvl w:ilvl="0" w:tplc="1BD06D84">
      <w:start w:val="1"/>
      <w:numFmt w:val="lowerLetter"/>
      <w:lvlText w:val="(%1)"/>
      <w:lvlJc w:val="left"/>
      <w:pPr>
        <w:tabs>
          <w:tab w:val="num" w:pos="720"/>
        </w:tabs>
        <w:ind w:left="720" w:hanging="360"/>
      </w:pPr>
      <w:rPr>
        <w:rFonts w:hint="default"/>
      </w:rPr>
    </w:lvl>
    <w:lvl w:ilvl="1" w:tplc="FF144BE8">
      <w:start w:val="1"/>
      <w:numFmt w:val="bullet"/>
      <w:lvlText w:val=""/>
      <w:lvlJc w:val="left"/>
      <w:pPr>
        <w:tabs>
          <w:tab w:val="num" w:pos="1440"/>
        </w:tabs>
        <w:ind w:left="1440" w:hanging="360"/>
      </w:pPr>
      <w:rPr>
        <w:rFonts w:ascii="Wingdings" w:eastAsia="Times New Roman" w:hAnsi="Wingdings"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5BD7115B"/>
    <w:multiLevelType w:val="hybridMultilevel"/>
    <w:tmpl w:val="02C451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nsid w:val="6184492A"/>
    <w:multiLevelType w:val="hybridMultilevel"/>
    <w:tmpl w:val="E3EEDF08"/>
    <w:lvl w:ilvl="0" w:tplc="C4E059D4">
      <w:start w:val="1"/>
      <w:numFmt w:val="lowerLetter"/>
      <w:lvlText w:val="(%1)"/>
      <w:lvlJc w:val="left"/>
      <w:pPr>
        <w:tabs>
          <w:tab w:val="num" w:pos="513"/>
        </w:tabs>
        <w:ind w:left="513" w:hanging="360"/>
      </w:pPr>
      <w:rPr>
        <w:rFonts w:hint="default"/>
        <w:color w:val="auto"/>
      </w:rPr>
    </w:lvl>
    <w:lvl w:ilvl="1" w:tplc="30FE01CC" w:tentative="1">
      <w:start w:val="1"/>
      <w:numFmt w:val="lowerLetter"/>
      <w:lvlText w:val="%2."/>
      <w:lvlJc w:val="left"/>
      <w:pPr>
        <w:tabs>
          <w:tab w:val="num" w:pos="1233"/>
        </w:tabs>
        <w:ind w:left="1233" w:hanging="360"/>
      </w:pPr>
    </w:lvl>
    <w:lvl w:ilvl="2" w:tplc="65841170" w:tentative="1">
      <w:start w:val="1"/>
      <w:numFmt w:val="lowerRoman"/>
      <w:lvlText w:val="%3."/>
      <w:lvlJc w:val="right"/>
      <w:pPr>
        <w:tabs>
          <w:tab w:val="num" w:pos="1953"/>
        </w:tabs>
        <w:ind w:left="1953" w:hanging="180"/>
      </w:pPr>
    </w:lvl>
    <w:lvl w:ilvl="3" w:tplc="63F63570" w:tentative="1">
      <w:start w:val="1"/>
      <w:numFmt w:val="decimal"/>
      <w:lvlText w:val="%4."/>
      <w:lvlJc w:val="left"/>
      <w:pPr>
        <w:tabs>
          <w:tab w:val="num" w:pos="2673"/>
        </w:tabs>
        <w:ind w:left="2673" w:hanging="360"/>
      </w:pPr>
    </w:lvl>
    <w:lvl w:ilvl="4" w:tplc="7D58041C" w:tentative="1">
      <w:start w:val="1"/>
      <w:numFmt w:val="lowerLetter"/>
      <w:lvlText w:val="%5."/>
      <w:lvlJc w:val="left"/>
      <w:pPr>
        <w:tabs>
          <w:tab w:val="num" w:pos="3393"/>
        </w:tabs>
        <w:ind w:left="3393" w:hanging="360"/>
      </w:pPr>
    </w:lvl>
    <w:lvl w:ilvl="5" w:tplc="0B760702" w:tentative="1">
      <w:start w:val="1"/>
      <w:numFmt w:val="lowerRoman"/>
      <w:lvlText w:val="%6."/>
      <w:lvlJc w:val="right"/>
      <w:pPr>
        <w:tabs>
          <w:tab w:val="num" w:pos="4113"/>
        </w:tabs>
        <w:ind w:left="4113" w:hanging="180"/>
      </w:pPr>
    </w:lvl>
    <w:lvl w:ilvl="6" w:tplc="4C3043AA" w:tentative="1">
      <w:start w:val="1"/>
      <w:numFmt w:val="decimal"/>
      <w:lvlText w:val="%7."/>
      <w:lvlJc w:val="left"/>
      <w:pPr>
        <w:tabs>
          <w:tab w:val="num" w:pos="4833"/>
        </w:tabs>
        <w:ind w:left="4833" w:hanging="360"/>
      </w:pPr>
    </w:lvl>
    <w:lvl w:ilvl="7" w:tplc="2AFEB7E6" w:tentative="1">
      <w:start w:val="1"/>
      <w:numFmt w:val="lowerLetter"/>
      <w:lvlText w:val="%8."/>
      <w:lvlJc w:val="left"/>
      <w:pPr>
        <w:tabs>
          <w:tab w:val="num" w:pos="5553"/>
        </w:tabs>
        <w:ind w:left="5553" w:hanging="360"/>
      </w:pPr>
    </w:lvl>
    <w:lvl w:ilvl="8" w:tplc="7598B52C" w:tentative="1">
      <w:start w:val="1"/>
      <w:numFmt w:val="lowerRoman"/>
      <w:lvlText w:val="%9."/>
      <w:lvlJc w:val="right"/>
      <w:pPr>
        <w:tabs>
          <w:tab w:val="num" w:pos="6273"/>
        </w:tabs>
        <w:ind w:left="6273" w:hanging="180"/>
      </w:pPr>
    </w:lvl>
  </w:abstractNum>
  <w:abstractNum w:abstractNumId="5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51">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52">
    <w:nsid w:val="646831BE"/>
    <w:multiLevelType w:val="hybridMultilevel"/>
    <w:tmpl w:val="4E48A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64D10291"/>
    <w:multiLevelType w:val="hybridMultilevel"/>
    <w:tmpl w:val="68E81A7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55">
    <w:nsid w:val="74566958"/>
    <w:multiLevelType w:val="hybridMultilevel"/>
    <w:tmpl w:val="3606D1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57">
    <w:nsid w:val="794E094B"/>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8">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59">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num w:numId="1">
    <w:abstractNumId w:val="46"/>
  </w:num>
  <w:num w:numId="2">
    <w:abstractNumId w:val="43"/>
  </w:num>
  <w:num w:numId="3">
    <w:abstractNumId w:val="38"/>
  </w:num>
  <w:num w:numId="4">
    <w:abstractNumId w:val="39"/>
  </w:num>
  <w:num w:numId="5">
    <w:abstractNumId w:val="58"/>
  </w:num>
  <w:num w:numId="6">
    <w:abstractNumId w:val="8"/>
  </w:num>
  <w:num w:numId="7">
    <w:abstractNumId w:val="14"/>
  </w:num>
  <w:num w:numId="8">
    <w:abstractNumId w:val="42"/>
    <w:lvlOverride w:ilvl="0">
      <w:startOverride w:val="1"/>
    </w:lvlOverride>
    <w:lvlOverride w:ilvl="1">
      <w:startOverride w:val="2"/>
    </w:lvlOverride>
  </w:num>
  <w:num w:numId="9">
    <w:abstractNumId w:val="9"/>
  </w:num>
  <w:num w:numId="10">
    <w:abstractNumId w:val="7"/>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49"/>
  </w:num>
  <w:num w:numId="19">
    <w:abstractNumId w:val="54"/>
  </w:num>
  <w:num w:numId="20">
    <w:abstractNumId w:val="57"/>
  </w:num>
  <w:num w:numId="21">
    <w:abstractNumId w:val="32"/>
  </w:num>
  <w:num w:numId="22">
    <w:abstractNumId w:val="41"/>
  </w:num>
  <w:num w:numId="23">
    <w:abstractNumId w:val="50"/>
  </w:num>
  <w:num w:numId="24">
    <w:abstractNumId w:val="24"/>
  </w:num>
  <w:num w:numId="25">
    <w:abstractNumId w:val="51"/>
  </w:num>
  <w:num w:numId="26">
    <w:abstractNumId w:val="21"/>
  </w:num>
  <w:num w:numId="27">
    <w:abstractNumId w:val="25"/>
  </w:num>
  <w:num w:numId="28">
    <w:abstractNumId w:val="11"/>
  </w:num>
  <w:num w:numId="29">
    <w:abstractNumId w:val="30"/>
  </w:num>
  <w:num w:numId="30">
    <w:abstractNumId w:val="17"/>
  </w:num>
  <w:num w:numId="31">
    <w:abstractNumId w:val="40"/>
  </w:num>
  <w:num w:numId="32">
    <w:abstractNumId w:val="13"/>
  </w:num>
  <w:num w:numId="33">
    <w:abstractNumId w:val="33"/>
  </w:num>
  <w:num w:numId="34">
    <w:abstractNumId w:val="47"/>
  </w:num>
  <w:num w:numId="35">
    <w:abstractNumId w:val="27"/>
  </w:num>
  <w:num w:numId="36">
    <w:abstractNumId w:val="38"/>
  </w:num>
  <w:num w:numId="37">
    <w:abstractNumId w:val="20"/>
  </w:num>
  <w:num w:numId="38">
    <w:abstractNumId w:val="12"/>
  </w:num>
  <w:num w:numId="39">
    <w:abstractNumId w:val="22"/>
  </w:num>
  <w:num w:numId="40">
    <w:abstractNumId w:val="59"/>
  </w:num>
  <w:num w:numId="41">
    <w:abstractNumId w:val="56"/>
  </w:num>
  <w:num w:numId="42">
    <w:abstractNumId w:val="18"/>
  </w:num>
  <w:num w:numId="43">
    <w:abstractNumId w:val="31"/>
  </w:num>
  <w:num w:numId="4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num>
  <w:num w:numId="46">
    <w:abstractNumId w:val="28"/>
  </w:num>
  <w:num w:numId="47">
    <w:abstractNumId w:val="19"/>
  </w:num>
  <w:num w:numId="48">
    <w:abstractNumId w:val="34"/>
  </w:num>
  <w:num w:numId="49">
    <w:abstractNumId w:val="16"/>
  </w:num>
  <w:num w:numId="50">
    <w:abstractNumId w:val="10"/>
  </w:num>
  <w:num w:numId="51">
    <w:abstractNumId w:val="35"/>
  </w:num>
  <w:num w:numId="52">
    <w:abstractNumId w:val="44"/>
  </w:num>
  <w:num w:numId="53">
    <w:abstractNumId w:val="37"/>
  </w:num>
  <w:num w:numId="54">
    <w:abstractNumId w:val="48"/>
  </w:num>
  <w:num w:numId="55">
    <w:abstractNumId w:val="55"/>
  </w:num>
  <w:num w:numId="56">
    <w:abstractNumId w:val="36"/>
  </w:num>
  <w:num w:numId="57">
    <w:abstractNumId w:val="53"/>
  </w:num>
  <w:num w:numId="58">
    <w:abstractNumId w:val="29"/>
  </w:num>
  <w:num w:numId="59">
    <w:abstractNumId w:val="45"/>
  </w:num>
  <w:num w:numId="60">
    <w:abstractNumId w:val="52"/>
  </w:num>
  <w:num w:numId="61">
    <w:abstractNumId w:val="23"/>
  </w:num>
  <w:num w:numId="62">
    <w:abstractNumId w:val="20"/>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es-ES_tradnl"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noPunctuationKerning/>
  <w:characterSpacingControl w:val="doNotCompress"/>
  <w:hdrShapeDefaults>
    <o:shapedefaults v:ext="edit" spidmax="2049">
      <o:colormru v:ext="edit" colors="#011291,#d9ecf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C56"/>
    <w:rsid w:val="00000016"/>
    <w:rsid w:val="0000277C"/>
    <w:rsid w:val="00002A9A"/>
    <w:rsid w:val="0000438E"/>
    <w:rsid w:val="0000522A"/>
    <w:rsid w:val="00011184"/>
    <w:rsid w:val="00015426"/>
    <w:rsid w:val="000158D3"/>
    <w:rsid w:val="000246ED"/>
    <w:rsid w:val="00026A33"/>
    <w:rsid w:val="00031B12"/>
    <w:rsid w:val="00031DCC"/>
    <w:rsid w:val="000417D3"/>
    <w:rsid w:val="00042B46"/>
    <w:rsid w:val="00043156"/>
    <w:rsid w:val="00046F04"/>
    <w:rsid w:val="00051392"/>
    <w:rsid w:val="00052D35"/>
    <w:rsid w:val="0005541E"/>
    <w:rsid w:val="000563F9"/>
    <w:rsid w:val="000637B9"/>
    <w:rsid w:val="00063F25"/>
    <w:rsid w:val="00066EE9"/>
    <w:rsid w:val="0007339E"/>
    <w:rsid w:val="00075351"/>
    <w:rsid w:val="000828B0"/>
    <w:rsid w:val="00083421"/>
    <w:rsid w:val="00084E49"/>
    <w:rsid w:val="00087E4F"/>
    <w:rsid w:val="000900D2"/>
    <w:rsid w:val="000A051E"/>
    <w:rsid w:val="000A34FD"/>
    <w:rsid w:val="000B58A4"/>
    <w:rsid w:val="000B6D04"/>
    <w:rsid w:val="000C052A"/>
    <w:rsid w:val="000C71FA"/>
    <w:rsid w:val="000D09E0"/>
    <w:rsid w:val="000D1A5E"/>
    <w:rsid w:val="000D1FA2"/>
    <w:rsid w:val="000D6430"/>
    <w:rsid w:val="000D722C"/>
    <w:rsid w:val="000E08B8"/>
    <w:rsid w:val="000E1267"/>
    <w:rsid w:val="000E3BD3"/>
    <w:rsid w:val="000E49F6"/>
    <w:rsid w:val="000E539E"/>
    <w:rsid w:val="000E7B73"/>
    <w:rsid w:val="000F2327"/>
    <w:rsid w:val="000F30B1"/>
    <w:rsid w:val="000F49D2"/>
    <w:rsid w:val="000F73FD"/>
    <w:rsid w:val="000F79BB"/>
    <w:rsid w:val="000F7B9A"/>
    <w:rsid w:val="00100383"/>
    <w:rsid w:val="00107A1E"/>
    <w:rsid w:val="00111220"/>
    <w:rsid w:val="0011220F"/>
    <w:rsid w:val="00112736"/>
    <w:rsid w:val="001132FF"/>
    <w:rsid w:val="00113BE1"/>
    <w:rsid w:val="00114585"/>
    <w:rsid w:val="0011479C"/>
    <w:rsid w:val="001175FE"/>
    <w:rsid w:val="00121A78"/>
    <w:rsid w:val="00124766"/>
    <w:rsid w:val="00127F89"/>
    <w:rsid w:val="001303D5"/>
    <w:rsid w:val="00144459"/>
    <w:rsid w:val="00147FE7"/>
    <w:rsid w:val="00150127"/>
    <w:rsid w:val="00150256"/>
    <w:rsid w:val="00150C36"/>
    <w:rsid w:val="001525FA"/>
    <w:rsid w:val="001545DF"/>
    <w:rsid w:val="00163EC4"/>
    <w:rsid w:val="00164189"/>
    <w:rsid w:val="00165342"/>
    <w:rsid w:val="00172C68"/>
    <w:rsid w:val="0017443A"/>
    <w:rsid w:val="00174666"/>
    <w:rsid w:val="00175DC2"/>
    <w:rsid w:val="00181C34"/>
    <w:rsid w:val="0018434E"/>
    <w:rsid w:val="001851CB"/>
    <w:rsid w:val="00185794"/>
    <w:rsid w:val="00190047"/>
    <w:rsid w:val="00194A49"/>
    <w:rsid w:val="00194E39"/>
    <w:rsid w:val="001A1629"/>
    <w:rsid w:val="001A1CBD"/>
    <w:rsid w:val="001B18F9"/>
    <w:rsid w:val="001B4AA5"/>
    <w:rsid w:val="001C3A43"/>
    <w:rsid w:val="001C4308"/>
    <w:rsid w:val="001C46F5"/>
    <w:rsid w:val="001C4E66"/>
    <w:rsid w:val="001D001E"/>
    <w:rsid w:val="001D18AC"/>
    <w:rsid w:val="001D2975"/>
    <w:rsid w:val="001D2DAB"/>
    <w:rsid w:val="001D4CEA"/>
    <w:rsid w:val="001D510F"/>
    <w:rsid w:val="001D62E6"/>
    <w:rsid w:val="001E353B"/>
    <w:rsid w:val="001F054F"/>
    <w:rsid w:val="001F362F"/>
    <w:rsid w:val="001F4842"/>
    <w:rsid w:val="00202937"/>
    <w:rsid w:val="00210C77"/>
    <w:rsid w:val="00212268"/>
    <w:rsid w:val="0021451A"/>
    <w:rsid w:val="00214913"/>
    <w:rsid w:val="00214C4C"/>
    <w:rsid w:val="00221EBD"/>
    <w:rsid w:val="002402C2"/>
    <w:rsid w:val="00243CE4"/>
    <w:rsid w:val="00244C65"/>
    <w:rsid w:val="00245E0E"/>
    <w:rsid w:val="002461C0"/>
    <w:rsid w:val="00247F89"/>
    <w:rsid w:val="00253F60"/>
    <w:rsid w:val="00255A5D"/>
    <w:rsid w:val="002569BB"/>
    <w:rsid w:val="00257276"/>
    <w:rsid w:val="00264159"/>
    <w:rsid w:val="0027009C"/>
    <w:rsid w:val="002716BB"/>
    <w:rsid w:val="00275591"/>
    <w:rsid w:val="00276E94"/>
    <w:rsid w:val="002813FB"/>
    <w:rsid w:val="00281AD2"/>
    <w:rsid w:val="00283744"/>
    <w:rsid w:val="00283A08"/>
    <w:rsid w:val="00284BE8"/>
    <w:rsid w:val="0029259C"/>
    <w:rsid w:val="002932E7"/>
    <w:rsid w:val="00295642"/>
    <w:rsid w:val="00296C8A"/>
    <w:rsid w:val="002A5BB3"/>
    <w:rsid w:val="002B30A1"/>
    <w:rsid w:val="002C6892"/>
    <w:rsid w:val="002D44D5"/>
    <w:rsid w:val="002E2ADC"/>
    <w:rsid w:val="002E5C8F"/>
    <w:rsid w:val="002E62FA"/>
    <w:rsid w:val="002F2FF0"/>
    <w:rsid w:val="002F40D6"/>
    <w:rsid w:val="0030376A"/>
    <w:rsid w:val="00306DBF"/>
    <w:rsid w:val="003079CD"/>
    <w:rsid w:val="00313E1F"/>
    <w:rsid w:val="00314779"/>
    <w:rsid w:val="0031716C"/>
    <w:rsid w:val="003206EB"/>
    <w:rsid w:val="0032076A"/>
    <w:rsid w:val="0032278E"/>
    <w:rsid w:val="00322946"/>
    <w:rsid w:val="00323BC5"/>
    <w:rsid w:val="00325B2A"/>
    <w:rsid w:val="0032698C"/>
    <w:rsid w:val="00326E5A"/>
    <w:rsid w:val="00326F06"/>
    <w:rsid w:val="00330E0F"/>
    <w:rsid w:val="003334C2"/>
    <w:rsid w:val="00340062"/>
    <w:rsid w:val="00340287"/>
    <w:rsid w:val="00352101"/>
    <w:rsid w:val="003550DE"/>
    <w:rsid w:val="0035531C"/>
    <w:rsid w:val="00355BB0"/>
    <w:rsid w:val="00361CD2"/>
    <w:rsid w:val="00363A2E"/>
    <w:rsid w:val="00366301"/>
    <w:rsid w:val="0036742D"/>
    <w:rsid w:val="00370D40"/>
    <w:rsid w:val="003750A6"/>
    <w:rsid w:val="003800F7"/>
    <w:rsid w:val="00386C1C"/>
    <w:rsid w:val="00391E5B"/>
    <w:rsid w:val="00393B91"/>
    <w:rsid w:val="00394306"/>
    <w:rsid w:val="00394334"/>
    <w:rsid w:val="003A1527"/>
    <w:rsid w:val="003A1C29"/>
    <w:rsid w:val="003A4E58"/>
    <w:rsid w:val="003B1692"/>
    <w:rsid w:val="003B7C5D"/>
    <w:rsid w:val="003C1A42"/>
    <w:rsid w:val="003C58A7"/>
    <w:rsid w:val="003C618A"/>
    <w:rsid w:val="003C7B8A"/>
    <w:rsid w:val="003D446F"/>
    <w:rsid w:val="003D7F95"/>
    <w:rsid w:val="003E0F45"/>
    <w:rsid w:val="003E44F0"/>
    <w:rsid w:val="003E4A22"/>
    <w:rsid w:val="003E5AE2"/>
    <w:rsid w:val="003E5B1D"/>
    <w:rsid w:val="003E5B95"/>
    <w:rsid w:val="003E7B9C"/>
    <w:rsid w:val="003F2E52"/>
    <w:rsid w:val="003F5F07"/>
    <w:rsid w:val="003F6C8B"/>
    <w:rsid w:val="004017A1"/>
    <w:rsid w:val="004021FB"/>
    <w:rsid w:val="00402C5B"/>
    <w:rsid w:val="00407795"/>
    <w:rsid w:val="004124AB"/>
    <w:rsid w:val="00412553"/>
    <w:rsid w:val="00412786"/>
    <w:rsid w:val="00421959"/>
    <w:rsid w:val="00425CA5"/>
    <w:rsid w:val="0042613D"/>
    <w:rsid w:val="00427381"/>
    <w:rsid w:val="0043122C"/>
    <w:rsid w:val="00433029"/>
    <w:rsid w:val="00444431"/>
    <w:rsid w:val="00446A99"/>
    <w:rsid w:val="00451007"/>
    <w:rsid w:val="00454AB5"/>
    <w:rsid w:val="004554E0"/>
    <w:rsid w:val="004617E9"/>
    <w:rsid w:val="00462197"/>
    <w:rsid w:val="00463244"/>
    <w:rsid w:val="004639C1"/>
    <w:rsid w:val="00465DFB"/>
    <w:rsid w:val="00466228"/>
    <w:rsid w:val="0047234B"/>
    <w:rsid w:val="00474A7C"/>
    <w:rsid w:val="0048005B"/>
    <w:rsid w:val="004834C1"/>
    <w:rsid w:val="00486A77"/>
    <w:rsid w:val="0049153D"/>
    <w:rsid w:val="00493775"/>
    <w:rsid w:val="00493C0A"/>
    <w:rsid w:val="0049485C"/>
    <w:rsid w:val="00495538"/>
    <w:rsid w:val="00496467"/>
    <w:rsid w:val="004A023C"/>
    <w:rsid w:val="004A13B7"/>
    <w:rsid w:val="004A24AA"/>
    <w:rsid w:val="004A4144"/>
    <w:rsid w:val="004A48CC"/>
    <w:rsid w:val="004B64B0"/>
    <w:rsid w:val="004C049E"/>
    <w:rsid w:val="004C252B"/>
    <w:rsid w:val="004C65A6"/>
    <w:rsid w:val="004D29B4"/>
    <w:rsid w:val="004D2F5F"/>
    <w:rsid w:val="004D6741"/>
    <w:rsid w:val="004E55C3"/>
    <w:rsid w:val="004E68A1"/>
    <w:rsid w:val="004F46FD"/>
    <w:rsid w:val="00501F0A"/>
    <w:rsid w:val="00502545"/>
    <w:rsid w:val="00507C39"/>
    <w:rsid w:val="005139DE"/>
    <w:rsid w:val="00520A30"/>
    <w:rsid w:val="0052535E"/>
    <w:rsid w:val="00530F76"/>
    <w:rsid w:val="00531D4C"/>
    <w:rsid w:val="0053483D"/>
    <w:rsid w:val="00535D1D"/>
    <w:rsid w:val="005428E7"/>
    <w:rsid w:val="005432BF"/>
    <w:rsid w:val="005465BD"/>
    <w:rsid w:val="00547483"/>
    <w:rsid w:val="00547DBE"/>
    <w:rsid w:val="0055108E"/>
    <w:rsid w:val="005560D9"/>
    <w:rsid w:val="00557758"/>
    <w:rsid w:val="0056702A"/>
    <w:rsid w:val="0057187B"/>
    <w:rsid w:val="00572222"/>
    <w:rsid w:val="00572474"/>
    <w:rsid w:val="00581269"/>
    <w:rsid w:val="00586BDE"/>
    <w:rsid w:val="00586D40"/>
    <w:rsid w:val="00587A4F"/>
    <w:rsid w:val="00587C0A"/>
    <w:rsid w:val="00591F7A"/>
    <w:rsid w:val="00594277"/>
    <w:rsid w:val="00595189"/>
    <w:rsid w:val="005A24C1"/>
    <w:rsid w:val="005A4440"/>
    <w:rsid w:val="005A529A"/>
    <w:rsid w:val="005A6FC8"/>
    <w:rsid w:val="005B0C7D"/>
    <w:rsid w:val="005B2DBA"/>
    <w:rsid w:val="005B7856"/>
    <w:rsid w:val="005C1474"/>
    <w:rsid w:val="005C4781"/>
    <w:rsid w:val="005C75F1"/>
    <w:rsid w:val="005D2EF3"/>
    <w:rsid w:val="005D33BB"/>
    <w:rsid w:val="005D4D85"/>
    <w:rsid w:val="005D6878"/>
    <w:rsid w:val="005D7649"/>
    <w:rsid w:val="005E3F74"/>
    <w:rsid w:val="005E782C"/>
    <w:rsid w:val="005F0569"/>
    <w:rsid w:val="005F4B86"/>
    <w:rsid w:val="00600781"/>
    <w:rsid w:val="00603F8F"/>
    <w:rsid w:val="006043E2"/>
    <w:rsid w:val="006131A9"/>
    <w:rsid w:val="00616BDF"/>
    <w:rsid w:val="00617E0C"/>
    <w:rsid w:val="00621781"/>
    <w:rsid w:val="00624ACA"/>
    <w:rsid w:val="00627B01"/>
    <w:rsid w:val="006305BB"/>
    <w:rsid w:val="006324E0"/>
    <w:rsid w:val="00636D0B"/>
    <w:rsid w:val="0064036F"/>
    <w:rsid w:val="006411C8"/>
    <w:rsid w:val="00641A85"/>
    <w:rsid w:val="00641DF7"/>
    <w:rsid w:val="00642307"/>
    <w:rsid w:val="00642689"/>
    <w:rsid w:val="00642D3B"/>
    <w:rsid w:val="00645619"/>
    <w:rsid w:val="00657E4C"/>
    <w:rsid w:val="00660280"/>
    <w:rsid w:val="006667F6"/>
    <w:rsid w:val="00666889"/>
    <w:rsid w:val="00671FF3"/>
    <w:rsid w:val="006740E3"/>
    <w:rsid w:val="00675CC8"/>
    <w:rsid w:val="00677B1B"/>
    <w:rsid w:val="00680FEC"/>
    <w:rsid w:val="0068101A"/>
    <w:rsid w:val="00682866"/>
    <w:rsid w:val="00686548"/>
    <w:rsid w:val="00695D1B"/>
    <w:rsid w:val="006A0BED"/>
    <w:rsid w:val="006A0EE8"/>
    <w:rsid w:val="006A557F"/>
    <w:rsid w:val="006A63CC"/>
    <w:rsid w:val="006C5CEA"/>
    <w:rsid w:val="006D1C22"/>
    <w:rsid w:val="006D2E7E"/>
    <w:rsid w:val="006D70CF"/>
    <w:rsid w:val="006E1078"/>
    <w:rsid w:val="006E6220"/>
    <w:rsid w:val="006E7F25"/>
    <w:rsid w:val="006F3153"/>
    <w:rsid w:val="006F3D19"/>
    <w:rsid w:val="006F4CCD"/>
    <w:rsid w:val="006F60A8"/>
    <w:rsid w:val="006F76C7"/>
    <w:rsid w:val="00704A48"/>
    <w:rsid w:val="00705665"/>
    <w:rsid w:val="007060F6"/>
    <w:rsid w:val="00706938"/>
    <w:rsid w:val="00710E0E"/>
    <w:rsid w:val="00722DBD"/>
    <w:rsid w:val="007269AC"/>
    <w:rsid w:val="00726E67"/>
    <w:rsid w:val="00732393"/>
    <w:rsid w:val="00734280"/>
    <w:rsid w:val="007368E6"/>
    <w:rsid w:val="00746D36"/>
    <w:rsid w:val="007476B3"/>
    <w:rsid w:val="00754FFC"/>
    <w:rsid w:val="007635E5"/>
    <w:rsid w:val="007738B4"/>
    <w:rsid w:val="0077443C"/>
    <w:rsid w:val="0077559D"/>
    <w:rsid w:val="007763A1"/>
    <w:rsid w:val="00782F25"/>
    <w:rsid w:val="007906A8"/>
    <w:rsid w:val="00790A9A"/>
    <w:rsid w:val="00794948"/>
    <w:rsid w:val="0079667C"/>
    <w:rsid w:val="007A34B5"/>
    <w:rsid w:val="007A7838"/>
    <w:rsid w:val="007B3634"/>
    <w:rsid w:val="007B3671"/>
    <w:rsid w:val="007B56E4"/>
    <w:rsid w:val="007B586E"/>
    <w:rsid w:val="007B603F"/>
    <w:rsid w:val="007B654A"/>
    <w:rsid w:val="007C5CF4"/>
    <w:rsid w:val="007D2E8B"/>
    <w:rsid w:val="007E0073"/>
    <w:rsid w:val="007E0647"/>
    <w:rsid w:val="007E0CD3"/>
    <w:rsid w:val="007E5B41"/>
    <w:rsid w:val="007E6452"/>
    <w:rsid w:val="007F09DF"/>
    <w:rsid w:val="007F2F7F"/>
    <w:rsid w:val="007F3A54"/>
    <w:rsid w:val="007F5346"/>
    <w:rsid w:val="007F6EA8"/>
    <w:rsid w:val="00800934"/>
    <w:rsid w:val="0080585F"/>
    <w:rsid w:val="00814473"/>
    <w:rsid w:val="008355EB"/>
    <w:rsid w:val="00841995"/>
    <w:rsid w:val="00846C6B"/>
    <w:rsid w:val="008507EE"/>
    <w:rsid w:val="008516AB"/>
    <w:rsid w:val="008538B5"/>
    <w:rsid w:val="008638A5"/>
    <w:rsid w:val="00864877"/>
    <w:rsid w:val="00866083"/>
    <w:rsid w:val="00870B0A"/>
    <w:rsid w:val="0087181B"/>
    <w:rsid w:val="008721FF"/>
    <w:rsid w:val="0087383F"/>
    <w:rsid w:val="00874145"/>
    <w:rsid w:val="00875DD3"/>
    <w:rsid w:val="00876699"/>
    <w:rsid w:val="008766E8"/>
    <w:rsid w:val="00892379"/>
    <w:rsid w:val="00893920"/>
    <w:rsid w:val="008A635E"/>
    <w:rsid w:val="008B0779"/>
    <w:rsid w:val="008B4A24"/>
    <w:rsid w:val="008B5AC4"/>
    <w:rsid w:val="008C6067"/>
    <w:rsid w:val="008C6149"/>
    <w:rsid w:val="008C6268"/>
    <w:rsid w:val="008D2BCF"/>
    <w:rsid w:val="008D49E6"/>
    <w:rsid w:val="008D53EB"/>
    <w:rsid w:val="008F1941"/>
    <w:rsid w:val="0090012E"/>
    <w:rsid w:val="0090279C"/>
    <w:rsid w:val="009040BB"/>
    <w:rsid w:val="00905591"/>
    <w:rsid w:val="0091295B"/>
    <w:rsid w:val="00912E33"/>
    <w:rsid w:val="00917B66"/>
    <w:rsid w:val="009218FD"/>
    <w:rsid w:val="0093232F"/>
    <w:rsid w:val="00933E46"/>
    <w:rsid w:val="009350FA"/>
    <w:rsid w:val="0093546C"/>
    <w:rsid w:val="0093644D"/>
    <w:rsid w:val="00936E8B"/>
    <w:rsid w:val="009437A3"/>
    <w:rsid w:val="00943986"/>
    <w:rsid w:val="00944551"/>
    <w:rsid w:val="00944A01"/>
    <w:rsid w:val="00947211"/>
    <w:rsid w:val="0095348B"/>
    <w:rsid w:val="00956C79"/>
    <w:rsid w:val="009570B5"/>
    <w:rsid w:val="00964467"/>
    <w:rsid w:val="0096552D"/>
    <w:rsid w:val="009664B2"/>
    <w:rsid w:val="00967219"/>
    <w:rsid w:val="00971829"/>
    <w:rsid w:val="00971AC0"/>
    <w:rsid w:val="0098170F"/>
    <w:rsid w:val="00982F77"/>
    <w:rsid w:val="009852C1"/>
    <w:rsid w:val="00992307"/>
    <w:rsid w:val="009932A0"/>
    <w:rsid w:val="00995209"/>
    <w:rsid w:val="00995239"/>
    <w:rsid w:val="00996B87"/>
    <w:rsid w:val="009A0F86"/>
    <w:rsid w:val="009A4BCF"/>
    <w:rsid w:val="009A57BA"/>
    <w:rsid w:val="009A5FD1"/>
    <w:rsid w:val="009B06DF"/>
    <w:rsid w:val="009B14F8"/>
    <w:rsid w:val="009B6B69"/>
    <w:rsid w:val="009C29D2"/>
    <w:rsid w:val="009C7168"/>
    <w:rsid w:val="009C7781"/>
    <w:rsid w:val="009D668B"/>
    <w:rsid w:val="009D7836"/>
    <w:rsid w:val="009E20CD"/>
    <w:rsid w:val="009E213C"/>
    <w:rsid w:val="009E3034"/>
    <w:rsid w:val="009E3A24"/>
    <w:rsid w:val="009E4F6C"/>
    <w:rsid w:val="009E7AD5"/>
    <w:rsid w:val="009F1592"/>
    <w:rsid w:val="009F2D4D"/>
    <w:rsid w:val="009F37F8"/>
    <w:rsid w:val="009F4E25"/>
    <w:rsid w:val="009F5DDD"/>
    <w:rsid w:val="009F7458"/>
    <w:rsid w:val="00A012B7"/>
    <w:rsid w:val="00A026FD"/>
    <w:rsid w:val="00A100C1"/>
    <w:rsid w:val="00A10F9E"/>
    <w:rsid w:val="00A159E4"/>
    <w:rsid w:val="00A1691C"/>
    <w:rsid w:val="00A317D2"/>
    <w:rsid w:val="00A318C4"/>
    <w:rsid w:val="00A33047"/>
    <w:rsid w:val="00A33BDD"/>
    <w:rsid w:val="00A34C8A"/>
    <w:rsid w:val="00A34DC5"/>
    <w:rsid w:val="00A35E4B"/>
    <w:rsid w:val="00A41BA5"/>
    <w:rsid w:val="00A42718"/>
    <w:rsid w:val="00A43C56"/>
    <w:rsid w:val="00A467A9"/>
    <w:rsid w:val="00A477DD"/>
    <w:rsid w:val="00A56644"/>
    <w:rsid w:val="00A60CDC"/>
    <w:rsid w:val="00A60DC2"/>
    <w:rsid w:val="00A617D5"/>
    <w:rsid w:val="00A62F17"/>
    <w:rsid w:val="00A673DB"/>
    <w:rsid w:val="00A74C4A"/>
    <w:rsid w:val="00A755AC"/>
    <w:rsid w:val="00A77B95"/>
    <w:rsid w:val="00A82A60"/>
    <w:rsid w:val="00A83B2B"/>
    <w:rsid w:val="00A83EDC"/>
    <w:rsid w:val="00A86378"/>
    <w:rsid w:val="00AA2387"/>
    <w:rsid w:val="00AA6F00"/>
    <w:rsid w:val="00AB101C"/>
    <w:rsid w:val="00AB2BAB"/>
    <w:rsid w:val="00AB304F"/>
    <w:rsid w:val="00AB704C"/>
    <w:rsid w:val="00AB782C"/>
    <w:rsid w:val="00AB7A37"/>
    <w:rsid w:val="00AC04AA"/>
    <w:rsid w:val="00AC1768"/>
    <w:rsid w:val="00AC1C1F"/>
    <w:rsid w:val="00AD02FE"/>
    <w:rsid w:val="00AD20A0"/>
    <w:rsid w:val="00AD3ED7"/>
    <w:rsid w:val="00AD44B6"/>
    <w:rsid w:val="00AD71CE"/>
    <w:rsid w:val="00AE48ED"/>
    <w:rsid w:val="00AF133F"/>
    <w:rsid w:val="00AF2327"/>
    <w:rsid w:val="00AF62B3"/>
    <w:rsid w:val="00AF77F4"/>
    <w:rsid w:val="00B0124B"/>
    <w:rsid w:val="00B014A9"/>
    <w:rsid w:val="00B053F9"/>
    <w:rsid w:val="00B05958"/>
    <w:rsid w:val="00B135C1"/>
    <w:rsid w:val="00B16FB6"/>
    <w:rsid w:val="00B23FCA"/>
    <w:rsid w:val="00B25365"/>
    <w:rsid w:val="00B264CB"/>
    <w:rsid w:val="00B2701B"/>
    <w:rsid w:val="00B3635E"/>
    <w:rsid w:val="00B453C2"/>
    <w:rsid w:val="00B47A51"/>
    <w:rsid w:val="00B55333"/>
    <w:rsid w:val="00B55599"/>
    <w:rsid w:val="00B56768"/>
    <w:rsid w:val="00B61FB3"/>
    <w:rsid w:val="00B645C8"/>
    <w:rsid w:val="00B70389"/>
    <w:rsid w:val="00B71384"/>
    <w:rsid w:val="00B719FC"/>
    <w:rsid w:val="00B76651"/>
    <w:rsid w:val="00B80041"/>
    <w:rsid w:val="00B80052"/>
    <w:rsid w:val="00B80982"/>
    <w:rsid w:val="00B81727"/>
    <w:rsid w:val="00B860A9"/>
    <w:rsid w:val="00B8762C"/>
    <w:rsid w:val="00B95CED"/>
    <w:rsid w:val="00BA1B7F"/>
    <w:rsid w:val="00BA7DE4"/>
    <w:rsid w:val="00BA7EE8"/>
    <w:rsid w:val="00BC2043"/>
    <w:rsid w:val="00BC30C8"/>
    <w:rsid w:val="00BC4594"/>
    <w:rsid w:val="00BD1435"/>
    <w:rsid w:val="00BD2444"/>
    <w:rsid w:val="00BD4931"/>
    <w:rsid w:val="00BD6C67"/>
    <w:rsid w:val="00BD6ED5"/>
    <w:rsid w:val="00BD74B0"/>
    <w:rsid w:val="00BE10BB"/>
    <w:rsid w:val="00BE364E"/>
    <w:rsid w:val="00BE36D4"/>
    <w:rsid w:val="00BE62FB"/>
    <w:rsid w:val="00BF2DDF"/>
    <w:rsid w:val="00C0171A"/>
    <w:rsid w:val="00C03787"/>
    <w:rsid w:val="00C05EB3"/>
    <w:rsid w:val="00C079F4"/>
    <w:rsid w:val="00C1139A"/>
    <w:rsid w:val="00C1223B"/>
    <w:rsid w:val="00C134BE"/>
    <w:rsid w:val="00C14202"/>
    <w:rsid w:val="00C15270"/>
    <w:rsid w:val="00C205FC"/>
    <w:rsid w:val="00C32E0D"/>
    <w:rsid w:val="00C363A0"/>
    <w:rsid w:val="00C36D43"/>
    <w:rsid w:val="00C40146"/>
    <w:rsid w:val="00C46EB6"/>
    <w:rsid w:val="00C514E3"/>
    <w:rsid w:val="00C51C15"/>
    <w:rsid w:val="00C54104"/>
    <w:rsid w:val="00C55E66"/>
    <w:rsid w:val="00C57C85"/>
    <w:rsid w:val="00C60D0B"/>
    <w:rsid w:val="00C66959"/>
    <w:rsid w:val="00C66EC4"/>
    <w:rsid w:val="00C70F5E"/>
    <w:rsid w:val="00C74DC9"/>
    <w:rsid w:val="00C825EA"/>
    <w:rsid w:val="00C8363B"/>
    <w:rsid w:val="00C8537F"/>
    <w:rsid w:val="00C96A8B"/>
    <w:rsid w:val="00CA0C65"/>
    <w:rsid w:val="00CA3F29"/>
    <w:rsid w:val="00CA5196"/>
    <w:rsid w:val="00CA741D"/>
    <w:rsid w:val="00CB04D6"/>
    <w:rsid w:val="00CB2593"/>
    <w:rsid w:val="00CB3075"/>
    <w:rsid w:val="00CB51BE"/>
    <w:rsid w:val="00CB7DD0"/>
    <w:rsid w:val="00CC37B2"/>
    <w:rsid w:val="00CC3EED"/>
    <w:rsid w:val="00CD0050"/>
    <w:rsid w:val="00CD2DD8"/>
    <w:rsid w:val="00CD4B71"/>
    <w:rsid w:val="00CD4EB0"/>
    <w:rsid w:val="00CD519C"/>
    <w:rsid w:val="00CD6C8C"/>
    <w:rsid w:val="00CE1C10"/>
    <w:rsid w:val="00CE3B58"/>
    <w:rsid w:val="00CE4942"/>
    <w:rsid w:val="00CF0802"/>
    <w:rsid w:val="00CF6641"/>
    <w:rsid w:val="00CF713C"/>
    <w:rsid w:val="00D0696E"/>
    <w:rsid w:val="00D07816"/>
    <w:rsid w:val="00D21420"/>
    <w:rsid w:val="00D235F5"/>
    <w:rsid w:val="00D2418D"/>
    <w:rsid w:val="00D27682"/>
    <w:rsid w:val="00D40B63"/>
    <w:rsid w:val="00D416FF"/>
    <w:rsid w:val="00D41CD2"/>
    <w:rsid w:val="00D43E61"/>
    <w:rsid w:val="00D445D1"/>
    <w:rsid w:val="00D46F71"/>
    <w:rsid w:val="00D50303"/>
    <w:rsid w:val="00D60CE5"/>
    <w:rsid w:val="00D64F26"/>
    <w:rsid w:val="00D679AB"/>
    <w:rsid w:val="00D7016E"/>
    <w:rsid w:val="00D71208"/>
    <w:rsid w:val="00D804F0"/>
    <w:rsid w:val="00D8205B"/>
    <w:rsid w:val="00D8592C"/>
    <w:rsid w:val="00D91E89"/>
    <w:rsid w:val="00D9212C"/>
    <w:rsid w:val="00D92569"/>
    <w:rsid w:val="00D96AF6"/>
    <w:rsid w:val="00D97B66"/>
    <w:rsid w:val="00DA59D8"/>
    <w:rsid w:val="00DA5F3B"/>
    <w:rsid w:val="00DA68AE"/>
    <w:rsid w:val="00DB1008"/>
    <w:rsid w:val="00DB61E8"/>
    <w:rsid w:val="00DB6952"/>
    <w:rsid w:val="00DC7F08"/>
    <w:rsid w:val="00DC7F66"/>
    <w:rsid w:val="00DD0210"/>
    <w:rsid w:val="00DD07BF"/>
    <w:rsid w:val="00DD1921"/>
    <w:rsid w:val="00DD3778"/>
    <w:rsid w:val="00DD4DDF"/>
    <w:rsid w:val="00DE159D"/>
    <w:rsid w:val="00DE384E"/>
    <w:rsid w:val="00DE4117"/>
    <w:rsid w:val="00DE4BE5"/>
    <w:rsid w:val="00DF1647"/>
    <w:rsid w:val="00DF43C0"/>
    <w:rsid w:val="00DF5A51"/>
    <w:rsid w:val="00DF676B"/>
    <w:rsid w:val="00E00CB7"/>
    <w:rsid w:val="00E03805"/>
    <w:rsid w:val="00E064CD"/>
    <w:rsid w:val="00E1386E"/>
    <w:rsid w:val="00E143B3"/>
    <w:rsid w:val="00E15B0B"/>
    <w:rsid w:val="00E164BD"/>
    <w:rsid w:val="00E21657"/>
    <w:rsid w:val="00E21B13"/>
    <w:rsid w:val="00E266CF"/>
    <w:rsid w:val="00E26B6C"/>
    <w:rsid w:val="00E32AA7"/>
    <w:rsid w:val="00E41583"/>
    <w:rsid w:val="00E45F24"/>
    <w:rsid w:val="00E54D5F"/>
    <w:rsid w:val="00E54F90"/>
    <w:rsid w:val="00E62625"/>
    <w:rsid w:val="00E630D1"/>
    <w:rsid w:val="00E63B9E"/>
    <w:rsid w:val="00E70115"/>
    <w:rsid w:val="00E80D61"/>
    <w:rsid w:val="00E83A37"/>
    <w:rsid w:val="00E85A97"/>
    <w:rsid w:val="00E91CF3"/>
    <w:rsid w:val="00E931CF"/>
    <w:rsid w:val="00E935F8"/>
    <w:rsid w:val="00E93658"/>
    <w:rsid w:val="00E93AEB"/>
    <w:rsid w:val="00E95DD4"/>
    <w:rsid w:val="00EA05D6"/>
    <w:rsid w:val="00EA18B7"/>
    <w:rsid w:val="00EA42F5"/>
    <w:rsid w:val="00EA56F0"/>
    <w:rsid w:val="00EB0BC1"/>
    <w:rsid w:val="00EB7B05"/>
    <w:rsid w:val="00EC45F8"/>
    <w:rsid w:val="00EC6818"/>
    <w:rsid w:val="00EC6A03"/>
    <w:rsid w:val="00ED37E6"/>
    <w:rsid w:val="00EE1086"/>
    <w:rsid w:val="00EE3359"/>
    <w:rsid w:val="00EE5239"/>
    <w:rsid w:val="00EE59FB"/>
    <w:rsid w:val="00EE7C0F"/>
    <w:rsid w:val="00EF24AC"/>
    <w:rsid w:val="00F019B2"/>
    <w:rsid w:val="00F047B5"/>
    <w:rsid w:val="00F0722B"/>
    <w:rsid w:val="00F13CB5"/>
    <w:rsid w:val="00F169AB"/>
    <w:rsid w:val="00F21D39"/>
    <w:rsid w:val="00F22BBB"/>
    <w:rsid w:val="00F2459F"/>
    <w:rsid w:val="00F24BB6"/>
    <w:rsid w:val="00F4350C"/>
    <w:rsid w:val="00F450CA"/>
    <w:rsid w:val="00F46B0A"/>
    <w:rsid w:val="00F50842"/>
    <w:rsid w:val="00F52855"/>
    <w:rsid w:val="00F52A58"/>
    <w:rsid w:val="00F546DA"/>
    <w:rsid w:val="00F570C8"/>
    <w:rsid w:val="00F664FC"/>
    <w:rsid w:val="00F73CC0"/>
    <w:rsid w:val="00F74D24"/>
    <w:rsid w:val="00F75048"/>
    <w:rsid w:val="00F76DA5"/>
    <w:rsid w:val="00F822DC"/>
    <w:rsid w:val="00F83C84"/>
    <w:rsid w:val="00F9208D"/>
    <w:rsid w:val="00F96EAB"/>
    <w:rsid w:val="00FA3D8F"/>
    <w:rsid w:val="00FA5425"/>
    <w:rsid w:val="00FA7E93"/>
    <w:rsid w:val="00FB04EF"/>
    <w:rsid w:val="00FB2C93"/>
    <w:rsid w:val="00FB479F"/>
    <w:rsid w:val="00FB7513"/>
    <w:rsid w:val="00FC40C8"/>
    <w:rsid w:val="00FC64DE"/>
    <w:rsid w:val="00FC6F62"/>
    <w:rsid w:val="00FE105C"/>
    <w:rsid w:val="00FE3517"/>
    <w:rsid w:val="00FE522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011291,#d9ecff"/>
    </o:shapedefaults>
    <o:shapelayout v:ext="edit">
      <o:idmap v:ext="edit" data="1"/>
    </o:shapelayout>
  </w:shapeDefaults>
  <w:decimalSymbol w:val="."/>
  <w:listSeparator w:val=","/>
  <w14:docId w14:val="05349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paragraph" w:styleId="Heading1">
    <w:name w:val="heading 1"/>
    <w:aliases w:val="Document Header1"/>
    <w:basedOn w:val="Normal"/>
    <w:next w:val="Normal"/>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37"/>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37"/>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37"/>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37"/>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37"/>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3"/>
      </w:numPr>
      <w:spacing w:before="120"/>
    </w:pPr>
    <w:rPr>
      <w:rFonts w:ascii="Arial" w:hAnsi="Arial"/>
      <w:b/>
      <w:sz w:val="20"/>
      <w:szCs w:val="20"/>
    </w:rPr>
  </w:style>
  <w:style w:type="paragraph" w:customStyle="1" w:styleId="Header2-SubClauses">
    <w:name w:val="Header 2 - SubClauses"/>
    <w:basedOn w:val="Normal"/>
    <w:pPr>
      <w:numPr>
        <w:ilvl w:val="1"/>
        <w:numId w:val="37"/>
      </w:numPr>
      <w:spacing w:after="200"/>
      <w:jc w:val="both"/>
    </w:pPr>
    <w:rPr>
      <w:rFonts w:cs="Arial"/>
    </w:rPr>
  </w:style>
  <w:style w:type="paragraph" w:customStyle="1" w:styleId="P3Header1-Clauses">
    <w:name w:val="P3 Header1-Clauses"/>
    <w:basedOn w:val="Header1-Clauses"/>
    <w:pPr>
      <w:numPr>
        <w:ilvl w:val="2"/>
        <w:numId w:val="37"/>
      </w:numPr>
      <w:spacing w:before="0" w:after="200"/>
      <w:jc w:val="both"/>
    </w:pPr>
    <w:rPr>
      <w:rFonts w:ascii="Times New Roman" w:hAnsi="Times New Roman"/>
      <w:b w:val="0"/>
      <w:sz w:val="24"/>
    </w:rPr>
  </w:style>
  <w:style w:type="paragraph" w:customStyle="1" w:styleId="Outline3">
    <w:name w:val="Outline3"/>
    <w:basedOn w:val="Normal"/>
    <w:pPr>
      <w:numPr>
        <w:ilvl w:val="2"/>
        <w:numId w:val="4"/>
      </w:numPr>
      <w:spacing w:before="240"/>
    </w:pPr>
    <w:rPr>
      <w:rFonts w:ascii="Arial" w:hAnsi="Arial"/>
      <w:kern w:val="28"/>
      <w:sz w:val="20"/>
      <w:szCs w:val="20"/>
    </w:rPr>
  </w:style>
  <w:style w:type="paragraph" w:customStyle="1" w:styleId="Outline4">
    <w:name w:val="Outline4"/>
    <w:basedOn w:val="Normal"/>
    <w:autoRedefine/>
    <w:pPr>
      <w:numPr>
        <w:numId w:val="4"/>
      </w:numPr>
      <w:spacing w:before="120"/>
    </w:pPr>
    <w:rPr>
      <w:rFonts w:ascii="Arial" w:hAnsi="Arial"/>
      <w:kern w:val="28"/>
      <w:sz w:val="20"/>
      <w:szCs w:val="20"/>
    </w:rPr>
  </w:style>
  <w:style w:type="paragraph" w:customStyle="1" w:styleId="Outlinei">
    <w:name w:val="Outline i)"/>
    <w:basedOn w:val="Normal"/>
    <w:pPr>
      <w:numPr>
        <w:numId w:val="5"/>
      </w:numPr>
      <w:spacing w:before="120"/>
    </w:pPr>
    <w:rPr>
      <w:rFonts w:ascii="Arial" w:hAnsi="Arial"/>
      <w:sz w:val="20"/>
      <w:szCs w:val="20"/>
    </w:rPr>
  </w:style>
  <w:style w:type="paragraph" w:styleId="Subtitle">
    <w:name w:val="Subtitle"/>
    <w:basedOn w:val="Normal"/>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link w:val="FooterChar"/>
    <w:uiPriority w:val="99"/>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uiPriority w:val="39"/>
    <w:pPr>
      <w:spacing w:before="240" w:after="240"/>
      <w:outlineLvl w:val="0"/>
    </w:pPr>
    <w:rPr>
      <w:b/>
      <w:szCs w:val="20"/>
    </w:rPr>
  </w:style>
  <w:style w:type="paragraph" w:styleId="TOC2">
    <w:name w:val="toc 2"/>
    <w:basedOn w:val="Normal"/>
    <w:next w:val="Normal"/>
    <w:autoRedefine/>
    <w:semiHidden/>
    <w:pPr>
      <w:tabs>
        <w:tab w:val="left" w:pos="1350"/>
        <w:tab w:val="right" w:leader="dot" w:pos="9000"/>
      </w:tabs>
      <w:ind w:left="720" w:hanging="547"/>
      <w:outlineLvl w:val="1"/>
    </w:pPr>
    <w:rPr>
      <w:noProof/>
      <w:szCs w:val="20"/>
    </w:rPr>
  </w:style>
  <w:style w:type="paragraph" w:customStyle="1" w:styleId="i">
    <w:name w:val="(i)"/>
    <w:basedOn w:val="Normal"/>
    <w:pPr>
      <w:suppressAutoHyphens/>
      <w:jc w:val="both"/>
    </w:pPr>
    <w:rPr>
      <w:rFonts w:ascii="Tms Rmn" w:hAnsi="Tms Rmn"/>
      <w:sz w:val="20"/>
      <w:szCs w:val="20"/>
    </w:rPr>
  </w:style>
  <w:style w:type="paragraph" w:styleId="Header">
    <w:name w:val="header"/>
    <w:basedOn w:val="Normal"/>
    <w:link w:val="HeaderChar"/>
    <w:uiPriority w:val="99"/>
    <w:pPr>
      <w:pBdr>
        <w:bottom w:val="single" w:sz="4" w:space="1" w:color="000000"/>
      </w:pBdr>
      <w:tabs>
        <w:tab w:val="right" w:pos="9000"/>
      </w:tabs>
      <w:jc w:val="both"/>
    </w:pPr>
    <w:rPr>
      <w:rFonts w:ascii="Arial" w:hAnsi="Arial"/>
      <w:sz w:val="20"/>
      <w:szCs w:val="20"/>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D7016E"/>
    <w:pPr>
      <w:numPr>
        <w:ilvl w:val="0"/>
        <w:numId w:val="0"/>
      </w:numPr>
      <w:tabs>
        <w:tab w:val="right" w:pos="9360"/>
      </w:tabs>
      <w:suppressAutoHyphens/>
      <w:spacing w:before="0"/>
      <w:outlineLvl w:val="9"/>
    </w:pPr>
    <w:rPr>
      <w:rFonts w:ascii="Times New Roman" w:hAnsi="Times New Roman" w:cs="Times New Roman"/>
      <w:b/>
      <w:bCs/>
      <w:iCs/>
      <w:sz w:val="24"/>
      <w:szCs w:val="24"/>
    </w:rPr>
  </w:style>
  <w:style w:type="paragraph" w:styleId="CommentSubject">
    <w:name w:val="annotation subject"/>
    <w:basedOn w:val="CommentText"/>
    <w:next w:val="CommentText"/>
    <w:semiHidden/>
    <w:pPr>
      <w:jc w:val="both"/>
    </w:pPr>
    <w:rPr>
      <w:b/>
      <w:bCs/>
      <w:lang w:val="es-ES_tradnl"/>
    </w:rPr>
  </w:style>
  <w:style w:type="paragraph" w:styleId="CommentText">
    <w:name w:val="annotation text"/>
    <w:basedOn w:val="Normal"/>
    <w:semiHidden/>
    <w:rPr>
      <w:rFonts w:ascii="Arial" w:hAnsi="Arial"/>
      <w:sz w:val="20"/>
      <w:szCs w:val="20"/>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lang w:val="en-US" w:eastAsia="en-US"/>
    </w:rPr>
  </w:style>
  <w:style w:type="character" w:customStyle="1" w:styleId="Table">
    <w:name w:val="Table"/>
    <w:rPr>
      <w:rFonts w:ascii="Arial" w:hAnsi="Arial"/>
      <w:sz w:val="20"/>
    </w:rPr>
  </w:style>
  <w:style w:type="paragraph" w:customStyle="1" w:styleId="Head12">
    <w:name w:val="Head 1.2"/>
    <w:basedOn w:val="Normal"/>
    <w:pPr>
      <w:numPr>
        <w:ilvl w:val="1"/>
        <w:numId w:val="8"/>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semiHidden/>
    <w:pPr>
      <w:jc w:val="both"/>
    </w:pPr>
    <w:rPr>
      <w:rFonts w:ascii="Tahoma" w:hAnsi="Tahoma" w:cs="Tahoma"/>
      <w:sz w:val="16"/>
      <w:szCs w:val="16"/>
      <w:lang w:val="es-ES_tradnl"/>
    </w:rPr>
  </w:style>
  <w:style w:type="paragraph" w:styleId="NormalWeb">
    <w:name w:val="Normal (Web)"/>
    <w:basedOn w:val="Normal"/>
    <w:pPr>
      <w:spacing w:before="100" w:beforeAutospacing="1" w:after="100" w:afterAutospacing="1"/>
    </w:pPr>
    <w:rPr>
      <w:rFonts w:ascii="Arial Unicode MS" w:eastAsia="Arial Unicode MS" w:hAnsi="Arial Unicode MS"/>
      <w:sz w:val="20"/>
    </w:rPr>
  </w:style>
  <w:style w:type="paragraph" w:styleId="BodyText3">
    <w:name w:val="Body Text 3"/>
    <w:basedOn w:val="Normal"/>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9"/>
      </w:numPr>
    </w:pPr>
    <w:rPr>
      <w:sz w:val="20"/>
      <w:szCs w:val="20"/>
    </w:rPr>
  </w:style>
  <w:style w:type="paragraph" w:styleId="ListBullet2">
    <w:name w:val="List Bullet 2"/>
    <w:basedOn w:val="Normal"/>
    <w:autoRedefine/>
    <w:pPr>
      <w:numPr>
        <w:numId w:val="10"/>
      </w:numPr>
    </w:pPr>
    <w:rPr>
      <w:sz w:val="20"/>
      <w:szCs w:val="20"/>
    </w:rPr>
  </w:style>
  <w:style w:type="paragraph" w:styleId="ListBullet3">
    <w:name w:val="List Bullet 3"/>
    <w:basedOn w:val="Normal"/>
    <w:autoRedefine/>
    <w:pPr>
      <w:numPr>
        <w:numId w:val="11"/>
      </w:numPr>
    </w:pPr>
    <w:rPr>
      <w:sz w:val="20"/>
      <w:szCs w:val="20"/>
    </w:rPr>
  </w:style>
  <w:style w:type="paragraph" w:styleId="ListBullet4">
    <w:name w:val="List Bullet 4"/>
    <w:basedOn w:val="Normal"/>
    <w:autoRedefine/>
    <w:pPr>
      <w:numPr>
        <w:numId w:val="12"/>
      </w:numPr>
    </w:pPr>
    <w:rPr>
      <w:sz w:val="20"/>
      <w:szCs w:val="20"/>
    </w:rPr>
  </w:style>
  <w:style w:type="paragraph" w:styleId="ListBullet5">
    <w:name w:val="List Bullet 5"/>
    <w:basedOn w:val="Normal"/>
    <w:autoRedefine/>
    <w:pPr>
      <w:numPr>
        <w:numId w:val="13"/>
      </w:numPr>
    </w:pPr>
    <w:rPr>
      <w:sz w:val="20"/>
      <w:szCs w:val="20"/>
    </w:rPr>
  </w:style>
  <w:style w:type="paragraph" w:styleId="ListNumber">
    <w:name w:val="List Number"/>
    <w:basedOn w:val="Normal"/>
    <w:pPr>
      <w:numPr>
        <w:numId w:val="6"/>
      </w:numPr>
    </w:pPr>
    <w:rPr>
      <w:sz w:val="20"/>
      <w:szCs w:val="20"/>
    </w:rPr>
  </w:style>
  <w:style w:type="paragraph" w:styleId="ListNumber2">
    <w:name w:val="List Number 2"/>
    <w:basedOn w:val="Normal"/>
    <w:pPr>
      <w:numPr>
        <w:numId w:val="14"/>
      </w:numPr>
    </w:pPr>
    <w:rPr>
      <w:sz w:val="20"/>
      <w:szCs w:val="20"/>
    </w:rPr>
  </w:style>
  <w:style w:type="paragraph" w:styleId="ListNumber3">
    <w:name w:val="List Number 3"/>
    <w:basedOn w:val="Normal"/>
    <w:pPr>
      <w:numPr>
        <w:numId w:val="15"/>
      </w:numPr>
    </w:pPr>
    <w:rPr>
      <w:sz w:val="20"/>
      <w:szCs w:val="20"/>
    </w:rPr>
  </w:style>
  <w:style w:type="paragraph" w:styleId="ListNumber4">
    <w:name w:val="List Number 4"/>
    <w:basedOn w:val="Normal"/>
    <w:pPr>
      <w:numPr>
        <w:numId w:val="16"/>
      </w:numPr>
    </w:pPr>
    <w:rPr>
      <w:sz w:val="20"/>
      <w:szCs w:val="20"/>
    </w:rPr>
  </w:style>
  <w:style w:type="paragraph" w:styleId="ListNumber5">
    <w:name w:val="List Number 5"/>
    <w:basedOn w:val="Normal"/>
    <w:pPr>
      <w:numPr>
        <w:numId w:val="17"/>
      </w:numPr>
    </w:pPr>
    <w:rPr>
      <w:sz w:val="20"/>
      <w:szCs w:val="20"/>
    </w:rPr>
  </w:style>
  <w:style w:type="paragraph" w:customStyle="1" w:styleId="SectionTitle">
    <w:name w:val="Section Title"/>
    <w:next w:val="Normal"/>
    <w:pPr>
      <w:spacing w:after="200"/>
      <w:jc w:val="center"/>
    </w:pPr>
    <w:rPr>
      <w:b/>
      <w:sz w:val="44"/>
      <w:lang w:val="en-GB" w:eastAsia="en-US"/>
    </w:rPr>
  </w:style>
  <w:style w:type="paragraph" w:styleId="Title">
    <w:name w:val="Title"/>
    <w:basedOn w:val="Normal"/>
    <w:qFormat/>
    <w:pPr>
      <w:jc w:val="center"/>
    </w:pPr>
    <w:rPr>
      <w:rFonts w:ascii="Arial" w:hAnsi="Arial"/>
      <w:b/>
      <w:sz w:val="48"/>
      <w:szCs w:val="20"/>
    </w:rPr>
  </w:style>
  <w:style w:type="paragraph" w:customStyle="1" w:styleId="Outline2">
    <w:name w:val="Outline2"/>
    <w:basedOn w:val="Normal"/>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lang w:val="en-US" w:eastAsia="en-US"/>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semiHidden/>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lang w:val="en-US" w:eastAsia="en-US"/>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lang w:val="en-US" w:eastAsia="en-US"/>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lang w:val="en-US" w:eastAsia="en-US"/>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lang w:val="en-US" w:eastAsia="en-US"/>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lang w:val="en-US" w:eastAsia="en-US"/>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rPr>
      <w:lang w:val="en-US" w:eastAsia="en-US"/>
    </w:r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rPr>
      <w:lang w:val="en-US" w:eastAsia="en-US"/>
    </w:r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rPr>
      <w:lang w:val="en-US" w:eastAsia="en-US"/>
    </w:rPr>
  </w:style>
  <w:style w:type="paragraph" w:customStyle="1" w:styleId="CHead">
    <w:name w:val="C Head"/>
    <w:pPr>
      <w:tabs>
        <w:tab w:val="left" w:pos="-720"/>
      </w:tabs>
      <w:suppressAutoHyphens/>
      <w:overflowPunct w:val="0"/>
      <w:autoSpaceDE w:val="0"/>
      <w:autoSpaceDN w:val="0"/>
      <w:adjustRightInd w:val="0"/>
      <w:textAlignment w:val="baseline"/>
    </w:pPr>
    <w:rPr>
      <w:lang w:val="en-US" w:eastAsia="en-US"/>
    </w:rPr>
  </w:style>
  <w:style w:type="paragraph" w:customStyle="1" w:styleId="SecNoHe">
    <w:name w:val="Sec No. &amp; He"/>
    <w:pPr>
      <w:tabs>
        <w:tab w:val="left" w:pos="-720"/>
      </w:tabs>
      <w:suppressAutoHyphens/>
      <w:overflowPunct w:val="0"/>
      <w:autoSpaceDE w:val="0"/>
      <w:autoSpaceDN w:val="0"/>
      <w:adjustRightInd w:val="0"/>
      <w:textAlignment w:val="baseline"/>
    </w:pPr>
    <w:rPr>
      <w:lang w:val="en-US" w:eastAsia="en-US"/>
    </w:r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lang w:val="en-US" w:eastAsia="en-US"/>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lang w:val="en-US" w:eastAsia="en-US"/>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lang w:val="en-US" w:eastAsia="en-US"/>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lang w:val="en-US" w:eastAsia="en-US"/>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lang w:val="en-US" w:eastAsia="en-US"/>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lang w:val="en-US" w:eastAsia="en-US"/>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lang w:val="en-US" w:eastAsia="en-US"/>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lang w:val="en-US" w:eastAsia="en-US"/>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link w:val="FootnoteTextChar"/>
    <w:semiHidden/>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BE62FB"/>
    <w:pPr>
      <w:keepNext w:val="0"/>
      <w:tabs>
        <w:tab w:val="clear" w:pos="1422"/>
      </w:tabs>
      <w:ind w:left="0"/>
      <w:jc w:val="center"/>
    </w:pPr>
    <w:rPr>
      <w:rFonts w:ascii="Times New Roman" w:hAnsi="Times New Roman" w:cs="Times New Roman"/>
      <w:b w:val="0"/>
      <w:sz w:val="48"/>
      <w:szCs w:val="48"/>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38"/>
      </w:numPr>
      <w:spacing w:before="240" w:after="240"/>
      <w:jc w:val="center"/>
    </w:pPr>
    <w:rPr>
      <w:b/>
      <w:sz w:val="28"/>
    </w:rPr>
  </w:style>
  <w:style w:type="paragraph" w:customStyle="1" w:styleId="S1-Header2">
    <w:name w:val="S1-Header2"/>
    <w:basedOn w:val="Normal"/>
    <w:pPr>
      <w:numPr>
        <w:numId w:val="37"/>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pPr>
      <w:spacing w:after="200"/>
      <w:ind w:left="1080" w:right="288" w:hanging="720"/>
      <w:jc w:val="both"/>
    </w:pPr>
    <w:rPr>
      <w:b/>
      <w:bCs/>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pPr>
      <w:spacing w:before="120" w:after="24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semiHidden/>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39"/>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paragraph" w:styleId="NoSpacing">
    <w:name w:val="No Spacing"/>
    <w:uiPriority w:val="1"/>
    <w:qFormat/>
    <w:rsid w:val="00E95DD4"/>
    <w:pPr>
      <w:widowControl w:val="0"/>
      <w:autoSpaceDE w:val="0"/>
      <w:autoSpaceDN w:val="0"/>
    </w:pPr>
    <w:rPr>
      <w:sz w:val="24"/>
      <w:szCs w:val="24"/>
      <w:lang w:val="en-US" w:eastAsia="en-US"/>
    </w:rPr>
  </w:style>
  <w:style w:type="character" w:customStyle="1" w:styleId="FootnoteTextChar">
    <w:name w:val="Footnote Text Char"/>
    <w:basedOn w:val="DefaultParagraphFont"/>
    <w:link w:val="FootnoteText"/>
    <w:semiHidden/>
    <w:rsid w:val="008538B5"/>
    <w:rPr>
      <w:lang w:val="en-US" w:eastAsia="en-US"/>
    </w:rPr>
  </w:style>
  <w:style w:type="character" w:customStyle="1" w:styleId="FooterChar">
    <w:name w:val="Footer Char"/>
    <w:link w:val="Footer"/>
    <w:uiPriority w:val="99"/>
    <w:rsid w:val="00175DC2"/>
    <w:rPr>
      <w:rFonts w:ascii="Arial" w:hAnsi="Arial"/>
      <w:lang w:val="en-US" w:eastAsia="en-US"/>
    </w:rPr>
  </w:style>
  <w:style w:type="character" w:customStyle="1" w:styleId="HeaderChar">
    <w:name w:val="Header Char"/>
    <w:basedOn w:val="DefaultParagraphFont"/>
    <w:link w:val="Header"/>
    <w:uiPriority w:val="99"/>
    <w:rsid w:val="00DD0210"/>
    <w:rPr>
      <w:rFonts w:ascii="Arial" w:hAnsi="Arial"/>
      <w:lang w:val="en-US" w:eastAsia="en-US"/>
    </w:rPr>
  </w:style>
  <w:style w:type="paragraph" w:styleId="ListParagraph">
    <w:name w:val="List Paragraph"/>
    <w:basedOn w:val="Normal"/>
    <w:uiPriority w:val="34"/>
    <w:qFormat/>
    <w:rsid w:val="00893920"/>
    <w:pPr>
      <w:keepNext/>
      <w:widowControl w:val="0"/>
      <w:ind w:left="720"/>
      <w:contextualSpacing/>
      <w:jc w:val="both"/>
    </w:pPr>
    <w:rPr>
      <w:rFonts w:ascii="Arial" w:hAnsi="Arial"/>
      <w:sz w:val="20"/>
      <w:szCs w:val="20"/>
    </w:rPr>
  </w:style>
  <w:style w:type="table" w:styleId="TableGrid">
    <w:name w:val="Table Grid"/>
    <w:basedOn w:val="TableNormal"/>
    <w:uiPriority w:val="39"/>
    <w:rsid w:val="00AC1C1F"/>
    <w:rPr>
      <w:rFonts w:asciiTheme="minorHAnsi" w:eastAsiaTheme="minorHAnsi" w:hAnsiTheme="minorHAnsi" w:cstheme="minorBid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paragraph" w:styleId="Heading1">
    <w:name w:val="heading 1"/>
    <w:aliases w:val="Document Header1"/>
    <w:basedOn w:val="Normal"/>
    <w:next w:val="Normal"/>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37"/>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37"/>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37"/>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37"/>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37"/>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3"/>
      </w:numPr>
      <w:spacing w:before="120"/>
    </w:pPr>
    <w:rPr>
      <w:rFonts w:ascii="Arial" w:hAnsi="Arial"/>
      <w:b/>
      <w:sz w:val="20"/>
      <w:szCs w:val="20"/>
    </w:rPr>
  </w:style>
  <w:style w:type="paragraph" w:customStyle="1" w:styleId="Header2-SubClauses">
    <w:name w:val="Header 2 - SubClauses"/>
    <w:basedOn w:val="Normal"/>
    <w:pPr>
      <w:numPr>
        <w:ilvl w:val="1"/>
        <w:numId w:val="37"/>
      </w:numPr>
      <w:spacing w:after="200"/>
      <w:jc w:val="both"/>
    </w:pPr>
    <w:rPr>
      <w:rFonts w:cs="Arial"/>
    </w:rPr>
  </w:style>
  <w:style w:type="paragraph" w:customStyle="1" w:styleId="P3Header1-Clauses">
    <w:name w:val="P3 Header1-Clauses"/>
    <w:basedOn w:val="Header1-Clauses"/>
    <w:pPr>
      <w:numPr>
        <w:ilvl w:val="2"/>
        <w:numId w:val="37"/>
      </w:numPr>
      <w:spacing w:before="0" w:after="200"/>
      <w:jc w:val="both"/>
    </w:pPr>
    <w:rPr>
      <w:rFonts w:ascii="Times New Roman" w:hAnsi="Times New Roman"/>
      <w:b w:val="0"/>
      <w:sz w:val="24"/>
    </w:rPr>
  </w:style>
  <w:style w:type="paragraph" w:customStyle="1" w:styleId="Outline3">
    <w:name w:val="Outline3"/>
    <w:basedOn w:val="Normal"/>
    <w:pPr>
      <w:numPr>
        <w:ilvl w:val="2"/>
        <w:numId w:val="4"/>
      </w:numPr>
      <w:spacing w:before="240"/>
    </w:pPr>
    <w:rPr>
      <w:rFonts w:ascii="Arial" w:hAnsi="Arial"/>
      <w:kern w:val="28"/>
      <w:sz w:val="20"/>
      <w:szCs w:val="20"/>
    </w:rPr>
  </w:style>
  <w:style w:type="paragraph" w:customStyle="1" w:styleId="Outline4">
    <w:name w:val="Outline4"/>
    <w:basedOn w:val="Normal"/>
    <w:autoRedefine/>
    <w:pPr>
      <w:numPr>
        <w:numId w:val="4"/>
      </w:numPr>
      <w:spacing w:before="120"/>
    </w:pPr>
    <w:rPr>
      <w:rFonts w:ascii="Arial" w:hAnsi="Arial"/>
      <w:kern w:val="28"/>
      <w:sz w:val="20"/>
      <w:szCs w:val="20"/>
    </w:rPr>
  </w:style>
  <w:style w:type="paragraph" w:customStyle="1" w:styleId="Outlinei">
    <w:name w:val="Outline i)"/>
    <w:basedOn w:val="Normal"/>
    <w:pPr>
      <w:numPr>
        <w:numId w:val="5"/>
      </w:numPr>
      <w:spacing w:before="120"/>
    </w:pPr>
    <w:rPr>
      <w:rFonts w:ascii="Arial" w:hAnsi="Arial"/>
      <w:sz w:val="20"/>
      <w:szCs w:val="20"/>
    </w:rPr>
  </w:style>
  <w:style w:type="paragraph" w:styleId="Subtitle">
    <w:name w:val="Subtitle"/>
    <w:basedOn w:val="Normal"/>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link w:val="FooterChar"/>
    <w:uiPriority w:val="99"/>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uiPriority w:val="39"/>
    <w:pPr>
      <w:spacing w:before="240" w:after="240"/>
      <w:outlineLvl w:val="0"/>
    </w:pPr>
    <w:rPr>
      <w:b/>
      <w:szCs w:val="20"/>
    </w:rPr>
  </w:style>
  <w:style w:type="paragraph" w:styleId="TOC2">
    <w:name w:val="toc 2"/>
    <w:basedOn w:val="Normal"/>
    <w:next w:val="Normal"/>
    <w:autoRedefine/>
    <w:semiHidden/>
    <w:pPr>
      <w:tabs>
        <w:tab w:val="left" w:pos="1350"/>
        <w:tab w:val="right" w:leader="dot" w:pos="9000"/>
      </w:tabs>
      <w:ind w:left="720" w:hanging="547"/>
      <w:outlineLvl w:val="1"/>
    </w:pPr>
    <w:rPr>
      <w:noProof/>
      <w:szCs w:val="20"/>
    </w:rPr>
  </w:style>
  <w:style w:type="paragraph" w:customStyle="1" w:styleId="i">
    <w:name w:val="(i)"/>
    <w:basedOn w:val="Normal"/>
    <w:pPr>
      <w:suppressAutoHyphens/>
      <w:jc w:val="both"/>
    </w:pPr>
    <w:rPr>
      <w:rFonts w:ascii="Tms Rmn" w:hAnsi="Tms Rmn"/>
      <w:sz w:val="20"/>
      <w:szCs w:val="20"/>
    </w:rPr>
  </w:style>
  <w:style w:type="paragraph" w:styleId="Header">
    <w:name w:val="header"/>
    <w:basedOn w:val="Normal"/>
    <w:link w:val="HeaderChar"/>
    <w:uiPriority w:val="99"/>
    <w:pPr>
      <w:pBdr>
        <w:bottom w:val="single" w:sz="4" w:space="1" w:color="000000"/>
      </w:pBdr>
      <w:tabs>
        <w:tab w:val="right" w:pos="9000"/>
      </w:tabs>
      <w:jc w:val="both"/>
    </w:pPr>
    <w:rPr>
      <w:rFonts w:ascii="Arial" w:hAnsi="Arial"/>
      <w:sz w:val="20"/>
      <w:szCs w:val="20"/>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D7016E"/>
    <w:pPr>
      <w:numPr>
        <w:ilvl w:val="0"/>
        <w:numId w:val="0"/>
      </w:numPr>
      <w:tabs>
        <w:tab w:val="right" w:pos="9360"/>
      </w:tabs>
      <w:suppressAutoHyphens/>
      <w:spacing w:before="0"/>
      <w:outlineLvl w:val="9"/>
    </w:pPr>
    <w:rPr>
      <w:rFonts w:ascii="Times New Roman" w:hAnsi="Times New Roman" w:cs="Times New Roman"/>
      <w:b/>
      <w:bCs/>
      <w:iCs/>
      <w:sz w:val="24"/>
      <w:szCs w:val="24"/>
    </w:rPr>
  </w:style>
  <w:style w:type="paragraph" w:styleId="CommentSubject">
    <w:name w:val="annotation subject"/>
    <w:basedOn w:val="CommentText"/>
    <w:next w:val="CommentText"/>
    <w:semiHidden/>
    <w:pPr>
      <w:jc w:val="both"/>
    </w:pPr>
    <w:rPr>
      <w:b/>
      <w:bCs/>
      <w:lang w:val="es-ES_tradnl"/>
    </w:rPr>
  </w:style>
  <w:style w:type="paragraph" w:styleId="CommentText">
    <w:name w:val="annotation text"/>
    <w:basedOn w:val="Normal"/>
    <w:semiHidden/>
    <w:rPr>
      <w:rFonts w:ascii="Arial" w:hAnsi="Arial"/>
      <w:sz w:val="20"/>
      <w:szCs w:val="20"/>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lang w:val="en-US" w:eastAsia="en-US"/>
    </w:rPr>
  </w:style>
  <w:style w:type="character" w:customStyle="1" w:styleId="Table">
    <w:name w:val="Table"/>
    <w:rPr>
      <w:rFonts w:ascii="Arial" w:hAnsi="Arial"/>
      <w:sz w:val="20"/>
    </w:rPr>
  </w:style>
  <w:style w:type="paragraph" w:customStyle="1" w:styleId="Head12">
    <w:name w:val="Head 1.2"/>
    <w:basedOn w:val="Normal"/>
    <w:pPr>
      <w:numPr>
        <w:ilvl w:val="1"/>
        <w:numId w:val="8"/>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semiHidden/>
    <w:pPr>
      <w:jc w:val="both"/>
    </w:pPr>
    <w:rPr>
      <w:rFonts w:ascii="Tahoma" w:hAnsi="Tahoma" w:cs="Tahoma"/>
      <w:sz w:val="16"/>
      <w:szCs w:val="16"/>
      <w:lang w:val="es-ES_tradnl"/>
    </w:rPr>
  </w:style>
  <w:style w:type="paragraph" w:styleId="NormalWeb">
    <w:name w:val="Normal (Web)"/>
    <w:basedOn w:val="Normal"/>
    <w:pPr>
      <w:spacing w:before="100" w:beforeAutospacing="1" w:after="100" w:afterAutospacing="1"/>
    </w:pPr>
    <w:rPr>
      <w:rFonts w:ascii="Arial Unicode MS" w:eastAsia="Arial Unicode MS" w:hAnsi="Arial Unicode MS"/>
      <w:sz w:val="20"/>
    </w:rPr>
  </w:style>
  <w:style w:type="paragraph" w:styleId="BodyText3">
    <w:name w:val="Body Text 3"/>
    <w:basedOn w:val="Normal"/>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9"/>
      </w:numPr>
    </w:pPr>
    <w:rPr>
      <w:sz w:val="20"/>
      <w:szCs w:val="20"/>
    </w:rPr>
  </w:style>
  <w:style w:type="paragraph" w:styleId="ListBullet2">
    <w:name w:val="List Bullet 2"/>
    <w:basedOn w:val="Normal"/>
    <w:autoRedefine/>
    <w:pPr>
      <w:numPr>
        <w:numId w:val="10"/>
      </w:numPr>
    </w:pPr>
    <w:rPr>
      <w:sz w:val="20"/>
      <w:szCs w:val="20"/>
    </w:rPr>
  </w:style>
  <w:style w:type="paragraph" w:styleId="ListBullet3">
    <w:name w:val="List Bullet 3"/>
    <w:basedOn w:val="Normal"/>
    <w:autoRedefine/>
    <w:pPr>
      <w:numPr>
        <w:numId w:val="11"/>
      </w:numPr>
    </w:pPr>
    <w:rPr>
      <w:sz w:val="20"/>
      <w:szCs w:val="20"/>
    </w:rPr>
  </w:style>
  <w:style w:type="paragraph" w:styleId="ListBullet4">
    <w:name w:val="List Bullet 4"/>
    <w:basedOn w:val="Normal"/>
    <w:autoRedefine/>
    <w:pPr>
      <w:numPr>
        <w:numId w:val="12"/>
      </w:numPr>
    </w:pPr>
    <w:rPr>
      <w:sz w:val="20"/>
      <w:szCs w:val="20"/>
    </w:rPr>
  </w:style>
  <w:style w:type="paragraph" w:styleId="ListBullet5">
    <w:name w:val="List Bullet 5"/>
    <w:basedOn w:val="Normal"/>
    <w:autoRedefine/>
    <w:pPr>
      <w:numPr>
        <w:numId w:val="13"/>
      </w:numPr>
    </w:pPr>
    <w:rPr>
      <w:sz w:val="20"/>
      <w:szCs w:val="20"/>
    </w:rPr>
  </w:style>
  <w:style w:type="paragraph" w:styleId="ListNumber">
    <w:name w:val="List Number"/>
    <w:basedOn w:val="Normal"/>
    <w:pPr>
      <w:numPr>
        <w:numId w:val="6"/>
      </w:numPr>
    </w:pPr>
    <w:rPr>
      <w:sz w:val="20"/>
      <w:szCs w:val="20"/>
    </w:rPr>
  </w:style>
  <w:style w:type="paragraph" w:styleId="ListNumber2">
    <w:name w:val="List Number 2"/>
    <w:basedOn w:val="Normal"/>
    <w:pPr>
      <w:numPr>
        <w:numId w:val="14"/>
      </w:numPr>
    </w:pPr>
    <w:rPr>
      <w:sz w:val="20"/>
      <w:szCs w:val="20"/>
    </w:rPr>
  </w:style>
  <w:style w:type="paragraph" w:styleId="ListNumber3">
    <w:name w:val="List Number 3"/>
    <w:basedOn w:val="Normal"/>
    <w:pPr>
      <w:numPr>
        <w:numId w:val="15"/>
      </w:numPr>
    </w:pPr>
    <w:rPr>
      <w:sz w:val="20"/>
      <w:szCs w:val="20"/>
    </w:rPr>
  </w:style>
  <w:style w:type="paragraph" w:styleId="ListNumber4">
    <w:name w:val="List Number 4"/>
    <w:basedOn w:val="Normal"/>
    <w:pPr>
      <w:numPr>
        <w:numId w:val="16"/>
      </w:numPr>
    </w:pPr>
    <w:rPr>
      <w:sz w:val="20"/>
      <w:szCs w:val="20"/>
    </w:rPr>
  </w:style>
  <w:style w:type="paragraph" w:styleId="ListNumber5">
    <w:name w:val="List Number 5"/>
    <w:basedOn w:val="Normal"/>
    <w:pPr>
      <w:numPr>
        <w:numId w:val="17"/>
      </w:numPr>
    </w:pPr>
    <w:rPr>
      <w:sz w:val="20"/>
      <w:szCs w:val="20"/>
    </w:rPr>
  </w:style>
  <w:style w:type="paragraph" w:customStyle="1" w:styleId="SectionTitle">
    <w:name w:val="Section Title"/>
    <w:next w:val="Normal"/>
    <w:pPr>
      <w:spacing w:after="200"/>
      <w:jc w:val="center"/>
    </w:pPr>
    <w:rPr>
      <w:b/>
      <w:sz w:val="44"/>
      <w:lang w:val="en-GB" w:eastAsia="en-US"/>
    </w:rPr>
  </w:style>
  <w:style w:type="paragraph" w:styleId="Title">
    <w:name w:val="Title"/>
    <w:basedOn w:val="Normal"/>
    <w:qFormat/>
    <w:pPr>
      <w:jc w:val="center"/>
    </w:pPr>
    <w:rPr>
      <w:rFonts w:ascii="Arial" w:hAnsi="Arial"/>
      <w:b/>
      <w:sz w:val="48"/>
      <w:szCs w:val="20"/>
    </w:rPr>
  </w:style>
  <w:style w:type="paragraph" w:customStyle="1" w:styleId="Outline2">
    <w:name w:val="Outline2"/>
    <w:basedOn w:val="Normal"/>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lang w:val="en-US" w:eastAsia="en-US"/>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semiHidden/>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lang w:val="en-US" w:eastAsia="en-US"/>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lang w:val="en-US" w:eastAsia="en-US"/>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lang w:val="en-US" w:eastAsia="en-US"/>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lang w:val="en-US" w:eastAsia="en-US"/>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lang w:val="en-US" w:eastAsia="en-US"/>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rPr>
      <w:lang w:val="en-US" w:eastAsia="en-US"/>
    </w:r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rPr>
      <w:lang w:val="en-US" w:eastAsia="en-US"/>
    </w:r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rPr>
      <w:lang w:val="en-US" w:eastAsia="en-US"/>
    </w:rPr>
  </w:style>
  <w:style w:type="paragraph" w:customStyle="1" w:styleId="CHead">
    <w:name w:val="C Head"/>
    <w:pPr>
      <w:tabs>
        <w:tab w:val="left" w:pos="-720"/>
      </w:tabs>
      <w:suppressAutoHyphens/>
      <w:overflowPunct w:val="0"/>
      <w:autoSpaceDE w:val="0"/>
      <w:autoSpaceDN w:val="0"/>
      <w:adjustRightInd w:val="0"/>
      <w:textAlignment w:val="baseline"/>
    </w:pPr>
    <w:rPr>
      <w:lang w:val="en-US" w:eastAsia="en-US"/>
    </w:rPr>
  </w:style>
  <w:style w:type="paragraph" w:customStyle="1" w:styleId="SecNoHe">
    <w:name w:val="Sec No. &amp; He"/>
    <w:pPr>
      <w:tabs>
        <w:tab w:val="left" w:pos="-720"/>
      </w:tabs>
      <w:suppressAutoHyphens/>
      <w:overflowPunct w:val="0"/>
      <w:autoSpaceDE w:val="0"/>
      <w:autoSpaceDN w:val="0"/>
      <w:adjustRightInd w:val="0"/>
      <w:textAlignment w:val="baseline"/>
    </w:pPr>
    <w:rPr>
      <w:lang w:val="en-US" w:eastAsia="en-US"/>
    </w:r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lang w:val="en-US" w:eastAsia="en-US"/>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lang w:val="en-US" w:eastAsia="en-US"/>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lang w:val="en-US" w:eastAsia="en-US"/>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lang w:val="en-US" w:eastAsia="en-US"/>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lang w:val="en-US" w:eastAsia="en-US"/>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lang w:val="en-US" w:eastAsia="en-US"/>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lang w:val="en-US" w:eastAsia="en-US"/>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lang w:val="en-US" w:eastAsia="en-US"/>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link w:val="FootnoteTextChar"/>
    <w:semiHidden/>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BE62FB"/>
    <w:pPr>
      <w:keepNext w:val="0"/>
      <w:tabs>
        <w:tab w:val="clear" w:pos="1422"/>
      </w:tabs>
      <w:ind w:left="0"/>
      <w:jc w:val="center"/>
    </w:pPr>
    <w:rPr>
      <w:rFonts w:ascii="Times New Roman" w:hAnsi="Times New Roman" w:cs="Times New Roman"/>
      <w:b w:val="0"/>
      <w:sz w:val="48"/>
      <w:szCs w:val="48"/>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38"/>
      </w:numPr>
      <w:spacing w:before="240" w:after="240"/>
      <w:jc w:val="center"/>
    </w:pPr>
    <w:rPr>
      <w:b/>
      <w:sz w:val="28"/>
    </w:rPr>
  </w:style>
  <w:style w:type="paragraph" w:customStyle="1" w:styleId="S1-Header2">
    <w:name w:val="S1-Header2"/>
    <w:basedOn w:val="Normal"/>
    <w:pPr>
      <w:numPr>
        <w:numId w:val="37"/>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pPr>
      <w:spacing w:after="200"/>
      <w:ind w:left="1080" w:right="288" w:hanging="720"/>
      <w:jc w:val="both"/>
    </w:pPr>
    <w:rPr>
      <w:b/>
      <w:bCs/>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pPr>
      <w:spacing w:before="120" w:after="24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semiHidden/>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39"/>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paragraph" w:styleId="NoSpacing">
    <w:name w:val="No Spacing"/>
    <w:uiPriority w:val="1"/>
    <w:qFormat/>
    <w:rsid w:val="00E95DD4"/>
    <w:pPr>
      <w:widowControl w:val="0"/>
      <w:autoSpaceDE w:val="0"/>
      <w:autoSpaceDN w:val="0"/>
    </w:pPr>
    <w:rPr>
      <w:sz w:val="24"/>
      <w:szCs w:val="24"/>
      <w:lang w:val="en-US" w:eastAsia="en-US"/>
    </w:rPr>
  </w:style>
  <w:style w:type="character" w:customStyle="1" w:styleId="FootnoteTextChar">
    <w:name w:val="Footnote Text Char"/>
    <w:basedOn w:val="DefaultParagraphFont"/>
    <w:link w:val="FootnoteText"/>
    <w:semiHidden/>
    <w:rsid w:val="008538B5"/>
    <w:rPr>
      <w:lang w:val="en-US" w:eastAsia="en-US"/>
    </w:rPr>
  </w:style>
  <w:style w:type="character" w:customStyle="1" w:styleId="FooterChar">
    <w:name w:val="Footer Char"/>
    <w:link w:val="Footer"/>
    <w:uiPriority w:val="99"/>
    <w:rsid w:val="00175DC2"/>
    <w:rPr>
      <w:rFonts w:ascii="Arial" w:hAnsi="Arial"/>
      <w:lang w:val="en-US" w:eastAsia="en-US"/>
    </w:rPr>
  </w:style>
  <w:style w:type="character" w:customStyle="1" w:styleId="HeaderChar">
    <w:name w:val="Header Char"/>
    <w:basedOn w:val="DefaultParagraphFont"/>
    <w:link w:val="Header"/>
    <w:uiPriority w:val="99"/>
    <w:rsid w:val="00DD0210"/>
    <w:rPr>
      <w:rFonts w:ascii="Arial" w:hAnsi="Arial"/>
      <w:lang w:val="en-US" w:eastAsia="en-US"/>
    </w:rPr>
  </w:style>
  <w:style w:type="paragraph" w:styleId="ListParagraph">
    <w:name w:val="List Paragraph"/>
    <w:basedOn w:val="Normal"/>
    <w:uiPriority w:val="34"/>
    <w:qFormat/>
    <w:rsid w:val="00893920"/>
    <w:pPr>
      <w:keepNext/>
      <w:widowControl w:val="0"/>
      <w:ind w:left="720"/>
      <w:contextualSpacing/>
      <w:jc w:val="both"/>
    </w:pPr>
    <w:rPr>
      <w:rFonts w:ascii="Arial" w:hAnsi="Arial"/>
      <w:sz w:val="20"/>
      <w:szCs w:val="20"/>
    </w:rPr>
  </w:style>
  <w:style w:type="table" w:styleId="TableGrid">
    <w:name w:val="Table Grid"/>
    <w:basedOn w:val="TableNormal"/>
    <w:uiPriority w:val="39"/>
    <w:rsid w:val="00AC1C1F"/>
    <w:rPr>
      <w:rFonts w:asciiTheme="minorHAnsi" w:eastAsiaTheme="minorHAnsi" w:hAnsiTheme="minorHAnsi" w:cstheme="minorBid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719880">
      <w:bodyDiv w:val="1"/>
      <w:marLeft w:val="0"/>
      <w:marRight w:val="0"/>
      <w:marTop w:val="0"/>
      <w:marBottom w:val="0"/>
      <w:divBdr>
        <w:top w:val="none" w:sz="0" w:space="0" w:color="auto"/>
        <w:left w:val="none" w:sz="0" w:space="0" w:color="auto"/>
        <w:bottom w:val="none" w:sz="0" w:space="0" w:color="auto"/>
        <w:right w:val="none" w:sz="0" w:space="0" w:color="auto"/>
      </w:divBdr>
    </w:div>
    <w:div w:id="1086879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7.xml"/><Relationship Id="rId21" Type="http://schemas.openxmlformats.org/officeDocument/2006/relationships/hyperlink" Target="mailto:tender@finance.gov.mv" TargetMode="External"/><Relationship Id="rId34" Type="http://schemas.openxmlformats.org/officeDocument/2006/relationships/header" Target="header22.xml"/><Relationship Id="rId42" Type="http://schemas.openxmlformats.org/officeDocument/2006/relationships/footer" Target="footer4.xml"/><Relationship Id="rId47" Type="http://schemas.openxmlformats.org/officeDocument/2006/relationships/image" Target="media/image2.jpeg"/><Relationship Id="rId50" Type="http://schemas.openxmlformats.org/officeDocument/2006/relationships/header" Target="header34.xml"/><Relationship Id="rId55" Type="http://schemas.openxmlformats.org/officeDocument/2006/relationships/header" Target="header39.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17.xml"/><Relationship Id="rId41" Type="http://schemas.openxmlformats.org/officeDocument/2006/relationships/footer" Target="footer3.xml"/><Relationship Id="rId54" Type="http://schemas.openxmlformats.org/officeDocument/2006/relationships/header" Target="header38.xm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14.xml"/><Relationship Id="rId32" Type="http://schemas.openxmlformats.org/officeDocument/2006/relationships/header" Target="header20.xml"/><Relationship Id="rId37" Type="http://schemas.openxmlformats.org/officeDocument/2006/relationships/header" Target="header25.xml"/><Relationship Id="rId40" Type="http://schemas.openxmlformats.org/officeDocument/2006/relationships/header" Target="header28.xml"/><Relationship Id="rId45" Type="http://schemas.openxmlformats.org/officeDocument/2006/relationships/header" Target="header31.xml"/><Relationship Id="rId53" Type="http://schemas.openxmlformats.org/officeDocument/2006/relationships/header" Target="header37.xml"/><Relationship Id="rId58" Type="http://schemas.openxmlformats.org/officeDocument/2006/relationships/header" Target="header42.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header" Target="header13.xml"/><Relationship Id="rId28" Type="http://schemas.openxmlformats.org/officeDocument/2006/relationships/footer" Target="footer2.xml"/><Relationship Id="rId36" Type="http://schemas.openxmlformats.org/officeDocument/2006/relationships/header" Target="header24.xml"/><Relationship Id="rId49" Type="http://schemas.openxmlformats.org/officeDocument/2006/relationships/header" Target="header33.xml"/><Relationship Id="rId57" Type="http://schemas.openxmlformats.org/officeDocument/2006/relationships/header" Target="header41.xml"/><Relationship Id="rId61"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10.xml"/><Relationship Id="rId31" Type="http://schemas.openxmlformats.org/officeDocument/2006/relationships/header" Target="header19.xml"/><Relationship Id="rId44" Type="http://schemas.openxmlformats.org/officeDocument/2006/relationships/header" Target="header30.xml"/><Relationship Id="rId52" Type="http://schemas.openxmlformats.org/officeDocument/2006/relationships/header" Target="header36.xml"/><Relationship Id="rId60" Type="http://schemas.openxmlformats.org/officeDocument/2006/relationships/header" Target="header4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5.xml"/><Relationship Id="rId22" Type="http://schemas.openxmlformats.org/officeDocument/2006/relationships/header" Target="header12.xml"/><Relationship Id="rId27" Type="http://schemas.openxmlformats.org/officeDocument/2006/relationships/footer" Target="footer1.xml"/><Relationship Id="rId30" Type="http://schemas.openxmlformats.org/officeDocument/2006/relationships/header" Target="header18.xml"/><Relationship Id="rId35" Type="http://schemas.openxmlformats.org/officeDocument/2006/relationships/header" Target="header23.xml"/><Relationship Id="rId43" Type="http://schemas.openxmlformats.org/officeDocument/2006/relationships/header" Target="header29.xml"/><Relationship Id="rId48" Type="http://schemas.openxmlformats.org/officeDocument/2006/relationships/image" Target="media/image3.jpeg"/><Relationship Id="rId56" Type="http://schemas.openxmlformats.org/officeDocument/2006/relationships/header" Target="header40.xml"/><Relationship Id="rId8" Type="http://schemas.openxmlformats.org/officeDocument/2006/relationships/endnotes" Target="endnotes.xml"/><Relationship Id="rId51" Type="http://schemas.openxmlformats.org/officeDocument/2006/relationships/header" Target="header35.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header" Target="header26.xml"/><Relationship Id="rId46" Type="http://schemas.openxmlformats.org/officeDocument/2006/relationships/header" Target="header32.xml"/><Relationship Id="rId59" Type="http://schemas.openxmlformats.org/officeDocument/2006/relationships/header" Target="header4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B6978E-1370-4C6B-B889-441B1D6FB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138</Pages>
  <Words>28797</Words>
  <Characters>164147</Characters>
  <Application>Microsoft Office Word</Application>
  <DocSecurity>0</DocSecurity>
  <Lines>1367</Lines>
  <Paragraphs>385</Paragraphs>
  <ScaleCrop>false</ScaleCrop>
  <HeadingPairs>
    <vt:vector size="2" baseType="variant">
      <vt:variant>
        <vt:lpstr>Title</vt:lpstr>
      </vt:variant>
      <vt:variant>
        <vt:i4>1</vt:i4>
      </vt:variant>
    </vt:vector>
  </HeadingPairs>
  <TitlesOfParts>
    <vt:vector size="1" baseType="lpstr">
      <vt:lpstr>Section I</vt:lpstr>
    </vt:vector>
  </TitlesOfParts>
  <Company/>
  <LinksUpToDate>false</LinksUpToDate>
  <CharactersWithSpaces>192559</CharactersWithSpaces>
  <SharedDoc>false</SharedDoc>
  <HLinks>
    <vt:vector size="624" baseType="variant">
      <vt:variant>
        <vt:i4>1179709</vt:i4>
      </vt:variant>
      <vt:variant>
        <vt:i4>842</vt:i4>
      </vt:variant>
      <vt:variant>
        <vt:i4>0</vt:i4>
      </vt:variant>
      <vt:variant>
        <vt:i4>5</vt:i4>
      </vt:variant>
      <vt:variant>
        <vt:lpwstr/>
      </vt:variant>
      <vt:variant>
        <vt:lpwstr>_Toc168302423</vt:lpwstr>
      </vt:variant>
      <vt:variant>
        <vt:i4>1179709</vt:i4>
      </vt:variant>
      <vt:variant>
        <vt:i4>836</vt:i4>
      </vt:variant>
      <vt:variant>
        <vt:i4>0</vt:i4>
      </vt:variant>
      <vt:variant>
        <vt:i4>5</vt:i4>
      </vt:variant>
      <vt:variant>
        <vt:lpwstr/>
      </vt:variant>
      <vt:variant>
        <vt:lpwstr>_Toc168302422</vt:lpwstr>
      </vt:variant>
      <vt:variant>
        <vt:i4>1179709</vt:i4>
      </vt:variant>
      <vt:variant>
        <vt:i4>830</vt:i4>
      </vt:variant>
      <vt:variant>
        <vt:i4>0</vt:i4>
      </vt:variant>
      <vt:variant>
        <vt:i4>5</vt:i4>
      </vt:variant>
      <vt:variant>
        <vt:lpwstr/>
      </vt:variant>
      <vt:variant>
        <vt:lpwstr>_Toc168302421</vt:lpwstr>
      </vt:variant>
      <vt:variant>
        <vt:i4>1179709</vt:i4>
      </vt:variant>
      <vt:variant>
        <vt:i4>824</vt:i4>
      </vt:variant>
      <vt:variant>
        <vt:i4>0</vt:i4>
      </vt:variant>
      <vt:variant>
        <vt:i4>5</vt:i4>
      </vt:variant>
      <vt:variant>
        <vt:lpwstr/>
      </vt:variant>
      <vt:variant>
        <vt:lpwstr>_Toc168302420</vt:lpwstr>
      </vt:variant>
      <vt:variant>
        <vt:i4>1703991</vt:i4>
      </vt:variant>
      <vt:variant>
        <vt:i4>614</vt:i4>
      </vt:variant>
      <vt:variant>
        <vt:i4>0</vt:i4>
      </vt:variant>
      <vt:variant>
        <vt:i4>5</vt:i4>
      </vt:variant>
      <vt:variant>
        <vt:lpwstr/>
      </vt:variant>
      <vt:variant>
        <vt:lpwstr>_Toc168299704</vt:lpwstr>
      </vt:variant>
      <vt:variant>
        <vt:i4>1703991</vt:i4>
      </vt:variant>
      <vt:variant>
        <vt:i4>608</vt:i4>
      </vt:variant>
      <vt:variant>
        <vt:i4>0</vt:i4>
      </vt:variant>
      <vt:variant>
        <vt:i4>5</vt:i4>
      </vt:variant>
      <vt:variant>
        <vt:lpwstr/>
      </vt:variant>
      <vt:variant>
        <vt:lpwstr>_Toc168299703</vt:lpwstr>
      </vt:variant>
      <vt:variant>
        <vt:i4>1703991</vt:i4>
      </vt:variant>
      <vt:variant>
        <vt:i4>602</vt:i4>
      </vt:variant>
      <vt:variant>
        <vt:i4>0</vt:i4>
      </vt:variant>
      <vt:variant>
        <vt:i4>5</vt:i4>
      </vt:variant>
      <vt:variant>
        <vt:lpwstr/>
      </vt:variant>
      <vt:variant>
        <vt:lpwstr>_Toc168299702</vt:lpwstr>
      </vt:variant>
      <vt:variant>
        <vt:i4>1703984</vt:i4>
      </vt:variant>
      <vt:variant>
        <vt:i4>581</vt:i4>
      </vt:variant>
      <vt:variant>
        <vt:i4>0</vt:i4>
      </vt:variant>
      <vt:variant>
        <vt:i4>5</vt:i4>
      </vt:variant>
      <vt:variant>
        <vt:lpwstr/>
      </vt:variant>
      <vt:variant>
        <vt:lpwstr>_Toc197160053</vt:lpwstr>
      </vt:variant>
      <vt:variant>
        <vt:i4>1703984</vt:i4>
      </vt:variant>
      <vt:variant>
        <vt:i4>575</vt:i4>
      </vt:variant>
      <vt:variant>
        <vt:i4>0</vt:i4>
      </vt:variant>
      <vt:variant>
        <vt:i4>5</vt:i4>
      </vt:variant>
      <vt:variant>
        <vt:lpwstr/>
      </vt:variant>
      <vt:variant>
        <vt:lpwstr>_Toc197160052</vt:lpwstr>
      </vt:variant>
      <vt:variant>
        <vt:i4>1703984</vt:i4>
      </vt:variant>
      <vt:variant>
        <vt:i4>569</vt:i4>
      </vt:variant>
      <vt:variant>
        <vt:i4>0</vt:i4>
      </vt:variant>
      <vt:variant>
        <vt:i4>5</vt:i4>
      </vt:variant>
      <vt:variant>
        <vt:lpwstr/>
      </vt:variant>
      <vt:variant>
        <vt:lpwstr>_Toc197160051</vt:lpwstr>
      </vt:variant>
      <vt:variant>
        <vt:i4>1703984</vt:i4>
      </vt:variant>
      <vt:variant>
        <vt:i4>563</vt:i4>
      </vt:variant>
      <vt:variant>
        <vt:i4>0</vt:i4>
      </vt:variant>
      <vt:variant>
        <vt:i4>5</vt:i4>
      </vt:variant>
      <vt:variant>
        <vt:lpwstr/>
      </vt:variant>
      <vt:variant>
        <vt:lpwstr>_Toc197160050</vt:lpwstr>
      </vt:variant>
      <vt:variant>
        <vt:i4>1769520</vt:i4>
      </vt:variant>
      <vt:variant>
        <vt:i4>557</vt:i4>
      </vt:variant>
      <vt:variant>
        <vt:i4>0</vt:i4>
      </vt:variant>
      <vt:variant>
        <vt:i4>5</vt:i4>
      </vt:variant>
      <vt:variant>
        <vt:lpwstr/>
      </vt:variant>
      <vt:variant>
        <vt:lpwstr>_Toc197160049</vt:lpwstr>
      </vt:variant>
      <vt:variant>
        <vt:i4>1769520</vt:i4>
      </vt:variant>
      <vt:variant>
        <vt:i4>551</vt:i4>
      </vt:variant>
      <vt:variant>
        <vt:i4>0</vt:i4>
      </vt:variant>
      <vt:variant>
        <vt:i4>5</vt:i4>
      </vt:variant>
      <vt:variant>
        <vt:lpwstr/>
      </vt:variant>
      <vt:variant>
        <vt:lpwstr>_Toc197160048</vt:lpwstr>
      </vt:variant>
      <vt:variant>
        <vt:i4>1769520</vt:i4>
      </vt:variant>
      <vt:variant>
        <vt:i4>545</vt:i4>
      </vt:variant>
      <vt:variant>
        <vt:i4>0</vt:i4>
      </vt:variant>
      <vt:variant>
        <vt:i4>5</vt:i4>
      </vt:variant>
      <vt:variant>
        <vt:lpwstr/>
      </vt:variant>
      <vt:variant>
        <vt:lpwstr>_Toc197160047</vt:lpwstr>
      </vt:variant>
      <vt:variant>
        <vt:i4>1769520</vt:i4>
      </vt:variant>
      <vt:variant>
        <vt:i4>539</vt:i4>
      </vt:variant>
      <vt:variant>
        <vt:i4>0</vt:i4>
      </vt:variant>
      <vt:variant>
        <vt:i4>5</vt:i4>
      </vt:variant>
      <vt:variant>
        <vt:lpwstr/>
      </vt:variant>
      <vt:variant>
        <vt:lpwstr>_Toc197160046</vt:lpwstr>
      </vt:variant>
      <vt:variant>
        <vt:i4>1769520</vt:i4>
      </vt:variant>
      <vt:variant>
        <vt:i4>533</vt:i4>
      </vt:variant>
      <vt:variant>
        <vt:i4>0</vt:i4>
      </vt:variant>
      <vt:variant>
        <vt:i4>5</vt:i4>
      </vt:variant>
      <vt:variant>
        <vt:lpwstr/>
      </vt:variant>
      <vt:variant>
        <vt:lpwstr>_Toc197160045</vt:lpwstr>
      </vt:variant>
      <vt:variant>
        <vt:i4>1769520</vt:i4>
      </vt:variant>
      <vt:variant>
        <vt:i4>527</vt:i4>
      </vt:variant>
      <vt:variant>
        <vt:i4>0</vt:i4>
      </vt:variant>
      <vt:variant>
        <vt:i4>5</vt:i4>
      </vt:variant>
      <vt:variant>
        <vt:lpwstr/>
      </vt:variant>
      <vt:variant>
        <vt:lpwstr>_Toc197160044</vt:lpwstr>
      </vt:variant>
      <vt:variant>
        <vt:i4>1769520</vt:i4>
      </vt:variant>
      <vt:variant>
        <vt:i4>521</vt:i4>
      </vt:variant>
      <vt:variant>
        <vt:i4>0</vt:i4>
      </vt:variant>
      <vt:variant>
        <vt:i4>5</vt:i4>
      </vt:variant>
      <vt:variant>
        <vt:lpwstr/>
      </vt:variant>
      <vt:variant>
        <vt:lpwstr>_Toc197160043</vt:lpwstr>
      </vt:variant>
      <vt:variant>
        <vt:i4>1769520</vt:i4>
      </vt:variant>
      <vt:variant>
        <vt:i4>515</vt:i4>
      </vt:variant>
      <vt:variant>
        <vt:i4>0</vt:i4>
      </vt:variant>
      <vt:variant>
        <vt:i4>5</vt:i4>
      </vt:variant>
      <vt:variant>
        <vt:lpwstr/>
      </vt:variant>
      <vt:variant>
        <vt:lpwstr>_Toc197160042</vt:lpwstr>
      </vt:variant>
      <vt:variant>
        <vt:i4>1769520</vt:i4>
      </vt:variant>
      <vt:variant>
        <vt:i4>509</vt:i4>
      </vt:variant>
      <vt:variant>
        <vt:i4>0</vt:i4>
      </vt:variant>
      <vt:variant>
        <vt:i4>5</vt:i4>
      </vt:variant>
      <vt:variant>
        <vt:lpwstr/>
      </vt:variant>
      <vt:variant>
        <vt:lpwstr>_Toc197160041</vt:lpwstr>
      </vt:variant>
      <vt:variant>
        <vt:i4>1769520</vt:i4>
      </vt:variant>
      <vt:variant>
        <vt:i4>503</vt:i4>
      </vt:variant>
      <vt:variant>
        <vt:i4>0</vt:i4>
      </vt:variant>
      <vt:variant>
        <vt:i4>5</vt:i4>
      </vt:variant>
      <vt:variant>
        <vt:lpwstr/>
      </vt:variant>
      <vt:variant>
        <vt:lpwstr>_Toc197160040</vt:lpwstr>
      </vt:variant>
      <vt:variant>
        <vt:i4>1835056</vt:i4>
      </vt:variant>
      <vt:variant>
        <vt:i4>497</vt:i4>
      </vt:variant>
      <vt:variant>
        <vt:i4>0</vt:i4>
      </vt:variant>
      <vt:variant>
        <vt:i4>5</vt:i4>
      </vt:variant>
      <vt:variant>
        <vt:lpwstr/>
      </vt:variant>
      <vt:variant>
        <vt:lpwstr>_Toc197160039</vt:lpwstr>
      </vt:variant>
      <vt:variant>
        <vt:i4>1835056</vt:i4>
      </vt:variant>
      <vt:variant>
        <vt:i4>491</vt:i4>
      </vt:variant>
      <vt:variant>
        <vt:i4>0</vt:i4>
      </vt:variant>
      <vt:variant>
        <vt:i4>5</vt:i4>
      </vt:variant>
      <vt:variant>
        <vt:lpwstr/>
      </vt:variant>
      <vt:variant>
        <vt:lpwstr>_Toc197160038</vt:lpwstr>
      </vt:variant>
      <vt:variant>
        <vt:i4>1835056</vt:i4>
      </vt:variant>
      <vt:variant>
        <vt:i4>485</vt:i4>
      </vt:variant>
      <vt:variant>
        <vt:i4>0</vt:i4>
      </vt:variant>
      <vt:variant>
        <vt:i4>5</vt:i4>
      </vt:variant>
      <vt:variant>
        <vt:lpwstr/>
      </vt:variant>
      <vt:variant>
        <vt:lpwstr>_Toc197160037</vt:lpwstr>
      </vt:variant>
      <vt:variant>
        <vt:i4>1835056</vt:i4>
      </vt:variant>
      <vt:variant>
        <vt:i4>479</vt:i4>
      </vt:variant>
      <vt:variant>
        <vt:i4>0</vt:i4>
      </vt:variant>
      <vt:variant>
        <vt:i4>5</vt:i4>
      </vt:variant>
      <vt:variant>
        <vt:lpwstr/>
      </vt:variant>
      <vt:variant>
        <vt:lpwstr>_Toc197160036</vt:lpwstr>
      </vt:variant>
      <vt:variant>
        <vt:i4>1835056</vt:i4>
      </vt:variant>
      <vt:variant>
        <vt:i4>473</vt:i4>
      </vt:variant>
      <vt:variant>
        <vt:i4>0</vt:i4>
      </vt:variant>
      <vt:variant>
        <vt:i4>5</vt:i4>
      </vt:variant>
      <vt:variant>
        <vt:lpwstr/>
      </vt:variant>
      <vt:variant>
        <vt:lpwstr>_Toc197160035</vt:lpwstr>
      </vt:variant>
      <vt:variant>
        <vt:i4>1835056</vt:i4>
      </vt:variant>
      <vt:variant>
        <vt:i4>467</vt:i4>
      </vt:variant>
      <vt:variant>
        <vt:i4>0</vt:i4>
      </vt:variant>
      <vt:variant>
        <vt:i4>5</vt:i4>
      </vt:variant>
      <vt:variant>
        <vt:lpwstr/>
      </vt:variant>
      <vt:variant>
        <vt:lpwstr>_Toc197160034</vt:lpwstr>
      </vt:variant>
      <vt:variant>
        <vt:i4>1835056</vt:i4>
      </vt:variant>
      <vt:variant>
        <vt:i4>461</vt:i4>
      </vt:variant>
      <vt:variant>
        <vt:i4>0</vt:i4>
      </vt:variant>
      <vt:variant>
        <vt:i4>5</vt:i4>
      </vt:variant>
      <vt:variant>
        <vt:lpwstr/>
      </vt:variant>
      <vt:variant>
        <vt:lpwstr>_Toc197160033</vt:lpwstr>
      </vt:variant>
      <vt:variant>
        <vt:i4>1835056</vt:i4>
      </vt:variant>
      <vt:variant>
        <vt:i4>455</vt:i4>
      </vt:variant>
      <vt:variant>
        <vt:i4>0</vt:i4>
      </vt:variant>
      <vt:variant>
        <vt:i4>5</vt:i4>
      </vt:variant>
      <vt:variant>
        <vt:lpwstr/>
      </vt:variant>
      <vt:variant>
        <vt:lpwstr>_Toc197160032</vt:lpwstr>
      </vt:variant>
      <vt:variant>
        <vt:i4>1900598</vt:i4>
      </vt:variant>
      <vt:variant>
        <vt:i4>446</vt:i4>
      </vt:variant>
      <vt:variant>
        <vt:i4>0</vt:i4>
      </vt:variant>
      <vt:variant>
        <vt:i4>5</vt:i4>
      </vt:variant>
      <vt:variant>
        <vt:lpwstr/>
      </vt:variant>
      <vt:variant>
        <vt:lpwstr>_Toc168299674</vt:lpwstr>
      </vt:variant>
      <vt:variant>
        <vt:i4>1900598</vt:i4>
      </vt:variant>
      <vt:variant>
        <vt:i4>440</vt:i4>
      </vt:variant>
      <vt:variant>
        <vt:i4>0</vt:i4>
      </vt:variant>
      <vt:variant>
        <vt:i4>5</vt:i4>
      </vt:variant>
      <vt:variant>
        <vt:lpwstr/>
      </vt:variant>
      <vt:variant>
        <vt:lpwstr>_Toc168299673</vt:lpwstr>
      </vt:variant>
      <vt:variant>
        <vt:i4>1900598</vt:i4>
      </vt:variant>
      <vt:variant>
        <vt:i4>434</vt:i4>
      </vt:variant>
      <vt:variant>
        <vt:i4>0</vt:i4>
      </vt:variant>
      <vt:variant>
        <vt:i4>5</vt:i4>
      </vt:variant>
      <vt:variant>
        <vt:lpwstr/>
      </vt:variant>
      <vt:variant>
        <vt:lpwstr>_Toc168299672</vt:lpwstr>
      </vt:variant>
      <vt:variant>
        <vt:i4>1900598</vt:i4>
      </vt:variant>
      <vt:variant>
        <vt:i4>428</vt:i4>
      </vt:variant>
      <vt:variant>
        <vt:i4>0</vt:i4>
      </vt:variant>
      <vt:variant>
        <vt:i4>5</vt:i4>
      </vt:variant>
      <vt:variant>
        <vt:lpwstr/>
      </vt:variant>
      <vt:variant>
        <vt:lpwstr>_Toc168299671</vt:lpwstr>
      </vt:variant>
      <vt:variant>
        <vt:i4>1900598</vt:i4>
      </vt:variant>
      <vt:variant>
        <vt:i4>422</vt:i4>
      </vt:variant>
      <vt:variant>
        <vt:i4>0</vt:i4>
      </vt:variant>
      <vt:variant>
        <vt:i4>5</vt:i4>
      </vt:variant>
      <vt:variant>
        <vt:lpwstr/>
      </vt:variant>
      <vt:variant>
        <vt:lpwstr>_Toc168299670</vt:lpwstr>
      </vt:variant>
      <vt:variant>
        <vt:i4>1835062</vt:i4>
      </vt:variant>
      <vt:variant>
        <vt:i4>416</vt:i4>
      </vt:variant>
      <vt:variant>
        <vt:i4>0</vt:i4>
      </vt:variant>
      <vt:variant>
        <vt:i4>5</vt:i4>
      </vt:variant>
      <vt:variant>
        <vt:lpwstr/>
      </vt:variant>
      <vt:variant>
        <vt:lpwstr>_Toc168299669</vt:lpwstr>
      </vt:variant>
      <vt:variant>
        <vt:i4>1835062</vt:i4>
      </vt:variant>
      <vt:variant>
        <vt:i4>410</vt:i4>
      </vt:variant>
      <vt:variant>
        <vt:i4>0</vt:i4>
      </vt:variant>
      <vt:variant>
        <vt:i4>5</vt:i4>
      </vt:variant>
      <vt:variant>
        <vt:lpwstr/>
      </vt:variant>
      <vt:variant>
        <vt:lpwstr>_Toc168299668</vt:lpwstr>
      </vt:variant>
      <vt:variant>
        <vt:i4>1835062</vt:i4>
      </vt:variant>
      <vt:variant>
        <vt:i4>404</vt:i4>
      </vt:variant>
      <vt:variant>
        <vt:i4>0</vt:i4>
      </vt:variant>
      <vt:variant>
        <vt:i4>5</vt:i4>
      </vt:variant>
      <vt:variant>
        <vt:lpwstr/>
      </vt:variant>
      <vt:variant>
        <vt:lpwstr>_Toc168299667</vt:lpwstr>
      </vt:variant>
      <vt:variant>
        <vt:i4>1835062</vt:i4>
      </vt:variant>
      <vt:variant>
        <vt:i4>398</vt:i4>
      </vt:variant>
      <vt:variant>
        <vt:i4>0</vt:i4>
      </vt:variant>
      <vt:variant>
        <vt:i4>5</vt:i4>
      </vt:variant>
      <vt:variant>
        <vt:lpwstr/>
      </vt:variant>
      <vt:variant>
        <vt:lpwstr>_Toc168299666</vt:lpwstr>
      </vt:variant>
      <vt:variant>
        <vt:i4>1835062</vt:i4>
      </vt:variant>
      <vt:variant>
        <vt:i4>392</vt:i4>
      </vt:variant>
      <vt:variant>
        <vt:i4>0</vt:i4>
      </vt:variant>
      <vt:variant>
        <vt:i4>5</vt:i4>
      </vt:variant>
      <vt:variant>
        <vt:lpwstr/>
      </vt:variant>
      <vt:variant>
        <vt:lpwstr>_Toc168299665</vt:lpwstr>
      </vt:variant>
      <vt:variant>
        <vt:i4>1835062</vt:i4>
      </vt:variant>
      <vt:variant>
        <vt:i4>386</vt:i4>
      </vt:variant>
      <vt:variant>
        <vt:i4>0</vt:i4>
      </vt:variant>
      <vt:variant>
        <vt:i4>5</vt:i4>
      </vt:variant>
      <vt:variant>
        <vt:lpwstr/>
      </vt:variant>
      <vt:variant>
        <vt:lpwstr>_Toc168299664</vt:lpwstr>
      </vt:variant>
      <vt:variant>
        <vt:i4>1835062</vt:i4>
      </vt:variant>
      <vt:variant>
        <vt:i4>380</vt:i4>
      </vt:variant>
      <vt:variant>
        <vt:i4>0</vt:i4>
      </vt:variant>
      <vt:variant>
        <vt:i4>5</vt:i4>
      </vt:variant>
      <vt:variant>
        <vt:lpwstr/>
      </vt:variant>
      <vt:variant>
        <vt:lpwstr>_Toc168299663</vt:lpwstr>
      </vt:variant>
      <vt:variant>
        <vt:i4>1835062</vt:i4>
      </vt:variant>
      <vt:variant>
        <vt:i4>374</vt:i4>
      </vt:variant>
      <vt:variant>
        <vt:i4>0</vt:i4>
      </vt:variant>
      <vt:variant>
        <vt:i4>5</vt:i4>
      </vt:variant>
      <vt:variant>
        <vt:lpwstr/>
      </vt:variant>
      <vt:variant>
        <vt:lpwstr>_Toc168299662</vt:lpwstr>
      </vt:variant>
      <vt:variant>
        <vt:i4>1835062</vt:i4>
      </vt:variant>
      <vt:variant>
        <vt:i4>365</vt:i4>
      </vt:variant>
      <vt:variant>
        <vt:i4>0</vt:i4>
      </vt:variant>
      <vt:variant>
        <vt:i4>5</vt:i4>
      </vt:variant>
      <vt:variant>
        <vt:lpwstr/>
      </vt:variant>
      <vt:variant>
        <vt:lpwstr>_Toc168299661</vt:lpwstr>
      </vt:variant>
      <vt:variant>
        <vt:i4>1835062</vt:i4>
      </vt:variant>
      <vt:variant>
        <vt:i4>359</vt:i4>
      </vt:variant>
      <vt:variant>
        <vt:i4>0</vt:i4>
      </vt:variant>
      <vt:variant>
        <vt:i4>5</vt:i4>
      </vt:variant>
      <vt:variant>
        <vt:lpwstr/>
      </vt:variant>
      <vt:variant>
        <vt:lpwstr>_Toc168299660</vt:lpwstr>
      </vt:variant>
      <vt:variant>
        <vt:i4>2031670</vt:i4>
      </vt:variant>
      <vt:variant>
        <vt:i4>353</vt:i4>
      </vt:variant>
      <vt:variant>
        <vt:i4>0</vt:i4>
      </vt:variant>
      <vt:variant>
        <vt:i4>5</vt:i4>
      </vt:variant>
      <vt:variant>
        <vt:lpwstr/>
      </vt:variant>
      <vt:variant>
        <vt:lpwstr>_Toc168299659</vt:lpwstr>
      </vt:variant>
      <vt:variant>
        <vt:i4>2031670</vt:i4>
      </vt:variant>
      <vt:variant>
        <vt:i4>347</vt:i4>
      </vt:variant>
      <vt:variant>
        <vt:i4>0</vt:i4>
      </vt:variant>
      <vt:variant>
        <vt:i4>5</vt:i4>
      </vt:variant>
      <vt:variant>
        <vt:lpwstr/>
      </vt:variant>
      <vt:variant>
        <vt:lpwstr>_Toc168299658</vt:lpwstr>
      </vt:variant>
      <vt:variant>
        <vt:i4>2031670</vt:i4>
      </vt:variant>
      <vt:variant>
        <vt:i4>341</vt:i4>
      </vt:variant>
      <vt:variant>
        <vt:i4>0</vt:i4>
      </vt:variant>
      <vt:variant>
        <vt:i4>5</vt:i4>
      </vt:variant>
      <vt:variant>
        <vt:lpwstr/>
      </vt:variant>
      <vt:variant>
        <vt:lpwstr>_Toc168299657</vt:lpwstr>
      </vt:variant>
      <vt:variant>
        <vt:i4>2031670</vt:i4>
      </vt:variant>
      <vt:variant>
        <vt:i4>335</vt:i4>
      </vt:variant>
      <vt:variant>
        <vt:i4>0</vt:i4>
      </vt:variant>
      <vt:variant>
        <vt:i4>5</vt:i4>
      </vt:variant>
      <vt:variant>
        <vt:lpwstr/>
      </vt:variant>
      <vt:variant>
        <vt:lpwstr>_Toc168299656</vt:lpwstr>
      </vt:variant>
      <vt:variant>
        <vt:i4>2031670</vt:i4>
      </vt:variant>
      <vt:variant>
        <vt:i4>329</vt:i4>
      </vt:variant>
      <vt:variant>
        <vt:i4>0</vt:i4>
      </vt:variant>
      <vt:variant>
        <vt:i4>5</vt:i4>
      </vt:variant>
      <vt:variant>
        <vt:lpwstr/>
      </vt:variant>
      <vt:variant>
        <vt:lpwstr>_Toc168299655</vt:lpwstr>
      </vt:variant>
      <vt:variant>
        <vt:i4>2031670</vt:i4>
      </vt:variant>
      <vt:variant>
        <vt:i4>323</vt:i4>
      </vt:variant>
      <vt:variant>
        <vt:i4>0</vt:i4>
      </vt:variant>
      <vt:variant>
        <vt:i4>5</vt:i4>
      </vt:variant>
      <vt:variant>
        <vt:lpwstr/>
      </vt:variant>
      <vt:variant>
        <vt:lpwstr>_Toc168299654</vt:lpwstr>
      </vt:variant>
      <vt:variant>
        <vt:i4>2031670</vt:i4>
      </vt:variant>
      <vt:variant>
        <vt:i4>317</vt:i4>
      </vt:variant>
      <vt:variant>
        <vt:i4>0</vt:i4>
      </vt:variant>
      <vt:variant>
        <vt:i4>5</vt:i4>
      </vt:variant>
      <vt:variant>
        <vt:lpwstr/>
      </vt:variant>
      <vt:variant>
        <vt:lpwstr>_Toc168299653</vt:lpwstr>
      </vt:variant>
      <vt:variant>
        <vt:i4>2031670</vt:i4>
      </vt:variant>
      <vt:variant>
        <vt:i4>311</vt:i4>
      </vt:variant>
      <vt:variant>
        <vt:i4>0</vt:i4>
      </vt:variant>
      <vt:variant>
        <vt:i4>5</vt:i4>
      </vt:variant>
      <vt:variant>
        <vt:lpwstr/>
      </vt:variant>
      <vt:variant>
        <vt:lpwstr>_Toc168299652</vt:lpwstr>
      </vt:variant>
      <vt:variant>
        <vt:i4>2031670</vt:i4>
      </vt:variant>
      <vt:variant>
        <vt:i4>305</vt:i4>
      </vt:variant>
      <vt:variant>
        <vt:i4>0</vt:i4>
      </vt:variant>
      <vt:variant>
        <vt:i4>5</vt:i4>
      </vt:variant>
      <vt:variant>
        <vt:lpwstr/>
      </vt:variant>
      <vt:variant>
        <vt:lpwstr>_Toc168299651</vt:lpwstr>
      </vt:variant>
      <vt:variant>
        <vt:i4>2031670</vt:i4>
      </vt:variant>
      <vt:variant>
        <vt:i4>299</vt:i4>
      </vt:variant>
      <vt:variant>
        <vt:i4>0</vt:i4>
      </vt:variant>
      <vt:variant>
        <vt:i4>5</vt:i4>
      </vt:variant>
      <vt:variant>
        <vt:lpwstr/>
      </vt:variant>
      <vt:variant>
        <vt:lpwstr>_Toc168299650</vt:lpwstr>
      </vt:variant>
      <vt:variant>
        <vt:i4>1966134</vt:i4>
      </vt:variant>
      <vt:variant>
        <vt:i4>293</vt:i4>
      </vt:variant>
      <vt:variant>
        <vt:i4>0</vt:i4>
      </vt:variant>
      <vt:variant>
        <vt:i4>5</vt:i4>
      </vt:variant>
      <vt:variant>
        <vt:lpwstr/>
      </vt:variant>
      <vt:variant>
        <vt:lpwstr>_Toc168299649</vt:lpwstr>
      </vt:variant>
      <vt:variant>
        <vt:i4>1966134</vt:i4>
      </vt:variant>
      <vt:variant>
        <vt:i4>287</vt:i4>
      </vt:variant>
      <vt:variant>
        <vt:i4>0</vt:i4>
      </vt:variant>
      <vt:variant>
        <vt:i4>5</vt:i4>
      </vt:variant>
      <vt:variant>
        <vt:lpwstr/>
      </vt:variant>
      <vt:variant>
        <vt:lpwstr>_Toc168299648</vt:lpwstr>
      </vt:variant>
      <vt:variant>
        <vt:i4>1966134</vt:i4>
      </vt:variant>
      <vt:variant>
        <vt:i4>281</vt:i4>
      </vt:variant>
      <vt:variant>
        <vt:i4>0</vt:i4>
      </vt:variant>
      <vt:variant>
        <vt:i4>5</vt:i4>
      </vt:variant>
      <vt:variant>
        <vt:lpwstr/>
      </vt:variant>
      <vt:variant>
        <vt:lpwstr>_Toc168299647</vt:lpwstr>
      </vt:variant>
      <vt:variant>
        <vt:i4>1966134</vt:i4>
      </vt:variant>
      <vt:variant>
        <vt:i4>275</vt:i4>
      </vt:variant>
      <vt:variant>
        <vt:i4>0</vt:i4>
      </vt:variant>
      <vt:variant>
        <vt:i4>5</vt:i4>
      </vt:variant>
      <vt:variant>
        <vt:lpwstr/>
      </vt:variant>
      <vt:variant>
        <vt:lpwstr>_Toc168299646</vt:lpwstr>
      </vt:variant>
      <vt:variant>
        <vt:i4>1966134</vt:i4>
      </vt:variant>
      <vt:variant>
        <vt:i4>269</vt:i4>
      </vt:variant>
      <vt:variant>
        <vt:i4>0</vt:i4>
      </vt:variant>
      <vt:variant>
        <vt:i4>5</vt:i4>
      </vt:variant>
      <vt:variant>
        <vt:lpwstr/>
      </vt:variant>
      <vt:variant>
        <vt:lpwstr>_Toc168299645</vt:lpwstr>
      </vt:variant>
      <vt:variant>
        <vt:i4>1966134</vt:i4>
      </vt:variant>
      <vt:variant>
        <vt:i4>263</vt:i4>
      </vt:variant>
      <vt:variant>
        <vt:i4>0</vt:i4>
      </vt:variant>
      <vt:variant>
        <vt:i4>5</vt:i4>
      </vt:variant>
      <vt:variant>
        <vt:lpwstr/>
      </vt:variant>
      <vt:variant>
        <vt:lpwstr>_Toc168299644</vt:lpwstr>
      </vt:variant>
      <vt:variant>
        <vt:i4>1966134</vt:i4>
      </vt:variant>
      <vt:variant>
        <vt:i4>257</vt:i4>
      </vt:variant>
      <vt:variant>
        <vt:i4>0</vt:i4>
      </vt:variant>
      <vt:variant>
        <vt:i4>5</vt:i4>
      </vt:variant>
      <vt:variant>
        <vt:lpwstr/>
      </vt:variant>
      <vt:variant>
        <vt:lpwstr>_Toc168299643</vt:lpwstr>
      </vt:variant>
      <vt:variant>
        <vt:i4>1966134</vt:i4>
      </vt:variant>
      <vt:variant>
        <vt:i4>251</vt:i4>
      </vt:variant>
      <vt:variant>
        <vt:i4>0</vt:i4>
      </vt:variant>
      <vt:variant>
        <vt:i4>5</vt:i4>
      </vt:variant>
      <vt:variant>
        <vt:lpwstr/>
      </vt:variant>
      <vt:variant>
        <vt:lpwstr>_Toc168299642</vt:lpwstr>
      </vt:variant>
      <vt:variant>
        <vt:i4>1966134</vt:i4>
      </vt:variant>
      <vt:variant>
        <vt:i4>245</vt:i4>
      </vt:variant>
      <vt:variant>
        <vt:i4>0</vt:i4>
      </vt:variant>
      <vt:variant>
        <vt:i4>5</vt:i4>
      </vt:variant>
      <vt:variant>
        <vt:lpwstr/>
      </vt:variant>
      <vt:variant>
        <vt:lpwstr>_Toc168299641</vt:lpwstr>
      </vt:variant>
      <vt:variant>
        <vt:i4>1966134</vt:i4>
      </vt:variant>
      <vt:variant>
        <vt:i4>239</vt:i4>
      </vt:variant>
      <vt:variant>
        <vt:i4>0</vt:i4>
      </vt:variant>
      <vt:variant>
        <vt:i4>5</vt:i4>
      </vt:variant>
      <vt:variant>
        <vt:lpwstr/>
      </vt:variant>
      <vt:variant>
        <vt:lpwstr>_Toc168299640</vt:lpwstr>
      </vt:variant>
      <vt:variant>
        <vt:i4>1638454</vt:i4>
      </vt:variant>
      <vt:variant>
        <vt:i4>233</vt:i4>
      </vt:variant>
      <vt:variant>
        <vt:i4>0</vt:i4>
      </vt:variant>
      <vt:variant>
        <vt:i4>5</vt:i4>
      </vt:variant>
      <vt:variant>
        <vt:lpwstr/>
      </vt:variant>
      <vt:variant>
        <vt:lpwstr>_Toc168299639</vt:lpwstr>
      </vt:variant>
      <vt:variant>
        <vt:i4>1638454</vt:i4>
      </vt:variant>
      <vt:variant>
        <vt:i4>227</vt:i4>
      </vt:variant>
      <vt:variant>
        <vt:i4>0</vt:i4>
      </vt:variant>
      <vt:variant>
        <vt:i4>5</vt:i4>
      </vt:variant>
      <vt:variant>
        <vt:lpwstr/>
      </vt:variant>
      <vt:variant>
        <vt:lpwstr>_Toc168299638</vt:lpwstr>
      </vt:variant>
      <vt:variant>
        <vt:i4>1638454</vt:i4>
      </vt:variant>
      <vt:variant>
        <vt:i4>221</vt:i4>
      </vt:variant>
      <vt:variant>
        <vt:i4>0</vt:i4>
      </vt:variant>
      <vt:variant>
        <vt:i4>5</vt:i4>
      </vt:variant>
      <vt:variant>
        <vt:lpwstr/>
      </vt:variant>
      <vt:variant>
        <vt:lpwstr>_Toc168299637</vt:lpwstr>
      </vt:variant>
      <vt:variant>
        <vt:i4>1638454</vt:i4>
      </vt:variant>
      <vt:variant>
        <vt:i4>215</vt:i4>
      </vt:variant>
      <vt:variant>
        <vt:i4>0</vt:i4>
      </vt:variant>
      <vt:variant>
        <vt:i4>5</vt:i4>
      </vt:variant>
      <vt:variant>
        <vt:lpwstr/>
      </vt:variant>
      <vt:variant>
        <vt:lpwstr>_Toc168299636</vt:lpwstr>
      </vt:variant>
      <vt:variant>
        <vt:i4>1638454</vt:i4>
      </vt:variant>
      <vt:variant>
        <vt:i4>209</vt:i4>
      </vt:variant>
      <vt:variant>
        <vt:i4>0</vt:i4>
      </vt:variant>
      <vt:variant>
        <vt:i4>5</vt:i4>
      </vt:variant>
      <vt:variant>
        <vt:lpwstr/>
      </vt:variant>
      <vt:variant>
        <vt:lpwstr>_Toc168299635</vt:lpwstr>
      </vt:variant>
      <vt:variant>
        <vt:i4>1638454</vt:i4>
      </vt:variant>
      <vt:variant>
        <vt:i4>203</vt:i4>
      </vt:variant>
      <vt:variant>
        <vt:i4>0</vt:i4>
      </vt:variant>
      <vt:variant>
        <vt:i4>5</vt:i4>
      </vt:variant>
      <vt:variant>
        <vt:lpwstr/>
      </vt:variant>
      <vt:variant>
        <vt:lpwstr>_Toc168299634</vt:lpwstr>
      </vt:variant>
      <vt:variant>
        <vt:i4>1638454</vt:i4>
      </vt:variant>
      <vt:variant>
        <vt:i4>197</vt:i4>
      </vt:variant>
      <vt:variant>
        <vt:i4>0</vt:i4>
      </vt:variant>
      <vt:variant>
        <vt:i4>5</vt:i4>
      </vt:variant>
      <vt:variant>
        <vt:lpwstr/>
      </vt:variant>
      <vt:variant>
        <vt:lpwstr>_Toc168299633</vt:lpwstr>
      </vt:variant>
      <vt:variant>
        <vt:i4>1638454</vt:i4>
      </vt:variant>
      <vt:variant>
        <vt:i4>191</vt:i4>
      </vt:variant>
      <vt:variant>
        <vt:i4>0</vt:i4>
      </vt:variant>
      <vt:variant>
        <vt:i4>5</vt:i4>
      </vt:variant>
      <vt:variant>
        <vt:lpwstr/>
      </vt:variant>
      <vt:variant>
        <vt:lpwstr>_Toc168299632</vt:lpwstr>
      </vt:variant>
      <vt:variant>
        <vt:i4>1638454</vt:i4>
      </vt:variant>
      <vt:variant>
        <vt:i4>185</vt:i4>
      </vt:variant>
      <vt:variant>
        <vt:i4>0</vt:i4>
      </vt:variant>
      <vt:variant>
        <vt:i4>5</vt:i4>
      </vt:variant>
      <vt:variant>
        <vt:lpwstr/>
      </vt:variant>
      <vt:variant>
        <vt:lpwstr>_Toc168299631</vt:lpwstr>
      </vt:variant>
      <vt:variant>
        <vt:i4>1638454</vt:i4>
      </vt:variant>
      <vt:variant>
        <vt:i4>179</vt:i4>
      </vt:variant>
      <vt:variant>
        <vt:i4>0</vt:i4>
      </vt:variant>
      <vt:variant>
        <vt:i4>5</vt:i4>
      </vt:variant>
      <vt:variant>
        <vt:lpwstr/>
      </vt:variant>
      <vt:variant>
        <vt:lpwstr>_Toc168299630</vt:lpwstr>
      </vt:variant>
      <vt:variant>
        <vt:i4>1572918</vt:i4>
      </vt:variant>
      <vt:variant>
        <vt:i4>173</vt:i4>
      </vt:variant>
      <vt:variant>
        <vt:i4>0</vt:i4>
      </vt:variant>
      <vt:variant>
        <vt:i4>5</vt:i4>
      </vt:variant>
      <vt:variant>
        <vt:lpwstr/>
      </vt:variant>
      <vt:variant>
        <vt:lpwstr>_Toc168299629</vt:lpwstr>
      </vt:variant>
      <vt:variant>
        <vt:i4>1572918</vt:i4>
      </vt:variant>
      <vt:variant>
        <vt:i4>167</vt:i4>
      </vt:variant>
      <vt:variant>
        <vt:i4>0</vt:i4>
      </vt:variant>
      <vt:variant>
        <vt:i4>5</vt:i4>
      </vt:variant>
      <vt:variant>
        <vt:lpwstr/>
      </vt:variant>
      <vt:variant>
        <vt:lpwstr>_Toc168299628</vt:lpwstr>
      </vt:variant>
      <vt:variant>
        <vt:i4>1572918</vt:i4>
      </vt:variant>
      <vt:variant>
        <vt:i4>161</vt:i4>
      </vt:variant>
      <vt:variant>
        <vt:i4>0</vt:i4>
      </vt:variant>
      <vt:variant>
        <vt:i4>5</vt:i4>
      </vt:variant>
      <vt:variant>
        <vt:lpwstr/>
      </vt:variant>
      <vt:variant>
        <vt:lpwstr>_Toc168299627</vt:lpwstr>
      </vt:variant>
      <vt:variant>
        <vt:i4>1572918</vt:i4>
      </vt:variant>
      <vt:variant>
        <vt:i4>155</vt:i4>
      </vt:variant>
      <vt:variant>
        <vt:i4>0</vt:i4>
      </vt:variant>
      <vt:variant>
        <vt:i4>5</vt:i4>
      </vt:variant>
      <vt:variant>
        <vt:lpwstr/>
      </vt:variant>
      <vt:variant>
        <vt:lpwstr>_Toc168299626</vt:lpwstr>
      </vt:variant>
      <vt:variant>
        <vt:i4>1572918</vt:i4>
      </vt:variant>
      <vt:variant>
        <vt:i4>149</vt:i4>
      </vt:variant>
      <vt:variant>
        <vt:i4>0</vt:i4>
      </vt:variant>
      <vt:variant>
        <vt:i4>5</vt:i4>
      </vt:variant>
      <vt:variant>
        <vt:lpwstr/>
      </vt:variant>
      <vt:variant>
        <vt:lpwstr>_Toc168299625</vt:lpwstr>
      </vt:variant>
      <vt:variant>
        <vt:i4>1572918</vt:i4>
      </vt:variant>
      <vt:variant>
        <vt:i4>143</vt:i4>
      </vt:variant>
      <vt:variant>
        <vt:i4>0</vt:i4>
      </vt:variant>
      <vt:variant>
        <vt:i4>5</vt:i4>
      </vt:variant>
      <vt:variant>
        <vt:lpwstr/>
      </vt:variant>
      <vt:variant>
        <vt:lpwstr>_Toc168299624</vt:lpwstr>
      </vt:variant>
      <vt:variant>
        <vt:i4>1572918</vt:i4>
      </vt:variant>
      <vt:variant>
        <vt:i4>137</vt:i4>
      </vt:variant>
      <vt:variant>
        <vt:i4>0</vt:i4>
      </vt:variant>
      <vt:variant>
        <vt:i4>5</vt:i4>
      </vt:variant>
      <vt:variant>
        <vt:lpwstr/>
      </vt:variant>
      <vt:variant>
        <vt:lpwstr>_Toc168299623</vt:lpwstr>
      </vt:variant>
      <vt:variant>
        <vt:i4>1572918</vt:i4>
      </vt:variant>
      <vt:variant>
        <vt:i4>131</vt:i4>
      </vt:variant>
      <vt:variant>
        <vt:i4>0</vt:i4>
      </vt:variant>
      <vt:variant>
        <vt:i4>5</vt:i4>
      </vt:variant>
      <vt:variant>
        <vt:lpwstr/>
      </vt:variant>
      <vt:variant>
        <vt:lpwstr>_Toc168299622</vt:lpwstr>
      </vt:variant>
      <vt:variant>
        <vt:i4>1572918</vt:i4>
      </vt:variant>
      <vt:variant>
        <vt:i4>125</vt:i4>
      </vt:variant>
      <vt:variant>
        <vt:i4>0</vt:i4>
      </vt:variant>
      <vt:variant>
        <vt:i4>5</vt:i4>
      </vt:variant>
      <vt:variant>
        <vt:lpwstr/>
      </vt:variant>
      <vt:variant>
        <vt:lpwstr>_Toc168299621</vt:lpwstr>
      </vt:variant>
      <vt:variant>
        <vt:i4>1572918</vt:i4>
      </vt:variant>
      <vt:variant>
        <vt:i4>119</vt:i4>
      </vt:variant>
      <vt:variant>
        <vt:i4>0</vt:i4>
      </vt:variant>
      <vt:variant>
        <vt:i4>5</vt:i4>
      </vt:variant>
      <vt:variant>
        <vt:lpwstr/>
      </vt:variant>
      <vt:variant>
        <vt:lpwstr>_Toc168299620</vt:lpwstr>
      </vt:variant>
      <vt:variant>
        <vt:i4>1769526</vt:i4>
      </vt:variant>
      <vt:variant>
        <vt:i4>113</vt:i4>
      </vt:variant>
      <vt:variant>
        <vt:i4>0</vt:i4>
      </vt:variant>
      <vt:variant>
        <vt:i4>5</vt:i4>
      </vt:variant>
      <vt:variant>
        <vt:lpwstr/>
      </vt:variant>
      <vt:variant>
        <vt:lpwstr>_Toc168299619</vt:lpwstr>
      </vt:variant>
      <vt:variant>
        <vt:i4>1769526</vt:i4>
      </vt:variant>
      <vt:variant>
        <vt:i4>107</vt:i4>
      </vt:variant>
      <vt:variant>
        <vt:i4>0</vt:i4>
      </vt:variant>
      <vt:variant>
        <vt:i4>5</vt:i4>
      </vt:variant>
      <vt:variant>
        <vt:lpwstr/>
      </vt:variant>
      <vt:variant>
        <vt:lpwstr>_Toc168299618</vt:lpwstr>
      </vt:variant>
      <vt:variant>
        <vt:i4>1769526</vt:i4>
      </vt:variant>
      <vt:variant>
        <vt:i4>101</vt:i4>
      </vt:variant>
      <vt:variant>
        <vt:i4>0</vt:i4>
      </vt:variant>
      <vt:variant>
        <vt:i4>5</vt:i4>
      </vt:variant>
      <vt:variant>
        <vt:lpwstr/>
      </vt:variant>
      <vt:variant>
        <vt:lpwstr>_Toc168299617</vt:lpwstr>
      </vt:variant>
      <vt:variant>
        <vt:i4>1769526</vt:i4>
      </vt:variant>
      <vt:variant>
        <vt:i4>95</vt:i4>
      </vt:variant>
      <vt:variant>
        <vt:i4>0</vt:i4>
      </vt:variant>
      <vt:variant>
        <vt:i4>5</vt:i4>
      </vt:variant>
      <vt:variant>
        <vt:lpwstr/>
      </vt:variant>
      <vt:variant>
        <vt:lpwstr>_Toc168299616</vt:lpwstr>
      </vt:variant>
      <vt:variant>
        <vt:i4>1769526</vt:i4>
      </vt:variant>
      <vt:variant>
        <vt:i4>89</vt:i4>
      </vt:variant>
      <vt:variant>
        <vt:i4>0</vt:i4>
      </vt:variant>
      <vt:variant>
        <vt:i4>5</vt:i4>
      </vt:variant>
      <vt:variant>
        <vt:lpwstr/>
      </vt:variant>
      <vt:variant>
        <vt:lpwstr>_Toc168299615</vt:lpwstr>
      </vt:variant>
      <vt:variant>
        <vt:i4>1769526</vt:i4>
      </vt:variant>
      <vt:variant>
        <vt:i4>83</vt:i4>
      </vt:variant>
      <vt:variant>
        <vt:i4>0</vt:i4>
      </vt:variant>
      <vt:variant>
        <vt:i4>5</vt:i4>
      </vt:variant>
      <vt:variant>
        <vt:lpwstr/>
      </vt:variant>
      <vt:variant>
        <vt:lpwstr>_Toc168299614</vt:lpwstr>
      </vt:variant>
      <vt:variant>
        <vt:i4>1179696</vt:i4>
      </vt:variant>
      <vt:variant>
        <vt:i4>74</vt:i4>
      </vt:variant>
      <vt:variant>
        <vt:i4>0</vt:i4>
      </vt:variant>
      <vt:variant>
        <vt:i4>5</vt:i4>
      </vt:variant>
      <vt:variant>
        <vt:lpwstr/>
      </vt:variant>
      <vt:variant>
        <vt:lpwstr>_Toc168298098</vt:lpwstr>
      </vt:variant>
      <vt:variant>
        <vt:i4>1179696</vt:i4>
      </vt:variant>
      <vt:variant>
        <vt:i4>68</vt:i4>
      </vt:variant>
      <vt:variant>
        <vt:i4>0</vt:i4>
      </vt:variant>
      <vt:variant>
        <vt:i4>5</vt:i4>
      </vt:variant>
      <vt:variant>
        <vt:lpwstr/>
      </vt:variant>
      <vt:variant>
        <vt:lpwstr>_Toc168298097</vt:lpwstr>
      </vt:variant>
      <vt:variant>
        <vt:i4>1179696</vt:i4>
      </vt:variant>
      <vt:variant>
        <vt:i4>62</vt:i4>
      </vt:variant>
      <vt:variant>
        <vt:i4>0</vt:i4>
      </vt:variant>
      <vt:variant>
        <vt:i4>5</vt:i4>
      </vt:variant>
      <vt:variant>
        <vt:lpwstr/>
      </vt:variant>
      <vt:variant>
        <vt:lpwstr>_Toc168298096</vt:lpwstr>
      </vt:variant>
      <vt:variant>
        <vt:i4>1179696</vt:i4>
      </vt:variant>
      <vt:variant>
        <vt:i4>56</vt:i4>
      </vt:variant>
      <vt:variant>
        <vt:i4>0</vt:i4>
      </vt:variant>
      <vt:variant>
        <vt:i4>5</vt:i4>
      </vt:variant>
      <vt:variant>
        <vt:lpwstr/>
      </vt:variant>
      <vt:variant>
        <vt:lpwstr>_Toc168298095</vt:lpwstr>
      </vt:variant>
      <vt:variant>
        <vt:i4>1179696</vt:i4>
      </vt:variant>
      <vt:variant>
        <vt:i4>50</vt:i4>
      </vt:variant>
      <vt:variant>
        <vt:i4>0</vt:i4>
      </vt:variant>
      <vt:variant>
        <vt:i4>5</vt:i4>
      </vt:variant>
      <vt:variant>
        <vt:lpwstr/>
      </vt:variant>
      <vt:variant>
        <vt:lpwstr>_Toc168298094</vt:lpwstr>
      </vt:variant>
      <vt:variant>
        <vt:i4>1179696</vt:i4>
      </vt:variant>
      <vt:variant>
        <vt:i4>44</vt:i4>
      </vt:variant>
      <vt:variant>
        <vt:i4>0</vt:i4>
      </vt:variant>
      <vt:variant>
        <vt:i4>5</vt:i4>
      </vt:variant>
      <vt:variant>
        <vt:lpwstr/>
      </vt:variant>
      <vt:variant>
        <vt:lpwstr>_Toc168298093</vt:lpwstr>
      </vt:variant>
      <vt:variant>
        <vt:i4>1179696</vt:i4>
      </vt:variant>
      <vt:variant>
        <vt:i4>38</vt:i4>
      </vt:variant>
      <vt:variant>
        <vt:i4>0</vt:i4>
      </vt:variant>
      <vt:variant>
        <vt:i4>5</vt:i4>
      </vt:variant>
      <vt:variant>
        <vt:lpwstr/>
      </vt:variant>
      <vt:variant>
        <vt:lpwstr>_Toc168298092</vt:lpwstr>
      </vt:variant>
      <vt:variant>
        <vt:i4>1179696</vt:i4>
      </vt:variant>
      <vt:variant>
        <vt:i4>32</vt:i4>
      </vt:variant>
      <vt:variant>
        <vt:i4>0</vt:i4>
      </vt:variant>
      <vt:variant>
        <vt:i4>5</vt:i4>
      </vt:variant>
      <vt:variant>
        <vt:lpwstr/>
      </vt:variant>
      <vt:variant>
        <vt:lpwstr>_Toc168298091</vt:lpwstr>
      </vt:variant>
      <vt:variant>
        <vt:i4>1179696</vt:i4>
      </vt:variant>
      <vt:variant>
        <vt:i4>26</vt:i4>
      </vt:variant>
      <vt:variant>
        <vt:i4>0</vt:i4>
      </vt:variant>
      <vt:variant>
        <vt:i4>5</vt:i4>
      </vt:variant>
      <vt:variant>
        <vt:lpwstr/>
      </vt:variant>
      <vt:variant>
        <vt:lpwstr>_Toc168298090</vt:lpwstr>
      </vt:variant>
      <vt:variant>
        <vt:i4>1245232</vt:i4>
      </vt:variant>
      <vt:variant>
        <vt:i4>20</vt:i4>
      </vt:variant>
      <vt:variant>
        <vt:i4>0</vt:i4>
      </vt:variant>
      <vt:variant>
        <vt:i4>5</vt:i4>
      </vt:variant>
      <vt:variant>
        <vt:lpwstr/>
      </vt:variant>
      <vt:variant>
        <vt:lpwstr>_Toc168298089</vt:lpwstr>
      </vt:variant>
      <vt:variant>
        <vt:i4>1245232</vt:i4>
      </vt:variant>
      <vt:variant>
        <vt:i4>14</vt:i4>
      </vt:variant>
      <vt:variant>
        <vt:i4>0</vt:i4>
      </vt:variant>
      <vt:variant>
        <vt:i4>5</vt:i4>
      </vt:variant>
      <vt:variant>
        <vt:lpwstr/>
      </vt:variant>
      <vt:variant>
        <vt:lpwstr>_Toc168298088</vt:lpwstr>
      </vt:variant>
      <vt:variant>
        <vt:i4>1245232</vt:i4>
      </vt:variant>
      <vt:variant>
        <vt:i4>8</vt:i4>
      </vt:variant>
      <vt:variant>
        <vt:i4>0</vt:i4>
      </vt:variant>
      <vt:variant>
        <vt:i4>5</vt:i4>
      </vt:variant>
      <vt:variant>
        <vt:lpwstr/>
      </vt:variant>
      <vt:variant>
        <vt:lpwstr>_Toc168298087</vt:lpwstr>
      </vt:variant>
      <vt:variant>
        <vt:i4>3211268</vt:i4>
      </vt:variant>
      <vt:variant>
        <vt:i4>3</vt:i4>
      </vt:variant>
      <vt:variant>
        <vt:i4>0</vt:i4>
      </vt:variant>
      <vt:variant>
        <vt:i4>5</vt:i4>
      </vt:variant>
      <vt:variant>
        <vt:lpwstr>mailto:ppr@isdb.org</vt:lpwstr>
      </vt:variant>
      <vt:variant>
        <vt:lpwstr/>
      </vt:variant>
      <vt:variant>
        <vt:i4>655417</vt:i4>
      </vt:variant>
      <vt:variant>
        <vt:i4>0</vt:i4>
      </vt:variant>
      <vt:variant>
        <vt:i4>0</vt:i4>
      </vt:variant>
      <vt:variant>
        <vt:i4>5</vt:i4>
      </vt:variant>
      <vt:variant>
        <vt:lpwstr>mailto:pdocuments@worldbank.org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Amir Mehdi Asghari</dc:creator>
  <dc:description>10.30.08 removed reference in to Eligibility (62) in TOC of the GC</dc:description>
  <cp:lastModifiedBy>Mohamed Shafraz</cp:lastModifiedBy>
  <cp:revision>11</cp:revision>
  <cp:lastPrinted>2016-09-22T10:25:00Z</cp:lastPrinted>
  <dcterms:created xsi:type="dcterms:W3CDTF">2016-10-05T08:08:00Z</dcterms:created>
  <dcterms:modified xsi:type="dcterms:W3CDTF">2016-10-11T09:02:00Z</dcterms:modified>
</cp:coreProperties>
</file>