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701A" w:rsidRPr="004A50A8" w:rsidRDefault="003A701A" w:rsidP="003A701A">
      <w:pPr>
        <w:tabs>
          <w:tab w:val="left" w:pos="1253"/>
        </w:tabs>
        <w:spacing w:line="276" w:lineRule="auto"/>
        <w:rPr>
          <w:b/>
          <w:sz w:val="52"/>
        </w:rPr>
      </w:pPr>
      <w:r>
        <w:rPr>
          <w:b/>
          <w:noProof/>
          <w:sz w:val="52"/>
        </w:rPr>
        <w:drawing>
          <wp:anchor distT="0" distB="0" distL="114300" distR="114300" simplePos="0" relativeHeight="251658240" behindDoc="1" locked="0" layoutInCell="1" allowOverlap="1">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A701A" w:rsidRPr="004A50A8" w:rsidRDefault="003A701A" w:rsidP="003A701A">
      <w:pPr>
        <w:tabs>
          <w:tab w:val="left" w:pos="5835"/>
        </w:tabs>
        <w:spacing w:after="240"/>
        <w:rPr>
          <w:bCs/>
        </w:rPr>
      </w:pPr>
      <w:r w:rsidRPr="004A50A8">
        <w:rPr>
          <w:sz w:val="52"/>
        </w:rPr>
        <w:tab/>
      </w:r>
    </w:p>
    <w:p w:rsidR="003A701A" w:rsidRPr="004A50A8" w:rsidRDefault="003A701A" w:rsidP="003A701A">
      <w:pPr>
        <w:tabs>
          <w:tab w:val="left" w:pos="5835"/>
        </w:tabs>
        <w:spacing w:after="240"/>
        <w:rPr>
          <w:bCs/>
        </w:rPr>
      </w:pPr>
    </w:p>
    <w:p w:rsidR="003A701A" w:rsidRPr="004A50A8" w:rsidRDefault="003A701A" w:rsidP="003A701A">
      <w:pPr>
        <w:jc w:val="center"/>
        <w:rPr>
          <w:b/>
          <w:sz w:val="28"/>
        </w:rPr>
      </w:pPr>
      <w:r w:rsidRPr="004A50A8">
        <w:rPr>
          <w:b/>
          <w:sz w:val="28"/>
        </w:rPr>
        <w:t>Ministry of Finance and Treasury</w:t>
      </w:r>
    </w:p>
    <w:p w:rsidR="003A701A" w:rsidRPr="004A50A8" w:rsidRDefault="003A701A" w:rsidP="003A701A">
      <w:pPr>
        <w:jc w:val="center"/>
        <w:rPr>
          <w:bCs/>
          <w:sz w:val="28"/>
        </w:rPr>
      </w:pPr>
      <w:r w:rsidRPr="004A50A8">
        <w:rPr>
          <w:bCs/>
          <w:sz w:val="28"/>
        </w:rPr>
        <w:t>Republic of Maldives</w:t>
      </w:r>
    </w:p>
    <w:p w:rsidR="003A701A" w:rsidRPr="004A50A8" w:rsidRDefault="003A701A" w:rsidP="003A701A">
      <w:pPr>
        <w:rPr>
          <w:b/>
          <w:sz w:val="28"/>
        </w:rPr>
      </w:pPr>
    </w:p>
    <w:p w:rsidR="003A701A" w:rsidRPr="004A50A8" w:rsidRDefault="003A701A" w:rsidP="003A701A">
      <w:pPr>
        <w:rPr>
          <w:b/>
          <w:sz w:val="28"/>
        </w:rPr>
      </w:pPr>
    </w:p>
    <w:p w:rsidR="003A701A" w:rsidRPr="004A50A8" w:rsidRDefault="003A701A" w:rsidP="003A701A">
      <w:pPr>
        <w:jc w:val="center"/>
        <w:rPr>
          <w:b/>
          <w:sz w:val="32"/>
          <w:szCs w:val="28"/>
        </w:rPr>
      </w:pPr>
    </w:p>
    <w:p w:rsidR="003A701A" w:rsidRPr="004A50A8" w:rsidRDefault="003A701A" w:rsidP="003A701A">
      <w:pPr>
        <w:spacing w:after="240" w:line="259" w:lineRule="auto"/>
        <w:jc w:val="center"/>
        <w:rPr>
          <w:b/>
          <w:bCs/>
          <w:sz w:val="28"/>
          <w:szCs w:val="28"/>
        </w:rPr>
      </w:pPr>
      <w:r w:rsidRPr="004A50A8">
        <w:rPr>
          <w:b/>
          <w:bCs/>
          <w:sz w:val="36"/>
          <w:szCs w:val="36"/>
        </w:rPr>
        <w:t xml:space="preserve">TENDER DOCUMENT </w:t>
      </w:r>
    </w:p>
    <w:p w:rsidR="003A701A" w:rsidRPr="004A50A8" w:rsidRDefault="003A701A" w:rsidP="003A701A">
      <w:pPr>
        <w:spacing w:after="240" w:line="259" w:lineRule="auto"/>
        <w:jc w:val="center"/>
        <w:rPr>
          <w:b/>
          <w:bCs/>
          <w:sz w:val="36"/>
          <w:szCs w:val="36"/>
        </w:rPr>
      </w:pPr>
      <w:proofErr w:type="gramStart"/>
      <w:r w:rsidRPr="004A50A8">
        <w:rPr>
          <w:b/>
          <w:bCs/>
          <w:sz w:val="36"/>
          <w:szCs w:val="36"/>
        </w:rPr>
        <w:t>for</w:t>
      </w:r>
      <w:proofErr w:type="gramEnd"/>
    </w:p>
    <w:p w:rsidR="003A701A" w:rsidRPr="004A50A8" w:rsidRDefault="003A701A" w:rsidP="003A701A">
      <w:pPr>
        <w:spacing w:after="240" w:line="259" w:lineRule="auto"/>
        <w:rPr>
          <w:b/>
          <w:bCs/>
          <w:color w:val="FF0000"/>
          <w:sz w:val="32"/>
          <w:szCs w:val="32"/>
        </w:rPr>
      </w:pPr>
    </w:p>
    <w:p w:rsidR="003A701A" w:rsidRPr="004A50A8" w:rsidRDefault="003A701A" w:rsidP="003A701A">
      <w:pPr>
        <w:spacing w:after="240" w:line="259" w:lineRule="auto"/>
        <w:jc w:val="center"/>
        <w:rPr>
          <w:b/>
          <w:bCs/>
          <w:color w:val="FF0000"/>
          <w:sz w:val="32"/>
          <w:szCs w:val="32"/>
        </w:rPr>
      </w:pPr>
    </w:p>
    <w:p w:rsidR="003A701A" w:rsidRPr="003A701A" w:rsidRDefault="003A701A" w:rsidP="003A701A">
      <w:pPr>
        <w:spacing w:after="240" w:line="259" w:lineRule="auto"/>
        <w:jc w:val="center"/>
        <w:rPr>
          <w:b/>
          <w:bCs/>
          <w:color w:val="000000"/>
          <w:sz w:val="36"/>
          <w:szCs w:val="36"/>
        </w:rPr>
      </w:pPr>
      <w:r w:rsidRPr="003A701A">
        <w:rPr>
          <w:b/>
          <w:bCs/>
          <w:color w:val="000000"/>
          <w:sz w:val="36"/>
          <w:szCs w:val="36"/>
        </w:rPr>
        <w:t xml:space="preserve">TES/2017/G-01 – </w:t>
      </w:r>
      <w:r w:rsidRPr="003A701A">
        <w:rPr>
          <w:sz w:val="36"/>
          <w:szCs w:val="36"/>
        </w:rPr>
        <w:t>Design, Supply and Installation of Audio Video Equipment for New Parliamentary Building</w:t>
      </w:r>
    </w:p>
    <w:p w:rsidR="003A701A" w:rsidRPr="004A50A8" w:rsidRDefault="003A701A" w:rsidP="003A701A">
      <w:pPr>
        <w:spacing w:after="240" w:line="259" w:lineRule="auto"/>
        <w:jc w:val="center"/>
        <w:rPr>
          <w:b/>
          <w:bCs/>
          <w:sz w:val="32"/>
          <w:szCs w:val="32"/>
        </w:rPr>
      </w:pPr>
    </w:p>
    <w:p w:rsidR="003A701A" w:rsidRPr="004A50A8" w:rsidRDefault="003A701A" w:rsidP="003A701A">
      <w:pPr>
        <w:spacing w:after="240" w:line="259" w:lineRule="auto"/>
        <w:jc w:val="center"/>
        <w:rPr>
          <w:b/>
          <w:bCs/>
          <w:sz w:val="32"/>
          <w:szCs w:val="32"/>
        </w:rPr>
      </w:pPr>
    </w:p>
    <w:p w:rsidR="003A701A" w:rsidRPr="004A50A8" w:rsidRDefault="003A701A" w:rsidP="003A701A">
      <w:pPr>
        <w:spacing w:after="240" w:line="259" w:lineRule="auto"/>
        <w:jc w:val="center"/>
        <w:rPr>
          <w:b/>
          <w:bCs/>
          <w:sz w:val="32"/>
          <w:szCs w:val="32"/>
        </w:rPr>
      </w:pPr>
    </w:p>
    <w:p w:rsidR="003A701A" w:rsidRPr="004A50A8" w:rsidRDefault="003A701A" w:rsidP="003A701A">
      <w:pPr>
        <w:spacing w:after="240" w:line="259" w:lineRule="auto"/>
        <w:jc w:val="both"/>
        <w:rPr>
          <w:b/>
          <w:bCs/>
        </w:rPr>
      </w:pPr>
    </w:p>
    <w:p w:rsidR="003A701A" w:rsidRPr="004A50A8" w:rsidRDefault="003A701A" w:rsidP="003A701A">
      <w:pPr>
        <w:spacing w:after="240" w:line="259" w:lineRule="auto"/>
        <w:jc w:val="center"/>
        <w:rPr>
          <w:b/>
          <w:bCs/>
          <w:spacing w:val="30"/>
          <w:sz w:val="28"/>
          <w:szCs w:val="28"/>
        </w:rPr>
      </w:pPr>
      <w:r w:rsidRPr="004A50A8">
        <w:rPr>
          <w:b/>
          <w:bCs/>
          <w:spacing w:val="30"/>
          <w:sz w:val="28"/>
          <w:szCs w:val="28"/>
        </w:rPr>
        <w:fldChar w:fldCharType="begin"/>
      </w:r>
      <w:r w:rsidRPr="004A50A8">
        <w:rPr>
          <w:b/>
          <w:bCs/>
          <w:spacing w:val="30"/>
          <w:sz w:val="28"/>
          <w:szCs w:val="28"/>
        </w:rPr>
        <w:instrText xml:space="preserve"> DATE \@ "MMMM d, yyyy" </w:instrText>
      </w:r>
      <w:r w:rsidRPr="004A50A8">
        <w:rPr>
          <w:b/>
          <w:bCs/>
          <w:spacing w:val="30"/>
          <w:sz w:val="28"/>
          <w:szCs w:val="28"/>
        </w:rPr>
        <w:fldChar w:fldCharType="separate"/>
      </w:r>
      <w:r>
        <w:rPr>
          <w:b/>
          <w:bCs/>
          <w:noProof/>
          <w:spacing w:val="30"/>
          <w:sz w:val="28"/>
          <w:szCs w:val="28"/>
        </w:rPr>
        <w:t>January 15, 2017</w:t>
      </w:r>
      <w:r w:rsidRPr="004A50A8">
        <w:rPr>
          <w:b/>
          <w:bCs/>
          <w:spacing w:val="30"/>
          <w:sz w:val="28"/>
          <w:szCs w:val="28"/>
        </w:rPr>
        <w:fldChar w:fldCharType="end"/>
      </w:r>
    </w:p>
    <w:p w:rsidR="003A701A" w:rsidRPr="004A50A8" w:rsidRDefault="003A701A" w:rsidP="003A701A">
      <w:pPr>
        <w:spacing w:line="259" w:lineRule="auto"/>
        <w:jc w:val="center"/>
        <w:rPr>
          <w:sz w:val="22"/>
          <w:szCs w:val="22"/>
        </w:rPr>
      </w:pPr>
    </w:p>
    <w:p w:rsidR="003A701A" w:rsidRPr="004A50A8" w:rsidRDefault="003A701A" w:rsidP="003A701A">
      <w:pPr>
        <w:spacing w:line="259" w:lineRule="auto"/>
        <w:jc w:val="center"/>
        <w:rPr>
          <w:sz w:val="22"/>
          <w:szCs w:val="22"/>
        </w:rPr>
      </w:pPr>
    </w:p>
    <w:p w:rsidR="003A701A" w:rsidRPr="004A50A8" w:rsidRDefault="003A701A" w:rsidP="003A701A">
      <w:pPr>
        <w:spacing w:line="259" w:lineRule="auto"/>
        <w:jc w:val="center"/>
        <w:rPr>
          <w:sz w:val="22"/>
          <w:szCs w:val="22"/>
        </w:rPr>
      </w:pPr>
      <w:r>
        <w:rPr>
          <w:sz w:val="22"/>
          <w:szCs w:val="22"/>
        </w:rPr>
        <w:t>Public Procurement</w:t>
      </w:r>
      <w:r w:rsidRPr="004A50A8">
        <w:rPr>
          <w:sz w:val="22"/>
          <w:szCs w:val="22"/>
        </w:rPr>
        <w:t xml:space="preserve"> Section</w:t>
      </w:r>
    </w:p>
    <w:p w:rsidR="003A701A" w:rsidRPr="004A50A8" w:rsidRDefault="003A701A" w:rsidP="003A701A">
      <w:pPr>
        <w:spacing w:line="259" w:lineRule="auto"/>
        <w:jc w:val="center"/>
        <w:rPr>
          <w:sz w:val="22"/>
          <w:szCs w:val="22"/>
        </w:rPr>
      </w:pPr>
      <w:r w:rsidRPr="004A50A8">
        <w:rPr>
          <w:sz w:val="22"/>
          <w:szCs w:val="22"/>
        </w:rPr>
        <w:t>Public Procurement Division</w:t>
      </w:r>
    </w:p>
    <w:p w:rsidR="003A701A" w:rsidRPr="004A50A8" w:rsidRDefault="003A701A" w:rsidP="003A701A">
      <w:pPr>
        <w:spacing w:line="259" w:lineRule="auto"/>
        <w:jc w:val="center"/>
        <w:rPr>
          <w:sz w:val="22"/>
          <w:szCs w:val="22"/>
        </w:rPr>
      </w:pPr>
      <w:r w:rsidRPr="004A50A8">
        <w:rPr>
          <w:sz w:val="22"/>
          <w:szCs w:val="22"/>
        </w:rPr>
        <w:t>Ministry of Finance and Treasury</w:t>
      </w:r>
    </w:p>
    <w:p w:rsidR="003A701A" w:rsidRPr="004A50A8" w:rsidRDefault="003A701A" w:rsidP="003A701A">
      <w:pPr>
        <w:tabs>
          <w:tab w:val="left" w:pos="1995"/>
        </w:tabs>
        <w:jc w:val="center"/>
        <w:rPr>
          <w:sz w:val="52"/>
        </w:rPr>
      </w:pPr>
      <w:r w:rsidRPr="004A50A8">
        <w:rPr>
          <w:sz w:val="22"/>
          <w:szCs w:val="22"/>
        </w:rPr>
        <w:t>Republic of Maldives</w:t>
      </w:r>
    </w:p>
    <w:p w:rsidR="00E21BEF" w:rsidRPr="000C41D9" w:rsidRDefault="00E21BEF" w:rsidP="00117C97">
      <w:pPr>
        <w:spacing w:line="276" w:lineRule="auto"/>
        <w:rPr>
          <w:b/>
          <w:sz w:val="56"/>
        </w:rPr>
      </w:pPr>
    </w:p>
    <w:p w:rsidR="00455149" w:rsidRDefault="00455149">
      <w:pPr>
        <w:rPr>
          <w:sz w:val="22"/>
          <w:szCs w:val="22"/>
        </w:rPr>
      </w:pPr>
    </w:p>
    <w:p w:rsidR="0061745F" w:rsidRDefault="0061745F">
      <w:pPr>
        <w:rPr>
          <w:sz w:val="22"/>
          <w:szCs w:val="22"/>
        </w:rPr>
      </w:pPr>
    </w:p>
    <w:p w:rsidR="003A701A" w:rsidRDefault="003A701A">
      <w:pPr>
        <w:rPr>
          <w:sz w:val="22"/>
          <w:szCs w:val="22"/>
        </w:rPr>
      </w:pPr>
    </w:p>
    <w:p w:rsidR="003A701A" w:rsidRDefault="003A701A">
      <w:pPr>
        <w:rPr>
          <w:sz w:val="22"/>
          <w:szCs w:val="22"/>
        </w:rPr>
      </w:pPr>
    </w:p>
    <w:p w:rsidR="0061745F" w:rsidRDefault="0061745F">
      <w:pPr>
        <w:rPr>
          <w:sz w:val="22"/>
          <w:szCs w:val="22"/>
        </w:rPr>
      </w:pPr>
    </w:p>
    <w:p w:rsidR="0061745F" w:rsidRDefault="0061745F">
      <w:pPr>
        <w:rPr>
          <w:b/>
          <w:bCs/>
          <w:spacing w:val="-2"/>
          <w:u w:val="single"/>
        </w:rPr>
      </w:pPr>
    </w:p>
    <w:p w:rsidR="00455149" w:rsidRPr="00D65D6E" w:rsidRDefault="00455149">
      <w:pPr>
        <w:jc w:val="center"/>
        <w:rPr>
          <w:b/>
          <w:color w:val="000000" w:themeColor="text1"/>
          <w:sz w:val="32"/>
        </w:rPr>
      </w:pPr>
      <w:r w:rsidRPr="00D65D6E">
        <w:rPr>
          <w:b/>
          <w:color w:val="000000" w:themeColor="text1"/>
          <w:sz w:val="32"/>
        </w:rPr>
        <w:t>Table of Contents</w:t>
      </w:r>
    </w:p>
    <w:p w:rsidR="00455149" w:rsidRPr="00FB0828" w:rsidRDefault="00455149">
      <w:pPr>
        <w:rPr>
          <w:i/>
          <w:color w:val="FF0000"/>
        </w:rPr>
      </w:pPr>
    </w:p>
    <w:p w:rsidR="00B05EC6" w:rsidRDefault="00B95277">
      <w:pPr>
        <w:pStyle w:val="TOC1"/>
        <w:rPr>
          <w:rFonts w:asciiTheme="minorHAnsi" w:eastAsiaTheme="minorEastAsia" w:hAnsiTheme="minorHAnsi" w:cstheme="minorBidi"/>
          <w:b w:val="0"/>
          <w:sz w:val="22"/>
          <w:szCs w:val="22"/>
        </w:rPr>
      </w:pPr>
      <w:r w:rsidRPr="008B66E1">
        <w:rPr>
          <w:i/>
        </w:rPr>
        <w:fldChar w:fldCharType="begin"/>
      </w:r>
      <w:r w:rsidRPr="008B66E1">
        <w:rPr>
          <w:i/>
        </w:rPr>
        <w:instrText xml:space="preserve"> TOC \t "Heading 1,1,Subtitle,2" </w:instrText>
      </w:r>
      <w:r w:rsidRPr="008B66E1">
        <w:rPr>
          <w:i/>
        </w:rPr>
        <w:fldChar w:fldCharType="separate"/>
      </w:r>
      <w:r w:rsidR="00B05EC6">
        <w:t>PART 1 – Tendering Procedures</w:t>
      </w:r>
      <w:r w:rsidR="00B05EC6">
        <w:tab/>
      </w:r>
      <w:r w:rsidR="00B05EC6">
        <w:fldChar w:fldCharType="begin"/>
      </w:r>
      <w:r w:rsidR="00B05EC6">
        <w:instrText xml:space="preserve"> PAGEREF _Toc459036698 \h </w:instrText>
      </w:r>
      <w:r w:rsidR="00B05EC6">
        <w:fldChar w:fldCharType="separate"/>
      </w:r>
      <w:r w:rsidR="00BD099F">
        <w:t>1</w:t>
      </w:r>
      <w:r w:rsidR="00B05EC6">
        <w:fldChar w:fldCharType="end"/>
      </w:r>
    </w:p>
    <w:p w:rsidR="00B05EC6" w:rsidRDefault="00B05EC6">
      <w:pPr>
        <w:pStyle w:val="TOC2"/>
        <w:rPr>
          <w:rFonts w:asciiTheme="minorHAnsi" w:eastAsiaTheme="minorEastAsia" w:hAnsiTheme="minorHAnsi" w:cstheme="minorBidi"/>
          <w:sz w:val="22"/>
          <w:szCs w:val="22"/>
        </w:rPr>
      </w:pPr>
      <w:r w:rsidRPr="0078144A">
        <w:rPr>
          <w:color w:val="000000" w:themeColor="text1"/>
        </w:rPr>
        <w:t>Section I.  Instructions to Tenderers</w:t>
      </w:r>
      <w:r>
        <w:tab/>
      </w:r>
      <w:r>
        <w:fldChar w:fldCharType="begin"/>
      </w:r>
      <w:r>
        <w:instrText xml:space="preserve"> PAGEREF _Toc459036699 \h </w:instrText>
      </w:r>
      <w:r>
        <w:fldChar w:fldCharType="separate"/>
      </w:r>
      <w:r w:rsidR="00BD099F">
        <w:t>3</w:t>
      </w:r>
      <w:r>
        <w:fldChar w:fldCharType="end"/>
      </w:r>
    </w:p>
    <w:p w:rsidR="00B05EC6" w:rsidRDefault="00B05EC6">
      <w:pPr>
        <w:pStyle w:val="TOC2"/>
        <w:rPr>
          <w:rFonts w:asciiTheme="minorHAnsi" w:eastAsiaTheme="minorEastAsia" w:hAnsiTheme="minorHAnsi" w:cstheme="minorBidi"/>
          <w:sz w:val="22"/>
          <w:szCs w:val="22"/>
        </w:rPr>
      </w:pPr>
      <w:r>
        <w:t>Section II.  Bid Data Sheet (BDS)</w:t>
      </w:r>
      <w:r>
        <w:tab/>
      </w:r>
      <w:r>
        <w:fldChar w:fldCharType="begin"/>
      </w:r>
      <w:r>
        <w:instrText xml:space="preserve"> PAGEREF _Toc459036700 \h </w:instrText>
      </w:r>
      <w:r>
        <w:fldChar w:fldCharType="separate"/>
      </w:r>
      <w:r w:rsidR="00BD099F">
        <w:t>21</w:t>
      </w:r>
      <w:r>
        <w:fldChar w:fldCharType="end"/>
      </w:r>
    </w:p>
    <w:p w:rsidR="00B05EC6" w:rsidRDefault="00B05EC6">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_Toc459036701 \h </w:instrText>
      </w:r>
      <w:r>
        <w:fldChar w:fldCharType="separate"/>
      </w:r>
      <w:r w:rsidR="00BD099F">
        <w:t>25</w:t>
      </w:r>
      <w:r>
        <w:fldChar w:fldCharType="end"/>
      </w:r>
    </w:p>
    <w:p w:rsidR="00B05EC6" w:rsidRDefault="00B05EC6">
      <w:pPr>
        <w:pStyle w:val="TOC2"/>
        <w:rPr>
          <w:rFonts w:asciiTheme="minorHAnsi" w:eastAsiaTheme="minorEastAsia" w:hAnsiTheme="minorHAnsi" w:cstheme="minorBidi"/>
          <w:sz w:val="22"/>
          <w:szCs w:val="22"/>
        </w:rPr>
      </w:pPr>
      <w:r>
        <w:t>Section IV.  Tendering Forms</w:t>
      </w:r>
      <w:r>
        <w:tab/>
      </w:r>
      <w:r>
        <w:fldChar w:fldCharType="begin"/>
      </w:r>
      <w:r>
        <w:instrText xml:space="preserve"> PAGEREF _Toc459036702 \h </w:instrText>
      </w:r>
      <w:r>
        <w:fldChar w:fldCharType="separate"/>
      </w:r>
      <w:r w:rsidR="00BD099F">
        <w:t>29</w:t>
      </w:r>
      <w:r>
        <w:fldChar w:fldCharType="end"/>
      </w:r>
    </w:p>
    <w:p w:rsidR="00B05EC6" w:rsidRDefault="00B05EC6">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_Toc459036703 \h </w:instrText>
      </w:r>
      <w:r>
        <w:fldChar w:fldCharType="separate"/>
      </w:r>
      <w:r w:rsidR="00BD099F">
        <w:t>39</w:t>
      </w:r>
      <w:r>
        <w:fldChar w:fldCharType="end"/>
      </w:r>
    </w:p>
    <w:p w:rsidR="00B05EC6" w:rsidRDefault="00B05EC6">
      <w:pPr>
        <w:pStyle w:val="TOC1"/>
        <w:rPr>
          <w:rFonts w:asciiTheme="minorHAnsi" w:eastAsiaTheme="minorEastAsia" w:hAnsiTheme="minorHAnsi" w:cstheme="minorBidi"/>
          <w:b w:val="0"/>
          <w:sz w:val="22"/>
          <w:szCs w:val="22"/>
        </w:rPr>
      </w:pPr>
      <w:r>
        <w:t>PART 2 – Supply Requirements</w:t>
      </w:r>
      <w:r>
        <w:tab/>
      </w:r>
      <w:r>
        <w:fldChar w:fldCharType="begin"/>
      </w:r>
      <w:r>
        <w:instrText xml:space="preserve"> PAGEREF _Toc459036704 \h </w:instrText>
      </w:r>
      <w:r>
        <w:fldChar w:fldCharType="separate"/>
      </w:r>
      <w:r w:rsidR="00BD099F">
        <w:t>41</w:t>
      </w:r>
      <w:r>
        <w:fldChar w:fldCharType="end"/>
      </w:r>
    </w:p>
    <w:p w:rsidR="00B05EC6" w:rsidRDefault="00B05EC6">
      <w:pPr>
        <w:pStyle w:val="TOC2"/>
        <w:rPr>
          <w:rFonts w:asciiTheme="minorHAnsi" w:eastAsiaTheme="minorEastAsia" w:hAnsiTheme="minorHAnsi" w:cstheme="minorBidi"/>
          <w:sz w:val="22"/>
          <w:szCs w:val="22"/>
        </w:rPr>
      </w:pPr>
      <w:r>
        <w:t>Section VII.  Schedule of Requirements</w:t>
      </w:r>
      <w:r>
        <w:tab/>
      </w:r>
      <w:r>
        <w:fldChar w:fldCharType="begin"/>
      </w:r>
      <w:r>
        <w:instrText xml:space="preserve"> PAGEREF _Toc459036705 \h </w:instrText>
      </w:r>
      <w:r>
        <w:fldChar w:fldCharType="separate"/>
      </w:r>
      <w:r w:rsidR="00BD099F">
        <w:t>43</w:t>
      </w:r>
      <w:r>
        <w:fldChar w:fldCharType="end"/>
      </w:r>
    </w:p>
    <w:p w:rsidR="00B05EC6" w:rsidRDefault="00B05EC6">
      <w:pPr>
        <w:pStyle w:val="TOC1"/>
        <w:rPr>
          <w:rFonts w:asciiTheme="minorHAnsi" w:eastAsiaTheme="minorEastAsia" w:hAnsiTheme="minorHAnsi" w:cstheme="minorBidi"/>
          <w:b w:val="0"/>
          <w:sz w:val="22"/>
          <w:szCs w:val="22"/>
        </w:rPr>
      </w:pPr>
      <w:r>
        <w:t>PART 3 - Contract</w:t>
      </w:r>
      <w:r>
        <w:tab/>
      </w:r>
      <w:r>
        <w:fldChar w:fldCharType="begin"/>
      </w:r>
      <w:r>
        <w:instrText xml:space="preserve"> PAGEREF _Toc459036706 \h </w:instrText>
      </w:r>
      <w:r>
        <w:fldChar w:fldCharType="separate"/>
      </w:r>
      <w:r w:rsidR="00BD099F">
        <w:t>73</w:t>
      </w:r>
      <w:r>
        <w:fldChar w:fldCharType="end"/>
      </w:r>
    </w:p>
    <w:p w:rsidR="00B05EC6" w:rsidRDefault="00B05EC6">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_Toc459036707 \h </w:instrText>
      </w:r>
      <w:r>
        <w:fldChar w:fldCharType="separate"/>
      </w:r>
      <w:r w:rsidR="00BD099F">
        <w:t>75</w:t>
      </w:r>
      <w:r>
        <w:fldChar w:fldCharType="end"/>
      </w:r>
    </w:p>
    <w:p w:rsidR="00B05EC6" w:rsidRDefault="00B05EC6">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_Toc459036708 \h </w:instrText>
      </w:r>
      <w:r>
        <w:fldChar w:fldCharType="separate"/>
      </w:r>
      <w:r w:rsidR="00BD099F">
        <w:t>91</w:t>
      </w:r>
      <w:r>
        <w:fldChar w:fldCharType="end"/>
      </w:r>
    </w:p>
    <w:p w:rsidR="00B05EC6" w:rsidRDefault="00B05EC6">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_Toc459036709 \h </w:instrText>
      </w:r>
      <w:r>
        <w:fldChar w:fldCharType="separate"/>
      </w:r>
      <w:r w:rsidR="00BD099F">
        <w:t>97</w:t>
      </w:r>
      <w:r>
        <w:fldChar w:fldCharType="end"/>
      </w:r>
    </w:p>
    <w:p w:rsidR="00B95277" w:rsidRPr="008B66E1" w:rsidRDefault="00B95277" w:rsidP="00B95277">
      <w:pPr>
        <w:spacing w:before="120" w:after="120"/>
        <w:rPr>
          <w:iCs/>
        </w:rPr>
      </w:pPr>
      <w:r w:rsidRPr="008B66E1">
        <w:rPr>
          <w:i/>
        </w:rPr>
        <w:fldChar w:fldCharType="end"/>
      </w:r>
    </w:p>
    <w:p w:rsidR="00455149" w:rsidRPr="008B66E1" w:rsidRDefault="00455149">
      <w:pPr>
        <w:spacing w:before="120" w:after="120"/>
        <w:rPr>
          <w:iCs/>
        </w:rPr>
      </w:pPr>
    </w:p>
    <w:p w:rsidR="00455149" w:rsidRPr="008B66E1" w:rsidRDefault="00455149">
      <w:pPr>
        <w:sectPr w:rsidR="00455149" w:rsidRPr="008B66E1">
          <w:headerReference w:type="even" r:id="rId10"/>
          <w:headerReference w:type="default" r:id="rId11"/>
          <w:headerReference w:type="first" r:id="rId12"/>
          <w:pgSz w:w="11907" w:h="16839" w:code="9"/>
          <w:pgMar w:top="1440" w:right="1440" w:bottom="1440" w:left="1800" w:header="720" w:footer="720" w:gutter="0"/>
          <w:paperSrc w:first="15" w:other="15"/>
          <w:pgNumType w:fmt="lowerRoman" w:chapStyle="1"/>
          <w:cols w:space="720"/>
          <w:titlePg/>
          <w:docGrid w:linePitch="326"/>
        </w:sectPr>
      </w:pPr>
    </w:p>
    <w:p w:rsidR="00455149" w:rsidRPr="008B66E1" w:rsidRDefault="00455149" w:rsidP="00652EBF"/>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FB0828" w:rsidRDefault="00455149" w:rsidP="00FB0828">
      <w:pPr>
        <w:pStyle w:val="Heading1"/>
      </w:pPr>
      <w:bookmarkStart w:id="0" w:name="_Toc438529596"/>
      <w:bookmarkStart w:id="1" w:name="_Toc438725752"/>
      <w:bookmarkStart w:id="2" w:name="_Toc438817747"/>
      <w:bookmarkStart w:id="3" w:name="_Toc438954441"/>
      <w:bookmarkStart w:id="4" w:name="_Toc461939615"/>
      <w:bookmarkStart w:id="5" w:name="_Toc458816205"/>
      <w:bookmarkStart w:id="6" w:name="_Toc459036698"/>
      <w:r w:rsidRPr="008B66E1">
        <w:t xml:space="preserve">PART 1 – </w:t>
      </w:r>
      <w:bookmarkStart w:id="7" w:name="_Toc234130381"/>
      <w:bookmarkEnd w:id="0"/>
      <w:bookmarkEnd w:id="1"/>
      <w:bookmarkEnd w:id="2"/>
      <w:bookmarkEnd w:id="3"/>
      <w:bookmarkEnd w:id="4"/>
      <w:r w:rsidR="00FB0828">
        <w:t>Tendering Procedures</w:t>
      </w:r>
      <w:bookmarkEnd w:id="5"/>
      <w:bookmarkEnd w:id="6"/>
      <w:bookmarkEnd w:id="7"/>
    </w:p>
    <w:p w:rsidR="00455149" w:rsidRPr="008B66E1" w:rsidRDefault="00455149" w:rsidP="00FB0828">
      <w:pPr>
        <w:pStyle w:val="Heading1"/>
      </w:pPr>
    </w:p>
    <w:p w:rsidR="00455149" w:rsidRPr="008B66E1" w:rsidRDefault="00455149"/>
    <w:p w:rsidR="00455149" w:rsidRPr="008B66E1" w:rsidRDefault="00455149">
      <w:pPr>
        <w:sectPr w:rsidR="00455149" w:rsidRPr="008B66E1">
          <w:headerReference w:type="first" r:id="rId13"/>
          <w:type w:val="oddPage"/>
          <w:pgSz w:w="11907" w:h="16839" w:code="9"/>
          <w:pgMar w:top="1440" w:right="1440" w:bottom="1440" w:left="1800" w:header="720" w:footer="720" w:gutter="0"/>
          <w:paperSrc w:first="15" w:other="15"/>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E1089A">
        <w:trPr>
          <w:trHeight w:val="801"/>
        </w:trPr>
        <w:tc>
          <w:tcPr>
            <w:tcW w:w="9198" w:type="dxa"/>
            <w:vAlign w:val="center"/>
          </w:tcPr>
          <w:p w:rsidR="00455149" w:rsidRPr="00E1089A" w:rsidRDefault="00455149" w:rsidP="00B95277">
            <w:pPr>
              <w:pStyle w:val="Subtitle"/>
              <w:rPr>
                <w:color w:val="000000" w:themeColor="text1"/>
              </w:rPr>
            </w:pPr>
            <w:bookmarkStart w:id="8" w:name="_Toc438954442"/>
            <w:bookmarkStart w:id="9" w:name="_Toc458816206"/>
            <w:bookmarkStart w:id="10" w:name="_Toc459036699"/>
            <w:r w:rsidRPr="00E1089A">
              <w:rPr>
                <w:color w:val="000000" w:themeColor="text1"/>
              </w:rPr>
              <w:lastRenderedPageBreak/>
              <w:t xml:space="preserve">Section I.  Instructions to </w:t>
            </w:r>
            <w:bookmarkEnd w:id="8"/>
            <w:bookmarkEnd w:id="9"/>
            <w:r w:rsidR="00B95277">
              <w:rPr>
                <w:color w:val="000000" w:themeColor="text1"/>
              </w:rPr>
              <w:t>Tenderers</w:t>
            </w:r>
            <w:bookmarkEnd w:id="10"/>
          </w:p>
        </w:tc>
      </w:tr>
    </w:tbl>
    <w:p w:rsidR="00455149" w:rsidRPr="00E1089A" w:rsidRDefault="00455149">
      <w:pPr>
        <w:rPr>
          <w:color w:val="000000" w:themeColor="text1"/>
        </w:rPr>
      </w:pPr>
    </w:p>
    <w:p w:rsidR="00455149" w:rsidRPr="00FB0828" w:rsidRDefault="00455149">
      <w:pPr>
        <w:jc w:val="center"/>
        <w:rPr>
          <w:b/>
          <w:color w:val="FF0000"/>
          <w:sz w:val="32"/>
        </w:rPr>
      </w:pPr>
      <w:r w:rsidRPr="00E1089A">
        <w:rPr>
          <w:b/>
          <w:color w:val="000000" w:themeColor="text1"/>
          <w:sz w:val="32"/>
        </w:rPr>
        <w:t>Table of Clauses</w:t>
      </w:r>
    </w:p>
    <w:p w:rsidR="00455149" w:rsidRPr="00FB0828" w:rsidRDefault="00455149">
      <w:pPr>
        <w:rPr>
          <w:color w:val="FF0000"/>
        </w:rPr>
      </w:pPr>
    </w:p>
    <w:p w:rsidR="00B05EC6" w:rsidRDefault="00EC38AC">
      <w:pPr>
        <w:pStyle w:val="TOC1"/>
        <w:rPr>
          <w:rFonts w:asciiTheme="minorHAnsi" w:eastAsiaTheme="minorEastAsia" w:hAnsiTheme="minorHAnsi" w:cstheme="minorBidi"/>
          <w:b w:val="0"/>
          <w:sz w:val="22"/>
          <w:szCs w:val="22"/>
        </w:rPr>
      </w:pPr>
      <w:r w:rsidRPr="00FB0828">
        <w:rPr>
          <w:color w:val="FF0000"/>
        </w:rPr>
        <w:fldChar w:fldCharType="begin"/>
      </w:r>
      <w:r w:rsidR="00455149" w:rsidRPr="00FB0828">
        <w:rPr>
          <w:color w:val="FF0000"/>
        </w:rPr>
        <w:instrText xml:space="preserve"> TOC \t "Body Text 2,1,Sec1-Clauses,2" </w:instrText>
      </w:r>
      <w:r w:rsidRPr="00FB0828">
        <w:rPr>
          <w:color w:val="FF0000"/>
        </w:rPr>
        <w:fldChar w:fldCharType="separate"/>
      </w:r>
      <w:r w:rsidR="00B05EC6">
        <w:t>A.</w:t>
      </w:r>
      <w:r w:rsidR="00B05EC6">
        <w:rPr>
          <w:rFonts w:asciiTheme="minorHAnsi" w:eastAsiaTheme="minorEastAsia" w:hAnsiTheme="minorHAnsi" w:cstheme="minorBidi"/>
          <w:b w:val="0"/>
          <w:sz w:val="22"/>
          <w:szCs w:val="22"/>
        </w:rPr>
        <w:tab/>
      </w:r>
      <w:r w:rsidR="00B05EC6">
        <w:t>General</w:t>
      </w:r>
      <w:r w:rsidR="00B05EC6">
        <w:tab/>
      </w:r>
      <w:r w:rsidR="00B05EC6">
        <w:fldChar w:fldCharType="begin"/>
      </w:r>
      <w:r w:rsidR="00B05EC6">
        <w:instrText xml:space="preserve"> PAGEREF _Toc459036710 \h </w:instrText>
      </w:r>
      <w:r w:rsidR="00B05EC6">
        <w:fldChar w:fldCharType="separate"/>
      </w:r>
      <w:r w:rsidR="00BD099F">
        <w:t>5</w:t>
      </w:r>
      <w:r w:rsidR="00B05EC6">
        <w:fldChar w:fldCharType="end"/>
      </w:r>
    </w:p>
    <w:p w:rsidR="00B05EC6" w:rsidRDefault="00B05EC6">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_Toc459036711 \h </w:instrText>
      </w:r>
      <w:r>
        <w:fldChar w:fldCharType="separate"/>
      </w:r>
      <w:r w:rsidR="00BD099F">
        <w:t>5</w:t>
      </w:r>
      <w:r>
        <w:fldChar w:fldCharType="end"/>
      </w:r>
    </w:p>
    <w:p w:rsidR="00B05EC6" w:rsidRDefault="00B05EC6">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_Toc459036712 \h </w:instrText>
      </w:r>
      <w:r>
        <w:fldChar w:fldCharType="separate"/>
      </w:r>
      <w:r w:rsidR="00BD099F">
        <w:t>5</w:t>
      </w:r>
      <w:r>
        <w:fldChar w:fldCharType="end"/>
      </w:r>
    </w:p>
    <w:p w:rsidR="00B05EC6" w:rsidRDefault="00B05EC6">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Fraud and Corruption</w:t>
      </w:r>
      <w:r>
        <w:tab/>
      </w:r>
      <w:r>
        <w:fldChar w:fldCharType="begin"/>
      </w:r>
      <w:r>
        <w:instrText xml:space="preserve"> PAGEREF _Toc459036713 \h </w:instrText>
      </w:r>
      <w:r>
        <w:fldChar w:fldCharType="separate"/>
      </w:r>
      <w:r w:rsidR="00BD099F">
        <w:t>5</w:t>
      </w:r>
      <w:r>
        <w:fldChar w:fldCharType="end"/>
      </w:r>
    </w:p>
    <w:p w:rsidR="00B05EC6" w:rsidRDefault="00B05EC6">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Tenderers</w:t>
      </w:r>
      <w:r>
        <w:tab/>
      </w:r>
      <w:r>
        <w:fldChar w:fldCharType="begin"/>
      </w:r>
      <w:r>
        <w:instrText xml:space="preserve"> PAGEREF _Toc459036714 \h </w:instrText>
      </w:r>
      <w:r>
        <w:fldChar w:fldCharType="separate"/>
      </w:r>
      <w:r w:rsidR="00BD099F">
        <w:t>6</w:t>
      </w:r>
      <w:r>
        <w:fldChar w:fldCharType="end"/>
      </w:r>
    </w:p>
    <w:p w:rsidR="00B05EC6" w:rsidRDefault="00B05EC6">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_Toc459036715 \h </w:instrText>
      </w:r>
      <w:r>
        <w:fldChar w:fldCharType="separate"/>
      </w:r>
      <w:r w:rsidR="00BD099F">
        <w:t>7</w:t>
      </w:r>
      <w:r>
        <w:fldChar w:fldCharType="end"/>
      </w:r>
    </w:p>
    <w:p w:rsidR="00B05EC6" w:rsidRDefault="00B05EC6">
      <w:pPr>
        <w:pStyle w:val="TOC1"/>
        <w:rPr>
          <w:rFonts w:asciiTheme="minorHAnsi" w:eastAsiaTheme="minorEastAsia" w:hAnsiTheme="minorHAnsi" w:cstheme="minorBidi"/>
          <w:b w:val="0"/>
          <w:sz w:val="22"/>
          <w:szCs w:val="22"/>
        </w:rPr>
      </w:pPr>
      <w:r>
        <w:t>B.</w:t>
      </w:r>
      <w:r>
        <w:rPr>
          <w:rFonts w:asciiTheme="minorHAnsi" w:eastAsiaTheme="minorEastAsia" w:hAnsiTheme="minorHAnsi" w:cstheme="minorBidi"/>
          <w:b w:val="0"/>
          <w:sz w:val="22"/>
          <w:szCs w:val="22"/>
        </w:rPr>
        <w:tab/>
      </w:r>
      <w:r>
        <w:t>Contents of Tendering Documents</w:t>
      </w:r>
      <w:r>
        <w:tab/>
      </w:r>
      <w:r>
        <w:fldChar w:fldCharType="begin"/>
      </w:r>
      <w:r>
        <w:instrText xml:space="preserve"> PAGEREF _Toc459036716 \h </w:instrText>
      </w:r>
      <w:r>
        <w:fldChar w:fldCharType="separate"/>
      </w:r>
      <w:r w:rsidR="00BD099F">
        <w:t>7</w:t>
      </w:r>
      <w:r>
        <w:fldChar w:fldCharType="end"/>
      </w:r>
    </w:p>
    <w:p w:rsidR="00B05EC6" w:rsidRDefault="00B05EC6">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Tendering Documents</w:t>
      </w:r>
      <w:r>
        <w:tab/>
      </w:r>
      <w:r>
        <w:fldChar w:fldCharType="begin"/>
      </w:r>
      <w:r>
        <w:instrText xml:space="preserve"> PAGEREF _Toc459036717 \h </w:instrText>
      </w:r>
      <w:r>
        <w:fldChar w:fldCharType="separate"/>
      </w:r>
      <w:r w:rsidR="00BD099F">
        <w:t>7</w:t>
      </w:r>
      <w:r>
        <w:fldChar w:fldCharType="end"/>
      </w:r>
    </w:p>
    <w:p w:rsidR="00B05EC6" w:rsidRDefault="00B05EC6">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Tendering Documents</w:t>
      </w:r>
      <w:r>
        <w:tab/>
      </w:r>
      <w:r>
        <w:fldChar w:fldCharType="begin"/>
      </w:r>
      <w:r>
        <w:instrText xml:space="preserve"> PAGEREF _Toc459036718 \h </w:instrText>
      </w:r>
      <w:r>
        <w:fldChar w:fldCharType="separate"/>
      </w:r>
      <w:r w:rsidR="00BD099F">
        <w:t>8</w:t>
      </w:r>
      <w:r>
        <w:fldChar w:fldCharType="end"/>
      </w:r>
    </w:p>
    <w:p w:rsidR="00B05EC6" w:rsidRDefault="00B05EC6">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Tendering Documents</w:t>
      </w:r>
      <w:r>
        <w:tab/>
      </w:r>
      <w:r>
        <w:fldChar w:fldCharType="begin"/>
      </w:r>
      <w:r>
        <w:instrText xml:space="preserve"> PAGEREF _Toc459036719 \h </w:instrText>
      </w:r>
      <w:r>
        <w:fldChar w:fldCharType="separate"/>
      </w:r>
      <w:r w:rsidR="00BD099F">
        <w:t>8</w:t>
      </w:r>
      <w:r>
        <w:fldChar w:fldCharType="end"/>
      </w:r>
    </w:p>
    <w:p w:rsidR="00B05EC6" w:rsidRDefault="00B05EC6">
      <w:pPr>
        <w:pStyle w:val="TOC1"/>
        <w:rPr>
          <w:rFonts w:asciiTheme="minorHAnsi" w:eastAsiaTheme="minorEastAsia" w:hAnsiTheme="minorHAnsi" w:cstheme="minorBidi"/>
          <w:b w:val="0"/>
          <w:sz w:val="22"/>
          <w:szCs w:val="22"/>
        </w:rPr>
      </w:pPr>
      <w:r>
        <w:t>C.</w:t>
      </w:r>
      <w:r>
        <w:rPr>
          <w:rFonts w:asciiTheme="minorHAnsi" w:eastAsiaTheme="minorEastAsia" w:hAnsiTheme="minorHAnsi" w:cstheme="minorBidi"/>
          <w:b w:val="0"/>
          <w:sz w:val="22"/>
          <w:szCs w:val="22"/>
        </w:rPr>
        <w:tab/>
      </w:r>
      <w:r>
        <w:t>Preparation of Tenders</w:t>
      </w:r>
      <w:r>
        <w:tab/>
      </w:r>
      <w:r>
        <w:fldChar w:fldCharType="begin"/>
      </w:r>
      <w:r>
        <w:instrText xml:space="preserve"> PAGEREF _Toc459036720 \h </w:instrText>
      </w:r>
      <w:r>
        <w:fldChar w:fldCharType="separate"/>
      </w:r>
      <w:r w:rsidR="00BD099F">
        <w:t>8</w:t>
      </w:r>
      <w:r>
        <w:fldChar w:fldCharType="end"/>
      </w:r>
    </w:p>
    <w:p w:rsidR="00B05EC6" w:rsidRDefault="00B05EC6">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Tendering</w:t>
      </w:r>
      <w:r>
        <w:tab/>
      </w:r>
      <w:r>
        <w:fldChar w:fldCharType="begin"/>
      </w:r>
      <w:r>
        <w:instrText xml:space="preserve"> PAGEREF _Toc459036721 \h </w:instrText>
      </w:r>
      <w:r>
        <w:fldChar w:fldCharType="separate"/>
      </w:r>
      <w:r w:rsidR="00BD099F">
        <w:t>8</w:t>
      </w:r>
      <w:r>
        <w:fldChar w:fldCharType="end"/>
      </w:r>
    </w:p>
    <w:p w:rsidR="00B05EC6" w:rsidRDefault="00B05EC6">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Tender</w:t>
      </w:r>
      <w:r>
        <w:tab/>
      </w:r>
      <w:r>
        <w:fldChar w:fldCharType="begin"/>
      </w:r>
      <w:r>
        <w:instrText xml:space="preserve"> PAGEREF _Toc459036722 \h </w:instrText>
      </w:r>
      <w:r>
        <w:fldChar w:fldCharType="separate"/>
      </w:r>
      <w:r w:rsidR="00BD099F">
        <w:t>8</w:t>
      </w:r>
      <w:r>
        <w:fldChar w:fldCharType="end"/>
      </w:r>
    </w:p>
    <w:p w:rsidR="00B05EC6" w:rsidRDefault="00B05EC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Tender</w:t>
      </w:r>
      <w:r>
        <w:tab/>
      </w:r>
      <w:r>
        <w:fldChar w:fldCharType="begin"/>
      </w:r>
      <w:r>
        <w:instrText xml:space="preserve"> PAGEREF _Toc459036723 \h </w:instrText>
      </w:r>
      <w:r>
        <w:fldChar w:fldCharType="separate"/>
      </w:r>
      <w:r w:rsidR="00BD099F">
        <w:t>9</w:t>
      </w:r>
      <w:r>
        <w:fldChar w:fldCharType="end"/>
      </w:r>
    </w:p>
    <w:p w:rsidR="00B05EC6" w:rsidRDefault="00B05EC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Tender Submission Form and Price Schedules</w:t>
      </w:r>
      <w:r>
        <w:tab/>
      </w:r>
      <w:r>
        <w:fldChar w:fldCharType="begin"/>
      </w:r>
      <w:r>
        <w:instrText xml:space="preserve"> PAGEREF _Toc459036724 \h </w:instrText>
      </w:r>
      <w:r>
        <w:fldChar w:fldCharType="separate"/>
      </w:r>
      <w:r w:rsidR="00BD099F">
        <w:t>9</w:t>
      </w:r>
      <w:r>
        <w:fldChar w:fldCharType="end"/>
      </w:r>
    </w:p>
    <w:p w:rsidR="00B05EC6" w:rsidRDefault="00B05EC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Tenders</w:t>
      </w:r>
      <w:r>
        <w:tab/>
      </w:r>
      <w:r>
        <w:fldChar w:fldCharType="begin"/>
      </w:r>
      <w:r>
        <w:instrText xml:space="preserve"> PAGEREF _Toc459036725 \h </w:instrText>
      </w:r>
      <w:r>
        <w:fldChar w:fldCharType="separate"/>
      </w:r>
      <w:r w:rsidR="00BD099F">
        <w:t>9</w:t>
      </w:r>
      <w:r>
        <w:fldChar w:fldCharType="end"/>
      </w:r>
    </w:p>
    <w:p w:rsidR="00B05EC6" w:rsidRDefault="00B05EC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Tender Prices and Discounts</w:t>
      </w:r>
      <w:r>
        <w:tab/>
      </w:r>
      <w:r>
        <w:fldChar w:fldCharType="begin"/>
      </w:r>
      <w:r>
        <w:instrText xml:space="preserve"> PAGEREF _Toc459036726 \h </w:instrText>
      </w:r>
      <w:r>
        <w:fldChar w:fldCharType="separate"/>
      </w:r>
      <w:r w:rsidR="00BD099F">
        <w:t>9</w:t>
      </w:r>
      <w:r>
        <w:fldChar w:fldCharType="end"/>
      </w:r>
    </w:p>
    <w:p w:rsidR="00B05EC6" w:rsidRDefault="00B05EC6">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Tender</w:t>
      </w:r>
      <w:r>
        <w:tab/>
      </w:r>
      <w:r>
        <w:fldChar w:fldCharType="begin"/>
      </w:r>
      <w:r>
        <w:instrText xml:space="preserve"> PAGEREF _Toc459036727 \h </w:instrText>
      </w:r>
      <w:r>
        <w:fldChar w:fldCharType="separate"/>
      </w:r>
      <w:r w:rsidR="00BD099F">
        <w:t>10</w:t>
      </w:r>
      <w:r>
        <w:fldChar w:fldCharType="end"/>
      </w:r>
    </w:p>
    <w:p w:rsidR="00B05EC6" w:rsidRDefault="00B05EC6">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of the Tenderer</w:t>
      </w:r>
      <w:r>
        <w:tab/>
      </w:r>
      <w:r>
        <w:fldChar w:fldCharType="begin"/>
      </w:r>
      <w:r>
        <w:instrText xml:space="preserve"> PAGEREF _Toc459036728 \h </w:instrText>
      </w:r>
      <w:r>
        <w:fldChar w:fldCharType="separate"/>
      </w:r>
      <w:r w:rsidR="00BD099F">
        <w:t>11</w:t>
      </w:r>
      <w:r>
        <w:fldChar w:fldCharType="end"/>
      </w:r>
    </w:p>
    <w:p w:rsidR="00B05EC6" w:rsidRDefault="00B05EC6">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of the Goods and Related Services</w:t>
      </w:r>
      <w:r>
        <w:tab/>
      </w:r>
      <w:r>
        <w:fldChar w:fldCharType="begin"/>
      </w:r>
      <w:r>
        <w:instrText xml:space="preserve"> PAGEREF _Toc459036729 \h </w:instrText>
      </w:r>
      <w:r>
        <w:fldChar w:fldCharType="separate"/>
      </w:r>
      <w:r w:rsidR="00BD099F">
        <w:t>11</w:t>
      </w:r>
      <w:r>
        <w:fldChar w:fldCharType="end"/>
      </w:r>
    </w:p>
    <w:p w:rsidR="00B05EC6" w:rsidRDefault="00B05EC6">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Documents Establishing the Conformity of the Goods and Related Services</w:t>
      </w:r>
      <w:r>
        <w:tab/>
      </w:r>
      <w:r>
        <w:fldChar w:fldCharType="begin"/>
      </w:r>
      <w:r>
        <w:instrText xml:space="preserve"> PAGEREF _Toc459036730 \h </w:instrText>
      </w:r>
      <w:r>
        <w:fldChar w:fldCharType="separate"/>
      </w:r>
      <w:r w:rsidR="00BD099F">
        <w:t>11</w:t>
      </w:r>
      <w:r>
        <w:fldChar w:fldCharType="end"/>
      </w:r>
    </w:p>
    <w:p w:rsidR="00B05EC6" w:rsidRDefault="00B05EC6">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Documents Establishing the Qualifications of the Tenderer</w:t>
      </w:r>
      <w:r>
        <w:tab/>
      </w:r>
      <w:r>
        <w:fldChar w:fldCharType="begin"/>
      </w:r>
      <w:r>
        <w:instrText xml:space="preserve"> PAGEREF _Toc459036731 \h </w:instrText>
      </w:r>
      <w:r>
        <w:fldChar w:fldCharType="separate"/>
      </w:r>
      <w:r w:rsidR="00BD099F">
        <w:t>11</w:t>
      </w:r>
      <w:r>
        <w:fldChar w:fldCharType="end"/>
      </w:r>
    </w:p>
    <w:p w:rsidR="00B05EC6" w:rsidRDefault="00B05EC6">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Period of Validity of Tenders</w:t>
      </w:r>
      <w:r>
        <w:tab/>
      </w:r>
      <w:r>
        <w:fldChar w:fldCharType="begin"/>
      </w:r>
      <w:r>
        <w:instrText xml:space="preserve"> PAGEREF _Toc459036732 \h </w:instrText>
      </w:r>
      <w:r>
        <w:fldChar w:fldCharType="separate"/>
      </w:r>
      <w:r w:rsidR="00BD099F">
        <w:t>12</w:t>
      </w:r>
      <w:r>
        <w:fldChar w:fldCharType="end"/>
      </w:r>
    </w:p>
    <w:p w:rsidR="00B05EC6" w:rsidRDefault="00B05EC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Tender Security</w:t>
      </w:r>
      <w:r>
        <w:tab/>
      </w:r>
      <w:r>
        <w:fldChar w:fldCharType="begin"/>
      </w:r>
      <w:r>
        <w:instrText xml:space="preserve"> PAGEREF _Toc459036733 \h </w:instrText>
      </w:r>
      <w:r>
        <w:fldChar w:fldCharType="separate"/>
      </w:r>
      <w:r w:rsidR="00BD099F">
        <w:t>12</w:t>
      </w:r>
      <w:r>
        <w:fldChar w:fldCharType="end"/>
      </w:r>
    </w:p>
    <w:p w:rsidR="00B05EC6" w:rsidRDefault="00B05EC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Format and Signing of Tender</w:t>
      </w:r>
      <w:r>
        <w:tab/>
      </w:r>
      <w:r>
        <w:fldChar w:fldCharType="begin"/>
      </w:r>
      <w:r>
        <w:instrText xml:space="preserve"> PAGEREF _Toc459036734 \h </w:instrText>
      </w:r>
      <w:r>
        <w:fldChar w:fldCharType="separate"/>
      </w:r>
      <w:r w:rsidR="00BD099F">
        <w:t>13</w:t>
      </w:r>
      <w:r>
        <w:fldChar w:fldCharType="end"/>
      </w:r>
    </w:p>
    <w:p w:rsidR="00B05EC6" w:rsidRDefault="00B05EC6">
      <w:pPr>
        <w:pStyle w:val="TOC1"/>
        <w:rPr>
          <w:rFonts w:asciiTheme="minorHAnsi" w:eastAsiaTheme="minorEastAsia" w:hAnsiTheme="minorHAnsi" w:cstheme="minorBidi"/>
          <w:b w:val="0"/>
          <w:sz w:val="22"/>
          <w:szCs w:val="22"/>
        </w:rPr>
      </w:pPr>
      <w:r>
        <w:t>D.</w:t>
      </w:r>
      <w:r>
        <w:rPr>
          <w:rFonts w:asciiTheme="minorHAnsi" w:eastAsiaTheme="minorEastAsia" w:hAnsiTheme="minorHAnsi" w:cstheme="minorBidi"/>
          <w:b w:val="0"/>
          <w:sz w:val="22"/>
          <w:szCs w:val="22"/>
        </w:rPr>
        <w:tab/>
      </w:r>
      <w:r>
        <w:t>Submission and Opening of Tenders</w:t>
      </w:r>
      <w:r>
        <w:tab/>
      </w:r>
      <w:r>
        <w:fldChar w:fldCharType="begin"/>
      </w:r>
      <w:r>
        <w:instrText xml:space="preserve"> PAGEREF _Toc459036735 \h </w:instrText>
      </w:r>
      <w:r>
        <w:fldChar w:fldCharType="separate"/>
      </w:r>
      <w:r w:rsidR="00BD099F">
        <w:t>13</w:t>
      </w:r>
      <w:r>
        <w:fldChar w:fldCharType="end"/>
      </w:r>
    </w:p>
    <w:p w:rsidR="00B05EC6" w:rsidRDefault="00B05EC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Submission, Sealing and Marking of Tenders</w:t>
      </w:r>
      <w:r>
        <w:tab/>
      </w:r>
      <w:r>
        <w:fldChar w:fldCharType="begin"/>
      </w:r>
      <w:r>
        <w:instrText xml:space="preserve"> PAGEREF _Toc459036736 \h </w:instrText>
      </w:r>
      <w:r>
        <w:fldChar w:fldCharType="separate"/>
      </w:r>
      <w:r w:rsidR="00BD099F">
        <w:t>13</w:t>
      </w:r>
      <w:r>
        <w:fldChar w:fldCharType="end"/>
      </w:r>
    </w:p>
    <w:p w:rsidR="00B05EC6" w:rsidRDefault="00B05EC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Deadline for Submission of Tenders</w:t>
      </w:r>
      <w:r>
        <w:tab/>
      </w:r>
      <w:r>
        <w:fldChar w:fldCharType="begin"/>
      </w:r>
      <w:r>
        <w:instrText xml:space="preserve"> PAGEREF _Toc459036737 \h </w:instrText>
      </w:r>
      <w:r>
        <w:fldChar w:fldCharType="separate"/>
      </w:r>
      <w:r w:rsidR="00BD099F">
        <w:t>14</w:t>
      </w:r>
      <w:r>
        <w:fldChar w:fldCharType="end"/>
      </w:r>
    </w:p>
    <w:p w:rsidR="00B05EC6" w:rsidRDefault="00B05EC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Late Tenders</w:t>
      </w:r>
      <w:r>
        <w:tab/>
      </w:r>
      <w:r>
        <w:fldChar w:fldCharType="begin"/>
      </w:r>
      <w:r>
        <w:instrText xml:space="preserve"> PAGEREF _Toc459036738 \h </w:instrText>
      </w:r>
      <w:r>
        <w:fldChar w:fldCharType="separate"/>
      </w:r>
      <w:r w:rsidR="00BD099F">
        <w:t>14</w:t>
      </w:r>
      <w:r>
        <w:fldChar w:fldCharType="end"/>
      </w:r>
    </w:p>
    <w:p w:rsidR="00B05EC6" w:rsidRDefault="00B05EC6">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Withdrawal, Substitution, and Modification of Tenders</w:t>
      </w:r>
      <w:r>
        <w:tab/>
      </w:r>
      <w:r>
        <w:fldChar w:fldCharType="begin"/>
      </w:r>
      <w:r>
        <w:instrText xml:space="preserve"> PAGEREF _Toc459036739 \h </w:instrText>
      </w:r>
      <w:r>
        <w:fldChar w:fldCharType="separate"/>
      </w:r>
      <w:r w:rsidR="00BD099F">
        <w:t>14</w:t>
      </w:r>
      <w:r>
        <w:fldChar w:fldCharType="end"/>
      </w:r>
    </w:p>
    <w:p w:rsidR="00B05EC6" w:rsidRDefault="00B05EC6">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Tender Opening</w:t>
      </w:r>
      <w:r>
        <w:tab/>
      </w:r>
      <w:r>
        <w:fldChar w:fldCharType="begin"/>
      </w:r>
      <w:r>
        <w:instrText xml:space="preserve"> PAGEREF _Toc459036740 \h </w:instrText>
      </w:r>
      <w:r>
        <w:fldChar w:fldCharType="separate"/>
      </w:r>
      <w:r w:rsidR="00BD099F">
        <w:t>14</w:t>
      </w:r>
      <w:r>
        <w:fldChar w:fldCharType="end"/>
      </w:r>
    </w:p>
    <w:p w:rsidR="00B05EC6" w:rsidRDefault="00B05EC6">
      <w:pPr>
        <w:pStyle w:val="TOC1"/>
        <w:rPr>
          <w:rFonts w:asciiTheme="minorHAnsi" w:eastAsiaTheme="minorEastAsia" w:hAnsiTheme="minorHAnsi" w:cstheme="minorBidi"/>
          <w:b w:val="0"/>
          <w:sz w:val="22"/>
          <w:szCs w:val="22"/>
        </w:rPr>
      </w:pPr>
      <w:r>
        <w:t>E.</w:t>
      </w:r>
      <w:r>
        <w:rPr>
          <w:rFonts w:asciiTheme="minorHAnsi" w:eastAsiaTheme="minorEastAsia" w:hAnsiTheme="minorHAnsi" w:cstheme="minorBidi"/>
          <w:b w:val="0"/>
          <w:sz w:val="22"/>
          <w:szCs w:val="22"/>
        </w:rPr>
        <w:tab/>
      </w:r>
      <w:r>
        <w:t>Evaluation and Comparison of Tenders</w:t>
      </w:r>
      <w:r>
        <w:tab/>
      </w:r>
      <w:r>
        <w:fldChar w:fldCharType="begin"/>
      </w:r>
      <w:r>
        <w:instrText xml:space="preserve"> PAGEREF _Toc459036741 \h </w:instrText>
      </w:r>
      <w:r>
        <w:fldChar w:fldCharType="separate"/>
      </w:r>
      <w:r w:rsidR="00BD099F">
        <w:t>15</w:t>
      </w:r>
      <w:r>
        <w:fldChar w:fldCharType="end"/>
      </w:r>
    </w:p>
    <w:p w:rsidR="00B05EC6" w:rsidRDefault="00B05EC6">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Confidentiality</w:t>
      </w:r>
      <w:r>
        <w:tab/>
      </w:r>
      <w:r>
        <w:fldChar w:fldCharType="begin"/>
      </w:r>
      <w:r>
        <w:instrText xml:space="preserve"> PAGEREF _Toc459036742 \h </w:instrText>
      </w:r>
      <w:r>
        <w:fldChar w:fldCharType="separate"/>
      </w:r>
      <w:r w:rsidR="00BD099F">
        <w:t>15</w:t>
      </w:r>
      <w:r>
        <w:fldChar w:fldCharType="end"/>
      </w:r>
    </w:p>
    <w:p w:rsidR="00B05EC6" w:rsidRDefault="00B05EC6">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Clarification of Tenders</w:t>
      </w:r>
      <w:r>
        <w:tab/>
      </w:r>
      <w:r>
        <w:fldChar w:fldCharType="begin"/>
      </w:r>
      <w:r>
        <w:instrText xml:space="preserve"> PAGEREF _Toc459036743 \h </w:instrText>
      </w:r>
      <w:r>
        <w:fldChar w:fldCharType="separate"/>
      </w:r>
      <w:r w:rsidR="00BD099F">
        <w:t>15</w:t>
      </w:r>
      <w:r>
        <w:fldChar w:fldCharType="end"/>
      </w:r>
    </w:p>
    <w:p w:rsidR="00B05EC6" w:rsidRDefault="00B05EC6">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Responsiveness of Tenders</w:t>
      </w:r>
      <w:r>
        <w:tab/>
      </w:r>
      <w:r>
        <w:fldChar w:fldCharType="begin"/>
      </w:r>
      <w:r>
        <w:instrText xml:space="preserve"> PAGEREF _Toc459036744 \h </w:instrText>
      </w:r>
      <w:r>
        <w:fldChar w:fldCharType="separate"/>
      </w:r>
      <w:r w:rsidR="00BD099F">
        <w:t>16</w:t>
      </w:r>
      <w:r>
        <w:fldChar w:fldCharType="end"/>
      </w:r>
    </w:p>
    <w:p w:rsidR="00B05EC6" w:rsidRDefault="00B05EC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Nonconformities, Errors, and Omissions</w:t>
      </w:r>
      <w:r>
        <w:tab/>
      </w:r>
      <w:r>
        <w:fldChar w:fldCharType="begin"/>
      </w:r>
      <w:r>
        <w:instrText xml:space="preserve"> PAGEREF _Toc459036745 \h </w:instrText>
      </w:r>
      <w:r>
        <w:fldChar w:fldCharType="separate"/>
      </w:r>
      <w:r w:rsidR="00BD099F">
        <w:t>16</w:t>
      </w:r>
      <w:r>
        <w:fldChar w:fldCharType="end"/>
      </w:r>
    </w:p>
    <w:p w:rsidR="00B05EC6" w:rsidRDefault="00B05EC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Preliminary Examination of Tenders</w:t>
      </w:r>
      <w:r>
        <w:tab/>
      </w:r>
      <w:r>
        <w:fldChar w:fldCharType="begin"/>
      </w:r>
      <w:r>
        <w:instrText xml:space="preserve"> PAGEREF _Toc459036746 \h </w:instrText>
      </w:r>
      <w:r>
        <w:fldChar w:fldCharType="separate"/>
      </w:r>
      <w:r w:rsidR="00BD099F">
        <w:t>17</w:t>
      </w:r>
      <w:r>
        <w:fldChar w:fldCharType="end"/>
      </w:r>
    </w:p>
    <w:p w:rsidR="00B05EC6" w:rsidRDefault="00B05EC6">
      <w:pPr>
        <w:pStyle w:val="TOC2"/>
        <w:rPr>
          <w:rFonts w:asciiTheme="minorHAnsi" w:eastAsiaTheme="minorEastAsia" w:hAnsiTheme="minorHAnsi" w:cstheme="minorBidi"/>
          <w:sz w:val="22"/>
          <w:szCs w:val="22"/>
        </w:rPr>
      </w:pPr>
      <w:r>
        <w:lastRenderedPageBreak/>
        <w:t>33.</w:t>
      </w:r>
      <w:r>
        <w:rPr>
          <w:rFonts w:asciiTheme="minorHAnsi" w:eastAsiaTheme="minorEastAsia" w:hAnsiTheme="minorHAnsi" w:cstheme="minorBidi"/>
          <w:sz w:val="22"/>
          <w:szCs w:val="22"/>
        </w:rPr>
        <w:tab/>
      </w:r>
      <w:r>
        <w:t>Examination of Terms and Conditions; Technical Evaluation</w:t>
      </w:r>
      <w:r>
        <w:tab/>
      </w:r>
      <w:r>
        <w:fldChar w:fldCharType="begin"/>
      </w:r>
      <w:r>
        <w:instrText xml:space="preserve"> PAGEREF _Toc459036747 \h </w:instrText>
      </w:r>
      <w:r>
        <w:fldChar w:fldCharType="separate"/>
      </w:r>
      <w:r w:rsidR="00BD099F">
        <w:t>17</w:t>
      </w:r>
      <w:r>
        <w:fldChar w:fldCharType="end"/>
      </w:r>
    </w:p>
    <w:p w:rsidR="00B05EC6" w:rsidRDefault="00B05EC6">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Conversion to Single Currency</w:t>
      </w:r>
      <w:r>
        <w:tab/>
      </w:r>
      <w:r>
        <w:fldChar w:fldCharType="begin"/>
      </w:r>
      <w:r>
        <w:instrText xml:space="preserve"> PAGEREF _Toc459036748 \h </w:instrText>
      </w:r>
      <w:r>
        <w:fldChar w:fldCharType="separate"/>
      </w:r>
      <w:r w:rsidR="00BD099F">
        <w:t>17</w:t>
      </w:r>
      <w:r>
        <w:fldChar w:fldCharType="end"/>
      </w:r>
    </w:p>
    <w:p w:rsidR="00B05EC6" w:rsidRDefault="00B05EC6">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Domestic Preference</w:t>
      </w:r>
      <w:r>
        <w:tab/>
      </w:r>
      <w:r>
        <w:fldChar w:fldCharType="begin"/>
      </w:r>
      <w:r>
        <w:instrText xml:space="preserve"> PAGEREF _Toc459036749 \h </w:instrText>
      </w:r>
      <w:r>
        <w:fldChar w:fldCharType="separate"/>
      </w:r>
      <w:r w:rsidR="00BD099F">
        <w:t>17</w:t>
      </w:r>
      <w:r>
        <w:fldChar w:fldCharType="end"/>
      </w:r>
    </w:p>
    <w:p w:rsidR="00B05EC6" w:rsidRDefault="00B05EC6">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Evaluation of Tenders</w:t>
      </w:r>
      <w:r>
        <w:tab/>
      </w:r>
      <w:r>
        <w:fldChar w:fldCharType="begin"/>
      </w:r>
      <w:r>
        <w:instrText xml:space="preserve"> PAGEREF _Toc459036750 \h </w:instrText>
      </w:r>
      <w:r>
        <w:fldChar w:fldCharType="separate"/>
      </w:r>
      <w:r w:rsidR="00BD099F">
        <w:t>17</w:t>
      </w:r>
      <w:r>
        <w:fldChar w:fldCharType="end"/>
      </w:r>
    </w:p>
    <w:p w:rsidR="00B05EC6" w:rsidRDefault="00B05EC6">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Comparison of Tenders</w:t>
      </w:r>
      <w:r>
        <w:tab/>
      </w:r>
      <w:r>
        <w:fldChar w:fldCharType="begin"/>
      </w:r>
      <w:r>
        <w:instrText xml:space="preserve"> PAGEREF _Toc459036751 \h </w:instrText>
      </w:r>
      <w:r>
        <w:fldChar w:fldCharType="separate"/>
      </w:r>
      <w:r w:rsidR="00BD099F">
        <w:t>18</w:t>
      </w:r>
      <w:r>
        <w:fldChar w:fldCharType="end"/>
      </w:r>
    </w:p>
    <w:p w:rsidR="00B05EC6" w:rsidRDefault="00B05EC6">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Post qualification of the Tenderer</w:t>
      </w:r>
      <w:r>
        <w:tab/>
      </w:r>
      <w:r>
        <w:fldChar w:fldCharType="begin"/>
      </w:r>
      <w:r>
        <w:instrText xml:space="preserve"> PAGEREF _Toc459036752 \h </w:instrText>
      </w:r>
      <w:r>
        <w:fldChar w:fldCharType="separate"/>
      </w:r>
      <w:r w:rsidR="00BD099F">
        <w:t>18</w:t>
      </w:r>
      <w:r>
        <w:fldChar w:fldCharType="end"/>
      </w:r>
    </w:p>
    <w:p w:rsidR="00B05EC6" w:rsidRDefault="00B05EC6">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Procuring Entity’s Right to Accept Any Tender, and to Reject Any or All Tenders</w:t>
      </w:r>
      <w:r>
        <w:tab/>
      </w:r>
      <w:r>
        <w:fldChar w:fldCharType="begin"/>
      </w:r>
      <w:r>
        <w:instrText xml:space="preserve"> PAGEREF _Toc459036753 \h </w:instrText>
      </w:r>
      <w:r>
        <w:fldChar w:fldCharType="separate"/>
      </w:r>
      <w:r w:rsidR="00BD099F">
        <w:t>18</w:t>
      </w:r>
      <w:r>
        <w:fldChar w:fldCharType="end"/>
      </w:r>
    </w:p>
    <w:p w:rsidR="00B05EC6" w:rsidRDefault="00B05EC6">
      <w:pPr>
        <w:pStyle w:val="TOC1"/>
        <w:rPr>
          <w:rFonts w:asciiTheme="minorHAnsi" w:eastAsiaTheme="minorEastAsia" w:hAnsiTheme="minorHAnsi" w:cstheme="minorBidi"/>
          <w:b w:val="0"/>
          <w:sz w:val="22"/>
          <w:szCs w:val="22"/>
        </w:rPr>
      </w:pPr>
      <w:r>
        <w:t>F.</w:t>
      </w:r>
      <w:r>
        <w:rPr>
          <w:rFonts w:asciiTheme="minorHAnsi" w:eastAsiaTheme="minorEastAsia" w:hAnsiTheme="minorHAnsi" w:cstheme="minorBidi"/>
          <w:b w:val="0"/>
          <w:sz w:val="22"/>
          <w:szCs w:val="22"/>
        </w:rPr>
        <w:tab/>
      </w:r>
      <w:r>
        <w:t>Award of Contract</w:t>
      </w:r>
      <w:r>
        <w:tab/>
      </w:r>
      <w:r>
        <w:fldChar w:fldCharType="begin"/>
      </w:r>
      <w:r>
        <w:instrText xml:space="preserve"> PAGEREF _Toc459036754 \h </w:instrText>
      </w:r>
      <w:r>
        <w:fldChar w:fldCharType="separate"/>
      </w:r>
      <w:r w:rsidR="00BD099F">
        <w:t>18</w:t>
      </w:r>
      <w:r>
        <w:fldChar w:fldCharType="end"/>
      </w:r>
    </w:p>
    <w:p w:rsidR="00B05EC6" w:rsidRDefault="00B05EC6">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Award Criteria</w:t>
      </w:r>
      <w:r>
        <w:tab/>
      </w:r>
      <w:r>
        <w:fldChar w:fldCharType="begin"/>
      </w:r>
      <w:r>
        <w:instrText xml:space="preserve"> PAGEREF _Toc459036755 \h </w:instrText>
      </w:r>
      <w:r>
        <w:fldChar w:fldCharType="separate"/>
      </w:r>
      <w:r w:rsidR="00BD099F">
        <w:t>18</w:t>
      </w:r>
      <w:r>
        <w:fldChar w:fldCharType="end"/>
      </w:r>
    </w:p>
    <w:p w:rsidR="00B05EC6" w:rsidRDefault="00B05EC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Procuring Entity’s Right to Vary Quantities at Time of Award</w:t>
      </w:r>
      <w:r>
        <w:tab/>
      </w:r>
      <w:r>
        <w:fldChar w:fldCharType="begin"/>
      </w:r>
      <w:r>
        <w:instrText xml:space="preserve"> PAGEREF _Toc459036756 \h </w:instrText>
      </w:r>
      <w:r>
        <w:fldChar w:fldCharType="separate"/>
      </w:r>
      <w:r w:rsidR="00BD099F">
        <w:t>18</w:t>
      </w:r>
      <w:r>
        <w:fldChar w:fldCharType="end"/>
      </w:r>
    </w:p>
    <w:p w:rsidR="00B05EC6" w:rsidRDefault="00B05EC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Notification of Award</w:t>
      </w:r>
      <w:r>
        <w:tab/>
      </w:r>
      <w:r>
        <w:fldChar w:fldCharType="begin"/>
      </w:r>
      <w:r>
        <w:instrText xml:space="preserve"> PAGEREF _Toc459036757 \h </w:instrText>
      </w:r>
      <w:r>
        <w:fldChar w:fldCharType="separate"/>
      </w:r>
      <w:r w:rsidR="00BD099F">
        <w:t>19</w:t>
      </w:r>
      <w:r>
        <w:fldChar w:fldCharType="end"/>
      </w:r>
    </w:p>
    <w:p w:rsidR="00B05EC6" w:rsidRDefault="00B05EC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Signing of Contract</w:t>
      </w:r>
      <w:r>
        <w:tab/>
      </w:r>
      <w:r>
        <w:fldChar w:fldCharType="begin"/>
      </w:r>
      <w:r>
        <w:instrText xml:space="preserve"> PAGEREF _Toc459036758 \h </w:instrText>
      </w:r>
      <w:r>
        <w:fldChar w:fldCharType="separate"/>
      </w:r>
      <w:r w:rsidR="00BD099F">
        <w:t>19</w:t>
      </w:r>
      <w:r>
        <w:fldChar w:fldCharType="end"/>
      </w:r>
    </w:p>
    <w:p w:rsidR="00B05EC6" w:rsidRDefault="00B05EC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Performance Security</w:t>
      </w:r>
      <w:r>
        <w:tab/>
      </w:r>
      <w:r>
        <w:fldChar w:fldCharType="begin"/>
      </w:r>
      <w:r>
        <w:instrText xml:space="preserve"> PAGEREF _Toc459036759 \h </w:instrText>
      </w:r>
      <w:r>
        <w:fldChar w:fldCharType="separate"/>
      </w:r>
      <w:r w:rsidR="00BD099F">
        <w:t>20</w:t>
      </w:r>
      <w:r>
        <w:fldChar w:fldCharType="end"/>
      </w:r>
    </w:p>
    <w:p w:rsidR="00455149" w:rsidRPr="00FB0828" w:rsidRDefault="00EC38AC">
      <w:pPr>
        <w:rPr>
          <w:color w:val="FF0000"/>
        </w:rPr>
      </w:pPr>
      <w:r w:rsidRPr="00FB0828">
        <w:rPr>
          <w:color w:val="FF0000"/>
        </w:rPr>
        <w:fldChar w:fldCharType="end"/>
      </w:r>
    </w:p>
    <w:p w:rsidR="00455149" w:rsidRPr="00FB0828" w:rsidRDefault="00455149">
      <w:pPr>
        <w:rPr>
          <w:color w:val="FF0000"/>
        </w:rPr>
      </w:pPr>
    </w:p>
    <w:p w:rsidR="00455149" w:rsidRPr="00FB0828" w:rsidRDefault="00455149">
      <w:pPr>
        <w:spacing w:after="120"/>
        <w:rPr>
          <w:color w:val="FF0000"/>
        </w:rPr>
      </w:pPr>
    </w:p>
    <w:p w:rsidR="00455149" w:rsidRPr="008B66E1" w:rsidRDefault="00455149">
      <w:pPr>
        <w:jc w:val="right"/>
        <w:outlineLvl w:val="0"/>
        <w:rPr>
          <w:sz w:val="28"/>
        </w:rPr>
      </w:pPr>
    </w:p>
    <w:p w:rsidR="00455149" w:rsidRPr="008B66E1" w:rsidRDefault="00455149">
      <w:pPr>
        <w:pStyle w:val="TOC1"/>
      </w:pPr>
    </w:p>
    <w:p w:rsidR="00455149" w:rsidRPr="008B66E1" w:rsidRDefault="00455149">
      <w:r w:rsidRPr="008B66E1">
        <w:br w:type="page"/>
      </w:r>
    </w:p>
    <w:tbl>
      <w:tblPr>
        <w:tblpPr w:leftFromText="180" w:rightFromText="180" w:vertAnchor="text" w:horzAnchor="margin" w:tblpY="-350"/>
        <w:tblW w:w="9360" w:type="dxa"/>
        <w:tblLayout w:type="fixed"/>
        <w:tblLook w:val="0000" w:firstRow="0" w:lastRow="0" w:firstColumn="0" w:lastColumn="0" w:noHBand="0" w:noVBand="0"/>
      </w:tblPr>
      <w:tblGrid>
        <w:gridCol w:w="9360"/>
      </w:tblGrid>
      <w:tr w:rsidR="009D4CFF" w:rsidTr="009D4CFF">
        <w:trPr>
          <w:trHeight w:val="800"/>
        </w:trPr>
        <w:tc>
          <w:tcPr>
            <w:tcW w:w="9360" w:type="dxa"/>
            <w:vAlign w:val="center"/>
          </w:tcPr>
          <w:p w:rsidR="009D4CFF" w:rsidRDefault="009D4CFF" w:rsidP="009D4CFF">
            <w:pPr>
              <w:jc w:val="center"/>
              <w:rPr>
                <w:b/>
                <w:bCs/>
                <w:sz w:val="36"/>
              </w:rPr>
            </w:pPr>
            <w:r>
              <w:rPr>
                <w:b/>
                <w:bCs/>
                <w:sz w:val="36"/>
                <w:u w:val="single"/>
              </w:rPr>
              <w:lastRenderedPageBreak/>
              <w:br w:type="page"/>
            </w:r>
            <w:r>
              <w:rPr>
                <w:b/>
                <w:bCs/>
                <w:sz w:val="36"/>
              </w:rPr>
              <w:br w:type="page"/>
            </w:r>
            <w:bookmarkStart w:id="11" w:name="_Hlt438532663"/>
            <w:bookmarkStart w:id="12" w:name="_Toc438266923"/>
            <w:bookmarkStart w:id="13" w:name="_Toc438267877"/>
            <w:bookmarkStart w:id="14" w:name="_Toc438366664"/>
            <w:bookmarkStart w:id="15" w:name="_Toc507316736"/>
            <w:bookmarkStart w:id="16" w:name="_Toc73332847"/>
            <w:bookmarkEnd w:id="11"/>
            <w:r>
              <w:rPr>
                <w:b/>
                <w:bCs/>
                <w:sz w:val="36"/>
              </w:rPr>
              <w:t>Section I.  Instructions to Tenderers</w:t>
            </w:r>
            <w:bookmarkEnd w:id="12"/>
            <w:bookmarkEnd w:id="13"/>
            <w:bookmarkEnd w:id="14"/>
            <w:bookmarkEnd w:id="15"/>
            <w:bookmarkEnd w:id="16"/>
          </w:p>
        </w:tc>
      </w:tr>
      <w:tr w:rsidR="009D4CFF" w:rsidTr="009D4CFF">
        <w:tc>
          <w:tcPr>
            <w:tcW w:w="9360" w:type="dxa"/>
          </w:tcPr>
          <w:p w:rsidR="009D4CFF" w:rsidRDefault="009D4CFF" w:rsidP="00165E78">
            <w:pPr>
              <w:pStyle w:val="BodyText2"/>
              <w:numPr>
                <w:ilvl w:val="0"/>
                <w:numId w:val="117"/>
              </w:numPr>
              <w:spacing w:before="60" w:after="60"/>
            </w:pPr>
            <w:bookmarkStart w:id="17" w:name="_Toc505659523"/>
            <w:bookmarkStart w:id="18" w:name="_Toc234130408"/>
            <w:bookmarkStart w:id="19" w:name="_Toc459036710"/>
            <w:r>
              <w:t>General</w:t>
            </w:r>
            <w:bookmarkEnd w:id="17"/>
            <w:bookmarkEnd w:id="18"/>
            <w:bookmarkEnd w:id="19"/>
          </w:p>
          <w:p w:rsidR="00165E78" w:rsidRDefault="00165E78" w:rsidP="00165E78">
            <w:pPr>
              <w:pStyle w:val="BodyText2"/>
              <w:tabs>
                <w:tab w:val="clear" w:pos="360"/>
              </w:tabs>
              <w:spacing w:before="60" w:after="60"/>
              <w:ind w:left="408" w:firstLine="0"/>
              <w:jc w:val="left"/>
            </w:pPr>
          </w:p>
        </w:tc>
      </w:tr>
      <w:tr w:rsidR="009D4CFF" w:rsidRPr="0061745F" w:rsidTr="009D4CFF">
        <w:tc>
          <w:tcPr>
            <w:tcW w:w="9360" w:type="dxa"/>
          </w:tcPr>
          <w:p w:rsidR="009D4CFF" w:rsidRPr="0061745F" w:rsidRDefault="009D4CFF" w:rsidP="0061745F">
            <w:pPr>
              <w:pStyle w:val="Sec1-Clauses"/>
              <w:numPr>
                <w:ilvl w:val="0"/>
                <w:numId w:val="98"/>
              </w:numPr>
              <w:ind w:left="357" w:hanging="357"/>
              <w:rPr>
                <w:szCs w:val="24"/>
              </w:rPr>
            </w:pPr>
            <w:bookmarkStart w:id="20" w:name="_Toc234130409"/>
            <w:bookmarkStart w:id="21" w:name="_Toc459036711"/>
            <w:r w:rsidRPr="0061745F">
              <w:rPr>
                <w:szCs w:val="24"/>
              </w:rPr>
              <w:t>Scope of Bid</w:t>
            </w:r>
            <w:bookmarkEnd w:id="20"/>
            <w:bookmarkEnd w:id="21"/>
          </w:p>
          <w:p w:rsidR="009D4CFF" w:rsidRPr="0061745F" w:rsidRDefault="009D4CFF" w:rsidP="00146DD8">
            <w:pPr>
              <w:pStyle w:val="Sub-ClauseText"/>
              <w:numPr>
                <w:ilvl w:val="1"/>
                <w:numId w:val="15"/>
              </w:numPr>
              <w:tabs>
                <w:tab w:val="clear" w:pos="600"/>
                <w:tab w:val="num" w:pos="1980"/>
              </w:tabs>
              <w:spacing w:before="60" w:after="60"/>
              <w:rPr>
                <w:spacing w:val="0"/>
                <w:szCs w:val="24"/>
              </w:rPr>
            </w:pPr>
            <w:r w:rsidRPr="0061745F">
              <w:rPr>
                <w:spacing w:val="0"/>
                <w:szCs w:val="24"/>
              </w:rPr>
              <w:t xml:space="preserve">The Procuring Entity </w:t>
            </w:r>
            <w:r w:rsidRPr="0061745F">
              <w:rPr>
                <w:b/>
                <w:bCs/>
                <w:spacing w:val="0"/>
                <w:szCs w:val="24"/>
              </w:rPr>
              <w:t>indicated in the Bid Data Sheet (BDS),</w:t>
            </w:r>
            <w:r w:rsidRPr="0061745F">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61745F">
              <w:rPr>
                <w:b/>
                <w:bCs/>
                <w:spacing w:val="0"/>
                <w:szCs w:val="24"/>
              </w:rPr>
              <w:t xml:space="preserve">specified in the </w:t>
            </w:r>
            <w:proofErr w:type="gramStart"/>
            <w:r w:rsidRPr="0061745F">
              <w:rPr>
                <w:b/>
                <w:bCs/>
                <w:spacing w:val="0"/>
                <w:szCs w:val="24"/>
              </w:rPr>
              <w:t>BDS .</w:t>
            </w:r>
            <w:proofErr w:type="gramEnd"/>
            <w:r w:rsidRPr="0061745F">
              <w:rPr>
                <w:spacing w:val="0"/>
                <w:szCs w:val="24"/>
              </w:rPr>
              <w:t xml:space="preserve"> The name, identification, and number of lots are also </w:t>
            </w:r>
            <w:r w:rsidRPr="0061745F">
              <w:rPr>
                <w:b/>
                <w:bCs/>
                <w:spacing w:val="0"/>
                <w:szCs w:val="24"/>
              </w:rPr>
              <w:t>provided in the BDS</w:t>
            </w:r>
            <w:r w:rsidRPr="0061745F">
              <w:rPr>
                <w:spacing w:val="0"/>
                <w:szCs w:val="24"/>
              </w:rPr>
              <w:t>. Throughout this Tendering Document:</w:t>
            </w:r>
          </w:p>
          <w:p w:rsidR="009D4CFF" w:rsidRPr="0061745F" w:rsidRDefault="009D4CFF" w:rsidP="0061745F">
            <w:pPr>
              <w:pStyle w:val="Heading3"/>
              <w:numPr>
                <w:ilvl w:val="2"/>
                <w:numId w:val="8"/>
              </w:numPr>
              <w:tabs>
                <w:tab w:val="num" w:pos="1980"/>
              </w:tabs>
              <w:spacing w:before="60" w:after="60"/>
              <w:ind w:hanging="357"/>
              <w:rPr>
                <w:szCs w:val="24"/>
              </w:rPr>
            </w:pPr>
            <w:proofErr w:type="gramStart"/>
            <w:r w:rsidRPr="0061745F">
              <w:rPr>
                <w:szCs w:val="24"/>
              </w:rPr>
              <w:t>the</w:t>
            </w:r>
            <w:proofErr w:type="gramEnd"/>
            <w:r w:rsidRPr="0061745F">
              <w:rPr>
                <w:szCs w:val="24"/>
              </w:rPr>
              <w:t xml:space="preserve"> term “in writing” means communicated in written form (e.g. by mail, e-mail, fax, telex) with proof of receipt;</w:t>
            </w:r>
          </w:p>
          <w:p w:rsidR="009D4CFF" w:rsidRPr="0061745F" w:rsidRDefault="009D4CFF" w:rsidP="0061745F">
            <w:pPr>
              <w:pStyle w:val="Heading3"/>
              <w:numPr>
                <w:ilvl w:val="2"/>
                <w:numId w:val="8"/>
              </w:numPr>
              <w:tabs>
                <w:tab w:val="num" w:pos="1980"/>
              </w:tabs>
              <w:spacing w:before="60" w:after="60"/>
              <w:ind w:hanging="357"/>
              <w:rPr>
                <w:szCs w:val="24"/>
              </w:rPr>
            </w:pPr>
            <w:proofErr w:type="gramStart"/>
            <w:r w:rsidRPr="0061745F">
              <w:rPr>
                <w:szCs w:val="24"/>
              </w:rPr>
              <w:t>if</w:t>
            </w:r>
            <w:proofErr w:type="gramEnd"/>
            <w:r w:rsidRPr="0061745F">
              <w:rPr>
                <w:szCs w:val="24"/>
              </w:rPr>
              <w:t xml:space="preserve"> the context so requires, “singular” means “plural” and vice versa; and</w:t>
            </w:r>
          </w:p>
          <w:p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w:t>
            </w:r>
            <w:proofErr w:type="gramStart"/>
            <w:r w:rsidRPr="0061745F">
              <w:rPr>
                <w:szCs w:val="24"/>
              </w:rPr>
              <w:t>day</w:t>
            </w:r>
            <w:proofErr w:type="gramEnd"/>
            <w:r w:rsidRPr="0061745F">
              <w:rPr>
                <w:szCs w:val="24"/>
              </w:rPr>
              <w:t>” means calendar day.</w:t>
            </w:r>
          </w:p>
        </w:tc>
      </w:tr>
    </w:tbl>
    <w:p w:rsidR="00FB0828" w:rsidRPr="0061745F" w:rsidRDefault="00FB0828" w:rsidP="0061745F">
      <w:pPr>
        <w:ind w:left="180" w:hanging="357"/>
        <w:rPr>
          <w:szCs w:val="24"/>
        </w:rPr>
      </w:pPr>
    </w:p>
    <w:tbl>
      <w:tblPr>
        <w:tblW w:w="9360" w:type="dxa"/>
        <w:tblInd w:w="108" w:type="dxa"/>
        <w:tblLayout w:type="fixed"/>
        <w:tblLook w:val="0000" w:firstRow="0" w:lastRow="0" w:firstColumn="0" w:lastColumn="0" w:noHBand="0" w:noVBand="0"/>
      </w:tblPr>
      <w:tblGrid>
        <w:gridCol w:w="9360"/>
      </w:tblGrid>
      <w:tr w:rsidR="00F96083" w:rsidRPr="0061745F" w:rsidTr="007230E5">
        <w:tc>
          <w:tcPr>
            <w:tcW w:w="9360" w:type="dxa"/>
          </w:tcPr>
          <w:p w:rsidR="00F96083" w:rsidRPr="0061745F" w:rsidRDefault="00F96083" w:rsidP="00FC3309">
            <w:pPr>
              <w:pStyle w:val="Sec1-Clauses"/>
              <w:numPr>
                <w:ilvl w:val="0"/>
                <w:numId w:val="98"/>
              </w:numPr>
              <w:tabs>
                <w:tab w:val="num" w:pos="252"/>
              </w:tabs>
              <w:ind w:left="357" w:hanging="465"/>
              <w:rPr>
                <w:szCs w:val="24"/>
              </w:rPr>
            </w:pPr>
            <w:bookmarkStart w:id="22" w:name="_Toc234130410"/>
            <w:bookmarkStart w:id="23" w:name="_Toc459036712"/>
            <w:bookmarkStart w:id="24" w:name="_Toc438438821"/>
            <w:bookmarkStart w:id="25" w:name="_Toc438532556"/>
            <w:bookmarkStart w:id="26" w:name="_Toc438733965"/>
            <w:bookmarkStart w:id="27" w:name="_Toc438907006"/>
            <w:bookmarkStart w:id="28" w:name="_Toc438907205"/>
            <w:r w:rsidRPr="0061745F">
              <w:rPr>
                <w:szCs w:val="24"/>
              </w:rPr>
              <w:t>Source of Funds</w:t>
            </w:r>
            <w:bookmarkEnd w:id="22"/>
            <w:bookmarkEnd w:id="23"/>
          </w:p>
          <w:bookmarkEnd w:id="24"/>
          <w:bookmarkEnd w:id="25"/>
          <w:bookmarkEnd w:id="26"/>
          <w:bookmarkEnd w:id="27"/>
          <w:bookmarkEnd w:id="28"/>
          <w:p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 xml:space="preserve">Payments will be made only at the request of the Procuring Entity in accordance with contact terms and conditions and in accordance with financial legislation in force. </w:t>
            </w:r>
          </w:p>
        </w:tc>
      </w:tr>
      <w:tr w:rsidR="00F96083" w:rsidRPr="0061745F" w:rsidTr="007230E5">
        <w:tc>
          <w:tcPr>
            <w:tcW w:w="9360" w:type="dxa"/>
            <w:tcBorders>
              <w:bottom w:val="nil"/>
            </w:tcBorders>
          </w:tcPr>
          <w:p w:rsidR="00F96083" w:rsidRPr="0061745F" w:rsidRDefault="00F96083" w:rsidP="00FC3309">
            <w:pPr>
              <w:pStyle w:val="Sec1-Clauses"/>
              <w:numPr>
                <w:ilvl w:val="0"/>
                <w:numId w:val="98"/>
              </w:numPr>
              <w:tabs>
                <w:tab w:val="num" w:pos="252"/>
              </w:tabs>
              <w:ind w:left="252"/>
              <w:rPr>
                <w:szCs w:val="24"/>
              </w:rPr>
            </w:pPr>
            <w:bookmarkStart w:id="29" w:name="_Toc234130411"/>
            <w:bookmarkStart w:id="30" w:name="_Toc459036713"/>
            <w:bookmarkStart w:id="31" w:name="_Toc438002631"/>
            <w:bookmarkStart w:id="32" w:name="_Toc438438822"/>
            <w:bookmarkStart w:id="33" w:name="_Toc438532559"/>
            <w:bookmarkStart w:id="34" w:name="_Toc438733966"/>
            <w:bookmarkStart w:id="35" w:name="_Toc438907007"/>
            <w:bookmarkStart w:id="36" w:name="_Toc438907206"/>
            <w:r w:rsidRPr="0061745F">
              <w:rPr>
                <w:szCs w:val="24"/>
              </w:rPr>
              <w:t>Fraud and Corruption</w:t>
            </w:r>
            <w:bookmarkEnd w:id="29"/>
            <w:bookmarkEnd w:id="30"/>
          </w:p>
          <w:bookmarkEnd w:id="31"/>
          <w:bookmarkEnd w:id="32"/>
          <w:bookmarkEnd w:id="33"/>
          <w:bookmarkEnd w:id="34"/>
          <w:bookmarkEnd w:id="35"/>
          <w:bookmarkEnd w:id="36"/>
          <w:p w:rsidR="00F96083" w:rsidRPr="0061745F" w:rsidRDefault="00F96083" w:rsidP="00146DD8">
            <w:pPr>
              <w:autoSpaceDE w:val="0"/>
              <w:autoSpaceDN w:val="0"/>
              <w:adjustRightInd w:val="0"/>
              <w:spacing w:before="60" w:after="60"/>
              <w:ind w:left="540" w:hanging="558"/>
              <w:jc w:val="both"/>
              <w:rPr>
                <w:szCs w:val="24"/>
              </w:rPr>
            </w:pPr>
            <w:r w:rsidRPr="0061745F">
              <w:rPr>
                <w:szCs w:val="24"/>
              </w:rPr>
              <w:t>3.1</w:t>
            </w:r>
            <w:r w:rsidRPr="0061745F">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rsidR="00F96083" w:rsidRPr="0061745F" w:rsidRDefault="00F96083" w:rsidP="0061745F">
            <w:pPr>
              <w:autoSpaceDE w:val="0"/>
              <w:autoSpaceDN w:val="0"/>
              <w:adjustRightInd w:val="0"/>
              <w:spacing w:before="60" w:after="60"/>
              <w:ind w:left="1080" w:right="187" w:hanging="357"/>
              <w:jc w:val="both"/>
              <w:rPr>
                <w:szCs w:val="24"/>
              </w:rPr>
            </w:pPr>
            <w:r w:rsidRPr="0061745F">
              <w:rPr>
                <w:szCs w:val="24"/>
              </w:rPr>
              <w:t>(a)</w:t>
            </w:r>
            <w:r w:rsidRPr="0061745F">
              <w:rPr>
                <w:szCs w:val="24"/>
              </w:rPr>
              <w:tab/>
              <w:t>defines, for the purposes of this provision, the terms set forth below as follows:</w:t>
            </w:r>
          </w:p>
          <w:p w:rsidR="00F96083" w:rsidRPr="0061745F" w:rsidRDefault="00F96083" w:rsidP="00FC3309">
            <w:pPr>
              <w:autoSpaceDE w:val="0"/>
              <w:autoSpaceDN w:val="0"/>
              <w:adjustRightInd w:val="0"/>
              <w:spacing w:before="60" w:after="60"/>
              <w:ind w:left="1782" w:hanging="519"/>
              <w:jc w:val="both"/>
              <w:rPr>
                <w:szCs w:val="24"/>
              </w:rPr>
            </w:pPr>
            <w:r w:rsidRPr="0061745F">
              <w:rPr>
                <w:szCs w:val="24"/>
              </w:rPr>
              <w:t>(i)</w:t>
            </w:r>
            <w:r w:rsidRPr="0061745F">
              <w:rPr>
                <w:szCs w:val="24"/>
              </w:rPr>
              <w:tab/>
              <w:t>“corrupt practice” is the offering, giving, receiving or soliciting, directly or indirectly, of anything of value to influence improperly the actions of another party;</w:t>
            </w:r>
          </w:p>
          <w:p w:rsidR="00F96083" w:rsidRPr="0061745F" w:rsidRDefault="00F96083" w:rsidP="00FC3309">
            <w:pPr>
              <w:autoSpaceDE w:val="0"/>
              <w:autoSpaceDN w:val="0"/>
              <w:adjustRightInd w:val="0"/>
              <w:spacing w:before="60" w:after="60"/>
              <w:ind w:left="1782" w:right="12" w:hanging="519"/>
              <w:jc w:val="both"/>
              <w:rPr>
                <w:szCs w:val="24"/>
              </w:rPr>
            </w:pPr>
            <w:r w:rsidRPr="0061745F">
              <w:rPr>
                <w:szCs w:val="24"/>
              </w:rPr>
              <w:t xml:space="preserve">(ii) </w:t>
            </w:r>
            <w:r w:rsidRPr="0061745F">
              <w:rPr>
                <w:szCs w:val="24"/>
              </w:rPr>
              <w:tab/>
              <w:t>“fraudulent practice” is any act or omission, including a misrepresentation, that knowingly or recklessly misleads, or attempts to mislead, a party to obtain a financial or other benefit or to avoid an obligation;</w:t>
            </w:r>
          </w:p>
          <w:p w:rsidR="00F96083" w:rsidRPr="0061745F" w:rsidRDefault="00FC3309" w:rsidP="00FC3309">
            <w:pPr>
              <w:autoSpaceDE w:val="0"/>
              <w:autoSpaceDN w:val="0"/>
              <w:adjustRightInd w:val="0"/>
              <w:spacing w:before="60" w:after="60"/>
              <w:ind w:left="1782" w:hanging="519"/>
              <w:jc w:val="both"/>
              <w:rPr>
                <w:szCs w:val="24"/>
              </w:rPr>
            </w:pPr>
            <w:r>
              <w:rPr>
                <w:szCs w:val="24"/>
              </w:rPr>
              <w:t xml:space="preserve">(iii)  </w:t>
            </w:r>
            <w:r w:rsidR="00F96083" w:rsidRPr="0061745F">
              <w:rPr>
                <w:szCs w:val="24"/>
              </w:rPr>
              <w:t>“collusive practice” is an arrangement between two or more parties designed to achieve an improper purpose, including to influence improperly the actions of another party;</w:t>
            </w:r>
          </w:p>
          <w:p w:rsidR="00F96083" w:rsidRPr="0061745F" w:rsidRDefault="00F96083" w:rsidP="00FC3309">
            <w:pPr>
              <w:autoSpaceDE w:val="0"/>
              <w:autoSpaceDN w:val="0"/>
              <w:adjustRightInd w:val="0"/>
              <w:spacing w:before="60" w:after="60"/>
              <w:ind w:left="1782" w:hanging="519"/>
              <w:jc w:val="both"/>
              <w:rPr>
                <w:szCs w:val="24"/>
              </w:rPr>
            </w:pPr>
            <w:r w:rsidRPr="0061745F">
              <w:rPr>
                <w:szCs w:val="24"/>
              </w:rPr>
              <w:t>(iv)</w:t>
            </w:r>
            <w:r w:rsidRPr="0061745F">
              <w:rPr>
                <w:szCs w:val="24"/>
              </w:rPr>
              <w:tab/>
              <w:t>“coercive practice” is impairing or harming, or threatening to impair or harm, directly or indirectly, any party or the property of the party to influence improperly the actions of a party;</w:t>
            </w:r>
          </w:p>
          <w:p w:rsidR="00F96083" w:rsidRPr="0061745F" w:rsidRDefault="00F96083" w:rsidP="00FC3309">
            <w:pPr>
              <w:autoSpaceDE w:val="0"/>
              <w:autoSpaceDN w:val="0"/>
              <w:adjustRightInd w:val="0"/>
              <w:spacing w:before="60" w:after="60" w:line="240" w:lineRule="atLeast"/>
              <w:ind w:left="1782" w:hanging="519"/>
              <w:jc w:val="both"/>
              <w:rPr>
                <w:color w:val="000000"/>
                <w:szCs w:val="24"/>
              </w:rPr>
            </w:pPr>
            <w:r w:rsidRPr="0061745F">
              <w:rPr>
                <w:bCs/>
                <w:color w:val="000000"/>
                <w:szCs w:val="24"/>
              </w:rPr>
              <w:t>(v)</w:t>
            </w:r>
            <w:r w:rsidRPr="0061745F">
              <w:rPr>
                <w:bCs/>
                <w:color w:val="000000"/>
                <w:szCs w:val="24"/>
              </w:rPr>
              <w:tab/>
              <w:t xml:space="preserve">“obstructive practice” </w:t>
            </w:r>
            <w:r w:rsidRPr="0061745F">
              <w:rPr>
                <w:color w:val="000000"/>
                <w:szCs w:val="24"/>
              </w:rPr>
              <w:t>is</w:t>
            </w:r>
          </w:p>
          <w:p w:rsidR="00F96083" w:rsidRPr="0061745F" w:rsidRDefault="00F96083" w:rsidP="00FC3309">
            <w:pPr>
              <w:autoSpaceDE w:val="0"/>
              <w:autoSpaceDN w:val="0"/>
              <w:adjustRightInd w:val="0"/>
              <w:spacing w:before="60" w:after="60"/>
              <w:ind w:left="2232" w:hanging="450"/>
              <w:jc w:val="both"/>
              <w:rPr>
                <w:szCs w:val="24"/>
              </w:rPr>
            </w:pPr>
            <w:r w:rsidRPr="0061745F">
              <w:rPr>
                <w:bCs/>
                <w:color w:val="000000"/>
                <w:szCs w:val="24"/>
              </w:rPr>
              <w:t>(</w:t>
            </w:r>
            <w:proofErr w:type="spellStart"/>
            <w:r w:rsidRPr="0061745F">
              <w:rPr>
                <w:bCs/>
                <w:color w:val="000000"/>
                <w:szCs w:val="24"/>
              </w:rPr>
              <w:t>aa</w:t>
            </w:r>
            <w:proofErr w:type="spellEnd"/>
            <w:r w:rsidRPr="0061745F">
              <w:rPr>
                <w:bCs/>
                <w:color w:val="000000"/>
                <w:szCs w:val="24"/>
              </w:rPr>
              <w:t>)</w:t>
            </w:r>
            <w:r w:rsidR="00FC3309">
              <w:rPr>
                <w:szCs w:val="24"/>
              </w:rPr>
              <w:t xml:space="preserve"> </w:t>
            </w:r>
            <w:r w:rsidRPr="0061745F">
              <w:rPr>
                <w:color w:val="000000"/>
                <w:szCs w:val="24"/>
              </w:rPr>
              <w:t xml:space="preserve">deliberately destroying, falsifying, altering or concealing of evidence </w:t>
            </w:r>
            <w:r w:rsidR="00FC3309">
              <w:rPr>
                <w:color w:val="000000"/>
                <w:szCs w:val="24"/>
              </w:rPr>
              <w:t xml:space="preserve">  </w:t>
            </w:r>
            <w:r w:rsidRPr="0061745F">
              <w:rPr>
                <w:color w:val="000000"/>
                <w:szCs w:val="24"/>
              </w:rPr>
              <w:t xml:space="preserve">material to the investigation or making false statements to investigators </w:t>
            </w:r>
            <w:r w:rsidRPr="0061745F">
              <w:rPr>
                <w:color w:val="000000"/>
                <w:szCs w:val="24"/>
              </w:rPr>
              <w:lastRenderedPageBreak/>
              <w:t>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F96083" w:rsidRPr="0061745F" w:rsidRDefault="00F96083" w:rsidP="00146DD8">
            <w:pPr>
              <w:autoSpaceDE w:val="0"/>
              <w:autoSpaceDN w:val="0"/>
              <w:adjustRightInd w:val="0"/>
              <w:spacing w:before="60" w:after="60"/>
              <w:ind w:left="2592" w:hanging="450"/>
              <w:jc w:val="both"/>
              <w:rPr>
                <w:szCs w:val="24"/>
              </w:rPr>
            </w:pPr>
            <w:r w:rsidRPr="0061745F">
              <w:rPr>
                <w:bCs/>
                <w:color w:val="000000"/>
                <w:szCs w:val="24"/>
              </w:rPr>
              <w:t>(</w:t>
            </w:r>
            <w:proofErr w:type="gramStart"/>
            <w:r w:rsidRPr="0061745F">
              <w:rPr>
                <w:bCs/>
                <w:color w:val="000000"/>
                <w:szCs w:val="24"/>
              </w:rPr>
              <w:t>bb</w:t>
            </w:r>
            <w:proofErr w:type="gramEnd"/>
            <w:r w:rsidRPr="0061745F">
              <w:rPr>
                <w:bCs/>
                <w:color w:val="000000"/>
                <w:szCs w:val="24"/>
              </w:rPr>
              <w:t>)</w:t>
            </w:r>
            <w:r w:rsidR="00FC3309" w:rsidRPr="0061745F">
              <w:rPr>
                <w:bCs/>
                <w:color w:val="000000"/>
                <w:szCs w:val="24"/>
              </w:rPr>
              <w:t xml:space="preserve"> </w:t>
            </w:r>
            <w:r w:rsidRPr="0061745F">
              <w:rPr>
                <w:bCs/>
                <w:color w:val="000000"/>
                <w:szCs w:val="24"/>
              </w:rPr>
              <w:t>acts intended to materially impede the exercise of the Government’s inspection and audit rights provided for under sub-clause 3.1 (e) below.</w:t>
            </w:r>
          </w:p>
          <w:p w:rsidR="00F96083" w:rsidRPr="0061745F" w:rsidRDefault="00F96083" w:rsidP="0061745F">
            <w:pPr>
              <w:autoSpaceDE w:val="0"/>
              <w:autoSpaceDN w:val="0"/>
              <w:adjustRightInd w:val="0"/>
              <w:spacing w:before="60" w:after="60"/>
              <w:ind w:left="1080" w:hanging="357"/>
              <w:jc w:val="both"/>
              <w:rPr>
                <w:szCs w:val="24"/>
              </w:rPr>
            </w:pPr>
            <w:r w:rsidRPr="0061745F">
              <w:rPr>
                <w:szCs w:val="24"/>
              </w:rPr>
              <w:t>(b)</w:t>
            </w:r>
            <w:r w:rsidRPr="0061745F">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rsidR="00F96083" w:rsidRPr="0061745F" w:rsidRDefault="00F96083" w:rsidP="0061745F">
            <w:pPr>
              <w:autoSpaceDE w:val="0"/>
              <w:autoSpaceDN w:val="0"/>
              <w:adjustRightInd w:val="0"/>
              <w:spacing w:before="60" w:after="60"/>
              <w:ind w:left="1080" w:hanging="357"/>
              <w:jc w:val="both"/>
              <w:rPr>
                <w:szCs w:val="24"/>
              </w:rPr>
            </w:pPr>
            <w:r w:rsidRPr="0061745F">
              <w:rPr>
                <w:szCs w:val="24"/>
              </w:rPr>
              <w:t>(c)</w:t>
            </w:r>
            <w:r w:rsidRPr="0061745F">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rsidR="00F96083" w:rsidRPr="0061745F" w:rsidRDefault="00F96083" w:rsidP="0061745F">
            <w:pPr>
              <w:autoSpaceDE w:val="0"/>
              <w:autoSpaceDN w:val="0"/>
              <w:adjustRightInd w:val="0"/>
              <w:spacing w:before="60" w:after="60"/>
              <w:ind w:left="1080" w:hanging="357"/>
              <w:jc w:val="both"/>
              <w:rPr>
                <w:szCs w:val="24"/>
              </w:rPr>
            </w:pPr>
            <w:r w:rsidRPr="0061745F">
              <w:rPr>
                <w:szCs w:val="24"/>
              </w:rPr>
              <w:t>(d)</w:t>
            </w:r>
            <w:r w:rsidRPr="0061745F">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61745F">
              <w:rPr>
                <w:b/>
                <w:szCs w:val="24"/>
              </w:rPr>
              <w:t xml:space="preserve"> </w:t>
            </w:r>
            <w:r w:rsidRPr="0061745F">
              <w:rPr>
                <w:szCs w:val="24"/>
              </w:rPr>
              <w:t>obstructive</w:t>
            </w:r>
            <w:r w:rsidRPr="0061745F">
              <w:rPr>
                <w:b/>
                <w:szCs w:val="24"/>
              </w:rPr>
              <w:t xml:space="preserve"> </w:t>
            </w:r>
            <w:r w:rsidRPr="0061745F">
              <w:rPr>
                <w:szCs w:val="24"/>
              </w:rPr>
              <w:t>practices in competing for, or in executing, a Government funded contract; and</w:t>
            </w:r>
          </w:p>
          <w:p w:rsidR="00F96083" w:rsidRPr="0061745F" w:rsidRDefault="00F96083" w:rsidP="0061745F">
            <w:pPr>
              <w:pStyle w:val="Heading3"/>
              <w:spacing w:before="60" w:after="60"/>
              <w:ind w:left="1116" w:hanging="357"/>
              <w:rPr>
                <w:szCs w:val="24"/>
              </w:rPr>
            </w:pPr>
            <w:r w:rsidRPr="0061745F">
              <w:rPr>
                <w:szCs w:val="24"/>
              </w:rPr>
              <w:t>(e)</w:t>
            </w:r>
            <w:r w:rsidRPr="0061745F">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rsidR="00F96083" w:rsidRPr="0061745F" w:rsidRDefault="00F96083" w:rsidP="00146DD8">
            <w:pPr>
              <w:pStyle w:val="Sub-ClauseText"/>
              <w:spacing w:before="60" w:after="60"/>
              <w:ind w:left="522" w:hanging="522"/>
              <w:rPr>
                <w:spacing w:val="0"/>
                <w:szCs w:val="24"/>
                <w:highlight w:val="yellow"/>
              </w:rPr>
            </w:pPr>
            <w:r w:rsidRPr="0061745F">
              <w:rPr>
                <w:spacing w:val="0"/>
                <w:szCs w:val="24"/>
              </w:rPr>
              <w:t>3.2</w:t>
            </w:r>
            <w:r w:rsidRPr="0061745F">
              <w:rPr>
                <w:spacing w:val="0"/>
                <w:szCs w:val="24"/>
              </w:rPr>
              <w:tab/>
              <w:t>Furthermore, Tenderers shall be aware of the provision stated in Sub-Clause 34.1 (a) (iii) of the General Conditions of Contract.</w:t>
            </w:r>
          </w:p>
        </w:tc>
      </w:tr>
      <w:tr w:rsidR="00F96083" w:rsidRPr="0061745F" w:rsidTr="007230E5">
        <w:tc>
          <w:tcPr>
            <w:tcW w:w="9360" w:type="dxa"/>
            <w:tcBorders>
              <w:bottom w:val="nil"/>
            </w:tcBorders>
          </w:tcPr>
          <w:p w:rsidR="00F96083" w:rsidRPr="0061745F" w:rsidRDefault="00F96083" w:rsidP="007731EC">
            <w:pPr>
              <w:pStyle w:val="Sec1-Clauses"/>
              <w:numPr>
                <w:ilvl w:val="0"/>
                <w:numId w:val="98"/>
              </w:numPr>
              <w:ind w:left="357" w:hanging="357"/>
              <w:rPr>
                <w:szCs w:val="24"/>
              </w:rPr>
            </w:pPr>
            <w:bookmarkStart w:id="37" w:name="_Toc234130412"/>
            <w:bookmarkStart w:id="38" w:name="_Toc459036714"/>
            <w:bookmarkStart w:id="39" w:name="_Toc438438823"/>
            <w:bookmarkStart w:id="40" w:name="_Toc438532560"/>
            <w:bookmarkStart w:id="41" w:name="_Toc438733967"/>
            <w:bookmarkStart w:id="42" w:name="_Toc438907008"/>
            <w:bookmarkStart w:id="43" w:name="_Toc438907207"/>
            <w:r w:rsidRPr="0061745F">
              <w:rPr>
                <w:szCs w:val="24"/>
              </w:rPr>
              <w:lastRenderedPageBreak/>
              <w:t>Eligible Tenderers</w:t>
            </w:r>
            <w:bookmarkEnd w:id="37"/>
            <w:bookmarkEnd w:id="38"/>
          </w:p>
          <w:bookmarkEnd w:id="39"/>
          <w:bookmarkEnd w:id="40"/>
          <w:bookmarkEnd w:id="41"/>
          <w:bookmarkEnd w:id="42"/>
          <w:bookmarkEnd w:id="43"/>
          <w:p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rsidR="00F96083" w:rsidRPr="0061745F" w:rsidRDefault="00F96083" w:rsidP="00F96083">
            <w:pPr>
              <w:pStyle w:val="Sub-ClauseText"/>
              <w:numPr>
                <w:ilvl w:val="1"/>
                <w:numId w:val="16"/>
              </w:numPr>
              <w:spacing w:before="60" w:after="60"/>
              <w:rPr>
                <w:spacing w:val="0"/>
                <w:szCs w:val="24"/>
              </w:rPr>
            </w:pPr>
            <w:r w:rsidRPr="0061745F">
              <w:rPr>
                <w:spacing w:val="0"/>
                <w:szCs w:val="24"/>
              </w:rPr>
              <w:t>A Tenderer shall meet the following criteria to be eligible to participate in public procurement:</w:t>
            </w:r>
          </w:p>
          <w:p w:rsidR="00F96083" w:rsidRPr="0061745F" w:rsidRDefault="00F96083" w:rsidP="00F96083">
            <w:pPr>
              <w:pStyle w:val="Reg-letter"/>
              <w:numPr>
                <w:ilvl w:val="2"/>
                <w:numId w:val="16"/>
              </w:numPr>
            </w:pPr>
            <w:r w:rsidRPr="0061745F">
              <w:t>have the legal capacity to enter into the contract;</w:t>
            </w:r>
          </w:p>
          <w:p w:rsidR="00F96083" w:rsidRPr="0061745F" w:rsidRDefault="00F96083" w:rsidP="00F96083">
            <w:pPr>
              <w:pStyle w:val="Reg-letter"/>
              <w:numPr>
                <w:ilvl w:val="2"/>
                <w:numId w:val="16"/>
              </w:numPr>
            </w:pPr>
            <w:r w:rsidRPr="0061745F">
              <w:t>not be insolvent, in receivership, bankrupt or being wound up, its affairs not being administered by a court or a judicial officer, its business activities not being suspended and not the subject of legal proceedings for any of the foregoing;</w:t>
            </w:r>
          </w:p>
          <w:p w:rsidR="00F96083" w:rsidRPr="0061745F" w:rsidRDefault="00F96083" w:rsidP="00F96083">
            <w:pPr>
              <w:pStyle w:val="Reg-letter"/>
              <w:numPr>
                <w:ilvl w:val="2"/>
                <w:numId w:val="16"/>
              </w:numPr>
            </w:pPr>
            <w:r w:rsidRPr="0061745F">
              <w:t>have fulfilled its obligations to pay taxes and social security contributions;</w:t>
            </w:r>
          </w:p>
          <w:p w:rsidR="00F96083" w:rsidRPr="0061745F" w:rsidRDefault="00F96083" w:rsidP="00F96083">
            <w:pPr>
              <w:pStyle w:val="Reg-letter"/>
              <w:numPr>
                <w:ilvl w:val="2"/>
                <w:numId w:val="16"/>
              </w:numPr>
            </w:pPr>
            <w:r w:rsidRPr="0061745F">
              <w:t xml:space="preserve">not have been, and its directors or officers not have been, convicted of any criminal offence related to their professional conduct or the making of false statements or </w:t>
            </w:r>
            <w:r w:rsidRPr="0061745F">
              <w:lastRenderedPageBreak/>
              <w:t>misrepresentations as to their qualifications to enter into a contract within a period of five years preceding the commencement of the procurement proceedings; and</w:t>
            </w:r>
          </w:p>
          <w:p w:rsidR="00F96083" w:rsidRPr="0061745F" w:rsidRDefault="00F96083" w:rsidP="00F96083">
            <w:pPr>
              <w:pStyle w:val="Reg-letter"/>
              <w:numPr>
                <w:ilvl w:val="2"/>
                <w:numId w:val="16"/>
              </w:numPr>
            </w:pPr>
            <w:proofErr w:type="gramStart"/>
            <w:r w:rsidRPr="0061745F">
              <w:t>not</w:t>
            </w:r>
            <w:proofErr w:type="gramEnd"/>
            <w:r w:rsidRPr="0061745F">
              <w:t xml:space="preserve"> have a conflict of interest in relation to the procurement requirement in accordance with Sub-Clause 4.3. </w:t>
            </w:r>
          </w:p>
          <w:p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All Tenderers found to have conflict of interest shall be disqualified. Tenderers may be considered to have a conflict of interest with one or more parties in this tendering process, if they: </w:t>
            </w:r>
          </w:p>
          <w:p w:rsidR="00F96083" w:rsidRPr="0061745F" w:rsidRDefault="00F96083" w:rsidP="007731EC">
            <w:pPr>
              <w:pStyle w:val="Heading3"/>
              <w:numPr>
                <w:ilvl w:val="2"/>
                <w:numId w:val="108"/>
              </w:numPr>
              <w:spacing w:before="60" w:after="60"/>
              <w:rPr>
                <w:szCs w:val="24"/>
              </w:rPr>
            </w:pPr>
            <w:r w:rsidRPr="0061745F">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Documents ; or </w:t>
            </w:r>
          </w:p>
          <w:p w:rsidR="00F96083" w:rsidRPr="0061745F" w:rsidRDefault="00F96083" w:rsidP="007230E5">
            <w:pPr>
              <w:pStyle w:val="Heading3"/>
              <w:spacing w:before="60" w:after="60"/>
              <w:ind w:left="1152" w:hanging="576"/>
              <w:rPr>
                <w:szCs w:val="24"/>
                <w:highlight w:val="yellow"/>
              </w:rPr>
            </w:pPr>
            <w:r w:rsidRPr="0061745F">
              <w:rPr>
                <w:szCs w:val="24"/>
              </w:rPr>
              <w:t>(b)</w:t>
            </w:r>
            <w:r w:rsidRPr="0061745F">
              <w:rPr>
                <w:szCs w:val="24"/>
              </w:rPr>
              <w:tab/>
            </w:r>
            <w:proofErr w:type="gramStart"/>
            <w:r w:rsidRPr="0061745F">
              <w:rPr>
                <w:szCs w:val="24"/>
              </w:rPr>
              <w:t>submit</w:t>
            </w:r>
            <w:proofErr w:type="gramEnd"/>
            <w:r w:rsidRPr="0061745F">
              <w:rPr>
                <w:szCs w:val="24"/>
              </w:rPr>
              <w:t xml:space="preserve"> more than one tender in this tendering process, except for alternative offers permitted under ITT Clause 13.  However, this does not limit the participation of subcontractors in more than one tender; </w:t>
            </w:r>
          </w:p>
          <w:p w:rsidR="00F96083" w:rsidRPr="0061745F" w:rsidRDefault="00F96083" w:rsidP="007230E5">
            <w:pPr>
              <w:pStyle w:val="Sub-ClauseText"/>
              <w:spacing w:before="60" w:after="60"/>
              <w:ind w:left="706" w:hanging="720"/>
              <w:rPr>
                <w:b/>
                <w:spacing w:val="0"/>
                <w:szCs w:val="24"/>
              </w:rPr>
            </w:pPr>
            <w:r w:rsidRPr="0061745F">
              <w:rPr>
                <w:spacing w:val="0"/>
                <w:szCs w:val="24"/>
              </w:rPr>
              <w:t>4.4</w:t>
            </w:r>
            <w:r w:rsidRPr="0061745F">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61745F">
              <w:rPr>
                <w:b/>
                <w:bCs/>
                <w:spacing w:val="0"/>
                <w:szCs w:val="24"/>
              </w:rPr>
              <w:t>BDS</w:t>
            </w:r>
            <w:r w:rsidRPr="0061745F">
              <w:rPr>
                <w:b/>
                <w:spacing w:val="0"/>
                <w:szCs w:val="24"/>
              </w:rPr>
              <w:t>.</w:t>
            </w:r>
          </w:p>
          <w:p w:rsidR="00F96083" w:rsidRPr="0061745F" w:rsidRDefault="00F96083" w:rsidP="007230E5">
            <w:pPr>
              <w:pStyle w:val="StyleStyleHeader1-ClausesAfter0ptLeft0Hanging"/>
              <w:tabs>
                <w:tab w:val="clear" w:pos="576"/>
                <w:tab w:val="left" w:pos="702"/>
              </w:tabs>
              <w:spacing w:before="60" w:after="60"/>
              <w:ind w:left="702" w:hanging="702"/>
              <w:rPr>
                <w:szCs w:val="24"/>
              </w:rPr>
            </w:pPr>
            <w:r w:rsidRPr="0061745F">
              <w:rPr>
                <w:szCs w:val="24"/>
                <w:lang w:val="en-US"/>
              </w:rPr>
              <w:t>4.5</w:t>
            </w:r>
            <w:r w:rsidRPr="0061745F">
              <w:rPr>
                <w:szCs w:val="24"/>
                <w:lang w:val="en-US"/>
              </w:rPr>
              <w:tab/>
            </w:r>
            <w:proofErr w:type="spellStart"/>
            <w:r w:rsidRPr="0061745F">
              <w:rPr>
                <w:szCs w:val="24"/>
              </w:rPr>
              <w:t>Government-owned</w:t>
            </w:r>
            <w:proofErr w:type="spellEnd"/>
            <w:r w:rsidRPr="0061745F">
              <w:rPr>
                <w:szCs w:val="24"/>
              </w:rPr>
              <w:t xml:space="preserve"> </w:t>
            </w:r>
            <w:proofErr w:type="spellStart"/>
            <w:r w:rsidRPr="0061745F">
              <w:rPr>
                <w:szCs w:val="24"/>
              </w:rPr>
              <w:t>enterprises</w:t>
            </w:r>
            <w:proofErr w:type="spellEnd"/>
            <w:r w:rsidRPr="0061745F">
              <w:rPr>
                <w:szCs w:val="24"/>
              </w:rPr>
              <w:t xml:space="preserve"> in </w:t>
            </w:r>
            <w:proofErr w:type="spellStart"/>
            <w:r w:rsidRPr="0061745F">
              <w:rPr>
                <w:szCs w:val="24"/>
              </w:rPr>
              <w:t>the</w:t>
            </w:r>
            <w:proofErr w:type="spellEnd"/>
            <w:r w:rsidRPr="0061745F">
              <w:rPr>
                <w:szCs w:val="24"/>
              </w:rPr>
              <w:t xml:space="preserve"> </w:t>
            </w:r>
            <w:proofErr w:type="spellStart"/>
            <w:r w:rsidRPr="0061745F">
              <w:rPr>
                <w:szCs w:val="24"/>
              </w:rPr>
              <w:t>Republic</w:t>
            </w:r>
            <w:proofErr w:type="spellEnd"/>
            <w:r w:rsidRPr="0061745F">
              <w:rPr>
                <w:szCs w:val="24"/>
              </w:rPr>
              <w:t xml:space="preserve"> of </w:t>
            </w:r>
            <w:proofErr w:type="spellStart"/>
            <w:r w:rsidRPr="0061745F">
              <w:rPr>
                <w:szCs w:val="24"/>
              </w:rPr>
              <w:t>Maldives</w:t>
            </w:r>
            <w:proofErr w:type="spellEnd"/>
            <w:r w:rsidRPr="0061745F">
              <w:rPr>
                <w:szCs w:val="24"/>
              </w:rPr>
              <w:t xml:space="preserve"> </w:t>
            </w:r>
            <w:proofErr w:type="spellStart"/>
            <w:r w:rsidRPr="0061745F">
              <w:rPr>
                <w:szCs w:val="24"/>
              </w:rPr>
              <w:t>shall</w:t>
            </w:r>
            <w:proofErr w:type="spellEnd"/>
            <w:r w:rsidRPr="0061745F">
              <w:rPr>
                <w:szCs w:val="24"/>
              </w:rPr>
              <w:t xml:space="preserve"> be </w:t>
            </w:r>
            <w:proofErr w:type="spellStart"/>
            <w:r w:rsidRPr="0061745F">
              <w:rPr>
                <w:szCs w:val="24"/>
              </w:rPr>
              <w:t>eligible</w:t>
            </w:r>
            <w:proofErr w:type="spellEnd"/>
            <w:r w:rsidRPr="0061745F">
              <w:rPr>
                <w:szCs w:val="24"/>
              </w:rPr>
              <w:t xml:space="preserve"> </w:t>
            </w:r>
            <w:proofErr w:type="spellStart"/>
            <w:r w:rsidRPr="0061745F">
              <w:rPr>
                <w:szCs w:val="24"/>
              </w:rPr>
              <w:t>only</w:t>
            </w:r>
            <w:proofErr w:type="spellEnd"/>
            <w:r w:rsidRPr="0061745F">
              <w:rPr>
                <w:szCs w:val="24"/>
              </w:rPr>
              <w:t xml:space="preserve"> </w:t>
            </w:r>
            <w:proofErr w:type="spellStart"/>
            <w:r w:rsidRPr="0061745F">
              <w:rPr>
                <w:szCs w:val="24"/>
              </w:rPr>
              <w:t>if</w:t>
            </w:r>
            <w:proofErr w:type="spellEnd"/>
            <w:r w:rsidRPr="0061745F">
              <w:rPr>
                <w:szCs w:val="24"/>
              </w:rPr>
              <w:t xml:space="preserve"> </w:t>
            </w:r>
            <w:proofErr w:type="spellStart"/>
            <w:r w:rsidRPr="0061745F">
              <w:rPr>
                <w:szCs w:val="24"/>
              </w:rPr>
              <w:t>they</w:t>
            </w:r>
            <w:proofErr w:type="spellEnd"/>
            <w:r w:rsidRPr="0061745F">
              <w:rPr>
                <w:szCs w:val="24"/>
              </w:rPr>
              <w:t xml:space="preserve"> can </w:t>
            </w:r>
            <w:proofErr w:type="spellStart"/>
            <w:r w:rsidRPr="0061745F">
              <w:rPr>
                <w:szCs w:val="24"/>
              </w:rPr>
              <w:t>establish</w:t>
            </w:r>
            <w:proofErr w:type="spellEnd"/>
            <w:r w:rsidRPr="0061745F">
              <w:rPr>
                <w:szCs w:val="24"/>
              </w:rPr>
              <w:t xml:space="preserve"> </w:t>
            </w:r>
            <w:proofErr w:type="spellStart"/>
            <w:r w:rsidRPr="0061745F">
              <w:rPr>
                <w:szCs w:val="24"/>
              </w:rPr>
              <w:t>that</w:t>
            </w:r>
            <w:proofErr w:type="spellEnd"/>
            <w:r w:rsidRPr="0061745F">
              <w:rPr>
                <w:szCs w:val="24"/>
              </w:rPr>
              <w:t xml:space="preserve"> </w:t>
            </w:r>
            <w:proofErr w:type="spellStart"/>
            <w:r w:rsidRPr="0061745F">
              <w:rPr>
                <w:szCs w:val="24"/>
              </w:rPr>
              <w:t>they</w:t>
            </w:r>
            <w:proofErr w:type="spellEnd"/>
            <w:r w:rsidRPr="0061745F">
              <w:rPr>
                <w:szCs w:val="24"/>
              </w:rPr>
              <w:t xml:space="preserve"> (i) are </w:t>
            </w:r>
            <w:proofErr w:type="spellStart"/>
            <w:r w:rsidRPr="0061745F">
              <w:rPr>
                <w:szCs w:val="24"/>
              </w:rPr>
              <w:t>legally</w:t>
            </w:r>
            <w:proofErr w:type="spellEnd"/>
            <w:r w:rsidRPr="0061745F">
              <w:rPr>
                <w:szCs w:val="24"/>
              </w:rPr>
              <w:t xml:space="preserve"> and </w:t>
            </w:r>
            <w:proofErr w:type="spellStart"/>
            <w:r w:rsidRPr="0061745F">
              <w:rPr>
                <w:szCs w:val="24"/>
              </w:rPr>
              <w:t>financially</w:t>
            </w:r>
            <w:proofErr w:type="spellEnd"/>
            <w:r w:rsidRPr="0061745F">
              <w:rPr>
                <w:szCs w:val="24"/>
              </w:rPr>
              <w:t xml:space="preserve"> </w:t>
            </w:r>
            <w:proofErr w:type="spellStart"/>
            <w:r w:rsidRPr="0061745F">
              <w:rPr>
                <w:szCs w:val="24"/>
              </w:rPr>
              <w:t>autonomous</w:t>
            </w:r>
            <w:proofErr w:type="spellEnd"/>
            <w:r w:rsidRPr="0061745F">
              <w:rPr>
                <w:szCs w:val="24"/>
              </w:rPr>
              <w:t xml:space="preserve">, (ii) </w:t>
            </w:r>
            <w:proofErr w:type="spellStart"/>
            <w:r w:rsidRPr="0061745F">
              <w:rPr>
                <w:szCs w:val="24"/>
              </w:rPr>
              <w:t>operate</w:t>
            </w:r>
            <w:proofErr w:type="spellEnd"/>
            <w:r w:rsidRPr="0061745F">
              <w:rPr>
                <w:szCs w:val="24"/>
              </w:rPr>
              <w:t xml:space="preserve"> </w:t>
            </w:r>
            <w:proofErr w:type="spellStart"/>
            <w:r w:rsidRPr="0061745F">
              <w:rPr>
                <w:szCs w:val="24"/>
              </w:rPr>
              <w:t>under</w:t>
            </w:r>
            <w:proofErr w:type="spellEnd"/>
            <w:r w:rsidRPr="0061745F">
              <w:rPr>
                <w:szCs w:val="24"/>
              </w:rPr>
              <w:t xml:space="preserve"> </w:t>
            </w:r>
            <w:proofErr w:type="spellStart"/>
            <w:r w:rsidRPr="0061745F">
              <w:rPr>
                <w:szCs w:val="24"/>
              </w:rPr>
              <w:t>commercial</w:t>
            </w:r>
            <w:proofErr w:type="spellEnd"/>
            <w:r w:rsidRPr="0061745F">
              <w:rPr>
                <w:szCs w:val="24"/>
              </w:rPr>
              <w:t xml:space="preserve"> </w:t>
            </w:r>
            <w:proofErr w:type="spellStart"/>
            <w:r w:rsidRPr="0061745F">
              <w:rPr>
                <w:szCs w:val="24"/>
              </w:rPr>
              <w:t>law</w:t>
            </w:r>
            <w:proofErr w:type="spellEnd"/>
            <w:r w:rsidRPr="0061745F">
              <w:rPr>
                <w:szCs w:val="24"/>
              </w:rPr>
              <w:t xml:space="preserve">, and (iii) are </w:t>
            </w:r>
            <w:proofErr w:type="spellStart"/>
            <w:r w:rsidRPr="0061745F">
              <w:rPr>
                <w:szCs w:val="24"/>
              </w:rPr>
              <w:t>not</w:t>
            </w:r>
            <w:proofErr w:type="spellEnd"/>
            <w:r w:rsidRPr="0061745F">
              <w:rPr>
                <w:szCs w:val="24"/>
              </w:rPr>
              <w:t xml:space="preserve"> a </w:t>
            </w:r>
            <w:proofErr w:type="spellStart"/>
            <w:r w:rsidRPr="0061745F">
              <w:rPr>
                <w:szCs w:val="24"/>
              </w:rPr>
              <w:t>dependent</w:t>
            </w:r>
            <w:proofErr w:type="spellEnd"/>
            <w:r w:rsidRPr="0061745F">
              <w:rPr>
                <w:szCs w:val="24"/>
              </w:rPr>
              <w:t xml:space="preserve"> </w:t>
            </w:r>
            <w:proofErr w:type="spellStart"/>
            <w:r w:rsidRPr="0061745F">
              <w:rPr>
                <w:szCs w:val="24"/>
              </w:rPr>
              <w:t>agency</w:t>
            </w:r>
            <w:proofErr w:type="spellEnd"/>
            <w:r w:rsidRPr="0061745F">
              <w:rPr>
                <w:szCs w:val="24"/>
              </w:rPr>
              <w:t xml:space="preserve"> of </w:t>
            </w:r>
            <w:proofErr w:type="spellStart"/>
            <w:r w:rsidRPr="0061745F">
              <w:rPr>
                <w:szCs w:val="24"/>
              </w:rPr>
              <w:t>the</w:t>
            </w:r>
            <w:proofErr w:type="spellEnd"/>
            <w:r w:rsidRPr="0061745F">
              <w:rPr>
                <w:szCs w:val="24"/>
              </w:rPr>
              <w:t xml:space="preserve"> </w:t>
            </w:r>
            <w:proofErr w:type="spellStart"/>
            <w:r w:rsidRPr="0061745F">
              <w:rPr>
                <w:szCs w:val="24"/>
              </w:rPr>
              <w:t>Procuring</w:t>
            </w:r>
            <w:proofErr w:type="spellEnd"/>
            <w:r w:rsidRPr="0061745F">
              <w:rPr>
                <w:szCs w:val="24"/>
              </w:rPr>
              <w:t xml:space="preserve"> </w:t>
            </w:r>
            <w:proofErr w:type="spellStart"/>
            <w:r w:rsidRPr="0061745F">
              <w:rPr>
                <w:szCs w:val="24"/>
              </w:rPr>
              <w:t>Entity</w:t>
            </w:r>
            <w:proofErr w:type="spellEnd"/>
            <w:r w:rsidRPr="0061745F">
              <w:rPr>
                <w:szCs w:val="24"/>
              </w:rPr>
              <w:t>.</w:t>
            </w:r>
          </w:p>
          <w:p w:rsidR="00F96083" w:rsidRPr="0061745F" w:rsidRDefault="00F96083" w:rsidP="007230E5">
            <w:pPr>
              <w:pStyle w:val="Sub-ClauseText"/>
              <w:spacing w:before="60" w:after="60"/>
              <w:ind w:left="706" w:hanging="720"/>
              <w:rPr>
                <w:spacing w:val="0"/>
                <w:szCs w:val="24"/>
                <w:highlight w:val="yellow"/>
              </w:rPr>
            </w:pPr>
            <w:r w:rsidRPr="0061745F">
              <w:rPr>
                <w:spacing w:val="0"/>
                <w:szCs w:val="24"/>
              </w:rPr>
              <w:t>4.6</w:t>
            </w:r>
            <w:r w:rsidRPr="0061745F">
              <w:rPr>
                <w:spacing w:val="0"/>
                <w:szCs w:val="24"/>
              </w:rPr>
              <w:tab/>
              <w:t>Tenderers shall provide such evidence of their continued eligibility satisfactory to the Procuring Entity, as the Procuring Entity shall reasonably request.</w:t>
            </w:r>
          </w:p>
        </w:tc>
      </w:tr>
      <w:tr w:rsidR="00F96083" w:rsidRPr="0061745F" w:rsidTr="007230E5">
        <w:tc>
          <w:tcPr>
            <w:tcW w:w="9360" w:type="dxa"/>
          </w:tcPr>
          <w:p w:rsidR="00F96083" w:rsidRPr="0061745F" w:rsidRDefault="00F96083" w:rsidP="007731EC">
            <w:pPr>
              <w:pStyle w:val="Sec1-Clauses"/>
              <w:numPr>
                <w:ilvl w:val="0"/>
                <w:numId w:val="98"/>
              </w:numPr>
              <w:ind w:left="357" w:hanging="357"/>
              <w:rPr>
                <w:szCs w:val="24"/>
              </w:rPr>
            </w:pPr>
            <w:bookmarkStart w:id="44" w:name="_Toc234130413"/>
            <w:bookmarkStart w:id="45" w:name="_Toc459036715"/>
            <w:bookmarkStart w:id="46" w:name="_Toc438438824"/>
            <w:bookmarkStart w:id="47" w:name="_Toc438532568"/>
            <w:bookmarkStart w:id="48" w:name="_Toc438733968"/>
            <w:bookmarkStart w:id="49" w:name="_Toc438907009"/>
            <w:bookmarkStart w:id="50" w:name="_Toc438907208"/>
            <w:r w:rsidRPr="0061745F">
              <w:rPr>
                <w:szCs w:val="24"/>
              </w:rPr>
              <w:lastRenderedPageBreak/>
              <w:t>Eligible Goods and Related Services</w:t>
            </w:r>
            <w:bookmarkEnd w:id="44"/>
            <w:bookmarkEnd w:id="45"/>
          </w:p>
          <w:bookmarkEnd w:id="46"/>
          <w:bookmarkEnd w:id="47"/>
          <w:bookmarkEnd w:id="48"/>
          <w:bookmarkEnd w:id="49"/>
          <w:bookmarkEnd w:id="50"/>
          <w:p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All the Goods and Related Services to be supplied under the Contract must have their origin in an eligible country, in accordance with Section V, Eligible Countries.</w:t>
            </w:r>
          </w:p>
          <w:p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For purposes of this Clause, the term “goods” includes commodities, raw material, machinery, equipment, and industrial plants; and “related services” includes services such as insurance, installation, training, and initial maintenance.</w:t>
            </w:r>
          </w:p>
          <w:p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tc>
      </w:tr>
      <w:tr w:rsidR="00F96083" w:rsidRPr="00692B95" w:rsidTr="007230E5">
        <w:tc>
          <w:tcPr>
            <w:tcW w:w="9360" w:type="dxa"/>
          </w:tcPr>
          <w:p w:rsidR="00F96083" w:rsidRPr="00692B95" w:rsidRDefault="00F96083" w:rsidP="00165E78">
            <w:pPr>
              <w:pStyle w:val="BodyText2"/>
              <w:numPr>
                <w:ilvl w:val="0"/>
                <w:numId w:val="117"/>
              </w:numPr>
              <w:spacing w:before="60" w:after="60"/>
            </w:pPr>
            <w:bookmarkStart w:id="51" w:name="_Toc505659524"/>
            <w:bookmarkStart w:id="52" w:name="_Toc234130414"/>
            <w:bookmarkStart w:id="53" w:name="_Toc459036716"/>
            <w:r w:rsidRPr="00692B95">
              <w:t xml:space="preserve">Contents of </w:t>
            </w:r>
            <w:r>
              <w:t>Tendering</w:t>
            </w:r>
            <w:r w:rsidRPr="00692B95">
              <w:t xml:space="preserve"> Document</w:t>
            </w:r>
            <w:bookmarkEnd w:id="51"/>
            <w:r w:rsidRPr="00692B95">
              <w:t>s</w:t>
            </w:r>
            <w:bookmarkEnd w:id="52"/>
            <w:bookmarkEnd w:id="53"/>
          </w:p>
        </w:tc>
      </w:tr>
      <w:tr w:rsidR="00F96083" w:rsidRPr="00692B95" w:rsidTr="007230E5">
        <w:tc>
          <w:tcPr>
            <w:tcW w:w="9360" w:type="dxa"/>
          </w:tcPr>
          <w:p w:rsidR="00F96083" w:rsidRPr="0061745F" w:rsidRDefault="00F96083" w:rsidP="007731EC">
            <w:pPr>
              <w:pStyle w:val="Sec1-Clauses"/>
              <w:numPr>
                <w:ilvl w:val="0"/>
                <w:numId w:val="98"/>
              </w:numPr>
              <w:ind w:left="357" w:hanging="357"/>
              <w:rPr>
                <w:szCs w:val="24"/>
              </w:rPr>
            </w:pPr>
            <w:bookmarkStart w:id="54" w:name="_Toc234130415"/>
            <w:bookmarkStart w:id="55" w:name="_Toc459036717"/>
            <w:bookmarkStart w:id="56" w:name="_Toc438438826"/>
            <w:bookmarkStart w:id="57" w:name="_Toc438532574"/>
            <w:bookmarkStart w:id="58" w:name="_Toc438733970"/>
            <w:bookmarkStart w:id="59" w:name="_Toc438907010"/>
            <w:bookmarkStart w:id="60" w:name="_Toc438907209"/>
            <w:r w:rsidRPr="0061745F">
              <w:rPr>
                <w:szCs w:val="24"/>
              </w:rPr>
              <w:t>Sections of Tendering Documents</w:t>
            </w:r>
            <w:bookmarkEnd w:id="54"/>
            <w:bookmarkEnd w:id="55"/>
          </w:p>
          <w:bookmarkEnd w:id="56"/>
          <w:bookmarkEnd w:id="57"/>
          <w:bookmarkEnd w:id="58"/>
          <w:bookmarkEnd w:id="59"/>
          <w:bookmarkEnd w:id="60"/>
          <w:p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Tendering Documents consist of Parts 1, 2, and 3, which include all the Sections indicated below, and should be read in conjunction with any Addendum issued in accordance with ITT Clause 8.</w:t>
            </w:r>
          </w:p>
          <w:p w:rsidR="00F96083" w:rsidRPr="0061745F" w:rsidRDefault="00F96083" w:rsidP="007230E5">
            <w:pPr>
              <w:tabs>
                <w:tab w:val="left" w:pos="1152"/>
                <w:tab w:val="left" w:pos="2502"/>
              </w:tabs>
              <w:spacing w:before="60" w:after="60"/>
              <w:ind w:left="612"/>
              <w:rPr>
                <w:b/>
                <w:szCs w:val="24"/>
              </w:rPr>
            </w:pPr>
            <w:r w:rsidRPr="0061745F">
              <w:rPr>
                <w:b/>
                <w:szCs w:val="24"/>
              </w:rPr>
              <w:t>PART 1    Tendering Procedures</w:t>
            </w:r>
          </w:p>
          <w:p w:rsidR="00F96083" w:rsidRPr="0061745F" w:rsidRDefault="00F96083" w:rsidP="00F96083">
            <w:pPr>
              <w:numPr>
                <w:ilvl w:val="0"/>
                <w:numId w:val="1"/>
              </w:numPr>
              <w:tabs>
                <w:tab w:val="left" w:pos="1602"/>
                <w:tab w:val="left" w:pos="2502"/>
              </w:tabs>
              <w:spacing w:before="60" w:after="60"/>
              <w:ind w:left="1598" w:hanging="446"/>
              <w:rPr>
                <w:szCs w:val="24"/>
              </w:rPr>
            </w:pPr>
            <w:r w:rsidRPr="0061745F">
              <w:rPr>
                <w:szCs w:val="24"/>
              </w:rPr>
              <w:t>Section I. Instructions to Tenderers (ITT)</w:t>
            </w:r>
          </w:p>
          <w:p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 Bid Data Sheet (BDS)</w:t>
            </w:r>
          </w:p>
          <w:p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III. Evaluation and Qualification Criteria</w:t>
            </w:r>
          </w:p>
          <w:p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IV. Tendering Forms</w:t>
            </w:r>
          </w:p>
          <w:p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V. Eligible Countries</w:t>
            </w:r>
          </w:p>
        </w:tc>
      </w:tr>
      <w:tr w:rsidR="00F96083" w:rsidRPr="00692B95" w:rsidTr="007230E5">
        <w:trPr>
          <w:cantSplit/>
        </w:trPr>
        <w:tc>
          <w:tcPr>
            <w:tcW w:w="9360" w:type="dxa"/>
            <w:tcBorders>
              <w:bottom w:val="nil"/>
            </w:tcBorders>
          </w:tcPr>
          <w:p w:rsidR="00F96083" w:rsidRPr="0061745F" w:rsidRDefault="00F96083" w:rsidP="007230E5">
            <w:pPr>
              <w:tabs>
                <w:tab w:val="left" w:pos="1152"/>
                <w:tab w:val="left" w:pos="1692"/>
                <w:tab w:val="left" w:pos="2502"/>
              </w:tabs>
              <w:spacing w:before="60" w:after="60"/>
              <w:ind w:left="720"/>
              <w:rPr>
                <w:b/>
                <w:szCs w:val="24"/>
              </w:rPr>
            </w:pPr>
            <w:r w:rsidRPr="0061745F">
              <w:rPr>
                <w:b/>
                <w:szCs w:val="24"/>
              </w:rPr>
              <w:lastRenderedPageBreak/>
              <w:t>PART 2   Supply Requirements</w:t>
            </w:r>
          </w:p>
          <w:p w:rsidR="00F96083" w:rsidRPr="0061745F" w:rsidRDefault="00F96083" w:rsidP="00F96083">
            <w:pPr>
              <w:numPr>
                <w:ilvl w:val="0"/>
                <w:numId w:val="4"/>
              </w:numPr>
              <w:tabs>
                <w:tab w:val="left" w:pos="1602"/>
              </w:tabs>
              <w:spacing w:before="60" w:after="60"/>
              <w:ind w:left="1598" w:hanging="446"/>
              <w:rPr>
                <w:szCs w:val="24"/>
              </w:rPr>
            </w:pPr>
            <w:r w:rsidRPr="0061745F">
              <w:rPr>
                <w:szCs w:val="24"/>
              </w:rPr>
              <w:t>Section VI. Schedule of Requirements</w:t>
            </w:r>
          </w:p>
          <w:p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3   Contract</w:t>
            </w:r>
          </w:p>
          <w:p w:rsidR="00F96083" w:rsidRPr="0061745F" w:rsidRDefault="00F96083" w:rsidP="00F96083">
            <w:pPr>
              <w:numPr>
                <w:ilvl w:val="0"/>
                <w:numId w:val="7"/>
              </w:numPr>
              <w:tabs>
                <w:tab w:val="left" w:pos="1602"/>
              </w:tabs>
              <w:spacing w:before="60" w:after="60"/>
              <w:ind w:left="1598" w:hanging="446"/>
              <w:rPr>
                <w:szCs w:val="24"/>
              </w:rPr>
            </w:pPr>
            <w:r w:rsidRPr="0061745F">
              <w:rPr>
                <w:szCs w:val="24"/>
              </w:rPr>
              <w:t>Section VII. General Conditions of Contract (GCC)</w:t>
            </w:r>
          </w:p>
          <w:p w:rsidR="00F96083" w:rsidRPr="0061745F" w:rsidRDefault="00F96083" w:rsidP="00F96083">
            <w:pPr>
              <w:numPr>
                <w:ilvl w:val="0"/>
                <w:numId w:val="6"/>
              </w:numPr>
              <w:tabs>
                <w:tab w:val="left" w:pos="1602"/>
              </w:tabs>
              <w:spacing w:before="60" w:after="60"/>
              <w:ind w:left="1598" w:hanging="446"/>
              <w:rPr>
                <w:szCs w:val="24"/>
              </w:rPr>
            </w:pPr>
            <w:r w:rsidRPr="0061745F">
              <w:rPr>
                <w:szCs w:val="24"/>
              </w:rPr>
              <w:t>Section VIII. Special Conditions of Contract (SCC)</w:t>
            </w:r>
          </w:p>
          <w:p w:rsidR="00F96083" w:rsidRPr="0061745F" w:rsidRDefault="00F96083" w:rsidP="00F96083">
            <w:pPr>
              <w:numPr>
                <w:ilvl w:val="0"/>
                <w:numId w:val="5"/>
              </w:numPr>
              <w:tabs>
                <w:tab w:val="left" w:pos="1602"/>
              </w:tabs>
              <w:spacing w:before="60" w:after="60"/>
              <w:ind w:left="1602" w:hanging="450"/>
              <w:rPr>
                <w:szCs w:val="24"/>
              </w:rPr>
            </w:pPr>
            <w:r w:rsidRPr="0061745F">
              <w:rPr>
                <w:szCs w:val="24"/>
              </w:rPr>
              <w:t xml:space="preserve">Section IX. Contract Forms </w:t>
            </w:r>
          </w:p>
        </w:tc>
      </w:tr>
      <w:tr w:rsidR="00F96083" w:rsidRPr="00692B95" w:rsidTr="007230E5">
        <w:tc>
          <w:tcPr>
            <w:tcW w:w="9360" w:type="dxa"/>
          </w:tcPr>
          <w:p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Invitation for Tenders issued by the Procuring Entity is not part of the Tendering Documents.</w:t>
            </w:r>
          </w:p>
          <w:p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Procuring Entity is not responsible for the completeness of the Tendering Documents and their addendum, if these documents were not obtained directly from the Procuring Entity.</w:t>
            </w:r>
          </w:p>
          <w:p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F96083" w:rsidRPr="000D06B0" w:rsidTr="007230E5">
        <w:tc>
          <w:tcPr>
            <w:tcW w:w="9360" w:type="dxa"/>
          </w:tcPr>
          <w:p w:rsidR="00F96083" w:rsidRPr="0061745F" w:rsidRDefault="00F96083" w:rsidP="007731EC">
            <w:pPr>
              <w:pStyle w:val="Sec1-Clauses"/>
              <w:numPr>
                <w:ilvl w:val="0"/>
                <w:numId w:val="98"/>
              </w:numPr>
              <w:ind w:left="357" w:hanging="357"/>
              <w:rPr>
                <w:szCs w:val="24"/>
              </w:rPr>
            </w:pPr>
            <w:bookmarkStart w:id="61" w:name="_Toc234130416"/>
            <w:bookmarkStart w:id="62" w:name="_Toc459036718"/>
            <w:bookmarkStart w:id="63" w:name="_Toc438438827"/>
            <w:bookmarkStart w:id="64" w:name="_Toc438532575"/>
            <w:bookmarkStart w:id="65" w:name="_Toc438733971"/>
            <w:bookmarkStart w:id="66" w:name="_Toc438907011"/>
            <w:bookmarkStart w:id="67" w:name="_Toc438907210"/>
            <w:r w:rsidRPr="0061745F">
              <w:rPr>
                <w:szCs w:val="24"/>
              </w:rPr>
              <w:t>Clarification of Tendering Documents</w:t>
            </w:r>
            <w:bookmarkEnd w:id="61"/>
            <w:bookmarkEnd w:id="62"/>
          </w:p>
          <w:bookmarkEnd w:id="63"/>
          <w:bookmarkEnd w:id="64"/>
          <w:bookmarkEnd w:id="65"/>
          <w:bookmarkEnd w:id="66"/>
          <w:bookmarkEnd w:id="67"/>
          <w:p w:rsidR="00F96083" w:rsidRPr="0061745F" w:rsidRDefault="00F96083" w:rsidP="00F96083">
            <w:pPr>
              <w:pStyle w:val="Sub-ClauseText"/>
              <w:numPr>
                <w:ilvl w:val="1"/>
                <w:numId w:val="19"/>
              </w:numPr>
              <w:spacing w:before="60" w:after="60"/>
              <w:ind w:left="605" w:hanging="605"/>
              <w:rPr>
                <w:spacing w:val="0"/>
                <w:szCs w:val="24"/>
              </w:rPr>
            </w:pPr>
            <w:r w:rsidRPr="0061745F">
              <w:rPr>
                <w:spacing w:val="0"/>
                <w:szCs w:val="24"/>
              </w:rPr>
              <w:t xml:space="preserve">A prospective Tenderer requiring any clarification of the Tendering Documents shall contact the Procuring Entity in writing at the Procuring Entity’s address </w:t>
            </w:r>
            <w:r w:rsidRPr="0061745F">
              <w:rPr>
                <w:b/>
                <w:bCs/>
                <w:spacing w:val="0"/>
                <w:szCs w:val="24"/>
              </w:rPr>
              <w:t>specified in the</w:t>
            </w:r>
            <w:r w:rsidRPr="0061745F">
              <w:rPr>
                <w:spacing w:val="0"/>
                <w:szCs w:val="24"/>
              </w:rPr>
              <w:t xml:space="preserve"> </w:t>
            </w:r>
            <w:r w:rsidRPr="0061745F">
              <w:rPr>
                <w:b/>
                <w:spacing w:val="0"/>
                <w:szCs w:val="24"/>
              </w:rPr>
              <w:t>BDS.</w:t>
            </w:r>
            <w:r w:rsidRPr="0061745F">
              <w:rPr>
                <w:spacing w:val="0"/>
                <w:szCs w:val="24"/>
              </w:rPr>
              <w:t xml:space="preserve">  The Procuring Entity will respond in writing to any request for clarification, provided that such request is received no later than twenty-one (21) days prior to the deadline for submission of tenders.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F96083" w:rsidRPr="002E2E91" w:rsidTr="007230E5">
        <w:tc>
          <w:tcPr>
            <w:tcW w:w="9360" w:type="dxa"/>
          </w:tcPr>
          <w:p w:rsidR="00F96083" w:rsidRPr="0061745F" w:rsidRDefault="00F96083" w:rsidP="007731EC">
            <w:pPr>
              <w:pStyle w:val="Sec1-Clauses"/>
              <w:numPr>
                <w:ilvl w:val="0"/>
                <w:numId w:val="98"/>
              </w:numPr>
              <w:ind w:left="357" w:hanging="357"/>
              <w:rPr>
                <w:szCs w:val="24"/>
              </w:rPr>
            </w:pPr>
            <w:bookmarkStart w:id="68" w:name="_Toc234130417"/>
            <w:bookmarkStart w:id="69" w:name="_Toc459036719"/>
            <w:bookmarkStart w:id="70" w:name="_Toc438438828"/>
            <w:bookmarkStart w:id="71" w:name="_Toc438532576"/>
            <w:bookmarkStart w:id="72" w:name="_Toc438733972"/>
            <w:bookmarkStart w:id="73" w:name="_Toc438907012"/>
            <w:bookmarkStart w:id="74" w:name="_Toc438907211"/>
            <w:r w:rsidRPr="0061745F">
              <w:rPr>
                <w:szCs w:val="24"/>
              </w:rPr>
              <w:t>Amendment of Tendering Documents</w:t>
            </w:r>
            <w:bookmarkEnd w:id="68"/>
            <w:bookmarkEnd w:id="69"/>
          </w:p>
          <w:bookmarkEnd w:id="70"/>
          <w:bookmarkEnd w:id="71"/>
          <w:bookmarkEnd w:id="72"/>
          <w:bookmarkEnd w:id="73"/>
          <w:bookmarkEnd w:id="74"/>
          <w:p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t>At any time prior to the deadline for submission of tenders, the Procuring Entity may amend the Tendering Documents by issuing addendum.</w:t>
            </w:r>
          </w:p>
          <w:p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t>Any addendum issued shall be part of the Tendering Documents and shall be communicated in writing to all who have obtained the Tendering Documents directly from the Procuring Entity.</w:t>
            </w:r>
          </w:p>
          <w:p w:rsidR="00F96083" w:rsidRPr="0061745F" w:rsidRDefault="00F96083" w:rsidP="0061745F">
            <w:pPr>
              <w:pStyle w:val="Sub-ClauseText"/>
              <w:numPr>
                <w:ilvl w:val="1"/>
                <w:numId w:val="20"/>
              </w:numPr>
              <w:spacing w:before="60" w:after="60" w:line="276" w:lineRule="auto"/>
              <w:rPr>
                <w:spacing w:val="0"/>
                <w:szCs w:val="24"/>
              </w:rPr>
            </w:pPr>
            <w:r w:rsidRPr="0061745F">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F96083" w:rsidRPr="002E2E91" w:rsidTr="007230E5">
        <w:tc>
          <w:tcPr>
            <w:tcW w:w="9360" w:type="dxa"/>
          </w:tcPr>
          <w:p w:rsidR="00F96083" w:rsidRPr="002E2E91" w:rsidRDefault="00F96083" w:rsidP="00165E78">
            <w:pPr>
              <w:pStyle w:val="BodyText2"/>
              <w:numPr>
                <w:ilvl w:val="0"/>
                <w:numId w:val="117"/>
              </w:numPr>
              <w:spacing w:before="60" w:after="60"/>
              <w:ind w:left="30" w:firstLine="18"/>
            </w:pPr>
            <w:bookmarkStart w:id="75" w:name="_Toc505659525"/>
            <w:bookmarkStart w:id="76" w:name="_Toc234130418"/>
            <w:bookmarkStart w:id="77" w:name="_Toc459036720"/>
            <w:r w:rsidRPr="002E2E91">
              <w:t xml:space="preserve">Preparation of </w:t>
            </w:r>
            <w:r>
              <w:t>Tender</w:t>
            </w:r>
            <w:r w:rsidRPr="002E2E91">
              <w:t>s</w:t>
            </w:r>
            <w:bookmarkEnd w:id="75"/>
            <w:bookmarkEnd w:id="76"/>
            <w:bookmarkEnd w:id="77"/>
          </w:p>
        </w:tc>
      </w:tr>
      <w:tr w:rsidR="00F96083" w:rsidRPr="002E2E91" w:rsidTr="0061745F">
        <w:trPr>
          <w:trHeight w:val="1215"/>
        </w:trPr>
        <w:tc>
          <w:tcPr>
            <w:tcW w:w="9360" w:type="dxa"/>
          </w:tcPr>
          <w:p w:rsidR="00F96083" w:rsidRPr="0061745F" w:rsidRDefault="00F96083" w:rsidP="007731EC">
            <w:pPr>
              <w:pStyle w:val="Sec1-Clauses"/>
              <w:numPr>
                <w:ilvl w:val="0"/>
                <w:numId w:val="98"/>
              </w:numPr>
              <w:ind w:left="357" w:hanging="357"/>
              <w:rPr>
                <w:szCs w:val="24"/>
              </w:rPr>
            </w:pPr>
            <w:bookmarkStart w:id="78" w:name="_Toc234130419"/>
            <w:bookmarkStart w:id="79" w:name="_Toc459036721"/>
            <w:bookmarkStart w:id="80" w:name="_Toc438438830"/>
            <w:bookmarkStart w:id="81" w:name="_Toc438532578"/>
            <w:bookmarkStart w:id="82" w:name="_Toc438733974"/>
            <w:bookmarkStart w:id="83" w:name="_Toc438907013"/>
            <w:bookmarkStart w:id="84" w:name="_Toc438907212"/>
            <w:r w:rsidRPr="0061745F">
              <w:rPr>
                <w:szCs w:val="24"/>
              </w:rPr>
              <w:t>Cost of Tendering</w:t>
            </w:r>
            <w:bookmarkEnd w:id="78"/>
            <w:bookmarkEnd w:id="79"/>
          </w:p>
          <w:bookmarkEnd w:id="80"/>
          <w:bookmarkEnd w:id="81"/>
          <w:bookmarkEnd w:id="82"/>
          <w:bookmarkEnd w:id="83"/>
          <w:bookmarkEnd w:id="84"/>
          <w:p w:rsidR="00F96083" w:rsidRPr="0061745F" w:rsidRDefault="00F96083" w:rsidP="0061745F">
            <w:pPr>
              <w:pStyle w:val="Sub-ClauseText"/>
              <w:numPr>
                <w:ilvl w:val="1"/>
                <w:numId w:val="21"/>
              </w:numPr>
              <w:spacing w:before="60" w:after="60" w:line="276" w:lineRule="auto"/>
              <w:rPr>
                <w:spacing w:val="0"/>
                <w:szCs w:val="24"/>
              </w:rPr>
            </w:pPr>
            <w:r w:rsidRPr="0061745F">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F96083" w:rsidRPr="002E2E91" w:rsidTr="007230E5">
        <w:tc>
          <w:tcPr>
            <w:tcW w:w="9360" w:type="dxa"/>
          </w:tcPr>
          <w:p w:rsidR="00F96083" w:rsidRPr="0061745F" w:rsidRDefault="00F96083" w:rsidP="007731EC">
            <w:pPr>
              <w:pStyle w:val="Sec1-Clauses"/>
              <w:numPr>
                <w:ilvl w:val="0"/>
                <w:numId w:val="98"/>
              </w:numPr>
              <w:ind w:left="357" w:hanging="357"/>
              <w:rPr>
                <w:szCs w:val="24"/>
              </w:rPr>
            </w:pPr>
            <w:bookmarkStart w:id="85" w:name="_Toc234130420"/>
            <w:bookmarkStart w:id="86" w:name="_Toc459036722"/>
            <w:bookmarkStart w:id="87" w:name="_Toc438438831"/>
            <w:bookmarkStart w:id="88" w:name="_Toc438532579"/>
            <w:bookmarkStart w:id="89" w:name="_Toc438733975"/>
            <w:bookmarkStart w:id="90" w:name="_Toc438907014"/>
            <w:bookmarkStart w:id="91" w:name="_Toc438907213"/>
            <w:r w:rsidRPr="0061745F">
              <w:rPr>
                <w:szCs w:val="24"/>
              </w:rPr>
              <w:t>Language of Tender</w:t>
            </w:r>
            <w:bookmarkEnd w:id="85"/>
            <w:bookmarkEnd w:id="86"/>
          </w:p>
          <w:bookmarkEnd w:id="87"/>
          <w:bookmarkEnd w:id="88"/>
          <w:bookmarkEnd w:id="89"/>
          <w:bookmarkEnd w:id="90"/>
          <w:bookmarkEnd w:id="91"/>
          <w:p w:rsidR="00F96083" w:rsidRPr="0061745F" w:rsidRDefault="00F96083" w:rsidP="00F96083">
            <w:pPr>
              <w:pStyle w:val="Sub-ClauseText"/>
              <w:numPr>
                <w:ilvl w:val="1"/>
                <w:numId w:val="22"/>
              </w:numPr>
              <w:spacing w:before="60" w:after="60"/>
              <w:rPr>
                <w:spacing w:val="0"/>
                <w:szCs w:val="24"/>
              </w:rPr>
            </w:pPr>
            <w:r w:rsidRPr="0061745F">
              <w:rPr>
                <w:spacing w:val="0"/>
                <w:szCs w:val="24"/>
              </w:rPr>
              <w:t xml:space="preserve">The Tender, as well as all correspondence and documents relating to the tender </w:t>
            </w:r>
            <w:r w:rsidRPr="0061745F">
              <w:rPr>
                <w:spacing w:val="0"/>
                <w:szCs w:val="24"/>
              </w:rPr>
              <w:lastRenderedPageBreak/>
              <w:t xml:space="preserve">exchanged by the Tenderer and the Procuring Entity, shall be written in the language </w:t>
            </w:r>
            <w:r w:rsidRPr="0061745F">
              <w:rPr>
                <w:b/>
                <w:bCs/>
                <w:spacing w:val="0"/>
                <w:szCs w:val="24"/>
              </w:rPr>
              <w:t xml:space="preserve">specified in the </w:t>
            </w:r>
            <w:proofErr w:type="gramStart"/>
            <w:r w:rsidRPr="0061745F">
              <w:rPr>
                <w:b/>
                <w:spacing w:val="0"/>
                <w:szCs w:val="24"/>
              </w:rPr>
              <w:t>BDS .</w:t>
            </w:r>
            <w:proofErr w:type="gramEnd"/>
            <w:r w:rsidRPr="0061745F">
              <w:rPr>
                <w:spacing w:val="0"/>
                <w:szCs w:val="24"/>
              </w:rPr>
              <w:t xml:space="preserve">  Supporting documents and printed literature that are part of the Tender may be in another language provided they are accompanied by an accurate translation of the relevant passages into the language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in which case, for purposes of interpretation of the Tender, such translation shall govern.</w:t>
            </w:r>
          </w:p>
        </w:tc>
      </w:tr>
      <w:tr w:rsidR="00F96083" w:rsidRPr="00EE2CBE" w:rsidTr="007230E5">
        <w:tc>
          <w:tcPr>
            <w:tcW w:w="9360" w:type="dxa"/>
          </w:tcPr>
          <w:p w:rsidR="00F96083" w:rsidRPr="0061745F" w:rsidRDefault="00F96083" w:rsidP="007731EC">
            <w:pPr>
              <w:pStyle w:val="Sec1-Clauses"/>
              <w:numPr>
                <w:ilvl w:val="0"/>
                <w:numId w:val="98"/>
              </w:numPr>
              <w:ind w:left="357" w:hanging="357"/>
              <w:rPr>
                <w:szCs w:val="24"/>
              </w:rPr>
            </w:pPr>
            <w:bookmarkStart w:id="92" w:name="_Toc234130421"/>
            <w:bookmarkStart w:id="93" w:name="_Toc459036723"/>
            <w:bookmarkStart w:id="94" w:name="_Toc438438832"/>
            <w:bookmarkStart w:id="95" w:name="_Toc438532580"/>
            <w:bookmarkStart w:id="96" w:name="_Toc438733976"/>
            <w:bookmarkStart w:id="97" w:name="_Toc438907015"/>
            <w:bookmarkStart w:id="98" w:name="_Toc438907214"/>
            <w:r w:rsidRPr="0061745F">
              <w:rPr>
                <w:szCs w:val="24"/>
              </w:rPr>
              <w:lastRenderedPageBreak/>
              <w:t>Documents Comprising the Tender</w:t>
            </w:r>
            <w:bookmarkEnd w:id="92"/>
            <w:bookmarkEnd w:id="93"/>
          </w:p>
          <w:bookmarkEnd w:id="94"/>
          <w:bookmarkEnd w:id="95"/>
          <w:bookmarkEnd w:id="96"/>
          <w:bookmarkEnd w:id="97"/>
          <w:bookmarkEnd w:id="98"/>
          <w:p w:rsidR="00F96083" w:rsidRPr="0061745F" w:rsidRDefault="00F96083" w:rsidP="00F96083">
            <w:pPr>
              <w:pStyle w:val="Sub-ClauseText"/>
              <w:numPr>
                <w:ilvl w:val="1"/>
                <w:numId w:val="23"/>
              </w:numPr>
              <w:spacing w:before="60" w:after="60"/>
              <w:rPr>
                <w:spacing w:val="0"/>
                <w:szCs w:val="24"/>
              </w:rPr>
            </w:pPr>
            <w:r w:rsidRPr="0061745F">
              <w:rPr>
                <w:spacing w:val="0"/>
                <w:szCs w:val="24"/>
              </w:rPr>
              <w:t>The Tender shall comprise the following:</w:t>
            </w:r>
          </w:p>
          <w:p w:rsidR="00F96083" w:rsidRPr="0061745F" w:rsidRDefault="00F96083" w:rsidP="00F96083">
            <w:pPr>
              <w:pStyle w:val="Heading3"/>
              <w:numPr>
                <w:ilvl w:val="2"/>
                <w:numId w:val="51"/>
              </w:numPr>
              <w:spacing w:before="60" w:after="60"/>
              <w:rPr>
                <w:szCs w:val="24"/>
              </w:rPr>
            </w:pPr>
            <w:r w:rsidRPr="0061745F">
              <w:rPr>
                <w:szCs w:val="24"/>
              </w:rPr>
              <w:t>Tender Submission Form and the applicable Price Schedules, in accordance with ITT Clauses 12, 14, and 15;</w:t>
            </w:r>
          </w:p>
          <w:p w:rsidR="00F96083" w:rsidRPr="0061745F" w:rsidRDefault="00F96083" w:rsidP="00F96083">
            <w:pPr>
              <w:pStyle w:val="Heading3"/>
              <w:numPr>
                <w:ilvl w:val="2"/>
                <w:numId w:val="51"/>
              </w:numPr>
              <w:spacing w:before="60" w:after="60"/>
              <w:rPr>
                <w:szCs w:val="24"/>
              </w:rPr>
            </w:pPr>
            <w:r w:rsidRPr="0061745F">
              <w:rPr>
                <w:szCs w:val="24"/>
              </w:rPr>
              <w:t>Tender Security or Tender-Securing Declaration, in accordance with ITT Clause 21, if required;</w:t>
            </w:r>
          </w:p>
          <w:p w:rsidR="00F96083" w:rsidRPr="0061745F" w:rsidRDefault="00F96083" w:rsidP="00F96083">
            <w:pPr>
              <w:pStyle w:val="Heading3"/>
              <w:numPr>
                <w:ilvl w:val="2"/>
                <w:numId w:val="51"/>
              </w:numPr>
              <w:spacing w:before="60" w:after="60"/>
              <w:rPr>
                <w:szCs w:val="24"/>
              </w:rPr>
            </w:pPr>
            <w:proofErr w:type="gramStart"/>
            <w:r w:rsidRPr="0061745F">
              <w:rPr>
                <w:szCs w:val="24"/>
              </w:rPr>
              <w:t>written</w:t>
            </w:r>
            <w:proofErr w:type="gramEnd"/>
            <w:r w:rsidRPr="0061745F">
              <w:rPr>
                <w:szCs w:val="24"/>
              </w:rPr>
              <w:t xml:space="preserve"> confirmation authorizing the signatory of the Tender to commit the Tenderer, in accordance with ITT Clause 22;</w:t>
            </w:r>
          </w:p>
          <w:p w:rsidR="00F96083" w:rsidRPr="0061745F" w:rsidRDefault="00F96083" w:rsidP="00F96083">
            <w:pPr>
              <w:pStyle w:val="Heading3"/>
              <w:numPr>
                <w:ilvl w:val="2"/>
                <w:numId w:val="51"/>
              </w:numPr>
              <w:spacing w:before="60" w:after="60"/>
              <w:rPr>
                <w:szCs w:val="24"/>
              </w:rPr>
            </w:pPr>
            <w:proofErr w:type="gramStart"/>
            <w:r w:rsidRPr="0061745F">
              <w:rPr>
                <w:szCs w:val="24"/>
              </w:rPr>
              <w:t>documentary</w:t>
            </w:r>
            <w:proofErr w:type="gramEnd"/>
            <w:r w:rsidRPr="0061745F">
              <w:rPr>
                <w:szCs w:val="24"/>
              </w:rPr>
              <w:t xml:space="preserve"> evidence in accordance with ITT Clause 16 establishing the Tenderer’s eligibility to tender;</w:t>
            </w:r>
          </w:p>
          <w:p w:rsidR="00F96083" w:rsidRPr="0061745F" w:rsidRDefault="00F96083" w:rsidP="00F96083">
            <w:pPr>
              <w:pStyle w:val="Heading3"/>
              <w:numPr>
                <w:ilvl w:val="2"/>
                <w:numId w:val="51"/>
              </w:numPr>
              <w:spacing w:before="60" w:after="60"/>
              <w:rPr>
                <w:szCs w:val="24"/>
              </w:rPr>
            </w:pPr>
            <w:proofErr w:type="gramStart"/>
            <w:r w:rsidRPr="0061745F">
              <w:rPr>
                <w:szCs w:val="24"/>
              </w:rPr>
              <w:t>documentary</w:t>
            </w:r>
            <w:proofErr w:type="gramEnd"/>
            <w:r w:rsidRPr="0061745F">
              <w:rPr>
                <w:szCs w:val="24"/>
              </w:rPr>
              <w:t xml:space="preserve"> evidence in accordance with ITT Clause 17, that the Goods and Related Services to be supplied by the Tenderer are of eligible origin;</w:t>
            </w:r>
          </w:p>
          <w:p w:rsidR="00F96083" w:rsidRPr="0061745F" w:rsidRDefault="00F96083" w:rsidP="00F96083">
            <w:pPr>
              <w:pStyle w:val="Heading3"/>
              <w:numPr>
                <w:ilvl w:val="2"/>
                <w:numId w:val="51"/>
              </w:numPr>
              <w:spacing w:before="60" w:after="60"/>
              <w:rPr>
                <w:szCs w:val="24"/>
              </w:rPr>
            </w:pPr>
            <w:proofErr w:type="gramStart"/>
            <w:r w:rsidRPr="0061745F">
              <w:rPr>
                <w:szCs w:val="24"/>
              </w:rPr>
              <w:t>documentary</w:t>
            </w:r>
            <w:proofErr w:type="gramEnd"/>
            <w:r w:rsidRPr="0061745F">
              <w:rPr>
                <w:szCs w:val="24"/>
              </w:rPr>
              <w:t xml:space="preserve"> evidence in accordance with ITT Clauses 18 and 30, that the Goods and Related Services conform to the Tendering Documents;</w:t>
            </w:r>
          </w:p>
          <w:p w:rsidR="00F96083" w:rsidRPr="0061745F" w:rsidRDefault="00F96083" w:rsidP="00F96083">
            <w:pPr>
              <w:pStyle w:val="Heading3"/>
              <w:numPr>
                <w:ilvl w:val="2"/>
                <w:numId w:val="51"/>
              </w:numPr>
              <w:spacing w:before="60" w:after="60"/>
              <w:rPr>
                <w:szCs w:val="24"/>
              </w:rPr>
            </w:pPr>
            <w:proofErr w:type="gramStart"/>
            <w:r w:rsidRPr="0061745F">
              <w:rPr>
                <w:szCs w:val="24"/>
              </w:rPr>
              <w:t>documentary</w:t>
            </w:r>
            <w:proofErr w:type="gramEnd"/>
            <w:r w:rsidRPr="0061745F">
              <w:rPr>
                <w:szCs w:val="24"/>
              </w:rPr>
              <w:t xml:space="preserve"> evidence in accordance with ITT Clause 19 establishing the Tenderer’s qualifications to perform the contract if its tender is accepted;  and</w:t>
            </w:r>
          </w:p>
          <w:p w:rsidR="00F96083" w:rsidRPr="0061745F" w:rsidRDefault="00F96083" w:rsidP="00F96083">
            <w:pPr>
              <w:pStyle w:val="Heading3"/>
              <w:numPr>
                <w:ilvl w:val="2"/>
                <w:numId w:val="51"/>
              </w:numPr>
              <w:spacing w:before="60" w:after="60"/>
              <w:rPr>
                <w:b/>
                <w:szCs w:val="24"/>
              </w:rPr>
            </w:pPr>
            <w:proofErr w:type="gramStart"/>
            <w:r w:rsidRPr="0061745F">
              <w:rPr>
                <w:szCs w:val="24"/>
              </w:rPr>
              <w:t>any</w:t>
            </w:r>
            <w:proofErr w:type="gramEnd"/>
            <w:r w:rsidRPr="0061745F">
              <w:rPr>
                <w:szCs w:val="24"/>
              </w:rPr>
              <w:t xml:space="preserve"> other document </w:t>
            </w:r>
            <w:r w:rsidRPr="0061745F">
              <w:rPr>
                <w:b/>
                <w:bCs/>
                <w:szCs w:val="24"/>
              </w:rPr>
              <w:t>required in the</w:t>
            </w:r>
            <w:r w:rsidRPr="0061745F">
              <w:rPr>
                <w:szCs w:val="24"/>
              </w:rPr>
              <w:t xml:space="preserve"> </w:t>
            </w:r>
            <w:r w:rsidRPr="0061745F">
              <w:rPr>
                <w:b/>
                <w:szCs w:val="24"/>
              </w:rPr>
              <w:t>BDS.</w:t>
            </w:r>
          </w:p>
          <w:p w:rsidR="0095611F" w:rsidRPr="0061745F" w:rsidRDefault="0095611F" w:rsidP="0095611F">
            <w:pPr>
              <w:rPr>
                <w:szCs w:val="24"/>
              </w:rPr>
            </w:pPr>
          </w:p>
        </w:tc>
      </w:tr>
      <w:tr w:rsidR="00F96083" w:rsidRPr="00AF3DCA" w:rsidTr="007230E5">
        <w:tc>
          <w:tcPr>
            <w:tcW w:w="9360" w:type="dxa"/>
          </w:tcPr>
          <w:p w:rsidR="00F96083" w:rsidRPr="0061745F" w:rsidRDefault="00F96083" w:rsidP="007731EC">
            <w:pPr>
              <w:pStyle w:val="Sec1-Clauses"/>
              <w:numPr>
                <w:ilvl w:val="0"/>
                <w:numId w:val="98"/>
              </w:numPr>
              <w:ind w:left="357" w:hanging="357"/>
              <w:rPr>
                <w:szCs w:val="24"/>
              </w:rPr>
            </w:pPr>
            <w:bookmarkStart w:id="99" w:name="_Toc234130422"/>
            <w:bookmarkStart w:id="100" w:name="_Toc459036724"/>
            <w:r w:rsidRPr="0061745F">
              <w:rPr>
                <w:szCs w:val="24"/>
              </w:rPr>
              <w:t>Tender Submission Form and Price Schedules</w:t>
            </w:r>
            <w:bookmarkEnd w:id="99"/>
            <w:bookmarkEnd w:id="100"/>
            <w:r w:rsidRPr="0061745F">
              <w:rPr>
                <w:szCs w:val="24"/>
              </w:rPr>
              <w:t xml:space="preserve"> </w:t>
            </w:r>
          </w:p>
          <w:p w:rsidR="00F96083" w:rsidRPr="0061745F" w:rsidRDefault="00F96083" w:rsidP="007731EC">
            <w:pPr>
              <w:pStyle w:val="Sub-ClauseText"/>
              <w:keepNext/>
              <w:keepLines/>
              <w:numPr>
                <w:ilvl w:val="1"/>
                <w:numId w:val="101"/>
              </w:numPr>
              <w:spacing w:before="60" w:after="60"/>
              <w:rPr>
                <w:spacing w:val="0"/>
                <w:szCs w:val="24"/>
              </w:rPr>
            </w:pPr>
            <w:r w:rsidRPr="0061745F">
              <w:rPr>
                <w:spacing w:val="0"/>
                <w:szCs w:val="24"/>
              </w:rPr>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rsidR="00F96083" w:rsidRPr="0061745F" w:rsidRDefault="00F96083" w:rsidP="007731EC">
            <w:pPr>
              <w:pStyle w:val="Sub-ClauseText"/>
              <w:keepNext/>
              <w:keepLines/>
              <w:numPr>
                <w:ilvl w:val="1"/>
                <w:numId w:val="101"/>
              </w:numPr>
              <w:spacing w:before="60" w:after="60"/>
              <w:rPr>
                <w:spacing w:val="0"/>
                <w:szCs w:val="24"/>
              </w:rPr>
            </w:pPr>
            <w:r w:rsidRPr="0061745F">
              <w:rPr>
                <w:spacing w:val="0"/>
                <w:szCs w:val="24"/>
              </w:rPr>
              <w:t>The Tenderer shall submit the Price Schedules for Goods and Related Services, according to their origin as appropriate, using the forms furnished in Section IV, Tendering Forms</w:t>
            </w:r>
          </w:p>
        </w:tc>
      </w:tr>
      <w:tr w:rsidR="00F96083" w:rsidRPr="0022778C" w:rsidTr="007230E5">
        <w:tc>
          <w:tcPr>
            <w:tcW w:w="9360" w:type="dxa"/>
          </w:tcPr>
          <w:p w:rsidR="00F96083" w:rsidRPr="0061745F" w:rsidRDefault="00F96083" w:rsidP="007731EC">
            <w:pPr>
              <w:pStyle w:val="Sec1-Clauses"/>
              <w:numPr>
                <w:ilvl w:val="0"/>
                <w:numId w:val="98"/>
              </w:numPr>
              <w:ind w:left="357" w:hanging="357"/>
              <w:rPr>
                <w:szCs w:val="24"/>
              </w:rPr>
            </w:pPr>
            <w:bookmarkStart w:id="101" w:name="_Toc234130423"/>
            <w:bookmarkStart w:id="102" w:name="_Toc459036725"/>
            <w:bookmarkStart w:id="103" w:name="_Toc438438834"/>
            <w:bookmarkStart w:id="104" w:name="_Toc438532587"/>
            <w:bookmarkStart w:id="105" w:name="_Toc438733978"/>
            <w:bookmarkStart w:id="106" w:name="_Toc438907017"/>
            <w:bookmarkStart w:id="107" w:name="_Toc438907216"/>
            <w:r w:rsidRPr="0061745F">
              <w:rPr>
                <w:szCs w:val="24"/>
              </w:rPr>
              <w:t>Alternative Tenders</w:t>
            </w:r>
            <w:bookmarkEnd w:id="101"/>
            <w:bookmarkEnd w:id="102"/>
          </w:p>
          <w:bookmarkEnd w:id="103"/>
          <w:bookmarkEnd w:id="104"/>
          <w:bookmarkEnd w:id="105"/>
          <w:bookmarkEnd w:id="106"/>
          <w:bookmarkEnd w:id="107"/>
          <w:p w:rsidR="00F96083" w:rsidRPr="0061745F" w:rsidRDefault="00F96083" w:rsidP="00F96083">
            <w:pPr>
              <w:pStyle w:val="Sub-ClauseText"/>
              <w:keepNext/>
              <w:keepLines/>
              <w:numPr>
                <w:ilvl w:val="1"/>
                <w:numId w:val="25"/>
              </w:numPr>
              <w:spacing w:before="60" w:after="60"/>
              <w:rPr>
                <w:spacing w:val="0"/>
                <w:szCs w:val="24"/>
              </w:rPr>
            </w:pPr>
            <w:r w:rsidRPr="0061745F">
              <w:rPr>
                <w:spacing w:val="0"/>
                <w:szCs w:val="24"/>
              </w:rPr>
              <w:t xml:space="preserve">Unless otherwise </w:t>
            </w:r>
            <w:r w:rsidRPr="0061745F">
              <w:rPr>
                <w:b/>
                <w:bCs/>
                <w:spacing w:val="0"/>
                <w:szCs w:val="24"/>
              </w:rPr>
              <w:t>specified 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alternative tenders shall not be considered.</w:t>
            </w:r>
          </w:p>
        </w:tc>
      </w:tr>
      <w:tr w:rsidR="00F96083" w:rsidRPr="005A7412" w:rsidTr="007230E5">
        <w:tc>
          <w:tcPr>
            <w:tcW w:w="9360" w:type="dxa"/>
          </w:tcPr>
          <w:p w:rsidR="00F96083" w:rsidRPr="0061745F" w:rsidRDefault="00F96083" w:rsidP="007731EC">
            <w:pPr>
              <w:pStyle w:val="Sec1-Clauses"/>
              <w:numPr>
                <w:ilvl w:val="0"/>
                <w:numId w:val="98"/>
              </w:numPr>
              <w:rPr>
                <w:szCs w:val="24"/>
              </w:rPr>
            </w:pPr>
            <w:bookmarkStart w:id="108" w:name="_Toc234130424"/>
            <w:bookmarkStart w:id="109" w:name="_Toc459036726"/>
            <w:bookmarkStart w:id="110" w:name="_Toc438438835"/>
            <w:bookmarkStart w:id="111" w:name="_Toc438532588"/>
            <w:bookmarkStart w:id="112" w:name="_Toc438733979"/>
            <w:bookmarkStart w:id="113" w:name="_Toc438907018"/>
            <w:bookmarkStart w:id="114" w:name="_Toc438907217"/>
            <w:r w:rsidRPr="0061745F">
              <w:rPr>
                <w:szCs w:val="24"/>
              </w:rPr>
              <w:t>Tender Prices and Discounts</w:t>
            </w:r>
            <w:bookmarkEnd w:id="108"/>
            <w:bookmarkEnd w:id="109"/>
          </w:p>
          <w:bookmarkEnd w:id="110"/>
          <w:bookmarkEnd w:id="111"/>
          <w:bookmarkEnd w:id="112"/>
          <w:bookmarkEnd w:id="113"/>
          <w:bookmarkEnd w:id="114"/>
          <w:p w:rsidR="00F96083" w:rsidRPr="0061745F" w:rsidRDefault="00F96083" w:rsidP="007731EC">
            <w:pPr>
              <w:pStyle w:val="Sub-ClauseText"/>
              <w:numPr>
                <w:ilvl w:val="1"/>
                <w:numId w:val="112"/>
              </w:numPr>
              <w:spacing w:before="60" w:after="60"/>
              <w:rPr>
                <w:spacing w:val="0"/>
                <w:szCs w:val="24"/>
              </w:rPr>
            </w:pPr>
            <w:r w:rsidRPr="0061745F">
              <w:rPr>
                <w:spacing w:val="0"/>
                <w:szCs w:val="24"/>
              </w:rPr>
              <w:t>The prices and discounts quoted by the Tenderer in the Tender Submission Form and in the Price Schedules shall conform to the requirements specified below.</w:t>
            </w:r>
          </w:p>
          <w:p w:rsidR="00F96083" w:rsidRPr="0061745F" w:rsidRDefault="00F96083" w:rsidP="007731EC">
            <w:pPr>
              <w:pStyle w:val="Sub-ClauseText"/>
              <w:numPr>
                <w:ilvl w:val="1"/>
                <w:numId w:val="112"/>
              </w:numPr>
              <w:spacing w:before="60" w:after="60"/>
              <w:rPr>
                <w:spacing w:val="0"/>
                <w:szCs w:val="24"/>
              </w:rPr>
            </w:pPr>
            <w:r w:rsidRPr="0061745F">
              <w:rPr>
                <w:spacing w:val="0"/>
                <w:szCs w:val="24"/>
              </w:rPr>
              <w:t xml:space="preserve">All lots and items must be listed and priced separately in the Price Schedules. </w:t>
            </w:r>
          </w:p>
          <w:p w:rsidR="00F96083" w:rsidRPr="0061745F" w:rsidRDefault="00F96083" w:rsidP="007731EC">
            <w:pPr>
              <w:pStyle w:val="Sub-ClauseText"/>
              <w:numPr>
                <w:ilvl w:val="1"/>
                <w:numId w:val="112"/>
              </w:numPr>
              <w:spacing w:before="60" w:after="60"/>
              <w:rPr>
                <w:spacing w:val="0"/>
                <w:szCs w:val="24"/>
              </w:rPr>
            </w:pPr>
            <w:r w:rsidRPr="0061745F">
              <w:rPr>
                <w:spacing w:val="0"/>
                <w:szCs w:val="24"/>
              </w:rPr>
              <w:t xml:space="preserve">The price to be quoted in the Tender Submission Form shall be the total price of the tender, excluding any discounts offered. </w:t>
            </w:r>
          </w:p>
          <w:p w:rsidR="00F96083" w:rsidRPr="0061745F" w:rsidRDefault="00F96083" w:rsidP="007731EC">
            <w:pPr>
              <w:pStyle w:val="Sub-ClauseText"/>
              <w:numPr>
                <w:ilvl w:val="1"/>
                <w:numId w:val="112"/>
              </w:numPr>
              <w:spacing w:before="60" w:after="60"/>
              <w:rPr>
                <w:spacing w:val="0"/>
                <w:szCs w:val="24"/>
              </w:rPr>
            </w:pPr>
            <w:r w:rsidRPr="0061745F">
              <w:rPr>
                <w:spacing w:val="0"/>
                <w:szCs w:val="24"/>
              </w:rPr>
              <w:t>The Tenderer shall quote any unconditional discounts and indicate the method for their application in the Tender Submission Form.</w:t>
            </w:r>
          </w:p>
          <w:p w:rsidR="00F96083" w:rsidRPr="0061745F" w:rsidRDefault="00F96083" w:rsidP="007731EC">
            <w:pPr>
              <w:pStyle w:val="Sub-ClauseText"/>
              <w:numPr>
                <w:ilvl w:val="1"/>
                <w:numId w:val="112"/>
              </w:numPr>
              <w:spacing w:before="60" w:after="60"/>
              <w:rPr>
                <w:spacing w:val="0"/>
                <w:szCs w:val="24"/>
              </w:rPr>
            </w:pPr>
            <w:r w:rsidRPr="0061745F">
              <w:rPr>
                <w:spacing w:val="0"/>
                <w:szCs w:val="24"/>
              </w:rPr>
              <w:t xml:space="preserve">The terms EXW, CIP, and other similar terms shall be governed by the rules prescribed in the current edition of Incoterms, published by The International Chamber of </w:t>
            </w:r>
            <w:r w:rsidRPr="0061745F">
              <w:rPr>
                <w:spacing w:val="0"/>
                <w:szCs w:val="24"/>
              </w:rPr>
              <w:lastRenderedPageBreak/>
              <w:t xml:space="preserve">Commerce, as specified in the </w:t>
            </w:r>
            <w:proofErr w:type="gramStart"/>
            <w:r w:rsidRPr="0061745F">
              <w:rPr>
                <w:b/>
                <w:spacing w:val="0"/>
                <w:szCs w:val="24"/>
              </w:rPr>
              <w:t>BDS .</w:t>
            </w:r>
            <w:proofErr w:type="gramEnd"/>
          </w:p>
          <w:p w:rsidR="00F96083" w:rsidRPr="0061745F" w:rsidRDefault="00F96083" w:rsidP="007731EC">
            <w:pPr>
              <w:pStyle w:val="Sub-ClauseText"/>
              <w:numPr>
                <w:ilvl w:val="1"/>
                <w:numId w:val="112"/>
              </w:numPr>
              <w:spacing w:before="60" w:after="60"/>
              <w:rPr>
                <w:spacing w:val="0"/>
                <w:szCs w:val="24"/>
              </w:rPr>
            </w:pPr>
            <w:r w:rsidRPr="0061745F">
              <w:rPr>
                <w:spacing w:val="0"/>
                <w:szCs w:val="24"/>
              </w:rPr>
              <w:t>Prices shall be quoted as specified in the Price Schedule included in Section IV, Tendering Forms</w:t>
            </w:r>
            <w:proofErr w:type="gramStart"/>
            <w:r w:rsidRPr="0061745F">
              <w:rPr>
                <w:spacing w:val="0"/>
                <w:szCs w:val="24"/>
              </w:rPr>
              <w:t>..</w:t>
            </w:r>
            <w:proofErr w:type="gramEnd"/>
            <w:r w:rsidRPr="0061745F">
              <w:rPr>
                <w:spacing w:val="0"/>
                <w:szCs w:val="24"/>
              </w:rPr>
              <w:t xml:space="preserve">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rsidR="00F96083" w:rsidRPr="0061745F" w:rsidRDefault="00F96083" w:rsidP="007731EC">
            <w:pPr>
              <w:pStyle w:val="BodyTextIndent3"/>
              <w:numPr>
                <w:ilvl w:val="0"/>
                <w:numId w:val="113"/>
              </w:numPr>
              <w:spacing w:before="60" w:after="60"/>
              <w:jc w:val="both"/>
              <w:rPr>
                <w:szCs w:val="24"/>
              </w:rPr>
            </w:pPr>
            <w:r w:rsidRPr="0061745F">
              <w:rPr>
                <w:szCs w:val="24"/>
              </w:rPr>
              <w:t>For Goods</w:t>
            </w:r>
          </w:p>
          <w:p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of the Goods, </w:t>
            </w:r>
            <w:r w:rsidRPr="0061745F">
              <w:rPr>
                <w:szCs w:val="24"/>
                <w:u w:val="single"/>
              </w:rPr>
              <w:t>delivered to the final destination</w:t>
            </w:r>
            <w:r w:rsidRPr="0061745F">
              <w:rPr>
                <w:szCs w:val="24"/>
              </w:rPr>
              <w:t xml:space="preserve"> as required in the BDS quoted either:</w:t>
            </w:r>
          </w:p>
          <w:p w:rsidR="00F96083" w:rsidRPr="0061745F" w:rsidRDefault="00F96083" w:rsidP="007731EC">
            <w:pPr>
              <w:numPr>
                <w:ilvl w:val="1"/>
                <w:numId w:val="74"/>
              </w:numPr>
              <w:spacing w:before="60" w:after="60"/>
              <w:jc w:val="both"/>
              <w:rPr>
                <w:szCs w:val="24"/>
              </w:rPr>
            </w:pPr>
            <w:r w:rsidRPr="0061745F">
              <w:rPr>
                <w:szCs w:val="24"/>
              </w:rPr>
              <w:t xml:space="preserve">CIP named place of destination, in the Republic of Maldives, or CIF named port of destination;  </w:t>
            </w:r>
          </w:p>
          <w:p w:rsidR="00F96083" w:rsidRPr="0061745F" w:rsidRDefault="00F96083" w:rsidP="007731EC">
            <w:pPr>
              <w:numPr>
                <w:ilvl w:val="1"/>
                <w:numId w:val="74"/>
              </w:numPr>
              <w:spacing w:before="60" w:after="60"/>
              <w:jc w:val="both"/>
              <w:rPr>
                <w:szCs w:val="24"/>
              </w:rPr>
            </w:pPr>
            <w:r w:rsidRPr="0061745F">
              <w:rPr>
                <w:szCs w:val="24"/>
              </w:rPr>
              <w:t>EXW (</w:t>
            </w:r>
            <w:proofErr w:type="spellStart"/>
            <w:r w:rsidRPr="0061745F">
              <w:rPr>
                <w:szCs w:val="24"/>
              </w:rPr>
              <w:t>ex works</w:t>
            </w:r>
            <w:proofErr w:type="spellEnd"/>
            <w:r w:rsidRPr="0061745F">
              <w:rPr>
                <w:szCs w:val="24"/>
              </w:rPr>
              <w:t xml:space="preserve">, </w:t>
            </w:r>
            <w:proofErr w:type="spellStart"/>
            <w:r w:rsidRPr="0061745F">
              <w:rPr>
                <w:szCs w:val="24"/>
              </w:rPr>
              <w:t>ex factory</w:t>
            </w:r>
            <w:proofErr w:type="spellEnd"/>
            <w:r w:rsidRPr="0061745F">
              <w:rPr>
                <w:szCs w:val="24"/>
              </w:rPr>
              <w:t xml:space="preserve">, ex warehouse, ex showroom or off the shelf) including all customs duties and sales and other taxes already paid or payable; </w:t>
            </w:r>
          </w:p>
          <w:p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for inland transportation, insurance, and other local services required to convey the Goods from the named place or port of destination to their final destination </w:t>
            </w:r>
            <w:r w:rsidRPr="0061745F">
              <w:rPr>
                <w:b/>
                <w:szCs w:val="24"/>
              </w:rPr>
              <w:t>specified in the BDS</w:t>
            </w:r>
            <w:r w:rsidRPr="0061745F">
              <w:rPr>
                <w:szCs w:val="24"/>
              </w:rPr>
              <w:t>;</w:t>
            </w:r>
          </w:p>
          <w:p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custom duties and other import taxes to be paid on the Goods on entry in the Republic of Maldives if not already included in 14(a)(i)b; </w:t>
            </w:r>
          </w:p>
          <w:p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any sales and other taxes due within the Republic of Maldives which will be payable on the Goods if not already included in 14(a)(i)b; </w:t>
            </w:r>
          </w:p>
          <w:p w:rsidR="00F96083" w:rsidRPr="0061745F" w:rsidRDefault="00F96083" w:rsidP="007731EC">
            <w:pPr>
              <w:numPr>
                <w:ilvl w:val="0"/>
                <w:numId w:val="74"/>
              </w:numPr>
              <w:tabs>
                <w:tab w:val="clear" w:pos="2160"/>
              </w:tabs>
              <w:spacing w:before="60" w:after="60"/>
              <w:ind w:left="1980" w:hanging="540"/>
              <w:jc w:val="both"/>
              <w:rPr>
                <w:szCs w:val="24"/>
              </w:rPr>
            </w:pPr>
            <w:proofErr w:type="gramStart"/>
            <w:r w:rsidRPr="0061745F">
              <w:rPr>
                <w:szCs w:val="24"/>
              </w:rPr>
              <w:t>any</w:t>
            </w:r>
            <w:proofErr w:type="gramEnd"/>
            <w:r w:rsidRPr="0061745F">
              <w:rPr>
                <w:szCs w:val="24"/>
              </w:rPr>
              <w:t xml:space="preserve"> rebate or mark-up of the local agent or representative.</w:t>
            </w:r>
          </w:p>
          <w:p w:rsidR="00F96083" w:rsidRPr="0061745F" w:rsidRDefault="00F96083" w:rsidP="007731EC">
            <w:pPr>
              <w:pStyle w:val="BodyTextIndent3"/>
              <w:numPr>
                <w:ilvl w:val="0"/>
                <w:numId w:val="113"/>
              </w:numPr>
              <w:spacing w:before="60" w:after="60"/>
              <w:jc w:val="both"/>
              <w:rPr>
                <w:szCs w:val="24"/>
              </w:rPr>
            </w:pPr>
            <w:r w:rsidRPr="0061745F">
              <w:rPr>
                <w:szCs w:val="24"/>
              </w:rPr>
              <w:t>for Related Services, other than inland transportation and other services required to convey the Goods to their final destination, whenever such Related Services are specified in the Schedule of Requirements:</w:t>
            </w:r>
          </w:p>
          <w:p w:rsidR="00F96083" w:rsidRPr="0061745F" w:rsidRDefault="00F96083" w:rsidP="007731EC">
            <w:pPr>
              <w:numPr>
                <w:ilvl w:val="0"/>
                <w:numId w:val="114"/>
              </w:numPr>
              <w:tabs>
                <w:tab w:val="clear" w:pos="2160"/>
                <w:tab w:val="num" w:pos="2005"/>
              </w:tabs>
              <w:spacing w:before="60" w:after="60"/>
              <w:ind w:left="2005" w:hanging="565"/>
              <w:jc w:val="both"/>
              <w:rPr>
                <w:szCs w:val="24"/>
              </w:rPr>
            </w:pPr>
            <w:proofErr w:type="gramStart"/>
            <w:r w:rsidRPr="0061745F">
              <w:rPr>
                <w:szCs w:val="24"/>
              </w:rPr>
              <w:t>the</w:t>
            </w:r>
            <w:proofErr w:type="gramEnd"/>
            <w:r w:rsidRPr="0061745F">
              <w:rPr>
                <w:szCs w:val="24"/>
              </w:rPr>
              <w:t xml:space="preserve"> price of each item comprising the Related Services (inclusive of any applicable taxes). </w:t>
            </w:r>
          </w:p>
          <w:p w:rsidR="00F96083" w:rsidRPr="0061745F" w:rsidRDefault="00F96083" w:rsidP="007731EC">
            <w:pPr>
              <w:pStyle w:val="Sub-ClauseText"/>
              <w:keepNext/>
              <w:numPr>
                <w:ilvl w:val="1"/>
                <w:numId w:val="100"/>
              </w:numPr>
              <w:spacing w:before="60" w:after="60"/>
              <w:rPr>
                <w:spacing w:val="0"/>
                <w:szCs w:val="24"/>
              </w:rPr>
            </w:pPr>
            <w:r w:rsidRPr="0061745F">
              <w:rPr>
                <w:spacing w:val="0"/>
                <w:szCs w:val="24"/>
              </w:rPr>
              <w:t xml:space="preserve">Prices quoted by the Tenderer shall be fixed during the Tenderer’s performance of the Contract and not subject to variation on any account, unless otherwise specified in the </w:t>
            </w:r>
            <w:r w:rsidRPr="0061745F">
              <w:rPr>
                <w:b/>
                <w:spacing w:val="0"/>
                <w:szCs w:val="24"/>
              </w:rPr>
              <w:t>BDS.</w:t>
            </w:r>
            <w:r w:rsidRPr="0061745F">
              <w:rPr>
                <w:spacing w:val="0"/>
                <w:szCs w:val="24"/>
              </w:rPr>
              <w:t xml:space="preserve">  A Tender submitted with an adjustable price quotation shall be treated as </w:t>
            </w:r>
            <w:proofErr w:type="spellStart"/>
            <w:r w:rsidRPr="0061745F">
              <w:rPr>
                <w:spacing w:val="0"/>
                <w:szCs w:val="24"/>
              </w:rPr>
              <w:t>non responsive</w:t>
            </w:r>
            <w:proofErr w:type="spellEnd"/>
            <w:r w:rsidRPr="0061745F">
              <w:rPr>
                <w:spacing w:val="0"/>
                <w:szCs w:val="24"/>
              </w:rPr>
              <w:t xml:space="preserve"> and shall be rejected, pursuant to ITT Clause 30.  However, if in accordance with the </w:t>
            </w:r>
            <w:proofErr w:type="gramStart"/>
            <w:r w:rsidRPr="0061745F">
              <w:rPr>
                <w:b/>
                <w:spacing w:val="0"/>
                <w:szCs w:val="24"/>
              </w:rPr>
              <w:t>BDS ,</w:t>
            </w:r>
            <w:proofErr w:type="gramEnd"/>
            <w:r w:rsidRPr="0061745F">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rsidR="00F96083" w:rsidRPr="0061745F" w:rsidRDefault="00F96083" w:rsidP="007731EC">
            <w:pPr>
              <w:pStyle w:val="Sub-ClauseText"/>
              <w:keepNext/>
              <w:numPr>
                <w:ilvl w:val="1"/>
                <w:numId w:val="100"/>
              </w:numPr>
              <w:spacing w:before="60" w:after="60"/>
              <w:rPr>
                <w:spacing w:val="0"/>
                <w:szCs w:val="24"/>
              </w:rPr>
            </w:pPr>
            <w:r w:rsidRPr="0061745F">
              <w:rPr>
                <w:spacing w:val="0"/>
                <w:szCs w:val="24"/>
              </w:rPr>
              <w:t xml:space="preserve">If so indicated in ITT Sub-Clause 1.1, tenders are being invited for individual contracts (lots) or for any combination of contracts (packages).  Unless otherwise indicated in the </w:t>
            </w:r>
            <w:r w:rsidRPr="0061745F">
              <w:rPr>
                <w:b/>
                <w:spacing w:val="0"/>
                <w:szCs w:val="24"/>
              </w:rPr>
              <w:t>BDS,</w:t>
            </w:r>
            <w:r w:rsidRPr="0061745F">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F96083" w:rsidRPr="007A3EFE" w:rsidTr="007230E5">
        <w:tc>
          <w:tcPr>
            <w:tcW w:w="9360" w:type="dxa"/>
          </w:tcPr>
          <w:p w:rsidR="00F96083" w:rsidRPr="0061745F" w:rsidRDefault="00F96083" w:rsidP="007731EC">
            <w:pPr>
              <w:pStyle w:val="Sec1-Clauses"/>
              <w:numPr>
                <w:ilvl w:val="0"/>
                <w:numId w:val="98"/>
              </w:numPr>
              <w:ind w:left="357" w:hanging="357"/>
              <w:rPr>
                <w:szCs w:val="24"/>
              </w:rPr>
            </w:pPr>
            <w:bookmarkStart w:id="115" w:name="_Toc234130425"/>
            <w:bookmarkStart w:id="116" w:name="_Toc459036727"/>
            <w:bookmarkStart w:id="117" w:name="_Toc438438836"/>
            <w:bookmarkStart w:id="118" w:name="_Toc438532597"/>
            <w:bookmarkStart w:id="119" w:name="_Toc438733980"/>
            <w:bookmarkStart w:id="120" w:name="_Toc438907019"/>
            <w:bookmarkStart w:id="121" w:name="_Toc438907218"/>
            <w:r w:rsidRPr="0061745F">
              <w:rPr>
                <w:szCs w:val="24"/>
              </w:rPr>
              <w:lastRenderedPageBreak/>
              <w:t>Cu</w:t>
            </w:r>
            <w:bookmarkStart w:id="122" w:name="_Hlt438531797"/>
            <w:bookmarkEnd w:id="122"/>
            <w:r w:rsidRPr="0061745F">
              <w:rPr>
                <w:szCs w:val="24"/>
              </w:rPr>
              <w:t>rrencies of Tender</w:t>
            </w:r>
            <w:bookmarkEnd w:id="115"/>
            <w:bookmarkEnd w:id="116"/>
          </w:p>
          <w:bookmarkEnd w:id="117"/>
          <w:bookmarkEnd w:id="118"/>
          <w:bookmarkEnd w:id="119"/>
          <w:bookmarkEnd w:id="120"/>
          <w:bookmarkEnd w:id="121"/>
          <w:p w:rsidR="00F96083" w:rsidRPr="00D03D5D" w:rsidRDefault="00F96083" w:rsidP="00F96083">
            <w:pPr>
              <w:pStyle w:val="Sub-ClauseText"/>
              <w:numPr>
                <w:ilvl w:val="1"/>
                <w:numId w:val="26"/>
              </w:numPr>
              <w:spacing w:before="60" w:after="60"/>
              <w:ind w:left="605" w:hanging="605"/>
              <w:rPr>
                <w:spacing w:val="0"/>
                <w:szCs w:val="24"/>
              </w:rPr>
            </w:pPr>
            <w:r w:rsidRPr="0061745F">
              <w:rPr>
                <w:spacing w:val="0"/>
                <w:szCs w:val="24"/>
              </w:rPr>
              <w:t xml:space="preserve">Unless otherwise specified in the </w:t>
            </w:r>
            <w:r w:rsidRPr="0061745F">
              <w:rPr>
                <w:b/>
                <w:spacing w:val="0"/>
                <w:szCs w:val="24"/>
              </w:rPr>
              <w:t xml:space="preserve">BDS, </w:t>
            </w:r>
            <w:r w:rsidRPr="0061745F">
              <w:rPr>
                <w:spacing w:val="0"/>
                <w:szCs w:val="24"/>
              </w:rPr>
              <w:t xml:space="preserve">the Tenderer shall quote entirely in Maldivian </w:t>
            </w:r>
            <w:proofErr w:type="spellStart"/>
            <w:r w:rsidRPr="0061745F">
              <w:rPr>
                <w:spacing w:val="0"/>
                <w:szCs w:val="24"/>
              </w:rPr>
              <w:t>Rufiya</w:t>
            </w:r>
            <w:proofErr w:type="spellEnd"/>
            <w:r w:rsidRPr="0061745F">
              <w:rPr>
                <w:b/>
                <w:spacing w:val="0"/>
                <w:szCs w:val="24"/>
              </w:rPr>
              <w:t>.</w:t>
            </w:r>
          </w:p>
          <w:p w:rsidR="00D03D5D" w:rsidRPr="0061745F" w:rsidRDefault="00D03D5D" w:rsidP="00D03D5D">
            <w:pPr>
              <w:pStyle w:val="Sub-ClauseText"/>
              <w:spacing w:before="60" w:after="60"/>
              <w:ind w:left="605"/>
              <w:rPr>
                <w:spacing w:val="0"/>
                <w:szCs w:val="24"/>
              </w:rPr>
            </w:pPr>
          </w:p>
          <w:p w:rsidR="00F96083" w:rsidRPr="0061745F" w:rsidRDefault="00F96083" w:rsidP="007230E5">
            <w:pPr>
              <w:pStyle w:val="Sub-ClauseText"/>
              <w:spacing w:before="60" w:after="60"/>
              <w:rPr>
                <w:spacing w:val="0"/>
                <w:szCs w:val="24"/>
              </w:rPr>
            </w:pPr>
            <w:r w:rsidRPr="0061745F">
              <w:rPr>
                <w:spacing w:val="0"/>
                <w:szCs w:val="24"/>
              </w:rPr>
              <w:lastRenderedPageBreak/>
              <w:t xml:space="preserve">Where the BDS permits tenders in other currencies, the Tenderer may express the tender price in the currency of any country in accordance with Section V, Eligible countries but shall use no more than one currency. </w:t>
            </w:r>
          </w:p>
        </w:tc>
      </w:tr>
      <w:tr w:rsidR="00F96083" w:rsidRPr="007A3EFE" w:rsidTr="007230E5">
        <w:tc>
          <w:tcPr>
            <w:tcW w:w="9360" w:type="dxa"/>
          </w:tcPr>
          <w:p w:rsidR="00F96083" w:rsidRPr="0061745F" w:rsidRDefault="00F96083" w:rsidP="007731EC">
            <w:pPr>
              <w:pStyle w:val="Sec1-Clauses"/>
              <w:numPr>
                <w:ilvl w:val="0"/>
                <w:numId w:val="98"/>
              </w:numPr>
              <w:ind w:left="357" w:hanging="357"/>
              <w:rPr>
                <w:szCs w:val="24"/>
              </w:rPr>
            </w:pPr>
            <w:bookmarkStart w:id="123" w:name="_Toc234130426"/>
            <w:bookmarkStart w:id="124" w:name="_Toc459036728"/>
            <w:bookmarkStart w:id="125" w:name="_Toc438438837"/>
            <w:bookmarkStart w:id="126" w:name="_Toc438532598"/>
            <w:bookmarkStart w:id="127" w:name="_Toc438733981"/>
            <w:bookmarkStart w:id="128" w:name="_Toc438907020"/>
            <w:bookmarkStart w:id="129" w:name="_Toc438907219"/>
            <w:r w:rsidRPr="0061745F">
              <w:rPr>
                <w:szCs w:val="24"/>
              </w:rPr>
              <w:lastRenderedPageBreak/>
              <w:t xml:space="preserve">Documents </w:t>
            </w:r>
            <w:bookmarkStart w:id="130" w:name="_Hlt438531760"/>
            <w:bookmarkEnd w:id="130"/>
            <w:r w:rsidRPr="0061745F">
              <w:rPr>
                <w:szCs w:val="24"/>
              </w:rPr>
              <w:t>Establishing the Eligibility of the Tenderer</w:t>
            </w:r>
            <w:bookmarkEnd w:id="123"/>
            <w:bookmarkEnd w:id="124"/>
          </w:p>
          <w:bookmarkEnd w:id="125"/>
          <w:bookmarkEnd w:id="126"/>
          <w:bookmarkEnd w:id="127"/>
          <w:bookmarkEnd w:id="128"/>
          <w:bookmarkEnd w:id="129"/>
          <w:p w:rsidR="00F96083" w:rsidRPr="0061745F" w:rsidRDefault="00F96083" w:rsidP="00F96083">
            <w:pPr>
              <w:pStyle w:val="Sub-ClauseText"/>
              <w:numPr>
                <w:ilvl w:val="1"/>
                <w:numId w:val="27"/>
              </w:numPr>
              <w:spacing w:before="60" w:after="60"/>
              <w:rPr>
                <w:szCs w:val="24"/>
              </w:rPr>
            </w:pPr>
            <w:r w:rsidRPr="0061745F">
              <w:rPr>
                <w:szCs w:val="24"/>
              </w:rPr>
              <w:t xml:space="preserve">To establish their eligibility in accordance with ITT Clause 4, Tenderers shall complete the Tender Submission Form, included in Section IV, Tendering Forms. </w:t>
            </w:r>
          </w:p>
        </w:tc>
      </w:tr>
      <w:tr w:rsidR="00F96083" w:rsidRPr="00DB4999" w:rsidTr="007230E5">
        <w:trPr>
          <w:cantSplit/>
        </w:trPr>
        <w:tc>
          <w:tcPr>
            <w:tcW w:w="9360" w:type="dxa"/>
          </w:tcPr>
          <w:p w:rsidR="00F96083" w:rsidRPr="0061745F" w:rsidRDefault="00F96083" w:rsidP="007731EC">
            <w:pPr>
              <w:pStyle w:val="Sec1-Clauses"/>
              <w:numPr>
                <w:ilvl w:val="0"/>
                <w:numId w:val="98"/>
              </w:numPr>
              <w:ind w:left="357" w:hanging="357"/>
              <w:rPr>
                <w:szCs w:val="24"/>
              </w:rPr>
            </w:pPr>
            <w:bookmarkStart w:id="131" w:name="_Toc234130427"/>
            <w:bookmarkStart w:id="132" w:name="_Toc459036729"/>
            <w:r w:rsidRPr="0061745F">
              <w:rPr>
                <w:szCs w:val="24"/>
              </w:rPr>
              <w:t>Documents Establishing the Eligibility of the Goods and Related Services</w:t>
            </w:r>
            <w:bookmarkEnd w:id="131"/>
            <w:bookmarkEnd w:id="132"/>
          </w:p>
          <w:p w:rsidR="00F96083" w:rsidRPr="0061745F" w:rsidRDefault="00F96083" w:rsidP="007731EC">
            <w:pPr>
              <w:pStyle w:val="Sub-ClauseText"/>
              <w:numPr>
                <w:ilvl w:val="1"/>
                <w:numId w:val="102"/>
              </w:numPr>
              <w:spacing w:before="60" w:after="60"/>
              <w:rPr>
                <w:spacing w:val="0"/>
                <w:szCs w:val="24"/>
              </w:rPr>
            </w:pPr>
            <w:r w:rsidRPr="0061745F">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F96083" w:rsidRPr="009A23BE" w:rsidTr="007230E5">
        <w:tc>
          <w:tcPr>
            <w:tcW w:w="9360" w:type="dxa"/>
          </w:tcPr>
          <w:p w:rsidR="00F96083" w:rsidRPr="0061745F" w:rsidRDefault="00F96083" w:rsidP="007731EC">
            <w:pPr>
              <w:pStyle w:val="Sec1-Clauses"/>
              <w:numPr>
                <w:ilvl w:val="0"/>
                <w:numId w:val="98"/>
              </w:numPr>
              <w:ind w:left="357" w:hanging="357"/>
              <w:rPr>
                <w:szCs w:val="24"/>
              </w:rPr>
            </w:pPr>
            <w:bookmarkStart w:id="133" w:name="_Toc234130428"/>
            <w:bookmarkStart w:id="134" w:name="_Toc459036730"/>
            <w:bookmarkStart w:id="135" w:name="_Toc438438839"/>
            <w:bookmarkStart w:id="136" w:name="_Toc438532600"/>
            <w:bookmarkStart w:id="137" w:name="_Toc438733983"/>
            <w:bookmarkStart w:id="138" w:name="_Toc438907022"/>
            <w:bookmarkStart w:id="139" w:name="_Toc438907221"/>
            <w:r w:rsidRPr="0061745F">
              <w:rPr>
                <w:szCs w:val="24"/>
              </w:rPr>
              <w:t>Documents Establishing the Conformity of the Goods and Related Services</w:t>
            </w:r>
            <w:bookmarkEnd w:id="133"/>
            <w:bookmarkEnd w:id="134"/>
          </w:p>
          <w:bookmarkEnd w:id="135"/>
          <w:bookmarkEnd w:id="136"/>
          <w:bookmarkEnd w:id="137"/>
          <w:bookmarkEnd w:id="138"/>
          <w:bookmarkEnd w:id="139"/>
          <w:p w:rsidR="00F96083" w:rsidRPr="0061745F" w:rsidRDefault="00F96083" w:rsidP="007731EC">
            <w:pPr>
              <w:pStyle w:val="Sub-ClauseText"/>
              <w:numPr>
                <w:ilvl w:val="1"/>
                <w:numId w:val="103"/>
              </w:numPr>
              <w:spacing w:before="60" w:after="60"/>
              <w:ind w:left="605" w:hanging="605"/>
              <w:rPr>
                <w:spacing w:val="0"/>
                <w:szCs w:val="24"/>
              </w:rPr>
            </w:pPr>
            <w:r w:rsidRPr="0061745F">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rsidR="00F96083" w:rsidRPr="0061745F" w:rsidRDefault="00F96083" w:rsidP="007731EC">
            <w:pPr>
              <w:pStyle w:val="Sub-ClauseText"/>
              <w:numPr>
                <w:ilvl w:val="1"/>
                <w:numId w:val="103"/>
              </w:numPr>
              <w:spacing w:before="60" w:after="60"/>
              <w:ind w:left="605" w:hanging="605"/>
              <w:rPr>
                <w:spacing w:val="0"/>
                <w:szCs w:val="24"/>
              </w:rPr>
            </w:pPr>
            <w:r w:rsidRPr="0061745F">
              <w:rPr>
                <w:spacing w:val="0"/>
                <w:szCs w:val="24"/>
              </w:rPr>
              <w:t>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specification, and if applicable, a statement of deviations and exceptions to the provisions of the Schedule of Requirements.</w:t>
            </w:r>
          </w:p>
          <w:p w:rsidR="00F96083" w:rsidRPr="0061745F" w:rsidRDefault="00F96083" w:rsidP="007731EC">
            <w:pPr>
              <w:pStyle w:val="Sub-ClauseText"/>
              <w:numPr>
                <w:ilvl w:val="1"/>
                <w:numId w:val="103"/>
              </w:numPr>
              <w:spacing w:before="60" w:after="60"/>
              <w:ind w:left="605" w:hanging="605"/>
              <w:rPr>
                <w:spacing w:val="0"/>
                <w:szCs w:val="24"/>
              </w:rPr>
            </w:pPr>
            <w:r w:rsidRPr="0061745F">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following commencement of the use of the goods by the Procuring Entity.</w:t>
            </w:r>
          </w:p>
          <w:p w:rsidR="00F96083" w:rsidRPr="0061745F" w:rsidRDefault="00F96083" w:rsidP="007731EC">
            <w:pPr>
              <w:pStyle w:val="Sub-ClauseText"/>
              <w:numPr>
                <w:ilvl w:val="1"/>
                <w:numId w:val="103"/>
              </w:numPr>
              <w:spacing w:before="60" w:after="60"/>
              <w:ind w:left="605" w:hanging="605"/>
              <w:rPr>
                <w:spacing w:val="0"/>
                <w:szCs w:val="24"/>
              </w:rPr>
            </w:pPr>
            <w:r w:rsidRPr="0061745F">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F96083" w:rsidRPr="00510C57" w:rsidTr="007230E5">
        <w:tc>
          <w:tcPr>
            <w:tcW w:w="9360" w:type="dxa"/>
          </w:tcPr>
          <w:p w:rsidR="00F96083" w:rsidRPr="0061745F" w:rsidRDefault="00F96083" w:rsidP="007731EC">
            <w:pPr>
              <w:pStyle w:val="Sec1-Clauses"/>
              <w:numPr>
                <w:ilvl w:val="0"/>
                <w:numId w:val="98"/>
              </w:numPr>
              <w:ind w:left="357" w:hanging="357"/>
              <w:rPr>
                <w:szCs w:val="24"/>
              </w:rPr>
            </w:pPr>
            <w:bookmarkStart w:id="140" w:name="_Toc234130429"/>
            <w:bookmarkStart w:id="141" w:name="_Toc459036731"/>
            <w:bookmarkStart w:id="142" w:name="_Toc438438840"/>
            <w:bookmarkStart w:id="143" w:name="_Toc438532603"/>
            <w:bookmarkStart w:id="144" w:name="_Toc438733984"/>
            <w:bookmarkStart w:id="145" w:name="_Toc438907023"/>
            <w:bookmarkStart w:id="146" w:name="_Toc438907222"/>
            <w:r w:rsidRPr="0061745F">
              <w:rPr>
                <w:szCs w:val="24"/>
              </w:rPr>
              <w:t>Documents Establishing the Qualifications of the Tenderer</w:t>
            </w:r>
            <w:bookmarkEnd w:id="140"/>
            <w:bookmarkEnd w:id="141"/>
          </w:p>
          <w:bookmarkEnd w:id="142"/>
          <w:bookmarkEnd w:id="143"/>
          <w:bookmarkEnd w:id="144"/>
          <w:bookmarkEnd w:id="145"/>
          <w:bookmarkEnd w:id="146"/>
          <w:p w:rsidR="00F96083" w:rsidRPr="0061745F" w:rsidRDefault="00F96083" w:rsidP="007731EC">
            <w:pPr>
              <w:pStyle w:val="Sub-ClauseText"/>
              <w:numPr>
                <w:ilvl w:val="1"/>
                <w:numId w:val="104"/>
              </w:numPr>
              <w:spacing w:before="60" w:after="60"/>
              <w:rPr>
                <w:spacing w:val="0"/>
                <w:szCs w:val="24"/>
              </w:rPr>
            </w:pPr>
            <w:r w:rsidRPr="0061745F">
              <w:rPr>
                <w:spacing w:val="0"/>
                <w:szCs w:val="24"/>
              </w:rPr>
              <w:t xml:space="preserve">The documentary evidence of the Tenderer’s qualifications to perform the contract if its tender is accepted shall establish to the Procuring Entity’s satisfaction that: </w:t>
            </w:r>
          </w:p>
          <w:p w:rsidR="00F96083" w:rsidRPr="0061745F" w:rsidRDefault="00F96083" w:rsidP="007731EC">
            <w:pPr>
              <w:pStyle w:val="Heading3"/>
              <w:numPr>
                <w:ilvl w:val="2"/>
                <w:numId w:val="52"/>
              </w:numPr>
              <w:spacing w:before="60" w:after="60"/>
              <w:rPr>
                <w:szCs w:val="24"/>
              </w:rPr>
            </w:pPr>
            <w:r w:rsidRPr="0061745F">
              <w:rPr>
                <w:szCs w:val="24"/>
              </w:rP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rsidR="00F96083" w:rsidRPr="0061745F" w:rsidRDefault="00F96083" w:rsidP="007731EC">
            <w:pPr>
              <w:pStyle w:val="Heading3"/>
              <w:numPr>
                <w:ilvl w:val="2"/>
                <w:numId w:val="52"/>
              </w:numPr>
              <w:spacing w:before="60" w:after="60"/>
              <w:rPr>
                <w:szCs w:val="24"/>
              </w:rPr>
            </w:pPr>
            <w:r w:rsidRPr="0061745F">
              <w:rPr>
                <w:szCs w:val="24"/>
              </w:rPr>
              <w:t xml:space="preserve">if required in the BDS , in case of a Tenderer not doing business within the Republic of Maldives, the Tenderer is or will be (if awarded the contract) represented by an Agent in the Maldives equipped and able to carry out the Supplier’s maintenance, repair and spare parts-stocking obligations prescribed in </w:t>
            </w:r>
            <w:r w:rsidRPr="0061745F">
              <w:rPr>
                <w:szCs w:val="24"/>
              </w:rPr>
              <w:lastRenderedPageBreak/>
              <w:t>the Conditions of Contract and/or Technical Specifications; and</w:t>
            </w:r>
          </w:p>
          <w:p w:rsidR="00F96083" w:rsidRPr="0061745F" w:rsidRDefault="00F96083" w:rsidP="007731EC">
            <w:pPr>
              <w:pStyle w:val="Heading3"/>
              <w:numPr>
                <w:ilvl w:val="2"/>
                <w:numId w:val="52"/>
              </w:numPr>
              <w:spacing w:before="60" w:after="60"/>
              <w:rPr>
                <w:szCs w:val="24"/>
              </w:rPr>
            </w:pPr>
            <w:proofErr w:type="gramStart"/>
            <w:r w:rsidRPr="0061745F">
              <w:rPr>
                <w:szCs w:val="24"/>
              </w:rPr>
              <w:t>the</w:t>
            </w:r>
            <w:proofErr w:type="gramEnd"/>
            <w:r w:rsidRPr="0061745F">
              <w:rPr>
                <w:szCs w:val="24"/>
              </w:rPr>
              <w:t xml:space="preserve"> Tenderer meets each of the qualification criterion specified in Section III, Evaluation and Qualification Criteria.</w:t>
            </w:r>
          </w:p>
        </w:tc>
      </w:tr>
      <w:tr w:rsidR="00F96083" w:rsidRPr="00DE0D92" w:rsidTr="007230E5">
        <w:tc>
          <w:tcPr>
            <w:tcW w:w="9360" w:type="dxa"/>
            <w:tcBorders>
              <w:bottom w:val="nil"/>
            </w:tcBorders>
          </w:tcPr>
          <w:p w:rsidR="00F96083" w:rsidRPr="0061745F" w:rsidRDefault="00F96083" w:rsidP="007731EC">
            <w:pPr>
              <w:pStyle w:val="Sec1-Clauses"/>
              <w:numPr>
                <w:ilvl w:val="0"/>
                <w:numId w:val="98"/>
              </w:numPr>
              <w:ind w:left="357" w:hanging="357"/>
              <w:rPr>
                <w:szCs w:val="24"/>
              </w:rPr>
            </w:pPr>
            <w:bookmarkStart w:id="147" w:name="_Toc234130430"/>
            <w:bookmarkStart w:id="148" w:name="_Toc459036732"/>
            <w:bookmarkStart w:id="149" w:name="_Toc438438841"/>
            <w:bookmarkStart w:id="150" w:name="_Toc438532604"/>
            <w:bookmarkStart w:id="151" w:name="_Toc438733985"/>
            <w:bookmarkStart w:id="152" w:name="_Toc438907024"/>
            <w:bookmarkStart w:id="153" w:name="_Toc438907223"/>
            <w:r w:rsidRPr="0061745F">
              <w:rPr>
                <w:szCs w:val="24"/>
              </w:rPr>
              <w:lastRenderedPageBreak/>
              <w:t>Period of Validity of Tenders</w:t>
            </w:r>
            <w:bookmarkEnd w:id="147"/>
            <w:bookmarkEnd w:id="148"/>
          </w:p>
          <w:bookmarkEnd w:id="149"/>
          <w:bookmarkEnd w:id="150"/>
          <w:bookmarkEnd w:id="151"/>
          <w:bookmarkEnd w:id="152"/>
          <w:bookmarkEnd w:id="153"/>
          <w:p w:rsidR="00F96083" w:rsidRPr="0061745F" w:rsidRDefault="00F96083" w:rsidP="00977952">
            <w:pPr>
              <w:pStyle w:val="Sub-ClauseText"/>
              <w:numPr>
                <w:ilvl w:val="1"/>
                <w:numId w:val="28"/>
              </w:numPr>
              <w:spacing w:before="60" w:after="60"/>
              <w:rPr>
                <w:spacing w:val="0"/>
                <w:szCs w:val="24"/>
              </w:rPr>
            </w:pPr>
            <w:r w:rsidRPr="0061745F">
              <w:rPr>
                <w:spacing w:val="0"/>
                <w:szCs w:val="24"/>
              </w:rPr>
              <w:t xml:space="preserve">Tenders shall remain valid for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 xml:space="preserve">after the tender submission deadline date prescribed by the Procuring Entity.  A tender valid for a shorter period shall be rejected by the Procuring Entity as </w:t>
            </w:r>
            <w:proofErr w:type="spellStart"/>
            <w:r w:rsidRPr="0061745F">
              <w:rPr>
                <w:spacing w:val="0"/>
                <w:szCs w:val="24"/>
              </w:rPr>
              <w:t>non responsive</w:t>
            </w:r>
            <w:proofErr w:type="spellEnd"/>
            <w:r w:rsidRPr="0061745F">
              <w:rPr>
                <w:spacing w:val="0"/>
                <w:szCs w:val="24"/>
              </w:rPr>
              <w:t>.</w:t>
            </w:r>
          </w:p>
          <w:p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F96083" w:rsidRPr="00822FB7" w:rsidTr="007230E5">
        <w:tc>
          <w:tcPr>
            <w:tcW w:w="9360" w:type="dxa"/>
          </w:tcPr>
          <w:p w:rsidR="00F96083" w:rsidRPr="0061745F" w:rsidRDefault="00F96083" w:rsidP="007731EC">
            <w:pPr>
              <w:pStyle w:val="Sec1-Clauses"/>
              <w:numPr>
                <w:ilvl w:val="0"/>
                <w:numId w:val="98"/>
              </w:numPr>
              <w:ind w:left="357" w:hanging="357"/>
              <w:rPr>
                <w:szCs w:val="24"/>
              </w:rPr>
            </w:pPr>
            <w:bookmarkStart w:id="154" w:name="_Toc234130431"/>
            <w:bookmarkStart w:id="155" w:name="_Toc459036733"/>
            <w:bookmarkStart w:id="156" w:name="_Toc438438842"/>
            <w:bookmarkStart w:id="157" w:name="_Toc438532605"/>
            <w:bookmarkStart w:id="158" w:name="_Toc438733986"/>
            <w:bookmarkStart w:id="159" w:name="_Toc438907025"/>
            <w:bookmarkStart w:id="160" w:name="_Toc438907224"/>
            <w:r w:rsidRPr="0061745F">
              <w:rPr>
                <w:szCs w:val="24"/>
              </w:rPr>
              <w:t>Tender Security</w:t>
            </w:r>
            <w:bookmarkEnd w:id="154"/>
            <w:bookmarkEnd w:id="155"/>
          </w:p>
          <w:bookmarkEnd w:id="156"/>
          <w:bookmarkEnd w:id="157"/>
          <w:bookmarkEnd w:id="158"/>
          <w:bookmarkEnd w:id="159"/>
          <w:bookmarkEnd w:id="160"/>
          <w:p w:rsidR="00F96083" w:rsidRPr="0061745F" w:rsidRDefault="00F96083" w:rsidP="00977952">
            <w:pPr>
              <w:pStyle w:val="Sub-ClauseText"/>
              <w:numPr>
                <w:ilvl w:val="1"/>
                <w:numId w:val="29"/>
              </w:numPr>
              <w:spacing w:before="60" w:after="60"/>
              <w:rPr>
                <w:spacing w:val="0"/>
                <w:szCs w:val="24"/>
              </w:rPr>
            </w:pPr>
            <w:r w:rsidRPr="0061745F">
              <w:rPr>
                <w:spacing w:val="0"/>
                <w:szCs w:val="24"/>
              </w:rPr>
              <w:t xml:space="preserve">The Tenderer shall furnish as part of its tender, a Tender Security or a Tender-Securing Declaration, if required, as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w:t>
            </w:r>
          </w:p>
          <w:p w:rsidR="00F96083" w:rsidRPr="0061745F" w:rsidRDefault="00F96083" w:rsidP="00F96083">
            <w:pPr>
              <w:pStyle w:val="Sub-ClauseText"/>
              <w:numPr>
                <w:ilvl w:val="1"/>
                <w:numId w:val="29"/>
              </w:numPr>
              <w:spacing w:before="60" w:after="60"/>
              <w:ind w:left="605" w:hanging="605"/>
              <w:jc w:val="left"/>
              <w:rPr>
                <w:spacing w:val="0"/>
                <w:szCs w:val="24"/>
              </w:rPr>
            </w:pPr>
            <w:r w:rsidRPr="0061745F">
              <w:rPr>
                <w:spacing w:val="0"/>
                <w:szCs w:val="24"/>
              </w:rPr>
              <w:t xml:space="preserve">The Tender Security shall be in the amount specified in the BDS and denominated in Maldivian </w:t>
            </w:r>
            <w:proofErr w:type="spellStart"/>
            <w:r w:rsidRPr="0061745F">
              <w:rPr>
                <w:spacing w:val="0"/>
                <w:szCs w:val="24"/>
              </w:rPr>
              <w:t>Rufiya</w:t>
            </w:r>
            <w:proofErr w:type="spellEnd"/>
            <w:r w:rsidRPr="0061745F">
              <w:rPr>
                <w:spacing w:val="0"/>
                <w:szCs w:val="24"/>
              </w:rPr>
              <w:t xml:space="preserve"> or a freely convertible currency, and shall:</w:t>
            </w:r>
          </w:p>
          <w:p w:rsidR="00F96083" w:rsidRPr="0061745F" w:rsidRDefault="00F96083" w:rsidP="007731EC">
            <w:pPr>
              <w:pStyle w:val="Heading3"/>
              <w:numPr>
                <w:ilvl w:val="2"/>
                <w:numId w:val="111"/>
              </w:numPr>
              <w:spacing w:before="60" w:after="60"/>
              <w:rPr>
                <w:szCs w:val="24"/>
              </w:rPr>
            </w:pPr>
            <w:proofErr w:type="gramStart"/>
            <w:r w:rsidRPr="0061745F">
              <w:rPr>
                <w:szCs w:val="24"/>
              </w:rPr>
              <w:t>at</w:t>
            </w:r>
            <w:proofErr w:type="gramEnd"/>
            <w:r w:rsidRPr="0061745F">
              <w:rPr>
                <w:szCs w:val="24"/>
              </w:rPr>
              <w:t xml:space="preserve"> the Tenderer’s option, be in the form of either a letter of credit, or a bank guarantee from a banking institution, or a bond issued by a surety; </w:t>
            </w:r>
          </w:p>
          <w:p w:rsidR="00F96083" w:rsidRPr="0061745F" w:rsidRDefault="00F96083" w:rsidP="007731EC">
            <w:pPr>
              <w:pStyle w:val="Heading3"/>
              <w:numPr>
                <w:ilvl w:val="2"/>
                <w:numId w:val="111"/>
              </w:numPr>
              <w:spacing w:before="60" w:after="60"/>
              <w:rPr>
                <w:szCs w:val="24"/>
              </w:rPr>
            </w:pPr>
            <w:proofErr w:type="gramStart"/>
            <w:r w:rsidRPr="0061745F">
              <w:rPr>
                <w:szCs w:val="24"/>
              </w:rPr>
              <w:t>be</w:t>
            </w:r>
            <w:proofErr w:type="gramEnd"/>
            <w:r w:rsidRPr="0061745F">
              <w:rPr>
                <w:szCs w:val="24"/>
              </w:rPr>
              <w:t xml:space="preserv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rsidR="00F96083" w:rsidRPr="0061745F" w:rsidRDefault="00F96083" w:rsidP="007731EC">
            <w:pPr>
              <w:pStyle w:val="Heading3"/>
              <w:numPr>
                <w:ilvl w:val="2"/>
                <w:numId w:val="111"/>
              </w:numPr>
              <w:spacing w:before="60" w:after="60"/>
              <w:rPr>
                <w:szCs w:val="24"/>
              </w:rPr>
            </w:pPr>
            <w:proofErr w:type="gramStart"/>
            <w:r w:rsidRPr="0061745F">
              <w:rPr>
                <w:szCs w:val="24"/>
              </w:rPr>
              <w:t>be</w:t>
            </w:r>
            <w:proofErr w:type="gramEnd"/>
            <w:r w:rsidRPr="0061745F">
              <w:rPr>
                <w:szCs w:val="24"/>
              </w:rPr>
              <w:t xml:space="preserve"> substantially in accordance with one of the forms of Tender Security included in Section IV, Tendering Forms, or other form approved by the Procuring Entity prior to tender submission;</w:t>
            </w:r>
          </w:p>
          <w:p w:rsidR="00F96083" w:rsidRPr="0061745F" w:rsidRDefault="00F96083" w:rsidP="007731EC">
            <w:pPr>
              <w:pStyle w:val="Heading3"/>
              <w:numPr>
                <w:ilvl w:val="2"/>
                <w:numId w:val="111"/>
              </w:numPr>
              <w:spacing w:before="60" w:after="60"/>
              <w:rPr>
                <w:szCs w:val="24"/>
              </w:rPr>
            </w:pPr>
            <w:proofErr w:type="gramStart"/>
            <w:r w:rsidRPr="0061745F">
              <w:rPr>
                <w:szCs w:val="24"/>
              </w:rPr>
              <w:t>be</w:t>
            </w:r>
            <w:proofErr w:type="gramEnd"/>
            <w:r w:rsidRPr="0061745F">
              <w:rPr>
                <w:szCs w:val="24"/>
              </w:rPr>
              <w:t xml:space="preserve"> payable promptly upon written demand by the Procuring Entity in case the conditions listed in ITT Clause 21.5 are invoked;</w:t>
            </w:r>
          </w:p>
          <w:p w:rsidR="00F96083" w:rsidRPr="0061745F" w:rsidRDefault="00F96083" w:rsidP="007731EC">
            <w:pPr>
              <w:pStyle w:val="Heading3"/>
              <w:numPr>
                <w:ilvl w:val="2"/>
                <w:numId w:val="111"/>
              </w:numPr>
              <w:spacing w:before="60" w:after="60"/>
              <w:rPr>
                <w:szCs w:val="24"/>
              </w:rPr>
            </w:pPr>
            <w:proofErr w:type="gramStart"/>
            <w:r w:rsidRPr="0061745F">
              <w:rPr>
                <w:szCs w:val="24"/>
              </w:rPr>
              <w:t>be</w:t>
            </w:r>
            <w:proofErr w:type="gramEnd"/>
            <w:r w:rsidRPr="0061745F">
              <w:rPr>
                <w:szCs w:val="24"/>
              </w:rPr>
              <w:t xml:space="preserve"> submitted in its original form; copies will not be accepted;</w:t>
            </w:r>
          </w:p>
          <w:p w:rsidR="00F96083" w:rsidRPr="0061745F" w:rsidRDefault="00F96083" w:rsidP="007731EC">
            <w:pPr>
              <w:pStyle w:val="Heading3"/>
              <w:numPr>
                <w:ilvl w:val="2"/>
                <w:numId w:val="111"/>
              </w:numPr>
              <w:spacing w:before="60" w:after="60"/>
              <w:rPr>
                <w:szCs w:val="24"/>
              </w:rPr>
            </w:pPr>
            <w:proofErr w:type="gramStart"/>
            <w:r w:rsidRPr="0061745F">
              <w:rPr>
                <w:szCs w:val="24"/>
              </w:rPr>
              <w:t>remain</w:t>
            </w:r>
            <w:proofErr w:type="gramEnd"/>
            <w:r w:rsidRPr="0061745F">
              <w:rPr>
                <w:szCs w:val="24"/>
              </w:rPr>
              <w:t xml:space="preserve"> valid for a period of 28 days beyond the validity period of the tenders, as extended, if applicable, in accordance with ITT Clause 20.2;  </w:t>
            </w:r>
          </w:p>
          <w:p w:rsidR="00F96083" w:rsidRPr="0061745F" w:rsidRDefault="00F96083" w:rsidP="00F96083">
            <w:pPr>
              <w:pStyle w:val="Sub-ClauseText"/>
              <w:numPr>
                <w:ilvl w:val="1"/>
                <w:numId w:val="29"/>
              </w:numPr>
              <w:spacing w:before="60" w:after="60"/>
              <w:rPr>
                <w:spacing w:val="0"/>
                <w:szCs w:val="24"/>
              </w:rPr>
            </w:pPr>
            <w:r w:rsidRPr="0061745F">
              <w:rPr>
                <w:spacing w:val="0"/>
                <w:szCs w:val="24"/>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of unsuccessful Tenderers shall be returned as promptly as possible upon the successful Tenderer’s furnishing of the Performance Security pursuant to ITT Clause 44.</w:t>
            </w:r>
          </w:p>
          <w:p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may be forfeited or the Tender Securing Declaration executed:</w:t>
            </w:r>
          </w:p>
          <w:p w:rsidR="00F96083" w:rsidRPr="0061745F" w:rsidRDefault="00F96083" w:rsidP="007731EC">
            <w:pPr>
              <w:pStyle w:val="Heading3"/>
              <w:numPr>
                <w:ilvl w:val="2"/>
                <w:numId w:val="53"/>
              </w:numPr>
              <w:spacing w:before="60" w:after="60"/>
              <w:rPr>
                <w:szCs w:val="24"/>
              </w:rPr>
            </w:pPr>
            <w:r w:rsidRPr="0061745F">
              <w:rPr>
                <w:szCs w:val="24"/>
              </w:rPr>
              <w:lastRenderedPageBreak/>
              <w:t>if a Tenderer</w:t>
            </w:r>
            <w:bookmarkStart w:id="161" w:name="_Toc438267890"/>
            <w:r w:rsidRPr="0061745F">
              <w:rPr>
                <w:szCs w:val="24"/>
              </w:rPr>
              <w:t xml:space="preserve"> withdraws its tender during the period of tender validity specified by the Tenderer on the Tender Submission Form, except as provided in ITT Sub-Clause 20.2; or</w:t>
            </w:r>
            <w:bookmarkEnd w:id="161"/>
          </w:p>
          <w:p w:rsidR="00F96083" w:rsidRPr="0061745F" w:rsidRDefault="00F96083" w:rsidP="007731EC">
            <w:pPr>
              <w:pStyle w:val="Heading3"/>
              <w:numPr>
                <w:ilvl w:val="2"/>
                <w:numId w:val="53"/>
              </w:numPr>
              <w:spacing w:before="60" w:after="60"/>
              <w:rPr>
                <w:szCs w:val="24"/>
              </w:rPr>
            </w:pPr>
            <w:proofErr w:type="gramStart"/>
            <w:r w:rsidRPr="0061745F">
              <w:rPr>
                <w:szCs w:val="24"/>
              </w:rPr>
              <w:t>if</w:t>
            </w:r>
            <w:proofErr w:type="gramEnd"/>
            <w:r w:rsidRPr="0061745F">
              <w:rPr>
                <w:szCs w:val="24"/>
              </w:rPr>
              <w:t xml:space="preserve"> the successful Tenderer fails to:</w:t>
            </w:r>
            <w:bookmarkStart w:id="162" w:name="_Toc438267892"/>
            <w:r w:rsidRPr="0061745F">
              <w:rPr>
                <w:szCs w:val="24"/>
              </w:rPr>
              <w:t xml:space="preserve"> </w:t>
            </w:r>
            <w:bookmarkEnd w:id="162"/>
          </w:p>
          <w:p w:rsidR="00F96083" w:rsidRPr="0061745F" w:rsidRDefault="00F96083" w:rsidP="00F96083">
            <w:pPr>
              <w:pStyle w:val="Heading4"/>
              <w:numPr>
                <w:ilvl w:val="3"/>
                <w:numId w:val="30"/>
              </w:numPr>
              <w:tabs>
                <w:tab w:val="clear" w:pos="1901"/>
                <w:tab w:val="num" w:pos="1782"/>
              </w:tabs>
              <w:spacing w:before="60" w:after="60"/>
              <w:ind w:left="1782" w:hanging="601"/>
              <w:rPr>
                <w:spacing w:val="0"/>
                <w:szCs w:val="24"/>
              </w:rPr>
            </w:pPr>
            <w:proofErr w:type="gramStart"/>
            <w:r w:rsidRPr="0061745F">
              <w:rPr>
                <w:spacing w:val="0"/>
                <w:szCs w:val="24"/>
              </w:rPr>
              <w:t>sign</w:t>
            </w:r>
            <w:proofErr w:type="gramEnd"/>
            <w:r w:rsidRPr="0061745F">
              <w:rPr>
                <w:spacing w:val="0"/>
                <w:szCs w:val="24"/>
              </w:rPr>
              <w:t xml:space="preserve"> the Contract in accordance with ITT Clause 43; </w:t>
            </w:r>
          </w:p>
          <w:p w:rsidR="00F96083" w:rsidRPr="0061745F" w:rsidRDefault="00F96083" w:rsidP="00F96083">
            <w:pPr>
              <w:pStyle w:val="Heading4"/>
              <w:numPr>
                <w:ilvl w:val="3"/>
                <w:numId w:val="30"/>
              </w:numPr>
              <w:tabs>
                <w:tab w:val="clear" w:pos="1901"/>
                <w:tab w:val="num" w:pos="1782"/>
              </w:tabs>
              <w:spacing w:before="60" w:after="60"/>
              <w:ind w:left="1782" w:hanging="601"/>
              <w:rPr>
                <w:spacing w:val="0"/>
                <w:szCs w:val="24"/>
              </w:rPr>
            </w:pPr>
            <w:bookmarkStart w:id="163" w:name="_Toc438267893"/>
            <w:proofErr w:type="gramStart"/>
            <w:r w:rsidRPr="0061745F">
              <w:rPr>
                <w:spacing w:val="0"/>
                <w:szCs w:val="24"/>
              </w:rPr>
              <w:t>furnish</w:t>
            </w:r>
            <w:proofErr w:type="gramEnd"/>
            <w:r w:rsidRPr="0061745F">
              <w:rPr>
                <w:spacing w:val="0"/>
                <w:szCs w:val="24"/>
              </w:rPr>
              <w:t xml:space="preserve"> a Performance Security in accordance with ITT Clause 44.</w:t>
            </w:r>
            <w:bookmarkStart w:id="164" w:name="_Toc438267894"/>
            <w:bookmarkEnd w:id="163"/>
          </w:p>
          <w:bookmarkEnd w:id="164"/>
          <w:p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lang w:val="en-US"/>
              </w:rPr>
              <w:t>21.7</w:t>
            </w:r>
            <w:r w:rsidRPr="0061745F">
              <w:rPr>
                <w:szCs w:val="24"/>
                <w:lang w:val="en-US"/>
              </w:rPr>
              <w:tab/>
              <w:t xml:space="preserve">If a tender security is </w:t>
            </w:r>
            <w:r w:rsidRPr="0061745F">
              <w:rPr>
                <w:rStyle w:val="StyleHeader2-SubClausesBoldChar"/>
                <w:bCs/>
                <w:szCs w:val="24"/>
                <w:lang w:val="en-US"/>
              </w:rPr>
              <w:t xml:space="preserve">not required in the BDS </w:t>
            </w:r>
            <w:r w:rsidRPr="0061745F">
              <w:rPr>
                <w:szCs w:val="24"/>
                <w:lang w:val="en-US"/>
              </w:rPr>
              <w:t>, and</w:t>
            </w:r>
          </w:p>
          <w:p w:rsidR="00F96083" w:rsidRPr="0061745F" w:rsidRDefault="00F96083" w:rsidP="007731EC">
            <w:pPr>
              <w:pStyle w:val="P3Header1-Clauses"/>
              <w:numPr>
                <w:ilvl w:val="1"/>
                <w:numId w:val="78"/>
              </w:numPr>
              <w:tabs>
                <w:tab w:val="clear" w:pos="936"/>
                <w:tab w:val="num" w:pos="1080"/>
              </w:tabs>
              <w:spacing w:before="60" w:after="60"/>
              <w:ind w:left="1080" w:hanging="540"/>
              <w:jc w:val="both"/>
              <w:rPr>
                <w:szCs w:val="24"/>
              </w:rPr>
            </w:pPr>
            <w:r w:rsidRPr="0061745F">
              <w:rPr>
                <w:szCs w:val="24"/>
              </w:rPr>
              <w:t>if a Tenderer withdraws its tender during the period of tender validity specified by the Tenderer on the Letter of Tender Form, except as provided in ITT 20.2, or</w:t>
            </w:r>
          </w:p>
          <w:p w:rsidR="00F96083" w:rsidRPr="0061745F" w:rsidRDefault="00F96083" w:rsidP="007731EC">
            <w:pPr>
              <w:pStyle w:val="P3Header1-Clauses"/>
              <w:numPr>
                <w:ilvl w:val="1"/>
                <w:numId w:val="78"/>
              </w:numPr>
              <w:tabs>
                <w:tab w:val="clear" w:pos="936"/>
                <w:tab w:val="num" w:pos="1080"/>
              </w:tabs>
              <w:spacing w:before="60" w:after="60"/>
              <w:ind w:left="1080" w:hanging="540"/>
              <w:jc w:val="both"/>
              <w:rPr>
                <w:iCs/>
                <w:szCs w:val="24"/>
              </w:rPr>
            </w:pPr>
            <w:r w:rsidRPr="0061745F">
              <w:rPr>
                <w:szCs w:val="24"/>
              </w:rPr>
              <w:t>if the successful Tenderer fails to: sign the Contract in accordance with ITT 43; or furnish a performance security in accordance with ITT 44;</w:t>
            </w:r>
          </w:p>
          <w:p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rPr>
              <w:tab/>
            </w:r>
            <w:r w:rsidRPr="0061745F">
              <w:rPr>
                <w:szCs w:val="24"/>
                <w:lang w:val="en-US"/>
              </w:rPr>
              <w:t xml:space="preserve">the Government may, </w:t>
            </w:r>
            <w:r w:rsidRPr="0061745F">
              <w:rPr>
                <w:b/>
                <w:szCs w:val="24"/>
                <w:lang w:val="en-US"/>
              </w:rPr>
              <w:t xml:space="preserve">if provided for in the BDS </w:t>
            </w:r>
            <w:r w:rsidRPr="0061745F">
              <w:rPr>
                <w:szCs w:val="24"/>
                <w:lang w:val="en-US"/>
              </w:rPr>
              <w:t xml:space="preserve">, declare the Tenderer disqualified to be awarded a contract by the Government of the Maldives for a period of time </w:t>
            </w:r>
            <w:r w:rsidRPr="0061745F">
              <w:rPr>
                <w:b/>
                <w:szCs w:val="24"/>
                <w:lang w:val="en-US"/>
              </w:rPr>
              <w:t>as stated in the BDS</w:t>
            </w:r>
            <w:r w:rsidRPr="0061745F">
              <w:rPr>
                <w:szCs w:val="24"/>
                <w:lang w:val="en-US"/>
              </w:rPr>
              <w:t>.</w:t>
            </w:r>
          </w:p>
        </w:tc>
      </w:tr>
      <w:tr w:rsidR="00F96083" w:rsidRPr="00694037" w:rsidTr="007230E5">
        <w:tc>
          <w:tcPr>
            <w:tcW w:w="9360" w:type="dxa"/>
            <w:tcBorders>
              <w:bottom w:val="nil"/>
            </w:tcBorders>
          </w:tcPr>
          <w:p w:rsidR="00F96083" w:rsidRPr="0061745F" w:rsidRDefault="00F96083" w:rsidP="007731EC">
            <w:pPr>
              <w:pStyle w:val="Sec1-Clauses"/>
              <w:numPr>
                <w:ilvl w:val="0"/>
                <w:numId w:val="98"/>
              </w:numPr>
              <w:ind w:left="357" w:hanging="357"/>
              <w:rPr>
                <w:szCs w:val="24"/>
              </w:rPr>
            </w:pPr>
            <w:bookmarkStart w:id="165" w:name="_Toc438438843"/>
            <w:bookmarkStart w:id="166" w:name="_Toc438532612"/>
            <w:bookmarkStart w:id="167" w:name="_Toc438733987"/>
            <w:bookmarkStart w:id="168" w:name="_Toc438907026"/>
            <w:bookmarkStart w:id="169" w:name="_Toc438907225"/>
            <w:bookmarkStart w:id="170" w:name="_Toc234130432"/>
            <w:bookmarkStart w:id="171" w:name="_Toc459036734"/>
            <w:r w:rsidRPr="0061745F">
              <w:rPr>
                <w:szCs w:val="24"/>
              </w:rPr>
              <w:lastRenderedPageBreak/>
              <w:t>Format and Signing of Tender</w:t>
            </w:r>
            <w:bookmarkEnd w:id="165"/>
            <w:bookmarkEnd w:id="166"/>
            <w:bookmarkEnd w:id="167"/>
            <w:bookmarkEnd w:id="168"/>
            <w:bookmarkEnd w:id="169"/>
            <w:bookmarkEnd w:id="170"/>
            <w:bookmarkEnd w:id="171"/>
          </w:p>
          <w:p w:rsidR="00F96083" w:rsidRPr="0061745F" w:rsidRDefault="00F96083" w:rsidP="00977952">
            <w:pPr>
              <w:pStyle w:val="Sub-ClauseText"/>
              <w:numPr>
                <w:ilvl w:val="1"/>
                <w:numId w:val="31"/>
              </w:numPr>
              <w:spacing w:before="60" w:after="60"/>
              <w:rPr>
                <w:spacing w:val="0"/>
                <w:szCs w:val="24"/>
              </w:rPr>
            </w:pPr>
            <w:r w:rsidRPr="0061745F">
              <w:rPr>
                <w:spacing w:val="0"/>
                <w:szCs w:val="24"/>
              </w:rPr>
              <w:t>The Tenderer shall prepare one original of the documents comprising the tender as described in ITT Clause 11 and clearly mark it “</w:t>
            </w:r>
            <w:r w:rsidRPr="0061745F">
              <w:rPr>
                <w:smallCaps/>
                <w:spacing w:val="0"/>
                <w:szCs w:val="24"/>
              </w:rPr>
              <w:t>Original</w:t>
            </w:r>
            <w:r w:rsidRPr="0061745F">
              <w:rPr>
                <w:spacing w:val="0"/>
                <w:szCs w:val="24"/>
              </w:rPr>
              <w:t xml:space="preserve">.”  In addition, the Tenderer shall submit copies of the tender, in the number specified in the </w:t>
            </w:r>
            <w:r w:rsidRPr="0061745F">
              <w:rPr>
                <w:b/>
                <w:spacing w:val="0"/>
                <w:szCs w:val="24"/>
              </w:rPr>
              <w:t xml:space="preserve">BDS </w:t>
            </w:r>
            <w:r w:rsidRPr="0061745F">
              <w:rPr>
                <w:spacing w:val="0"/>
                <w:szCs w:val="24"/>
              </w:rPr>
              <w:t>and clearly mark them “</w:t>
            </w:r>
            <w:r w:rsidRPr="0061745F">
              <w:rPr>
                <w:smallCaps/>
                <w:spacing w:val="0"/>
                <w:szCs w:val="24"/>
              </w:rPr>
              <w:t>Copy</w:t>
            </w:r>
            <w:r w:rsidRPr="0061745F">
              <w:rPr>
                <w:spacing w:val="0"/>
                <w:szCs w:val="24"/>
              </w:rPr>
              <w:t xml:space="preserve">.”  In the event of any discrepancy between the original and the copies, the original shall prevail.   </w:t>
            </w:r>
          </w:p>
          <w:p w:rsidR="00F96083" w:rsidRPr="0061745F" w:rsidRDefault="00F96083" w:rsidP="00F96083">
            <w:pPr>
              <w:pStyle w:val="Sub-ClauseText"/>
              <w:numPr>
                <w:ilvl w:val="1"/>
                <w:numId w:val="31"/>
              </w:numPr>
              <w:spacing w:before="60" w:after="60"/>
              <w:ind w:left="605" w:hanging="605"/>
              <w:rPr>
                <w:spacing w:val="0"/>
                <w:szCs w:val="24"/>
              </w:rPr>
            </w:pPr>
            <w:r w:rsidRPr="0061745F">
              <w:rPr>
                <w:spacing w:val="0"/>
                <w:szCs w:val="24"/>
              </w:rPr>
              <w:t>The original and all copies of the tender shall be typed or written in indelible ink and shall be signed by a person duly authorized to sign on behalf of the Tenderer.</w:t>
            </w:r>
          </w:p>
          <w:p w:rsidR="00F96083" w:rsidRDefault="00F96083" w:rsidP="00F96083">
            <w:pPr>
              <w:pStyle w:val="Sub-ClauseText"/>
              <w:numPr>
                <w:ilvl w:val="1"/>
                <w:numId w:val="31"/>
              </w:numPr>
              <w:spacing w:before="60" w:after="60"/>
              <w:ind w:left="605" w:hanging="605"/>
              <w:rPr>
                <w:spacing w:val="0"/>
                <w:szCs w:val="24"/>
              </w:rPr>
            </w:pPr>
            <w:r w:rsidRPr="0061745F">
              <w:rPr>
                <w:spacing w:val="0"/>
                <w:szCs w:val="24"/>
              </w:rPr>
              <w:t xml:space="preserve">Any interlineations, erasures, or overwriting shall be valid only if they are signed or </w:t>
            </w:r>
            <w:proofErr w:type="spellStart"/>
            <w:r w:rsidRPr="0061745F">
              <w:rPr>
                <w:spacing w:val="0"/>
                <w:szCs w:val="24"/>
              </w:rPr>
              <w:t>initialled</w:t>
            </w:r>
            <w:proofErr w:type="spellEnd"/>
            <w:r w:rsidRPr="0061745F">
              <w:rPr>
                <w:spacing w:val="0"/>
                <w:szCs w:val="24"/>
              </w:rPr>
              <w:t xml:space="preserve"> by the person signing the Tender.</w:t>
            </w:r>
          </w:p>
          <w:p w:rsidR="0061745F" w:rsidRPr="0061745F" w:rsidRDefault="0061745F" w:rsidP="0061745F">
            <w:pPr>
              <w:pStyle w:val="Sub-ClauseText"/>
              <w:spacing w:before="60" w:after="60"/>
              <w:ind w:left="605"/>
              <w:rPr>
                <w:spacing w:val="0"/>
                <w:szCs w:val="24"/>
              </w:rPr>
            </w:pPr>
          </w:p>
        </w:tc>
      </w:tr>
      <w:tr w:rsidR="00F96083" w:rsidRPr="00361713" w:rsidTr="007230E5">
        <w:tc>
          <w:tcPr>
            <w:tcW w:w="9360" w:type="dxa"/>
          </w:tcPr>
          <w:p w:rsidR="00F96083" w:rsidRPr="00361713" w:rsidRDefault="00F96083" w:rsidP="00165E78">
            <w:pPr>
              <w:pStyle w:val="BodyText2"/>
              <w:numPr>
                <w:ilvl w:val="0"/>
                <w:numId w:val="117"/>
              </w:numPr>
              <w:spacing w:before="60" w:after="60"/>
              <w:ind w:left="30" w:firstLine="18"/>
            </w:pPr>
            <w:bookmarkStart w:id="172" w:name="_Toc505659526"/>
            <w:bookmarkStart w:id="173" w:name="_Toc234130433"/>
            <w:bookmarkStart w:id="174" w:name="_Toc459036735"/>
            <w:r w:rsidRPr="00361713">
              <w:t xml:space="preserve">Submission and Opening of </w:t>
            </w:r>
            <w:r>
              <w:t>Tender</w:t>
            </w:r>
            <w:r w:rsidRPr="00361713">
              <w:t>s</w:t>
            </w:r>
            <w:bookmarkEnd w:id="172"/>
            <w:bookmarkEnd w:id="173"/>
            <w:bookmarkEnd w:id="174"/>
          </w:p>
        </w:tc>
      </w:tr>
      <w:tr w:rsidR="00F96083" w:rsidRPr="007C70CE" w:rsidTr="007230E5">
        <w:trPr>
          <w:trHeight w:val="360"/>
        </w:trPr>
        <w:tc>
          <w:tcPr>
            <w:tcW w:w="9360" w:type="dxa"/>
          </w:tcPr>
          <w:p w:rsidR="00F96083" w:rsidRPr="0061745F" w:rsidRDefault="00F96083" w:rsidP="007731EC">
            <w:pPr>
              <w:pStyle w:val="Sec1-Clauses"/>
              <w:numPr>
                <w:ilvl w:val="0"/>
                <w:numId w:val="98"/>
              </w:numPr>
              <w:ind w:left="357" w:hanging="357"/>
              <w:rPr>
                <w:szCs w:val="24"/>
              </w:rPr>
            </w:pPr>
            <w:bookmarkStart w:id="175" w:name="_Toc234130434"/>
            <w:bookmarkStart w:id="176" w:name="_Toc459036736"/>
            <w:bookmarkStart w:id="177" w:name="_Toc438438845"/>
            <w:bookmarkStart w:id="178" w:name="_Toc438532614"/>
            <w:bookmarkStart w:id="179" w:name="_Toc438733989"/>
            <w:bookmarkStart w:id="180" w:name="_Toc438907027"/>
            <w:bookmarkStart w:id="181" w:name="_Toc438907226"/>
            <w:r w:rsidRPr="0061745F">
              <w:rPr>
                <w:szCs w:val="24"/>
              </w:rPr>
              <w:t>Submission, Sealing and Marking of Tenders</w:t>
            </w:r>
            <w:bookmarkEnd w:id="175"/>
            <w:bookmarkEnd w:id="176"/>
          </w:p>
          <w:bookmarkEnd w:id="177"/>
          <w:bookmarkEnd w:id="178"/>
          <w:bookmarkEnd w:id="179"/>
          <w:bookmarkEnd w:id="180"/>
          <w:bookmarkEnd w:id="181"/>
          <w:p w:rsidR="00F96083" w:rsidRPr="0061745F" w:rsidRDefault="00F96083" w:rsidP="00977952">
            <w:pPr>
              <w:pStyle w:val="Sub-ClauseText"/>
              <w:numPr>
                <w:ilvl w:val="1"/>
                <w:numId w:val="32"/>
              </w:numPr>
              <w:spacing w:before="60" w:after="60"/>
              <w:rPr>
                <w:spacing w:val="0"/>
                <w:szCs w:val="24"/>
              </w:rPr>
            </w:pPr>
            <w:r w:rsidRPr="0061745F">
              <w:rPr>
                <w:spacing w:val="0"/>
                <w:szCs w:val="24"/>
              </w:rPr>
              <w:t xml:space="preserve">Tenderers may always submit their tenders by mail or by hand. When so specified in the </w:t>
            </w:r>
            <w:r w:rsidRPr="0061745F">
              <w:rPr>
                <w:b/>
                <w:spacing w:val="0"/>
                <w:szCs w:val="24"/>
              </w:rPr>
              <w:t>BDS,</w:t>
            </w:r>
            <w:r w:rsidRPr="0061745F">
              <w:rPr>
                <w:spacing w:val="0"/>
                <w:szCs w:val="24"/>
              </w:rPr>
              <w:t xml:space="preserve"> Tenderers shall have the option of submitting their tenders electronically. </w:t>
            </w:r>
          </w:p>
          <w:p w:rsidR="00F96083" w:rsidRPr="0061745F" w:rsidRDefault="00F96083" w:rsidP="007731EC">
            <w:pPr>
              <w:pStyle w:val="Heading3"/>
              <w:numPr>
                <w:ilvl w:val="2"/>
                <w:numId w:val="109"/>
              </w:numPr>
              <w:spacing w:before="60" w:after="60"/>
              <w:rPr>
                <w:szCs w:val="24"/>
              </w:rPr>
            </w:pPr>
            <w:r w:rsidRPr="0061745F">
              <w:rPr>
                <w:szCs w:val="24"/>
              </w:rPr>
              <w:t xml:space="preserve">Tenderers submitting tenders by mail or by hand, shall enclose the original and each copy of the Tender, including alternative tenders, if permitted in accordance with ITT Clause </w:t>
            </w:r>
            <w:smartTag w:uri="urn:schemas-microsoft-com:office:smarttags" w:element="metricconverter">
              <w:smartTagPr>
                <w:attr w:name="ProductID" w:val="13, in"/>
              </w:smartTagPr>
              <w:r w:rsidRPr="0061745F">
                <w:rPr>
                  <w:szCs w:val="24"/>
                </w:rPr>
                <w:t>13, in</w:t>
              </w:r>
            </w:smartTag>
            <w:r w:rsidRPr="0061745F">
              <w:rPr>
                <w:szCs w:val="24"/>
              </w:rPr>
              <w:t xml:space="preserve"> separate sealed envelopes, duly marking the envelopes as “</w:t>
            </w:r>
            <w:r w:rsidRPr="0061745F">
              <w:rPr>
                <w:smallCaps/>
                <w:szCs w:val="24"/>
              </w:rPr>
              <w:t>Original</w:t>
            </w:r>
            <w:r w:rsidRPr="0061745F">
              <w:rPr>
                <w:szCs w:val="24"/>
              </w:rPr>
              <w:t>” and “</w:t>
            </w:r>
            <w:r w:rsidRPr="0061745F">
              <w:rPr>
                <w:smallCaps/>
                <w:szCs w:val="24"/>
              </w:rPr>
              <w:t>Copy</w:t>
            </w:r>
            <w:r w:rsidRPr="0061745F">
              <w:rPr>
                <w:szCs w:val="24"/>
              </w:rPr>
              <w:t>.”  These envelopes containing the original and the copies shall then be enclosed in one single envelope. The rest of the procedure shall be in accordance with ITT sub-Clauses 23.2 and 23.3.</w:t>
            </w:r>
          </w:p>
          <w:p w:rsidR="00F96083" w:rsidRPr="0061745F" w:rsidRDefault="00F96083" w:rsidP="007731EC">
            <w:pPr>
              <w:pStyle w:val="Heading3"/>
              <w:numPr>
                <w:ilvl w:val="2"/>
                <w:numId w:val="109"/>
              </w:numPr>
              <w:spacing w:before="60" w:after="60"/>
              <w:rPr>
                <w:szCs w:val="24"/>
              </w:rPr>
            </w:pPr>
            <w:r w:rsidRPr="0061745F">
              <w:rPr>
                <w:szCs w:val="24"/>
              </w:rPr>
              <w:t xml:space="preserve">Tenderers submitting tenders electronically shall follow the electronic tender submission procedures specified in the </w:t>
            </w:r>
            <w:r w:rsidRPr="0061745F">
              <w:rPr>
                <w:b/>
                <w:szCs w:val="24"/>
              </w:rPr>
              <w:t>BDS.</w:t>
            </w:r>
            <w:r w:rsidRPr="0061745F">
              <w:rPr>
                <w:szCs w:val="24"/>
              </w:rPr>
              <w:t xml:space="preserve">   </w:t>
            </w:r>
          </w:p>
          <w:p w:rsidR="00F96083" w:rsidRPr="0061745F" w:rsidRDefault="00F96083" w:rsidP="00F96083">
            <w:pPr>
              <w:pStyle w:val="Sub-ClauseText"/>
              <w:numPr>
                <w:ilvl w:val="1"/>
                <w:numId w:val="32"/>
              </w:numPr>
              <w:spacing w:before="60" w:after="60"/>
              <w:rPr>
                <w:spacing w:val="0"/>
                <w:szCs w:val="24"/>
              </w:rPr>
            </w:pPr>
            <w:r w:rsidRPr="0061745F">
              <w:rPr>
                <w:spacing w:val="0"/>
                <w:szCs w:val="24"/>
              </w:rPr>
              <w:t>The inner and outer envelopes shall:</w:t>
            </w:r>
          </w:p>
          <w:p w:rsidR="00F96083" w:rsidRPr="0061745F" w:rsidRDefault="00F96083" w:rsidP="007731EC">
            <w:pPr>
              <w:pStyle w:val="Heading3"/>
              <w:numPr>
                <w:ilvl w:val="2"/>
                <w:numId w:val="73"/>
              </w:numPr>
              <w:spacing w:before="60" w:after="60"/>
              <w:rPr>
                <w:szCs w:val="24"/>
              </w:rPr>
            </w:pPr>
            <w:r w:rsidRPr="0061745F">
              <w:rPr>
                <w:szCs w:val="24"/>
              </w:rPr>
              <w:t>Bear the name and address of the Tenderer;</w:t>
            </w:r>
          </w:p>
          <w:p w:rsidR="00F96083" w:rsidRPr="0061745F" w:rsidRDefault="00F96083" w:rsidP="007731EC">
            <w:pPr>
              <w:pStyle w:val="Heading3"/>
              <w:numPr>
                <w:ilvl w:val="2"/>
                <w:numId w:val="73"/>
              </w:numPr>
              <w:spacing w:before="60" w:after="60"/>
              <w:rPr>
                <w:szCs w:val="24"/>
              </w:rPr>
            </w:pPr>
            <w:r w:rsidRPr="0061745F">
              <w:rPr>
                <w:szCs w:val="24"/>
              </w:rPr>
              <w:lastRenderedPageBreak/>
              <w:t>be addressed to the Procuring Entity in accordance with ITT Sub-Clause 24.1;</w:t>
            </w:r>
          </w:p>
          <w:p w:rsidR="00F96083" w:rsidRPr="0061745F" w:rsidRDefault="00F96083" w:rsidP="007731EC">
            <w:pPr>
              <w:pStyle w:val="Heading3"/>
              <w:numPr>
                <w:ilvl w:val="2"/>
                <w:numId w:val="73"/>
              </w:numPr>
              <w:spacing w:before="60" w:after="60"/>
              <w:rPr>
                <w:szCs w:val="24"/>
              </w:rPr>
            </w:pPr>
            <w:r w:rsidRPr="0061745F">
              <w:rPr>
                <w:szCs w:val="24"/>
              </w:rPr>
              <w:t xml:space="preserve">bear the specific procurement reference number of this tendering process indicated in ITT 1.1 and any additional identification marks as </w:t>
            </w:r>
            <w:r w:rsidRPr="0061745F">
              <w:rPr>
                <w:b/>
                <w:bCs/>
                <w:szCs w:val="24"/>
              </w:rPr>
              <w:t>specified in the</w:t>
            </w:r>
            <w:r w:rsidRPr="0061745F">
              <w:rPr>
                <w:szCs w:val="24"/>
              </w:rPr>
              <w:t xml:space="preserve"> </w:t>
            </w:r>
            <w:r w:rsidRPr="0061745F">
              <w:rPr>
                <w:b/>
                <w:szCs w:val="24"/>
              </w:rPr>
              <w:t>BDS ;</w:t>
            </w:r>
            <w:r w:rsidRPr="0061745F">
              <w:rPr>
                <w:szCs w:val="24"/>
              </w:rPr>
              <w:t xml:space="preserve"> and</w:t>
            </w:r>
          </w:p>
          <w:p w:rsidR="00F96083" w:rsidRPr="0061745F" w:rsidRDefault="00F96083" w:rsidP="007731EC">
            <w:pPr>
              <w:pStyle w:val="Heading3"/>
              <w:numPr>
                <w:ilvl w:val="2"/>
                <w:numId w:val="73"/>
              </w:numPr>
              <w:spacing w:before="60" w:after="60"/>
              <w:rPr>
                <w:szCs w:val="24"/>
              </w:rPr>
            </w:pPr>
            <w:r w:rsidRPr="0061745F">
              <w:rPr>
                <w:szCs w:val="24"/>
              </w:rPr>
              <w:t>bear a warning not to open before the time and date for tender opening, in accordance with ITT Sub-Clause 27.1.</w:t>
            </w:r>
          </w:p>
          <w:p w:rsidR="00F96083" w:rsidRPr="0061745F" w:rsidRDefault="00F96083" w:rsidP="007230E5">
            <w:pPr>
              <w:pStyle w:val="Sub-ClauseText"/>
              <w:spacing w:before="60" w:after="60"/>
              <w:ind w:left="612" w:hanging="612"/>
              <w:rPr>
                <w:spacing w:val="0"/>
                <w:szCs w:val="24"/>
              </w:rPr>
            </w:pPr>
            <w:r w:rsidRPr="0061745F">
              <w:rPr>
                <w:spacing w:val="0"/>
                <w:szCs w:val="24"/>
              </w:rPr>
              <w:t>23.3</w:t>
            </w:r>
            <w:r w:rsidRPr="0061745F">
              <w:rPr>
                <w:spacing w:val="0"/>
                <w:szCs w:val="24"/>
              </w:rPr>
              <w:tab/>
              <w:t>If all envelopes are not sealed and marked as required, the Procuring Entity will assume no responsibility for the misplacement or premature opening of the tender.</w:t>
            </w:r>
          </w:p>
        </w:tc>
      </w:tr>
      <w:tr w:rsidR="00F96083" w:rsidRPr="007F4E68" w:rsidTr="007230E5">
        <w:tc>
          <w:tcPr>
            <w:tcW w:w="9360" w:type="dxa"/>
          </w:tcPr>
          <w:p w:rsidR="00F96083" w:rsidRPr="0061745F" w:rsidRDefault="00F96083" w:rsidP="007731EC">
            <w:pPr>
              <w:pStyle w:val="Sec1-Clauses"/>
              <w:numPr>
                <w:ilvl w:val="0"/>
                <w:numId w:val="98"/>
              </w:numPr>
              <w:ind w:left="357" w:hanging="357"/>
              <w:rPr>
                <w:szCs w:val="24"/>
              </w:rPr>
            </w:pPr>
            <w:bookmarkStart w:id="182" w:name="_Toc234130435"/>
            <w:bookmarkStart w:id="183" w:name="_Toc459036737"/>
            <w:bookmarkStart w:id="184" w:name="_Toc424009124"/>
            <w:bookmarkStart w:id="185" w:name="_Toc438438846"/>
            <w:bookmarkStart w:id="186" w:name="_Toc438532618"/>
            <w:bookmarkStart w:id="187" w:name="_Toc438733990"/>
            <w:bookmarkStart w:id="188" w:name="_Toc438907028"/>
            <w:bookmarkStart w:id="189" w:name="_Toc438907227"/>
            <w:r w:rsidRPr="0061745F">
              <w:rPr>
                <w:szCs w:val="24"/>
              </w:rPr>
              <w:lastRenderedPageBreak/>
              <w:t>Deadline for Submission of Tenders</w:t>
            </w:r>
            <w:bookmarkEnd w:id="182"/>
            <w:bookmarkEnd w:id="183"/>
          </w:p>
          <w:bookmarkEnd w:id="184"/>
          <w:bookmarkEnd w:id="185"/>
          <w:bookmarkEnd w:id="186"/>
          <w:bookmarkEnd w:id="187"/>
          <w:bookmarkEnd w:id="188"/>
          <w:bookmarkEnd w:id="189"/>
          <w:p w:rsidR="00F96083" w:rsidRPr="0061745F" w:rsidRDefault="00F96083" w:rsidP="00977952">
            <w:pPr>
              <w:pStyle w:val="Sub-ClauseText"/>
              <w:numPr>
                <w:ilvl w:val="1"/>
                <w:numId w:val="33"/>
              </w:numPr>
              <w:spacing w:before="60" w:after="60"/>
              <w:rPr>
                <w:spacing w:val="0"/>
                <w:szCs w:val="24"/>
              </w:rPr>
            </w:pPr>
            <w:r w:rsidRPr="0061745F">
              <w:rPr>
                <w:spacing w:val="0"/>
                <w:szCs w:val="24"/>
              </w:rPr>
              <w:t xml:space="preserve">Tenders must be received by the Procuring Entity at the address and no later than the date and time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w:t>
            </w:r>
          </w:p>
          <w:p w:rsidR="00F96083" w:rsidRPr="0061745F" w:rsidRDefault="00F96083" w:rsidP="00F96083">
            <w:pPr>
              <w:pStyle w:val="Sub-ClauseText"/>
              <w:numPr>
                <w:ilvl w:val="1"/>
                <w:numId w:val="33"/>
              </w:numPr>
              <w:spacing w:before="60" w:after="60"/>
              <w:rPr>
                <w:spacing w:val="0"/>
                <w:szCs w:val="24"/>
              </w:rPr>
            </w:pPr>
            <w:r w:rsidRPr="0061745F">
              <w:rPr>
                <w:spacing w:val="0"/>
                <w:szCs w:val="24"/>
              </w:rPr>
              <w:t xml:space="preserve">The Procuring Entity may, at its discretion, extend the deadline for the submission of tenders by amending the Tendering Documents in accordance with ITT Clause </w:t>
            </w:r>
            <w:smartTag w:uri="urn:schemas-microsoft-com:office:smarttags" w:element="metricconverter">
              <w:smartTagPr>
                <w:attr w:name="ProductID" w:val="8, in"/>
              </w:smartTagPr>
              <w:r w:rsidRPr="0061745F">
                <w:rPr>
                  <w:spacing w:val="0"/>
                  <w:szCs w:val="24"/>
                </w:rPr>
                <w:t>8, in</w:t>
              </w:r>
            </w:smartTag>
            <w:r w:rsidRPr="0061745F">
              <w:rPr>
                <w:spacing w:val="0"/>
                <w:szCs w:val="24"/>
              </w:rPr>
              <w:t xml:space="preserve"> which case all rights and obligations of the Procuring Entity and Tenderers previously subject to the deadline shall thereafter be subject to the deadline as extended.</w:t>
            </w:r>
          </w:p>
        </w:tc>
      </w:tr>
      <w:tr w:rsidR="00F96083" w:rsidRPr="007F4E68" w:rsidTr="007230E5">
        <w:tc>
          <w:tcPr>
            <w:tcW w:w="9360" w:type="dxa"/>
          </w:tcPr>
          <w:p w:rsidR="00F96083" w:rsidRPr="0061745F" w:rsidRDefault="00F96083" w:rsidP="007731EC">
            <w:pPr>
              <w:pStyle w:val="Sec1-Clauses"/>
              <w:numPr>
                <w:ilvl w:val="0"/>
                <w:numId w:val="98"/>
              </w:numPr>
              <w:ind w:left="357" w:hanging="357"/>
              <w:rPr>
                <w:szCs w:val="24"/>
              </w:rPr>
            </w:pPr>
            <w:bookmarkStart w:id="190" w:name="_Toc234130436"/>
            <w:bookmarkStart w:id="191" w:name="_Toc459036738"/>
            <w:bookmarkStart w:id="192" w:name="_Toc438438847"/>
            <w:bookmarkStart w:id="193" w:name="_Toc438532619"/>
            <w:bookmarkStart w:id="194" w:name="_Toc438733991"/>
            <w:bookmarkStart w:id="195" w:name="_Toc438907029"/>
            <w:bookmarkStart w:id="196" w:name="_Toc438907228"/>
            <w:r w:rsidRPr="0061745F">
              <w:rPr>
                <w:szCs w:val="24"/>
              </w:rPr>
              <w:t>Late Tenders</w:t>
            </w:r>
            <w:bookmarkEnd w:id="190"/>
            <w:bookmarkEnd w:id="191"/>
          </w:p>
          <w:bookmarkEnd w:id="192"/>
          <w:bookmarkEnd w:id="193"/>
          <w:bookmarkEnd w:id="194"/>
          <w:bookmarkEnd w:id="195"/>
          <w:bookmarkEnd w:id="196"/>
          <w:p w:rsidR="00F96083" w:rsidRPr="0061745F" w:rsidRDefault="00F96083" w:rsidP="007731EC">
            <w:pPr>
              <w:pStyle w:val="Sub-ClauseText"/>
              <w:numPr>
                <w:ilvl w:val="1"/>
                <w:numId w:val="105"/>
              </w:numPr>
              <w:spacing w:before="60" w:after="60"/>
              <w:rPr>
                <w:spacing w:val="0"/>
                <w:szCs w:val="24"/>
              </w:rPr>
            </w:pPr>
            <w:r w:rsidRPr="0061745F">
              <w:rPr>
                <w:spacing w:val="0"/>
                <w:szCs w:val="24"/>
              </w:rPr>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F96083" w:rsidRPr="00EC1F4A" w:rsidTr="007230E5">
        <w:tc>
          <w:tcPr>
            <w:tcW w:w="9360" w:type="dxa"/>
            <w:tcBorders>
              <w:bottom w:val="nil"/>
            </w:tcBorders>
          </w:tcPr>
          <w:p w:rsidR="00F96083" w:rsidRPr="0061745F" w:rsidRDefault="00F96083" w:rsidP="007731EC">
            <w:pPr>
              <w:pStyle w:val="Sec1-Clauses"/>
              <w:numPr>
                <w:ilvl w:val="0"/>
                <w:numId w:val="98"/>
              </w:numPr>
              <w:ind w:left="357" w:hanging="357"/>
              <w:rPr>
                <w:szCs w:val="24"/>
              </w:rPr>
            </w:pPr>
            <w:bookmarkStart w:id="197" w:name="_Toc424009126"/>
            <w:bookmarkStart w:id="198" w:name="_Toc438438848"/>
            <w:bookmarkStart w:id="199" w:name="_Toc438532620"/>
            <w:bookmarkStart w:id="200" w:name="_Toc438733992"/>
            <w:bookmarkStart w:id="201" w:name="_Toc438907030"/>
            <w:bookmarkStart w:id="202" w:name="_Toc438907229"/>
            <w:bookmarkStart w:id="203" w:name="_Toc234130437"/>
            <w:bookmarkStart w:id="204" w:name="_Toc459036739"/>
            <w:r w:rsidRPr="0061745F">
              <w:rPr>
                <w:szCs w:val="24"/>
              </w:rPr>
              <w:t>Withdrawal, Substitution, and Modification of Tenders</w:t>
            </w:r>
            <w:bookmarkEnd w:id="197"/>
            <w:bookmarkEnd w:id="198"/>
            <w:bookmarkEnd w:id="199"/>
            <w:bookmarkEnd w:id="200"/>
            <w:bookmarkEnd w:id="201"/>
            <w:bookmarkEnd w:id="202"/>
            <w:bookmarkEnd w:id="203"/>
            <w:bookmarkEnd w:id="204"/>
            <w:r w:rsidRPr="0061745F">
              <w:rPr>
                <w:szCs w:val="24"/>
              </w:rPr>
              <w:t xml:space="preserve"> </w:t>
            </w:r>
          </w:p>
          <w:p w:rsidR="00F96083" w:rsidRPr="0061745F" w:rsidRDefault="00F96083" w:rsidP="00977952">
            <w:pPr>
              <w:pStyle w:val="Sub-ClauseText"/>
              <w:numPr>
                <w:ilvl w:val="1"/>
                <w:numId w:val="34"/>
              </w:numPr>
              <w:spacing w:before="60" w:after="60"/>
              <w:rPr>
                <w:spacing w:val="0"/>
                <w:szCs w:val="24"/>
              </w:rPr>
            </w:pPr>
            <w:r w:rsidRPr="0061745F">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submitted in accordance with ITT Clauses 22 and 23 (except that withdrawal notices do not require copies), and in addition, the respective envelopes shall be clearly marked “</w:t>
            </w:r>
            <w:r w:rsidRPr="0061745F">
              <w:rPr>
                <w:smallCaps/>
                <w:szCs w:val="24"/>
              </w:rPr>
              <w:t xml:space="preserve">Withdrawal,” “Substitution,” </w:t>
            </w:r>
            <w:r w:rsidRPr="0061745F">
              <w:rPr>
                <w:szCs w:val="24"/>
              </w:rPr>
              <w:t xml:space="preserve">or </w:t>
            </w:r>
            <w:r w:rsidRPr="0061745F">
              <w:rPr>
                <w:smallCaps/>
                <w:szCs w:val="24"/>
              </w:rPr>
              <w:t>“Modification</w:t>
            </w:r>
            <w:r w:rsidRPr="0061745F">
              <w:rPr>
                <w:szCs w:val="24"/>
              </w:rPr>
              <w:t>;” and</w:t>
            </w:r>
          </w:p>
          <w:p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received by the Procuring Entity prior to the deadline prescribed for submission of tenders, in accordance with ITT Clause 24.</w:t>
            </w:r>
          </w:p>
          <w:p w:rsidR="00F96083" w:rsidRPr="0061745F" w:rsidRDefault="00F96083" w:rsidP="00F96083">
            <w:pPr>
              <w:pStyle w:val="Sub-ClauseText"/>
              <w:numPr>
                <w:ilvl w:val="1"/>
                <w:numId w:val="34"/>
              </w:numPr>
              <w:spacing w:before="60" w:after="60"/>
              <w:rPr>
                <w:spacing w:val="0"/>
                <w:szCs w:val="24"/>
              </w:rPr>
            </w:pPr>
            <w:r w:rsidRPr="0061745F">
              <w:rPr>
                <w:spacing w:val="0"/>
                <w:szCs w:val="24"/>
              </w:rPr>
              <w:t>Tenders requested to be withdrawn in accordance with ITT Sub-Clause 26.1 shall be returned unopened to the Tenderers.</w:t>
            </w:r>
          </w:p>
          <w:p w:rsidR="00F96083" w:rsidRPr="0061745F" w:rsidRDefault="00F96083" w:rsidP="00F96083">
            <w:pPr>
              <w:pStyle w:val="Sub-ClauseText"/>
              <w:numPr>
                <w:ilvl w:val="1"/>
                <w:numId w:val="34"/>
              </w:numPr>
              <w:spacing w:before="60" w:after="60"/>
              <w:rPr>
                <w:spacing w:val="0"/>
                <w:szCs w:val="24"/>
              </w:rPr>
            </w:pPr>
            <w:r w:rsidRPr="0061745F">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F96083" w:rsidRPr="00284E98" w:rsidTr="007230E5">
        <w:tc>
          <w:tcPr>
            <w:tcW w:w="9360" w:type="dxa"/>
            <w:tcBorders>
              <w:bottom w:val="nil"/>
            </w:tcBorders>
          </w:tcPr>
          <w:p w:rsidR="00F96083" w:rsidRPr="0061745F" w:rsidRDefault="00F96083" w:rsidP="007731EC">
            <w:pPr>
              <w:pStyle w:val="Sec1-Clauses"/>
              <w:numPr>
                <w:ilvl w:val="0"/>
                <w:numId w:val="98"/>
              </w:numPr>
              <w:ind w:left="357" w:hanging="357"/>
              <w:rPr>
                <w:szCs w:val="24"/>
              </w:rPr>
            </w:pPr>
            <w:bookmarkStart w:id="205" w:name="_Toc234130438"/>
            <w:bookmarkStart w:id="206" w:name="_Toc459036740"/>
            <w:bookmarkStart w:id="207" w:name="_Toc438438849"/>
            <w:bookmarkStart w:id="208" w:name="_Toc438532623"/>
            <w:bookmarkStart w:id="209" w:name="_Toc438733993"/>
            <w:bookmarkStart w:id="210" w:name="_Toc438907031"/>
            <w:bookmarkStart w:id="211" w:name="_Toc438907230"/>
            <w:r w:rsidRPr="0061745F">
              <w:rPr>
                <w:szCs w:val="24"/>
              </w:rPr>
              <w:t>Tender Opening</w:t>
            </w:r>
            <w:bookmarkEnd w:id="205"/>
            <w:bookmarkEnd w:id="206"/>
          </w:p>
          <w:bookmarkEnd w:id="207"/>
          <w:bookmarkEnd w:id="208"/>
          <w:bookmarkEnd w:id="209"/>
          <w:bookmarkEnd w:id="210"/>
          <w:bookmarkEnd w:id="211"/>
          <w:p w:rsidR="00F96083" w:rsidRPr="0061745F" w:rsidRDefault="00F96083" w:rsidP="00977952">
            <w:pPr>
              <w:pStyle w:val="Sub-ClauseText"/>
              <w:numPr>
                <w:ilvl w:val="1"/>
                <w:numId w:val="35"/>
              </w:numPr>
              <w:spacing w:before="60" w:after="60"/>
              <w:rPr>
                <w:spacing w:val="0"/>
                <w:szCs w:val="24"/>
              </w:rPr>
            </w:pPr>
            <w:r w:rsidRPr="0061745F">
              <w:rPr>
                <w:spacing w:val="0"/>
                <w:szCs w:val="24"/>
              </w:rPr>
              <w:t xml:space="preserve">The Procuring Entity shall conduct the tender opening in public at the address, date and time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Any specific electronic tender opening procedures required if electronic tendering is permitted in accordance with ITT Sub-Clause 23.1, shall be as </w:t>
            </w:r>
            <w:r w:rsidRPr="0061745F">
              <w:rPr>
                <w:b/>
                <w:bCs/>
                <w:spacing w:val="0"/>
                <w:szCs w:val="24"/>
              </w:rPr>
              <w:t>specified in the</w:t>
            </w:r>
            <w:r w:rsidRPr="0061745F">
              <w:rPr>
                <w:spacing w:val="0"/>
                <w:szCs w:val="24"/>
              </w:rPr>
              <w:t xml:space="preserve"> </w:t>
            </w:r>
            <w:r w:rsidRPr="0061745F">
              <w:rPr>
                <w:b/>
                <w:spacing w:val="0"/>
                <w:szCs w:val="24"/>
              </w:rPr>
              <w:t>BDS.</w:t>
            </w:r>
          </w:p>
          <w:p w:rsidR="00F96083" w:rsidRPr="0061745F" w:rsidRDefault="00F96083" w:rsidP="00F96083">
            <w:pPr>
              <w:pStyle w:val="Sub-ClauseText"/>
              <w:numPr>
                <w:ilvl w:val="1"/>
                <w:numId w:val="35"/>
              </w:numPr>
              <w:spacing w:before="60" w:after="60"/>
              <w:rPr>
                <w:spacing w:val="0"/>
                <w:szCs w:val="24"/>
              </w:rPr>
            </w:pPr>
            <w:r w:rsidRPr="0061745F">
              <w:rPr>
                <w:spacing w:val="0"/>
                <w:szCs w:val="24"/>
              </w:rPr>
              <w:t>First, envelopes marked “</w:t>
            </w:r>
            <w:r w:rsidRPr="0061745F">
              <w:rPr>
                <w:smallCaps/>
                <w:spacing w:val="0"/>
                <w:szCs w:val="24"/>
              </w:rPr>
              <w:t>Withdrawal</w:t>
            </w:r>
            <w:r w:rsidRPr="0061745F">
              <w:rPr>
                <w:spacing w:val="0"/>
                <w:szCs w:val="24"/>
              </w:rPr>
              <w:t xml:space="preserve">” shall be opened and read out and the envelope with the corresponding tender shall not be opened, but returned to the Tenderer. If the withdrawal envelope does not contain a copy of the “power of attorney” confirming the </w:t>
            </w:r>
            <w:r w:rsidRPr="0061745F">
              <w:rPr>
                <w:spacing w:val="0"/>
                <w:szCs w:val="24"/>
              </w:rPr>
              <w:lastRenderedPageBreak/>
              <w:t>signature as a person duly authorized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61745F">
              <w:rPr>
                <w:smallCaps/>
                <w:spacing w:val="0"/>
                <w:szCs w:val="24"/>
              </w:rPr>
              <w:t>Substitution</w:t>
            </w:r>
            <w:r w:rsidRPr="0061745F">
              <w:rPr>
                <w:spacing w:val="0"/>
                <w:szCs w:val="24"/>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61745F">
              <w:rPr>
                <w:smallCaps/>
                <w:spacing w:val="0"/>
                <w:szCs w:val="24"/>
              </w:rPr>
              <w:t>Modification</w:t>
            </w:r>
            <w:r w:rsidRPr="0061745F">
              <w:rPr>
                <w:spacing w:val="0"/>
                <w:szCs w:val="24"/>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p w:rsidR="00F96083" w:rsidRPr="0061745F" w:rsidRDefault="00F96083" w:rsidP="00F96083">
            <w:pPr>
              <w:pStyle w:val="Sub-ClauseText"/>
              <w:numPr>
                <w:ilvl w:val="1"/>
                <w:numId w:val="35"/>
              </w:numPr>
              <w:spacing w:before="60" w:after="60"/>
              <w:rPr>
                <w:spacing w:val="0"/>
                <w:szCs w:val="24"/>
              </w:rPr>
            </w:pPr>
            <w:r w:rsidRPr="0061745F">
              <w:rPr>
                <w:spacing w:val="0"/>
                <w:szCs w:val="24"/>
              </w:rPr>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rsidR="00F96083" w:rsidRDefault="00F96083" w:rsidP="00F96083">
            <w:pPr>
              <w:pStyle w:val="Sub-ClauseText"/>
              <w:numPr>
                <w:ilvl w:val="1"/>
                <w:numId w:val="35"/>
              </w:numPr>
              <w:spacing w:before="60" w:after="60"/>
              <w:rPr>
                <w:spacing w:val="0"/>
                <w:szCs w:val="24"/>
              </w:rPr>
            </w:pPr>
            <w:r w:rsidRPr="0061745F">
              <w:rPr>
                <w:spacing w:val="0"/>
                <w:szCs w:val="24"/>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rsidR="0061745F" w:rsidRPr="0061745F" w:rsidRDefault="0061745F" w:rsidP="0061745F">
            <w:pPr>
              <w:pStyle w:val="Sub-ClauseText"/>
              <w:spacing w:before="60" w:after="60"/>
              <w:ind w:left="600"/>
              <w:rPr>
                <w:spacing w:val="0"/>
                <w:szCs w:val="24"/>
              </w:rPr>
            </w:pPr>
          </w:p>
        </w:tc>
      </w:tr>
      <w:tr w:rsidR="00F96083" w:rsidRPr="00284E98" w:rsidTr="007230E5">
        <w:tc>
          <w:tcPr>
            <w:tcW w:w="9360" w:type="dxa"/>
          </w:tcPr>
          <w:p w:rsidR="00F96083" w:rsidRPr="00284E98" w:rsidRDefault="00F96083" w:rsidP="00165E78">
            <w:pPr>
              <w:pStyle w:val="BodyText2"/>
              <w:numPr>
                <w:ilvl w:val="0"/>
                <w:numId w:val="117"/>
              </w:numPr>
              <w:spacing w:before="60" w:after="60"/>
              <w:ind w:left="30" w:firstLine="18"/>
            </w:pPr>
            <w:bookmarkStart w:id="212" w:name="_Toc505659527"/>
            <w:bookmarkStart w:id="213" w:name="_Toc234130439"/>
            <w:bookmarkStart w:id="214" w:name="_Toc459036741"/>
            <w:r w:rsidRPr="00284E98">
              <w:lastRenderedPageBreak/>
              <w:t xml:space="preserve">Evaluation and Comparison of </w:t>
            </w:r>
            <w:r>
              <w:t>Tender</w:t>
            </w:r>
            <w:r w:rsidRPr="00284E98">
              <w:t>s</w:t>
            </w:r>
            <w:bookmarkEnd w:id="212"/>
            <w:bookmarkEnd w:id="213"/>
            <w:bookmarkEnd w:id="214"/>
          </w:p>
        </w:tc>
      </w:tr>
      <w:tr w:rsidR="00F96083" w:rsidRPr="00284E98" w:rsidTr="007230E5">
        <w:tc>
          <w:tcPr>
            <w:tcW w:w="9360" w:type="dxa"/>
          </w:tcPr>
          <w:p w:rsidR="00F96083" w:rsidRPr="0061745F" w:rsidRDefault="00F96083" w:rsidP="007731EC">
            <w:pPr>
              <w:pStyle w:val="Sec1-Clauses"/>
              <w:numPr>
                <w:ilvl w:val="0"/>
                <w:numId w:val="98"/>
              </w:numPr>
              <w:ind w:left="357" w:hanging="357"/>
              <w:rPr>
                <w:szCs w:val="24"/>
              </w:rPr>
            </w:pPr>
            <w:bookmarkStart w:id="215" w:name="_Toc234130440"/>
            <w:bookmarkStart w:id="216" w:name="_Toc459036742"/>
            <w:r w:rsidRPr="0061745F">
              <w:rPr>
                <w:szCs w:val="24"/>
              </w:rPr>
              <w:t>Confidentiality</w:t>
            </w:r>
            <w:bookmarkEnd w:id="215"/>
            <w:bookmarkEnd w:id="216"/>
          </w:p>
          <w:p w:rsidR="00F96083" w:rsidRPr="0061745F" w:rsidRDefault="00F96083" w:rsidP="00977952">
            <w:pPr>
              <w:pStyle w:val="Sub-ClauseText"/>
              <w:numPr>
                <w:ilvl w:val="1"/>
                <w:numId w:val="36"/>
              </w:numPr>
              <w:spacing w:before="60" w:after="60"/>
              <w:rPr>
                <w:spacing w:val="0"/>
                <w:szCs w:val="24"/>
              </w:rPr>
            </w:pPr>
            <w:r w:rsidRPr="0061745F">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rsidR="00F96083" w:rsidRPr="0061745F" w:rsidRDefault="00F96083" w:rsidP="00F96083">
            <w:pPr>
              <w:pStyle w:val="Sub-ClauseText"/>
              <w:numPr>
                <w:ilvl w:val="1"/>
                <w:numId w:val="36"/>
              </w:numPr>
              <w:spacing w:before="60" w:after="60"/>
              <w:rPr>
                <w:spacing w:val="0"/>
                <w:szCs w:val="24"/>
              </w:rPr>
            </w:pPr>
            <w:r w:rsidRPr="0061745F">
              <w:rPr>
                <w:spacing w:val="0"/>
                <w:szCs w:val="24"/>
              </w:rPr>
              <w:t>Any effort by a Tenderer to influence the Procuring Entity in the examination, evaluation, comparison, and post-qualification of the tenders or contract award decisions may result in the rejection of its Tender.</w:t>
            </w:r>
          </w:p>
          <w:p w:rsidR="00F96083" w:rsidRPr="0061745F" w:rsidRDefault="00F96083" w:rsidP="00F96083">
            <w:pPr>
              <w:pStyle w:val="Sub-ClauseText"/>
              <w:numPr>
                <w:ilvl w:val="1"/>
                <w:numId w:val="36"/>
              </w:numPr>
              <w:spacing w:before="60" w:after="60"/>
              <w:rPr>
                <w:spacing w:val="0"/>
                <w:szCs w:val="24"/>
              </w:rPr>
            </w:pPr>
            <w:r w:rsidRPr="0061745F">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F96083" w:rsidRPr="00C8273C" w:rsidTr="007230E5">
        <w:tc>
          <w:tcPr>
            <w:tcW w:w="9360" w:type="dxa"/>
          </w:tcPr>
          <w:p w:rsidR="00F96083" w:rsidRPr="0061745F" w:rsidRDefault="00F96083" w:rsidP="007731EC">
            <w:pPr>
              <w:pStyle w:val="Sec1-Clauses"/>
              <w:numPr>
                <w:ilvl w:val="0"/>
                <w:numId w:val="98"/>
              </w:numPr>
              <w:ind w:left="357" w:hanging="357"/>
              <w:rPr>
                <w:szCs w:val="24"/>
              </w:rPr>
            </w:pPr>
            <w:bookmarkStart w:id="217" w:name="_Toc234130441"/>
            <w:bookmarkStart w:id="218" w:name="_Toc459036743"/>
            <w:r w:rsidRPr="0061745F">
              <w:rPr>
                <w:szCs w:val="24"/>
              </w:rPr>
              <w:t>Clarification of Tenders</w:t>
            </w:r>
            <w:bookmarkEnd w:id="217"/>
            <w:bookmarkEnd w:id="218"/>
          </w:p>
          <w:p w:rsidR="00F96083" w:rsidRPr="0061745F" w:rsidRDefault="00F96083" w:rsidP="00977952">
            <w:pPr>
              <w:pStyle w:val="Sub-ClauseText"/>
              <w:numPr>
                <w:ilvl w:val="1"/>
                <w:numId w:val="37"/>
              </w:numPr>
              <w:spacing w:before="60" w:after="60"/>
              <w:rPr>
                <w:spacing w:val="0"/>
                <w:szCs w:val="24"/>
              </w:rPr>
            </w:pPr>
            <w:r w:rsidRPr="0061745F">
              <w:rPr>
                <w:spacing w:val="0"/>
                <w:szCs w:val="24"/>
              </w:rPr>
              <w:t xml:space="preserve">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w:t>
            </w:r>
            <w:r w:rsidRPr="0061745F">
              <w:rPr>
                <w:spacing w:val="0"/>
                <w:szCs w:val="24"/>
              </w:rPr>
              <w:lastRenderedPageBreak/>
              <w:t>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F96083" w:rsidRPr="00C8273C" w:rsidTr="007230E5">
        <w:tc>
          <w:tcPr>
            <w:tcW w:w="9360" w:type="dxa"/>
          </w:tcPr>
          <w:p w:rsidR="00F96083" w:rsidRPr="0061745F" w:rsidRDefault="00F96083" w:rsidP="007731EC">
            <w:pPr>
              <w:pStyle w:val="Sec1-Clauses"/>
              <w:numPr>
                <w:ilvl w:val="0"/>
                <w:numId w:val="98"/>
              </w:numPr>
              <w:ind w:left="357" w:hanging="357"/>
              <w:rPr>
                <w:szCs w:val="24"/>
              </w:rPr>
            </w:pPr>
            <w:bookmarkStart w:id="219" w:name="_Toc424009130"/>
            <w:bookmarkStart w:id="220" w:name="_Toc234130442"/>
            <w:bookmarkStart w:id="221" w:name="_Toc459036744"/>
            <w:bookmarkStart w:id="222" w:name="_Toc438438853"/>
            <w:bookmarkStart w:id="223" w:name="_Toc438532632"/>
            <w:bookmarkStart w:id="224" w:name="_Toc438733997"/>
            <w:bookmarkStart w:id="225" w:name="_Toc438907034"/>
            <w:bookmarkStart w:id="226" w:name="_Toc438907233"/>
            <w:r w:rsidRPr="0061745F">
              <w:rPr>
                <w:szCs w:val="24"/>
              </w:rPr>
              <w:lastRenderedPageBreak/>
              <w:t>Responsiveness</w:t>
            </w:r>
            <w:bookmarkEnd w:id="219"/>
            <w:r w:rsidRPr="0061745F">
              <w:rPr>
                <w:szCs w:val="24"/>
              </w:rPr>
              <w:t xml:space="preserve"> of Tenders</w:t>
            </w:r>
            <w:bookmarkEnd w:id="220"/>
            <w:bookmarkEnd w:id="221"/>
          </w:p>
          <w:bookmarkEnd w:id="222"/>
          <w:bookmarkEnd w:id="223"/>
          <w:bookmarkEnd w:id="224"/>
          <w:bookmarkEnd w:id="225"/>
          <w:bookmarkEnd w:id="226"/>
          <w:p w:rsidR="00F96083" w:rsidRPr="0061745F" w:rsidRDefault="00F96083" w:rsidP="00977952">
            <w:pPr>
              <w:pStyle w:val="Sub-ClauseText"/>
              <w:numPr>
                <w:ilvl w:val="1"/>
                <w:numId w:val="38"/>
              </w:numPr>
              <w:spacing w:before="60" w:after="60"/>
              <w:rPr>
                <w:spacing w:val="0"/>
                <w:szCs w:val="24"/>
              </w:rPr>
            </w:pPr>
            <w:r w:rsidRPr="0061745F">
              <w:rPr>
                <w:spacing w:val="0"/>
                <w:szCs w:val="24"/>
              </w:rPr>
              <w:t xml:space="preserve">The Procuring Entity’s determination of a tender’s responsiveness is to be based on the contents of the tender itself. </w:t>
            </w:r>
          </w:p>
          <w:p w:rsidR="00F96083" w:rsidRPr="0061745F" w:rsidRDefault="00F96083" w:rsidP="00F96083">
            <w:pPr>
              <w:pStyle w:val="Sub-ClauseText"/>
              <w:numPr>
                <w:ilvl w:val="1"/>
                <w:numId w:val="38"/>
              </w:numPr>
              <w:spacing w:before="60" w:after="60"/>
              <w:rPr>
                <w:spacing w:val="0"/>
                <w:szCs w:val="24"/>
              </w:rPr>
            </w:pPr>
            <w:r w:rsidRPr="0061745F">
              <w:rPr>
                <w:spacing w:val="0"/>
                <w:szCs w:val="24"/>
              </w:rPr>
              <w:t>A substantially responsive Tender is one that conforms to all the terms, conditions, and specifications of the Tendering Documents without material deviation, reservation, or omission.  A material deviation, reservation, or omission is one that:</w:t>
            </w:r>
          </w:p>
          <w:p w:rsidR="00F96083" w:rsidRPr="0061745F" w:rsidRDefault="00F96083" w:rsidP="007731EC">
            <w:pPr>
              <w:pStyle w:val="Heading3"/>
              <w:numPr>
                <w:ilvl w:val="2"/>
                <w:numId w:val="54"/>
              </w:numPr>
              <w:spacing w:before="60" w:after="60"/>
              <w:rPr>
                <w:szCs w:val="24"/>
              </w:rPr>
            </w:pPr>
            <w:r w:rsidRPr="0061745F">
              <w:rPr>
                <w:szCs w:val="24"/>
              </w:rPr>
              <w:t>affects in any substantial way the scope, quality, or performance of the Goods and Related Services specified in the Contract; or</w:t>
            </w:r>
          </w:p>
          <w:p w:rsidR="00F96083" w:rsidRPr="0061745F" w:rsidRDefault="00F96083" w:rsidP="007731EC">
            <w:pPr>
              <w:pStyle w:val="Heading3"/>
              <w:numPr>
                <w:ilvl w:val="2"/>
                <w:numId w:val="54"/>
              </w:numPr>
              <w:spacing w:before="60" w:after="60"/>
              <w:rPr>
                <w:szCs w:val="24"/>
              </w:rPr>
            </w:pPr>
            <w:r w:rsidRPr="0061745F">
              <w:rPr>
                <w:szCs w:val="24"/>
              </w:rPr>
              <w:t>limits in any substantial way, inconsistent with the Tendering Documents, the Procuring Entity’s rights or the Tenderer’s obligations under the Contract; or</w:t>
            </w:r>
          </w:p>
          <w:p w:rsidR="00F96083" w:rsidRPr="0061745F" w:rsidRDefault="00F96083" w:rsidP="007731EC">
            <w:pPr>
              <w:pStyle w:val="Heading3"/>
              <w:numPr>
                <w:ilvl w:val="2"/>
                <w:numId w:val="54"/>
              </w:numPr>
              <w:spacing w:before="60" w:after="60"/>
              <w:rPr>
                <w:szCs w:val="24"/>
              </w:rPr>
            </w:pPr>
            <w:r w:rsidRPr="0061745F">
              <w:rPr>
                <w:szCs w:val="24"/>
              </w:rPr>
              <w:t>if rectified would unfairly affect the competitive position of other Tenderers presenting substantially responsive tenders.</w:t>
            </w:r>
          </w:p>
          <w:p w:rsidR="00F96083" w:rsidRPr="0061745F" w:rsidRDefault="00F96083" w:rsidP="00F96083">
            <w:pPr>
              <w:pStyle w:val="Sub-ClauseText"/>
              <w:numPr>
                <w:ilvl w:val="1"/>
                <w:numId w:val="38"/>
              </w:numPr>
              <w:spacing w:before="60" w:after="60"/>
              <w:rPr>
                <w:spacing w:val="0"/>
                <w:szCs w:val="24"/>
              </w:rPr>
            </w:pPr>
            <w:r w:rsidRPr="0061745F">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F96083" w:rsidRPr="00FA4863" w:rsidTr="007230E5">
        <w:tc>
          <w:tcPr>
            <w:tcW w:w="9360" w:type="dxa"/>
            <w:tcBorders>
              <w:bottom w:val="nil"/>
            </w:tcBorders>
          </w:tcPr>
          <w:p w:rsidR="00F96083" w:rsidRPr="0061745F" w:rsidRDefault="00F96083" w:rsidP="007731EC">
            <w:pPr>
              <w:pStyle w:val="Sec1-Clauses"/>
              <w:numPr>
                <w:ilvl w:val="0"/>
                <w:numId w:val="98"/>
              </w:numPr>
              <w:ind w:left="357" w:hanging="357"/>
              <w:rPr>
                <w:szCs w:val="24"/>
              </w:rPr>
            </w:pPr>
            <w:bookmarkStart w:id="227" w:name="_Toc234130443"/>
            <w:bookmarkStart w:id="228" w:name="_Toc459036745"/>
            <w:bookmarkStart w:id="229" w:name="_Toc438438854"/>
            <w:bookmarkStart w:id="230" w:name="_Toc438532636"/>
            <w:bookmarkStart w:id="231" w:name="_Toc438733998"/>
            <w:bookmarkStart w:id="232" w:name="_Toc438907035"/>
            <w:bookmarkStart w:id="233" w:name="_Toc438907234"/>
            <w:r w:rsidRPr="0061745F">
              <w:rPr>
                <w:szCs w:val="24"/>
              </w:rPr>
              <w:t>Nonconformities, Errors, and Omissions</w:t>
            </w:r>
            <w:bookmarkEnd w:id="227"/>
            <w:bookmarkEnd w:id="228"/>
          </w:p>
          <w:p w:rsidR="00F96083" w:rsidRPr="0061745F" w:rsidRDefault="00F96083" w:rsidP="00977952">
            <w:pPr>
              <w:pStyle w:val="Sub-ClauseText"/>
              <w:numPr>
                <w:ilvl w:val="1"/>
                <w:numId w:val="39"/>
              </w:numPr>
              <w:spacing w:before="60" w:after="60"/>
              <w:rPr>
                <w:spacing w:val="0"/>
                <w:szCs w:val="24"/>
              </w:rPr>
            </w:pPr>
            <w:bookmarkStart w:id="234" w:name="_Hlt438533232"/>
            <w:bookmarkEnd w:id="229"/>
            <w:bookmarkEnd w:id="230"/>
            <w:bookmarkEnd w:id="231"/>
            <w:bookmarkEnd w:id="232"/>
            <w:bookmarkEnd w:id="233"/>
            <w:bookmarkEnd w:id="234"/>
            <w:r w:rsidRPr="0061745F">
              <w:rPr>
                <w:spacing w:val="0"/>
                <w:szCs w:val="24"/>
              </w:rPr>
              <w:t>Provided that a Tender is substantially responsive, the Procuring Entity may waive any non-conformities or omissions in the Tender that do not constitute a material deviation.</w:t>
            </w:r>
          </w:p>
          <w:p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the Tender is substantially responsive, the Procuring Entity shall correct arithmetical errors on the following basis:</w:t>
            </w:r>
          </w:p>
          <w:p w:rsidR="00F96083" w:rsidRPr="0061745F" w:rsidRDefault="00F96083" w:rsidP="007731EC">
            <w:pPr>
              <w:pStyle w:val="Heading3"/>
              <w:numPr>
                <w:ilvl w:val="2"/>
                <w:numId w:val="55"/>
              </w:numPr>
              <w:spacing w:before="60" w:after="60"/>
              <w:rPr>
                <w:szCs w:val="24"/>
              </w:rPr>
            </w:pPr>
            <w:r w:rsidRPr="0061745F">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rsidR="00F96083" w:rsidRPr="0061745F" w:rsidRDefault="00F96083" w:rsidP="007731EC">
            <w:pPr>
              <w:pStyle w:val="Heading3"/>
              <w:numPr>
                <w:ilvl w:val="2"/>
                <w:numId w:val="55"/>
              </w:numPr>
              <w:spacing w:before="60" w:after="60"/>
              <w:rPr>
                <w:szCs w:val="24"/>
              </w:rPr>
            </w:pPr>
            <w:r w:rsidRPr="0061745F">
              <w:rPr>
                <w:szCs w:val="24"/>
              </w:rPr>
              <w:t>if there is an error in a total corresponding to the addition or subtraction of subtotals, the subtotals shall prevail and the total shall be corrected; and</w:t>
            </w:r>
          </w:p>
          <w:p w:rsidR="00F96083" w:rsidRPr="0061745F" w:rsidRDefault="00F96083" w:rsidP="007731EC">
            <w:pPr>
              <w:pStyle w:val="Heading3"/>
              <w:numPr>
                <w:ilvl w:val="2"/>
                <w:numId w:val="55"/>
              </w:numPr>
              <w:spacing w:before="60" w:after="60"/>
              <w:rPr>
                <w:szCs w:val="24"/>
              </w:rPr>
            </w:pPr>
            <w:r w:rsidRPr="0061745F">
              <w:rPr>
                <w:szCs w:val="24"/>
              </w:rPr>
              <w:t>if there is a discrepancy between words and figures, the amount in words shall prevail, unless the amount expressed in words is related to an arithmetic error, in which case the amount in figures shall prevail subject to (a) and (b) above.</w:t>
            </w:r>
          </w:p>
          <w:p w:rsidR="00F96083" w:rsidRDefault="00F96083" w:rsidP="00F96083">
            <w:pPr>
              <w:pStyle w:val="Sub-ClauseText"/>
              <w:numPr>
                <w:ilvl w:val="1"/>
                <w:numId w:val="39"/>
              </w:numPr>
              <w:spacing w:before="60" w:after="60"/>
              <w:rPr>
                <w:spacing w:val="0"/>
                <w:szCs w:val="24"/>
              </w:rPr>
            </w:pPr>
            <w:r w:rsidRPr="0061745F">
              <w:rPr>
                <w:spacing w:val="0"/>
                <w:szCs w:val="24"/>
              </w:rPr>
              <w:t>If the Tenderer that submitted the lowest evaluated Tender does not accept the correction of errors, its Tender shall be rejected.</w:t>
            </w:r>
          </w:p>
          <w:p w:rsidR="00D03D5D" w:rsidRPr="0061745F" w:rsidRDefault="00D03D5D" w:rsidP="00D03D5D">
            <w:pPr>
              <w:pStyle w:val="Sub-ClauseText"/>
              <w:spacing w:before="60" w:after="60"/>
              <w:ind w:left="600"/>
              <w:rPr>
                <w:spacing w:val="0"/>
                <w:szCs w:val="24"/>
              </w:rPr>
            </w:pPr>
          </w:p>
        </w:tc>
      </w:tr>
      <w:tr w:rsidR="00F96083" w:rsidRPr="000B5AE7" w:rsidTr="007230E5">
        <w:tc>
          <w:tcPr>
            <w:tcW w:w="9360" w:type="dxa"/>
          </w:tcPr>
          <w:p w:rsidR="00F96083" w:rsidRPr="0061745F" w:rsidRDefault="00F96083" w:rsidP="007731EC">
            <w:pPr>
              <w:pStyle w:val="Sec1-Clauses"/>
              <w:numPr>
                <w:ilvl w:val="0"/>
                <w:numId w:val="98"/>
              </w:numPr>
              <w:ind w:left="357" w:hanging="357"/>
              <w:rPr>
                <w:szCs w:val="24"/>
              </w:rPr>
            </w:pPr>
            <w:bookmarkStart w:id="235" w:name="_Toc234130444"/>
            <w:bookmarkStart w:id="236" w:name="_Toc459036746"/>
            <w:bookmarkStart w:id="237" w:name="_Toc438438855"/>
            <w:bookmarkStart w:id="238" w:name="_Toc438532642"/>
            <w:bookmarkStart w:id="239" w:name="_Toc438733999"/>
            <w:bookmarkStart w:id="240" w:name="_Toc438907036"/>
            <w:bookmarkStart w:id="241" w:name="_Toc438907235"/>
            <w:r w:rsidRPr="0061745F">
              <w:rPr>
                <w:szCs w:val="24"/>
              </w:rPr>
              <w:lastRenderedPageBreak/>
              <w:t>Preliminary Examination of Tenders</w:t>
            </w:r>
            <w:bookmarkEnd w:id="235"/>
            <w:bookmarkEnd w:id="236"/>
          </w:p>
          <w:bookmarkEnd w:id="237"/>
          <w:bookmarkEnd w:id="238"/>
          <w:bookmarkEnd w:id="239"/>
          <w:bookmarkEnd w:id="240"/>
          <w:bookmarkEnd w:id="241"/>
          <w:p w:rsidR="00F96083" w:rsidRPr="0061745F" w:rsidRDefault="00F96083" w:rsidP="00977952">
            <w:pPr>
              <w:pStyle w:val="Sub-ClauseText"/>
              <w:numPr>
                <w:ilvl w:val="1"/>
                <w:numId w:val="106"/>
              </w:numPr>
              <w:spacing w:before="60" w:after="60"/>
              <w:rPr>
                <w:spacing w:val="0"/>
                <w:szCs w:val="24"/>
              </w:rPr>
            </w:pPr>
            <w:r w:rsidRPr="0061745F">
              <w:rPr>
                <w:spacing w:val="0"/>
                <w:szCs w:val="24"/>
              </w:rPr>
              <w:t>The Procuring Entity shall examine the tenders to confirm that all documents and technical documentation requested in ITT Clause 11 have been provided, and to determine the completeness of each document submitted.</w:t>
            </w:r>
          </w:p>
          <w:p w:rsidR="00F96083" w:rsidRPr="0061745F" w:rsidRDefault="00F96083" w:rsidP="007731EC">
            <w:pPr>
              <w:pStyle w:val="Sub-ClauseText"/>
              <w:numPr>
                <w:ilvl w:val="1"/>
                <w:numId w:val="106"/>
              </w:numPr>
              <w:spacing w:before="60" w:after="60"/>
              <w:rPr>
                <w:spacing w:val="0"/>
                <w:szCs w:val="24"/>
              </w:rPr>
            </w:pPr>
            <w:r w:rsidRPr="0061745F">
              <w:rPr>
                <w:spacing w:val="0"/>
                <w:szCs w:val="24"/>
              </w:rPr>
              <w:t>The Procuring Entity shall confirm that the following documents and information have been provided in the Tender.  If any of these documents or information is missing, the offer shall be rejected.</w:t>
            </w:r>
          </w:p>
          <w:p w:rsidR="00F96083" w:rsidRPr="0061745F" w:rsidRDefault="00F96083" w:rsidP="007731EC">
            <w:pPr>
              <w:pStyle w:val="Heading3"/>
              <w:numPr>
                <w:ilvl w:val="2"/>
                <w:numId w:val="110"/>
              </w:numPr>
              <w:spacing w:before="60" w:after="60"/>
              <w:rPr>
                <w:szCs w:val="24"/>
              </w:rPr>
            </w:pPr>
            <w:r w:rsidRPr="0061745F">
              <w:rPr>
                <w:szCs w:val="24"/>
              </w:rPr>
              <w:t>Tender Submission Form, in accordance with ITT Sub-Clause 12.1;</w:t>
            </w:r>
          </w:p>
          <w:p w:rsidR="00F96083" w:rsidRPr="0061745F" w:rsidRDefault="00F96083" w:rsidP="007731EC">
            <w:pPr>
              <w:pStyle w:val="Heading3"/>
              <w:numPr>
                <w:ilvl w:val="2"/>
                <w:numId w:val="110"/>
              </w:numPr>
              <w:spacing w:before="60" w:after="60"/>
              <w:rPr>
                <w:szCs w:val="24"/>
              </w:rPr>
            </w:pPr>
            <w:r w:rsidRPr="0061745F">
              <w:rPr>
                <w:szCs w:val="24"/>
              </w:rPr>
              <w:t>Price Schedules, in accordance with ITT Sub-Clause 12.2;</w:t>
            </w:r>
          </w:p>
          <w:p w:rsidR="00F96083" w:rsidRPr="0061745F" w:rsidRDefault="00F96083" w:rsidP="007731EC">
            <w:pPr>
              <w:pStyle w:val="Heading3"/>
              <w:numPr>
                <w:ilvl w:val="2"/>
                <w:numId w:val="110"/>
              </w:numPr>
              <w:spacing w:before="60" w:after="60"/>
              <w:rPr>
                <w:szCs w:val="24"/>
              </w:rPr>
            </w:pPr>
            <w:r w:rsidRPr="0061745F">
              <w:rPr>
                <w:szCs w:val="24"/>
              </w:rPr>
              <w:t xml:space="preserve">Tender Security or Tender Securing Declaration, in accordance with ITT Clause 21, if applicable. </w:t>
            </w:r>
          </w:p>
        </w:tc>
      </w:tr>
      <w:tr w:rsidR="00F96083" w:rsidRPr="00FA4863" w:rsidTr="007230E5">
        <w:tc>
          <w:tcPr>
            <w:tcW w:w="9360" w:type="dxa"/>
          </w:tcPr>
          <w:p w:rsidR="00F96083" w:rsidRPr="0061745F" w:rsidRDefault="00F96083" w:rsidP="007731EC">
            <w:pPr>
              <w:pStyle w:val="Sec1-Clauses"/>
              <w:numPr>
                <w:ilvl w:val="0"/>
                <w:numId w:val="98"/>
              </w:numPr>
              <w:ind w:left="357" w:hanging="357"/>
              <w:rPr>
                <w:szCs w:val="24"/>
              </w:rPr>
            </w:pPr>
            <w:bookmarkStart w:id="242" w:name="_Toc234130445"/>
            <w:bookmarkStart w:id="243" w:name="_Toc459036747"/>
            <w:r w:rsidRPr="0061745F">
              <w:rPr>
                <w:szCs w:val="24"/>
              </w:rPr>
              <w:t>Examination of Terms and Conditions; Technical Evaluation</w:t>
            </w:r>
            <w:bookmarkEnd w:id="242"/>
            <w:bookmarkEnd w:id="243"/>
          </w:p>
          <w:p w:rsidR="00F96083" w:rsidRPr="0061745F" w:rsidRDefault="00F96083" w:rsidP="007731EC">
            <w:pPr>
              <w:pStyle w:val="Sub-ClauseText"/>
              <w:numPr>
                <w:ilvl w:val="1"/>
                <w:numId w:val="107"/>
              </w:numPr>
              <w:spacing w:before="60" w:after="60"/>
              <w:ind w:left="605" w:hanging="605"/>
              <w:rPr>
                <w:spacing w:val="0"/>
                <w:szCs w:val="24"/>
              </w:rPr>
            </w:pPr>
            <w:r w:rsidRPr="0061745F">
              <w:rPr>
                <w:spacing w:val="0"/>
                <w:szCs w:val="24"/>
              </w:rPr>
              <w:t>The Procuring Entity shall examine the Tender to confirm that all terms and conditions specified in the GCC and the SCC have been accepted by the Tenderer without any material deviation or reservation.</w:t>
            </w:r>
          </w:p>
          <w:p w:rsidR="00F96083" w:rsidRPr="0061745F" w:rsidRDefault="00F96083" w:rsidP="007731EC">
            <w:pPr>
              <w:pStyle w:val="Sub-ClauseText"/>
              <w:numPr>
                <w:ilvl w:val="1"/>
                <w:numId w:val="107"/>
              </w:numPr>
              <w:spacing w:before="60" w:after="60"/>
              <w:ind w:left="605" w:hanging="605"/>
              <w:rPr>
                <w:spacing w:val="0"/>
                <w:szCs w:val="24"/>
              </w:rPr>
            </w:pPr>
            <w:r w:rsidRPr="0061745F">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rsidR="00F96083" w:rsidRPr="0061745F" w:rsidRDefault="00F96083" w:rsidP="007731EC">
            <w:pPr>
              <w:pStyle w:val="Sub-ClauseText"/>
              <w:numPr>
                <w:ilvl w:val="1"/>
                <w:numId w:val="107"/>
              </w:numPr>
              <w:spacing w:before="60" w:after="60"/>
              <w:ind w:left="605" w:hanging="605"/>
              <w:rPr>
                <w:spacing w:val="0"/>
                <w:szCs w:val="24"/>
              </w:rPr>
            </w:pPr>
            <w:r w:rsidRPr="0061745F">
              <w:rPr>
                <w:spacing w:val="0"/>
                <w:szCs w:val="24"/>
              </w:rPr>
              <w:t>If, after the examination of the terms and conditions and the technical evaluation, the Procuring Entity determines that the Tender is not substantially responsive in accordance with ITT Clause 30, it shall reject the Tender.</w:t>
            </w:r>
          </w:p>
        </w:tc>
      </w:tr>
      <w:tr w:rsidR="00F96083" w:rsidRPr="00FA4863" w:rsidTr="007230E5">
        <w:tc>
          <w:tcPr>
            <w:tcW w:w="9360" w:type="dxa"/>
          </w:tcPr>
          <w:p w:rsidR="00F96083" w:rsidRPr="0061745F" w:rsidRDefault="00F96083" w:rsidP="007731EC">
            <w:pPr>
              <w:pStyle w:val="Sec1-Clauses"/>
              <w:numPr>
                <w:ilvl w:val="0"/>
                <w:numId w:val="98"/>
              </w:numPr>
              <w:ind w:left="357" w:hanging="357"/>
              <w:rPr>
                <w:szCs w:val="24"/>
              </w:rPr>
            </w:pPr>
            <w:bookmarkStart w:id="244" w:name="_Toc234130446"/>
            <w:bookmarkStart w:id="245" w:name="_Toc459036748"/>
            <w:bookmarkStart w:id="246" w:name="_Toc438438857"/>
            <w:bookmarkStart w:id="247" w:name="_Toc438532646"/>
            <w:bookmarkStart w:id="248" w:name="_Toc438734001"/>
            <w:bookmarkStart w:id="249" w:name="_Toc438907038"/>
            <w:bookmarkStart w:id="250" w:name="_Toc438907237"/>
            <w:r w:rsidRPr="0061745F">
              <w:rPr>
                <w:szCs w:val="24"/>
              </w:rPr>
              <w:t>Conversion to Single Currency</w:t>
            </w:r>
            <w:bookmarkEnd w:id="244"/>
            <w:bookmarkEnd w:id="245"/>
          </w:p>
          <w:bookmarkEnd w:id="246"/>
          <w:bookmarkEnd w:id="247"/>
          <w:bookmarkEnd w:id="248"/>
          <w:bookmarkEnd w:id="249"/>
          <w:bookmarkEnd w:id="250"/>
          <w:p w:rsidR="00F96083" w:rsidRPr="0061745F" w:rsidRDefault="00F96083" w:rsidP="00977952">
            <w:pPr>
              <w:pStyle w:val="Sub-ClauseText"/>
              <w:keepNext/>
              <w:keepLines/>
              <w:numPr>
                <w:ilvl w:val="1"/>
                <w:numId w:val="40"/>
              </w:numPr>
              <w:spacing w:before="60" w:after="60"/>
              <w:rPr>
                <w:spacing w:val="0"/>
                <w:szCs w:val="24"/>
              </w:rPr>
            </w:pPr>
            <w:r w:rsidRPr="0061745F">
              <w:rPr>
                <w:spacing w:val="0"/>
                <w:szCs w:val="24"/>
              </w:rPr>
              <w:t xml:space="preserve">For evaluation and comparison purposes, the Procuring Entity shall convert all tender prices expressed in amounts in various currencies into an amount in a single currency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using the selling exchange rates established by the source and on the date </w:t>
            </w:r>
            <w:r w:rsidRPr="0061745F">
              <w:rPr>
                <w:b/>
                <w:bCs/>
                <w:spacing w:val="0"/>
                <w:szCs w:val="24"/>
              </w:rPr>
              <w:t>specified in the</w:t>
            </w:r>
            <w:r w:rsidRPr="0061745F">
              <w:rPr>
                <w:spacing w:val="0"/>
                <w:szCs w:val="24"/>
              </w:rPr>
              <w:t xml:space="preserve"> </w:t>
            </w:r>
            <w:r w:rsidRPr="0061745F">
              <w:rPr>
                <w:b/>
                <w:spacing w:val="0"/>
                <w:szCs w:val="24"/>
              </w:rPr>
              <w:t>BDS .</w:t>
            </w:r>
          </w:p>
        </w:tc>
      </w:tr>
      <w:tr w:rsidR="00F96083" w:rsidRPr="00FA4863" w:rsidTr="007230E5">
        <w:tc>
          <w:tcPr>
            <w:tcW w:w="9360" w:type="dxa"/>
          </w:tcPr>
          <w:p w:rsidR="00F96083" w:rsidRPr="0061745F" w:rsidRDefault="00F96083" w:rsidP="007731EC">
            <w:pPr>
              <w:pStyle w:val="Sec1-Clauses"/>
              <w:numPr>
                <w:ilvl w:val="0"/>
                <w:numId w:val="98"/>
              </w:numPr>
              <w:ind w:left="357" w:hanging="357"/>
              <w:rPr>
                <w:szCs w:val="24"/>
              </w:rPr>
            </w:pPr>
            <w:bookmarkStart w:id="251" w:name="_Toc234130447"/>
            <w:bookmarkStart w:id="252" w:name="_Toc459036749"/>
            <w:bookmarkStart w:id="253" w:name="_Toc438438858"/>
            <w:bookmarkStart w:id="254" w:name="_Toc438532647"/>
            <w:bookmarkStart w:id="255" w:name="_Toc438734002"/>
            <w:bookmarkStart w:id="256" w:name="_Toc438907039"/>
            <w:bookmarkStart w:id="257" w:name="_Toc438907238"/>
            <w:r w:rsidRPr="0061745F">
              <w:rPr>
                <w:szCs w:val="24"/>
              </w:rPr>
              <w:t>Domestic Preference</w:t>
            </w:r>
            <w:bookmarkEnd w:id="251"/>
            <w:bookmarkEnd w:id="252"/>
          </w:p>
          <w:bookmarkEnd w:id="253"/>
          <w:bookmarkEnd w:id="254"/>
          <w:bookmarkEnd w:id="255"/>
          <w:bookmarkEnd w:id="256"/>
          <w:bookmarkEnd w:id="257"/>
          <w:p w:rsidR="0061745F" w:rsidRPr="0061745F" w:rsidRDefault="00F96083" w:rsidP="0061745F">
            <w:pPr>
              <w:pStyle w:val="Sub-ClauseText"/>
              <w:numPr>
                <w:ilvl w:val="1"/>
                <w:numId w:val="41"/>
              </w:numPr>
              <w:spacing w:before="60" w:after="60"/>
              <w:rPr>
                <w:spacing w:val="0"/>
                <w:szCs w:val="24"/>
              </w:rPr>
            </w:pPr>
            <w:r w:rsidRPr="0061745F">
              <w:rPr>
                <w:spacing w:val="0"/>
                <w:szCs w:val="24"/>
              </w:rPr>
              <w:t xml:space="preserve">Domestic preference shall not be a factor in tender evaluation. </w:t>
            </w:r>
          </w:p>
        </w:tc>
      </w:tr>
      <w:tr w:rsidR="00F96083" w:rsidRPr="0029290C" w:rsidTr="007230E5">
        <w:tc>
          <w:tcPr>
            <w:tcW w:w="9360" w:type="dxa"/>
            <w:tcBorders>
              <w:bottom w:val="nil"/>
            </w:tcBorders>
          </w:tcPr>
          <w:p w:rsidR="00F96083" w:rsidRPr="0061745F" w:rsidRDefault="00F96083" w:rsidP="007731EC">
            <w:pPr>
              <w:pStyle w:val="Sec1-Clauses"/>
              <w:numPr>
                <w:ilvl w:val="0"/>
                <w:numId w:val="98"/>
              </w:numPr>
              <w:ind w:left="357" w:hanging="357"/>
              <w:rPr>
                <w:szCs w:val="24"/>
              </w:rPr>
            </w:pPr>
            <w:bookmarkStart w:id="258" w:name="_Toc234130448"/>
            <w:bookmarkStart w:id="259" w:name="_Toc459036750"/>
            <w:bookmarkStart w:id="260" w:name="_Toc438438859"/>
            <w:bookmarkStart w:id="261" w:name="_Toc438532648"/>
            <w:bookmarkStart w:id="262" w:name="_Toc438734003"/>
            <w:bookmarkStart w:id="263" w:name="_Toc438907040"/>
            <w:bookmarkStart w:id="264" w:name="_Toc438907239"/>
            <w:r w:rsidRPr="0061745F">
              <w:rPr>
                <w:szCs w:val="24"/>
              </w:rPr>
              <w:t>Evaluation of Tenders</w:t>
            </w:r>
            <w:bookmarkEnd w:id="258"/>
            <w:bookmarkEnd w:id="259"/>
          </w:p>
          <w:p w:rsidR="00F96083" w:rsidRPr="0061745F" w:rsidRDefault="00F96083" w:rsidP="00977952">
            <w:pPr>
              <w:pStyle w:val="Sub-ClauseText"/>
              <w:numPr>
                <w:ilvl w:val="1"/>
                <w:numId w:val="42"/>
              </w:numPr>
              <w:spacing w:before="60" w:after="60"/>
              <w:rPr>
                <w:spacing w:val="0"/>
                <w:szCs w:val="24"/>
              </w:rPr>
            </w:pPr>
            <w:bookmarkStart w:id="265" w:name="_Hlt438533055"/>
            <w:bookmarkEnd w:id="260"/>
            <w:bookmarkEnd w:id="261"/>
            <w:bookmarkEnd w:id="262"/>
            <w:bookmarkEnd w:id="263"/>
            <w:bookmarkEnd w:id="264"/>
            <w:bookmarkEnd w:id="265"/>
            <w:r w:rsidRPr="0061745F">
              <w:rPr>
                <w:spacing w:val="0"/>
                <w:szCs w:val="24"/>
              </w:rPr>
              <w:t>The Procuring Entity shall evaluate each tender that has been determined, up to this stage of the evaluation, to be substantially responsive.</w:t>
            </w:r>
          </w:p>
          <w:p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only use all the factors, methodologies and criteria defined in ITT Clause 36.  No other criteria or methodology shall be permitted.</w:t>
            </w:r>
          </w:p>
          <w:p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consider the following:</w:t>
            </w:r>
          </w:p>
          <w:p w:rsidR="00F96083" w:rsidRPr="0061745F" w:rsidRDefault="00F96083" w:rsidP="007731EC">
            <w:pPr>
              <w:pStyle w:val="Heading3"/>
              <w:numPr>
                <w:ilvl w:val="2"/>
                <w:numId w:val="56"/>
              </w:numPr>
              <w:spacing w:before="60" w:after="60"/>
              <w:rPr>
                <w:szCs w:val="24"/>
              </w:rPr>
            </w:pPr>
            <w:r w:rsidRPr="0061745F">
              <w:rPr>
                <w:szCs w:val="24"/>
              </w:rPr>
              <w:t xml:space="preserve">evaluation will be done for Items or Lots, as </w:t>
            </w:r>
            <w:r w:rsidRPr="0061745F">
              <w:rPr>
                <w:b/>
                <w:bCs/>
                <w:szCs w:val="24"/>
              </w:rPr>
              <w:t>specified in the</w:t>
            </w:r>
            <w:r w:rsidRPr="0061745F">
              <w:rPr>
                <w:szCs w:val="24"/>
              </w:rPr>
              <w:t xml:space="preserve"> </w:t>
            </w:r>
            <w:r w:rsidRPr="0061745F">
              <w:rPr>
                <w:b/>
                <w:szCs w:val="24"/>
              </w:rPr>
              <w:t xml:space="preserve">BDS ; </w:t>
            </w:r>
            <w:r w:rsidRPr="0061745F">
              <w:rPr>
                <w:bCs/>
                <w:szCs w:val="24"/>
              </w:rPr>
              <w:t>and</w:t>
            </w:r>
            <w:r w:rsidRPr="0061745F">
              <w:rPr>
                <w:b/>
                <w:szCs w:val="24"/>
              </w:rPr>
              <w:t xml:space="preserve"> </w:t>
            </w:r>
            <w:r w:rsidRPr="0061745F">
              <w:rPr>
                <w:szCs w:val="24"/>
              </w:rPr>
              <w:t>the Tender Price as quoted in accordance with clause 14;</w:t>
            </w:r>
          </w:p>
          <w:p w:rsidR="00F96083" w:rsidRPr="0061745F" w:rsidRDefault="00F96083" w:rsidP="007731EC">
            <w:pPr>
              <w:pStyle w:val="Heading3"/>
              <w:numPr>
                <w:ilvl w:val="2"/>
                <w:numId w:val="56"/>
              </w:numPr>
              <w:spacing w:before="60" w:after="60"/>
              <w:rPr>
                <w:szCs w:val="24"/>
              </w:rPr>
            </w:pPr>
            <w:r w:rsidRPr="0061745F">
              <w:rPr>
                <w:szCs w:val="24"/>
              </w:rPr>
              <w:t>price adjustment for correction of arithmetic errors in accordance with ITT Sub-Clause 31.3;</w:t>
            </w:r>
          </w:p>
          <w:p w:rsidR="00F96083" w:rsidRPr="0061745F" w:rsidRDefault="00F96083" w:rsidP="007731EC">
            <w:pPr>
              <w:pStyle w:val="Heading3"/>
              <w:numPr>
                <w:ilvl w:val="2"/>
                <w:numId w:val="56"/>
              </w:numPr>
              <w:spacing w:before="60" w:after="60"/>
              <w:rPr>
                <w:szCs w:val="24"/>
              </w:rPr>
            </w:pPr>
            <w:r w:rsidRPr="0061745F">
              <w:rPr>
                <w:szCs w:val="24"/>
              </w:rPr>
              <w:t>price adjustment due to discounts offered in accordance with ITT Sub-Clause 14.4;</w:t>
            </w:r>
          </w:p>
          <w:p w:rsidR="00F96083" w:rsidRPr="0061745F" w:rsidRDefault="00F96083" w:rsidP="007731EC">
            <w:pPr>
              <w:pStyle w:val="Heading3"/>
              <w:numPr>
                <w:ilvl w:val="2"/>
                <w:numId w:val="56"/>
              </w:numPr>
              <w:spacing w:before="60" w:after="60"/>
              <w:rPr>
                <w:szCs w:val="24"/>
              </w:rPr>
            </w:pPr>
            <w:r w:rsidRPr="0061745F">
              <w:rPr>
                <w:szCs w:val="24"/>
              </w:rPr>
              <w:t xml:space="preserve">adjustments due to the application of the evaluation criteria </w:t>
            </w:r>
            <w:r w:rsidRPr="0061745F">
              <w:rPr>
                <w:b/>
                <w:bCs/>
                <w:szCs w:val="24"/>
              </w:rPr>
              <w:t>specified in the</w:t>
            </w:r>
            <w:r w:rsidRPr="0061745F">
              <w:rPr>
                <w:szCs w:val="24"/>
              </w:rPr>
              <w:t xml:space="preserve"> </w:t>
            </w:r>
            <w:r w:rsidRPr="0061745F">
              <w:rPr>
                <w:b/>
                <w:szCs w:val="24"/>
              </w:rPr>
              <w:t xml:space="preserve">BDS </w:t>
            </w:r>
            <w:r w:rsidRPr="0061745F">
              <w:rPr>
                <w:szCs w:val="24"/>
              </w:rPr>
              <w:lastRenderedPageBreak/>
              <w:t>from amongst those set out in Section III, Evaluation and Qualification Criteria;</w:t>
            </w:r>
          </w:p>
          <w:p w:rsidR="00F96083" w:rsidRPr="0061745F" w:rsidRDefault="00F96083" w:rsidP="00F96083">
            <w:pPr>
              <w:pStyle w:val="Sub-ClauseText"/>
              <w:numPr>
                <w:ilvl w:val="1"/>
                <w:numId w:val="42"/>
              </w:numPr>
              <w:spacing w:before="60" w:after="60"/>
              <w:rPr>
                <w:szCs w:val="24"/>
              </w:rPr>
            </w:pPr>
            <w:r w:rsidRPr="0061745F">
              <w:rPr>
                <w:spacing w:val="0"/>
                <w:szCs w:val="24"/>
              </w:rPr>
              <w:t>The Procuring Entity’s evaluation of a tender will exclude and not take into account</w:t>
            </w:r>
            <w:ins w:id="266" w:author="John Steer" w:date="2009-06-26T13:13:00Z">
              <w:r w:rsidRPr="0061745F">
                <w:rPr>
                  <w:spacing w:val="0"/>
                  <w:szCs w:val="24"/>
                </w:rPr>
                <w:t xml:space="preserve"> </w:t>
              </w:r>
            </w:ins>
            <w:r w:rsidRPr="0061745F">
              <w:rPr>
                <w:szCs w:val="24"/>
              </w:rPr>
              <w:t>any allowance for price adjustment during the period of execution of the contract, if provided in the tender.</w:t>
            </w:r>
          </w:p>
          <w:p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tenders, unless otherwise specified in Section III, Evaluation and Qualification Criteria.  The factors, methodologies and criteria to be used shall be as specified in ITT 36.3 (d).</w:t>
            </w:r>
          </w:p>
          <w:p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If so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 ,</w:t>
            </w:r>
            <w:r w:rsidRPr="0061745F">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F96083" w:rsidRPr="00D01AB1" w:rsidTr="007230E5">
        <w:tc>
          <w:tcPr>
            <w:tcW w:w="9360" w:type="dxa"/>
          </w:tcPr>
          <w:p w:rsidR="00F96083" w:rsidRPr="0061745F" w:rsidRDefault="00F96083" w:rsidP="007731EC">
            <w:pPr>
              <w:pStyle w:val="Sec1-Clauses"/>
              <w:numPr>
                <w:ilvl w:val="0"/>
                <w:numId w:val="98"/>
              </w:numPr>
              <w:ind w:left="357" w:hanging="357"/>
              <w:rPr>
                <w:szCs w:val="24"/>
              </w:rPr>
            </w:pPr>
            <w:bookmarkStart w:id="267" w:name="_Toc234130449"/>
            <w:bookmarkStart w:id="268" w:name="_Toc459036751"/>
            <w:r w:rsidRPr="0061745F">
              <w:rPr>
                <w:szCs w:val="24"/>
              </w:rPr>
              <w:lastRenderedPageBreak/>
              <w:t>Comparison of Tenders</w:t>
            </w:r>
            <w:bookmarkEnd w:id="267"/>
            <w:bookmarkEnd w:id="268"/>
          </w:p>
          <w:p w:rsidR="00F96083" w:rsidRPr="0061745F" w:rsidRDefault="00F96083" w:rsidP="00977952">
            <w:pPr>
              <w:pStyle w:val="Sub-ClauseText"/>
              <w:numPr>
                <w:ilvl w:val="1"/>
                <w:numId w:val="43"/>
              </w:numPr>
              <w:spacing w:before="60" w:after="60"/>
              <w:rPr>
                <w:spacing w:val="0"/>
                <w:szCs w:val="24"/>
              </w:rPr>
            </w:pPr>
            <w:r w:rsidRPr="0061745F">
              <w:rPr>
                <w:spacing w:val="0"/>
                <w:szCs w:val="24"/>
              </w:rPr>
              <w:t xml:space="preserve">The Procuring Entity shall compare all substantially responsive tenders to determine the lowest-evaluated tender, in accordance with ITT Clause 36. </w:t>
            </w:r>
          </w:p>
        </w:tc>
      </w:tr>
      <w:tr w:rsidR="00F96083" w:rsidRPr="00D01AB1" w:rsidTr="007230E5">
        <w:tc>
          <w:tcPr>
            <w:tcW w:w="9360" w:type="dxa"/>
          </w:tcPr>
          <w:p w:rsidR="00F96083" w:rsidRPr="0061745F" w:rsidRDefault="00F96083" w:rsidP="007731EC">
            <w:pPr>
              <w:pStyle w:val="Sec1-Clauses"/>
              <w:numPr>
                <w:ilvl w:val="0"/>
                <w:numId w:val="98"/>
              </w:numPr>
              <w:ind w:left="357" w:hanging="357"/>
              <w:rPr>
                <w:szCs w:val="24"/>
              </w:rPr>
            </w:pPr>
            <w:bookmarkStart w:id="269" w:name="_Toc234130450"/>
            <w:bookmarkStart w:id="270" w:name="_Toc459036752"/>
            <w:bookmarkStart w:id="271" w:name="_Toc438438861"/>
            <w:bookmarkStart w:id="272" w:name="_Toc438532655"/>
            <w:bookmarkStart w:id="273" w:name="_Toc438734005"/>
            <w:bookmarkStart w:id="274" w:name="_Toc438907042"/>
            <w:bookmarkStart w:id="275" w:name="_Toc438907241"/>
            <w:r w:rsidRPr="0061745F">
              <w:rPr>
                <w:szCs w:val="24"/>
              </w:rPr>
              <w:t>Post qualification of the Tenderer</w:t>
            </w:r>
            <w:bookmarkEnd w:id="269"/>
            <w:bookmarkEnd w:id="270"/>
          </w:p>
          <w:bookmarkEnd w:id="271"/>
          <w:bookmarkEnd w:id="272"/>
          <w:bookmarkEnd w:id="273"/>
          <w:bookmarkEnd w:id="274"/>
          <w:bookmarkEnd w:id="275"/>
          <w:p w:rsidR="00F96083" w:rsidRPr="0061745F" w:rsidRDefault="00F96083" w:rsidP="00977952">
            <w:pPr>
              <w:pStyle w:val="Sub-ClauseText"/>
              <w:numPr>
                <w:ilvl w:val="1"/>
                <w:numId w:val="44"/>
              </w:numPr>
              <w:spacing w:before="60" w:after="60"/>
              <w:rPr>
                <w:spacing w:val="0"/>
                <w:szCs w:val="24"/>
              </w:rPr>
            </w:pPr>
            <w:r w:rsidRPr="0061745F">
              <w:rPr>
                <w:spacing w:val="0"/>
                <w:szCs w:val="24"/>
              </w:rPr>
              <w:t>The Procuring Entity shall determine to its satisfaction whether the Tenderer that is selected as having submitted the lowest evaluated and substantially responsive tender is qualified to perform the Contract satisfactorily.</w:t>
            </w:r>
          </w:p>
          <w:p w:rsidR="00F96083" w:rsidRPr="0061745F" w:rsidRDefault="00F96083" w:rsidP="00F96083">
            <w:pPr>
              <w:pStyle w:val="Sub-ClauseText"/>
              <w:numPr>
                <w:ilvl w:val="1"/>
                <w:numId w:val="44"/>
              </w:numPr>
              <w:spacing w:before="60" w:after="60"/>
              <w:rPr>
                <w:spacing w:val="0"/>
                <w:szCs w:val="24"/>
              </w:rPr>
            </w:pPr>
            <w:r w:rsidRPr="0061745F">
              <w:rPr>
                <w:spacing w:val="0"/>
                <w:szCs w:val="24"/>
              </w:rPr>
              <w:t>The determination shall be based upon an examination of the documentary evidence of the Tenderer’s qualifications submitted by the Tenderer, pursuant to ITT Clause 19.</w:t>
            </w:r>
          </w:p>
          <w:p w:rsidR="00F96083" w:rsidRPr="0061745F" w:rsidRDefault="00F96083" w:rsidP="00F96083">
            <w:pPr>
              <w:pStyle w:val="Sub-ClauseText"/>
              <w:numPr>
                <w:ilvl w:val="1"/>
                <w:numId w:val="44"/>
              </w:numPr>
              <w:spacing w:before="60" w:after="60"/>
              <w:rPr>
                <w:spacing w:val="0"/>
                <w:szCs w:val="24"/>
              </w:rPr>
            </w:pPr>
            <w:r w:rsidRPr="0061745F">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F96083" w:rsidRPr="00D01AB1" w:rsidTr="007230E5">
        <w:trPr>
          <w:cantSplit/>
        </w:trPr>
        <w:tc>
          <w:tcPr>
            <w:tcW w:w="9360" w:type="dxa"/>
          </w:tcPr>
          <w:p w:rsidR="00F96083" w:rsidRPr="0061745F" w:rsidRDefault="00F96083" w:rsidP="007731EC">
            <w:pPr>
              <w:pStyle w:val="Sec1-Clauses"/>
              <w:numPr>
                <w:ilvl w:val="0"/>
                <w:numId w:val="98"/>
              </w:numPr>
              <w:ind w:left="357" w:hanging="357"/>
              <w:rPr>
                <w:szCs w:val="24"/>
              </w:rPr>
            </w:pPr>
            <w:bookmarkStart w:id="276" w:name="_Toc234130451"/>
            <w:bookmarkStart w:id="277" w:name="_Toc459036753"/>
            <w:bookmarkStart w:id="278" w:name="_Toc438438862"/>
            <w:bookmarkStart w:id="279" w:name="_Toc438532656"/>
            <w:bookmarkStart w:id="280" w:name="_Toc438734006"/>
            <w:bookmarkStart w:id="281" w:name="_Toc438907043"/>
            <w:bookmarkStart w:id="282" w:name="_Toc438907242"/>
            <w:r w:rsidRPr="0061745F">
              <w:rPr>
                <w:szCs w:val="24"/>
              </w:rPr>
              <w:t>Procuring Entity’s Right to Accept Any Tender, and to Reject Any or All Tenders</w:t>
            </w:r>
            <w:bookmarkEnd w:id="276"/>
            <w:bookmarkEnd w:id="277"/>
          </w:p>
          <w:bookmarkEnd w:id="278"/>
          <w:bookmarkEnd w:id="279"/>
          <w:bookmarkEnd w:id="280"/>
          <w:bookmarkEnd w:id="281"/>
          <w:bookmarkEnd w:id="282"/>
          <w:p w:rsidR="0061745F" w:rsidRPr="00D03D5D" w:rsidRDefault="00F96083" w:rsidP="00D03D5D">
            <w:pPr>
              <w:pStyle w:val="Sub-ClauseText"/>
              <w:numPr>
                <w:ilvl w:val="1"/>
                <w:numId w:val="45"/>
              </w:numPr>
              <w:spacing w:before="60" w:after="60"/>
              <w:rPr>
                <w:spacing w:val="0"/>
                <w:szCs w:val="24"/>
              </w:rPr>
            </w:pPr>
            <w:r w:rsidRPr="0061745F">
              <w:rPr>
                <w:spacing w:val="0"/>
                <w:szCs w:val="24"/>
              </w:rPr>
              <w:t>The Procuring Entity reserves the right to accept or reject any tender, and to annul the tendering process and reject all tenders at any time prior to contract award, without thereby incurring any liability to Tenderers.</w:t>
            </w:r>
          </w:p>
        </w:tc>
      </w:tr>
      <w:tr w:rsidR="00F96083" w:rsidRPr="00D01AB1" w:rsidTr="007230E5">
        <w:tc>
          <w:tcPr>
            <w:tcW w:w="9360" w:type="dxa"/>
          </w:tcPr>
          <w:p w:rsidR="00F96083" w:rsidRPr="00D01AB1" w:rsidRDefault="00F96083" w:rsidP="00165E78">
            <w:pPr>
              <w:pStyle w:val="BodyText2"/>
              <w:numPr>
                <w:ilvl w:val="0"/>
                <w:numId w:val="117"/>
              </w:numPr>
              <w:spacing w:before="60" w:after="60"/>
              <w:ind w:left="30" w:firstLine="18"/>
            </w:pPr>
            <w:bookmarkStart w:id="283" w:name="_Toc505659528"/>
            <w:bookmarkStart w:id="284" w:name="_Toc234130452"/>
            <w:bookmarkStart w:id="285" w:name="_Toc459036754"/>
            <w:r w:rsidRPr="00D01AB1">
              <w:t>Award of Contract</w:t>
            </w:r>
            <w:bookmarkEnd w:id="283"/>
            <w:bookmarkEnd w:id="284"/>
            <w:bookmarkEnd w:id="285"/>
          </w:p>
        </w:tc>
      </w:tr>
      <w:tr w:rsidR="00F96083" w:rsidRPr="00D01AB1" w:rsidTr="007230E5">
        <w:tc>
          <w:tcPr>
            <w:tcW w:w="9360" w:type="dxa"/>
          </w:tcPr>
          <w:p w:rsidR="00F96083" w:rsidRPr="0061745F" w:rsidRDefault="00F96083" w:rsidP="007731EC">
            <w:pPr>
              <w:pStyle w:val="Sec1-Clauses"/>
              <w:numPr>
                <w:ilvl w:val="0"/>
                <w:numId w:val="98"/>
              </w:numPr>
              <w:ind w:left="357" w:hanging="357"/>
              <w:rPr>
                <w:szCs w:val="24"/>
              </w:rPr>
            </w:pPr>
            <w:bookmarkStart w:id="286" w:name="_Toc234130453"/>
            <w:bookmarkStart w:id="287" w:name="_Toc459036755"/>
            <w:bookmarkStart w:id="288" w:name="_Toc438438864"/>
            <w:bookmarkStart w:id="289" w:name="_Toc438532658"/>
            <w:bookmarkStart w:id="290" w:name="_Toc438734008"/>
            <w:bookmarkStart w:id="291" w:name="_Toc438907044"/>
            <w:bookmarkStart w:id="292" w:name="_Toc438907243"/>
            <w:r w:rsidRPr="0061745F">
              <w:rPr>
                <w:szCs w:val="24"/>
              </w:rPr>
              <w:t>Award Criteria</w:t>
            </w:r>
            <w:bookmarkEnd w:id="286"/>
            <w:bookmarkEnd w:id="287"/>
          </w:p>
          <w:bookmarkEnd w:id="288"/>
          <w:bookmarkEnd w:id="289"/>
          <w:bookmarkEnd w:id="290"/>
          <w:bookmarkEnd w:id="291"/>
          <w:bookmarkEnd w:id="292"/>
          <w:p w:rsidR="00F96083" w:rsidRPr="0061745F" w:rsidRDefault="00F96083" w:rsidP="00977952">
            <w:pPr>
              <w:pStyle w:val="Sub-ClauseText"/>
              <w:numPr>
                <w:ilvl w:val="1"/>
                <w:numId w:val="46"/>
              </w:numPr>
              <w:spacing w:before="60" w:after="60"/>
              <w:rPr>
                <w:spacing w:val="0"/>
                <w:szCs w:val="24"/>
              </w:rPr>
            </w:pPr>
            <w:r w:rsidRPr="0061745F">
              <w:rPr>
                <w:spacing w:val="0"/>
                <w:szCs w:val="24"/>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tc>
      </w:tr>
      <w:tr w:rsidR="00F96083" w:rsidRPr="00D01AB1" w:rsidTr="007230E5">
        <w:tc>
          <w:tcPr>
            <w:tcW w:w="9360" w:type="dxa"/>
          </w:tcPr>
          <w:p w:rsidR="00F96083" w:rsidRPr="0061745F" w:rsidRDefault="00F96083" w:rsidP="007731EC">
            <w:pPr>
              <w:pStyle w:val="Sec1-Clauses"/>
              <w:numPr>
                <w:ilvl w:val="0"/>
                <w:numId w:val="98"/>
              </w:numPr>
              <w:ind w:left="357" w:hanging="357"/>
              <w:rPr>
                <w:szCs w:val="24"/>
              </w:rPr>
            </w:pPr>
            <w:bookmarkStart w:id="293" w:name="_Toc438438865"/>
            <w:bookmarkStart w:id="294" w:name="_Toc438532659"/>
            <w:bookmarkStart w:id="295" w:name="_Toc438734009"/>
            <w:bookmarkStart w:id="296" w:name="_Toc438907045"/>
            <w:bookmarkStart w:id="297" w:name="_Toc438907244"/>
            <w:bookmarkStart w:id="298" w:name="_Toc234130454"/>
            <w:bookmarkStart w:id="299" w:name="_Toc459036756"/>
            <w:r w:rsidRPr="0061745F">
              <w:rPr>
                <w:szCs w:val="24"/>
              </w:rPr>
              <w:t>Procuring Entity’s Right to Vary Quantities at Time of Award</w:t>
            </w:r>
            <w:bookmarkEnd w:id="293"/>
            <w:bookmarkEnd w:id="294"/>
            <w:bookmarkEnd w:id="295"/>
            <w:bookmarkEnd w:id="296"/>
            <w:bookmarkEnd w:id="297"/>
            <w:bookmarkEnd w:id="298"/>
            <w:bookmarkEnd w:id="299"/>
            <w:r w:rsidRPr="0061745F">
              <w:rPr>
                <w:szCs w:val="24"/>
              </w:rPr>
              <w:t xml:space="preserve"> </w:t>
            </w:r>
          </w:p>
          <w:p w:rsidR="00F96083" w:rsidRDefault="00F96083" w:rsidP="00977952">
            <w:pPr>
              <w:pStyle w:val="Sub-ClauseText"/>
              <w:numPr>
                <w:ilvl w:val="1"/>
                <w:numId w:val="47"/>
              </w:numPr>
              <w:spacing w:before="60" w:after="60"/>
              <w:rPr>
                <w:spacing w:val="0"/>
                <w:szCs w:val="24"/>
              </w:rPr>
            </w:pPr>
            <w:r w:rsidRPr="0061745F">
              <w:rPr>
                <w:spacing w:val="0"/>
                <w:szCs w:val="24"/>
              </w:rPr>
              <w:t>At the time the Contract is awarded, the Procuring Entity reserves the right to increase or decrease the quantity of Goods and Related Services originally specified in Section VI, Schedule of Requirements.</w:t>
            </w:r>
          </w:p>
          <w:p w:rsidR="0061745F" w:rsidRPr="0061745F" w:rsidRDefault="0061745F" w:rsidP="0061745F">
            <w:pPr>
              <w:pStyle w:val="Sub-ClauseText"/>
              <w:spacing w:before="60" w:after="60"/>
              <w:ind w:left="600"/>
              <w:rPr>
                <w:spacing w:val="0"/>
                <w:szCs w:val="24"/>
              </w:rPr>
            </w:pPr>
          </w:p>
        </w:tc>
      </w:tr>
      <w:tr w:rsidR="00F96083" w:rsidRPr="009F6953" w:rsidTr="007230E5">
        <w:tc>
          <w:tcPr>
            <w:tcW w:w="9360" w:type="dxa"/>
          </w:tcPr>
          <w:p w:rsidR="00F96083" w:rsidRPr="0061745F" w:rsidRDefault="00F96083" w:rsidP="007731EC">
            <w:pPr>
              <w:pStyle w:val="Sec1-Clauses"/>
              <w:numPr>
                <w:ilvl w:val="0"/>
                <w:numId w:val="98"/>
              </w:numPr>
              <w:ind w:left="357" w:hanging="357"/>
              <w:rPr>
                <w:szCs w:val="24"/>
              </w:rPr>
            </w:pPr>
            <w:bookmarkStart w:id="300" w:name="_Toc234130455"/>
            <w:bookmarkStart w:id="301" w:name="_Toc459036757"/>
            <w:bookmarkStart w:id="302" w:name="_Toc438438866"/>
            <w:bookmarkStart w:id="303" w:name="_Toc438532660"/>
            <w:bookmarkStart w:id="304" w:name="_Toc438734010"/>
            <w:bookmarkStart w:id="305" w:name="_Toc438907046"/>
            <w:bookmarkStart w:id="306" w:name="_Toc438907245"/>
            <w:r w:rsidRPr="0061745F">
              <w:rPr>
                <w:szCs w:val="24"/>
              </w:rPr>
              <w:lastRenderedPageBreak/>
              <w:t>Notification of Award</w:t>
            </w:r>
            <w:bookmarkEnd w:id="300"/>
            <w:bookmarkEnd w:id="301"/>
          </w:p>
          <w:bookmarkEnd w:id="302"/>
          <w:bookmarkEnd w:id="303"/>
          <w:bookmarkEnd w:id="304"/>
          <w:bookmarkEnd w:id="305"/>
          <w:bookmarkEnd w:id="306"/>
          <w:p w:rsidR="00F96083" w:rsidRPr="0061745F" w:rsidRDefault="00F96083" w:rsidP="00977952">
            <w:pPr>
              <w:pStyle w:val="Sub-ClauseText"/>
              <w:keepNext/>
              <w:keepLines/>
              <w:numPr>
                <w:ilvl w:val="1"/>
                <w:numId w:val="48"/>
              </w:numPr>
              <w:spacing w:before="60" w:after="60"/>
              <w:rPr>
                <w:spacing w:val="0"/>
                <w:szCs w:val="24"/>
              </w:rPr>
            </w:pPr>
            <w:r w:rsidRPr="0061745F">
              <w:rPr>
                <w:spacing w:val="0"/>
                <w:szCs w:val="24"/>
              </w:rPr>
              <w:t xml:space="preserve">Prior to the expiration of the period of tender validity, the Procuring Entity shall notify the successful Tenderer, in writing, that its Tender has been accepted.   </w:t>
            </w:r>
          </w:p>
          <w:p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Until a formal Contract is prepared and executed, the notification of award shall constitute a binding Contract.</w:t>
            </w:r>
          </w:p>
          <w:p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 xml:space="preserve">The Procuring Entity shall publish on its public notice board the results identifying the tender and lot numbers and the following information: (i)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rsidR="00F96083" w:rsidRPr="0061745F" w:rsidRDefault="00F96083" w:rsidP="00F96083">
            <w:pPr>
              <w:pStyle w:val="Sub-ClauseText"/>
              <w:keepNext/>
              <w:keepLines/>
              <w:numPr>
                <w:ilvl w:val="1"/>
                <w:numId w:val="48"/>
              </w:numPr>
              <w:spacing w:before="60" w:after="60"/>
              <w:ind w:left="605" w:hanging="605"/>
              <w:rPr>
                <w:szCs w:val="24"/>
              </w:rPr>
            </w:pPr>
            <w:r w:rsidRPr="0061745F">
              <w:rPr>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F96083" w:rsidRPr="0029290C" w:rsidTr="007230E5">
        <w:tc>
          <w:tcPr>
            <w:tcW w:w="9360" w:type="dxa"/>
            <w:tcBorders>
              <w:bottom w:val="nil"/>
            </w:tcBorders>
          </w:tcPr>
          <w:p w:rsidR="00F96083" w:rsidRPr="0061745F" w:rsidRDefault="00F96083" w:rsidP="007731EC">
            <w:pPr>
              <w:pStyle w:val="Sec1-Clauses"/>
              <w:numPr>
                <w:ilvl w:val="0"/>
                <w:numId w:val="98"/>
              </w:numPr>
              <w:ind w:left="357" w:hanging="357"/>
              <w:rPr>
                <w:szCs w:val="24"/>
              </w:rPr>
            </w:pPr>
            <w:bookmarkStart w:id="307" w:name="_Toc234130456"/>
            <w:bookmarkStart w:id="308" w:name="_Toc459036758"/>
            <w:r w:rsidRPr="0061745F">
              <w:rPr>
                <w:szCs w:val="24"/>
              </w:rPr>
              <w:t>Signing of Contract</w:t>
            </w:r>
            <w:bookmarkEnd w:id="307"/>
            <w:bookmarkEnd w:id="308"/>
          </w:p>
          <w:p w:rsidR="00F96083" w:rsidRPr="0061745F" w:rsidRDefault="00F96083" w:rsidP="00977952">
            <w:pPr>
              <w:pStyle w:val="Sub-ClauseText"/>
              <w:numPr>
                <w:ilvl w:val="1"/>
                <w:numId w:val="50"/>
              </w:numPr>
              <w:spacing w:before="60" w:after="60"/>
              <w:rPr>
                <w:spacing w:val="0"/>
                <w:szCs w:val="24"/>
              </w:rPr>
            </w:pPr>
            <w:r w:rsidRPr="0061745F">
              <w:rPr>
                <w:spacing w:val="0"/>
                <w:szCs w:val="24"/>
              </w:rPr>
              <w:t xml:space="preserve">Promptly after notification, the Procuring Entity shall send the successful Tenderer the Agreement and the Special Conditions of Contract. </w:t>
            </w:r>
          </w:p>
          <w:p w:rsidR="00F96083" w:rsidRPr="0061745F" w:rsidRDefault="00F96083" w:rsidP="00F96083">
            <w:pPr>
              <w:pStyle w:val="Sub-ClauseText"/>
              <w:numPr>
                <w:ilvl w:val="1"/>
                <w:numId w:val="50"/>
              </w:numPr>
              <w:spacing w:before="60" w:after="60"/>
              <w:rPr>
                <w:spacing w:val="0"/>
                <w:szCs w:val="24"/>
              </w:rPr>
            </w:pPr>
            <w:r w:rsidRPr="0061745F">
              <w:rPr>
                <w:spacing w:val="0"/>
                <w:szCs w:val="24"/>
              </w:rPr>
              <w:t>Within twenty-eight (28) days of receipt of the Agreement, the successful Tenderer shall sign, date, and return it to the Procuring Entity.</w:t>
            </w:r>
          </w:p>
          <w:p w:rsidR="00F96083" w:rsidRPr="0061745F" w:rsidRDefault="00F96083" w:rsidP="00F96083">
            <w:pPr>
              <w:pStyle w:val="Sub-ClauseText"/>
              <w:numPr>
                <w:ilvl w:val="1"/>
                <w:numId w:val="50"/>
              </w:numPr>
              <w:spacing w:before="60" w:after="60"/>
              <w:rPr>
                <w:spacing w:val="0"/>
                <w:szCs w:val="24"/>
              </w:rPr>
            </w:pPr>
            <w:r w:rsidRPr="0061745F">
              <w:rPr>
                <w:szCs w:val="24"/>
              </w:rPr>
              <w:t>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lack of diligence on the part of the Tenderer in completing any formalities, including applying for permits, authorizations and licenses necessary for the export of the products/goods, systems or services under the terms of the Contract.</w:t>
            </w:r>
          </w:p>
        </w:tc>
      </w:tr>
      <w:tr w:rsidR="00F96083" w:rsidRPr="004848E4" w:rsidTr="009D4CFF">
        <w:trPr>
          <w:trHeight w:val="1827"/>
        </w:trPr>
        <w:tc>
          <w:tcPr>
            <w:tcW w:w="9360" w:type="dxa"/>
            <w:tcBorders>
              <w:bottom w:val="nil"/>
            </w:tcBorders>
          </w:tcPr>
          <w:p w:rsidR="00F96083" w:rsidRPr="0061745F" w:rsidRDefault="00F96083" w:rsidP="007731EC">
            <w:pPr>
              <w:pStyle w:val="Sec1-Clauses"/>
              <w:numPr>
                <w:ilvl w:val="0"/>
                <w:numId w:val="98"/>
              </w:numPr>
              <w:ind w:left="357" w:hanging="357"/>
              <w:rPr>
                <w:szCs w:val="24"/>
              </w:rPr>
            </w:pPr>
            <w:bookmarkStart w:id="309" w:name="_Toc234130457"/>
            <w:bookmarkStart w:id="310" w:name="_Toc459036759"/>
            <w:r w:rsidRPr="0061745F">
              <w:rPr>
                <w:szCs w:val="24"/>
              </w:rPr>
              <w:lastRenderedPageBreak/>
              <w:t>Performance Security</w:t>
            </w:r>
            <w:bookmarkEnd w:id="309"/>
            <w:bookmarkEnd w:id="310"/>
          </w:p>
          <w:p w:rsidR="00F96083" w:rsidRPr="0061745F" w:rsidRDefault="00F96083" w:rsidP="00977952">
            <w:pPr>
              <w:pStyle w:val="Sub-ClauseText"/>
              <w:numPr>
                <w:ilvl w:val="1"/>
                <w:numId w:val="49"/>
              </w:numPr>
              <w:spacing w:before="60" w:after="60"/>
              <w:rPr>
                <w:spacing w:val="0"/>
                <w:szCs w:val="24"/>
              </w:rPr>
            </w:pPr>
            <w:r w:rsidRPr="0061745F">
              <w:rPr>
                <w:spacing w:val="0"/>
                <w:szCs w:val="24"/>
              </w:rPr>
              <w:t>Within twenty eight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rsidR="00F96083" w:rsidRPr="0061745F" w:rsidRDefault="00F96083" w:rsidP="00F96083">
            <w:pPr>
              <w:pStyle w:val="Sub-ClauseText"/>
              <w:numPr>
                <w:ilvl w:val="1"/>
                <w:numId w:val="49"/>
              </w:numPr>
              <w:spacing w:before="60" w:after="60"/>
              <w:ind w:left="601" w:hanging="601"/>
              <w:rPr>
                <w:spacing w:val="0"/>
                <w:szCs w:val="24"/>
              </w:rPr>
            </w:pPr>
            <w:r w:rsidRPr="0061745F">
              <w:rPr>
                <w:spacing w:val="0"/>
                <w:szCs w:val="24"/>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rsidR="00FB0828" w:rsidRPr="008B66E1" w:rsidRDefault="00FB0828" w:rsidP="00A00C63">
      <w:pPr>
        <w:sectPr w:rsidR="00FB0828" w:rsidRPr="008B66E1">
          <w:headerReference w:type="even" r:id="rId14"/>
          <w:headerReference w:type="default" r:id="rId15"/>
          <w:footerReference w:type="default" r:id="rId16"/>
          <w:headerReference w:type="first" r:id="rId17"/>
          <w:footerReference w:type="first" r:id="rId18"/>
          <w:footnotePr>
            <w:numRestart w:val="eachPage"/>
          </w:footnotePr>
          <w:type w:val="oddPage"/>
          <w:pgSz w:w="11907" w:h="16839" w:code="9"/>
          <w:pgMar w:top="1440" w:right="1440" w:bottom="1440" w:left="1800" w:header="720" w:footer="720" w:gutter="0"/>
          <w:paperSrc w:first="15" w:other="15"/>
          <w:cols w:space="720"/>
          <w:titlePg/>
          <w:docGrid w:linePitch="326"/>
        </w:sectPr>
      </w:pPr>
    </w:p>
    <w:tbl>
      <w:tblPr>
        <w:tblpPr w:leftFromText="180" w:rightFromText="180" w:horzAnchor="margin" w:tblpY="-869"/>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455149" w:rsidRPr="008B66E1" w:rsidTr="00A00C63">
        <w:trPr>
          <w:cantSplit/>
        </w:trPr>
        <w:tc>
          <w:tcPr>
            <w:tcW w:w="9090" w:type="dxa"/>
            <w:gridSpan w:val="2"/>
            <w:tcBorders>
              <w:top w:val="nil"/>
              <w:left w:val="nil"/>
              <w:bottom w:val="single" w:sz="12" w:space="0" w:color="000000"/>
              <w:right w:val="nil"/>
            </w:tcBorders>
            <w:vAlign w:val="center"/>
          </w:tcPr>
          <w:p w:rsidR="007230E5" w:rsidRDefault="007230E5" w:rsidP="00A00C63">
            <w:pPr>
              <w:pStyle w:val="Subtitle"/>
              <w:spacing w:after="120"/>
              <w:jc w:val="left"/>
            </w:pPr>
            <w:bookmarkStart w:id="311" w:name="_Toc438366665"/>
            <w:bookmarkStart w:id="312" w:name="_Toc438954443"/>
          </w:p>
          <w:p w:rsidR="00455149" w:rsidRPr="00B95277" w:rsidRDefault="00455149" w:rsidP="00B95277">
            <w:pPr>
              <w:pStyle w:val="Subtitle"/>
            </w:pPr>
            <w:bookmarkStart w:id="313" w:name="_Toc458816207"/>
            <w:bookmarkStart w:id="314" w:name="_Toc459036700"/>
            <w:r w:rsidRPr="00B95277">
              <w:t>Section II.  Bid Data Sheet</w:t>
            </w:r>
            <w:bookmarkEnd w:id="311"/>
            <w:bookmarkEnd w:id="312"/>
            <w:r w:rsidRPr="00B95277">
              <w:t xml:space="preserve"> (BDS)</w:t>
            </w:r>
            <w:bookmarkEnd w:id="313"/>
            <w:bookmarkEnd w:id="314"/>
          </w:p>
          <w:p w:rsidR="00F96083" w:rsidRPr="00F96083" w:rsidRDefault="00F96083" w:rsidP="00A00C63">
            <w:pPr>
              <w:suppressAutoHyphens/>
              <w:jc w:val="both"/>
              <w:rPr>
                <w:szCs w:val="24"/>
              </w:rPr>
            </w:pPr>
            <w:r w:rsidRPr="00F96083">
              <w:rPr>
                <w:szCs w:val="24"/>
              </w:rPr>
              <w:t>The following data shall complement, supplement, or amend the provisions in the Instructions to Tenderers (ITT) in Section I.  Whenever there is a conflict, the provisions herein shall prevail over those in ITT.</w:t>
            </w:r>
          </w:p>
          <w:p w:rsidR="00455149" w:rsidRPr="008B66E1" w:rsidRDefault="00455149" w:rsidP="00A00C63">
            <w:pPr>
              <w:suppressAutoHyphens/>
              <w:jc w:val="both"/>
              <w:rPr>
                <w:b/>
                <w:bCs/>
                <w:i/>
                <w:iCs/>
              </w:rPr>
            </w:pPr>
          </w:p>
        </w:tc>
      </w:tr>
      <w:tr w:rsidR="00455149" w:rsidRPr="008B66E1" w:rsidTr="00A00C63">
        <w:trPr>
          <w:cantSplit/>
        </w:trPr>
        <w:tc>
          <w:tcPr>
            <w:tcW w:w="1620" w:type="dxa"/>
            <w:tcBorders>
              <w:bottom w:val="nil"/>
            </w:tcBorders>
          </w:tcPr>
          <w:p w:rsidR="00455149" w:rsidRPr="00F96083" w:rsidRDefault="00F96083" w:rsidP="00A00C63">
            <w:pPr>
              <w:spacing w:before="120"/>
              <w:jc w:val="center"/>
              <w:rPr>
                <w:b/>
                <w:bCs/>
                <w:szCs w:val="24"/>
              </w:rPr>
            </w:pPr>
            <w:r w:rsidRPr="00F96083">
              <w:rPr>
                <w:b/>
                <w:bCs/>
                <w:szCs w:val="24"/>
              </w:rPr>
              <w:t>ITT Clause Reference</w:t>
            </w:r>
          </w:p>
        </w:tc>
        <w:tc>
          <w:tcPr>
            <w:tcW w:w="7470" w:type="dxa"/>
            <w:tcBorders>
              <w:bottom w:val="nil"/>
            </w:tcBorders>
          </w:tcPr>
          <w:p w:rsidR="00455149" w:rsidRPr="008B66E1" w:rsidRDefault="00F96083" w:rsidP="00A00C63">
            <w:pPr>
              <w:spacing w:before="120" w:after="120"/>
              <w:jc w:val="center"/>
              <w:rPr>
                <w:b/>
                <w:bCs/>
                <w:sz w:val="28"/>
              </w:rPr>
            </w:pPr>
            <w:r>
              <w:rPr>
                <w:b/>
                <w:bCs/>
                <w:sz w:val="22"/>
                <w:szCs w:val="22"/>
              </w:rPr>
              <w:t>Bid</w:t>
            </w:r>
            <w:r w:rsidRPr="007317BD">
              <w:rPr>
                <w:b/>
                <w:bCs/>
                <w:sz w:val="22"/>
                <w:szCs w:val="22"/>
              </w:rPr>
              <w:t xml:space="preserve"> data that supplements the ITT</w:t>
            </w:r>
          </w:p>
        </w:tc>
      </w:tr>
      <w:tr w:rsidR="00F96083" w:rsidRPr="008B66E1" w:rsidTr="00A00C63">
        <w:trPr>
          <w:cantSplit/>
        </w:trPr>
        <w:tc>
          <w:tcPr>
            <w:tcW w:w="1620" w:type="dxa"/>
            <w:tcBorders>
              <w:bottom w:val="nil"/>
            </w:tcBorders>
          </w:tcPr>
          <w:p w:rsidR="00F96083" w:rsidRPr="00F96083" w:rsidRDefault="00F96083" w:rsidP="00A00C63">
            <w:pPr>
              <w:spacing w:before="120"/>
              <w:rPr>
                <w:b/>
                <w:bCs/>
                <w:szCs w:val="24"/>
              </w:rPr>
            </w:pPr>
          </w:p>
        </w:tc>
        <w:tc>
          <w:tcPr>
            <w:tcW w:w="7470" w:type="dxa"/>
            <w:tcBorders>
              <w:bottom w:val="nil"/>
            </w:tcBorders>
          </w:tcPr>
          <w:p w:rsidR="00F96083" w:rsidRPr="008B66E1" w:rsidRDefault="00F96083" w:rsidP="00A00C63">
            <w:pPr>
              <w:spacing w:before="120" w:after="120"/>
              <w:jc w:val="center"/>
              <w:rPr>
                <w:b/>
                <w:bCs/>
                <w:sz w:val="28"/>
              </w:rPr>
            </w:pPr>
            <w:bookmarkStart w:id="315" w:name="_Toc505659529"/>
            <w:bookmarkStart w:id="316" w:name="_Toc506185677"/>
            <w:r w:rsidRPr="008B66E1">
              <w:rPr>
                <w:b/>
                <w:bCs/>
                <w:sz w:val="28"/>
              </w:rPr>
              <w:t>A. General</w:t>
            </w:r>
            <w:bookmarkEnd w:id="315"/>
            <w:bookmarkEnd w:id="316"/>
          </w:p>
        </w:tc>
      </w:tr>
      <w:tr w:rsidR="00F96083" w:rsidRPr="008B66E1" w:rsidTr="00A00C63">
        <w:trPr>
          <w:cantSplit/>
        </w:trPr>
        <w:tc>
          <w:tcPr>
            <w:tcW w:w="1620" w:type="dxa"/>
            <w:tcBorders>
              <w:bottom w:val="nil"/>
            </w:tcBorders>
          </w:tcPr>
          <w:p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bottom w:val="nil"/>
            </w:tcBorders>
          </w:tcPr>
          <w:p w:rsidR="00F96083" w:rsidRPr="00927B9F" w:rsidRDefault="00F96083" w:rsidP="00165E78">
            <w:pPr>
              <w:tabs>
                <w:tab w:val="right" w:pos="7272"/>
              </w:tabs>
              <w:spacing w:before="120" w:after="120"/>
              <w:rPr>
                <w:sz w:val="22"/>
                <w:szCs w:val="22"/>
              </w:rPr>
            </w:pPr>
            <w:r w:rsidRPr="00927B9F">
              <w:rPr>
                <w:sz w:val="22"/>
                <w:szCs w:val="22"/>
              </w:rPr>
              <w:t xml:space="preserve">The Procuring Entity is: </w:t>
            </w:r>
            <w:r w:rsidR="00165E78" w:rsidRPr="00165E78">
              <w:rPr>
                <w:b/>
                <w:bCs/>
                <w:i/>
                <w:iCs/>
                <w:sz w:val="22"/>
                <w:szCs w:val="22"/>
              </w:rPr>
              <w:t>Peoples Majlis Secretariat</w:t>
            </w:r>
            <w:r w:rsidRPr="00165E78">
              <w:rPr>
                <w:b/>
                <w:bCs/>
                <w:i/>
                <w:iCs/>
                <w:sz w:val="22"/>
                <w:szCs w:val="22"/>
              </w:rPr>
              <w:t>.</w:t>
            </w:r>
          </w:p>
        </w:tc>
      </w:tr>
      <w:tr w:rsidR="00F96083" w:rsidRPr="008B66E1" w:rsidTr="00A00C63">
        <w:trPr>
          <w:cantSplit/>
        </w:trPr>
        <w:tc>
          <w:tcPr>
            <w:tcW w:w="1620" w:type="dxa"/>
            <w:tcBorders>
              <w:top w:val="single" w:sz="12" w:space="0" w:color="000000"/>
              <w:left w:val="single" w:sz="12" w:space="0" w:color="000000"/>
              <w:bottom w:val="nil"/>
              <w:right w:val="single" w:sz="8" w:space="0" w:color="000000"/>
            </w:tcBorders>
          </w:tcPr>
          <w:p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top w:val="single" w:sz="12" w:space="0" w:color="000000"/>
              <w:left w:val="nil"/>
              <w:bottom w:val="single" w:sz="12" w:space="0" w:color="auto"/>
              <w:right w:val="single" w:sz="12" w:space="0" w:color="000000"/>
            </w:tcBorders>
          </w:tcPr>
          <w:p w:rsidR="00F96083" w:rsidRPr="008B66E1" w:rsidRDefault="00F96083" w:rsidP="000A1567">
            <w:pPr>
              <w:tabs>
                <w:tab w:val="right" w:pos="7272"/>
              </w:tabs>
              <w:spacing w:before="120"/>
            </w:pPr>
            <w:r w:rsidRPr="008B66E1">
              <w:t xml:space="preserve">The </w:t>
            </w:r>
            <w:r w:rsidR="000A1567">
              <w:t>Procuring Entity</w:t>
            </w:r>
            <w:r w:rsidRPr="008B66E1">
              <w:t xml:space="preserve"> is: </w:t>
            </w:r>
          </w:p>
          <w:p w:rsidR="00F96083" w:rsidRPr="00277DD6" w:rsidRDefault="00F96083" w:rsidP="00A00C63">
            <w:pPr>
              <w:tabs>
                <w:tab w:val="right" w:pos="7272"/>
              </w:tabs>
              <w:rPr>
                <w:b/>
                <w:bCs/>
                <w:i/>
                <w:iCs/>
                <w:szCs w:val="24"/>
              </w:rPr>
            </w:pPr>
            <w:r w:rsidRPr="00277DD6">
              <w:rPr>
                <w:b/>
                <w:bCs/>
                <w:i/>
                <w:iCs/>
                <w:szCs w:val="24"/>
              </w:rPr>
              <w:t>People’s Majlis Secretariat</w:t>
            </w:r>
          </w:p>
          <w:p w:rsidR="00F96083" w:rsidRPr="00277DD6" w:rsidRDefault="00F96083" w:rsidP="00A00C63">
            <w:pPr>
              <w:tabs>
                <w:tab w:val="right" w:pos="7272"/>
              </w:tabs>
              <w:rPr>
                <w:b/>
                <w:bCs/>
                <w:i/>
                <w:iCs/>
                <w:szCs w:val="24"/>
              </w:rPr>
            </w:pPr>
            <w:proofErr w:type="spellStart"/>
            <w:r w:rsidRPr="00277DD6">
              <w:rPr>
                <w:b/>
                <w:bCs/>
                <w:i/>
                <w:iCs/>
                <w:szCs w:val="24"/>
              </w:rPr>
              <w:t>Medhuziyaarai</w:t>
            </w:r>
            <w:proofErr w:type="spellEnd"/>
            <w:r w:rsidRPr="00277DD6">
              <w:rPr>
                <w:b/>
                <w:bCs/>
                <w:i/>
                <w:iCs/>
                <w:szCs w:val="24"/>
              </w:rPr>
              <w:t xml:space="preserve"> </w:t>
            </w:r>
            <w:proofErr w:type="spellStart"/>
            <w:r w:rsidRPr="00277DD6">
              <w:rPr>
                <w:b/>
                <w:bCs/>
                <w:i/>
                <w:iCs/>
                <w:szCs w:val="24"/>
              </w:rPr>
              <w:t>Magu</w:t>
            </w:r>
            <w:proofErr w:type="spellEnd"/>
          </w:p>
          <w:p w:rsidR="00F96083" w:rsidRPr="00277DD6" w:rsidRDefault="00F96083" w:rsidP="00A00C63">
            <w:pPr>
              <w:tabs>
                <w:tab w:val="right" w:pos="7272"/>
              </w:tabs>
              <w:rPr>
                <w:b/>
                <w:bCs/>
                <w:i/>
                <w:iCs/>
                <w:szCs w:val="24"/>
              </w:rPr>
            </w:pPr>
            <w:r w:rsidRPr="00277DD6">
              <w:rPr>
                <w:b/>
                <w:bCs/>
                <w:i/>
                <w:iCs/>
                <w:szCs w:val="24"/>
              </w:rPr>
              <w:t>20080</w:t>
            </w:r>
          </w:p>
          <w:p w:rsidR="00F96083" w:rsidRDefault="00F96083" w:rsidP="00A00C63">
            <w:pPr>
              <w:tabs>
                <w:tab w:val="right" w:pos="7272"/>
              </w:tabs>
              <w:rPr>
                <w:b/>
                <w:bCs/>
                <w:i/>
                <w:iCs/>
                <w:szCs w:val="24"/>
              </w:rPr>
            </w:pPr>
            <w:r w:rsidRPr="00277DD6">
              <w:rPr>
                <w:b/>
                <w:bCs/>
                <w:i/>
                <w:iCs/>
                <w:szCs w:val="24"/>
              </w:rPr>
              <w:t>Male’, Maldives.</w:t>
            </w:r>
          </w:p>
          <w:p w:rsidR="00552326" w:rsidRDefault="00552326" w:rsidP="00A00C63">
            <w:pPr>
              <w:tabs>
                <w:tab w:val="right" w:pos="7272"/>
              </w:tabs>
              <w:rPr>
                <w:b/>
                <w:bCs/>
                <w:i/>
                <w:iCs/>
                <w:szCs w:val="24"/>
              </w:rPr>
            </w:pPr>
          </w:p>
          <w:p w:rsidR="00552326" w:rsidRPr="00076EFB" w:rsidRDefault="00552326" w:rsidP="00A00C63">
            <w:pPr>
              <w:tabs>
                <w:tab w:val="right" w:pos="7272"/>
              </w:tabs>
              <w:spacing w:before="120" w:after="120"/>
              <w:rPr>
                <w:b/>
                <w:bCs/>
                <w:i/>
                <w:iCs/>
                <w:szCs w:val="24"/>
              </w:rPr>
            </w:pPr>
            <w:r w:rsidRPr="008B66E1">
              <w:t xml:space="preserve">The name of the ICB is: </w:t>
            </w:r>
            <w:r>
              <w:t xml:space="preserve"> </w:t>
            </w:r>
            <w:r>
              <w:rPr>
                <w:b/>
                <w:bCs/>
                <w:i/>
                <w:iCs/>
                <w:szCs w:val="24"/>
              </w:rPr>
              <w:t>Design, Supply and Installation of Audio Video Equipment for New Parliamentary Building.</w:t>
            </w:r>
          </w:p>
          <w:p w:rsidR="00552326" w:rsidRPr="008B66E1" w:rsidRDefault="00552326" w:rsidP="003A701A">
            <w:pPr>
              <w:tabs>
                <w:tab w:val="right" w:pos="7272"/>
              </w:tabs>
              <w:spacing w:before="60" w:after="60"/>
              <w:rPr>
                <w:b/>
                <w:bCs/>
                <w:i/>
                <w:iCs/>
              </w:rPr>
            </w:pPr>
            <w:r w:rsidRPr="008B66E1">
              <w:t>The identification number</w:t>
            </w:r>
            <w:r w:rsidRPr="008B66E1">
              <w:rPr>
                <w:i/>
              </w:rPr>
              <w:t xml:space="preserve"> </w:t>
            </w:r>
            <w:r w:rsidRPr="008B66E1">
              <w:t>of the ICB is</w:t>
            </w:r>
            <w:r w:rsidR="003A701A">
              <w:t>:</w:t>
            </w:r>
            <w:r w:rsidR="003A701A" w:rsidRPr="003A701A">
              <w:rPr>
                <w:b/>
                <w:bCs/>
              </w:rPr>
              <w:t xml:space="preserve"> TES/2017/G-01</w:t>
            </w:r>
          </w:p>
          <w:p w:rsidR="00552326" w:rsidRPr="008B66E1" w:rsidRDefault="00552326" w:rsidP="00A00C63">
            <w:pPr>
              <w:tabs>
                <w:tab w:val="right" w:pos="7272"/>
              </w:tabs>
              <w:rPr>
                <w:b/>
                <w:bCs/>
                <w:i/>
                <w:iCs/>
                <w:szCs w:val="24"/>
              </w:rPr>
            </w:pPr>
            <w:r w:rsidRPr="008B66E1">
              <w:t xml:space="preserve">The number and identification of </w:t>
            </w:r>
            <w:r w:rsidRPr="008B66E1">
              <w:rPr>
                <w:iCs/>
              </w:rPr>
              <w:t>lots (contracts)</w:t>
            </w:r>
            <w:r w:rsidRPr="008B66E1">
              <w:rPr>
                <w:i/>
              </w:rPr>
              <w:t xml:space="preserve"> </w:t>
            </w:r>
            <w:r w:rsidRPr="008B66E1">
              <w:t>comprising this ICB is:</w:t>
            </w:r>
            <w:r w:rsidRPr="008B66E1">
              <w:rPr>
                <w:b/>
              </w:rPr>
              <w:t xml:space="preserve"> </w:t>
            </w:r>
            <w:r w:rsidRPr="008B66E1">
              <w:rPr>
                <w:b/>
                <w:i/>
                <w:iCs/>
              </w:rPr>
              <w:t>(Not Applicable)</w:t>
            </w:r>
          </w:p>
        </w:tc>
      </w:tr>
      <w:tr w:rsidR="00552326" w:rsidRPr="008B66E1" w:rsidTr="00A00C63">
        <w:trPr>
          <w:cantSplit/>
        </w:trPr>
        <w:tc>
          <w:tcPr>
            <w:tcW w:w="1620" w:type="dxa"/>
            <w:tcBorders>
              <w:top w:val="single" w:sz="12" w:space="0" w:color="000000"/>
              <w:bottom w:val="nil"/>
            </w:tcBorders>
          </w:tcPr>
          <w:p w:rsidR="00552326" w:rsidRPr="004B0E6C" w:rsidRDefault="00552326" w:rsidP="00A00C63">
            <w:pPr>
              <w:spacing w:before="120"/>
              <w:rPr>
                <w:b/>
                <w:bCs/>
                <w:sz w:val="22"/>
                <w:szCs w:val="22"/>
              </w:rPr>
            </w:pPr>
            <w:r>
              <w:rPr>
                <w:b/>
                <w:bCs/>
                <w:sz w:val="22"/>
                <w:szCs w:val="22"/>
              </w:rPr>
              <w:t>ITT 4.4</w:t>
            </w:r>
          </w:p>
        </w:tc>
        <w:tc>
          <w:tcPr>
            <w:tcW w:w="7470" w:type="dxa"/>
            <w:tcBorders>
              <w:top w:val="nil"/>
              <w:bottom w:val="single" w:sz="12" w:space="0" w:color="000000"/>
            </w:tcBorders>
          </w:tcPr>
          <w:p w:rsidR="00552326" w:rsidRPr="00927B9F" w:rsidRDefault="00552326" w:rsidP="00A00C63">
            <w:pPr>
              <w:tabs>
                <w:tab w:val="right" w:pos="7254"/>
              </w:tabs>
              <w:spacing w:before="120" w:after="120"/>
              <w:rPr>
                <w:sz w:val="22"/>
                <w:szCs w:val="22"/>
              </w:rPr>
            </w:pPr>
            <w:r w:rsidRPr="00927B9F">
              <w:rPr>
                <w:sz w:val="22"/>
                <w:szCs w:val="22"/>
              </w:rPr>
              <w:t xml:space="preserve">A list of firms suspended from participating in Government funded projects is available at </w:t>
            </w:r>
            <w:hyperlink r:id="rId19" w:history="1">
              <w:r w:rsidRPr="00927B9F">
                <w:rPr>
                  <w:rStyle w:val="Hyperlink"/>
                  <w:color w:val="auto"/>
                  <w:sz w:val="22"/>
                  <w:szCs w:val="22"/>
                </w:rPr>
                <w:t>http://www.finance.gov.mv</w:t>
              </w:r>
            </w:hyperlink>
            <w:r w:rsidRPr="00927B9F">
              <w:rPr>
                <w:sz w:val="22"/>
                <w:szCs w:val="22"/>
              </w:rPr>
              <w:t xml:space="preserve"> </w:t>
            </w:r>
          </w:p>
        </w:tc>
      </w:tr>
      <w:tr w:rsidR="00552326" w:rsidRPr="008B66E1" w:rsidTr="00A00C63">
        <w:tblPrEx>
          <w:tblBorders>
            <w:insideH w:val="single" w:sz="8" w:space="0" w:color="000000"/>
          </w:tblBorders>
        </w:tblPrEx>
        <w:tc>
          <w:tcPr>
            <w:tcW w:w="1620" w:type="dxa"/>
          </w:tcPr>
          <w:p w:rsidR="00552326" w:rsidRPr="00F96083" w:rsidRDefault="00552326" w:rsidP="00A00C63">
            <w:pPr>
              <w:spacing w:before="120"/>
              <w:rPr>
                <w:b/>
                <w:bCs/>
                <w:szCs w:val="24"/>
              </w:rPr>
            </w:pPr>
          </w:p>
        </w:tc>
        <w:tc>
          <w:tcPr>
            <w:tcW w:w="7470" w:type="dxa"/>
          </w:tcPr>
          <w:p w:rsidR="00552326" w:rsidRPr="008B66E1" w:rsidRDefault="00552326" w:rsidP="00A00C63">
            <w:pPr>
              <w:spacing w:before="120" w:after="120"/>
              <w:jc w:val="center"/>
              <w:rPr>
                <w:b/>
                <w:bCs/>
                <w:sz w:val="28"/>
              </w:rPr>
            </w:pPr>
            <w:bookmarkStart w:id="317" w:name="_Toc505659530"/>
            <w:bookmarkStart w:id="318" w:name="_Toc506185678"/>
            <w:r w:rsidRPr="008B66E1">
              <w:rPr>
                <w:b/>
                <w:bCs/>
                <w:sz w:val="28"/>
              </w:rPr>
              <w:t>B. Contents of Bidding Document</w:t>
            </w:r>
            <w:bookmarkEnd w:id="317"/>
            <w:bookmarkEnd w:id="318"/>
            <w:r w:rsidRPr="008B66E1">
              <w:rPr>
                <w:b/>
                <w:bCs/>
                <w:sz w:val="28"/>
              </w:rPr>
              <w:t>s</w:t>
            </w:r>
          </w:p>
        </w:tc>
      </w:tr>
      <w:tr w:rsidR="00552326" w:rsidRPr="008B66E1" w:rsidTr="00A00C63">
        <w:tblPrEx>
          <w:tblBorders>
            <w:insideH w:val="single" w:sz="8" w:space="0" w:color="000000"/>
          </w:tblBorders>
        </w:tblPrEx>
        <w:tc>
          <w:tcPr>
            <w:tcW w:w="1620" w:type="dxa"/>
          </w:tcPr>
          <w:p w:rsidR="00552326" w:rsidRPr="004B0E6C" w:rsidRDefault="00552326" w:rsidP="00A00C63">
            <w:pPr>
              <w:spacing w:before="120"/>
              <w:rPr>
                <w:b/>
                <w:bCs/>
                <w:sz w:val="22"/>
                <w:szCs w:val="22"/>
              </w:rPr>
            </w:pPr>
            <w:r>
              <w:rPr>
                <w:b/>
                <w:bCs/>
                <w:sz w:val="22"/>
                <w:szCs w:val="22"/>
              </w:rPr>
              <w:t xml:space="preserve">ITT </w:t>
            </w:r>
            <w:r w:rsidRPr="004B0E6C">
              <w:rPr>
                <w:b/>
                <w:bCs/>
                <w:sz w:val="22"/>
                <w:szCs w:val="22"/>
              </w:rPr>
              <w:t>7.1</w:t>
            </w:r>
          </w:p>
        </w:tc>
        <w:tc>
          <w:tcPr>
            <w:tcW w:w="7470" w:type="dxa"/>
          </w:tcPr>
          <w:p w:rsidR="00552326" w:rsidRPr="008B66E1" w:rsidRDefault="00552326" w:rsidP="00BB37E1">
            <w:pPr>
              <w:tabs>
                <w:tab w:val="right" w:pos="7254"/>
              </w:tabs>
              <w:spacing w:before="120" w:after="120"/>
            </w:pPr>
            <w:r w:rsidRPr="008B66E1">
              <w:t xml:space="preserve">For </w:t>
            </w:r>
            <w:r w:rsidRPr="008B66E1">
              <w:rPr>
                <w:b/>
                <w:bCs/>
                <w:u w:val="single"/>
              </w:rPr>
              <w:t>C</w:t>
            </w:r>
            <w:r w:rsidRPr="008B66E1">
              <w:rPr>
                <w:b/>
                <w:u w:val="single"/>
              </w:rPr>
              <w:t>larification of bid purposes</w:t>
            </w:r>
            <w:r w:rsidRPr="008B66E1">
              <w:t xml:space="preserve"> only, the </w:t>
            </w:r>
            <w:r w:rsidR="00BB37E1">
              <w:t>Procuring Entity’s</w:t>
            </w:r>
            <w:r w:rsidRPr="008B66E1">
              <w:t xml:space="preserve"> address is: </w:t>
            </w:r>
          </w:p>
          <w:p w:rsidR="003A701A" w:rsidRPr="004A50A8" w:rsidRDefault="003A701A" w:rsidP="003A701A">
            <w:pPr>
              <w:tabs>
                <w:tab w:val="right" w:pos="7254"/>
              </w:tabs>
              <w:spacing w:before="160" w:after="160" w:line="276" w:lineRule="auto"/>
              <w:rPr>
                <w:sz w:val="22"/>
                <w:szCs w:val="22"/>
              </w:rPr>
            </w:pPr>
            <w:r w:rsidRPr="004A50A8">
              <w:rPr>
                <w:sz w:val="22"/>
                <w:szCs w:val="22"/>
              </w:rPr>
              <w:t xml:space="preserve">For </w:t>
            </w:r>
            <w:r w:rsidRPr="004A50A8">
              <w:rPr>
                <w:b/>
                <w:sz w:val="22"/>
                <w:szCs w:val="22"/>
                <w:u w:val="single"/>
              </w:rPr>
              <w:t>clarification purposes</w:t>
            </w:r>
            <w:r w:rsidRPr="004A50A8">
              <w:rPr>
                <w:sz w:val="22"/>
                <w:szCs w:val="22"/>
              </w:rPr>
              <w:t xml:space="preserve"> only, the Employer’s address is:</w:t>
            </w:r>
          </w:p>
          <w:p w:rsidR="003A701A" w:rsidRPr="004A50A8" w:rsidRDefault="003A701A" w:rsidP="003A701A">
            <w:pPr>
              <w:pStyle w:val="Default"/>
              <w:ind w:left="720"/>
              <w:rPr>
                <w:bCs/>
                <w:color w:val="FF0000"/>
                <w:szCs w:val="20"/>
                <w:lang w:val="en-GB"/>
              </w:rPr>
            </w:pPr>
            <w:r>
              <w:rPr>
                <w:bCs/>
                <w:color w:val="FF0000"/>
                <w:szCs w:val="20"/>
                <w:lang w:val="en-GB"/>
              </w:rPr>
              <w:t xml:space="preserve">Ibrahim </w:t>
            </w:r>
            <w:proofErr w:type="spellStart"/>
            <w:r>
              <w:rPr>
                <w:bCs/>
                <w:color w:val="FF0000"/>
                <w:szCs w:val="20"/>
                <w:lang w:val="en-GB"/>
              </w:rPr>
              <w:t>Aflaah</w:t>
            </w:r>
            <w:proofErr w:type="spellEnd"/>
          </w:p>
          <w:p w:rsidR="003A701A" w:rsidRPr="004A50A8" w:rsidRDefault="003A701A" w:rsidP="003A701A">
            <w:pPr>
              <w:pStyle w:val="Default"/>
              <w:ind w:left="720"/>
              <w:rPr>
                <w:bCs/>
                <w:color w:val="FF0000"/>
                <w:szCs w:val="20"/>
                <w:lang w:val="en-GB"/>
              </w:rPr>
            </w:pPr>
            <w:r>
              <w:rPr>
                <w:bCs/>
                <w:color w:val="FF0000"/>
                <w:szCs w:val="20"/>
                <w:lang w:val="en-GB"/>
              </w:rPr>
              <w:t xml:space="preserve">Asst. </w:t>
            </w:r>
            <w:r w:rsidRPr="004A50A8">
              <w:rPr>
                <w:bCs/>
                <w:color w:val="FF0000"/>
                <w:szCs w:val="20"/>
                <w:lang w:val="en-GB"/>
              </w:rPr>
              <w:t>Project Officer</w:t>
            </w:r>
          </w:p>
          <w:p w:rsidR="003A701A" w:rsidRPr="004A50A8" w:rsidRDefault="003A701A" w:rsidP="003A701A">
            <w:pPr>
              <w:pStyle w:val="Default"/>
              <w:ind w:left="720"/>
              <w:rPr>
                <w:bCs/>
                <w:color w:val="auto"/>
                <w:szCs w:val="20"/>
                <w:lang w:val="en-GB"/>
              </w:rPr>
            </w:pPr>
            <w:r>
              <w:rPr>
                <w:bCs/>
                <w:color w:val="auto"/>
                <w:szCs w:val="20"/>
                <w:lang w:val="en-GB"/>
              </w:rPr>
              <w:t>Public Procurement</w:t>
            </w:r>
            <w:r w:rsidRPr="004A50A8">
              <w:rPr>
                <w:bCs/>
                <w:color w:val="auto"/>
                <w:szCs w:val="20"/>
                <w:lang w:val="en-GB"/>
              </w:rPr>
              <w:t xml:space="preserve"> Section  </w:t>
            </w:r>
          </w:p>
          <w:p w:rsidR="003A701A" w:rsidRPr="004A50A8" w:rsidRDefault="003A701A" w:rsidP="003A701A">
            <w:pPr>
              <w:pStyle w:val="Default"/>
              <w:ind w:left="720"/>
              <w:rPr>
                <w:bCs/>
                <w:color w:val="auto"/>
                <w:szCs w:val="20"/>
                <w:lang w:val="en-GB"/>
              </w:rPr>
            </w:pPr>
            <w:r w:rsidRPr="004A50A8">
              <w:rPr>
                <w:bCs/>
                <w:color w:val="auto"/>
                <w:szCs w:val="20"/>
                <w:lang w:val="en-GB"/>
              </w:rPr>
              <w:t>Public Procurement Division</w:t>
            </w:r>
          </w:p>
          <w:p w:rsidR="003A701A" w:rsidRPr="004A50A8" w:rsidRDefault="003A701A" w:rsidP="003A701A">
            <w:pPr>
              <w:pStyle w:val="Default"/>
              <w:ind w:left="720"/>
              <w:rPr>
                <w:bCs/>
                <w:color w:val="auto"/>
                <w:szCs w:val="20"/>
                <w:lang w:val="en-GB"/>
              </w:rPr>
            </w:pPr>
            <w:r w:rsidRPr="004A50A8">
              <w:rPr>
                <w:bCs/>
                <w:color w:val="auto"/>
                <w:szCs w:val="20"/>
                <w:lang w:val="en-GB"/>
              </w:rPr>
              <w:t>Ministry of Finance and Treasury</w:t>
            </w:r>
          </w:p>
          <w:p w:rsidR="003A701A" w:rsidRPr="004A50A8" w:rsidRDefault="003A701A" w:rsidP="003A701A">
            <w:pPr>
              <w:pStyle w:val="Default"/>
              <w:ind w:left="720"/>
              <w:rPr>
                <w:bCs/>
                <w:color w:val="auto"/>
                <w:szCs w:val="20"/>
                <w:lang w:val="en-GB"/>
              </w:rPr>
            </w:pPr>
            <w:proofErr w:type="spellStart"/>
            <w:r w:rsidRPr="004A50A8">
              <w:rPr>
                <w:bCs/>
                <w:color w:val="auto"/>
                <w:szCs w:val="20"/>
                <w:lang w:val="en-GB"/>
              </w:rPr>
              <w:t>Ameenee</w:t>
            </w:r>
            <w:proofErr w:type="spellEnd"/>
            <w:r w:rsidRPr="004A50A8">
              <w:rPr>
                <w:bCs/>
                <w:color w:val="auto"/>
                <w:szCs w:val="20"/>
                <w:lang w:val="en-GB"/>
              </w:rPr>
              <w:t xml:space="preserve"> </w:t>
            </w:r>
            <w:proofErr w:type="spellStart"/>
            <w:r w:rsidRPr="004A50A8">
              <w:rPr>
                <w:bCs/>
                <w:color w:val="auto"/>
                <w:szCs w:val="20"/>
                <w:lang w:val="en-GB"/>
              </w:rPr>
              <w:t>Magu</w:t>
            </w:r>
            <w:proofErr w:type="spellEnd"/>
            <w:r w:rsidRPr="004A50A8">
              <w:rPr>
                <w:bCs/>
                <w:color w:val="auto"/>
                <w:szCs w:val="20"/>
                <w:lang w:val="en-GB"/>
              </w:rPr>
              <w:t>, Male’, 20379</w:t>
            </w:r>
          </w:p>
          <w:p w:rsidR="003A701A" w:rsidRPr="004A50A8" w:rsidRDefault="003A701A" w:rsidP="003A701A">
            <w:pPr>
              <w:pStyle w:val="Default"/>
              <w:ind w:left="720"/>
              <w:rPr>
                <w:bCs/>
                <w:color w:val="auto"/>
                <w:szCs w:val="20"/>
                <w:lang w:val="en-GB"/>
              </w:rPr>
            </w:pPr>
            <w:r w:rsidRPr="004A50A8">
              <w:rPr>
                <w:bCs/>
                <w:color w:val="auto"/>
                <w:szCs w:val="20"/>
                <w:lang w:val="en-GB"/>
              </w:rPr>
              <w:t xml:space="preserve">Republic of Maldives </w:t>
            </w:r>
            <w:r w:rsidRPr="004A50A8">
              <w:rPr>
                <w:bCs/>
                <w:color w:val="auto"/>
                <w:szCs w:val="20"/>
                <w:lang w:val="en-GB"/>
              </w:rPr>
              <w:tab/>
            </w:r>
          </w:p>
          <w:p w:rsidR="003A701A" w:rsidRPr="004A50A8" w:rsidRDefault="003A701A" w:rsidP="003A701A">
            <w:pPr>
              <w:pStyle w:val="Default"/>
              <w:ind w:left="720"/>
              <w:rPr>
                <w:bCs/>
                <w:color w:val="auto"/>
                <w:szCs w:val="20"/>
                <w:lang w:val="en-GB"/>
              </w:rPr>
            </w:pPr>
            <w:r w:rsidRPr="004A50A8">
              <w:rPr>
                <w:bCs/>
                <w:color w:val="auto"/>
                <w:szCs w:val="20"/>
                <w:lang w:val="en-GB"/>
              </w:rPr>
              <w:t>Tel: (960) 334 9</w:t>
            </w:r>
            <w:r>
              <w:rPr>
                <w:bCs/>
                <w:color w:val="FF0000"/>
                <w:szCs w:val="20"/>
                <w:lang w:val="en-GB"/>
              </w:rPr>
              <w:t>125</w:t>
            </w:r>
            <w:r w:rsidRPr="004A50A8">
              <w:rPr>
                <w:bCs/>
                <w:color w:val="auto"/>
                <w:szCs w:val="20"/>
                <w:lang w:val="en-GB"/>
              </w:rPr>
              <w:t xml:space="preserve">, (960) </w:t>
            </w:r>
            <w:r w:rsidRPr="004A50A8">
              <w:rPr>
                <w:bCs/>
                <w:szCs w:val="20"/>
                <w:lang w:val="en-GB"/>
              </w:rPr>
              <w:t>334 9106, (960) 334 9115</w:t>
            </w:r>
          </w:p>
          <w:p w:rsidR="003A701A" w:rsidRPr="004A50A8" w:rsidRDefault="003A701A" w:rsidP="003A701A">
            <w:pPr>
              <w:pStyle w:val="Default"/>
              <w:ind w:left="720"/>
              <w:rPr>
                <w:bCs/>
                <w:color w:val="auto"/>
                <w:szCs w:val="20"/>
                <w:lang w:val="en-GB"/>
              </w:rPr>
            </w:pPr>
            <w:r w:rsidRPr="004A50A8">
              <w:rPr>
                <w:bCs/>
                <w:color w:val="auto"/>
                <w:szCs w:val="20"/>
                <w:lang w:val="en-GB"/>
              </w:rPr>
              <w:lastRenderedPageBreak/>
              <w:t>Fax: (960) 3320706, (960) 3324432</w:t>
            </w:r>
          </w:p>
          <w:p w:rsidR="003A701A" w:rsidRPr="004A50A8" w:rsidRDefault="003A701A" w:rsidP="003A701A">
            <w:pPr>
              <w:pStyle w:val="BodyText"/>
              <w:tabs>
                <w:tab w:val="left" w:pos="3346"/>
                <w:tab w:val="right" w:pos="7306"/>
              </w:tabs>
              <w:rPr>
                <w:bCs/>
              </w:rPr>
            </w:pPr>
            <w:r w:rsidRPr="004A50A8">
              <w:rPr>
                <w:bCs/>
              </w:rPr>
              <w:t xml:space="preserve">              E-mail: </w:t>
            </w:r>
            <w:hyperlink r:id="rId20" w:history="1">
              <w:r w:rsidRPr="0053690C">
                <w:rPr>
                  <w:rStyle w:val="Hyperlink"/>
                  <w:lang w:val="it-IT"/>
                </w:rPr>
                <w:t>ibrahim.aflah@finance.gov.mv</w:t>
              </w:r>
            </w:hyperlink>
          </w:p>
          <w:p w:rsidR="003A701A" w:rsidRPr="004A50A8" w:rsidRDefault="003A701A" w:rsidP="003A701A">
            <w:pPr>
              <w:pStyle w:val="BodyText"/>
              <w:tabs>
                <w:tab w:val="left" w:pos="1521"/>
              </w:tabs>
              <w:rPr>
                <w:color w:val="FF0000"/>
                <w:lang w:val="it-IT"/>
              </w:rPr>
            </w:pPr>
            <w:r w:rsidRPr="004A50A8">
              <w:rPr>
                <w:color w:val="FF0000"/>
                <w:lang w:val="it-IT"/>
              </w:rPr>
              <w:t xml:space="preserve">                             </w:t>
            </w:r>
            <w:r>
              <w:rPr>
                <w:color w:val="FF0000"/>
                <w:lang w:val="it-IT"/>
              </w:rPr>
              <w:t>tender</w:t>
            </w:r>
            <w:r w:rsidRPr="004A50A8">
              <w:rPr>
                <w:color w:val="0000FF"/>
                <w:lang w:val="it-IT"/>
              </w:rPr>
              <w:t>@finance.gov.mv</w:t>
            </w:r>
            <w:r w:rsidRPr="004A50A8">
              <w:rPr>
                <w:color w:val="FF0000"/>
                <w:lang w:val="it-IT"/>
              </w:rPr>
              <w:fldChar w:fldCharType="begin"/>
            </w:r>
            <w:r w:rsidRPr="004A50A8">
              <w:rPr>
                <w:color w:val="FF0000"/>
                <w:lang w:val="it-IT"/>
              </w:rPr>
              <w:instrText xml:space="preserve"> HYPERLINK "mailto:project.officer@finance.gov.mv" </w:instrText>
            </w:r>
            <w:r w:rsidRPr="004A50A8">
              <w:rPr>
                <w:color w:val="FF0000"/>
                <w:lang w:val="it-IT"/>
              </w:rPr>
              <w:fldChar w:fldCharType="separate"/>
            </w:r>
            <w:r w:rsidRPr="004A50A8">
              <w:rPr>
                <w:color w:val="FF0000"/>
                <w:lang w:val="it-IT"/>
              </w:rPr>
              <w:fldChar w:fldCharType="end"/>
            </w:r>
          </w:p>
          <w:p w:rsidR="003A701A" w:rsidRPr="004A50A8" w:rsidRDefault="003A701A" w:rsidP="003A701A">
            <w:pPr>
              <w:pStyle w:val="BodyText"/>
              <w:tabs>
                <w:tab w:val="left" w:pos="1521"/>
              </w:tabs>
              <w:rPr>
                <w:lang w:val="it-IT"/>
              </w:rPr>
            </w:pPr>
            <w:r w:rsidRPr="004A50A8">
              <w:rPr>
                <w:lang w:val="it-IT"/>
              </w:rPr>
              <w:tab/>
            </w:r>
          </w:p>
          <w:p w:rsidR="007230E5" w:rsidRPr="007230E5" w:rsidRDefault="003A701A" w:rsidP="003A701A">
            <w:pPr>
              <w:tabs>
                <w:tab w:val="right" w:pos="7254"/>
              </w:tabs>
              <w:rPr>
                <w:rFonts w:cs="MV Boli"/>
                <w:b/>
                <w:bCs/>
                <w:i/>
                <w:sz w:val="22"/>
                <w:szCs w:val="22"/>
                <w:lang w:bidi="dv-MV"/>
              </w:rPr>
            </w:pPr>
            <w:r w:rsidRPr="004A50A8">
              <w:rPr>
                <w:sz w:val="22"/>
                <w:szCs w:val="22"/>
              </w:rPr>
              <w:t xml:space="preserve">Requests for clarification should be received by the Employer no later than: </w:t>
            </w:r>
            <w:r>
              <w:rPr>
                <w:color w:val="FF0000"/>
                <w:sz w:val="22"/>
                <w:szCs w:val="22"/>
              </w:rPr>
              <w:t>26</w:t>
            </w:r>
            <w:r w:rsidRPr="00E4238F">
              <w:rPr>
                <w:color w:val="FF0000"/>
                <w:sz w:val="22"/>
                <w:szCs w:val="22"/>
                <w:vertAlign w:val="superscript"/>
              </w:rPr>
              <w:t>th</w:t>
            </w:r>
            <w:r>
              <w:rPr>
                <w:color w:val="FF0000"/>
                <w:sz w:val="22"/>
                <w:szCs w:val="22"/>
              </w:rPr>
              <w:t xml:space="preserve"> January  2017 12:30 </w:t>
            </w:r>
            <w:proofErr w:type="spellStart"/>
            <w:r>
              <w:rPr>
                <w:color w:val="FF0000"/>
                <w:sz w:val="22"/>
                <w:szCs w:val="22"/>
              </w:rPr>
              <w:t>hrs</w:t>
            </w:r>
            <w:proofErr w:type="spellEnd"/>
            <w:r w:rsidRPr="004A50A8">
              <w:rPr>
                <w:sz w:val="22"/>
                <w:szCs w:val="22"/>
              </w:rPr>
              <w:t xml:space="preserve"> </w:t>
            </w:r>
          </w:p>
        </w:tc>
      </w:tr>
      <w:tr w:rsidR="00552326" w:rsidRPr="008B66E1" w:rsidTr="00A00C63">
        <w:tblPrEx>
          <w:tblBorders>
            <w:insideH w:val="single" w:sz="8" w:space="0" w:color="000000"/>
          </w:tblBorders>
        </w:tblPrEx>
        <w:tc>
          <w:tcPr>
            <w:tcW w:w="1620" w:type="dxa"/>
          </w:tcPr>
          <w:p w:rsidR="00552326" w:rsidRPr="008B66E1" w:rsidRDefault="00552326" w:rsidP="00A00C63">
            <w:pPr>
              <w:spacing w:before="120"/>
              <w:ind w:left="227"/>
              <w:rPr>
                <w:b/>
                <w:bCs/>
              </w:rPr>
            </w:pPr>
          </w:p>
        </w:tc>
        <w:tc>
          <w:tcPr>
            <w:tcW w:w="7470" w:type="dxa"/>
          </w:tcPr>
          <w:p w:rsidR="00552326" w:rsidRPr="008B66E1" w:rsidRDefault="00552326" w:rsidP="00A00C63">
            <w:pPr>
              <w:spacing w:before="120" w:after="120"/>
              <w:jc w:val="center"/>
              <w:rPr>
                <w:b/>
                <w:bCs/>
                <w:sz w:val="28"/>
              </w:rPr>
            </w:pPr>
            <w:bookmarkStart w:id="319" w:name="_Toc505659531"/>
            <w:bookmarkStart w:id="320" w:name="_Toc506185679"/>
            <w:r w:rsidRPr="008B66E1">
              <w:rPr>
                <w:b/>
                <w:bCs/>
                <w:sz w:val="28"/>
              </w:rPr>
              <w:t>C. Preparation of Bids</w:t>
            </w:r>
            <w:bookmarkEnd w:id="319"/>
            <w:bookmarkEnd w:id="320"/>
          </w:p>
        </w:tc>
      </w:tr>
      <w:tr w:rsidR="007230E5" w:rsidRPr="008B66E1" w:rsidTr="00A00C63">
        <w:tblPrEx>
          <w:tblBorders>
            <w:insideH w:val="single" w:sz="8" w:space="0" w:color="000000"/>
          </w:tblBorders>
        </w:tblPrEx>
        <w:trPr>
          <w:trHeight w:val="565"/>
        </w:trPr>
        <w:tc>
          <w:tcPr>
            <w:tcW w:w="1620" w:type="dxa"/>
          </w:tcPr>
          <w:p w:rsidR="007230E5" w:rsidRPr="00927B9F" w:rsidRDefault="007230E5" w:rsidP="00A00C63">
            <w:pPr>
              <w:spacing w:before="120"/>
              <w:rPr>
                <w:b/>
                <w:bCs/>
                <w:sz w:val="22"/>
                <w:szCs w:val="22"/>
              </w:rPr>
            </w:pPr>
            <w:r w:rsidRPr="00927B9F">
              <w:rPr>
                <w:b/>
                <w:bCs/>
                <w:sz w:val="22"/>
                <w:szCs w:val="22"/>
              </w:rPr>
              <w:t>ITT 10.1</w:t>
            </w:r>
          </w:p>
        </w:tc>
        <w:tc>
          <w:tcPr>
            <w:tcW w:w="7470" w:type="dxa"/>
          </w:tcPr>
          <w:p w:rsidR="007230E5" w:rsidRPr="007230E5" w:rsidRDefault="007230E5" w:rsidP="00A00C63">
            <w:pPr>
              <w:tabs>
                <w:tab w:val="right" w:pos="7254"/>
              </w:tabs>
              <w:spacing w:before="120" w:after="120"/>
              <w:rPr>
                <w:i/>
                <w:iCs/>
              </w:rPr>
            </w:pPr>
            <w:r w:rsidRPr="008B66E1">
              <w:t xml:space="preserve">The language of the </w:t>
            </w:r>
            <w:r>
              <w:t>tender</w:t>
            </w:r>
            <w:r w:rsidRPr="008B66E1">
              <w:t xml:space="preserve"> is: </w:t>
            </w:r>
            <w:r w:rsidRPr="008B66E1">
              <w:rPr>
                <w:b/>
                <w:i/>
                <w:iCs/>
              </w:rPr>
              <w:t>English</w:t>
            </w:r>
            <w:r w:rsidRPr="008B66E1">
              <w:rPr>
                <w:i/>
                <w:iCs/>
              </w:rPr>
              <w:t xml:space="preserve"> </w:t>
            </w:r>
          </w:p>
        </w:tc>
      </w:tr>
      <w:tr w:rsidR="007230E5" w:rsidRPr="008B66E1" w:rsidTr="00A00C63">
        <w:tblPrEx>
          <w:tblBorders>
            <w:insideH w:val="single" w:sz="8" w:space="0" w:color="000000"/>
          </w:tblBorders>
        </w:tblPrEx>
        <w:tc>
          <w:tcPr>
            <w:tcW w:w="1620" w:type="dxa"/>
          </w:tcPr>
          <w:p w:rsidR="007230E5" w:rsidRPr="00927B9F" w:rsidRDefault="007230E5" w:rsidP="00A00C63">
            <w:pPr>
              <w:spacing w:before="120"/>
              <w:rPr>
                <w:b/>
                <w:bCs/>
                <w:sz w:val="22"/>
                <w:szCs w:val="22"/>
              </w:rPr>
            </w:pPr>
            <w:r w:rsidRPr="00927B9F">
              <w:rPr>
                <w:b/>
                <w:bCs/>
                <w:sz w:val="22"/>
                <w:szCs w:val="22"/>
              </w:rPr>
              <w:t>ITT 11.1 (h)</w:t>
            </w:r>
          </w:p>
        </w:tc>
        <w:tc>
          <w:tcPr>
            <w:tcW w:w="7470" w:type="dxa"/>
          </w:tcPr>
          <w:p w:rsidR="007230E5" w:rsidRPr="00945E00" w:rsidRDefault="007230E5" w:rsidP="00A00C63">
            <w:pPr>
              <w:tabs>
                <w:tab w:val="right" w:pos="7254"/>
              </w:tabs>
              <w:spacing w:before="120" w:after="120"/>
              <w:rPr>
                <w:szCs w:val="24"/>
              </w:rPr>
            </w:pPr>
            <w:r w:rsidRPr="00945E00">
              <w:rPr>
                <w:szCs w:val="24"/>
              </w:rPr>
              <w:t>The Tenderer shall submit the following additional documents in its tender:</w:t>
            </w:r>
          </w:p>
          <w:p w:rsidR="007230E5" w:rsidRPr="00945E00" w:rsidRDefault="007230E5" w:rsidP="00725558">
            <w:pPr>
              <w:tabs>
                <w:tab w:val="right" w:pos="682"/>
                <w:tab w:val="right" w:pos="1249"/>
              </w:tabs>
              <w:spacing w:before="120" w:after="120"/>
              <w:rPr>
                <w:szCs w:val="24"/>
              </w:rPr>
            </w:pPr>
            <w:r w:rsidRPr="00945E00">
              <w:rPr>
                <w:szCs w:val="24"/>
              </w:rPr>
              <w:tab/>
              <w:t xml:space="preserve">Power of Attorney to confirm authorization of the signatory of the Bid to commit the Bidder, in accordance with </w:t>
            </w:r>
            <w:r w:rsidRPr="00267398">
              <w:rPr>
                <w:szCs w:val="24"/>
              </w:rPr>
              <w:t>IT</w:t>
            </w:r>
            <w:r w:rsidR="00267398">
              <w:rPr>
                <w:szCs w:val="24"/>
              </w:rPr>
              <w:t>T</w:t>
            </w:r>
            <w:r w:rsidRPr="00945E00">
              <w:rPr>
                <w:szCs w:val="24"/>
              </w:rPr>
              <w:t xml:space="preserve"> Clause 22</w:t>
            </w:r>
          </w:p>
        </w:tc>
      </w:tr>
      <w:tr w:rsidR="007230E5" w:rsidRPr="008B66E1" w:rsidTr="00A00C63">
        <w:tblPrEx>
          <w:tblBorders>
            <w:insideH w:val="single" w:sz="8" w:space="0" w:color="000000"/>
          </w:tblBorders>
        </w:tblPrEx>
        <w:tc>
          <w:tcPr>
            <w:tcW w:w="1620" w:type="dxa"/>
            <w:vAlign w:val="center"/>
          </w:tcPr>
          <w:p w:rsidR="007230E5" w:rsidRPr="00927B9F" w:rsidRDefault="007230E5" w:rsidP="00A00C63">
            <w:pPr>
              <w:spacing w:before="120" w:after="120"/>
              <w:rPr>
                <w:b/>
                <w:bCs/>
                <w:sz w:val="22"/>
                <w:szCs w:val="22"/>
              </w:rPr>
            </w:pPr>
            <w:r w:rsidRPr="00927B9F">
              <w:rPr>
                <w:b/>
                <w:bCs/>
                <w:sz w:val="22"/>
                <w:szCs w:val="22"/>
              </w:rPr>
              <w:t>ITT 13.1</w:t>
            </w:r>
          </w:p>
        </w:tc>
        <w:tc>
          <w:tcPr>
            <w:tcW w:w="7470" w:type="dxa"/>
          </w:tcPr>
          <w:p w:rsidR="007230E5" w:rsidRPr="008B66E1" w:rsidRDefault="007230E5" w:rsidP="000A1567">
            <w:pPr>
              <w:spacing w:before="120" w:after="200"/>
            </w:pPr>
            <w:r w:rsidRPr="008B66E1">
              <w:t xml:space="preserve">Alternative </w:t>
            </w:r>
            <w:r w:rsidR="000A1567">
              <w:t>Tenders</w:t>
            </w:r>
            <w:r w:rsidRPr="008B66E1">
              <w:t xml:space="preserve"> </w:t>
            </w:r>
            <w:r w:rsidRPr="008B66E1">
              <w:rPr>
                <w:b/>
                <w:i/>
              </w:rPr>
              <w:t xml:space="preserve">shall not be </w:t>
            </w:r>
            <w:r w:rsidRPr="008B66E1">
              <w:t xml:space="preserve">considered.  </w:t>
            </w:r>
          </w:p>
        </w:tc>
      </w:tr>
      <w:tr w:rsidR="007230E5" w:rsidRPr="008B66E1" w:rsidTr="00A00C63">
        <w:tblPrEx>
          <w:tblBorders>
            <w:insideH w:val="single" w:sz="8" w:space="0" w:color="000000"/>
          </w:tblBorders>
          <w:tblCellMar>
            <w:left w:w="103" w:type="dxa"/>
            <w:right w:w="103" w:type="dxa"/>
          </w:tblCellMar>
        </w:tblPrEx>
        <w:tc>
          <w:tcPr>
            <w:tcW w:w="1620" w:type="dxa"/>
          </w:tcPr>
          <w:p w:rsidR="007230E5" w:rsidRPr="008B66E1" w:rsidRDefault="007230E5" w:rsidP="00A00C63">
            <w:pPr>
              <w:spacing w:before="120"/>
              <w:rPr>
                <w:b/>
                <w:bCs/>
              </w:rPr>
            </w:pPr>
            <w:r w:rsidRPr="008B66E1">
              <w:rPr>
                <w:b/>
                <w:bCs/>
              </w:rPr>
              <w:t>IT</w:t>
            </w:r>
            <w:r>
              <w:rPr>
                <w:b/>
                <w:bCs/>
              </w:rPr>
              <w:t>T</w:t>
            </w:r>
            <w:r w:rsidRPr="008B66E1">
              <w:rPr>
                <w:b/>
                <w:bCs/>
              </w:rPr>
              <w:t xml:space="preserve"> 14.5</w:t>
            </w:r>
          </w:p>
        </w:tc>
        <w:tc>
          <w:tcPr>
            <w:tcW w:w="7470" w:type="dxa"/>
          </w:tcPr>
          <w:p w:rsidR="007230E5" w:rsidRPr="00945E00" w:rsidRDefault="007230E5" w:rsidP="00A00C63">
            <w:pPr>
              <w:tabs>
                <w:tab w:val="right" w:pos="7254"/>
              </w:tabs>
              <w:spacing w:before="120" w:after="120"/>
              <w:rPr>
                <w:szCs w:val="24"/>
              </w:rPr>
            </w:pPr>
            <w:r w:rsidRPr="00945E00">
              <w:rPr>
                <w:szCs w:val="24"/>
              </w:rPr>
              <w:t xml:space="preserve">The Incoterms edition is: </w:t>
            </w:r>
            <w:r w:rsidRPr="007230E5">
              <w:rPr>
                <w:b/>
                <w:bCs/>
                <w:i/>
                <w:iCs/>
                <w:szCs w:val="24"/>
              </w:rPr>
              <w:t xml:space="preserve">NA </w:t>
            </w:r>
          </w:p>
        </w:tc>
      </w:tr>
      <w:tr w:rsidR="00C338C3" w:rsidRPr="008B66E1" w:rsidTr="00A00C63">
        <w:tblPrEx>
          <w:tblBorders>
            <w:insideH w:val="single" w:sz="8" w:space="0" w:color="000000"/>
          </w:tblBorders>
          <w:tblCellMar>
            <w:left w:w="103" w:type="dxa"/>
            <w:right w:w="103" w:type="dxa"/>
          </w:tblCellMar>
        </w:tblPrEx>
        <w:trPr>
          <w:trHeight w:val="556"/>
        </w:trPr>
        <w:tc>
          <w:tcPr>
            <w:tcW w:w="1620" w:type="dxa"/>
          </w:tcPr>
          <w:p w:rsidR="00C338C3" w:rsidRPr="008B66E1" w:rsidRDefault="00C338C3" w:rsidP="00A00C63">
            <w:pPr>
              <w:spacing w:before="120"/>
              <w:rPr>
                <w:b/>
                <w:bCs/>
              </w:rPr>
            </w:pPr>
            <w:r w:rsidRPr="008B66E1">
              <w:rPr>
                <w:b/>
                <w:bCs/>
              </w:rPr>
              <w:t>IT</w:t>
            </w:r>
            <w:r>
              <w:rPr>
                <w:b/>
                <w:bCs/>
              </w:rPr>
              <w:t>T</w:t>
            </w:r>
            <w:r w:rsidRPr="008B66E1">
              <w:rPr>
                <w:b/>
                <w:bCs/>
              </w:rPr>
              <w:t xml:space="preserve"> 14.6</w:t>
            </w:r>
          </w:p>
        </w:tc>
        <w:tc>
          <w:tcPr>
            <w:tcW w:w="7470" w:type="dxa"/>
          </w:tcPr>
          <w:p w:rsidR="00C338C3" w:rsidRPr="00945E00" w:rsidRDefault="00C338C3" w:rsidP="00A00C63">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 xml:space="preserve">Place of Destination: </w:t>
            </w:r>
            <w:r w:rsidRPr="00945E00">
              <w:rPr>
                <w:rFonts w:ascii="Times New Roman" w:hAnsi="Times New Roman"/>
                <w:b/>
                <w:bCs/>
                <w:szCs w:val="24"/>
              </w:rPr>
              <w:t>As mentioned in the delivery schedule.</w:t>
            </w:r>
          </w:p>
        </w:tc>
      </w:tr>
      <w:tr w:rsidR="00C338C3" w:rsidRPr="008B66E1" w:rsidTr="00A00C63">
        <w:tblPrEx>
          <w:tblBorders>
            <w:insideH w:val="single" w:sz="8" w:space="0" w:color="000000"/>
          </w:tblBorders>
          <w:tblCellMar>
            <w:left w:w="103" w:type="dxa"/>
            <w:right w:w="103" w:type="dxa"/>
          </w:tblCellMar>
        </w:tblPrEx>
        <w:trPr>
          <w:trHeight w:val="556"/>
        </w:trPr>
        <w:tc>
          <w:tcPr>
            <w:tcW w:w="1620" w:type="dxa"/>
          </w:tcPr>
          <w:p w:rsidR="00C338C3" w:rsidRPr="00927B9F" w:rsidRDefault="00C338C3" w:rsidP="00A00C63">
            <w:pPr>
              <w:spacing w:before="120" w:after="80"/>
              <w:rPr>
                <w:b/>
                <w:bCs/>
                <w:sz w:val="22"/>
                <w:szCs w:val="22"/>
              </w:rPr>
            </w:pPr>
            <w:r w:rsidRPr="00927B9F">
              <w:rPr>
                <w:b/>
                <w:bCs/>
                <w:sz w:val="22"/>
                <w:szCs w:val="22"/>
              </w:rPr>
              <w:t>ITT 14.6 (a)(ii)</w:t>
            </w:r>
          </w:p>
        </w:tc>
        <w:tc>
          <w:tcPr>
            <w:tcW w:w="7470" w:type="dxa"/>
          </w:tcPr>
          <w:p w:rsidR="00C338C3" w:rsidRPr="00945E00" w:rsidRDefault="00C338C3" w:rsidP="00A00C63">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 xml:space="preserve">“Final destination”: </w:t>
            </w:r>
            <w:r w:rsidRPr="00945E00">
              <w:rPr>
                <w:rFonts w:ascii="Times New Roman" w:hAnsi="Times New Roman"/>
                <w:b/>
                <w:bCs/>
                <w:szCs w:val="24"/>
              </w:rPr>
              <w:t>As mentioned in the delivery schedule.</w:t>
            </w:r>
          </w:p>
        </w:tc>
      </w:tr>
      <w:tr w:rsidR="00C338C3" w:rsidRPr="008B66E1" w:rsidTr="00A00C63">
        <w:tblPrEx>
          <w:tblBorders>
            <w:insideH w:val="single" w:sz="8" w:space="0" w:color="000000"/>
          </w:tblBorders>
        </w:tblPrEx>
        <w:tc>
          <w:tcPr>
            <w:tcW w:w="1620" w:type="dxa"/>
          </w:tcPr>
          <w:p w:rsidR="00C338C3" w:rsidRPr="008B66E1" w:rsidRDefault="00C338C3" w:rsidP="00A00C63">
            <w:pPr>
              <w:spacing w:before="120"/>
              <w:rPr>
                <w:b/>
                <w:bCs/>
              </w:rPr>
            </w:pPr>
            <w:r w:rsidRPr="008B66E1">
              <w:rPr>
                <w:b/>
                <w:bCs/>
              </w:rPr>
              <w:t>IT</w:t>
            </w:r>
            <w:r>
              <w:rPr>
                <w:b/>
                <w:bCs/>
              </w:rPr>
              <w:t>T</w:t>
            </w:r>
            <w:r w:rsidRPr="008B66E1">
              <w:rPr>
                <w:b/>
                <w:bCs/>
              </w:rPr>
              <w:t xml:space="preserve"> 14.7</w:t>
            </w:r>
          </w:p>
        </w:tc>
        <w:tc>
          <w:tcPr>
            <w:tcW w:w="7470" w:type="dxa"/>
          </w:tcPr>
          <w:p w:rsidR="00C338C3" w:rsidRPr="00945E00" w:rsidRDefault="00C338C3" w:rsidP="00A00C63">
            <w:pPr>
              <w:tabs>
                <w:tab w:val="right" w:pos="7254"/>
              </w:tabs>
              <w:spacing w:before="120" w:after="120"/>
              <w:rPr>
                <w:szCs w:val="24"/>
              </w:rPr>
            </w:pPr>
            <w:r w:rsidRPr="00945E00">
              <w:rPr>
                <w:szCs w:val="24"/>
              </w:rPr>
              <w:t xml:space="preserve">The prices quoted by the Tenderer </w:t>
            </w:r>
            <w:r w:rsidRPr="00945E00">
              <w:rPr>
                <w:b/>
                <w:bCs/>
                <w:szCs w:val="24"/>
              </w:rPr>
              <w:t>shall not</w:t>
            </w:r>
            <w:r w:rsidRPr="00945E00">
              <w:rPr>
                <w:szCs w:val="24"/>
              </w:rPr>
              <w:t xml:space="preserve"> be adjustable. </w:t>
            </w:r>
          </w:p>
        </w:tc>
      </w:tr>
      <w:tr w:rsidR="00C338C3" w:rsidRPr="008B66E1" w:rsidTr="00A00C63">
        <w:tblPrEx>
          <w:tblBorders>
            <w:insideH w:val="single" w:sz="8" w:space="0" w:color="000000"/>
          </w:tblBorders>
        </w:tblPrEx>
        <w:tc>
          <w:tcPr>
            <w:tcW w:w="1620" w:type="dxa"/>
          </w:tcPr>
          <w:p w:rsidR="00C338C3" w:rsidRPr="008B66E1" w:rsidRDefault="00C338C3" w:rsidP="00A00C63">
            <w:pPr>
              <w:spacing w:before="120" w:after="80"/>
              <w:rPr>
                <w:b/>
                <w:bCs/>
              </w:rPr>
            </w:pPr>
            <w:r w:rsidRPr="008B66E1">
              <w:rPr>
                <w:b/>
                <w:bCs/>
              </w:rPr>
              <w:t>IT</w:t>
            </w:r>
            <w:r>
              <w:rPr>
                <w:b/>
                <w:bCs/>
              </w:rPr>
              <w:t>T</w:t>
            </w:r>
            <w:r w:rsidRPr="008B66E1">
              <w:rPr>
                <w:b/>
                <w:bCs/>
              </w:rPr>
              <w:t xml:space="preserve"> 14.8 </w:t>
            </w:r>
          </w:p>
        </w:tc>
        <w:tc>
          <w:tcPr>
            <w:tcW w:w="7470" w:type="dxa"/>
          </w:tcPr>
          <w:p w:rsidR="00C338C3" w:rsidRPr="00945E00" w:rsidRDefault="00C338C3" w:rsidP="00267398">
            <w:pPr>
              <w:tabs>
                <w:tab w:val="right" w:pos="7254"/>
              </w:tabs>
              <w:spacing w:before="120" w:after="120"/>
              <w:jc w:val="both"/>
              <w:rPr>
                <w:szCs w:val="24"/>
              </w:rPr>
            </w:pPr>
            <w:r w:rsidRPr="00945E00">
              <w:rPr>
                <w:szCs w:val="24"/>
              </w:rPr>
              <w:t xml:space="preserve">Prices quoted for each lot or item shall correspond at least to </w:t>
            </w:r>
            <w:r w:rsidR="00267398" w:rsidRPr="00267398">
              <w:rPr>
                <w:szCs w:val="24"/>
              </w:rPr>
              <w:t>100</w:t>
            </w:r>
            <w:r w:rsidRPr="00267398">
              <w:rPr>
                <w:szCs w:val="24"/>
              </w:rPr>
              <w:t>%</w:t>
            </w:r>
            <w:r w:rsidRPr="00945E00">
              <w:rPr>
                <w:szCs w:val="24"/>
              </w:rPr>
              <w:t xml:space="preserve"> of the items specified for each lot.</w:t>
            </w:r>
          </w:p>
          <w:p w:rsidR="00C338C3" w:rsidRPr="00945E00" w:rsidRDefault="00C338C3" w:rsidP="00267398">
            <w:pPr>
              <w:pStyle w:val="Sub-ClauseText"/>
              <w:tabs>
                <w:tab w:val="right" w:pos="7254"/>
              </w:tabs>
              <w:rPr>
                <w:spacing w:val="0"/>
                <w:szCs w:val="24"/>
              </w:rPr>
            </w:pPr>
            <w:r w:rsidRPr="00945E00">
              <w:rPr>
                <w:szCs w:val="24"/>
              </w:rPr>
              <w:t xml:space="preserve">Prices quoted for each item of a lot or item shall correspond at least to </w:t>
            </w:r>
            <w:r w:rsidR="00267398" w:rsidRPr="00267398">
              <w:rPr>
                <w:szCs w:val="24"/>
              </w:rPr>
              <w:t>100%</w:t>
            </w:r>
            <w:r w:rsidRPr="00945E00">
              <w:rPr>
                <w:szCs w:val="24"/>
              </w:rPr>
              <w:t xml:space="preserve"> of the quantities specified for this item of a lot.</w:t>
            </w:r>
          </w:p>
        </w:tc>
      </w:tr>
      <w:tr w:rsidR="00C338C3" w:rsidRPr="008B66E1" w:rsidTr="00A00C63">
        <w:tblPrEx>
          <w:tblBorders>
            <w:insideH w:val="single" w:sz="8" w:space="0" w:color="000000"/>
          </w:tblBorders>
          <w:tblCellMar>
            <w:left w:w="103" w:type="dxa"/>
            <w:right w:w="103" w:type="dxa"/>
          </w:tblCellMar>
        </w:tblPrEx>
        <w:tc>
          <w:tcPr>
            <w:tcW w:w="1620" w:type="dxa"/>
          </w:tcPr>
          <w:p w:rsidR="00C338C3" w:rsidRPr="008B66E1" w:rsidRDefault="00C338C3" w:rsidP="00A00C63">
            <w:pPr>
              <w:spacing w:before="120"/>
              <w:rPr>
                <w:b/>
                <w:bCs/>
              </w:rPr>
            </w:pPr>
            <w:r w:rsidRPr="008B66E1">
              <w:rPr>
                <w:b/>
                <w:bCs/>
              </w:rPr>
              <w:t>IT</w:t>
            </w:r>
            <w:r>
              <w:rPr>
                <w:b/>
                <w:bCs/>
              </w:rPr>
              <w:t>T</w:t>
            </w:r>
            <w:r w:rsidRPr="008B66E1">
              <w:rPr>
                <w:b/>
                <w:bCs/>
              </w:rPr>
              <w:t xml:space="preserve"> 15.1 </w:t>
            </w:r>
          </w:p>
        </w:tc>
        <w:tc>
          <w:tcPr>
            <w:tcW w:w="7470" w:type="dxa"/>
          </w:tcPr>
          <w:p w:rsidR="00C338C3" w:rsidRPr="00945E00" w:rsidRDefault="00C338C3" w:rsidP="00A00C63">
            <w:pPr>
              <w:tabs>
                <w:tab w:val="right" w:pos="7254"/>
              </w:tabs>
              <w:spacing w:before="120" w:after="120"/>
              <w:rPr>
                <w:i/>
                <w:szCs w:val="24"/>
              </w:rPr>
            </w:pPr>
            <w:r w:rsidRPr="00945E00">
              <w:rPr>
                <w:szCs w:val="24"/>
              </w:rPr>
              <w:t xml:space="preserve">The Tenderer </w:t>
            </w:r>
            <w:r w:rsidRPr="00945E00">
              <w:rPr>
                <w:i/>
                <w:iCs/>
                <w:szCs w:val="24"/>
              </w:rPr>
              <w:t>is required</w:t>
            </w:r>
            <w:r w:rsidRPr="00945E00">
              <w:rPr>
                <w:szCs w:val="24"/>
              </w:rPr>
              <w:t xml:space="preserve"> to quote entirely in </w:t>
            </w:r>
            <w:r w:rsidRPr="00C338C3">
              <w:rPr>
                <w:b/>
                <w:bCs/>
                <w:szCs w:val="24"/>
              </w:rPr>
              <w:t xml:space="preserve">Maldivian </w:t>
            </w:r>
            <w:proofErr w:type="spellStart"/>
            <w:r w:rsidRPr="00C338C3">
              <w:rPr>
                <w:b/>
                <w:bCs/>
                <w:szCs w:val="24"/>
              </w:rPr>
              <w:t>Rufiya</w:t>
            </w:r>
            <w:proofErr w:type="spellEnd"/>
            <w:r w:rsidRPr="00C338C3">
              <w:rPr>
                <w:b/>
                <w:bCs/>
                <w:szCs w:val="24"/>
              </w:rPr>
              <w:t>.</w:t>
            </w:r>
            <w:r w:rsidRPr="00945E00">
              <w:rPr>
                <w:szCs w:val="24"/>
              </w:rPr>
              <w:t xml:space="preserve"> </w:t>
            </w:r>
          </w:p>
        </w:tc>
      </w:tr>
      <w:tr w:rsidR="00C338C3" w:rsidRPr="008B66E1" w:rsidTr="00A00C63">
        <w:tblPrEx>
          <w:tblBorders>
            <w:insideH w:val="single" w:sz="8" w:space="0" w:color="000000"/>
          </w:tblBorders>
          <w:tblCellMar>
            <w:left w:w="103" w:type="dxa"/>
            <w:right w:w="103" w:type="dxa"/>
          </w:tblCellMar>
        </w:tblPrEx>
        <w:tc>
          <w:tcPr>
            <w:tcW w:w="1620" w:type="dxa"/>
          </w:tcPr>
          <w:p w:rsidR="00C338C3" w:rsidRPr="00E3665F" w:rsidRDefault="00C338C3" w:rsidP="00A00C63">
            <w:pPr>
              <w:spacing w:before="120"/>
              <w:rPr>
                <w:b/>
                <w:bCs/>
                <w:szCs w:val="24"/>
              </w:rPr>
            </w:pPr>
            <w:r w:rsidRPr="00E3665F">
              <w:rPr>
                <w:b/>
                <w:bCs/>
                <w:szCs w:val="24"/>
              </w:rPr>
              <w:t>ITT 18.3</w:t>
            </w:r>
          </w:p>
        </w:tc>
        <w:tc>
          <w:tcPr>
            <w:tcW w:w="7470" w:type="dxa"/>
          </w:tcPr>
          <w:p w:rsidR="00C338C3" w:rsidRPr="008B66E1" w:rsidRDefault="00013F28" w:rsidP="00267398">
            <w:pPr>
              <w:tabs>
                <w:tab w:val="right" w:pos="7254"/>
              </w:tabs>
              <w:spacing w:before="120" w:after="120"/>
              <w:rPr>
                <w:rFonts w:cs="MV Boli"/>
                <w:lang w:bidi="dv-MV"/>
              </w:rPr>
            </w:pPr>
            <w:r>
              <w:t>N/A</w:t>
            </w:r>
          </w:p>
        </w:tc>
      </w:tr>
      <w:tr w:rsidR="00C338C3" w:rsidRPr="008B66E1" w:rsidTr="00A00C63">
        <w:tblPrEx>
          <w:tblBorders>
            <w:insideH w:val="single" w:sz="8" w:space="0" w:color="000000"/>
          </w:tblBorders>
          <w:tblCellMar>
            <w:left w:w="103" w:type="dxa"/>
            <w:right w:w="103" w:type="dxa"/>
          </w:tblCellMar>
        </w:tblPrEx>
        <w:tc>
          <w:tcPr>
            <w:tcW w:w="1620" w:type="dxa"/>
          </w:tcPr>
          <w:p w:rsidR="00C338C3" w:rsidRPr="00C338C3" w:rsidRDefault="00C338C3" w:rsidP="00A00C63">
            <w:pPr>
              <w:spacing w:before="120"/>
              <w:rPr>
                <w:b/>
                <w:bCs/>
                <w:szCs w:val="24"/>
              </w:rPr>
            </w:pPr>
            <w:r w:rsidRPr="00C338C3">
              <w:rPr>
                <w:b/>
                <w:bCs/>
                <w:szCs w:val="24"/>
              </w:rPr>
              <w:t>ITT 19.1 (a)</w:t>
            </w:r>
          </w:p>
        </w:tc>
        <w:tc>
          <w:tcPr>
            <w:tcW w:w="7470" w:type="dxa"/>
          </w:tcPr>
          <w:p w:rsidR="00C338C3" w:rsidRPr="00935A4C" w:rsidRDefault="00C338C3" w:rsidP="00A00C63">
            <w:pPr>
              <w:tabs>
                <w:tab w:val="right" w:pos="7254"/>
              </w:tabs>
              <w:spacing w:before="120" w:after="120"/>
              <w:rPr>
                <w:highlight w:val="yellow"/>
              </w:rPr>
            </w:pPr>
            <w:r w:rsidRPr="00F11D1C">
              <w:t xml:space="preserve">Manufacturer’s authorization is: </w:t>
            </w:r>
            <w:r w:rsidRPr="00F11D1C">
              <w:rPr>
                <w:b/>
                <w:i/>
              </w:rPr>
              <w:t>Required</w:t>
            </w:r>
          </w:p>
        </w:tc>
      </w:tr>
      <w:tr w:rsidR="00C338C3" w:rsidRPr="008B66E1" w:rsidTr="00A00C63">
        <w:tblPrEx>
          <w:tblBorders>
            <w:insideH w:val="single" w:sz="8" w:space="0" w:color="000000"/>
          </w:tblBorders>
          <w:tblCellMar>
            <w:left w:w="103" w:type="dxa"/>
            <w:right w:w="103" w:type="dxa"/>
          </w:tblCellMar>
        </w:tblPrEx>
        <w:tc>
          <w:tcPr>
            <w:tcW w:w="1620" w:type="dxa"/>
          </w:tcPr>
          <w:p w:rsidR="00C338C3" w:rsidRPr="00C338C3" w:rsidRDefault="00C338C3" w:rsidP="00A00C63">
            <w:pPr>
              <w:pStyle w:val="TOCNumber1"/>
            </w:pPr>
            <w:r w:rsidRPr="00C338C3">
              <w:t>ITT 19.1 (b)</w:t>
            </w:r>
          </w:p>
        </w:tc>
        <w:tc>
          <w:tcPr>
            <w:tcW w:w="7470" w:type="dxa"/>
          </w:tcPr>
          <w:p w:rsidR="00C338C3" w:rsidRPr="005419FA" w:rsidRDefault="00C338C3" w:rsidP="00A00C63">
            <w:pPr>
              <w:tabs>
                <w:tab w:val="right" w:pos="7254"/>
              </w:tabs>
              <w:spacing w:before="120" w:after="120"/>
            </w:pPr>
            <w:r w:rsidRPr="005419FA">
              <w:t xml:space="preserve">After sales service is: </w:t>
            </w:r>
            <w:r w:rsidRPr="005419FA">
              <w:rPr>
                <w:b/>
                <w:i/>
              </w:rPr>
              <w:t>Required</w:t>
            </w:r>
          </w:p>
        </w:tc>
      </w:tr>
      <w:tr w:rsidR="00C338C3" w:rsidRPr="008B66E1" w:rsidTr="00A00C63">
        <w:tblPrEx>
          <w:tblBorders>
            <w:insideH w:val="single" w:sz="8" w:space="0" w:color="000000"/>
          </w:tblBorders>
          <w:tblCellMar>
            <w:left w:w="103" w:type="dxa"/>
            <w:right w:w="103" w:type="dxa"/>
          </w:tblCellMar>
        </w:tblPrEx>
        <w:tc>
          <w:tcPr>
            <w:tcW w:w="1620" w:type="dxa"/>
          </w:tcPr>
          <w:p w:rsidR="00C338C3" w:rsidRPr="00E3665F" w:rsidRDefault="00C338C3" w:rsidP="00A00C63">
            <w:pPr>
              <w:spacing w:before="120"/>
              <w:rPr>
                <w:b/>
                <w:bCs/>
                <w:szCs w:val="24"/>
              </w:rPr>
            </w:pPr>
            <w:r w:rsidRPr="00E3665F">
              <w:rPr>
                <w:b/>
                <w:bCs/>
                <w:szCs w:val="24"/>
              </w:rPr>
              <w:t>ITT 20.1</w:t>
            </w:r>
          </w:p>
        </w:tc>
        <w:tc>
          <w:tcPr>
            <w:tcW w:w="7470" w:type="dxa"/>
          </w:tcPr>
          <w:p w:rsidR="00C338C3" w:rsidRPr="005419FA" w:rsidRDefault="00C338C3" w:rsidP="003A701A">
            <w:pPr>
              <w:pStyle w:val="i"/>
              <w:tabs>
                <w:tab w:val="right" w:pos="7254"/>
              </w:tabs>
              <w:suppressAutoHyphens w:val="0"/>
              <w:spacing w:before="120" w:after="120"/>
              <w:jc w:val="left"/>
              <w:rPr>
                <w:rFonts w:ascii="Times New Roman" w:hAnsi="Times New Roman"/>
              </w:rPr>
            </w:pPr>
            <w:r w:rsidRPr="005419FA">
              <w:rPr>
                <w:rFonts w:ascii="Times New Roman" w:hAnsi="Times New Roman"/>
              </w:rPr>
              <w:t>The bid validity period shall be</w:t>
            </w:r>
            <w:r w:rsidR="00267398">
              <w:rPr>
                <w:rFonts w:ascii="Times New Roman" w:hAnsi="Times New Roman"/>
              </w:rPr>
              <w:t xml:space="preserve"> </w:t>
            </w:r>
            <w:r w:rsidR="003A701A">
              <w:rPr>
                <w:rFonts w:ascii="Times New Roman" w:hAnsi="Times New Roman"/>
              </w:rPr>
              <w:t xml:space="preserve">120 </w:t>
            </w:r>
            <w:r w:rsidRPr="00267398">
              <w:rPr>
                <w:rFonts w:ascii="Times New Roman" w:hAnsi="Times New Roman"/>
                <w:szCs w:val="24"/>
              </w:rPr>
              <w:t>days</w:t>
            </w:r>
            <w:r w:rsidR="003A701A">
              <w:rPr>
                <w:rFonts w:ascii="Times New Roman" w:hAnsi="Times New Roman"/>
                <w:szCs w:val="24"/>
              </w:rPr>
              <w:t xml:space="preserve"> from the date of bid opening</w:t>
            </w:r>
          </w:p>
        </w:tc>
      </w:tr>
      <w:tr w:rsidR="00C338C3" w:rsidRPr="008B66E1" w:rsidTr="00A00C63">
        <w:tblPrEx>
          <w:tblBorders>
            <w:insideH w:val="single" w:sz="8" w:space="0" w:color="000000"/>
          </w:tblBorders>
          <w:tblCellMar>
            <w:left w:w="103" w:type="dxa"/>
            <w:right w:w="103" w:type="dxa"/>
          </w:tblCellMar>
        </w:tblPrEx>
        <w:tc>
          <w:tcPr>
            <w:tcW w:w="1620" w:type="dxa"/>
          </w:tcPr>
          <w:p w:rsidR="00C338C3" w:rsidRPr="00E3665F" w:rsidRDefault="00C338C3" w:rsidP="00A00C63">
            <w:pPr>
              <w:spacing w:before="120"/>
              <w:rPr>
                <w:b/>
                <w:bCs/>
                <w:szCs w:val="24"/>
              </w:rPr>
            </w:pPr>
            <w:r w:rsidRPr="00E3665F">
              <w:rPr>
                <w:b/>
                <w:bCs/>
                <w:szCs w:val="24"/>
              </w:rPr>
              <w:t>ITT 21.1</w:t>
            </w:r>
          </w:p>
        </w:tc>
        <w:tc>
          <w:tcPr>
            <w:tcW w:w="7470" w:type="dxa"/>
          </w:tcPr>
          <w:p w:rsidR="00C338C3" w:rsidRPr="00945E00" w:rsidRDefault="00C338C3" w:rsidP="00A00C63">
            <w:pPr>
              <w:tabs>
                <w:tab w:val="right" w:pos="7254"/>
              </w:tabs>
              <w:spacing w:before="120" w:after="100"/>
              <w:jc w:val="both"/>
              <w:rPr>
                <w:szCs w:val="24"/>
              </w:rPr>
            </w:pPr>
            <w:r w:rsidRPr="00945E00">
              <w:rPr>
                <w:szCs w:val="24"/>
              </w:rPr>
              <w:t xml:space="preserve">Tenders </w:t>
            </w:r>
            <w:r w:rsidRPr="00C338C3">
              <w:rPr>
                <w:b/>
                <w:bCs/>
                <w:i/>
                <w:iCs/>
                <w:szCs w:val="24"/>
              </w:rPr>
              <w:t>shall</w:t>
            </w:r>
            <w:r w:rsidRPr="00945E00">
              <w:rPr>
                <w:szCs w:val="24"/>
              </w:rPr>
              <w:t xml:space="preserve"> include a Tender Security (issued by bank or surety) included in Section IV Tendering Forms. </w:t>
            </w:r>
          </w:p>
        </w:tc>
      </w:tr>
      <w:tr w:rsidR="0022681F" w:rsidRPr="008B66E1" w:rsidTr="00A00C63">
        <w:tblPrEx>
          <w:tblBorders>
            <w:insideH w:val="single" w:sz="8" w:space="0" w:color="000000"/>
          </w:tblBorders>
        </w:tblPrEx>
        <w:tc>
          <w:tcPr>
            <w:tcW w:w="1620" w:type="dxa"/>
          </w:tcPr>
          <w:p w:rsidR="0022681F" w:rsidRPr="00E3665F" w:rsidRDefault="0022681F" w:rsidP="00A00C63">
            <w:pPr>
              <w:spacing w:before="120"/>
              <w:rPr>
                <w:b/>
                <w:bCs/>
                <w:szCs w:val="24"/>
              </w:rPr>
            </w:pPr>
            <w:r w:rsidRPr="00E3665F">
              <w:rPr>
                <w:b/>
                <w:bCs/>
                <w:szCs w:val="24"/>
              </w:rPr>
              <w:t>ITT 21.2</w:t>
            </w:r>
          </w:p>
        </w:tc>
        <w:tc>
          <w:tcPr>
            <w:tcW w:w="7470" w:type="dxa"/>
          </w:tcPr>
          <w:p w:rsidR="00912A74" w:rsidRPr="00297E65" w:rsidRDefault="00912A74" w:rsidP="00912A74">
            <w:pPr>
              <w:tabs>
                <w:tab w:val="right" w:pos="7254"/>
              </w:tabs>
              <w:spacing w:before="180" w:after="180" w:line="276" w:lineRule="auto"/>
              <w:rPr>
                <w:spacing w:val="8"/>
                <w:sz w:val="22"/>
                <w:szCs w:val="22"/>
              </w:rPr>
            </w:pPr>
            <w:r w:rsidRPr="004A50A8">
              <w:rPr>
                <w:sz w:val="22"/>
                <w:szCs w:val="22"/>
              </w:rPr>
              <w:t xml:space="preserve">The Tenderer shall furnish a </w:t>
            </w:r>
            <w:r>
              <w:rPr>
                <w:sz w:val="22"/>
                <w:szCs w:val="22"/>
              </w:rPr>
              <w:t>Bid</w:t>
            </w:r>
            <w:r w:rsidRPr="004A50A8">
              <w:rPr>
                <w:sz w:val="22"/>
                <w:szCs w:val="22"/>
              </w:rPr>
              <w:t xml:space="preserve"> security in the amount of </w:t>
            </w:r>
            <w:r>
              <w:rPr>
                <w:color w:val="FF0000"/>
                <w:sz w:val="22"/>
                <w:szCs w:val="22"/>
              </w:rPr>
              <w:t>:</w:t>
            </w:r>
          </w:p>
          <w:tbl>
            <w:tblPr>
              <w:tblW w:w="9779" w:type="dxa"/>
              <w:tblLayout w:type="fixed"/>
              <w:tblLook w:val="04A0" w:firstRow="1" w:lastRow="0" w:firstColumn="1" w:lastColumn="0" w:noHBand="0" w:noVBand="1"/>
            </w:tblPr>
            <w:tblGrid>
              <w:gridCol w:w="1980"/>
              <w:gridCol w:w="5929"/>
              <w:gridCol w:w="1870"/>
            </w:tblGrid>
            <w:tr w:rsidR="00912A74" w:rsidRPr="008576AF" w:rsidTr="00912A74">
              <w:trPr>
                <w:trHeight w:val="321"/>
              </w:trPr>
              <w:tc>
                <w:tcPr>
                  <w:tcW w:w="1980" w:type="dxa"/>
                  <w:shd w:val="clear" w:color="auto" w:fill="auto"/>
                </w:tcPr>
                <w:p w:rsidR="00912A74" w:rsidRPr="008576AF" w:rsidRDefault="00912A74" w:rsidP="00912A74">
                  <w:pPr>
                    <w:framePr w:hSpace="180" w:wrap="around" w:hAnchor="margin" w:y="-869"/>
                    <w:tabs>
                      <w:tab w:val="left" w:pos="-1440"/>
                      <w:tab w:val="left" w:pos="-720"/>
                      <w:tab w:val="left" w:pos="0"/>
                      <w:tab w:val="left" w:pos="371"/>
                      <w:tab w:val="left" w:pos="742"/>
                      <w:tab w:val="left" w:pos="1138"/>
                      <w:tab w:val="center" w:pos="8657"/>
                    </w:tabs>
                    <w:suppressAutoHyphens/>
                    <w:spacing w:line="288" w:lineRule="auto"/>
                    <w:ind w:right="72"/>
                    <w:rPr>
                      <w:sz w:val="22"/>
                      <w:szCs w:val="22"/>
                    </w:rPr>
                  </w:pPr>
                  <w:r>
                    <w:rPr>
                      <w:sz w:val="22"/>
                      <w:szCs w:val="22"/>
                    </w:rPr>
                    <w:t>TES/2017/G-01</w:t>
                  </w:r>
                </w:p>
              </w:tc>
              <w:tc>
                <w:tcPr>
                  <w:tcW w:w="5929" w:type="dxa"/>
                  <w:shd w:val="clear" w:color="auto" w:fill="auto"/>
                </w:tcPr>
                <w:p w:rsidR="00912A74" w:rsidRDefault="00912A74" w:rsidP="00912A74">
                  <w:pPr>
                    <w:framePr w:hSpace="180" w:wrap="around" w:hAnchor="margin" w:y="-869"/>
                    <w:tabs>
                      <w:tab w:val="left" w:pos="-1440"/>
                      <w:tab w:val="left" w:pos="-720"/>
                      <w:tab w:val="left" w:pos="0"/>
                      <w:tab w:val="left" w:pos="371"/>
                      <w:tab w:val="left" w:pos="742"/>
                      <w:tab w:val="left" w:pos="1138"/>
                      <w:tab w:val="center" w:pos="8657"/>
                    </w:tabs>
                    <w:suppressAutoHyphens/>
                    <w:spacing w:line="288" w:lineRule="auto"/>
                    <w:rPr>
                      <w:szCs w:val="24"/>
                    </w:rPr>
                  </w:pPr>
                  <w:r w:rsidRPr="00912A74">
                    <w:rPr>
                      <w:sz w:val="14"/>
                      <w:szCs w:val="14"/>
                    </w:rPr>
                    <w:t xml:space="preserve">        </w:t>
                  </w:r>
                  <w:r w:rsidRPr="00912A74">
                    <w:rPr>
                      <w:szCs w:val="24"/>
                    </w:rPr>
                    <w:t xml:space="preserve"> Design, Supply and Installation of Audio Video </w:t>
                  </w:r>
                  <w:r w:rsidRPr="00912A74">
                    <w:rPr>
                      <w:szCs w:val="24"/>
                    </w:rPr>
                    <w:lastRenderedPageBreak/>
                    <w:t>Equipment for New Parliamentary Building</w:t>
                  </w:r>
                </w:p>
                <w:p w:rsidR="00912A74" w:rsidRPr="00912A74" w:rsidRDefault="00912A74" w:rsidP="00912A74">
                  <w:pPr>
                    <w:framePr w:hSpace="180" w:wrap="around" w:hAnchor="margin" w:y="-869"/>
                    <w:tabs>
                      <w:tab w:val="left" w:pos="-1440"/>
                      <w:tab w:val="left" w:pos="-720"/>
                      <w:tab w:val="left" w:pos="0"/>
                      <w:tab w:val="left" w:pos="371"/>
                      <w:tab w:val="left" w:pos="742"/>
                      <w:tab w:val="left" w:pos="1138"/>
                      <w:tab w:val="center" w:pos="8657"/>
                    </w:tabs>
                    <w:suppressAutoHyphens/>
                    <w:spacing w:line="288" w:lineRule="auto"/>
                    <w:rPr>
                      <w:sz w:val="14"/>
                      <w:szCs w:val="14"/>
                    </w:rPr>
                  </w:pPr>
                </w:p>
                <w:p w:rsidR="00912A74" w:rsidRPr="008576AF" w:rsidRDefault="00912A74" w:rsidP="00912A74">
                  <w:pPr>
                    <w:framePr w:hSpace="180" w:wrap="around" w:hAnchor="margin" w:y="-869"/>
                    <w:tabs>
                      <w:tab w:val="left" w:pos="-1440"/>
                      <w:tab w:val="left" w:pos="-720"/>
                      <w:tab w:val="left" w:pos="0"/>
                      <w:tab w:val="left" w:pos="371"/>
                      <w:tab w:val="left" w:pos="742"/>
                      <w:tab w:val="left" w:pos="1138"/>
                      <w:tab w:val="center" w:pos="8657"/>
                    </w:tabs>
                    <w:suppressAutoHyphens/>
                    <w:spacing w:line="288" w:lineRule="auto"/>
                    <w:rPr>
                      <w:sz w:val="20"/>
                    </w:rPr>
                  </w:pPr>
                  <w:r w:rsidRPr="00912A74">
                    <w:rPr>
                      <w:sz w:val="22"/>
                      <w:szCs w:val="22"/>
                    </w:rPr>
                    <w:t xml:space="preserve">MVR 100,000.00 (Maldivian </w:t>
                  </w:r>
                  <w:proofErr w:type="spellStart"/>
                  <w:r w:rsidRPr="00912A74">
                    <w:rPr>
                      <w:sz w:val="22"/>
                      <w:szCs w:val="22"/>
                    </w:rPr>
                    <w:t>Rufiya</w:t>
                  </w:r>
                  <w:proofErr w:type="spellEnd"/>
                  <w:r w:rsidRPr="00912A74">
                    <w:rPr>
                      <w:sz w:val="22"/>
                      <w:szCs w:val="22"/>
                    </w:rPr>
                    <w:t xml:space="preserve"> One Hundred Thousand)</w:t>
                  </w:r>
                </w:p>
              </w:tc>
              <w:tc>
                <w:tcPr>
                  <w:tcW w:w="1870" w:type="dxa"/>
                  <w:shd w:val="clear" w:color="auto" w:fill="auto"/>
                </w:tcPr>
                <w:p w:rsidR="00912A74" w:rsidRPr="008576AF" w:rsidRDefault="00912A74" w:rsidP="00912A74">
                  <w:pPr>
                    <w:framePr w:hSpace="180" w:wrap="around" w:hAnchor="margin" w:y="-869"/>
                    <w:tabs>
                      <w:tab w:val="left" w:pos="-1440"/>
                      <w:tab w:val="left" w:pos="-720"/>
                      <w:tab w:val="left" w:pos="0"/>
                      <w:tab w:val="left" w:pos="371"/>
                      <w:tab w:val="left" w:pos="742"/>
                      <w:tab w:val="left" w:pos="1138"/>
                      <w:tab w:val="center" w:pos="8657"/>
                    </w:tabs>
                    <w:suppressAutoHyphens/>
                    <w:spacing w:line="288" w:lineRule="auto"/>
                    <w:rPr>
                      <w:sz w:val="20"/>
                    </w:rPr>
                  </w:pPr>
                </w:p>
              </w:tc>
            </w:tr>
          </w:tbl>
          <w:p w:rsidR="00912A74" w:rsidRDefault="00912A74" w:rsidP="00912A74">
            <w:pPr>
              <w:tabs>
                <w:tab w:val="left" w:pos="-1440"/>
                <w:tab w:val="left" w:pos="-720"/>
                <w:tab w:val="left" w:pos="0"/>
                <w:tab w:val="left" w:pos="371"/>
                <w:tab w:val="left" w:pos="742"/>
                <w:tab w:val="left" w:pos="1138"/>
                <w:tab w:val="center" w:pos="8657"/>
              </w:tabs>
              <w:suppressAutoHyphens/>
              <w:spacing w:line="288" w:lineRule="auto"/>
              <w:rPr>
                <w:sz w:val="22"/>
                <w:szCs w:val="22"/>
              </w:rPr>
            </w:pPr>
          </w:p>
          <w:p w:rsidR="0022681F" w:rsidRPr="00E3665F" w:rsidRDefault="00912A74" w:rsidP="00912A74">
            <w:pPr>
              <w:spacing w:before="120"/>
              <w:rPr>
                <w:b/>
                <w:bCs/>
                <w:szCs w:val="24"/>
              </w:rPr>
            </w:pPr>
            <w:r w:rsidRPr="005C445F">
              <w:rPr>
                <w:sz w:val="22"/>
                <w:szCs w:val="22"/>
              </w:rPr>
              <w:t xml:space="preserve">The validity of the </w:t>
            </w:r>
            <w:r>
              <w:rPr>
                <w:sz w:val="22"/>
                <w:szCs w:val="22"/>
              </w:rPr>
              <w:t>bid</w:t>
            </w:r>
            <w:r w:rsidRPr="005C445F">
              <w:rPr>
                <w:sz w:val="22"/>
                <w:szCs w:val="22"/>
              </w:rPr>
              <w:t xml:space="preserve"> security shall be:</w:t>
            </w:r>
            <w:r w:rsidRPr="005C445F">
              <w:rPr>
                <w:b/>
                <w:bCs/>
                <w:sz w:val="22"/>
                <w:szCs w:val="22"/>
              </w:rPr>
              <w:t xml:space="preserve">28 days beyond the validity of the </w:t>
            </w:r>
            <w:r>
              <w:rPr>
                <w:b/>
                <w:bCs/>
                <w:sz w:val="22"/>
                <w:szCs w:val="22"/>
              </w:rPr>
              <w:t>Tender</w:t>
            </w:r>
          </w:p>
        </w:tc>
      </w:tr>
      <w:tr w:rsidR="0022681F" w:rsidRPr="008B66E1" w:rsidTr="00A00C63">
        <w:tblPrEx>
          <w:tblBorders>
            <w:insideH w:val="single" w:sz="8" w:space="0" w:color="000000"/>
          </w:tblBorders>
        </w:tblPrEx>
        <w:tc>
          <w:tcPr>
            <w:tcW w:w="1620" w:type="dxa"/>
          </w:tcPr>
          <w:p w:rsidR="0022681F" w:rsidRPr="00E3665F" w:rsidRDefault="0022681F" w:rsidP="00A00C63">
            <w:pPr>
              <w:spacing w:before="120"/>
              <w:rPr>
                <w:b/>
                <w:bCs/>
                <w:szCs w:val="24"/>
              </w:rPr>
            </w:pPr>
            <w:r w:rsidRPr="00E3665F">
              <w:rPr>
                <w:b/>
                <w:bCs/>
                <w:szCs w:val="24"/>
              </w:rPr>
              <w:lastRenderedPageBreak/>
              <w:t>ITT 21.7</w:t>
            </w:r>
          </w:p>
        </w:tc>
        <w:tc>
          <w:tcPr>
            <w:tcW w:w="7470" w:type="dxa"/>
          </w:tcPr>
          <w:p w:rsidR="0022681F" w:rsidRPr="008B66E1" w:rsidRDefault="00912A74" w:rsidP="00A00C63">
            <w:pPr>
              <w:tabs>
                <w:tab w:val="right" w:pos="7254"/>
              </w:tabs>
              <w:spacing w:before="60" w:after="60"/>
              <w:jc w:val="both"/>
            </w:pPr>
            <w:r>
              <w:rPr>
                <w:szCs w:val="24"/>
              </w:rPr>
              <w:t>N/A</w:t>
            </w:r>
          </w:p>
        </w:tc>
      </w:tr>
      <w:tr w:rsidR="0022681F" w:rsidRPr="008B66E1" w:rsidTr="00A00C63">
        <w:tblPrEx>
          <w:tblBorders>
            <w:insideH w:val="single" w:sz="8" w:space="0" w:color="000000"/>
          </w:tblBorders>
        </w:tblPrEx>
        <w:tc>
          <w:tcPr>
            <w:tcW w:w="1620" w:type="dxa"/>
          </w:tcPr>
          <w:p w:rsidR="0022681F" w:rsidRPr="00E3665F" w:rsidRDefault="0022681F" w:rsidP="00A00C63">
            <w:pPr>
              <w:spacing w:before="120"/>
              <w:rPr>
                <w:b/>
                <w:bCs/>
                <w:szCs w:val="24"/>
              </w:rPr>
            </w:pPr>
            <w:r w:rsidRPr="00E3665F">
              <w:rPr>
                <w:b/>
                <w:bCs/>
                <w:szCs w:val="24"/>
              </w:rPr>
              <w:t>ITT 22.1</w:t>
            </w:r>
          </w:p>
        </w:tc>
        <w:tc>
          <w:tcPr>
            <w:tcW w:w="7470" w:type="dxa"/>
          </w:tcPr>
          <w:p w:rsidR="0022681F" w:rsidRPr="00945E00" w:rsidRDefault="00912A74" w:rsidP="00A00C63">
            <w:pPr>
              <w:tabs>
                <w:tab w:val="right" w:pos="7254"/>
              </w:tabs>
              <w:spacing w:before="120" w:after="120"/>
              <w:rPr>
                <w:szCs w:val="24"/>
              </w:rPr>
            </w:pPr>
            <w:r w:rsidRPr="004A50A8">
              <w:rPr>
                <w:sz w:val="22"/>
                <w:szCs w:val="22"/>
              </w:rPr>
              <w:t xml:space="preserve">In addition to the </w:t>
            </w:r>
            <w:r w:rsidRPr="004E41FE">
              <w:rPr>
                <w:b/>
                <w:bCs/>
                <w:sz w:val="22"/>
                <w:szCs w:val="22"/>
              </w:rPr>
              <w:t>Original</w:t>
            </w:r>
            <w:r w:rsidRPr="004A50A8">
              <w:rPr>
                <w:sz w:val="22"/>
                <w:szCs w:val="22"/>
              </w:rPr>
              <w:t xml:space="preserve"> of the Tender, the number of copies required is: </w:t>
            </w:r>
            <w:r>
              <w:rPr>
                <w:color w:val="FF0000"/>
                <w:sz w:val="22"/>
                <w:szCs w:val="22"/>
              </w:rPr>
              <w:t>2</w:t>
            </w:r>
            <w:r w:rsidRPr="004A50A8">
              <w:rPr>
                <w:color w:val="FF0000"/>
                <w:sz w:val="22"/>
                <w:szCs w:val="22"/>
              </w:rPr>
              <w:t xml:space="preserve"> </w:t>
            </w:r>
            <w:r>
              <w:rPr>
                <w:color w:val="FF0000"/>
                <w:sz w:val="22"/>
                <w:szCs w:val="22"/>
              </w:rPr>
              <w:t xml:space="preserve"> </w:t>
            </w:r>
            <w:r w:rsidRPr="004A50A8">
              <w:rPr>
                <w:color w:val="FF0000"/>
                <w:sz w:val="22"/>
                <w:szCs w:val="22"/>
              </w:rPr>
              <w:t>authentic hard copy</w:t>
            </w:r>
            <w:r>
              <w:rPr>
                <w:color w:val="FF0000"/>
                <w:sz w:val="22"/>
                <w:szCs w:val="22"/>
              </w:rPr>
              <w:t xml:space="preserve"> (stamped) </w:t>
            </w:r>
            <w:r w:rsidRPr="004A50A8">
              <w:rPr>
                <w:color w:val="FF0000"/>
                <w:sz w:val="22"/>
                <w:szCs w:val="22"/>
              </w:rPr>
              <w:t>, 1 authentic soft copy</w:t>
            </w:r>
            <w:r>
              <w:rPr>
                <w:color w:val="FF0000"/>
                <w:sz w:val="22"/>
                <w:szCs w:val="22"/>
              </w:rPr>
              <w:t xml:space="preserve"> (stamped &amp; scanned)</w:t>
            </w:r>
          </w:p>
        </w:tc>
      </w:tr>
      <w:tr w:rsidR="0022681F" w:rsidRPr="008B66E1" w:rsidTr="00A00C63">
        <w:tblPrEx>
          <w:tblBorders>
            <w:insideH w:val="single" w:sz="8" w:space="0" w:color="000000"/>
          </w:tblBorders>
          <w:tblCellMar>
            <w:left w:w="103" w:type="dxa"/>
            <w:right w:w="103" w:type="dxa"/>
          </w:tblCellMar>
        </w:tblPrEx>
        <w:tc>
          <w:tcPr>
            <w:tcW w:w="1620" w:type="dxa"/>
          </w:tcPr>
          <w:p w:rsidR="0022681F" w:rsidRPr="008B66E1" w:rsidRDefault="0022681F" w:rsidP="00A00C63">
            <w:pPr>
              <w:spacing w:before="120"/>
              <w:ind w:hanging="38"/>
              <w:rPr>
                <w:b/>
                <w:bCs/>
              </w:rPr>
            </w:pPr>
          </w:p>
        </w:tc>
        <w:tc>
          <w:tcPr>
            <w:tcW w:w="7470" w:type="dxa"/>
          </w:tcPr>
          <w:p w:rsidR="0022681F" w:rsidRPr="008B66E1" w:rsidRDefault="0022681F" w:rsidP="00A00C63">
            <w:pPr>
              <w:spacing w:before="120" w:after="120"/>
              <w:jc w:val="center"/>
              <w:rPr>
                <w:b/>
                <w:bCs/>
                <w:sz w:val="28"/>
              </w:rPr>
            </w:pPr>
            <w:r w:rsidRPr="008B66E1">
              <w:rPr>
                <w:b/>
                <w:bCs/>
                <w:sz w:val="28"/>
              </w:rPr>
              <w:t>D. Submission and Opening of Bids</w:t>
            </w:r>
          </w:p>
        </w:tc>
      </w:tr>
      <w:tr w:rsidR="00053952" w:rsidRPr="008B66E1" w:rsidTr="00053952">
        <w:tblPrEx>
          <w:tblBorders>
            <w:insideH w:val="single" w:sz="8" w:space="0" w:color="000000"/>
          </w:tblBorders>
          <w:tblCellMar>
            <w:left w:w="103" w:type="dxa"/>
            <w:right w:w="103" w:type="dxa"/>
          </w:tblCellMar>
        </w:tblPrEx>
        <w:trPr>
          <w:trHeight w:val="655"/>
        </w:trPr>
        <w:tc>
          <w:tcPr>
            <w:tcW w:w="1620" w:type="dxa"/>
            <w:vAlign w:val="center"/>
          </w:tcPr>
          <w:p w:rsidR="00053952" w:rsidRDefault="00053952" w:rsidP="00053952">
            <w:pPr>
              <w:spacing w:before="120"/>
              <w:rPr>
                <w:b/>
                <w:bCs/>
              </w:rPr>
            </w:pPr>
            <w:r>
              <w:rPr>
                <w:b/>
                <w:bCs/>
              </w:rPr>
              <w:t>ITT 23.1</w:t>
            </w:r>
          </w:p>
        </w:tc>
        <w:tc>
          <w:tcPr>
            <w:tcW w:w="7470" w:type="dxa"/>
            <w:vAlign w:val="center"/>
          </w:tcPr>
          <w:p w:rsidR="006D3466" w:rsidRPr="006D3466" w:rsidRDefault="00053952" w:rsidP="006D3466">
            <w:pPr>
              <w:tabs>
                <w:tab w:val="right" w:pos="7254"/>
              </w:tabs>
              <w:spacing w:before="120" w:after="120"/>
              <w:jc w:val="both"/>
              <w:rPr>
                <w:szCs w:val="24"/>
              </w:rPr>
            </w:pPr>
            <w:r w:rsidRPr="006D3466">
              <w:rPr>
                <w:szCs w:val="24"/>
              </w:rPr>
              <w:t xml:space="preserve">Tenderers </w:t>
            </w:r>
            <w:r w:rsidRPr="006D3466">
              <w:rPr>
                <w:b/>
                <w:bCs/>
                <w:i/>
                <w:szCs w:val="24"/>
              </w:rPr>
              <w:t>shall not</w:t>
            </w:r>
            <w:r w:rsidRPr="006D3466">
              <w:rPr>
                <w:szCs w:val="24"/>
              </w:rPr>
              <w:t xml:space="preserve"> have the option of submitting their tenders electronically. </w:t>
            </w:r>
          </w:p>
        </w:tc>
      </w:tr>
      <w:tr w:rsidR="00053952" w:rsidRPr="008B66E1" w:rsidTr="00DE1C73">
        <w:tblPrEx>
          <w:tblBorders>
            <w:insideH w:val="single" w:sz="8" w:space="0" w:color="000000"/>
          </w:tblBorders>
          <w:tblCellMar>
            <w:left w:w="103" w:type="dxa"/>
            <w:right w:w="103" w:type="dxa"/>
          </w:tblCellMar>
        </w:tblPrEx>
        <w:trPr>
          <w:trHeight w:val="2365"/>
        </w:trPr>
        <w:tc>
          <w:tcPr>
            <w:tcW w:w="1620" w:type="dxa"/>
            <w:vAlign w:val="center"/>
          </w:tcPr>
          <w:p w:rsidR="00053952" w:rsidRDefault="00053952" w:rsidP="006D3466">
            <w:pPr>
              <w:spacing w:before="120"/>
              <w:rPr>
                <w:b/>
                <w:bCs/>
              </w:rPr>
            </w:pPr>
            <w:r>
              <w:rPr>
                <w:b/>
                <w:bCs/>
              </w:rPr>
              <w:t>ITT 23.2 (</w:t>
            </w:r>
            <w:r w:rsidR="006D3466">
              <w:rPr>
                <w:b/>
                <w:bCs/>
              </w:rPr>
              <w:t>c</w:t>
            </w:r>
            <w:r>
              <w:rPr>
                <w:b/>
                <w:bCs/>
              </w:rPr>
              <w:t>)</w:t>
            </w:r>
          </w:p>
        </w:tc>
        <w:tc>
          <w:tcPr>
            <w:tcW w:w="7470" w:type="dxa"/>
            <w:vAlign w:val="center"/>
          </w:tcPr>
          <w:p w:rsidR="00053952" w:rsidRDefault="00053952" w:rsidP="006D3466">
            <w:pPr>
              <w:tabs>
                <w:tab w:val="right" w:pos="7254"/>
              </w:tabs>
              <w:spacing w:before="120" w:after="120"/>
              <w:jc w:val="both"/>
            </w:pPr>
            <w:r w:rsidRPr="00927B9F">
              <w:t>The inner and outer envelopes shal</w:t>
            </w:r>
            <w:r>
              <w:t xml:space="preserve">l bear the following additional </w:t>
            </w:r>
            <w:r w:rsidRPr="00927B9F">
              <w:t>identification marks:</w:t>
            </w:r>
          </w:p>
          <w:p w:rsidR="00053952" w:rsidRDefault="00053952" w:rsidP="006D3466">
            <w:pPr>
              <w:tabs>
                <w:tab w:val="right" w:pos="7254"/>
              </w:tabs>
              <w:spacing w:before="120" w:after="120"/>
              <w:jc w:val="both"/>
              <w:rPr>
                <w:b/>
                <w:bCs/>
                <w:i/>
                <w:iCs/>
              </w:rPr>
            </w:pPr>
            <w:r>
              <w:rPr>
                <w:b/>
                <w:bCs/>
                <w:i/>
                <w:iCs/>
              </w:rPr>
              <w:t xml:space="preserve">DESIGN, SUPPLY AND INSTALLATION OF AUDIO VIDEO EUQIPMENT FOR NEW PARLIAMENTARY BUILDING </w:t>
            </w:r>
          </w:p>
          <w:p w:rsidR="00053952" w:rsidRDefault="00053952" w:rsidP="006D3466">
            <w:pPr>
              <w:tabs>
                <w:tab w:val="right" w:pos="7254"/>
              </w:tabs>
              <w:spacing w:before="120" w:after="120"/>
              <w:jc w:val="both"/>
            </w:pPr>
            <w:r>
              <w:t>And the statement</w:t>
            </w:r>
          </w:p>
          <w:p w:rsidR="00053952" w:rsidRPr="00053952" w:rsidRDefault="00053952" w:rsidP="00912A74">
            <w:pPr>
              <w:tabs>
                <w:tab w:val="right" w:pos="7254"/>
              </w:tabs>
              <w:spacing w:before="120" w:after="120"/>
              <w:jc w:val="both"/>
              <w:rPr>
                <w:sz w:val="22"/>
                <w:szCs w:val="22"/>
              </w:rPr>
            </w:pPr>
            <w:r w:rsidRPr="00053952">
              <w:rPr>
                <w:b/>
                <w:bCs/>
                <w:sz w:val="23"/>
                <w:szCs w:val="23"/>
              </w:rPr>
              <w:t>DO NOT OPEN BEFORE</w:t>
            </w:r>
            <w:r w:rsidR="00912A74">
              <w:rPr>
                <w:b/>
                <w:bCs/>
                <w:sz w:val="23"/>
                <w:szCs w:val="23"/>
              </w:rPr>
              <w:t>:</w:t>
            </w:r>
            <w:r>
              <w:rPr>
                <w:b/>
                <w:bCs/>
                <w:sz w:val="23"/>
                <w:szCs w:val="23"/>
              </w:rPr>
              <w:t xml:space="preserve"> </w:t>
            </w:r>
            <w:r w:rsidR="00912A74" w:rsidRPr="00502B57">
              <w:rPr>
                <w:b/>
                <w:bCs/>
                <w:sz w:val="22"/>
                <w:szCs w:val="22"/>
                <w:u w:val="single"/>
              </w:rPr>
              <w:t>1</w:t>
            </w:r>
            <w:r w:rsidR="00912A74">
              <w:rPr>
                <w:rFonts w:cs="MV Boli"/>
                <w:b/>
                <w:bCs/>
                <w:sz w:val="22"/>
                <w:szCs w:val="22"/>
                <w:u w:val="single"/>
                <w:lang w:bidi="dv-MV"/>
              </w:rPr>
              <w:t>0</w:t>
            </w:r>
            <w:r w:rsidR="00912A74" w:rsidRPr="00502B57">
              <w:rPr>
                <w:b/>
                <w:bCs/>
                <w:sz w:val="22"/>
                <w:szCs w:val="22"/>
                <w:u w:val="single"/>
              </w:rPr>
              <w:t xml:space="preserve">00 hours Maldivian time on </w:t>
            </w:r>
            <w:r w:rsidR="00912A74">
              <w:rPr>
                <w:b/>
                <w:bCs/>
                <w:sz w:val="22"/>
                <w:szCs w:val="22"/>
                <w:u w:val="single"/>
              </w:rPr>
              <w:t>6</w:t>
            </w:r>
            <w:r w:rsidR="00912A74" w:rsidRPr="00E6210B">
              <w:rPr>
                <w:b/>
                <w:bCs/>
                <w:sz w:val="22"/>
                <w:szCs w:val="22"/>
                <w:u w:val="single"/>
                <w:vertAlign w:val="superscript"/>
              </w:rPr>
              <w:t>th</w:t>
            </w:r>
            <w:r w:rsidR="00912A74">
              <w:rPr>
                <w:b/>
                <w:bCs/>
                <w:sz w:val="22"/>
                <w:szCs w:val="22"/>
                <w:u w:val="single"/>
              </w:rPr>
              <w:t xml:space="preserve"> February 2017</w:t>
            </w:r>
            <w:r w:rsidR="00912A74" w:rsidRPr="00DE1C73">
              <w:rPr>
                <w:sz w:val="23"/>
                <w:szCs w:val="23"/>
              </w:rPr>
              <w:t xml:space="preserve"> </w:t>
            </w:r>
            <w:r w:rsidRPr="00912A74">
              <w:rPr>
                <w:b/>
                <w:bCs/>
                <w:sz w:val="23"/>
                <w:szCs w:val="23"/>
              </w:rPr>
              <w:t>(</w:t>
            </w:r>
            <w:r w:rsidR="00912A74">
              <w:rPr>
                <w:b/>
                <w:bCs/>
                <w:sz w:val="23"/>
                <w:szCs w:val="23"/>
              </w:rPr>
              <w:t>Local</w:t>
            </w:r>
            <w:r w:rsidRPr="00912A74">
              <w:rPr>
                <w:b/>
                <w:bCs/>
                <w:sz w:val="23"/>
                <w:szCs w:val="23"/>
              </w:rPr>
              <w:t>) time</w:t>
            </w:r>
            <w:r w:rsidRPr="00DE1C73">
              <w:rPr>
                <w:sz w:val="23"/>
                <w:szCs w:val="23"/>
              </w:rPr>
              <w:t>.</w:t>
            </w:r>
          </w:p>
        </w:tc>
      </w:tr>
      <w:tr w:rsidR="00053952" w:rsidRPr="008B66E1" w:rsidTr="00053952">
        <w:tblPrEx>
          <w:tblBorders>
            <w:insideH w:val="single" w:sz="8" w:space="0" w:color="000000"/>
          </w:tblBorders>
          <w:tblCellMar>
            <w:left w:w="103" w:type="dxa"/>
            <w:right w:w="103" w:type="dxa"/>
          </w:tblCellMar>
        </w:tblPrEx>
        <w:trPr>
          <w:trHeight w:val="655"/>
        </w:trPr>
        <w:tc>
          <w:tcPr>
            <w:tcW w:w="1620" w:type="dxa"/>
            <w:vAlign w:val="center"/>
          </w:tcPr>
          <w:p w:rsidR="00053952" w:rsidRDefault="00053952" w:rsidP="00053952">
            <w:pPr>
              <w:spacing w:before="120"/>
              <w:rPr>
                <w:b/>
                <w:bCs/>
              </w:rPr>
            </w:pPr>
            <w:r>
              <w:rPr>
                <w:b/>
                <w:bCs/>
              </w:rPr>
              <w:t>ITT 24.1</w:t>
            </w:r>
          </w:p>
        </w:tc>
        <w:tc>
          <w:tcPr>
            <w:tcW w:w="7470" w:type="dxa"/>
            <w:vAlign w:val="center"/>
          </w:tcPr>
          <w:p w:rsidR="00053952" w:rsidRDefault="00053952" w:rsidP="00053952">
            <w:pPr>
              <w:tabs>
                <w:tab w:val="right" w:pos="7254"/>
              </w:tabs>
              <w:spacing w:before="120" w:after="120"/>
              <w:rPr>
                <w:szCs w:val="24"/>
              </w:rPr>
            </w:pPr>
            <w:r w:rsidRPr="00053952">
              <w:rPr>
                <w:szCs w:val="24"/>
              </w:rPr>
              <w:t xml:space="preserve">For </w:t>
            </w:r>
            <w:r w:rsidRPr="00053952">
              <w:rPr>
                <w:b/>
                <w:bCs/>
                <w:szCs w:val="24"/>
                <w:u w:val="single"/>
              </w:rPr>
              <w:t>tender submission purposes</w:t>
            </w:r>
            <w:r w:rsidRPr="00053952">
              <w:rPr>
                <w:szCs w:val="24"/>
              </w:rPr>
              <w:t>, the Procuring Entity’s address is:</w:t>
            </w:r>
          </w:p>
          <w:p w:rsidR="00053952" w:rsidRPr="00C144F4" w:rsidRDefault="00053952" w:rsidP="00200071">
            <w:pPr>
              <w:tabs>
                <w:tab w:val="left" w:pos="977"/>
                <w:tab w:val="left" w:pos="1085"/>
                <w:tab w:val="left" w:pos="1215"/>
              </w:tabs>
              <w:rPr>
                <w:i/>
                <w:iCs/>
                <w:szCs w:val="24"/>
              </w:rPr>
            </w:pPr>
            <w:r w:rsidRPr="00C144F4">
              <w:rPr>
                <w:b/>
                <w:bCs/>
                <w:szCs w:val="24"/>
              </w:rPr>
              <w:t>Attention:</w:t>
            </w:r>
            <w:r>
              <w:rPr>
                <w:szCs w:val="24"/>
              </w:rPr>
              <w:t xml:space="preserve"> </w:t>
            </w:r>
            <w:r w:rsidRPr="00C144F4">
              <w:rPr>
                <w:i/>
                <w:iCs/>
                <w:szCs w:val="24"/>
              </w:rPr>
              <w:t xml:space="preserve">Mr. Ahmed </w:t>
            </w:r>
            <w:proofErr w:type="spellStart"/>
            <w:r w:rsidRPr="00C144F4">
              <w:rPr>
                <w:i/>
                <w:iCs/>
                <w:szCs w:val="24"/>
              </w:rPr>
              <w:t>Mujthaba</w:t>
            </w:r>
            <w:proofErr w:type="spellEnd"/>
          </w:p>
          <w:p w:rsidR="00053952" w:rsidRPr="00C144F4" w:rsidRDefault="00053952" w:rsidP="00053952">
            <w:pPr>
              <w:tabs>
                <w:tab w:val="left" w:pos="977"/>
              </w:tabs>
              <w:ind w:left="539"/>
              <w:rPr>
                <w:i/>
                <w:iCs/>
                <w:szCs w:val="24"/>
              </w:rPr>
            </w:pPr>
            <w:r w:rsidRPr="00C144F4">
              <w:rPr>
                <w:i/>
                <w:iCs/>
                <w:szCs w:val="24"/>
              </w:rPr>
              <w:t xml:space="preserve">       </w:t>
            </w:r>
            <w:r w:rsidR="00C144F4">
              <w:rPr>
                <w:i/>
                <w:iCs/>
                <w:szCs w:val="24"/>
              </w:rPr>
              <w:t xml:space="preserve">  </w:t>
            </w:r>
            <w:r w:rsidRPr="00C144F4">
              <w:rPr>
                <w:i/>
                <w:iCs/>
                <w:szCs w:val="24"/>
              </w:rPr>
              <w:t>Director General</w:t>
            </w:r>
          </w:p>
          <w:p w:rsidR="00053952" w:rsidRPr="00C144F4" w:rsidRDefault="00053952" w:rsidP="006B1732">
            <w:pPr>
              <w:tabs>
                <w:tab w:val="left" w:pos="977"/>
              </w:tabs>
              <w:ind w:left="539"/>
              <w:rPr>
                <w:i/>
                <w:iCs/>
                <w:szCs w:val="24"/>
              </w:rPr>
            </w:pPr>
            <w:r w:rsidRPr="00C144F4">
              <w:rPr>
                <w:i/>
                <w:iCs/>
                <w:szCs w:val="24"/>
              </w:rPr>
              <w:t xml:space="preserve">     </w:t>
            </w:r>
            <w:r w:rsidR="00C144F4">
              <w:rPr>
                <w:i/>
                <w:iCs/>
                <w:szCs w:val="24"/>
              </w:rPr>
              <w:t xml:space="preserve">  </w:t>
            </w:r>
            <w:r w:rsidRPr="00C144F4">
              <w:rPr>
                <w:i/>
                <w:iCs/>
                <w:szCs w:val="24"/>
              </w:rPr>
              <w:t xml:space="preserve">  </w:t>
            </w:r>
            <w:r w:rsidR="00725558" w:rsidRPr="00C144F4">
              <w:rPr>
                <w:i/>
                <w:iCs/>
                <w:szCs w:val="24"/>
              </w:rPr>
              <w:t xml:space="preserve">Public Procurement </w:t>
            </w:r>
            <w:r w:rsidRPr="00C144F4">
              <w:rPr>
                <w:i/>
                <w:iCs/>
                <w:szCs w:val="24"/>
              </w:rPr>
              <w:t>Section.</w:t>
            </w:r>
          </w:p>
          <w:p w:rsidR="00053952" w:rsidRPr="00C144F4" w:rsidRDefault="00053952" w:rsidP="00053952">
            <w:pPr>
              <w:tabs>
                <w:tab w:val="left" w:pos="977"/>
              </w:tabs>
              <w:ind w:left="539"/>
              <w:rPr>
                <w:i/>
                <w:iCs/>
                <w:szCs w:val="24"/>
              </w:rPr>
            </w:pPr>
            <w:r w:rsidRPr="00C144F4">
              <w:rPr>
                <w:i/>
                <w:iCs/>
                <w:szCs w:val="24"/>
              </w:rPr>
              <w:t xml:space="preserve">     </w:t>
            </w:r>
            <w:r w:rsidR="00C144F4">
              <w:rPr>
                <w:i/>
                <w:iCs/>
                <w:szCs w:val="24"/>
              </w:rPr>
              <w:t xml:space="preserve">  </w:t>
            </w:r>
            <w:r w:rsidRPr="00C144F4">
              <w:rPr>
                <w:i/>
                <w:iCs/>
                <w:szCs w:val="24"/>
              </w:rPr>
              <w:t xml:space="preserve">  Public Procurement Division.</w:t>
            </w:r>
          </w:p>
          <w:p w:rsidR="00053952" w:rsidRPr="00C144F4" w:rsidRDefault="00053952" w:rsidP="00053952">
            <w:pPr>
              <w:tabs>
                <w:tab w:val="left" w:pos="977"/>
              </w:tabs>
              <w:ind w:left="539"/>
              <w:rPr>
                <w:i/>
                <w:iCs/>
                <w:szCs w:val="24"/>
              </w:rPr>
            </w:pPr>
            <w:r w:rsidRPr="00C144F4">
              <w:rPr>
                <w:i/>
                <w:iCs/>
                <w:szCs w:val="24"/>
              </w:rPr>
              <w:t xml:space="preserve">   </w:t>
            </w:r>
            <w:r w:rsidR="00C144F4">
              <w:rPr>
                <w:i/>
                <w:iCs/>
                <w:szCs w:val="24"/>
              </w:rPr>
              <w:t xml:space="preserve"> </w:t>
            </w:r>
            <w:r w:rsidRPr="00C144F4">
              <w:rPr>
                <w:i/>
                <w:iCs/>
                <w:szCs w:val="24"/>
              </w:rPr>
              <w:t xml:space="preserve">    Ministry of Finance and Treasury.</w:t>
            </w:r>
          </w:p>
          <w:p w:rsidR="00053952" w:rsidRPr="00C144F4" w:rsidRDefault="00053952" w:rsidP="00053952">
            <w:pPr>
              <w:tabs>
                <w:tab w:val="left" w:pos="977"/>
              </w:tabs>
              <w:ind w:left="539"/>
              <w:rPr>
                <w:i/>
                <w:iCs/>
                <w:szCs w:val="24"/>
              </w:rPr>
            </w:pPr>
            <w:r w:rsidRPr="00C144F4">
              <w:rPr>
                <w:i/>
                <w:iCs/>
                <w:szCs w:val="24"/>
              </w:rPr>
              <w:t xml:space="preserve">      </w:t>
            </w:r>
            <w:r w:rsidR="00C144F4">
              <w:rPr>
                <w:i/>
                <w:iCs/>
                <w:szCs w:val="24"/>
              </w:rPr>
              <w:t xml:space="preserve"> </w:t>
            </w:r>
            <w:r w:rsidRPr="00C144F4">
              <w:rPr>
                <w:i/>
                <w:iCs/>
                <w:szCs w:val="24"/>
              </w:rPr>
              <w:t xml:space="preserve"> </w:t>
            </w:r>
            <w:proofErr w:type="spellStart"/>
            <w:r w:rsidRPr="00C144F4">
              <w:rPr>
                <w:i/>
                <w:iCs/>
                <w:szCs w:val="24"/>
              </w:rPr>
              <w:t>Ameenee</w:t>
            </w:r>
            <w:proofErr w:type="spellEnd"/>
            <w:r w:rsidRPr="00C144F4">
              <w:rPr>
                <w:i/>
                <w:iCs/>
                <w:szCs w:val="24"/>
              </w:rPr>
              <w:t xml:space="preserve"> </w:t>
            </w:r>
            <w:proofErr w:type="spellStart"/>
            <w:r w:rsidRPr="00C144F4">
              <w:rPr>
                <w:i/>
                <w:iCs/>
                <w:szCs w:val="24"/>
              </w:rPr>
              <w:t>Magu</w:t>
            </w:r>
            <w:proofErr w:type="spellEnd"/>
            <w:r w:rsidRPr="00C144F4">
              <w:rPr>
                <w:i/>
                <w:iCs/>
                <w:szCs w:val="24"/>
              </w:rPr>
              <w:t>,</w:t>
            </w:r>
          </w:p>
          <w:p w:rsidR="00053952" w:rsidRPr="00C144F4" w:rsidRDefault="00053952" w:rsidP="00053952">
            <w:pPr>
              <w:tabs>
                <w:tab w:val="left" w:pos="977"/>
              </w:tabs>
              <w:ind w:left="539"/>
              <w:rPr>
                <w:i/>
                <w:iCs/>
                <w:szCs w:val="24"/>
              </w:rPr>
            </w:pPr>
            <w:r w:rsidRPr="00C144F4">
              <w:rPr>
                <w:i/>
                <w:iCs/>
                <w:szCs w:val="24"/>
              </w:rPr>
              <w:t xml:space="preserve">       </w:t>
            </w:r>
            <w:r w:rsidR="00C144F4">
              <w:rPr>
                <w:i/>
                <w:iCs/>
                <w:szCs w:val="24"/>
              </w:rPr>
              <w:t xml:space="preserve"> </w:t>
            </w:r>
            <w:r w:rsidRPr="00C144F4">
              <w:rPr>
                <w:i/>
                <w:iCs/>
                <w:szCs w:val="24"/>
              </w:rPr>
              <w:t>Male’, 20379</w:t>
            </w:r>
          </w:p>
          <w:p w:rsidR="00053952" w:rsidRPr="00C144F4" w:rsidRDefault="00053952" w:rsidP="00DE1C73">
            <w:pPr>
              <w:tabs>
                <w:tab w:val="left" w:pos="977"/>
              </w:tabs>
              <w:ind w:left="539"/>
              <w:rPr>
                <w:i/>
                <w:iCs/>
                <w:szCs w:val="24"/>
              </w:rPr>
            </w:pPr>
            <w:r w:rsidRPr="00C144F4">
              <w:rPr>
                <w:i/>
                <w:iCs/>
                <w:szCs w:val="24"/>
              </w:rPr>
              <w:t xml:space="preserve">       </w:t>
            </w:r>
            <w:r w:rsidR="00C144F4">
              <w:rPr>
                <w:i/>
                <w:iCs/>
                <w:szCs w:val="24"/>
              </w:rPr>
              <w:t xml:space="preserve"> </w:t>
            </w:r>
            <w:r w:rsidRPr="00C144F4">
              <w:rPr>
                <w:i/>
                <w:iCs/>
                <w:szCs w:val="24"/>
              </w:rPr>
              <w:t>Republic of Maldives,</w:t>
            </w:r>
          </w:p>
          <w:p w:rsidR="00053952" w:rsidRPr="00C144F4" w:rsidRDefault="00053952" w:rsidP="00912A74">
            <w:pPr>
              <w:tabs>
                <w:tab w:val="left" w:pos="977"/>
                <w:tab w:val="left" w:pos="1130"/>
                <w:tab w:val="left" w:pos="1220"/>
              </w:tabs>
              <w:ind w:left="539"/>
              <w:rPr>
                <w:i/>
                <w:iCs/>
                <w:szCs w:val="24"/>
              </w:rPr>
            </w:pPr>
            <w:r w:rsidRPr="00C144F4">
              <w:rPr>
                <w:i/>
                <w:iCs/>
                <w:szCs w:val="24"/>
              </w:rPr>
              <w:t xml:space="preserve">       </w:t>
            </w:r>
            <w:r w:rsidR="00C144F4">
              <w:rPr>
                <w:i/>
                <w:iCs/>
                <w:szCs w:val="24"/>
              </w:rPr>
              <w:t xml:space="preserve"> </w:t>
            </w:r>
            <w:r w:rsidRPr="00C144F4">
              <w:rPr>
                <w:i/>
                <w:iCs/>
                <w:szCs w:val="24"/>
              </w:rPr>
              <w:t>Tel: (960) 3349</w:t>
            </w:r>
            <w:r w:rsidR="00912A74">
              <w:rPr>
                <w:i/>
                <w:iCs/>
                <w:szCs w:val="24"/>
              </w:rPr>
              <w:t>125</w:t>
            </w:r>
            <w:r w:rsidRPr="00C144F4">
              <w:rPr>
                <w:i/>
                <w:iCs/>
                <w:szCs w:val="24"/>
              </w:rPr>
              <w:t>, (960) 3349106</w:t>
            </w:r>
          </w:p>
          <w:p w:rsidR="00053952" w:rsidRPr="00C144F4" w:rsidRDefault="00053952" w:rsidP="00053952">
            <w:pPr>
              <w:tabs>
                <w:tab w:val="left" w:pos="977"/>
              </w:tabs>
              <w:ind w:left="539"/>
              <w:rPr>
                <w:i/>
                <w:iCs/>
                <w:szCs w:val="24"/>
              </w:rPr>
            </w:pPr>
            <w:r w:rsidRPr="00C144F4">
              <w:rPr>
                <w:i/>
                <w:iCs/>
                <w:szCs w:val="24"/>
              </w:rPr>
              <w:t xml:space="preserve">       </w:t>
            </w:r>
            <w:r w:rsidR="00C144F4">
              <w:rPr>
                <w:i/>
                <w:iCs/>
                <w:szCs w:val="24"/>
              </w:rPr>
              <w:t xml:space="preserve"> </w:t>
            </w:r>
            <w:r w:rsidRPr="00C144F4">
              <w:rPr>
                <w:i/>
                <w:iCs/>
                <w:szCs w:val="24"/>
              </w:rPr>
              <w:t>Fax: (960) 3320706, (960) 3324432</w:t>
            </w:r>
          </w:p>
          <w:p w:rsidR="00912A74" w:rsidRDefault="00053952" w:rsidP="00053952">
            <w:pPr>
              <w:tabs>
                <w:tab w:val="left" w:pos="977"/>
              </w:tabs>
              <w:ind w:left="539"/>
              <w:rPr>
                <w:i/>
                <w:iCs/>
                <w:szCs w:val="24"/>
              </w:rPr>
            </w:pPr>
            <w:r w:rsidRPr="00C144F4">
              <w:rPr>
                <w:i/>
                <w:iCs/>
                <w:szCs w:val="24"/>
              </w:rPr>
              <w:t xml:space="preserve">       </w:t>
            </w:r>
            <w:r w:rsidR="00C144F4">
              <w:rPr>
                <w:i/>
                <w:iCs/>
                <w:szCs w:val="24"/>
              </w:rPr>
              <w:t xml:space="preserve"> </w:t>
            </w:r>
            <w:r w:rsidRPr="00C144F4">
              <w:rPr>
                <w:i/>
                <w:iCs/>
                <w:szCs w:val="24"/>
              </w:rPr>
              <w:t>E-Mail:</w:t>
            </w:r>
            <w:r w:rsidR="00912A74">
              <w:rPr>
                <w:i/>
                <w:iCs/>
                <w:szCs w:val="24"/>
              </w:rPr>
              <w:t xml:space="preserve"> ibrahim.aflah@finance.gov.mv</w:t>
            </w:r>
          </w:p>
          <w:p w:rsidR="00053952" w:rsidRPr="00C144F4" w:rsidRDefault="00912A74" w:rsidP="00053952">
            <w:pPr>
              <w:tabs>
                <w:tab w:val="left" w:pos="977"/>
              </w:tabs>
              <w:ind w:left="539"/>
              <w:rPr>
                <w:i/>
                <w:iCs/>
                <w:szCs w:val="24"/>
              </w:rPr>
            </w:pPr>
            <w:r>
              <w:rPr>
                <w:i/>
                <w:iCs/>
                <w:szCs w:val="24"/>
              </w:rPr>
              <w:t xml:space="preserve">Copy to: </w:t>
            </w:r>
            <w:r w:rsidR="00053952" w:rsidRPr="00C144F4">
              <w:rPr>
                <w:i/>
                <w:iCs/>
                <w:szCs w:val="24"/>
              </w:rPr>
              <w:t xml:space="preserve"> </w:t>
            </w:r>
            <w:hyperlink r:id="rId21" w:history="1">
              <w:r w:rsidR="00053952" w:rsidRPr="00C144F4">
                <w:rPr>
                  <w:i/>
                  <w:iCs/>
                  <w:szCs w:val="24"/>
                </w:rPr>
                <w:t>tender@finance.gov.mv</w:t>
              </w:r>
            </w:hyperlink>
          </w:p>
          <w:p w:rsidR="00053952" w:rsidRPr="00C144F4" w:rsidRDefault="00053952" w:rsidP="00053952">
            <w:pPr>
              <w:tabs>
                <w:tab w:val="right" w:pos="7254"/>
              </w:tabs>
              <w:spacing w:before="120" w:after="120"/>
              <w:rPr>
                <w:b/>
                <w:bCs/>
                <w:szCs w:val="24"/>
              </w:rPr>
            </w:pPr>
            <w:r w:rsidRPr="00C144F4">
              <w:rPr>
                <w:b/>
                <w:bCs/>
                <w:szCs w:val="24"/>
              </w:rPr>
              <w:t>The deadline for the submission of bids is:</w:t>
            </w:r>
          </w:p>
          <w:p w:rsidR="00053952" w:rsidRPr="00053952" w:rsidRDefault="00053952" w:rsidP="00053952">
            <w:pPr>
              <w:tabs>
                <w:tab w:val="right" w:pos="7254"/>
              </w:tabs>
              <w:spacing w:before="120" w:after="120"/>
              <w:rPr>
                <w:b/>
                <w:bCs/>
                <w:szCs w:val="24"/>
              </w:rPr>
            </w:pPr>
            <w:r w:rsidRPr="00053952">
              <w:rPr>
                <w:b/>
                <w:bCs/>
                <w:szCs w:val="24"/>
              </w:rPr>
              <w:t>Date:</w:t>
            </w:r>
            <w:r w:rsidR="00912A74">
              <w:rPr>
                <w:b/>
                <w:bCs/>
                <w:szCs w:val="24"/>
              </w:rPr>
              <w:t>6</w:t>
            </w:r>
            <w:r w:rsidR="00912A74" w:rsidRPr="00912A74">
              <w:rPr>
                <w:b/>
                <w:bCs/>
                <w:szCs w:val="24"/>
                <w:vertAlign w:val="superscript"/>
              </w:rPr>
              <w:t>th</w:t>
            </w:r>
            <w:r w:rsidR="00912A74">
              <w:rPr>
                <w:b/>
                <w:bCs/>
                <w:szCs w:val="24"/>
              </w:rPr>
              <w:t xml:space="preserve"> February 2017</w:t>
            </w:r>
          </w:p>
          <w:p w:rsidR="00053952" w:rsidRPr="00053952" w:rsidRDefault="00053952" w:rsidP="00053952">
            <w:pPr>
              <w:tabs>
                <w:tab w:val="right" w:pos="7254"/>
              </w:tabs>
              <w:spacing w:before="120" w:after="120"/>
              <w:rPr>
                <w:b/>
                <w:bCs/>
                <w:szCs w:val="24"/>
              </w:rPr>
            </w:pPr>
            <w:r w:rsidRPr="00053952">
              <w:rPr>
                <w:b/>
                <w:bCs/>
                <w:szCs w:val="24"/>
              </w:rPr>
              <w:t xml:space="preserve">Time: </w:t>
            </w:r>
            <w:r w:rsidR="00912A74">
              <w:rPr>
                <w:b/>
                <w:bCs/>
                <w:szCs w:val="24"/>
              </w:rPr>
              <w:t xml:space="preserve">1000 </w:t>
            </w:r>
            <w:proofErr w:type="spellStart"/>
            <w:r w:rsidR="00912A74">
              <w:rPr>
                <w:b/>
                <w:bCs/>
                <w:szCs w:val="24"/>
              </w:rPr>
              <w:t>hrs</w:t>
            </w:r>
            <w:proofErr w:type="spellEnd"/>
            <w:r w:rsidR="00912A74">
              <w:rPr>
                <w:b/>
                <w:bCs/>
                <w:szCs w:val="24"/>
              </w:rPr>
              <w:t xml:space="preserve"> (Local Time)</w:t>
            </w:r>
          </w:p>
        </w:tc>
      </w:tr>
      <w:tr w:rsidR="00053952" w:rsidRPr="008B66E1" w:rsidTr="00053952">
        <w:tblPrEx>
          <w:tblBorders>
            <w:insideH w:val="single" w:sz="8" w:space="0" w:color="000000"/>
          </w:tblBorders>
          <w:tblCellMar>
            <w:left w:w="103" w:type="dxa"/>
            <w:right w:w="103" w:type="dxa"/>
          </w:tblCellMar>
        </w:tblPrEx>
        <w:trPr>
          <w:trHeight w:val="655"/>
        </w:trPr>
        <w:tc>
          <w:tcPr>
            <w:tcW w:w="1620" w:type="dxa"/>
            <w:vAlign w:val="center"/>
          </w:tcPr>
          <w:p w:rsidR="00053952" w:rsidRDefault="00053952" w:rsidP="00053952">
            <w:pPr>
              <w:spacing w:before="120"/>
              <w:rPr>
                <w:b/>
                <w:bCs/>
              </w:rPr>
            </w:pPr>
            <w:r>
              <w:rPr>
                <w:b/>
                <w:bCs/>
              </w:rPr>
              <w:t>ITT 27.1</w:t>
            </w:r>
          </w:p>
        </w:tc>
        <w:tc>
          <w:tcPr>
            <w:tcW w:w="7470" w:type="dxa"/>
            <w:vAlign w:val="center"/>
          </w:tcPr>
          <w:p w:rsidR="00053952" w:rsidRDefault="00053952" w:rsidP="00053952">
            <w:pPr>
              <w:tabs>
                <w:tab w:val="right" w:pos="7254"/>
              </w:tabs>
              <w:spacing w:before="120" w:after="120"/>
            </w:pPr>
            <w:r w:rsidRPr="004C501A">
              <w:t xml:space="preserve">The </w:t>
            </w:r>
            <w:r>
              <w:t>tender</w:t>
            </w:r>
            <w:r w:rsidRPr="004C501A">
              <w:t xml:space="preserve"> opening shall take place at:</w:t>
            </w:r>
          </w:p>
          <w:p w:rsidR="00053952" w:rsidRPr="00053952" w:rsidRDefault="00053952" w:rsidP="00200071">
            <w:pPr>
              <w:ind w:left="545"/>
              <w:rPr>
                <w:b/>
                <w:bCs/>
                <w:i/>
                <w:iCs/>
                <w:sz w:val="23"/>
                <w:szCs w:val="23"/>
              </w:rPr>
            </w:pPr>
            <w:r w:rsidRPr="00053952">
              <w:rPr>
                <w:b/>
                <w:bCs/>
                <w:i/>
                <w:iCs/>
                <w:sz w:val="23"/>
                <w:szCs w:val="23"/>
              </w:rPr>
              <w:t>Public procurement Section.</w:t>
            </w:r>
          </w:p>
          <w:p w:rsidR="00053952" w:rsidRPr="00053952" w:rsidRDefault="00053952" w:rsidP="00200071">
            <w:pPr>
              <w:ind w:left="545"/>
              <w:rPr>
                <w:b/>
                <w:bCs/>
                <w:i/>
                <w:iCs/>
                <w:sz w:val="23"/>
                <w:szCs w:val="23"/>
              </w:rPr>
            </w:pPr>
            <w:r w:rsidRPr="00053952">
              <w:rPr>
                <w:b/>
                <w:bCs/>
                <w:i/>
                <w:iCs/>
                <w:sz w:val="23"/>
                <w:szCs w:val="23"/>
              </w:rPr>
              <w:lastRenderedPageBreak/>
              <w:t>Public Procurement Division.</w:t>
            </w:r>
          </w:p>
          <w:p w:rsidR="00053952" w:rsidRPr="00053952" w:rsidRDefault="00053952" w:rsidP="00200071">
            <w:pPr>
              <w:ind w:left="545"/>
              <w:rPr>
                <w:b/>
                <w:bCs/>
                <w:i/>
                <w:iCs/>
                <w:sz w:val="23"/>
                <w:szCs w:val="23"/>
              </w:rPr>
            </w:pPr>
            <w:r w:rsidRPr="00053952">
              <w:rPr>
                <w:b/>
                <w:bCs/>
                <w:i/>
                <w:iCs/>
                <w:sz w:val="23"/>
                <w:szCs w:val="23"/>
              </w:rPr>
              <w:t>Ministry of Finance and Treasury</w:t>
            </w:r>
          </w:p>
          <w:p w:rsidR="00053952" w:rsidRPr="00053952" w:rsidRDefault="00053952" w:rsidP="00200071">
            <w:pPr>
              <w:ind w:left="545"/>
              <w:rPr>
                <w:b/>
                <w:bCs/>
                <w:i/>
                <w:iCs/>
                <w:sz w:val="23"/>
                <w:szCs w:val="23"/>
              </w:rPr>
            </w:pPr>
            <w:proofErr w:type="spellStart"/>
            <w:r w:rsidRPr="00053952">
              <w:rPr>
                <w:b/>
                <w:bCs/>
                <w:i/>
                <w:iCs/>
                <w:sz w:val="23"/>
                <w:szCs w:val="23"/>
              </w:rPr>
              <w:t>Ameenee</w:t>
            </w:r>
            <w:proofErr w:type="spellEnd"/>
            <w:r w:rsidRPr="00053952">
              <w:rPr>
                <w:b/>
                <w:bCs/>
                <w:i/>
                <w:iCs/>
                <w:sz w:val="23"/>
                <w:szCs w:val="23"/>
              </w:rPr>
              <w:t xml:space="preserve"> </w:t>
            </w:r>
            <w:proofErr w:type="spellStart"/>
            <w:r w:rsidRPr="00053952">
              <w:rPr>
                <w:b/>
                <w:bCs/>
                <w:i/>
                <w:iCs/>
                <w:sz w:val="23"/>
                <w:szCs w:val="23"/>
              </w:rPr>
              <w:t>Magu</w:t>
            </w:r>
            <w:proofErr w:type="spellEnd"/>
          </w:p>
          <w:p w:rsidR="00053952" w:rsidRPr="00053952" w:rsidRDefault="00053952" w:rsidP="00200071">
            <w:pPr>
              <w:ind w:left="545"/>
              <w:rPr>
                <w:b/>
                <w:bCs/>
                <w:i/>
                <w:iCs/>
                <w:sz w:val="23"/>
                <w:szCs w:val="23"/>
              </w:rPr>
            </w:pPr>
            <w:r w:rsidRPr="00053952">
              <w:rPr>
                <w:b/>
                <w:bCs/>
                <w:i/>
                <w:iCs/>
                <w:sz w:val="23"/>
                <w:szCs w:val="23"/>
              </w:rPr>
              <w:t>Male’, 20379</w:t>
            </w:r>
          </w:p>
          <w:p w:rsidR="00053952" w:rsidRDefault="00053952" w:rsidP="00200071">
            <w:pPr>
              <w:spacing w:after="240"/>
              <w:ind w:left="545"/>
              <w:rPr>
                <w:b/>
                <w:bCs/>
                <w:i/>
                <w:iCs/>
                <w:sz w:val="23"/>
                <w:szCs w:val="23"/>
              </w:rPr>
            </w:pPr>
            <w:r w:rsidRPr="00053952">
              <w:rPr>
                <w:b/>
                <w:bCs/>
                <w:i/>
                <w:iCs/>
                <w:sz w:val="23"/>
                <w:szCs w:val="23"/>
              </w:rPr>
              <w:t>Republic of Maldives</w:t>
            </w:r>
          </w:p>
          <w:p w:rsidR="00053952" w:rsidRPr="00927B9F" w:rsidRDefault="00053952" w:rsidP="00053952">
            <w:pPr>
              <w:spacing w:after="120"/>
              <w:rPr>
                <w:b/>
                <w:bCs/>
                <w:sz w:val="23"/>
                <w:szCs w:val="23"/>
              </w:rPr>
            </w:pPr>
            <w:r w:rsidRPr="00927B9F">
              <w:rPr>
                <w:b/>
                <w:bCs/>
                <w:sz w:val="23"/>
                <w:szCs w:val="23"/>
              </w:rPr>
              <w:t>The deadline for the submission of bids is:</w:t>
            </w:r>
          </w:p>
          <w:p w:rsidR="00053952" w:rsidRPr="00912A74" w:rsidRDefault="00053952" w:rsidP="00053952">
            <w:pPr>
              <w:rPr>
                <w:b/>
                <w:bCs/>
                <w:sz w:val="23"/>
                <w:szCs w:val="23"/>
              </w:rPr>
            </w:pPr>
            <w:r w:rsidRPr="00927B9F">
              <w:rPr>
                <w:b/>
                <w:bCs/>
                <w:sz w:val="23"/>
                <w:szCs w:val="23"/>
              </w:rPr>
              <w:t>Date:</w:t>
            </w:r>
            <w:r w:rsidRPr="00927B9F">
              <w:rPr>
                <w:sz w:val="23"/>
                <w:szCs w:val="23"/>
              </w:rPr>
              <w:t xml:space="preserve">  </w:t>
            </w:r>
            <w:r w:rsidR="00912A74" w:rsidRPr="00912A74">
              <w:rPr>
                <w:b/>
                <w:bCs/>
                <w:sz w:val="23"/>
                <w:szCs w:val="23"/>
              </w:rPr>
              <w:t>6</w:t>
            </w:r>
            <w:r w:rsidR="00912A74" w:rsidRPr="00912A74">
              <w:rPr>
                <w:b/>
                <w:bCs/>
                <w:sz w:val="23"/>
                <w:szCs w:val="23"/>
                <w:vertAlign w:val="superscript"/>
              </w:rPr>
              <w:t>th</w:t>
            </w:r>
            <w:r w:rsidR="00912A74" w:rsidRPr="00912A74">
              <w:rPr>
                <w:b/>
                <w:bCs/>
                <w:sz w:val="23"/>
                <w:szCs w:val="23"/>
              </w:rPr>
              <w:t xml:space="preserve"> February 2017</w:t>
            </w:r>
          </w:p>
          <w:p w:rsidR="00053952" w:rsidRPr="00912A74" w:rsidRDefault="00053952" w:rsidP="00053952">
            <w:pPr>
              <w:tabs>
                <w:tab w:val="right" w:pos="7254"/>
              </w:tabs>
              <w:spacing w:after="120"/>
              <w:rPr>
                <w:b/>
                <w:bCs/>
                <w:sz w:val="23"/>
                <w:szCs w:val="23"/>
              </w:rPr>
            </w:pPr>
            <w:r w:rsidRPr="00912A74">
              <w:rPr>
                <w:b/>
                <w:bCs/>
                <w:sz w:val="23"/>
                <w:szCs w:val="23"/>
              </w:rPr>
              <w:t xml:space="preserve">Time: </w:t>
            </w:r>
            <w:r w:rsidR="00912A74" w:rsidRPr="00912A74">
              <w:rPr>
                <w:b/>
                <w:bCs/>
                <w:sz w:val="23"/>
                <w:szCs w:val="23"/>
              </w:rPr>
              <w:t xml:space="preserve">1000 </w:t>
            </w:r>
            <w:proofErr w:type="spellStart"/>
            <w:r w:rsidR="00912A74" w:rsidRPr="00912A74">
              <w:rPr>
                <w:b/>
                <w:bCs/>
                <w:sz w:val="23"/>
                <w:szCs w:val="23"/>
              </w:rPr>
              <w:t>hrs</w:t>
            </w:r>
            <w:proofErr w:type="spellEnd"/>
            <w:r w:rsidR="00912A74" w:rsidRPr="00912A74">
              <w:rPr>
                <w:b/>
                <w:bCs/>
                <w:sz w:val="23"/>
                <w:szCs w:val="23"/>
              </w:rPr>
              <w:t xml:space="preserve"> (Local Time)</w:t>
            </w:r>
          </w:p>
          <w:p w:rsidR="003E4E20" w:rsidRPr="00053952" w:rsidRDefault="003E4E20" w:rsidP="00053952">
            <w:pPr>
              <w:tabs>
                <w:tab w:val="right" w:pos="7254"/>
              </w:tabs>
              <w:spacing w:after="120"/>
              <w:rPr>
                <w:sz w:val="23"/>
                <w:szCs w:val="23"/>
              </w:rPr>
            </w:pPr>
          </w:p>
        </w:tc>
      </w:tr>
      <w:tr w:rsidR="00053952" w:rsidRPr="008B66E1" w:rsidTr="00DE1C7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090" w:type="dxa"/>
            <w:gridSpan w:val="2"/>
            <w:vAlign w:val="center"/>
          </w:tcPr>
          <w:p w:rsidR="00053952" w:rsidRPr="008B66E1" w:rsidRDefault="00053952" w:rsidP="00DE1C73">
            <w:pPr>
              <w:tabs>
                <w:tab w:val="right" w:pos="7254"/>
              </w:tabs>
              <w:spacing w:before="60" w:after="60"/>
              <w:jc w:val="center"/>
              <w:rPr>
                <w:b/>
              </w:rPr>
            </w:pPr>
            <w:r w:rsidRPr="008B66E1">
              <w:rPr>
                <w:b/>
              </w:rPr>
              <w:lastRenderedPageBreak/>
              <w:t>E. Evaluation and Comparison of Bids</w:t>
            </w:r>
          </w:p>
        </w:tc>
      </w:tr>
      <w:tr w:rsidR="00053952" w:rsidRPr="008B66E1" w:rsidTr="00A00C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rsidR="00053952" w:rsidRPr="008B66E1" w:rsidRDefault="003E4E20" w:rsidP="003E4E20">
            <w:pPr>
              <w:tabs>
                <w:tab w:val="right" w:pos="7434"/>
              </w:tabs>
              <w:spacing w:before="60" w:after="60"/>
              <w:rPr>
                <w:b/>
              </w:rPr>
            </w:pPr>
            <w:r>
              <w:rPr>
                <w:b/>
              </w:rPr>
              <w:t>ITT</w:t>
            </w:r>
            <w:r w:rsidR="00053952" w:rsidRPr="008B66E1">
              <w:rPr>
                <w:b/>
              </w:rPr>
              <w:t xml:space="preserve"> </w:t>
            </w:r>
            <w:r>
              <w:rPr>
                <w:b/>
              </w:rPr>
              <w:t>34</w:t>
            </w:r>
            <w:r w:rsidR="00053952" w:rsidRPr="008B66E1">
              <w:rPr>
                <w:b/>
              </w:rPr>
              <w:t>.1</w:t>
            </w:r>
          </w:p>
          <w:p w:rsidR="00053952" w:rsidRPr="008B66E1" w:rsidRDefault="00053952" w:rsidP="00053952">
            <w:pPr>
              <w:tabs>
                <w:tab w:val="right" w:pos="7434"/>
              </w:tabs>
              <w:spacing w:before="60" w:after="60"/>
              <w:rPr>
                <w:b/>
                <w:i/>
              </w:rPr>
            </w:pPr>
          </w:p>
        </w:tc>
        <w:tc>
          <w:tcPr>
            <w:tcW w:w="7470" w:type="dxa"/>
          </w:tcPr>
          <w:p w:rsidR="003E4E20" w:rsidRPr="003E4E20" w:rsidRDefault="003E4E20" w:rsidP="003E4E20">
            <w:pPr>
              <w:tabs>
                <w:tab w:val="right" w:pos="7254"/>
              </w:tabs>
              <w:spacing w:before="60" w:after="60"/>
              <w:jc w:val="both"/>
            </w:pPr>
            <w:r>
              <w:t xml:space="preserve">Tender prices expressed in different currencies </w:t>
            </w:r>
            <w:r>
              <w:rPr>
                <w:b/>
                <w:bCs/>
                <w:i/>
                <w:iCs/>
              </w:rPr>
              <w:t xml:space="preserve">shall be </w:t>
            </w:r>
            <w:r>
              <w:t>converted to:</w:t>
            </w:r>
          </w:p>
          <w:p w:rsidR="00053952" w:rsidRPr="008B66E1" w:rsidRDefault="00053952" w:rsidP="003E4E20">
            <w:pPr>
              <w:tabs>
                <w:tab w:val="right" w:pos="7254"/>
              </w:tabs>
              <w:spacing w:before="60" w:after="60"/>
              <w:jc w:val="both"/>
              <w:rPr>
                <w:i/>
              </w:rPr>
            </w:pPr>
            <w:r w:rsidRPr="008B66E1">
              <w:rPr>
                <w:b/>
                <w:i/>
              </w:rPr>
              <w:t>Maldivian Rufiyaa (MVR)</w:t>
            </w:r>
          </w:p>
          <w:p w:rsidR="00053952" w:rsidRPr="008B66E1" w:rsidRDefault="00053952" w:rsidP="003E4E20">
            <w:pPr>
              <w:tabs>
                <w:tab w:val="right" w:pos="7254"/>
              </w:tabs>
              <w:spacing w:before="60" w:after="60"/>
              <w:jc w:val="both"/>
              <w:rPr>
                <w:b/>
                <w:bCs/>
                <w:i/>
                <w:iCs/>
              </w:rPr>
            </w:pPr>
            <w:r w:rsidRPr="008B66E1">
              <w:t xml:space="preserve">The source of exchange rate shall be: </w:t>
            </w:r>
            <w:r w:rsidR="003E4E20">
              <w:rPr>
                <w:b/>
                <w:bCs/>
                <w:i/>
                <w:iCs/>
              </w:rPr>
              <w:t>The Maldives Monetary Authority Rates of Exchanges.</w:t>
            </w:r>
          </w:p>
          <w:p w:rsidR="00053952" w:rsidRPr="00013F28" w:rsidRDefault="00053952" w:rsidP="003E4E20">
            <w:pPr>
              <w:tabs>
                <w:tab w:val="right" w:pos="7254"/>
              </w:tabs>
              <w:spacing w:before="60" w:after="60"/>
              <w:jc w:val="both"/>
              <w:rPr>
                <w:rFonts w:asciiTheme="majorBidi" w:hAnsiTheme="majorBidi" w:cstheme="majorBidi"/>
                <w:b/>
                <w:szCs w:val="24"/>
              </w:rPr>
            </w:pPr>
            <w:r w:rsidRPr="00013F28">
              <w:rPr>
                <w:rFonts w:asciiTheme="majorBidi" w:hAnsiTheme="majorBidi" w:cstheme="majorBidi"/>
                <w:szCs w:val="24"/>
              </w:rPr>
              <w:t>The date for the exchange rate shall be</w:t>
            </w:r>
            <w:r w:rsidRPr="00013F28">
              <w:rPr>
                <w:rFonts w:asciiTheme="majorBidi" w:hAnsiTheme="majorBidi" w:cstheme="majorBidi"/>
                <w:i/>
                <w:szCs w:val="24"/>
              </w:rPr>
              <w:t>:</w:t>
            </w:r>
            <w:r w:rsidR="00013F28" w:rsidRPr="00013F28">
              <w:rPr>
                <w:rFonts w:asciiTheme="majorBidi" w:hAnsiTheme="majorBidi" w:cstheme="majorBidi"/>
                <w:szCs w:val="24"/>
              </w:rPr>
              <w:t xml:space="preserve"> fourteen (14) days prior to the date of the bid submission.</w:t>
            </w:r>
          </w:p>
        </w:tc>
      </w:tr>
      <w:tr w:rsidR="00053952" w:rsidRPr="008B66E1" w:rsidTr="00A00C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rsidR="00053952" w:rsidRPr="008B66E1" w:rsidRDefault="003E4E20" w:rsidP="003E4E20">
            <w:pPr>
              <w:tabs>
                <w:tab w:val="right" w:pos="7434"/>
              </w:tabs>
              <w:spacing w:before="60" w:after="60"/>
              <w:rPr>
                <w:b/>
                <w:iCs/>
              </w:rPr>
            </w:pPr>
            <w:r>
              <w:rPr>
                <w:b/>
                <w:iCs/>
              </w:rPr>
              <w:t>ITT</w:t>
            </w:r>
            <w:r w:rsidR="00053952" w:rsidRPr="008B66E1">
              <w:rPr>
                <w:b/>
                <w:iCs/>
              </w:rPr>
              <w:t xml:space="preserve"> </w:t>
            </w:r>
            <w:r>
              <w:rPr>
                <w:b/>
                <w:iCs/>
              </w:rPr>
              <w:t>36.3 (a)</w:t>
            </w:r>
          </w:p>
        </w:tc>
        <w:tc>
          <w:tcPr>
            <w:tcW w:w="7470" w:type="dxa"/>
          </w:tcPr>
          <w:p w:rsidR="003E4E20" w:rsidRPr="003E4E20" w:rsidRDefault="003E4E20" w:rsidP="003E4E20">
            <w:pPr>
              <w:pStyle w:val="i"/>
              <w:tabs>
                <w:tab w:val="right" w:pos="7254"/>
              </w:tabs>
              <w:suppressAutoHyphens w:val="0"/>
              <w:spacing w:before="120" w:after="100"/>
              <w:jc w:val="left"/>
              <w:rPr>
                <w:rFonts w:ascii="Times New Roman" w:hAnsi="Times New Roman"/>
                <w:szCs w:val="24"/>
              </w:rPr>
            </w:pPr>
            <w:r w:rsidRPr="003E4E20">
              <w:rPr>
                <w:rFonts w:ascii="Times New Roman" w:hAnsi="Times New Roman"/>
                <w:szCs w:val="24"/>
              </w:rPr>
              <w:t xml:space="preserve">Evaluation will be done for </w:t>
            </w:r>
            <w:r w:rsidRPr="003E4E20">
              <w:rPr>
                <w:rFonts w:ascii="Times New Roman" w:hAnsi="Times New Roman"/>
                <w:i/>
                <w:szCs w:val="24"/>
              </w:rPr>
              <w:t>Items</w:t>
            </w:r>
          </w:p>
          <w:p w:rsidR="00053952" w:rsidRPr="003E4E20" w:rsidRDefault="003E4E20" w:rsidP="003E4E20">
            <w:pPr>
              <w:tabs>
                <w:tab w:val="right" w:pos="7254"/>
              </w:tabs>
              <w:spacing w:before="60" w:after="60"/>
              <w:rPr>
                <w:b/>
                <w:bCs/>
              </w:rPr>
            </w:pPr>
            <w:r w:rsidRPr="003E4E20">
              <w:rPr>
                <w:b/>
                <w:bCs/>
                <w:i/>
                <w:szCs w:val="24"/>
              </w:rPr>
              <w:t>Tenders will be evaluated for each item and the Contract will comprise the item(s) awarded to the successful Tenderer.</w:t>
            </w:r>
          </w:p>
        </w:tc>
      </w:tr>
      <w:tr w:rsidR="003E4E20" w:rsidRPr="008B66E1" w:rsidTr="003E4E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rsidR="003E4E20" w:rsidRDefault="003E4E20" w:rsidP="003E4E20">
            <w:pPr>
              <w:tabs>
                <w:tab w:val="right" w:pos="7434"/>
              </w:tabs>
              <w:spacing w:before="60" w:after="60"/>
              <w:rPr>
                <w:b/>
                <w:iCs/>
              </w:rPr>
            </w:pPr>
            <w:r>
              <w:rPr>
                <w:b/>
                <w:iCs/>
              </w:rPr>
              <w:t>ITT 36.3 (d)</w:t>
            </w:r>
          </w:p>
        </w:tc>
        <w:tc>
          <w:tcPr>
            <w:tcW w:w="7470" w:type="dxa"/>
          </w:tcPr>
          <w:p w:rsidR="003E4E20" w:rsidRDefault="003E4E20" w:rsidP="003E4E20">
            <w:pPr>
              <w:spacing w:before="120" w:after="140"/>
              <w:ind w:left="-13"/>
              <w:jc w:val="both"/>
              <w:rPr>
                <w:szCs w:val="24"/>
              </w:rPr>
            </w:pPr>
            <w:r w:rsidRPr="003E4E20">
              <w:rPr>
                <w:szCs w:val="24"/>
              </w:rPr>
              <w:t xml:space="preserve">The adjustments shall be determined using the following criteria, from amongst those set out in Section III, Evaluation and Qualification Criteria Deviation in </w:t>
            </w:r>
          </w:p>
          <w:p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Delivery schedule: No</w:t>
            </w:r>
          </w:p>
          <w:p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Deviation in payment schedule: No</w:t>
            </w:r>
          </w:p>
          <w:p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The cost of major replacement components, mandatory spare parts and services: No</w:t>
            </w:r>
          </w:p>
          <w:p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 xml:space="preserve">The availability in the Republic of Maldives of spare parts and after-sales services for the equipment offered </w:t>
            </w:r>
            <w:r w:rsidR="0010141C">
              <w:rPr>
                <w:szCs w:val="24"/>
              </w:rPr>
              <w:t>in the tender: No</w:t>
            </w:r>
          </w:p>
          <w:p w:rsid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projected operating and maintenance costs during the life of the equipment: No</w:t>
            </w:r>
          </w:p>
          <w:p w:rsidR="003E4E20" w:rsidRP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performance and productivity of the equipment offered;</w:t>
            </w:r>
          </w:p>
        </w:tc>
      </w:tr>
      <w:tr w:rsidR="0010141C" w:rsidRPr="008B66E1" w:rsidTr="003E4E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rsidR="0010141C" w:rsidRDefault="0010141C" w:rsidP="003E4E20">
            <w:pPr>
              <w:tabs>
                <w:tab w:val="right" w:pos="7434"/>
              </w:tabs>
              <w:spacing w:before="60" w:after="60"/>
              <w:rPr>
                <w:b/>
                <w:iCs/>
              </w:rPr>
            </w:pPr>
          </w:p>
        </w:tc>
        <w:tc>
          <w:tcPr>
            <w:tcW w:w="7470" w:type="dxa"/>
          </w:tcPr>
          <w:p w:rsidR="0010141C" w:rsidRPr="0010141C" w:rsidRDefault="00FC3309" w:rsidP="00FC3309">
            <w:pPr>
              <w:pStyle w:val="ListParagraph"/>
              <w:spacing w:before="120" w:after="140"/>
              <w:ind w:left="408"/>
              <w:jc w:val="center"/>
              <w:rPr>
                <w:b/>
                <w:bCs/>
                <w:szCs w:val="24"/>
              </w:rPr>
            </w:pPr>
            <w:r>
              <w:rPr>
                <w:b/>
                <w:bCs/>
                <w:szCs w:val="24"/>
              </w:rPr>
              <w:t xml:space="preserve">F. </w:t>
            </w:r>
            <w:r w:rsidR="0010141C">
              <w:rPr>
                <w:b/>
                <w:bCs/>
                <w:szCs w:val="24"/>
              </w:rPr>
              <w:t>Award of Contract</w:t>
            </w:r>
          </w:p>
        </w:tc>
      </w:tr>
      <w:tr w:rsidR="0010141C" w:rsidRPr="008B66E1" w:rsidTr="003E4E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rsidR="0010141C" w:rsidRDefault="0010141C" w:rsidP="003E4E20">
            <w:pPr>
              <w:tabs>
                <w:tab w:val="right" w:pos="7434"/>
              </w:tabs>
              <w:spacing w:before="60" w:after="60"/>
              <w:rPr>
                <w:b/>
                <w:iCs/>
              </w:rPr>
            </w:pPr>
            <w:r>
              <w:rPr>
                <w:b/>
                <w:iCs/>
              </w:rPr>
              <w:t>ITT 40.1</w:t>
            </w:r>
          </w:p>
        </w:tc>
        <w:tc>
          <w:tcPr>
            <w:tcW w:w="7470" w:type="dxa"/>
          </w:tcPr>
          <w:p w:rsidR="0010141C" w:rsidRPr="0010141C" w:rsidRDefault="0010141C" w:rsidP="000A1567">
            <w:pPr>
              <w:tabs>
                <w:tab w:val="right" w:pos="7254"/>
              </w:tabs>
              <w:spacing w:before="120" w:after="120"/>
              <w:rPr>
                <w:szCs w:val="24"/>
              </w:rPr>
            </w:pPr>
            <w:r w:rsidRPr="0010141C">
              <w:rPr>
                <w:szCs w:val="24"/>
              </w:rPr>
              <w:t xml:space="preserve">This project will be awarded to </w:t>
            </w:r>
            <w:r w:rsidR="000A1567">
              <w:rPr>
                <w:szCs w:val="24"/>
              </w:rPr>
              <w:t>Tenderer</w:t>
            </w:r>
            <w:r w:rsidRPr="0010141C">
              <w:rPr>
                <w:szCs w:val="24"/>
              </w:rPr>
              <w:t xml:space="preserve"> whose offer has been determined to be the substantially responsive </w:t>
            </w:r>
            <w:r w:rsidR="000A1567">
              <w:rPr>
                <w:szCs w:val="24"/>
              </w:rPr>
              <w:t>Tenderer</w:t>
            </w:r>
            <w:r w:rsidRPr="0010141C">
              <w:rPr>
                <w:szCs w:val="24"/>
              </w:rPr>
              <w:t xml:space="preserve"> who offers the lowest price for each item</w:t>
            </w:r>
            <w:r>
              <w:rPr>
                <w:szCs w:val="24"/>
              </w:rPr>
              <w:t xml:space="preserve">. </w:t>
            </w:r>
          </w:p>
        </w:tc>
      </w:tr>
    </w:tbl>
    <w:p w:rsidR="00455149" w:rsidRPr="008B66E1" w:rsidRDefault="00455149">
      <w:pPr>
        <w:pStyle w:val="i"/>
        <w:suppressAutoHyphens w:val="0"/>
        <w:rPr>
          <w:rFonts w:ascii="Times New Roman" w:hAnsi="Times New Roman"/>
        </w:rPr>
        <w:sectPr w:rsidR="00455149" w:rsidRPr="008B66E1">
          <w:headerReference w:type="even" r:id="rId22"/>
          <w:headerReference w:type="default" r:id="rId23"/>
          <w:headerReference w:type="first" r:id="rId24"/>
          <w:type w:val="oddPage"/>
          <w:pgSz w:w="12240" w:h="15840" w:code="1"/>
          <w:pgMar w:top="1440" w:right="1440" w:bottom="1440" w:left="1800" w:header="720" w:footer="720" w:gutter="0"/>
          <w:paperSrc w:first="15" w:other="15"/>
          <w:cols w:space="720"/>
          <w:titlePg/>
        </w:sectPr>
      </w:pPr>
    </w:p>
    <w:p w:rsidR="00455149" w:rsidRPr="00B95277" w:rsidRDefault="00455149" w:rsidP="00B95277">
      <w:pPr>
        <w:pStyle w:val="Subtitle"/>
      </w:pPr>
      <w:bookmarkStart w:id="321" w:name="_Toc458816208"/>
      <w:bookmarkStart w:id="322" w:name="_Toc459036701"/>
      <w:r w:rsidRPr="00B95277">
        <w:lastRenderedPageBreak/>
        <w:t>Section III.  Evaluation and Qualification Criteria</w:t>
      </w:r>
      <w:bookmarkEnd w:id="321"/>
      <w:bookmarkEnd w:id="322"/>
    </w:p>
    <w:p w:rsidR="00455149" w:rsidRPr="008B66E1" w:rsidRDefault="00455149"/>
    <w:p w:rsidR="00455149" w:rsidRPr="008B66E1" w:rsidRDefault="00455149" w:rsidP="00BB37E1">
      <w:pPr>
        <w:pStyle w:val="BodyText3"/>
        <w:jc w:val="both"/>
      </w:pPr>
      <w:bookmarkStart w:id="323" w:name="_Toc487942150"/>
      <w:r w:rsidRPr="00DE2BDB">
        <w:t xml:space="preserve">This Section contains </w:t>
      </w:r>
      <w:r w:rsidR="006365C3" w:rsidRPr="00DE2BDB">
        <w:t xml:space="preserve">all </w:t>
      </w:r>
      <w:r w:rsidRPr="00DE2BDB">
        <w:t xml:space="preserve">the criteria that the </w:t>
      </w:r>
      <w:r w:rsidR="00BB37E1">
        <w:t>Procuring Entity</w:t>
      </w:r>
      <w:r w:rsidRPr="00DE2BDB">
        <w:t xml:space="preserve"> </w:t>
      </w:r>
      <w:r w:rsidR="006365C3" w:rsidRPr="00DE2BDB">
        <w:t xml:space="preserve">shall </w:t>
      </w:r>
      <w:r w:rsidRPr="00DE2BDB">
        <w:t xml:space="preserve">use to evaluate a bid and </w:t>
      </w:r>
      <w:r w:rsidR="0039564E" w:rsidRPr="00DE2BDB">
        <w:t xml:space="preserve">qualify the </w:t>
      </w:r>
      <w:r w:rsidR="00BB37E1">
        <w:t>Tenderers</w:t>
      </w:r>
      <w:r w:rsidR="0039564E" w:rsidRPr="00DE2BDB">
        <w:t>. I</w:t>
      </w:r>
      <w:r w:rsidR="002D505B" w:rsidRPr="00DE2BDB">
        <w:t xml:space="preserve">n accordance with </w:t>
      </w:r>
      <w:r w:rsidR="0095611F" w:rsidRPr="00DE2BDB">
        <w:t>ITT</w:t>
      </w:r>
      <w:r w:rsidR="002D505B" w:rsidRPr="00DE2BDB">
        <w:t xml:space="preserve"> </w:t>
      </w:r>
      <w:r w:rsidR="00DE2BDB" w:rsidRPr="00DE2BDB">
        <w:t>36</w:t>
      </w:r>
      <w:r w:rsidR="002D505B" w:rsidRPr="00DE2BDB">
        <w:t xml:space="preserve"> and </w:t>
      </w:r>
      <w:r w:rsidR="0095611F" w:rsidRPr="00DE2BDB">
        <w:t>ITT</w:t>
      </w:r>
      <w:r w:rsidR="002D505B" w:rsidRPr="00DE2BDB">
        <w:t xml:space="preserve"> </w:t>
      </w:r>
      <w:r w:rsidR="00DE2BDB" w:rsidRPr="00DE2BDB">
        <w:t>38</w:t>
      </w:r>
      <w:r w:rsidR="002D505B" w:rsidRPr="00DE2BDB">
        <w:t>, no</w:t>
      </w:r>
      <w:r w:rsidRPr="00DE2BDB">
        <w:t xml:space="preserve"> other </w:t>
      </w:r>
      <w:r w:rsidR="002D505B" w:rsidRPr="00DE2BDB">
        <w:t xml:space="preserve">factors, methods or </w:t>
      </w:r>
      <w:r w:rsidRPr="00DE2BDB">
        <w:t>criteria shall be used.</w:t>
      </w:r>
      <w:bookmarkEnd w:id="323"/>
      <w:r w:rsidRPr="008B66E1">
        <w:t xml:space="preserve"> </w:t>
      </w:r>
    </w:p>
    <w:p w:rsidR="00BA74D0" w:rsidRPr="008B66E1" w:rsidRDefault="00BA74D0">
      <w:pPr>
        <w:pStyle w:val="BodyText3"/>
      </w:pPr>
    </w:p>
    <w:p w:rsidR="00455149" w:rsidRPr="008B66E1" w:rsidRDefault="00455149">
      <w:pPr>
        <w:pStyle w:val="BodyText3"/>
        <w:rPr>
          <w:b/>
          <w:bCs/>
        </w:rPr>
      </w:pPr>
    </w:p>
    <w:p w:rsidR="00455149" w:rsidRDefault="00455149">
      <w:pPr>
        <w:jc w:val="center"/>
        <w:rPr>
          <w:b/>
          <w:sz w:val="36"/>
        </w:rPr>
      </w:pPr>
      <w:r w:rsidRPr="008B66E1">
        <w:rPr>
          <w:b/>
          <w:sz w:val="36"/>
        </w:rPr>
        <w:t>Contents</w:t>
      </w:r>
    </w:p>
    <w:p w:rsidR="00162EDA" w:rsidRDefault="00162EDA">
      <w:pPr>
        <w:jc w:val="center"/>
        <w:rPr>
          <w:b/>
          <w:sz w:val="36"/>
        </w:rPr>
      </w:pPr>
    </w:p>
    <w:p w:rsidR="00162EDA" w:rsidRPr="008B66E1" w:rsidRDefault="00162EDA">
      <w:pPr>
        <w:jc w:val="center"/>
        <w:rPr>
          <w:b/>
          <w:sz w:val="36"/>
        </w:rPr>
      </w:pPr>
    </w:p>
    <w:p w:rsidR="002E4A5D" w:rsidRDefault="00EC38AC">
      <w:pPr>
        <w:pStyle w:val="TOC1"/>
        <w:rPr>
          <w:rFonts w:asciiTheme="minorHAnsi" w:eastAsiaTheme="minorEastAsia" w:hAnsiTheme="minorHAnsi" w:cstheme="minorBidi"/>
          <w:b w:val="0"/>
          <w:sz w:val="22"/>
          <w:szCs w:val="22"/>
        </w:rPr>
      </w:pPr>
      <w:r w:rsidRPr="008B66E1">
        <w:rPr>
          <w:b w:val="0"/>
        </w:rPr>
        <w:fldChar w:fldCharType="begin"/>
      </w:r>
      <w:r w:rsidR="00BA74D0" w:rsidRPr="008B66E1">
        <w:rPr>
          <w:b w:val="0"/>
        </w:rPr>
        <w:instrText xml:space="preserve"> TOC \h \z \t "Section III Heading 1,1" </w:instrText>
      </w:r>
      <w:r w:rsidRPr="008B66E1">
        <w:rPr>
          <w:b w:val="0"/>
        </w:rPr>
        <w:fldChar w:fldCharType="separate"/>
      </w:r>
      <w:hyperlink w:anchor="_Toc458814437" w:history="1">
        <w:r w:rsidR="002E4A5D" w:rsidRPr="00F0558F">
          <w:rPr>
            <w:rStyle w:val="Hyperlink"/>
            <w:bCs/>
          </w:rPr>
          <w:t>1.</w:t>
        </w:r>
        <w:r w:rsidR="002E4A5D">
          <w:rPr>
            <w:rFonts w:asciiTheme="minorHAnsi" w:eastAsiaTheme="minorEastAsia" w:hAnsiTheme="minorHAnsi" w:cstheme="minorBidi"/>
            <w:b w:val="0"/>
            <w:sz w:val="22"/>
            <w:szCs w:val="22"/>
          </w:rPr>
          <w:tab/>
        </w:r>
        <w:r w:rsidR="002E4A5D" w:rsidRPr="00F0558F">
          <w:rPr>
            <w:rStyle w:val="Hyperlink"/>
          </w:rPr>
          <w:t xml:space="preserve">Evaluation </w:t>
        </w:r>
        <w:r w:rsidR="002E4A5D" w:rsidRPr="00F0558F">
          <w:rPr>
            <w:rStyle w:val="Hyperlink"/>
            <w:bCs/>
          </w:rPr>
          <w:t>(ITT 36)</w:t>
        </w:r>
        <w:r w:rsidR="002E4A5D">
          <w:rPr>
            <w:webHidden/>
          </w:rPr>
          <w:tab/>
        </w:r>
        <w:r w:rsidR="002E4A5D">
          <w:rPr>
            <w:webHidden/>
          </w:rPr>
          <w:fldChar w:fldCharType="begin"/>
        </w:r>
        <w:r w:rsidR="002E4A5D">
          <w:rPr>
            <w:webHidden/>
          </w:rPr>
          <w:instrText xml:space="preserve"> PAGEREF _Toc458814437 \h </w:instrText>
        </w:r>
        <w:r w:rsidR="002E4A5D">
          <w:rPr>
            <w:webHidden/>
          </w:rPr>
        </w:r>
        <w:r w:rsidR="002E4A5D">
          <w:rPr>
            <w:webHidden/>
          </w:rPr>
          <w:fldChar w:fldCharType="separate"/>
        </w:r>
        <w:r w:rsidR="00BD099F">
          <w:rPr>
            <w:webHidden/>
          </w:rPr>
          <w:t>26</w:t>
        </w:r>
        <w:r w:rsidR="002E4A5D">
          <w:rPr>
            <w:webHidden/>
          </w:rPr>
          <w:fldChar w:fldCharType="end"/>
        </w:r>
      </w:hyperlink>
    </w:p>
    <w:p w:rsidR="00DC79BC" w:rsidRPr="0095611F" w:rsidRDefault="00EC38AC" w:rsidP="0095611F">
      <w:pPr>
        <w:rPr>
          <w:b/>
        </w:rPr>
      </w:pPr>
      <w:r w:rsidRPr="008B66E1">
        <w:fldChar w:fldCharType="end"/>
      </w:r>
      <w:r w:rsidR="00455149" w:rsidRPr="008B66E1">
        <w:rPr>
          <w:b/>
        </w:rPr>
        <w:br w:type="page"/>
      </w:r>
    </w:p>
    <w:p w:rsidR="00013F28" w:rsidRPr="004A50A8" w:rsidRDefault="00013F28" w:rsidP="00013F28">
      <w:pPr>
        <w:spacing w:after="200" w:line="276" w:lineRule="auto"/>
        <w:ind w:left="1080" w:right="288"/>
        <w:jc w:val="both"/>
      </w:pPr>
    </w:p>
    <w:p w:rsidR="00013F28" w:rsidRPr="004A50A8" w:rsidRDefault="00013F28" w:rsidP="00013F28">
      <w:pPr>
        <w:pStyle w:val="Heading1"/>
        <w:tabs>
          <w:tab w:val="left" w:pos="540"/>
        </w:tabs>
        <w:spacing w:line="276" w:lineRule="auto"/>
        <w:ind w:left="540" w:hanging="540"/>
        <w:rPr>
          <w:sz w:val="24"/>
        </w:rPr>
      </w:pPr>
      <w:r w:rsidRPr="004A50A8">
        <w:rPr>
          <w:sz w:val="24"/>
        </w:rPr>
        <w:t>1.</w:t>
      </w:r>
      <w:r w:rsidRPr="004A50A8">
        <w:rPr>
          <w:sz w:val="24"/>
        </w:rPr>
        <w:tab/>
        <w:t>Evaluation</w:t>
      </w:r>
    </w:p>
    <w:p w:rsidR="00013F28" w:rsidRDefault="00013F28" w:rsidP="00013F28">
      <w:pPr>
        <w:tabs>
          <w:tab w:val="left" w:pos="540"/>
        </w:tabs>
        <w:spacing w:after="200" w:line="276" w:lineRule="auto"/>
        <w:ind w:left="540" w:right="288"/>
        <w:jc w:val="both"/>
        <w:rPr>
          <w:color w:val="FF0000"/>
        </w:rPr>
      </w:pPr>
      <w:r w:rsidRPr="004A50A8">
        <w:t>In addition to the criteria listed in ITB 34.1 (a) – (e) the following criteria shall apply</w:t>
      </w:r>
      <w:r>
        <w:rPr>
          <w:color w:val="FF0000"/>
        </w:rPr>
        <w:t>;</w:t>
      </w:r>
    </w:p>
    <w:p w:rsidR="00013F28" w:rsidRDefault="00013F28" w:rsidP="00013F28">
      <w:pPr>
        <w:pStyle w:val="Heading1"/>
        <w:keepNext/>
        <w:numPr>
          <w:ilvl w:val="0"/>
          <w:numId w:val="124"/>
        </w:numPr>
        <w:tabs>
          <w:tab w:val="left" w:pos="1422"/>
        </w:tabs>
        <w:spacing w:before="0" w:line="276" w:lineRule="auto"/>
        <w:ind w:right="288"/>
        <w:jc w:val="both"/>
        <w:rPr>
          <w:b w:val="0"/>
          <w:color w:val="002060"/>
          <w:sz w:val="24"/>
        </w:rPr>
      </w:pPr>
      <w:r w:rsidRPr="005C445F">
        <w:rPr>
          <w:b w:val="0"/>
          <w:color w:val="002060"/>
          <w:sz w:val="24"/>
        </w:rPr>
        <w:t>Past performance of the lowest evaluated bidder will be assessed prior to contract awa</w:t>
      </w:r>
      <w:r>
        <w:rPr>
          <w:b w:val="0"/>
          <w:color w:val="002060"/>
          <w:sz w:val="24"/>
        </w:rPr>
        <w:t>rd.</w:t>
      </w:r>
    </w:p>
    <w:p w:rsidR="00013F28" w:rsidRPr="00FA6523" w:rsidRDefault="00013F28" w:rsidP="00013F28">
      <w:pPr>
        <w:numPr>
          <w:ilvl w:val="0"/>
          <w:numId w:val="124"/>
        </w:numPr>
        <w:rPr>
          <w:color w:val="002060"/>
        </w:rPr>
      </w:pPr>
      <w:r w:rsidRPr="00FA6523">
        <w:rPr>
          <w:color w:val="002060"/>
        </w:rPr>
        <w:t>Tax clearance of the lowest evaluated bidder shall be checked prior to contract award.</w:t>
      </w:r>
    </w:p>
    <w:p w:rsidR="00013F28" w:rsidRPr="00FA6523" w:rsidRDefault="00013F28" w:rsidP="00013F28"/>
    <w:p w:rsidR="00013F28" w:rsidRPr="004A50A8" w:rsidRDefault="00013F28" w:rsidP="00013F28">
      <w:pPr>
        <w:pStyle w:val="S3-Heading2"/>
        <w:spacing w:line="276" w:lineRule="auto"/>
        <w:ind w:left="540" w:hanging="540"/>
        <w:rPr>
          <w:noProof/>
        </w:rPr>
      </w:pPr>
      <w:bookmarkStart w:id="324" w:name="_Toc78774484"/>
      <w:bookmarkStart w:id="325" w:name="_Toc103401412"/>
      <w:bookmarkStart w:id="326" w:name="_Toc235671306"/>
      <w:r w:rsidRPr="004A50A8">
        <w:rPr>
          <w:noProof/>
        </w:rPr>
        <w:t>1.1</w:t>
      </w:r>
      <w:r w:rsidRPr="004A50A8">
        <w:rPr>
          <w:noProof/>
        </w:rPr>
        <w:tab/>
        <w:t>Adequacy of Technical Proposal</w:t>
      </w:r>
      <w:bookmarkEnd w:id="324"/>
      <w:bookmarkEnd w:id="325"/>
      <w:bookmarkEnd w:id="326"/>
    </w:p>
    <w:p w:rsidR="00013F28" w:rsidRPr="004A50A8" w:rsidRDefault="00013F28" w:rsidP="00013F28">
      <w:pPr>
        <w:pStyle w:val="Heading1"/>
        <w:spacing w:line="276" w:lineRule="auto"/>
        <w:ind w:left="540" w:right="288"/>
        <w:jc w:val="both"/>
        <w:rPr>
          <w:b w:val="0"/>
          <w:noProof/>
          <w:sz w:val="24"/>
        </w:rPr>
      </w:pPr>
      <w:bookmarkStart w:id="327" w:name="_Toc78774485"/>
      <w:bookmarkStart w:id="328" w:name="_Toc101516509"/>
      <w:bookmarkStart w:id="329" w:name="_Toc103401413"/>
      <w:r w:rsidRPr="004A50A8">
        <w:rPr>
          <w:b w:val="0"/>
          <w:noProof/>
          <w:sz w:val="24"/>
        </w:rPr>
        <w:t xml:space="preserve">Evaluation of the Tenderer's Technical Proposal will include an assessment of the Tenderer's technical capacity to </w:t>
      </w:r>
      <w:r>
        <w:rPr>
          <w:b w:val="0"/>
          <w:noProof/>
          <w:sz w:val="24"/>
        </w:rPr>
        <w:t xml:space="preserve">check whether it </w:t>
      </w:r>
      <w:r w:rsidRPr="004A50A8">
        <w:rPr>
          <w:b w:val="0"/>
          <w:noProof/>
          <w:sz w:val="24"/>
        </w:rPr>
        <w:t>fully in accordance with the requirements stipulated in Section VI (Employer's Requirements).</w:t>
      </w:r>
      <w:bookmarkEnd w:id="327"/>
      <w:bookmarkEnd w:id="328"/>
      <w:bookmarkEnd w:id="329"/>
    </w:p>
    <w:p w:rsidR="00013F28" w:rsidRPr="005C445F" w:rsidRDefault="00013F28" w:rsidP="00013F28">
      <w:pPr>
        <w:pStyle w:val="S3-Heading2"/>
        <w:spacing w:line="276" w:lineRule="auto"/>
        <w:rPr>
          <w:color w:val="002060"/>
        </w:rPr>
      </w:pPr>
    </w:p>
    <w:p w:rsidR="00013F28" w:rsidRPr="004A50A8" w:rsidRDefault="00013F28" w:rsidP="00013F28">
      <w:pPr>
        <w:pStyle w:val="S3-Heading2"/>
        <w:spacing w:line="276" w:lineRule="auto"/>
        <w:ind w:left="540" w:hanging="540"/>
        <w:rPr>
          <w:noProof/>
        </w:rPr>
      </w:pPr>
      <w:bookmarkStart w:id="330" w:name="_Toc78774488"/>
      <w:bookmarkStart w:id="331" w:name="_Toc103401416"/>
      <w:bookmarkStart w:id="332" w:name="_Toc235671308"/>
      <w:r w:rsidRPr="004A50A8">
        <w:rPr>
          <w:noProof/>
        </w:rPr>
        <w:t>1.3</w:t>
      </w:r>
      <w:r w:rsidRPr="004A50A8">
        <w:rPr>
          <w:noProof/>
        </w:rPr>
        <w:tab/>
        <w:t>Completion Time</w:t>
      </w:r>
      <w:bookmarkEnd w:id="330"/>
      <w:bookmarkEnd w:id="331"/>
      <w:bookmarkEnd w:id="332"/>
    </w:p>
    <w:p w:rsidR="00013F28" w:rsidRPr="004A50A8" w:rsidRDefault="00013F28" w:rsidP="00013F28">
      <w:pPr>
        <w:pStyle w:val="Heading1"/>
        <w:spacing w:line="276" w:lineRule="auto"/>
        <w:ind w:left="540" w:right="288"/>
        <w:jc w:val="both"/>
        <w:rPr>
          <w:b w:val="0"/>
          <w:noProof/>
          <w:sz w:val="24"/>
        </w:rPr>
      </w:pPr>
      <w:bookmarkStart w:id="333" w:name="_Toc78774489"/>
      <w:bookmarkStart w:id="334" w:name="_Toc101516513"/>
      <w:bookmarkStart w:id="335" w:name="_Toc103401417"/>
      <w:r w:rsidRPr="004A50A8">
        <w:rPr>
          <w:b w:val="0"/>
          <w:noProof/>
          <w:sz w:val="24"/>
        </w:rPr>
        <w:t>An alternative Completion Time, if permitted under ITB 13.2, will be evaluated as follows:</w:t>
      </w:r>
      <w:bookmarkEnd w:id="333"/>
      <w:bookmarkEnd w:id="334"/>
      <w:bookmarkEnd w:id="335"/>
    </w:p>
    <w:p w:rsidR="00013F28" w:rsidRPr="004A50A8" w:rsidRDefault="00013F28" w:rsidP="00013F28">
      <w:pPr>
        <w:pStyle w:val="Heading1"/>
        <w:spacing w:line="276" w:lineRule="auto"/>
        <w:ind w:right="288"/>
        <w:jc w:val="both"/>
        <w:rPr>
          <w:b w:val="0"/>
          <w:noProof/>
          <w:sz w:val="24"/>
        </w:rPr>
      </w:pPr>
      <w:r>
        <w:rPr>
          <w:b w:val="0"/>
          <w:noProof/>
          <w:sz w:val="24"/>
        </w:rPr>
        <w:t>Not Applicable</w:t>
      </w:r>
    </w:p>
    <w:p w:rsidR="00013F28" w:rsidRPr="004A50A8" w:rsidRDefault="00013F28" w:rsidP="00013F28">
      <w:pPr>
        <w:pStyle w:val="S3-Heading2"/>
        <w:spacing w:line="276" w:lineRule="auto"/>
        <w:ind w:left="540" w:hanging="540"/>
        <w:rPr>
          <w:noProof/>
        </w:rPr>
      </w:pPr>
      <w:bookmarkStart w:id="336" w:name="_Toc78774490"/>
      <w:bookmarkStart w:id="337" w:name="_Toc103401418"/>
      <w:bookmarkStart w:id="338" w:name="_Toc235671309"/>
      <w:r w:rsidRPr="004A50A8">
        <w:rPr>
          <w:noProof/>
        </w:rPr>
        <w:t>1.4</w:t>
      </w:r>
      <w:r w:rsidRPr="004A50A8">
        <w:rPr>
          <w:noProof/>
        </w:rPr>
        <w:tab/>
        <w:t>Technical Alternatives</w:t>
      </w:r>
      <w:bookmarkEnd w:id="336"/>
      <w:bookmarkEnd w:id="337"/>
      <w:bookmarkEnd w:id="338"/>
    </w:p>
    <w:p w:rsidR="00013F28" w:rsidRPr="004A50A8" w:rsidRDefault="00013F28" w:rsidP="00013F28">
      <w:pPr>
        <w:pStyle w:val="Heading1"/>
        <w:spacing w:line="276" w:lineRule="auto"/>
        <w:ind w:left="540" w:right="288"/>
        <w:jc w:val="both"/>
        <w:rPr>
          <w:b w:val="0"/>
          <w:noProof/>
          <w:sz w:val="24"/>
        </w:rPr>
      </w:pPr>
      <w:bookmarkStart w:id="339" w:name="_Toc78774491"/>
      <w:bookmarkStart w:id="340" w:name="_Toc101516515"/>
      <w:bookmarkStart w:id="341" w:name="_Toc103401419"/>
      <w:r w:rsidRPr="004A50A8">
        <w:rPr>
          <w:b w:val="0"/>
          <w:noProof/>
          <w:sz w:val="24"/>
        </w:rPr>
        <w:t>Technical alternatives, if permitted under ITB 13.4, will be evaluated as follows:</w:t>
      </w:r>
      <w:bookmarkEnd w:id="339"/>
      <w:bookmarkEnd w:id="340"/>
      <w:bookmarkEnd w:id="341"/>
    </w:p>
    <w:p w:rsidR="00013F28" w:rsidRPr="005C445F" w:rsidRDefault="00013F28" w:rsidP="00013F28">
      <w:pPr>
        <w:pStyle w:val="Heading1"/>
        <w:spacing w:line="276" w:lineRule="auto"/>
        <w:ind w:left="540" w:right="288"/>
        <w:jc w:val="both"/>
        <w:rPr>
          <w:b w:val="0"/>
          <w:noProof/>
          <w:sz w:val="24"/>
        </w:rPr>
      </w:pPr>
      <w:r w:rsidRPr="005C445F">
        <w:rPr>
          <w:b w:val="0"/>
          <w:sz w:val="24"/>
        </w:rPr>
        <w:t>Not Applicable</w:t>
      </w:r>
    </w:p>
    <w:p w:rsidR="00013F28" w:rsidRPr="004A50A8" w:rsidRDefault="00013F28" w:rsidP="00013F28">
      <w:pPr>
        <w:pStyle w:val="Heading1"/>
        <w:spacing w:line="276" w:lineRule="auto"/>
        <w:ind w:left="540" w:right="288"/>
        <w:jc w:val="both"/>
        <w:rPr>
          <w:b w:val="0"/>
          <w:noProof/>
          <w:sz w:val="24"/>
        </w:rPr>
      </w:pPr>
    </w:p>
    <w:p w:rsidR="00013F28" w:rsidRPr="004A50A8" w:rsidRDefault="00013F28" w:rsidP="00013F28">
      <w:pPr>
        <w:pStyle w:val="Heading1"/>
        <w:spacing w:line="276" w:lineRule="auto"/>
        <w:ind w:left="540" w:right="288"/>
        <w:jc w:val="both"/>
        <w:rPr>
          <w:b w:val="0"/>
          <w:noProof/>
          <w:sz w:val="24"/>
        </w:rPr>
      </w:pPr>
    </w:p>
    <w:p w:rsidR="00013F28" w:rsidRDefault="00013F28" w:rsidP="00013F28">
      <w:pPr>
        <w:pStyle w:val="BankNormal"/>
        <w:spacing w:after="200"/>
        <w:ind w:left="1080" w:hanging="1080"/>
      </w:pPr>
      <w:r w:rsidRPr="00343DA6">
        <w:rPr>
          <w:b/>
          <w:bCs/>
        </w:rPr>
        <w:t>2.</w:t>
      </w:r>
      <w:r>
        <w:t xml:space="preserve"> </w:t>
      </w:r>
      <w:r>
        <w:tab/>
        <w:t>Financial Capability</w:t>
      </w:r>
    </w:p>
    <w:p w:rsidR="00013F28" w:rsidRPr="00927B9F" w:rsidRDefault="00013F28" w:rsidP="00013F28">
      <w:pPr>
        <w:pStyle w:val="BankNormal"/>
        <w:spacing w:after="200"/>
        <w:ind w:left="1080"/>
        <w:jc w:val="both"/>
      </w:pPr>
      <w:r>
        <w:t xml:space="preserve">The Tenderer shall furnish documentary evidence that it meets the following financial requirement(s): </w:t>
      </w:r>
    </w:p>
    <w:p w:rsidR="00013F28" w:rsidRDefault="00013F28" w:rsidP="00013F28">
      <w:pPr>
        <w:pStyle w:val="BankNormal"/>
        <w:spacing w:after="200"/>
        <w:ind w:left="1080"/>
        <w:jc w:val="both"/>
        <w:rPr>
          <w:b/>
          <w:bCs/>
          <w:color w:val="FF0000"/>
          <w:u w:val="single"/>
        </w:rPr>
      </w:pPr>
      <w:r w:rsidRPr="00927B9F">
        <w:t xml:space="preserve">Average Annual Turnover of at least </w:t>
      </w:r>
      <w:r w:rsidRPr="0035008C">
        <w:rPr>
          <w:b/>
          <w:bCs/>
          <w:color w:val="FF0000"/>
          <w:u w:val="single"/>
        </w:rPr>
        <w:t xml:space="preserve">MVR </w:t>
      </w:r>
      <w:r w:rsidRPr="00F322CA">
        <w:rPr>
          <w:b/>
          <w:bCs/>
          <w:color w:val="FF0000"/>
          <w:u w:val="single"/>
        </w:rPr>
        <w:t xml:space="preserve"> </w:t>
      </w:r>
      <w:r>
        <w:rPr>
          <w:b/>
          <w:bCs/>
          <w:color w:val="FF0000"/>
          <w:u w:val="single"/>
        </w:rPr>
        <w:t>4,000,000</w:t>
      </w:r>
      <w:r w:rsidRPr="00F322CA">
        <w:rPr>
          <w:b/>
          <w:bCs/>
          <w:color w:val="FF0000"/>
          <w:u w:val="single"/>
        </w:rPr>
        <w:t>.00</w:t>
      </w:r>
      <w:r>
        <w:rPr>
          <w:b/>
          <w:bCs/>
          <w:color w:val="FF0000"/>
          <w:u w:val="single"/>
        </w:rPr>
        <w:t xml:space="preserve"> (Maldivian </w:t>
      </w:r>
      <w:proofErr w:type="spellStart"/>
      <w:r>
        <w:rPr>
          <w:b/>
          <w:bCs/>
          <w:color w:val="FF0000"/>
          <w:u w:val="single"/>
        </w:rPr>
        <w:t>Rufiya</w:t>
      </w:r>
      <w:proofErr w:type="spellEnd"/>
      <w:r>
        <w:rPr>
          <w:b/>
          <w:bCs/>
          <w:color w:val="FF0000"/>
          <w:u w:val="single"/>
        </w:rPr>
        <w:t xml:space="preserve"> Four million)</w:t>
      </w:r>
      <w:r w:rsidRPr="00F322CA">
        <w:rPr>
          <w:b/>
          <w:bCs/>
          <w:color w:val="FF0000"/>
          <w:u w:val="single"/>
        </w:rPr>
        <w:t xml:space="preserve"> </w:t>
      </w:r>
      <w:r w:rsidRPr="0035008C">
        <w:rPr>
          <w:b/>
          <w:bCs/>
          <w:color w:val="FF0000"/>
          <w:u w:val="single"/>
        </w:rPr>
        <w:t xml:space="preserve"> in the last 3 years</w:t>
      </w:r>
      <w:r w:rsidRPr="00927B9F">
        <w:t xml:space="preserve">;  and availability of cash flow or access to credit lines in an amount of at least </w:t>
      </w:r>
      <w:r w:rsidRPr="00F322CA">
        <w:rPr>
          <w:b/>
          <w:bCs/>
          <w:color w:val="FF0000"/>
          <w:u w:val="single"/>
        </w:rPr>
        <w:t xml:space="preserve">MVR  </w:t>
      </w:r>
      <w:r>
        <w:rPr>
          <w:b/>
          <w:bCs/>
          <w:color w:val="FF0000"/>
          <w:u w:val="single"/>
        </w:rPr>
        <w:t xml:space="preserve">1,500,000.00 (Maldivian </w:t>
      </w:r>
      <w:proofErr w:type="spellStart"/>
      <w:r>
        <w:rPr>
          <w:b/>
          <w:bCs/>
          <w:color w:val="FF0000"/>
          <w:u w:val="single"/>
        </w:rPr>
        <w:t>Rufiya</w:t>
      </w:r>
      <w:proofErr w:type="spellEnd"/>
      <w:r>
        <w:rPr>
          <w:b/>
          <w:bCs/>
          <w:color w:val="FF0000"/>
          <w:u w:val="single"/>
        </w:rPr>
        <w:t xml:space="preserve"> One Million and Five Hundred Thousand)</w:t>
      </w:r>
    </w:p>
    <w:p w:rsidR="00013F28" w:rsidRDefault="00013F28" w:rsidP="00013F28">
      <w:pPr>
        <w:pStyle w:val="BankNormal"/>
        <w:spacing w:after="200"/>
        <w:ind w:left="1080"/>
        <w:jc w:val="both"/>
        <w:rPr>
          <w:b/>
          <w:bCs/>
          <w:color w:val="FF0000"/>
          <w:u w:val="single"/>
        </w:rPr>
      </w:pPr>
    </w:p>
    <w:p w:rsidR="00013F28" w:rsidRDefault="00013F28" w:rsidP="00013F28">
      <w:pPr>
        <w:pStyle w:val="BankNormal"/>
        <w:spacing w:after="200"/>
        <w:ind w:left="1080"/>
        <w:jc w:val="both"/>
        <w:rPr>
          <w:b/>
          <w:bCs/>
          <w:color w:val="FF0000"/>
          <w:u w:val="single"/>
        </w:rPr>
      </w:pPr>
    </w:p>
    <w:p w:rsidR="00013F28" w:rsidRPr="00CC1842" w:rsidRDefault="00013F28" w:rsidP="00013F28">
      <w:pPr>
        <w:pStyle w:val="BankNormal"/>
        <w:spacing w:after="200"/>
        <w:ind w:left="1080"/>
        <w:jc w:val="both"/>
        <w:rPr>
          <w:b/>
          <w:bCs/>
          <w:u w:val="single"/>
        </w:rPr>
      </w:pPr>
    </w:p>
    <w:p w:rsidR="00013F28" w:rsidRDefault="00013F28" w:rsidP="00013F28">
      <w:pPr>
        <w:pStyle w:val="BankNormal"/>
        <w:spacing w:after="200"/>
        <w:ind w:left="1080" w:hanging="540"/>
        <w:jc w:val="both"/>
      </w:pPr>
      <w:r>
        <w:t>(b)</w:t>
      </w:r>
      <w:r>
        <w:tab/>
        <w:t>Experience and Technical Capacity</w:t>
      </w:r>
    </w:p>
    <w:p w:rsidR="00013F28" w:rsidRDefault="00013F28" w:rsidP="00013F28">
      <w:pPr>
        <w:pStyle w:val="BankNormal"/>
        <w:spacing w:after="200"/>
        <w:ind w:left="1080"/>
        <w:jc w:val="both"/>
      </w:pPr>
      <w:r>
        <w:t xml:space="preserve">The Tenderer shall furnish documentary evidence to demonstrate that it meets the following experience requirement(s): </w:t>
      </w:r>
    </w:p>
    <w:p w:rsidR="00013F28" w:rsidRPr="00A56809" w:rsidRDefault="00013F28" w:rsidP="00013F28">
      <w:pPr>
        <w:pStyle w:val="BankNormal"/>
        <w:numPr>
          <w:ilvl w:val="3"/>
          <w:numId w:val="49"/>
        </w:numPr>
        <w:spacing w:after="200"/>
        <w:jc w:val="both"/>
        <w:rPr>
          <w:szCs w:val="24"/>
        </w:rPr>
      </w:pPr>
      <w:r w:rsidRPr="00A56809">
        <w:rPr>
          <w:szCs w:val="24"/>
        </w:rPr>
        <w:t xml:space="preserve">During the last Five (5) years the bidder must have successfully completed the supply of at least two projects of the same size. </w:t>
      </w:r>
    </w:p>
    <w:p w:rsidR="00013F28" w:rsidRDefault="00013F28" w:rsidP="00013F28">
      <w:pPr>
        <w:pStyle w:val="BankNormal"/>
        <w:numPr>
          <w:ilvl w:val="3"/>
          <w:numId w:val="49"/>
        </w:numPr>
        <w:spacing w:after="200"/>
        <w:jc w:val="both"/>
      </w:pPr>
      <w:r w:rsidRPr="00927B9F">
        <w:t xml:space="preserve">The documentary evidence of the bidder's eligibility to bid shall establish to the Purchaser's satisfaction that the bidder, at the time of submission of its bid, is from an eligible country as defined under ITB Clause </w:t>
      </w:r>
      <w:r>
        <w:t>3</w:t>
      </w:r>
      <w:r w:rsidRPr="00927B9F">
        <w:t>.</w:t>
      </w:r>
    </w:p>
    <w:p w:rsidR="00013F28" w:rsidRPr="00927B9F" w:rsidRDefault="00013F28" w:rsidP="00013F28">
      <w:pPr>
        <w:pStyle w:val="BankNormal"/>
        <w:numPr>
          <w:ilvl w:val="3"/>
          <w:numId w:val="49"/>
        </w:numPr>
        <w:tabs>
          <w:tab w:val="clear" w:pos="1901"/>
          <w:tab w:val="num" w:pos="1560"/>
        </w:tabs>
        <w:spacing w:after="200"/>
        <w:ind w:left="1418" w:hanging="237"/>
        <w:jc w:val="both"/>
      </w:pPr>
      <w:r>
        <w:t xml:space="preserve">The bidder must meet </w:t>
      </w:r>
      <w:proofErr w:type="gramStart"/>
      <w:r>
        <w:t>all the</w:t>
      </w:r>
      <w:proofErr w:type="gramEnd"/>
      <w:r>
        <w:t xml:space="preserve"> requirement specified in the specification.</w:t>
      </w:r>
    </w:p>
    <w:p w:rsidR="00670831" w:rsidRPr="008B66E1" w:rsidRDefault="00670831" w:rsidP="00670831">
      <w:pPr>
        <w:autoSpaceDE w:val="0"/>
        <w:autoSpaceDN w:val="0"/>
        <w:adjustRightInd w:val="0"/>
        <w:spacing w:after="240"/>
        <w:ind w:left="1080" w:hanging="540"/>
        <w:jc w:val="both"/>
        <w:rPr>
          <w:i/>
          <w:iCs/>
          <w:szCs w:val="24"/>
        </w:rPr>
      </w:pPr>
    </w:p>
    <w:p w:rsidR="00670831" w:rsidRPr="008B66E1" w:rsidRDefault="00670831" w:rsidP="00670831">
      <w:pPr>
        <w:autoSpaceDE w:val="0"/>
        <w:autoSpaceDN w:val="0"/>
        <w:adjustRightInd w:val="0"/>
        <w:spacing w:after="240"/>
        <w:ind w:left="1080" w:hanging="540"/>
        <w:jc w:val="both"/>
        <w:rPr>
          <w:szCs w:val="24"/>
        </w:rPr>
        <w:sectPr w:rsidR="00670831" w:rsidRPr="008B66E1">
          <w:headerReference w:type="even" r:id="rId25"/>
          <w:headerReference w:type="default" r:id="rId26"/>
          <w:headerReference w:type="first" r:id="rId27"/>
          <w:type w:val="oddPage"/>
          <w:pgSz w:w="12240" w:h="15840" w:code="1"/>
          <w:pgMar w:top="1440" w:right="1440" w:bottom="1440" w:left="1800" w:header="720" w:footer="720" w:gutter="0"/>
          <w:paperSrc w:first="15" w:other="15"/>
          <w:cols w:space="720"/>
          <w:titlePg/>
        </w:sectPr>
      </w:pPr>
    </w:p>
    <w:tbl>
      <w:tblPr>
        <w:tblW w:w="0" w:type="auto"/>
        <w:tblLayout w:type="fixed"/>
        <w:tblLook w:val="0000" w:firstRow="0" w:lastRow="0" w:firstColumn="0" w:lastColumn="0" w:noHBand="0" w:noVBand="0"/>
      </w:tblPr>
      <w:tblGrid>
        <w:gridCol w:w="9198"/>
      </w:tblGrid>
      <w:tr w:rsidR="00455149" w:rsidRPr="008B66E1">
        <w:trPr>
          <w:trHeight w:val="1100"/>
        </w:trPr>
        <w:tc>
          <w:tcPr>
            <w:tcW w:w="9198" w:type="dxa"/>
            <w:vAlign w:val="center"/>
          </w:tcPr>
          <w:p w:rsidR="00455149" w:rsidRPr="00B95277" w:rsidRDefault="00455149" w:rsidP="00B95277">
            <w:pPr>
              <w:pStyle w:val="Subtitle"/>
            </w:pPr>
            <w:r w:rsidRPr="008B66E1">
              <w:lastRenderedPageBreak/>
              <w:br w:type="page"/>
            </w:r>
            <w:bookmarkStart w:id="342" w:name="_Toc438266927"/>
            <w:bookmarkStart w:id="343" w:name="_Toc438267901"/>
            <w:bookmarkStart w:id="344" w:name="_Toc438366667"/>
            <w:bookmarkStart w:id="345" w:name="_Toc438954445"/>
            <w:bookmarkStart w:id="346" w:name="_Toc458816209"/>
            <w:bookmarkStart w:id="347" w:name="_Toc459036702"/>
            <w:r w:rsidRPr="00B95277">
              <w:t xml:space="preserve">Section IV.  </w:t>
            </w:r>
            <w:r w:rsidR="0010141C" w:rsidRPr="00B95277">
              <w:t>Tendering</w:t>
            </w:r>
            <w:r w:rsidRPr="00B95277">
              <w:t xml:space="preserve"> Forms</w:t>
            </w:r>
            <w:bookmarkEnd w:id="342"/>
            <w:bookmarkEnd w:id="343"/>
            <w:bookmarkEnd w:id="344"/>
            <w:bookmarkEnd w:id="345"/>
            <w:bookmarkEnd w:id="346"/>
            <w:bookmarkEnd w:id="347"/>
          </w:p>
        </w:tc>
      </w:tr>
    </w:tbl>
    <w:p w:rsidR="00455149" w:rsidRPr="008B66E1" w:rsidRDefault="00455149">
      <w:pPr>
        <w:jc w:val="center"/>
        <w:rPr>
          <w:b/>
          <w:sz w:val="32"/>
        </w:rPr>
      </w:pPr>
      <w:r w:rsidRPr="008B66E1">
        <w:rPr>
          <w:b/>
          <w:sz w:val="32"/>
        </w:rPr>
        <w:t>Table of Forms</w:t>
      </w:r>
    </w:p>
    <w:p w:rsidR="00455149" w:rsidRPr="008B66E1" w:rsidRDefault="00455149">
      <w:pPr>
        <w:jc w:val="center"/>
        <w:rPr>
          <w:b/>
          <w:sz w:val="32"/>
        </w:rPr>
      </w:pPr>
    </w:p>
    <w:p w:rsidR="00455149" w:rsidRPr="008B66E1" w:rsidRDefault="00455149">
      <w:pPr>
        <w:rPr>
          <w:b/>
        </w:rPr>
      </w:pPr>
    </w:p>
    <w:p w:rsidR="00A758A1" w:rsidRDefault="00EC38AC">
      <w:pPr>
        <w:pStyle w:val="TOC1"/>
        <w:rPr>
          <w:rFonts w:asciiTheme="minorHAnsi" w:eastAsiaTheme="minorEastAsia" w:hAnsiTheme="minorHAnsi" w:cstheme="minorBidi"/>
          <w:b w:val="0"/>
          <w:sz w:val="22"/>
          <w:szCs w:val="22"/>
        </w:rPr>
      </w:pPr>
      <w:r w:rsidRPr="008B66E1">
        <w:rPr>
          <w:b w:val="0"/>
          <w:bCs/>
          <w:sz w:val="28"/>
        </w:rPr>
        <w:fldChar w:fldCharType="begin"/>
      </w:r>
      <w:r w:rsidR="00455149" w:rsidRPr="008B66E1">
        <w:rPr>
          <w:b w:val="0"/>
          <w:bCs/>
          <w:sz w:val="28"/>
        </w:rPr>
        <w:instrText xml:space="preserve"> TOC \t "Section V. Header,1" </w:instrText>
      </w:r>
      <w:r w:rsidRPr="008B66E1">
        <w:rPr>
          <w:b w:val="0"/>
          <w:bCs/>
          <w:sz w:val="28"/>
        </w:rPr>
        <w:fldChar w:fldCharType="separate"/>
      </w:r>
      <w:r w:rsidR="00A758A1">
        <w:t>Tenderer Information Form</w:t>
      </w:r>
      <w:r w:rsidR="00A758A1">
        <w:tab/>
      </w:r>
      <w:r w:rsidR="00A758A1">
        <w:fldChar w:fldCharType="begin"/>
      </w:r>
      <w:r w:rsidR="00A758A1">
        <w:instrText xml:space="preserve"> PAGEREF _Toc459032494 \h </w:instrText>
      </w:r>
      <w:r w:rsidR="00A758A1">
        <w:fldChar w:fldCharType="separate"/>
      </w:r>
      <w:r w:rsidR="00BD099F">
        <w:t>30</w:t>
      </w:r>
      <w:r w:rsidR="00A758A1">
        <w:fldChar w:fldCharType="end"/>
      </w:r>
    </w:p>
    <w:p w:rsidR="00A758A1" w:rsidRDefault="00A758A1">
      <w:pPr>
        <w:pStyle w:val="TOC1"/>
        <w:rPr>
          <w:rFonts w:asciiTheme="minorHAnsi" w:eastAsiaTheme="minorEastAsia" w:hAnsiTheme="minorHAnsi" w:cstheme="minorBidi"/>
          <w:b w:val="0"/>
          <w:sz w:val="22"/>
          <w:szCs w:val="22"/>
        </w:rPr>
      </w:pPr>
      <w:r>
        <w:t>Tenderer’s JV Members Information Form</w:t>
      </w:r>
      <w:r>
        <w:tab/>
      </w:r>
      <w:r>
        <w:fldChar w:fldCharType="begin"/>
      </w:r>
      <w:r>
        <w:instrText xml:space="preserve"> PAGEREF _Toc459032495 \h </w:instrText>
      </w:r>
      <w:r>
        <w:fldChar w:fldCharType="separate"/>
      </w:r>
      <w:r w:rsidR="00BD099F">
        <w:t>31</w:t>
      </w:r>
      <w:r>
        <w:fldChar w:fldCharType="end"/>
      </w:r>
    </w:p>
    <w:p w:rsidR="00A758A1" w:rsidRDefault="00A758A1">
      <w:pPr>
        <w:pStyle w:val="TOC1"/>
        <w:rPr>
          <w:rFonts w:asciiTheme="minorHAnsi" w:eastAsiaTheme="minorEastAsia" w:hAnsiTheme="minorHAnsi" w:cstheme="minorBidi"/>
          <w:b w:val="0"/>
          <w:sz w:val="22"/>
          <w:szCs w:val="22"/>
        </w:rPr>
      </w:pPr>
      <w:r>
        <w:t>Tender Submission Form</w:t>
      </w:r>
      <w:r>
        <w:tab/>
      </w:r>
      <w:r>
        <w:fldChar w:fldCharType="begin"/>
      </w:r>
      <w:r>
        <w:instrText xml:space="preserve"> PAGEREF _Toc459032496 \h </w:instrText>
      </w:r>
      <w:r>
        <w:fldChar w:fldCharType="separate"/>
      </w:r>
      <w:r w:rsidR="00BD099F">
        <w:t>32</w:t>
      </w:r>
      <w:r>
        <w:fldChar w:fldCharType="end"/>
      </w:r>
    </w:p>
    <w:p w:rsidR="00A758A1" w:rsidRDefault="00A758A1">
      <w:pPr>
        <w:pStyle w:val="TOC1"/>
        <w:rPr>
          <w:rFonts w:asciiTheme="minorHAnsi" w:eastAsiaTheme="minorEastAsia" w:hAnsiTheme="minorHAnsi" w:cstheme="minorBidi"/>
          <w:b w:val="0"/>
          <w:sz w:val="22"/>
          <w:szCs w:val="22"/>
        </w:rPr>
      </w:pPr>
      <w:r>
        <w:t>Price Schedule: Goods delivered to nominated point in the Republic of Maldives.</w:t>
      </w:r>
      <w:r>
        <w:tab/>
      </w:r>
      <w:r>
        <w:fldChar w:fldCharType="begin"/>
      </w:r>
      <w:r>
        <w:instrText xml:space="preserve"> PAGEREF _Toc459032497 \h </w:instrText>
      </w:r>
      <w:r>
        <w:fldChar w:fldCharType="separate"/>
      </w:r>
      <w:r w:rsidR="00BD099F">
        <w:t>35</w:t>
      </w:r>
      <w:r>
        <w:fldChar w:fldCharType="end"/>
      </w:r>
    </w:p>
    <w:p w:rsidR="00A758A1" w:rsidRDefault="00A758A1">
      <w:pPr>
        <w:pStyle w:val="TOC1"/>
        <w:rPr>
          <w:rFonts w:asciiTheme="minorHAnsi" w:eastAsiaTheme="minorEastAsia" w:hAnsiTheme="minorHAnsi" w:cstheme="minorBidi"/>
          <w:b w:val="0"/>
          <w:sz w:val="22"/>
          <w:szCs w:val="22"/>
        </w:rPr>
      </w:pPr>
      <w:r>
        <w:t>Price and Completion Schedule - Related Services</w:t>
      </w:r>
      <w:r>
        <w:tab/>
      </w:r>
      <w:r>
        <w:fldChar w:fldCharType="begin"/>
      </w:r>
      <w:r>
        <w:instrText xml:space="preserve"> PAGEREF _Toc459032498 \h </w:instrText>
      </w:r>
      <w:r>
        <w:fldChar w:fldCharType="separate"/>
      </w:r>
      <w:r w:rsidR="00BD099F">
        <w:t>36</w:t>
      </w:r>
      <w:r>
        <w:fldChar w:fldCharType="end"/>
      </w:r>
    </w:p>
    <w:p w:rsidR="00A758A1" w:rsidRDefault="00A758A1">
      <w:pPr>
        <w:pStyle w:val="TOC1"/>
        <w:rPr>
          <w:rFonts w:asciiTheme="minorHAnsi" w:eastAsiaTheme="minorEastAsia" w:hAnsiTheme="minorHAnsi" w:cstheme="minorBidi"/>
          <w:b w:val="0"/>
          <w:sz w:val="22"/>
          <w:szCs w:val="22"/>
        </w:rPr>
      </w:pPr>
      <w:r>
        <w:t>Tender Security (Tender Bond)</w:t>
      </w:r>
      <w:r>
        <w:tab/>
      </w:r>
      <w:r>
        <w:fldChar w:fldCharType="begin"/>
      </w:r>
      <w:r>
        <w:instrText xml:space="preserve"> PAGEREF _Toc459032499 \h </w:instrText>
      </w:r>
      <w:r>
        <w:fldChar w:fldCharType="separate"/>
      </w:r>
      <w:r w:rsidR="00BD099F">
        <w:t>37</w:t>
      </w:r>
      <w:r>
        <w:fldChar w:fldCharType="end"/>
      </w:r>
    </w:p>
    <w:p w:rsidR="00A758A1" w:rsidRDefault="00A758A1">
      <w:pPr>
        <w:pStyle w:val="TOC1"/>
        <w:rPr>
          <w:rFonts w:asciiTheme="minorHAnsi" w:eastAsiaTheme="minorEastAsia" w:hAnsiTheme="minorHAnsi" w:cstheme="minorBidi"/>
          <w:b w:val="0"/>
          <w:sz w:val="22"/>
          <w:szCs w:val="22"/>
        </w:rPr>
      </w:pPr>
      <w:r>
        <w:t>Tender-Securing Declaration</w:t>
      </w:r>
      <w:r>
        <w:tab/>
      </w:r>
      <w:r>
        <w:fldChar w:fldCharType="begin"/>
      </w:r>
      <w:r>
        <w:instrText xml:space="preserve"> PAGEREF _Toc459032500 \h </w:instrText>
      </w:r>
      <w:r>
        <w:fldChar w:fldCharType="separate"/>
      </w:r>
      <w:r w:rsidR="00BD099F">
        <w:t>38</w:t>
      </w:r>
      <w:r>
        <w:fldChar w:fldCharType="end"/>
      </w:r>
    </w:p>
    <w:p w:rsidR="00455149" w:rsidRPr="008B66E1" w:rsidRDefault="00EC38AC" w:rsidP="008B7062">
      <w:pPr>
        <w:pStyle w:val="TOC1"/>
        <w:spacing w:before="0"/>
      </w:pPr>
      <w:r w:rsidRPr="008B66E1">
        <w:rPr>
          <w:b w:val="0"/>
          <w:bCs/>
        </w:rPr>
        <w:fldChar w:fldCharType="end"/>
      </w:r>
    </w:p>
    <w:p w:rsidR="00455149" w:rsidRPr="008B66E1" w:rsidRDefault="00455149"/>
    <w:p w:rsidR="00455149" w:rsidRPr="008B66E1"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8B66E1">
        <w:br w:type="page"/>
      </w:r>
    </w:p>
    <w:p w:rsidR="00455149" w:rsidRPr="008B66E1" w:rsidRDefault="00B00BC1">
      <w:pPr>
        <w:pStyle w:val="SectionVHeader"/>
      </w:pPr>
      <w:bookmarkStart w:id="348" w:name="_Toc459032494"/>
      <w:r>
        <w:lastRenderedPageBreak/>
        <w:t xml:space="preserve">Tenderer </w:t>
      </w:r>
      <w:r w:rsidR="00455149" w:rsidRPr="008B66E1">
        <w:t>Information Form</w:t>
      </w:r>
      <w:bookmarkEnd w:id="348"/>
    </w:p>
    <w:p w:rsidR="008D776C" w:rsidRDefault="008D776C" w:rsidP="008D776C">
      <w:pPr>
        <w:pStyle w:val="BankNormal"/>
        <w:jc w:val="both"/>
        <w:rPr>
          <w:i/>
          <w:iCs/>
        </w:rPr>
      </w:pPr>
      <w:r>
        <w:rPr>
          <w:i/>
          <w:iCs/>
        </w:rPr>
        <w:t>[The Tenderer shall fill in this Form in accordance with the instructions indicated below. No alterations to its format shall be permitted and no substitutions shall be accepted.]</w:t>
      </w:r>
    </w:p>
    <w:p w:rsidR="00455149" w:rsidRPr="008B66E1" w:rsidRDefault="00455149" w:rsidP="00D60CC1">
      <w:pPr>
        <w:ind w:left="720" w:hanging="720"/>
        <w:jc w:val="right"/>
      </w:pPr>
      <w:r w:rsidRPr="008B66E1">
        <w:t xml:space="preserve">Date: </w:t>
      </w:r>
      <w:r w:rsidRPr="008B66E1">
        <w:rPr>
          <w:i/>
        </w:rPr>
        <w:t xml:space="preserve">[insert date (as </w:t>
      </w:r>
      <w:r w:rsidR="00D60CC1">
        <w:rPr>
          <w:i/>
        </w:rPr>
        <w:t>DD/MM/YY</w:t>
      </w:r>
      <w:r w:rsidRPr="008B66E1">
        <w:rPr>
          <w:i/>
        </w:rPr>
        <w:t>) of Bid Submission</w:t>
      </w:r>
      <w:r w:rsidRPr="008B66E1">
        <w:t xml:space="preserve">] </w:t>
      </w:r>
    </w:p>
    <w:p w:rsidR="00455149" w:rsidRPr="008B66E1" w:rsidRDefault="00455149" w:rsidP="00D60CC1">
      <w:pPr>
        <w:tabs>
          <w:tab w:val="right" w:pos="9360"/>
        </w:tabs>
        <w:ind w:left="720" w:hanging="720"/>
        <w:jc w:val="right"/>
        <w:rPr>
          <w:i/>
        </w:rPr>
      </w:pPr>
      <w:r w:rsidRPr="008B66E1">
        <w:t xml:space="preserve">ICB No.: </w:t>
      </w:r>
      <w:r w:rsidR="00D60CC1">
        <w:rPr>
          <w:i/>
        </w:rPr>
        <w:t xml:space="preserve"> </w:t>
      </w:r>
    </w:p>
    <w:p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rsidR="00455149" w:rsidRPr="008B66E1" w:rsidRDefault="00455149">
      <w:pPr>
        <w:ind w:left="720" w:hanging="720"/>
        <w:jc w:val="right"/>
      </w:pPr>
    </w:p>
    <w:p w:rsidR="00455149" w:rsidRPr="008B66E1" w:rsidRDefault="00455149">
      <w:pPr>
        <w:ind w:left="720" w:hanging="720"/>
        <w:jc w:val="right"/>
      </w:pPr>
      <w:r w:rsidRPr="008B66E1">
        <w:t>Page ________ of_ ______ pages</w:t>
      </w:r>
    </w:p>
    <w:p w:rsidR="004D2AED" w:rsidRDefault="004D2AED">
      <w:pPr>
        <w:suppressAutoHyphens/>
        <w:rPr>
          <w:spacing w:val="-2"/>
        </w:rPr>
      </w:pPr>
    </w:p>
    <w:p w:rsidR="004D2AED" w:rsidRPr="008B66E1" w:rsidRDefault="004D2AED">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8B66E1">
        <w:trPr>
          <w:cantSplit/>
          <w:trHeight w:val="440"/>
          <w:jc w:val="center"/>
        </w:trPr>
        <w:tc>
          <w:tcPr>
            <w:tcW w:w="9180" w:type="dxa"/>
            <w:tcBorders>
              <w:bottom w:val="nil"/>
            </w:tcBorders>
            <w:vAlign w:val="center"/>
          </w:tcPr>
          <w:p w:rsidR="00455149" w:rsidRPr="008B66E1" w:rsidRDefault="00455149" w:rsidP="00D60CC1">
            <w:pPr>
              <w:suppressAutoHyphens/>
              <w:ind w:left="360" w:hanging="360"/>
            </w:pPr>
            <w:r w:rsidRPr="008B66E1">
              <w:rPr>
                <w:spacing w:val="-2"/>
              </w:rPr>
              <w:t xml:space="preserve">1.  </w:t>
            </w:r>
            <w:r w:rsidR="008D776C">
              <w:rPr>
                <w:spacing w:val="-2"/>
              </w:rPr>
              <w:t>Tenderer’s</w:t>
            </w:r>
            <w:r w:rsidR="008D776C">
              <w:t xml:space="preserve"> </w:t>
            </w:r>
            <w:r w:rsidRPr="008B66E1">
              <w:t xml:space="preserve">Name  </w:t>
            </w:r>
            <w:r w:rsidRPr="008B66E1">
              <w:rPr>
                <w:bCs/>
                <w:i/>
                <w:iCs/>
              </w:rPr>
              <w:t xml:space="preserve">[insert </w:t>
            </w:r>
            <w:r w:rsidR="008D776C">
              <w:rPr>
                <w:spacing w:val="-2"/>
              </w:rPr>
              <w:t>Tenderer’s</w:t>
            </w:r>
            <w:r w:rsidR="008D776C">
              <w:t xml:space="preserve"> </w:t>
            </w:r>
            <w:r w:rsidRPr="008B66E1">
              <w:rPr>
                <w:bCs/>
                <w:i/>
                <w:iCs/>
              </w:rPr>
              <w:t>legal name]</w:t>
            </w:r>
          </w:p>
        </w:tc>
      </w:tr>
      <w:tr w:rsidR="00455149" w:rsidRPr="008B66E1">
        <w:trPr>
          <w:cantSplit/>
          <w:trHeight w:val="395"/>
          <w:jc w:val="center"/>
        </w:trPr>
        <w:tc>
          <w:tcPr>
            <w:tcW w:w="9180" w:type="dxa"/>
            <w:tcBorders>
              <w:left w:val="single" w:sz="4" w:space="0" w:color="auto"/>
            </w:tcBorders>
            <w:vAlign w:val="center"/>
          </w:tcPr>
          <w:p w:rsidR="00455149" w:rsidRPr="008B66E1" w:rsidRDefault="00455149" w:rsidP="00D60CC1">
            <w:pPr>
              <w:suppressAutoHyphens/>
              <w:ind w:left="360" w:hanging="360"/>
              <w:rPr>
                <w:spacing w:val="-2"/>
              </w:rPr>
            </w:pPr>
            <w:r w:rsidRPr="008B66E1">
              <w:rPr>
                <w:spacing w:val="-2"/>
              </w:rPr>
              <w:t xml:space="preserve">2.  In case of JV, legal name of each </w:t>
            </w:r>
            <w:r w:rsidR="00D91A06" w:rsidRPr="008B66E1">
              <w:rPr>
                <w:spacing w:val="-2"/>
              </w:rPr>
              <w:t xml:space="preserve">member </w:t>
            </w:r>
            <w:r w:rsidRPr="008B66E1">
              <w:rPr>
                <w:spacing w:val="-2"/>
              </w:rPr>
              <w:t xml:space="preserve">: </w:t>
            </w:r>
            <w:r w:rsidRPr="008B66E1">
              <w:rPr>
                <w:bCs/>
                <w:i/>
                <w:iCs/>
                <w:spacing w:val="-2"/>
              </w:rPr>
              <w:t xml:space="preserve">[insert legal name of each </w:t>
            </w:r>
            <w:r w:rsidR="00D91A06" w:rsidRPr="008B66E1">
              <w:rPr>
                <w:bCs/>
                <w:i/>
                <w:iCs/>
                <w:spacing w:val="-2"/>
              </w:rPr>
              <w:t xml:space="preserve">member </w:t>
            </w:r>
            <w:r w:rsidRPr="008B66E1">
              <w:rPr>
                <w:bCs/>
                <w:i/>
                <w:iCs/>
                <w:spacing w:val="-2"/>
              </w:rPr>
              <w:t xml:space="preserve"> in JV]</w:t>
            </w:r>
          </w:p>
        </w:tc>
      </w:tr>
      <w:tr w:rsidR="00455149" w:rsidRPr="008B66E1">
        <w:trPr>
          <w:cantSplit/>
          <w:trHeight w:val="674"/>
          <w:jc w:val="center"/>
        </w:trPr>
        <w:tc>
          <w:tcPr>
            <w:tcW w:w="9180" w:type="dxa"/>
            <w:tcBorders>
              <w:left w:val="single" w:sz="4" w:space="0" w:color="auto"/>
            </w:tcBorders>
            <w:vAlign w:val="center"/>
          </w:tcPr>
          <w:p w:rsidR="00455149" w:rsidRPr="008B66E1" w:rsidRDefault="00455149" w:rsidP="00D60CC1">
            <w:pPr>
              <w:suppressAutoHyphens/>
              <w:rPr>
                <w:b/>
              </w:rPr>
            </w:pPr>
            <w:r w:rsidRPr="008B66E1">
              <w:t xml:space="preserve">3.  </w:t>
            </w:r>
            <w:r w:rsidR="004D2AED">
              <w:rPr>
                <w:spacing w:val="-2"/>
              </w:rPr>
              <w:t>Tenderer</w:t>
            </w:r>
            <w:r w:rsidR="004D2AED" w:rsidRPr="00C50FE5">
              <w:rPr>
                <w:spacing w:val="-2"/>
              </w:rPr>
              <w:t>’s</w:t>
            </w:r>
            <w:r w:rsidR="004D2AED">
              <w:rPr>
                <w:spacing w:val="-2"/>
              </w:rPr>
              <w:t xml:space="preserve"> </w:t>
            </w:r>
            <w:r w:rsidRPr="008B66E1">
              <w:rPr>
                <w:spacing w:val="-2"/>
              </w:rPr>
              <w:t xml:space="preserve">actual or intended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actual or intended </w:t>
            </w:r>
            <w:r w:rsidR="0059319C" w:rsidRPr="008B66E1">
              <w:rPr>
                <w:bCs/>
                <w:i/>
                <w:iCs/>
                <w:spacing w:val="-2"/>
              </w:rPr>
              <w:t>c</w:t>
            </w:r>
            <w:r w:rsidRPr="008B66E1">
              <w:rPr>
                <w:bCs/>
                <w:i/>
                <w:iCs/>
                <w:spacing w:val="-2"/>
              </w:rPr>
              <w:t xml:space="preserve">ountry of </w:t>
            </w:r>
            <w:r w:rsidR="0059319C" w:rsidRPr="008B66E1">
              <w:rPr>
                <w:bCs/>
                <w:i/>
                <w:iCs/>
                <w:spacing w:val="-2"/>
              </w:rPr>
              <w:t>r</w:t>
            </w:r>
            <w:r w:rsidRPr="008B66E1">
              <w:rPr>
                <w:bCs/>
                <w:i/>
                <w:iCs/>
                <w:spacing w:val="-2"/>
              </w:rPr>
              <w:t>egistration]</w:t>
            </w:r>
          </w:p>
        </w:tc>
      </w:tr>
      <w:tr w:rsidR="00455149" w:rsidRPr="008B66E1">
        <w:trPr>
          <w:cantSplit/>
          <w:trHeight w:val="467"/>
          <w:jc w:val="center"/>
        </w:trPr>
        <w:tc>
          <w:tcPr>
            <w:tcW w:w="9180" w:type="dxa"/>
            <w:tcBorders>
              <w:left w:val="single" w:sz="4" w:space="0" w:color="auto"/>
            </w:tcBorders>
            <w:vAlign w:val="center"/>
          </w:tcPr>
          <w:p w:rsidR="00455149" w:rsidRPr="008B66E1" w:rsidRDefault="00455149" w:rsidP="00D60CC1">
            <w:pPr>
              <w:suppressAutoHyphens/>
              <w:rPr>
                <w:b/>
                <w:spacing w:val="-2"/>
              </w:rPr>
            </w:pPr>
            <w:r w:rsidRPr="008B66E1">
              <w:rPr>
                <w:spacing w:val="-2"/>
              </w:rPr>
              <w:t xml:space="preserve">4.  </w:t>
            </w:r>
            <w:r w:rsidR="004D2AED">
              <w:rPr>
                <w:spacing w:val="-2"/>
              </w:rPr>
              <w:t>Tenderer</w:t>
            </w:r>
            <w:r w:rsidR="004D2AED" w:rsidRPr="00C50FE5">
              <w:rPr>
                <w:spacing w:val="-2"/>
              </w:rPr>
              <w:t>’s</w:t>
            </w:r>
            <w:r w:rsidR="004D2AED">
              <w:rPr>
                <w:spacing w:val="-2"/>
              </w:rPr>
              <w:t xml:space="preserve"> </w:t>
            </w:r>
            <w:r w:rsidR="0059319C" w:rsidRPr="008B66E1">
              <w:rPr>
                <w:spacing w:val="-2"/>
              </w:rPr>
              <w:t>y</w:t>
            </w:r>
            <w:r w:rsidRPr="008B66E1">
              <w:rPr>
                <w:spacing w:val="-2"/>
              </w:rPr>
              <w:t xml:space="preserve">ear of </w:t>
            </w:r>
            <w:r w:rsidR="0059319C" w:rsidRPr="008B66E1">
              <w:rPr>
                <w:spacing w:val="-2"/>
              </w:rPr>
              <w:t>r</w:t>
            </w:r>
            <w:r w:rsidRPr="008B66E1">
              <w:rPr>
                <w:spacing w:val="-2"/>
              </w:rPr>
              <w:t xml:space="preserve">egistration: </w:t>
            </w:r>
            <w:r w:rsidRPr="008B66E1">
              <w:rPr>
                <w:bCs/>
                <w:i/>
                <w:iCs/>
                <w:spacing w:val="-2"/>
              </w:rPr>
              <w:t xml:space="preserve">[insert </w:t>
            </w:r>
            <w:r w:rsidR="004D2AED">
              <w:rPr>
                <w:spacing w:val="-2"/>
              </w:rPr>
              <w:t>Tenderer</w:t>
            </w:r>
            <w:r w:rsidR="004D2AED" w:rsidRPr="00C50FE5">
              <w:rPr>
                <w:spacing w:val="-2"/>
              </w:rPr>
              <w:t>’s</w:t>
            </w:r>
            <w:r w:rsidR="004D2AED">
              <w:rPr>
                <w:spacing w:val="-2"/>
              </w:rPr>
              <w:t xml:space="preserve"> </w:t>
            </w:r>
            <w:r w:rsidRPr="008B66E1">
              <w:rPr>
                <w:bCs/>
                <w:i/>
                <w:iCs/>
                <w:spacing w:val="-2"/>
              </w:rPr>
              <w:t>year of registration]</w:t>
            </w:r>
          </w:p>
        </w:tc>
      </w:tr>
      <w:tr w:rsidR="00455149" w:rsidRPr="008B66E1">
        <w:trPr>
          <w:cantSplit/>
          <w:trHeight w:val="719"/>
          <w:jc w:val="center"/>
        </w:trPr>
        <w:tc>
          <w:tcPr>
            <w:tcW w:w="9180" w:type="dxa"/>
            <w:tcBorders>
              <w:left w:val="single" w:sz="4" w:space="0" w:color="auto"/>
            </w:tcBorders>
            <w:vAlign w:val="center"/>
          </w:tcPr>
          <w:p w:rsidR="00455149" w:rsidRPr="008B66E1" w:rsidRDefault="00455149" w:rsidP="00D60CC1">
            <w:pPr>
              <w:suppressAutoHyphens/>
              <w:rPr>
                <w:spacing w:val="-2"/>
              </w:rPr>
            </w:pPr>
            <w:r w:rsidRPr="008B66E1">
              <w:rPr>
                <w:spacing w:val="-2"/>
              </w:rPr>
              <w:t xml:space="preserve">5.  </w:t>
            </w:r>
            <w:r w:rsidR="004D2AED">
              <w:rPr>
                <w:spacing w:val="-2"/>
              </w:rPr>
              <w:t>Tenderer</w:t>
            </w:r>
            <w:r w:rsidR="004D2AED" w:rsidRPr="00C50FE5">
              <w:rPr>
                <w:spacing w:val="-2"/>
              </w:rPr>
              <w:t>’s</w:t>
            </w:r>
            <w:r w:rsidR="004D2AED">
              <w:rPr>
                <w:spacing w:val="-2"/>
              </w:rPr>
              <w:t xml:space="preserve"> </w:t>
            </w:r>
            <w:r w:rsidRPr="008B66E1">
              <w:rPr>
                <w:spacing w:val="-2"/>
              </w:rPr>
              <w:t xml:space="preserve">Address in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w:t>
            </w:r>
            <w:r w:rsidR="004D2AED" w:rsidRPr="004D2AED">
              <w:rPr>
                <w:i/>
                <w:iCs/>
                <w:spacing w:val="-2"/>
              </w:rPr>
              <w:t>Tenderer’s</w:t>
            </w:r>
            <w:r w:rsidR="004D2AED">
              <w:rPr>
                <w:spacing w:val="-2"/>
              </w:rPr>
              <w:t xml:space="preserve"> </w:t>
            </w:r>
            <w:r w:rsidRPr="008B66E1">
              <w:rPr>
                <w:bCs/>
                <w:i/>
                <w:iCs/>
                <w:spacing w:val="-2"/>
              </w:rPr>
              <w:t>legal address in country of registration]</w:t>
            </w:r>
          </w:p>
        </w:tc>
      </w:tr>
      <w:tr w:rsidR="00455149" w:rsidRPr="008B66E1">
        <w:trPr>
          <w:cantSplit/>
          <w:jc w:val="center"/>
        </w:trPr>
        <w:tc>
          <w:tcPr>
            <w:tcW w:w="9180" w:type="dxa"/>
          </w:tcPr>
          <w:p w:rsidR="00455149" w:rsidRPr="008B66E1" w:rsidRDefault="00455149">
            <w:pPr>
              <w:pStyle w:val="Outline"/>
              <w:suppressAutoHyphens/>
              <w:spacing w:before="0" w:after="200"/>
              <w:rPr>
                <w:spacing w:val="-2"/>
                <w:kern w:val="0"/>
              </w:rPr>
            </w:pPr>
            <w:r w:rsidRPr="008B66E1">
              <w:rPr>
                <w:spacing w:val="-2"/>
                <w:kern w:val="0"/>
              </w:rPr>
              <w:t xml:space="preserve">6.  </w:t>
            </w:r>
            <w:r w:rsidR="004D2AED">
              <w:rPr>
                <w:spacing w:val="-2"/>
              </w:rPr>
              <w:t>Tenderer</w:t>
            </w:r>
            <w:r w:rsidR="004D2AED" w:rsidRPr="00C50FE5">
              <w:rPr>
                <w:spacing w:val="-2"/>
              </w:rPr>
              <w:t>’s</w:t>
            </w:r>
            <w:r w:rsidR="004D2AED">
              <w:rPr>
                <w:spacing w:val="-2"/>
              </w:rPr>
              <w:t xml:space="preserve"> </w:t>
            </w:r>
            <w:r w:rsidRPr="008B66E1">
              <w:rPr>
                <w:spacing w:val="-2"/>
                <w:kern w:val="0"/>
              </w:rPr>
              <w:t>Authorized Representative Information</w:t>
            </w:r>
          </w:p>
          <w:p w:rsidR="00455149" w:rsidRPr="008B66E1" w:rsidRDefault="00455149">
            <w:pPr>
              <w:pStyle w:val="Outline1"/>
              <w:keepNext w:val="0"/>
              <w:tabs>
                <w:tab w:val="clear" w:pos="360"/>
              </w:tabs>
              <w:suppressAutoHyphens/>
              <w:spacing w:before="0" w:after="120"/>
              <w:rPr>
                <w:b/>
                <w:spacing w:val="-2"/>
                <w:kern w:val="0"/>
              </w:rPr>
            </w:pPr>
            <w:r w:rsidRPr="008B66E1">
              <w:rPr>
                <w:spacing w:val="-2"/>
                <w:kern w:val="0"/>
              </w:rPr>
              <w:t xml:space="preserve">     Name: </w:t>
            </w:r>
            <w:r w:rsidRPr="008B66E1">
              <w:rPr>
                <w:i/>
                <w:spacing w:val="-2"/>
                <w:kern w:val="0"/>
              </w:rPr>
              <w:t>[insert Authorized Representative’s name]</w:t>
            </w:r>
          </w:p>
          <w:p w:rsidR="00455149" w:rsidRPr="008B66E1" w:rsidRDefault="00455149">
            <w:pPr>
              <w:suppressAutoHyphens/>
              <w:spacing w:after="120"/>
              <w:rPr>
                <w:b/>
                <w:spacing w:val="-2"/>
              </w:rPr>
            </w:pPr>
            <w:r w:rsidRPr="008B66E1">
              <w:rPr>
                <w:spacing w:val="-2"/>
              </w:rPr>
              <w:t xml:space="preserve">     Address: </w:t>
            </w:r>
            <w:r w:rsidRPr="008B66E1">
              <w:rPr>
                <w:i/>
                <w:spacing w:val="-2"/>
              </w:rPr>
              <w:t>[insert Authorized Representative’s Address]</w:t>
            </w:r>
          </w:p>
          <w:p w:rsidR="00455149" w:rsidRPr="008B66E1" w:rsidRDefault="00455149">
            <w:pPr>
              <w:suppressAutoHyphens/>
              <w:spacing w:after="120"/>
              <w:rPr>
                <w:b/>
                <w:spacing w:val="-2"/>
              </w:rPr>
            </w:pPr>
            <w:r w:rsidRPr="008B66E1">
              <w:rPr>
                <w:spacing w:val="-2"/>
              </w:rPr>
              <w:t xml:space="preserve">     Telephone/Fax numbers: </w:t>
            </w:r>
            <w:r w:rsidRPr="008B66E1">
              <w:rPr>
                <w:i/>
                <w:spacing w:val="-2"/>
              </w:rPr>
              <w:t>[insert Authorized Representative’s telephone/fax numbers]</w:t>
            </w:r>
          </w:p>
          <w:p w:rsidR="00455149" w:rsidRPr="008B66E1" w:rsidRDefault="00455149">
            <w:pPr>
              <w:suppressAutoHyphens/>
              <w:spacing w:after="200"/>
              <w:rPr>
                <w:spacing w:val="-2"/>
              </w:rPr>
            </w:pPr>
            <w:r w:rsidRPr="008B66E1">
              <w:rPr>
                <w:spacing w:val="-2"/>
              </w:rPr>
              <w:t xml:space="preserve">     Email Address: </w:t>
            </w:r>
            <w:r w:rsidRPr="008B66E1">
              <w:rPr>
                <w:i/>
                <w:spacing w:val="-2"/>
              </w:rPr>
              <w:t>[insert Authorized Representative’s email address]</w:t>
            </w:r>
          </w:p>
        </w:tc>
      </w:tr>
      <w:tr w:rsidR="00455149" w:rsidRPr="008B66E1">
        <w:trPr>
          <w:jc w:val="center"/>
        </w:trPr>
        <w:tc>
          <w:tcPr>
            <w:tcW w:w="9180" w:type="dxa"/>
          </w:tcPr>
          <w:p w:rsidR="00FD78DD" w:rsidRPr="008B66E1" w:rsidRDefault="00D60CC1" w:rsidP="00FD78DD">
            <w:pPr>
              <w:spacing w:before="40" w:after="120"/>
              <w:ind w:left="90"/>
              <w:rPr>
                <w:spacing w:val="-2"/>
              </w:rPr>
            </w:pPr>
            <w:r>
              <w:t xml:space="preserve">7. </w:t>
            </w:r>
            <w:r w:rsidR="00FD78DD" w:rsidRPr="008B66E1">
              <w:rPr>
                <w:spacing w:val="-2"/>
              </w:rPr>
              <w:t xml:space="preserve">Attached are copies of original documents of </w:t>
            </w:r>
            <w:r w:rsidR="00FD78DD" w:rsidRPr="008B66E1">
              <w:rPr>
                <w:i/>
                <w:spacing w:val="-2"/>
              </w:rPr>
              <w:t>[check the box(</w:t>
            </w:r>
            <w:proofErr w:type="spellStart"/>
            <w:r w:rsidR="00FD78DD" w:rsidRPr="008B66E1">
              <w:rPr>
                <w:i/>
                <w:spacing w:val="-2"/>
              </w:rPr>
              <w:t>es</w:t>
            </w:r>
            <w:proofErr w:type="spellEnd"/>
            <w:r w:rsidR="00FD78DD" w:rsidRPr="008B66E1">
              <w:rPr>
                <w:i/>
                <w:spacing w:val="-2"/>
              </w:rPr>
              <w:t>) of the attached original documents]</w:t>
            </w:r>
          </w:p>
          <w:p w:rsidR="00FD78DD" w:rsidRPr="008B66E1" w:rsidRDefault="00FD78DD" w:rsidP="00FD78DD">
            <w:pPr>
              <w:spacing w:before="40" w:after="120"/>
              <w:ind w:left="540" w:hanging="450"/>
              <w:rPr>
                <w:spacing w:val="-8"/>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8D776C">
              <w:rPr>
                <w:spacing w:val="-2"/>
              </w:rPr>
              <w:t>Articles of Incorporation or Registration of firm named in 1, above.</w:t>
            </w:r>
          </w:p>
          <w:p w:rsidR="00FD78DD" w:rsidRPr="008B66E1" w:rsidRDefault="00FD78DD" w:rsidP="008D776C">
            <w:pPr>
              <w:spacing w:before="40" w:after="120"/>
              <w:ind w:left="540" w:hanging="450"/>
              <w:rPr>
                <w:spacing w:val="-2"/>
              </w:rPr>
            </w:pPr>
            <w:r w:rsidRPr="008B66E1">
              <w:rPr>
                <w:rFonts w:ascii="MS Mincho" w:eastAsia="MS Mincho" w:hAnsi="MS Mincho" w:cs="MS Mincho"/>
                <w:spacing w:val="-2"/>
              </w:rPr>
              <w:sym w:font="Wingdings" w:char="F0A8"/>
            </w:r>
            <w:r w:rsidRPr="008B66E1">
              <w:rPr>
                <w:spacing w:val="-2"/>
              </w:rPr>
              <w:tab/>
              <w:t>In case of JV, letter of intent to form JV or JV agreement.</w:t>
            </w:r>
          </w:p>
          <w:p w:rsidR="00FD78DD" w:rsidRPr="008B66E1" w:rsidRDefault="00FD78DD" w:rsidP="00FD78DD">
            <w:pPr>
              <w:spacing w:before="40" w:after="120"/>
              <w:ind w:left="540" w:hanging="450"/>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rPr>
              <w:t xml:space="preserve">In case of Government-owned enterprise or institution, in accordance with </w:t>
            </w:r>
            <w:r w:rsidR="008D776C">
              <w:rPr>
                <w:spacing w:val="-2"/>
              </w:rPr>
              <w:t xml:space="preserve">ITT 4.5, </w:t>
            </w:r>
            <w:r w:rsidRPr="008B66E1">
              <w:rPr>
                <w:spacing w:val="-2"/>
              </w:rPr>
              <w:t>documents establishing:</w:t>
            </w:r>
          </w:p>
          <w:p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Legal and financial autonomy</w:t>
            </w:r>
          </w:p>
          <w:p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Operation under commercial law</w:t>
            </w:r>
          </w:p>
          <w:p w:rsidR="00FD78DD" w:rsidRPr="00D60CC1" w:rsidRDefault="00D60CC1" w:rsidP="008D776C">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 xml:space="preserve">Establishing that the </w:t>
            </w:r>
            <w:r w:rsidR="008D776C">
              <w:rPr>
                <w:spacing w:val="-2"/>
              </w:rPr>
              <w:t>Tenderer</w:t>
            </w:r>
            <w:r w:rsidR="00FD78DD" w:rsidRPr="00D60CC1">
              <w:rPr>
                <w:spacing w:val="-2"/>
              </w:rPr>
              <w:t xml:space="preserve"> is not dependent agency of the </w:t>
            </w:r>
            <w:r w:rsidR="008D776C">
              <w:rPr>
                <w:spacing w:val="-2"/>
              </w:rPr>
              <w:t>Procuring Entity</w:t>
            </w:r>
          </w:p>
          <w:p w:rsidR="00FD78DD" w:rsidRPr="008B66E1" w:rsidRDefault="00D60CC1" w:rsidP="00D60CC1">
            <w:pPr>
              <w:spacing w:after="200"/>
              <w:ind w:left="576" w:hanging="450"/>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FD78DD" w:rsidRPr="008B66E1">
              <w:rPr>
                <w:spacing w:val="-2"/>
              </w:rPr>
              <w:t>Included are the organizational chart, a list of Board of Directors, and the beneficial ownership.</w:t>
            </w:r>
          </w:p>
        </w:tc>
      </w:tr>
    </w:tbl>
    <w:p w:rsidR="00455149" w:rsidRPr="008B66E1" w:rsidRDefault="00455149" w:rsidP="00EC66EC">
      <w:pPr>
        <w:pStyle w:val="SectionVHeader"/>
      </w:pPr>
      <w:r w:rsidRPr="008B66E1">
        <w:br w:type="page"/>
      </w:r>
      <w:bookmarkStart w:id="349" w:name="_Toc459032495"/>
      <w:r w:rsidR="00EC66EC">
        <w:lastRenderedPageBreak/>
        <w:t>Tenderer’s</w:t>
      </w:r>
      <w:r w:rsidR="00034B7B" w:rsidRPr="008B66E1">
        <w:t xml:space="preserve"> </w:t>
      </w:r>
      <w:r w:rsidRPr="008B66E1">
        <w:t xml:space="preserve">JV </w:t>
      </w:r>
      <w:r w:rsidR="00AA4F44" w:rsidRPr="008B66E1">
        <w:t>Member</w:t>
      </w:r>
      <w:r w:rsidR="00034B7B" w:rsidRPr="008B66E1">
        <w:t>s</w:t>
      </w:r>
      <w:r w:rsidR="00AA4F44" w:rsidRPr="008B66E1">
        <w:t xml:space="preserve"> </w:t>
      </w:r>
      <w:r w:rsidRPr="008B66E1">
        <w:t>Information Form</w:t>
      </w:r>
      <w:bookmarkEnd w:id="349"/>
    </w:p>
    <w:p w:rsidR="00455149" w:rsidRPr="008B66E1" w:rsidRDefault="00455149"/>
    <w:p w:rsidR="00455149" w:rsidRPr="008B66E1" w:rsidRDefault="00455149" w:rsidP="000A1567">
      <w:pPr>
        <w:jc w:val="center"/>
        <w:rPr>
          <w:sz w:val="36"/>
        </w:rPr>
      </w:pPr>
      <w:r w:rsidRPr="008B66E1">
        <w:rPr>
          <w:i/>
          <w:iCs/>
        </w:rPr>
        <w:t xml:space="preserve">[The </w:t>
      </w:r>
      <w:r w:rsidR="00EC66EC">
        <w:rPr>
          <w:i/>
          <w:iCs/>
        </w:rPr>
        <w:t xml:space="preserve">Tenderer </w:t>
      </w:r>
      <w:r w:rsidRPr="008B66E1">
        <w:rPr>
          <w:i/>
          <w:iCs/>
        </w:rPr>
        <w:t>shall fill in this Form in accordance with the instructions indicated below</w:t>
      </w:r>
      <w:r w:rsidR="00504B8D" w:rsidRPr="008B66E1">
        <w:rPr>
          <w:i/>
          <w:iCs/>
        </w:rPr>
        <w:t>.</w:t>
      </w:r>
      <w:r w:rsidR="00264FAA" w:rsidRPr="008B66E1">
        <w:rPr>
          <w:i/>
          <w:iCs/>
        </w:rPr>
        <w:t xml:space="preserve"> </w:t>
      </w:r>
      <w:r w:rsidR="00504B8D" w:rsidRPr="008B66E1">
        <w:rPr>
          <w:bCs/>
          <w:i/>
          <w:iCs/>
        </w:rPr>
        <w:t xml:space="preserve">The following table shall be filled in for the </w:t>
      </w:r>
      <w:r w:rsidR="000A1567">
        <w:rPr>
          <w:bCs/>
          <w:i/>
          <w:iCs/>
        </w:rPr>
        <w:t>Tenderer</w:t>
      </w:r>
      <w:r w:rsidR="00504B8D" w:rsidRPr="008B66E1">
        <w:rPr>
          <w:bCs/>
          <w:i/>
          <w:iCs/>
        </w:rPr>
        <w:t xml:space="preserve"> and for each member of a Joint </w:t>
      </w:r>
      <w:r w:rsidR="00504B8D" w:rsidRPr="008B66E1">
        <w:rPr>
          <w:bCs/>
          <w:i/>
          <w:iCs/>
          <w:spacing w:val="-4"/>
        </w:rPr>
        <w:t>Venture</w:t>
      </w:r>
      <w:r w:rsidRPr="008B66E1">
        <w:rPr>
          <w:i/>
          <w:iCs/>
        </w:rPr>
        <w:t>].</w:t>
      </w:r>
    </w:p>
    <w:p w:rsidR="00455149" w:rsidRPr="008B66E1" w:rsidRDefault="00455149" w:rsidP="00950377">
      <w:pPr>
        <w:ind w:left="720" w:hanging="720"/>
        <w:jc w:val="right"/>
      </w:pPr>
      <w:r w:rsidRPr="008B66E1">
        <w:t xml:space="preserve">Date: </w:t>
      </w:r>
      <w:r w:rsidRPr="008B66E1">
        <w:rPr>
          <w:i/>
        </w:rPr>
        <w:t xml:space="preserve">[insert date (as </w:t>
      </w:r>
      <w:r w:rsidR="00950377">
        <w:rPr>
          <w:i/>
        </w:rPr>
        <w:t>DD/MM/YY</w:t>
      </w:r>
      <w:r w:rsidRPr="008B66E1">
        <w:rPr>
          <w:i/>
        </w:rPr>
        <w:t>) of Bid Submission</w:t>
      </w:r>
      <w:r w:rsidRPr="008B66E1">
        <w:t xml:space="preserve">] </w:t>
      </w:r>
    </w:p>
    <w:p w:rsidR="00455149" w:rsidRPr="008B66E1" w:rsidRDefault="00455149" w:rsidP="00950377">
      <w:pPr>
        <w:tabs>
          <w:tab w:val="right" w:pos="9360"/>
        </w:tabs>
        <w:ind w:left="720" w:hanging="720"/>
        <w:jc w:val="right"/>
        <w:rPr>
          <w:i/>
        </w:rPr>
      </w:pPr>
      <w:r w:rsidRPr="008B66E1">
        <w:t xml:space="preserve">ICB No.: </w:t>
      </w:r>
      <w:r w:rsidR="00950377">
        <w:rPr>
          <w:i/>
        </w:rPr>
        <w:t xml:space="preserve">                  </w:t>
      </w:r>
    </w:p>
    <w:p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rsidR="00455149" w:rsidRPr="008B66E1" w:rsidRDefault="00455149">
      <w:pPr>
        <w:ind w:left="720" w:hanging="720"/>
        <w:jc w:val="right"/>
      </w:pPr>
    </w:p>
    <w:p w:rsidR="00455149" w:rsidRPr="008B66E1" w:rsidRDefault="00455149">
      <w:pPr>
        <w:ind w:left="720" w:hanging="720"/>
        <w:jc w:val="right"/>
      </w:pPr>
      <w:r w:rsidRPr="008B66E1">
        <w:t>Page ________ of_ ______ pages</w:t>
      </w:r>
    </w:p>
    <w:p w:rsidR="00455149" w:rsidRPr="008B66E1" w:rsidRDefault="00455149">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8B66E1">
        <w:trPr>
          <w:cantSplit/>
          <w:trHeight w:val="440"/>
          <w:jc w:val="center"/>
        </w:trPr>
        <w:tc>
          <w:tcPr>
            <w:tcW w:w="9000" w:type="dxa"/>
            <w:tcBorders>
              <w:bottom w:val="nil"/>
            </w:tcBorders>
            <w:vAlign w:val="center"/>
          </w:tcPr>
          <w:p w:rsidR="00455149" w:rsidRPr="008B66E1" w:rsidRDefault="00455149" w:rsidP="000A1567">
            <w:pPr>
              <w:pStyle w:val="BodyText"/>
              <w:spacing w:before="40"/>
              <w:ind w:left="360" w:hanging="360"/>
              <w:jc w:val="left"/>
            </w:pPr>
            <w:r w:rsidRPr="008B66E1">
              <w:t>1.</w:t>
            </w:r>
            <w:r w:rsidRPr="008B66E1">
              <w:tab/>
            </w:r>
            <w:r w:rsidR="00EC66EC">
              <w:rPr>
                <w:spacing w:val="-2"/>
              </w:rPr>
              <w:t>Tenderer</w:t>
            </w:r>
            <w:r w:rsidR="00EC66EC" w:rsidRPr="00C50FE5">
              <w:rPr>
                <w:spacing w:val="-2"/>
              </w:rPr>
              <w:t xml:space="preserve">’s </w:t>
            </w:r>
            <w:r w:rsidRPr="008B66E1">
              <w:t xml:space="preserve">Name: </w:t>
            </w:r>
            <w:r w:rsidRPr="008B66E1">
              <w:rPr>
                <w:i/>
              </w:rPr>
              <w:t xml:space="preserve">[insert </w:t>
            </w:r>
            <w:r w:rsidR="000A1567">
              <w:rPr>
                <w:i/>
              </w:rPr>
              <w:t>Tenderer’s</w:t>
            </w:r>
            <w:r w:rsidRPr="008B66E1">
              <w:rPr>
                <w:i/>
              </w:rPr>
              <w:t xml:space="preserve"> legal name]</w:t>
            </w:r>
          </w:p>
        </w:tc>
      </w:tr>
      <w:tr w:rsidR="00455149" w:rsidRPr="008B66E1">
        <w:trPr>
          <w:cantSplit/>
          <w:trHeight w:val="485"/>
          <w:jc w:val="center"/>
        </w:trPr>
        <w:tc>
          <w:tcPr>
            <w:tcW w:w="9000" w:type="dxa"/>
            <w:tcBorders>
              <w:left w:val="single" w:sz="4" w:space="0" w:color="auto"/>
            </w:tcBorders>
            <w:vAlign w:val="center"/>
          </w:tcPr>
          <w:p w:rsidR="00455149" w:rsidRPr="008B66E1" w:rsidRDefault="00455149" w:rsidP="00950377">
            <w:pPr>
              <w:pStyle w:val="BodyText"/>
              <w:spacing w:before="40"/>
              <w:ind w:left="360" w:hanging="360"/>
              <w:jc w:val="left"/>
              <w:rPr>
                <w:b/>
              </w:rPr>
            </w:pPr>
            <w:r w:rsidRPr="008B66E1">
              <w:t>2.</w:t>
            </w:r>
            <w:r w:rsidRPr="008B66E1">
              <w:tab/>
            </w:r>
            <w:r w:rsidR="00EC66EC">
              <w:rPr>
                <w:spacing w:val="-2"/>
              </w:rPr>
              <w:t>Tenderer</w:t>
            </w:r>
            <w:r w:rsidR="00EC66EC" w:rsidRPr="00C50FE5">
              <w:rPr>
                <w:spacing w:val="-2"/>
              </w:rPr>
              <w:t xml:space="preserve">’s </w:t>
            </w:r>
            <w:r w:rsidRPr="008B66E1">
              <w:t xml:space="preserve">JV </w:t>
            </w:r>
            <w:r w:rsidR="00034B7B" w:rsidRPr="008B66E1">
              <w:t>Member</w:t>
            </w:r>
            <w:r w:rsidR="00A84E78" w:rsidRPr="008B66E1">
              <w:t>’s</w:t>
            </w:r>
            <w:r w:rsidR="00034B7B" w:rsidRPr="008B66E1">
              <w:t xml:space="preserve"> </w:t>
            </w:r>
            <w:r w:rsidR="00A84E78" w:rsidRPr="008B66E1">
              <w:t xml:space="preserve"> </w:t>
            </w:r>
            <w:r w:rsidRPr="008B66E1">
              <w:t xml:space="preserve"> name: </w:t>
            </w:r>
            <w:r w:rsidRPr="008B66E1">
              <w:rPr>
                <w:i/>
              </w:rPr>
              <w:t xml:space="preserve">[insert JV’s </w:t>
            </w:r>
            <w:r w:rsidR="00A84E78" w:rsidRPr="008B66E1">
              <w:rPr>
                <w:i/>
              </w:rPr>
              <w:t xml:space="preserve">Member </w:t>
            </w:r>
            <w:r w:rsidRPr="008B66E1">
              <w:rPr>
                <w:i/>
              </w:rPr>
              <w:t xml:space="preserve"> legal name]</w:t>
            </w:r>
          </w:p>
        </w:tc>
      </w:tr>
      <w:tr w:rsidR="00455149" w:rsidRPr="008B66E1">
        <w:trPr>
          <w:cantSplit/>
          <w:trHeight w:val="674"/>
          <w:jc w:val="center"/>
        </w:trPr>
        <w:tc>
          <w:tcPr>
            <w:tcW w:w="9000" w:type="dxa"/>
            <w:tcBorders>
              <w:left w:val="single" w:sz="4" w:space="0" w:color="auto"/>
            </w:tcBorders>
            <w:vAlign w:val="center"/>
          </w:tcPr>
          <w:p w:rsidR="00455149" w:rsidRPr="008B66E1" w:rsidRDefault="00455149" w:rsidP="00950377">
            <w:pPr>
              <w:pStyle w:val="BodyText"/>
              <w:spacing w:before="40"/>
              <w:ind w:left="360" w:hanging="360"/>
              <w:jc w:val="left"/>
              <w:rPr>
                <w:b/>
              </w:rPr>
            </w:pPr>
            <w:r w:rsidRPr="008B66E1">
              <w:t>3.</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c</w:t>
            </w:r>
            <w:r w:rsidRPr="008B66E1">
              <w:t xml:space="preserve">ountry of </w:t>
            </w:r>
            <w:r w:rsidR="00A84E78" w:rsidRPr="008B66E1">
              <w:t>r</w:t>
            </w:r>
            <w:r w:rsidRPr="008B66E1">
              <w:t xml:space="preserve">egistration: </w:t>
            </w:r>
            <w:r w:rsidRPr="008B66E1">
              <w:rPr>
                <w:i/>
              </w:rPr>
              <w:t xml:space="preserve">[insert JV’s </w:t>
            </w:r>
            <w:r w:rsidR="00A84E78" w:rsidRPr="008B66E1">
              <w:rPr>
                <w:i/>
              </w:rPr>
              <w:t xml:space="preserve">Member </w:t>
            </w:r>
            <w:r w:rsidRPr="008B66E1">
              <w:rPr>
                <w:i/>
              </w:rPr>
              <w:t xml:space="preserve"> country of registration]</w:t>
            </w:r>
          </w:p>
        </w:tc>
      </w:tr>
      <w:tr w:rsidR="00455149" w:rsidRPr="008B66E1">
        <w:trPr>
          <w:cantSplit/>
          <w:trHeight w:val="476"/>
          <w:jc w:val="center"/>
        </w:trPr>
        <w:tc>
          <w:tcPr>
            <w:tcW w:w="9000" w:type="dxa"/>
            <w:tcBorders>
              <w:left w:val="single" w:sz="4" w:space="0" w:color="auto"/>
            </w:tcBorders>
            <w:vAlign w:val="center"/>
          </w:tcPr>
          <w:p w:rsidR="00455149" w:rsidRPr="008B66E1" w:rsidRDefault="00455149" w:rsidP="00950377">
            <w:pPr>
              <w:pStyle w:val="BodyText"/>
              <w:spacing w:before="40"/>
              <w:ind w:left="360" w:hanging="360"/>
              <w:jc w:val="left"/>
            </w:pPr>
            <w:r w:rsidRPr="008B66E1">
              <w:t>4.</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y</w:t>
            </w:r>
            <w:r w:rsidRPr="008B66E1">
              <w:t xml:space="preserve">ear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year of registration]</w:t>
            </w:r>
          </w:p>
        </w:tc>
      </w:tr>
      <w:tr w:rsidR="00455149" w:rsidRPr="008B66E1">
        <w:trPr>
          <w:cantSplit/>
          <w:trHeight w:val="710"/>
          <w:jc w:val="center"/>
        </w:trPr>
        <w:tc>
          <w:tcPr>
            <w:tcW w:w="9000" w:type="dxa"/>
            <w:tcBorders>
              <w:left w:val="single" w:sz="4" w:space="0" w:color="auto"/>
            </w:tcBorders>
            <w:vAlign w:val="center"/>
          </w:tcPr>
          <w:p w:rsidR="00455149" w:rsidRPr="008B66E1" w:rsidRDefault="00455149" w:rsidP="00950377">
            <w:pPr>
              <w:pStyle w:val="BodyText"/>
              <w:spacing w:before="40"/>
              <w:ind w:left="360" w:hanging="360"/>
              <w:jc w:val="left"/>
            </w:pPr>
            <w:r w:rsidRPr="008B66E1">
              <w:t>5.</w:t>
            </w:r>
            <w:r w:rsidRPr="008B66E1">
              <w:tab/>
            </w:r>
            <w:r w:rsidR="00EC66EC">
              <w:rPr>
                <w:spacing w:val="-2"/>
              </w:rPr>
              <w:t>Tenderer</w:t>
            </w:r>
            <w:r w:rsidR="00EC66EC" w:rsidRPr="00C50FE5">
              <w:rPr>
                <w:spacing w:val="-2"/>
              </w:rPr>
              <w:t xml:space="preserve">’s </w:t>
            </w:r>
            <w:r w:rsidRPr="008B66E1">
              <w:t xml:space="preserve">JV </w:t>
            </w:r>
            <w:r w:rsidR="00A84E78" w:rsidRPr="008B66E1">
              <w:t>Member’s l</w:t>
            </w:r>
            <w:r w:rsidRPr="008B66E1">
              <w:t xml:space="preserve">egal </w:t>
            </w:r>
            <w:r w:rsidR="00A84E78" w:rsidRPr="008B66E1">
              <w:t>a</w:t>
            </w:r>
            <w:r w:rsidRPr="008B66E1">
              <w:t xml:space="preserve">ddress in </w:t>
            </w:r>
            <w:r w:rsidR="00A84E78" w:rsidRPr="008B66E1">
              <w:t>c</w:t>
            </w:r>
            <w:r w:rsidRPr="008B66E1">
              <w:t xml:space="preserve">ountry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legal address in country of registration]</w:t>
            </w:r>
          </w:p>
        </w:tc>
      </w:tr>
      <w:tr w:rsidR="00455149" w:rsidRPr="008B66E1">
        <w:trPr>
          <w:cantSplit/>
          <w:jc w:val="center"/>
        </w:trPr>
        <w:tc>
          <w:tcPr>
            <w:tcW w:w="9000" w:type="dxa"/>
          </w:tcPr>
          <w:p w:rsidR="00455149" w:rsidRPr="008B66E1" w:rsidRDefault="00455149">
            <w:pPr>
              <w:pStyle w:val="BodyText"/>
              <w:spacing w:before="40" w:after="160"/>
              <w:ind w:left="360" w:hanging="360"/>
            </w:pPr>
            <w:r w:rsidRPr="008B66E1">
              <w:t>6.</w:t>
            </w:r>
            <w:r w:rsidRPr="008B66E1">
              <w:tab/>
            </w:r>
            <w:r w:rsidR="00EC66EC">
              <w:rPr>
                <w:spacing w:val="-2"/>
              </w:rPr>
              <w:t>Tenderer</w:t>
            </w:r>
            <w:r w:rsidR="00EC66EC" w:rsidRPr="00C50FE5">
              <w:rPr>
                <w:spacing w:val="-2"/>
              </w:rPr>
              <w:t xml:space="preserve">’s </w:t>
            </w:r>
            <w:r w:rsidRPr="008B66E1">
              <w:t xml:space="preserve">JV </w:t>
            </w:r>
            <w:r w:rsidR="00DE5A47" w:rsidRPr="008B66E1">
              <w:t xml:space="preserve">Member’s </w:t>
            </w:r>
            <w:r w:rsidRPr="008B66E1">
              <w:t xml:space="preserve"> </w:t>
            </w:r>
            <w:r w:rsidR="00DE5A47" w:rsidRPr="008B66E1">
              <w:t>a</w:t>
            </w:r>
            <w:r w:rsidRPr="008B66E1">
              <w:t xml:space="preserve">uthorized </w:t>
            </w:r>
            <w:r w:rsidR="00DE5A47" w:rsidRPr="008B66E1">
              <w:t>r</w:t>
            </w:r>
            <w:r w:rsidRPr="008B66E1">
              <w:t xml:space="preserve">epresentative </w:t>
            </w:r>
            <w:r w:rsidR="00DE5A47" w:rsidRPr="008B66E1">
              <w:t>i</w:t>
            </w:r>
            <w:r w:rsidRPr="008B66E1">
              <w:t>nformation</w:t>
            </w:r>
          </w:p>
          <w:p w:rsidR="00455149" w:rsidRPr="008B66E1" w:rsidRDefault="00455149" w:rsidP="00950377">
            <w:pPr>
              <w:pStyle w:val="BodyText"/>
              <w:spacing w:before="40" w:after="160"/>
              <w:ind w:left="936" w:hanging="360"/>
              <w:rPr>
                <w:b/>
              </w:rPr>
            </w:pPr>
            <w:r w:rsidRPr="008B66E1">
              <w:t xml:space="preserve">Name: </w:t>
            </w:r>
            <w:r w:rsidRPr="008B66E1">
              <w:rPr>
                <w:i/>
              </w:rPr>
              <w:t xml:space="preserve">[insert name of JV’s </w:t>
            </w:r>
            <w:r w:rsidR="00DE5A47" w:rsidRPr="008B66E1">
              <w:rPr>
                <w:i/>
              </w:rPr>
              <w:t xml:space="preserve">Member </w:t>
            </w:r>
            <w:r w:rsidRPr="008B66E1">
              <w:rPr>
                <w:i/>
              </w:rPr>
              <w:t xml:space="preserve"> authorized representative]</w:t>
            </w:r>
          </w:p>
          <w:p w:rsidR="00455149" w:rsidRPr="008B66E1" w:rsidRDefault="00455149" w:rsidP="00950377">
            <w:pPr>
              <w:pStyle w:val="BodyText"/>
              <w:spacing w:before="40" w:after="160"/>
              <w:ind w:left="936" w:hanging="360"/>
              <w:rPr>
                <w:b/>
              </w:rPr>
            </w:pPr>
            <w:r w:rsidRPr="008B66E1">
              <w:t xml:space="preserve">Address: </w:t>
            </w:r>
            <w:r w:rsidRPr="008B66E1">
              <w:rPr>
                <w:i/>
              </w:rPr>
              <w:t xml:space="preserve">[insert address of JV’s </w:t>
            </w:r>
            <w:r w:rsidR="00DE5A47" w:rsidRPr="008B66E1">
              <w:rPr>
                <w:i/>
              </w:rPr>
              <w:t xml:space="preserve">Member </w:t>
            </w:r>
            <w:r w:rsidRPr="008B66E1">
              <w:rPr>
                <w:i/>
              </w:rPr>
              <w:t xml:space="preserve"> authorized representative]</w:t>
            </w:r>
          </w:p>
          <w:p w:rsidR="00455149" w:rsidRPr="008B66E1" w:rsidRDefault="00455149" w:rsidP="00950377">
            <w:pPr>
              <w:pStyle w:val="BodyText"/>
              <w:spacing w:before="40" w:after="160"/>
              <w:ind w:left="936" w:hanging="360"/>
              <w:rPr>
                <w:i/>
              </w:rPr>
            </w:pPr>
            <w:r w:rsidRPr="008B66E1">
              <w:t xml:space="preserve">Telephone/Fax numbers: </w:t>
            </w:r>
            <w:r w:rsidRPr="008B66E1">
              <w:rPr>
                <w:i/>
              </w:rPr>
              <w:t xml:space="preserve">[insert telephone/fax numbers of JV’s </w:t>
            </w:r>
            <w:r w:rsidR="00DE5A47" w:rsidRPr="008B66E1">
              <w:rPr>
                <w:i/>
              </w:rPr>
              <w:t xml:space="preserve">Member </w:t>
            </w:r>
            <w:r w:rsidRPr="008B66E1">
              <w:rPr>
                <w:i/>
              </w:rPr>
              <w:t xml:space="preserve"> authorized representative]</w:t>
            </w:r>
          </w:p>
          <w:p w:rsidR="00455149" w:rsidRPr="008B66E1" w:rsidRDefault="00455149" w:rsidP="00950377">
            <w:pPr>
              <w:pStyle w:val="BodyText"/>
              <w:spacing w:before="40" w:after="160"/>
              <w:ind w:left="936" w:hanging="360"/>
            </w:pPr>
            <w:r w:rsidRPr="008B66E1">
              <w:t xml:space="preserve">Email Address: </w:t>
            </w:r>
            <w:r w:rsidRPr="008B66E1">
              <w:rPr>
                <w:i/>
              </w:rPr>
              <w:t xml:space="preserve">[insert email address of JV’s </w:t>
            </w:r>
            <w:r w:rsidR="00DE5A47" w:rsidRPr="008B66E1">
              <w:rPr>
                <w:i/>
              </w:rPr>
              <w:t xml:space="preserve">Member </w:t>
            </w:r>
            <w:r w:rsidRPr="008B66E1">
              <w:rPr>
                <w:i/>
              </w:rPr>
              <w:t xml:space="preserve"> authorized representative]</w:t>
            </w:r>
          </w:p>
        </w:tc>
      </w:tr>
      <w:tr w:rsidR="00455149" w:rsidRPr="008B66E1">
        <w:trPr>
          <w:jc w:val="center"/>
        </w:trPr>
        <w:tc>
          <w:tcPr>
            <w:tcW w:w="9000" w:type="dxa"/>
          </w:tcPr>
          <w:p w:rsidR="000E5ED0" w:rsidRPr="008B66E1" w:rsidRDefault="00455149" w:rsidP="00EC66EC">
            <w:pPr>
              <w:spacing w:before="40" w:after="120"/>
              <w:ind w:left="540" w:hanging="450"/>
              <w:jc w:val="both"/>
              <w:rPr>
                <w:spacing w:val="-2"/>
                <w:sz w:val="22"/>
                <w:szCs w:val="22"/>
              </w:rPr>
            </w:pPr>
            <w:r w:rsidRPr="008B66E1">
              <w:rPr>
                <w:spacing w:val="-2"/>
              </w:rPr>
              <w:t>7.</w:t>
            </w:r>
            <w:r w:rsidRPr="008B66E1">
              <w:rPr>
                <w:spacing w:val="-2"/>
              </w:rPr>
              <w:tab/>
            </w:r>
            <w:r w:rsidR="000E5ED0" w:rsidRPr="008B66E1">
              <w:rPr>
                <w:spacing w:val="-2"/>
                <w:sz w:val="22"/>
                <w:szCs w:val="22"/>
              </w:rPr>
              <w:t xml:space="preserve"> Attached are copies of original documents of </w:t>
            </w:r>
            <w:r w:rsidR="000E5ED0" w:rsidRPr="008B66E1">
              <w:rPr>
                <w:i/>
              </w:rPr>
              <w:t>[check the box(</w:t>
            </w:r>
            <w:proofErr w:type="spellStart"/>
            <w:r w:rsidR="000E5ED0" w:rsidRPr="008B66E1">
              <w:rPr>
                <w:i/>
              </w:rPr>
              <w:t>es</w:t>
            </w:r>
            <w:proofErr w:type="spellEnd"/>
            <w:r w:rsidR="000E5ED0" w:rsidRPr="008B66E1">
              <w:rPr>
                <w:i/>
              </w:rPr>
              <w:t>) of the attached original documents]</w:t>
            </w:r>
          </w:p>
          <w:p w:rsidR="000E5ED0" w:rsidRPr="008B66E1" w:rsidRDefault="000E5ED0" w:rsidP="00EC66EC">
            <w:pPr>
              <w:spacing w:before="40" w:after="120"/>
              <w:ind w:left="540" w:hanging="450"/>
              <w:jc w:val="both"/>
              <w:rPr>
                <w:spacing w:val="-8"/>
                <w:sz w:val="22"/>
                <w:szCs w:val="2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sz w:val="22"/>
                <w:szCs w:val="22"/>
              </w:rPr>
              <w:t xml:space="preserve">Articles of Incorporation (or equivalent documents of constitution or association), and/or registration documents of the </w:t>
            </w:r>
            <w:r w:rsidRPr="008B66E1">
              <w:rPr>
                <w:spacing w:val="-8"/>
                <w:sz w:val="22"/>
                <w:szCs w:val="22"/>
              </w:rPr>
              <w:t>legal entity named a</w:t>
            </w:r>
            <w:r w:rsidR="00EC66EC">
              <w:rPr>
                <w:spacing w:val="-8"/>
                <w:sz w:val="22"/>
                <w:szCs w:val="22"/>
              </w:rPr>
              <w:t>bove, in accordance with ITT 4.1</w:t>
            </w:r>
            <w:r w:rsidRPr="008B66E1">
              <w:rPr>
                <w:spacing w:val="-8"/>
                <w:sz w:val="22"/>
                <w:szCs w:val="22"/>
              </w:rPr>
              <w:t>.</w:t>
            </w:r>
          </w:p>
          <w:p w:rsidR="000E5ED0" w:rsidRPr="008B66E1" w:rsidRDefault="000E5ED0" w:rsidP="00EC66EC">
            <w:pPr>
              <w:spacing w:before="40" w:after="120"/>
              <w:ind w:left="540" w:hanging="450"/>
              <w:jc w:val="both"/>
              <w:rPr>
                <w:spacing w:val="-2"/>
                <w:sz w:val="22"/>
                <w:szCs w:val="22"/>
              </w:rPr>
            </w:pPr>
            <w:r w:rsidRPr="008B66E1">
              <w:rPr>
                <w:rFonts w:ascii="MS Mincho" w:eastAsia="MS Mincho" w:hAnsi="MS Mincho" w:cs="MS Mincho"/>
                <w:spacing w:val="-2"/>
              </w:rPr>
              <w:sym w:font="Wingdings" w:char="F0A8"/>
            </w:r>
            <w:r w:rsidRPr="008B66E1">
              <w:rPr>
                <w:spacing w:val="-2"/>
                <w:sz w:val="22"/>
                <w:szCs w:val="22"/>
              </w:rPr>
              <w:t xml:space="preserve"> </w:t>
            </w:r>
            <w:r w:rsidRPr="008B66E1">
              <w:rPr>
                <w:spacing w:val="-2"/>
                <w:sz w:val="22"/>
                <w:szCs w:val="22"/>
              </w:rPr>
              <w:tab/>
              <w:t xml:space="preserve">In case of a Government-owned enterprise or institution, documents establishing legal and financial autonomy, operation in accordance with commercial law, and absence of dependent status, in accordance with </w:t>
            </w:r>
            <w:r w:rsidR="00EC66EC">
              <w:rPr>
                <w:spacing w:val="-2"/>
                <w:sz w:val="22"/>
                <w:szCs w:val="22"/>
              </w:rPr>
              <w:t>ITT</w:t>
            </w:r>
            <w:r w:rsidRPr="008B66E1">
              <w:rPr>
                <w:spacing w:val="-2"/>
                <w:sz w:val="22"/>
                <w:szCs w:val="22"/>
              </w:rPr>
              <w:t xml:space="preserve"> 4.5.</w:t>
            </w:r>
          </w:p>
          <w:p w:rsidR="00455149" w:rsidRPr="008B66E1" w:rsidRDefault="00950377" w:rsidP="00EC66EC">
            <w:pPr>
              <w:spacing w:before="40" w:after="160"/>
              <w:ind w:left="576" w:hanging="450"/>
              <w:jc w:val="both"/>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0E5ED0" w:rsidRPr="008B66E1">
              <w:rPr>
                <w:spacing w:val="-2"/>
                <w:sz w:val="22"/>
                <w:szCs w:val="22"/>
              </w:rPr>
              <w:t>Included are the organizational chart, a list of Board of Directors, and the beneficial ownership.</w:t>
            </w:r>
          </w:p>
        </w:tc>
      </w:tr>
    </w:tbl>
    <w:p w:rsidR="00BD2878" w:rsidRDefault="00455149" w:rsidP="00264FAA">
      <w:pPr>
        <w:pStyle w:val="SectionVHeader"/>
        <w:jc w:val="left"/>
      </w:pPr>
      <w:r w:rsidRPr="008B66E1">
        <w:br w:type="page"/>
      </w:r>
    </w:p>
    <w:p w:rsidR="00EF3FB4" w:rsidRDefault="00EF3FB4" w:rsidP="00EF3FB4">
      <w:pPr>
        <w:pStyle w:val="SectionVHeader"/>
      </w:pPr>
      <w:bookmarkStart w:id="350" w:name="_Toc234131426"/>
      <w:bookmarkStart w:id="351" w:name="_Toc459032496"/>
      <w:r>
        <w:lastRenderedPageBreak/>
        <w:t>Tender Submission Form</w:t>
      </w:r>
      <w:bookmarkEnd w:id="350"/>
      <w:bookmarkEnd w:id="351"/>
    </w:p>
    <w:p w:rsidR="00EF3FB4" w:rsidRDefault="00EF3FB4" w:rsidP="00EF3FB4">
      <w:pPr>
        <w:pStyle w:val="BankNormal"/>
        <w:jc w:val="both"/>
        <w:rPr>
          <w:i/>
          <w:iCs/>
        </w:rPr>
      </w:pPr>
      <w:r>
        <w:rPr>
          <w:i/>
          <w:iCs/>
        </w:rPr>
        <w:t xml:space="preserve"> [The Tenderer shall fill in this Form in accordance with the instructions indicated. No alterations to its format shall be permitted and no substitutions shall be accepted.]</w:t>
      </w:r>
    </w:p>
    <w:p w:rsidR="00EF3FB4" w:rsidRDefault="00EF3FB4" w:rsidP="00EF3FB4">
      <w:pPr>
        <w:tabs>
          <w:tab w:val="right" w:pos="9360"/>
        </w:tabs>
        <w:ind w:left="720" w:hanging="720"/>
        <w:jc w:val="right"/>
      </w:pPr>
      <w:r>
        <w:t>Date: {</w:t>
      </w:r>
      <w:r>
        <w:rPr>
          <w:i/>
          <w:iCs/>
        </w:rPr>
        <w:t>insert date (as day, month and year) of Tender Submission}</w:t>
      </w:r>
    </w:p>
    <w:p w:rsidR="00EF3FB4" w:rsidRDefault="00EF3FB4" w:rsidP="00EF3FB4">
      <w:pPr>
        <w:tabs>
          <w:tab w:val="right" w:pos="9360"/>
        </w:tabs>
        <w:ind w:left="5040" w:hanging="720"/>
        <w:jc w:val="right"/>
        <w:rPr>
          <w:sz w:val="20"/>
        </w:rPr>
      </w:pPr>
      <w:r>
        <w:t xml:space="preserve">Procurement Reference No.: </w:t>
      </w:r>
      <w:r>
        <w:rPr>
          <w:sz w:val="20"/>
        </w:rPr>
        <w:t>………..</w:t>
      </w:r>
    </w:p>
    <w:p w:rsidR="00EF3FB4" w:rsidRDefault="00EF3FB4" w:rsidP="00EF3FB4">
      <w:pPr>
        <w:tabs>
          <w:tab w:val="right" w:pos="9360"/>
        </w:tabs>
        <w:ind w:left="5040" w:hanging="720"/>
        <w:jc w:val="right"/>
        <w:rPr>
          <w:sz w:val="20"/>
        </w:rPr>
      </w:pPr>
      <w:r w:rsidRPr="00B57BA6">
        <w:rPr>
          <w:sz w:val="20"/>
        </w:rPr>
        <w:t xml:space="preserve">Invitation for Bid No.: </w:t>
      </w:r>
      <w:r>
        <w:rPr>
          <w:sz w:val="20"/>
        </w:rPr>
        <w:t>……………………….</w:t>
      </w:r>
    </w:p>
    <w:p w:rsidR="00EF3FB4" w:rsidRDefault="00EF3FB4" w:rsidP="00EF3FB4">
      <w:pPr>
        <w:tabs>
          <w:tab w:val="right" w:pos="9360"/>
        </w:tabs>
        <w:ind w:left="5040" w:hanging="720"/>
        <w:jc w:val="right"/>
        <w:rPr>
          <w:sz w:val="20"/>
        </w:rPr>
      </w:pPr>
    </w:p>
    <w:p w:rsidR="00EF3FB4" w:rsidRPr="008F222F" w:rsidRDefault="00EF3FB4" w:rsidP="00D01056">
      <w:pPr>
        <w:rPr>
          <w:b/>
          <w:bCs/>
          <w:szCs w:val="24"/>
        </w:rPr>
      </w:pPr>
      <w:r>
        <w:t xml:space="preserve">To:     </w:t>
      </w:r>
      <w:r w:rsidR="00D01056">
        <w:t xml:space="preserve">  </w:t>
      </w:r>
      <w:r>
        <w:rPr>
          <w:b/>
          <w:bCs/>
          <w:szCs w:val="24"/>
        </w:rPr>
        <w:t>Director General</w:t>
      </w:r>
    </w:p>
    <w:p w:rsidR="00EF3FB4" w:rsidRDefault="00013F28" w:rsidP="00EF3FB4">
      <w:pPr>
        <w:ind w:firstLine="720"/>
        <w:rPr>
          <w:b/>
          <w:bCs/>
          <w:szCs w:val="24"/>
        </w:rPr>
      </w:pPr>
      <w:r>
        <w:rPr>
          <w:b/>
          <w:bCs/>
          <w:szCs w:val="24"/>
        </w:rPr>
        <w:t>Public Procurement Section</w:t>
      </w:r>
    </w:p>
    <w:p w:rsidR="00EF3FB4" w:rsidRPr="008F222F" w:rsidRDefault="00EF3FB4" w:rsidP="00EF3FB4">
      <w:pPr>
        <w:ind w:firstLine="720"/>
        <w:rPr>
          <w:b/>
          <w:bCs/>
          <w:szCs w:val="24"/>
        </w:rPr>
      </w:pPr>
      <w:r>
        <w:rPr>
          <w:b/>
          <w:bCs/>
          <w:szCs w:val="24"/>
        </w:rPr>
        <w:t>Public Procurement Division</w:t>
      </w:r>
    </w:p>
    <w:p w:rsidR="00EF3FB4" w:rsidRPr="008F222F" w:rsidRDefault="00EF3FB4" w:rsidP="00EF3FB4">
      <w:pPr>
        <w:ind w:firstLine="720"/>
        <w:rPr>
          <w:b/>
          <w:bCs/>
          <w:szCs w:val="24"/>
        </w:rPr>
      </w:pPr>
      <w:r w:rsidRPr="008F222F">
        <w:rPr>
          <w:b/>
          <w:bCs/>
          <w:szCs w:val="24"/>
        </w:rPr>
        <w:t>Ministry of Finance and Treasury</w:t>
      </w:r>
    </w:p>
    <w:p w:rsidR="00EF3FB4" w:rsidRPr="008F222F" w:rsidRDefault="00EF3FB4" w:rsidP="00EF3FB4">
      <w:pPr>
        <w:ind w:firstLine="720"/>
        <w:rPr>
          <w:b/>
          <w:bCs/>
          <w:szCs w:val="24"/>
        </w:rPr>
      </w:pPr>
      <w:proofErr w:type="spellStart"/>
      <w:r w:rsidRPr="008F222F">
        <w:rPr>
          <w:b/>
          <w:bCs/>
          <w:szCs w:val="24"/>
        </w:rPr>
        <w:t>Ameenee</w:t>
      </w:r>
      <w:proofErr w:type="spellEnd"/>
      <w:r w:rsidRPr="008F222F">
        <w:rPr>
          <w:b/>
          <w:bCs/>
          <w:szCs w:val="24"/>
        </w:rPr>
        <w:t xml:space="preserve"> </w:t>
      </w:r>
      <w:proofErr w:type="spellStart"/>
      <w:r w:rsidRPr="008F222F">
        <w:rPr>
          <w:b/>
          <w:bCs/>
          <w:szCs w:val="24"/>
        </w:rPr>
        <w:t>Magu</w:t>
      </w:r>
      <w:proofErr w:type="spellEnd"/>
    </w:p>
    <w:p w:rsidR="00EF3FB4" w:rsidRPr="008F222F" w:rsidRDefault="00EF3FB4" w:rsidP="00EF3FB4">
      <w:pPr>
        <w:ind w:firstLine="720"/>
        <w:rPr>
          <w:b/>
          <w:bCs/>
          <w:szCs w:val="24"/>
        </w:rPr>
      </w:pPr>
      <w:r w:rsidRPr="008F222F">
        <w:rPr>
          <w:b/>
          <w:bCs/>
          <w:szCs w:val="24"/>
        </w:rPr>
        <w:t>Male’, 20379</w:t>
      </w:r>
    </w:p>
    <w:p w:rsidR="00EF3FB4" w:rsidRDefault="00EF3FB4" w:rsidP="00EF3FB4">
      <w:pPr>
        <w:ind w:firstLine="720"/>
        <w:rPr>
          <w:b/>
          <w:bCs/>
          <w:szCs w:val="24"/>
        </w:rPr>
      </w:pPr>
      <w:r w:rsidRPr="008F222F">
        <w:rPr>
          <w:b/>
          <w:bCs/>
          <w:szCs w:val="24"/>
        </w:rPr>
        <w:t>Republic of Maldives</w:t>
      </w:r>
    </w:p>
    <w:p w:rsidR="00EF3FB4" w:rsidRDefault="00EF3FB4" w:rsidP="00EF3FB4">
      <w:pPr>
        <w:ind w:firstLine="720"/>
        <w:rPr>
          <w:b/>
          <w:bCs/>
          <w:szCs w:val="24"/>
        </w:rPr>
      </w:pPr>
    </w:p>
    <w:p w:rsidR="00EF3FB4" w:rsidRDefault="00EF3FB4" w:rsidP="00EF3FB4">
      <w:pPr>
        <w:ind w:firstLine="720"/>
        <w:rPr>
          <w:b/>
          <w:bCs/>
          <w:szCs w:val="24"/>
        </w:rPr>
      </w:pPr>
    </w:p>
    <w:p w:rsidR="00EF3FB4" w:rsidRDefault="00EF3FB4" w:rsidP="00EF3FB4">
      <w:r>
        <w:t xml:space="preserve">We, the undersigned, declare that: </w:t>
      </w:r>
    </w:p>
    <w:p w:rsidR="00EF3FB4" w:rsidRDefault="00EF3FB4" w:rsidP="00EF3FB4"/>
    <w:p w:rsidR="00EF3FB4" w:rsidRDefault="00EF3FB4" w:rsidP="00EF3FB4">
      <w:pPr>
        <w:numPr>
          <w:ilvl w:val="0"/>
          <w:numId w:val="118"/>
        </w:numPr>
        <w:tabs>
          <w:tab w:val="clear" w:pos="420"/>
          <w:tab w:val="left" w:pos="540"/>
          <w:tab w:val="num" w:pos="720"/>
        </w:tabs>
        <w:spacing w:before="60" w:after="60"/>
        <w:ind w:left="539" w:hanging="539"/>
        <w:jc w:val="both"/>
      </w:pPr>
      <w:r>
        <w:t>We have examined and have no reservations to the Tendering Documents, including Addenda No.: ______________{</w:t>
      </w:r>
      <w:r>
        <w:rPr>
          <w:i/>
        </w:rPr>
        <w:t>insert the number and issuing date of each Addenda};</w:t>
      </w:r>
      <w:r>
        <w:t xml:space="preserve"> </w:t>
      </w:r>
    </w:p>
    <w:p w:rsidR="00EF3FB4" w:rsidRDefault="00EF3FB4" w:rsidP="002A6C2B">
      <w:pPr>
        <w:numPr>
          <w:ilvl w:val="0"/>
          <w:numId w:val="118"/>
        </w:numPr>
        <w:tabs>
          <w:tab w:val="clear" w:pos="420"/>
          <w:tab w:val="left" w:pos="540"/>
          <w:tab w:val="num" w:pos="720"/>
        </w:tabs>
        <w:spacing w:before="60" w:after="60"/>
        <w:ind w:left="539" w:hanging="539"/>
        <w:jc w:val="both"/>
      </w:pPr>
      <w:r>
        <w:t xml:space="preserve">We offer to supply in conformity with the Tendering Documents and in accordance with the Delivery Schedules specified in the Schedule of Requirements the following Goods and Related Services. </w:t>
      </w:r>
      <w:r w:rsidR="002A6C2B">
        <w:rPr>
          <w:b/>
          <w:bCs/>
        </w:rPr>
        <w:t xml:space="preserve">Design, Supply and Installation of Audio Video Equipment for New Parliamentary </w:t>
      </w:r>
      <w:proofErr w:type="spellStart"/>
      <w:r w:rsidR="002A6C2B">
        <w:rPr>
          <w:b/>
          <w:bCs/>
        </w:rPr>
        <w:t>Buidling</w:t>
      </w:r>
      <w:proofErr w:type="spellEnd"/>
      <w:r w:rsidR="002A6C2B">
        <w:rPr>
          <w:b/>
          <w:bCs/>
        </w:rPr>
        <w:t>.</w:t>
      </w:r>
      <w:r>
        <w:t xml:space="preserve"> </w:t>
      </w:r>
    </w:p>
    <w:p w:rsidR="002A6C2B" w:rsidRDefault="002A6C2B" w:rsidP="002A6C2B">
      <w:pPr>
        <w:tabs>
          <w:tab w:val="left" w:pos="540"/>
        </w:tabs>
        <w:spacing w:before="60" w:after="60"/>
        <w:ind w:left="539"/>
        <w:jc w:val="both"/>
      </w:pPr>
    </w:p>
    <w:p w:rsidR="002A6C2B" w:rsidRPr="002A6C2B" w:rsidRDefault="002A6C2B" w:rsidP="00231A8D">
      <w:pPr>
        <w:tabs>
          <w:tab w:val="left" w:pos="540"/>
        </w:tabs>
        <w:spacing w:before="60" w:after="60" w:line="360" w:lineRule="auto"/>
        <w:jc w:val="center"/>
        <w:rPr>
          <w:b/>
          <w:bCs/>
          <w:i/>
          <w:iCs/>
        </w:rPr>
      </w:pPr>
      <w:r>
        <w:rPr>
          <w:b/>
          <w:bCs/>
          <w:i/>
          <w:iCs/>
        </w:rPr>
        <w:t>[Insert list of goods, quantity and price as per following format]</w:t>
      </w:r>
    </w:p>
    <w:tbl>
      <w:tblPr>
        <w:tblW w:w="8526" w:type="dxa"/>
        <w:jc w:val="center"/>
        <w:tblLayout w:type="fixed"/>
        <w:tblLook w:val="04A0" w:firstRow="1" w:lastRow="0" w:firstColumn="1" w:lastColumn="0" w:noHBand="0" w:noVBand="1"/>
      </w:tblPr>
      <w:tblGrid>
        <w:gridCol w:w="606"/>
        <w:gridCol w:w="1710"/>
        <w:gridCol w:w="2610"/>
        <w:gridCol w:w="1440"/>
        <w:gridCol w:w="1440"/>
        <w:gridCol w:w="720"/>
      </w:tblGrid>
      <w:tr w:rsidR="002A6C2B" w:rsidTr="002A6C2B">
        <w:trPr>
          <w:trHeight w:val="499"/>
          <w:jc w:val="center"/>
        </w:trPr>
        <w:tc>
          <w:tcPr>
            <w:tcW w:w="606" w:type="dxa"/>
            <w:tcBorders>
              <w:top w:val="double" w:sz="6" w:space="0" w:color="auto"/>
              <w:left w:val="double" w:sz="6" w:space="0" w:color="auto"/>
              <w:bottom w:val="double" w:sz="6" w:space="0" w:color="000000"/>
              <w:right w:val="single" w:sz="4" w:space="0" w:color="auto"/>
            </w:tcBorders>
            <w:shd w:val="clear" w:color="000000" w:fill="E6E6E6"/>
            <w:vAlign w:val="center"/>
            <w:hideMark/>
          </w:tcPr>
          <w:p w:rsidR="002A6C2B" w:rsidRPr="00231A8D" w:rsidRDefault="002A6C2B" w:rsidP="002A6C2B">
            <w:pPr>
              <w:jc w:val="center"/>
              <w:rPr>
                <w:b/>
                <w:bCs/>
                <w:color w:val="000000"/>
                <w:sz w:val="22"/>
                <w:szCs w:val="22"/>
              </w:rPr>
            </w:pPr>
            <w:r w:rsidRPr="00231A8D">
              <w:rPr>
                <w:b/>
                <w:bCs/>
                <w:color w:val="000000"/>
                <w:sz w:val="22"/>
                <w:szCs w:val="22"/>
              </w:rPr>
              <w:t>Item No</w:t>
            </w:r>
          </w:p>
        </w:tc>
        <w:tc>
          <w:tcPr>
            <w:tcW w:w="1710" w:type="dxa"/>
            <w:tcBorders>
              <w:top w:val="double" w:sz="6" w:space="0" w:color="auto"/>
              <w:left w:val="single" w:sz="4" w:space="0" w:color="auto"/>
              <w:bottom w:val="double" w:sz="6" w:space="0" w:color="000000"/>
              <w:right w:val="single" w:sz="4" w:space="0" w:color="auto"/>
            </w:tcBorders>
            <w:shd w:val="clear" w:color="000000" w:fill="E6E6E6"/>
            <w:vAlign w:val="center"/>
            <w:hideMark/>
          </w:tcPr>
          <w:p w:rsidR="002A6C2B" w:rsidRPr="00231A8D" w:rsidRDefault="002A6C2B" w:rsidP="00E1089A">
            <w:pPr>
              <w:jc w:val="center"/>
              <w:rPr>
                <w:b/>
                <w:bCs/>
                <w:color w:val="000000"/>
                <w:sz w:val="22"/>
                <w:szCs w:val="22"/>
              </w:rPr>
            </w:pPr>
            <w:r w:rsidRPr="00231A8D">
              <w:rPr>
                <w:b/>
                <w:bCs/>
                <w:color w:val="000000"/>
                <w:sz w:val="22"/>
                <w:szCs w:val="22"/>
              </w:rPr>
              <w:t xml:space="preserve">Description of Goods </w:t>
            </w:r>
          </w:p>
        </w:tc>
        <w:tc>
          <w:tcPr>
            <w:tcW w:w="2610" w:type="dxa"/>
            <w:tcBorders>
              <w:top w:val="double" w:sz="6" w:space="0" w:color="auto"/>
              <w:left w:val="single" w:sz="4" w:space="0" w:color="auto"/>
              <w:bottom w:val="double" w:sz="6" w:space="0" w:color="000000"/>
              <w:right w:val="single" w:sz="4" w:space="0" w:color="auto"/>
            </w:tcBorders>
            <w:shd w:val="clear" w:color="000000" w:fill="E6E6E6"/>
            <w:vAlign w:val="center"/>
            <w:hideMark/>
          </w:tcPr>
          <w:p w:rsidR="002A6C2B" w:rsidRPr="00231A8D" w:rsidRDefault="002A6C2B" w:rsidP="00E1089A">
            <w:pPr>
              <w:jc w:val="center"/>
              <w:rPr>
                <w:b/>
                <w:bCs/>
                <w:color w:val="000000"/>
                <w:sz w:val="22"/>
                <w:szCs w:val="22"/>
              </w:rPr>
            </w:pPr>
            <w:r w:rsidRPr="00231A8D">
              <w:rPr>
                <w:b/>
                <w:bCs/>
                <w:color w:val="000000"/>
                <w:sz w:val="22"/>
                <w:szCs w:val="22"/>
              </w:rPr>
              <w:t>Category</w:t>
            </w:r>
          </w:p>
        </w:tc>
        <w:tc>
          <w:tcPr>
            <w:tcW w:w="1440" w:type="dxa"/>
            <w:tcBorders>
              <w:top w:val="double" w:sz="6" w:space="0" w:color="auto"/>
              <w:left w:val="single" w:sz="4" w:space="0" w:color="auto"/>
              <w:bottom w:val="double" w:sz="6" w:space="0" w:color="000000"/>
              <w:right w:val="single" w:sz="4" w:space="0" w:color="auto"/>
            </w:tcBorders>
            <w:shd w:val="clear" w:color="000000" w:fill="E6E6E6"/>
            <w:vAlign w:val="center"/>
            <w:hideMark/>
          </w:tcPr>
          <w:p w:rsidR="002A6C2B" w:rsidRPr="00231A8D" w:rsidRDefault="002A6C2B" w:rsidP="00E1089A">
            <w:pPr>
              <w:jc w:val="center"/>
              <w:rPr>
                <w:b/>
                <w:bCs/>
                <w:color w:val="000000"/>
                <w:sz w:val="22"/>
                <w:szCs w:val="22"/>
              </w:rPr>
            </w:pPr>
            <w:r w:rsidRPr="00231A8D">
              <w:rPr>
                <w:b/>
                <w:bCs/>
                <w:color w:val="000000"/>
                <w:sz w:val="22"/>
                <w:szCs w:val="22"/>
              </w:rPr>
              <w:t xml:space="preserve">Quantity </w:t>
            </w:r>
          </w:p>
        </w:tc>
        <w:tc>
          <w:tcPr>
            <w:tcW w:w="2160" w:type="dxa"/>
            <w:gridSpan w:val="2"/>
            <w:tcBorders>
              <w:top w:val="double" w:sz="6" w:space="0" w:color="auto"/>
              <w:left w:val="single" w:sz="4" w:space="0" w:color="auto"/>
              <w:bottom w:val="double" w:sz="6" w:space="0" w:color="000000"/>
              <w:right w:val="double" w:sz="6" w:space="0" w:color="auto"/>
            </w:tcBorders>
            <w:shd w:val="clear" w:color="000000" w:fill="E6E6E6"/>
            <w:vAlign w:val="center"/>
            <w:hideMark/>
          </w:tcPr>
          <w:p w:rsidR="002A6C2B" w:rsidRPr="00231A8D" w:rsidRDefault="002A6C2B" w:rsidP="00E1089A">
            <w:pPr>
              <w:jc w:val="center"/>
              <w:rPr>
                <w:b/>
                <w:bCs/>
                <w:color w:val="000000"/>
                <w:sz w:val="22"/>
                <w:szCs w:val="22"/>
              </w:rPr>
            </w:pPr>
            <w:r w:rsidRPr="00231A8D">
              <w:rPr>
                <w:b/>
                <w:bCs/>
                <w:color w:val="000000"/>
                <w:sz w:val="22"/>
                <w:szCs w:val="22"/>
              </w:rPr>
              <w:t>Total price (including GST)</w:t>
            </w:r>
          </w:p>
        </w:tc>
      </w:tr>
      <w:tr w:rsidR="002A6C2B" w:rsidTr="002A6C2B">
        <w:trPr>
          <w:trHeight w:val="330"/>
          <w:jc w:val="center"/>
        </w:trPr>
        <w:tc>
          <w:tcPr>
            <w:tcW w:w="606" w:type="dxa"/>
            <w:tcBorders>
              <w:top w:val="single" w:sz="4" w:space="0" w:color="auto"/>
              <w:left w:val="double" w:sz="6" w:space="0" w:color="auto"/>
              <w:bottom w:val="single" w:sz="4" w:space="0" w:color="auto"/>
              <w:right w:val="single" w:sz="4" w:space="0" w:color="auto"/>
            </w:tcBorders>
            <w:shd w:val="clear" w:color="auto" w:fill="auto"/>
            <w:vAlign w:val="center"/>
            <w:hideMark/>
          </w:tcPr>
          <w:p w:rsidR="002A6C2B" w:rsidRDefault="002A6C2B" w:rsidP="002A6C2B">
            <w:pPr>
              <w:jc w:val="center"/>
              <w:rPr>
                <w:color w:val="000000"/>
                <w:szCs w:val="24"/>
              </w:rPr>
            </w:pPr>
            <w:r>
              <w:rPr>
                <w:color w:val="000000"/>
              </w:rPr>
              <w:t>1</w:t>
            </w:r>
          </w:p>
        </w:tc>
        <w:tc>
          <w:tcPr>
            <w:tcW w:w="1710" w:type="dxa"/>
            <w:tcBorders>
              <w:top w:val="single" w:sz="4" w:space="0" w:color="auto"/>
              <w:left w:val="nil"/>
              <w:bottom w:val="single" w:sz="4" w:space="0" w:color="auto"/>
              <w:right w:val="single" w:sz="4" w:space="0" w:color="auto"/>
            </w:tcBorders>
            <w:shd w:val="clear" w:color="auto" w:fill="auto"/>
            <w:vAlign w:val="center"/>
          </w:tcPr>
          <w:p w:rsidR="002A6C2B" w:rsidRDefault="002A6C2B" w:rsidP="00E1089A">
            <w:pPr>
              <w:rPr>
                <w:color w:val="000000"/>
              </w:rPr>
            </w:pPr>
          </w:p>
        </w:tc>
        <w:tc>
          <w:tcPr>
            <w:tcW w:w="2610" w:type="dxa"/>
            <w:tcBorders>
              <w:top w:val="single" w:sz="4" w:space="0" w:color="auto"/>
              <w:left w:val="nil"/>
              <w:bottom w:val="single" w:sz="4" w:space="0" w:color="auto"/>
              <w:right w:val="single" w:sz="4" w:space="0" w:color="auto"/>
            </w:tcBorders>
            <w:shd w:val="clear" w:color="auto" w:fill="auto"/>
            <w:vAlign w:val="center"/>
          </w:tcPr>
          <w:p w:rsidR="002A6C2B" w:rsidRDefault="002A6C2B" w:rsidP="00E1089A">
            <w:pPr>
              <w:rPr>
                <w:color w:val="000000"/>
              </w:rPr>
            </w:pPr>
          </w:p>
        </w:tc>
        <w:tc>
          <w:tcPr>
            <w:tcW w:w="1440" w:type="dxa"/>
            <w:tcBorders>
              <w:top w:val="single" w:sz="4" w:space="0" w:color="auto"/>
              <w:left w:val="nil"/>
              <w:bottom w:val="single" w:sz="4" w:space="0" w:color="auto"/>
              <w:right w:val="single" w:sz="4" w:space="0" w:color="auto"/>
            </w:tcBorders>
            <w:shd w:val="clear" w:color="auto" w:fill="auto"/>
            <w:vAlign w:val="center"/>
          </w:tcPr>
          <w:p w:rsidR="002A6C2B" w:rsidRDefault="002A6C2B" w:rsidP="00E1089A">
            <w:pPr>
              <w:jc w:val="center"/>
              <w:rPr>
                <w:color w:val="000000"/>
              </w:rPr>
            </w:pPr>
          </w:p>
        </w:tc>
        <w:tc>
          <w:tcPr>
            <w:tcW w:w="2160" w:type="dxa"/>
            <w:gridSpan w:val="2"/>
            <w:tcBorders>
              <w:top w:val="single" w:sz="4" w:space="0" w:color="auto"/>
              <w:left w:val="nil"/>
              <w:bottom w:val="single" w:sz="4" w:space="0" w:color="auto"/>
              <w:right w:val="double" w:sz="6" w:space="0" w:color="auto"/>
            </w:tcBorders>
            <w:shd w:val="clear" w:color="auto" w:fill="auto"/>
            <w:vAlign w:val="center"/>
            <w:hideMark/>
          </w:tcPr>
          <w:p w:rsidR="002A6C2B" w:rsidRDefault="002A6C2B" w:rsidP="00E1089A">
            <w:pPr>
              <w:rPr>
                <w:color w:val="000000"/>
              </w:rPr>
            </w:pPr>
            <w:r>
              <w:rPr>
                <w:color w:val="000000"/>
              </w:rPr>
              <w:t> </w:t>
            </w:r>
          </w:p>
        </w:tc>
      </w:tr>
      <w:tr w:rsidR="002A6C2B" w:rsidTr="002A6C2B">
        <w:trPr>
          <w:trHeight w:val="315"/>
          <w:jc w:val="center"/>
        </w:trPr>
        <w:tc>
          <w:tcPr>
            <w:tcW w:w="606" w:type="dxa"/>
            <w:tcBorders>
              <w:top w:val="nil"/>
              <w:left w:val="double" w:sz="6" w:space="0" w:color="auto"/>
              <w:bottom w:val="single" w:sz="4" w:space="0" w:color="auto"/>
              <w:right w:val="single" w:sz="4" w:space="0" w:color="auto"/>
            </w:tcBorders>
            <w:shd w:val="clear" w:color="auto" w:fill="auto"/>
            <w:vAlign w:val="center"/>
            <w:hideMark/>
          </w:tcPr>
          <w:p w:rsidR="002A6C2B" w:rsidRDefault="002A6C2B" w:rsidP="002A6C2B">
            <w:pPr>
              <w:jc w:val="center"/>
              <w:rPr>
                <w:color w:val="000000"/>
              </w:rPr>
            </w:pPr>
            <w:r>
              <w:rPr>
                <w:color w:val="000000"/>
              </w:rPr>
              <w:t>2</w:t>
            </w:r>
          </w:p>
        </w:tc>
        <w:tc>
          <w:tcPr>
            <w:tcW w:w="1710" w:type="dxa"/>
            <w:tcBorders>
              <w:top w:val="nil"/>
              <w:left w:val="nil"/>
              <w:bottom w:val="single" w:sz="4" w:space="0" w:color="auto"/>
              <w:right w:val="single" w:sz="4" w:space="0" w:color="auto"/>
            </w:tcBorders>
            <w:shd w:val="clear" w:color="auto" w:fill="auto"/>
            <w:vAlign w:val="center"/>
          </w:tcPr>
          <w:p w:rsidR="002A6C2B" w:rsidRDefault="002A6C2B" w:rsidP="00E1089A">
            <w:pPr>
              <w:rPr>
                <w:color w:val="000000"/>
              </w:rPr>
            </w:pPr>
          </w:p>
        </w:tc>
        <w:tc>
          <w:tcPr>
            <w:tcW w:w="2610" w:type="dxa"/>
            <w:tcBorders>
              <w:top w:val="nil"/>
              <w:left w:val="nil"/>
              <w:bottom w:val="single" w:sz="4" w:space="0" w:color="auto"/>
              <w:right w:val="single" w:sz="4" w:space="0" w:color="auto"/>
            </w:tcBorders>
            <w:shd w:val="clear" w:color="auto" w:fill="auto"/>
            <w:vAlign w:val="center"/>
          </w:tcPr>
          <w:p w:rsidR="002A6C2B" w:rsidRDefault="002A6C2B" w:rsidP="00E1089A">
            <w:pPr>
              <w:rPr>
                <w:color w:val="000000"/>
              </w:rPr>
            </w:pPr>
          </w:p>
        </w:tc>
        <w:tc>
          <w:tcPr>
            <w:tcW w:w="1440" w:type="dxa"/>
            <w:tcBorders>
              <w:top w:val="nil"/>
              <w:left w:val="nil"/>
              <w:bottom w:val="single" w:sz="4" w:space="0" w:color="auto"/>
              <w:right w:val="single" w:sz="4" w:space="0" w:color="auto"/>
            </w:tcBorders>
            <w:shd w:val="clear" w:color="auto" w:fill="auto"/>
            <w:vAlign w:val="center"/>
          </w:tcPr>
          <w:p w:rsidR="002A6C2B" w:rsidRDefault="002A6C2B" w:rsidP="00E1089A">
            <w:pPr>
              <w:jc w:val="center"/>
              <w:rPr>
                <w:color w:val="000000"/>
              </w:rPr>
            </w:pPr>
          </w:p>
        </w:tc>
        <w:tc>
          <w:tcPr>
            <w:tcW w:w="2160" w:type="dxa"/>
            <w:gridSpan w:val="2"/>
            <w:tcBorders>
              <w:top w:val="nil"/>
              <w:left w:val="nil"/>
              <w:bottom w:val="single" w:sz="4" w:space="0" w:color="auto"/>
              <w:right w:val="double" w:sz="6" w:space="0" w:color="auto"/>
            </w:tcBorders>
            <w:shd w:val="clear" w:color="auto" w:fill="auto"/>
            <w:vAlign w:val="center"/>
            <w:hideMark/>
          </w:tcPr>
          <w:p w:rsidR="002A6C2B" w:rsidRDefault="002A6C2B" w:rsidP="00E1089A">
            <w:pPr>
              <w:rPr>
                <w:color w:val="000000"/>
              </w:rPr>
            </w:pPr>
            <w:r>
              <w:rPr>
                <w:color w:val="000000"/>
              </w:rPr>
              <w:t> </w:t>
            </w:r>
          </w:p>
        </w:tc>
      </w:tr>
      <w:tr w:rsidR="002A6C2B" w:rsidTr="002A6C2B">
        <w:trPr>
          <w:trHeight w:val="315"/>
          <w:jc w:val="center"/>
        </w:trPr>
        <w:tc>
          <w:tcPr>
            <w:tcW w:w="606" w:type="dxa"/>
            <w:tcBorders>
              <w:top w:val="nil"/>
              <w:left w:val="double" w:sz="6" w:space="0" w:color="auto"/>
              <w:bottom w:val="single" w:sz="4" w:space="0" w:color="auto"/>
              <w:right w:val="single" w:sz="4" w:space="0" w:color="auto"/>
            </w:tcBorders>
            <w:shd w:val="clear" w:color="auto" w:fill="auto"/>
            <w:vAlign w:val="center"/>
            <w:hideMark/>
          </w:tcPr>
          <w:p w:rsidR="002A6C2B" w:rsidRDefault="002A6C2B" w:rsidP="002A6C2B">
            <w:pPr>
              <w:jc w:val="center"/>
              <w:rPr>
                <w:color w:val="000000"/>
              </w:rPr>
            </w:pPr>
            <w:r>
              <w:rPr>
                <w:color w:val="000000"/>
              </w:rPr>
              <w:t>3</w:t>
            </w:r>
          </w:p>
        </w:tc>
        <w:tc>
          <w:tcPr>
            <w:tcW w:w="1710" w:type="dxa"/>
            <w:tcBorders>
              <w:top w:val="nil"/>
              <w:left w:val="nil"/>
              <w:bottom w:val="single" w:sz="4" w:space="0" w:color="auto"/>
              <w:right w:val="single" w:sz="4" w:space="0" w:color="auto"/>
            </w:tcBorders>
            <w:shd w:val="clear" w:color="auto" w:fill="auto"/>
            <w:vAlign w:val="center"/>
          </w:tcPr>
          <w:p w:rsidR="002A6C2B" w:rsidRDefault="002A6C2B" w:rsidP="00E1089A">
            <w:pPr>
              <w:rPr>
                <w:color w:val="000000"/>
              </w:rPr>
            </w:pPr>
          </w:p>
        </w:tc>
        <w:tc>
          <w:tcPr>
            <w:tcW w:w="2610" w:type="dxa"/>
            <w:tcBorders>
              <w:top w:val="nil"/>
              <w:left w:val="nil"/>
              <w:bottom w:val="single" w:sz="4" w:space="0" w:color="auto"/>
              <w:right w:val="single" w:sz="4" w:space="0" w:color="auto"/>
            </w:tcBorders>
            <w:shd w:val="clear" w:color="auto" w:fill="auto"/>
            <w:vAlign w:val="center"/>
          </w:tcPr>
          <w:p w:rsidR="002A6C2B" w:rsidRDefault="002A6C2B" w:rsidP="00E1089A">
            <w:pPr>
              <w:rPr>
                <w:color w:val="000000"/>
              </w:rPr>
            </w:pPr>
          </w:p>
        </w:tc>
        <w:tc>
          <w:tcPr>
            <w:tcW w:w="1440" w:type="dxa"/>
            <w:tcBorders>
              <w:top w:val="nil"/>
              <w:left w:val="nil"/>
              <w:bottom w:val="single" w:sz="4" w:space="0" w:color="auto"/>
              <w:right w:val="single" w:sz="4" w:space="0" w:color="auto"/>
            </w:tcBorders>
            <w:shd w:val="clear" w:color="auto" w:fill="auto"/>
            <w:vAlign w:val="center"/>
          </w:tcPr>
          <w:p w:rsidR="002A6C2B" w:rsidRDefault="002A6C2B" w:rsidP="00E1089A">
            <w:pPr>
              <w:jc w:val="center"/>
              <w:rPr>
                <w:color w:val="000000"/>
              </w:rPr>
            </w:pPr>
          </w:p>
        </w:tc>
        <w:tc>
          <w:tcPr>
            <w:tcW w:w="2160" w:type="dxa"/>
            <w:gridSpan w:val="2"/>
            <w:tcBorders>
              <w:top w:val="nil"/>
              <w:left w:val="nil"/>
              <w:bottom w:val="single" w:sz="4" w:space="0" w:color="auto"/>
              <w:right w:val="double" w:sz="6" w:space="0" w:color="auto"/>
            </w:tcBorders>
            <w:shd w:val="clear" w:color="auto" w:fill="auto"/>
            <w:vAlign w:val="center"/>
            <w:hideMark/>
          </w:tcPr>
          <w:p w:rsidR="002A6C2B" w:rsidRDefault="002A6C2B" w:rsidP="00E1089A">
            <w:pPr>
              <w:rPr>
                <w:color w:val="000000"/>
              </w:rPr>
            </w:pPr>
            <w:r>
              <w:rPr>
                <w:color w:val="000000"/>
              </w:rPr>
              <w:t> </w:t>
            </w:r>
          </w:p>
        </w:tc>
      </w:tr>
      <w:tr w:rsidR="002A6C2B" w:rsidTr="002A6C2B">
        <w:trPr>
          <w:trHeight w:val="315"/>
          <w:jc w:val="center"/>
        </w:trPr>
        <w:tc>
          <w:tcPr>
            <w:tcW w:w="606" w:type="dxa"/>
            <w:tcBorders>
              <w:top w:val="nil"/>
              <w:left w:val="double" w:sz="6" w:space="0" w:color="auto"/>
              <w:bottom w:val="single" w:sz="4" w:space="0" w:color="auto"/>
              <w:right w:val="single" w:sz="4" w:space="0" w:color="auto"/>
            </w:tcBorders>
            <w:shd w:val="clear" w:color="auto" w:fill="auto"/>
            <w:vAlign w:val="center"/>
          </w:tcPr>
          <w:p w:rsidR="002A6C2B" w:rsidRDefault="002A6C2B" w:rsidP="002A6C2B">
            <w:pPr>
              <w:jc w:val="center"/>
              <w:rPr>
                <w:color w:val="000000"/>
              </w:rPr>
            </w:pPr>
            <w:r>
              <w:rPr>
                <w:color w:val="000000"/>
              </w:rPr>
              <w:t>4</w:t>
            </w:r>
          </w:p>
        </w:tc>
        <w:tc>
          <w:tcPr>
            <w:tcW w:w="1710" w:type="dxa"/>
            <w:tcBorders>
              <w:top w:val="nil"/>
              <w:left w:val="nil"/>
              <w:bottom w:val="single" w:sz="4" w:space="0" w:color="auto"/>
              <w:right w:val="single" w:sz="4" w:space="0" w:color="auto"/>
            </w:tcBorders>
            <w:shd w:val="clear" w:color="auto" w:fill="auto"/>
            <w:vAlign w:val="center"/>
          </w:tcPr>
          <w:p w:rsidR="002A6C2B" w:rsidRDefault="002A6C2B" w:rsidP="00E1089A">
            <w:pPr>
              <w:rPr>
                <w:color w:val="000000"/>
              </w:rPr>
            </w:pPr>
          </w:p>
        </w:tc>
        <w:tc>
          <w:tcPr>
            <w:tcW w:w="2610" w:type="dxa"/>
            <w:tcBorders>
              <w:top w:val="nil"/>
              <w:left w:val="nil"/>
              <w:bottom w:val="single" w:sz="4" w:space="0" w:color="auto"/>
              <w:right w:val="single" w:sz="4" w:space="0" w:color="auto"/>
            </w:tcBorders>
            <w:shd w:val="clear" w:color="auto" w:fill="auto"/>
            <w:vAlign w:val="center"/>
          </w:tcPr>
          <w:p w:rsidR="002A6C2B" w:rsidRDefault="002A6C2B" w:rsidP="00E1089A">
            <w:pPr>
              <w:rPr>
                <w:color w:val="000000"/>
              </w:rPr>
            </w:pPr>
          </w:p>
        </w:tc>
        <w:tc>
          <w:tcPr>
            <w:tcW w:w="1440" w:type="dxa"/>
            <w:tcBorders>
              <w:top w:val="nil"/>
              <w:left w:val="nil"/>
              <w:bottom w:val="single" w:sz="4" w:space="0" w:color="auto"/>
              <w:right w:val="single" w:sz="4" w:space="0" w:color="auto"/>
            </w:tcBorders>
            <w:shd w:val="clear" w:color="auto" w:fill="auto"/>
            <w:vAlign w:val="center"/>
          </w:tcPr>
          <w:p w:rsidR="002A6C2B" w:rsidRDefault="002A6C2B" w:rsidP="00E1089A">
            <w:pPr>
              <w:jc w:val="center"/>
              <w:rPr>
                <w:color w:val="000000"/>
              </w:rPr>
            </w:pPr>
          </w:p>
        </w:tc>
        <w:tc>
          <w:tcPr>
            <w:tcW w:w="2160" w:type="dxa"/>
            <w:gridSpan w:val="2"/>
            <w:tcBorders>
              <w:top w:val="nil"/>
              <w:left w:val="nil"/>
              <w:bottom w:val="single" w:sz="4" w:space="0" w:color="auto"/>
              <w:right w:val="double" w:sz="6" w:space="0" w:color="auto"/>
            </w:tcBorders>
            <w:shd w:val="clear" w:color="auto" w:fill="auto"/>
            <w:vAlign w:val="center"/>
          </w:tcPr>
          <w:p w:rsidR="002A6C2B" w:rsidRDefault="002A6C2B" w:rsidP="00E1089A">
            <w:pPr>
              <w:rPr>
                <w:color w:val="000000"/>
              </w:rPr>
            </w:pPr>
          </w:p>
        </w:tc>
      </w:tr>
      <w:tr w:rsidR="002A6C2B" w:rsidTr="002A6C2B">
        <w:trPr>
          <w:trHeight w:val="315"/>
          <w:jc w:val="center"/>
        </w:trPr>
        <w:tc>
          <w:tcPr>
            <w:tcW w:w="606" w:type="dxa"/>
            <w:tcBorders>
              <w:top w:val="nil"/>
              <w:left w:val="double" w:sz="6" w:space="0" w:color="auto"/>
              <w:bottom w:val="single" w:sz="4" w:space="0" w:color="auto"/>
              <w:right w:val="single" w:sz="4" w:space="0" w:color="auto"/>
            </w:tcBorders>
            <w:shd w:val="clear" w:color="auto" w:fill="auto"/>
            <w:vAlign w:val="center"/>
          </w:tcPr>
          <w:p w:rsidR="002A6C2B" w:rsidRDefault="002A6C2B" w:rsidP="002A6C2B">
            <w:pPr>
              <w:jc w:val="center"/>
              <w:rPr>
                <w:color w:val="000000"/>
              </w:rPr>
            </w:pPr>
            <w:r>
              <w:rPr>
                <w:color w:val="000000"/>
              </w:rPr>
              <w:t>5</w:t>
            </w:r>
          </w:p>
        </w:tc>
        <w:tc>
          <w:tcPr>
            <w:tcW w:w="1710" w:type="dxa"/>
            <w:tcBorders>
              <w:top w:val="nil"/>
              <w:left w:val="nil"/>
              <w:bottom w:val="single" w:sz="4" w:space="0" w:color="auto"/>
              <w:right w:val="single" w:sz="4" w:space="0" w:color="auto"/>
            </w:tcBorders>
            <w:shd w:val="clear" w:color="auto" w:fill="auto"/>
            <w:vAlign w:val="center"/>
          </w:tcPr>
          <w:p w:rsidR="002A6C2B" w:rsidRDefault="002A6C2B" w:rsidP="00E1089A">
            <w:pPr>
              <w:rPr>
                <w:color w:val="000000"/>
              </w:rPr>
            </w:pPr>
          </w:p>
        </w:tc>
        <w:tc>
          <w:tcPr>
            <w:tcW w:w="2610" w:type="dxa"/>
            <w:tcBorders>
              <w:top w:val="nil"/>
              <w:left w:val="nil"/>
              <w:bottom w:val="single" w:sz="4" w:space="0" w:color="auto"/>
              <w:right w:val="single" w:sz="4" w:space="0" w:color="auto"/>
            </w:tcBorders>
            <w:shd w:val="clear" w:color="auto" w:fill="auto"/>
            <w:vAlign w:val="center"/>
          </w:tcPr>
          <w:p w:rsidR="002A6C2B" w:rsidRDefault="002A6C2B" w:rsidP="00E1089A">
            <w:pPr>
              <w:rPr>
                <w:color w:val="000000"/>
              </w:rPr>
            </w:pPr>
          </w:p>
        </w:tc>
        <w:tc>
          <w:tcPr>
            <w:tcW w:w="1440" w:type="dxa"/>
            <w:tcBorders>
              <w:top w:val="nil"/>
              <w:left w:val="nil"/>
              <w:bottom w:val="single" w:sz="4" w:space="0" w:color="auto"/>
              <w:right w:val="single" w:sz="4" w:space="0" w:color="auto"/>
            </w:tcBorders>
            <w:shd w:val="clear" w:color="auto" w:fill="auto"/>
            <w:vAlign w:val="center"/>
          </w:tcPr>
          <w:p w:rsidR="002A6C2B" w:rsidRDefault="002A6C2B" w:rsidP="00E1089A">
            <w:pPr>
              <w:jc w:val="center"/>
              <w:rPr>
                <w:color w:val="000000"/>
              </w:rPr>
            </w:pPr>
          </w:p>
        </w:tc>
        <w:tc>
          <w:tcPr>
            <w:tcW w:w="2160" w:type="dxa"/>
            <w:gridSpan w:val="2"/>
            <w:tcBorders>
              <w:top w:val="nil"/>
              <w:left w:val="nil"/>
              <w:bottom w:val="single" w:sz="4" w:space="0" w:color="auto"/>
              <w:right w:val="double" w:sz="6" w:space="0" w:color="auto"/>
            </w:tcBorders>
            <w:shd w:val="clear" w:color="auto" w:fill="auto"/>
            <w:vAlign w:val="center"/>
          </w:tcPr>
          <w:p w:rsidR="002A6C2B" w:rsidRDefault="002A6C2B" w:rsidP="00E1089A">
            <w:pPr>
              <w:rPr>
                <w:color w:val="000000"/>
              </w:rPr>
            </w:pPr>
          </w:p>
        </w:tc>
      </w:tr>
      <w:tr w:rsidR="002A6C2B" w:rsidTr="002A6C2B">
        <w:trPr>
          <w:trHeight w:val="315"/>
          <w:jc w:val="center"/>
        </w:trPr>
        <w:tc>
          <w:tcPr>
            <w:tcW w:w="606" w:type="dxa"/>
            <w:tcBorders>
              <w:top w:val="nil"/>
              <w:left w:val="double" w:sz="6" w:space="0" w:color="auto"/>
              <w:bottom w:val="single" w:sz="4" w:space="0" w:color="auto"/>
              <w:right w:val="single" w:sz="4" w:space="0" w:color="auto"/>
            </w:tcBorders>
            <w:shd w:val="clear" w:color="auto" w:fill="auto"/>
            <w:vAlign w:val="center"/>
          </w:tcPr>
          <w:p w:rsidR="002A6C2B" w:rsidRDefault="002A6C2B" w:rsidP="002A6C2B">
            <w:pPr>
              <w:jc w:val="center"/>
              <w:rPr>
                <w:color w:val="000000"/>
              </w:rPr>
            </w:pPr>
            <w:r>
              <w:rPr>
                <w:color w:val="000000"/>
              </w:rPr>
              <w:t>6</w:t>
            </w:r>
          </w:p>
        </w:tc>
        <w:tc>
          <w:tcPr>
            <w:tcW w:w="1710" w:type="dxa"/>
            <w:tcBorders>
              <w:top w:val="nil"/>
              <w:left w:val="nil"/>
              <w:bottom w:val="single" w:sz="4" w:space="0" w:color="auto"/>
              <w:right w:val="single" w:sz="4" w:space="0" w:color="auto"/>
            </w:tcBorders>
            <w:shd w:val="clear" w:color="auto" w:fill="auto"/>
            <w:vAlign w:val="center"/>
          </w:tcPr>
          <w:p w:rsidR="002A6C2B" w:rsidRDefault="002A6C2B" w:rsidP="00E1089A">
            <w:pPr>
              <w:rPr>
                <w:color w:val="000000"/>
              </w:rPr>
            </w:pPr>
          </w:p>
        </w:tc>
        <w:tc>
          <w:tcPr>
            <w:tcW w:w="2610" w:type="dxa"/>
            <w:tcBorders>
              <w:top w:val="nil"/>
              <w:left w:val="nil"/>
              <w:bottom w:val="single" w:sz="4" w:space="0" w:color="auto"/>
              <w:right w:val="single" w:sz="4" w:space="0" w:color="auto"/>
            </w:tcBorders>
            <w:shd w:val="clear" w:color="auto" w:fill="auto"/>
            <w:vAlign w:val="center"/>
          </w:tcPr>
          <w:p w:rsidR="002A6C2B" w:rsidRDefault="002A6C2B" w:rsidP="00E1089A">
            <w:pPr>
              <w:rPr>
                <w:color w:val="000000"/>
              </w:rPr>
            </w:pPr>
          </w:p>
        </w:tc>
        <w:tc>
          <w:tcPr>
            <w:tcW w:w="1440" w:type="dxa"/>
            <w:tcBorders>
              <w:top w:val="nil"/>
              <w:left w:val="nil"/>
              <w:bottom w:val="single" w:sz="4" w:space="0" w:color="auto"/>
              <w:right w:val="single" w:sz="4" w:space="0" w:color="auto"/>
            </w:tcBorders>
            <w:shd w:val="clear" w:color="auto" w:fill="auto"/>
            <w:vAlign w:val="center"/>
          </w:tcPr>
          <w:p w:rsidR="002A6C2B" w:rsidRDefault="002A6C2B" w:rsidP="00E1089A">
            <w:pPr>
              <w:jc w:val="center"/>
              <w:rPr>
                <w:color w:val="000000"/>
              </w:rPr>
            </w:pPr>
          </w:p>
        </w:tc>
        <w:tc>
          <w:tcPr>
            <w:tcW w:w="2160" w:type="dxa"/>
            <w:gridSpan w:val="2"/>
            <w:tcBorders>
              <w:top w:val="nil"/>
              <w:left w:val="nil"/>
              <w:bottom w:val="single" w:sz="4" w:space="0" w:color="auto"/>
              <w:right w:val="double" w:sz="6" w:space="0" w:color="auto"/>
            </w:tcBorders>
            <w:shd w:val="clear" w:color="auto" w:fill="auto"/>
            <w:vAlign w:val="center"/>
          </w:tcPr>
          <w:p w:rsidR="002A6C2B" w:rsidRDefault="002A6C2B" w:rsidP="00E1089A">
            <w:pPr>
              <w:rPr>
                <w:color w:val="000000"/>
              </w:rPr>
            </w:pPr>
          </w:p>
        </w:tc>
      </w:tr>
      <w:tr w:rsidR="002A6C2B" w:rsidTr="002A6C2B">
        <w:trPr>
          <w:trHeight w:val="315"/>
          <w:jc w:val="center"/>
        </w:trPr>
        <w:tc>
          <w:tcPr>
            <w:tcW w:w="606" w:type="dxa"/>
            <w:tcBorders>
              <w:top w:val="nil"/>
              <w:left w:val="double" w:sz="6" w:space="0" w:color="auto"/>
              <w:bottom w:val="single" w:sz="4" w:space="0" w:color="auto"/>
              <w:right w:val="single" w:sz="4" w:space="0" w:color="auto"/>
            </w:tcBorders>
            <w:shd w:val="clear" w:color="auto" w:fill="auto"/>
            <w:vAlign w:val="center"/>
          </w:tcPr>
          <w:p w:rsidR="002A6C2B" w:rsidRDefault="002A6C2B" w:rsidP="002A6C2B">
            <w:pPr>
              <w:jc w:val="center"/>
              <w:rPr>
                <w:color w:val="000000"/>
              </w:rPr>
            </w:pPr>
            <w:r>
              <w:rPr>
                <w:color w:val="000000"/>
              </w:rPr>
              <w:t>7</w:t>
            </w:r>
          </w:p>
        </w:tc>
        <w:tc>
          <w:tcPr>
            <w:tcW w:w="1710" w:type="dxa"/>
            <w:tcBorders>
              <w:top w:val="nil"/>
              <w:left w:val="nil"/>
              <w:bottom w:val="single" w:sz="4" w:space="0" w:color="auto"/>
              <w:right w:val="single" w:sz="4" w:space="0" w:color="auto"/>
            </w:tcBorders>
            <w:shd w:val="clear" w:color="auto" w:fill="auto"/>
            <w:vAlign w:val="center"/>
          </w:tcPr>
          <w:p w:rsidR="002A6C2B" w:rsidRDefault="002A6C2B" w:rsidP="00E1089A">
            <w:pPr>
              <w:rPr>
                <w:color w:val="000000"/>
              </w:rPr>
            </w:pPr>
          </w:p>
        </w:tc>
        <w:tc>
          <w:tcPr>
            <w:tcW w:w="2610" w:type="dxa"/>
            <w:tcBorders>
              <w:top w:val="nil"/>
              <w:left w:val="nil"/>
              <w:bottom w:val="single" w:sz="4" w:space="0" w:color="auto"/>
              <w:right w:val="single" w:sz="4" w:space="0" w:color="auto"/>
            </w:tcBorders>
            <w:shd w:val="clear" w:color="auto" w:fill="auto"/>
            <w:vAlign w:val="center"/>
          </w:tcPr>
          <w:p w:rsidR="002A6C2B" w:rsidRDefault="002A6C2B" w:rsidP="00E1089A">
            <w:pPr>
              <w:rPr>
                <w:color w:val="000000"/>
              </w:rPr>
            </w:pPr>
          </w:p>
        </w:tc>
        <w:tc>
          <w:tcPr>
            <w:tcW w:w="1440" w:type="dxa"/>
            <w:tcBorders>
              <w:top w:val="nil"/>
              <w:left w:val="nil"/>
              <w:bottom w:val="single" w:sz="4" w:space="0" w:color="auto"/>
              <w:right w:val="single" w:sz="4" w:space="0" w:color="auto"/>
            </w:tcBorders>
            <w:shd w:val="clear" w:color="auto" w:fill="auto"/>
            <w:vAlign w:val="center"/>
          </w:tcPr>
          <w:p w:rsidR="002A6C2B" w:rsidRDefault="002A6C2B" w:rsidP="00E1089A">
            <w:pPr>
              <w:jc w:val="center"/>
              <w:rPr>
                <w:color w:val="000000"/>
              </w:rPr>
            </w:pPr>
          </w:p>
        </w:tc>
        <w:tc>
          <w:tcPr>
            <w:tcW w:w="2160" w:type="dxa"/>
            <w:gridSpan w:val="2"/>
            <w:tcBorders>
              <w:top w:val="nil"/>
              <w:left w:val="nil"/>
              <w:bottom w:val="single" w:sz="4" w:space="0" w:color="auto"/>
              <w:right w:val="double" w:sz="6" w:space="0" w:color="auto"/>
            </w:tcBorders>
            <w:shd w:val="clear" w:color="auto" w:fill="auto"/>
            <w:vAlign w:val="center"/>
          </w:tcPr>
          <w:p w:rsidR="002A6C2B" w:rsidRDefault="002A6C2B" w:rsidP="00E1089A">
            <w:pPr>
              <w:rPr>
                <w:color w:val="000000"/>
              </w:rPr>
            </w:pPr>
          </w:p>
        </w:tc>
      </w:tr>
      <w:tr w:rsidR="002A6C2B" w:rsidTr="002A6C2B">
        <w:trPr>
          <w:trHeight w:val="315"/>
          <w:jc w:val="center"/>
        </w:trPr>
        <w:tc>
          <w:tcPr>
            <w:tcW w:w="606" w:type="dxa"/>
            <w:tcBorders>
              <w:top w:val="nil"/>
              <w:left w:val="double" w:sz="6" w:space="0" w:color="auto"/>
              <w:bottom w:val="single" w:sz="4" w:space="0" w:color="auto"/>
              <w:right w:val="single" w:sz="4" w:space="0" w:color="auto"/>
            </w:tcBorders>
            <w:shd w:val="clear" w:color="auto" w:fill="auto"/>
            <w:vAlign w:val="center"/>
          </w:tcPr>
          <w:p w:rsidR="002A6C2B" w:rsidRDefault="002A6C2B" w:rsidP="002A6C2B">
            <w:pPr>
              <w:jc w:val="center"/>
              <w:rPr>
                <w:color w:val="000000"/>
              </w:rPr>
            </w:pPr>
            <w:r>
              <w:rPr>
                <w:color w:val="000000"/>
              </w:rPr>
              <w:t>8</w:t>
            </w:r>
          </w:p>
        </w:tc>
        <w:tc>
          <w:tcPr>
            <w:tcW w:w="1710" w:type="dxa"/>
            <w:tcBorders>
              <w:top w:val="nil"/>
              <w:left w:val="nil"/>
              <w:bottom w:val="single" w:sz="4" w:space="0" w:color="auto"/>
              <w:right w:val="single" w:sz="4" w:space="0" w:color="auto"/>
            </w:tcBorders>
            <w:shd w:val="clear" w:color="auto" w:fill="auto"/>
            <w:vAlign w:val="center"/>
          </w:tcPr>
          <w:p w:rsidR="002A6C2B" w:rsidRDefault="002A6C2B" w:rsidP="00E1089A">
            <w:pPr>
              <w:rPr>
                <w:color w:val="000000"/>
              </w:rPr>
            </w:pPr>
          </w:p>
        </w:tc>
        <w:tc>
          <w:tcPr>
            <w:tcW w:w="2610" w:type="dxa"/>
            <w:tcBorders>
              <w:top w:val="nil"/>
              <w:left w:val="nil"/>
              <w:bottom w:val="single" w:sz="4" w:space="0" w:color="auto"/>
              <w:right w:val="single" w:sz="4" w:space="0" w:color="auto"/>
            </w:tcBorders>
            <w:shd w:val="clear" w:color="auto" w:fill="auto"/>
            <w:vAlign w:val="center"/>
          </w:tcPr>
          <w:p w:rsidR="002A6C2B" w:rsidRDefault="002A6C2B" w:rsidP="00E1089A">
            <w:pPr>
              <w:rPr>
                <w:color w:val="000000"/>
              </w:rPr>
            </w:pPr>
          </w:p>
        </w:tc>
        <w:tc>
          <w:tcPr>
            <w:tcW w:w="1440" w:type="dxa"/>
            <w:tcBorders>
              <w:top w:val="nil"/>
              <w:left w:val="nil"/>
              <w:bottom w:val="single" w:sz="4" w:space="0" w:color="auto"/>
              <w:right w:val="single" w:sz="4" w:space="0" w:color="auto"/>
            </w:tcBorders>
            <w:shd w:val="clear" w:color="auto" w:fill="auto"/>
            <w:vAlign w:val="center"/>
          </w:tcPr>
          <w:p w:rsidR="002A6C2B" w:rsidRDefault="002A6C2B" w:rsidP="00E1089A">
            <w:pPr>
              <w:jc w:val="center"/>
              <w:rPr>
                <w:color w:val="000000"/>
              </w:rPr>
            </w:pPr>
          </w:p>
        </w:tc>
        <w:tc>
          <w:tcPr>
            <w:tcW w:w="2160" w:type="dxa"/>
            <w:gridSpan w:val="2"/>
            <w:tcBorders>
              <w:top w:val="nil"/>
              <w:left w:val="nil"/>
              <w:bottom w:val="single" w:sz="4" w:space="0" w:color="auto"/>
              <w:right w:val="double" w:sz="6" w:space="0" w:color="auto"/>
            </w:tcBorders>
            <w:shd w:val="clear" w:color="auto" w:fill="auto"/>
            <w:vAlign w:val="center"/>
          </w:tcPr>
          <w:p w:rsidR="002A6C2B" w:rsidRDefault="002A6C2B" w:rsidP="00E1089A">
            <w:pPr>
              <w:rPr>
                <w:color w:val="000000"/>
              </w:rPr>
            </w:pPr>
          </w:p>
        </w:tc>
      </w:tr>
      <w:tr w:rsidR="002A6C2B" w:rsidTr="002A6C2B">
        <w:trPr>
          <w:trHeight w:val="315"/>
          <w:jc w:val="center"/>
        </w:trPr>
        <w:tc>
          <w:tcPr>
            <w:tcW w:w="606" w:type="dxa"/>
            <w:tcBorders>
              <w:top w:val="nil"/>
              <w:left w:val="double" w:sz="6" w:space="0" w:color="auto"/>
              <w:bottom w:val="single" w:sz="4" w:space="0" w:color="auto"/>
              <w:right w:val="single" w:sz="4" w:space="0" w:color="auto"/>
            </w:tcBorders>
            <w:shd w:val="clear" w:color="auto" w:fill="auto"/>
            <w:vAlign w:val="center"/>
          </w:tcPr>
          <w:p w:rsidR="002A6C2B" w:rsidRDefault="002A6C2B" w:rsidP="002A6C2B">
            <w:pPr>
              <w:jc w:val="center"/>
              <w:rPr>
                <w:color w:val="000000"/>
              </w:rPr>
            </w:pPr>
            <w:r>
              <w:rPr>
                <w:color w:val="000000"/>
              </w:rPr>
              <w:t>9</w:t>
            </w:r>
          </w:p>
        </w:tc>
        <w:tc>
          <w:tcPr>
            <w:tcW w:w="1710" w:type="dxa"/>
            <w:tcBorders>
              <w:top w:val="nil"/>
              <w:left w:val="nil"/>
              <w:bottom w:val="single" w:sz="4" w:space="0" w:color="auto"/>
              <w:right w:val="single" w:sz="4" w:space="0" w:color="auto"/>
            </w:tcBorders>
            <w:shd w:val="clear" w:color="auto" w:fill="auto"/>
            <w:vAlign w:val="center"/>
          </w:tcPr>
          <w:p w:rsidR="002A6C2B" w:rsidRDefault="002A6C2B" w:rsidP="00E1089A">
            <w:pPr>
              <w:rPr>
                <w:color w:val="000000"/>
              </w:rPr>
            </w:pPr>
          </w:p>
        </w:tc>
        <w:tc>
          <w:tcPr>
            <w:tcW w:w="2610" w:type="dxa"/>
            <w:tcBorders>
              <w:top w:val="nil"/>
              <w:left w:val="nil"/>
              <w:bottom w:val="single" w:sz="4" w:space="0" w:color="auto"/>
              <w:right w:val="single" w:sz="4" w:space="0" w:color="auto"/>
            </w:tcBorders>
            <w:shd w:val="clear" w:color="auto" w:fill="auto"/>
            <w:vAlign w:val="center"/>
          </w:tcPr>
          <w:p w:rsidR="002A6C2B" w:rsidRDefault="002A6C2B" w:rsidP="00E1089A">
            <w:pPr>
              <w:rPr>
                <w:color w:val="000000"/>
              </w:rPr>
            </w:pPr>
          </w:p>
        </w:tc>
        <w:tc>
          <w:tcPr>
            <w:tcW w:w="1440" w:type="dxa"/>
            <w:tcBorders>
              <w:top w:val="nil"/>
              <w:left w:val="nil"/>
              <w:bottom w:val="single" w:sz="4" w:space="0" w:color="auto"/>
              <w:right w:val="single" w:sz="4" w:space="0" w:color="auto"/>
            </w:tcBorders>
            <w:shd w:val="clear" w:color="auto" w:fill="auto"/>
            <w:vAlign w:val="center"/>
          </w:tcPr>
          <w:p w:rsidR="002A6C2B" w:rsidRDefault="002A6C2B" w:rsidP="00E1089A">
            <w:pPr>
              <w:jc w:val="center"/>
              <w:rPr>
                <w:color w:val="000000"/>
              </w:rPr>
            </w:pPr>
          </w:p>
        </w:tc>
        <w:tc>
          <w:tcPr>
            <w:tcW w:w="2160" w:type="dxa"/>
            <w:gridSpan w:val="2"/>
            <w:tcBorders>
              <w:top w:val="nil"/>
              <w:left w:val="nil"/>
              <w:bottom w:val="single" w:sz="4" w:space="0" w:color="auto"/>
              <w:right w:val="double" w:sz="6" w:space="0" w:color="auto"/>
            </w:tcBorders>
            <w:shd w:val="clear" w:color="auto" w:fill="auto"/>
            <w:vAlign w:val="center"/>
          </w:tcPr>
          <w:p w:rsidR="002A6C2B" w:rsidRDefault="002A6C2B" w:rsidP="00E1089A">
            <w:pPr>
              <w:rPr>
                <w:color w:val="000000"/>
              </w:rPr>
            </w:pPr>
          </w:p>
        </w:tc>
      </w:tr>
      <w:tr w:rsidR="002A6C2B" w:rsidTr="002A6C2B">
        <w:trPr>
          <w:trHeight w:val="315"/>
          <w:jc w:val="center"/>
        </w:trPr>
        <w:tc>
          <w:tcPr>
            <w:tcW w:w="606" w:type="dxa"/>
            <w:tcBorders>
              <w:top w:val="nil"/>
              <w:left w:val="double" w:sz="6" w:space="0" w:color="auto"/>
              <w:bottom w:val="single" w:sz="4" w:space="0" w:color="auto"/>
              <w:right w:val="single" w:sz="4" w:space="0" w:color="auto"/>
            </w:tcBorders>
            <w:shd w:val="clear" w:color="auto" w:fill="auto"/>
            <w:vAlign w:val="center"/>
          </w:tcPr>
          <w:p w:rsidR="002A6C2B" w:rsidRDefault="002A6C2B" w:rsidP="002A6C2B">
            <w:pPr>
              <w:jc w:val="center"/>
              <w:rPr>
                <w:color w:val="000000"/>
              </w:rPr>
            </w:pPr>
            <w:r>
              <w:rPr>
                <w:color w:val="000000"/>
              </w:rPr>
              <w:t>10</w:t>
            </w:r>
          </w:p>
        </w:tc>
        <w:tc>
          <w:tcPr>
            <w:tcW w:w="1710" w:type="dxa"/>
            <w:tcBorders>
              <w:top w:val="nil"/>
              <w:left w:val="nil"/>
              <w:bottom w:val="single" w:sz="4" w:space="0" w:color="auto"/>
              <w:right w:val="single" w:sz="4" w:space="0" w:color="auto"/>
            </w:tcBorders>
            <w:shd w:val="clear" w:color="auto" w:fill="auto"/>
            <w:vAlign w:val="center"/>
          </w:tcPr>
          <w:p w:rsidR="002A6C2B" w:rsidRDefault="002A6C2B" w:rsidP="00E1089A">
            <w:pPr>
              <w:rPr>
                <w:color w:val="000000"/>
              </w:rPr>
            </w:pPr>
          </w:p>
        </w:tc>
        <w:tc>
          <w:tcPr>
            <w:tcW w:w="2610" w:type="dxa"/>
            <w:tcBorders>
              <w:top w:val="nil"/>
              <w:left w:val="nil"/>
              <w:bottom w:val="single" w:sz="4" w:space="0" w:color="auto"/>
              <w:right w:val="single" w:sz="4" w:space="0" w:color="auto"/>
            </w:tcBorders>
            <w:shd w:val="clear" w:color="auto" w:fill="auto"/>
            <w:vAlign w:val="center"/>
          </w:tcPr>
          <w:p w:rsidR="002A6C2B" w:rsidRDefault="002A6C2B" w:rsidP="00E1089A">
            <w:pPr>
              <w:rPr>
                <w:color w:val="000000"/>
              </w:rPr>
            </w:pPr>
          </w:p>
        </w:tc>
        <w:tc>
          <w:tcPr>
            <w:tcW w:w="1440" w:type="dxa"/>
            <w:tcBorders>
              <w:top w:val="nil"/>
              <w:left w:val="nil"/>
              <w:bottom w:val="single" w:sz="4" w:space="0" w:color="auto"/>
              <w:right w:val="single" w:sz="4" w:space="0" w:color="auto"/>
            </w:tcBorders>
            <w:shd w:val="clear" w:color="auto" w:fill="auto"/>
            <w:vAlign w:val="center"/>
          </w:tcPr>
          <w:p w:rsidR="002A6C2B" w:rsidRDefault="002A6C2B" w:rsidP="00E1089A">
            <w:pPr>
              <w:jc w:val="center"/>
              <w:rPr>
                <w:color w:val="000000"/>
              </w:rPr>
            </w:pPr>
          </w:p>
        </w:tc>
        <w:tc>
          <w:tcPr>
            <w:tcW w:w="2160" w:type="dxa"/>
            <w:gridSpan w:val="2"/>
            <w:tcBorders>
              <w:top w:val="nil"/>
              <w:left w:val="nil"/>
              <w:bottom w:val="single" w:sz="4" w:space="0" w:color="auto"/>
              <w:right w:val="double" w:sz="6" w:space="0" w:color="auto"/>
            </w:tcBorders>
            <w:shd w:val="clear" w:color="auto" w:fill="auto"/>
            <w:vAlign w:val="center"/>
          </w:tcPr>
          <w:p w:rsidR="002A6C2B" w:rsidRDefault="002A6C2B" w:rsidP="00E1089A">
            <w:pPr>
              <w:rPr>
                <w:color w:val="000000"/>
              </w:rPr>
            </w:pPr>
          </w:p>
        </w:tc>
      </w:tr>
      <w:tr w:rsidR="002A6C2B" w:rsidTr="002A6C2B">
        <w:trPr>
          <w:trHeight w:val="330"/>
          <w:jc w:val="center"/>
        </w:trPr>
        <w:tc>
          <w:tcPr>
            <w:tcW w:w="7806" w:type="dxa"/>
            <w:gridSpan w:val="5"/>
            <w:tcBorders>
              <w:top w:val="nil"/>
              <w:left w:val="double" w:sz="6" w:space="0" w:color="auto"/>
              <w:bottom w:val="single" w:sz="8" w:space="0" w:color="auto"/>
              <w:right w:val="nil"/>
            </w:tcBorders>
            <w:shd w:val="clear" w:color="auto" w:fill="auto"/>
            <w:vAlign w:val="center"/>
            <w:hideMark/>
          </w:tcPr>
          <w:p w:rsidR="002A6C2B" w:rsidRDefault="002A6C2B" w:rsidP="00E1089A">
            <w:pPr>
              <w:rPr>
                <w:b/>
                <w:bCs/>
                <w:color w:val="000000"/>
              </w:rPr>
            </w:pPr>
            <w:r>
              <w:rPr>
                <w:b/>
                <w:bCs/>
                <w:color w:val="000000"/>
              </w:rPr>
              <w:t>Total Tender Price (Goods delivered to final destination)</w:t>
            </w:r>
          </w:p>
        </w:tc>
        <w:tc>
          <w:tcPr>
            <w:tcW w:w="720" w:type="dxa"/>
            <w:tcBorders>
              <w:top w:val="single" w:sz="4" w:space="0" w:color="auto"/>
              <w:left w:val="nil"/>
              <w:bottom w:val="double" w:sz="6" w:space="0" w:color="auto"/>
              <w:right w:val="double" w:sz="6" w:space="0" w:color="auto"/>
            </w:tcBorders>
            <w:shd w:val="clear" w:color="auto" w:fill="auto"/>
            <w:vAlign w:val="center"/>
            <w:hideMark/>
          </w:tcPr>
          <w:p w:rsidR="002A6C2B" w:rsidRDefault="002A6C2B" w:rsidP="00E1089A">
            <w:pPr>
              <w:rPr>
                <w:color w:val="000000"/>
              </w:rPr>
            </w:pPr>
            <w:r>
              <w:rPr>
                <w:color w:val="000000"/>
              </w:rPr>
              <w:t> </w:t>
            </w:r>
          </w:p>
        </w:tc>
      </w:tr>
    </w:tbl>
    <w:p w:rsidR="00EF3FB4" w:rsidRDefault="00EF3FB4" w:rsidP="00EF3FB4">
      <w:pPr>
        <w:tabs>
          <w:tab w:val="left" w:pos="540"/>
          <w:tab w:val="num" w:pos="720"/>
        </w:tabs>
        <w:spacing w:before="60" w:after="60"/>
        <w:jc w:val="both"/>
      </w:pPr>
    </w:p>
    <w:p w:rsidR="002A6C2B" w:rsidRPr="00D01056" w:rsidRDefault="002A6C2B" w:rsidP="002A6C2B">
      <w:pPr>
        <w:pStyle w:val="ListParagraph"/>
        <w:numPr>
          <w:ilvl w:val="0"/>
          <w:numId w:val="118"/>
        </w:numPr>
        <w:tabs>
          <w:tab w:val="left" w:pos="768"/>
          <w:tab w:val="left" w:pos="1368"/>
          <w:tab w:val="left" w:pos="2088"/>
          <w:tab w:val="left" w:pos="5688"/>
        </w:tabs>
        <w:suppressAutoHyphens/>
        <w:spacing w:line="360" w:lineRule="auto"/>
        <w:jc w:val="both"/>
        <w:rPr>
          <w:iCs/>
          <w:spacing w:val="8"/>
          <w:szCs w:val="24"/>
        </w:rPr>
      </w:pPr>
      <w:r w:rsidRPr="00D01056">
        <w:rPr>
          <w:iCs/>
          <w:spacing w:val="8"/>
          <w:szCs w:val="24"/>
        </w:rPr>
        <w:lastRenderedPageBreak/>
        <w:t xml:space="preserve">We undertake, if our Bid is accepted, to commence the Works as soon as is reasonably possible and to complete the whole of the Works comprised in the Contract within …………………….. </w:t>
      </w:r>
      <w:r w:rsidRPr="00D01056">
        <w:rPr>
          <w:i/>
          <w:spacing w:val="8"/>
          <w:szCs w:val="24"/>
        </w:rPr>
        <w:t>(days).</w:t>
      </w:r>
    </w:p>
    <w:p w:rsidR="002A6C2B" w:rsidRPr="00D01056" w:rsidRDefault="002A6C2B" w:rsidP="002A6C2B">
      <w:pPr>
        <w:pStyle w:val="ListParagraph"/>
        <w:numPr>
          <w:ilvl w:val="0"/>
          <w:numId w:val="118"/>
        </w:numPr>
        <w:tabs>
          <w:tab w:val="left" w:pos="768"/>
          <w:tab w:val="left" w:pos="1368"/>
          <w:tab w:val="left" w:pos="2088"/>
          <w:tab w:val="left" w:pos="5688"/>
        </w:tabs>
        <w:suppressAutoHyphens/>
        <w:spacing w:line="360" w:lineRule="auto"/>
        <w:jc w:val="both"/>
        <w:rPr>
          <w:iCs/>
          <w:spacing w:val="8"/>
          <w:szCs w:val="24"/>
        </w:rPr>
      </w:pPr>
      <w:r w:rsidRPr="00D01056">
        <w:rPr>
          <w:iCs/>
          <w:spacing w:val="8"/>
          <w:szCs w:val="24"/>
        </w:rPr>
        <w:t>We agree to abide by this Bid for the period of 90 days from the date fixed for receiving the same, and it shall remain binding upon us and may be accepted at any time before the expiration of that period.</w:t>
      </w:r>
    </w:p>
    <w:p w:rsidR="002A6C2B" w:rsidRPr="00D01056" w:rsidRDefault="002A6C2B" w:rsidP="002A6C2B">
      <w:pPr>
        <w:pStyle w:val="ListParagraph"/>
        <w:numPr>
          <w:ilvl w:val="0"/>
          <w:numId w:val="118"/>
        </w:numPr>
        <w:tabs>
          <w:tab w:val="left" w:pos="768"/>
          <w:tab w:val="left" w:pos="1368"/>
          <w:tab w:val="left" w:pos="2088"/>
          <w:tab w:val="left" w:pos="5688"/>
        </w:tabs>
        <w:suppressAutoHyphens/>
        <w:spacing w:line="360" w:lineRule="auto"/>
        <w:jc w:val="both"/>
        <w:rPr>
          <w:iCs/>
          <w:spacing w:val="8"/>
          <w:szCs w:val="24"/>
        </w:rPr>
      </w:pPr>
      <w:r w:rsidRPr="00D01056">
        <w:rPr>
          <w:iCs/>
          <w:spacing w:val="8"/>
          <w:szCs w:val="24"/>
        </w:rPr>
        <w:t>Unless and until a formal Agreement is prepared and executed this Bid, together with your written acceptance thereof, shall constitute a binding contract between us.</w:t>
      </w:r>
    </w:p>
    <w:p w:rsidR="002A6C2B" w:rsidRPr="00D01056" w:rsidRDefault="002A6C2B" w:rsidP="002A6C2B">
      <w:pPr>
        <w:pStyle w:val="ListParagraph"/>
        <w:keepNext/>
        <w:keepLines/>
        <w:numPr>
          <w:ilvl w:val="0"/>
          <w:numId w:val="118"/>
        </w:numPr>
        <w:tabs>
          <w:tab w:val="left" w:pos="768"/>
          <w:tab w:val="left" w:pos="1368"/>
          <w:tab w:val="left" w:pos="2088"/>
          <w:tab w:val="left" w:pos="5688"/>
        </w:tabs>
        <w:suppressAutoHyphens/>
        <w:spacing w:line="360" w:lineRule="auto"/>
        <w:jc w:val="both"/>
        <w:rPr>
          <w:iCs/>
          <w:spacing w:val="8"/>
          <w:szCs w:val="24"/>
        </w:rPr>
      </w:pPr>
      <w:r w:rsidRPr="00D01056">
        <w:rPr>
          <w:spacing w:val="8"/>
          <w:szCs w:val="24"/>
        </w:rPr>
        <w:t xml:space="preserve">We accept the appointment of </w:t>
      </w:r>
      <w:r w:rsidRPr="00D01056">
        <w:rPr>
          <w:b/>
          <w:bCs/>
          <w:spacing w:val="8"/>
          <w:szCs w:val="24"/>
        </w:rPr>
        <w:t xml:space="preserve">National Tender Board </w:t>
      </w:r>
      <w:r w:rsidRPr="00D01056">
        <w:rPr>
          <w:bCs/>
          <w:spacing w:val="8"/>
          <w:szCs w:val="24"/>
        </w:rPr>
        <w:t>of the</w:t>
      </w:r>
      <w:r w:rsidRPr="00D01056">
        <w:rPr>
          <w:b/>
          <w:spacing w:val="8"/>
          <w:szCs w:val="24"/>
        </w:rPr>
        <w:t xml:space="preserve"> </w:t>
      </w:r>
      <w:r w:rsidRPr="00D01056">
        <w:rPr>
          <w:spacing w:val="8"/>
          <w:szCs w:val="24"/>
        </w:rPr>
        <w:t>Ministry of Finance and Treasury, Male’, as the Adjudicator.</w:t>
      </w:r>
    </w:p>
    <w:p w:rsidR="002A6C2B" w:rsidRPr="00D01056" w:rsidRDefault="002A6C2B" w:rsidP="002A6C2B">
      <w:pPr>
        <w:pStyle w:val="ListParagraph"/>
        <w:tabs>
          <w:tab w:val="left" w:pos="768"/>
          <w:tab w:val="left" w:pos="1368"/>
          <w:tab w:val="left" w:pos="2088"/>
          <w:tab w:val="left" w:pos="5688"/>
        </w:tabs>
        <w:suppressAutoHyphens/>
        <w:spacing w:line="360" w:lineRule="auto"/>
        <w:ind w:left="420"/>
        <w:jc w:val="both"/>
        <w:rPr>
          <w:iCs/>
          <w:spacing w:val="8"/>
          <w:szCs w:val="24"/>
        </w:rPr>
      </w:pPr>
    </w:p>
    <w:p w:rsidR="002A6C2B" w:rsidRPr="00D01056" w:rsidRDefault="002A6C2B" w:rsidP="002A6C2B">
      <w:pPr>
        <w:pStyle w:val="ListParagraph"/>
        <w:numPr>
          <w:ilvl w:val="0"/>
          <w:numId w:val="118"/>
        </w:numPr>
        <w:tabs>
          <w:tab w:val="left" w:pos="768"/>
          <w:tab w:val="left" w:pos="1368"/>
          <w:tab w:val="left" w:pos="2088"/>
          <w:tab w:val="left" w:pos="5688"/>
        </w:tabs>
        <w:suppressAutoHyphens/>
        <w:spacing w:line="360" w:lineRule="auto"/>
        <w:jc w:val="both"/>
        <w:rPr>
          <w:iCs/>
          <w:spacing w:val="8"/>
          <w:szCs w:val="24"/>
        </w:rPr>
      </w:pPr>
      <w:r w:rsidRPr="00D01056">
        <w:rPr>
          <w:iCs/>
          <w:spacing w:val="8"/>
          <w:szCs w:val="24"/>
        </w:rPr>
        <w:t>We understand that you are not bound to accept the lowest or any tender you may receive.</w:t>
      </w:r>
    </w:p>
    <w:p w:rsidR="002A6C2B" w:rsidRPr="00D01056" w:rsidRDefault="002A6C2B" w:rsidP="002A6C2B">
      <w:pPr>
        <w:pStyle w:val="ListParagraph"/>
        <w:tabs>
          <w:tab w:val="left" w:pos="768"/>
          <w:tab w:val="left" w:pos="1368"/>
          <w:tab w:val="left" w:pos="2088"/>
          <w:tab w:val="left" w:pos="5688"/>
        </w:tabs>
        <w:suppressAutoHyphens/>
        <w:spacing w:line="360" w:lineRule="auto"/>
        <w:ind w:left="420"/>
        <w:jc w:val="both"/>
        <w:rPr>
          <w:iCs/>
          <w:spacing w:val="8"/>
          <w:szCs w:val="24"/>
        </w:rPr>
      </w:pPr>
      <w:r w:rsidRPr="00D01056">
        <w:rPr>
          <w:iCs/>
          <w:spacing w:val="8"/>
          <w:szCs w:val="24"/>
        </w:rPr>
        <w:t>Dated this ……….day of ………..2016.</w:t>
      </w:r>
    </w:p>
    <w:p w:rsidR="002A6C2B" w:rsidRPr="00D01056" w:rsidRDefault="002A6C2B" w:rsidP="002A6C2B">
      <w:pPr>
        <w:pStyle w:val="ListParagraph"/>
        <w:tabs>
          <w:tab w:val="left" w:pos="768"/>
          <w:tab w:val="left" w:pos="1368"/>
          <w:tab w:val="left" w:pos="2088"/>
          <w:tab w:val="left" w:pos="5688"/>
        </w:tabs>
        <w:suppressAutoHyphens/>
        <w:spacing w:line="360" w:lineRule="auto"/>
        <w:ind w:left="420"/>
        <w:jc w:val="both"/>
        <w:rPr>
          <w:iCs/>
          <w:spacing w:val="8"/>
          <w:szCs w:val="24"/>
        </w:rPr>
      </w:pPr>
    </w:p>
    <w:p w:rsidR="002A6C2B" w:rsidRPr="00D01056" w:rsidRDefault="002A6C2B" w:rsidP="002A6C2B">
      <w:pPr>
        <w:pStyle w:val="ListParagraph"/>
        <w:tabs>
          <w:tab w:val="left" w:pos="768"/>
          <w:tab w:val="left" w:pos="1368"/>
          <w:tab w:val="left" w:pos="2088"/>
          <w:tab w:val="left" w:pos="5688"/>
        </w:tabs>
        <w:suppressAutoHyphens/>
        <w:spacing w:line="360" w:lineRule="auto"/>
        <w:ind w:left="420"/>
        <w:jc w:val="both"/>
        <w:rPr>
          <w:iCs/>
          <w:spacing w:val="8"/>
          <w:szCs w:val="24"/>
        </w:rPr>
      </w:pPr>
    </w:p>
    <w:p w:rsidR="002A6C2B" w:rsidRPr="00D01056" w:rsidRDefault="002A6C2B" w:rsidP="002A6C2B">
      <w:pPr>
        <w:pStyle w:val="ListParagraph"/>
        <w:tabs>
          <w:tab w:val="left" w:pos="768"/>
          <w:tab w:val="left" w:pos="1368"/>
          <w:tab w:val="left" w:pos="2088"/>
          <w:tab w:val="left" w:pos="5688"/>
        </w:tabs>
        <w:suppressAutoHyphens/>
        <w:spacing w:line="360" w:lineRule="auto"/>
        <w:ind w:left="420"/>
        <w:jc w:val="both"/>
        <w:rPr>
          <w:iCs/>
          <w:spacing w:val="8"/>
          <w:szCs w:val="24"/>
        </w:rPr>
      </w:pPr>
      <w:r w:rsidRPr="00D01056">
        <w:rPr>
          <w:iCs/>
          <w:spacing w:val="8"/>
          <w:szCs w:val="24"/>
        </w:rPr>
        <w:t>Signed …………………… ………………………………..</w:t>
      </w:r>
    </w:p>
    <w:p w:rsidR="002A6C2B" w:rsidRPr="00D01056" w:rsidRDefault="002A6C2B" w:rsidP="002A6C2B">
      <w:pPr>
        <w:pStyle w:val="ListParagraph"/>
        <w:tabs>
          <w:tab w:val="left" w:pos="768"/>
          <w:tab w:val="left" w:pos="1368"/>
          <w:tab w:val="left" w:pos="2088"/>
          <w:tab w:val="left" w:pos="5688"/>
        </w:tabs>
        <w:suppressAutoHyphens/>
        <w:spacing w:line="360" w:lineRule="auto"/>
        <w:ind w:left="420"/>
        <w:rPr>
          <w:iCs/>
          <w:spacing w:val="8"/>
          <w:szCs w:val="24"/>
        </w:rPr>
      </w:pPr>
      <w:r w:rsidRPr="00D01056">
        <w:rPr>
          <w:iCs/>
          <w:spacing w:val="8"/>
          <w:szCs w:val="24"/>
        </w:rPr>
        <w:t>in the capacity of ……………………………………………duly authorized to sign bids for and on behalf of  …………………………………………….</w:t>
      </w:r>
    </w:p>
    <w:p w:rsidR="002A6C2B" w:rsidRPr="00D01056" w:rsidRDefault="002A6C2B" w:rsidP="002A6C2B">
      <w:pPr>
        <w:pStyle w:val="ListParagraph"/>
        <w:tabs>
          <w:tab w:val="left" w:pos="768"/>
          <w:tab w:val="left" w:pos="1368"/>
          <w:tab w:val="left" w:pos="2088"/>
          <w:tab w:val="left" w:pos="5688"/>
        </w:tabs>
        <w:suppressAutoHyphens/>
        <w:spacing w:line="360" w:lineRule="auto"/>
        <w:ind w:left="420"/>
        <w:jc w:val="both"/>
        <w:rPr>
          <w:iCs/>
          <w:spacing w:val="8"/>
          <w:szCs w:val="24"/>
        </w:rPr>
      </w:pPr>
      <w:r w:rsidRPr="00D01056">
        <w:rPr>
          <w:iCs/>
          <w:spacing w:val="8"/>
          <w:szCs w:val="24"/>
        </w:rPr>
        <w:t>Name and Address of Signatory</w:t>
      </w:r>
    </w:p>
    <w:p w:rsidR="002A6C2B" w:rsidRPr="00D01056" w:rsidRDefault="002A6C2B" w:rsidP="002A6C2B">
      <w:pPr>
        <w:pStyle w:val="ListParagraph"/>
        <w:tabs>
          <w:tab w:val="left" w:pos="768"/>
          <w:tab w:val="left" w:pos="1368"/>
          <w:tab w:val="left" w:pos="2088"/>
          <w:tab w:val="left" w:pos="5688"/>
        </w:tabs>
        <w:suppressAutoHyphens/>
        <w:spacing w:line="360" w:lineRule="auto"/>
        <w:ind w:left="420"/>
        <w:jc w:val="both"/>
        <w:rPr>
          <w:spacing w:val="-3"/>
          <w:szCs w:val="24"/>
        </w:rPr>
      </w:pPr>
      <w:r w:rsidRPr="00D01056">
        <w:rPr>
          <w:iCs/>
          <w:spacing w:val="-3"/>
          <w:szCs w:val="24"/>
        </w:rPr>
        <w:t>……………………………………………………………………………………………………………………………………………………………………………………………………………………………………………………</w:t>
      </w:r>
    </w:p>
    <w:p w:rsidR="00EF3FB4" w:rsidRPr="008F222F" w:rsidRDefault="00EF3FB4" w:rsidP="002A6C2B">
      <w:pPr>
        <w:spacing w:line="360" w:lineRule="auto"/>
        <w:ind w:firstLine="720"/>
        <w:rPr>
          <w:b/>
          <w:bCs/>
          <w:szCs w:val="24"/>
        </w:rPr>
      </w:pPr>
    </w:p>
    <w:p w:rsidR="00EF3FB4" w:rsidRPr="00B57BA6" w:rsidRDefault="00EF3FB4" w:rsidP="00EF3FB4">
      <w:pPr>
        <w:tabs>
          <w:tab w:val="right" w:pos="9360"/>
        </w:tabs>
        <w:ind w:left="5040" w:hanging="720"/>
        <w:rPr>
          <w:sz w:val="20"/>
        </w:rPr>
      </w:pPr>
    </w:p>
    <w:p w:rsidR="00EF3FB4" w:rsidRDefault="00EF3FB4" w:rsidP="00264FAA">
      <w:pPr>
        <w:pStyle w:val="SectionVHeader"/>
        <w:jc w:val="left"/>
      </w:pPr>
    </w:p>
    <w:p w:rsidR="00EF3FB4" w:rsidRDefault="00EF3FB4" w:rsidP="00264FAA">
      <w:pPr>
        <w:pStyle w:val="SectionVHeader"/>
        <w:jc w:val="left"/>
      </w:pPr>
    </w:p>
    <w:p w:rsidR="00EF3FB4" w:rsidRDefault="00EF3FB4" w:rsidP="00264FAA">
      <w:pPr>
        <w:pStyle w:val="SectionVHeader"/>
        <w:jc w:val="left"/>
      </w:pPr>
    </w:p>
    <w:p w:rsidR="00EF3FB4" w:rsidRDefault="00EF3FB4" w:rsidP="00264FAA">
      <w:pPr>
        <w:pStyle w:val="SectionVHeader"/>
        <w:jc w:val="left"/>
      </w:pPr>
    </w:p>
    <w:p w:rsidR="00EF3FB4" w:rsidRDefault="00EF3FB4" w:rsidP="00264FAA">
      <w:pPr>
        <w:pStyle w:val="SectionVHeader"/>
        <w:jc w:val="left"/>
      </w:pPr>
    </w:p>
    <w:p w:rsidR="00455149" w:rsidRPr="008B66E1" w:rsidRDefault="00455149">
      <w:pPr>
        <w:pStyle w:val="Title"/>
      </w:pPr>
      <w:r w:rsidRPr="008B66E1">
        <w:t>Price Schedule Forms</w:t>
      </w:r>
    </w:p>
    <w:p w:rsidR="00943239" w:rsidRPr="008B66E1" w:rsidRDefault="00943239">
      <w:pPr>
        <w:pStyle w:val="BodyText"/>
        <w:rPr>
          <w:i/>
          <w:iCs/>
        </w:rPr>
      </w:pPr>
    </w:p>
    <w:p w:rsidR="00455149" w:rsidRPr="008B66E1" w:rsidRDefault="00455149" w:rsidP="00BB37E1">
      <w:pPr>
        <w:pStyle w:val="BodyText"/>
        <w:rPr>
          <w:i/>
          <w:iCs/>
        </w:rPr>
      </w:pPr>
      <w:r w:rsidRPr="008B66E1">
        <w:rPr>
          <w:i/>
          <w:iCs/>
        </w:rPr>
        <w:t xml:space="preserve">[The </w:t>
      </w:r>
      <w:r w:rsidR="00EC66EC">
        <w:rPr>
          <w:i/>
          <w:iCs/>
        </w:rPr>
        <w:t>Tenderer</w:t>
      </w:r>
      <w:r w:rsidRPr="008B66E1">
        <w:rPr>
          <w:i/>
          <w:iCs/>
        </w:rPr>
        <w:t xml:space="preserve"> shall fill in these Price Schedule Forms in accordance wi</w:t>
      </w:r>
      <w:r w:rsidR="00EC66EC">
        <w:rPr>
          <w:i/>
          <w:iCs/>
        </w:rPr>
        <w:t xml:space="preserve">th the instructions indicated. </w:t>
      </w:r>
      <w:r w:rsidRPr="008B66E1">
        <w:rPr>
          <w:i/>
          <w:iCs/>
        </w:rPr>
        <w:t xml:space="preserve">The list of line items in column 1 of the </w:t>
      </w:r>
      <w:r w:rsidRPr="008B66E1">
        <w:rPr>
          <w:b/>
          <w:i/>
          <w:iCs/>
        </w:rPr>
        <w:t>Price Schedules</w:t>
      </w:r>
      <w:r w:rsidRPr="008B66E1">
        <w:rPr>
          <w:i/>
          <w:iCs/>
        </w:rPr>
        <w:t xml:space="preserve"> shall coincide with the List of Goods and Related Services specified by the </w:t>
      </w:r>
      <w:r w:rsidR="00BB37E1">
        <w:rPr>
          <w:i/>
          <w:iCs/>
        </w:rPr>
        <w:t>Procuring Entity</w:t>
      </w:r>
      <w:r w:rsidRPr="008B66E1">
        <w:rPr>
          <w:i/>
          <w:iCs/>
        </w:rPr>
        <w:t xml:space="preserve"> in the Schedule of Requirements.]</w:t>
      </w:r>
    </w:p>
    <w:p w:rsidR="00F9637C" w:rsidRPr="008B66E1" w:rsidRDefault="00F9637C">
      <w:pPr>
        <w:pStyle w:val="BodyText"/>
        <w:rPr>
          <w:i/>
          <w:iCs/>
        </w:rPr>
      </w:pPr>
    </w:p>
    <w:p w:rsidR="00F9637C" w:rsidRPr="008B66E1" w:rsidRDefault="00F9637C">
      <w:pPr>
        <w:pStyle w:val="BodyText"/>
        <w:rPr>
          <w:i/>
          <w:iCs/>
        </w:rPr>
      </w:pPr>
    </w:p>
    <w:p w:rsidR="00F9637C" w:rsidRPr="008B66E1" w:rsidRDefault="00F9637C">
      <w:pPr>
        <w:pStyle w:val="BodyText"/>
        <w:rPr>
          <w:i/>
          <w:iCs/>
        </w:rPr>
      </w:pPr>
    </w:p>
    <w:p w:rsidR="00F9637C" w:rsidRPr="008B66E1" w:rsidRDefault="00F9637C">
      <w:pPr>
        <w:pStyle w:val="BodyText"/>
        <w:rPr>
          <w:i/>
          <w:iCs/>
        </w:rPr>
      </w:pPr>
    </w:p>
    <w:p w:rsidR="00F9637C" w:rsidRPr="008B66E1" w:rsidRDefault="00F9637C">
      <w:pPr>
        <w:pStyle w:val="BodyText"/>
        <w:rPr>
          <w:i/>
          <w:iCs/>
        </w:rPr>
      </w:pPr>
    </w:p>
    <w:p w:rsidR="00F9637C" w:rsidRPr="008B66E1" w:rsidRDefault="00F9637C">
      <w:pPr>
        <w:pStyle w:val="BodyText"/>
        <w:rPr>
          <w:i/>
          <w:iCs/>
        </w:rPr>
      </w:pPr>
    </w:p>
    <w:p w:rsidR="00F9637C" w:rsidRPr="008B66E1" w:rsidRDefault="00F9637C">
      <w:pPr>
        <w:pStyle w:val="BodyText"/>
        <w:rPr>
          <w:i/>
          <w:iCs/>
        </w:rPr>
      </w:pPr>
    </w:p>
    <w:p w:rsidR="00F9637C" w:rsidRPr="008B66E1" w:rsidRDefault="00F9637C">
      <w:pPr>
        <w:pStyle w:val="BodyText"/>
        <w:rPr>
          <w:i/>
          <w:iCs/>
        </w:rPr>
      </w:pPr>
    </w:p>
    <w:p w:rsidR="00F9637C" w:rsidRPr="008B66E1" w:rsidRDefault="00F9637C">
      <w:pPr>
        <w:pStyle w:val="BodyText"/>
        <w:rPr>
          <w:i/>
          <w:iCs/>
        </w:rPr>
      </w:pPr>
    </w:p>
    <w:p w:rsidR="00F9637C" w:rsidRPr="008B66E1" w:rsidRDefault="00F9637C">
      <w:pPr>
        <w:pStyle w:val="BodyText"/>
        <w:rPr>
          <w:i/>
          <w:iCs/>
        </w:rPr>
      </w:pPr>
    </w:p>
    <w:p w:rsidR="00F9637C" w:rsidRPr="008B66E1" w:rsidRDefault="00F9637C">
      <w:pPr>
        <w:pStyle w:val="BodyText"/>
        <w:rPr>
          <w:i/>
          <w:iCs/>
        </w:rPr>
      </w:pPr>
    </w:p>
    <w:p w:rsidR="00F9637C" w:rsidRPr="008B66E1" w:rsidRDefault="00F9637C">
      <w:pPr>
        <w:pStyle w:val="BodyText"/>
        <w:rPr>
          <w:i/>
          <w:iCs/>
        </w:rPr>
      </w:pPr>
    </w:p>
    <w:p w:rsidR="00F9637C" w:rsidRPr="008B66E1" w:rsidRDefault="00F9637C">
      <w:pPr>
        <w:pStyle w:val="BodyText"/>
        <w:rPr>
          <w:i/>
          <w:iCs/>
        </w:rPr>
      </w:pPr>
    </w:p>
    <w:p w:rsidR="00F9637C" w:rsidRPr="008B66E1" w:rsidRDefault="00F9637C">
      <w:pPr>
        <w:pStyle w:val="BodyText"/>
        <w:rPr>
          <w:i/>
          <w:iCs/>
        </w:rPr>
      </w:pPr>
    </w:p>
    <w:p w:rsidR="00F9637C" w:rsidRPr="008B66E1" w:rsidRDefault="00F9637C">
      <w:pPr>
        <w:pStyle w:val="BodyText"/>
        <w:rPr>
          <w:i/>
          <w:iCs/>
        </w:rPr>
      </w:pPr>
    </w:p>
    <w:p w:rsidR="00F9637C" w:rsidRPr="008B66E1" w:rsidRDefault="00F9637C">
      <w:pPr>
        <w:pStyle w:val="BodyText"/>
        <w:rPr>
          <w:i/>
          <w:iCs/>
        </w:rPr>
      </w:pPr>
    </w:p>
    <w:p w:rsidR="00F9637C" w:rsidRPr="008B66E1" w:rsidRDefault="00F9637C">
      <w:pPr>
        <w:pStyle w:val="BodyText"/>
        <w:rPr>
          <w:i/>
          <w:iCs/>
        </w:rPr>
      </w:pPr>
    </w:p>
    <w:p w:rsidR="00F9637C" w:rsidRPr="008B66E1" w:rsidRDefault="00F9637C">
      <w:pPr>
        <w:pStyle w:val="BodyText"/>
        <w:rPr>
          <w:i/>
          <w:iCs/>
        </w:rPr>
      </w:pPr>
    </w:p>
    <w:p w:rsidR="00F9637C" w:rsidRPr="008B66E1" w:rsidRDefault="00F9637C">
      <w:pPr>
        <w:pStyle w:val="BodyText"/>
        <w:rPr>
          <w:i/>
          <w:iCs/>
        </w:rPr>
      </w:pPr>
    </w:p>
    <w:p w:rsidR="00F9637C" w:rsidRPr="008B66E1" w:rsidRDefault="00F9637C">
      <w:pPr>
        <w:pStyle w:val="BodyText"/>
        <w:rPr>
          <w:i/>
          <w:iCs/>
        </w:rPr>
      </w:pPr>
    </w:p>
    <w:p w:rsidR="00F9637C" w:rsidRPr="008B66E1" w:rsidRDefault="00F9637C">
      <w:pPr>
        <w:pStyle w:val="BodyText"/>
        <w:rPr>
          <w:i/>
          <w:iCs/>
        </w:rPr>
      </w:pPr>
    </w:p>
    <w:p w:rsidR="0047677D" w:rsidRPr="008B66E1" w:rsidRDefault="0047677D">
      <w:pPr>
        <w:pStyle w:val="BodyText"/>
        <w:rPr>
          <w:i/>
          <w:iCs/>
        </w:rPr>
      </w:pPr>
    </w:p>
    <w:p w:rsidR="0047677D" w:rsidRPr="008B66E1" w:rsidRDefault="0047677D">
      <w:pPr>
        <w:pStyle w:val="BodyText"/>
        <w:rPr>
          <w:i/>
          <w:iCs/>
        </w:rPr>
      </w:pPr>
    </w:p>
    <w:p w:rsidR="0047677D" w:rsidRPr="008B66E1" w:rsidRDefault="0047677D">
      <w:pPr>
        <w:pStyle w:val="BodyText"/>
        <w:rPr>
          <w:i/>
          <w:iCs/>
        </w:rPr>
      </w:pPr>
    </w:p>
    <w:p w:rsidR="0047677D" w:rsidRPr="008B66E1" w:rsidRDefault="0047677D">
      <w:pPr>
        <w:pStyle w:val="BodyText"/>
        <w:rPr>
          <w:i/>
          <w:iCs/>
        </w:rPr>
      </w:pPr>
    </w:p>
    <w:p w:rsidR="0047677D" w:rsidRPr="008B66E1" w:rsidRDefault="0047677D">
      <w:pPr>
        <w:pStyle w:val="BodyText"/>
        <w:rPr>
          <w:i/>
          <w:iCs/>
        </w:rPr>
      </w:pPr>
    </w:p>
    <w:p w:rsidR="0047677D" w:rsidRPr="008B66E1" w:rsidRDefault="0047677D">
      <w:pPr>
        <w:pStyle w:val="BodyText"/>
        <w:rPr>
          <w:i/>
          <w:iCs/>
        </w:rPr>
      </w:pPr>
    </w:p>
    <w:p w:rsidR="0047677D" w:rsidRPr="008B66E1" w:rsidRDefault="0047677D">
      <w:pPr>
        <w:pStyle w:val="BodyText"/>
        <w:rPr>
          <w:i/>
          <w:iCs/>
        </w:rPr>
      </w:pPr>
    </w:p>
    <w:p w:rsidR="0047677D" w:rsidRPr="008B66E1" w:rsidRDefault="0047677D">
      <w:pPr>
        <w:pStyle w:val="BodyText"/>
        <w:rPr>
          <w:i/>
          <w:iCs/>
        </w:rPr>
      </w:pPr>
    </w:p>
    <w:p w:rsidR="0047677D" w:rsidRPr="008B66E1" w:rsidRDefault="0047677D">
      <w:pPr>
        <w:pStyle w:val="BodyText"/>
        <w:rPr>
          <w:i/>
          <w:iCs/>
        </w:rPr>
      </w:pPr>
    </w:p>
    <w:p w:rsidR="0047677D" w:rsidRPr="008B66E1" w:rsidRDefault="0047677D">
      <w:pPr>
        <w:pStyle w:val="BodyText"/>
        <w:rPr>
          <w:i/>
          <w:iCs/>
        </w:rPr>
      </w:pPr>
    </w:p>
    <w:p w:rsidR="0047677D" w:rsidRPr="008B66E1" w:rsidRDefault="0047677D">
      <w:pPr>
        <w:pStyle w:val="BodyText"/>
        <w:rPr>
          <w:i/>
          <w:iCs/>
        </w:rPr>
      </w:pPr>
    </w:p>
    <w:p w:rsidR="0047677D" w:rsidRPr="008B66E1" w:rsidRDefault="0047677D">
      <w:pPr>
        <w:pStyle w:val="BodyText"/>
        <w:rPr>
          <w:i/>
          <w:iCs/>
        </w:rPr>
      </w:pPr>
    </w:p>
    <w:p w:rsidR="0047677D" w:rsidRPr="008B66E1" w:rsidRDefault="0047677D">
      <w:pPr>
        <w:pStyle w:val="BodyText"/>
        <w:rPr>
          <w:i/>
          <w:iCs/>
        </w:rPr>
      </w:pPr>
    </w:p>
    <w:p w:rsidR="0047677D" w:rsidRPr="008B66E1" w:rsidRDefault="0047677D">
      <w:pPr>
        <w:pStyle w:val="BodyText"/>
        <w:rPr>
          <w:i/>
          <w:iCs/>
        </w:rPr>
      </w:pPr>
    </w:p>
    <w:p w:rsidR="00F9637C" w:rsidRPr="008B66E1" w:rsidRDefault="00F9637C">
      <w:pPr>
        <w:pStyle w:val="BodyText"/>
        <w:rPr>
          <w:i/>
          <w:iCs/>
        </w:rPr>
      </w:pPr>
    </w:p>
    <w:p w:rsidR="00D36C28" w:rsidRPr="008B66E1" w:rsidRDefault="00D36C28">
      <w:pPr>
        <w:pStyle w:val="BodyText"/>
        <w:rPr>
          <w:i/>
          <w:iCs/>
        </w:rPr>
      </w:pPr>
    </w:p>
    <w:p w:rsidR="00347DF6" w:rsidRPr="008B66E1" w:rsidRDefault="00347DF6" w:rsidP="00D36C28">
      <w:pPr>
        <w:pStyle w:val="BodyText"/>
      </w:pPr>
    </w:p>
    <w:p w:rsidR="00A44F6F" w:rsidRPr="008B66E1" w:rsidRDefault="00A44F6F" w:rsidP="00347DF6">
      <w:pPr>
        <w:pStyle w:val="BodyText"/>
        <w:sectPr w:rsidR="00A44F6F" w:rsidRPr="008B66E1">
          <w:headerReference w:type="even" r:id="rId28"/>
          <w:headerReference w:type="default" r:id="rId29"/>
          <w:headerReference w:type="first" r:id="rId30"/>
          <w:type w:val="oddPage"/>
          <w:pgSz w:w="12240" w:h="15840" w:code="1"/>
          <w:pgMar w:top="1440" w:right="864" w:bottom="1440" w:left="864" w:header="432" w:footer="288" w:gutter="0"/>
          <w:cols w:space="720"/>
          <w:titlePg/>
          <w:docGrid w:linePitch="326"/>
        </w:sectPr>
      </w:pPr>
    </w:p>
    <w:tbl>
      <w:tblPr>
        <w:tblW w:w="13320" w:type="dxa"/>
        <w:tblInd w:w="-108" w:type="dxa"/>
        <w:tblBorders>
          <w:top w:val="double" w:sz="4" w:space="0" w:color="auto"/>
          <w:left w:val="double" w:sz="4" w:space="0" w:color="auto"/>
          <w:bottom w:val="double" w:sz="4" w:space="0" w:color="auto"/>
          <w:right w:val="double" w:sz="4" w:space="0" w:color="auto"/>
          <w:insideH w:val="single" w:sz="2" w:space="0" w:color="auto"/>
        </w:tblBorders>
        <w:tblLayout w:type="fixed"/>
        <w:tblCellMar>
          <w:left w:w="72" w:type="dxa"/>
          <w:right w:w="72" w:type="dxa"/>
        </w:tblCellMar>
        <w:tblLook w:val="0000" w:firstRow="0" w:lastRow="0" w:firstColumn="0" w:lastColumn="0" w:noHBand="0" w:noVBand="0"/>
      </w:tblPr>
      <w:tblGrid>
        <w:gridCol w:w="540"/>
        <w:gridCol w:w="3780"/>
        <w:gridCol w:w="1350"/>
        <w:gridCol w:w="1417"/>
        <w:gridCol w:w="1451"/>
        <w:gridCol w:w="2352"/>
        <w:gridCol w:w="2430"/>
      </w:tblGrid>
      <w:tr w:rsidR="00D858D2">
        <w:trPr>
          <w:cantSplit/>
          <w:trHeight w:val="140"/>
        </w:trPr>
        <w:tc>
          <w:tcPr>
            <w:tcW w:w="13320" w:type="dxa"/>
            <w:gridSpan w:val="7"/>
          </w:tcPr>
          <w:p w:rsidR="00D858D2" w:rsidRDefault="00D858D2" w:rsidP="000B4809">
            <w:pPr>
              <w:pStyle w:val="SectionVHeader"/>
              <w:spacing w:after="120"/>
            </w:pPr>
            <w:bookmarkStart w:id="352" w:name="_Toc234131427"/>
            <w:bookmarkStart w:id="353" w:name="_Toc459032497"/>
            <w:r>
              <w:lastRenderedPageBreak/>
              <w:t xml:space="preserve">Price Schedule: </w:t>
            </w:r>
            <w:r w:rsidRPr="003E5485">
              <w:rPr>
                <w:sz w:val="32"/>
                <w:szCs w:val="32"/>
              </w:rPr>
              <w:t xml:space="preserve">Goods </w:t>
            </w:r>
            <w:r>
              <w:rPr>
                <w:sz w:val="32"/>
                <w:szCs w:val="32"/>
              </w:rPr>
              <w:t xml:space="preserve">delivered to nominated point in the </w:t>
            </w:r>
            <w:r w:rsidRPr="003E5485">
              <w:rPr>
                <w:sz w:val="32"/>
                <w:szCs w:val="32"/>
              </w:rPr>
              <w:t>Republic of Maldives</w:t>
            </w:r>
            <w:r>
              <w:rPr>
                <w:sz w:val="32"/>
                <w:szCs w:val="32"/>
              </w:rPr>
              <w:t>.</w:t>
            </w:r>
            <w:bookmarkEnd w:id="352"/>
            <w:bookmarkEnd w:id="353"/>
          </w:p>
        </w:tc>
      </w:tr>
      <w:tr w:rsidR="00D858D2" w:rsidRPr="00E416B6">
        <w:trPr>
          <w:cantSplit/>
          <w:trHeight w:val="580"/>
        </w:trPr>
        <w:tc>
          <w:tcPr>
            <w:tcW w:w="4320" w:type="dxa"/>
            <w:gridSpan w:val="2"/>
            <w:vAlign w:val="center"/>
          </w:tcPr>
          <w:p w:rsidR="00D858D2" w:rsidRPr="00E416B6" w:rsidRDefault="00D858D2" w:rsidP="000B4809">
            <w:pPr>
              <w:suppressAutoHyphens/>
              <w:spacing w:before="120" w:after="120"/>
              <w:jc w:val="center"/>
              <w:rPr>
                <w:b/>
                <w:szCs w:val="24"/>
              </w:rPr>
            </w:pPr>
            <w:r w:rsidRPr="00E416B6">
              <w:rPr>
                <w:b/>
                <w:szCs w:val="24"/>
              </w:rPr>
              <w:t>Date:_____________________</w:t>
            </w:r>
          </w:p>
        </w:tc>
        <w:tc>
          <w:tcPr>
            <w:tcW w:w="6570" w:type="dxa"/>
            <w:gridSpan w:val="4"/>
            <w:vAlign w:val="center"/>
          </w:tcPr>
          <w:p w:rsidR="00D858D2" w:rsidRPr="00E416B6" w:rsidRDefault="00D858D2" w:rsidP="000B4809">
            <w:pPr>
              <w:suppressAutoHyphens/>
              <w:spacing w:before="120" w:after="120"/>
              <w:jc w:val="center"/>
              <w:rPr>
                <w:b/>
                <w:szCs w:val="24"/>
              </w:rPr>
            </w:pPr>
            <w:r w:rsidRPr="00E416B6">
              <w:rPr>
                <w:b/>
                <w:szCs w:val="24"/>
              </w:rPr>
              <w:t>Procurement Ref No: ____</w:t>
            </w:r>
            <w:r>
              <w:rPr>
                <w:b/>
                <w:szCs w:val="24"/>
              </w:rPr>
              <w:t>______</w:t>
            </w:r>
            <w:r w:rsidRPr="00E416B6">
              <w:rPr>
                <w:b/>
                <w:szCs w:val="24"/>
              </w:rPr>
              <w:t>_____________</w:t>
            </w:r>
          </w:p>
        </w:tc>
        <w:tc>
          <w:tcPr>
            <w:tcW w:w="2430" w:type="dxa"/>
            <w:vAlign w:val="center"/>
          </w:tcPr>
          <w:p w:rsidR="00D858D2" w:rsidRPr="00E416B6" w:rsidRDefault="00D858D2" w:rsidP="000B4809">
            <w:pPr>
              <w:suppressAutoHyphens/>
              <w:spacing w:before="120" w:after="120"/>
              <w:rPr>
                <w:b/>
                <w:szCs w:val="24"/>
              </w:rPr>
            </w:pPr>
            <w:r w:rsidRPr="00E416B6">
              <w:rPr>
                <w:b/>
                <w:szCs w:val="24"/>
              </w:rPr>
              <w:t>Page N</w:t>
            </w:r>
            <w:r w:rsidRPr="00E416B6">
              <w:rPr>
                <w:b/>
                <w:szCs w:val="24"/>
              </w:rPr>
              <w:sym w:font="Symbol" w:char="F0B0"/>
            </w:r>
            <w:r>
              <w:rPr>
                <w:b/>
                <w:szCs w:val="24"/>
              </w:rPr>
              <w:t xml:space="preserve"> ___</w:t>
            </w:r>
            <w:r w:rsidRPr="00E416B6">
              <w:rPr>
                <w:b/>
                <w:szCs w:val="24"/>
              </w:rPr>
              <w:t xml:space="preserve"> of ____</w:t>
            </w:r>
          </w:p>
        </w:tc>
      </w:tr>
      <w:tr w:rsidR="00D858D2" w:rsidRPr="008E0CF9">
        <w:trPr>
          <w:cantSplit/>
        </w:trPr>
        <w:tc>
          <w:tcPr>
            <w:tcW w:w="540" w:type="dxa"/>
            <w:tcBorders>
              <w:bottom w:val="double" w:sz="4" w:space="0" w:color="auto"/>
            </w:tcBorders>
          </w:tcPr>
          <w:p w:rsidR="00D858D2" w:rsidRPr="008E0CF9" w:rsidRDefault="00D858D2" w:rsidP="000B4809">
            <w:pPr>
              <w:suppressAutoHyphens/>
              <w:jc w:val="center"/>
              <w:rPr>
                <w:i/>
                <w:sz w:val="20"/>
              </w:rPr>
            </w:pPr>
            <w:r w:rsidRPr="008E0CF9">
              <w:rPr>
                <w:i/>
                <w:sz w:val="20"/>
              </w:rPr>
              <w:t>1</w:t>
            </w:r>
          </w:p>
        </w:tc>
        <w:tc>
          <w:tcPr>
            <w:tcW w:w="3780" w:type="dxa"/>
            <w:tcBorders>
              <w:bottom w:val="double" w:sz="4" w:space="0" w:color="auto"/>
            </w:tcBorders>
          </w:tcPr>
          <w:p w:rsidR="00D858D2" w:rsidRPr="008E0CF9" w:rsidRDefault="00D858D2" w:rsidP="000B4809">
            <w:pPr>
              <w:suppressAutoHyphens/>
              <w:jc w:val="center"/>
              <w:rPr>
                <w:i/>
                <w:sz w:val="20"/>
              </w:rPr>
            </w:pPr>
            <w:r w:rsidRPr="008E0CF9">
              <w:rPr>
                <w:i/>
                <w:sz w:val="20"/>
              </w:rPr>
              <w:t>2</w:t>
            </w:r>
          </w:p>
        </w:tc>
        <w:tc>
          <w:tcPr>
            <w:tcW w:w="1350" w:type="dxa"/>
            <w:tcBorders>
              <w:bottom w:val="double" w:sz="4" w:space="0" w:color="auto"/>
            </w:tcBorders>
          </w:tcPr>
          <w:p w:rsidR="00D858D2" w:rsidRPr="008E0CF9" w:rsidRDefault="00D858D2" w:rsidP="000B4809">
            <w:pPr>
              <w:suppressAutoHyphens/>
              <w:jc w:val="center"/>
              <w:rPr>
                <w:i/>
                <w:sz w:val="20"/>
              </w:rPr>
            </w:pPr>
            <w:r w:rsidRPr="008E0CF9">
              <w:rPr>
                <w:i/>
                <w:sz w:val="20"/>
              </w:rPr>
              <w:t>3</w:t>
            </w:r>
          </w:p>
        </w:tc>
        <w:tc>
          <w:tcPr>
            <w:tcW w:w="1417" w:type="dxa"/>
            <w:tcBorders>
              <w:bottom w:val="double" w:sz="4" w:space="0" w:color="auto"/>
            </w:tcBorders>
          </w:tcPr>
          <w:p w:rsidR="00D858D2" w:rsidRPr="008E0CF9" w:rsidRDefault="00D858D2" w:rsidP="000B4809">
            <w:pPr>
              <w:suppressAutoHyphens/>
              <w:jc w:val="center"/>
              <w:rPr>
                <w:i/>
                <w:sz w:val="20"/>
              </w:rPr>
            </w:pPr>
            <w:r w:rsidRPr="008E0CF9">
              <w:rPr>
                <w:i/>
                <w:sz w:val="20"/>
              </w:rPr>
              <w:t>4</w:t>
            </w:r>
          </w:p>
        </w:tc>
        <w:tc>
          <w:tcPr>
            <w:tcW w:w="1451" w:type="dxa"/>
            <w:tcBorders>
              <w:bottom w:val="double" w:sz="4" w:space="0" w:color="auto"/>
            </w:tcBorders>
          </w:tcPr>
          <w:p w:rsidR="00D858D2" w:rsidRPr="008E0CF9" w:rsidRDefault="00D858D2" w:rsidP="000B4809">
            <w:pPr>
              <w:suppressAutoHyphens/>
              <w:jc w:val="center"/>
              <w:rPr>
                <w:i/>
                <w:sz w:val="20"/>
              </w:rPr>
            </w:pPr>
            <w:r w:rsidRPr="008E0CF9">
              <w:rPr>
                <w:i/>
                <w:sz w:val="20"/>
              </w:rPr>
              <w:t>5</w:t>
            </w:r>
          </w:p>
        </w:tc>
        <w:tc>
          <w:tcPr>
            <w:tcW w:w="2352" w:type="dxa"/>
            <w:tcBorders>
              <w:bottom w:val="double" w:sz="4" w:space="0" w:color="auto"/>
            </w:tcBorders>
          </w:tcPr>
          <w:p w:rsidR="00D858D2" w:rsidRPr="008E0CF9" w:rsidRDefault="00D858D2" w:rsidP="000B4809">
            <w:pPr>
              <w:suppressAutoHyphens/>
              <w:jc w:val="center"/>
              <w:rPr>
                <w:i/>
                <w:sz w:val="20"/>
              </w:rPr>
            </w:pPr>
            <w:r w:rsidRPr="008E0CF9">
              <w:rPr>
                <w:i/>
                <w:sz w:val="20"/>
              </w:rPr>
              <w:t>6</w:t>
            </w:r>
          </w:p>
        </w:tc>
        <w:tc>
          <w:tcPr>
            <w:tcW w:w="2430" w:type="dxa"/>
            <w:tcBorders>
              <w:bottom w:val="double" w:sz="4" w:space="0" w:color="auto"/>
            </w:tcBorders>
          </w:tcPr>
          <w:p w:rsidR="00D858D2" w:rsidRPr="008E0CF9" w:rsidRDefault="00D858D2" w:rsidP="000B4809">
            <w:pPr>
              <w:suppressAutoHyphens/>
              <w:jc w:val="center"/>
              <w:rPr>
                <w:i/>
                <w:sz w:val="20"/>
              </w:rPr>
            </w:pPr>
            <w:r w:rsidRPr="008E0CF9">
              <w:rPr>
                <w:i/>
                <w:sz w:val="20"/>
              </w:rPr>
              <w:t>7</w:t>
            </w:r>
          </w:p>
        </w:tc>
      </w:tr>
      <w:tr w:rsidR="00D858D2" w:rsidRPr="00C50A17">
        <w:trPr>
          <w:cantSplit/>
          <w:trHeight w:val="1300"/>
        </w:trPr>
        <w:tc>
          <w:tcPr>
            <w:tcW w:w="540" w:type="dxa"/>
            <w:tcBorders>
              <w:top w:val="double" w:sz="4" w:space="0" w:color="auto"/>
              <w:bottom w:val="double" w:sz="4" w:space="0" w:color="auto"/>
            </w:tcBorders>
            <w:shd w:val="clear" w:color="auto" w:fill="E6E6E6"/>
            <w:vAlign w:val="center"/>
          </w:tcPr>
          <w:p w:rsidR="00D858D2" w:rsidRPr="001A33FA" w:rsidRDefault="00D858D2" w:rsidP="00B72EC4">
            <w:pPr>
              <w:suppressAutoHyphens/>
              <w:spacing w:before="60" w:after="60"/>
              <w:jc w:val="center"/>
              <w:rPr>
                <w:b/>
                <w:sz w:val="18"/>
              </w:rPr>
            </w:pPr>
            <w:r w:rsidRPr="001A33FA">
              <w:rPr>
                <w:b/>
                <w:sz w:val="18"/>
              </w:rPr>
              <w:t>Line Item N</w:t>
            </w:r>
            <w:r w:rsidR="00B72EC4">
              <w:rPr>
                <w:b/>
                <w:sz w:val="18"/>
              </w:rPr>
              <w:t>o</w:t>
            </w:r>
          </w:p>
        </w:tc>
        <w:tc>
          <w:tcPr>
            <w:tcW w:w="3780" w:type="dxa"/>
            <w:tcBorders>
              <w:top w:val="double" w:sz="4" w:space="0" w:color="auto"/>
              <w:bottom w:val="double" w:sz="4" w:space="0" w:color="auto"/>
            </w:tcBorders>
            <w:shd w:val="clear" w:color="auto" w:fill="E6E6E6"/>
            <w:vAlign w:val="center"/>
          </w:tcPr>
          <w:p w:rsidR="00D858D2" w:rsidRPr="001A33FA" w:rsidRDefault="00D858D2" w:rsidP="000B4809">
            <w:pPr>
              <w:suppressAutoHyphens/>
              <w:spacing w:before="60" w:after="60"/>
              <w:jc w:val="center"/>
              <w:rPr>
                <w:b/>
                <w:sz w:val="22"/>
              </w:rPr>
            </w:pPr>
            <w:r w:rsidRPr="001A33FA">
              <w:rPr>
                <w:b/>
                <w:sz w:val="22"/>
              </w:rPr>
              <w:t xml:space="preserve">Description of Goods </w:t>
            </w:r>
            <w:r>
              <w:rPr>
                <w:b/>
                <w:sz w:val="22"/>
              </w:rPr>
              <w:t xml:space="preserve">   </w:t>
            </w:r>
          </w:p>
        </w:tc>
        <w:tc>
          <w:tcPr>
            <w:tcW w:w="1350" w:type="dxa"/>
            <w:tcBorders>
              <w:top w:val="double" w:sz="4" w:space="0" w:color="auto"/>
              <w:bottom w:val="double" w:sz="4" w:space="0" w:color="auto"/>
            </w:tcBorders>
            <w:shd w:val="clear" w:color="auto" w:fill="E6E6E6"/>
            <w:vAlign w:val="center"/>
          </w:tcPr>
          <w:p w:rsidR="00D858D2" w:rsidRPr="001A33FA" w:rsidRDefault="00D858D2" w:rsidP="000B4809">
            <w:pPr>
              <w:suppressAutoHyphens/>
              <w:spacing w:before="60" w:after="60"/>
              <w:jc w:val="center"/>
              <w:rPr>
                <w:b/>
                <w:sz w:val="20"/>
              </w:rPr>
            </w:pPr>
            <w:r w:rsidRPr="001A33FA">
              <w:rPr>
                <w:b/>
                <w:sz w:val="20"/>
              </w:rPr>
              <w:t>Country of Origin</w:t>
            </w:r>
          </w:p>
        </w:tc>
        <w:tc>
          <w:tcPr>
            <w:tcW w:w="1417" w:type="dxa"/>
            <w:tcBorders>
              <w:top w:val="double" w:sz="4" w:space="0" w:color="auto"/>
              <w:bottom w:val="double" w:sz="4" w:space="0" w:color="auto"/>
            </w:tcBorders>
            <w:shd w:val="clear" w:color="auto" w:fill="E6E6E6"/>
            <w:vAlign w:val="center"/>
          </w:tcPr>
          <w:p w:rsidR="00D858D2" w:rsidRPr="001A33FA" w:rsidRDefault="00D858D2" w:rsidP="000B4809">
            <w:pPr>
              <w:suppressAutoHyphens/>
              <w:spacing w:before="60" w:after="60"/>
              <w:jc w:val="center"/>
              <w:rPr>
                <w:b/>
                <w:sz w:val="18"/>
              </w:rPr>
            </w:pPr>
            <w:r w:rsidRPr="001A33FA">
              <w:rPr>
                <w:b/>
                <w:sz w:val="18"/>
              </w:rPr>
              <w:t xml:space="preserve">Delivery Date </w:t>
            </w:r>
          </w:p>
        </w:tc>
        <w:tc>
          <w:tcPr>
            <w:tcW w:w="1451" w:type="dxa"/>
            <w:tcBorders>
              <w:top w:val="double" w:sz="4" w:space="0" w:color="auto"/>
              <w:bottom w:val="double" w:sz="4" w:space="0" w:color="auto"/>
            </w:tcBorders>
            <w:shd w:val="clear" w:color="auto" w:fill="E6E6E6"/>
            <w:vAlign w:val="center"/>
          </w:tcPr>
          <w:p w:rsidR="00D858D2" w:rsidRPr="001A33FA" w:rsidRDefault="00D858D2" w:rsidP="000B4809">
            <w:pPr>
              <w:suppressAutoHyphens/>
              <w:spacing w:before="60" w:after="60"/>
              <w:jc w:val="center"/>
              <w:rPr>
                <w:b/>
                <w:sz w:val="18"/>
              </w:rPr>
            </w:pPr>
            <w:r w:rsidRPr="001A33FA">
              <w:rPr>
                <w:b/>
                <w:sz w:val="18"/>
              </w:rPr>
              <w:t>Quantity and physical unit</w:t>
            </w:r>
          </w:p>
        </w:tc>
        <w:tc>
          <w:tcPr>
            <w:tcW w:w="2352" w:type="dxa"/>
            <w:tcBorders>
              <w:top w:val="double" w:sz="4" w:space="0" w:color="auto"/>
              <w:bottom w:val="double" w:sz="4" w:space="0" w:color="auto"/>
            </w:tcBorders>
            <w:shd w:val="clear" w:color="auto" w:fill="E6E6E6"/>
            <w:vAlign w:val="center"/>
          </w:tcPr>
          <w:p w:rsidR="00D858D2" w:rsidRPr="001A33FA" w:rsidRDefault="00D858D2" w:rsidP="000B4809">
            <w:pPr>
              <w:suppressAutoHyphens/>
              <w:spacing w:before="60" w:after="60"/>
              <w:jc w:val="center"/>
              <w:rPr>
                <w:b/>
                <w:sz w:val="18"/>
              </w:rPr>
            </w:pPr>
            <w:r>
              <w:rPr>
                <w:b/>
                <w:sz w:val="18"/>
              </w:rPr>
              <w:t xml:space="preserve">DDP </w:t>
            </w:r>
            <w:r w:rsidRPr="001A33FA">
              <w:rPr>
                <w:b/>
                <w:sz w:val="18"/>
              </w:rPr>
              <w:t xml:space="preserve">Unit price </w:t>
            </w:r>
            <w:r w:rsidRPr="001A33FA">
              <w:rPr>
                <w:b/>
                <w:sz w:val="18"/>
              </w:rPr>
              <w:br/>
            </w:r>
            <w:r w:rsidRPr="001A33FA">
              <w:rPr>
                <w:rFonts w:ascii="Times New Roman Bold" w:hAnsi="Times New Roman Bold"/>
                <w:b/>
                <w:sz w:val="18"/>
                <w:szCs w:val="16"/>
              </w:rPr>
              <w:t>Delivered</w:t>
            </w:r>
            <w:r w:rsidRPr="001A33FA">
              <w:rPr>
                <w:b/>
                <w:smallCaps/>
                <w:sz w:val="18"/>
              </w:rPr>
              <w:t xml:space="preserve"> </w:t>
            </w:r>
            <w:r w:rsidRPr="001A33FA">
              <w:rPr>
                <w:rFonts w:ascii="Times New Roman Bold" w:hAnsi="Times New Roman Bold"/>
                <w:b/>
                <w:sz w:val="18"/>
                <w:szCs w:val="16"/>
              </w:rPr>
              <w:t>to Final destination</w:t>
            </w:r>
            <w:r w:rsidRPr="001A33FA">
              <w:rPr>
                <w:b/>
                <w:smallCaps/>
                <w:sz w:val="18"/>
              </w:rPr>
              <w:br/>
            </w:r>
            <w:r w:rsidRPr="001A33FA">
              <w:rPr>
                <w:b/>
                <w:i/>
                <w:iCs/>
                <w:sz w:val="18"/>
              </w:rPr>
              <w:t>[</w:t>
            </w:r>
            <w:r>
              <w:rPr>
                <w:b/>
                <w:i/>
                <w:iCs/>
                <w:sz w:val="18"/>
              </w:rPr>
              <w:t>multiple destinations</w:t>
            </w:r>
            <w:r w:rsidRPr="001A33FA">
              <w:rPr>
                <w:b/>
                <w:i/>
                <w:iCs/>
                <w:sz w:val="18"/>
              </w:rPr>
              <w:t>]</w:t>
            </w:r>
          </w:p>
          <w:p w:rsidR="00D858D2" w:rsidRPr="001A33FA" w:rsidRDefault="00D858D2" w:rsidP="000B4809">
            <w:pPr>
              <w:suppressAutoHyphens/>
              <w:spacing w:before="60" w:after="60"/>
              <w:jc w:val="center"/>
              <w:rPr>
                <w:b/>
                <w:sz w:val="18"/>
              </w:rPr>
            </w:pPr>
            <w:r w:rsidRPr="001A33FA">
              <w:rPr>
                <w:b/>
                <w:sz w:val="18"/>
              </w:rPr>
              <w:t>in accordance with ITT 14.6(a)</w:t>
            </w:r>
          </w:p>
        </w:tc>
        <w:tc>
          <w:tcPr>
            <w:tcW w:w="2430" w:type="dxa"/>
            <w:tcBorders>
              <w:top w:val="double" w:sz="4" w:space="0" w:color="auto"/>
              <w:bottom w:val="double" w:sz="4" w:space="0" w:color="auto"/>
            </w:tcBorders>
            <w:shd w:val="clear" w:color="auto" w:fill="E6E6E6"/>
            <w:vAlign w:val="center"/>
          </w:tcPr>
          <w:p w:rsidR="00D858D2" w:rsidRPr="001A33FA" w:rsidRDefault="00D858D2" w:rsidP="000B4809">
            <w:pPr>
              <w:suppressAutoHyphens/>
              <w:spacing w:before="60" w:after="60"/>
              <w:jc w:val="center"/>
              <w:rPr>
                <w:b/>
                <w:sz w:val="18"/>
              </w:rPr>
            </w:pPr>
            <w:r>
              <w:rPr>
                <w:b/>
                <w:sz w:val="18"/>
              </w:rPr>
              <w:t xml:space="preserve">DDP </w:t>
            </w:r>
            <w:r w:rsidRPr="001A33FA">
              <w:rPr>
                <w:b/>
                <w:sz w:val="18"/>
              </w:rPr>
              <w:t xml:space="preserve">Total price </w:t>
            </w:r>
            <w:r w:rsidRPr="001A33FA">
              <w:rPr>
                <w:b/>
                <w:sz w:val="18"/>
              </w:rPr>
              <w:br/>
              <w:t>Delivered to Final Destination</w:t>
            </w:r>
            <w:r w:rsidRPr="001A33FA">
              <w:rPr>
                <w:b/>
                <w:sz w:val="18"/>
              </w:rPr>
              <w:br/>
            </w:r>
            <w:r>
              <w:rPr>
                <w:b/>
                <w:i/>
                <w:iCs/>
                <w:sz w:val="18"/>
              </w:rPr>
              <w:t>[multiple</w:t>
            </w:r>
            <w:r w:rsidRPr="001A33FA">
              <w:rPr>
                <w:b/>
                <w:i/>
                <w:iCs/>
                <w:sz w:val="18"/>
              </w:rPr>
              <w:t xml:space="preserve"> destination</w:t>
            </w:r>
            <w:r>
              <w:rPr>
                <w:b/>
                <w:i/>
                <w:iCs/>
                <w:sz w:val="18"/>
              </w:rPr>
              <w:t>s</w:t>
            </w:r>
            <w:r w:rsidRPr="001A33FA">
              <w:rPr>
                <w:b/>
                <w:i/>
                <w:iCs/>
                <w:sz w:val="18"/>
              </w:rPr>
              <w:t>]</w:t>
            </w:r>
            <w:r w:rsidRPr="001A33FA">
              <w:rPr>
                <w:b/>
                <w:i/>
                <w:iCs/>
                <w:sz w:val="18"/>
              </w:rPr>
              <w:br/>
            </w:r>
            <w:r w:rsidRPr="001A33FA">
              <w:rPr>
                <w:b/>
                <w:sz w:val="18"/>
                <w:u w:val="single"/>
              </w:rPr>
              <w:t>per line item</w:t>
            </w:r>
          </w:p>
          <w:p w:rsidR="00D858D2" w:rsidRPr="001A33FA" w:rsidRDefault="00D858D2" w:rsidP="000B4809">
            <w:pPr>
              <w:suppressAutoHyphens/>
              <w:spacing w:before="60" w:after="60"/>
              <w:jc w:val="center"/>
              <w:rPr>
                <w:b/>
                <w:sz w:val="18"/>
              </w:rPr>
            </w:pPr>
            <w:r w:rsidRPr="001A33FA">
              <w:rPr>
                <w:b/>
                <w:sz w:val="18"/>
              </w:rPr>
              <w:t>(Col. 5 x 6)</w:t>
            </w:r>
          </w:p>
        </w:tc>
      </w:tr>
      <w:tr w:rsidR="00D858D2">
        <w:trPr>
          <w:cantSplit/>
          <w:trHeight w:val="390"/>
        </w:trPr>
        <w:tc>
          <w:tcPr>
            <w:tcW w:w="540" w:type="dxa"/>
            <w:tcBorders>
              <w:top w:val="double" w:sz="4" w:space="0" w:color="auto"/>
              <w:bottom w:val="single" w:sz="12" w:space="0" w:color="auto"/>
            </w:tcBorders>
          </w:tcPr>
          <w:p w:rsidR="00D858D2" w:rsidRDefault="00D858D2" w:rsidP="000B4809">
            <w:pPr>
              <w:suppressAutoHyphens/>
              <w:rPr>
                <w:i/>
                <w:iCs/>
                <w:sz w:val="20"/>
              </w:rPr>
            </w:pPr>
          </w:p>
        </w:tc>
        <w:tc>
          <w:tcPr>
            <w:tcW w:w="3780" w:type="dxa"/>
            <w:tcBorders>
              <w:top w:val="double" w:sz="4" w:space="0" w:color="auto"/>
              <w:bottom w:val="single" w:sz="12" w:space="0" w:color="auto"/>
            </w:tcBorders>
          </w:tcPr>
          <w:p w:rsidR="00D858D2" w:rsidRDefault="00D858D2" w:rsidP="000B4809">
            <w:pPr>
              <w:suppressAutoHyphens/>
              <w:rPr>
                <w:i/>
                <w:iCs/>
                <w:sz w:val="20"/>
              </w:rPr>
            </w:pPr>
          </w:p>
        </w:tc>
        <w:tc>
          <w:tcPr>
            <w:tcW w:w="1350" w:type="dxa"/>
            <w:tcBorders>
              <w:top w:val="double" w:sz="4" w:space="0" w:color="auto"/>
              <w:bottom w:val="single" w:sz="12" w:space="0" w:color="auto"/>
            </w:tcBorders>
          </w:tcPr>
          <w:p w:rsidR="00D858D2" w:rsidRPr="008E0CF9" w:rsidRDefault="00D858D2" w:rsidP="000B4809">
            <w:pPr>
              <w:suppressAutoHyphens/>
              <w:rPr>
                <w:i/>
                <w:iCs/>
                <w:sz w:val="16"/>
              </w:rPr>
            </w:pPr>
            <w:r w:rsidRPr="008E0CF9">
              <w:rPr>
                <w:i/>
                <w:iCs/>
                <w:sz w:val="16"/>
              </w:rPr>
              <w:t>{insert country of origin of the Good}</w:t>
            </w:r>
          </w:p>
        </w:tc>
        <w:tc>
          <w:tcPr>
            <w:tcW w:w="1417" w:type="dxa"/>
            <w:tcBorders>
              <w:top w:val="double" w:sz="4" w:space="0" w:color="auto"/>
              <w:bottom w:val="single" w:sz="12" w:space="0" w:color="auto"/>
            </w:tcBorders>
          </w:tcPr>
          <w:p w:rsidR="00D858D2" w:rsidRPr="008E0CF9" w:rsidRDefault="00D858D2" w:rsidP="000B4809">
            <w:pPr>
              <w:suppressAutoHyphens/>
              <w:rPr>
                <w:i/>
                <w:iCs/>
                <w:sz w:val="16"/>
              </w:rPr>
            </w:pPr>
            <w:r w:rsidRPr="008E0CF9">
              <w:rPr>
                <w:i/>
                <w:iCs/>
                <w:sz w:val="16"/>
              </w:rPr>
              <w:t>{insert quoted delivery date</w:t>
            </w:r>
            <w:r w:rsidRPr="008E0CF9">
              <w:rPr>
                <w:sz w:val="16"/>
              </w:rPr>
              <w:t xml:space="preserve"> as defined by Incoterms}</w:t>
            </w:r>
          </w:p>
        </w:tc>
        <w:tc>
          <w:tcPr>
            <w:tcW w:w="1451" w:type="dxa"/>
            <w:tcBorders>
              <w:top w:val="double" w:sz="4" w:space="0" w:color="auto"/>
              <w:bottom w:val="single" w:sz="12" w:space="0" w:color="auto"/>
            </w:tcBorders>
          </w:tcPr>
          <w:p w:rsidR="00D858D2" w:rsidRDefault="00D858D2" w:rsidP="000B4809">
            <w:pPr>
              <w:suppressAutoHyphens/>
              <w:rPr>
                <w:i/>
                <w:iCs/>
                <w:sz w:val="20"/>
              </w:rPr>
            </w:pPr>
            <w:r>
              <w:rPr>
                <w:i/>
                <w:iCs/>
                <w:sz w:val="16"/>
              </w:rPr>
              <w:t>{insert number of units to be supplied and name of the physical unit}</w:t>
            </w:r>
          </w:p>
        </w:tc>
        <w:tc>
          <w:tcPr>
            <w:tcW w:w="2352" w:type="dxa"/>
            <w:tcBorders>
              <w:top w:val="double" w:sz="4" w:space="0" w:color="auto"/>
              <w:bottom w:val="single" w:sz="12" w:space="0" w:color="auto"/>
            </w:tcBorders>
          </w:tcPr>
          <w:p w:rsidR="00D858D2" w:rsidRDefault="00D858D2" w:rsidP="000B4809">
            <w:pPr>
              <w:suppressAutoHyphens/>
              <w:rPr>
                <w:i/>
                <w:iCs/>
                <w:sz w:val="20"/>
              </w:rPr>
            </w:pPr>
            <w:r>
              <w:rPr>
                <w:i/>
                <w:iCs/>
                <w:sz w:val="16"/>
              </w:rPr>
              <w:t>{insert unit price delivered per unit}</w:t>
            </w:r>
          </w:p>
        </w:tc>
        <w:tc>
          <w:tcPr>
            <w:tcW w:w="2430" w:type="dxa"/>
            <w:tcBorders>
              <w:top w:val="double" w:sz="4" w:space="0" w:color="auto"/>
              <w:bottom w:val="single" w:sz="12" w:space="0" w:color="auto"/>
            </w:tcBorders>
          </w:tcPr>
          <w:p w:rsidR="00D858D2" w:rsidRDefault="00D858D2" w:rsidP="000B4809">
            <w:pPr>
              <w:suppressAutoHyphens/>
              <w:rPr>
                <w:i/>
                <w:iCs/>
                <w:sz w:val="16"/>
              </w:rPr>
            </w:pPr>
            <w:r>
              <w:rPr>
                <w:i/>
                <w:iCs/>
                <w:sz w:val="16"/>
              </w:rPr>
              <w:t>{insert total delivered price per line item}</w:t>
            </w:r>
          </w:p>
        </w:tc>
      </w:tr>
      <w:tr w:rsidR="00D858D2">
        <w:trPr>
          <w:cantSplit/>
          <w:trHeight w:val="479"/>
        </w:trPr>
        <w:tc>
          <w:tcPr>
            <w:tcW w:w="540" w:type="dxa"/>
            <w:tcBorders>
              <w:top w:val="single" w:sz="12" w:space="0" w:color="auto"/>
            </w:tcBorders>
          </w:tcPr>
          <w:p w:rsidR="00D858D2" w:rsidRPr="002955DB" w:rsidRDefault="00D858D2" w:rsidP="000B4809">
            <w:pPr>
              <w:suppressAutoHyphens/>
              <w:spacing w:before="60" w:after="60"/>
              <w:rPr>
                <w:b/>
                <w:bCs/>
                <w:sz w:val="22"/>
                <w:szCs w:val="22"/>
              </w:rPr>
            </w:pPr>
          </w:p>
        </w:tc>
        <w:tc>
          <w:tcPr>
            <w:tcW w:w="3780" w:type="dxa"/>
            <w:tcBorders>
              <w:top w:val="single" w:sz="12" w:space="0" w:color="auto"/>
            </w:tcBorders>
          </w:tcPr>
          <w:p w:rsidR="00D858D2" w:rsidRPr="002955DB" w:rsidRDefault="00D858D2" w:rsidP="00D13D0D">
            <w:pPr>
              <w:suppressAutoHyphens/>
              <w:spacing w:before="60" w:after="60"/>
              <w:rPr>
                <w:b/>
                <w:bCs/>
                <w:sz w:val="22"/>
                <w:szCs w:val="22"/>
                <w:u w:val="single"/>
              </w:rPr>
            </w:pPr>
          </w:p>
        </w:tc>
        <w:tc>
          <w:tcPr>
            <w:tcW w:w="1350" w:type="dxa"/>
            <w:tcBorders>
              <w:top w:val="single" w:sz="12" w:space="0" w:color="auto"/>
            </w:tcBorders>
          </w:tcPr>
          <w:p w:rsidR="00D858D2" w:rsidRDefault="00D858D2" w:rsidP="000B4809">
            <w:pPr>
              <w:suppressAutoHyphens/>
              <w:spacing w:before="60" w:after="60"/>
              <w:jc w:val="center"/>
              <w:rPr>
                <w:sz w:val="20"/>
              </w:rPr>
            </w:pPr>
          </w:p>
        </w:tc>
        <w:tc>
          <w:tcPr>
            <w:tcW w:w="1417" w:type="dxa"/>
            <w:tcBorders>
              <w:top w:val="single" w:sz="12" w:space="0" w:color="auto"/>
            </w:tcBorders>
          </w:tcPr>
          <w:p w:rsidR="00D858D2" w:rsidRDefault="00D858D2" w:rsidP="000B4809">
            <w:pPr>
              <w:suppressAutoHyphens/>
              <w:spacing w:before="60" w:after="60"/>
              <w:jc w:val="center"/>
              <w:rPr>
                <w:sz w:val="20"/>
              </w:rPr>
            </w:pPr>
          </w:p>
        </w:tc>
        <w:tc>
          <w:tcPr>
            <w:tcW w:w="1451" w:type="dxa"/>
            <w:tcBorders>
              <w:top w:val="single" w:sz="12" w:space="0" w:color="auto"/>
            </w:tcBorders>
          </w:tcPr>
          <w:p w:rsidR="00D858D2" w:rsidRDefault="00D858D2" w:rsidP="000B4809">
            <w:pPr>
              <w:suppressAutoHyphens/>
              <w:spacing w:before="60" w:after="60"/>
              <w:jc w:val="center"/>
              <w:rPr>
                <w:sz w:val="20"/>
              </w:rPr>
            </w:pPr>
          </w:p>
        </w:tc>
        <w:tc>
          <w:tcPr>
            <w:tcW w:w="2352" w:type="dxa"/>
            <w:tcBorders>
              <w:top w:val="single" w:sz="12" w:space="0" w:color="auto"/>
            </w:tcBorders>
          </w:tcPr>
          <w:p w:rsidR="00D858D2" w:rsidRDefault="00D858D2" w:rsidP="000B4809">
            <w:pPr>
              <w:suppressAutoHyphens/>
              <w:spacing w:before="60" w:after="60"/>
              <w:jc w:val="center"/>
              <w:rPr>
                <w:sz w:val="20"/>
              </w:rPr>
            </w:pPr>
          </w:p>
        </w:tc>
        <w:tc>
          <w:tcPr>
            <w:tcW w:w="2430" w:type="dxa"/>
            <w:tcBorders>
              <w:top w:val="single" w:sz="12" w:space="0" w:color="auto"/>
            </w:tcBorders>
          </w:tcPr>
          <w:p w:rsidR="00D858D2" w:rsidRDefault="00D858D2" w:rsidP="000B4809">
            <w:pPr>
              <w:suppressAutoHyphens/>
              <w:spacing w:before="60" w:after="60"/>
              <w:jc w:val="center"/>
              <w:rPr>
                <w:sz w:val="20"/>
              </w:rPr>
            </w:pPr>
          </w:p>
        </w:tc>
      </w:tr>
      <w:tr w:rsidR="00D858D2">
        <w:trPr>
          <w:cantSplit/>
          <w:trHeight w:val="441"/>
        </w:trPr>
        <w:tc>
          <w:tcPr>
            <w:tcW w:w="540" w:type="dxa"/>
          </w:tcPr>
          <w:p w:rsidR="00D858D2" w:rsidRDefault="00D858D2" w:rsidP="000B4809">
            <w:pPr>
              <w:suppressAutoHyphens/>
              <w:spacing w:before="60" w:after="60"/>
              <w:ind w:left="432"/>
              <w:rPr>
                <w:sz w:val="20"/>
              </w:rPr>
            </w:pPr>
          </w:p>
        </w:tc>
        <w:tc>
          <w:tcPr>
            <w:tcW w:w="3780" w:type="dxa"/>
          </w:tcPr>
          <w:p w:rsidR="00D858D2" w:rsidRPr="00B72EC4" w:rsidRDefault="00D858D2" w:rsidP="00B72EC4">
            <w:pPr>
              <w:suppressAutoHyphens/>
              <w:spacing w:before="60" w:after="60"/>
              <w:ind w:right="-252"/>
              <w:rPr>
                <w:sz w:val="20"/>
              </w:rPr>
            </w:pPr>
          </w:p>
        </w:tc>
        <w:tc>
          <w:tcPr>
            <w:tcW w:w="1350" w:type="dxa"/>
          </w:tcPr>
          <w:p w:rsidR="00D858D2" w:rsidRDefault="00D858D2" w:rsidP="000B4809">
            <w:pPr>
              <w:suppressAutoHyphens/>
              <w:spacing w:before="60" w:after="60"/>
              <w:jc w:val="center"/>
              <w:rPr>
                <w:sz w:val="20"/>
              </w:rPr>
            </w:pPr>
          </w:p>
        </w:tc>
        <w:tc>
          <w:tcPr>
            <w:tcW w:w="1417" w:type="dxa"/>
          </w:tcPr>
          <w:p w:rsidR="00D858D2" w:rsidRDefault="00D858D2" w:rsidP="000B4809">
            <w:pPr>
              <w:suppressAutoHyphens/>
              <w:spacing w:before="60" w:after="60"/>
              <w:jc w:val="center"/>
              <w:rPr>
                <w:sz w:val="20"/>
              </w:rPr>
            </w:pPr>
          </w:p>
        </w:tc>
        <w:tc>
          <w:tcPr>
            <w:tcW w:w="1451" w:type="dxa"/>
          </w:tcPr>
          <w:p w:rsidR="00D858D2" w:rsidRPr="00906E88" w:rsidRDefault="00D858D2" w:rsidP="000B4809">
            <w:pPr>
              <w:suppressAutoHyphens/>
              <w:spacing w:before="60" w:after="60"/>
              <w:jc w:val="center"/>
              <w:rPr>
                <w:sz w:val="20"/>
              </w:rPr>
            </w:pPr>
          </w:p>
        </w:tc>
        <w:tc>
          <w:tcPr>
            <w:tcW w:w="2352" w:type="dxa"/>
          </w:tcPr>
          <w:p w:rsidR="00D858D2" w:rsidRPr="00906E88" w:rsidRDefault="00D858D2" w:rsidP="000B4809">
            <w:pPr>
              <w:suppressAutoHyphens/>
              <w:spacing w:before="60" w:after="60"/>
              <w:jc w:val="center"/>
              <w:rPr>
                <w:sz w:val="20"/>
              </w:rPr>
            </w:pPr>
          </w:p>
        </w:tc>
        <w:tc>
          <w:tcPr>
            <w:tcW w:w="2430" w:type="dxa"/>
          </w:tcPr>
          <w:p w:rsidR="00D858D2" w:rsidRDefault="00D858D2" w:rsidP="000B4809">
            <w:pPr>
              <w:suppressAutoHyphens/>
              <w:spacing w:before="60" w:after="60"/>
              <w:jc w:val="center"/>
              <w:rPr>
                <w:sz w:val="20"/>
              </w:rPr>
            </w:pPr>
          </w:p>
        </w:tc>
      </w:tr>
      <w:tr w:rsidR="00EE3BA3" w:rsidRPr="00CA2D4A">
        <w:trPr>
          <w:cantSplit/>
          <w:trHeight w:val="390"/>
        </w:trPr>
        <w:tc>
          <w:tcPr>
            <w:tcW w:w="540" w:type="dxa"/>
          </w:tcPr>
          <w:p w:rsidR="00EE3BA3" w:rsidRPr="00CA2D4A" w:rsidRDefault="00EE3BA3" w:rsidP="00EE3BA3">
            <w:pPr>
              <w:suppressAutoHyphens/>
              <w:spacing w:before="60" w:after="60"/>
              <w:rPr>
                <w:sz w:val="20"/>
              </w:rPr>
            </w:pPr>
          </w:p>
        </w:tc>
        <w:tc>
          <w:tcPr>
            <w:tcW w:w="3780" w:type="dxa"/>
          </w:tcPr>
          <w:p w:rsidR="00EE3BA3" w:rsidRPr="002955DB" w:rsidRDefault="00EE3BA3" w:rsidP="005B43F5">
            <w:pPr>
              <w:suppressAutoHyphens/>
              <w:spacing w:before="60" w:after="60"/>
              <w:ind w:right="-342"/>
              <w:rPr>
                <w:sz w:val="20"/>
              </w:rPr>
            </w:pPr>
          </w:p>
        </w:tc>
        <w:tc>
          <w:tcPr>
            <w:tcW w:w="1350" w:type="dxa"/>
          </w:tcPr>
          <w:p w:rsidR="00EE3BA3" w:rsidRPr="00CA2D4A" w:rsidRDefault="00EE3BA3" w:rsidP="00EE3BA3">
            <w:pPr>
              <w:suppressAutoHyphens/>
              <w:spacing w:before="60" w:after="60"/>
              <w:jc w:val="center"/>
              <w:rPr>
                <w:sz w:val="20"/>
              </w:rPr>
            </w:pPr>
          </w:p>
        </w:tc>
        <w:tc>
          <w:tcPr>
            <w:tcW w:w="1417" w:type="dxa"/>
          </w:tcPr>
          <w:p w:rsidR="00EE3BA3" w:rsidRPr="00CA2D4A" w:rsidRDefault="00EE3BA3" w:rsidP="00EE3BA3">
            <w:pPr>
              <w:suppressAutoHyphens/>
              <w:spacing w:before="60" w:after="60"/>
              <w:jc w:val="center"/>
              <w:rPr>
                <w:sz w:val="20"/>
              </w:rPr>
            </w:pPr>
          </w:p>
        </w:tc>
        <w:tc>
          <w:tcPr>
            <w:tcW w:w="1451" w:type="dxa"/>
          </w:tcPr>
          <w:p w:rsidR="00EE3BA3" w:rsidRPr="00906E88" w:rsidRDefault="00EE3BA3" w:rsidP="00EE3BA3">
            <w:pPr>
              <w:suppressAutoHyphens/>
              <w:spacing w:before="60" w:after="60"/>
              <w:jc w:val="center"/>
              <w:rPr>
                <w:sz w:val="20"/>
              </w:rPr>
            </w:pPr>
          </w:p>
        </w:tc>
        <w:tc>
          <w:tcPr>
            <w:tcW w:w="2352" w:type="dxa"/>
          </w:tcPr>
          <w:p w:rsidR="00EE3BA3" w:rsidRPr="00906E88" w:rsidRDefault="00EE3BA3" w:rsidP="00EE3BA3">
            <w:pPr>
              <w:suppressAutoHyphens/>
              <w:spacing w:before="60" w:after="60"/>
              <w:jc w:val="center"/>
              <w:rPr>
                <w:sz w:val="20"/>
              </w:rPr>
            </w:pPr>
          </w:p>
        </w:tc>
        <w:tc>
          <w:tcPr>
            <w:tcW w:w="2430" w:type="dxa"/>
          </w:tcPr>
          <w:p w:rsidR="00EE3BA3" w:rsidRPr="00CA2D4A" w:rsidRDefault="00EE3BA3" w:rsidP="00EE3BA3">
            <w:pPr>
              <w:suppressAutoHyphens/>
              <w:spacing w:before="60" w:after="60"/>
              <w:jc w:val="center"/>
              <w:rPr>
                <w:sz w:val="20"/>
              </w:rPr>
            </w:pPr>
          </w:p>
        </w:tc>
      </w:tr>
      <w:tr w:rsidR="00EC37D5">
        <w:trPr>
          <w:cantSplit/>
          <w:trHeight w:val="390"/>
        </w:trPr>
        <w:tc>
          <w:tcPr>
            <w:tcW w:w="540" w:type="dxa"/>
          </w:tcPr>
          <w:p w:rsidR="00EC37D5" w:rsidRDefault="00EC37D5" w:rsidP="00EC37D5">
            <w:pPr>
              <w:suppressAutoHyphens/>
              <w:spacing w:before="60" w:after="60"/>
              <w:rPr>
                <w:sz w:val="20"/>
              </w:rPr>
            </w:pPr>
          </w:p>
        </w:tc>
        <w:tc>
          <w:tcPr>
            <w:tcW w:w="3780" w:type="dxa"/>
          </w:tcPr>
          <w:p w:rsidR="00EC37D5" w:rsidRPr="00A31691" w:rsidRDefault="00EC37D5" w:rsidP="00EC37D5">
            <w:pPr>
              <w:tabs>
                <w:tab w:val="left" w:pos="1653"/>
                <w:tab w:val="left" w:pos="2191"/>
              </w:tabs>
              <w:suppressAutoHyphens/>
              <w:spacing w:before="60" w:after="60"/>
              <w:rPr>
                <w:b/>
                <w:bCs/>
                <w:sz w:val="20"/>
              </w:rPr>
            </w:pPr>
          </w:p>
        </w:tc>
        <w:tc>
          <w:tcPr>
            <w:tcW w:w="1350" w:type="dxa"/>
          </w:tcPr>
          <w:p w:rsidR="00EC37D5" w:rsidRPr="00A31691" w:rsidRDefault="00EC37D5" w:rsidP="00EC37D5">
            <w:pPr>
              <w:suppressAutoHyphens/>
              <w:spacing w:before="60" w:after="60"/>
              <w:rPr>
                <w:b/>
                <w:bCs/>
                <w:sz w:val="20"/>
                <w:u w:val="double"/>
              </w:rPr>
            </w:pPr>
          </w:p>
        </w:tc>
        <w:tc>
          <w:tcPr>
            <w:tcW w:w="1417" w:type="dxa"/>
          </w:tcPr>
          <w:p w:rsidR="00EC37D5" w:rsidRPr="00A31691" w:rsidRDefault="00EC37D5" w:rsidP="00EC37D5">
            <w:pPr>
              <w:suppressAutoHyphens/>
              <w:spacing w:before="60" w:after="60"/>
              <w:rPr>
                <w:b/>
                <w:bCs/>
                <w:sz w:val="20"/>
                <w:u w:val="double"/>
              </w:rPr>
            </w:pPr>
          </w:p>
        </w:tc>
        <w:tc>
          <w:tcPr>
            <w:tcW w:w="1451" w:type="dxa"/>
          </w:tcPr>
          <w:p w:rsidR="00EC37D5" w:rsidRPr="00A31691" w:rsidRDefault="00EC37D5" w:rsidP="00EC37D5">
            <w:pPr>
              <w:suppressAutoHyphens/>
              <w:spacing w:before="60" w:after="60"/>
              <w:jc w:val="center"/>
              <w:rPr>
                <w:b/>
                <w:bCs/>
                <w:sz w:val="20"/>
                <w:u w:val="double"/>
              </w:rPr>
            </w:pPr>
          </w:p>
        </w:tc>
        <w:tc>
          <w:tcPr>
            <w:tcW w:w="2352" w:type="dxa"/>
          </w:tcPr>
          <w:p w:rsidR="00EC37D5" w:rsidRDefault="00EC37D5" w:rsidP="00EC37D5">
            <w:pPr>
              <w:suppressAutoHyphens/>
              <w:spacing w:before="60" w:after="60"/>
              <w:rPr>
                <w:sz w:val="20"/>
              </w:rPr>
            </w:pPr>
          </w:p>
        </w:tc>
        <w:tc>
          <w:tcPr>
            <w:tcW w:w="2430" w:type="dxa"/>
          </w:tcPr>
          <w:p w:rsidR="00EC37D5" w:rsidRDefault="00EC37D5" w:rsidP="00EC37D5">
            <w:pPr>
              <w:suppressAutoHyphens/>
              <w:spacing w:before="60" w:after="60"/>
              <w:rPr>
                <w:sz w:val="20"/>
              </w:rPr>
            </w:pPr>
          </w:p>
        </w:tc>
      </w:tr>
      <w:tr w:rsidR="00EC37D5">
        <w:trPr>
          <w:cantSplit/>
          <w:trHeight w:val="390"/>
        </w:trPr>
        <w:tc>
          <w:tcPr>
            <w:tcW w:w="540" w:type="dxa"/>
          </w:tcPr>
          <w:p w:rsidR="00EC37D5" w:rsidRDefault="00EC37D5" w:rsidP="00EC37D5">
            <w:pPr>
              <w:suppressAutoHyphens/>
              <w:spacing w:before="60" w:after="60"/>
              <w:rPr>
                <w:sz w:val="20"/>
              </w:rPr>
            </w:pPr>
          </w:p>
        </w:tc>
        <w:tc>
          <w:tcPr>
            <w:tcW w:w="3780" w:type="dxa"/>
          </w:tcPr>
          <w:p w:rsidR="00EC37D5" w:rsidRDefault="00EC37D5" w:rsidP="00EC37D5">
            <w:pPr>
              <w:suppressAutoHyphens/>
              <w:spacing w:before="60" w:after="60"/>
              <w:rPr>
                <w:sz w:val="20"/>
              </w:rPr>
            </w:pPr>
          </w:p>
        </w:tc>
        <w:tc>
          <w:tcPr>
            <w:tcW w:w="1350" w:type="dxa"/>
          </w:tcPr>
          <w:p w:rsidR="00EC37D5" w:rsidRDefault="00EC37D5" w:rsidP="00EC37D5">
            <w:pPr>
              <w:suppressAutoHyphens/>
              <w:spacing w:before="60" w:after="60"/>
              <w:rPr>
                <w:sz w:val="20"/>
              </w:rPr>
            </w:pPr>
          </w:p>
        </w:tc>
        <w:tc>
          <w:tcPr>
            <w:tcW w:w="1417" w:type="dxa"/>
          </w:tcPr>
          <w:p w:rsidR="00EC37D5" w:rsidRDefault="00EC37D5" w:rsidP="00EC37D5">
            <w:pPr>
              <w:suppressAutoHyphens/>
              <w:spacing w:before="60" w:after="60"/>
              <w:rPr>
                <w:sz w:val="20"/>
              </w:rPr>
            </w:pPr>
          </w:p>
        </w:tc>
        <w:tc>
          <w:tcPr>
            <w:tcW w:w="1451" w:type="dxa"/>
          </w:tcPr>
          <w:p w:rsidR="00EC37D5" w:rsidRDefault="00EC37D5" w:rsidP="00EC37D5">
            <w:pPr>
              <w:suppressAutoHyphens/>
              <w:spacing w:before="60" w:after="60"/>
              <w:rPr>
                <w:sz w:val="20"/>
              </w:rPr>
            </w:pPr>
          </w:p>
        </w:tc>
        <w:tc>
          <w:tcPr>
            <w:tcW w:w="2352" w:type="dxa"/>
          </w:tcPr>
          <w:p w:rsidR="00EC37D5" w:rsidRDefault="00EC37D5" w:rsidP="00EC37D5">
            <w:pPr>
              <w:suppressAutoHyphens/>
              <w:spacing w:before="60" w:after="60"/>
              <w:rPr>
                <w:sz w:val="20"/>
              </w:rPr>
            </w:pPr>
          </w:p>
        </w:tc>
        <w:tc>
          <w:tcPr>
            <w:tcW w:w="2430" w:type="dxa"/>
          </w:tcPr>
          <w:p w:rsidR="00EC37D5" w:rsidRDefault="00EC37D5" w:rsidP="00EC37D5">
            <w:pPr>
              <w:suppressAutoHyphens/>
              <w:spacing w:before="60" w:after="60"/>
              <w:rPr>
                <w:sz w:val="20"/>
              </w:rPr>
            </w:pPr>
          </w:p>
        </w:tc>
      </w:tr>
      <w:tr w:rsidR="00EC37D5">
        <w:trPr>
          <w:cantSplit/>
          <w:trHeight w:val="390"/>
        </w:trPr>
        <w:tc>
          <w:tcPr>
            <w:tcW w:w="540" w:type="dxa"/>
          </w:tcPr>
          <w:p w:rsidR="00EC37D5" w:rsidRDefault="00EC37D5" w:rsidP="00EC37D5">
            <w:pPr>
              <w:suppressAutoHyphens/>
              <w:spacing w:before="60" w:after="60"/>
              <w:rPr>
                <w:sz w:val="20"/>
              </w:rPr>
            </w:pPr>
          </w:p>
        </w:tc>
        <w:tc>
          <w:tcPr>
            <w:tcW w:w="3780" w:type="dxa"/>
          </w:tcPr>
          <w:p w:rsidR="00EC37D5" w:rsidRDefault="00EC37D5" w:rsidP="00EC37D5">
            <w:pPr>
              <w:suppressAutoHyphens/>
              <w:spacing w:before="60" w:after="60"/>
              <w:rPr>
                <w:sz w:val="20"/>
              </w:rPr>
            </w:pPr>
          </w:p>
        </w:tc>
        <w:tc>
          <w:tcPr>
            <w:tcW w:w="1350" w:type="dxa"/>
          </w:tcPr>
          <w:p w:rsidR="00EC37D5" w:rsidRDefault="00EC37D5" w:rsidP="00EC37D5">
            <w:pPr>
              <w:suppressAutoHyphens/>
              <w:spacing w:before="60" w:after="60"/>
              <w:rPr>
                <w:sz w:val="20"/>
              </w:rPr>
            </w:pPr>
          </w:p>
        </w:tc>
        <w:tc>
          <w:tcPr>
            <w:tcW w:w="1417" w:type="dxa"/>
          </w:tcPr>
          <w:p w:rsidR="00EC37D5" w:rsidRDefault="00EC37D5" w:rsidP="00EC37D5">
            <w:pPr>
              <w:suppressAutoHyphens/>
              <w:spacing w:before="60" w:after="60"/>
              <w:rPr>
                <w:sz w:val="20"/>
              </w:rPr>
            </w:pPr>
          </w:p>
        </w:tc>
        <w:tc>
          <w:tcPr>
            <w:tcW w:w="1451" w:type="dxa"/>
          </w:tcPr>
          <w:p w:rsidR="00EC37D5" w:rsidRDefault="00EC37D5" w:rsidP="00EC37D5">
            <w:pPr>
              <w:suppressAutoHyphens/>
              <w:spacing w:before="60" w:after="60"/>
              <w:rPr>
                <w:sz w:val="20"/>
              </w:rPr>
            </w:pPr>
          </w:p>
        </w:tc>
        <w:tc>
          <w:tcPr>
            <w:tcW w:w="2352" w:type="dxa"/>
          </w:tcPr>
          <w:p w:rsidR="00EC37D5" w:rsidRDefault="00EC37D5" w:rsidP="00EC37D5">
            <w:pPr>
              <w:suppressAutoHyphens/>
              <w:spacing w:before="60" w:after="60"/>
              <w:rPr>
                <w:sz w:val="20"/>
              </w:rPr>
            </w:pPr>
          </w:p>
        </w:tc>
        <w:tc>
          <w:tcPr>
            <w:tcW w:w="2430" w:type="dxa"/>
          </w:tcPr>
          <w:p w:rsidR="00EC37D5" w:rsidRDefault="00EC37D5" w:rsidP="00EC37D5">
            <w:pPr>
              <w:suppressAutoHyphens/>
              <w:spacing w:before="60" w:after="60"/>
              <w:rPr>
                <w:sz w:val="20"/>
              </w:rPr>
            </w:pPr>
          </w:p>
        </w:tc>
      </w:tr>
      <w:tr w:rsidR="00EC37D5">
        <w:trPr>
          <w:cantSplit/>
          <w:trHeight w:val="390"/>
        </w:trPr>
        <w:tc>
          <w:tcPr>
            <w:tcW w:w="540" w:type="dxa"/>
          </w:tcPr>
          <w:p w:rsidR="00EC37D5" w:rsidRPr="002833FA" w:rsidRDefault="00EC37D5" w:rsidP="00EC37D5">
            <w:pPr>
              <w:suppressAutoHyphens/>
              <w:spacing w:before="60" w:after="60"/>
              <w:rPr>
                <w:b/>
                <w:bCs/>
                <w:sz w:val="20"/>
                <w:u w:val="double"/>
              </w:rPr>
            </w:pPr>
          </w:p>
        </w:tc>
        <w:tc>
          <w:tcPr>
            <w:tcW w:w="3780" w:type="dxa"/>
          </w:tcPr>
          <w:p w:rsidR="00EC37D5" w:rsidRPr="002833FA" w:rsidRDefault="00EC37D5" w:rsidP="002833FA">
            <w:pPr>
              <w:suppressAutoHyphens/>
              <w:spacing w:before="60" w:after="60"/>
              <w:rPr>
                <w:b/>
                <w:bCs/>
                <w:sz w:val="20"/>
                <w:u w:val="double"/>
              </w:rPr>
            </w:pPr>
          </w:p>
        </w:tc>
        <w:tc>
          <w:tcPr>
            <w:tcW w:w="1350" w:type="dxa"/>
          </w:tcPr>
          <w:p w:rsidR="00EC37D5" w:rsidRDefault="00EC37D5" w:rsidP="00EC37D5">
            <w:pPr>
              <w:suppressAutoHyphens/>
              <w:spacing w:before="60" w:after="60"/>
              <w:rPr>
                <w:sz w:val="20"/>
              </w:rPr>
            </w:pPr>
          </w:p>
        </w:tc>
        <w:tc>
          <w:tcPr>
            <w:tcW w:w="1417" w:type="dxa"/>
          </w:tcPr>
          <w:p w:rsidR="00EC37D5" w:rsidRDefault="00EC37D5" w:rsidP="00EC37D5">
            <w:pPr>
              <w:suppressAutoHyphens/>
              <w:spacing w:before="60" w:after="60"/>
              <w:rPr>
                <w:sz w:val="20"/>
              </w:rPr>
            </w:pPr>
          </w:p>
        </w:tc>
        <w:tc>
          <w:tcPr>
            <w:tcW w:w="1451" w:type="dxa"/>
          </w:tcPr>
          <w:p w:rsidR="00EC37D5" w:rsidRDefault="00EC37D5" w:rsidP="00EC37D5">
            <w:pPr>
              <w:suppressAutoHyphens/>
              <w:spacing w:before="60" w:after="60"/>
              <w:rPr>
                <w:sz w:val="20"/>
              </w:rPr>
            </w:pPr>
          </w:p>
        </w:tc>
        <w:tc>
          <w:tcPr>
            <w:tcW w:w="2352" w:type="dxa"/>
          </w:tcPr>
          <w:p w:rsidR="00EC37D5" w:rsidRDefault="00EC37D5" w:rsidP="00EC37D5">
            <w:pPr>
              <w:suppressAutoHyphens/>
              <w:spacing w:before="60" w:after="60"/>
              <w:rPr>
                <w:sz w:val="20"/>
              </w:rPr>
            </w:pPr>
          </w:p>
        </w:tc>
        <w:tc>
          <w:tcPr>
            <w:tcW w:w="2430" w:type="dxa"/>
          </w:tcPr>
          <w:p w:rsidR="00EC37D5" w:rsidRDefault="00EC37D5" w:rsidP="00EC37D5">
            <w:pPr>
              <w:suppressAutoHyphens/>
              <w:spacing w:before="60" w:after="60"/>
              <w:rPr>
                <w:sz w:val="20"/>
              </w:rPr>
            </w:pPr>
          </w:p>
        </w:tc>
      </w:tr>
      <w:tr w:rsidR="00EC37D5">
        <w:trPr>
          <w:cantSplit/>
          <w:trHeight w:val="390"/>
        </w:trPr>
        <w:tc>
          <w:tcPr>
            <w:tcW w:w="540" w:type="dxa"/>
          </w:tcPr>
          <w:p w:rsidR="00EC37D5" w:rsidRDefault="00EC37D5" w:rsidP="00EC37D5">
            <w:pPr>
              <w:suppressAutoHyphens/>
              <w:spacing w:before="60" w:after="60"/>
              <w:rPr>
                <w:sz w:val="20"/>
              </w:rPr>
            </w:pPr>
          </w:p>
        </w:tc>
        <w:tc>
          <w:tcPr>
            <w:tcW w:w="3780" w:type="dxa"/>
          </w:tcPr>
          <w:p w:rsidR="00EC37D5" w:rsidRDefault="00EC37D5" w:rsidP="00EC37D5">
            <w:pPr>
              <w:suppressAutoHyphens/>
              <w:spacing w:before="60" w:after="60"/>
              <w:rPr>
                <w:sz w:val="20"/>
              </w:rPr>
            </w:pPr>
          </w:p>
        </w:tc>
        <w:tc>
          <w:tcPr>
            <w:tcW w:w="1350" w:type="dxa"/>
          </w:tcPr>
          <w:p w:rsidR="00EC37D5" w:rsidRDefault="00EC37D5" w:rsidP="00EC37D5">
            <w:pPr>
              <w:suppressAutoHyphens/>
              <w:spacing w:before="60" w:after="60"/>
              <w:rPr>
                <w:sz w:val="20"/>
              </w:rPr>
            </w:pPr>
          </w:p>
        </w:tc>
        <w:tc>
          <w:tcPr>
            <w:tcW w:w="1417" w:type="dxa"/>
          </w:tcPr>
          <w:p w:rsidR="00EC37D5" w:rsidRDefault="00EC37D5" w:rsidP="00EC37D5">
            <w:pPr>
              <w:suppressAutoHyphens/>
              <w:spacing w:before="60" w:after="60"/>
              <w:rPr>
                <w:sz w:val="20"/>
              </w:rPr>
            </w:pPr>
          </w:p>
        </w:tc>
        <w:tc>
          <w:tcPr>
            <w:tcW w:w="1451" w:type="dxa"/>
          </w:tcPr>
          <w:p w:rsidR="00EC37D5" w:rsidRDefault="00EC37D5" w:rsidP="00EC37D5">
            <w:pPr>
              <w:suppressAutoHyphens/>
              <w:spacing w:before="60" w:after="60"/>
              <w:rPr>
                <w:sz w:val="20"/>
              </w:rPr>
            </w:pPr>
          </w:p>
        </w:tc>
        <w:tc>
          <w:tcPr>
            <w:tcW w:w="2352" w:type="dxa"/>
          </w:tcPr>
          <w:p w:rsidR="00EC37D5" w:rsidRDefault="00EC37D5" w:rsidP="00EC37D5">
            <w:pPr>
              <w:suppressAutoHyphens/>
              <w:spacing w:before="60" w:after="60"/>
              <w:rPr>
                <w:sz w:val="20"/>
              </w:rPr>
            </w:pPr>
          </w:p>
        </w:tc>
        <w:tc>
          <w:tcPr>
            <w:tcW w:w="2430" w:type="dxa"/>
          </w:tcPr>
          <w:p w:rsidR="00EC37D5" w:rsidRDefault="00EC37D5" w:rsidP="00EC37D5">
            <w:pPr>
              <w:suppressAutoHyphens/>
              <w:spacing w:before="60" w:after="60"/>
              <w:rPr>
                <w:sz w:val="20"/>
              </w:rPr>
            </w:pPr>
          </w:p>
        </w:tc>
      </w:tr>
      <w:tr w:rsidR="002833FA">
        <w:trPr>
          <w:cantSplit/>
          <w:trHeight w:val="390"/>
        </w:trPr>
        <w:tc>
          <w:tcPr>
            <w:tcW w:w="540" w:type="dxa"/>
          </w:tcPr>
          <w:p w:rsidR="002833FA" w:rsidRPr="002833FA" w:rsidRDefault="002833FA" w:rsidP="00EC37D5">
            <w:pPr>
              <w:suppressAutoHyphens/>
              <w:spacing w:before="60" w:after="60"/>
              <w:rPr>
                <w:b/>
                <w:bCs/>
                <w:sz w:val="20"/>
                <w:u w:val="double"/>
              </w:rPr>
            </w:pPr>
          </w:p>
        </w:tc>
        <w:tc>
          <w:tcPr>
            <w:tcW w:w="3780" w:type="dxa"/>
          </w:tcPr>
          <w:p w:rsidR="002833FA" w:rsidRPr="002833FA" w:rsidRDefault="002833FA" w:rsidP="00EC37D5">
            <w:pPr>
              <w:suppressAutoHyphens/>
              <w:spacing w:before="60" w:after="60"/>
              <w:rPr>
                <w:b/>
                <w:bCs/>
                <w:sz w:val="20"/>
                <w:u w:val="double"/>
              </w:rPr>
            </w:pPr>
          </w:p>
        </w:tc>
        <w:tc>
          <w:tcPr>
            <w:tcW w:w="1350" w:type="dxa"/>
          </w:tcPr>
          <w:p w:rsidR="002833FA" w:rsidRDefault="002833FA" w:rsidP="00EC37D5">
            <w:pPr>
              <w:suppressAutoHyphens/>
              <w:spacing w:before="60" w:after="60"/>
              <w:rPr>
                <w:sz w:val="20"/>
              </w:rPr>
            </w:pPr>
          </w:p>
        </w:tc>
        <w:tc>
          <w:tcPr>
            <w:tcW w:w="1417" w:type="dxa"/>
          </w:tcPr>
          <w:p w:rsidR="002833FA" w:rsidRDefault="002833FA" w:rsidP="00EC37D5">
            <w:pPr>
              <w:suppressAutoHyphens/>
              <w:spacing w:before="60" w:after="60"/>
              <w:rPr>
                <w:sz w:val="20"/>
              </w:rPr>
            </w:pPr>
          </w:p>
        </w:tc>
        <w:tc>
          <w:tcPr>
            <w:tcW w:w="1451" w:type="dxa"/>
          </w:tcPr>
          <w:p w:rsidR="002833FA" w:rsidRDefault="002833FA" w:rsidP="002833FA">
            <w:pPr>
              <w:suppressAutoHyphens/>
              <w:spacing w:before="60" w:after="60"/>
              <w:jc w:val="center"/>
              <w:rPr>
                <w:sz w:val="20"/>
              </w:rPr>
            </w:pPr>
          </w:p>
        </w:tc>
        <w:tc>
          <w:tcPr>
            <w:tcW w:w="2352" w:type="dxa"/>
          </w:tcPr>
          <w:p w:rsidR="002833FA" w:rsidRDefault="002833FA" w:rsidP="00EC37D5">
            <w:pPr>
              <w:suppressAutoHyphens/>
              <w:spacing w:before="60" w:after="60"/>
              <w:rPr>
                <w:sz w:val="20"/>
              </w:rPr>
            </w:pPr>
          </w:p>
        </w:tc>
        <w:tc>
          <w:tcPr>
            <w:tcW w:w="2430" w:type="dxa"/>
          </w:tcPr>
          <w:p w:rsidR="002833FA" w:rsidRDefault="002833FA" w:rsidP="00EC37D5">
            <w:pPr>
              <w:suppressAutoHyphens/>
              <w:spacing w:before="60" w:after="60"/>
              <w:rPr>
                <w:sz w:val="20"/>
              </w:rPr>
            </w:pPr>
          </w:p>
        </w:tc>
      </w:tr>
      <w:tr w:rsidR="00EC37D5">
        <w:trPr>
          <w:cantSplit/>
          <w:trHeight w:val="333"/>
        </w:trPr>
        <w:tc>
          <w:tcPr>
            <w:tcW w:w="10890" w:type="dxa"/>
            <w:gridSpan w:val="6"/>
            <w:tcBorders>
              <w:bottom w:val="single" w:sz="2" w:space="0" w:color="auto"/>
            </w:tcBorders>
          </w:tcPr>
          <w:p w:rsidR="00EC37D5" w:rsidRDefault="00EC37D5" w:rsidP="00EC37D5">
            <w:pPr>
              <w:suppressAutoHyphens/>
              <w:spacing w:before="60" w:after="60"/>
              <w:jc w:val="right"/>
            </w:pPr>
          </w:p>
        </w:tc>
        <w:tc>
          <w:tcPr>
            <w:tcW w:w="2430" w:type="dxa"/>
            <w:tcBorders>
              <w:bottom w:val="single" w:sz="2" w:space="0" w:color="auto"/>
            </w:tcBorders>
          </w:tcPr>
          <w:p w:rsidR="00EC37D5" w:rsidRDefault="00EC37D5" w:rsidP="00EC37D5">
            <w:pPr>
              <w:suppressAutoHyphens/>
              <w:spacing w:before="60" w:after="60"/>
              <w:rPr>
                <w:sz w:val="20"/>
              </w:rPr>
            </w:pPr>
          </w:p>
        </w:tc>
      </w:tr>
      <w:tr w:rsidR="00B72EC4">
        <w:trPr>
          <w:cantSplit/>
          <w:trHeight w:val="333"/>
        </w:trPr>
        <w:tc>
          <w:tcPr>
            <w:tcW w:w="10890" w:type="dxa"/>
            <w:gridSpan w:val="6"/>
            <w:tcBorders>
              <w:bottom w:val="single" w:sz="2" w:space="0" w:color="auto"/>
            </w:tcBorders>
          </w:tcPr>
          <w:p w:rsidR="00B72EC4" w:rsidRDefault="00B72EC4" w:rsidP="00EC37D5">
            <w:pPr>
              <w:suppressAutoHyphens/>
              <w:spacing w:before="60" w:after="60"/>
              <w:jc w:val="right"/>
            </w:pPr>
          </w:p>
        </w:tc>
        <w:tc>
          <w:tcPr>
            <w:tcW w:w="2430" w:type="dxa"/>
            <w:tcBorders>
              <w:bottom w:val="single" w:sz="2" w:space="0" w:color="auto"/>
            </w:tcBorders>
          </w:tcPr>
          <w:p w:rsidR="00B72EC4" w:rsidRDefault="00B72EC4" w:rsidP="00EC37D5">
            <w:pPr>
              <w:suppressAutoHyphens/>
              <w:spacing w:before="60" w:after="60"/>
              <w:rPr>
                <w:sz w:val="20"/>
              </w:rPr>
            </w:pPr>
          </w:p>
        </w:tc>
      </w:tr>
      <w:tr w:rsidR="00B72EC4">
        <w:trPr>
          <w:cantSplit/>
          <w:trHeight w:val="333"/>
        </w:trPr>
        <w:tc>
          <w:tcPr>
            <w:tcW w:w="10890" w:type="dxa"/>
            <w:gridSpan w:val="6"/>
            <w:tcBorders>
              <w:bottom w:val="single" w:sz="2" w:space="0" w:color="auto"/>
            </w:tcBorders>
          </w:tcPr>
          <w:p w:rsidR="00B72EC4" w:rsidRDefault="00B72EC4" w:rsidP="00EC37D5">
            <w:pPr>
              <w:suppressAutoHyphens/>
              <w:spacing w:before="60" w:after="60"/>
              <w:jc w:val="right"/>
            </w:pPr>
          </w:p>
        </w:tc>
        <w:tc>
          <w:tcPr>
            <w:tcW w:w="2430" w:type="dxa"/>
            <w:tcBorders>
              <w:bottom w:val="single" w:sz="2" w:space="0" w:color="auto"/>
            </w:tcBorders>
          </w:tcPr>
          <w:p w:rsidR="00B72EC4" w:rsidRDefault="00B72EC4" w:rsidP="00EC37D5">
            <w:pPr>
              <w:suppressAutoHyphens/>
              <w:spacing w:before="60" w:after="60"/>
              <w:rPr>
                <w:sz w:val="20"/>
              </w:rPr>
            </w:pPr>
          </w:p>
        </w:tc>
      </w:tr>
      <w:tr w:rsidR="00EC37D5">
        <w:trPr>
          <w:cantSplit/>
          <w:trHeight w:hRule="exact" w:val="671"/>
        </w:trPr>
        <w:tc>
          <w:tcPr>
            <w:tcW w:w="13320" w:type="dxa"/>
            <w:gridSpan w:val="7"/>
            <w:tcBorders>
              <w:top w:val="single" w:sz="2" w:space="0" w:color="auto"/>
              <w:bottom w:val="double" w:sz="4" w:space="0" w:color="auto"/>
            </w:tcBorders>
            <w:shd w:val="clear" w:color="auto" w:fill="F3F3F3"/>
          </w:tcPr>
          <w:p w:rsidR="00EC37D5" w:rsidRDefault="00EC37D5" w:rsidP="000A1567">
            <w:pPr>
              <w:suppressAutoHyphens/>
              <w:spacing w:before="100"/>
              <w:rPr>
                <w:i/>
                <w:iCs/>
                <w:sz w:val="20"/>
              </w:rPr>
            </w:pPr>
            <w:r>
              <w:rPr>
                <w:sz w:val="20"/>
              </w:rPr>
              <w:t xml:space="preserve">Name of </w:t>
            </w:r>
            <w:r w:rsidR="000A1567">
              <w:rPr>
                <w:sz w:val="20"/>
              </w:rPr>
              <w:t>Tenderer</w:t>
            </w:r>
            <w:r>
              <w:rPr>
                <w:sz w:val="20"/>
              </w:rPr>
              <w:t xml:space="preserve"> </w:t>
            </w:r>
            <w:r>
              <w:rPr>
                <w:i/>
                <w:iCs/>
                <w:sz w:val="20"/>
              </w:rPr>
              <w:t xml:space="preserve">{insert complete name of </w:t>
            </w:r>
            <w:r w:rsidR="000A1567">
              <w:rPr>
                <w:i/>
                <w:iCs/>
                <w:sz w:val="20"/>
              </w:rPr>
              <w:t>Tenderer</w:t>
            </w:r>
            <w:r>
              <w:rPr>
                <w:i/>
                <w:iCs/>
                <w:sz w:val="20"/>
              </w:rPr>
              <w:t>}</w:t>
            </w:r>
            <w:r>
              <w:rPr>
                <w:i/>
                <w:iCs/>
                <w:sz w:val="20"/>
              </w:rPr>
              <w:tab/>
            </w:r>
            <w:r>
              <w:rPr>
                <w:i/>
                <w:iCs/>
                <w:sz w:val="20"/>
              </w:rPr>
              <w:tab/>
            </w:r>
            <w:r w:rsidRPr="002A205D">
              <w:rPr>
                <w:iCs/>
                <w:sz w:val="20"/>
              </w:rPr>
              <w:t>S</w:t>
            </w:r>
            <w:r>
              <w:rPr>
                <w:sz w:val="20"/>
              </w:rPr>
              <w:t xml:space="preserve">ignature of </w:t>
            </w:r>
            <w:r w:rsidR="000A1567">
              <w:rPr>
                <w:sz w:val="20"/>
              </w:rPr>
              <w:t>Tenderer</w:t>
            </w:r>
            <w:r>
              <w:rPr>
                <w:sz w:val="20"/>
              </w:rPr>
              <w:t xml:space="preserve"> </w:t>
            </w:r>
            <w:r>
              <w:rPr>
                <w:i/>
                <w:iCs/>
                <w:sz w:val="20"/>
              </w:rPr>
              <w:t>{signature of person signing the Bid}</w:t>
            </w:r>
            <w:r>
              <w:rPr>
                <w:sz w:val="20"/>
              </w:rPr>
              <w:tab/>
              <w:t xml:space="preserve">Date </w:t>
            </w:r>
            <w:r>
              <w:rPr>
                <w:i/>
                <w:iCs/>
                <w:sz w:val="20"/>
              </w:rPr>
              <w:t>{Insert Date}</w:t>
            </w:r>
          </w:p>
        </w:tc>
      </w:tr>
    </w:tbl>
    <w:p w:rsidR="00605324" w:rsidRPr="008B66E1" w:rsidRDefault="00605324" w:rsidP="00347DF6">
      <w:pPr>
        <w:pStyle w:val="BodyText"/>
      </w:pPr>
    </w:p>
    <w:p w:rsidR="00611A9A" w:rsidRPr="008B66E1" w:rsidRDefault="00611A9A" w:rsidP="004A01A7">
      <w:pPr>
        <w:ind w:left="-720"/>
      </w:pPr>
    </w:p>
    <w:p w:rsidR="00370D1A" w:rsidRPr="008B66E1" w:rsidRDefault="00370D1A" w:rsidP="00110D17"/>
    <w:p w:rsidR="00370D1A" w:rsidRPr="008B66E1" w:rsidRDefault="00370D1A"/>
    <w:p w:rsidR="00370D1A" w:rsidRPr="008B66E1" w:rsidRDefault="00370D1A"/>
    <w:p w:rsidR="00440015" w:rsidRDefault="00440015"/>
    <w:p w:rsidR="00440015" w:rsidRDefault="00440015" w:rsidP="00440015">
      <w:pPr>
        <w:tabs>
          <w:tab w:val="left" w:pos="4320"/>
        </w:tabs>
        <w:suppressAutoHyphens/>
        <w:jc w:val="center"/>
        <w:rPr>
          <w:sz w:val="20"/>
        </w:rPr>
      </w:pPr>
    </w:p>
    <w:tbl>
      <w:tblPr>
        <w:tblW w:w="13680" w:type="dxa"/>
        <w:tblInd w:w="-19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810"/>
        <w:gridCol w:w="2070"/>
        <w:gridCol w:w="1620"/>
        <w:gridCol w:w="1157"/>
        <w:gridCol w:w="13"/>
        <w:gridCol w:w="3105"/>
        <w:gridCol w:w="1665"/>
        <w:gridCol w:w="1530"/>
        <w:gridCol w:w="1710"/>
      </w:tblGrid>
      <w:tr w:rsidR="00440015">
        <w:trPr>
          <w:cantSplit/>
          <w:trHeight w:val="140"/>
        </w:trPr>
        <w:tc>
          <w:tcPr>
            <w:tcW w:w="13680" w:type="dxa"/>
            <w:gridSpan w:val="9"/>
          </w:tcPr>
          <w:p w:rsidR="00440015" w:rsidRDefault="00440015" w:rsidP="000B4809">
            <w:pPr>
              <w:pStyle w:val="SectionVHeader"/>
              <w:spacing w:after="120"/>
            </w:pPr>
            <w:r w:rsidRPr="004D09EA">
              <w:br w:type="page"/>
            </w:r>
            <w:bookmarkStart w:id="354" w:name="_Toc234131428"/>
            <w:bookmarkStart w:id="355" w:name="_Toc459032498"/>
            <w:r>
              <w:t>Price and Completion Schedule - Related Services</w:t>
            </w:r>
            <w:bookmarkEnd w:id="354"/>
            <w:bookmarkEnd w:id="355"/>
          </w:p>
        </w:tc>
      </w:tr>
      <w:tr w:rsidR="00440015" w:rsidRPr="00455C93">
        <w:trPr>
          <w:cantSplit/>
        </w:trPr>
        <w:tc>
          <w:tcPr>
            <w:tcW w:w="2880" w:type="dxa"/>
            <w:gridSpan w:val="2"/>
            <w:vAlign w:val="center"/>
          </w:tcPr>
          <w:p w:rsidR="00440015" w:rsidRPr="00455C93" w:rsidRDefault="00440015" w:rsidP="000B4809">
            <w:pPr>
              <w:suppressAutoHyphens/>
              <w:spacing w:before="120" w:after="120"/>
              <w:jc w:val="center"/>
              <w:rPr>
                <w:b/>
                <w:szCs w:val="24"/>
              </w:rPr>
            </w:pPr>
            <w:r w:rsidRPr="00455C93">
              <w:rPr>
                <w:b/>
                <w:szCs w:val="24"/>
              </w:rPr>
              <w:t>Date:__________________</w:t>
            </w:r>
          </w:p>
        </w:tc>
        <w:tc>
          <w:tcPr>
            <w:tcW w:w="7560" w:type="dxa"/>
            <w:gridSpan w:val="5"/>
            <w:vAlign w:val="center"/>
          </w:tcPr>
          <w:p w:rsidR="00440015" w:rsidRPr="00455C93" w:rsidRDefault="00440015" w:rsidP="000B4809">
            <w:pPr>
              <w:suppressAutoHyphens/>
              <w:spacing w:before="120" w:after="120"/>
              <w:jc w:val="center"/>
              <w:rPr>
                <w:b/>
                <w:szCs w:val="24"/>
              </w:rPr>
            </w:pPr>
            <w:r w:rsidRPr="00455C93">
              <w:rPr>
                <w:b/>
                <w:szCs w:val="24"/>
              </w:rPr>
              <w:t>Procurement Ref No: _____________________________________</w:t>
            </w:r>
          </w:p>
        </w:tc>
        <w:tc>
          <w:tcPr>
            <w:tcW w:w="3240" w:type="dxa"/>
            <w:gridSpan w:val="2"/>
            <w:vAlign w:val="center"/>
          </w:tcPr>
          <w:p w:rsidR="00440015" w:rsidRPr="00455C93" w:rsidRDefault="00440015" w:rsidP="000B4809">
            <w:pPr>
              <w:suppressAutoHyphens/>
              <w:spacing w:before="120" w:after="120"/>
              <w:jc w:val="center"/>
              <w:rPr>
                <w:b/>
                <w:szCs w:val="24"/>
              </w:rPr>
            </w:pPr>
            <w:r w:rsidRPr="00455C93">
              <w:rPr>
                <w:b/>
                <w:szCs w:val="24"/>
              </w:rPr>
              <w:t>Page N</w:t>
            </w:r>
            <w:r w:rsidRPr="00455C93">
              <w:rPr>
                <w:b/>
                <w:szCs w:val="24"/>
              </w:rPr>
              <w:sym w:font="Symbol" w:char="F0B0"/>
            </w:r>
            <w:r w:rsidRPr="00455C93">
              <w:rPr>
                <w:b/>
                <w:szCs w:val="24"/>
              </w:rPr>
              <w:t xml:space="preserve"> ___ of ______</w:t>
            </w:r>
          </w:p>
        </w:tc>
      </w:tr>
      <w:tr w:rsidR="00440015" w:rsidRPr="004D09EA">
        <w:trPr>
          <w:cantSplit/>
        </w:trPr>
        <w:tc>
          <w:tcPr>
            <w:tcW w:w="810" w:type="dxa"/>
            <w:tcBorders>
              <w:bottom w:val="double" w:sz="4" w:space="0" w:color="auto"/>
            </w:tcBorders>
          </w:tcPr>
          <w:p w:rsidR="00440015" w:rsidRPr="004D09EA" w:rsidRDefault="00440015" w:rsidP="000B4809">
            <w:pPr>
              <w:suppressAutoHyphens/>
              <w:jc w:val="center"/>
              <w:rPr>
                <w:i/>
                <w:sz w:val="20"/>
              </w:rPr>
            </w:pPr>
            <w:r w:rsidRPr="004D09EA">
              <w:rPr>
                <w:i/>
                <w:sz w:val="20"/>
              </w:rPr>
              <w:t>1</w:t>
            </w:r>
          </w:p>
        </w:tc>
        <w:tc>
          <w:tcPr>
            <w:tcW w:w="3690" w:type="dxa"/>
            <w:gridSpan w:val="2"/>
            <w:tcBorders>
              <w:bottom w:val="double" w:sz="4" w:space="0" w:color="auto"/>
            </w:tcBorders>
          </w:tcPr>
          <w:p w:rsidR="00440015" w:rsidRPr="004D09EA" w:rsidRDefault="00440015" w:rsidP="000B4809">
            <w:pPr>
              <w:suppressAutoHyphens/>
              <w:jc w:val="center"/>
              <w:rPr>
                <w:i/>
                <w:sz w:val="20"/>
              </w:rPr>
            </w:pPr>
            <w:r w:rsidRPr="004D09EA">
              <w:rPr>
                <w:i/>
                <w:sz w:val="20"/>
              </w:rPr>
              <w:t>2</w:t>
            </w:r>
          </w:p>
        </w:tc>
        <w:tc>
          <w:tcPr>
            <w:tcW w:w="1170" w:type="dxa"/>
            <w:gridSpan w:val="2"/>
            <w:tcBorders>
              <w:bottom w:val="double" w:sz="4" w:space="0" w:color="auto"/>
            </w:tcBorders>
          </w:tcPr>
          <w:p w:rsidR="00440015" w:rsidRPr="004D09EA" w:rsidRDefault="00440015" w:rsidP="000B4809">
            <w:pPr>
              <w:suppressAutoHyphens/>
              <w:jc w:val="center"/>
              <w:rPr>
                <w:i/>
                <w:sz w:val="20"/>
              </w:rPr>
            </w:pPr>
            <w:r w:rsidRPr="004D09EA">
              <w:rPr>
                <w:i/>
                <w:sz w:val="20"/>
              </w:rPr>
              <w:t>3</w:t>
            </w:r>
          </w:p>
        </w:tc>
        <w:tc>
          <w:tcPr>
            <w:tcW w:w="3105" w:type="dxa"/>
            <w:tcBorders>
              <w:bottom w:val="double" w:sz="4" w:space="0" w:color="auto"/>
            </w:tcBorders>
          </w:tcPr>
          <w:p w:rsidR="00440015" w:rsidRPr="004D09EA" w:rsidRDefault="00440015" w:rsidP="000B4809">
            <w:pPr>
              <w:suppressAutoHyphens/>
              <w:jc w:val="center"/>
              <w:rPr>
                <w:i/>
                <w:sz w:val="20"/>
              </w:rPr>
            </w:pPr>
            <w:r w:rsidRPr="004D09EA">
              <w:rPr>
                <w:i/>
                <w:sz w:val="20"/>
              </w:rPr>
              <w:t>4</w:t>
            </w:r>
          </w:p>
        </w:tc>
        <w:tc>
          <w:tcPr>
            <w:tcW w:w="1665" w:type="dxa"/>
            <w:tcBorders>
              <w:bottom w:val="double" w:sz="4" w:space="0" w:color="auto"/>
            </w:tcBorders>
          </w:tcPr>
          <w:p w:rsidR="00440015" w:rsidRPr="004D09EA" w:rsidRDefault="00440015" w:rsidP="000B4809">
            <w:pPr>
              <w:suppressAutoHyphens/>
              <w:jc w:val="center"/>
              <w:rPr>
                <w:i/>
                <w:sz w:val="20"/>
              </w:rPr>
            </w:pPr>
            <w:r w:rsidRPr="004D09EA">
              <w:rPr>
                <w:i/>
                <w:sz w:val="20"/>
              </w:rPr>
              <w:t>5</w:t>
            </w:r>
          </w:p>
        </w:tc>
        <w:tc>
          <w:tcPr>
            <w:tcW w:w="1530" w:type="dxa"/>
            <w:tcBorders>
              <w:bottom w:val="double" w:sz="4" w:space="0" w:color="auto"/>
            </w:tcBorders>
          </w:tcPr>
          <w:p w:rsidR="00440015" w:rsidRPr="004D09EA" w:rsidRDefault="00440015" w:rsidP="000B4809">
            <w:pPr>
              <w:suppressAutoHyphens/>
              <w:jc w:val="center"/>
              <w:rPr>
                <w:i/>
                <w:sz w:val="20"/>
              </w:rPr>
            </w:pPr>
            <w:r w:rsidRPr="004D09EA">
              <w:rPr>
                <w:i/>
                <w:sz w:val="20"/>
              </w:rPr>
              <w:t>6</w:t>
            </w:r>
          </w:p>
        </w:tc>
        <w:tc>
          <w:tcPr>
            <w:tcW w:w="1710" w:type="dxa"/>
            <w:tcBorders>
              <w:bottom w:val="double" w:sz="4" w:space="0" w:color="auto"/>
            </w:tcBorders>
          </w:tcPr>
          <w:p w:rsidR="00440015" w:rsidRPr="004D09EA" w:rsidRDefault="00440015" w:rsidP="000B4809">
            <w:pPr>
              <w:suppressAutoHyphens/>
              <w:jc w:val="center"/>
              <w:rPr>
                <w:i/>
                <w:sz w:val="20"/>
              </w:rPr>
            </w:pPr>
            <w:r w:rsidRPr="004D09EA">
              <w:rPr>
                <w:i/>
                <w:sz w:val="20"/>
              </w:rPr>
              <w:t>7</w:t>
            </w:r>
          </w:p>
        </w:tc>
      </w:tr>
      <w:tr w:rsidR="00440015" w:rsidRPr="00455C93">
        <w:trPr>
          <w:cantSplit/>
          <w:trHeight w:val="693"/>
        </w:trPr>
        <w:tc>
          <w:tcPr>
            <w:tcW w:w="810" w:type="dxa"/>
            <w:tcBorders>
              <w:top w:val="double" w:sz="4" w:space="0" w:color="auto"/>
              <w:bottom w:val="double" w:sz="4" w:space="0" w:color="auto"/>
            </w:tcBorders>
            <w:shd w:val="clear" w:color="auto" w:fill="E0E0E0"/>
            <w:vAlign w:val="center"/>
          </w:tcPr>
          <w:p w:rsidR="00440015" w:rsidRPr="00455C93" w:rsidRDefault="00440015" w:rsidP="000B4809">
            <w:pPr>
              <w:suppressAutoHyphens/>
              <w:ind w:left="-86"/>
              <w:jc w:val="center"/>
              <w:rPr>
                <w:b/>
                <w:sz w:val="20"/>
              </w:rPr>
            </w:pPr>
            <w:r w:rsidRPr="00455C93">
              <w:rPr>
                <w:b/>
                <w:sz w:val="20"/>
              </w:rPr>
              <w:t xml:space="preserve">Service </w:t>
            </w:r>
          </w:p>
          <w:p w:rsidR="00440015" w:rsidRPr="00455C93" w:rsidRDefault="00440015" w:rsidP="00B72EC4">
            <w:pPr>
              <w:suppressAutoHyphens/>
              <w:jc w:val="center"/>
              <w:rPr>
                <w:b/>
                <w:sz w:val="20"/>
              </w:rPr>
            </w:pPr>
            <w:r w:rsidRPr="00455C93">
              <w:rPr>
                <w:b/>
                <w:sz w:val="20"/>
              </w:rPr>
              <w:t>N</w:t>
            </w:r>
            <w:r w:rsidR="00B72EC4">
              <w:rPr>
                <w:b/>
                <w:sz w:val="20"/>
              </w:rPr>
              <w:t>o</w:t>
            </w:r>
          </w:p>
        </w:tc>
        <w:tc>
          <w:tcPr>
            <w:tcW w:w="3690" w:type="dxa"/>
            <w:gridSpan w:val="2"/>
            <w:tcBorders>
              <w:top w:val="double" w:sz="4" w:space="0" w:color="auto"/>
              <w:bottom w:val="double" w:sz="4" w:space="0" w:color="auto"/>
            </w:tcBorders>
            <w:shd w:val="clear" w:color="auto" w:fill="E0E0E0"/>
            <w:vAlign w:val="center"/>
          </w:tcPr>
          <w:p w:rsidR="00440015" w:rsidRPr="00455C93" w:rsidRDefault="00440015" w:rsidP="000B4809">
            <w:pPr>
              <w:suppressAutoHyphens/>
              <w:jc w:val="center"/>
              <w:rPr>
                <w:b/>
                <w:sz w:val="20"/>
              </w:rPr>
            </w:pPr>
            <w:r w:rsidRPr="00455C93">
              <w:rPr>
                <w:b/>
                <w:sz w:val="20"/>
              </w:rPr>
              <w:t xml:space="preserve">Description of Services </w:t>
            </w:r>
            <w:r w:rsidRPr="00052ADC">
              <w:rPr>
                <w:rFonts w:ascii="Times New Roman Bold" w:hAnsi="Times New Roman Bold"/>
                <w:b/>
                <w:sz w:val="20"/>
                <w:vertAlign w:val="superscript"/>
              </w:rPr>
              <w:t>a</w:t>
            </w:r>
            <w:r>
              <w:rPr>
                <w:rFonts w:ascii="Times New Roman Bold" w:hAnsi="Times New Roman Bold"/>
                <w:b/>
                <w:sz w:val="20"/>
                <w:vertAlign w:val="superscript"/>
              </w:rPr>
              <w:t>)</w:t>
            </w:r>
            <w:r w:rsidRPr="00052ADC">
              <w:rPr>
                <w:rFonts w:ascii="Times New Roman Bold" w:hAnsi="Times New Roman Bold"/>
                <w:b/>
                <w:sz w:val="20"/>
                <w:vertAlign w:val="superscript"/>
              </w:rPr>
              <w:t xml:space="preserve"> </w:t>
            </w:r>
          </w:p>
        </w:tc>
        <w:tc>
          <w:tcPr>
            <w:tcW w:w="1170" w:type="dxa"/>
            <w:gridSpan w:val="2"/>
            <w:tcBorders>
              <w:top w:val="double" w:sz="4" w:space="0" w:color="auto"/>
              <w:bottom w:val="double" w:sz="4" w:space="0" w:color="auto"/>
            </w:tcBorders>
            <w:shd w:val="clear" w:color="auto" w:fill="E0E0E0"/>
            <w:vAlign w:val="center"/>
          </w:tcPr>
          <w:p w:rsidR="00440015" w:rsidRPr="00455C93" w:rsidRDefault="00440015" w:rsidP="000B4809">
            <w:pPr>
              <w:suppressAutoHyphens/>
              <w:jc w:val="center"/>
              <w:rPr>
                <w:b/>
                <w:sz w:val="20"/>
              </w:rPr>
            </w:pPr>
            <w:r w:rsidRPr="00455C93">
              <w:rPr>
                <w:b/>
                <w:sz w:val="20"/>
              </w:rPr>
              <w:t>Country of Origin</w:t>
            </w:r>
          </w:p>
        </w:tc>
        <w:tc>
          <w:tcPr>
            <w:tcW w:w="3105" w:type="dxa"/>
            <w:tcBorders>
              <w:top w:val="double" w:sz="4" w:space="0" w:color="auto"/>
              <w:bottom w:val="double" w:sz="4" w:space="0" w:color="auto"/>
            </w:tcBorders>
            <w:shd w:val="clear" w:color="auto" w:fill="E0E0E0"/>
            <w:vAlign w:val="center"/>
          </w:tcPr>
          <w:p w:rsidR="00440015" w:rsidRPr="00455C93" w:rsidRDefault="00440015" w:rsidP="000B4809">
            <w:pPr>
              <w:suppressAutoHyphens/>
              <w:jc w:val="center"/>
              <w:rPr>
                <w:b/>
                <w:sz w:val="20"/>
              </w:rPr>
            </w:pPr>
            <w:r>
              <w:rPr>
                <w:b/>
                <w:sz w:val="20"/>
              </w:rPr>
              <w:t>Service Period</w:t>
            </w:r>
            <w:r w:rsidRPr="00455C93">
              <w:rPr>
                <w:b/>
                <w:sz w:val="20"/>
              </w:rPr>
              <w:t xml:space="preserve"> at place of Final destination</w:t>
            </w:r>
          </w:p>
        </w:tc>
        <w:tc>
          <w:tcPr>
            <w:tcW w:w="1665" w:type="dxa"/>
            <w:tcBorders>
              <w:top w:val="double" w:sz="4" w:space="0" w:color="auto"/>
              <w:bottom w:val="double" w:sz="4" w:space="0" w:color="auto"/>
            </w:tcBorders>
            <w:shd w:val="clear" w:color="auto" w:fill="E0E0E0"/>
            <w:vAlign w:val="center"/>
          </w:tcPr>
          <w:p w:rsidR="00440015" w:rsidRPr="00455C93" w:rsidRDefault="00440015" w:rsidP="000B4809">
            <w:pPr>
              <w:suppressAutoHyphens/>
              <w:jc w:val="center"/>
              <w:rPr>
                <w:b/>
                <w:sz w:val="20"/>
              </w:rPr>
            </w:pPr>
            <w:r w:rsidRPr="00455C93">
              <w:rPr>
                <w:b/>
                <w:sz w:val="20"/>
              </w:rPr>
              <w:t>Quantity and physical unit</w:t>
            </w:r>
          </w:p>
        </w:tc>
        <w:tc>
          <w:tcPr>
            <w:tcW w:w="1530" w:type="dxa"/>
            <w:tcBorders>
              <w:top w:val="double" w:sz="4" w:space="0" w:color="auto"/>
              <w:bottom w:val="double" w:sz="4" w:space="0" w:color="auto"/>
            </w:tcBorders>
            <w:shd w:val="clear" w:color="auto" w:fill="E0E0E0"/>
            <w:vAlign w:val="center"/>
          </w:tcPr>
          <w:p w:rsidR="00440015" w:rsidRPr="00455C93" w:rsidRDefault="00440015" w:rsidP="000B4809">
            <w:pPr>
              <w:suppressAutoHyphens/>
              <w:jc w:val="center"/>
              <w:rPr>
                <w:b/>
                <w:sz w:val="20"/>
              </w:rPr>
            </w:pPr>
            <w:r w:rsidRPr="00455C93">
              <w:rPr>
                <w:b/>
                <w:sz w:val="20"/>
              </w:rPr>
              <w:t xml:space="preserve">Unit price </w:t>
            </w:r>
          </w:p>
        </w:tc>
        <w:tc>
          <w:tcPr>
            <w:tcW w:w="1710" w:type="dxa"/>
            <w:tcBorders>
              <w:top w:val="double" w:sz="4" w:space="0" w:color="auto"/>
              <w:bottom w:val="double" w:sz="4" w:space="0" w:color="auto"/>
            </w:tcBorders>
            <w:shd w:val="clear" w:color="auto" w:fill="E0E0E0"/>
            <w:vAlign w:val="center"/>
          </w:tcPr>
          <w:p w:rsidR="00440015" w:rsidRPr="00455C93" w:rsidRDefault="00440015" w:rsidP="000B4809">
            <w:pPr>
              <w:suppressAutoHyphens/>
              <w:jc w:val="center"/>
              <w:rPr>
                <w:b/>
                <w:sz w:val="20"/>
              </w:rPr>
            </w:pPr>
            <w:r w:rsidRPr="00455C93">
              <w:rPr>
                <w:b/>
                <w:sz w:val="20"/>
              </w:rPr>
              <w:t xml:space="preserve">Total Price per Service </w:t>
            </w:r>
          </w:p>
          <w:p w:rsidR="00440015" w:rsidRPr="00EF34C3" w:rsidRDefault="00440015" w:rsidP="000B4809">
            <w:pPr>
              <w:suppressAutoHyphens/>
              <w:jc w:val="center"/>
              <w:rPr>
                <w:b/>
                <w:i/>
                <w:sz w:val="20"/>
              </w:rPr>
            </w:pPr>
            <w:r w:rsidRPr="00EF34C3">
              <w:rPr>
                <w:b/>
                <w:i/>
                <w:sz w:val="20"/>
              </w:rPr>
              <w:t>(Col. 5 x 6 or estimate)</w:t>
            </w:r>
          </w:p>
        </w:tc>
      </w:tr>
      <w:tr w:rsidR="00440015">
        <w:trPr>
          <w:cantSplit/>
          <w:trHeight w:val="390"/>
        </w:trPr>
        <w:tc>
          <w:tcPr>
            <w:tcW w:w="810" w:type="dxa"/>
            <w:tcBorders>
              <w:top w:val="double" w:sz="4" w:space="0" w:color="auto"/>
              <w:bottom w:val="single" w:sz="12" w:space="0" w:color="auto"/>
            </w:tcBorders>
          </w:tcPr>
          <w:p w:rsidR="00440015" w:rsidRPr="005B43F5" w:rsidRDefault="00440015" w:rsidP="000B4809">
            <w:pPr>
              <w:suppressAutoHyphens/>
              <w:rPr>
                <w:i/>
                <w:iCs/>
                <w:sz w:val="20"/>
              </w:rPr>
            </w:pPr>
          </w:p>
        </w:tc>
        <w:tc>
          <w:tcPr>
            <w:tcW w:w="3690" w:type="dxa"/>
            <w:gridSpan w:val="2"/>
            <w:tcBorders>
              <w:top w:val="double" w:sz="4" w:space="0" w:color="auto"/>
              <w:bottom w:val="single" w:sz="12" w:space="0" w:color="auto"/>
            </w:tcBorders>
          </w:tcPr>
          <w:p w:rsidR="00440015" w:rsidRPr="005B43F5" w:rsidRDefault="00440015" w:rsidP="000B4809">
            <w:pPr>
              <w:suppressAutoHyphens/>
              <w:jc w:val="center"/>
              <w:rPr>
                <w:i/>
                <w:iCs/>
                <w:sz w:val="20"/>
              </w:rPr>
            </w:pPr>
          </w:p>
        </w:tc>
        <w:tc>
          <w:tcPr>
            <w:tcW w:w="1170" w:type="dxa"/>
            <w:gridSpan w:val="2"/>
            <w:tcBorders>
              <w:top w:val="double" w:sz="4" w:space="0" w:color="auto"/>
              <w:bottom w:val="single" w:sz="12" w:space="0" w:color="auto"/>
            </w:tcBorders>
          </w:tcPr>
          <w:p w:rsidR="00440015" w:rsidRDefault="00440015" w:rsidP="000B4809">
            <w:pPr>
              <w:suppressAutoHyphens/>
              <w:rPr>
                <w:i/>
                <w:iCs/>
                <w:sz w:val="20"/>
              </w:rPr>
            </w:pPr>
            <w:r>
              <w:rPr>
                <w:i/>
                <w:iCs/>
                <w:sz w:val="16"/>
              </w:rPr>
              <w:t>{insert country of origin of the Services}</w:t>
            </w:r>
          </w:p>
        </w:tc>
        <w:tc>
          <w:tcPr>
            <w:tcW w:w="3105" w:type="dxa"/>
            <w:tcBorders>
              <w:top w:val="double" w:sz="4" w:space="0" w:color="auto"/>
              <w:bottom w:val="single" w:sz="12" w:space="0" w:color="auto"/>
            </w:tcBorders>
          </w:tcPr>
          <w:p w:rsidR="00440015" w:rsidRDefault="00440015" w:rsidP="000B4809">
            <w:pPr>
              <w:suppressAutoHyphens/>
              <w:rPr>
                <w:i/>
                <w:iCs/>
                <w:sz w:val="20"/>
              </w:rPr>
            </w:pPr>
            <w:r>
              <w:rPr>
                <w:i/>
                <w:iCs/>
                <w:sz w:val="16"/>
              </w:rPr>
              <w:t>{insert period service will take at place of final destination - per Service}</w:t>
            </w:r>
          </w:p>
        </w:tc>
        <w:tc>
          <w:tcPr>
            <w:tcW w:w="1665" w:type="dxa"/>
            <w:tcBorders>
              <w:top w:val="double" w:sz="4" w:space="0" w:color="auto"/>
              <w:bottom w:val="single" w:sz="12" w:space="0" w:color="auto"/>
            </w:tcBorders>
          </w:tcPr>
          <w:p w:rsidR="00440015" w:rsidRDefault="00440015" w:rsidP="000B4809">
            <w:pPr>
              <w:suppressAutoHyphens/>
              <w:rPr>
                <w:i/>
                <w:iCs/>
                <w:sz w:val="20"/>
              </w:rPr>
            </w:pPr>
            <w:r>
              <w:rPr>
                <w:i/>
                <w:iCs/>
                <w:sz w:val="16"/>
              </w:rPr>
              <w:t>{insert number of units to be supplied}</w:t>
            </w:r>
          </w:p>
        </w:tc>
        <w:tc>
          <w:tcPr>
            <w:tcW w:w="1530" w:type="dxa"/>
            <w:tcBorders>
              <w:top w:val="double" w:sz="4" w:space="0" w:color="auto"/>
              <w:bottom w:val="single" w:sz="12" w:space="0" w:color="auto"/>
            </w:tcBorders>
          </w:tcPr>
          <w:p w:rsidR="00440015" w:rsidRDefault="00440015" w:rsidP="000B4809">
            <w:pPr>
              <w:suppressAutoHyphens/>
              <w:jc w:val="center"/>
              <w:rPr>
                <w:i/>
                <w:iCs/>
                <w:sz w:val="20"/>
              </w:rPr>
            </w:pPr>
            <w:r>
              <w:rPr>
                <w:i/>
                <w:iCs/>
                <w:sz w:val="16"/>
              </w:rPr>
              <w:t>{insert unit price per Service}</w:t>
            </w:r>
          </w:p>
        </w:tc>
        <w:tc>
          <w:tcPr>
            <w:tcW w:w="1710" w:type="dxa"/>
            <w:tcBorders>
              <w:top w:val="double" w:sz="4" w:space="0" w:color="auto"/>
              <w:bottom w:val="single" w:sz="12" w:space="0" w:color="auto"/>
            </w:tcBorders>
          </w:tcPr>
          <w:p w:rsidR="00440015" w:rsidRDefault="00440015" w:rsidP="000B4809">
            <w:pPr>
              <w:suppressAutoHyphens/>
              <w:rPr>
                <w:i/>
                <w:iCs/>
                <w:sz w:val="16"/>
              </w:rPr>
            </w:pPr>
            <w:r>
              <w:rPr>
                <w:i/>
                <w:iCs/>
                <w:sz w:val="16"/>
              </w:rPr>
              <w:t>{insert total price per services}</w:t>
            </w:r>
          </w:p>
        </w:tc>
      </w:tr>
      <w:tr w:rsidR="00440015">
        <w:trPr>
          <w:cantSplit/>
          <w:trHeight w:val="390"/>
        </w:trPr>
        <w:tc>
          <w:tcPr>
            <w:tcW w:w="810" w:type="dxa"/>
            <w:tcBorders>
              <w:top w:val="single" w:sz="12" w:space="0" w:color="auto"/>
            </w:tcBorders>
          </w:tcPr>
          <w:p w:rsidR="00440015" w:rsidRPr="00670863" w:rsidRDefault="00440015" w:rsidP="000B4809">
            <w:pPr>
              <w:suppressAutoHyphens/>
              <w:spacing w:before="60" w:after="60"/>
              <w:rPr>
                <w:rFonts w:asciiTheme="majorBidi" w:hAnsiTheme="majorBidi" w:cstheme="majorBidi"/>
                <w:sz w:val="20"/>
              </w:rPr>
            </w:pPr>
          </w:p>
        </w:tc>
        <w:tc>
          <w:tcPr>
            <w:tcW w:w="3690" w:type="dxa"/>
            <w:gridSpan w:val="2"/>
            <w:tcBorders>
              <w:top w:val="single" w:sz="12" w:space="0" w:color="auto"/>
            </w:tcBorders>
          </w:tcPr>
          <w:p w:rsidR="00440015" w:rsidRPr="00670863" w:rsidRDefault="00440015" w:rsidP="002C2F21">
            <w:pPr>
              <w:suppressAutoHyphens/>
              <w:spacing w:before="60" w:after="60"/>
              <w:rPr>
                <w:rFonts w:asciiTheme="majorBidi" w:hAnsiTheme="majorBidi" w:cstheme="majorBidi"/>
                <w:b/>
                <w:bCs/>
                <w:i/>
                <w:iCs/>
                <w:sz w:val="20"/>
              </w:rPr>
            </w:pPr>
          </w:p>
        </w:tc>
        <w:tc>
          <w:tcPr>
            <w:tcW w:w="1170" w:type="dxa"/>
            <w:gridSpan w:val="2"/>
            <w:tcBorders>
              <w:top w:val="single" w:sz="12" w:space="0" w:color="auto"/>
            </w:tcBorders>
          </w:tcPr>
          <w:p w:rsidR="00440015" w:rsidRDefault="00440015" w:rsidP="000B4809">
            <w:pPr>
              <w:suppressAutoHyphens/>
              <w:spacing w:before="60" w:after="60"/>
              <w:rPr>
                <w:sz w:val="20"/>
              </w:rPr>
            </w:pPr>
          </w:p>
        </w:tc>
        <w:tc>
          <w:tcPr>
            <w:tcW w:w="3105" w:type="dxa"/>
            <w:tcBorders>
              <w:top w:val="single" w:sz="12" w:space="0" w:color="auto"/>
            </w:tcBorders>
          </w:tcPr>
          <w:p w:rsidR="00440015" w:rsidRDefault="00440015" w:rsidP="000B4809">
            <w:pPr>
              <w:suppressAutoHyphens/>
              <w:spacing w:before="60" w:after="60"/>
              <w:rPr>
                <w:sz w:val="20"/>
              </w:rPr>
            </w:pPr>
          </w:p>
        </w:tc>
        <w:tc>
          <w:tcPr>
            <w:tcW w:w="1665" w:type="dxa"/>
            <w:tcBorders>
              <w:top w:val="single" w:sz="12" w:space="0" w:color="auto"/>
            </w:tcBorders>
          </w:tcPr>
          <w:p w:rsidR="00440015" w:rsidRDefault="00440015" w:rsidP="000B4809">
            <w:pPr>
              <w:suppressAutoHyphens/>
              <w:spacing w:before="60" w:after="60"/>
              <w:jc w:val="center"/>
              <w:rPr>
                <w:sz w:val="20"/>
              </w:rPr>
            </w:pPr>
          </w:p>
        </w:tc>
        <w:tc>
          <w:tcPr>
            <w:tcW w:w="1530" w:type="dxa"/>
            <w:tcBorders>
              <w:top w:val="single" w:sz="12" w:space="0" w:color="auto"/>
            </w:tcBorders>
          </w:tcPr>
          <w:p w:rsidR="00440015" w:rsidRDefault="00440015" w:rsidP="000B4809">
            <w:pPr>
              <w:suppressAutoHyphens/>
              <w:spacing w:before="60" w:after="60"/>
              <w:rPr>
                <w:sz w:val="20"/>
              </w:rPr>
            </w:pPr>
          </w:p>
        </w:tc>
        <w:tc>
          <w:tcPr>
            <w:tcW w:w="1710" w:type="dxa"/>
            <w:tcBorders>
              <w:top w:val="single" w:sz="12" w:space="0" w:color="auto"/>
            </w:tcBorders>
          </w:tcPr>
          <w:p w:rsidR="00440015" w:rsidRDefault="00440015" w:rsidP="000B4809">
            <w:pPr>
              <w:suppressAutoHyphens/>
              <w:spacing w:before="60" w:after="60"/>
              <w:rPr>
                <w:sz w:val="20"/>
              </w:rPr>
            </w:pPr>
          </w:p>
        </w:tc>
      </w:tr>
      <w:tr w:rsidR="00440015">
        <w:trPr>
          <w:cantSplit/>
          <w:trHeight w:val="390"/>
        </w:trPr>
        <w:tc>
          <w:tcPr>
            <w:tcW w:w="810" w:type="dxa"/>
          </w:tcPr>
          <w:p w:rsidR="00440015" w:rsidRPr="00670863" w:rsidRDefault="00440015" w:rsidP="000B4809">
            <w:pPr>
              <w:suppressAutoHyphens/>
              <w:spacing w:before="60" w:after="60"/>
              <w:rPr>
                <w:rFonts w:asciiTheme="majorBidi" w:hAnsiTheme="majorBidi" w:cstheme="majorBidi"/>
                <w:sz w:val="20"/>
              </w:rPr>
            </w:pPr>
          </w:p>
        </w:tc>
        <w:tc>
          <w:tcPr>
            <w:tcW w:w="3690" w:type="dxa"/>
            <w:gridSpan w:val="2"/>
          </w:tcPr>
          <w:p w:rsidR="00440015" w:rsidRPr="00670863" w:rsidRDefault="00440015" w:rsidP="000B4809">
            <w:pPr>
              <w:suppressAutoHyphens/>
              <w:spacing w:before="60" w:after="60"/>
              <w:rPr>
                <w:rFonts w:asciiTheme="majorBidi" w:hAnsiTheme="majorBidi" w:cstheme="majorBidi"/>
                <w:b/>
                <w:bCs/>
                <w:sz w:val="20"/>
              </w:rPr>
            </w:pPr>
          </w:p>
        </w:tc>
        <w:tc>
          <w:tcPr>
            <w:tcW w:w="1170" w:type="dxa"/>
            <w:gridSpan w:val="2"/>
          </w:tcPr>
          <w:p w:rsidR="00440015" w:rsidRDefault="00440015" w:rsidP="000B4809">
            <w:pPr>
              <w:suppressAutoHyphens/>
              <w:spacing w:before="60" w:after="60"/>
              <w:rPr>
                <w:sz w:val="20"/>
              </w:rPr>
            </w:pPr>
          </w:p>
        </w:tc>
        <w:tc>
          <w:tcPr>
            <w:tcW w:w="3105" w:type="dxa"/>
          </w:tcPr>
          <w:p w:rsidR="00440015" w:rsidRDefault="00440015" w:rsidP="000B4809">
            <w:pPr>
              <w:suppressAutoHyphens/>
              <w:spacing w:before="60" w:after="60"/>
              <w:rPr>
                <w:sz w:val="20"/>
              </w:rPr>
            </w:pPr>
          </w:p>
        </w:tc>
        <w:tc>
          <w:tcPr>
            <w:tcW w:w="1665" w:type="dxa"/>
          </w:tcPr>
          <w:p w:rsidR="00440015" w:rsidRPr="00705CB7" w:rsidRDefault="00440015" w:rsidP="000B4809">
            <w:pPr>
              <w:suppressAutoHyphens/>
              <w:spacing w:before="60" w:after="60"/>
              <w:jc w:val="center"/>
              <w:rPr>
                <w:sz w:val="22"/>
                <w:szCs w:val="22"/>
              </w:rPr>
            </w:pPr>
          </w:p>
        </w:tc>
        <w:tc>
          <w:tcPr>
            <w:tcW w:w="1530" w:type="dxa"/>
          </w:tcPr>
          <w:p w:rsidR="00440015" w:rsidRDefault="00440015" w:rsidP="000B4809">
            <w:pPr>
              <w:suppressAutoHyphens/>
              <w:spacing w:before="60" w:after="60"/>
              <w:rPr>
                <w:sz w:val="20"/>
              </w:rPr>
            </w:pPr>
          </w:p>
        </w:tc>
        <w:tc>
          <w:tcPr>
            <w:tcW w:w="1710" w:type="dxa"/>
          </w:tcPr>
          <w:p w:rsidR="00440015" w:rsidRDefault="00440015" w:rsidP="000B4809">
            <w:pPr>
              <w:suppressAutoHyphens/>
              <w:spacing w:before="60" w:after="60"/>
              <w:rPr>
                <w:sz w:val="20"/>
              </w:rPr>
            </w:pPr>
          </w:p>
        </w:tc>
      </w:tr>
      <w:tr w:rsidR="00440015">
        <w:trPr>
          <w:cantSplit/>
          <w:trHeight w:val="390"/>
        </w:trPr>
        <w:tc>
          <w:tcPr>
            <w:tcW w:w="810" w:type="dxa"/>
          </w:tcPr>
          <w:p w:rsidR="00440015" w:rsidRDefault="00440015" w:rsidP="000B4809">
            <w:pPr>
              <w:suppressAutoHyphens/>
              <w:spacing w:before="60" w:after="60"/>
              <w:rPr>
                <w:sz w:val="20"/>
              </w:rPr>
            </w:pPr>
          </w:p>
        </w:tc>
        <w:tc>
          <w:tcPr>
            <w:tcW w:w="3690" w:type="dxa"/>
            <w:gridSpan w:val="2"/>
          </w:tcPr>
          <w:p w:rsidR="00440015" w:rsidRPr="00705CB7" w:rsidRDefault="00440015" w:rsidP="000B4809">
            <w:pPr>
              <w:suppressAutoHyphens/>
              <w:spacing w:before="60" w:after="60"/>
              <w:rPr>
                <w:sz w:val="22"/>
                <w:szCs w:val="22"/>
              </w:rPr>
            </w:pPr>
          </w:p>
        </w:tc>
        <w:tc>
          <w:tcPr>
            <w:tcW w:w="1170" w:type="dxa"/>
            <w:gridSpan w:val="2"/>
          </w:tcPr>
          <w:p w:rsidR="00440015" w:rsidRDefault="00440015" w:rsidP="000B4809">
            <w:pPr>
              <w:suppressAutoHyphens/>
              <w:spacing w:before="60" w:after="60"/>
              <w:rPr>
                <w:sz w:val="20"/>
              </w:rPr>
            </w:pPr>
          </w:p>
        </w:tc>
        <w:tc>
          <w:tcPr>
            <w:tcW w:w="3105" w:type="dxa"/>
          </w:tcPr>
          <w:p w:rsidR="00440015" w:rsidRDefault="00440015" w:rsidP="000B4809">
            <w:pPr>
              <w:suppressAutoHyphens/>
              <w:spacing w:before="60" w:after="60"/>
              <w:rPr>
                <w:sz w:val="20"/>
              </w:rPr>
            </w:pPr>
          </w:p>
        </w:tc>
        <w:tc>
          <w:tcPr>
            <w:tcW w:w="1665" w:type="dxa"/>
          </w:tcPr>
          <w:p w:rsidR="00440015" w:rsidRPr="00705CB7" w:rsidRDefault="00440015" w:rsidP="000B4809">
            <w:pPr>
              <w:suppressAutoHyphens/>
              <w:spacing w:before="60" w:after="60"/>
              <w:jc w:val="center"/>
              <w:rPr>
                <w:sz w:val="22"/>
                <w:szCs w:val="22"/>
              </w:rPr>
            </w:pPr>
          </w:p>
        </w:tc>
        <w:tc>
          <w:tcPr>
            <w:tcW w:w="1530" w:type="dxa"/>
          </w:tcPr>
          <w:p w:rsidR="00440015" w:rsidRDefault="00440015" w:rsidP="000B4809">
            <w:pPr>
              <w:suppressAutoHyphens/>
              <w:spacing w:before="60" w:after="60"/>
              <w:rPr>
                <w:sz w:val="20"/>
              </w:rPr>
            </w:pPr>
          </w:p>
        </w:tc>
        <w:tc>
          <w:tcPr>
            <w:tcW w:w="1710" w:type="dxa"/>
          </w:tcPr>
          <w:p w:rsidR="00440015" w:rsidRDefault="00440015" w:rsidP="000B4809">
            <w:pPr>
              <w:suppressAutoHyphens/>
              <w:spacing w:before="60" w:after="60"/>
              <w:rPr>
                <w:sz w:val="20"/>
              </w:rPr>
            </w:pPr>
          </w:p>
        </w:tc>
      </w:tr>
      <w:tr w:rsidR="00440015">
        <w:trPr>
          <w:cantSplit/>
          <w:trHeight w:val="390"/>
        </w:trPr>
        <w:tc>
          <w:tcPr>
            <w:tcW w:w="810" w:type="dxa"/>
          </w:tcPr>
          <w:p w:rsidR="00440015" w:rsidRDefault="00440015" w:rsidP="000B4809">
            <w:pPr>
              <w:suppressAutoHyphens/>
              <w:spacing w:before="60" w:after="60"/>
              <w:rPr>
                <w:sz w:val="20"/>
              </w:rPr>
            </w:pPr>
          </w:p>
        </w:tc>
        <w:tc>
          <w:tcPr>
            <w:tcW w:w="3690" w:type="dxa"/>
            <w:gridSpan w:val="2"/>
          </w:tcPr>
          <w:p w:rsidR="00440015" w:rsidRPr="00705CB7" w:rsidRDefault="00440015" w:rsidP="000B4809">
            <w:pPr>
              <w:suppressAutoHyphens/>
              <w:spacing w:before="60" w:after="60"/>
              <w:rPr>
                <w:sz w:val="22"/>
                <w:szCs w:val="22"/>
              </w:rPr>
            </w:pPr>
          </w:p>
        </w:tc>
        <w:tc>
          <w:tcPr>
            <w:tcW w:w="1170" w:type="dxa"/>
            <w:gridSpan w:val="2"/>
          </w:tcPr>
          <w:p w:rsidR="00440015" w:rsidRDefault="00440015" w:rsidP="000B4809">
            <w:pPr>
              <w:suppressAutoHyphens/>
              <w:spacing w:before="60" w:after="60"/>
              <w:rPr>
                <w:sz w:val="20"/>
              </w:rPr>
            </w:pPr>
          </w:p>
        </w:tc>
        <w:tc>
          <w:tcPr>
            <w:tcW w:w="3105" w:type="dxa"/>
          </w:tcPr>
          <w:p w:rsidR="00440015" w:rsidRDefault="00440015" w:rsidP="000B4809">
            <w:pPr>
              <w:suppressAutoHyphens/>
              <w:spacing w:before="60" w:after="60"/>
              <w:rPr>
                <w:sz w:val="20"/>
              </w:rPr>
            </w:pPr>
          </w:p>
        </w:tc>
        <w:tc>
          <w:tcPr>
            <w:tcW w:w="1665" w:type="dxa"/>
          </w:tcPr>
          <w:p w:rsidR="00440015" w:rsidRPr="00705CB7" w:rsidRDefault="00440015" w:rsidP="000B4809">
            <w:pPr>
              <w:pStyle w:val="CommentText"/>
              <w:suppressAutoHyphens/>
              <w:spacing w:before="60" w:after="60"/>
              <w:jc w:val="center"/>
              <w:rPr>
                <w:sz w:val="22"/>
                <w:szCs w:val="22"/>
              </w:rPr>
            </w:pPr>
          </w:p>
        </w:tc>
        <w:tc>
          <w:tcPr>
            <w:tcW w:w="1530" w:type="dxa"/>
          </w:tcPr>
          <w:p w:rsidR="00440015" w:rsidRDefault="00440015" w:rsidP="000B4809">
            <w:pPr>
              <w:suppressAutoHyphens/>
              <w:spacing w:before="60" w:after="60"/>
              <w:rPr>
                <w:sz w:val="20"/>
              </w:rPr>
            </w:pPr>
          </w:p>
        </w:tc>
        <w:tc>
          <w:tcPr>
            <w:tcW w:w="1710" w:type="dxa"/>
          </w:tcPr>
          <w:p w:rsidR="00440015" w:rsidRDefault="00440015" w:rsidP="000B4809">
            <w:pPr>
              <w:suppressAutoHyphens/>
              <w:spacing w:before="60" w:after="60"/>
              <w:rPr>
                <w:sz w:val="20"/>
              </w:rPr>
            </w:pPr>
          </w:p>
        </w:tc>
      </w:tr>
      <w:tr w:rsidR="00440015">
        <w:trPr>
          <w:cantSplit/>
          <w:trHeight w:val="390"/>
        </w:trPr>
        <w:tc>
          <w:tcPr>
            <w:tcW w:w="810" w:type="dxa"/>
          </w:tcPr>
          <w:p w:rsidR="00440015" w:rsidRDefault="00440015" w:rsidP="000B4809">
            <w:pPr>
              <w:suppressAutoHyphens/>
              <w:spacing w:before="60" w:after="60"/>
              <w:rPr>
                <w:sz w:val="20"/>
              </w:rPr>
            </w:pPr>
          </w:p>
        </w:tc>
        <w:tc>
          <w:tcPr>
            <w:tcW w:w="3690" w:type="dxa"/>
            <w:gridSpan w:val="2"/>
          </w:tcPr>
          <w:p w:rsidR="00440015" w:rsidRDefault="00440015" w:rsidP="000B4809">
            <w:pPr>
              <w:suppressAutoHyphens/>
              <w:spacing w:before="60" w:after="60"/>
              <w:rPr>
                <w:sz w:val="20"/>
              </w:rPr>
            </w:pPr>
          </w:p>
        </w:tc>
        <w:tc>
          <w:tcPr>
            <w:tcW w:w="1170" w:type="dxa"/>
            <w:gridSpan w:val="2"/>
          </w:tcPr>
          <w:p w:rsidR="00440015" w:rsidRDefault="00440015" w:rsidP="000B4809">
            <w:pPr>
              <w:suppressAutoHyphens/>
              <w:spacing w:before="60" w:after="60"/>
              <w:rPr>
                <w:sz w:val="20"/>
              </w:rPr>
            </w:pPr>
          </w:p>
        </w:tc>
        <w:tc>
          <w:tcPr>
            <w:tcW w:w="3105" w:type="dxa"/>
          </w:tcPr>
          <w:p w:rsidR="00440015" w:rsidRDefault="00440015" w:rsidP="000B4809">
            <w:pPr>
              <w:suppressAutoHyphens/>
              <w:spacing w:before="60" w:after="60"/>
              <w:rPr>
                <w:sz w:val="20"/>
              </w:rPr>
            </w:pPr>
          </w:p>
        </w:tc>
        <w:tc>
          <w:tcPr>
            <w:tcW w:w="1665" w:type="dxa"/>
          </w:tcPr>
          <w:p w:rsidR="00440015" w:rsidRDefault="00440015" w:rsidP="000B4809">
            <w:pPr>
              <w:suppressAutoHyphens/>
              <w:spacing w:before="60" w:after="60"/>
              <w:jc w:val="center"/>
              <w:rPr>
                <w:sz w:val="20"/>
              </w:rPr>
            </w:pPr>
          </w:p>
        </w:tc>
        <w:tc>
          <w:tcPr>
            <w:tcW w:w="1530" w:type="dxa"/>
          </w:tcPr>
          <w:p w:rsidR="00440015" w:rsidRDefault="00440015" w:rsidP="000B4809">
            <w:pPr>
              <w:suppressAutoHyphens/>
              <w:spacing w:before="60" w:after="60"/>
              <w:rPr>
                <w:sz w:val="20"/>
              </w:rPr>
            </w:pPr>
          </w:p>
        </w:tc>
        <w:tc>
          <w:tcPr>
            <w:tcW w:w="1710" w:type="dxa"/>
          </w:tcPr>
          <w:p w:rsidR="00440015" w:rsidRDefault="00440015" w:rsidP="000B4809">
            <w:pPr>
              <w:suppressAutoHyphens/>
              <w:spacing w:before="60" w:after="60"/>
              <w:rPr>
                <w:sz w:val="20"/>
              </w:rPr>
            </w:pPr>
          </w:p>
        </w:tc>
      </w:tr>
      <w:tr w:rsidR="00440015">
        <w:trPr>
          <w:cantSplit/>
          <w:trHeight w:val="333"/>
        </w:trPr>
        <w:tc>
          <w:tcPr>
            <w:tcW w:w="5657" w:type="dxa"/>
            <w:gridSpan w:val="4"/>
            <w:tcBorders>
              <w:bottom w:val="single" w:sz="6" w:space="0" w:color="auto"/>
            </w:tcBorders>
          </w:tcPr>
          <w:p w:rsidR="00440015" w:rsidRDefault="00440015" w:rsidP="000B4809">
            <w:pPr>
              <w:suppressAutoHyphens/>
              <w:rPr>
                <w:sz w:val="20"/>
              </w:rPr>
            </w:pPr>
          </w:p>
        </w:tc>
        <w:tc>
          <w:tcPr>
            <w:tcW w:w="6313" w:type="dxa"/>
            <w:gridSpan w:val="4"/>
            <w:tcBorders>
              <w:bottom w:val="single" w:sz="6" w:space="0" w:color="auto"/>
            </w:tcBorders>
          </w:tcPr>
          <w:p w:rsidR="00440015" w:rsidRPr="004F59D2" w:rsidRDefault="00440015" w:rsidP="000B4809">
            <w:pPr>
              <w:suppressAutoHyphens/>
              <w:spacing w:before="60" w:after="60"/>
              <w:jc w:val="right"/>
              <w:rPr>
                <w:b/>
                <w:sz w:val="20"/>
              </w:rPr>
            </w:pPr>
            <w:r w:rsidRPr="004F59D2">
              <w:rPr>
                <w:b/>
              </w:rPr>
              <w:t xml:space="preserve">Total </w:t>
            </w:r>
            <w:r>
              <w:rPr>
                <w:b/>
              </w:rPr>
              <w:t>Bid</w:t>
            </w:r>
            <w:r w:rsidRPr="004F59D2">
              <w:rPr>
                <w:b/>
              </w:rPr>
              <w:t xml:space="preserve"> Price (Related services)</w:t>
            </w:r>
          </w:p>
        </w:tc>
        <w:tc>
          <w:tcPr>
            <w:tcW w:w="1710" w:type="dxa"/>
            <w:tcBorders>
              <w:bottom w:val="single" w:sz="6" w:space="0" w:color="auto"/>
            </w:tcBorders>
          </w:tcPr>
          <w:p w:rsidR="00440015" w:rsidRDefault="00440015" w:rsidP="000B4809">
            <w:pPr>
              <w:suppressAutoHyphens/>
              <w:spacing w:before="60" w:after="60"/>
              <w:rPr>
                <w:sz w:val="20"/>
              </w:rPr>
            </w:pPr>
          </w:p>
        </w:tc>
      </w:tr>
      <w:tr w:rsidR="00440015">
        <w:trPr>
          <w:cantSplit/>
          <w:trHeight w:hRule="exact" w:val="670"/>
        </w:trPr>
        <w:tc>
          <w:tcPr>
            <w:tcW w:w="13680" w:type="dxa"/>
            <w:gridSpan w:val="9"/>
            <w:tcBorders>
              <w:top w:val="single" w:sz="6" w:space="0" w:color="auto"/>
              <w:bottom w:val="double" w:sz="4" w:space="0" w:color="auto"/>
            </w:tcBorders>
            <w:shd w:val="clear" w:color="auto" w:fill="E6E6E6"/>
          </w:tcPr>
          <w:p w:rsidR="00440015" w:rsidRPr="00457601" w:rsidRDefault="00440015" w:rsidP="000A1567">
            <w:pPr>
              <w:suppressAutoHyphens/>
              <w:spacing w:before="100"/>
              <w:rPr>
                <w:sz w:val="20"/>
              </w:rPr>
            </w:pPr>
            <w:r w:rsidRPr="00457601">
              <w:rPr>
                <w:sz w:val="20"/>
              </w:rPr>
              <w:t xml:space="preserve">Name of </w:t>
            </w:r>
            <w:r w:rsidR="000A1567">
              <w:rPr>
                <w:sz w:val="20"/>
              </w:rPr>
              <w:t>Tenderer</w:t>
            </w:r>
            <w:r w:rsidRPr="00457601">
              <w:rPr>
                <w:sz w:val="20"/>
              </w:rPr>
              <w:t xml:space="preserve">  {</w:t>
            </w:r>
            <w:r w:rsidRPr="00457601">
              <w:rPr>
                <w:i/>
                <w:iCs/>
                <w:sz w:val="20"/>
              </w:rPr>
              <w:t xml:space="preserve">insert complete name of </w:t>
            </w:r>
            <w:r w:rsidR="000A1567">
              <w:rPr>
                <w:i/>
                <w:iCs/>
                <w:sz w:val="20"/>
              </w:rPr>
              <w:t>Tenderer</w:t>
            </w:r>
            <w:r w:rsidRPr="00457601">
              <w:rPr>
                <w:i/>
                <w:iCs/>
                <w:sz w:val="20"/>
              </w:rPr>
              <w:t xml:space="preserve">} </w:t>
            </w:r>
            <w:r w:rsidRPr="00457601">
              <w:rPr>
                <w:i/>
                <w:iCs/>
                <w:sz w:val="20"/>
              </w:rPr>
              <w:tab/>
            </w:r>
            <w:r w:rsidRPr="00457601">
              <w:rPr>
                <w:i/>
                <w:iCs/>
                <w:sz w:val="20"/>
              </w:rPr>
              <w:tab/>
            </w:r>
            <w:r w:rsidRPr="00457601">
              <w:rPr>
                <w:sz w:val="20"/>
              </w:rPr>
              <w:t xml:space="preserve">Signature of </w:t>
            </w:r>
            <w:r w:rsidR="000A1567">
              <w:rPr>
                <w:sz w:val="20"/>
              </w:rPr>
              <w:t>Tenderer</w:t>
            </w:r>
            <w:r w:rsidRPr="00457601">
              <w:rPr>
                <w:sz w:val="20"/>
              </w:rPr>
              <w:t xml:space="preserve"> </w:t>
            </w:r>
            <w:r w:rsidRPr="00457601">
              <w:rPr>
                <w:i/>
                <w:iCs/>
                <w:sz w:val="20"/>
              </w:rPr>
              <w:t xml:space="preserve">{Signature of person signing the </w:t>
            </w:r>
            <w:r>
              <w:rPr>
                <w:i/>
                <w:iCs/>
                <w:sz w:val="20"/>
              </w:rPr>
              <w:t>Bid</w:t>
            </w:r>
            <w:r w:rsidRPr="00457601">
              <w:rPr>
                <w:i/>
                <w:iCs/>
                <w:sz w:val="20"/>
              </w:rPr>
              <w:t xml:space="preserve">}  </w:t>
            </w:r>
            <w:r w:rsidRPr="00457601">
              <w:rPr>
                <w:i/>
                <w:iCs/>
                <w:sz w:val="20"/>
              </w:rPr>
              <w:tab/>
            </w:r>
            <w:r w:rsidRPr="00457601">
              <w:rPr>
                <w:sz w:val="20"/>
              </w:rPr>
              <w:t>Date {</w:t>
            </w:r>
            <w:r w:rsidRPr="00457601">
              <w:rPr>
                <w:i/>
                <w:iCs/>
                <w:sz w:val="20"/>
              </w:rPr>
              <w:t>insert date}</w:t>
            </w:r>
          </w:p>
        </w:tc>
      </w:tr>
    </w:tbl>
    <w:p w:rsidR="00440015" w:rsidRDefault="00440015" w:rsidP="00440015">
      <w:pPr>
        <w:spacing w:before="120" w:after="60"/>
        <w:ind w:left="1418" w:hanging="1418"/>
        <w:rPr>
          <w:sz w:val="20"/>
        </w:rPr>
      </w:pPr>
      <w:r w:rsidRPr="00455C93">
        <w:rPr>
          <w:sz w:val="20"/>
        </w:rPr>
        <w:t xml:space="preserve">Notes: </w:t>
      </w:r>
      <w:r>
        <w:rPr>
          <w:sz w:val="20"/>
        </w:rPr>
        <w:t>a</w:t>
      </w:r>
      <w:r w:rsidRPr="00455C93">
        <w:rPr>
          <w:sz w:val="20"/>
        </w:rPr>
        <w:t>)</w:t>
      </w:r>
      <w:r w:rsidRPr="00455C93">
        <w:rPr>
          <w:sz w:val="20"/>
        </w:rPr>
        <w:tab/>
        <w:t xml:space="preserve">Services described under column 2 must </w:t>
      </w:r>
      <w:r>
        <w:rPr>
          <w:sz w:val="20"/>
        </w:rPr>
        <w:t>exclude</w:t>
      </w:r>
      <w:r w:rsidRPr="00455C93">
        <w:rPr>
          <w:sz w:val="20"/>
        </w:rPr>
        <w:t xml:space="preserve"> inland transportation and other services required in the Republic of Maldives to convey the g</w:t>
      </w:r>
      <w:r>
        <w:rPr>
          <w:sz w:val="20"/>
        </w:rPr>
        <w:t>oods to their final destination (as those costs are included in the delivered price of the goods in previous Price Schedule).</w:t>
      </w:r>
    </w:p>
    <w:p w:rsidR="00440015" w:rsidRPr="008B66E1" w:rsidRDefault="00440015"/>
    <w:p w:rsidR="00370D1A" w:rsidRPr="008B66E1" w:rsidRDefault="00370D1A"/>
    <w:p w:rsidR="00455149" w:rsidRPr="008B66E1" w:rsidRDefault="00455149" w:rsidP="00B76530">
      <w:pPr>
        <w:sectPr w:rsidR="00455149" w:rsidRPr="008B66E1">
          <w:pgSz w:w="15840" w:h="12240" w:orient="landscape" w:code="1"/>
          <w:pgMar w:top="864" w:right="1440" w:bottom="864" w:left="1440" w:header="432" w:footer="288" w:gutter="0"/>
          <w:cols w:space="720"/>
          <w:titlePg/>
          <w:docGrid w:linePitch="326"/>
        </w:sectPr>
      </w:pPr>
    </w:p>
    <w:p w:rsidR="00A758A1" w:rsidRDefault="00A758A1" w:rsidP="00A758A1">
      <w:pPr>
        <w:pStyle w:val="SectionVHeader"/>
        <w:tabs>
          <w:tab w:val="left" w:pos="1624"/>
          <w:tab w:val="center" w:pos="4333"/>
        </w:tabs>
        <w:spacing w:before="0" w:after="0"/>
        <w:jc w:val="left"/>
      </w:pPr>
      <w:bookmarkStart w:id="356" w:name="_Toc234131430"/>
      <w:bookmarkStart w:id="357" w:name="_Toc488411755"/>
      <w:bookmarkStart w:id="358" w:name="_Toc438266926"/>
      <w:bookmarkStart w:id="359" w:name="_Toc438267900"/>
      <w:bookmarkStart w:id="360" w:name="_Toc438366668"/>
      <w:bookmarkStart w:id="361" w:name="_Toc438954446"/>
      <w:r>
        <w:lastRenderedPageBreak/>
        <w:tab/>
      </w:r>
      <w:r>
        <w:tab/>
      </w:r>
      <w:bookmarkStart w:id="362" w:name="_Toc459032499"/>
      <w:r>
        <w:t>Tender Security (Tender Bond)</w:t>
      </w:r>
      <w:bookmarkEnd w:id="356"/>
      <w:bookmarkEnd w:id="362"/>
    </w:p>
    <w:p w:rsidR="00A758A1" w:rsidRDefault="00A758A1" w:rsidP="00A758A1">
      <w:pPr>
        <w:rPr>
          <w:i/>
          <w:iCs/>
        </w:rPr>
      </w:pPr>
      <w:r>
        <w:rPr>
          <w:i/>
          <w:iCs/>
        </w:rPr>
        <w:t>[The Surety shall fill in this Tender Bond Form in accordance with the instructions indicated.]</w:t>
      </w:r>
    </w:p>
    <w:p w:rsidR="00A758A1" w:rsidRDefault="00A758A1" w:rsidP="00A758A1"/>
    <w:p w:rsidR="00A758A1" w:rsidRDefault="00A758A1" w:rsidP="00A758A1">
      <w:pPr>
        <w:spacing w:after="200"/>
      </w:pPr>
      <w:r>
        <w:t>BOND NO. ______________________</w:t>
      </w:r>
    </w:p>
    <w:p w:rsidR="00A758A1" w:rsidRDefault="00A758A1" w:rsidP="00A758A1">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w:t>
      </w:r>
      <w:proofErr w:type="spellStart"/>
      <w:r>
        <w:t>Obligee</w:t>
      </w:r>
      <w:proofErr w:type="spellEnd"/>
      <w:r>
        <w:t xml:space="preserve"> (hereinafter called “the Procuring Entity”) in the sum of </w:t>
      </w:r>
      <w:r>
        <w:rPr>
          <w:i/>
        </w:rPr>
        <w:t>[amount of Bond]</w:t>
      </w:r>
      <w:r>
        <w:rPr>
          <w:rStyle w:val="FootnoteReference"/>
        </w:rPr>
        <w:footnoteReference w:id="1"/>
      </w:r>
      <w:r>
        <w:t xml:space="preserve"> </w:t>
      </w:r>
      <w:r>
        <w:rPr>
          <w:i/>
        </w:rPr>
        <w:t>[amount in words]</w:t>
      </w:r>
      <w:r>
        <w:t>, for the payment of which sum, well and truly to be made, we, the said Principal and Surety, bind ourselves, our successors and assigns, jointly and severally, firmly by these presents.</w:t>
      </w:r>
    </w:p>
    <w:p w:rsidR="00A758A1" w:rsidRDefault="00A758A1" w:rsidP="00A758A1">
      <w:pPr>
        <w:spacing w:after="200"/>
        <w:jc w:val="both"/>
      </w:pPr>
      <w:r>
        <w:t xml:space="preserve">WHEREAS the Principal has submitted a written Tender to the Procuring Entity dated the ___ day of ______, 20__, for the supply and delivery of </w:t>
      </w:r>
      <w:r w:rsidRPr="00F7529A">
        <w:rPr>
          <w:i/>
        </w:rPr>
        <w:t>[general description of goods]</w:t>
      </w:r>
      <w:r>
        <w:t xml:space="preserve"> (hereinafter called the “Tender”).</w:t>
      </w:r>
    </w:p>
    <w:p w:rsidR="00A758A1" w:rsidRDefault="00A758A1" w:rsidP="00A758A1">
      <w:pPr>
        <w:spacing w:after="200"/>
        <w:jc w:val="both"/>
      </w:pPr>
      <w:r>
        <w:t>NOW, THEREFORE, THE CONDITION OF THIS OBLIGATION is such that if the Principal:</w:t>
      </w:r>
    </w:p>
    <w:p w:rsidR="00A758A1" w:rsidRDefault="00A758A1" w:rsidP="00A758A1">
      <w:pPr>
        <w:numPr>
          <w:ilvl w:val="0"/>
          <w:numId w:val="123"/>
        </w:numPr>
        <w:tabs>
          <w:tab w:val="num" w:pos="540"/>
          <w:tab w:val="num" w:pos="1440"/>
        </w:tabs>
        <w:spacing w:after="200"/>
        <w:ind w:hanging="720"/>
        <w:jc w:val="both"/>
      </w:pPr>
      <w:r>
        <w:t>withdraws its Tender during the period of tender validity specified in the Form of Tender; or</w:t>
      </w:r>
    </w:p>
    <w:p w:rsidR="00A758A1" w:rsidRDefault="00A758A1" w:rsidP="00A758A1">
      <w:pPr>
        <w:numPr>
          <w:ilvl w:val="0"/>
          <w:numId w:val="123"/>
        </w:numPr>
        <w:tabs>
          <w:tab w:val="num" w:pos="540"/>
          <w:tab w:val="num" w:pos="1440"/>
        </w:tabs>
        <w:spacing w:after="200"/>
        <w:ind w:left="540" w:hanging="540"/>
        <w:jc w:val="both"/>
      </w:pPr>
      <w:r>
        <w:t xml:space="preserve">having been notified of the acceptance of its Tender by the Procuring Entity during the period of Tender validity; (i) fails or refuses to execute the Contract Form; or (ii) fails or refuses to furnish the Performance Security, if required, in accordance with the Instructions to Tenderers. </w:t>
      </w:r>
    </w:p>
    <w:p w:rsidR="00A758A1" w:rsidRDefault="00A758A1" w:rsidP="00A758A1">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rsidR="00A758A1" w:rsidRDefault="00A758A1" w:rsidP="00A758A1">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rsidR="00A758A1" w:rsidRDefault="00A758A1" w:rsidP="00A758A1">
      <w:pPr>
        <w:spacing w:after="200"/>
        <w:jc w:val="both"/>
      </w:pPr>
      <w:r>
        <w:t>IN TESTIMONY WHEREOF, the Principal and the Surety have caused these presents to be executed in their respective names this ____ day of ____________ 20__.</w:t>
      </w:r>
    </w:p>
    <w:p w:rsidR="00A758A1" w:rsidRDefault="00A758A1" w:rsidP="00A758A1">
      <w:pPr>
        <w:spacing w:after="200"/>
      </w:pPr>
      <w:r>
        <w:t>Principal: _______________________</w:t>
      </w:r>
      <w:r>
        <w:tab/>
        <w:t>Surety: _____________________________</w:t>
      </w:r>
      <w:r>
        <w:br/>
      </w:r>
      <w:r>
        <w:tab/>
        <w:t>Corporate Seal (where appropriate)</w:t>
      </w:r>
    </w:p>
    <w:p w:rsidR="00A758A1" w:rsidRDefault="00A758A1" w:rsidP="00A758A1">
      <w:pPr>
        <w:tabs>
          <w:tab w:val="left" w:pos="4320"/>
        </w:tabs>
        <w:rPr>
          <w:i/>
          <w:iCs/>
          <w:color w:val="000000"/>
          <w:szCs w:val="24"/>
        </w:rPr>
      </w:pPr>
      <w:r>
        <w:t>_______________________________</w:t>
      </w:r>
      <w:r>
        <w:tab/>
        <w:t>____________________________________</w:t>
      </w:r>
      <w:r>
        <w:br/>
      </w:r>
      <w:r>
        <w:rPr>
          <w:i/>
        </w:rPr>
        <w:t>(Signature)</w:t>
      </w:r>
      <w:r>
        <w:rPr>
          <w:i/>
        </w:rPr>
        <w:tab/>
        <w:t>(Signature)</w:t>
      </w:r>
      <w:r>
        <w:rPr>
          <w:i/>
        </w:rPr>
        <w:br/>
        <w:t>(Printed name and title)</w:t>
      </w:r>
      <w:r>
        <w:rPr>
          <w:i/>
        </w:rPr>
        <w:tab/>
        <w:t>(Printed name and title)</w:t>
      </w:r>
    </w:p>
    <w:p w:rsidR="00A758A1" w:rsidRDefault="00A758A1" w:rsidP="00A758A1">
      <w:pPr>
        <w:pStyle w:val="SectionVHeader"/>
      </w:pPr>
      <w:r>
        <w:br w:type="page"/>
      </w:r>
      <w:bookmarkStart w:id="363" w:name="_Toc234131431"/>
      <w:bookmarkStart w:id="364" w:name="_Toc459032500"/>
      <w:r>
        <w:lastRenderedPageBreak/>
        <w:t>Tender-Securing Declaration</w:t>
      </w:r>
      <w:bookmarkEnd w:id="363"/>
      <w:bookmarkEnd w:id="364"/>
    </w:p>
    <w:p w:rsidR="00A758A1" w:rsidRDefault="00A758A1" w:rsidP="00A758A1">
      <w:pPr>
        <w:pStyle w:val="SectionVHeader"/>
        <w:rPr>
          <w:sz w:val="24"/>
        </w:rPr>
      </w:pPr>
    </w:p>
    <w:p w:rsidR="00A758A1" w:rsidRDefault="00A758A1" w:rsidP="00A758A1">
      <w:pPr>
        <w:rPr>
          <w:i/>
          <w:iCs/>
        </w:rPr>
      </w:pPr>
      <w:r>
        <w:rPr>
          <w:i/>
          <w:iCs/>
        </w:rPr>
        <w:t>[The Tenderer shall fill in this Form in accordance with the instructions indicated.]</w:t>
      </w:r>
    </w:p>
    <w:p w:rsidR="00A758A1" w:rsidRDefault="00A758A1" w:rsidP="00A758A1">
      <w:pPr>
        <w:jc w:val="center"/>
        <w:rPr>
          <w:b/>
          <w:sz w:val="28"/>
        </w:rPr>
      </w:pPr>
    </w:p>
    <w:p w:rsidR="00A758A1" w:rsidRDefault="00A758A1" w:rsidP="00A758A1">
      <w:pPr>
        <w:tabs>
          <w:tab w:val="right" w:pos="9360"/>
        </w:tabs>
        <w:ind w:left="720" w:hanging="720"/>
        <w:jc w:val="right"/>
      </w:pPr>
      <w:r>
        <w:t xml:space="preserve">Date: </w:t>
      </w:r>
      <w:r>
        <w:rPr>
          <w:i/>
        </w:rPr>
        <w:t>[date (as day, month and year)]</w:t>
      </w:r>
    </w:p>
    <w:p w:rsidR="00A758A1" w:rsidRDefault="00A758A1" w:rsidP="00A758A1">
      <w:pPr>
        <w:tabs>
          <w:tab w:val="right" w:pos="9360"/>
        </w:tabs>
        <w:ind w:left="720" w:hanging="720"/>
        <w:jc w:val="right"/>
      </w:pPr>
      <w:r>
        <w:t xml:space="preserve">Tender No.: </w:t>
      </w:r>
      <w:r>
        <w:rPr>
          <w:i/>
        </w:rPr>
        <w:t>[number of tendering process]</w:t>
      </w:r>
    </w:p>
    <w:p w:rsidR="00A758A1" w:rsidRDefault="00A758A1" w:rsidP="00A758A1"/>
    <w:p w:rsidR="00A758A1" w:rsidRDefault="00A758A1" w:rsidP="00A758A1">
      <w:pPr>
        <w:spacing w:after="200"/>
        <w:rPr>
          <w:b/>
        </w:rPr>
      </w:pPr>
      <w:r>
        <w:t xml:space="preserve">To: </w:t>
      </w:r>
      <w:r>
        <w:rPr>
          <w:i/>
        </w:rPr>
        <w:t>[complete name of Procuring Entity]</w:t>
      </w:r>
    </w:p>
    <w:p w:rsidR="00A758A1" w:rsidRDefault="00A758A1" w:rsidP="00A758A1">
      <w:pPr>
        <w:spacing w:after="200"/>
      </w:pPr>
      <w:r>
        <w:t xml:space="preserve">We, the undersigned, declare that: </w:t>
      </w:r>
    </w:p>
    <w:p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that, according to your conditions, tenders must be supported by a Tender-Securing Declaration.</w:t>
      </w:r>
    </w:p>
    <w:p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 xml:space="preserve">We accept that </w:t>
      </w:r>
      <w:r>
        <w:rPr>
          <w:rFonts w:ascii="Times New Roman" w:hAnsi="Times New Roman" w:cs="Times New Roman"/>
        </w:rPr>
        <w:t xml:space="preserve">we will automatically be suspended from being eligible for tendering in any contract with the Procuring Entity for the period of time of </w:t>
      </w:r>
      <w:r>
        <w:rPr>
          <w:rFonts w:ascii="Times New Roman" w:hAnsi="Times New Roman" w:cs="Times New Roman"/>
          <w:i/>
          <w:szCs w:val="20"/>
        </w:rPr>
        <w:t>[number of months or years]</w:t>
      </w:r>
      <w:r>
        <w:rPr>
          <w:rFonts w:ascii="Times New Roman" w:hAnsi="Times New Roman" w:cs="Times New Roman"/>
        </w:rPr>
        <w:t xml:space="preserve"> starting on </w:t>
      </w:r>
      <w:r>
        <w:rPr>
          <w:rFonts w:ascii="Times New Roman" w:hAnsi="Times New Roman" w:cs="Times New Roman"/>
          <w:i/>
          <w:szCs w:val="20"/>
        </w:rPr>
        <w:t>[date],</w:t>
      </w:r>
      <w:r>
        <w:rPr>
          <w:rFonts w:ascii="Times New Roman" w:hAnsi="Times New Roman" w:cs="Times New Roman"/>
          <w:szCs w:val="20"/>
        </w:rPr>
        <w:t xml:space="preserve"> if we are in breach of our obligation(s) under the tender conditions, because we:</w:t>
      </w:r>
    </w:p>
    <w:p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szCs w:val="20"/>
        </w:rPr>
        <w:tab/>
        <w:t>have withdrawn our Tender during the period of tender validity specified in the Form of Tender; or</w:t>
      </w:r>
    </w:p>
    <w:p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(b) </w:t>
      </w:r>
      <w:r>
        <w:rPr>
          <w:rFonts w:ascii="Times New Roman" w:hAnsi="Times New Roman" w:cs="Times New Roman"/>
          <w:szCs w:val="20"/>
        </w:rPr>
        <w:tab/>
        <w:t>having been notified of the acceptance of our Tender by the Procuring Entity during the period of tender validity, (i) fail or refuse to execute the Contract; or (ii) fail or refuse to furnish the Performance Security, if required,  in accordance with the ITT.</w:t>
      </w:r>
    </w:p>
    <w:p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this Tender Securing Declaration shall expire if we are not the successful Tenderer, upon the earlier of (i) our receipt of your notification to us of the name of the successful Tenderer; or (ii) twenty-eight days after the expiration of our Tender.</w:t>
      </w:r>
    </w:p>
    <w:p w:rsidR="00A758A1" w:rsidRDefault="00A758A1" w:rsidP="00A758A1">
      <w:pPr>
        <w:tabs>
          <w:tab w:val="left" w:pos="6120"/>
        </w:tabs>
        <w:spacing w:after="200"/>
      </w:pPr>
      <w:r>
        <w:t xml:space="preserve">Signed:…………….. </w:t>
      </w:r>
      <w:r>
        <w:rPr>
          <w:i/>
        </w:rPr>
        <w:t>[signature of person whose name and capacity are shown]</w:t>
      </w:r>
      <w:r>
        <w:t xml:space="preserve"> </w:t>
      </w:r>
    </w:p>
    <w:p w:rsidR="00A758A1" w:rsidRDefault="00A758A1" w:rsidP="00A758A1">
      <w:pPr>
        <w:tabs>
          <w:tab w:val="left" w:pos="6120"/>
        </w:tabs>
        <w:spacing w:after="200"/>
      </w:pPr>
      <w:r>
        <w:t xml:space="preserve">In the capacity of ……….. </w:t>
      </w:r>
      <w:r>
        <w:rPr>
          <w:i/>
        </w:rPr>
        <w:t>[legal capacity of person signing the Tender Securing Declaration]</w:t>
      </w:r>
      <w:r>
        <w:t xml:space="preserve"> </w:t>
      </w:r>
    </w:p>
    <w:p w:rsidR="00A758A1" w:rsidRDefault="00A758A1" w:rsidP="00A758A1">
      <w:pPr>
        <w:tabs>
          <w:tab w:val="left" w:pos="6120"/>
        </w:tabs>
        <w:spacing w:after="200"/>
      </w:pPr>
      <w:r>
        <w:t xml:space="preserve">Name:…………… </w:t>
      </w:r>
      <w:r>
        <w:rPr>
          <w:i/>
        </w:rPr>
        <w:t>[complete name of person signing the Tender Securing Declaration]</w:t>
      </w:r>
    </w:p>
    <w:p w:rsidR="00A758A1" w:rsidRDefault="00A758A1" w:rsidP="00A758A1">
      <w:pPr>
        <w:tabs>
          <w:tab w:val="left" w:pos="5238"/>
          <w:tab w:val="left" w:pos="5474"/>
          <w:tab w:val="left" w:pos="9468"/>
        </w:tabs>
        <w:spacing w:after="200"/>
      </w:pPr>
      <w:r>
        <w:t>Duly authorized to sign the tender for and on behalf of: …………..</w:t>
      </w:r>
      <w:r>
        <w:rPr>
          <w:i/>
        </w:rPr>
        <w:t>[complete name of Tenderer]</w:t>
      </w:r>
    </w:p>
    <w:p w:rsidR="00A758A1" w:rsidRDefault="00A758A1" w:rsidP="00A758A1">
      <w:pPr>
        <w:pStyle w:val="BankNormal"/>
        <w:spacing w:after="200"/>
        <w:jc w:val="both"/>
        <w:rPr>
          <w:i/>
        </w:rPr>
      </w:pPr>
      <w:r>
        <w:t xml:space="preserve">Dated on _____ day of __________________, _______ </w:t>
      </w:r>
      <w:r>
        <w:rPr>
          <w:i/>
        </w:rPr>
        <w:t>[date of signing]</w:t>
      </w:r>
      <w:r>
        <w:rPr>
          <w:i/>
        </w:rPr>
        <w:br/>
      </w:r>
    </w:p>
    <w:p w:rsidR="00A758A1" w:rsidRDefault="00A758A1" w:rsidP="00A758A1">
      <w:pPr>
        <w:pStyle w:val="BankNormal"/>
        <w:spacing w:after="200"/>
        <w:jc w:val="both"/>
      </w:pPr>
      <w:r>
        <w:t>Corporate Seal (where appropriate)</w:t>
      </w:r>
    </w:p>
    <w:p w:rsidR="002E4A5D" w:rsidRPr="00A758A1" w:rsidRDefault="00A758A1" w:rsidP="00A758A1">
      <w:pPr>
        <w:pStyle w:val="NormalWeb"/>
        <w:spacing w:before="0" w:beforeAutospacing="0" w:after="200" w:afterAutospacing="0"/>
        <w:rPr>
          <w:rFonts w:ascii="Times New Roman" w:hAnsi="Times New Roman" w:cs="Times New Roman"/>
          <w:i/>
          <w:iCs/>
        </w:rPr>
      </w:pPr>
      <w:r>
        <w:rPr>
          <w:rFonts w:ascii="Times New Roman" w:hAnsi="Times New Roman" w:cs="Times New Roman"/>
          <w:i/>
          <w:iCs/>
        </w:rPr>
        <w:t>[Note: In case of a Joint Venture, the Tender Securing Declaration must be in the name of all partners to the Joint Venture that submits the tender.]</w:t>
      </w:r>
      <w:bookmarkEnd w:id="357"/>
    </w:p>
    <w:p w:rsidR="00A758A1" w:rsidRDefault="00A758A1">
      <w:pPr>
        <w:rPr>
          <w:b/>
          <w:sz w:val="44"/>
        </w:rPr>
      </w:pPr>
      <w:bookmarkStart w:id="365" w:name="_Toc234130386"/>
      <w:r>
        <w:br w:type="page"/>
      </w:r>
    </w:p>
    <w:p w:rsidR="00B02AD9" w:rsidRPr="00B95277" w:rsidRDefault="00B02AD9" w:rsidP="00B95277">
      <w:pPr>
        <w:pStyle w:val="Subtitle"/>
      </w:pPr>
      <w:bookmarkStart w:id="366" w:name="_Toc459036703"/>
      <w:r w:rsidRPr="00B95277">
        <w:lastRenderedPageBreak/>
        <w:t>Section V.  Eligible Countries</w:t>
      </w:r>
      <w:bookmarkEnd w:id="365"/>
      <w:bookmarkEnd w:id="366"/>
    </w:p>
    <w:p w:rsidR="00B02AD9" w:rsidRPr="00B95277" w:rsidRDefault="00B02AD9" w:rsidP="00B02AD9">
      <w:pPr>
        <w:jc w:val="center"/>
        <w:rPr>
          <w:b/>
          <w:sz w:val="44"/>
          <w:szCs w:val="44"/>
        </w:rPr>
      </w:pPr>
    </w:p>
    <w:p w:rsidR="00B02AD9" w:rsidRDefault="00B02AD9" w:rsidP="00B02AD9">
      <w:pPr>
        <w:jc w:val="center"/>
        <w:rPr>
          <w:b/>
        </w:rPr>
      </w:pPr>
      <w:r>
        <w:rPr>
          <w:b/>
        </w:rPr>
        <w:t>Eligibility for the Provision of Goods in Public Procurement</w:t>
      </w:r>
    </w:p>
    <w:p w:rsidR="00B02AD9" w:rsidRDefault="00B02AD9" w:rsidP="00B02AD9">
      <w:pPr>
        <w:spacing w:before="120" w:after="120"/>
        <w:ind w:left="709" w:hanging="709"/>
      </w:pPr>
      <w:r>
        <w:t>1.</w:t>
      </w:r>
      <w:r>
        <w:tab/>
        <w:t xml:space="preserve">The Government of the Maldives permits firms and individuals from all countries to offer goods for </w:t>
      </w:r>
      <w:r w:rsidR="00A0199F">
        <w:t>publicly</w:t>
      </w:r>
      <w:r>
        <w:t xml:space="preserve"> funded contracts. </w:t>
      </w:r>
    </w:p>
    <w:p w:rsidR="00B02AD9" w:rsidRDefault="00B02AD9" w:rsidP="00B02AD9">
      <w:pPr>
        <w:pStyle w:val="BodyTextIndent2"/>
        <w:spacing w:before="120" w:after="120"/>
        <w:jc w:val="both"/>
      </w:pPr>
      <w:r>
        <w:t>2.</w:t>
      </w:r>
      <w:r>
        <w:tab/>
        <w:t>As an exception, firms of a Country or goods manufactured in a Country may be excluded if:</w:t>
      </w:r>
    </w:p>
    <w:p w:rsidR="00B02AD9" w:rsidRDefault="00B02AD9" w:rsidP="00B02AD9">
      <w:pPr>
        <w:pStyle w:val="BodyTextIndent"/>
        <w:spacing w:before="120" w:after="120"/>
        <w:ind w:left="1440" w:hanging="720"/>
      </w:pPr>
      <w:r>
        <w:t>i)</w:t>
      </w:r>
      <w:r>
        <w:tab/>
        <w:t xml:space="preserve">as a matter of law or official regulation, the </w:t>
      </w:r>
      <w:smartTag w:uri="urn:schemas-microsoft-com:office:smarttags" w:element="place">
        <w:smartTag w:uri="urn:schemas-microsoft-com:office:smarttags" w:element="PlaceType">
          <w:r>
            <w:t>Republic</w:t>
          </w:r>
        </w:smartTag>
        <w:r>
          <w:t xml:space="preserve"> of </w:t>
        </w:r>
        <w:smartTag w:uri="urn:schemas-microsoft-com:office:smarttags" w:element="PlaceName">
          <w:r>
            <w:t>Maldives</w:t>
          </w:r>
        </w:smartTag>
      </w:smartTag>
      <w:r>
        <w:t xml:space="preserve"> prohibits commercial relations with that Country, or </w:t>
      </w:r>
    </w:p>
    <w:p w:rsidR="00B02AD9" w:rsidRDefault="00B02AD9" w:rsidP="00B02AD9">
      <w:pPr>
        <w:pStyle w:val="BodyTextIndent"/>
        <w:spacing w:before="120" w:after="120"/>
        <w:ind w:left="1440" w:hanging="720"/>
      </w:pPr>
      <w:r>
        <w:t>ii)</w:t>
      </w:r>
      <w: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rsidR="00B02AD9" w:rsidRDefault="00635053" w:rsidP="00B02AD9">
      <w:pPr>
        <w:spacing w:before="120" w:after="120"/>
        <w:ind w:left="720" w:hanging="720"/>
        <w:jc w:val="both"/>
      </w:pPr>
      <w:r>
        <w:t>3</w:t>
      </w:r>
      <w:r w:rsidR="00B02AD9">
        <w:t>.</w:t>
      </w:r>
      <w:r w:rsidR="00B02AD9">
        <w:tab/>
        <w:t>For the information of Tenderers, at the present time firms, goods and services from the following countries are excluded from this tendering:</w:t>
      </w:r>
    </w:p>
    <w:p w:rsidR="00B02AD9" w:rsidRPr="008B66E1" w:rsidRDefault="00B02AD9" w:rsidP="00B02AD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8B66E1" w:rsidSect="00A758A1">
          <w:headerReference w:type="first" r:id="rId31"/>
          <w:pgSz w:w="11907" w:h="16839" w:code="9"/>
          <w:pgMar w:top="1440" w:right="1440" w:bottom="1440" w:left="1800" w:header="720" w:footer="720" w:gutter="0"/>
          <w:paperSrc w:first="15" w:other="15"/>
          <w:cols w:space="720"/>
          <w:titlePg/>
          <w:docGrid w:linePitch="326"/>
        </w:sectPr>
      </w:pPr>
      <w:r>
        <w:tab/>
      </w:r>
      <w:r w:rsidRPr="0072233C">
        <w:rPr>
          <w:b/>
        </w:rPr>
        <w:t>No countries at excluded from tendering</w:t>
      </w:r>
      <w:r>
        <w:rPr>
          <w:b/>
        </w:rPr>
        <w:t xml:space="preserve">.  </w:t>
      </w:r>
    </w:p>
    <w:bookmarkEnd w:id="358"/>
    <w:bookmarkEnd w:id="359"/>
    <w:bookmarkEnd w:id="360"/>
    <w:bookmarkEnd w:id="361"/>
    <w:p w:rsidR="00455149" w:rsidRPr="008B66E1" w:rsidRDefault="00455149"/>
    <w:p w:rsidR="00455149" w:rsidRPr="008B66E1" w:rsidRDefault="00455149"/>
    <w:p w:rsidR="00455149" w:rsidRDefault="00455149"/>
    <w:p w:rsidR="00937896" w:rsidRPr="008B66E1" w:rsidRDefault="00937896"/>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rsidP="00004D57">
      <w:pPr>
        <w:pStyle w:val="Heading1"/>
        <w:ind w:left="720" w:hanging="720"/>
      </w:pPr>
      <w:bookmarkStart w:id="367" w:name="_Toc438529602"/>
      <w:bookmarkStart w:id="368" w:name="_Toc438725758"/>
      <w:bookmarkStart w:id="369" w:name="_Toc438817753"/>
      <w:bookmarkStart w:id="370" w:name="_Toc438954447"/>
      <w:bookmarkStart w:id="371" w:name="_Toc461939622"/>
      <w:bookmarkStart w:id="372" w:name="_Toc458816211"/>
      <w:bookmarkStart w:id="373" w:name="_Toc459036704"/>
      <w:r w:rsidRPr="008B66E1">
        <w:t>PART 2 – Supply Requirement</w:t>
      </w:r>
      <w:bookmarkEnd w:id="367"/>
      <w:bookmarkEnd w:id="368"/>
      <w:bookmarkEnd w:id="369"/>
      <w:bookmarkEnd w:id="370"/>
      <w:bookmarkEnd w:id="371"/>
      <w:r w:rsidRPr="008B66E1">
        <w:t>s</w:t>
      </w:r>
      <w:bookmarkEnd w:id="372"/>
      <w:bookmarkEnd w:id="373"/>
    </w:p>
    <w:p w:rsidR="00455149" w:rsidRPr="008B66E1" w:rsidRDefault="00455149">
      <w:pPr>
        <w:pStyle w:val="Outline"/>
        <w:spacing w:before="0"/>
        <w:rPr>
          <w:kern w:val="0"/>
        </w:rPr>
        <w:sectPr w:rsidR="00455149" w:rsidRPr="008B66E1">
          <w:headerReference w:type="even" r:id="rId32"/>
          <w:headerReference w:type="default" r:id="rId33"/>
          <w:headerReference w:type="first" r:id="rId34"/>
          <w:type w:val="oddPage"/>
          <w:pgSz w:w="12240" w:h="15840" w:code="1"/>
          <w:pgMar w:top="1440" w:right="1440" w:bottom="1440" w:left="1800" w:header="720" w:footer="720" w:gutter="0"/>
          <w:paperSrc w:first="15" w:other="15"/>
          <w:pgNumType w:chapStyle="1"/>
          <w:cols w:space="720"/>
          <w:titlePg/>
        </w:sectPr>
      </w:pPr>
    </w:p>
    <w:p w:rsidR="00455149" w:rsidRPr="008B66E1" w:rsidRDefault="00455149">
      <w:pPr>
        <w:pStyle w:val="Outline"/>
        <w:spacing w:before="0"/>
        <w:rPr>
          <w:kern w:val="0"/>
        </w:rPr>
      </w:pPr>
    </w:p>
    <w:tbl>
      <w:tblPr>
        <w:tblW w:w="0" w:type="auto"/>
        <w:tblLayout w:type="fixed"/>
        <w:tblLook w:val="0000" w:firstRow="0" w:lastRow="0" w:firstColumn="0" w:lastColumn="0" w:noHBand="0" w:noVBand="0"/>
      </w:tblPr>
      <w:tblGrid>
        <w:gridCol w:w="9198"/>
      </w:tblGrid>
      <w:tr w:rsidR="00455149" w:rsidRPr="008B66E1">
        <w:trPr>
          <w:trHeight w:val="800"/>
        </w:trPr>
        <w:tc>
          <w:tcPr>
            <w:tcW w:w="9198" w:type="dxa"/>
            <w:vAlign w:val="center"/>
          </w:tcPr>
          <w:p w:rsidR="00455149" w:rsidRPr="00B95277" w:rsidRDefault="00455149" w:rsidP="00B95277">
            <w:pPr>
              <w:pStyle w:val="Subtitle"/>
            </w:pPr>
            <w:bookmarkStart w:id="374" w:name="_Toc438954449"/>
            <w:bookmarkStart w:id="375" w:name="_Toc458816212"/>
            <w:bookmarkStart w:id="376" w:name="_Toc459036705"/>
            <w:r w:rsidRPr="00B95277">
              <w:t>Section VI</w:t>
            </w:r>
            <w:r w:rsidR="00193CA6" w:rsidRPr="00B95277">
              <w:t>I</w:t>
            </w:r>
            <w:r w:rsidRPr="00B95277">
              <w:t xml:space="preserve">.  </w:t>
            </w:r>
            <w:bookmarkEnd w:id="374"/>
            <w:r w:rsidRPr="00B95277">
              <w:t>Schedule of Requirements</w:t>
            </w:r>
            <w:bookmarkEnd w:id="375"/>
            <w:bookmarkEnd w:id="376"/>
          </w:p>
        </w:tc>
      </w:tr>
    </w:tbl>
    <w:p w:rsidR="00455149" w:rsidRPr="008B66E1" w:rsidRDefault="00455149"/>
    <w:p w:rsidR="00455149" w:rsidRPr="008B66E1" w:rsidRDefault="00455149">
      <w:pPr>
        <w:jc w:val="center"/>
        <w:rPr>
          <w:b/>
          <w:sz w:val="32"/>
        </w:rPr>
      </w:pPr>
      <w:r w:rsidRPr="008B66E1">
        <w:rPr>
          <w:b/>
          <w:sz w:val="32"/>
        </w:rPr>
        <w:t>Contents</w:t>
      </w:r>
    </w:p>
    <w:p w:rsidR="00455149" w:rsidRPr="008B66E1" w:rsidRDefault="00455149">
      <w:pPr>
        <w:rPr>
          <w:i/>
        </w:rPr>
      </w:pPr>
    </w:p>
    <w:p w:rsidR="00455149" w:rsidRPr="008B66E1" w:rsidRDefault="00455149">
      <w:pPr>
        <w:jc w:val="right"/>
        <w:rPr>
          <w:b/>
          <w:sz w:val="32"/>
        </w:rPr>
      </w:pPr>
    </w:p>
    <w:p w:rsidR="00455149" w:rsidRPr="008B66E1" w:rsidRDefault="00455149">
      <w:pPr>
        <w:jc w:val="right"/>
        <w:rPr>
          <w:b/>
        </w:rPr>
      </w:pPr>
    </w:p>
    <w:p w:rsidR="00EB4FFE" w:rsidRDefault="00EC38AC" w:rsidP="00131757">
      <w:pPr>
        <w:pStyle w:val="TOC1"/>
        <w:rPr>
          <w:rFonts w:asciiTheme="minorHAnsi" w:eastAsiaTheme="minorEastAsia" w:hAnsiTheme="minorHAnsi" w:cstheme="minorBidi"/>
          <w:b w:val="0"/>
          <w:sz w:val="22"/>
          <w:szCs w:val="22"/>
        </w:rPr>
      </w:pPr>
      <w:r w:rsidRPr="008B66E1">
        <w:rPr>
          <w:b w:val="0"/>
          <w:noProof w:val="0"/>
        </w:rPr>
        <w:fldChar w:fldCharType="begin"/>
      </w:r>
      <w:r w:rsidR="00455149" w:rsidRPr="008B66E1">
        <w:rPr>
          <w:b w:val="0"/>
          <w:noProof w:val="0"/>
        </w:rPr>
        <w:instrText xml:space="preserve"> TOC \t "Section VI. Header,1" </w:instrText>
      </w:r>
      <w:r w:rsidRPr="008B66E1">
        <w:rPr>
          <w:b w:val="0"/>
          <w:noProof w:val="0"/>
        </w:rPr>
        <w:fldChar w:fldCharType="separate"/>
      </w:r>
      <w:r w:rsidR="00EB4FFE">
        <w:t>1. List of Goods and Delivery Schedule</w:t>
      </w:r>
      <w:r w:rsidR="00EB4FFE">
        <w:tab/>
      </w:r>
      <w:r w:rsidR="00EB4FFE">
        <w:fldChar w:fldCharType="begin"/>
      </w:r>
      <w:r w:rsidR="00EB4FFE">
        <w:instrText xml:space="preserve"> PAGEREF _Toc458817149 \h </w:instrText>
      </w:r>
      <w:r w:rsidR="00EB4FFE">
        <w:fldChar w:fldCharType="separate"/>
      </w:r>
      <w:r w:rsidR="00BD099F">
        <w:t>44</w:t>
      </w:r>
      <w:r w:rsidR="00EB4FFE">
        <w:fldChar w:fldCharType="end"/>
      </w:r>
    </w:p>
    <w:p w:rsidR="00EB4FFE" w:rsidRDefault="00EB4FFE" w:rsidP="00131757">
      <w:pPr>
        <w:pStyle w:val="TOC1"/>
        <w:rPr>
          <w:rFonts w:asciiTheme="minorHAnsi" w:eastAsiaTheme="minorEastAsia" w:hAnsiTheme="minorHAnsi" w:cstheme="minorBidi"/>
          <w:b w:val="0"/>
          <w:sz w:val="22"/>
          <w:szCs w:val="22"/>
        </w:rPr>
      </w:pPr>
      <w:r>
        <w:t>2.</w:t>
      </w:r>
      <w:r w:rsidR="00131757">
        <w:t xml:space="preserve"> </w:t>
      </w:r>
      <w:r>
        <w:t>List of Related Services and Completion Schedule</w:t>
      </w:r>
      <w:r>
        <w:tab/>
      </w:r>
      <w:r>
        <w:fldChar w:fldCharType="begin"/>
      </w:r>
      <w:r>
        <w:instrText xml:space="preserve"> PAGEREF _Toc458817150 \h </w:instrText>
      </w:r>
      <w:r>
        <w:fldChar w:fldCharType="separate"/>
      </w:r>
      <w:r w:rsidR="00BD099F">
        <w:t>48</w:t>
      </w:r>
      <w:r>
        <w:fldChar w:fldCharType="end"/>
      </w:r>
    </w:p>
    <w:p w:rsidR="00EB4FFE" w:rsidRDefault="00EB4FFE">
      <w:pPr>
        <w:pStyle w:val="TOC1"/>
        <w:rPr>
          <w:rFonts w:asciiTheme="minorHAnsi" w:eastAsiaTheme="minorEastAsia" w:hAnsiTheme="minorHAnsi" w:cstheme="minorBidi"/>
          <w:b w:val="0"/>
          <w:sz w:val="22"/>
          <w:szCs w:val="22"/>
        </w:rPr>
      </w:pPr>
      <w:r>
        <w:t>3.</w:t>
      </w:r>
      <w:r>
        <w:rPr>
          <w:rFonts w:asciiTheme="minorHAnsi" w:eastAsiaTheme="minorEastAsia" w:hAnsiTheme="minorHAnsi" w:cstheme="minorBidi"/>
          <w:b w:val="0"/>
          <w:sz w:val="22"/>
          <w:szCs w:val="22"/>
        </w:rPr>
        <w:t xml:space="preserve"> </w:t>
      </w:r>
      <w:r>
        <w:t>Technical Specifications</w:t>
      </w:r>
      <w:r>
        <w:tab/>
      </w:r>
      <w:r>
        <w:fldChar w:fldCharType="begin"/>
      </w:r>
      <w:r>
        <w:instrText xml:space="preserve"> PAGEREF _Toc458817151 \h </w:instrText>
      </w:r>
      <w:r>
        <w:fldChar w:fldCharType="separate"/>
      </w:r>
      <w:r w:rsidR="00BD099F">
        <w:t>49</w:t>
      </w:r>
      <w:r>
        <w:fldChar w:fldCharType="end"/>
      </w:r>
    </w:p>
    <w:p w:rsidR="00EB4FFE" w:rsidRDefault="00EB4FFE">
      <w:pPr>
        <w:pStyle w:val="TOC1"/>
        <w:rPr>
          <w:rFonts w:asciiTheme="minorHAnsi" w:eastAsiaTheme="minorEastAsia" w:hAnsiTheme="minorHAnsi" w:cstheme="minorBidi"/>
          <w:b w:val="0"/>
          <w:sz w:val="22"/>
          <w:szCs w:val="22"/>
        </w:rPr>
      </w:pPr>
      <w:r>
        <w:t>4. Drawings</w:t>
      </w:r>
      <w:r>
        <w:tab/>
      </w:r>
      <w:r>
        <w:fldChar w:fldCharType="begin"/>
      </w:r>
      <w:r>
        <w:instrText xml:space="preserve"> PAGEREF _Toc458817152 \h </w:instrText>
      </w:r>
      <w:r>
        <w:fldChar w:fldCharType="separate"/>
      </w:r>
      <w:r w:rsidR="00BD099F">
        <w:t>70</w:t>
      </w:r>
      <w:r>
        <w:fldChar w:fldCharType="end"/>
      </w:r>
    </w:p>
    <w:p w:rsidR="00EB4FFE" w:rsidRDefault="00EB4FFE">
      <w:pPr>
        <w:pStyle w:val="TOC1"/>
        <w:rPr>
          <w:rFonts w:asciiTheme="minorHAnsi" w:eastAsiaTheme="minorEastAsia" w:hAnsiTheme="minorHAnsi" w:cstheme="minorBidi"/>
          <w:b w:val="0"/>
          <w:sz w:val="22"/>
          <w:szCs w:val="22"/>
        </w:rPr>
      </w:pPr>
      <w:r>
        <w:t>5. Inspections and Tests</w:t>
      </w:r>
      <w:r>
        <w:tab/>
      </w:r>
      <w:r>
        <w:fldChar w:fldCharType="begin"/>
      </w:r>
      <w:r>
        <w:instrText xml:space="preserve"> PAGEREF _Toc458817153 \h </w:instrText>
      </w:r>
      <w:r>
        <w:fldChar w:fldCharType="separate"/>
      </w:r>
      <w:r w:rsidR="00BD099F">
        <w:t>71</w:t>
      </w:r>
      <w:r>
        <w:fldChar w:fldCharType="end"/>
      </w:r>
    </w:p>
    <w:p w:rsidR="00455149" w:rsidRPr="008B66E1" w:rsidRDefault="00EC38AC" w:rsidP="00652EBF">
      <w:pPr>
        <w:pStyle w:val="TOC2"/>
      </w:pPr>
      <w:r w:rsidRPr="008B66E1">
        <w:fldChar w:fldCharType="end"/>
      </w:r>
    </w:p>
    <w:p w:rsidR="00455149" w:rsidRPr="008B66E1" w:rsidRDefault="00455149">
      <w:pPr>
        <w:pStyle w:val="Sub-ClauseText"/>
        <w:spacing w:before="0" w:after="0"/>
        <w:jc w:val="left"/>
      </w:pPr>
    </w:p>
    <w:p w:rsidR="00455149" w:rsidRPr="008B66E1" w:rsidRDefault="00455149" w:rsidP="00766760">
      <w:pPr>
        <w:pStyle w:val="Sub-ClauseText"/>
        <w:spacing w:before="0" w:after="0"/>
        <w:jc w:val="left"/>
      </w:pPr>
      <w:r w:rsidRPr="008B66E1">
        <w:br w:type="page"/>
      </w:r>
    </w:p>
    <w:p w:rsidR="00455149" w:rsidRPr="008B66E1" w:rsidRDefault="00455149">
      <w:pPr>
        <w:pStyle w:val="Sub-ClauseText"/>
        <w:spacing w:before="0" w:after="0"/>
        <w:jc w:val="left"/>
        <w:sectPr w:rsidR="00455149" w:rsidRPr="008B66E1">
          <w:type w:val="oddPage"/>
          <w:pgSz w:w="12240" w:h="15840" w:code="1"/>
          <w:pgMar w:top="1440" w:right="1440" w:bottom="1440" w:left="1800" w:header="720" w:footer="720" w:gutter="0"/>
          <w:paperSrc w:first="15" w:other="15"/>
          <w:pgNumType w:chapStyle="1"/>
          <w:cols w:space="720"/>
          <w:titlePg/>
        </w:sectPr>
      </w:pPr>
    </w:p>
    <w:tbl>
      <w:tblPr>
        <w:tblW w:w="12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3060"/>
        <w:gridCol w:w="1350"/>
        <w:gridCol w:w="1350"/>
        <w:gridCol w:w="1620"/>
        <w:gridCol w:w="1260"/>
        <w:gridCol w:w="1620"/>
        <w:gridCol w:w="1890"/>
      </w:tblGrid>
      <w:tr w:rsidR="00455149" w:rsidRPr="008B66E1">
        <w:trPr>
          <w:cantSplit/>
        </w:trPr>
        <w:tc>
          <w:tcPr>
            <w:tcW w:w="12888" w:type="dxa"/>
            <w:gridSpan w:val="8"/>
            <w:tcBorders>
              <w:top w:val="nil"/>
              <w:left w:val="nil"/>
              <w:bottom w:val="double" w:sz="4" w:space="0" w:color="auto"/>
              <w:right w:val="nil"/>
            </w:tcBorders>
            <w:vAlign w:val="center"/>
          </w:tcPr>
          <w:p w:rsidR="00455149" w:rsidRPr="008B66E1" w:rsidRDefault="00455149" w:rsidP="00D87BFB">
            <w:pPr>
              <w:pStyle w:val="SectionVIHeader"/>
              <w:jc w:val="left"/>
            </w:pPr>
            <w:bookmarkStart w:id="377" w:name="_Toc458817149"/>
            <w:r w:rsidRPr="008B66E1">
              <w:lastRenderedPageBreak/>
              <w:t>1.  List of Goods and Delivery Schedule</w:t>
            </w:r>
            <w:bookmarkEnd w:id="377"/>
          </w:p>
          <w:p w:rsidR="005A15FA" w:rsidRPr="008B66E1" w:rsidRDefault="00455149" w:rsidP="00BB37E1">
            <w:pPr>
              <w:spacing w:after="200"/>
              <w:jc w:val="both"/>
              <w:rPr>
                <w:i/>
                <w:iCs/>
              </w:rPr>
            </w:pPr>
            <w:r w:rsidRPr="008B66E1">
              <w:rPr>
                <w:i/>
                <w:iCs/>
              </w:rPr>
              <w:t xml:space="preserve">[The </w:t>
            </w:r>
            <w:r w:rsidR="00BB37E1">
              <w:rPr>
                <w:i/>
                <w:iCs/>
              </w:rPr>
              <w:t>Procuring Entity</w:t>
            </w:r>
            <w:r w:rsidRPr="008B66E1">
              <w:rPr>
                <w:i/>
                <w:iCs/>
              </w:rPr>
              <w:t xml:space="preserve"> shall fill in this table, with the exception of the column “</w:t>
            </w:r>
            <w:r w:rsidR="0046032B">
              <w:rPr>
                <w:i/>
                <w:iCs/>
              </w:rPr>
              <w:t>Tenderer’s</w:t>
            </w:r>
            <w:r w:rsidRPr="008B66E1">
              <w:rPr>
                <w:i/>
                <w:iCs/>
              </w:rPr>
              <w:t xml:space="preserve"> offered Delivery date” to be filled by the </w:t>
            </w:r>
            <w:r w:rsidR="0046032B">
              <w:rPr>
                <w:i/>
                <w:iCs/>
              </w:rPr>
              <w:t>Tenderer</w:t>
            </w:r>
            <w:r w:rsidRPr="008B66E1">
              <w:rPr>
                <w:i/>
                <w:iCs/>
              </w:rPr>
              <w:t>]</w:t>
            </w:r>
          </w:p>
        </w:tc>
      </w:tr>
      <w:tr w:rsidR="00D87BFB" w:rsidRPr="008B66E1" w:rsidTr="00131757">
        <w:trPr>
          <w:cantSplit/>
          <w:trHeight w:val="240"/>
        </w:trPr>
        <w:tc>
          <w:tcPr>
            <w:tcW w:w="738" w:type="dxa"/>
            <w:vMerge w:val="restart"/>
            <w:tcBorders>
              <w:top w:val="double" w:sz="4" w:space="0" w:color="auto"/>
              <w:left w:val="double" w:sz="4" w:space="0" w:color="auto"/>
              <w:right w:val="single" w:sz="4" w:space="0" w:color="auto"/>
            </w:tcBorders>
            <w:vAlign w:val="center"/>
          </w:tcPr>
          <w:p w:rsidR="00455149" w:rsidRPr="008B66E1" w:rsidRDefault="00455149" w:rsidP="00D87BFB">
            <w:pPr>
              <w:suppressAutoHyphens/>
              <w:spacing w:before="60"/>
              <w:rPr>
                <w:b/>
                <w:bCs/>
                <w:sz w:val="22"/>
                <w:szCs w:val="22"/>
              </w:rPr>
            </w:pPr>
            <w:r w:rsidRPr="008B66E1">
              <w:rPr>
                <w:b/>
                <w:bCs/>
                <w:sz w:val="22"/>
                <w:szCs w:val="22"/>
              </w:rPr>
              <w:t>Line Item</w:t>
            </w:r>
          </w:p>
          <w:p w:rsidR="00455149" w:rsidRPr="008B66E1" w:rsidRDefault="00455149" w:rsidP="00D87BFB">
            <w:pPr>
              <w:suppressAutoHyphens/>
              <w:spacing w:before="60"/>
              <w:rPr>
                <w:b/>
                <w:bCs/>
                <w:sz w:val="22"/>
                <w:szCs w:val="22"/>
              </w:rPr>
            </w:pPr>
            <w:r w:rsidRPr="008B66E1">
              <w:rPr>
                <w:b/>
                <w:bCs/>
                <w:sz w:val="22"/>
                <w:szCs w:val="22"/>
              </w:rPr>
              <w:t>N</w:t>
            </w:r>
            <w:r w:rsidR="00937896">
              <w:rPr>
                <w:b/>
                <w:bCs/>
                <w:sz w:val="22"/>
                <w:szCs w:val="22"/>
              </w:rPr>
              <w:t>o</w:t>
            </w:r>
          </w:p>
        </w:tc>
        <w:tc>
          <w:tcPr>
            <w:tcW w:w="3060" w:type="dxa"/>
            <w:vMerge w:val="restart"/>
            <w:tcBorders>
              <w:top w:val="double" w:sz="4" w:space="0" w:color="auto"/>
              <w:left w:val="single" w:sz="4" w:space="0" w:color="auto"/>
              <w:right w:val="single" w:sz="4" w:space="0" w:color="auto"/>
            </w:tcBorders>
            <w:vAlign w:val="center"/>
          </w:tcPr>
          <w:p w:rsidR="00455149" w:rsidRDefault="00455149" w:rsidP="00D87BFB">
            <w:pPr>
              <w:suppressAutoHyphens/>
              <w:spacing w:before="60"/>
              <w:rPr>
                <w:b/>
                <w:bCs/>
                <w:sz w:val="22"/>
                <w:szCs w:val="22"/>
              </w:rPr>
            </w:pPr>
            <w:r w:rsidRPr="008B66E1">
              <w:rPr>
                <w:b/>
                <w:bCs/>
                <w:sz w:val="22"/>
                <w:szCs w:val="22"/>
              </w:rPr>
              <w:t xml:space="preserve">Description of Goods </w:t>
            </w:r>
          </w:p>
          <w:p w:rsidR="00F92798" w:rsidRPr="008B66E1" w:rsidRDefault="00F92798" w:rsidP="00D87BFB">
            <w:pPr>
              <w:suppressAutoHyphens/>
              <w:spacing w:before="60"/>
              <w:rPr>
                <w:b/>
                <w:bCs/>
                <w:sz w:val="22"/>
                <w:szCs w:val="22"/>
              </w:rPr>
            </w:pPr>
          </w:p>
        </w:tc>
        <w:tc>
          <w:tcPr>
            <w:tcW w:w="1350" w:type="dxa"/>
            <w:vMerge w:val="restart"/>
            <w:tcBorders>
              <w:top w:val="double" w:sz="4" w:space="0" w:color="auto"/>
              <w:left w:val="single" w:sz="4" w:space="0" w:color="auto"/>
              <w:right w:val="single" w:sz="4" w:space="0" w:color="auto"/>
            </w:tcBorders>
            <w:vAlign w:val="center"/>
          </w:tcPr>
          <w:p w:rsidR="00455149" w:rsidRPr="008B66E1" w:rsidRDefault="00455149" w:rsidP="00D87BFB">
            <w:pPr>
              <w:suppressAutoHyphens/>
              <w:spacing w:before="60"/>
              <w:rPr>
                <w:b/>
                <w:bCs/>
                <w:sz w:val="22"/>
                <w:szCs w:val="22"/>
              </w:rPr>
            </w:pPr>
            <w:r w:rsidRPr="008B66E1">
              <w:rPr>
                <w:b/>
                <w:bCs/>
                <w:sz w:val="22"/>
                <w:szCs w:val="22"/>
              </w:rPr>
              <w:t>Quantity</w:t>
            </w:r>
          </w:p>
        </w:tc>
        <w:tc>
          <w:tcPr>
            <w:tcW w:w="1350" w:type="dxa"/>
            <w:vMerge w:val="restart"/>
            <w:tcBorders>
              <w:top w:val="double" w:sz="4" w:space="0" w:color="auto"/>
              <w:left w:val="single" w:sz="4" w:space="0" w:color="auto"/>
              <w:right w:val="single" w:sz="4" w:space="0" w:color="auto"/>
            </w:tcBorders>
            <w:vAlign w:val="center"/>
          </w:tcPr>
          <w:p w:rsidR="00455149" w:rsidRPr="008B66E1" w:rsidRDefault="00455149" w:rsidP="00D87BFB">
            <w:pPr>
              <w:suppressAutoHyphens/>
              <w:spacing w:before="60"/>
              <w:rPr>
                <w:b/>
                <w:bCs/>
                <w:sz w:val="22"/>
                <w:szCs w:val="22"/>
              </w:rPr>
            </w:pPr>
            <w:r w:rsidRPr="008B66E1">
              <w:rPr>
                <w:b/>
                <w:bCs/>
                <w:sz w:val="22"/>
                <w:szCs w:val="22"/>
              </w:rPr>
              <w:t>Ph</w:t>
            </w:r>
            <w:r w:rsidR="000735E0">
              <w:rPr>
                <w:b/>
                <w:bCs/>
                <w:sz w:val="22"/>
                <w:szCs w:val="22"/>
              </w:rPr>
              <w:t>ysical U</w:t>
            </w:r>
            <w:r w:rsidRPr="008B66E1">
              <w:rPr>
                <w:b/>
                <w:bCs/>
                <w:sz w:val="22"/>
                <w:szCs w:val="22"/>
              </w:rPr>
              <w:t>nit</w:t>
            </w:r>
          </w:p>
        </w:tc>
        <w:tc>
          <w:tcPr>
            <w:tcW w:w="1620" w:type="dxa"/>
            <w:vMerge w:val="restart"/>
            <w:tcBorders>
              <w:top w:val="double" w:sz="4" w:space="0" w:color="auto"/>
              <w:left w:val="single" w:sz="4" w:space="0" w:color="auto"/>
              <w:right w:val="single" w:sz="4" w:space="0" w:color="auto"/>
            </w:tcBorders>
            <w:vAlign w:val="center"/>
          </w:tcPr>
          <w:p w:rsidR="00455149" w:rsidRPr="008B66E1" w:rsidRDefault="00455149" w:rsidP="00D87BFB">
            <w:pPr>
              <w:spacing w:before="60"/>
              <w:rPr>
                <w:b/>
                <w:bCs/>
                <w:sz w:val="22"/>
                <w:szCs w:val="22"/>
              </w:rPr>
            </w:pPr>
            <w:r w:rsidRPr="008B66E1">
              <w:rPr>
                <w:b/>
                <w:bCs/>
                <w:sz w:val="22"/>
                <w:szCs w:val="22"/>
              </w:rPr>
              <w:t xml:space="preserve">Final (Project Site) Destination as specified in BDS </w:t>
            </w:r>
          </w:p>
        </w:tc>
        <w:tc>
          <w:tcPr>
            <w:tcW w:w="4770" w:type="dxa"/>
            <w:gridSpan w:val="3"/>
            <w:tcBorders>
              <w:top w:val="double" w:sz="4" w:space="0" w:color="auto"/>
              <w:left w:val="single" w:sz="4" w:space="0" w:color="auto"/>
              <w:bottom w:val="single" w:sz="4" w:space="0" w:color="auto"/>
              <w:right w:val="double" w:sz="4" w:space="0" w:color="auto"/>
            </w:tcBorders>
            <w:vAlign w:val="center"/>
          </w:tcPr>
          <w:p w:rsidR="00455149" w:rsidRPr="008B66E1" w:rsidRDefault="00455149" w:rsidP="00D87BFB">
            <w:pPr>
              <w:spacing w:before="60" w:after="60"/>
              <w:rPr>
                <w:sz w:val="22"/>
                <w:szCs w:val="22"/>
              </w:rPr>
            </w:pPr>
            <w:r w:rsidRPr="008B66E1">
              <w:rPr>
                <w:b/>
                <w:bCs/>
                <w:sz w:val="22"/>
                <w:szCs w:val="22"/>
              </w:rPr>
              <w:t>Delivery  (as per Incoterms) Date</w:t>
            </w:r>
          </w:p>
        </w:tc>
      </w:tr>
      <w:tr w:rsidR="00D87BFB" w:rsidRPr="008B66E1" w:rsidTr="00131757">
        <w:trPr>
          <w:cantSplit/>
          <w:trHeight w:val="240"/>
        </w:trPr>
        <w:tc>
          <w:tcPr>
            <w:tcW w:w="738" w:type="dxa"/>
            <w:vMerge/>
            <w:tcBorders>
              <w:left w:val="double" w:sz="4" w:space="0" w:color="auto"/>
              <w:bottom w:val="single" w:sz="4" w:space="0" w:color="auto"/>
              <w:right w:val="single" w:sz="4" w:space="0" w:color="auto"/>
            </w:tcBorders>
            <w:vAlign w:val="center"/>
          </w:tcPr>
          <w:p w:rsidR="00455149" w:rsidRPr="008B66E1" w:rsidRDefault="00455149" w:rsidP="00D87BFB">
            <w:pPr>
              <w:suppressAutoHyphens/>
              <w:rPr>
                <w:sz w:val="22"/>
                <w:szCs w:val="22"/>
              </w:rPr>
            </w:pPr>
          </w:p>
        </w:tc>
        <w:tc>
          <w:tcPr>
            <w:tcW w:w="3060" w:type="dxa"/>
            <w:vMerge/>
            <w:tcBorders>
              <w:left w:val="single" w:sz="4" w:space="0" w:color="auto"/>
              <w:bottom w:val="single" w:sz="4" w:space="0" w:color="auto"/>
              <w:right w:val="single" w:sz="4" w:space="0" w:color="auto"/>
            </w:tcBorders>
            <w:vAlign w:val="center"/>
          </w:tcPr>
          <w:p w:rsidR="00455149" w:rsidRPr="008B66E1" w:rsidRDefault="00455149" w:rsidP="00D87BFB">
            <w:pPr>
              <w:suppressAutoHyphens/>
              <w:rPr>
                <w:sz w:val="22"/>
                <w:szCs w:val="22"/>
              </w:rPr>
            </w:pPr>
          </w:p>
        </w:tc>
        <w:tc>
          <w:tcPr>
            <w:tcW w:w="1350" w:type="dxa"/>
            <w:vMerge/>
            <w:tcBorders>
              <w:left w:val="single" w:sz="4" w:space="0" w:color="auto"/>
              <w:bottom w:val="single" w:sz="4" w:space="0" w:color="auto"/>
              <w:right w:val="single" w:sz="4" w:space="0" w:color="auto"/>
            </w:tcBorders>
            <w:vAlign w:val="center"/>
          </w:tcPr>
          <w:p w:rsidR="00455149" w:rsidRPr="008B66E1" w:rsidRDefault="00455149" w:rsidP="00D87BFB">
            <w:pPr>
              <w:suppressAutoHyphens/>
              <w:rPr>
                <w:sz w:val="22"/>
                <w:szCs w:val="22"/>
              </w:rPr>
            </w:pPr>
          </w:p>
        </w:tc>
        <w:tc>
          <w:tcPr>
            <w:tcW w:w="1350" w:type="dxa"/>
            <w:vMerge/>
            <w:tcBorders>
              <w:left w:val="single" w:sz="4" w:space="0" w:color="auto"/>
              <w:bottom w:val="single" w:sz="4" w:space="0" w:color="auto"/>
              <w:right w:val="single" w:sz="4" w:space="0" w:color="auto"/>
            </w:tcBorders>
            <w:vAlign w:val="center"/>
          </w:tcPr>
          <w:p w:rsidR="00455149" w:rsidRPr="008B66E1" w:rsidRDefault="00455149" w:rsidP="00D87BFB">
            <w:pPr>
              <w:suppressAutoHyphens/>
              <w:rPr>
                <w:sz w:val="22"/>
                <w:szCs w:val="22"/>
              </w:rPr>
            </w:pPr>
          </w:p>
        </w:tc>
        <w:tc>
          <w:tcPr>
            <w:tcW w:w="1620" w:type="dxa"/>
            <w:vMerge/>
            <w:tcBorders>
              <w:left w:val="single" w:sz="4" w:space="0" w:color="auto"/>
              <w:bottom w:val="single" w:sz="4" w:space="0" w:color="auto"/>
              <w:right w:val="single" w:sz="4" w:space="0" w:color="auto"/>
            </w:tcBorders>
            <w:vAlign w:val="center"/>
          </w:tcPr>
          <w:p w:rsidR="00455149" w:rsidRPr="008B66E1" w:rsidRDefault="00455149" w:rsidP="00D87BFB">
            <w:pPr>
              <w:rPr>
                <w:sz w:val="22"/>
                <w:szCs w:val="22"/>
              </w:rPr>
            </w:pPr>
          </w:p>
        </w:tc>
        <w:tc>
          <w:tcPr>
            <w:tcW w:w="1260" w:type="dxa"/>
            <w:tcBorders>
              <w:top w:val="single" w:sz="4" w:space="0" w:color="auto"/>
              <w:left w:val="single" w:sz="4" w:space="0" w:color="auto"/>
              <w:right w:val="single" w:sz="4" w:space="0" w:color="auto"/>
            </w:tcBorders>
            <w:vAlign w:val="center"/>
          </w:tcPr>
          <w:p w:rsidR="00455149" w:rsidRPr="008B66E1" w:rsidRDefault="00455149" w:rsidP="00D87BFB">
            <w:pPr>
              <w:spacing w:before="60" w:after="60"/>
              <w:rPr>
                <w:b/>
                <w:bCs/>
                <w:sz w:val="22"/>
                <w:szCs w:val="22"/>
              </w:rPr>
            </w:pPr>
            <w:r w:rsidRPr="008B66E1">
              <w:rPr>
                <w:b/>
                <w:bCs/>
                <w:sz w:val="22"/>
                <w:szCs w:val="22"/>
              </w:rPr>
              <w:t>Earliest Delivery Date</w:t>
            </w:r>
          </w:p>
        </w:tc>
        <w:tc>
          <w:tcPr>
            <w:tcW w:w="1620" w:type="dxa"/>
            <w:tcBorders>
              <w:top w:val="single" w:sz="4" w:space="0" w:color="auto"/>
              <w:left w:val="single" w:sz="4" w:space="0" w:color="auto"/>
              <w:right w:val="single" w:sz="4" w:space="0" w:color="auto"/>
            </w:tcBorders>
            <w:vAlign w:val="center"/>
          </w:tcPr>
          <w:p w:rsidR="00455149" w:rsidRPr="008B66E1" w:rsidRDefault="00455149" w:rsidP="00D87BFB">
            <w:pPr>
              <w:spacing w:before="60" w:after="60"/>
              <w:rPr>
                <w:b/>
                <w:bCs/>
                <w:sz w:val="22"/>
                <w:szCs w:val="22"/>
              </w:rPr>
            </w:pPr>
            <w:r w:rsidRPr="008B66E1">
              <w:rPr>
                <w:b/>
                <w:bCs/>
                <w:sz w:val="22"/>
                <w:szCs w:val="22"/>
              </w:rPr>
              <w:t xml:space="preserve">Latest Delivery Date </w:t>
            </w:r>
          </w:p>
          <w:p w:rsidR="00455149" w:rsidRPr="008B66E1" w:rsidRDefault="00455149" w:rsidP="00D87BFB">
            <w:pPr>
              <w:spacing w:before="60" w:after="60"/>
              <w:rPr>
                <w:b/>
                <w:bCs/>
                <w:sz w:val="22"/>
                <w:szCs w:val="22"/>
              </w:rPr>
            </w:pPr>
          </w:p>
        </w:tc>
        <w:tc>
          <w:tcPr>
            <w:tcW w:w="1890" w:type="dxa"/>
            <w:tcBorders>
              <w:top w:val="single" w:sz="4" w:space="0" w:color="auto"/>
              <w:left w:val="single" w:sz="4" w:space="0" w:color="auto"/>
              <w:bottom w:val="single" w:sz="4" w:space="0" w:color="auto"/>
              <w:right w:val="double" w:sz="4" w:space="0" w:color="auto"/>
            </w:tcBorders>
            <w:vAlign w:val="center"/>
          </w:tcPr>
          <w:p w:rsidR="00455149" w:rsidRPr="008B66E1" w:rsidRDefault="0046032B" w:rsidP="0046032B">
            <w:pPr>
              <w:spacing w:before="60" w:after="60"/>
              <w:rPr>
                <w:b/>
                <w:bCs/>
                <w:sz w:val="22"/>
                <w:szCs w:val="22"/>
              </w:rPr>
            </w:pPr>
            <w:r>
              <w:rPr>
                <w:b/>
                <w:bCs/>
                <w:sz w:val="22"/>
                <w:szCs w:val="22"/>
              </w:rPr>
              <w:t>Tenderer’s</w:t>
            </w:r>
            <w:r w:rsidR="00455149" w:rsidRPr="008B66E1">
              <w:rPr>
                <w:b/>
                <w:bCs/>
                <w:sz w:val="22"/>
                <w:szCs w:val="22"/>
              </w:rPr>
              <w:t xml:space="preserve">  offered Delivery date [</w:t>
            </w:r>
            <w:r w:rsidR="00455149" w:rsidRPr="008B66E1">
              <w:rPr>
                <w:b/>
                <w:bCs/>
                <w:i/>
                <w:iCs/>
                <w:sz w:val="22"/>
                <w:szCs w:val="22"/>
              </w:rPr>
              <w:t xml:space="preserve">to be provided by the </w:t>
            </w:r>
            <w:r>
              <w:rPr>
                <w:b/>
                <w:bCs/>
                <w:i/>
                <w:iCs/>
                <w:sz w:val="22"/>
                <w:szCs w:val="22"/>
              </w:rPr>
              <w:t>Tenderer</w:t>
            </w:r>
            <w:r w:rsidR="00455149" w:rsidRPr="008B66E1">
              <w:rPr>
                <w:b/>
                <w:bCs/>
                <w:sz w:val="22"/>
                <w:szCs w:val="22"/>
              </w:rPr>
              <w:t>]</w:t>
            </w:r>
          </w:p>
        </w:tc>
      </w:tr>
      <w:tr w:rsidR="00D87BFB" w:rsidRPr="008B66E1" w:rsidTr="00131757">
        <w:trPr>
          <w:cantSplit/>
        </w:trPr>
        <w:tc>
          <w:tcPr>
            <w:tcW w:w="738" w:type="dxa"/>
            <w:tcBorders>
              <w:top w:val="single" w:sz="4" w:space="0" w:color="auto"/>
              <w:left w:val="double" w:sz="4" w:space="0" w:color="auto"/>
              <w:bottom w:val="single" w:sz="4" w:space="0" w:color="auto"/>
              <w:right w:val="single" w:sz="4" w:space="0" w:color="auto"/>
            </w:tcBorders>
            <w:vAlign w:val="center"/>
          </w:tcPr>
          <w:p w:rsidR="00455149" w:rsidRPr="008B66E1" w:rsidRDefault="00453F43" w:rsidP="00D87BFB">
            <w:r w:rsidRPr="008B66E1">
              <w:t>1</w:t>
            </w:r>
          </w:p>
        </w:tc>
        <w:tc>
          <w:tcPr>
            <w:tcW w:w="3060" w:type="dxa"/>
            <w:tcBorders>
              <w:top w:val="single" w:sz="4" w:space="0" w:color="auto"/>
              <w:left w:val="single" w:sz="4" w:space="0" w:color="auto"/>
              <w:bottom w:val="single" w:sz="4" w:space="0" w:color="auto"/>
              <w:right w:val="single" w:sz="4" w:space="0" w:color="auto"/>
            </w:tcBorders>
            <w:vAlign w:val="center"/>
          </w:tcPr>
          <w:p w:rsidR="00455149" w:rsidRPr="00FA7FCC" w:rsidRDefault="00FA7FCC" w:rsidP="00D87BFB">
            <w:pPr>
              <w:rPr>
                <w:sz w:val="20"/>
              </w:rPr>
            </w:pPr>
            <w:r w:rsidRPr="00FA7FCC">
              <w:rPr>
                <w:sz w:val="20"/>
              </w:rPr>
              <w:t>Central Distribution Server</w:t>
            </w:r>
          </w:p>
        </w:tc>
        <w:tc>
          <w:tcPr>
            <w:tcW w:w="1350" w:type="dxa"/>
            <w:tcBorders>
              <w:top w:val="single" w:sz="4" w:space="0" w:color="auto"/>
              <w:left w:val="single" w:sz="4" w:space="0" w:color="auto"/>
              <w:bottom w:val="single" w:sz="4" w:space="0" w:color="auto"/>
              <w:right w:val="single" w:sz="4" w:space="0" w:color="auto"/>
            </w:tcBorders>
            <w:vAlign w:val="center"/>
          </w:tcPr>
          <w:p w:rsidR="00455149" w:rsidRPr="008B66E1" w:rsidRDefault="00B402DA" w:rsidP="00D87BFB">
            <w:pPr>
              <w:rPr>
                <w:sz w:val="20"/>
              </w:rPr>
            </w:pPr>
            <w:proofErr w:type="spellStart"/>
            <w:r w:rsidRPr="008B66E1">
              <w:rPr>
                <w:sz w:val="20"/>
              </w:rPr>
              <w:t>Pls</w:t>
            </w:r>
            <w:proofErr w:type="spellEnd"/>
            <w:r w:rsidRPr="008B66E1">
              <w:rPr>
                <w:sz w:val="20"/>
              </w:rPr>
              <w:t xml:space="preserve"> see </w:t>
            </w:r>
            <w:r w:rsidR="002D3615">
              <w:rPr>
                <w:sz w:val="20"/>
              </w:rPr>
              <w:t>technical specifications</w:t>
            </w:r>
          </w:p>
        </w:tc>
        <w:tc>
          <w:tcPr>
            <w:tcW w:w="1350" w:type="dxa"/>
            <w:tcBorders>
              <w:top w:val="single" w:sz="4" w:space="0" w:color="auto"/>
              <w:left w:val="single" w:sz="4" w:space="0" w:color="auto"/>
              <w:bottom w:val="single" w:sz="4" w:space="0" w:color="auto"/>
              <w:right w:val="single" w:sz="4" w:space="0" w:color="auto"/>
            </w:tcBorders>
            <w:vAlign w:val="center"/>
          </w:tcPr>
          <w:p w:rsidR="00455149" w:rsidRPr="008B66E1" w:rsidRDefault="002D3615" w:rsidP="00D87BFB">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620" w:type="dxa"/>
            <w:tcBorders>
              <w:top w:val="single" w:sz="4" w:space="0" w:color="auto"/>
              <w:left w:val="single" w:sz="4" w:space="0" w:color="auto"/>
              <w:bottom w:val="single" w:sz="4" w:space="0" w:color="auto"/>
              <w:right w:val="single" w:sz="4" w:space="0" w:color="auto"/>
            </w:tcBorders>
            <w:vAlign w:val="center"/>
          </w:tcPr>
          <w:p w:rsidR="00455149" w:rsidRPr="00D52844" w:rsidRDefault="00D87BFB" w:rsidP="00D87BFB">
            <w:pPr>
              <w:rPr>
                <w:sz w:val="20"/>
                <w:szCs w:val="16"/>
              </w:rPr>
            </w:pPr>
            <w:r w:rsidRPr="00D52844">
              <w:rPr>
                <w:sz w:val="20"/>
                <w:szCs w:val="16"/>
              </w:rPr>
              <w:t>People’s Majlis Secretariat, Male’</w:t>
            </w:r>
            <w:r w:rsidR="00D52844" w:rsidRPr="00D52844">
              <w:rPr>
                <w:sz w:val="20"/>
                <w:szCs w:val="16"/>
              </w:rPr>
              <w:t>, Maldives</w:t>
            </w:r>
          </w:p>
        </w:tc>
        <w:tc>
          <w:tcPr>
            <w:tcW w:w="1260" w:type="dxa"/>
            <w:tcBorders>
              <w:left w:val="single" w:sz="4" w:space="0" w:color="auto"/>
              <w:right w:val="single" w:sz="4" w:space="0" w:color="auto"/>
            </w:tcBorders>
            <w:vAlign w:val="center"/>
          </w:tcPr>
          <w:p w:rsidR="00455149" w:rsidRPr="008B66E1" w:rsidRDefault="00B402DA" w:rsidP="00D87BFB">
            <w:pPr>
              <w:jc w:val="center"/>
            </w:pPr>
            <w:r w:rsidRPr="008B66E1">
              <w:t>-</w:t>
            </w:r>
          </w:p>
        </w:tc>
        <w:tc>
          <w:tcPr>
            <w:tcW w:w="1620" w:type="dxa"/>
            <w:tcBorders>
              <w:left w:val="single" w:sz="4" w:space="0" w:color="auto"/>
              <w:right w:val="single" w:sz="4" w:space="0" w:color="auto"/>
            </w:tcBorders>
            <w:vAlign w:val="center"/>
          </w:tcPr>
          <w:p w:rsidR="00455149" w:rsidRPr="008B66E1" w:rsidRDefault="002D3615" w:rsidP="00D87BFB">
            <w:r w:rsidRPr="008B66E1">
              <w:rPr>
                <w:sz w:val="20"/>
              </w:rPr>
              <w:t>90</w:t>
            </w:r>
            <w:r w:rsidR="00937896">
              <w:rPr>
                <w:sz w:val="20"/>
              </w:rPr>
              <w:t xml:space="preserve"> </w:t>
            </w:r>
            <w:r w:rsidRPr="008B66E1">
              <w:rPr>
                <w:sz w:val="20"/>
              </w:rPr>
              <w:t xml:space="preserve">days from </w:t>
            </w:r>
            <w:r w:rsidR="00937896">
              <w:rPr>
                <w:sz w:val="20"/>
              </w:rPr>
              <w:t xml:space="preserve">the </w:t>
            </w:r>
            <w:r w:rsidRPr="008B66E1">
              <w:rPr>
                <w:sz w:val="20"/>
              </w:rPr>
              <w:t xml:space="preserve">award of contract </w:t>
            </w:r>
          </w:p>
        </w:tc>
        <w:tc>
          <w:tcPr>
            <w:tcW w:w="1890" w:type="dxa"/>
            <w:tcBorders>
              <w:left w:val="single" w:sz="4" w:space="0" w:color="auto"/>
              <w:right w:val="double" w:sz="4" w:space="0" w:color="auto"/>
            </w:tcBorders>
            <w:vAlign w:val="center"/>
          </w:tcPr>
          <w:p w:rsidR="00455149" w:rsidRPr="008B66E1" w:rsidRDefault="00455149" w:rsidP="00D87BFB"/>
        </w:tc>
      </w:tr>
      <w:tr w:rsidR="00D52844" w:rsidRPr="008B66E1" w:rsidTr="00131757">
        <w:trPr>
          <w:cantSplit/>
        </w:trPr>
        <w:tc>
          <w:tcPr>
            <w:tcW w:w="738" w:type="dxa"/>
            <w:tcBorders>
              <w:top w:val="single" w:sz="4" w:space="0" w:color="auto"/>
              <w:left w:val="double" w:sz="4" w:space="0" w:color="auto"/>
              <w:bottom w:val="single" w:sz="4" w:space="0" w:color="auto"/>
              <w:right w:val="single" w:sz="4" w:space="0" w:color="auto"/>
            </w:tcBorders>
            <w:vAlign w:val="center"/>
          </w:tcPr>
          <w:p w:rsidR="00D52844" w:rsidRPr="008B66E1" w:rsidRDefault="00D52844" w:rsidP="00D87BFB">
            <w:r w:rsidRPr="008B66E1">
              <w:t>2</w:t>
            </w:r>
          </w:p>
        </w:tc>
        <w:tc>
          <w:tcPr>
            <w:tcW w:w="3060" w:type="dxa"/>
            <w:tcBorders>
              <w:top w:val="single" w:sz="4" w:space="0" w:color="auto"/>
              <w:left w:val="single" w:sz="4" w:space="0" w:color="auto"/>
              <w:bottom w:val="single" w:sz="4" w:space="0" w:color="auto"/>
              <w:right w:val="single" w:sz="4" w:space="0" w:color="auto"/>
            </w:tcBorders>
            <w:vAlign w:val="center"/>
          </w:tcPr>
          <w:p w:rsidR="00D52844" w:rsidRPr="00FA7FCC" w:rsidRDefault="00FA7FCC" w:rsidP="00D87BFB">
            <w:pPr>
              <w:rPr>
                <w:sz w:val="20"/>
              </w:rPr>
            </w:pPr>
            <w:r w:rsidRPr="00FA7FCC">
              <w:rPr>
                <w:sz w:val="20"/>
              </w:rPr>
              <w:t>43” LCD Monitor</w:t>
            </w:r>
          </w:p>
        </w:tc>
        <w:tc>
          <w:tcPr>
            <w:tcW w:w="1350" w:type="dxa"/>
            <w:tcBorders>
              <w:top w:val="single" w:sz="4" w:space="0" w:color="auto"/>
              <w:left w:val="single" w:sz="4" w:space="0" w:color="auto"/>
              <w:bottom w:val="single" w:sz="4" w:space="0" w:color="auto"/>
              <w:right w:val="single" w:sz="4" w:space="0" w:color="auto"/>
            </w:tcBorders>
            <w:vAlign w:val="center"/>
          </w:tcPr>
          <w:p w:rsidR="00D52844" w:rsidRPr="008B66E1" w:rsidRDefault="00D52844" w:rsidP="00D87BFB">
            <w:proofErr w:type="spellStart"/>
            <w:r w:rsidRPr="008B66E1">
              <w:rPr>
                <w:sz w:val="20"/>
              </w:rPr>
              <w:t>Pls</w:t>
            </w:r>
            <w:proofErr w:type="spellEnd"/>
            <w:r w:rsidRPr="008B66E1">
              <w:rPr>
                <w:sz w:val="20"/>
              </w:rPr>
              <w:t xml:space="preserve"> see </w:t>
            </w:r>
            <w:r>
              <w:rPr>
                <w:sz w:val="20"/>
              </w:rPr>
              <w:t>technical specifications</w:t>
            </w:r>
          </w:p>
        </w:tc>
        <w:tc>
          <w:tcPr>
            <w:tcW w:w="1350" w:type="dxa"/>
            <w:tcBorders>
              <w:top w:val="single" w:sz="4" w:space="0" w:color="auto"/>
              <w:left w:val="single" w:sz="4" w:space="0" w:color="auto"/>
              <w:bottom w:val="single" w:sz="4" w:space="0" w:color="auto"/>
              <w:right w:val="single" w:sz="4" w:space="0" w:color="auto"/>
            </w:tcBorders>
            <w:vAlign w:val="center"/>
          </w:tcPr>
          <w:p w:rsidR="00D52844" w:rsidRPr="008B66E1" w:rsidRDefault="00D52844" w:rsidP="00D87BFB">
            <w:proofErr w:type="spellStart"/>
            <w:r w:rsidRPr="008B66E1">
              <w:rPr>
                <w:sz w:val="20"/>
              </w:rPr>
              <w:t>Pls</w:t>
            </w:r>
            <w:proofErr w:type="spellEnd"/>
            <w:r w:rsidRPr="008B66E1">
              <w:rPr>
                <w:sz w:val="20"/>
              </w:rPr>
              <w:t xml:space="preserve"> see </w:t>
            </w:r>
            <w:r>
              <w:rPr>
                <w:sz w:val="20"/>
              </w:rPr>
              <w:t>technical specifications</w:t>
            </w:r>
          </w:p>
        </w:tc>
        <w:tc>
          <w:tcPr>
            <w:tcW w:w="1620" w:type="dxa"/>
            <w:tcBorders>
              <w:top w:val="single" w:sz="4" w:space="0" w:color="auto"/>
              <w:left w:val="single" w:sz="4" w:space="0" w:color="auto"/>
              <w:bottom w:val="single" w:sz="4" w:space="0" w:color="auto"/>
              <w:right w:val="single" w:sz="4" w:space="0" w:color="auto"/>
            </w:tcBorders>
            <w:vAlign w:val="center"/>
          </w:tcPr>
          <w:p w:rsidR="00D52844" w:rsidRPr="00D87BFB" w:rsidRDefault="00D52844" w:rsidP="00D87BFB">
            <w:pPr>
              <w:rPr>
                <w:sz w:val="22"/>
                <w:szCs w:val="18"/>
              </w:rPr>
            </w:pPr>
            <w:r w:rsidRPr="00D52844">
              <w:rPr>
                <w:sz w:val="20"/>
                <w:szCs w:val="16"/>
              </w:rPr>
              <w:t>People’s Majlis Secretariat, Male’, Maldives</w:t>
            </w:r>
          </w:p>
        </w:tc>
        <w:tc>
          <w:tcPr>
            <w:tcW w:w="1260" w:type="dxa"/>
            <w:tcBorders>
              <w:left w:val="single" w:sz="4" w:space="0" w:color="auto"/>
              <w:right w:val="single" w:sz="4" w:space="0" w:color="auto"/>
            </w:tcBorders>
            <w:vAlign w:val="center"/>
          </w:tcPr>
          <w:p w:rsidR="00D52844" w:rsidRPr="008B66E1" w:rsidRDefault="00D52844" w:rsidP="00D87BFB">
            <w:pPr>
              <w:jc w:val="center"/>
            </w:pPr>
            <w:r w:rsidRPr="008B66E1">
              <w:t>-</w:t>
            </w:r>
          </w:p>
        </w:tc>
        <w:tc>
          <w:tcPr>
            <w:tcW w:w="1620" w:type="dxa"/>
            <w:tcBorders>
              <w:left w:val="single" w:sz="4" w:space="0" w:color="auto"/>
              <w:right w:val="single" w:sz="4" w:space="0" w:color="auto"/>
            </w:tcBorders>
            <w:vAlign w:val="center"/>
          </w:tcPr>
          <w:p w:rsidR="00D52844" w:rsidRPr="008B66E1" w:rsidRDefault="00D52844" w:rsidP="00D87BFB">
            <w:r w:rsidRPr="008B66E1">
              <w:rPr>
                <w:sz w:val="20"/>
              </w:rPr>
              <w:t>90</w:t>
            </w:r>
            <w:r>
              <w:rPr>
                <w:sz w:val="20"/>
              </w:rPr>
              <w:t xml:space="preserve"> </w:t>
            </w:r>
            <w:r w:rsidRPr="008B66E1">
              <w:rPr>
                <w:sz w:val="20"/>
              </w:rPr>
              <w:t xml:space="preserve">days from </w:t>
            </w:r>
            <w:r>
              <w:rPr>
                <w:sz w:val="20"/>
              </w:rPr>
              <w:t xml:space="preserve">the </w:t>
            </w:r>
            <w:r w:rsidRPr="008B66E1">
              <w:rPr>
                <w:sz w:val="20"/>
              </w:rPr>
              <w:t xml:space="preserve">award of contract </w:t>
            </w:r>
          </w:p>
        </w:tc>
        <w:tc>
          <w:tcPr>
            <w:tcW w:w="1890" w:type="dxa"/>
            <w:tcBorders>
              <w:left w:val="single" w:sz="4" w:space="0" w:color="auto"/>
              <w:right w:val="double" w:sz="4" w:space="0" w:color="auto"/>
            </w:tcBorders>
            <w:vAlign w:val="center"/>
          </w:tcPr>
          <w:p w:rsidR="00D52844" w:rsidRPr="008B66E1" w:rsidRDefault="00D52844" w:rsidP="00D87BFB"/>
        </w:tc>
      </w:tr>
      <w:tr w:rsidR="00D52844" w:rsidRPr="008B66E1" w:rsidTr="00131757">
        <w:trPr>
          <w:cantSplit/>
        </w:trPr>
        <w:tc>
          <w:tcPr>
            <w:tcW w:w="738" w:type="dxa"/>
            <w:tcBorders>
              <w:top w:val="single" w:sz="4" w:space="0" w:color="auto"/>
              <w:left w:val="double" w:sz="4" w:space="0" w:color="auto"/>
              <w:bottom w:val="single" w:sz="4" w:space="0" w:color="auto"/>
              <w:right w:val="single" w:sz="4" w:space="0" w:color="auto"/>
            </w:tcBorders>
            <w:vAlign w:val="center"/>
          </w:tcPr>
          <w:p w:rsidR="00D52844" w:rsidRPr="008B66E1" w:rsidRDefault="00D52844" w:rsidP="00D87BFB">
            <w:r>
              <w:t>3</w:t>
            </w:r>
          </w:p>
        </w:tc>
        <w:tc>
          <w:tcPr>
            <w:tcW w:w="3060" w:type="dxa"/>
            <w:tcBorders>
              <w:top w:val="single" w:sz="4" w:space="0" w:color="auto"/>
              <w:left w:val="single" w:sz="4" w:space="0" w:color="auto"/>
              <w:bottom w:val="single" w:sz="4" w:space="0" w:color="auto"/>
              <w:right w:val="single" w:sz="4" w:space="0" w:color="auto"/>
            </w:tcBorders>
            <w:vAlign w:val="center"/>
          </w:tcPr>
          <w:p w:rsidR="00D52844" w:rsidRPr="00FA7FCC" w:rsidRDefault="00FA7FCC" w:rsidP="00D87BFB">
            <w:pPr>
              <w:rPr>
                <w:sz w:val="20"/>
              </w:rPr>
            </w:pPr>
            <w:r w:rsidRPr="00FA7FCC">
              <w:rPr>
                <w:sz w:val="20"/>
              </w:rPr>
              <w:t>65” LCD Monitor</w:t>
            </w:r>
          </w:p>
        </w:tc>
        <w:tc>
          <w:tcPr>
            <w:tcW w:w="1350" w:type="dxa"/>
            <w:tcBorders>
              <w:top w:val="single" w:sz="4" w:space="0" w:color="auto"/>
              <w:left w:val="single" w:sz="4" w:space="0" w:color="auto"/>
              <w:bottom w:val="single" w:sz="4" w:space="0" w:color="auto"/>
              <w:right w:val="single" w:sz="4" w:space="0" w:color="auto"/>
            </w:tcBorders>
            <w:vAlign w:val="center"/>
          </w:tcPr>
          <w:p w:rsidR="00D52844" w:rsidRPr="008B66E1" w:rsidRDefault="00D52844" w:rsidP="00D87BFB">
            <w:proofErr w:type="spellStart"/>
            <w:r w:rsidRPr="008B66E1">
              <w:rPr>
                <w:sz w:val="20"/>
              </w:rPr>
              <w:t>Pls</w:t>
            </w:r>
            <w:proofErr w:type="spellEnd"/>
            <w:r w:rsidRPr="008B66E1">
              <w:rPr>
                <w:sz w:val="20"/>
              </w:rPr>
              <w:t xml:space="preserve"> see </w:t>
            </w:r>
            <w:r>
              <w:rPr>
                <w:sz w:val="20"/>
              </w:rPr>
              <w:t>technical specifications</w:t>
            </w:r>
          </w:p>
        </w:tc>
        <w:tc>
          <w:tcPr>
            <w:tcW w:w="1350" w:type="dxa"/>
            <w:tcBorders>
              <w:top w:val="single" w:sz="4" w:space="0" w:color="auto"/>
              <w:left w:val="single" w:sz="4" w:space="0" w:color="auto"/>
              <w:bottom w:val="single" w:sz="4" w:space="0" w:color="auto"/>
              <w:right w:val="single" w:sz="4" w:space="0" w:color="auto"/>
            </w:tcBorders>
            <w:vAlign w:val="center"/>
          </w:tcPr>
          <w:p w:rsidR="00D52844" w:rsidRPr="008B66E1" w:rsidRDefault="00D52844" w:rsidP="00D87BFB">
            <w:proofErr w:type="spellStart"/>
            <w:r w:rsidRPr="008B66E1">
              <w:rPr>
                <w:sz w:val="20"/>
              </w:rPr>
              <w:t>Pls</w:t>
            </w:r>
            <w:proofErr w:type="spellEnd"/>
            <w:r w:rsidRPr="008B66E1">
              <w:rPr>
                <w:sz w:val="20"/>
              </w:rPr>
              <w:t xml:space="preserve"> see </w:t>
            </w:r>
            <w:r>
              <w:rPr>
                <w:sz w:val="20"/>
              </w:rPr>
              <w:t>technical specifications</w:t>
            </w:r>
          </w:p>
        </w:tc>
        <w:tc>
          <w:tcPr>
            <w:tcW w:w="1620" w:type="dxa"/>
            <w:tcBorders>
              <w:top w:val="single" w:sz="4" w:space="0" w:color="auto"/>
              <w:left w:val="single" w:sz="4" w:space="0" w:color="auto"/>
              <w:bottom w:val="single" w:sz="4" w:space="0" w:color="auto"/>
              <w:right w:val="single" w:sz="4" w:space="0" w:color="auto"/>
            </w:tcBorders>
            <w:vAlign w:val="center"/>
          </w:tcPr>
          <w:p w:rsidR="00D52844" w:rsidRPr="00D87BFB" w:rsidRDefault="00D52844" w:rsidP="00D87BFB">
            <w:pPr>
              <w:rPr>
                <w:sz w:val="22"/>
                <w:szCs w:val="18"/>
              </w:rPr>
            </w:pPr>
            <w:r w:rsidRPr="00D52844">
              <w:rPr>
                <w:sz w:val="20"/>
                <w:szCs w:val="16"/>
              </w:rPr>
              <w:t>People’s Majlis Secretariat, Male’, Maldives</w:t>
            </w:r>
          </w:p>
        </w:tc>
        <w:tc>
          <w:tcPr>
            <w:tcW w:w="1260" w:type="dxa"/>
            <w:tcBorders>
              <w:left w:val="single" w:sz="4" w:space="0" w:color="auto"/>
              <w:right w:val="single" w:sz="4" w:space="0" w:color="auto"/>
            </w:tcBorders>
            <w:vAlign w:val="center"/>
          </w:tcPr>
          <w:p w:rsidR="00D52844" w:rsidRPr="008B66E1" w:rsidRDefault="00D52844" w:rsidP="00D87BFB">
            <w:pPr>
              <w:jc w:val="center"/>
            </w:pPr>
            <w:r w:rsidRPr="008B66E1">
              <w:t>-</w:t>
            </w:r>
          </w:p>
        </w:tc>
        <w:tc>
          <w:tcPr>
            <w:tcW w:w="1620" w:type="dxa"/>
            <w:tcBorders>
              <w:left w:val="single" w:sz="4" w:space="0" w:color="auto"/>
              <w:right w:val="single" w:sz="4" w:space="0" w:color="auto"/>
            </w:tcBorders>
            <w:vAlign w:val="center"/>
          </w:tcPr>
          <w:p w:rsidR="00D52844" w:rsidRPr="008B66E1" w:rsidRDefault="00D52844" w:rsidP="00D87BFB">
            <w:r w:rsidRPr="008B66E1">
              <w:rPr>
                <w:sz w:val="20"/>
              </w:rPr>
              <w:t>90</w:t>
            </w:r>
            <w:r>
              <w:rPr>
                <w:sz w:val="20"/>
              </w:rPr>
              <w:t xml:space="preserve"> </w:t>
            </w:r>
            <w:r w:rsidRPr="008B66E1">
              <w:rPr>
                <w:sz w:val="20"/>
              </w:rPr>
              <w:t xml:space="preserve">days from </w:t>
            </w:r>
            <w:r>
              <w:rPr>
                <w:sz w:val="20"/>
              </w:rPr>
              <w:t xml:space="preserve">the </w:t>
            </w:r>
            <w:r w:rsidRPr="008B66E1">
              <w:rPr>
                <w:sz w:val="20"/>
              </w:rPr>
              <w:t xml:space="preserve">award of contract </w:t>
            </w:r>
          </w:p>
        </w:tc>
        <w:tc>
          <w:tcPr>
            <w:tcW w:w="1890" w:type="dxa"/>
            <w:tcBorders>
              <w:left w:val="single" w:sz="4" w:space="0" w:color="auto"/>
              <w:right w:val="double" w:sz="4" w:space="0" w:color="auto"/>
            </w:tcBorders>
            <w:vAlign w:val="center"/>
          </w:tcPr>
          <w:p w:rsidR="00D52844" w:rsidRPr="008B66E1" w:rsidRDefault="00D52844" w:rsidP="00D87BFB"/>
        </w:tc>
      </w:tr>
      <w:tr w:rsidR="00FA7FCC" w:rsidRPr="008B66E1" w:rsidTr="00131757">
        <w:trPr>
          <w:cantSplit/>
        </w:trPr>
        <w:tc>
          <w:tcPr>
            <w:tcW w:w="738" w:type="dxa"/>
            <w:tcBorders>
              <w:top w:val="single" w:sz="4" w:space="0" w:color="auto"/>
              <w:left w:val="double" w:sz="4" w:space="0" w:color="auto"/>
              <w:bottom w:val="single" w:sz="4" w:space="0" w:color="auto"/>
              <w:right w:val="single" w:sz="4" w:space="0" w:color="auto"/>
            </w:tcBorders>
            <w:vAlign w:val="center"/>
          </w:tcPr>
          <w:p w:rsidR="00FA7FCC" w:rsidRPr="008B66E1" w:rsidRDefault="00FA7FCC" w:rsidP="00D87BFB">
            <w:r>
              <w:t>4</w:t>
            </w:r>
          </w:p>
        </w:tc>
        <w:tc>
          <w:tcPr>
            <w:tcW w:w="3060" w:type="dxa"/>
            <w:tcBorders>
              <w:top w:val="single" w:sz="4" w:space="0" w:color="auto"/>
              <w:left w:val="single" w:sz="4" w:space="0" w:color="auto"/>
              <w:bottom w:val="single" w:sz="4" w:space="0" w:color="auto"/>
              <w:right w:val="single" w:sz="4" w:space="0" w:color="auto"/>
            </w:tcBorders>
            <w:vAlign w:val="center"/>
          </w:tcPr>
          <w:p w:rsidR="00FA7FCC" w:rsidRPr="00FA7FCC" w:rsidRDefault="00FA7FCC" w:rsidP="00D87BFB">
            <w:pPr>
              <w:rPr>
                <w:sz w:val="20"/>
              </w:rPr>
            </w:pPr>
            <w:r w:rsidRPr="00FA7FCC">
              <w:rPr>
                <w:rFonts w:asciiTheme="majorBidi" w:hAnsiTheme="majorBidi" w:cstheme="majorBidi"/>
                <w:sz w:val="20"/>
              </w:rPr>
              <w:t>H264 Encoder</w:t>
            </w:r>
          </w:p>
        </w:tc>
        <w:tc>
          <w:tcPr>
            <w:tcW w:w="1350" w:type="dxa"/>
            <w:tcBorders>
              <w:top w:val="single" w:sz="4" w:space="0" w:color="auto"/>
              <w:left w:val="single" w:sz="4" w:space="0" w:color="auto"/>
              <w:bottom w:val="single" w:sz="4" w:space="0" w:color="auto"/>
              <w:right w:val="single" w:sz="4" w:space="0" w:color="auto"/>
            </w:tcBorders>
            <w:vAlign w:val="center"/>
          </w:tcPr>
          <w:p w:rsidR="00FA7FCC" w:rsidRPr="008B66E1" w:rsidRDefault="00FA7FCC" w:rsidP="00D87BFB">
            <w:proofErr w:type="spellStart"/>
            <w:r w:rsidRPr="008B66E1">
              <w:rPr>
                <w:sz w:val="20"/>
              </w:rPr>
              <w:t>Pls</w:t>
            </w:r>
            <w:proofErr w:type="spellEnd"/>
            <w:r w:rsidRPr="008B66E1">
              <w:rPr>
                <w:sz w:val="20"/>
              </w:rPr>
              <w:t xml:space="preserve"> see </w:t>
            </w:r>
            <w:r>
              <w:rPr>
                <w:sz w:val="20"/>
              </w:rPr>
              <w:t>technical specifications</w:t>
            </w:r>
          </w:p>
        </w:tc>
        <w:tc>
          <w:tcPr>
            <w:tcW w:w="1350" w:type="dxa"/>
            <w:tcBorders>
              <w:top w:val="single" w:sz="4" w:space="0" w:color="auto"/>
              <w:left w:val="single" w:sz="4" w:space="0" w:color="auto"/>
              <w:bottom w:val="single" w:sz="4" w:space="0" w:color="auto"/>
              <w:right w:val="single" w:sz="4" w:space="0" w:color="auto"/>
            </w:tcBorders>
            <w:vAlign w:val="center"/>
          </w:tcPr>
          <w:p w:rsidR="00FA7FCC" w:rsidRPr="008B66E1" w:rsidRDefault="00FA7FCC" w:rsidP="00D87BFB">
            <w:proofErr w:type="spellStart"/>
            <w:r w:rsidRPr="008B66E1">
              <w:rPr>
                <w:sz w:val="20"/>
              </w:rPr>
              <w:t>Pls</w:t>
            </w:r>
            <w:proofErr w:type="spellEnd"/>
            <w:r w:rsidRPr="008B66E1">
              <w:rPr>
                <w:sz w:val="20"/>
              </w:rPr>
              <w:t xml:space="preserve"> see </w:t>
            </w:r>
            <w:r>
              <w:rPr>
                <w:sz w:val="20"/>
              </w:rPr>
              <w:t>technical specifications</w:t>
            </w:r>
          </w:p>
        </w:tc>
        <w:tc>
          <w:tcPr>
            <w:tcW w:w="1620" w:type="dxa"/>
            <w:tcBorders>
              <w:top w:val="single" w:sz="4" w:space="0" w:color="auto"/>
              <w:left w:val="single" w:sz="4" w:space="0" w:color="auto"/>
              <w:bottom w:val="single" w:sz="4" w:space="0" w:color="auto"/>
              <w:right w:val="single" w:sz="4" w:space="0" w:color="auto"/>
            </w:tcBorders>
            <w:vAlign w:val="center"/>
          </w:tcPr>
          <w:p w:rsidR="00FA7FCC" w:rsidRPr="00D87BFB" w:rsidRDefault="00FA7FCC" w:rsidP="00D87BFB">
            <w:pPr>
              <w:rPr>
                <w:sz w:val="22"/>
                <w:szCs w:val="18"/>
              </w:rPr>
            </w:pPr>
            <w:r w:rsidRPr="00D52844">
              <w:rPr>
                <w:sz w:val="20"/>
                <w:szCs w:val="16"/>
              </w:rPr>
              <w:t>People’s Majlis Secretariat, Male’, Maldives</w:t>
            </w:r>
          </w:p>
        </w:tc>
        <w:tc>
          <w:tcPr>
            <w:tcW w:w="1260" w:type="dxa"/>
            <w:tcBorders>
              <w:left w:val="single" w:sz="4" w:space="0" w:color="auto"/>
              <w:right w:val="single" w:sz="4" w:space="0" w:color="auto"/>
            </w:tcBorders>
            <w:vAlign w:val="center"/>
          </w:tcPr>
          <w:p w:rsidR="00FA7FCC" w:rsidRPr="008B66E1" w:rsidRDefault="00FA7FCC" w:rsidP="00D87BFB">
            <w:pPr>
              <w:jc w:val="center"/>
            </w:pPr>
            <w:r w:rsidRPr="008B66E1">
              <w:t>-</w:t>
            </w:r>
          </w:p>
        </w:tc>
        <w:tc>
          <w:tcPr>
            <w:tcW w:w="1620" w:type="dxa"/>
            <w:tcBorders>
              <w:left w:val="single" w:sz="4" w:space="0" w:color="auto"/>
              <w:right w:val="single" w:sz="4" w:space="0" w:color="auto"/>
            </w:tcBorders>
            <w:vAlign w:val="center"/>
          </w:tcPr>
          <w:p w:rsidR="00FA7FCC" w:rsidRPr="008B66E1" w:rsidRDefault="00FA7FCC" w:rsidP="00D87BFB">
            <w:r w:rsidRPr="008B66E1">
              <w:rPr>
                <w:sz w:val="20"/>
              </w:rPr>
              <w:t>90</w:t>
            </w:r>
            <w:r>
              <w:rPr>
                <w:sz w:val="20"/>
              </w:rPr>
              <w:t xml:space="preserve"> </w:t>
            </w:r>
            <w:r w:rsidRPr="008B66E1">
              <w:rPr>
                <w:sz w:val="20"/>
              </w:rPr>
              <w:t xml:space="preserve">days from </w:t>
            </w:r>
            <w:r>
              <w:rPr>
                <w:sz w:val="20"/>
              </w:rPr>
              <w:t xml:space="preserve">the </w:t>
            </w:r>
            <w:r w:rsidRPr="008B66E1">
              <w:rPr>
                <w:sz w:val="20"/>
              </w:rPr>
              <w:t xml:space="preserve">award of contract </w:t>
            </w:r>
          </w:p>
        </w:tc>
        <w:tc>
          <w:tcPr>
            <w:tcW w:w="1890" w:type="dxa"/>
            <w:tcBorders>
              <w:left w:val="single" w:sz="4" w:space="0" w:color="auto"/>
              <w:right w:val="double" w:sz="4" w:space="0" w:color="auto"/>
            </w:tcBorders>
            <w:vAlign w:val="center"/>
          </w:tcPr>
          <w:p w:rsidR="00FA7FCC" w:rsidRPr="008B66E1" w:rsidRDefault="00FA7FCC" w:rsidP="00D87BFB"/>
        </w:tc>
      </w:tr>
      <w:tr w:rsidR="00FA7FCC" w:rsidRPr="008B66E1" w:rsidTr="00131757">
        <w:trPr>
          <w:cantSplit/>
        </w:trPr>
        <w:tc>
          <w:tcPr>
            <w:tcW w:w="738" w:type="dxa"/>
            <w:tcBorders>
              <w:top w:val="single" w:sz="4" w:space="0" w:color="auto"/>
              <w:left w:val="double" w:sz="4" w:space="0" w:color="auto"/>
              <w:bottom w:val="single" w:sz="4" w:space="0" w:color="auto"/>
              <w:right w:val="single" w:sz="4" w:space="0" w:color="auto"/>
            </w:tcBorders>
            <w:vAlign w:val="center"/>
          </w:tcPr>
          <w:p w:rsidR="00FA7FCC" w:rsidRPr="008B66E1" w:rsidRDefault="00FA7FCC" w:rsidP="00D87BFB">
            <w:r>
              <w:t>5</w:t>
            </w:r>
          </w:p>
        </w:tc>
        <w:tc>
          <w:tcPr>
            <w:tcW w:w="3060" w:type="dxa"/>
            <w:tcBorders>
              <w:top w:val="single" w:sz="4" w:space="0" w:color="auto"/>
              <w:left w:val="single" w:sz="4" w:space="0" w:color="auto"/>
              <w:bottom w:val="single" w:sz="4" w:space="0" w:color="auto"/>
              <w:right w:val="single" w:sz="4" w:space="0" w:color="auto"/>
            </w:tcBorders>
            <w:vAlign w:val="center"/>
          </w:tcPr>
          <w:p w:rsidR="00FA7FCC" w:rsidRPr="00FA7FCC" w:rsidRDefault="00FA7FCC" w:rsidP="00D87BFB">
            <w:pPr>
              <w:rPr>
                <w:sz w:val="20"/>
              </w:rPr>
            </w:pPr>
            <w:r w:rsidRPr="00FA7FCC">
              <w:rPr>
                <w:rFonts w:asciiTheme="majorBidi" w:hAnsiTheme="majorBidi" w:cstheme="majorBidi"/>
                <w:sz w:val="20"/>
              </w:rPr>
              <w:t>Digital Signage Player</w:t>
            </w:r>
          </w:p>
        </w:tc>
        <w:tc>
          <w:tcPr>
            <w:tcW w:w="1350" w:type="dxa"/>
            <w:tcBorders>
              <w:top w:val="single" w:sz="4" w:space="0" w:color="auto"/>
              <w:left w:val="single" w:sz="4" w:space="0" w:color="auto"/>
              <w:bottom w:val="single" w:sz="4" w:space="0" w:color="auto"/>
              <w:right w:val="single" w:sz="4" w:space="0" w:color="auto"/>
            </w:tcBorders>
            <w:vAlign w:val="center"/>
          </w:tcPr>
          <w:p w:rsidR="00FA7FCC" w:rsidRPr="008B66E1" w:rsidRDefault="00FA7FCC" w:rsidP="00D87BFB">
            <w:proofErr w:type="spellStart"/>
            <w:r w:rsidRPr="008B66E1">
              <w:rPr>
                <w:sz w:val="20"/>
              </w:rPr>
              <w:t>Pls</w:t>
            </w:r>
            <w:proofErr w:type="spellEnd"/>
            <w:r w:rsidRPr="008B66E1">
              <w:rPr>
                <w:sz w:val="20"/>
              </w:rPr>
              <w:t xml:space="preserve"> see </w:t>
            </w:r>
            <w:r>
              <w:rPr>
                <w:sz w:val="20"/>
              </w:rPr>
              <w:t>technical specifications</w:t>
            </w:r>
          </w:p>
        </w:tc>
        <w:tc>
          <w:tcPr>
            <w:tcW w:w="1350" w:type="dxa"/>
            <w:tcBorders>
              <w:top w:val="single" w:sz="4" w:space="0" w:color="auto"/>
              <w:left w:val="single" w:sz="4" w:space="0" w:color="auto"/>
              <w:bottom w:val="single" w:sz="4" w:space="0" w:color="auto"/>
              <w:right w:val="single" w:sz="4" w:space="0" w:color="auto"/>
            </w:tcBorders>
            <w:vAlign w:val="center"/>
          </w:tcPr>
          <w:p w:rsidR="00FA7FCC" w:rsidRPr="008B66E1" w:rsidRDefault="00FA7FCC" w:rsidP="00D87BFB">
            <w:proofErr w:type="spellStart"/>
            <w:r w:rsidRPr="008B66E1">
              <w:rPr>
                <w:sz w:val="20"/>
              </w:rPr>
              <w:t>Pls</w:t>
            </w:r>
            <w:proofErr w:type="spellEnd"/>
            <w:r w:rsidRPr="008B66E1">
              <w:rPr>
                <w:sz w:val="20"/>
              </w:rPr>
              <w:t xml:space="preserve"> see </w:t>
            </w:r>
            <w:r>
              <w:rPr>
                <w:sz w:val="20"/>
              </w:rPr>
              <w:t>technical specifications</w:t>
            </w:r>
          </w:p>
        </w:tc>
        <w:tc>
          <w:tcPr>
            <w:tcW w:w="1620" w:type="dxa"/>
            <w:tcBorders>
              <w:top w:val="single" w:sz="4" w:space="0" w:color="auto"/>
              <w:left w:val="single" w:sz="4" w:space="0" w:color="auto"/>
              <w:bottom w:val="single" w:sz="4" w:space="0" w:color="auto"/>
              <w:right w:val="single" w:sz="4" w:space="0" w:color="auto"/>
            </w:tcBorders>
            <w:vAlign w:val="center"/>
          </w:tcPr>
          <w:p w:rsidR="00FA7FCC" w:rsidRPr="00D87BFB" w:rsidRDefault="00FA7FCC" w:rsidP="00D87BFB">
            <w:pPr>
              <w:rPr>
                <w:sz w:val="22"/>
                <w:szCs w:val="18"/>
              </w:rPr>
            </w:pPr>
            <w:r w:rsidRPr="00D52844">
              <w:rPr>
                <w:sz w:val="20"/>
                <w:szCs w:val="16"/>
              </w:rPr>
              <w:t>People’s Majlis Secretariat, Male’, Maldives</w:t>
            </w:r>
          </w:p>
        </w:tc>
        <w:tc>
          <w:tcPr>
            <w:tcW w:w="1260" w:type="dxa"/>
            <w:tcBorders>
              <w:left w:val="single" w:sz="4" w:space="0" w:color="auto"/>
              <w:right w:val="single" w:sz="4" w:space="0" w:color="auto"/>
            </w:tcBorders>
            <w:vAlign w:val="center"/>
          </w:tcPr>
          <w:p w:rsidR="00FA7FCC" w:rsidRPr="008B66E1" w:rsidRDefault="00FA7FCC" w:rsidP="00D87BFB">
            <w:pPr>
              <w:jc w:val="center"/>
            </w:pPr>
            <w:r w:rsidRPr="008B66E1">
              <w:t>-</w:t>
            </w:r>
          </w:p>
        </w:tc>
        <w:tc>
          <w:tcPr>
            <w:tcW w:w="1620" w:type="dxa"/>
            <w:tcBorders>
              <w:left w:val="single" w:sz="4" w:space="0" w:color="auto"/>
              <w:right w:val="single" w:sz="4" w:space="0" w:color="auto"/>
            </w:tcBorders>
            <w:vAlign w:val="center"/>
          </w:tcPr>
          <w:p w:rsidR="00FA7FCC" w:rsidRPr="008B66E1" w:rsidRDefault="00FA7FCC" w:rsidP="00D87BFB">
            <w:r w:rsidRPr="008B66E1">
              <w:rPr>
                <w:sz w:val="20"/>
              </w:rPr>
              <w:t>90</w:t>
            </w:r>
            <w:r>
              <w:rPr>
                <w:sz w:val="20"/>
              </w:rPr>
              <w:t xml:space="preserve"> </w:t>
            </w:r>
            <w:r w:rsidRPr="008B66E1">
              <w:rPr>
                <w:sz w:val="20"/>
              </w:rPr>
              <w:t xml:space="preserve">days from </w:t>
            </w:r>
            <w:r>
              <w:rPr>
                <w:sz w:val="20"/>
              </w:rPr>
              <w:t xml:space="preserve">the </w:t>
            </w:r>
            <w:r w:rsidRPr="008B66E1">
              <w:rPr>
                <w:sz w:val="20"/>
              </w:rPr>
              <w:t xml:space="preserve">award of contract </w:t>
            </w:r>
          </w:p>
        </w:tc>
        <w:tc>
          <w:tcPr>
            <w:tcW w:w="1890" w:type="dxa"/>
            <w:tcBorders>
              <w:left w:val="single" w:sz="4" w:space="0" w:color="auto"/>
              <w:right w:val="double" w:sz="4" w:space="0" w:color="auto"/>
            </w:tcBorders>
            <w:vAlign w:val="center"/>
          </w:tcPr>
          <w:p w:rsidR="00FA7FCC" w:rsidRPr="008B66E1" w:rsidRDefault="00FA7FCC" w:rsidP="00D87BFB"/>
        </w:tc>
      </w:tr>
      <w:tr w:rsidR="00FA7FCC" w:rsidRPr="008B66E1" w:rsidTr="00131757">
        <w:trPr>
          <w:cantSplit/>
        </w:trPr>
        <w:tc>
          <w:tcPr>
            <w:tcW w:w="738" w:type="dxa"/>
            <w:tcBorders>
              <w:top w:val="single" w:sz="4" w:space="0" w:color="auto"/>
              <w:left w:val="double" w:sz="4" w:space="0" w:color="auto"/>
              <w:bottom w:val="single" w:sz="4" w:space="0" w:color="auto"/>
              <w:right w:val="single" w:sz="4" w:space="0" w:color="auto"/>
            </w:tcBorders>
            <w:vAlign w:val="center"/>
          </w:tcPr>
          <w:p w:rsidR="00FA7FCC" w:rsidRPr="008B66E1" w:rsidRDefault="00FA7FCC" w:rsidP="00D87BFB">
            <w:r>
              <w:t>6</w:t>
            </w:r>
          </w:p>
        </w:tc>
        <w:tc>
          <w:tcPr>
            <w:tcW w:w="3060" w:type="dxa"/>
            <w:tcBorders>
              <w:top w:val="single" w:sz="4" w:space="0" w:color="auto"/>
              <w:left w:val="single" w:sz="4" w:space="0" w:color="auto"/>
              <w:bottom w:val="single" w:sz="4" w:space="0" w:color="auto"/>
              <w:right w:val="single" w:sz="4" w:space="0" w:color="auto"/>
            </w:tcBorders>
            <w:vAlign w:val="center"/>
          </w:tcPr>
          <w:p w:rsidR="00FA7FCC" w:rsidRPr="00FA7FCC" w:rsidRDefault="00FA7FCC" w:rsidP="00D87BFB">
            <w:pPr>
              <w:rPr>
                <w:sz w:val="20"/>
              </w:rPr>
            </w:pPr>
            <w:r w:rsidRPr="00FA7FCC">
              <w:rPr>
                <w:rFonts w:asciiTheme="majorBidi" w:hAnsiTheme="majorBidi" w:cstheme="majorBidi"/>
                <w:sz w:val="20"/>
              </w:rPr>
              <w:t>Cabling</w:t>
            </w:r>
          </w:p>
        </w:tc>
        <w:tc>
          <w:tcPr>
            <w:tcW w:w="1350" w:type="dxa"/>
            <w:tcBorders>
              <w:top w:val="single" w:sz="4" w:space="0" w:color="auto"/>
              <w:left w:val="single" w:sz="4" w:space="0" w:color="auto"/>
              <w:bottom w:val="single" w:sz="4" w:space="0" w:color="auto"/>
              <w:right w:val="single" w:sz="4" w:space="0" w:color="auto"/>
            </w:tcBorders>
            <w:vAlign w:val="center"/>
          </w:tcPr>
          <w:p w:rsidR="00FA7FCC" w:rsidRPr="008B66E1" w:rsidRDefault="00FA7FCC" w:rsidP="00D87BFB">
            <w:proofErr w:type="spellStart"/>
            <w:r w:rsidRPr="008B66E1">
              <w:rPr>
                <w:sz w:val="20"/>
              </w:rPr>
              <w:t>Pls</w:t>
            </w:r>
            <w:proofErr w:type="spellEnd"/>
            <w:r w:rsidRPr="008B66E1">
              <w:rPr>
                <w:sz w:val="20"/>
              </w:rPr>
              <w:t xml:space="preserve"> see </w:t>
            </w:r>
            <w:r>
              <w:rPr>
                <w:sz w:val="20"/>
              </w:rPr>
              <w:t>technical specifications</w:t>
            </w:r>
          </w:p>
        </w:tc>
        <w:tc>
          <w:tcPr>
            <w:tcW w:w="1350" w:type="dxa"/>
            <w:tcBorders>
              <w:top w:val="single" w:sz="4" w:space="0" w:color="auto"/>
              <w:left w:val="single" w:sz="4" w:space="0" w:color="auto"/>
              <w:bottom w:val="single" w:sz="4" w:space="0" w:color="auto"/>
              <w:right w:val="single" w:sz="4" w:space="0" w:color="auto"/>
            </w:tcBorders>
            <w:vAlign w:val="center"/>
          </w:tcPr>
          <w:p w:rsidR="00FA7FCC" w:rsidRPr="008B66E1" w:rsidRDefault="00FA7FCC" w:rsidP="00D87BFB">
            <w:proofErr w:type="spellStart"/>
            <w:r w:rsidRPr="008B66E1">
              <w:rPr>
                <w:sz w:val="20"/>
              </w:rPr>
              <w:t>Pls</w:t>
            </w:r>
            <w:proofErr w:type="spellEnd"/>
            <w:r w:rsidRPr="008B66E1">
              <w:rPr>
                <w:sz w:val="20"/>
              </w:rPr>
              <w:t xml:space="preserve"> see </w:t>
            </w:r>
            <w:r>
              <w:rPr>
                <w:sz w:val="20"/>
              </w:rPr>
              <w:t>technical specifications</w:t>
            </w:r>
          </w:p>
        </w:tc>
        <w:tc>
          <w:tcPr>
            <w:tcW w:w="1620" w:type="dxa"/>
            <w:tcBorders>
              <w:top w:val="single" w:sz="4" w:space="0" w:color="auto"/>
              <w:left w:val="single" w:sz="4" w:space="0" w:color="auto"/>
              <w:bottom w:val="single" w:sz="4" w:space="0" w:color="auto"/>
              <w:right w:val="single" w:sz="4" w:space="0" w:color="auto"/>
            </w:tcBorders>
            <w:vAlign w:val="center"/>
          </w:tcPr>
          <w:p w:rsidR="00FA7FCC" w:rsidRPr="00D87BFB" w:rsidRDefault="00FA7FCC" w:rsidP="00D87BFB">
            <w:pPr>
              <w:rPr>
                <w:sz w:val="22"/>
                <w:szCs w:val="18"/>
              </w:rPr>
            </w:pPr>
            <w:r w:rsidRPr="00D52844">
              <w:rPr>
                <w:sz w:val="20"/>
                <w:szCs w:val="16"/>
              </w:rPr>
              <w:t>People’s Majlis Secretariat, Male’, Maldives</w:t>
            </w:r>
          </w:p>
        </w:tc>
        <w:tc>
          <w:tcPr>
            <w:tcW w:w="1260" w:type="dxa"/>
            <w:tcBorders>
              <w:left w:val="single" w:sz="4" w:space="0" w:color="auto"/>
              <w:bottom w:val="single" w:sz="4" w:space="0" w:color="auto"/>
              <w:right w:val="single" w:sz="4" w:space="0" w:color="auto"/>
            </w:tcBorders>
            <w:vAlign w:val="center"/>
          </w:tcPr>
          <w:p w:rsidR="00FA7FCC" w:rsidRPr="008B66E1" w:rsidRDefault="00FA7FCC" w:rsidP="00D87BFB">
            <w:pPr>
              <w:jc w:val="center"/>
            </w:pPr>
            <w:r w:rsidRPr="008B66E1">
              <w:t>-</w:t>
            </w:r>
          </w:p>
        </w:tc>
        <w:tc>
          <w:tcPr>
            <w:tcW w:w="1620" w:type="dxa"/>
            <w:tcBorders>
              <w:left w:val="single" w:sz="4" w:space="0" w:color="auto"/>
              <w:bottom w:val="single" w:sz="4" w:space="0" w:color="auto"/>
              <w:right w:val="single" w:sz="4" w:space="0" w:color="auto"/>
            </w:tcBorders>
            <w:vAlign w:val="center"/>
          </w:tcPr>
          <w:p w:rsidR="00FA7FCC" w:rsidRPr="008B66E1" w:rsidRDefault="00FA7FCC" w:rsidP="00D87BFB">
            <w:r w:rsidRPr="008B66E1">
              <w:rPr>
                <w:sz w:val="20"/>
              </w:rPr>
              <w:t>90</w:t>
            </w:r>
            <w:r>
              <w:rPr>
                <w:sz w:val="20"/>
              </w:rPr>
              <w:t xml:space="preserve"> </w:t>
            </w:r>
            <w:r w:rsidRPr="008B66E1">
              <w:rPr>
                <w:sz w:val="20"/>
              </w:rPr>
              <w:t xml:space="preserve">days from </w:t>
            </w:r>
            <w:r>
              <w:rPr>
                <w:sz w:val="20"/>
              </w:rPr>
              <w:t xml:space="preserve">the </w:t>
            </w:r>
            <w:r w:rsidRPr="008B66E1">
              <w:rPr>
                <w:sz w:val="20"/>
              </w:rPr>
              <w:t xml:space="preserve">award of contract </w:t>
            </w:r>
          </w:p>
        </w:tc>
        <w:tc>
          <w:tcPr>
            <w:tcW w:w="1890" w:type="dxa"/>
            <w:tcBorders>
              <w:left w:val="single" w:sz="4" w:space="0" w:color="auto"/>
              <w:bottom w:val="single" w:sz="4" w:space="0" w:color="auto"/>
              <w:right w:val="double" w:sz="4" w:space="0" w:color="auto"/>
            </w:tcBorders>
            <w:vAlign w:val="center"/>
          </w:tcPr>
          <w:p w:rsidR="00FA7FCC" w:rsidRPr="008B66E1" w:rsidRDefault="00FA7FCC" w:rsidP="00D87BFB"/>
        </w:tc>
      </w:tr>
      <w:tr w:rsidR="00FA7FCC" w:rsidRPr="008B66E1" w:rsidTr="00131757">
        <w:trPr>
          <w:cantSplit/>
        </w:trPr>
        <w:tc>
          <w:tcPr>
            <w:tcW w:w="738" w:type="dxa"/>
            <w:tcBorders>
              <w:top w:val="single" w:sz="4" w:space="0" w:color="auto"/>
              <w:left w:val="double" w:sz="4" w:space="0" w:color="auto"/>
              <w:bottom w:val="single" w:sz="4" w:space="0" w:color="auto"/>
              <w:right w:val="single" w:sz="4" w:space="0" w:color="auto"/>
            </w:tcBorders>
            <w:vAlign w:val="center"/>
          </w:tcPr>
          <w:p w:rsidR="00FA7FCC" w:rsidRPr="008B66E1" w:rsidRDefault="00FA7FCC" w:rsidP="00D87BFB">
            <w:r>
              <w:t>7</w:t>
            </w:r>
          </w:p>
        </w:tc>
        <w:tc>
          <w:tcPr>
            <w:tcW w:w="3060" w:type="dxa"/>
            <w:tcBorders>
              <w:top w:val="single" w:sz="4" w:space="0" w:color="auto"/>
              <w:left w:val="single" w:sz="4" w:space="0" w:color="auto"/>
              <w:bottom w:val="single" w:sz="4" w:space="0" w:color="auto"/>
              <w:right w:val="single" w:sz="4" w:space="0" w:color="auto"/>
            </w:tcBorders>
            <w:vAlign w:val="center"/>
          </w:tcPr>
          <w:p w:rsidR="00FA7FCC" w:rsidRPr="00FA7FCC" w:rsidRDefault="00FA7FCC" w:rsidP="00D87BFB">
            <w:pPr>
              <w:rPr>
                <w:sz w:val="20"/>
              </w:rPr>
            </w:pPr>
            <w:r w:rsidRPr="00FA7FCC">
              <w:rPr>
                <w:rFonts w:asciiTheme="majorBidi" w:hAnsiTheme="majorBidi" w:cstheme="majorBidi"/>
                <w:sz w:val="20"/>
              </w:rPr>
              <w:t>The Set-top Boxes</w:t>
            </w:r>
          </w:p>
        </w:tc>
        <w:tc>
          <w:tcPr>
            <w:tcW w:w="1350" w:type="dxa"/>
            <w:tcBorders>
              <w:top w:val="single" w:sz="4" w:space="0" w:color="auto"/>
              <w:left w:val="single" w:sz="4" w:space="0" w:color="auto"/>
              <w:bottom w:val="single" w:sz="4" w:space="0" w:color="auto"/>
              <w:right w:val="single" w:sz="4" w:space="0" w:color="auto"/>
            </w:tcBorders>
            <w:vAlign w:val="center"/>
          </w:tcPr>
          <w:p w:rsidR="00FA7FCC" w:rsidRPr="008B66E1" w:rsidRDefault="00FA7FCC" w:rsidP="00D87BFB">
            <w:proofErr w:type="spellStart"/>
            <w:r w:rsidRPr="008B66E1">
              <w:rPr>
                <w:sz w:val="20"/>
              </w:rPr>
              <w:t>Pls</w:t>
            </w:r>
            <w:proofErr w:type="spellEnd"/>
            <w:r w:rsidRPr="008B66E1">
              <w:rPr>
                <w:sz w:val="20"/>
              </w:rPr>
              <w:t xml:space="preserve"> see </w:t>
            </w:r>
            <w:r>
              <w:rPr>
                <w:sz w:val="20"/>
              </w:rPr>
              <w:t>technical specifications</w:t>
            </w:r>
          </w:p>
        </w:tc>
        <w:tc>
          <w:tcPr>
            <w:tcW w:w="1350" w:type="dxa"/>
            <w:tcBorders>
              <w:top w:val="single" w:sz="4" w:space="0" w:color="auto"/>
              <w:left w:val="single" w:sz="4" w:space="0" w:color="auto"/>
              <w:bottom w:val="single" w:sz="4" w:space="0" w:color="auto"/>
              <w:right w:val="single" w:sz="4" w:space="0" w:color="auto"/>
            </w:tcBorders>
            <w:vAlign w:val="center"/>
          </w:tcPr>
          <w:p w:rsidR="00FA7FCC" w:rsidRPr="008B66E1" w:rsidRDefault="00FA7FCC" w:rsidP="00D87BFB">
            <w:proofErr w:type="spellStart"/>
            <w:r w:rsidRPr="008B66E1">
              <w:rPr>
                <w:sz w:val="20"/>
              </w:rPr>
              <w:t>Pls</w:t>
            </w:r>
            <w:proofErr w:type="spellEnd"/>
            <w:r w:rsidRPr="008B66E1">
              <w:rPr>
                <w:sz w:val="20"/>
              </w:rPr>
              <w:t xml:space="preserve"> see </w:t>
            </w:r>
            <w:r>
              <w:rPr>
                <w:sz w:val="20"/>
              </w:rPr>
              <w:t>technical specifications</w:t>
            </w:r>
          </w:p>
        </w:tc>
        <w:tc>
          <w:tcPr>
            <w:tcW w:w="1620" w:type="dxa"/>
            <w:tcBorders>
              <w:top w:val="single" w:sz="4" w:space="0" w:color="auto"/>
              <w:left w:val="single" w:sz="4" w:space="0" w:color="auto"/>
              <w:bottom w:val="single" w:sz="4" w:space="0" w:color="auto"/>
              <w:right w:val="single" w:sz="4" w:space="0" w:color="auto"/>
            </w:tcBorders>
            <w:vAlign w:val="center"/>
          </w:tcPr>
          <w:p w:rsidR="00FA7FCC" w:rsidRPr="008B66E1" w:rsidRDefault="00FA7FCC" w:rsidP="00D87BFB">
            <w:r w:rsidRPr="00D52844">
              <w:rPr>
                <w:sz w:val="20"/>
                <w:szCs w:val="16"/>
              </w:rPr>
              <w:t>People’s Majlis Secretariat, Male’, Maldives</w:t>
            </w:r>
          </w:p>
        </w:tc>
        <w:tc>
          <w:tcPr>
            <w:tcW w:w="1260" w:type="dxa"/>
            <w:tcBorders>
              <w:left w:val="single" w:sz="4" w:space="0" w:color="auto"/>
              <w:bottom w:val="single" w:sz="4" w:space="0" w:color="auto"/>
              <w:right w:val="single" w:sz="4" w:space="0" w:color="auto"/>
            </w:tcBorders>
            <w:vAlign w:val="center"/>
          </w:tcPr>
          <w:p w:rsidR="00FA7FCC" w:rsidRPr="008B66E1" w:rsidRDefault="00FA7FCC" w:rsidP="00D87BFB">
            <w:pPr>
              <w:jc w:val="center"/>
            </w:pPr>
            <w:r w:rsidRPr="008B66E1">
              <w:t>-</w:t>
            </w:r>
          </w:p>
        </w:tc>
        <w:tc>
          <w:tcPr>
            <w:tcW w:w="1620" w:type="dxa"/>
            <w:tcBorders>
              <w:left w:val="single" w:sz="4" w:space="0" w:color="auto"/>
              <w:bottom w:val="single" w:sz="4" w:space="0" w:color="auto"/>
              <w:right w:val="single" w:sz="4" w:space="0" w:color="auto"/>
            </w:tcBorders>
            <w:vAlign w:val="center"/>
          </w:tcPr>
          <w:p w:rsidR="00FA7FCC" w:rsidRPr="008B66E1" w:rsidRDefault="00FA7FCC" w:rsidP="00D87BFB">
            <w:r w:rsidRPr="008B66E1">
              <w:rPr>
                <w:sz w:val="20"/>
              </w:rPr>
              <w:t>90</w:t>
            </w:r>
            <w:r>
              <w:rPr>
                <w:sz w:val="20"/>
              </w:rPr>
              <w:t xml:space="preserve"> </w:t>
            </w:r>
            <w:r w:rsidRPr="008B66E1">
              <w:rPr>
                <w:sz w:val="20"/>
              </w:rPr>
              <w:t xml:space="preserve">days from </w:t>
            </w:r>
            <w:r>
              <w:rPr>
                <w:sz w:val="20"/>
              </w:rPr>
              <w:t xml:space="preserve">the </w:t>
            </w:r>
            <w:r w:rsidRPr="008B66E1">
              <w:rPr>
                <w:sz w:val="20"/>
              </w:rPr>
              <w:t xml:space="preserve">award of contract </w:t>
            </w:r>
          </w:p>
        </w:tc>
        <w:tc>
          <w:tcPr>
            <w:tcW w:w="1890" w:type="dxa"/>
            <w:tcBorders>
              <w:left w:val="single" w:sz="4" w:space="0" w:color="auto"/>
              <w:bottom w:val="single" w:sz="4" w:space="0" w:color="auto"/>
              <w:right w:val="double" w:sz="4" w:space="0" w:color="auto"/>
            </w:tcBorders>
            <w:vAlign w:val="center"/>
          </w:tcPr>
          <w:p w:rsidR="00FA7FCC" w:rsidRPr="008B66E1" w:rsidRDefault="00FA7FCC" w:rsidP="00D87BFB"/>
        </w:tc>
      </w:tr>
      <w:tr w:rsidR="00FA7FCC" w:rsidRPr="008B66E1" w:rsidTr="00131757">
        <w:trPr>
          <w:cantSplit/>
        </w:trPr>
        <w:tc>
          <w:tcPr>
            <w:tcW w:w="738" w:type="dxa"/>
            <w:tcBorders>
              <w:top w:val="single" w:sz="4" w:space="0" w:color="auto"/>
              <w:left w:val="double" w:sz="4" w:space="0" w:color="auto"/>
              <w:bottom w:val="single" w:sz="4" w:space="0" w:color="auto"/>
              <w:right w:val="single" w:sz="4" w:space="0" w:color="auto"/>
            </w:tcBorders>
            <w:vAlign w:val="center"/>
          </w:tcPr>
          <w:p w:rsidR="00FA7FCC" w:rsidRPr="008B66E1" w:rsidRDefault="00FA7FCC" w:rsidP="00D87BFB">
            <w:r>
              <w:t>8</w:t>
            </w:r>
          </w:p>
        </w:tc>
        <w:tc>
          <w:tcPr>
            <w:tcW w:w="3060" w:type="dxa"/>
            <w:tcBorders>
              <w:top w:val="single" w:sz="4" w:space="0" w:color="auto"/>
              <w:left w:val="single" w:sz="4" w:space="0" w:color="auto"/>
              <w:bottom w:val="single" w:sz="4" w:space="0" w:color="auto"/>
              <w:right w:val="single" w:sz="4" w:space="0" w:color="auto"/>
            </w:tcBorders>
            <w:vAlign w:val="center"/>
          </w:tcPr>
          <w:p w:rsidR="00FA7FCC" w:rsidRPr="008B66E1" w:rsidRDefault="00FA7FCC" w:rsidP="00D87BFB">
            <w:r w:rsidRPr="00C051D9">
              <w:rPr>
                <w:rFonts w:asciiTheme="majorBidi" w:hAnsiTheme="majorBidi" w:cstheme="majorBidi"/>
                <w:bCs/>
                <w:sz w:val="18"/>
                <w:szCs w:val="14"/>
              </w:rPr>
              <w:t>Network Audio Streaming Device</w:t>
            </w:r>
          </w:p>
        </w:tc>
        <w:tc>
          <w:tcPr>
            <w:tcW w:w="1350" w:type="dxa"/>
            <w:tcBorders>
              <w:top w:val="single" w:sz="4" w:space="0" w:color="auto"/>
              <w:left w:val="single" w:sz="4" w:space="0" w:color="auto"/>
              <w:bottom w:val="single" w:sz="4" w:space="0" w:color="auto"/>
              <w:right w:val="single" w:sz="4" w:space="0" w:color="auto"/>
            </w:tcBorders>
            <w:vAlign w:val="center"/>
          </w:tcPr>
          <w:p w:rsidR="00FA7FCC" w:rsidRPr="008B66E1" w:rsidRDefault="00FA7FCC" w:rsidP="00D87BFB">
            <w:proofErr w:type="spellStart"/>
            <w:r w:rsidRPr="008B66E1">
              <w:rPr>
                <w:sz w:val="20"/>
              </w:rPr>
              <w:t>Pls</w:t>
            </w:r>
            <w:proofErr w:type="spellEnd"/>
            <w:r w:rsidRPr="008B66E1">
              <w:rPr>
                <w:sz w:val="20"/>
              </w:rPr>
              <w:t xml:space="preserve"> see </w:t>
            </w:r>
            <w:r>
              <w:rPr>
                <w:sz w:val="20"/>
              </w:rPr>
              <w:t>technical specifications</w:t>
            </w:r>
          </w:p>
        </w:tc>
        <w:tc>
          <w:tcPr>
            <w:tcW w:w="1350" w:type="dxa"/>
            <w:tcBorders>
              <w:top w:val="single" w:sz="4" w:space="0" w:color="auto"/>
              <w:left w:val="single" w:sz="4" w:space="0" w:color="auto"/>
              <w:bottom w:val="single" w:sz="4" w:space="0" w:color="auto"/>
              <w:right w:val="single" w:sz="4" w:space="0" w:color="auto"/>
            </w:tcBorders>
            <w:vAlign w:val="center"/>
          </w:tcPr>
          <w:p w:rsidR="00FA7FCC" w:rsidRPr="008B66E1" w:rsidRDefault="00FA7FCC" w:rsidP="00D87BFB">
            <w:proofErr w:type="spellStart"/>
            <w:r w:rsidRPr="008B66E1">
              <w:rPr>
                <w:sz w:val="20"/>
              </w:rPr>
              <w:t>Pls</w:t>
            </w:r>
            <w:proofErr w:type="spellEnd"/>
            <w:r w:rsidRPr="008B66E1">
              <w:rPr>
                <w:sz w:val="20"/>
              </w:rPr>
              <w:t xml:space="preserve"> see </w:t>
            </w:r>
            <w:r>
              <w:rPr>
                <w:sz w:val="20"/>
              </w:rPr>
              <w:t>technical specifications</w:t>
            </w:r>
          </w:p>
        </w:tc>
        <w:tc>
          <w:tcPr>
            <w:tcW w:w="1620" w:type="dxa"/>
            <w:tcBorders>
              <w:top w:val="single" w:sz="4" w:space="0" w:color="auto"/>
              <w:left w:val="single" w:sz="4" w:space="0" w:color="auto"/>
              <w:bottom w:val="single" w:sz="4" w:space="0" w:color="auto"/>
              <w:right w:val="single" w:sz="4" w:space="0" w:color="auto"/>
            </w:tcBorders>
            <w:vAlign w:val="center"/>
          </w:tcPr>
          <w:p w:rsidR="00FA7FCC" w:rsidRPr="00D87BFB" w:rsidRDefault="00FA7FCC" w:rsidP="00D87BFB">
            <w:pPr>
              <w:rPr>
                <w:sz w:val="22"/>
                <w:szCs w:val="18"/>
              </w:rPr>
            </w:pPr>
            <w:r w:rsidRPr="00D52844">
              <w:rPr>
                <w:sz w:val="20"/>
                <w:szCs w:val="16"/>
              </w:rPr>
              <w:t>People’s Majlis Secretariat, Male’, Maldives</w:t>
            </w:r>
          </w:p>
        </w:tc>
        <w:tc>
          <w:tcPr>
            <w:tcW w:w="1260" w:type="dxa"/>
            <w:tcBorders>
              <w:left w:val="single" w:sz="4" w:space="0" w:color="auto"/>
              <w:bottom w:val="single" w:sz="4" w:space="0" w:color="auto"/>
              <w:right w:val="single" w:sz="4" w:space="0" w:color="auto"/>
            </w:tcBorders>
            <w:vAlign w:val="center"/>
          </w:tcPr>
          <w:p w:rsidR="00FA7FCC" w:rsidRPr="008B66E1" w:rsidRDefault="00FA7FCC" w:rsidP="00D87BFB">
            <w:pPr>
              <w:jc w:val="center"/>
            </w:pPr>
            <w:r w:rsidRPr="008B66E1">
              <w:t>-</w:t>
            </w:r>
          </w:p>
        </w:tc>
        <w:tc>
          <w:tcPr>
            <w:tcW w:w="1620" w:type="dxa"/>
            <w:tcBorders>
              <w:left w:val="single" w:sz="4" w:space="0" w:color="auto"/>
              <w:bottom w:val="single" w:sz="4" w:space="0" w:color="auto"/>
              <w:right w:val="single" w:sz="4" w:space="0" w:color="auto"/>
            </w:tcBorders>
            <w:vAlign w:val="center"/>
          </w:tcPr>
          <w:p w:rsidR="00FA7FCC" w:rsidRPr="008B66E1" w:rsidRDefault="00FA7FCC" w:rsidP="00D87BFB">
            <w:r w:rsidRPr="008B66E1">
              <w:rPr>
                <w:sz w:val="20"/>
              </w:rPr>
              <w:t>90</w:t>
            </w:r>
            <w:r>
              <w:rPr>
                <w:sz w:val="20"/>
              </w:rPr>
              <w:t xml:space="preserve"> </w:t>
            </w:r>
            <w:r w:rsidRPr="008B66E1">
              <w:rPr>
                <w:sz w:val="20"/>
              </w:rPr>
              <w:t xml:space="preserve">days from </w:t>
            </w:r>
            <w:r>
              <w:rPr>
                <w:sz w:val="20"/>
              </w:rPr>
              <w:t xml:space="preserve">the </w:t>
            </w:r>
            <w:r w:rsidRPr="008B66E1">
              <w:rPr>
                <w:sz w:val="20"/>
              </w:rPr>
              <w:t xml:space="preserve">award of contract </w:t>
            </w:r>
          </w:p>
        </w:tc>
        <w:tc>
          <w:tcPr>
            <w:tcW w:w="1890" w:type="dxa"/>
            <w:tcBorders>
              <w:left w:val="single" w:sz="4" w:space="0" w:color="auto"/>
              <w:bottom w:val="single" w:sz="4" w:space="0" w:color="auto"/>
              <w:right w:val="double" w:sz="4" w:space="0" w:color="auto"/>
            </w:tcBorders>
            <w:vAlign w:val="center"/>
          </w:tcPr>
          <w:p w:rsidR="00FA7FCC" w:rsidRPr="008B66E1" w:rsidRDefault="00FA7FCC" w:rsidP="00D87BFB"/>
        </w:tc>
      </w:tr>
      <w:tr w:rsidR="004B4588" w:rsidRPr="008B66E1" w:rsidTr="00131757">
        <w:trPr>
          <w:cantSplit/>
        </w:trPr>
        <w:tc>
          <w:tcPr>
            <w:tcW w:w="738" w:type="dxa"/>
            <w:tcBorders>
              <w:top w:val="single" w:sz="4" w:space="0" w:color="auto"/>
              <w:left w:val="double" w:sz="4" w:space="0" w:color="auto"/>
              <w:bottom w:val="single" w:sz="4" w:space="0" w:color="auto"/>
              <w:right w:val="single" w:sz="4" w:space="0" w:color="auto"/>
            </w:tcBorders>
            <w:vAlign w:val="center"/>
          </w:tcPr>
          <w:p w:rsidR="004B4588" w:rsidRPr="008B66E1" w:rsidRDefault="004B4588" w:rsidP="00D87BFB">
            <w:r>
              <w:lastRenderedPageBreak/>
              <w:t>9</w:t>
            </w:r>
          </w:p>
        </w:tc>
        <w:tc>
          <w:tcPr>
            <w:tcW w:w="3060" w:type="dxa"/>
            <w:tcBorders>
              <w:top w:val="single" w:sz="4" w:space="0" w:color="auto"/>
              <w:left w:val="single" w:sz="4" w:space="0" w:color="auto"/>
              <w:bottom w:val="single" w:sz="4" w:space="0" w:color="auto"/>
              <w:right w:val="single" w:sz="4" w:space="0" w:color="auto"/>
            </w:tcBorders>
            <w:vAlign w:val="center"/>
          </w:tcPr>
          <w:p w:rsidR="004B4588" w:rsidRPr="008B66E1" w:rsidRDefault="004B4588" w:rsidP="00D87BFB">
            <w:r w:rsidRPr="0070104A">
              <w:rPr>
                <w:rFonts w:asciiTheme="majorBidi" w:hAnsiTheme="majorBidi" w:cstheme="majorBidi"/>
                <w:bCs/>
                <w:sz w:val="20"/>
              </w:rPr>
              <w:t>Digital Presentation System with Integrated Controller</w:t>
            </w:r>
          </w:p>
        </w:tc>
        <w:tc>
          <w:tcPr>
            <w:tcW w:w="1350" w:type="dxa"/>
            <w:tcBorders>
              <w:top w:val="single" w:sz="4" w:space="0" w:color="auto"/>
              <w:left w:val="single" w:sz="4" w:space="0" w:color="auto"/>
              <w:bottom w:val="single" w:sz="4" w:space="0" w:color="auto"/>
              <w:right w:val="single" w:sz="4" w:space="0" w:color="auto"/>
            </w:tcBorders>
            <w:vAlign w:val="center"/>
          </w:tcPr>
          <w:p w:rsidR="004B4588" w:rsidRPr="008B66E1" w:rsidRDefault="004B4588" w:rsidP="00D87BFB">
            <w:proofErr w:type="spellStart"/>
            <w:r w:rsidRPr="008B66E1">
              <w:rPr>
                <w:sz w:val="20"/>
              </w:rPr>
              <w:t>Pls</w:t>
            </w:r>
            <w:proofErr w:type="spellEnd"/>
            <w:r w:rsidRPr="008B66E1">
              <w:rPr>
                <w:sz w:val="20"/>
              </w:rPr>
              <w:t xml:space="preserve"> see </w:t>
            </w:r>
            <w:r>
              <w:rPr>
                <w:sz w:val="20"/>
              </w:rPr>
              <w:t>technical specifications</w:t>
            </w:r>
          </w:p>
        </w:tc>
        <w:tc>
          <w:tcPr>
            <w:tcW w:w="1350" w:type="dxa"/>
            <w:tcBorders>
              <w:top w:val="single" w:sz="4" w:space="0" w:color="auto"/>
              <w:left w:val="single" w:sz="4" w:space="0" w:color="auto"/>
              <w:bottom w:val="single" w:sz="4" w:space="0" w:color="auto"/>
              <w:right w:val="single" w:sz="4" w:space="0" w:color="auto"/>
            </w:tcBorders>
            <w:vAlign w:val="center"/>
          </w:tcPr>
          <w:p w:rsidR="004B4588" w:rsidRPr="008B66E1" w:rsidRDefault="004B4588" w:rsidP="00D87BFB">
            <w:proofErr w:type="spellStart"/>
            <w:r w:rsidRPr="008B66E1">
              <w:rPr>
                <w:sz w:val="20"/>
              </w:rPr>
              <w:t>Pls</w:t>
            </w:r>
            <w:proofErr w:type="spellEnd"/>
            <w:r w:rsidRPr="008B66E1">
              <w:rPr>
                <w:sz w:val="20"/>
              </w:rPr>
              <w:t xml:space="preserve"> see </w:t>
            </w:r>
            <w:r>
              <w:rPr>
                <w:sz w:val="20"/>
              </w:rPr>
              <w:t>technical specifications</w:t>
            </w:r>
          </w:p>
        </w:tc>
        <w:tc>
          <w:tcPr>
            <w:tcW w:w="1620" w:type="dxa"/>
            <w:tcBorders>
              <w:top w:val="single" w:sz="4" w:space="0" w:color="auto"/>
              <w:left w:val="single" w:sz="4" w:space="0" w:color="auto"/>
              <w:bottom w:val="single" w:sz="4" w:space="0" w:color="auto"/>
              <w:right w:val="single" w:sz="4" w:space="0" w:color="auto"/>
            </w:tcBorders>
            <w:vAlign w:val="center"/>
          </w:tcPr>
          <w:p w:rsidR="004B4588" w:rsidRPr="00D87BFB" w:rsidRDefault="004B4588" w:rsidP="00D87BFB">
            <w:pPr>
              <w:rPr>
                <w:sz w:val="22"/>
                <w:szCs w:val="18"/>
              </w:rPr>
            </w:pPr>
            <w:r w:rsidRPr="00D52844">
              <w:rPr>
                <w:sz w:val="20"/>
                <w:szCs w:val="16"/>
              </w:rPr>
              <w:t>People’s Majlis Secretariat, Male’, Maldives</w:t>
            </w:r>
          </w:p>
        </w:tc>
        <w:tc>
          <w:tcPr>
            <w:tcW w:w="1260" w:type="dxa"/>
            <w:tcBorders>
              <w:left w:val="single" w:sz="4" w:space="0" w:color="auto"/>
              <w:right w:val="single" w:sz="4" w:space="0" w:color="auto"/>
            </w:tcBorders>
            <w:vAlign w:val="center"/>
          </w:tcPr>
          <w:p w:rsidR="004B4588" w:rsidRPr="008B66E1" w:rsidRDefault="004B4588" w:rsidP="00D87BFB">
            <w:pPr>
              <w:jc w:val="center"/>
            </w:pPr>
            <w:r w:rsidRPr="008B66E1">
              <w:t>-</w:t>
            </w:r>
          </w:p>
        </w:tc>
        <w:tc>
          <w:tcPr>
            <w:tcW w:w="1620" w:type="dxa"/>
            <w:tcBorders>
              <w:left w:val="single" w:sz="4" w:space="0" w:color="auto"/>
              <w:right w:val="single" w:sz="4" w:space="0" w:color="auto"/>
            </w:tcBorders>
            <w:vAlign w:val="center"/>
          </w:tcPr>
          <w:p w:rsidR="004B4588" w:rsidRPr="008B66E1" w:rsidRDefault="004B4588" w:rsidP="00D87BFB">
            <w:r w:rsidRPr="008B66E1">
              <w:rPr>
                <w:sz w:val="20"/>
              </w:rPr>
              <w:t>90</w:t>
            </w:r>
            <w:r>
              <w:rPr>
                <w:sz w:val="20"/>
              </w:rPr>
              <w:t xml:space="preserve"> </w:t>
            </w:r>
            <w:r w:rsidRPr="008B66E1">
              <w:rPr>
                <w:sz w:val="20"/>
              </w:rPr>
              <w:t xml:space="preserve">days from </w:t>
            </w:r>
            <w:r>
              <w:rPr>
                <w:sz w:val="20"/>
              </w:rPr>
              <w:t xml:space="preserve">the </w:t>
            </w:r>
            <w:r w:rsidRPr="008B66E1">
              <w:rPr>
                <w:sz w:val="20"/>
              </w:rPr>
              <w:t xml:space="preserve">award of contract </w:t>
            </w:r>
          </w:p>
        </w:tc>
        <w:tc>
          <w:tcPr>
            <w:tcW w:w="1890" w:type="dxa"/>
            <w:tcBorders>
              <w:left w:val="single" w:sz="4" w:space="0" w:color="auto"/>
              <w:right w:val="double" w:sz="4" w:space="0" w:color="auto"/>
            </w:tcBorders>
            <w:vAlign w:val="center"/>
          </w:tcPr>
          <w:p w:rsidR="004B4588" w:rsidRPr="008B66E1" w:rsidRDefault="004B4588" w:rsidP="00D87BFB"/>
        </w:tc>
      </w:tr>
      <w:tr w:rsidR="004B4588" w:rsidRPr="008B66E1" w:rsidTr="00131757">
        <w:trPr>
          <w:cantSplit/>
        </w:trPr>
        <w:tc>
          <w:tcPr>
            <w:tcW w:w="738" w:type="dxa"/>
            <w:tcBorders>
              <w:top w:val="single" w:sz="4" w:space="0" w:color="auto"/>
              <w:left w:val="double" w:sz="4" w:space="0" w:color="auto"/>
              <w:bottom w:val="single" w:sz="4" w:space="0" w:color="auto"/>
              <w:right w:val="single" w:sz="4" w:space="0" w:color="auto"/>
            </w:tcBorders>
            <w:vAlign w:val="center"/>
          </w:tcPr>
          <w:p w:rsidR="004B4588" w:rsidRDefault="004B4588" w:rsidP="00D87BFB">
            <w:r>
              <w:t>10</w:t>
            </w:r>
          </w:p>
        </w:tc>
        <w:tc>
          <w:tcPr>
            <w:tcW w:w="3060" w:type="dxa"/>
            <w:tcBorders>
              <w:top w:val="single" w:sz="4" w:space="0" w:color="auto"/>
              <w:left w:val="single" w:sz="4" w:space="0" w:color="auto"/>
              <w:bottom w:val="single" w:sz="4" w:space="0" w:color="auto"/>
              <w:right w:val="single" w:sz="4" w:space="0" w:color="auto"/>
            </w:tcBorders>
            <w:vAlign w:val="center"/>
          </w:tcPr>
          <w:p w:rsidR="004B4588" w:rsidRPr="008B66E1" w:rsidRDefault="004B4588" w:rsidP="00D87BFB">
            <w:r>
              <w:rPr>
                <w:rFonts w:asciiTheme="majorBidi" w:hAnsiTheme="majorBidi" w:cstheme="majorBidi"/>
                <w:bCs/>
                <w:sz w:val="20"/>
              </w:rPr>
              <w:t>Projector</w:t>
            </w:r>
          </w:p>
        </w:tc>
        <w:tc>
          <w:tcPr>
            <w:tcW w:w="1350" w:type="dxa"/>
            <w:tcBorders>
              <w:top w:val="single" w:sz="4" w:space="0" w:color="auto"/>
              <w:left w:val="single" w:sz="4" w:space="0" w:color="auto"/>
              <w:bottom w:val="single" w:sz="4" w:space="0" w:color="auto"/>
              <w:right w:val="single" w:sz="4" w:space="0" w:color="auto"/>
            </w:tcBorders>
            <w:vAlign w:val="center"/>
          </w:tcPr>
          <w:p w:rsidR="004B4588" w:rsidRPr="008B66E1" w:rsidRDefault="004B4588" w:rsidP="00D87BFB">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350" w:type="dxa"/>
            <w:tcBorders>
              <w:top w:val="single" w:sz="4" w:space="0" w:color="auto"/>
              <w:left w:val="single" w:sz="4" w:space="0" w:color="auto"/>
              <w:bottom w:val="single" w:sz="4" w:space="0" w:color="auto"/>
              <w:right w:val="single" w:sz="4" w:space="0" w:color="auto"/>
            </w:tcBorders>
            <w:vAlign w:val="center"/>
          </w:tcPr>
          <w:p w:rsidR="004B4588" w:rsidRPr="008B66E1" w:rsidRDefault="004B4588" w:rsidP="00D87BFB">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620" w:type="dxa"/>
            <w:tcBorders>
              <w:top w:val="single" w:sz="4" w:space="0" w:color="auto"/>
              <w:left w:val="single" w:sz="4" w:space="0" w:color="auto"/>
              <w:bottom w:val="single" w:sz="4" w:space="0" w:color="auto"/>
              <w:right w:val="single" w:sz="4" w:space="0" w:color="auto"/>
            </w:tcBorders>
            <w:vAlign w:val="center"/>
          </w:tcPr>
          <w:p w:rsidR="004B4588" w:rsidRPr="00D52844" w:rsidRDefault="004B4588" w:rsidP="00D87BFB">
            <w:pPr>
              <w:rPr>
                <w:sz w:val="20"/>
                <w:szCs w:val="16"/>
              </w:rPr>
            </w:pPr>
            <w:r w:rsidRPr="00D52844">
              <w:rPr>
                <w:sz w:val="20"/>
                <w:szCs w:val="16"/>
              </w:rPr>
              <w:t>People’s Majlis Secretariat, Male’, Maldives</w:t>
            </w:r>
          </w:p>
        </w:tc>
        <w:tc>
          <w:tcPr>
            <w:tcW w:w="1260" w:type="dxa"/>
            <w:tcBorders>
              <w:left w:val="single" w:sz="4" w:space="0" w:color="auto"/>
              <w:right w:val="single" w:sz="4" w:space="0" w:color="auto"/>
            </w:tcBorders>
            <w:vAlign w:val="center"/>
          </w:tcPr>
          <w:p w:rsidR="004B4588" w:rsidRPr="008B66E1" w:rsidRDefault="004B4588" w:rsidP="00D87BFB">
            <w:pPr>
              <w:jc w:val="center"/>
            </w:pPr>
            <w:r w:rsidRPr="008B66E1">
              <w:t>-</w:t>
            </w:r>
          </w:p>
        </w:tc>
        <w:tc>
          <w:tcPr>
            <w:tcW w:w="1620" w:type="dxa"/>
            <w:tcBorders>
              <w:left w:val="single" w:sz="4" w:space="0" w:color="auto"/>
              <w:right w:val="single" w:sz="4" w:space="0" w:color="auto"/>
            </w:tcBorders>
            <w:vAlign w:val="center"/>
          </w:tcPr>
          <w:p w:rsidR="004B4588" w:rsidRPr="008B66E1" w:rsidRDefault="004B4588" w:rsidP="00D87BFB">
            <w:pPr>
              <w:rPr>
                <w:sz w:val="20"/>
              </w:rPr>
            </w:pPr>
            <w:r w:rsidRPr="008B66E1">
              <w:rPr>
                <w:sz w:val="20"/>
              </w:rPr>
              <w:t>90</w:t>
            </w:r>
            <w:r>
              <w:rPr>
                <w:sz w:val="20"/>
              </w:rPr>
              <w:t xml:space="preserve"> </w:t>
            </w:r>
            <w:r w:rsidRPr="008B66E1">
              <w:rPr>
                <w:sz w:val="20"/>
              </w:rPr>
              <w:t xml:space="preserve">days from </w:t>
            </w:r>
            <w:r>
              <w:rPr>
                <w:sz w:val="20"/>
              </w:rPr>
              <w:t xml:space="preserve">the </w:t>
            </w:r>
            <w:r w:rsidRPr="008B66E1">
              <w:rPr>
                <w:sz w:val="20"/>
              </w:rPr>
              <w:t xml:space="preserve">award of contract </w:t>
            </w:r>
          </w:p>
        </w:tc>
        <w:tc>
          <w:tcPr>
            <w:tcW w:w="1890" w:type="dxa"/>
            <w:tcBorders>
              <w:left w:val="single" w:sz="4" w:space="0" w:color="auto"/>
              <w:right w:val="double" w:sz="4" w:space="0" w:color="auto"/>
            </w:tcBorders>
            <w:vAlign w:val="center"/>
          </w:tcPr>
          <w:p w:rsidR="004B4588" w:rsidRPr="008B66E1" w:rsidRDefault="004B4588" w:rsidP="00D87BFB"/>
        </w:tc>
      </w:tr>
      <w:tr w:rsidR="004B4588" w:rsidRPr="008B66E1" w:rsidTr="00131757">
        <w:trPr>
          <w:cantSplit/>
        </w:trPr>
        <w:tc>
          <w:tcPr>
            <w:tcW w:w="738" w:type="dxa"/>
            <w:tcBorders>
              <w:top w:val="single" w:sz="4" w:space="0" w:color="auto"/>
              <w:left w:val="double" w:sz="4" w:space="0" w:color="auto"/>
              <w:bottom w:val="single" w:sz="4" w:space="0" w:color="auto"/>
              <w:right w:val="single" w:sz="4" w:space="0" w:color="auto"/>
            </w:tcBorders>
            <w:vAlign w:val="center"/>
          </w:tcPr>
          <w:p w:rsidR="004B4588" w:rsidRDefault="004B4588" w:rsidP="00D87BFB">
            <w:r>
              <w:t>11</w:t>
            </w:r>
          </w:p>
        </w:tc>
        <w:tc>
          <w:tcPr>
            <w:tcW w:w="3060" w:type="dxa"/>
            <w:tcBorders>
              <w:top w:val="single" w:sz="4" w:space="0" w:color="auto"/>
              <w:left w:val="single" w:sz="4" w:space="0" w:color="auto"/>
              <w:bottom w:val="single" w:sz="4" w:space="0" w:color="auto"/>
              <w:right w:val="single" w:sz="4" w:space="0" w:color="auto"/>
            </w:tcBorders>
            <w:vAlign w:val="center"/>
          </w:tcPr>
          <w:p w:rsidR="004B4588" w:rsidRPr="008B66E1" w:rsidRDefault="004B4588" w:rsidP="00D87BFB">
            <w:r w:rsidRPr="0070104A">
              <w:rPr>
                <w:rFonts w:asciiTheme="majorBidi" w:hAnsiTheme="majorBidi" w:cstheme="majorBidi"/>
                <w:bCs/>
                <w:sz w:val="20"/>
              </w:rPr>
              <w:t>Motorized Projection Screen</w:t>
            </w:r>
          </w:p>
        </w:tc>
        <w:tc>
          <w:tcPr>
            <w:tcW w:w="1350" w:type="dxa"/>
            <w:tcBorders>
              <w:top w:val="single" w:sz="4" w:space="0" w:color="auto"/>
              <w:left w:val="single" w:sz="4" w:space="0" w:color="auto"/>
              <w:bottom w:val="single" w:sz="4" w:space="0" w:color="auto"/>
              <w:right w:val="single" w:sz="4" w:space="0" w:color="auto"/>
            </w:tcBorders>
            <w:vAlign w:val="center"/>
          </w:tcPr>
          <w:p w:rsidR="004B4588" w:rsidRPr="008B66E1" w:rsidRDefault="004B4588" w:rsidP="00D87BFB">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350" w:type="dxa"/>
            <w:tcBorders>
              <w:top w:val="single" w:sz="4" w:space="0" w:color="auto"/>
              <w:left w:val="single" w:sz="4" w:space="0" w:color="auto"/>
              <w:bottom w:val="single" w:sz="4" w:space="0" w:color="auto"/>
              <w:right w:val="single" w:sz="4" w:space="0" w:color="auto"/>
            </w:tcBorders>
            <w:vAlign w:val="center"/>
          </w:tcPr>
          <w:p w:rsidR="004B4588" w:rsidRPr="008B66E1" w:rsidRDefault="004B4588" w:rsidP="00D87BFB">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620" w:type="dxa"/>
            <w:tcBorders>
              <w:top w:val="single" w:sz="4" w:space="0" w:color="auto"/>
              <w:left w:val="single" w:sz="4" w:space="0" w:color="auto"/>
              <w:bottom w:val="single" w:sz="4" w:space="0" w:color="auto"/>
              <w:right w:val="single" w:sz="4" w:space="0" w:color="auto"/>
            </w:tcBorders>
            <w:vAlign w:val="center"/>
          </w:tcPr>
          <w:p w:rsidR="004B4588" w:rsidRPr="00D52844" w:rsidRDefault="004B4588" w:rsidP="00D87BFB">
            <w:pPr>
              <w:rPr>
                <w:sz w:val="20"/>
                <w:szCs w:val="16"/>
              </w:rPr>
            </w:pPr>
            <w:r w:rsidRPr="00D52844">
              <w:rPr>
                <w:sz w:val="20"/>
                <w:szCs w:val="16"/>
              </w:rPr>
              <w:t>People’s Majlis Secretariat, Male’, Maldives</w:t>
            </w:r>
          </w:p>
        </w:tc>
        <w:tc>
          <w:tcPr>
            <w:tcW w:w="1260" w:type="dxa"/>
            <w:tcBorders>
              <w:left w:val="single" w:sz="4" w:space="0" w:color="auto"/>
              <w:right w:val="single" w:sz="4" w:space="0" w:color="auto"/>
            </w:tcBorders>
            <w:vAlign w:val="center"/>
          </w:tcPr>
          <w:p w:rsidR="004B4588" w:rsidRPr="008B66E1" w:rsidRDefault="004B4588" w:rsidP="00D87BFB">
            <w:pPr>
              <w:jc w:val="center"/>
            </w:pPr>
            <w:r w:rsidRPr="008B66E1">
              <w:t>-</w:t>
            </w:r>
          </w:p>
        </w:tc>
        <w:tc>
          <w:tcPr>
            <w:tcW w:w="1620" w:type="dxa"/>
            <w:tcBorders>
              <w:left w:val="single" w:sz="4" w:space="0" w:color="auto"/>
              <w:right w:val="single" w:sz="4" w:space="0" w:color="auto"/>
            </w:tcBorders>
            <w:vAlign w:val="center"/>
          </w:tcPr>
          <w:p w:rsidR="004B4588" w:rsidRPr="008B66E1" w:rsidRDefault="004B4588" w:rsidP="00D87BFB">
            <w:pPr>
              <w:rPr>
                <w:sz w:val="20"/>
              </w:rPr>
            </w:pPr>
            <w:r w:rsidRPr="008B66E1">
              <w:rPr>
                <w:sz w:val="20"/>
              </w:rPr>
              <w:t>90</w:t>
            </w:r>
            <w:r>
              <w:rPr>
                <w:sz w:val="20"/>
              </w:rPr>
              <w:t xml:space="preserve"> </w:t>
            </w:r>
            <w:r w:rsidRPr="008B66E1">
              <w:rPr>
                <w:sz w:val="20"/>
              </w:rPr>
              <w:t xml:space="preserve">days from </w:t>
            </w:r>
            <w:r>
              <w:rPr>
                <w:sz w:val="20"/>
              </w:rPr>
              <w:t xml:space="preserve">the </w:t>
            </w:r>
            <w:r w:rsidRPr="008B66E1">
              <w:rPr>
                <w:sz w:val="20"/>
              </w:rPr>
              <w:t xml:space="preserve">award of contract </w:t>
            </w:r>
          </w:p>
        </w:tc>
        <w:tc>
          <w:tcPr>
            <w:tcW w:w="1890" w:type="dxa"/>
            <w:tcBorders>
              <w:left w:val="single" w:sz="4" w:space="0" w:color="auto"/>
              <w:right w:val="double" w:sz="4" w:space="0" w:color="auto"/>
            </w:tcBorders>
            <w:vAlign w:val="center"/>
          </w:tcPr>
          <w:p w:rsidR="004B4588" w:rsidRPr="008B66E1" w:rsidRDefault="004B4588" w:rsidP="00D87BFB"/>
        </w:tc>
      </w:tr>
      <w:tr w:rsidR="004B4588" w:rsidRPr="008B66E1" w:rsidTr="00131757">
        <w:trPr>
          <w:cantSplit/>
        </w:trPr>
        <w:tc>
          <w:tcPr>
            <w:tcW w:w="738" w:type="dxa"/>
            <w:tcBorders>
              <w:top w:val="single" w:sz="4" w:space="0" w:color="auto"/>
              <w:left w:val="double" w:sz="4" w:space="0" w:color="auto"/>
              <w:bottom w:val="single" w:sz="4" w:space="0" w:color="auto"/>
              <w:right w:val="single" w:sz="4" w:space="0" w:color="auto"/>
            </w:tcBorders>
            <w:vAlign w:val="center"/>
          </w:tcPr>
          <w:p w:rsidR="004B4588" w:rsidRDefault="004B4588" w:rsidP="00D87BFB">
            <w:r>
              <w:t>12</w:t>
            </w:r>
          </w:p>
        </w:tc>
        <w:tc>
          <w:tcPr>
            <w:tcW w:w="3060" w:type="dxa"/>
            <w:tcBorders>
              <w:top w:val="single" w:sz="4" w:space="0" w:color="auto"/>
              <w:left w:val="single" w:sz="4" w:space="0" w:color="auto"/>
              <w:bottom w:val="single" w:sz="4" w:space="0" w:color="auto"/>
              <w:right w:val="single" w:sz="4" w:space="0" w:color="auto"/>
            </w:tcBorders>
            <w:vAlign w:val="center"/>
          </w:tcPr>
          <w:p w:rsidR="004B4588" w:rsidRPr="008B66E1" w:rsidRDefault="004B4588" w:rsidP="00D87BFB">
            <w:r>
              <w:rPr>
                <w:rFonts w:asciiTheme="majorBidi" w:hAnsiTheme="majorBidi" w:cstheme="majorBidi"/>
                <w:bCs/>
                <w:sz w:val="20"/>
              </w:rPr>
              <w:t>Digital Congress System</w:t>
            </w:r>
          </w:p>
        </w:tc>
        <w:tc>
          <w:tcPr>
            <w:tcW w:w="1350" w:type="dxa"/>
            <w:tcBorders>
              <w:top w:val="single" w:sz="4" w:space="0" w:color="auto"/>
              <w:left w:val="single" w:sz="4" w:space="0" w:color="auto"/>
              <w:bottom w:val="single" w:sz="4" w:space="0" w:color="auto"/>
              <w:right w:val="single" w:sz="4" w:space="0" w:color="auto"/>
            </w:tcBorders>
            <w:vAlign w:val="center"/>
          </w:tcPr>
          <w:p w:rsidR="004B4588" w:rsidRPr="008B66E1" w:rsidRDefault="004B4588" w:rsidP="00D87BFB">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350" w:type="dxa"/>
            <w:tcBorders>
              <w:top w:val="single" w:sz="4" w:space="0" w:color="auto"/>
              <w:left w:val="single" w:sz="4" w:space="0" w:color="auto"/>
              <w:bottom w:val="single" w:sz="4" w:space="0" w:color="auto"/>
              <w:right w:val="single" w:sz="4" w:space="0" w:color="auto"/>
            </w:tcBorders>
            <w:vAlign w:val="center"/>
          </w:tcPr>
          <w:p w:rsidR="004B4588" w:rsidRPr="008B66E1" w:rsidRDefault="004B4588" w:rsidP="00D87BFB">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620" w:type="dxa"/>
            <w:tcBorders>
              <w:top w:val="single" w:sz="4" w:space="0" w:color="auto"/>
              <w:left w:val="single" w:sz="4" w:space="0" w:color="auto"/>
              <w:bottom w:val="single" w:sz="4" w:space="0" w:color="auto"/>
              <w:right w:val="single" w:sz="4" w:space="0" w:color="auto"/>
            </w:tcBorders>
            <w:vAlign w:val="center"/>
          </w:tcPr>
          <w:p w:rsidR="004B4588" w:rsidRPr="00D52844" w:rsidRDefault="004B4588" w:rsidP="00D87BFB">
            <w:pPr>
              <w:rPr>
                <w:sz w:val="20"/>
                <w:szCs w:val="16"/>
              </w:rPr>
            </w:pPr>
            <w:r w:rsidRPr="00D52844">
              <w:rPr>
                <w:sz w:val="20"/>
                <w:szCs w:val="16"/>
              </w:rPr>
              <w:t>People’s Majlis Secretariat, Male’, Maldives</w:t>
            </w:r>
          </w:p>
        </w:tc>
        <w:tc>
          <w:tcPr>
            <w:tcW w:w="1260" w:type="dxa"/>
            <w:tcBorders>
              <w:left w:val="single" w:sz="4" w:space="0" w:color="auto"/>
              <w:right w:val="single" w:sz="4" w:space="0" w:color="auto"/>
            </w:tcBorders>
            <w:vAlign w:val="center"/>
          </w:tcPr>
          <w:p w:rsidR="004B4588" w:rsidRPr="008B66E1" w:rsidRDefault="004B4588" w:rsidP="00D87BFB">
            <w:pPr>
              <w:jc w:val="center"/>
            </w:pPr>
            <w:r w:rsidRPr="008B66E1">
              <w:t>-</w:t>
            </w:r>
          </w:p>
        </w:tc>
        <w:tc>
          <w:tcPr>
            <w:tcW w:w="1620" w:type="dxa"/>
            <w:tcBorders>
              <w:left w:val="single" w:sz="4" w:space="0" w:color="auto"/>
              <w:right w:val="single" w:sz="4" w:space="0" w:color="auto"/>
            </w:tcBorders>
            <w:vAlign w:val="center"/>
          </w:tcPr>
          <w:p w:rsidR="004B4588" w:rsidRPr="008B66E1" w:rsidRDefault="004B4588" w:rsidP="00D87BFB">
            <w:pPr>
              <w:rPr>
                <w:sz w:val="20"/>
              </w:rPr>
            </w:pPr>
            <w:r w:rsidRPr="008B66E1">
              <w:rPr>
                <w:sz w:val="20"/>
              </w:rPr>
              <w:t>90</w:t>
            </w:r>
            <w:r>
              <w:rPr>
                <w:sz w:val="20"/>
              </w:rPr>
              <w:t xml:space="preserve"> </w:t>
            </w:r>
            <w:r w:rsidRPr="008B66E1">
              <w:rPr>
                <w:sz w:val="20"/>
              </w:rPr>
              <w:t xml:space="preserve">days from </w:t>
            </w:r>
            <w:r>
              <w:rPr>
                <w:sz w:val="20"/>
              </w:rPr>
              <w:t xml:space="preserve">the </w:t>
            </w:r>
            <w:r w:rsidRPr="008B66E1">
              <w:rPr>
                <w:sz w:val="20"/>
              </w:rPr>
              <w:t xml:space="preserve">award of contract </w:t>
            </w:r>
          </w:p>
        </w:tc>
        <w:tc>
          <w:tcPr>
            <w:tcW w:w="1890" w:type="dxa"/>
            <w:tcBorders>
              <w:left w:val="single" w:sz="4" w:space="0" w:color="auto"/>
              <w:right w:val="double" w:sz="4" w:space="0" w:color="auto"/>
            </w:tcBorders>
            <w:vAlign w:val="center"/>
          </w:tcPr>
          <w:p w:rsidR="004B4588" w:rsidRPr="008B66E1" w:rsidRDefault="004B4588" w:rsidP="00D87BFB"/>
        </w:tc>
      </w:tr>
      <w:tr w:rsidR="004B4588" w:rsidRPr="008B66E1" w:rsidTr="00131757">
        <w:trPr>
          <w:cantSplit/>
        </w:trPr>
        <w:tc>
          <w:tcPr>
            <w:tcW w:w="738" w:type="dxa"/>
            <w:tcBorders>
              <w:top w:val="single" w:sz="4" w:space="0" w:color="auto"/>
              <w:left w:val="double" w:sz="4" w:space="0" w:color="auto"/>
              <w:bottom w:val="single" w:sz="4" w:space="0" w:color="auto"/>
              <w:right w:val="single" w:sz="4" w:space="0" w:color="auto"/>
            </w:tcBorders>
            <w:vAlign w:val="center"/>
          </w:tcPr>
          <w:p w:rsidR="004B4588" w:rsidRDefault="004B4588" w:rsidP="00D87BFB">
            <w:r>
              <w:t>13</w:t>
            </w:r>
          </w:p>
        </w:tc>
        <w:tc>
          <w:tcPr>
            <w:tcW w:w="3060" w:type="dxa"/>
            <w:tcBorders>
              <w:top w:val="single" w:sz="4" w:space="0" w:color="auto"/>
              <w:left w:val="single" w:sz="4" w:space="0" w:color="auto"/>
              <w:bottom w:val="single" w:sz="4" w:space="0" w:color="auto"/>
              <w:right w:val="single" w:sz="4" w:space="0" w:color="auto"/>
            </w:tcBorders>
            <w:vAlign w:val="center"/>
          </w:tcPr>
          <w:p w:rsidR="004B4588" w:rsidRPr="008B66E1" w:rsidRDefault="004B4588" w:rsidP="00D87BFB">
            <w:r>
              <w:rPr>
                <w:rFonts w:asciiTheme="majorBidi" w:hAnsiTheme="majorBidi" w:cstheme="majorBidi"/>
                <w:bCs/>
                <w:sz w:val="20"/>
              </w:rPr>
              <w:t>Ceiling Speaker</w:t>
            </w:r>
          </w:p>
        </w:tc>
        <w:tc>
          <w:tcPr>
            <w:tcW w:w="1350" w:type="dxa"/>
            <w:tcBorders>
              <w:top w:val="single" w:sz="4" w:space="0" w:color="auto"/>
              <w:left w:val="single" w:sz="4" w:space="0" w:color="auto"/>
              <w:bottom w:val="single" w:sz="4" w:space="0" w:color="auto"/>
              <w:right w:val="single" w:sz="4" w:space="0" w:color="auto"/>
            </w:tcBorders>
            <w:vAlign w:val="center"/>
          </w:tcPr>
          <w:p w:rsidR="004B4588" w:rsidRPr="008B66E1" w:rsidRDefault="004B4588" w:rsidP="00D87BFB">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350" w:type="dxa"/>
            <w:tcBorders>
              <w:top w:val="single" w:sz="4" w:space="0" w:color="auto"/>
              <w:left w:val="single" w:sz="4" w:space="0" w:color="auto"/>
              <w:bottom w:val="single" w:sz="4" w:space="0" w:color="auto"/>
              <w:right w:val="single" w:sz="4" w:space="0" w:color="auto"/>
            </w:tcBorders>
            <w:vAlign w:val="center"/>
          </w:tcPr>
          <w:p w:rsidR="004B4588" w:rsidRPr="008B66E1" w:rsidRDefault="004B4588" w:rsidP="00D87BFB">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620" w:type="dxa"/>
            <w:tcBorders>
              <w:top w:val="single" w:sz="4" w:space="0" w:color="auto"/>
              <w:left w:val="single" w:sz="4" w:space="0" w:color="auto"/>
              <w:bottom w:val="single" w:sz="4" w:space="0" w:color="auto"/>
              <w:right w:val="single" w:sz="4" w:space="0" w:color="auto"/>
            </w:tcBorders>
            <w:vAlign w:val="center"/>
          </w:tcPr>
          <w:p w:rsidR="004B4588" w:rsidRPr="00D52844" w:rsidRDefault="004B4588" w:rsidP="00D87BFB">
            <w:pPr>
              <w:rPr>
                <w:sz w:val="20"/>
                <w:szCs w:val="16"/>
              </w:rPr>
            </w:pPr>
            <w:r w:rsidRPr="00D52844">
              <w:rPr>
                <w:sz w:val="20"/>
                <w:szCs w:val="16"/>
              </w:rPr>
              <w:t>People’s Majlis Secretariat, Male’, Maldives</w:t>
            </w:r>
          </w:p>
        </w:tc>
        <w:tc>
          <w:tcPr>
            <w:tcW w:w="1260" w:type="dxa"/>
            <w:tcBorders>
              <w:left w:val="single" w:sz="4" w:space="0" w:color="auto"/>
              <w:right w:val="single" w:sz="4" w:space="0" w:color="auto"/>
            </w:tcBorders>
            <w:vAlign w:val="center"/>
          </w:tcPr>
          <w:p w:rsidR="004B4588" w:rsidRPr="008B66E1" w:rsidRDefault="004B4588" w:rsidP="00D87BFB">
            <w:pPr>
              <w:jc w:val="center"/>
            </w:pPr>
            <w:r w:rsidRPr="008B66E1">
              <w:t>-</w:t>
            </w:r>
          </w:p>
        </w:tc>
        <w:tc>
          <w:tcPr>
            <w:tcW w:w="1620" w:type="dxa"/>
            <w:tcBorders>
              <w:left w:val="single" w:sz="4" w:space="0" w:color="auto"/>
              <w:right w:val="single" w:sz="4" w:space="0" w:color="auto"/>
            </w:tcBorders>
            <w:vAlign w:val="center"/>
          </w:tcPr>
          <w:p w:rsidR="004B4588" w:rsidRPr="008B66E1" w:rsidRDefault="004B4588" w:rsidP="00D87BFB">
            <w:pPr>
              <w:rPr>
                <w:sz w:val="20"/>
              </w:rPr>
            </w:pPr>
            <w:r w:rsidRPr="008B66E1">
              <w:rPr>
                <w:sz w:val="20"/>
              </w:rPr>
              <w:t>90</w:t>
            </w:r>
            <w:r>
              <w:rPr>
                <w:sz w:val="20"/>
              </w:rPr>
              <w:t xml:space="preserve"> </w:t>
            </w:r>
            <w:r w:rsidRPr="008B66E1">
              <w:rPr>
                <w:sz w:val="20"/>
              </w:rPr>
              <w:t xml:space="preserve">days from </w:t>
            </w:r>
            <w:r>
              <w:rPr>
                <w:sz w:val="20"/>
              </w:rPr>
              <w:t xml:space="preserve">the </w:t>
            </w:r>
            <w:r w:rsidRPr="008B66E1">
              <w:rPr>
                <w:sz w:val="20"/>
              </w:rPr>
              <w:t xml:space="preserve">award of contract </w:t>
            </w:r>
          </w:p>
        </w:tc>
        <w:tc>
          <w:tcPr>
            <w:tcW w:w="1890" w:type="dxa"/>
            <w:tcBorders>
              <w:left w:val="single" w:sz="4" w:space="0" w:color="auto"/>
              <w:right w:val="double" w:sz="4" w:space="0" w:color="auto"/>
            </w:tcBorders>
            <w:vAlign w:val="center"/>
          </w:tcPr>
          <w:p w:rsidR="004B4588" w:rsidRPr="008B66E1" w:rsidRDefault="004B4588" w:rsidP="00D87BFB"/>
        </w:tc>
      </w:tr>
      <w:tr w:rsidR="004B4588" w:rsidRPr="008B66E1" w:rsidTr="00131757">
        <w:trPr>
          <w:cantSplit/>
        </w:trPr>
        <w:tc>
          <w:tcPr>
            <w:tcW w:w="738" w:type="dxa"/>
            <w:tcBorders>
              <w:top w:val="single" w:sz="4" w:space="0" w:color="auto"/>
              <w:left w:val="double" w:sz="4" w:space="0" w:color="auto"/>
              <w:bottom w:val="single" w:sz="4" w:space="0" w:color="auto"/>
              <w:right w:val="single" w:sz="4" w:space="0" w:color="auto"/>
            </w:tcBorders>
            <w:vAlign w:val="center"/>
          </w:tcPr>
          <w:p w:rsidR="004B4588" w:rsidRDefault="004B4588" w:rsidP="00D87BFB">
            <w:r>
              <w:t>14</w:t>
            </w:r>
          </w:p>
        </w:tc>
        <w:tc>
          <w:tcPr>
            <w:tcW w:w="3060" w:type="dxa"/>
            <w:tcBorders>
              <w:top w:val="single" w:sz="4" w:space="0" w:color="auto"/>
              <w:left w:val="single" w:sz="4" w:space="0" w:color="auto"/>
              <w:bottom w:val="single" w:sz="4" w:space="0" w:color="auto"/>
              <w:right w:val="single" w:sz="4" w:space="0" w:color="auto"/>
            </w:tcBorders>
            <w:vAlign w:val="center"/>
          </w:tcPr>
          <w:p w:rsidR="004B4588" w:rsidRPr="008B66E1" w:rsidRDefault="004B4588" w:rsidP="00D87BFB">
            <w:r>
              <w:rPr>
                <w:rFonts w:asciiTheme="majorBidi" w:hAnsiTheme="majorBidi" w:cstheme="majorBidi"/>
                <w:bCs/>
                <w:sz w:val="20"/>
              </w:rPr>
              <w:t>Touchpad for Controlling</w:t>
            </w:r>
          </w:p>
        </w:tc>
        <w:tc>
          <w:tcPr>
            <w:tcW w:w="1350" w:type="dxa"/>
            <w:tcBorders>
              <w:top w:val="single" w:sz="4" w:space="0" w:color="auto"/>
              <w:left w:val="single" w:sz="4" w:space="0" w:color="auto"/>
              <w:bottom w:val="single" w:sz="4" w:space="0" w:color="auto"/>
              <w:right w:val="single" w:sz="4" w:space="0" w:color="auto"/>
            </w:tcBorders>
            <w:vAlign w:val="center"/>
          </w:tcPr>
          <w:p w:rsidR="004B4588" w:rsidRPr="008B66E1" w:rsidRDefault="004B4588" w:rsidP="00D87BFB">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350" w:type="dxa"/>
            <w:tcBorders>
              <w:top w:val="single" w:sz="4" w:space="0" w:color="auto"/>
              <w:left w:val="single" w:sz="4" w:space="0" w:color="auto"/>
              <w:bottom w:val="single" w:sz="4" w:space="0" w:color="auto"/>
              <w:right w:val="single" w:sz="4" w:space="0" w:color="auto"/>
            </w:tcBorders>
            <w:vAlign w:val="center"/>
          </w:tcPr>
          <w:p w:rsidR="004B4588" w:rsidRPr="008B66E1" w:rsidRDefault="004B4588" w:rsidP="00D87BFB">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620" w:type="dxa"/>
            <w:tcBorders>
              <w:top w:val="single" w:sz="4" w:space="0" w:color="auto"/>
              <w:left w:val="single" w:sz="4" w:space="0" w:color="auto"/>
              <w:bottom w:val="single" w:sz="4" w:space="0" w:color="auto"/>
              <w:right w:val="single" w:sz="4" w:space="0" w:color="auto"/>
            </w:tcBorders>
            <w:vAlign w:val="center"/>
          </w:tcPr>
          <w:p w:rsidR="004B4588" w:rsidRPr="00D52844" w:rsidRDefault="004B4588" w:rsidP="00D87BFB">
            <w:pPr>
              <w:rPr>
                <w:sz w:val="20"/>
                <w:szCs w:val="16"/>
              </w:rPr>
            </w:pPr>
            <w:r w:rsidRPr="00D52844">
              <w:rPr>
                <w:sz w:val="20"/>
                <w:szCs w:val="16"/>
              </w:rPr>
              <w:t>People’s Majlis Secretariat, Male’, Maldives</w:t>
            </w:r>
          </w:p>
        </w:tc>
        <w:tc>
          <w:tcPr>
            <w:tcW w:w="1260" w:type="dxa"/>
            <w:tcBorders>
              <w:left w:val="single" w:sz="4" w:space="0" w:color="auto"/>
              <w:right w:val="single" w:sz="4" w:space="0" w:color="auto"/>
            </w:tcBorders>
            <w:vAlign w:val="center"/>
          </w:tcPr>
          <w:p w:rsidR="004B4588" w:rsidRPr="008B66E1" w:rsidRDefault="004B4588" w:rsidP="00D87BFB">
            <w:pPr>
              <w:jc w:val="center"/>
            </w:pPr>
            <w:r w:rsidRPr="008B66E1">
              <w:t>-</w:t>
            </w:r>
          </w:p>
        </w:tc>
        <w:tc>
          <w:tcPr>
            <w:tcW w:w="1620" w:type="dxa"/>
            <w:tcBorders>
              <w:left w:val="single" w:sz="4" w:space="0" w:color="auto"/>
              <w:right w:val="single" w:sz="4" w:space="0" w:color="auto"/>
            </w:tcBorders>
            <w:vAlign w:val="center"/>
          </w:tcPr>
          <w:p w:rsidR="004B4588" w:rsidRPr="008B66E1" w:rsidRDefault="004B4588" w:rsidP="00D87BFB">
            <w:pPr>
              <w:rPr>
                <w:sz w:val="20"/>
              </w:rPr>
            </w:pPr>
            <w:r w:rsidRPr="008B66E1">
              <w:rPr>
                <w:sz w:val="20"/>
              </w:rPr>
              <w:t>90</w:t>
            </w:r>
            <w:r>
              <w:rPr>
                <w:sz w:val="20"/>
              </w:rPr>
              <w:t xml:space="preserve"> </w:t>
            </w:r>
            <w:r w:rsidRPr="008B66E1">
              <w:rPr>
                <w:sz w:val="20"/>
              </w:rPr>
              <w:t xml:space="preserve">days from </w:t>
            </w:r>
            <w:r>
              <w:rPr>
                <w:sz w:val="20"/>
              </w:rPr>
              <w:t xml:space="preserve">the </w:t>
            </w:r>
            <w:r w:rsidRPr="008B66E1">
              <w:rPr>
                <w:sz w:val="20"/>
              </w:rPr>
              <w:t xml:space="preserve">award of contract </w:t>
            </w:r>
          </w:p>
        </w:tc>
        <w:tc>
          <w:tcPr>
            <w:tcW w:w="1890" w:type="dxa"/>
            <w:tcBorders>
              <w:left w:val="single" w:sz="4" w:space="0" w:color="auto"/>
              <w:right w:val="double" w:sz="4" w:space="0" w:color="auto"/>
            </w:tcBorders>
            <w:vAlign w:val="center"/>
          </w:tcPr>
          <w:p w:rsidR="004B4588" w:rsidRPr="008B66E1" w:rsidRDefault="004B4588" w:rsidP="00D87BFB"/>
        </w:tc>
      </w:tr>
      <w:tr w:rsidR="004B4588" w:rsidRPr="008B66E1" w:rsidTr="00131757">
        <w:trPr>
          <w:cantSplit/>
        </w:trPr>
        <w:tc>
          <w:tcPr>
            <w:tcW w:w="738" w:type="dxa"/>
            <w:tcBorders>
              <w:top w:val="single" w:sz="4" w:space="0" w:color="auto"/>
              <w:left w:val="double" w:sz="4" w:space="0" w:color="auto"/>
              <w:bottom w:val="single" w:sz="4" w:space="0" w:color="auto"/>
              <w:right w:val="single" w:sz="4" w:space="0" w:color="auto"/>
            </w:tcBorders>
            <w:vAlign w:val="center"/>
          </w:tcPr>
          <w:p w:rsidR="004B4588" w:rsidRDefault="004B4588" w:rsidP="00D87BFB">
            <w:r>
              <w:t>15</w:t>
            </w:r>
          </w:p>
        </w:tc>
        <w:tc>
          <w:tcPr>
            <w:tcW w:w="3060" w:type="dxa"/>
            <w:tcBorders>
              <w:top w:val="single" w:sz="4" w:space="0" w:color="auto"/>
              <w:left w:val="single" w:sz="4" w:space="0" w:color="auto"/>
              <w:bottom w:val="single" w:sz="4" w:space="0" w:color="auto"/>
              <w:right w:val="single" w:sz="4" w:space="0" w:color="auto"/>
            </w:tcBorders>
            <w:vAlign w:val="center"/>
          </w:tcPr>
          <w:p w:rsidR="004B4588" w:rsidRPr="008B66E1" w:rsidRDefault="004B4588" w:rsidP="00D87BFB">
            <w:r>
              <w:rPr>
                <w:rFonts w:asciiTheme="majorBidi" w:hAnsiTheme="majorBidi" w:cstheme="majorBidi"/>
                <w:bCs/>
                <w:sz w:val="20"/>
              </w:rPr>
              <w:t>Multi-format Plate</w:t>
            </w:r>
          </w:p>
        </w:tc>
        <w:tc>
          <w:tcPr>
            <w:tcW w:w="1350" w:type="dxa"/>
            <w:tcBorders>
              <w:top w:val="single" w:sz="4" w:space="0" w:color="auto"/>
              <w:left w:val="single" w:sz="4" w:space="0" w:color="auto"/>
              <w:bottom w:val="single" w:sz="4" w:space="0" w:color="auto"/>
              <w:right w:val="single" w:sz="4" w:space="0" w:color="auto"/>
            </w:tcBorders>
            <w:vAlign w:val="center"/>
          </w:tcPr>
          <w:p w:rsidR="004B4588" w:rsidRPr="008B66E1" w:rsidRDefault="004B4588" w:rsidP="00D87BFB">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350" w:type="dxa"/>
            <w:tcBorders>
              <w:top w:val="single" w:sz="4" w:space="0" w:color="auto"/>
              <w:left w:val="single" w:sz="4" w:space="0" w:color="auto"/>
              <w:bottom w:val="single" w:sz="4" w:space="0" w:color="auto"/>
              <w:right w:val="single" w:sz="4" w:space="0" w:color="auto"/>
            </w:tcBorders>
            <w:vAlign w:val="center"/>
          </w:tcPr>
          <w:p w:rsidR="004B4588" w:rsidRPr="008B66E1" w:rsidRDefault="004B4588" w:rsidP="00D87BFB">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620" w:type="dxa"/>
            <w:tcBorders>
              <w:top w:val="single" w:sz="4" w:space="0" w:color="auto"/>
              <w:left w:val="single" w:sz="4" w:space="0" w:color="auto"/>
              <w:bottom w:val="single" w:sz="4" w:space="0" w:color="auto"/>
              <w:right w:val="single" w:sz="4" w:space="0" w:color="auto"/>
            </w:tcBorders>
            <w:vAlign w:val="center"/>
          </w:tcPr>
          <w:p w:rsidR="004B4588" w:rsidRPr="00D52844" w:rsidRDefault="004B4588" w:rsidP="00D87BFB">
            <w:pPr>
              <w:rPr>
                <w:sz w:val="20"/>
                <w:szCs w:val="16"/>
              </w:rPr>
            </w:pPr>
            <w:r w:rsidRPr="00D52844">
              <w:rPr>
                <w:sz w:val="20"/>
                <w:szCs w:val="16"/>
              </w:rPr>
              <w:t>People’s Majlis Secretariat, Male’, Maldives</w:t>
            </w:r>
          </w:p>
        </w:tc>
        <w:tc>
          <w:tcPr>
            <w:tcW w:w="1260" w:type="dxa"/>
            <w:tcBorders>
              <w:left w:val="single" w:sz="4" w:space="0" w:color="auto"/>
              <w:right w:val="single" w:sz="4" w:space="0" w:color="auto"/>
            </w:tcBorders>
            <w:vAlign w:val="center"/>
          </w:tcPr>
          <w:p w:rsidR="004B4588" w:rsidRPr="008B66E1" w:rsidRDefault="004B4588" w:rsidP="00D87BFB">
            <w:pPr>
              <w:jc w:val="center"/>
            </w:pPr>
            <w:r w:rsidRPr="008B66E1">
              <w:t>-</w:t>
            </w:r>
          </w:p>
        </w:tc>
        <w:tc>
          <w:tcPr>
            <w:tcW w:w="1620" w:type="dxa"/>
            <w:tcBorders>
              <w:left w:val="single" w:sz="4" w:space="0" w:color="auto"/>
              <w:right w:val="single" w:sz="4" w:space="0" w:color="auto"/>
            </w:tcBorders>
            <w:vAlign w:val="center"/>
          </w:tcPr>
          <w:p w:rsidR="004B4588" w:rsidRPr="008B66E1" w:rsidRDefault="004B4588" w:rsidP="00D87BFB">
            <w:pPr>
              <w:rPr>
                <w:sz w:val="20"/>
              </w:rPr>
            </w:pPr>
            <w:r w:rsidRPr="008B66E1">
              <w:rPr>
                <w:sz w:val="20"/>
              </w:rPr>
              <w:t>90</w:t>
            </w:r>
            <w:r>
              <w:rPr>
                <w:sz w:val="20"/>
              </w:rPr>
              <w:t xml:space="preserve"> </w:t>
            </w:r>
            <w:r w:rsidRPr="008B66E1">
              <w:rPr>
                <w:sz w:val="20"/>
              </w:rPr>
              <w:t xml:space="preserve">days from </w:t>
            </w:r>
            <w:r>
              <w:rPr>
                <w:sz w:val="20"/>
              </w:rPr>
              <w:t xml:space="preserve">the </w:t>
            </w:r>
            <w:r w:rsidRPr="008B66E1">
              <w:rPr>
                <w:sz w:val="20"/>
              </w:rPr>
              <w:t xml:space="preserve">award of contract </w:t>
            </w:r>
          </w:p>
        </w:tc>
        <w:tc>
          <w:tcPr>
            <w:tcW w:w="1890" w:type="dxa"/>
            <w:tcBorders>
              <w:left w:val="single" w:sz="4" w:space="0" w:color="auto"/>
              <w:right w:val="double" w:sz="4" w:space="0" w:color="auto"/>
            </w:tcBorders>
            <w:vAlign w:val="center"/>
          </w:tcPr>
          <w:p w:rsidR="004B4588" w:rsidRPr="008B66E1" w:rsidRDefault="004B4588" w:rsidP="00D87BFB"/>
        </w:tc>
      </w:tr>
      <w:tr w:rsidR="004B4588" w:rsidRPr="008B66E1" w:rsidTr="00131757">
        <w:trPr>
          <w:cantSplit/>
        </w:trPr>
        <w:tc>
          <w:tcPr>
            <w:tcW w:w="738" w:type="dxa"/>
            <w:tcBorders>
              <w:top w:val="single" w:sz="4" w:space="0" w:color="auto"/>
              <w:left w:val="double" w:sz="4" w:space="0" w:color="auto"/>
              <w:bottom w:val="single" w:sz="4" w:space="0" w:color="auto"/>
              <w:right w:val="single" w:sz="4" w:space="0" w:color="auto"/>
            </w:tcBorders>
            <w:vAlign w:val="center"/>
          </w:tcPr>
          <w:p w:rsidR="004B4588" w:rsidRDefault="004B4588" w:rsidP="00D87BFB">
            <w:r>
              <w:t>16</w:t>
            </w:r>
          </w:p>
        </w:tc>
        <w:tc>
          <w:tcPr>
            <w:tcW w:w="3060" w:type="dxa"/>
            <w:tcBorders>
              <w:top w:val="single" w:sz="4" w:space="0" w:color="auto"/>
              <w:left w:val="single" w:sz="4" w:space="0" w:color="auto"/>
              <w:bottom w:val="single" w:sz="4" w:space="0" w:color="auto"/>
              <w:right w:val="single" w:sz="4" w:space="0" w:color="auto"/>
            </w:tcBorders>
            <w:vAlign w:val="center"/>
          </w:tcPr>
          <w:p w:rsidR="004B4588" w:rsidRPr="008B66E1" w:rsidRDefault="004B4588" w:rsidP="00D87BFB">
            <w:r>
              <w:rPr>
                <w:rFonts w:asciiTheme="majorBidi" w:hAnsiTheme="majorBidi" w:cstheme="majorBidi"/>
                <w:bCs/>
                <w:sz w:val="20"/>
              </w:rPr>
              <w:t>HDMI Plate</w:t>
            </w:r>
          </w:p>
        </w:tc>
        <w:tc>
          <w:tcPr>
            <w:tcW w:w="1350" w:type="dxa"/>
            <w:tcBorders>
              <w:top w:val="single" w:sz="4" w:space="0" w:color="auto"/>
              <w:left w:val="single" w:sz="4" w:space="0" w:color="auto"/>
              <w:bottom w:val="single" w:sz="4" w:space="0" w:color="auto"/>
              <w:right w:val="single" w:sz="4" w:space="0" w:color="auto"/>
            </w:tcBorders>
            <w:vAlign w:val="center"/>
          </w:tcPr>
          <w:p w:rsidR="004B4588" w:rsidRPr="008B66E1" w:rsidRDefault="004B4588" w:rsidP="00D87BFB">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350" w:type="dxa"/>
            <w:tcBorders>
              <w:top w:val="single" w:sz="4" w:space="0" w:color="auto"/>
              <w:left w:val="single" w:sz="4" w:space="0" w:color="auto"/>
              <w:bottom w:val="single" w:sz="4" w:space="0" w:color="auto"/>
              <w:right w:val="single" w:sz="4" w:space="0" w:color="auto"/>
            </w:tcBorders>
            <w:vAlign w:val="center"/>
          </w:tcPr>
          <w:p w:rsidR="004B4588" w:rsidRPr="008B66E1" w:rsidRDefault="004B4588" w:rsidP="00D87BFB">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620" w:type="dxa"/>
            <w:tcBorders>
              <w:top w:val="single" w:sz="4" w:space="0" w:color="auto"/>
              <w:left w:val="single" w:sz="4" w:space="0" w:color="auto"/>
              <w:bottom w:val="single" w:sz="4" w:space="0" w:color="auto"/>
              <w:right w:val="single" w:sz="4" w:space="0" w:color="auto"/>
            </w:tcBorders>
            <w:vAlign w:val="center"/>
          </w:tcPr>
          <w:p w:rsidR="004B4588" w:rsidRPr="00D52844" w:rsidRDefault="004B4588" w:rsidP="00D87BFB">
            <w:pPr>
              <w:rPr>
                <w:sz w:val="20"/>
                <w:szCs w:val="16"/>
              </w:rPr>
            </w:pPr>
            <w:r w:rsidRPr="00D52844">
              <w:rPr>
                <w:sz w:val="20"/>
                <w:szCs w:val="16"/>
              </w:rPr>
              <w:t>People’s Majlis Secretariat, Male’, Maldives</w:t>
            </w:r>
          </w:p>
        </w:tc>
        <w:tc>
          <w:tcPr>
            <w:tcW w:w="1260" w:type="dxa"/>
            <w:tcBorders>
              <w:left w:val="single" w:sz="4" w:space="0" w:color="auto"/>
              <w:right w:val="single" w:sz="4" w:space="0" w:color="auto"/>
            </w:tcBorders>
            <w:vAlign w:val="center"/>
          </w:tcPr>
          <w:p w:rsidR="004B4588" w:rsidRPr="008B66E1" w:rsidRDefault="004B4588" w:rsidP="00D87BFB">
            <w:pPr>
              <w:jc w:val="center"/>
            </w:pPr>
            <w:r w:rsidRPr="008B66E1">
              <w:t>-</w:t>
            </w:r>
          </w:p>
        </w:tc>
        <w:tc>
          <w:tcPr>
            <w:tcW w:w="1620" w:type="dxa"/>
            <w:tcBorders>
              <w:left w:val="single" w:sz="4" w:space="0" w:color="auto"/>
              <w:right w:val="single" w:sz="4" w:space="0" w:color="auto"/>
            </w:tcBorders>
            <w:vAlign w:val="center"/>
          </w:tcPr>
          <w:p w:rsidR="004B4588" w:rsidRPr="008B66E1" w:rsidRDefault="004B4588" w:rsidP="00D87BFB">
            <w:pPr>
              <w:rPr>
                <w:sz w:val="20"/>
              </w:rPr>
            </w:pPr>
            <w:r w:rsidRPr="008B66E1">
              <w:rPr>
                <w:sz w:val="20"/>
              </w:rPr>
              <w:t>90</w:t>
            </w:r>
            <w:r>
              <w:rPr>
                <w:sz w:val="20"/>
              </w:rPr>
              <w:t xml:space="preserve"> </w:t>
            </w:r>
            <w:r w:rsidRPr="008B66E1">
              <w:rPr>
                <w:sz w:val="20"/>
              </w:rPr>
              <w:t xml:space="preserve">days from </w:t>
            </w:r>
            <w:r>
              <w:rPr>
                <w:sz w:val="20"/>
              </w:rPr>
              <w:t xml:space="preserve">the </w:t>
            </w:r>
            <w:r w:rsidRPr="008B66E1">
              <w:rPr>
                <w:sz w:val="20"/>
              </w:rPr>
              <w:t xml:space="preserve">award of contract </w:t>
            </w:r>
          </w:p>
        </w:tc>
        <w:tc>
          <w:tcPr>
            <w:tcW w:w="1890" w:type="dxa"/>
            <w:tcBorders>
              <w:left w:val="single" w:sz="4" w:space="0" w:color="auto"/>
              <w:right w:val="double" w:sz="4" w:space="0" w:color="auto"/>
            </w:tcBorders>
            <w:vAlign w:val="center"/>
          </w:tcPr>
          <w:p w:rsidR="004B4588" w:rsidRPr="008B66E1" w:rsidRDefault="004B4588" w:rsidP="00D87BFB"/>
        </w:tc>
      </w:tr>
      <w:tr w:rsidR="004B4588" w:rsidRPr="008B66E1" w:rsidTr="00131757">
        <w:trPr>
          <w:cantSplit/>
        </w:trPr>
        <w:tc>
          <w:tcPr>
            <w:tcW w:w="738" w:type="dxa"/>
            <w:tcBorders>
              <w:top w:val="single" w:sz="4" w:space="0" w:color="auto"/>
              <w:left w:val="double" w:sz="4" w:space="0" w:color="auto"/>
              <w:bottom w:val="single" w:sz="4" w:space="0" w:color="auto"/>
              <w:right w:val="single" w:sz="4" w:space="0" w:color="auto"/>
            </w:tcBorders>
            <w:vAlign w:val="center"/>
          </w:tcPr>
          <w:p w:rsidR="004B4588" w:rsidRDefault="004B4588" w:rsidP="00D87BFB">
            <w:r>
              <w:t>17</w:t>
            </w:r>
          </w:p>
        </w:tc>
        <w:tc>
          <w:tcPr>
            <w:tcW w:w="3060" w:type="dxa"/>
            <w:tcBorders>
              <w:top w:val="single" w:sz="4" w:space="0" w:color="auto"/>
              <w:left w:val="single" w:sz="4" w:space="0" w:color="auto"/>
              <w:bottom w:val="single" w:sz="4" w:space="0" w:color="auto"/>
              <w:right w:val="single" w:sz="4" w:space="0" w:color="auto"/>
            </w:tcBorders>
            <w:vAlign w:val="center"/>
          </w:tcPr>
          <w:p w:rsidR="004B4588" w:rsidRPr="008B66E1" w:rsidRDefault="004B4588" w:rsidP="00D87BFB">
            <w:r w:rsidRPr="0070104A">
              <w:rPr>
                <w:rFonts w:asciiTheme="majorBidi" w:hAnsiTheme="majorBidi" w:cstheme="majorBidi"/>
                <w:bCs/>
                <w:sz w:val="20"/>
              </w:rPr>
              <w:t>Network audio streaming device</w:t>
            </w:r>
          </w:p>
        </w:tc>
        <w:tc>
          <w:tcPr>
            <w:tcW w:w="1350" w:type="dxa"/>
            <w:tcBorders>
              <w:top w:val="single" w:sz="4" w:space="0" w:color="auto"/>
              <w:left w:val="single" w:sz="4" w:space="0" w:color="auto"/>
              <w:bottom w:val="single" w:sz="4" w:space="0" w:color="auto"/>
              <w:right w:val="single" w:sz="4" w:space="0" w:color="auto"/>
            </w:tcBorders>
            <w:vAlign w:val="center"/>
          </w:tcPr>
          <w:p w:rsidR="004B4588" w:rsidRPr="008B66E1" w:rsidRDefault="004B4588" w:rsidP="00D87BFB">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350" w:type="dxa"/>
            <w:tcBorders>
              <w:top w:val="single" w:sz="4" w:space="0" w:color="auto"/>
              <w:left w:val="single" w:sz="4" w:space="0" w:color="auto"/>
              <w:bottom w:val="single" w:sz="4" w:space="0" w:color="auto"/>
              <w:right w:val="single" w:sz="4" w:space="0" w:color="auto"/>
            </w:tcBorders>
            <w:vAlign w:val="center"/>
          </w:tcPr>
          <w:p w:rsidR="004B4588" w:rsidRPr="008B66E1" w:rsidRDefault="004B4588" w:rsidP="00D87BFB">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620" w:type="dxa"/>
            <w:tcBorders>
              <w:top w:val="single" w:sz="4" w:space="0" w:color="auto"/>
              <w:left w:val="single" w:sz="4" w:space="0" w:color="auto"/>
              <w:bottom w:val="single" w:sz="4" w:space="0" w:color="auto"/>
              <w:right w:val="single" w:sz="4" w:space="0" w:color="auto"/>
            </w:tcBorders>
            <w:vAlign w:val="center"/>
          </w:tcPr>
          <w:p w:rsidR="004B4588" w:rsidRPr="00D52844" w:rsidRDefault="004B4588" w:rsidP="00D87BFB">
            <w:pPr>
              <w:rPr>
                <w:sz w:val="20"/>
                <w:szCs w:val="16"/>
              </w:rPr>
            </w:pPr>
            <w:r w:rsidRPr="00D52844">
              <w:rPr>
                <w:sz w:val="20"/>
                <w:szCs w:val="16"/>
              </w:rPr>
              <w:t>People’s Majlis Secretariat, Male’, Maldives</w:t>
            </w:r>
          </w:p>
        </w:tc>
        <w:tc>
          <w:tcPr>
            <w:tcW w:w="1260" w:type="dxa"/>
            <w:tcBorders>
              <w:left w:val="single" w:sz="4" w:space="0" w:color="auto"/>
              <w:right w:val="single" w:sz="4" w:space="0" w:color="auto"/>
            </w:tcBorders>
            <w:vAlign w:val="center"/>
          </w:tcPr>
          <w:p w:rsidR="004B4588" w:rsidRPr="008B66E1" w:rsidRDefault="004B4588" w:rsidP="00D87BFB">
            <w:pPr>
              <w:jc w:val="center"/>
            </w:pPr>
            <w:r w:rsidRPr="008B66E1">
              <w:t>-</w:t>
            </w:r>
          </w:p>
        </w:tc>
        <w:tc>
          <w:tcPr>
            <w:tcW w:w="1620" w:type="dxa"/>
            <w:tcBorders>
              <w:left w:val="single" w:sz="4" w:space="0" w:color="auto"/>
              <w:right w:val="single" w:sz="4" w:space="0" w:color="auto"/>
            </w:tcBorders>
            <w:vAlign w:val="center"/>
          </w:tcPr>
          <w:p w:rsidR="004B4588" w:rsidRPr="008B66E1" w:rsidRDefault="004B4588" w:rsidP="00D87BFB">
            <w:pPr>
              <w:rPr>
                <w:sz w:val="20"/>
              </w:rPr>
            </w:pPr>
            <w:r w:rsidRPr="008B66E1">
              <w:rPr>
                <w:sz w:val="20"/>
              </w:rPr>
              <w:t>90</w:t>
            </w:r>
            <w:r>
              <w:rPr>
                <w:sz w:val="20"/>
              </w:rPr>
              <w:t xml:space="preserve"> </w:t>
            </w:r>
            <w:r w:rsidRPr="008B66E1">
              <w:rPr>
                <w:sz w:val="20"/>
              </w:rPr>
              <w:t xml:space="preserve">days from </w:t>
            </w:r>
            <w:r>
              <w:rPr>
                <w:sz w:val="20"/>
              </w:rPr>
              <w:t xml:space="preserve">the </w:t>
            </w:r>
            <w:r w:rsidRPr="008B66E1">
              <w:rPr>
                <w:sz w:val="20"/>
              </w:rPr>
              <w:t xml:space="preserve">award of contract </w:t>
            </w:r>
          </w:p>
        </w:tc>
        <w:tc>
          <w:tcPr>
            <w:tcW w:w="1890" w:type="dxa"/>
            <w:tcBorders>
              <w:left w:val="single" w:sz="4" w:space="0" w:color="auto"/>
              <w:right w:val="double" w:sz="4" w:space="0" w:color="auto"/>
            </w:tcBorders>
            <w:vAlign w:val="center"/>
          </w:tcPr>
          <w:p w:rsidR="004B4588" w:rsidRPr="008B66E1" w:rsidRDefault="004B4588" w:rsidP="00D87BFB"/>
        </w:tc>
      </w:tr>
      <w:tr w:rsidR="004B4588" w:rsidRPr="008B66E1" w:rsidTr="00131757">
        <w:trPr>
          <w:cantSplit/>
        </w:trPr>
        <w:tc>
          <w:tcPr>
            <w:tcW w:w="738" w:type="dxa"/>
            <w:tcBorders>
              <w:top w:val="single" w:sz="4" w:space="0" w:color="auto"/>
              <w:left w:val="double" w:sz="4" w:space="0" w:color="auto"/>
              <w:bottom w:val="single" w:sz="4" w:space="0" w:color="auto"/>
              <w:right w:val="single" w:sz="4" w:space="0" w:color="auto"/>
            </w:tcBorders>
            <w:vAlign w:val="center"/>
          </w:tcPr>
          <w:p w:rsidR="004B4588" w:rsidRDefault="004B4588" w:rsidP="00D87BFB">
            <w:r>
              <w:t>18</w:t>
            </w:r>
          </w:p>
        </w:tc>
        <w:tc>
          <w:tcPr>
            <w:tcW w:w="3060" w:type="dxa"/>
            <w:tcBorders>
              <w:top w:val="single" w:sz="4" w:space="0" w:color="auto"/>
              <w:left w:val="single" w:sz="4" w:space="0" w:color="auto"/>
              <w:bottom w:val="single" w:sz="4" w:space="0" w:color="auto"/>
              <w:right w:val="single" w:sz="4" w:space="0" w:color="auto"/>
            </w:tcBorders>
            <w:vAlign w:val="center"/>
          </w:tcPr>
          <w:p w:rsidR="004B4588" w:rsidRPr="008B66E1" w:rsidRDefault="004B4588" w:rsidP="00D87BFB">
            <w:r>
              <w:rPr>
                <w:rFonts w:asciiTheme="majorBidi" w:hAnsiTheme="majorBidi" w:cstheme="majorBidi"/>
                <w:bCs/>
                <w:sz w:val="20"/>
              </w:rPr>
              <w:t>Other accessories</w:t>
            </w:r>
          </w:p>
        </w:tc>
        <w:tc>
          <w:tcPr>
            <w:tcW w:w="1350" w:type="dxa"/>
            <w:tcBorders>
              <w:top w:val="single" w:sz="4" w:space="0" w:color="auto"/>
              <w:left w:val="single" w:sz="4" w:space="0" w:color="auto"/>
              <w:bottom w:val="single" w:sz="4" w:space="0" w:color="auto"/>
              <w:right w:val="single" w:sz="4" w:space="0" w:color="auto"/>
            </w:tcBorders>
            <w:vAlign w:val="center"/>
          </w:tcPr>
          <w:p w:rsidR="004B4588" w:rsidRPr="008B66E1" w:rsidRDefault="004B4588" w:rsidP="00D87BFB">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350" w:type="dxa"/>
            <w:tcBorders>
              <w:top w:val="single" w:sz="4" w:space="0" w:color="auto"/>
              <w:left w:val="single" w:sz="4" w:space="0" w:color="auto"/>
              <w:bottom w:val="single" w:sz="4" w:space="0" w:color="auto"/>
              <w:right w:val="single" w:sz="4" w:space="0" w:color="auto"/>
            </w:tcBorders>
            <w:vAlign w:val="center"/>
          </w:tcPr>
          <w:p w:rsidR="004B4588" w:rsidRPr="008B66E1" w:rsidRDefault="004B4588" w:rsidP="00D87BFB">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620" w:type="dxa"/>
            <w:tcBorders>
              <w:top w:val="single" w:sz="4" w:space="0" w:color="auto"/>
              <w:left w:val="single" w:sz="4" w:space="0" w:color="auto"/>
              <w:bottom w:val="single" w:sz="4" w:space="0" w:color="auto"/>
              <w:right w:val="single" w:sz="4" w:space="0" w:color="auto"/>
            </w:tcBorders>
            <w:vAlign w:val="center"/>
          </w:tcPr>
          <w:p w:rsidR="004B4588" w:rsidRPr="00D52844" w:rsidRDefault="004B4588" w:rsidP="00D87BFB">
            <w:pPr>
              <w:rPr>
                <w:sz w:val="20"/>
                <w:szCs w:val="16"/>
              </w:rPr>
            </w:pPr>
            <w:r w:rsidRPr="00D52844">
              <w:rPr>
                <w:sz w:val="20"/>
                <w:szCs w:val="16"/>
              </w:rPr>
              <w:t>People’s Majlis Secretariat, Male’, Maldives</w:t>
            </w:r>
          </w:p>
        </w:tc>
        <w:tc>
          <w:tcPr>
            <w:tcW w:w="1260" w:type="dxa"/>
            <w:tcBorders>
              <w:left w:val="single" w:sz="4" w:space="0" w:color="auto"/>
              <w:right w:val="single" w:sz="4" w:space="0" w:color="auto"/>
            </w:tcBorders>
            <w:vAlign w:val="center"/>
          </w:tcPr>
          <w:p w:rsidR="004B4588" w:rsidRPr="008B66E1" w:rsidRDefault="004B4588" w:rsidP="00D87BFB">
            <w:pPr>
              <w:jc w:val="center"/>
            </w:pPr>
            <w:r w:rsidRPr="008B66E1">
              <w:t>-</w:t>
            </w:r>
          </w:p>
        </w:tc>
        <w:tc>
          <w:tcPr>
            <w:tcW w:w="1620" w:type="dxa"/>
            <w:tcBorders>
              <w:left w:val="single" w:sz="4" w:space="0" w:color="auto"/>
              <w:right w:val="single" w:sz="4" w:space="0" w:color="auto"/>
            </w:tcBorders>
            <w:vAlign w:val="center"/>
          </w:tcPr>
          <w:p w:rsidR="004B4588" w:rsidRPr="008B66E1" w:rsidRDefault="004B4588" w:rsidP="00D87BFB">
            <w:pPr>
              <w:rPr>
                <w:sz w:val="20"/>
              </w:rPr>
            </w:pPr>
            <w:r w:rsidRPr="008B66E1">
              <w:rPr>
                <w:sz w:val="20"/>
              </w:rPr>
              <w:t>90</w:t>
            </w:r>
            <w:r>
              <w:rPr>
                <w:sz w:val="20"/>
              </w:rPr>
              <w:t xml:space="preserve"> </w:t>
            </w:r>
            <w:r w:rsidRPr="008B66E1">
              <w:rPr>
                <w:sz w:val="20"/>
              </w:rPr>
              <w:t xml:space="preserve">days from </w:t>
            </w:r>
            <w:r>
              <w:rPr>
                <w:sz w:val="20"/>
              </w:rPr>
              <w:t xml:space="preserve">the </w:t>
            </w:r>
            <w:r w:rsidRPr="008B66E1">
              <w:rPr>
                <w:sz w:val="20"/>
              </w:rPr>
              <w:t xml:space="preserve">award of contract </w:t>
            </w:r>
          </w:p>
        </w:tc>
        <w:tc>
          <w:tcPr>
            <w:tcW w:w="1890" w:type="dxa"/>
            <w:tcBorders>
              <w:left w:val="single" w:sz="4" w:space="0" w:color="auto"/>
              <w:right w:val="double" w:sz="4" w:space="0" w:color="auto"/>
            </w:tcBorders>
            <w:vAlign w:val="center"/>
          </w:tcPr>
          <w:p w:rsidR="004B4588" w:rsidRPr="008B66E1" w:rsidRDefault="004B4588" w:rsidP="00D87BFB"/>
        </w:tc>
      </w:tr>
      <w:tr w:rsidR="004B4588" w:rsidRPr="008B66E1" w:rsidTr="00131757">
        <w:trPr>
          <w:cantSplit/>
        </w:trPr>
        <w:tc>
          <w:tcPr>
            <w:tcW w:w="738" w:type="dxa"/>
            <w:tcBorders>
              <w:top w:val="single" w:sz="4" w:space="0" w:color="auto"/>
              <w:left w:val="double" w:sz="4" w:space="0" w:color="auto"/>
              <w:bottom w:val="single" w:sz="4" w:space="0" w:color="auto"/>
              <w:right w:val="single" w:sz="4" w:space="0" w:color="auto"/>
            </w:tcBorders>
            <w:vAlign w:val="center"/>
          </w:tcPr>
          <w:p w:rsidR="004B4588" w:rsidRDefault="004B4588" w:rsidP="00D87BFB">
            <w:r>
              <w:t>19</w:t>
            </w:r>
          </w:p>
        </w:tc>
        <w:tc>
          <w:tcPr>
            <w:tcW w:w="3060" w:type="dxa"/>
            <w:tcBorders>
              <w:top w:val="single" w:sz="4" w:space="0" w:color="auto"/>
              <w:left w:val="single" w:sz="4" w:space="0" w:color="auto"/>
              <w:bottom w:val="single" w:sz="4" w:space="0" w:color="auto"/>
              <w:right w:val="single" w:sz="4" w:space="0" w:color="auto"/>
            </w:tcBorders>
            <w:vAlign w:val="center"/>
          </w:tcPr>
          <w:p w:rsidR="004B4588" w:rsidRPr="008B66E1" w:rsidRDefault="004B4588" w:rsidP="00D87BFB">
            <w:r>
              <w:rPr>
                <w:rFonts w:asciiTheme="majorBidi" w:hAnsiTheme="majorBidi" w:cstheme="majorBidi"/>
                <w:bCs/>
                <w:sz w:val="20"/>
              </w:rPr>
              <w:t>Rack</w:t>
            </w:r>
          </w:p>
        </w:tc>
        <w:tc>
          <w:tcPr>
            <w:tcW w:w="1350" w:type="dxa"/>
            <w:tcBorders>
              <w:top w:val="single" w:sz="4" w:space="0" w:color="auto"/>
              <w:left w:val="single" w:sz="4" w:space="0" w:color="auto"/>
              <w:bottom w:val="single" w:sz="4" w:space="0" w:color="auto"/>
              <w:right w:val="single" w:sz="4" w:space="0" w:color="auto"/>
            </w:tcBorders>
            <w:vAlign w:val="center"/>
          </w:tcPr>
          <w:p w:rsidR="004B4588" w:rsidRPr="008B66E1" w:rsidRDefault="004B4588" w:rsidP="00D87BFB">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350" w:type="dxa"/>
            <w:tcBorders>
              <w:top w:val="single" w:sz="4" w:space="0" w:color="auto"/>
              <w:left w:val="single" w:sz="4" w:space="0" w:color="auto"/>
              <w:bottom w:val="single" w:sz="4" w:space="0" w:color="auto"/>
              <w:right w:val="single" w:sz="4" w:space="0" w:color="auto"/>
            </w:tcBorders>
            <w:vAlign w:val="center"/>
          </w:tcPr>
          <w:p w:rsidR="004B4588" w:rsidRPr="008B66E1" w:rsidRDefault="004B4588" w:rsidP="00D87BFB">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620" w:type="dxa"/>
            <w:tcBorders>
              <w:top w:val="single" w:sz="4" w:space="0" w:color="auto"/>
              <w:left w:val="single" w:sz="4" w:space="0" w:color="auto"/>
              <w:bottom w:val="single" w:sz="4" w:space="0" w:color="auto"/>
              <w:right w:val="single" w:sz="4" w:space="0" w:color="auto"/>
            </w:tcBorders>
            <w:vAlign w:val="center"/>
          </w:tcPr>
          <w:p w:rsidR="004B4588" w:rsidRPr="00D52844" w:rsidRDefault="004B4588" w:rsidP="00D87BFB">
            <w:pPr>
              <w:rPr>
                <w:sz w:val="20"/>
                <w:szCs w:val="16"/>
              </w:rPr>
            </w:pPr>
            <w:r w:rsidRPr="00D52844">
              <w:rPr>
                <w:sz w:val="20"/>
                <w:szCs w:val="16"/>
              </w:rPr>
              <w:t>People’s Majlis Secretariat, Male’, Maldives</w:t>
            </w:r>
          </w:p>
        </w:tc>
        <w:tc>
          <w:tcPr>
            <w:tcW w:w="1260" w:type="dxa"/>
            <w:tcBorders>
              <w:left w:val="single" w:sz="4" w:space="0" w:color="auto"/>
              <w:right w:val="single" w:sz="4" w:space="0" w:color="auto"/>
            </w:tcBorders>
            <w:vAlign w:val="center"/>
          </w:tcPr>
          <w:p w:rsidR="004B4588" w:rsidRPr="008B66E1" w:rsidRDefault="004B4588" w:rsidP="00D87BFB">
            <w:pPr>
              <w:jc w:val="center"/>
            </w:pPr>
            <w:r w:rsidRPr="008B66E1">
              <w:t>-</w:t>
            </w:r>
          </w:p>
        </w:tc>
        <w:tc>
          <w:tcPr>
            <w:tcW w:w="1620" w:type="dxa"/>
            <w:tcBorders>
              <w:left w:val="single" w:sz="4" w:space="0" w:color="auto"/>
              <w:right w:val="single" w:sz="4" w:space="0" w:color="auto"/>
            </w:tcBorders>
            <w:vAlign w:val="center"/>
          </w:tcPr>
          <w:p w:rsidR="004B4588" w:rsidRPr="008B66E1" w:rsidRDefault="004B4588" w:rsidP="00D87BFB">
            <w:pPr>
              <w:rPr>
                <w:sz w:val="20"/>
              </w:rPr>
            </w:pPr>
            <w:r w:rsidRPr="008B66E1">
              <w:rPr>
                <w:sz w:val="20"/>
              </w:rPr>
              <w:t>90</w:t>
            </w:r>
            <w:r>
              <w:rPr>
                <w:sz w:val="20"/>
              </w:rPr>
              <w:t xml:space="preserve"> </w:t>
            </w:r>
            <w:r w:rsidRPr="008B66E1">
              <w:rPr>
                <w:sz w:val="20"/>
              </w:rPr>
              <w:t xml:space="preserve">days from </w:t>
            </w:r>
            <w:r>
              <w:rPr>
                <w:sz w:val="20"/>
              </w:rPr>
              <w:t xml:space="preserve">the </w:t>
            </w:r>
            <w:r w:rsidRPr="008B66E1">
              <w:rPr>
                <w:sz w:val="20"/>
              </w:rPr>
              <w:t xml:space="preserve">award of contract </w:t>
            </w:r>
          </w:p>
        </w:tc>
        <w:tc>
          <w:tcPr>
            <w:tcW w:w="1890" w:type="dxa"/>
            <w:tcBorders>
              <w:left w:val="single" w:sz="4" w:space="0" w:color="auto"/>
              <w:right w:val="double" w:sz="4" w:space="0" w:color="auto"/>
            </w:tcBorders>
            <w:vAlign w:val="center"/>
          </w:tcPr>
          <w:p w:rsidR="004B4588" w:rsidRPr="008B66E1" w:rsidRDefault="004B4588" w:rsidP="00D87BFB"/>
        </w:tc>
      </w:tr>
      <w:tr w:rsidR="004B4588" w:rsidRPr="008B66E1" w:rsidTr="00131757">
        <w:trPr>
          <w:cantSplit/>
        </w:trPr>
        <w:tc>
          <w:tcPr>
            <w:tcW w:w="738" w:type="dxa"/>
            <w:tcBorders>
              <w:top w:val="single" w:sz="4" w:space="0" w:color="auto"/>
              <w:left w:val="double" w:sz="4" w:space="0" w:color="auto"/>
              <w:bottom w:val="single" w:sz="4" w:space="0" w:color="auto"/>
              <w:right w:val="single" w:sz="4" w:space="0" w:color="auto"/>
            </w:tcBorders>
            <w:vAlign w:val="center"/>
          </w:tcPr>
          <w:p w:rsidR="004B4588" w:rsidRDefault="004B4588" w:rsidP="00D87BFB">
            <w:r>
              <w:t>20</w:t>
            </w:r>
          </w:p>
        </w:tc>
        <w:tc>
          <w:tcPr>
            <w:tcW w:w="3060" w:type="dxa"/>
            <w:tcBorders>
              <w:top w:val="single" w:sz="4" w:space="0" w:color="auto"/>
              <w:left w:val="single" w:sz="4" w:space="0" w:color="auto"/>
              <w:bottom w:val="single" w:sz="4" w:space="0" w:color="auto"/>
              <w:right w:val="single" w:sz="4" w:space="0" w:color="auto"/>
            </w:tcBorders>
            <w:vAlign w:val="center"/>
          </w:tcPr>
          <w:p w:rsidR="004B4588" w:rsidRPr="008B66E1" w:rsidRDefault="004B4588" w:rsidP="00D87BFB">
            <w:r>
              <w:rPr>
                <w:rFonts w:asciiTheme="majorBidi" w:hAnsiTheme="majorBidi" w:cstheme="majorBidi"/>
                <w:sz w:val="20"/>
                <w:szCs w:val="16"/>
              </w:rPr>
              <w:t>Multichannel power Amplifier</w:t>
            </w:r>
          </w:p>
        </w:tc>
        <w:tc>
          <w:tcPr>
            <w:tcW w:w="1350" w:type="dxa"/>
            <w:tcBorders>
              <w:top w:val="single" w:sz="4" w:space="0" w:color="auto"/>
              <w:left w:val="single" w:sz="4" w:space="0" w:color="auto"/>
              <w:bottom w:val="single" w:sz="4" w:space="0" w:color="auto"/>
              <w:right w:val="single" w:sz="4" w:space="0" w:color="auto"/>
            </w:tcBorders>
            <w:vAlign w:val="center"/>
          </w:tcPr>
          <w:p w:rsidR="004B4588" w:rsidRPr="008B66E1" w:rsidRDefault="004B4588" w:rsidP="00D87BFB">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350" w:type="dxa"/>
            <w:tcBorders>
              <w:top w:val="single" w:sz="4" w:space="0" w:color="auto"/>
              <w:left w:val="single" w:sz="4" w:space="0" w:color="auto"/>
              <w:bottom w:val="single" w:sz="4" w:space="0" w:color="auto"/>
              <w:right w:val="single" w:sz="4" w:space="0" w:color="auto"/>
            </w:tcBorders>
            <w:vAlign w:val="center"/>
          </w:tcPr>
          <w:p w:rsidR="004B4588" w:rsidRPr="008B66E1" w:rsidRDefault="004B4588" w:rsidP="00D87BFB">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620" w:type="dxa"/>
            <w:tcBorders>
              <w:top w:val="single" w:sz="4" w:space="0" w:color="auto"/>
              <w:left w:val="single" w:sz="4" w:space="0" w:color="auto"/>
              <w:bottom w:val="single" w:sz="4" w:space="0" w:color="auto"/>
              <w:right w:val="single" w:sz="4" w:space="0" w:color="auto"/>
            </w:tcBorders>
            <w:vAlign w:val="center"/>
          </w:tcPr>
          <w:p w:rsidR="004B4588" w:rsidRPr="00D52844" w:rsidRDefault="004B4588" w:rsidP="00D87BFB">
            <w:pPr>
              <w:rPr>
                <w:sz w:val="20"/>
                <w:szCs w:val="16"/>
              </w:rPr>
            </w:pPr>
            <w:r w:rsidRPr="00D52844">
              <w:rPr>
                <w:sz w:val="20"/>
                <w:szCs w:val="16"/>
              </w:rPr>
              <w:t>People’s Majlis Secretariat, Male’, Maldives</w:t>
            </w:r>
          </w:p>
        </w:tc>
        <w:tc>
          <w:tcPr>
            <w:tcW w:w="1260" w:type="dxa"/>
            <w:tcBorders>
              <w:left w:val="single" w:sz="4" w:space="0" w:color="auto"/>
              <w:right w:val="single" w:sz="4" w:space="0" w:color="auto"/>
            </w:tcBorders>
            <w:vAlign w:val="center"/>
          </w:tcPr>
          <w:p w:rsidR="004B4588" w:rsidRPr="008B66E1" w:rsidRDefault="004B4588" w:rsidP="00D87BFB">
            <w:pPr>
              <w:jc w:val="center"/>
            </w:pPr>
            <w:r w:rsidRPr="008B66E1">
              <w:t>-</w:t>
            </w:r>
          </w:p>
        </w:tc>
        <w:tc>
          <w:tcPr>
            <w:tcW w:w="1620" w:type="dxa"/>
            <w:tcBorders>
              <w:left w:val="single" w:sz="4" w:space="0" w:color="auto"/>
              <w:right w:val="single" w:sz="4" w:space="0" w:color="auto"/>
            </w:tcBorders>
            <w:vAlign w:val="center"/>
          </w:tcPr>
          <w:p w:rsidR="004B4588" w:rsidRPr="008B66E1" w:rsidRDefault="004B4588" w:rsidP="00D87BFB">
            <w:pPr>
              <w:rPr>
                <w:sz w:val="20"/>
              </w:rPr>
            </w:pPr>
            <w:r w:rsidRPr="008B66E1">
              <w:rPr>
                <w:sz w:val="20"/>
              </w:rPr>
              <w:t>90</w:t>
            </w:r>
            <w:r>
              <w:rPr>
                <w:sz w:val="20"/>
              </w:rPr>
              <w:t xml:space="preserve"> </w:t>
            </w:r>
            <w:r w:rsidRPr="008B66E1">
              <w:rPr>
                <w:sz w:val="20"/>
              </w:rPr>
              <w:t xml:space="preserve">days from </w:t>
            </w:r>
            <w:r>
              <w:rPr>
                <w:sz w:val="20"/>
              </w:rPr>
              <w:t xml:space="preserve">the </w:t>
            </w:r>
            <w:r w:rsidRPr="008B66E1">
              <w:rPr>
                <w:sz w:val="20"/>
              </w:rPr>
              <w:t xml:space="preserve">award of contract </w:t>
            </w:r>
          </w:p>
        </w:tc>
        <w:tc>
          <w:tcPr>
            <w:tcW w:w="1890" w:type="dxa"/>
            <w:tcBorders>
              <w:left w:val="single" w:sz="4" w:space="0" w:color="auto"/>
              <w:right w:val="double" w:sz="4" w:space="0" w:color="auto"/>
            </w:tcBorders>
            <w:vAlign w:val="center"/>
          </w:tcPr>
          <w:p w:rsidR="004B4588" w:rsidRPr="008B66E1" w:rsidRDefault="004B4588" w:rsidP="00D87BFB"/>
        </w:tc>
      </w:tr>
      <w:tr w:rsidR="004B4588" w:rsidRPr="008B66E1" w:rsidTr="00131757">
        <w:trPr>
          <w:cantSplit/>
        </w:trPr>
        <w:tc>
          <w:tcPr>
            <w:tcW w:w="738" w:type="dxa"/>
            <w:tcBorders>
              <w:top w:val="single" w:sz="4" w:space="0" w:color="auto"/>
              <w:left w:val="double" w:sz="4" w:space="0" w:color="auto"/>
              <w:bottom w:val="single" w:sz="4" w:space="0" w:color="auto"/>
              <w:right w:val="single" w:sz="4" w:space="0" w:color="auto"/>
            </w:tcBorders>
            <w:vAlign w:val="center"/>
          </w:tcPr>
          <w:p w:rsidR="004B4588" w:rsidRDefault="004B4588" w:rsidP="00D87BFB">
            <w:r>
              <w:lastRenderedPageBreak/>
              <w:t>21</w:t>
            </w:r>
          </w:p>
        </w:tc>
        <w:tc>
          <w:tcPr>
            <w:tcW w:w="3060" w:type="dxa"/>
            <w:tcBorders>
              <w:top w:val="single" w:sz="4" w:space="0" w:color="auto"/>
              <w:left w:val="single" w:sz="4" w:space="0" w:color="auto"/>
              <w:bottom w:val="single" w:sz="4" w:space="0" w:color="auto"/>
              <w:right w:val="single" w:sz="4" w:space="0" w:color="auto"/>
            </w:tcBorders>
            <w:vAlign w:val="center"/>
          </w:tcPr>
          <w:p w:rsidR="004B4588" w:rsidRPr="008B66E1" w:rsidRDefault="004B4588" w:rsidP="00D87BFB">
            <w:r w:rsidRPr="0070104A">
              <w:rPr>
                <w:rFonts w:asciiTheme="majorBidi" w:hAnsiTheme="majorBidi" w:cstheme="majorBidi"/>
                <w:bCs/>
                <w:sz w:val="20"/>
              </w:rPr>
              <w:t>Solid-state Digital Audio Network Recorder</w:t>
            </w:r>
          </w:p>
        </w:tc>
        <w:tc>
          <w:tcPr>
            <w:tcW w:w="1350" w:type="dxa"/>
            <w:tcBorders>
              <w:top w:val="single" w:sz="4" w:space="0" w:color="auto"/>
              <w:left w:val="single" w:sz="4" w:space="0" w:color="auto"/>
              <w:bottom w:val="single" w:sz="4" w:space="0" w:color="auto"/>
              <w:right w:val="single" w:sz="4" w:space="0" w:color="auto"/>
            </w:tcBorders>
            <w:vAlign w:val="center"/>
          </w:tcPr>
          <w:p w:rsidR="004B4588" w:rsidRPr="008B66E1" w:rsidRDefault="004B4588" w:rsidP="00D87BFB">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350" w:type="dxa"/>
            <w:tcBorders>
              <w:top w:val="single" w:sz="4" w:space="0" w:color="auto"/>
              <w:left w:val="single" w:sz="4" w:space="0" w:color="auto"/>
              <w:bottom w:val="single" w:sz="4" w:space="0" w:color="auto"/>
              <w:right w:val="single" w:sz="4" w:space="0" w:color="auto"/>
            </w:tcBorders>
            <w:vAlign w:val="center"/>
          </w:tcPr>
          <w:p w:rsidR="004B4588" w:rsidRPr="008B66E1" w:rsidRDefault="004B4588" w:rsidP="00D87BFB">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620" w:type="dxa"/>
            <w:tcBorders>
              <w:top w:val="single" w:sz="4" w:space="0" w:color="auto"/>
              <w:left w:val="single" w:sz="4" w:space="0" w:color="auto"/>
              <w:bottom w:val="single" w:sz="4" w:space="0" w:color="auto"/>
              <w:right w:val="single" w:sz="4" w:space="0" w:color="auto"/>
            </w:tcBorders>
            <w:vAlign w:val="center"/>
          </w:tcPr>
          <w:p w:rsidR="004B4588" w:rsidRPr="00D52844" w:rsidRDefault="004B4588" w:rsidP="00D87BFB">
            <w:pPr>
              <w:rPr>
                <w:sz w:val="20"/>
                <w:szCs w:val="16"/>
              </w:rPr>
            </w:pPr>
            <w:r w:rsidRPr="00D52844">
              <w:rPr>
                <w:sz w:val="20"/>
                <w:szCs w:val="16"/>
              </w:rPr>
              <w:t>People’s Majlis Secretariat, Male’, Maldives</w:t>
            </w:r>
          </w:p>
        </w:tc>
        <w:tc>
          <w:tcPr>
            <w:tcW w:w="1260" w:type="dxa"/>
            <w:tcBorders>
              <w:left w:val="single" w:sz="4" w:space="0" w:color="auto"/>
              <w:right w:val="single" w:sz="4" w:space="0" w:color="auto"/>
            </w:tcBorders>
            <w:vAlign w:val="center"/>
          </w:tcPr>
          <w:p w:rsidR="004B4588" w:rsidRPr="008B66E1" w:rsidRDefault="004B4588" w:rsidP="00D87BFB">
            <w:pPr>
              <w:jc w:val="center"/>
            </w:pPr>
            <w:r w:rsidRPr="008B66E1">
              <w:t>-</w:t>
            </w:r>
          </w:p>
        </w:tc>
        <w:tc>
          <w:tcPr>
            <w:tcW w:w="1620" w:type="dxa"/>
            <w:tcBorders>
              <w:left w:val="single" w:sz="4" w:space="0" w:color="auto"/>
              <w:right w:val="single" w:sz="4" w:space="0" w:color="auto"/>
            </w:tcBorders>
            <w:vAlign w:val="center"/>
          </w:tcPr>
          <w:p w:rsidR="004B4588" w:rsidRPr="008B66E1" w:rsidRDefault="004B4588" w:rsidP="00D87BFB">
            <w:pPr>
              <w:rPr>
                <w:sz w:val="20"/>
              </w:rPr>
            </w:pPr>
            <w:r w:rsidRPr="008B66E1">
              <w:rPr>
                <w:sz w:val="20"/>
              </w:rPr>
              <w:t>90</w:t>
            </w:r>
            <w:r>
              <w:rPr>
                <w:sz w:val="20"/>
              </w:rPr>
              <w:t xml:space="preserve"> </w:t>
            </w:r>
            <w:r w:rsidRPr="008B66E1">
              <w:rPr>
                <w:sz w:val="20"/>
              </w:rPr>
              <w:t xml:space="preserve">days from </w:t>
            </w:r>
            <w:r>
              <w:rPr>
                <w:sz w:val="20"/>
              </w:rPr>
              <w:t xml:space="preserve">the </w:t>
            </w:r>
            <w:r w:rsidRPr="008B66E1">
              <w:rPr>
                <w:sz w:val="20"/>
              </w:rPr>
              <w:t xml:space="preserve">award of contract </w:t>
            </w:r>
          </w:p>
        </w:tc>
        <w:tc>
          <w:tcPr>
            <w:tcW w:w="1890" w:type="dxa"/>
            <w:tcBorders>
              <w:left w:val="single" w:sz="4" w:space="0" w:color="auto"/>
              <w:right w:val="double" w:sz="4" w:space="0" w:color="auto"/>
            </w:tcBorders>
            <w:vAlign w:val="center"/>
          </w:tcPr>
          <w:p w:rsidR="004B4588" w:rsidRPr="008B66E1" w:rsidRDefault="004B4588" w:rsidP="00D87BFB"/>
        </w:tc>
      </w:tr>
      <w:tr w:rsidR="004B4588" w:rsidRPr="008B66E1" w:rsidTr="00131757">
        <w:trPr>
          <w:cantSplit/>
        </w:trPr>
        <w:tc>
          <w:tcPr>
            <w:tcW w:w="738" w:type="dxa"/>
            <w:tcBorders>
              <w:top w:val="single" w:sz="4" w:space="0" w:color="auto"/>
              <w:left w:val="double" w:sz="4" w:space="0" w:color="auto"/>
              <w:bottom w:val="single" w:sz="4" w:space="0" w:color="auto"/>
              <w:right w:val="single" w:sz="4" w:space="0" w:color="auto"/>
            </w:tcBorders>
            <w:vAlign w:val="center"/>
          </w:tcPr>
          <w:p w:rsidR="004B4588" w:rsidRDefault="004B4588" w:rsidP="00D87BFB">
            <w:r>
              <w:t>22</w:t>
            </w:r>
          </w:p>
        </w:tc>
        <w:tc>
          <w:tcPr>
            <w:tcW w:w="3060" w:type="dxa"/>
            <w:tcBorders>
              <w:top w:val="single" w:sz="4" w:space="0" w:color="auto"/>
              <w:left w:val="single" w:sz="4" w:space="0" w:color="auto"/>
              <w:bottom w:val="single" w:sz="4" w:space="0" w:color="auto"/>
              <w:right w:val="single" w:sz="4" w:space="0" w:color="auto"/>
            </w:tcBorders>
            <w:vAlign w:val="center"/>
          </w:tcPr>
          <w:p w:rsidR="004B4588" w:rsidRPr="008B66E1" w:rsidRDefault="004B4588" w:rsidP="00D87BFB">
            <w:r w:rsidRPr="0070104A">
              <w:rPr>
                <w:rFonts w:asciiTheme="majorBidi" w:hAnsiTheme="majorBidi" w:cstheme="majorBidi"/>
                <w:bCs/>
                <w:sz w:val="20"/>
              </w:rPr>
              <w:t>Digital Matrix Mixer with Integrated Pre-Amplifier</w:t>
            </w:r>
          </w:p>
        </w:tc>
        <w:tc>
          <w:tcPr>
            <w:tcW w:w="1350" w:type="dxa"/>
            <w:tcBorders>
              <w:top w:val="single" w:sz="4" w:space="0" w:color="auto"/>
              <w:left w:val="single" w:sz="4" w:space="0" w:color="auto"/>
              <w:bottom w:val="single" w:sz="4" w:space="0" w:color="auto"/>
              <w:right w:val="single" w:sz="4" w:space="0" w:color="auto"/>
            </w:tcBorders>
            <w:vAlign w:val="center"/>
          </w:tcPr>
          <w:p w:rsidR="004B4588" w:rsidRPr="008B66E1" w:rsidRDefault="004B4588" w:rsidP="00D87BFB">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350" w:type="dxa"/>
            <w:tcBorders>
              <w:top w:val="single" w:sz="4" w:space="0" w:color="auto"/>
              <w:left w:val="single" w:sz="4" w:space="0" w:color="auto"/>
              <w:bottom w:val="single" w:sz="4" w:space="0" w:color="auto"/>
              <w:right w:val="single" w:sz="4" w:space="0" w:color="auto"/>
            </w:tcBorders>
            <w:vAlign w:val="center"/>
          </w:tcPr>
          <w:p w:rsidR="004B4588" w:rsidRPr="008B66E1" w:rsidRDefault="004B4588" w:rsidP="00D87BFB">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620" w:type="dxa"/>
            <w:tcBorders>
              <w:top w:val="single" w:sz="4" w:space="0" w:color="auto"/>
              <w:left w:val="single" w:sz="4" w:space="0" w:color="auto"/>
              <w:bottom w:val="single" w:sz="4" w:space="0" w:color="auto"/>
              <w:right w:val="single" w:sz="4" w:space="0" w:color="auto"/>
            </w:tcBorders>
            <w:vAlign w:val="center"/>
          </w:tcPr>
          <w:p w:rsidR="004B4588" w:rsidRPr="00D52844" w:rsidRDefault="004B4588" w:rsidP="00D87BFB">
            <w:pPr>
              <w:rPr>
                <w:sz w:val="20"/>
                <w:szCs w:val="16"/>
              </w:rPr>
            </w:pPr>
            <w:r w:rsidRPr="00D52844">
              <w:rPr>
                <w:sz w:val="20"/>
                <w:szCs w:val="16"/>
              </w:rPr>
              <w:t>People’s Majlis Secretariat, Male’, Maldives</w:t>
            </w:r>
          </w:p>
        </w:tc>
        <w:tc>
          <w:tcPr>
            <w:tcW w:w="1260" w:type="dxa"/>
            <w:tcBorders>
              <w:left w:val="single" w:sz="4" w:space="0" w:color="auto"/>
              <w:right w:val="single" w:sz="4" w:space="0" w:color="auto"/>
            </w:tcBorders>
            <w:vAlign w:val="center"/>
          </w:tcPr>
          <w:p w:rsidR="004B4588" w:rsidRPr="008B66E1" w:rsidRDefault="004B4588" w:rsidP="00D87BFB">
            <w:pPr>
              <w:jc w:val="center"/>
            </w:pPr>
            <w:r w:rsidRPr="008B66E1">
              <w:t>-</w:t>
            </w:r>
          </w:p>
        </w:tc>
        <w:tc>
          <w:tcPr>
            <w:tcW w:w="1620" w:type="dxa"/>
            <w:tcBorders>
              <w:left w:val="single" w:sz="4" w:space="0" w:color="auto"/>
              <w:right w:val="single" w:sz="4" w:space="0" w:color="auto"/>
            </w:tcBorders>
            <w:vAlign w:val="center"/>
          </w:tcPr>
          <w:p w:rsidR="004B4588" w:rsidRPr="008B66E1" w:rsidRDefault="004B4588" w:rsidP="00D87BFB">
            <w:pPr>
              <w:rPr>
                <w:sz w:val="20"/>
              </w:rPr>
            </w:pPr>
            <w:r w:rsidRPr="008B66E1">
              <w:rPr>
                <w:sz w:val="20"/>
              </w:rPr>
              <w:t>90</w:t>
            </w:r>
            <w:r>
              <w:rPr>
                <w:sz w:val="20"/>
              </w:rPr>
              <w:t xml:space="preserve"> </w:t>
            </w:r>
            <w:r w:rsidRPr="008B66E1">
              <w:rPr>
                <w:sz w:val="20"/>
              </w:rPr>
              <w:t xml:space="preserve">days from </w:t>
            </w:r>
            <w:r>
              <w:rPr>
                <w:sz w:val="20"/>
              </w:rPr>
              <w:t xml:space="preserve">the </w:t>
            </w:r>
            <w:r w:rsidRPr="008B66E1">
              <w:rPr>
                <w:sz w:val="20"/>
              </w:rPr>
              <w:t xml:space="preserve">award of contract </w:t>
            </w:r>
          </w:p>
        </w:tc>
        <w:tc>
          <w:tcPr>
            <w:tcW w:w="1890" w:type="dxa"/>
            <w:tcBorders>
              <w:left w:val="single" w:sz="4" w:space="0" w:color="auto"/>
              <w:right w:val="double" w:sz="4" w:space="0" w:color="auto"/>
            </w:tcBorders>
            <w:vAlign w:val="center"/>
          </w:tcPr>
          <w:p w:rsidR="004B4588" w:rsidRPr="008B66E1" w:rsidRDefault="004B4588" w:rsidP="00D87BFB"/>
        </w:tc>
      </w:tr>
      <w:tr w:rsidR="004B4588" w:rsidRPr="008B66E1" w:rsidTr="00131757">
        <w:trPr>
          <w:cantSplit/>
        </w:trPr>
        <w:tc>
          <w:tcPr>
            <w:tcW w:w="738" w:type="dxa"/>
            <w:tcBorders>
              <w:top w:val="single" w:sz="4" w:space="0" w:color="auto"/>
              <w:left w:val="double" w:sz="4" w:space="0" w:color="auto"/>
              <w:bottom w:val="single" w:sz="4" w:space="0" w:color="auto"/>
              <w:right w:val="single" w:sz="4" w:space="0" w:color="auto"/>
            </w:tcBorders>
            <w:vAlign w:val="center"/>
          </w:tcPr>
          <w:p w:rsidR="004B4588" w:rsidRDefault="004B4588" w:rsidP="00D87BFB">
            <w:r>
              <w:t>23</w:t>
            </w:r>
          </w:p>
        </w:tc>
        <w:tc>
          <w:tcPr>
            <w:tcW w:w="3060" w:type="dxa"/>
            <w:tcBorders>
              <w:top w:val="single" w:sz="4" w:space="0" w:color="auto"/>
              <w:left w:val="single" w:sz="4" w:space="0" w:color="auto"/>
              <w:bottom w:val="single" w:sz="4" w:space="0" w:color="auto"/>
              <w:right w:val="single" w:sz="4" w:space="0" w:color="auto"/>
            </w:tcBorders>
            <w:vAlign w:val="center"/>
          </w:tcPr>
          <w:p w:rsidR="004B4588" w:rsidRPr="008B66E1" w:rsidRDefault="004B4588" w:rsidP="00D87BFB">
            <w:r>
              <w:rPr>
                <w:rFonts w:asciiTheme="majorBidi" w:hAnsiTheme="majorBidi" w:cstheme="majorBidi"/>
                <w:bCs/>
                <w:sz w:val="20"/>
              </w:rPr>
              <w:t>Integrated Controller</w:t>
            </w:r>
          </w:p>
        </w:tc>
        <w:tc>
          <w:tcPr>
            <w:tcW w:w="1350" w:type="dxa"/>
            <w:tcBorders>
              <w:top w:val="single" w:sz="4" w:space="0" w:color="auto"/>
              <w:left w:val="single" w:sz="4" w:space="0" w:color="auto"/>
              <w:bottom w:val="single" w:sz="4" w:space="0" w:color="auto"/>
              <w:right w:val="single" w:sz="4" w:space="0" w:color="auto"/>
            </w:tcBorders>
            <w:vAlign w:val="center"/>
          </w:tcPr>
          <w:p w:rsidR="004B4588" w:rsidRPr="008B66E1" w:rsidRDefault="004B4588" w:rsidP="00D87BFB">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350" w:type="dxa"/>
            <w:tcBorders>
              <w:top w:val="single" w:sz="4" w:space="0" w:color="auto"/>
              <w:left w:val="single" w:sz="4" w:space="0" w:color="auto"/>
              <w:bottom w:val="single" w:sz="4" w:space="0" w:color="auto"/>
              <w:right w:val="single" w:sz="4" w:space="0" w:color="auto"/>
            </w:tcBorders>
            <w:vAlign w:val="center"/>
          </w:tcPr>
          <w:p w:rsidR="004B4588" w:rsidRPr="008B66E1" w:rsidRDefault="004B4588" w:rsidP="00D87BFB">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620" w:type="dxa"/>
            <w:tcBorders>
              <w:top w:val="single" w:sz="4" w:space="0" w:color="auto"/>
              <w:left w:val="single" w:sz="4" w:space="0" w:color="auto"/>
              <w:bottom w:val="single" w:sz="4" w:space="0" w:color="auto"/>
              <w:right w:val="single" w:sz="4" w:space="0" w:color="auto"/>
            </w:tcBorders>
            <w:vAlign w:val="center"/>
          </w:tcPr>
          <w:p w:rsidR="004B4588" w:rsidRPr="00D52844" w:rsidRDefault="004B4588" w:rsidP="00D87BFB">
            <w:pPr>
              <w:rPr>
                <w:sz w:val="20"/>
                <w:szCs w:val="16"/>
              </w:rPr>
            </w:pPr>
            <w:r w:rsidRPr="00D52844">
              <w:rPr>
                <w:sz w:val="20"/>
                <w:szCs w:val="16"/>
              </w:rPr>
              <w:t>People’s Majlis Secretariat, Male’, Maldives</w:t>
            </w:r>
          </w:p>
        </w:tc>
        <w:tc>
          <w:tcPr>
            <w:tcW w:w="1260" w:type="dxa"/>
            <w:tcBorders>
              <w:left w:val="single" w:sz="4" w:space="0" w:color="auto"/>
              <w:right w:val="single" w:sz="4" w:space="0" w:color="auto"/>
            </w:tcBorders>
            <w:vAlign w:val="center"/>
          </w:tcPr>
          <w:p w:rsidR="004B4588" w:rsidRPr="008B66E1" w:rsidRDefault="004B4588" w:rsidP="00D87BFB">
            <w:pPr>
              <w:jc w:val="center"/>
            </w:pPr>
            <w:r w:rsidRPr="008B66E1">
              <w:t>-</w:t>
            </w:r>
          </w:p>
        </w:tc>
        <w:tc>
          <w:tcPr>
            <w:tcW w:w="1620" w:type="dxa"/>
            <w:tcBorders>
              <w:left w:val="single" w:sz="4" w:space="0" w:color="auto"/>
              <w:right w:val="single" w:sz="4" w:space="0" w:color="auto"/>
            </w:tcBorders>
            <w:vAlign w:val="center"/>
          </w:tcPr>
          <w:p w:rsidR="004B4588" w:rsidRPr="008B66E1" w:rsidRDefault="004B4588" w:rsidP="00D87BFB">
            <w:pPr>
              <w:rPr>
                <w:sz w:val="20"/>
              </w:rPr>
            </w:pPr>
            <w:r w:rsidRPr="008B66E1">
              <w:rPr>
                <w:sz w:val="20"/>
              </w:rPr>
              <w:t>90</w:t>
            </w:r>
            <w:r>
              <w:rPr>
                <w:sz w:val="20"/>
              </w:rPr>
              <w:t xml:space="preserve"> </w:t>
            </w:r>
            <w:r w:rsidRPr="008B66E1">
              <w:rPr>
                <w:sz w:val="20"/>
              </w:rPr>
              <w:t xml:space="preserve">days from </w:t>
            </w:r>
            <w:r>
              <w:rPr>
                <w:sz w:val="20"/>
              </w:rPr>
              <w:t xml:space="preserve">the </w:t>
            </w:r>
            <w:r w:rsidRPr="008B66E1">
              <w:rPr>
                <w:sz w:val="20"/>
              </w:rPr>
              <w:t xml:space="preserve">award of contract </w:t>
            </w:r>
          </w:p>
        </w:tc>
        <w:tc>
          <w:tcPr>
            <w:tcW w:w="1890" w:type="dxa"/>
            <w:tcBorders>
              <w:left w:val="single" w:sz="4" w:space="0" w:color="auto"/>
              <w:right w:val="double" w:sz="4" w:space="0" w:color="auto"/>
            </w:tcBorders>
            <w:vAlign w:val="center"/>
          </w:tcPr>
          <w:p w:rsidR="004B4588" w:rsidRPr="008B66E1" w:rsidRDefault="004B4588" w:rsidP="00D87BFB"/>
        </w:tc>
      </w:tr>
      <w:tr w:rsidR="004B4588" w:rsidRPr="008B66E1" w:rsidTr="00131757">
        <w:trPr>
          <w:cantSplit/>
        </w:trPr>
        <w:tc>
          <w:tcPr>
            <w:tcW w:w="738" w:type="dxa"/>
            <w:tcBorders>
              <w:top w:val="single" w:sz="4" w:space="0" w:color="auto"/>
              <w:left w:val="double" w:sz="4" w:space="0" w:color="auto"/>
              <w:bottom w:val="single" w:sz="4" w:space="0" w:color="auto"/>
              <w:right w:val="single" w:sz="4" w:space="0" w:color="auto"/>
            </w:tcBorders>
            <w:vAlign w:val="center"/>
          </w:tcPr>
          <w:p w:rsidR="004B4588" w:rsidRDefault="004B4588" w:rsidP="00D87BFB">
            <w:r>
              <w:t>24</w:t>
            </w:r>
          </w:p>
        </w:tc>
        <w:tc>
          <w:tcPr>
            <w:tcW w:w="3060" w:type="dxa"/>
            <w:tcBorders>
              <w:top w:val="single" w:sz="4" w:space="0" w:color="auto"/>
              <w:left w:val="single" w:sz="4" w:space="0" w:color="auto"/>
              <w:bottom w:val="single" w:sz="4" w:space="0" w:color="auto"/>
              <w:right w:val="single" w:sz="4" w:space="0" w:color="auto"/>
            </w:tcBorders>
            <w:vAlign w:val="center"/>
          </w:tcPr>
          <w:p w:rsidR="004B4588" w:rsidRPr="008B66E1" w:rsidRDefault="005A15FA" w:rsidP="00D87BFB">
            <w:r>
              <w:rPr>
                <w:rFonts w:asciiTheme="majorBidi" w:hAnsiTheme="majorBidi" w:cstheme="majorBidi"/>
                <w:bCs/>
                <w:sz w:val="20"/>
              </w:rPr>
              <w:t xml:space="preserve">Mobile Wireless </w:t>
            </w:r>
            <w:r w:rsidR="004B4588">
              <w:rPr>
                <w:rFonts w:asciiTheme="majorBidi" w:hAnsiTheme="majorBidi" w:cstheme="majorBidi"/>
                <w:bCs/>
                <w:sz w:val="20"/>
              </w:rPr>
              <w:t>Microphone</w:t>
            </w:r>
          </w:p>
        </w:tc>
        <w:tc>
          <w:tcPr>
            <w:tcW w:w="1350" w:type="dxa"/>
            <w:tcBorders>
              <w:top w:val="single" w:sz="4" w:space="0" w:color="auto"/>
              <w:left w:val="single" w:sz="4" w:space="0" w:color="auto"/>
              <w:bottom w:val="single" w:sz="4" w:space="0" w:color="auto"/>
              <w:right w:val="single" w:sz="4" w:space="0" w:color="auto"/>
            </w:tcBorders>
            <w:vAlign w:val="center"/>
          </w:tcPr>
          <w:p w:rsidR="004B4588" w:rsidRPr="008B66E1" w:rsidRDefault="004B4588" w:rsidP="00D87BFB">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350" w:type="dxa"/>
            <w:tcBorders>
              <w:top w:val="single" w:sz="4" w:space="0" w:color="auto"/>
              <w:left w:val="single" w:sz="4" w:space="0" w:color="auto"/>
              <w:bottom w:val="single" w:sz="4" w:space="0" w:color="auto"/>
              <w:right w:val="single" w:sz="4" w:space="0" w:color="auto"/>
            </w:tcBorders>
            <w:vAlign w:val="center"/>
          </w:tcPr>
          <w:p w:rsidR="004B4588" w:rsidRPr="008B66E1" w:rsidRDefault="004B4588" w:rsidP="00D87BFB">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620" w:type="dxa"/>
            <w:tcBorders>
              <w:top w:val="single" w:sz="4" w:space="0" w:color="auto"/>
              <w:left w:val="single" w:sz="4" w:space="0" w:color="auto"/>
              <w:bottom w:val="single" w:sz="4" w:space="0" w:color="auto"/>
              <w:right w:val="single" w:sz="4" w:space="0" w:color="auto"/>
            </w:tcBorders>
            <w:vAlign w:val="center"/>
          </w:tcPr>
          <w:p w:rsidR="004B4588" w:rsidRPr="00D52844" w:rsidRDefault="004B4588" w:rsidP="00D87BFB">
            <w:pPr>
              <w:rPr>
                <w:sz w:val="20"/>
                <w:szCs w:val="16"/>
              </w:rPr>
            </w:pPr>
            <w:r w:rsidRPr="00D52844">
              <w:rPr>
                <w:sz w:val="20"/>
                <w:szCs w:val="16"/>
              </w:rPr>
              <w:t>People’s Majlis Secretariat, Male’, Maldives</w:t>
            </w:r>
          </w:p>
        </w:tc>
        <w:tc>
          <w:tcPr>
            <w:tcW w:w="1260" w:type="dxa"/>
            <w:tcBorders>
              <w:left w:val="single" w:sz="4" w:space="0" w:color="auto"/>
              <w:right w:val="single" w:sz="4" w:space="0" w:color="auto"/>
            </w:tcBorders>
            <w:vAlign w:val="center"/>
          </w:tcPr>
          <w:p w:rsidR="004B4588" w:rsidRPr="008B66E1" w:rsidRDefault="004B4588" w:rsidP="00D87BFB">
            <w:pPr>
              <w:jc w:val="center"/>
            </w:pPr>
            <w:r w:rsidRPr="008B66E1">
              <w:t>-</w:t>
            </w:r>
          </w:p>
        </w:tc>
        <w:tc>
          <w:tcPr>
            <w:tcW w:w="1620" w:type="dxa"/>
            <w:tcBorders>
              <w:left w:val="single" w:sz="4" w:space="0" w:color="auto"/>
              <w:right w:val="single" w:sz="4" w:space="0" w:color="auto"/>
            </w:tcBorders>
            <w:vAlign w:val="center"/>
          </w:tcPr>
          <w:p w:rsidR="004B4588" w:rsidRPr="008B66E1" w:rsidRDefault="004B4588" w:rsidP="00D87BFB">
            <w:pPr>
              <w:rPr>
                <w:sz w:val="20"/>
              </w:rPr>
            </w:pPr>
            <w:r w:rsidRPr="008B66E1">
              <w:rPr>
                <w:sz w:val="20"/>
              </w:rPr>
              <w:t>90</w:t>
            </w:r>
            <w:r>
              <w:rPr>
                <w:sz w:val="20"/>
              </w:rPr>
              <w:t xml:space="preserve"> </w:t>
            </w:r>
            <w:r w:rsidRPr="008B66E1">
              <w:rPr>
                <w:sz w:val="20"/>
              </w:rPr>
              <w:t xml:space="preserve">days from </w:t>
            </w:r>
            <w:r>
              <w:rPr>
                <w:sz w:val="20"/>
              </w:rPr>
              <w:t xml:space="preserve">the </w:t>
            </w:r>
            <w:r w:rsidRPr="008B66E1">
              <w:rPr>
                <w:sz w:val="20"/>
              </w:rPr>
              <w:t xml:space="preserve">award of contract </w:t>
            </w:r>
          </w:p>
        </w:tc>
        <w:tc>
          <w:tcPr>
            <w:tcW w:w="1890" w:type="dxa"/>
            <w:tcBorders>
              <w:left w:val="single" w:sz="4" w:space="0" w:color="auto"/>
              <w:right w:val="double" w:sz="4" w:space="0" w:color="auto"/>
            </w:tcBorders>
            <w:vAlign w:val="center"/>
          </w:tcPr>
          <w:p w:rsidR="004B4588" w:rsidRPr="008B66E1" w:rsidRDefault="004B4588" w:rsidP="00D87BFB"/>
        </w:tc>
      </w:tr>
      <w:tr w:rsidR="004B4588" w:rsidRPr="008B66E1" w:rsidTr="00131757">
        <w:trPr>
          <w:cantSplit/>
        </w:trPr>
        <w:tc>
          <w:tcPr>
            <w:tcW w:w="738" w:type="dxa"/>
            <w:tcBorders>
              <w:top w:val="single" w:sz="4" w:space="0" w:color="auto"/>
              <w:left w:val="double" w:sz="4" w:space="0" w:color="auto"/>
              <w:bottom w:val="single" w:sz="4" w:space="0" w:color="auto"/>
              <w:right w:val="single" w:sz="4" w:space="0" w:color="auto"/>
            </w:tcBorders>
            <w:vAlign w:val="center"/>
          </w:tcPr>
          <w:p w:rsidR="004B4588" w:rsidRDefault="004B4588" w:rsidP="00D87BFB">
            <w:r>
              <w:t>25</w:t>
            </w:r>
          </w:p>
        </w:tc>
        <w:tc>
          <w:tcPr>
            <w:tcW w:w="3060" w:type="dxa"/>
            <w:tcBorders>
              <w:top w:val="single" w:sz="4" w:space="0" w:color="auto"/>
              <w:left w:val="single" w:sz="4" w:space="0" w:color="auto"/>
              <w:bottom w:val="single" w:sz="4" w:space="0" w:color="auto"/>
              <w:right w:val="single" w:sz="4" w:space="0" w:color="auto"/>
            </w:tcBorders>
            <w:vAlign w:val="center"/>
          </w:tcPr>
          <w:p w:rsidR="004B4588" w:rsidRPr="008B66E1" w:rsidRDefault="004B4588" w:rsidP="00D87BFB">
            <w:r>
              <w:rPr>
                <w:rFonts w:asciiTheme="majorBidi" w:hAnsiTheme="majorBidi" w:cstheme="majorBidi"/>
                <w:bCs/>
                <w:sz w:val="20"/>
              </w:rPr>
              <w:t>Digital Audio Matrix Switcher</w:t>
            </w:r>
          </w:p>
        </w:tc>
        <w:tc>
          <w:tcPr>
            <w:tcW w:w="1350" w:type="dxa"/>
            <w:tcBorders>
              <w:top w:val="single" w:sz="4" w:space="0" w:color="auto"/>
              <w:left w:val="single" w:sz="4" w:space="0" w:color="auto"/>
              <w:bottom w:val="single" w:sz="4" w:space="0" w:color="auto"/>
              <w:right w:val="single" w:sz="4" w:space="0" w:color="auto"/>
            </w:tcBorders>
            <w:vAlign w:val="center"/>
          </w:tcPr>
          <w:p w:rsidR="004B4588" w:rsidRPr="008B66E1" w:rsidRDefault="004B4588" w:rsidP="00D87BFB">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350" w:type="dxa"/>
            <w:tcBorders>
              <w:top w:val="single" w:sz="4" w:space="0" w:color="auto"/>
              <w:left w:val="single" w:sz="4" w:space="0" w:color="auto"/>
              <w:bottom w:val="single" w:sz="4" w:space="0" w:color="auto"/>
              <w:right w:val="single" w:sz="4" w:space="0" w:color="auto"/>
            </w:tcBorders>
            <w:vAlign w:val="center"/>
          </w:tcPr>
          <w:p w:rsidR="004B4588" w:rsidRPr="008B66E1" w:rsidRDefault="004B4588" w:rsidP="00D87BFB">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620" w:type="dxa"/>
            <w:tcBorders>
              <w:top w:val="single" w:sz="4" w:space="0" w:color="auto"/>
              <w:left w:val="single" w:sz="4" w:space="0" w:color="auto"/>
              <w:bottom w:val="single" w:sz="4" w:space="0" w:color="auto"/>
              <w:right w:val="single" w:sz="4" w:space="0" w:color="auto"/>
            </w:tcBorders>
            <w:vAlign w:val="center"/>
          </w:tcPr>
          <w:p w:rsidR="004B4588" w:rsidRPr="00D52844" w:rsidRDefault="004B4588" w:rsidP="00D87BFB">
            <w:pPr>
              <w:rPr>
                <w:sz w:val="20"/>
                <w:szCs w:val="16"/>
              </w:rPr>
            </w:pPr>
            <w:r w:rsidRPr="00D52844">
              <w:rPr>
                <w:sz w:val="20"/>
                <w:szCs w:val="16"/>
              </w:rPr>
              <w:t>People’s Majlis Secretariat, Male’, Maldives</w:t>
            </w:r>
          </w:p>
        </w:tc>
        <w:tc>
          <w:tcPr>
            <w:tcW w:w="1260" w:type="dxa"/>
            <w:tcBorders>
              <w:left w:val="single" w:sz="4" w:space="0" w:color="auto"/>
              <w:right w:val="single" w:sz="4" w:space="0" w:color="auto"/>
            </w:tcBorders>
            <w:vAlign w:val="center"/>
          </w:tcPr>
          <w:p w:rsidR="004B4588" w:rsidRPr="008B66E1" w:rsidRDefault="004B4588" w:rsidP="00D87BFB">
            <w:pPr>
              <w:jc w:val="center"/>
            </w:pPr>
            <w:r w:rsidRPr="008B66E1">
              <w:t>-</w:t>
            </w:r>
          </w:p>
        </w:tc>
        <w:tc>
          <w:tcPr>
            <w:tcW w:w="1620" w:type="dxa"/>
            <w:tcBorders>
              <w:left w:val="single" w:sz="4" w:space="0" w:color="auto"/>
              <w:right w:val="single" w:sz="4" w:space="0" w:color="auto"/>
            </w:tcBorders>
            <w:vAlign w:val="center"/>
          </w:tcPr>
          <w:p w:rsidR="004B4588" w:rsidRPr="008B66E1" w:rsidRDefault="004B4588" w:rsidP="00D87BFB">
            <w:pPr>
              <w:rPr>
                <w:sz w:val="20"/>
              </w:rPr>
            </w:pPr>
            <w:r w:rsidRPr="008B66E1">
              <w:rPr>
                <w:sz w:val="20"/>
              </w:rPr>
              <w:t>90</w:t>
            </w:r>
            <w:r>
              <w:rPr>
                <w:sz w:val="20"/>
              </w:rPr>
              <w:t xml:space="preserve"> </w:t>
            </w:r>
            <w:r w:rsidRPr="008B66E1">
              <w:rPr>
                <w:sz w:val="20"/>
              </w:rPr>
              <w:t xml:space="preserve">days from </w:t>
            </w:r>
            <w:r>
              <w:rPr>
                <w:sz w:val="20"/>
              </w:rPr>
              <w:t xml:space="preserve">the </w:t>
            </w:r>
            <w:r w:rsidRPr="008B66E1">
              <w:rPr>
                <w:sz w:val="20"/>
              </w:rPr>
              <w:t xml:space="preserve">award of contract </w:t>
            </w:r>
          </w:p>
        </w:tc>
        <w:tc>
          <w:tcPr>
            <w:tcW w:w="1890" w:type="dxa"/>
            <w:tcBorders>
              <w:left w:val="single" w:sz="4" w:space="0" w:color="auto"/>
              <w:right w:val="double" w:sz="4" w:space="0" w:color="auto"/>
            </w:tcBorders>
            <w:vAlign w:val="center"/>
          </w:tcPr>
          <w:p w:rsidR="004B4588" w:rsidRPr="008B66E1" w:rsidRDefault="004B4588" w:rsidP="00D87BFB"/>
        </w:tc>
      </w:tr>
      <w:tr w:rsidR="004B4588" w:rsidRPr="008B66E1" w:rsidTr="00131757">
        <w:trPr>
          <w:cantSplit/>
        </w:trPr>
        <w:tc>
          <w:tcPr>
            <w:tcW w:w="738" w:type="dxa"/>
            <w:tcBorders>
              <w:top w:val="single" w:sz="4" w:space="0" w:color="auto"/>
              <w:left w:val="double" w:sz="4" w:space="0" w:color="auto"/>
              <w:bottom w:val="single" w:sz="4" w:space="0" w:color="auto"/>
              <w:right w:val="single" w:sz="4" w:space="0" w:color="auto"/>
            </w:tcBorders>
            <w:vAlign w:val="center"/>
          </w:tcPr>
          <w:p w:rsidR="004B4588" w:rsidRDefault="004B4588" w:rsidP="00D87BFB">
            <w:r>
              <w:t>26</w:t>
            </w:r>
          </w:p>
        </w:tc>
        <w:tc>
          <w:tcPr>
            <w:tcW w:w="3060" w:type="dxa"/>
            <w:tcBorders>
              <w:top w:val="single" w:sz="4" w:space="0" w:color="auto"/>
              <w:left w:val="single" w:sz="4" w:space="0" w:color="auto"/>
              <w:bottom w:val="single" w:sz="4" w:space="0" w:color="auto"/>
              <w:right w:val="single" w:sz="4" w:space="0" w:color="auto"/>
            </w:tcBorders>
            <w:vAlign w:val="center"/>
          </w:tcPr>
          <w:p w:rsidR="004B4588" w:rsidRPr="008B66E1" w:rsidRDefault="004B4588" w:rsidP="00D87BFB">
            <w:r>
              <w:rPr>
                <w:rFonts w:asciiTheme="majorBidi" w:hAnsiTheme="majorBidi" w:cstheme="majorBidi"/>
                <w:bCs/>
                <w:sz w:val="20"/>
              </w:rPr>
              <w:t xml:space="preserve">Presentation / Video </w:t>
            </w:r>
            <w:proofErr w:type="spellStart"/>
            <w:r>
              <w:rPr>
                <w:rFonts w:asciiTheme="majorBidi" w:hAnsiTheme="majorBidi" w:cstheme="majorBidi"/>
                <w:bCs/>
                <w:sz w:val="20"/>
              </w:rPr>
              <w:t>Scaler</w:t>
            </w:r>
            <w:proofErr w:type="spellEnd"/>
          </w:p>
        </w:tc>
        <w:tc>
          <w:tcPr>
            <w:tcW w:w="1350" w:type="dxa"/>
            <w:tcBorders>
              <w:top w:val="single" w:sz="4" w:space="0" w:color="auto"/>
              <w:left w:val="single" w:sz="4" w:space="0" w:color="auto"/>
              <w:bottom w:val="single" w:sz="4" w:space="0" w:color="auto"/>
              <w:right w:val="single" w:sz="4" w:space="0" w:color="auto"/>
            </w:tcBorders>
            <w:vAlign w:val="center"/>
          </w:tcPr>
          <w:p w:rsidR="004B4588" w:rsidRPr="008B66E1" w:rsidRDefault="004B4588" w:rsidP="00D87BFB">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350" w:type="dxa"/>
            <w:tcBorders>
              <w:top w:val="single" w:sz="4" w:space="0" w:color="auto"/>
              <w:left w:val="single" w:sz="4" w:space="0" w:color="auto"/>
              <w:bottom w:val="single" w:sz="4" w:space="0" w:color="auto"/>
              <w:right w:val="single" w:sz="4" w:space="0" w:color="auto"/>
            </w:tcBorders>
            <w:vAlign w:val="center"/>
          </w:tcPr>
          <w:p w:rsidR="004B4588" w:rsidRPr="008B66E1" w:rsidRDefault="004B4588" w:rsidP="00D87BFB">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620" w:type="dxa"/>
            <w:tcBorders>
              <w:top w:val="single" w:sz="4" w:space="0" w:color="auto"/>
              <w:left w:val="single" w:sz="4" w:space="0" w:color="auto"/>
              <w:bottom w:val="single" w:sz="4" w:space="0" w:color="auto"/>
              <w:right w:val="single" w:sz="4" w:space="0" w:color="auto"/>
            </w:tcBorders>
            <w:vAlign w:val="center"/>
          </w:tcPr>
          <w:p w:rsidR="004B4588" w:rsidRPr="00D52844" w:rsidRDefault="004B4588" w:rsidP="00D87BFB">
            <w:pPr>
              <w:rPr>
                <w:sz w:val="20"/>
                <w:szCs w:val="16"/>
              </w:rPr>
            </w:pPr>
            <w:r w:rsidRPr="00D52844">
              <w:rPr>
                <w:sz w:val="20"/>
                <w:szCs w:val="16"/>
              </w:rPr>
              <w:t>People’s Majlis Secretariat, Male’, Maldives</w:t>
            </w:r>
          </w:p>
        </w:tc>
        <w:tc>
          <w:tcPr>
            <w:tcW w:w="1260" w:type="dxa"/>
            <w:tcBorders>
              <w:left w:val="single" w:sz="4" w:space="0" w:color="auto"/>
              <w:right w:val="single" w:sz="4" w:space="0" w:color="auto"/>
            </w:tcBorders>
            <w:vAlign w:val="center"/>
          </w:tcPr>
          <w:p w:rsidR="004B4588" w:rsidRPr="008B66E1" w:rsidRDefault="004B4588" w:rsidP="00D87BFB">
            <w:pPr>
              <w:jc w:val="center"/>
            </w:pPr>
            <w:r w:rsidRPr="008B66E1">
              <w:t>-</w:t>
            </w:r>
          </w:p>
        </w:tc>
        <w:tc>
          <w:tcPr>
            <w:tcW w:w="1620" w:type="dxa"/>
            <w:tcBorders>
              <w:left w:val="single" w:sz="4" w:space="0" w:color="auto"/>
              <w:right w:val="single" w:sz="4" w:space="0" w:color="auto"/>
            </w:tcBorders>
            <w:vAlign w:val="center"/>
          </w:tcPr>
          <w:p w:rsidR="004B4588" w:rsidRPr="008B66E1" w:rsidRDefault="004B4588" w:rsidP="00D87BFB">
            <w:pPr>
              <w:rPr>
                <w:sz w:val="20"/>
              </w:rPr>
            </w:pPr>
            <w:r w:rsidRPr="008B66E1">
              <w:rPr>
                <w:sz w:val="20"/>
              </w:rPr>
              <w:t>90</w:t>
            </w:r>
            <w:r>
              <w:rPr>
                <w:sz w:val="20"/>
              </w:rPr>
              <w:t xml:space="preserve"> </w:t>
            </w:r>
            <w:r w:rsidRPr="008B66E1">
              <w:rPr>
                <w:sz w:val="20"/>
              </w:rPr>
              <w:t xml:space="preserve">days from </w:t>
            </w:r>
            <w:r>
              <w:rPr>
                <w:sz w:val="20"/>
              </w:rPr>
              <w:t xml:space="preserve">the </w:t>
            </w:r>
            <w:r w:rsidRPr="008B66E1">
              <w:rPr>
                <w:sz w:val="20"/>
              </w:rPr>
              <w:t xml:space="preserve">award of contract </w:t>
            </w:r>
          </w:p>
        </w:tc>
        <w:tc>
          <w:tcPr>
            <w:tcW w:w="1890" w:type="dxa"/>
            <w:tcBorders>
              <w:left w:val="single" w:sz="4" w:space="0" w:color="auto"/>
              <w:right w:val="double" w:sz="4" w:space="0" w:color="auto"/>
            </w:tcBorders>
            <w:vAlign w:val="center"/>
          </w:tcPr>
          <w:p w:rsidR="004B4588" w:rsidRPr="008B66E1" w:rsidRDefault="004B4588" w:rsidP="00D87BFB"/>
        </w:tc>
      </w:tr>
      <w:tr w:rsidR="004B4588" w:rsidRPr="008B66E1" w:rsidTr="00131757">
        <w:trPr>
          <w:cantSplit/>
        </w:trPr>
        <w:tc>
          <w:tcPr>
            <w:tcW w:w="738" w:type="dxa"/>
            <w:tcBorders>
              <w:top w:val="single" w:sz="4" w:space="0" w:color="auto"/>
              <w:left w:val="double" w:sz="4" w:space="0" w:color="auto"/>
              <w:bottom w:val="single" w:sz="4" w:space="0" w:color="auto"/>
              <w:right w:val="single" w:sz="4" w:space="0" w:color="auto"/>
            </w:tcBorders>
            <w:vAlign w:val="center"/>
          </w:tcPr>
          <w:p w:rsidR="004B4588" w:rsidRDefault="004B4588" w:rsidP="00D87BFB">
            <w:r>
              <w:t>27</w:t>
            </w:r>
          </w:p>
        </w:tc>
        <w:tc>
          <w:tcPr>
            <w:tcW w:w="3060" w:type="dxa"/>
            <w:tcBorders>
              <w:top w:val="single" w:sz="4" w:space="0" w:color="auto"/>
              <w:left w:val="single" w:sz="4" w:space="0" w:color="auto"/>
              <w:bottom w:val="single" w:sz="4" w:space="0" w:color="auto"/>
              <w:right w:val="single" w:sz="4" w:space="0" w:color="auto"/>
            </w:tcBorders>
            <w:vAlign w:val="center"/>
          </w:tcPr>
          <w:p w:rsidR="004B4588" w:rsidRPr="008B66E1" w:rsidRDefault="004B4588" w:rsidP="00D87BFB">
            <w:r w:rsidRPr="0070104A">
              <w:rPr>
                <w:rFonts w:asciiTheme="majorBidi" w:hAnsiTheme="majorBidi" w:cstheme="majorBidi"/>
                <w:bCs/>
                <w:sz w:val="20"/>
              </w:rPr>
              <w:t xml:space="preserve">Gigabit </w:t>
            </w:r>
            <w:proofErr w:type="spellStart"/>
            <w:r w:rsidRPr="0070104A">
              <w:rPr>
                <w:rFonts w:asciiTheme="majorBidi" w:hAnsiTheme="majorBidi" w:cstheme="majorBidi"/>
                <w:bCs/>
                <w:sz w:val="20"/>
              </w:rPr>
              <w:t>PoE</w:t>
            </w:r>
            <w:proofErr w:type="spellEnd"/>
            <w:r w:rsidRPr="0070104A">
              <w:rPr>
                <w:rFonts w:asciiTheme="majorBidi" w:hAnsiTheme="majorBidi" w:cstheme="majorBidi"/>
                <w:bCs/>
                <w:sz w:val="20"/>
              </w:rPr>
              <w:t xml:space="preserve"> Splitter</w:t>
            </w:r>
          </w:p>
        </w:tc>
        <w:tc>
          <w:tcPr>
            <w:tcW w:w="1350" w:type="dxa"/>
            <w:tcBorders>
              <w:top w:val="single" w:sz="4" w:space="0" w:color="auto"/>
              <w:left w:val="single" w:sz="4" w:space="0" w:color="auto"/>
              <w:bottom w:val="single" w:sz="4" w:space="0" w:color="auto"/>
              <w:right w:val="single" w:sz="4" w:space="0" w:color="auto"/>
            </w:tcBorders>
            <w:vAlign w:val="center"/>
          </w:tcPr>
          <w:p w:rsidR="004B4588" w:rsidRPr="008B66E1" w:rsidRDefault="004B4588" w:rsidP="00D87BFB">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350" w:type="dxa"/>
            <w:tcBorders>
              <w:top w:val="single" w:sz="4" w:space="0" w:color="auto"/>
              <w:left w:val="single" w:sz="4" w:space="0" w:color="auto"/>
              <w:bottom w:val="single" w:sz="4" w:space="0" w:color="auto"/>
              <w:right w:val="single" w:sz="4" w:space="0" w:color="auto"/>
            </w:tcBorders>
            <w:vAlign w:val="center"/>
          </w:tcPr>
          <w:p w:rsidR="004B4588" w:rsidRPr="008B66E1" w:rsidRDefault="004B4588" w:rsidP="00D87BFB">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620" w:type="dxa"/>
            <w:tcBorders>
              <w:top w:val="single" w:sz="4" w:space="0" w:color="auto"/>
              <w:left w:val="single" w:sz="4" w:space="0" w:color="auto"/>
              <w:bottom w:val="single" w:sz="4" w:space="0" w:color="auto"/>
              <w:right w:val="single" w:sz="4" w:space="0" w:color="auto"/>
            </w:tcBorders>
            <w:vAlign w:val="center"/>
          </w:tcPr>
          <w:p w:rsidR="004B4588" w:rsidRPr="00D52844" w:rsidRDefault="004B4588" w:rsidP="00D87BFB">
            <w:pPr>
              <w:rPr>
                <w:sz w:val="20"/>
                <w:szCs w:val="16"/>
              </w:rPr>
            </w:pPr>
            <w:r w:rsidRPr="00D52844">
              <w:rPr>
                <w:sz w:val="20"/>
                <w:szCs w:val="16"/>
              </w:rPr>
              <w:t>People’s Majlis Secretariat, Male’, Maldives</w:t>
            </w:r>
          </w:p>
        </w:tc>
        <w:tc>
          <w:tcPr>
            <w:tcW w:w="1260" w:type="dxa"/>
            <w:tcBorders>
              <w:left w:val="single" w:sz="4" w:space="0" w:color="auto"/>
              <w:right w:val="single" w:sz="4" w:space="0" w:color="auto"/>
            </w:tcBorders>
            <w:vAlign w:val="center"/>
          </w:tcPr>
          <w:p w:rsidR="004B4588" w:rsidRPr="008B66E1" w:rsidRDefault="004B4588" w:rsidP="00D87BFB">
            <w:pPr>
              <w:jc w:val="center"/>
            </w:pPr>
            <w:r w:rsidRPr="008B66E1">
              <w:t>-</w:t>
            </w:r>
          </w:p>
        </w:tc>
        <w:tc>
          <w:tcPr>
            <w:tcW w:w="1620" w:type="dxa"/>
            <w:tcBorders>
              <w:left w:val="single" w:sz="4" w:space="0" w:color="auto"/>
              <w:right w:val="single" w:sz="4" w:space="0" w:color="auto"/>
            </w:tcBorders>
            <w:vAlign w:val="center"/>
          </w:tcPr>
          <w:p w:rsidR="004B4588" w:rsidRPr="008B66E1" w:rsidRDefault="004B4588" w:rsidP="00D87BFB">
            <w:pPr>
              <w:rPr>
                <w:sz w:val="20"/>
              </w:rPr>
            </w:pPr>
            <w:r w:rsidRPr="008B66E1">
              <w:rPr>
                <w:sz w:val="20"/>
              </w:rPr>
              <w:t>90</w:t>
            </w:r>
            <w:r>
              <w:rPr>
                <w:sz w:val="20"/>
              </w:rPr>
              <w:t xml:space="preserve"> </w:t>
            </w:r>
            <w:r w:rsidRPr="008B66E1">
              <w:rPr>
                <w:sz w:val="20"/>
              </w:rPr>
              <w:t xml:space="preserve">days from </w:t>
            </w:r>
            <w:r>
              <w:rPr>
                <w:sz w:val="20"/>
              </w:rPr>
              <w:t xml:space="preserve">the </w:t>
            </w:r>
            <w:r w:rsidRPr="008B66E1">
              <w:rPr>
                <w:sz w:val="20"/>
              </w:rPr>
              <w:t xml:space="preserve">award of contract </w:t>
            </w:r>
          </w:p>
        </w:tc>
        <w:tc>
          <w:tcPr>
            <w:tcW w:w="1890" w:type="dxa"/>
            <w:tcBorders>
              <w:left w:val="single" w:sz="4" w:space="0" w:color="auto"/>
              <w:right w:val="double" w:sz="4" w:space="0" w:color="auto"/>
            </w:tcBorders>
            <w:vAlign w:val="center"/>
          </w:tcPr>
          <w:p w:rsidR="004B4588" w:rsidRPr="008B66E1" w:rsidRDefault="004B4588" w:rsidP="00D87BFB"/>
        </w:tc>
      </w:tr>
      <w:tr w:rsidR="004B4588" w:rsidRPr="008B66E1" w:rsidTr="00131757">
        <w:trPr>
          <w:cantSplit/>
        </w:trPr>
        <w:tc>
          <w:tcPr>
            <w:tcW w:w="738" w:type="dxa"/>
            <w:tcBorders>
              <w:top w:val="single" w:sz="4" w:space="0" w:color="auto"/>
              <w:left w:val="double" w:sz="4" w:space="0" w:color="auto"/>
              <w:bottom w:val="single" w:sz="4" w:space="0" w:color="auto"/>
              <w:right w:val="single" w:sz="4" w:space="0" w:color="auto"/>
            </w:tcBorders>
            <w:vAlign w:val="center"/>
          </w:tcPr>
          <w:p w:rsidR="004B4588" w:rsidRDefault="004B4588" w:rsidP="00D87BFB">
            <w:r>
              <w:t>28</w:t>
            </w:r>
          </w:p>
        </w:tc>
        <w:tc>
          <w:tcPr>
            <w:tcW w:w="3060" w:type="dxa"/>
            <w:tcBorders>
              <w:top w:val="single" w:sz="4" w:space="0" w:color="auto"/>
              <w:left w:val="single" w:sz="4" w:space="0" w:color="auto"/>
              <w:bottom w:val="single" w:sz="4" w:space="0" w:color="auto"/>
              <w:right w:val="single" w:sz="4" w:space="0" w:color="auto"/>
            </w:tcBorders>
            <w:vAlign w:val="center"/>
          </w:tcPr>
          <w:p w:rsidR="004B4588" w:rsidRPr="008B66E1" w:rsidRDefault="004B4588" w:rsidP="00D87BFB">
            <w:r w:rsidRPr="0070104A">
              <w:rPr>
                <w:rFonts w:asciiTheme="majorBidi" w:hAnsiTheme="majorBidi" w:cstheme="majorBidi"/>
                <w:bCs/>
                <w:sz w:val="20"/>
              </w:rPr>
              <w:t>IP Audio Stream Decoder and Player</w:t>
            </w:r>
          </w:p>
        </w:tc>
        <w:tc>
          <w:tcPr>
            <w:tcW w:w="1350" w:type="dxa"/>
            <w:tcBorders>
              <w:top w:val="single" w:sz="4" w:space="0" w:color="auto"/>
              <w:left w:val="single" w:sz="4" w:space="0" w:color="auto"/>
              <w:bottom w:val="single" w:sz="4" w:space="0" w:color="auto"/>
              <w:right w:val="single" w:sz="4" w:space="0" w:color="auto"/>
            </w:tcBorders>
            <w:vAlign w:val="center"/>
          </w:tcPr>
          <w:p w:rsidR="004B4588" w:rsidRPr="008B66E1" w:rsidRDefault="004B4588" w:rsidP="00D87BFB">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350" w:type="dxa"/>
            <w:tcBorders>
              <w:top w:val="single" w:sz="4" w:space="0" w:color="auto"/>
              <w:left w:val="single" w:sz="4" w:space="0" w:color="auto"/>
              <w:bottom w:val="single" w:sz="4" w:space="0" w:color="auto"/>
              <w:right w:val="single" w:sz="4" w:space="0" w:color="auto"/>
            </w:tcBorders>
            <w:vAlign w:val="center"/>
          </w:tcPr>
          <w:p w:rsidR="004B4588" w:rsidRPr="008B66E1" w:rsidRDefault="004B4588" w:rsidP="00D87BFB">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620" w:type="dxa"/>
            <w:tcBorders>
              <w:top w:val="single" w:sz="4" w:space="0" w:color="auto"/>
              <w:left w:val="single" w:sz="4" w:space="0" w:color="auto"/>
              <w:bottom w:val="single" w:sz="4" w:space="0" w:color="auto"/>
              <w:right w:val="single" w:sz="4" w:space="0" w:color="auto"/>
            </w:tcBorders>
            <w:vAlign w:val="center"/>
          </w:tcPr>
          <w:p w:rsidR="004B4588" w:rsidRPr="00D52844" w:rsidRDefault="004B4588" w:rsidP="00D87BFB">
            <w:pPr>
              <w:rPr>
                <w:sz w:val="20"/>
                <w:szCs w:val="16"/>
              </w:rPr>
            </w:pPr>
            <w:r w:rsidRPr="00D52844">
              <w:rPr>
                <w:sz w:val="20"/>
                <w:szCs w:val="16"/>
              </w:rPr>
              <w:t>People’s Majlis Secretariat, Male’, Maldives</w:t>
            </w:r>
          </w:p>
        </w:tc>
        <w:tc>
          <w:tcPr>
            <w:tcW w:w="1260" w:type="dxa"/>
            <w:tcBorders>
              <w:left w:val="single" w:sz="4" w:space="0" w:color="auto"/>
              <w:right w:val="single" w:sz="4" w:space="0" w:color="auto"/>
            </w:tcBorders>
            <w:vAlign w:val="center"/>
          </w:tcPr>
          <w:p w:rsidR="004B4588" w:rsidRPr="008B66E1" w:rsidRDefault="004B4588" w:rsidP="00D87BFB">
            <w:pPr>
              <w:jc w:val="center"/>
            </w:pPr>
            <w:r w:rsidRPr="008B66E1">
              <w:t>-</w:t>
            </w:r>
          </w:p>
        </w:tc>
        <w:tc>
          <w:tcPr>
            <w:tcW w:w="1620" w:type="dxa"/>
            <w:tcBorders>
              <w:left w:val="single" w:sz="4" w:space="0" w:color="auto"/>
              <w:right w:val="single" w:sz="4" w:space="0" w:color="auto"/>
            </w:tcBorders>
            <w:vAlign w:val="center"/>
          </w:tcPr>
          <w:p w:rsidR="004B4588" w:rsidRPr="008B66E1" w:rsidRDefault="004B4588" w:rsidP="00D87BFB">
            <w:pPr>
              <w:rPr>
                <w:sz w:val="20"/>
              </w:rPr>
            </w:pPr>
            <w:r w:rsidRPr="008B66E1">
              <w:rPr>
                <w:sz w:val="20"/>
              </w:rPr>
              <w:t>90</w:t>
            </w:r>
            <w:r>
              <w:rPr>
                <w:sz w:val="20"/>
              </w:rPr>
              <w:t xml:space="preserve"> </w:t>
            </w:r>
            <w:r w:rsidRPr="008B66E1">
              <w:rPr>
                <w:sz w:val="20"/>
              </w:rPr>
              <w:t xml:space="preserve">days from </w:t>
            </w:r>
            <w:r>
              <w:rPr>
                <w:sz w:val="20"/>
              </w:rPr>
              <w:t xml:space="preserve">the </w:t>
            </w:r>
            <w:r w:rsidRPr="008B66E1">
              <w:rPr>
                <w:sz w:val="20"/>
              </w:rPr>
              <w:t xml:space="preserve">award of contract </w:t>
            </w:r>
          </w:p>
        </w:tc>
        <w:tc>
          <w:tcPr>
            <w:tcW w:w="1890" w:type="dxa"/>
            <w:tcBorders>
              <w:left w:val="single" w:sz="4" w:space="0" w:color="auto"/>
              <w:right w:val="double" w:sz="4" w:space="0" w:color="auto"/>
            </w:tcBorders>
            <w:vAlign w:val="center"/>
          </w:tcPr>
          <w:p w:rsidR="004B4588" w:rsidRPr="008B66E1" w:rsidRDefault="004B4588" w:rsidP="00D87BFB"/>
        </w:tc>
      </w:tr>
      <w:tr w:rsidR="004B4588" w:rsidRPr="008B66E1" w:rsidTr="00131757">
        <w:trPr>
          <w:cantSplit/>
        </w:trPr>
        <w:tc>
          <w:tcPr>
            <w:tcW w:w="738" w:type="dxa"/>
            <w:tcBorders>
              <w:top w:val="single" w:sz="4" w:space="0" w:color="auto"/>
              <w:left w:val="double" w:sz="4" w:space="0" w:color="auto"/>
              <w:bottom w:val="single" w:sz="4" w:space="0" w:color="auto"/>
              <w:right w:val="single" w:sz="4" w:space="0" w:color="auto"/>
            </w:tcBorders>
            <w:vAlign w:val="center"/>
          </w:tcPr>
          <w:p w:rsidR="004B4588" w:rsidRDefault="004B4588" w:rsidP="00D87BFB">
            <w:r>
              <w:t>29</w:t>
            </w:r>
          </w:p>
        </w:tc>
        <w:tc>
          <w:tcPr>
            <w:tcW w:w="3060" w:type="dxa"/>
            <w:tcBorders>
              <w:top w:val="single" w:sz="4" w:space="0" w:color="auto"/>
              <w:left w:val="single" w:sz="4" w:space="0" w:color="auto"/>
              <w:bottom w:val="single" w:sz="4" w:space="0" w:color="auto"/>
              <w:right w:val="single" w:sz="4" w:space="0" w:color="auto"/>
            </w:tcBorders>
            <w:vAlign w:val="center"/>
          </w:tcPr>
          <w:p w:rsidR="004B4588" w:rsidRPr="008B66E1" w:rsidRDefault="004B4588" w:rsidP="00D87BFB">
            <w:r w:rsidRPr="0070104A">
              <w:rPr>
                <w:rFonts w:asciiTheme="majorBidi" w:hAnsiTheme="majorBidi" w:cstheme="majorBidi"/>
                <w:bCs/>
                <w:sz w:val="20"/>
              </w:rPr>
              <w:t>Fixed</w:t>
            </w:r>
            <w:r>
              <w:rPr>
                <w:rFonts w:asciiTheme="majorBidi" w:hAnsiTheme="majorBidi" w:cstheme="majorBidi"/>
                <w:bCs/>
                <w:sz w:val="20"/>
              </w:rPr>
              <w:t xml:space="preserve"> condenser</w:t>
            </w:r>
            <w:r w:rsidRPr="0070104A">
              <w:rPr>
                <w:rFonts w:asciiTheme="majorBidi" w:hAnsiTheme="majorBidi" w:cstheme="majorBidi"/>
                <w:bCs/>
                <w:sz w:val="20"/>
              </w:rPr>
              <w:t xml:space="preserve"> microphones</w:t>
            </w:r>
          </w:p>
        </w:tc>
        <w:tc>
          <w:tcPr>
            <w:tcW w:w="1350" w:type="dxa"/>
            <w:tcBorders>
              <w:top w:val="single" w:sz="4" w:space="0" w:color="auto"/>
              <w:left w:val="single" w:sz="4" w:space="0" w:color="auto"/>
              <w:bottom w:val="single" w:sz="4" w:space="0" w:color="auto"/>
              <w:right w:val="single" w:sz="4" w:space="0" w:color="auto"/>
            </w:tcBorders>
            <w:vAlign w:val="center"/>
          </w:tcPr>
          <w:p w:rsidR="004B4588" w:rsidRPr="008B66E1" w:rsidRDefault="004B4588" w:rsidP="00D87BFB">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350" w:type="dxa"/>
            <w:tcBorders>
              <w:top w:val="single" w:sz="4" w:space="0" w:color="auto"/>
              <w:left w:val="single" w:sz="4" w:space="0" w:color="auto"/>
              <w:bottom w:val="single" w:sz="4" w:space="0" w:color="auto"/>
              <w:right w:val="single" w:sz="4" w:space="0" w:color="auto"/>
            </w:tcBorders>
            <w:vAlign w:val="center"/>
          </w:tcPr>
          <w:p w:rsidR="004B4588" w:rsidRPr="008B66E1" w:rsidRDefault="004B4588" w:rsidP="00D87BFB">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620" w:type="dxa"/>
            <w:tcBorders>
              <w:top w:val="single" w:sz="4" w:space="0" w:color="auto"/>
              <w:left w:val="single" w:sz="4" w:space="0" w:color="auto"/>
              <w:bottom w:val="single" w:sz="4" w:space="0" w:color="auto"/>
              <w:right w:val="single" w:sz="4" w:space="0" w:color="auto"/>
            </w:tcBorders>
            <w:vAlign w:val="center"/>
          </w:tcPr>
          <w:p w:rsidR="004B4588" w:rsidRPr="00D52844" w:rsidRDefault="004B4588" w:rsidP="00D87BFB">
            <w:pPr>
              <w:rPr>
                <w:sz w:val="20"/>
                <w:szCs w:val="16"/>
              </w:rPr>
            </w:pPr>
            <w:r w:rsidRPr="00D52844">
              <w:rPr>
                <w:sz w:val="20"/>
                <w:szCs w:val="16"/>
              </w:rPr>
              <w:t>People’s Majlis Secretariat, Male’, Maldives</w:t>
            </w:r>
          </w:p>
        </w:tc>
        <w:tc>
          <w:tcPr>
            <w:tcW w:w="1260" w:type="dxa"/>
            <w:tcBorders>
              <w:left w:val="single" w:sz="4" w:space="0" w:color="auto"/>
              <w:right w:val="single" w:sz="4" w:space="0" w:color="auto"/>
            </w:tcBorders>
            <w:vAlign w:val="center"/>
          </w:tcPr>
          <w:p w:rsidR="004B4588" w:rsidRPr="008B66E1" w:rsidRDefault="004B4588" w:rsidP="00D87BFB">
            <w:pPr>
              <w:jc w:val="center"/>
            </w:pPr>
            <w:r w:rsidRPr="008B66E1">
              <w:t>-</w:t>
            </w:r>
          </w:p>
        </w:tc>
        <w:tc>
          <w:tcPr>
            <w:tcW w:w="1620" w:type="dxa"/>
            <w:tcBorders>
              <w:left w:val="single" w:sz="4" w:space="0" w:color="auto"/>
              <w:right w:val="single" w:sz="4" w:space="0" w:color="auto"/>
            </w:tcBorders>
            <w:vAlign w:val="center"/>
          </w:tcPr>
          <w:p w:rsidR="004B4588" w:rsidRPr="008B66E1" w:rsidRDefault="004B4588" w:rsidP="00D87BFB">
            <w:pPr>
              <w:rPr>
                <w:sz w:val="20"/>
              </w:rPr>
            </w:pPr>
            <w:r w:rsidRPr="008B66E1">
              <w:rPr>
                <w:sz w:val="20"/>
              </w:rPr>
              <w:t>90</w:t>
            </w:r>
            <w:r>
              <w:rPr>
                <w:sz w:val="20"/>
              </w:rPr>
              <w:t xml:space="preserve"> </w:t>
            </w:r>
            <w:r w:rsidRPr="008B66E1">
              <w:rPr>
                <w:sz w:val="20"/>
              </w:rPr>
              <w:t xml:space="preserve">days from </w:t>
            </w:r>
            <w:r>
              <w:rPr>
                <w:sz w:val="20"/>
              </w:rPr>
              <w:t xml:space="preserve">the </w:t>
            </w:r>
            <w:r w:rsidRPr="008B66E1">
              <w:rPr>
                <w:sz w:val="20"/>
              </w:rPr>
              <w:t xml:space="preserve">award of contract </w:t>
            </w:r>
          </w:p>
        </w:tc>
        <w:tc>
          <w:tcPr>
            <w:tcW w:w="1890" w:type="dxa"/>
            <w:tcBorders>
              <w:left w:val="single" w:sz="4" w:space="0" w:color="auto"/>
              <w:right w:val="double" w:sz="4" w:space="0" w:color="auto"/>
            </w:tcBorders>
            <w:vAlign w:val="center"/>
          </w:tcPr>
          <w:p w:rsidR="004B4588" w:rsidRPr="008B66E1" w:rsidRDefault="004B4588" w:rsidP="00D87BFB"/>
        </w:tc>
      </w:tr>
      <w:tr w:rsidR="005A15FA" w:rsidRPr="008B66E1" w:rsidTr="00131757">
        <w:trPr>
          <w:cantSplit/>
        </w:trPr>
        <w:tc>
          <w:tcPr>
            <w:tcW w:w="738" w:type="dxa"/>
            <w:tcBorders>
              <w:top w:val="single" w:sz="4" w:space="0" w:color="auto"/>
              <w:left w:val="double" w:sz="4" w:space="0" w:color="auto"/>
              <w:bottom w:val="single" w:sz="4" w:space="0" w:color="auto"/>
              <w:right w:val="single" w:sz="4" w:space="0" w:color="auto"/>
            </w:tcBorders>
            <w:vAlign w:val="center"/>
          </w:tcPr>
          <w:p w:rsidR="005A15FA" w:rsidRDefault="005A15FA" w:rsidP="00D87BFB">
            <w:r>
              <w:t>30</w:t>
            </w:r>
          </w:p>
        </w:tc>
        <w:tc>
          <w:tcPr>
            <w:tcW w:w="3060" w:type="dxa"/>
            <w:tcBorders>
              <w:top w:val="single" w:sz="4" w:space="0" w:color="auto"/>
              <w:left w:val="single" w:sz="4" w:space="0" w:color="auto"/>
              <w:bottom w:val="single" w:sz="4" w:space="0" w:color="auto"/>
              <w:right w:val="single" w:sz="4" w:space="0" w:color="auto"/>
            </w:tcBorders>
            <w:vAlign w:val="center"/>
          </w:tcPr>
          <w:p w:rsidR="005A15FA" w:rsidRPr="008B66E1" w:rsidRDefault="005A15FA" w:rsidP="00A52589">
            <w:r w:rsidRPr="00852B84">
              <w:rPr>
                <w:rFonts w:asciiTheme="majorBidi" w:hAnsiTheme="majorBidi" w:cstheme="majorBidi"/>
                <w:bCs/>
                <w:sz w:val="18"/>
                <w:szCs w:val="18"/>
              </w:rPr>
              <w:t>Headphone-Out Ports</w:t>
            </w:r>
          </w:p>
        </w:tc>
        <w:tc>
          <w:tcPr>
            <w:tcW w:w="1350" w:type="dxa"/>
            <w:tcBorders>
              <w:top w:val="single" w:sz="4" w:space="0" w:color="auto"/>
              <w:left w:val="single" w:sz="4" w:space="0" w:color="auto"/>
              <w:bottom w:val="single" w:sz="4" w:space="0" w:color="auto"/>
              <w:right w:val="single" w:sz="4" w:space="0" w:color="auto"/>
            </w:tcBorders>
            <w:vAlign w:val="center"/>
          </w:tcPr>
          <w:p w:rsidR="005A15FA" w:rsidRPr="008B66E1" w:rsidRDefault="005A15FA" w:rsidP="00D87BFB">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350" w:type="dxa"/>
            <w:tcBorders>
              <w:top w:val="single" w:sz="4" w:space="0" w:color="auto"/>
              <w:left w:val="single" w:sz="4" w:space="0" w:color="auto"/>
              <w:bottom w:val="single" w:sz="4" w:space="0" w:color="auto"/>
              <w:right w:val="single" w:sz="4" w:space="0" w:color="auto"/>
            </w:tcBorders>
            <w:vAlign w:val="center"/>
          </w:tcPr>
          <w:p w:rsidR="005A15FA" w:rsidRPr="008B66E1" w:rsidRDefault="005A15FA" w:rsidP="00D87BFB">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620" w:type="dxa"/>
            <w:tcBorders>
              <w:top w:val="single" w:sz="4" w:space="0" w:color="auto"/>
              <w:left w:val="single" w:sz="4" w:space="0" w:color="auto"/>
              <w:bottom w:val="single" w:sz="4" w:space="0" w:color="auto"/>
              <w:right w:val="single" w:sz="4" w:space="0" w:color="auto"/>
            </w:tcBorders>
            <w:vAlign w:val="center"/>
          </w:tcPr>
          <w:p w:rsidR="005A15FA" w:rsidRPr="00D52844" w:rsidRDefault="005A15FA" w:rsidP="00D87BFB">
            <w:pPr>
              <w:rPr>
                <w:sz w:val="20"/>
                <w:szCs w:val="16"/>
              </w:rPr>
            </w:pPr>
            <w:r w:rsidRPr="00D52844">
              <w:rPr>
                <w:sz w:val="20"/>
                <w:szCs w:val="16"/>
              </w:rPr>
              <w:t>People’s Majlis Secretariat, Male’, Maldives</w:t>
            </w:r>
          </w:p>
        </w:tc>
        <w:tc>
          <w:tcPr>
            <w:tcW w:w="1260" w:type="dxa"/>
            <w:tcBorders>
              <w:left w:val="single" w:sz="4" w:space="0" w:color="auto"/>
              <w:right w:val="single" w:sz="4" w:space="0" w:color="auto"/>
            </w:tcBorders>
            <w:vAlign w:val="center"/>
          </w:tcPr>
          <w:p w:rsidR="005A15FA" w:rsidRPr="008B66E1" w:rsidRDefault="005A15FA" w:rsidP="00D87BFB">
            <w:pPr>
              <w:jc w:val="center"/>
            </w:pPr>
            <w:r w:rsidRPr="008B66E1">
              <w:t>-</w:t>
            </w:r>
          </w:p>
        </w:tc>
        <w:tc>
          <w:tcPr>
            <w:tcW w:w="1620" w:type="dxa"/>
            <w:tcBorders>
              <w:left w:val="single" w:sz="4" w:space="0" w:color="auto"/>
              <w:right w:val="single" w:sz="4" w:space="0" w:color="auto"/>
            </w:tcBorders>
            <w:vAlign w:val="center"/>
          </w:tcPr>
          <w:p w:rsidR="005A15FA" w:rsidRPr="008B66E1" w:rsidRDefault="005A15FA" w:rsidP="00D87BFB">
            <w:pPr>
              <w:rPr>
                <w:sz w:val="20"/>
              </w:rPr>
            </w:pPr>
            <w:r w:rsidRPr="008B66E1">
              <w:rPr>
                <w:sz w:val="20"/>
              </w:rPr>
              <w:t>90</w:t>
            </w:r>
            <w:r>
              <w:rPr>
                <w:sz w:val="20"/>
              </w:rPr>
              <w:t xml:space="preserve"> </w:t>
            </w:r>
            <w:r w:rsidRPr="008B66E1">
              <w:rPr>
                <w:sz w:val="20"/>
              </w:rPr>
              <w:t xml:space="preserve">days from </w:t>
            </w:r>
            <w:r>
              <w:rPr>
                <w:sz w:val="20"/>
              </w:rPr>
              <w:t xml:space="preserve">the </w:t>
            </w:r>
            <w:r w:rsidRPr="008B66E1">
              <w:rPr>
                <w:sz w:val="20"/>
              </w:rPr>
              <w:t xml:space="preserve">award of contract </w:t>
            </w:r>
          </w:p>
        </w:tc>
        <w:tc>
          <w:tcPr>
            <w:tcW w:w="1890" w:type="dxa"/>
            <w:tcBorders>
              <w:left w:val="single" w:sz="4" w:space="0" w:color="auto"/>
              <w:right w:val="double" w:sz="4" w:space="0" w:color="auto"/>
            </w:tcBorders>
            <w:vAlign w:val="center"/>
          </w:tcPr>
          <w:p w:rsidR="005A15FA" w:rsidRPr="008B66E1" w:rsidRDefault="005A15FA" w:rsidP="00D87BFB"/>
        </w:tc>
      </w:tr>
      <w:tr w:rsidR="005A15FA" w:rsidRPr="008B66E1" w:rsidTr="00131757">
        <w:trPr>
          <w:cantSplit/>
        </w:trPr>
        <w:tc>
          <w:tcPr>
            <w:tcW w:w="738" w:type="dxa"/>
            <w:tcBorders>
              <w:top w:val="single" w:sz="4" w:space="0" w:color="auto"/>
              <w:left w:val="double" w:sz="4" w:space="0" w:color="auto"/>
              <w:bottom w:val="single" w:sz="4" w:space="0" w:color="auto"/>
              <w:right w:val="single" w:sz="4" w:space="0" w:color="auto"/>
            </w:tcBorders>
            <w:vAlign w:val="center"/>
          </w:tcPr>
          <w:p w:rsidR="005A15FA" w:rsidRDefault="005A15FA" w:rsidP="00D87BFB">
            <w:r>
              <w:t>31</w:t>
            </w:r>
          </w:p>
        </w:tc>
        <w:tc>
          <w:tcPr>
            <w:tcW w:w="3060" w:type="dxa"/>
            <w:tcBorders>
              <w:top w:val="single" w:sz="4" w:space="0" w:color="auto"/>
              <w:left w:val="single" w:sz="4" w:space="0" w:color="auto"/>
              <w:bottom w:val="single" w:sz="4" w:space="0" w:color="auto"/>
              <w:right w:val="single" w:sz="4" w:space="0" w:color="auto"/>
            </w:tcBorders>
            <w:vAlign w:val="center"/>
          </w:tcPr>
          <w:p w:rsidR="005A15FA" w:rsidRPr="008B66E1" w:rsidRDefault="005A15FA" w:rsidP="00D87BFB">
            <w:r>
              <w:rPr>
                <w:rFonts w:asciiTheme="majorBidi" w:hAnsiTheme="majorBidi" w:cstheme="majorBidi"/>
                <w:bCs/>
                <w:sz w:val="20"/>
              </w:rPr>
              <w:t>Receiver</w:t>
            </w:r>
          </w:p>
        </w:tc>
        <w:tc>
          <w:tcPr>
            <w:tcW w:w="1350" w:type="dxa"/>
            <w:tcBorders>
              <w:top w:val="single" w:sz="4" w:space="0" w:color="auto"/>
              <w:left w:val="single" w:sz="4" w:space="0" w:color="auto"/>
              <w:bottom w:val="single" w:sz="4" w:space="0" w:color="auto"/>
              <w:right w:val="single" w:sz="4" w:space="0" w:color="auto"/>
            </w:tcBorders>
            <w:vAlign w:val="center"/>
          </w:tcPr>
          <w:p w:rsidR="005A15FA" w:rsidRPr="008B66E1" w:rsidRDefault="005A15FA" w:rsidP="00D87BFB">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350" w:type="dxa"/>
            <w:tcBorders>
              <w:top w:val="single" w:sz="4" w:space="0" w:color="auto"/>
              <w:left w:val="single" w:sz="4" w:space="0" w:color="auto"/>
              <w:bottom w:val="single" w:sz="4" w:space="0" w:color="auto"/>
              <w:right w:val="single" w:sz="4" w:space="0" w:color="auto"/>
            </w:tcBorders>
            <w:vAlign w:val="center"/>
          </w:tcPr>
          <w:p w:rsidR="005A15FA" w:rsidRPr="008B66E1" w:rsidRDefault="005A15FA" w:rsidP="00D87BFB">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620" w:type="dxa"/>
            <w:tcBorders>
              <w:top w:val="single" w:sz="4" w:space="0" w:color="auto"/>
              <w:left w:val="single" w:sz="4" w:space="0" w:color="auto"/>
              <w:bottom w:val="single" w:sz="4" w:space="0" w:color="auto"/>
              <w:right w:val="single" w:sz="4" w:space="0" w:color="auto"/>
            </w:tcBorders>
            <w:vAlign w:val="center"/>
          </w:tcPr>
          <w:p w:rsidR="005A15FA" w:rsidRPr="00D52844" w:rsidRDefault="005A15FA" w:rsidP="00D87BFB">
            <w:pPr>
              <w:rPr>
                <w:sz w:val="20"/>
                <w:szCs w:val="16"/>
              </w:rPr>
            </w:pPr>
            <w:r w:rsidRPr="00D52844">
              <w:rPr>
                <w:sz w:val="20"/>
                <w:szCs w:val="16"/>
              </w:rPr>
              <w:t>People’s Majlis Secretariat, Male’, Maldives</w:t>
            </w:r>
          </w:p>
        </w:tc>
        <w:tc>
          <w:tcPr>
            <w:tcW w:w="1260" w:type="dxa"/>
            <w:tcBorders>
              <w:left w:val="single" w:sz="4" w:space="0" w:color="auto"/>
              <w:right w:val="single" w:sz="4" w:space="0" w:color="auto"/>
            </w:tcBorders>
            <w:vAlign w:val="center"/>
          </w:tcPr>
          <w:p w:rsidR="005A15FA" w:rsidRPr="008B66E1" w:rsidRDefault="005A15FA" w:rsidP="00D87BFB">
            <w:pPr>
              <w:jc w:val="center"/>
            </w:pPr>
            <w:r w:rsidRPr="008B66E1">
              <w:t>-</w:t>
            </w:r>
          </w:p>
        </w:tc>
        <w:tc>
          <w:tcPr>
            <w:tcW w:w="1620" w:type="dxa"/>
            <w:tcBorders>
              <w:left w:val="single" w:sz="4" w:space="0" w:color="auto"/>
              <w:right w:val="single" w:sz="4" w:space="0" w:color="auto"/>
            </w:tcBorders>
            <w:vAlign w:val="center"/>
          </w:tcPr>
          <w:p w:rsidR="005A15FA" w:rsidRPr="008B66E1" w:rsidRDefault="005A15FA" w:rsidP="00D87BFB">
            <w:pPr>
              <w:rPr>
                <w:sz w:val="20"/>
              </w:rPr>
            </w:pPr>
            <w:r w:rsidRPr="008B66E1">
              <w:rPr>
                <w:sz w:val="20"/>
              </w:rPr>
              <w:t>90</w:t>
            </w:r>
            <w:r>
              <w:rPr>
                <w:sz w:val="20"/>
              </w:rPr>
              <w:t xml:space="preserve"> </w:t>
            </w:r>
            <w:r w:rsidRPr="008B66E1">
              <w:rPr>
                <w:sz w:val="20"/>
              </w:rPr>
              <w:t xml:space="preserve">days from </w:t>
            </w:r>
            <w:r>
              <w:rPr>
                <w:sz w:val="20"/>
              </w:rPr>
              <w:t xml:space="preserve">the </w:t>
            </w:r>
            <w:r w:rsidRPr="008B66E1">
              <w:rPr>
                <w:sz w:val="20"/>
              </w:rPr>
              <w:t xml:space="preserve">award of contract </w:t>
            </w:r>
          </w:p>
        </w:tc>
        <w:tc>
          <w:tcPr>
            <w:tcW w:w="1890" w:type="dxa"/>
            <w:tcBorders>
              <w:left w:val="single" w:sz="4" w:space="0" w:color="auto"/>
              <w:right w:val="double" w:sz="4" w:space="0" w:color="auto"/>
            </w:tcBorders>
            <w:vAlign w:val="center"/>
          </w:tcPr>
          <w:p w:rsidR="005A15FA" w:rsidRPr="008B66E1" w:rsidRDefault="005A15FA" w:rsidP="00D87BFB"/>
        </w:tc>
      </w:tr>
      <w:tr w:rsidR="005A15FA" w:rsidRPr="008B66E1" w:rsidTr="00131757">
        <w:trPr>
          <w:cantSplit/>
        </w:trPr>
        <w:tc>
          <w:tcPr>
            <w:tcW w:w="738" w:type="dxa"/>
            <w:tcBorders>
              <w:top w:val="single" w:sz="4" w:space="0" w:color="auto"/>
              <w:left w:val="double" w:sz="4" w:space="0" w:color="auto"/>
              <w:bottom w:val="single" w:sz="4" w:space="0" w:color="auto"/>
              <w:right w:val="single" w:sz="4" w:space="0" w:color="auto"/>
            </w:tcBorders>
            <w:vAlign w:val="center"/>
          </w:tcPr>
          <w:p w:rsidR="005A15FA" w:rsidRDefault="005A15FA" w:rsidP="00D87BFB">
            <w:r>
              <w:t>32</w:t>
            </w:r>
          </w:p>
        </w:tc>
        <w:tc>
          <w:tcPr>
            <w:tcW w:w="3060" w:type="dxa"/>
            <w:tcBorders>
              <w:top w:val="single" w:sz="4" w:space="0" w:color="auto"/>
              <w:left w:val="single" w:sz="4" w:space="0" w:color="auto"/>
              <w:bottom w:val="single" w:sz="4" w:space="0" w:color="auto"/>
              <w:right w:val="single" w:sz="4" w:space="0" w:color="auto"/>
            </w:tcBorders>
            <w:vAlign w:val="center"/>
          </w:tcPr>
          <w:p w:rsidR="005A15FA" w:rsidRPr="008B66E1" w:rsidRDefault="005A15FA" w:rsidP="00D87BFB">
            <w:r>
              <w:rPr>
                <w:rFonts w:asciiTheme="majorBidi" w:hAnsiTheme="majorBidi" w:cstheme="majorBidi"/>
                <w:sz w:val="20"/>
                <w:szCs w:val="16"/>
              </w:rPr>
              <w:t>Digital Message Announcer</w:t>
            </w:r>
          </w:p>
        </w:tc>
        <w:tc>
          <w:tcPr>
            <w:tcW w:w="1350" w:type="dxa"/>
            <w:tcBorders>
              <w:top w:val="single" w:sz="4" w:space="0" w:color="auto"/>
              <w:left w:val="single" w:sz="4" w:space="0" w:color="auto"/>
              <w:bottom w:val="single" w:sz="4" w:space="0" w:color="auto"/>
              <w:right w:val="single" w:sz="4" w:space="0" w:color="auto"/>
            </w:tcBorders>
            <w:vAlign w:val="center"/>
          </w:tcPr>
          <w:p w:rsidR="005A15FA" w:rsidRPr="008B66E1" w:rsidRDefault="005A15FA" w:rsidP="00D87BFB">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350" w:type="dxa"/>
            <w:tcBorders>
              <w:top w:val="single" w:sz="4" w:space="0" w:color="auto"/>
              <w:left w:val="single" w:sz="4" w:space="0" w:color="auto"/>
              <w:bottom w:val="single" w:sz="4" w:space="0" w:color="auto"/>
              <w:right w:val="single" w:sz="4" w:space="0" w:color="auto"/>
            </w:tcBorders>
            <w:vAlign w:val="center"/>
          </w:tcPr>
          <w:p w:rsidR="005A15FA" w:rsidRPr="008B66E1" w:rsidRDefault="005A15FA" w:rsidP="00D87BFB">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620" w:type="dxa"/>
            <w:tcBorders>
              <w:top w:val="single" w:sz="4" w:space="0" w:color="auto"/>
              <w:left w:val="single" w:sz="4" w:space="0" w:color="auto"/>
              <w:bottom w:val="single" w:sz="4" w:space="0" w:color="auto"/>
              <w:right w:val="single" w:sz="4" w:space="0" w:color="auto"/>
            </w:tcBorders>
            <w:vAlign w:val="center"/>
          </w:tcPr>
          <w:p w:rsidR="005A15FA" w:rsidRPr="00D52844" w:rsidRDefault="005A15FA" w:rsidP="00D87BFB">
            <w:pPr>
              <w:rPr>
                <w:sz w:val="20"/>
                <w:szCs w:val="16"/>
              </w:rPr>
            </w:pPr>
            <w:r w:rsidRPr="00D52844">
              <w:rPr>
                <w:sz w:val="20"/>
                <w:szCs w:val="16"/>
              </w:rPr>
              <w:t>People’s Majlis Secretariat, Male’, Maldives</w:t>
            </w:r>
          </w:p>
        </w:tc>
        <w:tc>
          <w:tcPr>
            <w:tcW w:w="1260" w:type="dxa"/>
            <w:tcBorders>
              <w:left w:val="single" w:sz="4" w:space="0" w:color="auto"/>
              <w:right w:val="single" w:sz="4" w:space="0" w:color="auto"/>
            </w:tcBorders>
            <w:vAlign w:val="center"/>
          </w:tcPr>
          <w:p w:rsidR="005A15FA" w:rsidRPr="008B66E1" w:rsidRDefault="005A15FA" w:rsidP="00D87BFB">
            <w:pPr>
              <w:jc w:val="center"/>
            </w:pPr>
            <w:r w:rsidRPr="008B66E1">
              <w:t>-</w:t>
            </w:r>
          </w:p>
        </w:tc>
        <w:tc>
          <w:tcPr>
            <w:tcW w:w="1620" w:type="dxa"/>
            <w:tcBorders>
              <w:left w:val="single" w:sz="4" w:space="0" w:color="auto"/>
              <w:right w:val="single" w:sz="4" w:space="0" w:color="auto"/>
            </w:tcBorders>
            <w:vAlign w:val="center"/>
          </w:tcPr>
          <w:p w:rsidR="005A15FA" w:rsidRPr="008B66E1" w:rsidRDefault="005A15FA" w:rsidP="00D87BFB">
            <w:pPr>
              <w:rPr>
                <w:sz w:val="20"/>
              </w:rPr>
            </w:pPr>
            <w:r w:rsidRPr="008B66E1">
              <w:rPr>
                <w:sz w:val="20"/>
              </w:rPr>
              <w:t>90</w:t>
            </w:r>
            <w:r>
              <w:rPr>
                <w:sz w:val="20"/>
              </w:rPr>
              <w:t xml:space="preserve"> </w:t>
            </w:r>
            <w:r w:rsidRPr="008B66E1">
              <w:rPr>
                <w:sz w:val="20"/>
              </w:rPr>
              <w:t xml:space="preserve">days from </w:t>
            </w:r>
            <w:r>
              <w:rPr>
                <w:sz w:val="20"/>
              </w:rPr>
              <w:t xml:space="preserve">the </w:t>
            </w:r>
            <w:r w:rsidRPr="008B66E1">
              <w:rPr>
                <w:sz w:val="20"/>
              </w:rPr>
              <w:t xml:space="preserve">award of contract </w:t>
            </w:r>
          </w:p>
        </w:tc>
        <w:tc>
          <w:tcPr>
            <w:tcW w:w="1890" w:type="dxa"/>
            <w:tcBorders>
              <w:left w:val="single" w:sz="4" w:space="0" w:color="auto"/>
              <w:right w:val="double" w:sz="4" w:space="0" w:color="auto"/>
            </w:tcBorders>
            <w:vAlign w:val="center"/>
          </w:tcPr>
          <w:p w:rsidR="005A15FA" w:rsidRPr="008B66E1" w:rsidRDefault="005A15FA" w:rsidP="00D87BFB"/>
        </w:tc>
      </w:tr>
      <w:tr w:rsidR="005A15FA" w:rsidRPr="008B66E1" w:rsidTr="00131757">
        <w:trPr>
          <w:cantSplit/>
        </w:trPr>
        <w:tc>
          <w:tcPr>
            <w:tcW w:w="738" w:type="dxa"/>
            <w:tcBorders>
              <w:top w:val="single" w:sz="4" w:space="0" w:color="auto"/>
              <w:left w:val="double" w:sz="4" w:space="0" w:color="auto"/>
              <w:bottom w:val="single" w:sz="4" w:space="0" w:color="auto"/>
              <w:right w:val="single" w:sz="4" w:space="0" w:color="auto"/>
            </w:tcBorders>
            <w:vAlign w:val="center"/>
          </w:tcPr>
          <w:p w:rsidR="005A15FA" w:rsidRDefault="005A15FA" w:rsidP="00D87BFB">
            <w:r>
              <w:lastRenderedPageBreak/>
              <w:t>33</w:t>
            </w:r>
          </w:p>
        </w:tc>
        <w:tc>
          <w:tcPr>
            <w:tcW w:w="3060" w:type="dxa"/>
            <w:tcBorders>
              <w:top w:val="single" w:sz="4" w:space="0" w:color="auto"/>
              <w:left w:val="single" w:sz="4" w:space="0" w:color="auto"/>
              <w:bottom w:val="single" w:sz="4" w:space="0" w:color="auto"/>
              <w:right w:val="single" w:sz="4" w:space="0" w:color="auto"/>
            </w:tcBorders>
            <w:vAlign w:val="center"/>
          </w:tcPr>
          <w:p w:rsidR="005A15FA" w:rsidRPr="0038247D" w:rsidRDefault="005A15FA" w:rsidP="00D87BFB">
            <w:pPr>
              <w:rPr>
                <w:sz w:val="18"/>
                <w:szCs w:val="18"/>
              </w:rPr>
            </w:pPr>
            <w:r w:rsidRPr="0038247D">
              <w:rPr>
                <w:rFonts w:asciiTheme="majorBidi" w:hAnsiTheme="majorBidi" w:cstheme="majorBidi"/>
                <w:bCs/>
                <w:sz w:val="18"/>
                <w:szCs w:val="18"/>
              </w:rPr>
              <w:t>Buttons</w:t>
            </w:r>
          </w:p>
        </w:tc>
        <w:tc>
          <w:tcPr>
            <w:tcW w:w="1350" w:type="dxa"/>
            <w:tcBorders>
              <w:top w:val="single" w:sz="4" w:space="0" w:color="auto"/>
              <w:left w:val="single" w:sz="4" w:space="0" w:color="auto"/>
              <w:bottom w:val="single" w:sz="4" w:space="0" w:color="auto"/>
              <w:right w:val="single" w:sz="4" w:space="0" w:color="auto"/>
            </w:tcBorders>
            <w:vAlign w:val="center"/>
          </w:tcPr>
          <w:p w:rsidR="005A15FA" w:rsidRPr="008B66E1" w:rsidRDefault="005A15FA" w:rsidP="00D87BFB">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350" w:type="dxa"/>
            <w:tcBorders>
              <w:top w:val="single" w:sz="4" w:space="0" w:color="auto"/>
              <w:left w:val="single" w:sz="4" w:space="0" w:color="auto"/>
              <w:bottom w:val="single" w:sz="4" w:space="0" w:color="auto"/>
              <w:right w:val="single" w:sz="4" w:space="0" w:color="auto"/>
            </w:tcBorders>
            <w:vAlign w:val="center"/>
          </w:tcPr>
          <w:p w:rsidR="005A15FA" w:rsidRPr="008B66E1" w:rsidRDefault="005A15FA" w:rsidP="00D87BFB">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620" w:type="dxa"/>
            <w:tcBorders>
              <w:top w:val="single" w:sz="4" w:space="0" w:color="auto"/>
              <w:left w:val="single" w:sz="4" w:space="0" w:color="auto"/>
              <w:bottom w:val="single" w:sz="4" w:space="0" w:color="auto"/>
              <w:right w:val="single" w:sz="4" w:space="0" w:color="auto"/>
            </w:tcBorders>
            <w:vAlign w:val="center"/>
          </w:tcPr>
          <w:p w:rsidR="005A15FA" w:rsidRPr="00D52844" w:rsidRDefault="005A15FA" w:rsidP="00D87BFB">
            <w:pPr>
              <w:rPr>
                <w:sz w:val="20"/>
                <w:szCs w:val="16"/>
              </w:rPr>
            </w:pPr>
            <w:r w:rsidRPr="00D52844">
              <w:rPr>
                <w:sz w:val="20"/>
                <w:szCs w:val="16"/>
              </w:rPr>
              <w:t>People’s Majlis Secretariat, Male’, Maldives</w:t>
            </w:r>
          </w:p>
        </w:tc>
        <w:tc>
          <w:tcPr>
            <w:tcW w:w="1260" w:type="dxa"/>
            <w:tcBorders>
              <w:left w:val="single" w:sz="4" w:space="0" w:color="auto"/>
              <w:right w:val="single" w:sz="4" w:space="0" w:color="auto"/>
            </w:tcBorders>
            <w:vAlign w:val="center"/>
          </w:tcPr>
          <w:p w:rsidR="005A15FA" w:rsidRPr="008B66E1" w:rsidRDefault="005A15FA" w:rsidP="00D87BFB">
            <w:pPr>
              <w:jc w:val="center"/>
            </w:pPr>
            <w:r w:rsidRPr="008B66E1">
              <w:t>-</w:t>
            </w:r>
          </w:p>
        </w:tc>
        <w:tc>
          <w:tcPr>
            <w:tcW w:w="1620" w:type="dxa"/>
            <w:tcBorders>
              <w:left w:val="single" w:sz="4" w:space="0" w:color="auto"/>
              <w:right w:val="single" w:sz="4" w:space="0" w:color="auto"/>
            </w:tcBorders>
            <w:vAlign w:val="center"/>
          </w:tcPr>
          <w:p w:rsidR="005A15FA" w:rsidRPr="008B66E1" w:rsidRDefault="005A15FA" w:rsidP="00D87BFB">
            <w:pPr>
              <w:rPr>
                <w:sz w:val="20"/>
              </w:rPr>
            </w:pPr>
            <w:r w:rsidRPr="008B66E1">
              <w:rPr>
                <w:sz w:val="20"/>
              </w:rPr>
              <w:t>90</w:t>
            </w:r>
            <w:r>
              <w:rPr>
                <w:sz w:val="20"/>
              </w:rPr>
              <w:t xml:space="preserve"> </w:t>
            </w:r>
            <w:r w:rsidRPr="008B66E1">
              <w:rPr>
                <w:sz w:val="20"/>
              </w:rPr>
              <w:t xml:space="preserve">days from </w:t>
            </w:r>
            <w:r>
              <w:rPr>
                <w:sz w:val="20"/>
              </w:rPr>
              <w:t xml:space="preserve">the </w:t>
            </w:r>
            <w:r w:rsidRPr="008B66E1">
              <w:rPr>
                <w:sz w:val="20"/>
              </w:rPr>
              <w:t xml:space="preserve">award of contract </w:t>
            </w:r>
          </w:p>
        </w:tc>
        <w:tc>
          <w:tcPr>
            <w:tcW w:w="1890" w:type="dxa"/>
            <w:tcBorders>
              <w:left w:val="single" w:sz="4" w:space="0" w:color="auto"/>
              <w:right w:val="double" w:sz="4" w:space="0" w:color="auto"/>
            </w:tcBorders>
            <w:vAlign w:val="center"/>
          </w:tcPr>
          <w:p w:rsidR="005A15FA" w:rsidRPr="008B66E1" w:rsidRDefault="005A15FA" w:rsidP="00D87BFB"/>
        </w:tc>
      </w:tr>
      <w:tr w:rsidR="005A15FA" w:rsidRPr="008B66E1" w:rsidTr="00131757">
        <w:trPr>
          <w:cantSplit/>
        </w:trPr>
        <w:tc>
          <w:tcPr>
            <w:tcW w:w="738" w:type="dxa"/>
            <w:tcBorders>
              <w:top w:val="single" w:sz="4" w:space="0" w:color="auto"/>
              <w:left w:val="double" w:sz="4" w:space="0" w:color="auto"/>
              <w:bottom w:val="single" w:sz="4" w:space="0" w:color="auto"/>
              <w:right w:val="single" w:sz="4" w:space="0" w:color="auto"/>
            </w:tcBorders>
            <w:vAlign w:val="center"/>
          </w:tcPr>
          <w:p w:rsidR="005A15FA" w:rsidRDefault="005A15FA" w:rsidP="00D87BFB">
            <w:r>
              <w:t>34</w:t>
            </w:r>
          </w:p>
        </w:tc>
        <w:tc>
          <w:tcPr>
            <w:tcW w:w="3060" w:type="dxa"/>
            <w:tcBorders>
              <w:top w:val="single" w:sz="4" w:space="0" w:color="auto"/>
              <w:left w:val="single" w:sz="4" w:space="0" w:color="auto"/>
              <w:bottom w:val="single" w:sz="4" w:space="0" w:color="auto"/>
              <w:right w:val="single" w:sz="4" w:space="0" w:color="auto"/>
            </w:tcBorders>
            <w:vAlign w:val="center"/>
          </w:tcPr>
          <w:p w:rsidR="005A15FA" w:rsidRPr="0038247D" w:rsidRDefault="005064AC" w:rsidP="00D87BFB">
            <w:pPr>
              <w:rPr>
                <w:sz w:val="18"/>
                <w:szCs w:val="18"/>
              </w:rPr>
            </w:pPr>
            <w:r w:rsidRPr="0038247D">
              <w:rPr>
                <w:sz w:val="18"/>
                <w:szCs w:val="18"/>
              </w:rPr>
              <w:t>Wall mount for displays</w:t>
            </w:r>
          </w:p>
        </w:tc>
        <w:tc>
          <w:tcPr>
            <w:tcW w:w="1350" w:type="dxa"/>
            <w:tcBorders>
              <w:top w:val="single" w:sz="4" w:space="0" w:color="auto"/>
              <w:left w:val="single" w:sz="4" w:space="0" w:color="auto"/>
              <w:bottom w:val="single" w:sz="4" w:space="0" w:color="auto"/>
              <w:right w:val="single" w:sz="4" w:space="0" w:color="auto"/>
            </w:tcBorders>
            <w:vAlign w:val="center"/>
          </w:tcPr>
          <w:p w:rsidR="005A15FA" w:rsidRPr="008B66E1" w:rsidRDefault="005A15FA" w:rsidP="00D87BFB">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350" w:type="dxa"/>
            <w:tcBorders>
              <w:top w:val="single" w:sz="4" w:space="0" w:color="auto"/>
              <w:left w:val="single" w:sz="4" w:space="0" w:color="auto"/>
              <w:bottom w:val="single" w:sz="4" w:space="0" w:color="auto"/>
              <w:right w:val="single" w:sz="4" w:space="0" w:color="auto"/>
            </w:tcBorders>
            <w:vAlign w:val="center"/>
          </w:tcPr>
          <w:p w:rsidR="005A15FA" w:rsidRPr="008B66E1" w:rsidRDefault="005A15FA" w:rsidP="00D87BFB">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620" w:type="dxa"/>
            <w:tcBorders>
              <w:top w:val="single" w:sz="4" w:space="0" w:color="auto"/>
              <w:left w:val="single" w:sz="4" w:space="0" w:color="auto"/>
              <w:bottom w:val="single" w:sz="4" w:space="0" w:color="auto"/>
              <w:right w:val="single" w:sz="4" w:space="0" w:color="auto"/>
            </w:tcBorders>
            <w:vAlign w:val="center"/>
          </w:tcPr>
          <w:p w:rsidR="005A15FA" w:rsidRPr="00D52844" w:rsidRDefault="005A15FA" w:rsidP="00D87BFB">
            <w:pPr>
              <w:rPr>
                <w:sz w:val="20"/>
                <w:szCs w:val="16"/>
              </w:rPr>
            </w:pPr>
            <w:r w:rsidRPr="00D52844">
              <w:rPr>
                <w:sz w:val="20"/>
                <w:szCs w:val="16"/>
              </w:rPr>
              <w:t>People’s Majlis Secretariat, Male’, Maldives</w:t>
            </w:r>
          </w:p>
        </w:tc>
        <w:tc>
          <w:tcPr>
            <w:tcW w:w="1260" w:type="dxa"/>
            <w:tcBorders>
              <w:left w:val="single" w:sz="4" w:space="0" w:color="auto"/>
              <w:right w:val="single" w:sz="4" w:space="0" w:color="auto"/>
            </w:tcBorders>
            <w:vAlign w:val="center"/>
          </w:tcPr>
          <w:p w:rsidR="005A15FA" w:rsidRPr="008B66E1" w:rsidRDefault="005A15FA" w:rsidP="00D87BFB">
            <w:pPr>
              <w:jc w:val="center"/>
            </w:pPr>
            <w:r w:rsidRPr="008B66E1">
              <w:t>-</w:t>
            </w:r>
          </w:p>
        </w:tc>
        <w:tc>
          <w:tcPr>
            <w:tcW w:w="1620" w:type="dxa"/>
            <w:tcBorders>
              <w:left w:val="single" w:sz="4" w:space="0" w:color="auto"/>
              <w:right w:val="single" w:sz="4" w:space="0" w:color="auto"/>
            </w:tcBorders>
            <w:vAlign w:val="center"/>
          </w:tcPr>
          <w:p w:rsidR="005A15FA" w:rsidRPr="008B66E1" w:rsidRDefault="005A15FA" w:rsidP="00D87BFB">
            <w:pPr>
              <w:rPr>
                <w:sz w:val="20"/>
              </w:rPr>
            </w:pPr>
            <w:r w:rsidRPr="008B66E1">
              <w:rPr>
                <w:sz w:val="20"/>
              </w:rPr>
              <w:t>90</w:t>
            </w:r>
            <w:r>
              <w:rPr>
                <w:sz w:val="20"/>
              </w:rPr>
              <w:t xml:space="preserve"> </w:t>
            </w:r>
            <w:r w:rsidRPr="008B66E1">
              <w:rPr>
                <w:sz w:val="20"/>
              </w:rPr>
              <w:t xml:space="preserve">days from </w:t>
            </w:r>
            <w:r>
              <w:rPr>
                <w:sz w:val="20"/>
              </w:rPr>
              <w:t xml:space="preserve">the </w:t>
            </w:r>
            <w:r w:rsidRPr="008B66E1">
              <w:rPr>
                <w:sz w:val="20"/>
              </w:rPr>
              <w:t xml:space="preserve">award of contract </w:t>
            </w:r>
          </w:p>
        </w:tc>
        <w:tc>
          <w:tcPr>
            <w:tcW w:w="1890" w:type="dxa"/>
            <w:tcBorders>
              <w:left w:val="single" w:sz="4" w:space="0" w:color="auto"/>
              <w:right w:val="double" w:sz="4" w:space="0" w:color="auto"/>
            </w:tcBorders>
            <w:vAlign w:val="center"/>
          </w:tcPr>
          <w:p w:rsidR="005A15FA" w:rsidRPr="008B66E1" w:rsidRDefault="005A15FA" w:rsidP="00D87BFB"/>
        </w:tc>
      </w:tr>
      <w:tr w:rsidR="005A15FA" w:rsidRPr="008B66E1" w:rsidTr="00131757">
        <w:trPr>
          <w:cantSplit/>
        </w:trPr>
        <w:tc>
          <w:tcPr>
            <w:tcW w:w="738" w:type="dxa"/>
            <w:tcBorders>
              <w:top w:val="single" w:sz="4" w:space="0" w:color="auto"/>
              <w:left w:val="double" w:sz="4" w:space="0" w:color="auto"/>
              <w:bottom w:val="single" w:sz="4" w:space="0" w:color="auto"/>
              <w:right w:val="single" w:sz="4" w:space="0" w:color="auto"/>
            </w:tcBorders>
            <w:vAlign w:val="center"/>
          </w:tcPr>
          <w:p w:rsidR="005A15FA" w:rsidRDefault="005A15FA" w:rsidP="00D87BFB">
            <w:r>
              <w:t>35</w:t>
            </w:r>
          </w:p>
        </w:tc>
        <w:tc>
          <w:tcPr>
            <w:tcW w:w="3060" w:type="dxa"/>
            <w:tcBorders>
              <w:top w:val="single" w:sz="4" w:space="0" w:color="auto"/>
              <w:left w:val="single" w:sz="4" w:space="0" w:color="auto"/>
              <w:bottom w:val="single" w:sz="4" w:space="0" w:color="auto"/>
              <w:right w:val="single" w:sz="4" w:space="0" w:color="auto"/>
            </w:tcBorders>
            <w:vAlign w:val="center"/>
          </w:tcPr>
          <w:p w:rsidR="005A15FA" w:rsidRPr="0038247D" w:rsidRDefault="0038247D" w:rsidP="00D87BFB">
            <w:pPr>
              <w:rPr>
                <w:sz w:val="18"/>
                <w:szCs w:val="18"/>
              </w:rPr>
            </w:pPr>
            <w:r w:rsidRPr="0038247D">
              <w:rPr>
                <w:sz w:val="18"/>
                <w:szCs w:val="18"/>
              </w:rPr>
              <w:t>Mobile wireless lapel microphone</w:t>
            </w:r>
          </w:p>
        </w:tc>
        <w:tc>
          <w:tcPr>
            <w:tcW w:w="1350" w:type="dxa"/>
            <w:tcBorders>
              <w:top w:val="single" w:sz="4" w:space="0" w:color="auto"/>
              <w:left w:val="single" w:sz="4" w:space="0" w:color="auto"/>
              <w:bottom w:val="single" w:sz="4" w:space="0" w:color="auto"/>
              <w:right w:val="single" w:sz="4" w:space="0" w:color="auto"/>
            </w:tcBorders>
            <w:vAlign w:val="center"/>
          </w:tcPr>
          <w:p w:rsidR="005A15FA" w:rsidRPr="008B66E1" w:rsidRDefault="005A15FA" w:rsidP="00D87BFB">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350" w:type="dxa"/>
            <w:tcBorders>
              <w:top w:val="single" w:sz="4" w:space="0" w:color="auto"/>
              <w:left w:val="single" w:sz="4" w:space="0" w:color="auto"/>
              <w:bottom w:val="single" w:sz="4" w:space="0" w:color="auto"/>
              <w:right w:val="single" w:sz="4" w:space="0" w:color="auto"/>
            </w:tcBorders>
            <w:vAlign w:val="center"/>
          </w:tcPr>
          <w:p w:rsidR="005A15FA" w:rsidRPr="008B66E1" w:rsidRDefault="005A15FA" w:rsidP="00D87BFB">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620" w:type="dxa"/>
            <w:tcBorders>
              <w:top w:val="single" w:sz="4" w:space="0" w:color="auto"/>
              <w:left w:val="single" w:sz="4" w:space="0" w:color="auto"/>
              <w:bottom w:val="single" w:sz="4" w:space="0" w:color="auto"/>
              <w:right w:val="single" w:sz="4" w:space="0" w:color="auto"/>
            </w:tcBorders>
            <w:vAlign w:val="center"/>
          </w:tcPr>
          <w:p w:rsidR="005A15FA" w:rsidRPr="00D52844" w:rsidRDefault="005A15FA" w:rsidP="00D87BFB">
            <w:pPr>
              <w:rPr>
                <w:sz w:val="20"/>
                <w:szCs w:val="16"/>
              </w:rPr>
            </w:pPr>
            <w:r w:rsidRPr="00D52844">
              <w:rPr>
                <w:sz w:val="20"/>
                <w:szCs w:val="16"/>
              </w:rPr>
              <w:t>People’s Majlis Secretariat, Male’, Maldives</w:t>
            </w:r>
          </w:p>
        </w:tc>
        <w:tc>
          <w:tcPr>
            <w:tcW w:w="1260" w:type="dxa"/>
            <w:tcBorders>
              <w:left w:val="single" w:sz="4" w:space="0" w:color="auto"/>
              <w:right w:val="single" w:sz="4" w:space="0" w:color="auto"/>
            </w:tcBorders>
            <w:vAlign w:val="center"/>
          </w:tcPr>
          <w:p w:rsidR="005A15FA" w:rsidRPr="008B66E1" w:rsidRDefault="005A15FA" w:rsidP="00D87BFB">
            <w:pPr>
              <w:jc w:val="center"/>
            </w:pPr>
            <w:r w:rsidRPr="008B66E1">
              <w:t>-</w:t>
            </w:r>
          </w:p>
        </w:tc>
        <w:tc>
          <w:tcPr>
            <w:tcW w:w="1620" w:type="dxa"/>
            <w:tcBorders>
              <w:left w:val="single" w:sz="4" w:space="0" w:color="auto"/>
              <w:right w:val="single" w:sz="4" w:space="0" w:color="auto"/>
            </w:tcBorders>
            <w:vAlign w:val="center"/>
          </w:tcPr>
          <w:p w:rsidR="005A15FA" w:rsidRPr="008B66E1" w:rsidRDefault="005A15FA" w:rsidP="00D87BFB">
            <w:pPr>
              <w:rPr>
                <w:sz w:val="20"/>
              </w:rPr>
            </w:pPr>
            <w:r w:rsidRPr="008B66E1">
              <w:rPr>
                <w:sz w:val="20"/>
              </w:rPr>
              <w:t>90</w:t>
            </w:r>
            <w:r>
              <w:rPr>
                <w:sz w:val="20"/>
              </w:rPr>
              <w:t xml:space="preserve"> </w:t>
            </w:r>
            <w:r w:rsidRPr="008B66E1">
              <w:rPr>
                <w:sz w:val="20"/>
              </w:rPr>
              <w:t xml:space="preserve">days from </w:t>
            </w:r>
            <w:r>
              <w:rPr>
                <w:sz w:val="20"/>
              </w:rPr>
              <w:t xml:space="preserve">the </w:t>
            </w:r>
            <w:r w:rsidRPr="008B66E1">
              <w:rPr>
                <w:sz w:val="20"/>
              </w:rPr>
              <w:t xml:space="preserve">award of contract </w:t>
            </w:r>
          </w:p>
        </w:tc>
        <w:tc>
          <w:tcPr>
            <w:tcW w:w="1890" w:type="dxa"/>
            <w:tcBorders>
              <w:left w:val="single" w:sz="4" w:space="0" w:color="auto"/>
              <w:right w:val="double" w:sz="4" w:space="0" w:color="auto"/>
            </w:tcBorders>
            <w:vAlign w:val="center"/>
          </w:tcPr>
          <w:p w:rsidR="005A15FA" w:rsidRPr="008B66E1" w:rsidRDefault="005A15FA" w:rsidP="00D87BFB"/>
        </w:tc>
      </w:tr>
      <w:tr w:rsidR="005A15FA" w:rsidRPr="008B66E1" w:rsidTr="00131757">
        <w:trPr>
          <w:cantSplit/>
        </w:trPr>
        <w:tc>
          <w:tcPr>
            <w:tcW w:w="738" w:type="dxa"/>
            <w:tcBorders>
              <w:top w:val="single" w:sz="4" w:space="0" w:color="auto"/>
              <w:left w:val="double" w:sz="4" w:space="0" w:color="auto"/>
              <w:bottom w:val="single" w:sz="4" w:space="0" w:color="auto"/>
              <w:right w:val="single" w:sz="4" w:space="0" w:color="auto"/>
            </w:tcBorders>
            <w:vAlign w:val="center"/>
          </w:tcPr>
          <w:p w:rsidR="005A15FA" w:rsidRDefault="005A15FA" w:rsidP="00D87BFB">
            <w:r>
              <w:t>36</w:t>
            </w:r>
          </w:p>
        </w:tc>
        <w:tc>
          <w:tcPr>
            <w:tcW w:w="3060" w:type="dxa"/>
            <w:tcBorders>
              <w:top w:val="single" w:sz="4" w:space="0" w:color="auto"/>
              <w:left w:val="single" w:sz="4" w:space="0" w:color="auto"/>
              <w:bottom w:val="single" w:sz="4" w:space="0" w:color="auto"/>
              <w:right w:val="single" w:sz="4" w:space="0" w:color="auto"/>
            </w:tcBorders>
            <w:vAlign w:val="center"/>
          </w:tcPr>
          <w:p w:rsidR="005A15FA" w:rsidRPr="0038247D" w:rsidRDefault="0038247D" w:rsidP="00D87BFB">
            <w:pPr>
              <w:rPr>
                <w:sz w:val="18"/>
                <w:szCs w:val="18"/>
              </w:rPr>
            </w:pPr>
            <w:r w:rsidRPr="0038247D">
              <w:rPr>
                <w:sz w:val="18"/>
                <w:szCs w:val="18"/>
              </w:rPr>
              <w:t>2x2 HDMI Matrix Switcher</w:t>
            </w:r>
          </w:p>
        </w:tc>
        <w:tc>
          <w:tcPr>
            <w:tcW w:w="1350" w:type="dxa"/>
            <w:tcBorders>
              <w:top w:val="single" w:sz="4" w:space="0" w:color="auto"/>
              <w:left w:val="single" w:sz="4" w:space="0" w:color="auto"/>
              <w:bottom w:val="single" w:sz="4" w:space="0" w:color="auto"/>
              <w:right w:val="single" w:sz="4" w:space="0" w:color="auto"/>
            </w:tcBorders>
            <w:vAlign w:val="center"/>
          </w:tcPr>
          <w:p w:rsidR="005A15FA" w:rsidRPr="008B66E1" w:rsidRDefault="005A15FA" w:rsidP="00D87BFB">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350" w:type="dxa"/>
            <w:tcBorders>
              <w:top w:val="single" w:sz="4" w:space="0" w:color="auto"/>
              <w:left w:val="single" w:sz="4" w:space="0" w:color="auto"/>
              <w:bottom w:val="single" w:sz="4" w:space="0" w:color="auto"/>
              <w:right w:val="single" w:sz="4" w:space="0" w:color="auto"/>
            </w:tcBorders>
            <w:vAlign w:val="center"/>
          </w:tcPr>
          <w:p w:rsidR="005A15FA" w:rsidRPr="008B66E1" w:rsidRDefault="005A15FA" w:rsidP="00D87BFB">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620" w:type="dxa"/>
            <w:tcBorders>
              <w:top w:val="single" w:sz="4" w:space="0" w:color="auto"/>
              <w:left w:val="single" w:sz="4" w:space="0" w:color="auto"/>
              <w:bottom w:val="single" w:sz="4" w:space="0" w:color="auto"/>
              <w:right w:val="single" w:sz="4" w:space="0" w:color="auto"/>
            </w:tcBorders>
            <w:vAlign w:val="center"/>
          </w:tcPr>
          <w:p w:rsidR="005A15FA" w:rsidRPr="00D52844" w:rsidRDefault="005A15FA" w:rsidP="00D87BFB">
            <w:pPr>
              <w:rPr>
                <w:sz w:val="20"/>
                <w:szCs w:val="16"/>
              </w:rPr>
            </w:pPr>
            <w:r w:rsidRPr="00D52844">
              <w:rPr>
                <w:sz w:val="20"/>
                <w:szCs w:val="16"/>
              </w:rPr>
              <w:t>People’s Majlis Secretariat, Male’, Maldives</w:t>
            </w:r>
          </w:p>
        </w:tc>
        <w:tc>
          <w:tcPr>
            <w:tcW w:w="1260" w:type="dxa"/>
            <w:tcBorders>
              <w:left w:val="single" w:sz="4" w:space="0" w:color="auto"/>
              <w:right w:val="single" w:sz="4" w:space="0" w:color="auto"/>
            </w:tcBorders>
            <w:vAlign w:val="center"/>
          </w:tcPr>
          <w:p w:rsidR="005A15FA" w:rsidRPr="008B66E1" w:rsidRDefault="005A15FA" w:rsidP="00D87BFB">
            <w:pPr>
              <w:jc w:val="center"/>
            </w:pPr>
            <w:r w:rsidRPr="008B66E1">
              <w:t>-</w:t>
            </w:r>
          </w:p>
        </w:tc>
        <w:tc>
          <w:tcPr>
            <w:tcW w:w="1620" w:type="dxa"/>
            <w:tcBorders>
              <w:left w:val="single" w:sz="4" w:space="0" w:color="auto"/>
              <w:right w:val="single" w:sz="4" w:space="0" w:color="auto"/>
            </w:tcBorders>
            <w:vAlign w:val="center"/>
          </w:tcPr>
          <w:p w:rsidR="005A15FA" w:rsidRPr="008B66E1" w:rsidRDefault="005A15FA" w:rsidP="00D87BFB">
            <w:pPr>
              <w:rPr>
                <w:sz w:val="20"/>
              </w:rPr>
            </w:pPr>
            <w:r w:rsidRPr="008B66E1">
              <w:rPr>
                <w:sz w:val="20"/>
              </w:rPr>
              <w:t>90</w:t>
            </w:r>
            <w:r>
              <w:rPr>
                <w:sz w:val="20"/>
              </w:rPr>
              <w:t xml:space="preserve"> </w:t>
            </w:r>
            <w:r w:rsidRPr="008B66E1">
              <w:rPr>
                <w:sz w:val="20"/>
              </w:rPr>
              <w:t xml:space="preserve">days from </w:t>
            </w:r>
            <w:r>
              <w:rPr>
                <w:sz w:val="20"/>
              </w:rPr>
              <w:t xml:space="preserve">the </w:t>
            </w:r>
            <w:r w:rsidRPr="008B66E1">
              <w:rPr>
                <w:sz w:val="20"/>
              </w:rPr>
              <w:t xml:space="preserve">award of contract </w:t>
            </w:r>
          </w:p>
        </w:tc>
        <w:tc>
          <w:tcPr>
            <w:tcW w:w="1890" w:type="dxa"/>
            <w:tcBorders>
              <w:left w:val="single" w:sz="4" w:space="0" w:color="auto"/>
              <w:right w:val="double" w:sz="4" w:space="0" w:color="auto"/>
            </w:tcBorders>
            <w:vAlign w:val="center"/>
          </w:tcPr>
          <w:p w:rsidR="005A15FA" w:rsidRPr="008B66E1" w:rsidRDefault="005A15FA" w:rsidP="00D87BFB"/>
        </w:tc>
      </w:tr>
      <w:tr w:rsidR="005A15FA" w:rsidRPr="008B66E1" w:rsidTr="00131757">
        <w:trPr>
          <w:cantSplit/>
        </w:trPr>
        <w:tc>
          <w:tcPr>
            <w:tcW w:w="738" w:type="dxa"/>
            <w:tcBorders>
              <w:top w:val="single" w:sz="4" w:space="0" w:color="auto"/>
              <w:left w:val="double" w:sz="4" w:space="0" w:color="auto"/>
              <w:bottom w:val="single" w:sz="4" w:space="0" w:color="auto"/>
              <w:right w:val="single" w:sz="4" w:space="0" w:color="auto"/>
            </w:tcBorders>
            <w:vAlign w:val="center"/>
          </w:tcPr>
          <w:p w:rsidR="005A15FA" w:rsidRDefault="005A15FA" w:rsidP="00D87BFB">
            <w:r>
              <w:t>37</w:t>
            </w:r>
          </w:p>
        </w:tc>
        <w:tc>
          <w:tcPr>
            <w:tcW w:w="3060" w:type="dxa"/>
            <w:tcBorders>
              <w:top w:val="single" w:sz="4" w:space="0" w:color="auto"/>
              <w:left w:val="single" w:sz="4" w:space="0" w:color="auto"/>
              <w:bottom w:val="single" w:sz="4" w:space="0" w:color="auto"/>
              <w:right w:val="single" w:sz="4" w:space="0" w:color="auto"/>
            </w:tcBorders>
            <w:vAlign w:val="center"/>
          </w:tcPr>
          <w:p w:rsidR="005A15FA" w:rsidRPr="0038247D" w:rsidRDefault="0038247D" w:rsidP="00D87BFB">
            <w:pPr>
              <w:rPr>
                <w:rFonts w:asciiTheme="majorBidi" w:hAnsiTheme="majorBidi" w:cstheme="majorBidi"/>
                <w:sz w:val="18"/>
                <w:szCs w:val="18"/>
              </w:rPr>
            </w:pPr>
            <w:r w:rsidRPr="0038247D">
              <w:rPr>
                <w:rFonts w:asciiTheme="majorBidi" w:hAnsiTheme="majorBidi" w:cstheme="majorBidi"/>
                <w:bCs/>
                <w:sz w:val="18"/>
                <w:szCs w:val="18"/>
              </w:rPr>
              <w:t>Projection Screen</w:t>
            </w:r>
          </w:p>
        </w:tc>
        <w:tc>
          <w:tcPr>
            <w:tcW w:w="1350" w:type="dxa"/>
            <w:tcBorders>
              <w:top w:val="single" w:sz="4" w:space="0" w:color="auto"/>
              <w:left w:val="single" w:sz="4" w:space="0" w:color="auto"/>
              <w:bottom w:val="single" w:sz="4" w:space="0" w:color="auto"/>
              <w:right w:val="single" w:sz="4" w:space="0" w:color="auto"/>
            </w:tcBorders>
            <w:vAlign w:val="center"/>
          </w:tcPr>
          <w:p w:rsidR="005A15FA" w:rsidRPr="008B66E1" w:rsidRDefault="005A15FA" w:rsidP="00D87BFB">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350" w:type="dxa"/>
            <w:tcBorders>
              <w:top w:val="single" w:sz="4" w:space="0" w:color="auto"/>
              <w:left w:val="single" w:sz="4" w:space="0" w:color="auto"/>
              <w:bottom w:val="single" w:sz="4" w:space="0" w:color="auto"/>
              <w:right w:val="single" w:sz="4" w:space="0" w:color="auto"/>
            </w:tcBorders>
            <w:vAlign w:val="center"/>
          </w:tcPr>
          <w:p w:rsidR="005A15FA" w:rsidRPr="008B66E1" w:rsidRDefault="005A15FA" w:rsidP="00D87BFB">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620" w:type="dxa"/>
            <w:tcBorders>
              <w:top w:val="single" w:sz="4" w:space="0" w:color="auto"/>
              <w:left w:val="single" w:sz="4" w:space="0" w:color="auto"/>
              <w:bottom w:val="single" w:sz="4" w:space="0" w:color="auto"/>
              <w:right w:val="single" w:sz="4" w:space="0" w:color="auto"/>
            </w:tcBorders>
            <w:vAlign w:val="center"/>
          </w:tcPr>
          <w:p w:rsidR="005A15FA" w:rsidRPr="00D52844" w:rsidRDefault="005A15FA" w:rsidP="00D87BFB">
            <w:pPr>
              <w:rPr>
                <w:sz w:val="20"/>
                <w:szCs w:val="16"/>
              </w:rPr>
            </w:pPr>
            <w:r w:rsidRPr="00D52844">
              <w:rPr>
                <w:sz w:val="20"/>
                <w:szCs w:val="16"/>
              </w:rPr>
              <w:t>People’s Majlis Secretariat, Male’, Maldives</w:t>
            </w:r>
          </w:p>
        </w:tc>
        <w:tc>
          <w:tcPr>
            <w:tcW w:w="1260" w:type="dxa"/>
            <w:tcBorders>
              <w:left w:val="single" w:sz="4" w:space="0" w:color="auto"/>
              <w:right w:val="single" w:sz="4" w:space="0" w:color="auto"/>
            </w:tcBorders>
            <w:vAlign w:val="center"/>
          </w:tcPr>
          <w:p w:rsidR="005A15FA" w:rsidRPr="008B66E1" w:rsidRDefault="005A15FA" w:rsidP="00D87BFB">
            <w:pPr>
              <w:jc w:val="center"/>
            </w:pPr>
            <w:r w:rsidRPr="008B66E1">
              <w:t>-</w:t>
            </w:r>
          </w:p>
        </w:tc>
        <w:tc>
          <w:tcPr>
            <w:tcW w:w="1620" w:type="dxa"/>
            <w:tcBorders>
              <w:left w:val="single" w:sz="4" w:space="0" w:color="auto"/>
              <w:right w:val="single" w:sz="4" w:space="0" w:color="auto"/>
            </w:tcBorders>
            <w:vAlign w:val="center"/>
          </w:tcPr>
          <w:p w:rsidR="005A15FA" w:rsidRPr="008B66E1" w:rsidRDefault="005A15FA" w:rsidP="00D87BFB">
            <w:pPr>
              <w:rPr>
                <w:sz w:val="20"/>
              </w:rPr>
            </w:pPr>
            <w:r w:rsidRPr="008B66E1">
              <w:rPr>
                <w:sz w:val="20"/>
              </w:rPr>
              <w:t>90</w:t>
            </w:r>
            <w:r>
              <w:rPr>
                <w:sz w:val="20"/>
              </w:rPr>
              <w:t xml:space="preserve"> </w:t>
            </w:r>
            <w:r w:rsidRPr="008B66E1">
              <w:rPr>
                <w:sz w:val="20"/>
              </w:rPr>
              <w:t xml:space="preserve">days from </w:t>
            </w:r>
            <w:r>
              <w:rPr>
                <w:sz w:val="20"/>
              </w:rPr>
              <w:t xml:space="preserve">the </w:t>
            </w:r>
            <w:r w:rsidRPr="008B66E1">
              <w:rPr>
                <w:sz w:val="20"/>
              </w:rPr>
              <w:t xml:space="preserve">award of contract </w:t>
            </w:r>
          </w:p>
        </w:tc>
        <w:tc>
          <w:tcPr>
            <w:tcW w:w="1890" w:type="dxa"/>
            <w:tcBorders>
              <w:left w:val="single" w:sz="4" w:space="0" w:color="auto"/>
              <w:right w:val="double" w:sz="4" w:space="0" w:color="auto"/>
            </w:tcBorders>
            <w:vAlign w:val="center"/>
          </w:tcPr>
          <w:p w:rsidR="005A15FA" w:rsidRPr="008B66E1" w:rsidRDefault="005A15FA" w:rsidP="00D87BFB"/>
        </w:tc>
      </w:tr>
      <w:tr w:rsidR="005A15FA" w:rsidRPr="008B66E1" w:rsidTr="00131757">
        <w:trPr>
          <w:cantSplit/>
        </w:trPr>
        <w:tc>
          <w:tcPr>
            <w:tcW w:w="738" w:type="dxa"/>
            <w:tcBorders>
              <w:top w:val="single" w:sz="4" w:space="0" w:color="auto"/>
              <w:left w:val="double" w:sz="4" w:space="0" w:color="auto"/>
              <w:bottom w:val="single" w:sz="4" w:space="0" w:color="auto"/>
              <w:right w:val="single" w:sz="4" w:space="0" w:color="auto"/>
            </w:tcBorders>
            <w:vAlign w:val="center"/>
          </w:tcPr>
          <w:p w:rsidR="005A15FA" w:rsidRDefault="005A15FA" w:rsidP="00D87BFB">
            <w:r>
              <w:t>38</w:t>
            </w:r>
          </w:p>
        </w:tc>
        <w:tc>
          <w:tcPr>
            <w:tcW w:w="3060" w:type="dxa"/>
            <w:tcBorders>
              <w:top w:val="single" w:sz="4" w:space="0" w:color="auto"/>
              <w:left w:val="single" w:sz="4" w:space="0" w:color="auto"/>
              <w:bottom w:val="single" w:sz="4" w:space="0" w:color="auto"/>
              <w:right w:val="single" w:sz="4" w:space="0" w:color="auto"/>
            </w:tcBorders>
            <w:vAlign w:val="center"/>
          </w:tcPr>
          <w:p w:rsidR="005A15FA" w:rsidRPr="008B66E1" w:rsidRDefault="0038247D" w:rsidP="00D87BFB">
            <w:r w:rsidRPr="0038247D">
              <w:rPr>
                <w:sz w:val="18"/>
                <w:szCs w:val="14"/>
              </w:rPr>
              <w:t>Fixed microphones</w:t>
            </w:r>
          </w:p>
        </w:tc>
        <w:tc>
          <w:tcPr>
            <w:tcW w:w="1350" w:type="dxa"/>
            <w:tcBorders>
              <w:top w:val="single" w:sz="4" w:space="0" w:color="auto"/>
              <w:left w:val="single" w:sz="4" w:space="0" w:color="auto"/>
              <w:bottom w:val="single" w:sz="4" w:space="0" w:color="auto"/>
              <w:right w:val="single" w:sz="4" w:space="0" w:color="auto"/>
            </w:tcBorders>
            <w:vAlign w:val="center"/>
          </w:tcPr>
          <w:p w:rsidR="005A15FA" w:rsidRPr="008B66E1" w:rsidRDefault="005A15FA" w:rsidP="00D87BFB">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350" w:type="dxa"/>
            <w:tcBorders>
              <w:top w:val="single" w:sz="4" w:space="0" w:color="auto"/>
              <w:left w:val="single" w:sz="4" w:space="0" w:color="auto"/>
              <w:bottom w:val="single" w:sz="4" w:space="0" w:color="auto"/>
              <w:right w:val="single" w:sz="4" w:space="0" w:color="auto"/>
            </w:tcBorders>
            <w:vAlign w:val="center"/>
          </w:tcPr>
          <w:p w:rsidR="005A15FA" w:rsidRPr="008B66E1" w:rsidRDefault="005A15FA" w:rsidP="00D87BFB">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620" w:type="dxa"/>
            <w:tcBorders>
              <w:top w:val="single" w:sz="4" w:space="0" w:color="auto"/>
              <w:left w:val="single" w:sz="4" w:space="0" w:color="auto"/>
              <w:bottom w:val="single" w:sz="4" w:space="0" w:color="auto"/>
              <w:right w:val="single" w:sz="4" w:space="0" w:color="auto"/>
            </w:tcBorders>
            <w:vAlign w:val="center"/>
          </w:tcPr>
          <w:p w:rsidR="005A15FA" w:rsidRPr="00D52844" w:rsidRDefault="005A15FA" w:rsidP="00D87BFB">
            <w:pPr>
              <w:rPr>
                <w:sz w:val="20"/>
                <w:szCs w:val="16"/>
              </w:rPr>
            </w:pPr>
            <w:r w:rsidRPr="00D52844">
              <w:rPr>
                <w:sz w:val="20"/>
                <w:szCs w:val="16"/>
              </w:rPr>
              <w:t>People’s Majlis Secretariat, Male’, Maldives</w:t>
            </w:r>
          </w:p>
        </w:tc>
        <w:tc>
          <w:tcPr>
            <w:tcW w:w="1260" w:type="dxa"/>
            <w:tcBorders>
              <w:left w:val="single" w:sz="4" w:space="0" w:color="auto"/>
              <w:right w:val="single" w:sz="4" w:space="0" w:color="auto"/>
            </w:tcBorders>
            <w:vAlign w:val="center"/>
          </w:tcPr>
          <w:p w:rsidR="005A15FA" w:rsidRPr="008B66E1" w:rsidRDefault="005A15FA" w:rsidP="00D87BFB">
            <w:pPr>
              <w:jc w:val="center"/>
            </w:pPr>
            <w:r w:rsidRPr="008B66E1">
              <w:t>-</w:t>
            </w:r>
          </w:p>
        </w:tc>
        <w:tc>
          <w:tcPr>
            <w:tcW w:w="1620" w:type="dxa"/>
            <w:tcBorders>
              <w:left w:val="single" w:sz="4" w:space="0" w:color="auto"/>
              <w:right w:val="single" w:sz="4" w:space="0" w:color="auto"/>
            </w:tcBorders>
            <w:vAlign w:val="center"/>
          </w:tcPr>
          <w:p w:rsidR="005A15FA" w:rsidRPr="008B66E1" w:rsidRDefault="005A15FA" w:rsidP="00D87BFB">
            <w:pPr>
              <w:rPr>
                <w:sz w:val="20"/>
              </w:rPr>
            </w:pPr>
            <w:r w:rsidRPr="008B66E1">
              <w:rPr>
                <w:sz w:val="20"/>
              </w:rPr>
              <w:t>90</w:t>
            </w:r>
            <w:r>
              <w:rPr>
                <w:sz w:val="20"/>
              </w:rPr>
              <w:t xml:space="preserve"> </w:t>
            </w:r>
            <w:r w:rsidRPr="008B66E1">
              <w:rPr>
                <w:sz w:val="20"/>
              </w:rPr>
              <w:t xml:space="preserve">days from </w:t>
            </w:r>
            <w:r>
              <w:rPr>
                <w:sz w:val="20"/>
              </w:rPr>
              <w:t xml:space="preserve">the </w:t>
            </w:r>
            <w:r w:rsidRPr="008B66E1">
              <w:rPr>
                <w:sz w:val="20"/>
              </w:rPr>
              <w:t xml:space="preserve">award of contract </w:t>
            </w:r>
          </w:p>
        </w:tc>
        <w:tc>
          <w:tcPr>
            <w:tcW w:w="1890" w:type="dxa"/>
            <w:tcBorders>
              <w:left w:val="single" w:sz="4" w:space="0" w:color="auto"/>
              <w:right w:val="double" w:sz="4" w:space="0" w:color="auto"/>
            </w:tcBorders>
            <w:vAlign w:val="center"/>
          </w:tcPr>
          <w:p w:rsidR="005A15FA" w:rsidRPr="008B66E1" w:rsidRDefault="005A15FA" w:rsidP="00D87BFB"/>
        </w:tc>
      </w:tr>
      <w:tr w:rsidR="005A15FA" w:rsidRPr="008B66E1" w:rsidTr="00131757">
        <w:trPr>
          <w:cantSplit/>
        </w:trPr>
        <w:tc>
          <w:tcPr>
            <w:tcW w:w="738" w:type="dxa"/>
            <w:tcBorders>
              <w:top w:val="single" w:sz="4" w:space="0" w:color="auto"/>
              <w:left w:val="double" w:sz="4" w:space="0" w:color="auto"/>
              <w:bottom w:val="single" w:sz="4" w:space="0" w:color="auto"/>
              <w:right w:val="single" w:sz="4" w:space="0" w:color="auto"/>
            </w:tcBorders>
            <w:vAlign w:val="center"/>
          </w:tcPr>
          <w:p w:rsidR="005A15FA" w:rsidRDefault="005A15FA" w:rsidP="00D87BFB">
            <w:r>
              <w:t>39</w:t>
            </w:r>
          </w:p>
        </w:tc>
        <w:tc>
          <w:tcPr>
            <w:tcW w:w="3060" w:type="dxa"/>
            <w:tcBorders>
              <w:top w:val="single" w:sz="4" w:space="0" w:color="auto"/>
              <w:left w:val="single" w:sz="4" w:space="0" w:color="auto"/>
              <w:bottom w:val="single" w:sz="4" w:space="0" w:color="auto"/>
              <w:right w:val="single" w:sz="4" w:space="0" w:color="auto"/>
            </w:tcBorders>
            <w:vAlign w:val="center"/>
          </w:tcPr>
          <w:p w:rsidR="005A15FA" w:rsidRPr="008B66E1" w:rsidRDefault="0038247D" w:rsidP="00D87BFB">
            <w:r w:rsidRPr="0038247D">
              <w:rPr>
                <w:sz w:val="18"/>
                <w:szCs w:val="14"/>
              </w:rPr>
              <w:t xml:space="preserve">Mobile wireless </w:t>
            </w:r>
            <w:r w:rsidR="0094411B">
              <w:rPr>
                <w:sz w:val="18"/>
                <w:szCs w:val="14"/>
              </w:rPr>
              <w:t xml:space="preserve">condenser </w:t>
            </w:r>
            <w:r w:rsidRPr="0038247D">
              <w:rPr>
                <w:sz w:val="18"/>
                <w:szCs w:val="14"/>
              </w:rPr>
              <w:t>microphone</w:t>
            </w:r>
          </w:p>
        </w:tc>
        <w:tc>
          <w:tcPr>
            <w:tcW w:w="1350" w:type="dxa"/>
            <w:tcBorders>
              <w:top w:val="single" w:sz="4" w:space="0" w:color="auto"/>
              <w:left w:val="single" w:sz="4" w:space="0" w:color="auto"/>
              <w:bottom w:val="single" w:sz="4" w:space="0" w:color="auto"/>
              <w:right w:val="single" w:sz="4" w:space="0" w:color="auto"/>
            </w:tcBorders>
            <w:vAlign w:val="center"/>
          </w:tcPr>
          <w:p w:rsidR="005A15FA" w:rsidRPr="008B66E1" w:rsidRDefault="005A15FA" w:rsidP="00D87BFB">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350" w:type="dxa"/>
            <w:tcBorders>
              <w:top w:val="single" w:sz="4" w:space="0" w:color="auto"/>
              <w:left w:val="single" w:sz="4" w:space="0" w:color="auto"/>
              <w:bottom w:val="single" w:sz="4" w:space="0" w:color="auto"/>
              <w:right w:val="single" w:sz="4" w:space="0" w:color="auto"/>
            </w:tcBorders>
            <w:vAlign w:val="center"/>
          </w:tcPr>
          <w:p w:rsidR="005A15FA" w:rsidRPr="008B66E1" w:rsidRDefault="005A15FA" w:rsidP="00D87BFB">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620" w:type="dxa"/>
            <w:tcBorders>
              <w:top w:val="single" w:sz="4" w:space="0" w:color="auto"/>
              <w:left w:val="single" w:sz="4" w:space="0" w:color="auto"/>
              <w:bottom w:val="single" w:sz="4" w:space="0" w:color="auto"/>
              <w:right w:val="single" w:sz="4" w:space="0" w:color="auto"/>
            </w:tcBorders>
            <w:vAlign w:val="center"/>
          </w:tcPr>
          <w:p w:rsidR="005A15FA" w:rsidRPr="00D52844" w:rsidRDefault="005A15FA" w:rsidP="00D87BFB">
            <w:pPr>
              <w:rPr>
                <w:sz w:val="20"/>
                <w:szCs w:val="16"/>
              </w:rPr>
            </w:pPr>
            <w:r w:rsidRPr="00D52844">
              <w:rPr>
                <w:sz w:val="20"/>
                <w:szCs w:val="16"/>
              </w:rPr>
              <w:t>People’s Majlis Secretariat, Male’, Maldives</w:t>
            </w:r>
          </w:p>
        </w:tc>
        <w:tc>
          <w:tcPr>
            <w:tcW w:w="1260" w:type="dxa"/>
            <w:tcBorders>
              <w:left w:val="single" w:sz="4" w:space="0" w:color="auto"/>
              <w:right w:val="single" w:sz="4" w:space="0" w:color="auto"/>
            </w:tcBorders>
            <w:vAlign w:val="center"/>
          </w:tcPr>
          <w:p w:rsidR="005A15FA" w:rsidRPr="008B66E1" w:rsidRDefault="005A15FA" w:rsidP="00D87BFB">
            <w:pPr>
              <w:jc w:val="center"/>
            </w:pPr>
            <w:r w:rsidRPr="008B66E1">
              <w:t>-</w:t>
            </w:r>
          </w:p>
        </w:tc>
        <w:tc>
          <w:tcPr>
            <w:tcW w:w="1620" w:type="dxa"/>
            <w:tcBorders>
              <w:left w:val="single" w:sz="4" w:space="0" w:color="auto"/>
              <w:right w:val="single" w:sz="4" w:space="0" w:color="auto"/>
            </w:tcBorders>
            <w:vAlign w:val="center"/>
          </w:tcPr>
          <w:p w:rsidR="005A15FA" w:rsidRPr="008B66E1" w:rsidRDefault="005A15FA" w:rsidP="00D87BFB">
            <w:pPr>
              <w:rPr>
                <w:sz w:val="20"/>
              </w:rPr>
            </w:pPr>
            <w:r w:rsidRPr="008B66E1">
              <w:rPr>
                <w:sz w:val="20"/>
              </w:rPr>
              <w:t>90</w:t>
            </w:r>
            <w:r>
              <w:rPr>
                <w:sz w:val="20"/>
              </w:rPr>
              <w:t xml:space="preserve"> </w:t>
            </w:r>
            <w:r w:rsidRPr="008B66E1">
              <w:rPr>
                <w:sz w:val="20"/>
              </w:rPr>
              <w:t xml:space="preserve">days from </w:t>
            </w:r>
            <w:r>
              <w:rPr>
                <w:sz w:val="20"/>
              </w:rPr>
              <w:t xml:space="preserve">the </w:t>
            </w:r>
            <w:r w:rsidRPr="008B66E1">
              <w:rPr>
                <w:sz w:val="20"/>
              </w:rPr>
              <w:t xml:space="preserve">award of contract </w:t>
            </w:r>
          </w:p>
        </w:tc>
        <w:tc>
          <w:tcPr>
            <w:tcW w:w="1890" w:type="dxa"/>
            <w:tcBorders>
              <w:left w:val="single" w:sz="4" w:space="0" w:color="auto"/>
              <w:right w:val="double" w:sz="4" w:space="0" w:color="auto"/>
            </w:tcBorders>
            <w:vAlign w:val="center"/>
          </w:tcPr>
          <w:p w:rsidR="005A15FA" w:rsidRPr="008B66E1" w:rsidRDefault="005A15FA" w:rsidP="00D87BFB"/>
        </w:tc>
      </w:tr>
      <w:tr w:rsidR="005A15FA" w:rsidRPr="008B66E1" w:rsidTr="00131757">
        <w:trPr>
          <w:cantSplit/>
        </w:trPr>
        <w:tc>
          <w:tcPr>
            <w:tcW w:w="738" w:type="dxa"/>
            <w:tcBorders>
              <w:top w:val="single" w:sz="4" w:space="0" w:color="auto"/>
              <w:left w:val="double" w:sz="4" w:space="0" w:color="auto"/>
              <w:bottom w:val="single" w:sz="4" w:space="0" w:color="auto"/>
              <w:right w:val="single" w:sz="4" w:space="0" w:color="auto"/>
            </w:tcBorders>
            <w:vAlign w:val="center"/>
          </w:tcPr>
          <w:p w:rsidR="005A15FA" w:rsidRDefault="005A15FA" w:rsidP="00D87BFB">
            <w:r>
              <w:t>40</w:t>
            </w:r>
          </w:p>
        </w:tc>
        <w:tc>
          <w:tcPr>
            <w:tcW w:w="3060" w:type="dxa"/>
            <w:tcBorders>
              <w:top w:val="single" w:sz="4" w:space="0" w:color="auto"/>
              <w:left w:val="single" w:sz="4" w:space="0" w:color="auto"/>
              <w:bottom w:val="single" w:sz="4" w:space="0" w:color="auto"/>
              <w:right w:val="single" w:sz="4" w:space="0" w:color="auto"/>
            </w:tcBorders>
            <w:vAlign w:val="center"/>
          </w:tcPr>
          <w:p w:rsidR="0038247D" w:rsidRPr="0038247D" w:rsidRDefault="0038247D" w:rsidP="0038247D">
            <w:pPr>
              <w:rPr>
                <w:sz w:val="20"/>
                <w:szCs w:val="16"/>
              </w:rPr>
            </w:pPr>
            <w:r w:rsidRPr="0038247D">
              <w:rPr>
                <w:sz w:val="20"/>
                <w:szCs w:val="16"/>
              </w:rPr>
              <w:t>Headphone-Out Ports</w:t>
            </w:r>
          </w:p>
        </w:tc>
        <w:tc>
          <w:tcPr>
            <w:tcW w:w="1350" w:type="dxa"/>
            <w:tcBorders>
              <w:top w:val="single" w:sz="4" w:space="0" w:color="auto"/>
              <w:left w:val="single" w:sz="4" w:space="0" w:color="auto"/>
              <w:bottom w:val="single" w:sz="4" w:space="0" w:color="auto"/>
              <w:right w:val="single" w:sz="4" w:space="0" w:color="auto"/>
            </w:tcBorders>
            <w:vAlign w:val="center"/>
          </w:tcPr>
          <w:p w:rsidR="005A15FA" w:rsidRPr="008B66E1" w:rsidRDefault="005A15FA" w:rsidP="00D87BFB">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350" w:type="dxa"/>
            <w:tcBorders>
              <w:top w:val="single" w:sz="4" w:space="0" w:color="auto"/>
              <w:left w:val="single" w:sz="4" w:space="0" w:color="auto"/>
              <w:bottom w:val="single" w:sz="4" w:space="0" w:color="auto"/>
              <w:right w:val="single" w:sz="4" w:space="0" w:color="auto"/>
            </w:tcBorders>
            <w:vAlign w:val="center"/>
          </w:tcPr>
          <w:p w:rsidR="005A15FA" w:rsidRPr="008B66E1" w:rsidRDefault="005A15FA" w:rsidP="00D87BFB">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620" w:type="dxa"/>
            <w:tcBorders>
              <w:top w:val="single" w:sz="4" w:space="0" w:color="auto"/>
              <w:left w:val="single" w:sz="4" w:space="0" w:color="auto"/>
              <w:bottom w:val="single" w:sz="4" w:space="0" w:color="auto"/>
              <w:right w:val="single" w:sz="4" w:space="0" w:color="auto"/>
            </w:tcBorders>
            <w:vAlign w:val="center"/>
          </w:tcPr>
          <w:p w:rsidR="005A15FA" w:rsidRPr="00D52844" w:rsidRDefault="005A15FA" w:rsidP="00D87BFB">
            <w:pPr>
              <w:rPr>
                <w:sz w:val="20"/>
                <w:szCs w:val="16"/>
              </w:rPr>
            </w:pPr>
            <w:r w:rsidRPr="00D52844">
              <w:rPr>
                <w:sz w:val="20"/>
                <w:szCs w:val="16"/>
              </w:rPr>
              <w:t>People’s Majlis Secretariat, Male’, Maldives</w:t>
            </w:r>
          </w:p>
        </w:tc>
        <w:tc>
          <w:tcPr>
            <w:tcW w:w="1260" w:type="dxa"/>
            <w:tcBorders>
              <w:left w:val="single" w:sz="4" w:space="0" w:color="auto"/>
              <w:right w:val="single" w:sz="4" w:space="0" w:color="auto"/>
            </w:tcBorders>
            <w:vAlign w:val="center"/>
          </w:tcPr>
          <w:p w:rsidR="005A15FA" w:rsidRPr="008B66E1" w:rsidRDefault="005A15FA" w:rsidP="00D87BFB">
            <w:pPr>
              <w:jc w:val="center"/>
            </w:pPr>
            <w:r w:rsidRPr="008B66E1">
              <w:t>-</w:t>
            </w:r>
          </w:p>
        </w:tc>
        <w:tc>
          <w:tcPr>
            <w:tcW w:w="1620" w:type="dxa"/>
            <w:tcBorders>
              <w:left w:val="single" w:sz="4" w:space="0" w:color="auto"/>
              <w:right w:val="single" w:sz="4" w:space="0" w:color="auto"/>
            </w:tcBorders>
            <w:vAlign w:val="center"/>
          </w:tcPr>
          <w:p w:rsidR="005A15FA" w:rsidRPr="008B66E1" w:rsidRDefault="005A15FA" w:rsidP="00D87BFB">
            <w:pPr>
              <w:rPr>
                <w:sz w:val="20"/>
              </w:rPr>
            </w:pPr>
            <w:r w:rsidRPr="008B66E1">
              <w:rPr>
                <w:sz w:val="20"/>
              </w:rPr>
              <w:t>90</w:t>
            </w:r>
            <w:r>
              <w:rPr>
                <w:sz w:val="20"/>
              </w:rPr>
              <w:t xml:space="preserve"> </w:t>
            </w:r>
            <w:r w:rsidRPr="008B66E1">
              <w:rPr>
                <w:sz w:val="20"/>
              </w:rPr>
              <w:t xml:space="preserve">days from </w:t>
            </w:r>
            <w:r>
              <w:rPr>
                <w:sz w:val="20"/>
              </w:rPr>
              <w:t xml:space="preserve">the </w:t>
            </w:r>
            <w:r w:rsidRPr="008B66E1">
              <w:rPr>
                <w:sz w:val="20"/>
              </w:rPr>
              <w:t xml:space="preserve">award of contract </w:t>
            </w:r>
          </w:p>
        </w:tc>
        <w:tc>
          <w:tcPr>
            <w:tcW w:w="1890" w:type="dxa"/>
            <w:tcBorders>
              <w:left w:val="single" w:sz="4" w:space="0" w:color="auto"/>
              <w:right w:val="double" w:sz="4" w:space="0" w:color="auto"/>
            </w:tcBorders>
            <w:vAlign w:val="center"/>
          </w:tcPr>
          <w:p w:rsidR="005A15FA" w:rsidRPr="008B66E1" w:rsidRDefault="005A15FA" w:rsidP="00D87BFB"/>
        </w:tc>
      </w:tr>
      <w:tr w:rsidR="0038247D" w:rsidRPr="008B66E1" w:rsidTr="00131757">
        <w:trPr>
          <w:cantSplit/>
        </w:trPr>
        <w:tc>
          <w:tcPr>
            <w:tcW w:w="738" w:type="dxa"/>
            <w:tcBorders>
              <w:top w:val="single" w:sz="4" w:space="0" w:color="auto"/>
              <w:left w:val="double" w:sz="4" w:space="0" w:color="auto"/>
              <w:bottom w:val="single" w:sz="4" w:space="0" w:color="auto"/>
              <w:right w:val="single" w:sz="4" w:space="0" w:color="auto"/>
            </w:tcBorders>
            <w:vAlign w:val="center"/>
          </w:tcPr>
          <w:p w:rsidR="0038247D" w:rsidRDefault="0038247D" w:rsidP="0038247D">
            <w:r>
              <w:t>41</w:t>
            </w:r>
          </w:p>
        </w:tc>
        <w:tc>
          <w:tcPr>
            <w:tcW w:w="3060" w:type="dxa"/>
            <w:tcBorders>
              <w:top w:val="single" w:sz="4" w:space="0" w:color="auto"/>
              <w:left w:val="single" w:sz="4" w:space="0" w:color="auto"/>
              <w:bottom w:val="single" w:sz="4" w:space="0" w:color="auto"/>
              <w:right w:val="single" w:sz="4" w:space="0" w:color="auto"/>
            </w:tcBorders>
            <w:vAlign w:val="center"/>
          </w:tcPr>
          <w:p w:rsidR="0038247D" w:rsidRPr="0038247D" w:rsidRDefault="0038247D" w:rsidP="0038247D">
            <w:pPr>
              <w:rPr>
                <w:sz w:val="20"/>
                <w:szCs w:val="16"/>
              </w:rPr>
            </w:pPr>
            <w:r w:rsidRPr="0038247D">
              <w:rPr>
                <w:sz w:val="20"/>
                <w:szCs w:val="16"/>
              </w:rPr>
              <w:t>Receiver</w:t>
            </w:r>
            <w:r>
              <w:rPr>
                <w:sz w:val="20"/>
                <w:szCs w:val="16"/>
              </w:rPr>
              <w:t xml:space="preserve"> with Airplay</w:t>
            </w:r>
          </w:p>
        </w:tc>
        <w:tc>
          <w:tcPr>
            <w:tcW w:w="1350" w:type="dxa"/>
            <w:tcBorders>
              <w:top w:val="single" w:sz="4" w:space="0" w:color="auto"/>
              <w:left w:val="single" w:sz="4" w:space="0" w:color="auto"/>
              <w:bottom w:val="single" w:sz="4" w:space="0" w:color="auto"/>
              <w:right w:val="single" w:sz="4" w:space="0" w:color="auto"/>
            </w:tcBorders>
            <w:vAlign w:val="center"/>
          </w:tcPr>
          <w:p w:rsidR="0038247D" w:rsidRPr="008B66E1" w:rsidRDefault="0038247D" w:rsidP="0038247D">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350" w:type="dxa"/>
            <w:tcBorders>
              <w:top w:val="single" w:sz="4" w:space="0" w:color="auto"/>
              <w:left w:val="single" w:sz="4" w:space="0" w:color="auto"/>
              <w:bottom w:val="single" w:sz="4" w:space="0" w:color="auto"/>
              <w:right w:val="single" w:sz="4" w:space="0" w:color="auto"/>
            </w:tcBorders>
            <w:vAlign w:val="center"/>
          </w:tcPr>
          <w:p w:rsidR="0038247D" w:rsidRPr="008B66E1" w:rsidRDefault="0038247D" w:rsidP="0038247D">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620" w:type="dxa"/>
            <w:tcBorders>
              <w:top w:val="single" w:sz="4" w:space="0" w:color="auto"/>
              <w:left w:val="single" w:sz="4" w:space="0" w:color="auto"/>
              <w:bottom w:val="single" w:sz="4" w:space="0" w:color="auto"/>
              <w:right w:val="single" w:sz="4" w:space="0" w:color="auto"/>
            </w:tcBorders>
            <w:vAlign w:val="center"/>
          </w:tcPr>
          <w:p w:rsidR="0038247D" w:rsidRPr="00D52844" w:rsidRDefault="0038247D" w:rsidP="0038247D">
            <w:pPr>
              <w:rPr>
                <w:sz w:val="20"/>
                <w:szCs w:val="16"/>
              </w:rPr>
            </w:pPr>
            <w:r w:rsidRPr="00D52844">
              <w:rPr>
                <w:sz w:val="20"/>
                <w:szCs w:val="16"/>
              </w:rPr>
              <w:t>People’s Majlis Secretariat, Male’, Maldives</w:t>
            </w:r>
          </w:p>
        </w:tc>
        <w:tc>
          <w:tcPr>
            <w:tcW w:w="1260" w:type="dxa"/>
            <w:tcBorders>
              <w:left w:val="single" w:sz="4" w:space="0" w:color="auto"/>
              <w:right w:val="single" w:sz="4" w:space="0" w:color="auto"/>
            </w:tcBorders>
            <w:vAlign w:val="center"/>
          </w:tcPr>
          <w:p w:rsidR="0038247D" w:rsidRPr="008B66E1" w:rsidRDefault="0038247D" w:rsidP="0038247D">
            <w:pPr>
              <w:jc w:val="center"/>
            </w:pPr>
            <w:r w:rsidRPr="008B66E1">
              <w:t>-</w:t>
            </w:r>
          </w:p>
        </w:tc>
        <w:tc>
          <w:tcPr>
            <w:tcW w:w="1620" w:type="dxa"/>
            <w:tcBorders>
              <w:left w:val="single" w:sz="4" w:space="0" w:color="auto"/>
              <w:right w:val="single" w:sz="4" w:space="0" w:color="auto"/>
            </w:tcBorders>
            <w:vAlign w:val="center"/>
          </w:tcPr>
          <w:p w:rsidR="0038247D" w:rsidRPr="008B66E1" w:rsidRDefault="0038247D" w:rsidP="0038247D">
            <w:pPr>
              <w:rPr>
                <w:sz w:val="20"/>
              </w:rPr>
            </w:pPr>
            <w:r w:rsidRPr="008B66E1">
              <w:rPr>
                <w:sz w:val="20"/>
              </w:rPr>
              <w:t>90</w:t>
            </w:r>
            <w:r>
              <w:rPr>
                <w:sz w:val="20"/>
              </w:rPr>
              <w:t xml:space="preserve"> </w:t>
            </w:r>
            <w:r w:rsidRPr="008B66E1">
              <w:rPr>
                <w:sz w:val="20"/>
              </w:rPr>
              <w:t xml:space="preserve">days from </w:t>
            </w:r>
            <w:r>
              <w:rPr>
                <w:sz w:val="20"/>
              </w:rPr>
              <w:t xml:space="preserve">the </w:t>
            </w:r>
            <w:r w:rsidRPr="008B66E1">
              <w:rPr>
                <w:sz w:val="20"/>
              </w:rPr>
              <w:t xml:space="preserve">award of contract </w:t>
            </w:r>
          </w:p>
        </w:tc>
        <w:tc>
          <w:tcPr>
            <w:tcW w:w="1890" w:type="dxa"/>
            <w:tcBorders>
              <w:left w:val="single" w:sz="4" w:space="0" w:color="auto"/>
              <w:right w:val="double" w:sz="4" w:space="0" w:color="auto"/>
            </w:tcBorders>
            <w:vAlign w:val="center"/>
          </w:tcPr>
          <w:p w:rsidR="0038247D" w:rsidRPr="008B66E1" w:rsidRDefault="0038247D" w:rsidP="0038247D"/>
        </w:tc>
      </w:tr>
      <w:tr w:rsidR="0038247D" w:rsidRPr="008B66E1" w:rsidTr="00131757">
        <w:trPr>
          <w:cantSplit/>
        </w:trPr>
        <w:tc>
          <w:tcPr>
            <w:tcW w:w="738" w:type="dxa"/>
            <w:tcBorders>
              <w:top w:val="single" w:sz="4" w:space="0" w:color="auto"/>
              <w:left w:val="double" w:sz="4" w:space="0" w:color="auto"/>
              <w:bottom w:val="single" w:sz="4" w:space="0" w:color="auto"/>
              <w:right w:val="single" w:sz="4" w:space="0" w:color="auto"/>
            </w:tcBorders>
            <w:vAlign w:val="center"/>
          </w:tcPr>
          <w:p w:rsidR="0038247D" w:rsidRDefault="0038247D" w:rsidP="0038247D">
            <w:r>
              <w:t>42</w:t>
            </w:r>
          </w:p>
        </w:tc>
        <w:tc>
          <w:tcPr>
            <w:tcW w:w="3060" w:type="dxa"/>
            <w:tcBorders>
              <w:top w:val="single" w:sz="4" w:space="0" w:color="auto"/>
              <w:left w:val="single" w:sz="4" w:space="0" w:color="auto"/>
              <w:bottom w:val="single" w:sz="4" w:space="0" w:color="auto"/>
              <w:right w:val="single" w:sz="4" w:space="0" w:color="auto"/>
            </w:tcBorders>
            <w:vAlign w:val="center"/>
          </w:tcPr>
          <w:p w:rsidR="0038247D" w:rsidRPr="0038247D" w:rsidRDefault="0038247D" w:rsidP="0038247D">
            <w:pPr>
              <w:rPr>
                <w:sz w:val="20"/>
                <w:szCs w:val="16"/>
              </w:rPr>
            </w:pPr>
            <w:r>
              <w:rPr>
                <w:sz w:val="20"/>
                <w:szCs w:val="16"/>
              </w:rPr>
              <w:t>Digital message announcer</w:t>
            </w:r>
          </w:p>
        </w:tc>
        <w:tc>
          <w:tcPr>
            <w:tcW w:w="1350" w:type="dxa"/>
            <w:tcBorders>
              <w:top w:val="single" w:sz="4" w:space="0" w:color="auto"/>
              <w:left w:val="single" w:sz="4" w:space="0" w:color="auto"/>
              <w:bottom w:val="single" w:sz="4" w:space="0" w:color="auto"/>
              <w:right w:val="single" w:sz="4" w:space="0" w:color="auto"/>
            </w:tcBorders>
            <w:vAlign w:val="center"/>
          </w:tcPr>
          <w:p w:rsidR="0038247D" w:rsidRPr="008B66E1" w:rsidRDefault="0038247D" w:rsidP="0038247D">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350" w:type="dxa"/>
            <w:tcBorders>
              <w:top w:val="single" w:sz="4" w:space="0" w:color="auto"/>
              <w:left w:val="single" w:sz="4" w:space="0" w:color="auto"/>
              <w:bottom w:val="single" w:sz="4" w:space="0" w:color="auto"/>
              <w:right w:val="single" w:sz="4" w:space="0" w:color="auto"/>
            </w:tcBorders>
            <w:vAlign w:val="center"/>
          </w:tcPr>
          <w:p w:rsidR="0038247D" w:rsidRPr="008B66E1" w:rsidRDefault="0038247D" w:rsidP="0038247D">
            <w:pPr>
              <w:rPr>
                <w:sz w:val="20"/>
              </w:rPr>
            </w:pPr>
            <w:proofErr w:type="spellStart"/>
            <w:r w:rsidRPr="008B66E1">
              <w:rPr>
                <w:sz w:val="20"/>
              </w:rPr>
              <w:t>Pls</w:t>
            </w:r>
            <w:proofErr w:type="spellEnd"/>
            <w:r w:rsidRPr="008B66E1">
              <w:rPr>
                <w:sz w:val="20"/>
              </w:rPr>
              <w:t xml:space="preserve"> see </w:t>
            </w:r>
            <w:r>
              <w:rPr>
                <w:sz w:val="20"/>
              </w:rPr>
              <w:t>technical specifications</w:t>
            </w:r>
          </w:p>
        </w:tc>
        <w:tc>
          <w:tcPr>
            <w:tcW w:w="1620" w:type="dxa"/>
            <w:tcBorders>
              <w:top w:val="single" w:sz="4" w:space="0" w:color="auto"/>
              <w:left w:val="single" w:sz="4" w:space="0" w:color="auto"/>
              <w:bottom w:val="single" w:sz="4" w:space="0" w:color="auto"/>
              <w:right w:val="single" w:sz="4" w:space="0" w:color="auto"/>
            </w:tcBorders>
            <w:vAlign w:val="center"/>
          </w:tcPr>
          <w:p w:rsidR="0038247D" w:rsidRPr="00D52844" w:rsidRDefault="0038247D" w:rsidP="0038247D">
            <w:pPr>
              <w:rPr>
                <w:sz w:val="20"/>
                <w:szCs w:val="16"/>
              </w:rPr>
            </w:pPr>
            <w:r w:rsidRPr="00D52844">
              <w:rPr>
                <w:sz w:val="20"/>
                <w:szCs w:val="16"/>
              </w:rPr>
              <w:t>People’s Majlis Secretariat, Male’, Maldives</w:t>
            </w:r>
          </w:p>
        </w:tc>
        <w:tc>
          <w:tcPr>
            <w:tcW w:w="1260" w:type="dxa"/>
            <w:tcBorders>
              <w:left w:val="single" w:sz="4" w:space="0" w:color="auto"/>
              <w:right w:val="single" w:sz="4" w:space="0" w:color="auto"/>
            </w:tcBorders>
            <w:vAlign w:val="center"/>
          </w:tcPr>
          <w:p w:rsidR="0038247D" w:rsidRPr="008B66E1" w:rsidRDefault="0038247D" w:rsidP="0038247D">
            <w:pPr>
              <w:jc w:val="center"/>
            </w:pPr>
            <w:r w:rsidRPr="008B66E1">
              <w:t>-</w:t>
            </w:r>
          </w:p>
        </w:tc>
        <w:tc>
          <w:tcPr>
            <w:tcW w:w="1620" w:type="dxa"/>
            <w:tcBorders>
              <w:left w:val="single" w:sz="4" w:space="0" w:color="auto"/>
              <w:right w:val="single" w:sz="4" w:space="0" w:color="auto"/>
            </w:tcBorders>
            <w:vAlign w:val="center"/>
          </w:tcPr>
          <w:p w:rsidR="0038247D" w:rsidRPr="008B66E1" w:rsidRDefault="0038247D" w:rsidP="0038247D">
            <w:pPr>
              <w:rPr>
                <w:sz w:val="20"/>
              </w:rPr>
            </w:pPr>
            <w:r w:rsidRPr="008B66E1">
              <w:rPr>
                <w:sz w:val="20"/>
              </w:rPr>
              <w:t>90</w:t>
            </w:r>
            <w:r>
              <w:rPr>
                <w:sz w:val="20"/>
              </w:rPr>
              <w:t xml:space="preserve"> </w:t>
            </w:r>
            <w:r w:rsidRPr="008B66E1">
              <w:rPr>
                <w:sz w:val="20"/>
              </w:rPr>
              <w:t xml:space="preserve">days from </w:t>
            </w:r>
            <w:r>
              <w:rPr>
                <w:sz w:val="20"/>
              </w:rPr>
              <w:t xml:space="preserve">the </w:t>
            </w:r>
            <w:r w:rsidRPr="008B66E1">
              <w:rPr>
                <w:sz w:val="20"/>
              </w:rPr>
              <w:t xml:space="preserve">award of contract </w:t>
            </w:r>
          </w:p>
        </w:tc>
        <w:tc>
          <w:tcPr>
            <w:tcW w:w="1890" w:type="dxa"/>
            <w:tcBorders>
              <w:left w:val="single" w:sz="4" w:space="0" w:color="auto"/>
              <w:right w:val="double" w:sz="4" w:space="0" w:color="auto"/>
            </w:tcBorders>
            <w:vAlign w:val="center"/>
          </w:tcPr>
          <w:p w:rsidR="0038247D" w:rsidRPr="008B66E1" w:rsidRDefault="0038247D" w:rsidP="0038247D"/>
        </w:tc>
      </w:tr>
    </w:tbl>
    <w:p w:rsidR="00455149" w:rsidRPr="008B66E1" w:rsidRDefault="00455149"/>
    <w:p w:rsidR="00CD5BED" w:rsidRDefault="00455149" w:rsidP="00CD5BED">
      <w:r w:rsidRPr="008B66E1">
        <w:br w:type="page"/>
      </w:r>
    </w:p>
    <w:tbl>
      <w:tblPr>
        <w:tblW w:w="0" w:type="auto"/>
        <w:tblLayout w:type="fixed"/>
        <w:tblLook w:val="0000" w:firstRow="0" w:lastRow="0" w:firstColumn="0" w:lastColumn="0" w:noHBand="0" w:noVBand="0"/>
      </w:tblPr>
      <w:tblGrid>
        <w:gridCol w:w="13858"/>
      </w:tblGrid>
      <w:tr w:rsidR="00CD5BED" w:rsidRPr="002351D0">
        <w:trPr>
          <w:cantSplit/>
          <w:trHeight w:val="520"/>
        </w:trPr>
        <w:tc>
          <w:tcPr>
            <w:tcW w:w="13858" w:type="dxa"/>
          </w:tcPr>
          <w:p w:rsidR="00CD5BED" w:rsidRPr="002351D0" w:rsidRDefault="00CD5BED" w:rsidP="000B4809">
            <w:pPr>
              <w:pStyle w:val="SectionVIHeader"/>
            </w:pPr>
            <w:r w:rsidRPr="002351D0">
              <w:lastRenderedPageBreak/>
              <w:br w:type="page"/>
            </w:r>
            <w:bookmarkStart w:id="378" w:name="_Toc234132717"/>
            <w:bookmarkStart w:id="379" w:name="_Toc458817150"/>
            <w:r w:rsidRPr="002351D0">
              <w:t>2.</w:t>
            </w:r>
            <w:r w:rsidRPr="002351D0">
              <w:tab/>
              <w:t>List of Related Services and Completion Schedule</w:t>
            </w:r>
            <w:bookmarkEnd w:id="378"/>
            <w:bookmarkEnd w:id="379"/>
            <w:r w:rsidRPr="002351D0">
              <w:t xml:space="preserve"> </w:t>
            </w:r>
          </w:p>
          <w:p w:rsidR="00CD5BED" w:rsidRPr="002351D0" w:rsidRDefault="00CD5BED" w:rsidP="000B4809">
            <w:pPr>
              <w:spacing w:after="200"/>
              <w:rPr>
                <w:i/>
                <w:iCs/>
                <w:color w:val="FF0000"/>
              </w:rPr>
            </w:pPr>
          </w:p>
        </w:tc>
      </w:tr>
    </w:tbl>
    <w:p w:rsidR="00CD5BED" w:rsidRPr="002351D0" w:rsidRDefault="00CD5BED" w:rsidP="00CD5BED"/>
    <w:tbl>
      <w:tblPr>
        <w:tblW w:w="138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18"/>
        <w:gridCol w:w="4860"/>
        <w:gridCol w:w="1890"/>
        <w:gridCol w:w="1796"/>
        <w:gridCol w:w="2295"/>
        <w:gridCol w:w="2127"/>
      </w:tblGrid>
      <w:tr w:rsidR="00CD5BED" w:rsidRPr="002351D0">
        <w:trPr>
          <w:cantSplit/>
          <w:trHeight w:val="520"/>
          <w:tblHeader/>
        </w:trPr>
        <w:tc>
          <w:tcPr>
            <w:tcW w:w="918" w:type="dxa"/>
            <w:vMerge w:val="restart"/>
            <w:tcBorders>
              <w:top w:val="double" w:sz="4" w:space="0" w:color="auto"/>
              <w:bottom w:val="nil"/>
            </w:tcBorders>
            <w:shd w:val="clear" w:color="auto" w:fill="E0E0E0"/>
            <w:vAlign w:val="center"/>
          </w:tcPr>
          <w:p w:rsidR="00CD5BED" w:rsidRPr="002351D0" w:rsidRDefault="00CD5BED" w:rsidP="000B4809">
            <w:pPr>
              <w:spacing w:before="120"/>
              <w:jc w:val="center"/>
              <w:rPr>
                <w:b/>
                <w:bCs/>
                <w:sz w:val="22"/>
                <w:szCs w:val="22"/>
              </w:rPr>
            </w:pPr>
            <w:r w:rsidRPr="002351D0">
              <w:rPr>
                <w:b/>
                <w:bCs/>
                <w:sz w:val="22"/>
                <w:szCs w:val="22"/>
              </w:rPr>
              <w:t>Service No</w:t>
            </w:r>
          </w:p>
        </w:tc>
        <w:tc>
          <w:tcPr>
            <w:tcW w:w="4860" w:type="dxa"/>
            <w:vMerge w:val="restart"/>
            <w:tcBorders>
              <w:top w:val="double" w:sz="4" w:space="0" w:color="auto"/>
              <w:bottom w:val="nil"/>
            </w:tcBorders>
            <w:shd w:val="clear" w:color="auto" w:fill="E0E0E0"/>
            <w:vAlign w:val="center"/>
          </w:tcPr>
          <w:p w:rsidR="00CD5BED" w:rsidRPr="002351D0" w:rsidRDefault="00CD5BED" w:rsidP="000B4809">
            <w:pPr>
              <w:spacing w:before="120"/>
              <w:jc w:val="center"/>
              <w:rPr>
                <w:b/>
                <w:bCs/>
                <w:sz w:val="22"/>
                <w:szCs w:val="22"/>
              </w:rPr>
            </w:pPr>
            <w:r w:rsidRPr="002351D0">
              <w:rPr>
                <w:b/>
                <w:bCs/>
                <w:sz w:val="22"/>
                <w:szCs w:val="22"/>
              </w:rPr>
              <w:t>Description of Service</w:t>
            </w:r>
          </w:p>
        </w:tc>
        <w:tc>
          <w:tcPr>
            <w:tcW w:w="1890" w:type="dxa"/>
            <w:vMerge w:val="restart"/>
            <w:tcBorders>
              <w:top w:val="double" w:sz="4" w:space="0" w:color="auto"/>
              <w:bottom w:val="nil"/>
            </w:tcBorders>
            <w:shd w:val="clear" w:color="auto" w:fill="E0E0E0"/>
            <w:vAlign w:val="center"/>
          </w:tcPr>
          <w:p w:rsidR="00CD5BED" w:rsidRPr="002351D0" w:rsidRDefault="00CD5BED" w:rsidP="000B4809">
            <w:pPr>
              <w:spacing w:before="120"/>
              <w:jc w:val="center"/>
              <w:rPr>
                <w:b/>
                <w:bCs/>
                <w:sz w:val="22"/>
                <w:szCs w:val="22"/>
              </w:rPr>
            </w:pPr>
            <w:r w:rsidRPr="002351D0">
              <w:rPr>
                <w:b/>
                <w:bCs/>
                <w:sz w:val="22"/>
                <w:szCs w:val="22"/>
              </w:rPr>
              <w:t>Quantity</w:t>
            </w:r>
            <w:r w:rsidRPr="002351D0">
              <w:rPr>
                <w:b/>
                <w:bCs/>
                <w:sz w:val="22"/>
                <w:szCs w:val="22"/>
                <w:vertAlign w:val="superscript"/>
              </w:rPr>
              <w:t>1</w:t>
            </w:r>
          </w:p>
        </w:tc>
        <w:tc>
          <w:tcPr>
            <w:tcW w:w="1796" w:type="dxa"/>
            <w:vMerge w:val="restart"/>
            <w:tcBorders>
              <w:top w:val="double" w:sz="4" w:space="0" w:color="auto"/>
              <w:bottom w:val="nil"/>
            </w:tcBorders>
            <w:shd w:val="clear" w:color="auto" w:fill="E0E0E0"/>
            <w:vAlign w:val="center"/>
          </w:tcPr>
          <w:p w:rsidR="00CD5BED" w:rsidRPr="002351D0" w:rsidRDefault="00CD5BED" w:rsidP="000B4809">
            <w:pPr>
              <w:spacing w:before="120"/>
              <w:jc w:val="center"/>
              <w:rPr>
                <w:b/>
                <w:bCs/>
                <w:sz w:val="22"/>
                <w:szCs w:val="22"/>
              </w:rPr>
            </w:pPr>
            <w:r w:rsidRPr="002351D0">
              <w:rPr>
                <w:b/>
                <w:bCs/>
                <w:sz w:val="22"/>
                <w:szCs w:val="22"/>
              </w:rPr>
              <w:t>Physical Unit</w:t>
            </w:r>
          </w:p>
        </w:tc>
        <w:tc>
          <w:tcPr>
            <w:tcW w:w="2295" w:type="dxa"/>
            <w:vMerge w:val="restart"/>
            <w:tcBorders>
              <w:top w:val="double" w:sz="4" w:space="0" w:color="auto"/>
              <w:bottom w:val="nil"/>
            </w:tcBorders>
            <w:shd w:val="clear" w:color="auto" w:fill="E0E0E0"/>
            <w:vAlign w:val="center"/>
          </w:tcPr>
          <w:p w:rsidR="00CD5BED" w:rsidRPr="002351D0" w:rsidRDefault="00CD5BED" w:rsidP="000B4809">
            <w:pPr>
              <w:spacing w:before="120"/>
              <w:jc w:val="center"/>
              <w:rPr>
                <w:b/>
                <w:bCs/>
                <w:sz w:val="22"/>
                <w:szCs w:val="22"/>
              </w:rPr>
            </w:pPr>
            <w:r w:rsidRPr="002351D0">
              <w:rPr>
                <w:b/>
                <w:bCs/>
                <w:sz w:val="22"/>
                <w:szCs w:val="22"/>
              </w:rPr>
              <w:t>Place where Services shall be performed</w:t>
            </w:r>
          </w:p>
        </w:tc>
        <w:tc>
          <w:tcPr>
            <w:tcW w:w="2127" w:type="dxa"/>
            <w:vMerge w:val="restart"/>
            <w:tcBorders>
              <w:top w:val="double" w:sz="4" w:space="0" w:color="auto"/>
              <w:bottom w:val="nil"/>
            </w:tcBorders>
            <w:shd w:val="clear" w:color="auto" w:fill="E0E0E0"/>
            <w:vAlign w:val="center"/>
          </w:tcPr>
          <w:p w:rsidR="00CD5BED" w:rsidRPr="002351D0" w:rsidRDefault="00CD5BED" w:rsidP="000B4809">
            <w:pPr>
              <w:spacing w:before="120"/>
              <w:ind w:left="-18"/>
              <w:jc w:val="center"/>
              <w:rPr>
                <w:b/>
                <w:bCs/>
                <w:sz w:val="22"/>
                <w:szCs w:val="22"/>
              </w:rPr>
            </w:pPr>
            <w:r w:rsidRPr="002351D0">
              <w:rPr>
                <w:b/>
                <w:bCs/>
                <w:sz w:val="22"/>
                <w:szCs w:val="22"/>
              </w:rPr>
              <w:t>Final Completion Date(s) of Services</w:t>
            </w:r>
          </w:p>
        </w:tc>
      </w:tr>
      <w:tr w:rsidR="00CD5BED" w:rsidRPr="002351D0">
        <w:trPr>
          <w:cantSplit/>
          <w:trHeight w:val="561"/>
          <w:tblHeader/>
        </w:trPr>
        <w:tc>
          <w:tcPr>
            <w:tcW w:w="918" w:type="dxa"/>
            <w:vMerge/>
            <w:tcBorders>
              <w:top w:val="single" w:sz="6" w:space="0" w:color="auto"/>
              <w:bottom w:val="nil"/>
            </w:tcBorders>
            <w:shd w:val="clear" w:color="auto" w:fill="E0E0E0"/>
          </w:tcPr>
          <w:p w:rsidR="00CD5BED" w:rsidRPr="002351D0" w:rsidRDefault="00CD5BED" w:rsidP="000B4809">
            <w:pPr>
              <w:jc w:val="center"/>
              <w:rPr>
                <w:sz w:val="22"/>
                <w:szCs w:val="22"/>
              </w:rPr>
            </w:pPr>
          </w:p>
        </w:tc>
        <w:tc>
          <w:tcPr>
            <w:tcW w:w="4860" w:type="dxa"/>
            <w:vMerge/>
            <w:tcBorders>
              <w:top w:val="single" w:sz="6" w:space="0" w:color="auto"/>
              <w:bottom w:val="nil"/>
            </w:tcBorders>
            <w:shd w:val="clear" w:color="auto" w:fill="E0E0E0"/>
          </w:tcPr>
          <w:p w:rsidR="00CD5BED" w:rsidRPr="002351D0" w:rsidRDefault="00CD5BED" w:rsidP="000B4809">
            <w:pPr>
              <w:jc w:val="center"/>
              <w:rPr>
                <w:sz w:val="22"/>
                <w:szCs w:val="22"/>
              </w:rPr>
            </w:pPr>
          </w:p>
        </w:tc>
        <w:tc>
          <w:tcPr>
            <w:tcW w:w="1890" w:type="dxa"/>
            <w:vMerge/>
            <w:tcBorders>
              <w:top w:val="single" w:sz="6" w:space="0" w:color="auto"/>
              <w:bottom w:val="nil"/>
            </w:tcBorders>
            <w:shd w:val="clear" w:color="auto" w:fill="E0E0E0"/>
          </w:tcPr>
          <w:p w:rsidR="00CD5BED" w:rsidRPr="002351D0" w:rsidRDefault="00CD5BED" w:rsidP="000B4809">
            <w:pPr>
              <w:jc w:val="center"/>
              <w:rPr>
                <w:sz w:val="22"/>
                <w:szCs w:val="22"/>
              </w:rPr>
            </w:pPr>
          </w:p>
        </w:tc>
        <w:tc>
          <w:tcPr>
            <w:tcW w:w="1796" w:type="dxa"/>
            <w:vMerge/>
            <w:tcBorders>
              <w:top w:val="single" w:sz="6" w:space="0" w:color="auto"/>
              <w:bottom w:val="nil"/>
            </w:tcBorders>
            <w:shd w:val="clear" w:color="auto" w:fill="E0E0E0"/>
          </w:tcPr>
          <w:p w:rsidR="00CD5BED" w:rsidRPr="002351D0" w:rsidRDefault="00CD5BED" w:rsidP="000B4809">
            <w:pPr>
              <w:jc w:val="center"/>
              <w:rPr>
                <w:sz w:val="22"/>
                <w:szCs w:val="22"/>
              </w:rPr>
            </w:pPr>
          </w:p>
        </w:tc>
        <w:tc>
          <w:tcPr>
            <w:tcW w:w="2295" w:type="dxa"/>
            <w:vMerge/>
            <w:tcBorders>
              <w:top w:val="single" w:sz="6" w:space="0" w:color="auto"/>
              <w:bottom w:val="nil"/>
            </w:tcBorders>
            <w:shd w:val="clear" w:color="auto" w:fill="E0E0E0"/>
          </w:tcPr>
          <w:p w:rsidR="00CD5BED" w:rsidRPr="002351D0" w:rsidRDefault="00CD5BED" w:rsidP="000B4809">
            <w:pPr>
              <w:jc w:val="center"/>
              <w:rPr>
                <w:sz w:val="22"/>
                <w:szCs w:val="22"/>
              </w:rPr>
            </w:pPr>
          </w:p>
        </w:tc>
        <w:tc>
          <w:tcPr>
            <w:tcW w:w="2127" w:type="dxa"/>
            <w:vMerge/>
            <w:tcBorders>
              <w:top w:val="single" w:sz="6" w:space="0" w:color="auto"/>
              <w:bottom w:val="nil"/>
            </w:tcBorders>
            <w:shd w:val="clear" w:color="auto" w:fill="E0E0E0"/>
          </w:tcPr>
          <w:p w:rsidR="00CD5BED" w:rsidRPr="002351D0" w:rsidRDefault="00CD5BED" w:rsidP="000B4809">
            <w:pPr>
              <w:jc w:val="center"/>
              <w:rPr>
                <w:sz w:val="22"/>
                <w:szCs w:val="22"/>
              </w:rPr>
            </w:pPr>
          </w:p>
        </w:tc>
      </w:tr>
      <w:tr w:rsidR="00CD5BED" w:rsidRPr="002351D0">
        <w:trPr>
          <w:cantSplit/>
          <w:trHeight w:val="255"/>
        </w:trPr>
        <w:tc>
          <w:tcPr>
            <w:tcW w:w="918" w:type="dxa"/>
            <w:tcBorders>
              <w:top w:val="nil"/>
              <w:bottom w:val="double" w:sz="4" w:space="0" w:color="auto"/>
            </w:tcBorders>
            <w:shd w:val="clear" w:color="auto" w:fill="E0E0E0"/>
          </w:tcPr>
          <w:p w:rsidR="00CD5BED" w:rsidRPr="002351D0" w:rsidRDefault="00CD5BED" w:rsidP="000B4809">
            <w:pPr>
              <w:pStyle w:val="Outline"/>
              <w:spacing w:before="120"/>
              <w:jc w:val="center"/>
              <w:rPr>
                <w:i/>
                <w:iCs/>
                <w:kern w:val="0"/>
                <w:sz w:val="20"/>
              </w:rPr>
            </w:pPr>
          </w:p>
        </w:tc>
        <w:tc>
          <w:tcPr>
            <w:tcW w:w="4860" w:type="dxa"/>
            <w:tcBorders>
              <w:top w:val="nil"/>
              <w:bottom w:val="double" w:sz="4" w:space="0" w:color="auto"/>
            </w:tcBorders>
            <w:shd w:val="clear" w:color="auto" w:fill="E0E0E0"/>
          </w:tcPr>
          <w:p w:rsidR="00CD5BED" w:rsidRPr="002351D0" w:rsidRDefault="00CD5BED" w:rsidP="000B4809">
            <w:pPr>
              <w:pStyle w:val="Outline"/>
              <w:spacing w:before="120"/>
              <w:jc w:val="center"/>
              <w:rPr>
                <w:i/>
                <w:iCs/>
                <w:kern w:val="0"/>
                <w:sz w:val="20"/>
              </w:rPr>
            </w:pPr>
          </w:p>
        </w:tc>
        <w:tc>
          <w:tcPr>
            <w:tcW w:w="1890" w:type="dxa"/>
            <w:tcBorders>
              <w:top w:val="nil"/>
              <w:bottom w:val="double" w:sz="4" w:space="0" w:color="auto"/>
            </w:tcBorders>
            <w:shd w:val="clear" w:color="auto" w:fill="E0E0E0"/>
          </w:tcPr>
          <w:p w:rsidR="00CD5BED" w:rsidRPr="002351D0" w:rsidRDefault="00CD5BED" w:rsidP="000B4809">
            <w:pPr>
              <w:pStyle w:val="Outline"/>
              <w:spacing w:before="120"/>
              <w:jc w:val="center"/>
              <w:rPr>
                <w:i/>
                <w:iCs/>
                <w:kern w:val="0"/>
                <w:sz w:val="20"/>
              </w:rPr>
            </w:pPr>
          </w:p>
        </w:tc>
        <w:tc>
          <w:tcPr>
            <w:tcW w:w="1796" w:type="dxa"/>
            <w:tcBorders>
              <w:top w:val="nil"/>
              <w:bottom w:val="double" w:sz="4" w:space="0" w:color="auto"/>
            </w:tcBorders>
            <w:shd w:val="clear" w:color="auto" w:fill="E0E0E0"/>
          </w:tcPr>
          <w:p w:rsidR="00CD5BED" w:rsidRPr="002351D0" w:rsidRDefault="00CD5BED" w:rsidP="000B4809">
            <w:pPr>
              <w:pStyle w:val="Outline"/>
              <w:spacing w:before="120"/>
              <w:jc w:val="center"/>
              <w:rPr>
                <w:i/>
                <w:iCs/>
                <w:kern w:val="0"/>
                <w:sz w:val="20"/>
              </w:rPr>
            </w:pPr>
          </w:p>
        </w:tc>
        <w:tc>
          <w:tcPr>
            <w:tcW w:w="2295" w:type="dxa"/>
            <w:tcBorders>
              <w:top w:val="nil"/>
              <w:bottom w:val="double" w:sz="4" w:space="0" w:color="auto"/>
            </w:tcBorders>
            <w:shd w:val="clear" w:color="auto" w:fill="E0E0E0"/>
          </w:tcPr>
          <w:p w:rsidR="00CD5BED" w:rsidRPr="002351D0" w:rsidRDefault="00CD5BED" w:rsidP="000B4809">
            <w:pPr>
              <w:pStyle w:val="Outline"/>
              <w:spacing w:before="120"/>
              <w:jc w:val="center"/>
              <w:rPr>
                <w:i/>
                <w:iCs/>
                <w:kern w:val="0"/>
                <w:sz w:val="20"/>
              </w:rPr>
            </w:pPr>
          </w:p>
        </w:tc>
        <w:tc>
          <w:tcPr>
            <w:tcW w:w="2127" w:type="dxa"/>
            <w:tcBorders>
              <w:top w:val="nil"/>
              <w:bottom w:val="double" w:sz="4" w:space="0" w:color="auto"/>
            </w:tcBorders>
            <w:shd w:val="clear" w:color="auto" w:fill="E0E0E0"/>
          </w:tcPr>
          <w:p w:rsidR="00CD5BED" w:rsidRPr="002351D0" w:rsidRDefault="00CD5BED" w:rsidP="000B4809">
            <w:pPr>
              <w:pStyle w:val="Outline"/>
              <w:spacing w:before="120"/>
              <w:jc w:val="center"/>
              <w:rPr>
                <w:i/>
                <w:iCs/>
                <w:kern w:val="0"/>
                <w:sz w:val="20"/>
              </w:rPr>
            </w:pPr>
          </w:p>
        </w:tc>
      </w:tr>
      <w:tr w:rsidR="00CD5BED" w:rsidRPr="002351D0">
        <w:trPr>
          <w:cantSplit/>
          <w:trHeight w:val="255"/>
        </w:trPr>
        <w:tc>
          <w:tcPr>
            <w:tcW w:w="918" w:type="dxa"/>
            <w:tcBorders>
              <w:top w:val="double" w:sz="4" w:space="0" w:color="auto"/>
              <w:bottom w:val="single" w:sz="6" w:space="0" w:color="auto"/>
            </w:tcBorders>
          </w:tcPr>
          <w:p w:rsidR="00CD5BED" w:rsidRPr="002351D0" w:rsidRDefault="00CD5BED" w:rsidP="000B4809">
            <w:pPr>
              <w:pStyle w:val="Outline"/>
              <w:spacing w:before="60" w:after="60"/>
              <w:jc w:val="center"/>
              <w:rPr>
                <w:kern w:val="0"/>
              </w:rPr>
            </w:pPr>
          </w:p>
        </w:tc>
        <w:tc>
          <w:tcPr>
            <w:tcW w:w="4860" w:type="dxa"/>
            <w:tcBorders>
              <w:top w:val="double" w:sz="4" w:space="0" w:color="auto"/>
              <w:bottom w:val="single" w:sz="6" w:space="0" w:color="auto"/>
            </w:tcBorders>
          </w:tcPr>
          <w:p w:rsidR="00CD5BED" w:rsidRPr="002351D0" w:rsidRDefault="00CD5BED" w:rsidP="000B4809">
            <w:pPr>
              <w:pStyle w:val="Outline"/>
              <w:spacing w:before="60" w:after="60"/>
              <w:jc w:val="center"/>
              <w:rPr>
                <w:b/>
                <w:bCs/>
                <w:kern w:val="0"/>
                <w:u w:val="single"/>
              </w:rPr>
            </w:pPr>
          </w:p>
        </w:tc>
        <w:tc>
          <w:tcPr>
            <w:tcW w:w="1890" w:type="dxa"/>
            <w:tcBorders>
              <w:top w:val="double" w:sz="4" w:space="0" w:color="auto"/>
              <w:bottom w:val="single" w:sz="6" w:space="0" w:color="auto"/>
            </w:tcBorders>
          </w:tcPr>
          <w:p w:rsidR="00CD5BED" w:rsidRPr="002351D0" w:rsidRDefault="00CD5BED" w:rsidP="000B4809">
            <w:pPr>
              <w:pStyle w:val="Outline"/>
              <w:spacing w:before="60" w:after="60"/>
              <w:jc w:val="center"/>
              <w:rPr>
                <w:kern w:val="0"/>
              </w:rPr>
            </w:pPr>
          </w:p>
        </w:tc>
        <w:tc>
          <w:tcPr>
            <w:tcW w:w="1796" w:type="dxa"/>
            <w:tcBorders>
              <w:top w:val="double" w:sz="4" w:space="0" w:color="auto"/>
              <w:bottom w:val="single" w:sz="6" w:space="0" w:color="auto"/>
            </w:tcBorders>
          </w:tcPr>
          <w:p w:rsidR="00CD5BED" w:rsidRPr="002351D0" w:rsidRDefault="00CD5BED" w:rsidP="000B4809">
            <w:pPr>
              <w:pStyle w:val="Outline"/>
              <w:spacing w:before="60" w:after="60"/>
              <w:jc w:val="center"/>
              <w:rPr>
                <w:kern w:val="0"/>
              </w:rPr>
            </w:pPr>
          </w:p>
        </w:tc>
        <w:tc>
          <w:tcPr>
            <w:tcW w:w="2295" w:type="dxa"/>
            <w:tcBorders>
              <w:top w:val="double" w:sz="4" w:space="0" w:color="auto"/>
              <w:bottom w:val="single" w:sz="6" w:space="0" w:color="auto"/>
            </w:tcBorders>
          </w:tcPr>
          <w:p w:rsidR="00CD5BED" w:rsidRPr="002351D0" w:rsidRDefault="00CD5BED" w:rsidP="000B4809">
            <w:pPr>
              <w:pStyle w:val="Outline"/>
              <w:spacing w:before="60" w:after="60"/>
              <w:jc w:val="center"/>
              <w:rPr>
                <w:kern w:val="0"/>
              </w:rPr>
            </w:pPr>
          </w:p>
        </w:tc>
        <w:tc>
          <w:tcPr>
            <w:tcW w:w="2127" w:type="dxa"/>
            <w:tcBorders>
              <w:top w:val="double" w:sz="4" w:space="0" w:color="auto"/>
              <w:bottom w:val="single" w:sz="6" w:space="0" w:color="auto"/>
            </w:tcBorders>
          </w:tcPr>
          <w:p w:rsidR="00CD5BED" w:rsidRPr="002351D0" w:rsidRDefault="00CD5BED" w:rsidP="000B4809">
            <w:pPr>
              <w:pStyle w:val="Outline"/>
              <w:spacing w:before="60" w:after="60"/>
              <w:jc w:val="center"/>
              <w:rPr>
                <w:kern w:val="0"/>
              </w:rPr>
            </w:pPr>
          </w:p>
        </w:tc>
      </w:tr>
      <w:tr w:rsidR="00CD5BED" w:rsidRPr="002351D0">
        <w:trPr>
          <w:cantSplit/>
          <w:trHeight w:val="255"/>
        </w:trPr>
        <w:tc>
          <w:tcPr>
            <w:tcW w:w="918" w:type="dxa"/>
            <w:tcBorders>
              <w:top w:val="single" w:sz="6" w:space="0" w:color="auto"/>
              <w:bottom w:val="single" w:sz="6" w:space="0" w:color="auto"/>
            </w:tcBorders>
          </w:tcPr>
          <w:p w:rsidR="00CD5BED" w:rsidRPr="002351D0" w:rsidRDefault="00CD5BED" w:rsidP="000B4809">
            <w:pPr>
              <w:pStyle w:val="Outline"/>
              <w:spacing w:before="60" w:after="60"/>
              <w:jc w:val="center"/>
              <w:rPr>
                <w:kern w:val="0"/>
              </w:rPr>
            </w:pPr>
          </w:p>
        </w:tc>
        <w:tc>
          <w:tcPr>
            <w:tcW w:w="4860" w:type="dxa"/>
            <w:tcBorders>
              <w:top w:val="single" w:sz="6" w:space="0" w:color="auto"/>
              <w:bottom w:val="single" w:sz="6" w:space="0" w:color="auto"/>
            </w:tcBorders>
          </w:tcPr>
          <w:p w:rsidR="00CD5BED" w:rsidRPr="002351D0" w:rsidRDefault="00CD5BED" w:rsidP="000B4809">
            <w:pPr>
              <w:pStyle w:val="Outline"/>
              <w:spacing w:before="60" w:after="60"/>
              <w:jc w:val="center"/>
              <w:rPr>
                <w:kern w:val="0"/>
              </w:rPr>
            </w:pPr>
          </w:p>
        </w:tc>
        <w:tc>
          <w:tcPr>
            <w:tcW w:w="1890" w:type="dxa"/>
            <w:tcBorders>
              <w:top w:val="single" w:sz="6" w:space="0" w:color="auto"/>
              <w:bottom w:val="single" w:sz="6" w:space="0" w:color="auto"/>
            </w:tcBorders>
          </w:tcPr>
          <w:p w:rsidR="00CD5BED" w:rsidRPr="002351D0" w:rsidRDefault="00CD5BED" w:rsidP="000B4809">
            <w:pPr>
              <w:pStyle w:val="Outline"/>
              <w:spacing w:before="60" w:after="60"/>
              <w:jc w:val="center"/>
              <w:rPr>
                <w:kern w:val="0"/>
              </w:rPr>
            </w:pPr>
          </w:p>
        </w:tc>
        <w:tc>
          <w:tcPr>
            <w:tcW w:w="1796" w:type="dxa"/>
            <w:tcBorders>
              <w:top w:val="single" w:sz="6" w:space="0" w:color="auto"/>
              <w:bottom w:val="single" w:sz="6" w:space="0" w:color="auto"/>
            </w:tcBorders>
          </w:tcPr>
          <w:p w:rsidR="00CD5BED" w:rsidRPr="002351D0" w:rsidRDefault="00CD5BED" w:rsidP="000B4809">
            <w:pPr>
              <w:pStyle w:val="Outline"/>
              <w:spacing w:before="60" w:after="60"/>
              <w:jc w:val="center"/>
              <w:rPr>
                <w:kern w:val="0"/>
              </w:rPr>
            </w:pPr>
          </w:p>
        </w:tc>
        <w:tc>
          <w:tcPr>
            <w:tcW w:w="2295" w:type="dxa"/>
            <w:tcBorders>
              <w:top w:val="single" w:sz="6" w:space="0" w:color="auto"/>
              <w:bottom w:val="single" w:sz="6" w:space="0" w:color="auto"/>
            </w:tcBorders>
          </w:tcPr>
          <w:p w:rsidR="00CD5BED" w:rsidRPr="002351D0" w:rsidRDefault="00CD5BED" w:rsidP="000B4809">
            <w:pPr>
              <w:pStyle w:val="Outline"/>
              <w:spacing w:before="60" w:after="60"/>
              <w:jc w:val="center"/>
              <w:rPr>
                <w:kern w:val="0"/>
              </w:rPr>
            </w:pPr>
          </w:p>
        </w:tc>
        <w:tc>
          <w:tcPr>
            <w:tcW w:w="2127" w:type="dxa"/>
            <w:tcBorders>
              <w:top w:val="single" w:sz="6" w:space="0" w:color="auto"/>
              <w:bottom w:val="single" w:sz="6" w:space="0" w:color="auto"/>
            </w:tcBorders>
          </w:tcPr>
          <w:p w:rsidR="00CD5BED" w:rsidRPr="002351D0" w:rsidRDefault="00CD5BED" w:rsidP="000B4809">
            <w:pPr>
              <w:pStyle w:val="Outline"/>
              <w:spacing w:before="60" w:after="60"/>
              <w:jc w:val="center"/>
              <w:rPr>
                <w:kern w:val="0"/>
              </w:rPr>
            </w:pPr>
          </w:p>
        </w:tc>
      </w:tr>
      <w:tr w:rsidR="00CD5BED" w:rsidRPr="002351D0">
        <w:trPr>
          <w:cantSplit/>
          <w:trHeight w:val="255"/>
        </w:trPr>
        <w:tc>
          <w:tcPr>
            <w:tcW w:w="918" w:type="dxa"/>
            <w:tcBorders>
              <w:top w:val="single" w:sz="6" w:space="0" w:color="auto"/>
              <w:bottom w:val="single" w:sz="6" w:space="0" w:color="auto"/>
            </w:tcBorders>
          </w:tcPr>
          <w:p w:rsidR="00CD5BED" w:rsidRPr="002351D0" w:rsidRDefault="00CD5BED" w:rsidP="000B4809">
            <w:pPr>
              <w:pStyle w:val="Outline"/>
              <w:spacing w:before="60" w:after="60"/>
              <w:jc w:val="center"/>
              <w:rPr>
                <w:kern w:val="0"/>
              </w:rPr>
            </w:pPr>
          </w:p>
        </w:tc>
        <w:tc>
          <w:tcPr>
            <w:tcW w:w="4860" w:type="dxa"/>
            <w:tcBorders>
              <w:top w:val="single" w:sz="6" w:space="0" w:color="auto"/>
              <w:bottom w:val="single" w:sz="6" w:space="0" w:color="auto"/>
            </w:tcBorders>
          </w:tcPr>
          <w:p w:rsidR="00CD5BED" w:rsidRPr="002351D0" w:rsidRDefault="00CD5BED" w:rsidP="000B4809">
            <w:pPr>
              <w:pStyle w:val="Outline"/>
              <w:spacing w:before="60" w:after="60"/>
              <w:jc w:val="center"/>
              <w:rPr>
                <w:kern w:val="0"/>
              </w:rPr>
            </w:pPr>
          </w:p>
        </w:tc>
        <w:tc>
          <w:tcPr>
            <w:tcW w:w="1890" w:type="dxa"/>
            <w:tcBorders>
              <w:top w:val="single" w:sz="6" w:space="0" w:color="auto"/>
              <w:bottom w:val="single" w:sz="6" w:space="0" w:color="auto"/>
            </w:tcBorders>
          </w:tcPr>
          <w:p w:rsidR="00CD5BED" w:rsidRPr="002351D0" w:rsidRDefault="00CD5BED" w:rsidP="000B4809">
            <w:pPr>
              <w:pStyle w:val="Outline"/>
              <w:spacing w:before="60" w:after="60"/>
              <w:jc w:val="center"/>
              <w:rPr>
                <w:kern w:val="0"/>
              </w:rPr>
            </w:pPr>
          </w:p>
        </w:tc>
        <w:tc>
          <w:tcPr>
            <w:tcW w:w="1796" w:type="dxa"/>
            <w:tcBorders>
              <w:top w:val="single" w:sz="6" w:space="0" w:color="auto"/>
              <w:bottom w:val="single" w:sz="6" w:space="0" w:color="auto"/>
            </w:tcBorders>
          </w:tcPr>
          <w:p w:rsidR="00CD5BED" w:rsidRPr="002351D0" w:rsidRDefault="00CD5BED" w:rsidP="000B4809">
            <w:pPr>
              <w:pStyle w:val="Outline"/>
              <w:spacing w:before="60" w:after="60"/>
              <w:jc w:val="center"/>
              <w:rPr>
                <w:kern w:val="0"/>
              </w:rPr>
            </w:pPr>
          </w:p>
        </w:tc>
        <w:tc>
          <w:tcPr>
            <w:tcW w:w="2295" w:type="dxa"/>
            <w:tcBorders>
              <w:top w:val="single" w:sz="6" w:space="0" w:color="auto"/>
              <w:bottom w:val="single" w:sz="6" w:space="0" w:color="auto"/>
            </w:tcBorders>
          </w:tcPr>
          <w:p w:rsidR="00CD5BED" w:rsidRPr="002351D0" w:rsidRDefault="00CD5BED" w:rsidP="000B4809">
            <w:pPr>
              <w:pStyle w:val="Outline"/>
              <w:spacing w:before="60" w:after="60"/>
              <w:jc w:val="center"/>
              <w:rPr>
                <w:kern w:val="0"/>
              </w:rPr>
            </w:pPr>
          </w:p>
        </w:tc>
        <w:tc>
          <w:tcPr>
            <w:tcW w:w="2127" w:type="dxa"/>
            <w:tcBorders>
              <w:top w:val="single" w:sz="6" w:space="0" w:color="auto"/>
              <w:bottom w:val="single" w:sz="6" w:space="0" w:color="auto"/>
            </w:tcBorders>
          </w:tcPr>
          <w:p w:rsidR="00CD5BED" w:rsidRPr="002351D0" w:rsidRDefault="00CD5BED" w:rsidP="000B4809">
            <w:pPr>
              <w:pStyle w:val="Outline"/>
              <w:spacing w:before="60" w:after="60"/>
              <w:jc w:val="center"/>
              <w:rPr>
                <w:kern w:val="0"/>
              </w:rPr>
            </w:pPr>
          </w:p>
        </w:tc>
      </w:tr>
      <w:tr w:rsidR="00CD5BED" w:rsidRPr="002351D0">
        <w:trPr>
          <w:cantSplit/>
          <w:trHeight w:val="255"/>
        </w:trPr>
        <w:tc>
          <w:tcPr>
            <w:tcW w:w="918" w:type="dxa"/>
            <w:tcBorders>
              <w:top w:val="single" w:sz="6" w:space="0" w:color="auto"/>
              <w:bottom w:val="single" w:sz="6" w:space="0" w:color="auto"/>
            </w:tcBorders>
          </w:tcPr>
          <w:p w:rsidR="00CD5BED" w:rsidRPr="002351D0" w:rsidRDefault="00CD5BED" w:rsidP="000B4809">
            <w:pPr>
              <w:pStyle w:val="Outline"/>
              <w:spacing w:before="60" w:after="60"/>
              <w:jc w:val="center"/>
              <w:rPr>
                <w:kern w:val="0"/>
              </w:rPr>
            </w:pPr>
          </w:p>
        </w:tc>
        <w:tc>
          <w:tcPr>
            <w:tcW w:w="4860" w:type="dxa"/>
            <w:tcBorders>
              <w:top w:val="single" w:sz="6" w:space="0" w:color="auto"/>
              <w:bottom w:val="single" w:sz="6" w:space="0" w:color="auto"/>
            </w:tcBorders>
          </w:tcPr>
          <w:p w:rsidR="00CD5BED" w:rsidRPr="002351D0" w:rsidRDefault="00CD5BED" w:rsidP="000B4809">
            <w:pPr>
              <w:pStyle w:val="Outline"/>
              <w:spacing w:before="60" w:after="60"/>
              <w:jc w:val="center"/>
              <w:rPr>
                <w:kern w:val="0"/>
              </w:rPr>
            </w:pPr>
          </w:p>
        </w:tc>
        <w:tc>
          <w:tcPr>
            <w:tcW w:w="1890" w:type="dxa"/>
            <w:tcBorders>
              <w:top w:val="single" w:sz="6" w:space="0" w:color="auto"/>
              <w:bottom w:val="single" w:sz="6" w:space="0" w:color="auto"/>
            </w:tcBorders>
          </w:tcPr>
          <w:p w:rsidR="00CD5BED" w:rsidRPr="002351D0" w:rsidRDefault="00CD5BED" w:rsidP="000B4809">
            <w:pPr>
              <w:pStyle w:val="Outline"/>
              <w:spacing w:before="60" w:after="60"/>
              <w:jc w:val="center"/>
              <w:rPr>
                <w:kern w:val="0"/>
              </w:rPr>
            </w:pPr>
          </w:p>
        </w:tc>
        <w:tc>
          <w:tcPr>
            <w:tcW w:w="1796" w:type="dxa"/>
            <w:tcBorders>
              <w:top w:val="single" w:sz="6" w:space="0" w:color="auto"/>
              <w:bottom w:val="single" w:sz="6" w:space="0" w:color="auto"/>
            </w:tcBorders>
          </w:tcPr>
          <w:p w:rsidR="00CD5BED" w:rsidRPr="002351D0" w:rsidRDefault="00CD5BED" w:rsidP="000B4809">
            <w:pPr>
              <w:pStyle w:val="Outline"/>
              <w:spacing w:before="60" w:after="60"/>
              <w:jc w:val="center"/>
              <w:rPr>
                <w:kern w:val="0"/>
              </w:rPr>
            </w:pPr>
          </w:p>
        </w:tc>
        <w:tc>
          <w:tcPr>
            <w:tcW w:w="2295" w:type="dxa"/>
            <w:tcBorders>
              <w:top w:val="single" w:sz="6" w:space="0" w:color="auto"/>
              <w:bottom w:val="single" w:sz="6" w:space="0" w:color="auto"/>
            </w:tcBorders>
          </w:tcPr>
          <w:p w:rsidR="00CD5BED" w:rsidRPr="002351D0" w:rsidRDefault="00CD5BED" w:rsidP="000B4809">
            <w:pPr>
              <w:pStyle w:val="Outline"/>
              <w:spacing w:before="60" w:after="60"/>
              <w:jc w:val="center"/>
              <w:rPr>
                <w:kern w:val="0"/>
              </w:rPr>
            </w:pPr>
          </w:p>
        </w:tc>
        <w:tc>
          <w:tcPr>
            <w:tcW w:w="2127" w:type="dxa"/>
            <w:tcBorders>
              <w:top w:val="single" w:sz="6" w:space="0" w:color="auto"/>
              <w:bottom w:val="single" w:sz="6" w:space="0" w:color="auto"/>
            </w:tcBorders>
          </w:tcPr>
          <w:p w:rsidR="00CD5BED" w:rsidRPr="002351D0" w:rsidRDefault="00CD5BED" w:rsidP="000B4809">
            <w:pPr>
              <w:pStyle w:val="Outline"/>
              <w:spacing w:before="60" w:after="60"/>
              <w:jc w:val="center"/>
              <w:rPr>
                <w:kern w:val="0"/>
              </w:rPr>
            </w:pPr>
          </w:p>
        </w:tc>
      </w:tr>
      <w:tr w:rsidR="00CD5BED" w:rsidRPr="002351D0">
        <w:trPr>
          <w:cantSplit/>
          <w:trHeight w:val="255"/>
        </w:trPr>
        <w:tc>
          <w:tcPr>
            <w:tcW w:w="918" w:type="dxa"/>
            <w:tcBorders>
              <w:top w:val="single" w:sz="6" w:space="0" w:color="auto"/>
              <w:bottom w:val="single" w:sz="6" w:space="0" w:color="auto"/>
            </w:tcBorders>
          </w:tcPr>
          <w:p w:rsidR="00CD5BED" w:rsidRPr="002351D0" w:rsidRDefault="00CD5BED" w:rsidP="000B4809">
            <w:pPr>
              <w:pStyle w:val="Outline"/>
              <w:spacing w:before="60" w:after="60"/>
              <w:jc w:val="center"/>
              <w:rPr>
                <w:kern w:val="0"/>
              </w:rPr>
            </w:pPr>
          </w:p>
        </w:tc>
        <w:tc>
          <w:tcPr>
            <w:tcW w:w="4860" w:type="dxa"/>
            <w:tcBorders>
              <w:top w:val="single" w:sz="6" w:space="0" w:color="auto"/>
              <w:bottom w:val="single" w:sz="6" w:space="0" w:color="auto"/>
            </w:tcBorders>
          </w:tcPr>
          <w:p w:rsidR="00CD5BED" w:rsidRPr="002351D0" w:rsidRDefault="00CD5BED" w:rsidP="000B4809">
            <w:pPr>
              <w:pStyle w:val="Outline"/>
              <w:spacing w:before="60" w:after="60"/>
              <w:jc w:val="center"/>
              <w:rPr>
                <w:rFonts w:cs="MV Boli"/>
                <w:b/>
                <w:bCs/>
                <w:kern w:val="0"/>
                <w:u w:val="single"/>
                <w:lang w:bidi="dv-MV"/>
              </w:rPr>
            </w:pPr>
          </w:p>
        </w:tc>
        <w:tc>
          <w:tcPr>
            <w:tcW w:w="1890" w:type="dxa"/>
            <w:tcBorders>
              <w:top w:val="single" w:sz="6" w:space="0" w:color="auto"/>
              <w:bottom w:val="single" w:sz="6" w:space="0" w:color="auto"/>
            </w:tcBorders>
          </w:tcPr>
          <w:p w:rsidR="00CD5BED" w:rsidRPr="002351D0" w:rsidRDefault="00CD5BED" w:rsidP="000B4809">
            <w:pPr>
              <w:pStyle w:val="Outline"/>
              <w:spacing w:before="60" w:after="60"/>
              <w:jc w:val="center"/>
              <w:rPr>
                <w:kern w:val="0"/>
              </w:rPr>
            </w:pPr>
          </w:p>
        </w:tc>
        <w:tc>
          <w:tcPr>
            <w:tcW w:w="1796" w:type="dxa"/>
            <w:tcBorders>
              <w:top w:val="single" w:sz="6" w:space="0" w:color="auto"/>
              <w:bottom w:val="single" w:sz="6" w:space="0" w:color="auto"/>
            </w:tcBorders>
          </w:tcPr>
          <w:p w:rsidR="00CD5BED" w:rsidRPr="002351D0" w:rsidRDefault="00CD5BED" w:rsidP="000B4809">
            <w:pPr>
              <w:pStyle w:val="Outline"/>
              <w:spacing w:before="60" w:after="60"/>
              <w:jc w:val="center"/>
              <w:rPr>
                <w:kern w:val="0"/>
              </w:rPr>
            </w:pPr>
          </w:p>
        </w:tc>
        <w:tc>
          <w:tcPr>
            <w:tcW w:w="2295" w:type="dxa"/>
            <w:tcBorders>
              <w:top w:val="single" w:sz="6" w:space="0" w:color="auto"/>
              <w:bottom w:val="single" w:sz="6" w:space="0" w:color="auto"/>
            </w:tcBorders>
          </w:tcPr>
          <w:p w:rsidR="00CD5BED" w:rsidRPr="002351D0" w:rsidRDefault="00CD5BED" w:rsidP="000B4809">
            <w:pPr>
              <w:pStyle w:val="Outline"/>
              <w:spacing w:before="60" w:after="60"/>
              <w:jc w:val="center"/>
              <w:rPr>
                <w:kern w:val="0"/>
              </w:rPr>
            </w:pPr>
          </w:p>
        </w:tc>
        <w:tc>
          <w:tcPr>
            <w:tcW w:w="2127" w:type="dxa"/>
            <w:tcBorders>
              <w:top w:val="single" w:sz="6" w:space="0" w:color="auto"/>
              <w:bottom w:val="single" w:sz="6" w:space="0" w:color="auto"/>
            </w:tcBorders>
          </w:tcPr>
          <w:p w:rsidR="00CD5BED" w:rsidRPr="002351D0" w:rsidRDefault="00CD5BED" w:rsidP="000B4809">
            <w:pPr>
              <w:pStyle w:val="Outline"/>
              <w:spacing w:before="60" w:after="60"/>
              <w:jc w:val="center"/>
              <w:rPr>
                <w:kern w:val="0"/>
              </w:rPr>
            </w:pPr>
          </w:p>
        </w:tc>
      </w:tr>
      <w:tr w:rsidR="00CD5BED" w:rsidRPr="002351D0">
        <w:trPr>
          <w:cantSplit/>
          <w:trHeight w:val="255"/>
        </w:trPr>
        <w:tc>
          <w:tcPr>
            <w:tcW w:w="918" w:type="dxa"/>
            <w:tcBorders>
              <w:top w:val="single" w:sz="6" w:space="0" w:color="auto"/>
              <w:bottom w:val="single" w:sz="6" w:space="0" w:color="auto"/>
            </w:tcBorders>
          </w:tcPr>
          <w:p w:rsidR="00CD5BED" w:rsidRPr="002351D0" w:rsidRDefault="00CD5BED" w:rsidP="000B4809">
            <w:pPr>
              <w:pStyle w:val="Outline"/>
              <w:spacing w:before="60" w:after="60"/>
              <w:jc w:val="center"/>
              <w:rPr>
                <w:kern w:val="0"/>
              </w:rPr>
            </w:pPr>
          </w:p>
        </w:tc>
        <w:tc>
          <w:tcPr>
            <w:tcW w:w="4860" w:type="dxa"/>
            <w:tcBorders>
              <w:top w:val="single" w:sz="6" w:space="0" w:color="auto"/>
              <w:bottom w:val="single" w:sz="6" w:space="0" w:color="auto"/>
            </w:tcBorders>
          </w:tcPr>
          <w:p w:rsidR="00CD5BED" w:rsidRPr="002351D0" w:rsidRDefault="00CD5BED" w:rsidP="000B4809">
            <w:pPr>
              <w:pStyle w:val="Outline"/>
              <w:spacing w:before="60" w:after="60"/>
              <w:jc w:val="center"/>
              <w:rPr>
                <w:kern w:val="0"/>
              </w:rPr>
            </w:pPr>
          </w:p>
        </w:tc>
        <w:tc>
          <w:tcPr>
            <w:tcW w:w="1890" w:type="dxa"/>
            <w:tcBorders>
              <w:top w:val="single" w:sz="6" w:space="0" w:color="auto"/>
              <w:bottom w:val="single" w:sz="6" w:space="0" w:color="auto"/>
            </w:tcBorders>
          </w:tcPr>
          <w:p w:rsidR="00CD5BED" w:rsidRPr="002351D0" w:rsidRDefault="00CD5BED" w:rsidP="000B4809">
            <w:pPr>
              <w:pStyle w:val="Outline"/>
              <w:spacing w:before="60" w:after="60"/>
              <w:jc w:val="center"/>
              <w:rPr>
                <w:kern w:val="0"/>
              </w:rPr>
            </w:pPr>
          </w:p>
        </w:tc>
        <w:tc>
          <w:tcPr>
            <w:tcW w:w="1796" w:type="dxa"/>
            <w:tcBorders>
              <w:top w:val="single" w:sz="6" w:space="0" w:color="auto"/>
              <w:bottom w:val="single" w:sz="6" w:space="0" w:color="auto"/>
            </w:tcBorders>
          </w:tcPr>
          <w:p w:rsidR="00CD5BED" w:rsidRPr="002351D0" w:rsidRDefault="00CD5BED" w:rsidP="000B4809">
            <w:pPr>
              <w:pStyle w:val="Outline"/>
              <w:spacing w:before="60" w:after="60"/>
              <w:jc w:val="center"/>
              <w:rPr>
                <w:kern w:val="0"/>
              </w:rPr>
            </w:pPr>
          </w:p>
        </w:tc>
        <w:tc>
          <w:tcPr>
            <w:tcW w:w="2295" w:type="dxa"/>
            <w:tcBorders>
              <w:top w:val="single" w:sz="6" w:space="0" w:color="auto"/>
              <w:bottom w:val="single" w:sz="6" w:space="0" w:color="auto"/>
            </w:tcBorders>
          </w:tcPr>
          <w:p w:rsidR="00CD5BED" w:rsidRPr="002351D0" w:rsidRDefault="00CD5BED" w:rsidP="000B4809">
            <w:pPr>
              <w:pStyle w:val="Outline"/>
              <w:spacing w:before="60" w:after="60"/>
              <w:jc w:val="center"/>
              <w:rPr>
                <w:kern w:val="0"/>
              </w:rPr>
            </w:pPr>
          </w:p>
        </w:tc>
        <w:tc>
          <w:tcPr>
            <w:tcW w:w="2127" w:type="dxa"/>
            <w:tcBorders>
              <w:top w:val="single" w:sz="6" w:space="0" w:color="auto"/>
              <w:bottom w:val="single" w:sz="6" w:space="0" w:color="auto"/>
            </w:tcBorders>
          </w:tcPr>
          <w:p w:rsidR="00CD5BED" w:rsidRPr="002351D0" w:rsidRDefault="00CD5BED" w:rsidP="000B4809">
            <w:pPr>
              <w:pStyle w:val="Outline"/>
              <w:spacing w:before="60" w:after="60"/>
              <w:jc w:val="center"/>
              <w:rPr>
                <w:kern w:val="0"/>
              </w:rPr>
            </w:pPr>
          </w:p>
        </w:tc>
      </w:tr>
      <w:tr w:rsidR="00CD5BED" w:rsidRPr="002351D0">
        <w:trPr>
          <w:cantSplit/>
          <w:trHeight w:val="255"/>
        </w:trPr>
        <w:tc>
          <w:tcPr>
            <w:tcW w:w="918" w:type="dxa"/>
            <w:tcBorders>
              <w:top w:val="single" w:sz="6" w:space="0" w:color="auto"/>
              <w:bottom w:val="single" w:sz="6" w:space="0" w:color="auto"/>
            </w:tcBorders>
          </w:tcPr>
          <w:p w:rsidR="00CD5BED" w:rsidRPr="002351D0" w:rsidRDefault="00CD5BED" w:rsidP="000B4809">
            <w:pPr>
              <w:pStyle w:val="Outline"/>
              <w:spacing w:before="60" w:after="60"/>
              <w:jc w:val="center"/>
              <w:rPr>
                <w:kern w:val="0"/>
              </w:rPr>
            </w:pPr>
          </w:p>
        </w:tc>
        <w:tc>
          <w:tcPr>
            <w:tcW w:w="4860" w:type="dxa"/>
            <w:tcBorders>
              <w:top w:val="single" w:sz="6" w:space="0" w:color="auto"/>
              <w:bottom w:val="single" w:sz="6" w:space="0" w:color="auto"/>
            </w:tcBorders>
          </w:tcPr>
          <w:p w:rsidR="00CD5BED" w:rsidRPr="002351D0" w:rsidRDefault="00CD5BED" w:rsidP="000B4809">
            <w:pPr>
              <w:pStyle w:val="Outline"/>
              <w:spacing w:before="60" w:after="60"/>
              <w:jc w:val="center"/>
              <w:rPr>
                <w:kern w:val="0"/>
              </w:rPr>
            </w:pPr>
          </w:p>
        </w:tc>
        <w:tc>
          <w:tcPr>
            <w:tcW w:w="1890" w:type="dxa"/>
            <w:tcBorders>
              <w:top w:val="single" w:sz="6" w:space="0" w:color="auto"/>
              <w:bottom w:val="single" w:sz="6" w:space="0" w:color="auto"/>
            </w:tcBorders>
          </w:tcPr>
          <w:p w:rsidR="00CD5BED" w:rsidRPr="002351D0" w:rsidRDefault="00CD5BED" w:rsidP="000B4809">
            <w:pPr>
              <w:pStyle w:val="Outline"/>
              <w:spacing w:before="60" w:after="60"/>
              <w:jc w:val="center"/>
              <w:rPr>
                <w:kern w:val="0"/>
              </w:rPr>
            </w:pPr>
          </w:p>
        </w:tc>
        <w:tc>
          <w:tcPr>
            <w:tcW w:w="1796" w:type="dxa"/>
            <w:tcBorders>
              <w:top w:val="single" w:sz="6" w:space="0" w:color="auto"/>
              <w:bottom w:val="single" w:sz="6" w:space="0" w:color="auto"/>
            </w:tcBorders>
          </w:tcPr>
          <w:p w:rsidR="00CD5BED" w:rsidRPr="002351D0" w:rsidRDefault="00CD5BED" w:rsidP="000B4809">
            <w:pPr>
              <w:pStyle w:val="Outline"/>
              <w:spacing w:before="60" w:after="60"/>
              <w:jc w:val="center"/>
              <w:rPr>
                <w:kern w:val="0"/>
              </w:rPr>
            </w:pPr>
          </w:p>
        </w:tc>
        <w:tc>
          <w:tcPr>
            <w:tcW w:w="2295" w:type="dxa"/>
            <w:tcBorders>
              <w:top w:val="single" w:sz="6" w:space="0" w:color="auto"/>
              <w:bottom w:val="single" w:sz="6" w:space="0" w:color="auto"/>
            </w:tcBorders>
          </w:tcPr>
          <w:p w:rsidR="00CD5BED" w:rsidRPr="002351D0" w:rsidRDefault="00CD5BED" w:rsidP="000B4809">
            <w:pPr>
              <w:pStyle w:val="Outline"/>
              <w:spacing w:before="60" w:after="60"/>
              <w:jc w:val="center"/>
              <w:rPr>
                <w:kern w:val="0"/>
              </w:rPr>
            </w:pPr>
          </w:p>
        </w:tc>
        <w:tc>
          <w:tcPr>
            <w:tcW w:w="2127" w:type="dxa"/>
            <w:tcBorders>
              <w:top w:val="single" w:sz="6" w:space="0" w:color="auto"/>
              <w:bottom w:val="single" w:sz="6" w:space="0" w:color="auto"/>
            </w:tcBorders>
          </w:tcPr>
          <w:p w:rsidR="00CD5BED" w:rsidRPr="002351D0" w:rsidRDefault="00CD5BED" w:rsidP="000B4809">
            <w:pPr>
              <w:pStyle w:val="Outline"/>
              <w:spacing w:before="60" w:after="60"/>
              <w:jc w:val="center"/>
              <w:rPr>
                <w:kern w:val="0"/>
              </w:rPr>
            </w:pPr>
          </w:p>
        </w:tc>
      </w:tr>
      <w:tr w:rsidR="00CD5BED" w:rsidRPr="002351D0">
        <w:trPr>
          <w:cantSplit/>
          <w:trHeight w:val="255"/>
        </w:trPr>
        <w:tc>
          <w:tcPr>
            <w:tcW w:w="918" w:type="dxa"/>
            <w:tcBorders>
              <w:top w:val="single" w:sz="6" w:space="0" w:color="auto"/>
              <w:bottom w:val="single" w:sz="6" w:space="0" w:color="auto"/>
            </w:tcBorders>
          </w:tcPr>
          <w:p w:rsidR="00CD5BED" w:rsidRPr="002351D0" w:rsidRDefault="00CD5BED" w:rsidP="000B4809">
            <w:pPr>
              <w:pStyle w:val="Outline"/>
              <w:spacing w:before="60" w:after="60"/>
              <w:jc w:val="center"/>
              <w:rPr>
                <w:kern w:val="0"/>
              </w:rPr>
            </w:pPr>
          </w:p>
        </w:tc>
        <w:tc>
          <w:tcPr>
            <w:tcW w:w="4860" w:type="dxa"/>
            <w:tcBorders>
              <w:top w:val="single" w:sz="6" w:space="0" w:color="auto"/>
              <w:bottom w:val="single" w:sz="6" w:space="0" w:color="auto"/>
            </w:tcBorders>
          </w:tcPr>
          <w:p w:rsidR="00CD5BED" w:rsidRPr="002351D0" w:rsidRDefault="00CD5BED" w:rsidP="000B4809">
            <w:pPr>
              <w:pStyle w:val="Outline"/>
              <w:spacing w:before="60" w:after="60"/>
              <w:jc w:val="center"/>
              <w:rPr>
                <w:kern w:val="0"/>
              </w:rPr>
            </w:pPr>
          </w:p>
        </w:tc>
        <w:tc>
          <w:tcPr>
            <w:tcW w:w="1890" w:type="dxa"/>
            <w:tcBorders>
              <w:top w:val="single" w:sz="6" w:space="0" w:color="auto"/>
              <w:bottom w:val="single" w:sz="6" w:space="0" w:color="auto"/>
            </w:tcBorders>
          </w:tcPr>
          <w:p w:rsidR="00CD5BED" w:rsidRPr="002351D0" w:rsidRDefault="00CD5BED" w:rsidP="000B4809">
            <w:pPr>
              <w:pStyle w:val="Outline"/>
              <w:spacing w:before="60" w:after="60"/>
              <w:jc w:val="center"/>
              <w:rPr>
                <w:kern w:val="0"/>
              </w:rPr>
            </w:pPr>
          </w:p>
        </w:tc>
        <w:tc>
          <w:tcPr>
            <w:tcW w:w="1796" w:type="dxa"/>
            <w:tcBorders>
              <w:top w:val="single" w:sz="6" w:space="0" w:color="auto"/>
              <w:bottom w:val="single" w:sz="6" w:space="0" w:color="auto"/>
            </w:tcBorders>
          </w:tcPr>
          <w:p w:rsidR="00CD5BED" w:rsidRPr="002351D0" w:rsidRDefault="00CD5BED" w:rsidP="000B4809">
            <w:pPr>
              <w:pStyle w:val="Outline"/>
              <w:spacing w:before="60" w:after="60"/>
              <w:jc w:val="center"/>
              <w:rPr>
                <w:kern w:val="0"/>
              </w:rPr>
            </w:pPr>
          </w:p>
        </w:tc>
        <w:tc>
          <w:tcPr>
            <w:tcW w:w="2295" w:type="dxa"/>
            <w:tcBorders>
              <w:top w:val="single" w:sz="6" w:space="0" w:color="auto"/>
              <w:bottom w:val="single" w:sz="6" w:space="0" w:color="auto"/>
            </w:tcBorders>
          </w:tcPr>
          <w:p w:rsidR="00CD5BED" w:rsidRPr="002351D0" w:rsidRDefault="00CD5BED" w:rsidP="000B4809">
            <w:pPr>
              <w:pStyle w:val="Outline"/>
              <w:spacing w:before="60" w:after="60"/>
              <w:jc w:val="center"/>
              <w:rPr>
                <w:kern w:val="0"/>
              </w:rPr>
            </w:pPr>
          </w:p>
        </w:tc>
        <w:tc>
          <w:tcPr>
            <w:tcW w:w="2127" w:type="dxa"/>
            <w:tcBorders>
              <w:top w:val="single" w:sz="6" w:space="0" w:color="auto"/>
              <w:bottom w:val="single" w:sz="6" w:space="0" w:color="auto"/>
            </w:tcBorders>
          </w:tcPr>
          <w:p w:rsidR="00CD5BED" w:rsidRPr="002351D0" w:rsidRDefault="00CD5BED" w:rsidP="000B4809">
            <w:pPr>
              <w:pStyle w:val="Outline"/>
              <w:spacing w:before="60" w:after="60"/>
              <w:jc w:val="center"/>
              <w:rPr>
                <w:kern w:val="0"/>
              </w:rPr>
            </w:pPr>
          </w:p>
        </w:tc>
      </w:tr>
      <w:tr w:rsidR="00CD5BED" w:rsidRPr="002351D0">
        <w:trPr>
          <w:cantSplit/>
          <w:trHeight w:val="255"/>
        </w:trPr>
        <w:tc>
          <w:tcPr>
            <w:tcW w:w="918" w:type="dxa"/>
            <w:tcBorders>
              <w:top w:val="single" w:sz="6" w:space="0" w:color="auto"/>
              <w:bottom w:val="single" w:sz="6" w:space="0" w:color="auto"/>
            </w:tcBorders>
          </w:tcPr>
          <w:p w:rsidR="00CD5BED" w:rsidRPr="002351D0" w:rsidRDefault="00CD5BED" w:rsidP="000B4809">
            <w:pPr>
              <w:pStyle w:val="Outline"/>
              <w:spacing w:before="60" w:after="60"/>
              <w:jc w:val="center"/>
              <w:rPr>
                <w:kern w:val="0"/>
              </w:rPr>
            </w:pPr>
          </w:p>
        </w:tc>
        <w:tc>
          <w:tcPr>
            <w:tcW w:w="4860" w:type="dxa"/>
            <w:tcBorders>
              <w:top w:val="single" w:sz="6" w:space="0" w:color="auto"/>
              <w:bottom w:val="single" w:sz="6" w:space="0" w:color="auto"/>
            </w:tcBorders>
          </w:tcPr>
          <w:p w:rsidR="00CD5BED" w:rsidRPr="002351D0" w:rsidRDefault="00CD5BED" w:rsidP="000B4809">
            <w:pPr>
              <w:pStyle w:val="Outline"/>
              <w:spacing w:before="60" w:after="60"/>
              <w:jc w:val="center"/>
              <w:rPr>
                <w:kern w:val="0"/>
              </w:rPr>
            </w:pPr>
          </w:p>
        </w:tc>
        <w:tc>
          <w:tcPr>
            <w:tcW w:w="1890" w:type="dxa"/>
            <w:tcBorders>
              <w:top w:val="single" w:sz="6" w:space="0" w:color="auto"/>
              <w:bottom w:val="single" w:sz="6" w:space="0" w:color="auto"/>
            </w:tcBorders>
          </w:tcPr>
          <w:p w:rsidR="00CD5BED" w:rsidRPr="002351D0" w:rsidRDefault="00CD5BED" w:rsidP="000B4809">
            <w:pPr>
              <w:pStyle w:val="Outline"/>
              <w:spacing w:before="60" w:after="60"/>
              <w:jc w:val="center"/>
              <w:rPr>
                <w:kern w:val="0"/>
              </w:rPr>
            </w:pPr>
          </w:p>
        </w:tc>
        <w:tc>
          <w:tcPr>
            <w:tcW w:w="1796" w:type="dxa"/>
            <w:tcBorders>
              <w:top w:val="single" w:sz="6" w:space="0" w:color="auto"/>
              <w:bottom w:val="single" w:sz="6" w:space="0" w:color="auto"/>
            </w:tcBorders>
          </w:tcPr>
          <w:p w:rsidR="00CD5BED" w:rsidRPr="002351D0" w:rsidRDefault="00CD5BED" w:rsidP="000B4809">
            <w:pPr>
              <w:pStyle w:val="Outline"/>
              <w:spacing w:before="60" w:after="60"/>
              <w:jc w:val="center"/>
              <w:rPr>
                <w:kern w:val="0"/>
              </w:rPr>
            </w:pPr>
          </w:p>
        </w:tc>
        <w:tc>
          <w:tcPr>
            <w:tcW w:w="2295" w:type="dxa"/>
            <w:tcBorders>
              <w:top w:val="single" w:sz="6" w:space="0" w:color="auto"/>
              <w:bottom w:val="single" w:sz="6" w:space="0" w:color="auto"/>
            </w:tcBorders>
          </w:tcPr>
          <w:p w:rsidR="00CD5BED" w:rsidRPr="002351D0" w:rsidRDefault="00CD5BED" w:rsidP="000B4809">
            <w:pPr>
              <w:pStyle w:val="Outline"/>
              <w:spacing w:before="60" w:after="60"/>
              <w:jc w:val="center"/>
              <w:rPr>
                <w:kern w:val="0"/>
              </w:rPr>
            </w:pPr>
          </w:p>
        </w:tc>
        <w:tc>
          <w:tcPr>
            <w:tcW w:w="2127" w:type="dxa"/>
            <w:tcBorders>
              <w:top w:val="single" w:sz="6" w:space="0" w:color="auto"/>
              <w:bottom w:val="single" w:sz="6" w:space="0" w:color="auto"/>
            </w:tcBorders>
          </w:tcPr>
          <w:p w:rsidR="00CD5BED" w:rsidRPr="002351D0" w:rsidRDefault="00CD5BED" w:rsidP="000B4809">
            <w:pPr>
              <w:pStyle w:val="Outline"/>
              <w:spacing w:before="60" w:after="60"/>
              <w:jc w:val="center"/>
              <w:rPr>
                <w:kern w:val="0"/>
              </w:rPr>
            </w:pPr>
          </w:p>
        </w:tc>
      </w:tr>
      <w:tr w:rsidR="00CD5BED">
        <w:trPr>
          <w:cantSplit/>
          <w:trHeight w:val="256"/>
        </w:trPr>
        <w:tc>
          <w:tcPr>
            <w:tcW w:w="13886" w:type="dxa"/>
            <w:gridSpan w:val="6"/>
            <w:tcBorders>
              <w:top w:val="double" w:sz="4" w:space="0" w:color="auto"/>
              <w:left w:val="nil"/>
              <w:bottom w:val="nil"/>
              <w:right w:val="nil"/>
            </w:tcBorders>
          </w:tcPr>
          <w:p w:rsidR="00CD5BED" w:rsidRDefault="00CD5BED" w:rsidP="000B4809">
            <w:pPr>
              <w:suppressAutoHyphens/>
              <w:spacing w:before="120"/>
              <w:rPr>
                <w:sz w:val="16"/>
              </w:rPr>
            </w:pPr>
            <w:r w:rsidRPr="002351D0">
              <w:rPr>
                <w:sz w:val="16"/>
              </w:rPr>
              <w:t>1. If applicable</w:t>
            </w:r>
          </w:p>
        </w:tc>
      </w:tr>
    </w:tbl>
    <w:p w:rsidR="00CD5BED" w:rsidRPr="008B66E1" w:rsidRDefault="00CD5BED" w:rsidP="00CD5BED"/>
    <w:p w:rsidR="00455149" w:rsidRPr="008B66E1" w:rsidRDefault="00455149">
      <w:pPr>
        <w:jc w:val="center"/>
        <w:sectPr w:rsidR="00455149" w:rsidRPr="008B66E1">
          <w:pgSz w:w="15840" w:h="12240" w:orient="landscape" w:code="1"/>
          <w:pgMar w:top="1800" w:right="1440" w:bottom="1440" w:left="1440" w:header="720" w:footer="720" w:gutter="0"/>
          <w:paperSrc w:first="16643" w:other="16643"/>
          <w:pgNumType w:chapStyle="1"/>
          <w:cols w:space="720"/>
          <w:titlePg/>
        </w:sectPr>
      </w:pPr>
    </w:p>
    <w:p w:rsidR="00455149" w:rsidRPr="008B66E1" w:rsidRDefault="00455149">
      <w:pPr>
        <w:suppressAutoHyphens/>
        <w:jc w:val="both"/>
      </w:pPr>
    </w:p>
    <w:p w:rsidR="00455149" w:rsidRPr="008B66E1" w:rsidRDefault="00455149">
      <w:pPr>
        <w:pStyle w:val="SectionVIHeader"/>
      </w:pPr>
      <w:bookmarkStart w:id="380" w:name="_Toc458817151"/>
      <w:r w:rsidRPr="008B66E1">
        <w:t>3.</w:t>
      </w:r>
      <w:r w:rsidRPr="008B66E1">
        <w:tab/>
        <w:t>Technical Specifications</w:t>
      </w:r>
      <w:bookmarkEnd w:id="380"/>
      <w:r w:rsidR="00DB72C8">
        <w:t xml:space="preserve"> and Quantities</w:t>
      </w:r>
    </w:p>
    <w:p w:rsidR="00455149" w:rsidRPr="008B66E1" w:rsidRDefault="00455149">
      <w:pPr>
        <w:suppressAutoHyphens/>
        <w:jc w:val="both"/>
      </w:pPr>
    </w:p>
    <w:p w:rsidR="00455149" w:rsidRDefault="00A62D9D" w:rsidP="008B7062">
      <w:pPr>
        <w:spacing w:after="180"/>
        <w:jc w:val="both"/>
        <w:rPr>
          <w:i/>
          <w:iCs/>
        </w:rPr>
      </w:pPr>
      <w:r w:rsidRPr="008B66E1">
        <w:rPr>
          <w:i/>
          <w:iCs/>
        </w:rPr>
        <w:t xml:space="preserve"> </w:t>
      </w:r>
      <w:r w:rsidR="00455149" w:rsidRPr="008B66E1">
        <w:rPr>
          <w:b/>
          <w:i/>
          <w:iCs/>
        </w:rPr>
        <w:t>Summary of Technical Specifications</w:t>
      </w:r>
      <w:r w:rsidR="00455149" w:rsidRPr="008B66E1">
        <w:rPr>
          <w:i/>
          <w:iCs/>
        </w:rPr>
        <w:t xml:space="preserve">. The Goods and Related Services shall comply with </w:t>
      </w:r>
      <w:r w:rsidR="00D52844">
        <w:rPr>
          <w:i/>
          <w:iCs/>
        </w:rPr>
        <w:t xml:space="preserve">the </w:t>
      </w:r>
      <w:r w:rsidR="00455149" w:rsidRPr="008B66E1">
        <w:rPr>
          <w:i/>
          <w:iCs/>
        </w:rPr>
        <w:t xml:space="preserve">following Technical Specifications and Standards: </w:t>
      </w:r>
    </w:p>
    <w:p w:rsidR="005E53C4" w:rsidRDefault="005E53C4" w:rsidP="0097276E">
      <w:pPr>
        <w:tabs>
          <w:tab w:val="left" w:pos="8640"/>
        </w:tabs>
        <w:jc w:val="center"/>
        <w:rPr>
          <w:rFonts w:asciiTheme="majorBidi" w:hAnsiTheme="majorBidi" w:cstheme="majorBidi"/>
          <w:b/>
          <w:bCs/>
        </w:rPr>
      </w:pPr>
    </w:p>
    <w:p w:rsidR="005E53C4" w:rsidRPr="00C051D9" w:rsidRDefault="005E53C4" w:rsidP="005E53C4">
      <w:pPr>
        <w:tabs>
          <w:tab w:val="left" w:pos="8640"/>
        </w:tabs>
        <w:jc w:val="center"/>
        <w:rPr>
          <w:rFonts w:asciiTheme="majorBidi" w:hAnsiTheme="majorBidi" w:cstheme="majorBidi"/>
          <w:b/>
          <w:bCs/>
        </w:rPr>
      </w:pPr>
      <w:r>
        <w:rPr>
          <w:rFonts w:asciiTheme="majorBidi" w:hAnsiTheme="majorBidi" w:cstheme="majorBidi"/>
          <w:b/>
          <w:bCs/>
        </w:rPr>
        <w:t>Table 0: Global Specifications</w:t>
      </w:r>
    </w:p>
    <w:tbl>
      <w:tblPr>
        <w:tblStyle w:val="TableGrid"/>
        <w:tblW w:w="9198" w:type="dxa"/>
        <w:tblInd w:w="360" w:type="dxa"/>
        <w:tblLayout w:type="fixed"/>
        <w:tblLook w:val="04A0" w:firstRow="1" w:lastRow="0" w:firstColumn="1" w:lastColumn="0" w:noHBand="0" w:noVBand="1"/>
      </w:tblPr>
      <w:tblGrid>
        <w:gridCol w:w="616"/>
        <w:gridCol w:w="32"/>
        <w:gridCol w:w="1213"/>
        <w:gridCol w:w="1577"/>
        <w:gridCol w:w="2790"/>
        <w:gridCol w:w="2970"/>
      </w:tblGrid>
      <w:tr w:rsidR="005E53C4" w:rsidRPr="00C051D9">
        <w:trPr>
          <w:trHeight w:val="341"/>
        </w:trPr>
        <w:tc>
          <w:tcPr>
            <w:tcW w:w="616" w:type="dxa"/>
            <w:shd w:val="clear" w:color="auto" w:fill="A6A6A6" w:themeFill="background1" w:themeFillShade="A6"/>
            <w:vAlign w:val="center"/>
          </w:tcPr>
          <w:p w:rsidR="005E53C4" w:rsidRPr="00C051D9" w:rsidRDefault="005E53C4" w:rsidP="005E53C4">
            <w:pPr>
              <w:tabs>
                <w:tab w:val="left" w:pos="8640"/>
              </w:tabs>
              <w:jc w:val="center"/>
              <w:rPr>
                <w:rFonts w:asciiTheme="majorBidi" w:hAnsiTheme="majorBidi" w:cstheme="majorBidi"/>
                <w:b/>
                <w:bCs/>
                <w:i/>
                <w:iCs/>
                <w:sz w:val="18"/>
                <w:szCs w:val="14"/>
              </w:rPr>
            </w:pPr>
            <w:r>
              <w:rPr>
                <w:rFonts w:asciiTheme="majorBidi" w:hAnsiTheme="majorBidi" w:cstheme="majorBidi"/>
                <w:b/>
                <w:bCs/>
                <w:i/>
                <w:iCs/>
                <w:sz w:val="18"/>
                <w:szCs w:val="14"/>
              </w:rPr>
              <w:t>a</w:t>
            </w:r>
          </w:p>
        </w:tc>
        <w:tc>
          <w:tcPr>
            <w:tcW w:w="5612" w:type="dxa"/>
            <w:gridSpan w:val="4"/>
            <w:shd w:val="clear" w:color="auto" w:fill="A6A6A6" w:themeFill="background1" w:themeFillShade="A6"/>
            <w:vAlign w:val="center"/>
          </w:tcPr>
          <w:p w:rsidR="005E53C4" w:rsidRPr="00C051D9" w:rsidRDefault="005E53C4" w:rsidP="005E53C4">
            <w:pPr>
              <w:pStyle w:val="ListParagraph"/>
              <w:tabs>
                <w:tab w:val="left" w:pos="8640"/>
              </w:tabs>
              <w:ind w:left="0"/>
              <w:jc w:val="center"/>
              <w:rPr>
                <w:rFonts w:asciiTheme="majorBidi" w:hAnsiTheme="majorBidi" w:cstheme="majorBidi"/>
                <w:b/>
                <w:bCs/>
                <w:i/>
                <w:iCs/>
                <w:sz w:val="18"/>
                <w:szCs w:val="14"/>
              </w:rPr>
            </w:pPr>
            <w:r>
              <w:rPr>
                <w:rFonts w:asciiTheme="majorBidi" w:hAnsiTheme="majorBidi" w:cstheme="majorBidi"/>
                <w:b/>
                <w:bCs/>
                <w:i/>
                <w:iCs/>
                <w:sz w:val="18"/>
                <w:szCs w:val="14"/>
              </w:rPr>
              <w:t>b</w:t>
            </w:r>
          </w:p>
        </w:tc>
        <w:tc>
          <w:tcPr>
            <w:tcW w:w="2970" w:type="dxa"/>
            <w:shd w:val="clear" w:color="auto" w:fill="A6A6A6" w:themeFill="background1" w:themeFillShade="A6"/>
            <w:vAlign w:val="center"/>
          </w:tcPr>
          <w:p w:rsidR="005E53C4" w:rsidRPr="00C051D9" w:rsidRDefault="005E53C4" w:rsidP="005E53C4">
            <w:pPr>
              <w:pStyle w:val="ListParagraph"/>
              <w:tabs>
                <w:tab w:val="left" w:pos="8640"/>
              </w:tabs>
              <w:ind w:left="0"/>
              <w:jc w:val="center"/>
              <w:rPr>
                <w:rFonts w:asciiTheme="majorBidi" w:hAnsiTheme="majorBidi" w:cstheme="majorBidi"/>
                <w:b/>
                <w:bCs/>
                <w:i/>
                <w:iCs/>
                <w:sz w:val="18"/>
                <w:szCs w:val="14"/>
              </w:rPr>
            </w:pPr>
            <w:r>
              <w:rPr>
                <w:rFonts w:asciiTheme="majorBidi" w:hAnsiTheme="majorBidi" w:cstheme="majorBidi"/>
                <w:b/>
                <w:bCs/>
                <w:i/>
                <w:iCs/>
                <w:sz w:val="18"/>
                <w:szCs w:val="14"/>
              </w:rPr>
              <w:t>c</w:t>
            </w:r>
          </w:p>
        </w:tc>
      </w:tr>
      <w:tr w:rsidR="005E53C4" w:rsidRPr="00C051D9">
        <w:trPr>
          <w:trHeight w:val="341"/>
        </w:trPr>
        <w:tc>
          <w:tcPr>
            <w:tcW w:w="616" w:type="dxa"/>
            <w:shd w:val="clear" w:color="auto" w:fill="A6A6A6" w:themeFill="background1" w:themeFillShade="A6"/>
            <w:vAlign w:val="center"/>
          </w:tcPr>
          <w:p w:rsidR="005E53C4" w:rsidRPr="00C051D9" w:rsidRDefault="005E53C4" w:rsidP="005E53C4">
            <w:pPr>
              <w:tabs>
                <w:tab w:val="left" w:pos="8640"/>
              </w:tabs>
              <w:jc w:val="center"/>
              <w:rPr>
                <w:rFonts w:asciiTheme="majorBidi" w:hAnsiTheme="majorBidi" w:cstheme="majorBidi"/>
                <w:b/>
                <w:bCs/>
                <w:i/>
                <w:iCs/>
                <w:sz w:val="18"/>
                <w:szCs w:val="14"/>
              </w:rPr>
            </w:pPr>
            <w:r>
              <w:rPr>
                <w:rFonts w:asciiTheme="majorBidi" w:hAnsiTheme="majorBidi" w:cstheme="majorBidi"/>
                <w:b/>
                <w:bCs/>
                <w:i/>
                <w:iCs/>
                <w:sz w:val="18"/>
                <w:szCs w:val="14"/>
              </w:rPr>
              <w:t>#</w:t>
            </w:r>
          </w:p>
        </w:tc>
        <w:tc>
          <w:tcPr>
            <w:tcW w:w="5612" w:type="dxa"/>
            <w:gridSpan w:val="4"/>
            <w:shd w:val="clear" w:color="auto" w:fill="A6A6A6" w:themeFill="background1" w:themeFillShade="A6"/>
            <w:vAlign w:val="center"/>
          </w:tcPr>
          <w:p w:rsidR="005E53C4" w:rsidRPr="00C051D9" w:rsidRDefault="005E53C4" w:rsidP="005E53C4">
            <w:pPr>
              <w:pStyle w:val="ListParagraph"/>
              <w:tabs>
                <w:tab w:val="left" w:pos="8640"/>
              </w:tabs>
              <w:ind w:left="0"/>
              <w:rPr>
                <w:rFonts w:asciiTheme="majorBidi" w:hAnsiTheme="majorBidi" w:cstheme="majorBidi"/>
                <w:b/>
                <w:bCs/>
                <w:i/>
                <w:iCs/>
                <w:sz w:val="18"/>
                <w:szCs w:val="14"/>
              </w:rPr>
            </w:pPr>
            <w:r w:rsidRPr="00C051D9">
              <w:rPr>
                <w:rFonts w:asciiTheme="majorBidi" w:hAnsiTheme="majorBidi" w:cstheme="majorBidi"/>
                <w:b/>
                <w:bCs/>
                <w:i/>
                <w:iCs/>
                <w:sz w:val="18"/>
                <w:szCs w:val="14"/>
              </w:rPr>
              <w:t>Item description and full technical specification required</w:t>
            </w:r>
          </w:p>
        </w:tc>
        <w:tc>
          <w:tcPr>
            <w:tcW w:w="2970" w:type="dxa"/>
            <w:shd w:val="clear" w:color="auto" w:fill="A6A6A6" w:themeFill="background1" w:themeFillShade="A6"/>
            <w:vAlign w:val="center"/>
          </w:tcPr>
          <w:p w:rsidR="005E53C4" w:rsidRPr="00C051D9" w:rsidRDefault="005E53C4" w:rsidP="005E53C4">
            <w:pPr>
              <w:pStyle w:val="ListParagraph"/>
              <w:tabs>
                <w:tab w:val="left" w:pos="8640"/>
              </w:tabs>
              <w:ind w:left="0"/>
              <w:rPr>
                <w:rFonts w:asciiTheme="majorBidi" w:hAnsiTheme="majorBidi" w:cstheme="majorBidi"/>
                <w:b/>
                <w:bCs/>
                <w:i/>
                <w:iCs/>
                <w:sz w:val="18"/>
                <w:szCs w:val="14"/>
              </w:rPr>
            </w:pPr>
            <w:r w:rsidRPr="00C051D9">
              <w:rPr>
                <w:rFonts w:asciiTheme="majorBidi" w:hAnsiTheme="majorBidi" w:cstheme="majorBidi"/>
                <w:b/>
                <w:bCs/>
                <w:i/>
                <w:iCs/>
                <w:sz w:val="18"/>
                <w:szCs w:val="14"/>
              </w:rPr>
              <w:t>Specification and compliance of items offered</w:t>
            </w:r>
          </w:p>
        </w:tc>
      </w:tr>
      <w:tr w:rsidR="005E53C4" w:rsidRPr="00C051D9">
        <w:trPr>
          <w:trHeight w:val="359"/>
        </w:trPr>
        <w:tc>
          <w:tcPr>
            <w:tcW w:w="9198" w:type="dxa"/>
            <w:gridSpan w:val="6"/>
            <w:shd w:val="clear" w:color="auto" w:fill="D9D9D9" w:themeFill="background1" w:themeFillShade="D9"/>
            <w:vAlign w:val="center"/>
          </w:tcPr>
          <w:p w:rsidR="005E53C4" w:rsidRPr="00DB72C8" w:rsidRDefault="005E53C4" w:rsidP="00DB72C8">
            <w:pPr>
              <w:pStyle w:val="ListParagraph"/>
              <w:numPr>
                <w:ilvl w:val="1"/>
                <w:numId w:val="122"/>
              </w:numPr>
              <w:tabs>
                <w:tab w:val="left" w:pos="8640"/>
              </w:tabs>
              <w:jc w:val="center"/>
              <w:rPr>
                <w:rFonts w:asciiTheme="majorBidi" w:hAnsiTheme="majorBidi" w:cstheme="majorBidi"/>
                <w:b/>
                <w:bCs/>
                <w:sz w:val="18"/>
                <w:szCs w:val="14"/>
              </w:rPr>
            </w:pPr>
            <w:r w:rsidRPr="00DB72C8">
              <w:rPr>
                <w:rFonts w:asciiTheme="majorBidi" w:hAnsiTheme="majorBidi" w:cstheme="majorBidi"/>
                <w:b/>
                <w:bCs/>
                <w:sz w:val="18"/>
                <w:szCs w:val="14"/>
              </w:rPr>
              <w:t>Cabling</w:t>
            </w:r>
          </w:p>
        </w:tc>
      </w:tr>
      <w:tr w:rsidR="005E53C4" w:rsidRPr="00C051D9">
        <w:trPr>
          <w:trHeight w:val="2177"/>
        </w:trPr>
        <w:tc>
          <w:tcPr>
            <w:tcW w:w="648" w:type="dxa"/>
            <w:gridSpan w:val="2"/>
            <w:vAlign w:val="center"/>
          </w:tcPr>
          <w:p w:rsidR="005E53C4" w:rsidRPr="00C051D9" w:rsidRDefault="00DB72C8" w:rsidP="005E53C4">
            <w:pPr>
              <w:pStyle w:val="ListParagraph"/>
              <w:tabs>
                <w:tab w:val="left" w:pos="8640"/>
              </w:tabs>
              <w:ind w:left="0"/>
              <w:rPr>
                <w:rFonts w:asciiTheme="majorBidi" w:hAnsiTheme="majorBidi" w:cstheme="majorBidi"/>
                <w:sz w:val="18"/>
                <w:szCs w:val="14"/>
              </w:rPr>
            </w:pPr>
            <w:r>
              <w:rPr>
                <w:rFonts w:asciiTheme="majorBidi" w:hAnsiTheme="majorBidi" w:cstheme="majorBidi"/>
                <w:sz w:val="18"/>
                <w:szCs w:val="14"/>
              </w:rPr>
              <w:t>0</w:t>
            </w:r>
            <w:r w:rsidR="005E53C4" w:rsidRPr="00C051D9">
              <w:rPr>
                <w:rFonts w:asciiTheme="majorBidi" w:hAnsiTheme="majorBidi" w:cstheme="majorBidi"/>
                <w:sz w:val="18"/>
                <w:szCs w:val="14"/>
              </w:rPr>
              <w:t>.1.1</w:t>
            </w:r>
          </w:p>
        </w:tc>
        <w:tc>
          <w:tcPr>
            <w:tcW w:w="1213" w:type="dxa"/>
            <w:vAlign w:val="center"/>
          </w:tcPr>
          <w:p w:rsidR="005E53C4" w:rsidRPr="00C051D9" w:rsidRDefault="005E53C4" w:rsidP="005E53C4">
            <w:pPr>
              <w:pStyle w:val="ListParagraph"/>
              <w:tabs>
                <w:tab w:val="left" w:pos="8640"/>
              </w:tabs>
              <w:ind w:left="0"/>
              <w:rPr>
                <w:rFonts w:asciiTheme="majorBidi" w:hAnsiTheme="majorBidi" w:cstheme="majorBidi"/>
                <w:sz w:val="18"/>
                <w:szCs w:val="14"/>
              </w:rPr>
            </w:pPr>
            <w:r>
              <w:rPr>
                <w:rFonts w:asciiTheme="majorBidi" w:hAnsiTheme="majorBidi" w:cstheme="majorBidi"/>
                <w:sz w:val="18"/>
                <w:szCs w:val="14"/>
              </w:rPr>
              <w:t>Cabling</w:t>
            </w:r>
          </w:p>
        </w:tc>
        <w:tc>
          <w:tcPr>
            <w:tcW w:w="1577" w:type="dxa"/>
            <w:vAlign w:val="center"/>
          </w:tcPr>
          <w:p w:rsidR="005E53C4" w:rsidRPr="00C051D9" w:rsidRDefault="005E53C4" w:rsidP="005E53C4">
            <w:pPr>
              <w:pStyle w:val="ListParagraph"/>
              <w:tabs>
                <w:tab w:val="left" w:pos="8640"/>
              </w:tabs>
              <w:ind w:left="0"/>
              <w:rPr>
                <w:rFonts w:asciiTheme="majorBidi" w:hAnsiTheme="majorBidi" w:cstheme="majorBidi"/>
                <w:sz w:val="18"/>
                <w:szCs w:val="14"/>
              </w:rPr>
            </w:pPr>
            <w:r>
              <w:rPr>
                <w:rFonts w:asciiTheme="majorBidi" w:hAnsiTheme="majorBidi" w:cstheme="majorBidi"/>
                <w:sz w:val="18"/>
                <w:szCs w:val="14"/>
              </w:rPr>
              <w:t xml:space="preserve">Quantity: </w:t>
            </w:r>
          </w:p>
          <w:p w:rsidR="005E53C4" w:rsidRPr="00C051D9" w:rsidRDefault="005E53C4" w:rsidP="005E53C4">
            <w:pPr>
              <w:pStyle w:val="ListParagraph"/>
              <w:tabs>
                <w:tab w:val="left" w:pos="8640"/>
              </w:tabs>
              <w:ind w:left="0"/>
              <w:rPr>
                <w:rFonts w:asciiTheme="majorBidi" w:hAnsiTheme="majorBidi" w:cstheme="majorBidi"/>
                <w:sz w:val="18"/>
                <w:szCs w:val="14"/>
              </w:rPr>
            </w:pPr>
          </w:p>
          <w:p w:rsidR="005E53C4" w:rsidRPr="00C051D9" w:rsidRDefault="005E53C4" w:rsidP="005E53C4">
            <w:pPr>
              <w:pStyle w:val="ListParagraph"/>
              <w:tabs>
                <w:tab w:val="left" w:pos="8640"/>
              </w:tabs>
              <w:ind w:left="0"/>
              <w:rPr>
                <w:rFonts w:asciiTheme="majorBidi" w:hAnsiTheme="majorBidi" w:cstheme="majorBidi"/>
                <w:sz w:val="18"/>
                <w:szCs w:val="14"/>
              </w:rPr>
            </w:pPr>
            <w:r w:rsidRPr="00C051D9">
              <w:rPr>
                <w:rFonts w:asciiTheme="majorBidi" w:hAnsiTheme="majorBidi" w:cstheme="majorBidi"/>
                <w:sz w:val="18"/>
                <w:szCs w:val="14"/>
              </w:rPr>
              <w:t xml:space="preserve">Location: </w:t>
            </w:r>
          </w:p>
          <w:p w:rsidR="005E53C4" w:rsidRPr="00C051D9" w:rsidRDefault="005E53C4" w:rsidP="005E53C4">
            <w:pPr>
              <w:pStyle w:val="ListParagraph"/>
              <w:tabs>
                <w:tab w:val="left" w:pos="8640"/>
              </w:tabs>
              <w:ind w:left="0"/>
              <w:rPr>
                <w:rFonts w:asciiTheme="majorBidi" w:hAnsiTheme="majorBidi" w:cstheme="majorBidi"/>
                <w:sz w:val="18"/>
                <w:szCs w:val="14"/>
              </w:rPr>
            </w:pPr>
          </w:p>
        </w:tc>
        <w:tc>
          <w:tcPr>
            <w:tcW w:w="2790" w:type="dxa"/>
            <w:vAlign w:val="center"/>
          </w:tcPr>
          <w:p w:rsidR="005E53C4" w:rsidRPr="004B588F" w:rsidRDefault="005E53C4" w:rsidP="007731EC">
            <w:pPr>
              <w:pStyle w:val="ListParagraph"/>
              <w:numPr>
                <w:ilvl w:val="1"/>
                <w:numId w:val="89"/>
              </w:numPr>
              <w:tabs>
                <w:tab w:val="left" w:pos="8640"/>
              </w:tabs>
              <w:ind w:left="166" w:hanging="180"/>
              <w:rPr>
                <w:rFonts w:asciiTheme="majorBidi" w:hAnsiTheme="majorBidi" w:cstheme="majorBidi"/>
                <w:bCs/>
                <w:sz w:val="18"/>
                <w:szCs w:val="14"/>
              </w:rPr>
            </w:pPr>
            <w:r>
              <w:rPr>
                <w:rFonts w:asciiTheme="majorBidi" w:hAnsiTheme="majorBidi" w:cstheme="majorBidi"/>
                <w:bCs/>
                <w:sz w:val="18"/>
                <w:szCs w:val="14"/>
              </w:rPr>
              <w:t>All video must be over CAT6 UTP unless &gt;100M. Optical Fiber must be used if length of an indivi</w:t>
            </w:r>
            <w:r w:rsidR="006A6B2F">
              <w:rPr>
                <w:rFonts w:asciiTheme="majorBidi" w:hAnsiTheme="majorBidi" w:cstheme="majorBidi"/>
                <w:bCs/>
                <w:sz w:val="18"/>
                <w:szCs w:val="14"/>
              </w:rPr>
              <w:t>dual cable is longer than &gt;100M</w:t>
            </w:r>
          </w:p>
          <w:p w:rsidR="005E53C4" w:rsidRPr="004B588F" w:rsidRDefault="005E53C4" w:rsidP="007731EC">
            <w:pPr>
              <w:pStyle w:val="ListParagraph"/>
              <w:numPr>
                <w:ilvl w:val="1"/>
                <w:numId w:val="89"/>
              </w:numPr>
              <w:tabs>
                <w:tab w:val="left" w:pos="8640"/>
              </w:tabs>
              <w:ind w:left="166" w:hanging="180"/>
              <w:rPr>
                <w:rFonts w:asciiTheme="majorBidi" w:hAnsiTheme="majorBidi" w:cstheme="majorBidi"/>
                <w:bCs/>
                <w:sz w:val="18"/>
                <w:szCs w:val="14"/>
              </w:rPr>
            </w:pPr>
            <w:r>
              <w:rPr>
                <w:rFonts w:asciiTheme="majorBidi" w:hAnsiTheme="majorBidi" w:cstheme="majorBidi"/>
                <w:bCs/>
                <w:sz w:val="18"/>
                <w:szCs w:val="14"/>
              </w:rPr>
              <w:t xml:space="preserve">All control </w:t>
            </w:r>
            <w:r w:rsidR="006A6B2F">
              <w:rPr>
                <w:rFonts w:asciiTheme="majorBidi" w:hAnsiTheme="majorBidi" w:cstheme="majorBidi"/>
                <w:bCs/>
                <w:sz w:val="18"/>
                <w:szCs w:val="14"/>
              </w:rPr>
              <w:t>must be over at CAT5e or better</w:t>
            </w:r>
          </w:p>
          <w:p w:rsidR="005E53C4" w:rsidRPr="004B588F" w:rsidRDefault="005E53C4" w:rsidP="007731EC">
            <w:pPr>
              <w:pStyle w:val="ListParagraph"/>
              <w:numPr>
                <w:ilvl w:val="1"/>
                <w:numId w:val="89"/>
              </w:numPr>
              <w:tabs>
                <w:tab w:val="left" w:pos="8640"/>
              </w:tabs>
              <w:ind w:left="166" w:hanging="180"/>
              <w:rPr>
                <w:rFonts w:asciiTheme="majorBidi" w:hAnsiTheme="majorBidi" w:cstheme="majorBidi"/>
                <w:bCs/>
                <w:sz w:val="18"/>
                <w:szCs w:val="14"/>
              </w:rPr>
            </w:pPr>
            <w:r>
              <w:rPr>
                <w:rFonts w:asciiTheme="majorBidi" w:hAnsiTheme="majorBidi" w:cstheme="majorBidi"/>
                <w:bCs/>
                <w:sz w:val="18"/>
                <w:szCs w:val="14"/>
              </w:rPr>
              <w:t>Color coding cables is mandatory</w:t>
            </w:r>
          </w:p>
          <w:p w:rsidR="005E53C4" w:rsidRDefault="005E53C4" w:rsidP="007731EC">
            <w:pPr>
              <w:pStyle w:val="ListParagraph"/>
              <w:numPr>
                <w:ilvl w:val="1"/>
                <w:numId w:val="89"/>
              </w:numPr>
              <w:tabs>
                <w:tab w:val="left" w:pos="8640"/>
              </w:tabs>
              <w:ind w:left="166" w:hanging="180"/>
              <w:rPr>
                <w:rFonts w:asciiTheme="majorBidi" w:hAnsiTheme="majorBidi" w:cstheme="majorBidi"/>
                <w:bCs/>
                <w:sz w:val="18"/>
                <w:szCs w:val="14"/>
              </w:rPr>
            </w:pPr>
            <w:r>
              <w:rPr>
                <w:rFonts w:asciiTheme="majorBidi" w:hAnsiTheme="majorBidi" w:cstheme="majorBidi"/>
                <w:bCs/>
                <w:sz w:val="18"/>
                <w:szCs w:val="14"/>
              </w:rPr>
              <w:t>Any standalone mono audio cabling must be done via 2 core sh</w:t>
            </w:r>
            <w:r w:rsidR="006A6B2F">
              <w:rPr>
                <w:rFonts w:asciiTheme="majorBidi" w:hAnsiTheme="majorBidi" w:cstheme="majorBidi"/>
                <w:bCs/>
                <w:sz w:val="18"/>
                <w:szCs w:val="14"/>
              </w:rPr>
              <w:t>ielded 24ga (or better) cabling</w:t>
            </w:r>
          </w:p>
          <w:p w:rsidR="005E53C4" w:rsidRPr="005E53C4" w:rsidRDefault="005E53C4" w:rsidP="007731EC">
            <w:pPr>
              <w:pStyle w:val="ListParagraph"/>
              <w:numPr>
                <w:ilvl w:val="1"/>
                <w:numId w:val="89"/>
              </w:numPr>
              <w:tabs>
                <w:tab w:val="left" w:pos="8640"/>
              </w:tabs>
              <w:ind w:left="166" w:hanging="180"/>
              <w:rPr>
                <w:rFonts w:asciiTheme="majorBidi" w:hAnsiTheme="majorBidi" w:cstheme="majorBidi"/>
                <w:bCs/>
                <w:sz w:val="18"/>
                <w:szCs w:val="14"/>
              </w:rPr>
            </w:pPr>
            <w:r>
              <w:rPr>
                <w:rFonts w:asciiTheme="majorBidi" w:hAnsiTheme="majorBidi" w:cstheme="majorBidi"/>
                <w:bCs/>
                <w:sz w:val="18"/>
                <w:szCs w:val="14"/>
              </w:rPr>
              <w:t>All cabling must adhere to structured cabling guidelines</w:t>
            </w:r>
            <w:r w:rsidR="006A6B2F">
              <w:rPr>
                <w:rFonts w:asciiTheme="majorBidi" w:hAnsiTheme="majorBidi" w:cstheme="majorBidi"/>
                <w:bCs/>
                <w:sz w:val="18"/>
                <w:szCs w:val="14"/>
              </w:rPr>
              <w:t xml:space="preserve"> and best practices</w:t>
            </w:r>
          </w:p>
        </w:tc>
        <w:tc>
          <w:tcPr>
            <w:tcW w:w="2970" w:type="dxa"/>
          </w:tcPr>
          <w:p w:rsidR="005E53C4" w:rsidRPr="00C051D9" w:rsidRDefault="005E53C4" w:rsidP="007731EC">
            <w:pPr>
              <w:pStyle w:val="ListParagraph"/>
              <w:numPr>
                <w:ilvl w:val="1"/>
                <w:numId w:val="89"/>
              </w:numPr>
              <w:tabs>
                <w:tab w:val="left" w:pos="8640"/>
              </w:tabs>
              <w:ind w:left="162" w:hanging="162"/>
              <w:rPr>
                <w:rFonts w:asciiTheme="majorBidi" w:hAnsiTheme="majorBidi" w:cstheme="majorBidi"/>
                <w:bCs/>
                <w:sz w:val="18"/>
                <w:szCs w:val="14"/>
              </w:rPr>
            </w:pPr>
          </w:p>
        </w:tc>
      </w:tr>
      <w:tr w:rsidR="005E53C4" w:rsidRPr="00C051D9">
        <w:trPr>
          <w:trHeight w:val="359"/>
        </w:trPr>
        <w:tc>
          <w:tcPr>
            <w:tcW w:w="9198" w:type="dxa"/>
            <w:gridSpan w:val="6"/>
            <w:shd w:val="clear" w:color="auto" w:fill="D9D9D9" w:themeFill="background1" w:themeFillShade="D9"/>
            <w:vAlign w:val="center"/>
          </w:tcPr>
          <w:p w:rsidR="005E53C4" w:rsidRPr="00C051D9" w:rsidRDefault="00DB72C8" w:rsidP="005E53C4">
            <w:pPr>
              <w:pStyle w:val="ListParagraph"/>
              <w:tabs>
                <w:tab w:val="left" w:pos="8640"/>
              </w:tabs>
              <w:ind w:left="360"/>
              <w:jc w:val="center"/>
              <w:rPr>
                <w:rFonts w:asciiTheme="majorBidi" w:hAnsiTheme="majorBidi" w:cstheme="majorBidi"/>
                <w:b/>
                <w:bCs/>
                <w:sz w:val="18"/>
                <w:szCs w:val="14"/>
              </w:rPr>
            </w:pPr>
            <w:r>
              <w:rPr>
                <w:rFonts w:asciiTheme="majorBidi" w:hAnsiTheme="majorBidi" w:cstheme="majorBidi"/>
                <w:b/>
                <w:bCs/>
                <w:sz w:val="18"/>
                <w:szCs w:val="14"/>
              </w:rPr>
              <w:t>0.</w:t>
            </w:r>
            <w:r w:rsidR="005E53C4">
              <w:rPr>
                <w:rFonts w:asciiTheme="majorBidi" w:hAnsiTheme="majorBidi" w:cstheme="majorBidi"/>
                <w:b/>
                <w:bCs/>
                <w:sz w:val="18"/>
                <w:szCs w:val="14"/>
              </w:rPr>
              <w:t>2 Documentation</w:t>
            </w:r>
          </w:p>
        </w:tc>
      </w:tr>
      <w:tr w:rsidR="005E53C4" w:rsidRPr="00C051D9">
        <w:trPr>
          <w:trHeight w:val="2177"/>
        </w:trPr>
        <w:tc>
          <w:tcPr>
            <w:tcW w:w="648" w:type="dxa"/>
            <w:gridSpan w:val="2"/>
            <w:vAlign w:val="center"/>
          </w:tcPr>
          <w:p w:rsidR="005E53C4" w:rsidRPr="00C051D9" w:rsidRDefault="00DB72C8" w:rsidP="005E53C4">
            <w:pPr>
              <w:pStyle w:val="ListParagraph"/>
              <w:tabs>
                <w:tab w:val="left" w:pos="8640"/>
              </w:tabs>
              <w:ind w:left="0"/>
              <w:rPr>
                <w:rFonts w:asciiTheme="majorBidi" w:hAnsiTheme="majorBidi" w:cstheme="majorBidi"/>
                <w:sz w:val="18"/>
                <w:szCs w:val="14"/>
              </w:rPr>
            </w:pPr>
            <w:r>
              <w:rPr>
                <w:rFonts w:asciiTheme="majorBidi" w:hAnsiTheme="majorBidi" w:cstheme="majorBidi"/>
                <w:sz w:val="18"/>
                <w:szCs w:val="14"/>
              </w:rPr>
              <w:t>0.2</w:t>
            </w:r>
            <w:r w:rsidR="005E53C4" w:rsidRPr="00C051D9">
              <w:rPr>
                <w:rFonts w:asciiTheme="majorBidi" w:hAnsiTheme="majorBidi" w:cstheme="majorBidi"/>
                <w:sz w:val="18"/>
                <w:szCs w:val="14"/>
              </w:rPr>
              <w:t>.1</w:t>
            </w:r>
          </w:p>
        </w:tc>
        <w:tc>
          <w:tcPr>
            <w:tcW w:w="1213" w:type="dxa"/>
            <w:vAlign w:val="center"/>
          </w:tcPr>
          <w:p w:rsidR="005E53C4" w:rsidRPr="00C051D9" w:rsidRDefault="006A6B2F" w:rsidP="005E53C4">
            <w:pPr>
              <w:pStyle w:val="ListParagraph"/>
              <w:tabs>
                <w:tab w:val="left" w:pos="8640"/>
              </w:tabs>
              <w:ind w:left="0"/>
              <w:rPr>
                <w:rFonts w:asciiTheme="majorBidi" w:hAnsiTheme="majorBidi" w:cstheme="majorBidi"/>
                <w:sz w:val="18"/>
                <w:szCs w:val="14"/>
              </w:rPr>
            </w:pPr>
            <w:r>
              <w:rPr>
                <w:rFonts w:asciiTheme="majorBidi" w:hAnsiTheme="majorBidi" w:cstheme="majorBidi"/>
                <w:sz w:val="18"/>
                <w:szCs w:val="14"/>
              </w:rPr>
              <w:t>Documentation</w:t>
            </w:r>
          </w:p>
        </w:tc>
        <w:tc>
          <w:tcPr>
            <w:tcW w:w="1577" w:type="dxa"/>
            <w:vAlign w:val="center"/>
          </w:tcPr>
          <w:p w:rsidR="005E53C4" w:rsidRPr="00C051D9" w:rsidRDefault="005E53C4" w:rsidP="005E53C4">
            <w:pPr>
              <w:pStyle w:val="ListParagraph"/>
              <w:tabs>
                <w:tab w:val="left" w:pos="8640"/>
              </w:tabs>
              <w:ind w:left="0"/>
              <w:rPr>
                <w:rFonts w:asciiTheme="majorBidi" w:hAnsiTheme="majorBidi" w:cstheme="majorBidi"/>
                <w:sz w:val="18"/>
                <w:szCs w:val="14"/>
              </w:rPr>
            </w:pPr>
            <w:r>
              <w:rPr>
                <w:rFonts w:asciiTheme="majorBidi" w:hAnsiTheme="majorBidi" w:cstheme="majorBidi"/>
                <w:sz w:val="18"/>
                <w:szCs w:val="14"/>
              </w:rPr>
              <w:t xml:space="preserve">Quantity: </w:t>
            </w:r>
          </w:p>
          <w:p w:rsidR="005E53C4" w:rsidRPr="00C051D9" w:rsidRDefault="005E53C4" w:rsidP="005E53C4">
            <w:pPr>
              <w:pStyle w:val="ListParagraph"/>
              <w:tabs>
                <w:tab w:val="left" w:pos="8640"/>
              </w:tabs>
              <w:ind w:left="0"/>
              <w:rPr>
                <w:rFonts w:asciiTheme="majorBidi" w:hAnsiTheme="majorBidi" w:cstheme="majorBidi"/>
                <w:sz w:val="18"/>
                <w:szCs w:val="14"/>
              </w:rPr>
            </w:pPr>
          </w:p>
          <w:p w:rsidR="005E53C4" w:rsidRPr="00C051D9" w:rsidRDefault="005E53C4" w:rsidP="005E53C4">
            <w:pPr>
              <w:pStyle w:val="ListParagraph"/>
              <w:tabs>
                <w:tab w:val="left" w:pos="8640"/>
              </w:tabs>
              <w:ind w:left="0"/>
              <w:rPr>
                <w:rFonts w:asciiTheme="majorBidi" w:hAnsiTheme="majorBidi" w:cstheme="majorBidi"/>
                <w:sz w:val="18"/>
                <w:szCs w:val="14"/>
              </w:rPr>
            </w:pPr>
            <w:r w:rsidRPr="00C051D9">
              <w:rPr>
                <w:rFonts w:asciiTheme="majorBidi" w:hAnsiTheme="majorBidi" w:cstheme="majorBidi"/>
                <w:sz w:val="18"/>
                <w:szCs w:val="14"/>
              </w:rPr>
              <w:t xml:space="preserve">Location: </w:t>
            </w:r>
          </w:p>
          <w:p w:rsidR="005E53C4" w:rsidRPr="00C051D9" w:rsidRDefault="005E53C4" w:rsidP="005E53C4">
            <w:pPr>
              <w:pStyle w:val="ListParagraph"/>
              <w:tabs>
                <w:tab w:val="left" w:pos="8640"/>
              </w:tabs>
              <w:ind w:left="0"/>
              <w:rPr>
                <w:rFonts w:asciiTheme="majorBidi" w:hAnsiTheme="majorBidi" w:cstheme="majorBidi"/>
                <w:sz w:val="18"/>
                <w:szCs w:val="14"/>
              </w:rPr>
            </w:pPr>
          </w:p>
        </w:tc>
        <w:tc>
          <w:tcPr>
            <w:tcW w:w="2790" w:type="dxa"/>
            <w:vAlign w:val="center"/>
          </w:tcPr>
          <w:p w:rsidR="005E53C4" w:rsidRPr="004B588F" w:rsidRDefault="006A6B2F" w:rsidP="007731EC">
            <w:pPr>
              <w:pStyle w:val="ListParagraph"/>
              <w:numPr>
                <w:ilvl w:val="1"/>
                <w:numId w:val="89"/>
              </w:numPr>
              <w:tabs>
                <w:tab w:val="left" w:pos="8640"/>
              </w:tabs>
              <w:ind w:left="166" w:hanging="180"/>
              <w:rPr>
                <w:rFonts w:asciiTheme="majorBidi" w:hAnsiTheme="majorBidi" w:cstheme="majorBidi"/>
                <w:bCs/>
                <w:sz w:val="18"/>
                <w:szCs w:val="14"/>
              </w:rPr>
            </w:pPr>
            <w:r>
              <w:rPr>
                <w:rFonts w:asciiTheme="majorBidi" w:hAnsiTheme="majorBidi" w:cstheme="majorBidi"/>
                <w:bCs/>
                <w:sz w:val="18"/>
                <w:szCs w:val="14"/>
              </w:rPr>
              <w:t>All hardware and both end points of cables must be given unique identification codes</w:t>
            </w:r>
          </w:p>
          <w:p w:rsidR="005E53C4" w:rsidRPr="004B588F" w:rsidRDefault="006A6B2F" w:rsidP="007731EC">
            <w:pPr>
              <w:pStyle w:val="ListParagraph"/>
              <w:numPr>
                <w:ilvl w:val="1"/>
                <w:numId w:val="89"/>
              </w:numPr>
              <w:tabs>
                <w:tab w:val="left" w:pos="8640"/>
              </w:tabs>
              <w:ind w:left="166" w:hanging="180"/>
              <w:rPr>
                <w:rFonts w:asciiTheme="majorBidi" w:hAnsiTheme="majorBidi" w:cstheme="majorBidi"/>
                <w:bCs/>
                <w:sz w:val="18"/>
                <w:szCs w:val="14"/>
              </w:rPr>
            </w:pPr>
            <w:r>
              <w:rPr>
                <w:rFonts w:asciiTheme="majorBidi" w:hAnsiTheme="majorBidi" w:cstheme="majorBidi"/>
                <w:bCs/>
                <w:sz w:val="18"/>
                <w:szCs w:val="14"/>
              </w:rPr>
              <w:t>All documentation must be done on Google Docs and Google Sheets shared with Majlis technical staff</w:t>
            </w:r>
          </w:p>
          <w:p w:rsidR="005E53C4" w:rsidRDefault="006A6B2F" w:rsidP="007731EC">
            <w:pPr>
              <w:pStyle w:val="ListParagraph"/>
              <w:numPr>
                <w:ilvl w:val="1"/>
                <w:numId w:val="89"/>
              </w:numPr>
              <w:tabs>
                <w:tab w:val="left" w:pos="8640"/>
              </w:tabs>
              <w:ind w:left="166" w:hanging="180"/>
              <w:rPr>
                <w:rFonts w:asciiTheme="majorBidi" w:hAnsiTheme="majorBidi" w:cstheme="majorBidi"/>
                <w:bCs/>
                <w:sz w:val="18"/>
                <w:szCs w:val="14"/>
              </w:rPr>
            </w:pPr>
            <w:r>
              <w:rPr>
                <w:rFonts w:asciiTheme="majorBidi" w:hAnsiTheme="majorBidi" w:cstheme="majorBidi"/>
                <w:bCs/>
                <w:sz w:val="18"/>
                <w:szCs w:val="14"/>
              </w:rPr>
              <w:t>Microsoft Visio drawings of room setups are required with all unique labels present</w:t>
            </w:r>
          </w:p>
          <w:p w:rsidR="006A6B2F" w:rsidRPr="006A6B2F" w:rsidRDefault="006A6B2F" w:rsidP="007731EC">
            <w:pPr>
              <w:pStyle w:val="ListParagraph"/>
              <w:numPr>
                <w:ilvl w:val="1"/>
                <w:numId w:val="89"/>
              </w:numPr>
              <w:tabs>
                <w:tab w:val="left" w:pos="8640"/>
              </w:tabs>
              <w:ind w:left="166" w:hanging="180"/>
              <w:rPr>
                <w:rFonts w:asciiTheme="majorBidi" w:hAnsiTheme="majorBidi" w:cstheme="majorBidi"/>
                <w:bCs/>
                <w:sz w:val="18"/>
                <w:szCs w:val="14"/>
              </w:rPr>
            </w:pPr>
            <w:r>
              <w:rPr>
                <w:rFonts w:asciiTheme="majorBidi" w:hAnsiTheme="majorBidi" w:cstheme="majorBidi"/>
                <w:bCs/>
                <w:sz w:val="18"/>
                <w:szCs w:val="14"/>
              </w:rPr>
              <w:t>High level topology maps for VOD and PA systems must be provided</w:t>
            </w:r>
          </w:p>
        </w:tc>
        <w:tc>
          <w:tcPr>
            <w:tcW w:w="2970" w:type="dxa"/>
          </w:tcPr>
          <w:p w:rsidR="005E53C4" w:rsidRPr="00C051D9" w:rsidRDefault="005E53C4" w:rsidP="007731EC">
            <w:pPr>
              <w:pStyle w:val="ListParagraph"/>
              <w:numPr>
                <w:ilvl w:val="1"/>
                <w:numId w:val="89"/>
              </w:numPr>
              <w:tabs>
                <w:tab w:val="left" w:pos="8640"/>
              </w:tabs>
              <w:ind w:left="162" w:hanging="162"/>
              <w:rPr>
                <w:rFonts w:asciiTheme="majorBidi" w:hAnsiTheme="majorBidi" w:cstheme="majorBidi"/>
                <w:bCs/>
                <w:sz w:val="18"/>
                <w:szCs w:val="14"/>
              </w:rPr>
            </w:pPr>
          </w:p>
        </w:tc>
      </w:tr>
    </w:tbl>
    <w:p w:rsidR="005E53C4" w:rsidRDefault="005E53C4" w:rsidP="005E53C4">
      <w:pPr>
        <w:tabs>
          <w:tab w:val="left" w:pos="8640"/>
        </w:tabs>
        <w:rPr>
          <w:rFonts w:asciiTheme="majorBidi" w:hAnsiTheme="majorBidi" w:cstheme="majorBidi"/>
          <w:b/>
          <w:bCs/>
        </w:rPr>
      </w:pPr>
    </w:p>
    <w:p w:rsidR="005E53C4" w:rsidRDefault="005E53C4" w:rsidP="005E53C4">
      <w:pPr>
        <w:tabs>
          <w:tab w:val="left" w:pos="8640"/>
        </w:tabs>
        <w:rPr>
          <w:rFonts w:asciiTheme="majorBidi" w:hAnsiTheme="majorBidi" w:cstheme="majorBidi"/>
          <w:b/>
          <w:bCs/>
        </w:rPr>
      </w:pPr>
    </w:p>
    <w:p w:rsidR="005E53C4" w:rsidRDefault="005E53C4" w:rsidP="005E53C4">
      <w:pPr>
        <w:tabs>
          <w:tab w:val="left" w:pos="8640"/>
        </w:tabs>
        <w:rPr>
          <w:rFonts w:asciiTheme="majorBidi" w:hAnsiTheme="majorBidi" w:cstheme="majorBidi"/>
          <w:b/>
          <w:bCs/>
        </w:rPr>
      </w:pPr>
    </w:p>
    <w:p w:rsidR="005E53C4" w:rsidRDefault="005E53C4" w:rsidP="005E53C4">
      <w:pPr>
        <w:tabs>
          <w:tab w:val="left" w:pos="8640"/>
        </w:tabs>
        <w:rPr>
          <w:rFonts w:asciiTheme="majorBidi" w:hAnsiTheme="majorBidi" w:cstheme="majorBidi"/>
          <w:b/>
          <w:bCs/>
        </w:rPr>
      </w:pPr>
    </w:p>
    <w:p w:rsidR="005E53C4" w:rsidRDefault="005E53C4" w:rsidP="005E53C4">
      <w:pPr>
        <w:tabs>
          <w:tab w:val="left" w:pos="8640"/>
        </w:tabs>
        <w:rPr>
          <w:rFonts w:asciiTheme="majorBidi" w:hAnsiTheme="majorBidi" w:cstheme="majorBidi"/>
          <w:b/>
          <w:bCs/>
        </w:rPr>
      </w:pPr>
    </w:p>
    <w:p w:rsidR="005E53C4" w:rsidRDefault="005E53C4" w:rsidP="005E53C4">
      <w:pPr>
        <w:tabs>
          <w:tab w:val="left" w:pos="8640"/>
        </w:tabs>
        <w:rPr>
          <w:rFonts w:asciiTheme="majorBidi" w:hAnsiTheme="majorBidi" w:cstheme="majorBidi"/>
          <w:b/>
          <w:bCs/>
        </w:rPr>
      </w:pPr>
    </w:p>
    <w:p w:rsidR="005E53C4" w:rsidRDefault="005E53C4" w:rsidP="005E53C4">
      <w:pPr>
        <w:tabs>
          <w:tab w:val="left" w:pos="8640"/>
        </w:tabs>
        <w:rPr>
          <w:rFonts w:asciiTheme="majorBidi" w:hAnsiTheme="majorBidi" w:cstheme="majorBidi"/>
          <w:b/>
          <w:bCs/>
        </w:rPr>
      </w:pPr>
    </w:p>
    <w:p w:rsidR="005E53C4" w:rsidRDefault="005E53C4" w:rsidP="005E53C4">
      <w:pPr>
        <w:tabs>
          <w:tab w:val="left" w:pos="8640"/>
        </w:tabs>
        <w:rPr>
          <w:rFonts w:asciiTheme="majorBidi" w:hAnsiTheme="majorBidi" w:cstheme="majorBidi"/>
          <w:b/>
          <w:bCs/>
        </w:rPr>
      </w:pPr>
    </w:p>
    <w:p w:rsidR="005E53C4" w:rsidRDefault="005E53C4" w:rsidP="005E53C4">
      <w:pPr>
        <w:tabs>
          <w:tab w:val="left" w:pos="8640"/>
        </w:tabs>
        <w:rPr>
          <w:rFonts w:asciiTheme="majorBidi" w:hAnsiTheme="majorBidi" w:cstheme="majorBidi"/>
          <w:b/>
          <w:bCs/>
        </w:rPr>
      </w:pPr>
    </w:p>
    <w:p w:rsidR="005E53C4" w:rsidRDefault="005E53C4" w:rsidP="005E53C4">
      <w:pPr>
        <w:tabs>
          <w:tab w:val="left" w:pos="8640"/>
        </w:tabs>
        <w:rPr>
          <w:rFonts w:asciiTheme="majorBidi" w:hAnsiTheme="majorBidi" w:cstheme="majorBidi"/>
          <w:b/>
          <w:bCs/>
        </w:rPr>
      </w:pPr>
    </w:p>
    <w:p w:rsidR="0097276E" w:rsidRPr="00C051D9" w:rsidRDefault="0097276E" w:rsidP="0097276E">
      <w:pPr>
        <w:tabs>
          <w:tab w:val="left" w:pos="8640"/>
        </w:tabs>
        <w:jc w:val="center"/>
        <w:rPr>
          <w:rFonts w:asciiTheme="majorBidi" w:hAnsiTheme="majorBidi" w:cstheme="majorBidi"/>
          <w:b/>
          <w:bCs/>
        </w:rPr>
      </w:pPr>
      <w:r>
        <w:rPr>
          <w:rFonts w:asciiTheme="majorBidi" w:hAnsiTheme="majorBidi" w:cstheme="majorBidi"/>
          <w:b/>
          <w:bCs/>
        </w:rPr>
        <w:lastRenderedPageBreak/>
        <w:t xml:space="preserve">Table 1: </w:t>
      </w:r>
      <w:r w:rsidRPr="00C051D9">
        <w:rPr>
          <w:rFonts w:asciiTheme="majorBidi" w:hAnsiTheme="majorBidi" w:cstheme="majorBidi"/>
          <w:b/>
          <w:bCs/>
        </w:rPr>
        <w:t>Building-wide AV Distribution</w:t>
      </w:r>
    </w:p>
    <w:tbl>
      <w:tblPr>
        <w:tblStyle w:val="TableGrid"/>
        <w:tblW w:w="9198" w:type="dxa"/>
        <w:tblInd w:w="360" w:type="dxa"/>
        <w:tblLayout w:type="fixed"/>
        <w:tblLook w:val="04A0" w:firstRow="1" w:lastRow="0" w:firstColumn="1" w:lastColumn="0" w:noHBand="0" w:noVBand="1"/>
      </w:tblPr>
      <w:tblGrid>
        <w:gridCol w:w="616"/>
        <w:gridCol w:w="32"/>
        <w:gridCol w:w="1213"/>
        <w:gridCol w:w="1577"/>
        <w:gridCol w:w="2790"/>
        <w:gridCol w:w="2970"/>
      </w:tblGrid>
      <w:tr w:rsidR="0097276E" w:rsidRPr="00C051D9">
        <w:trPr>
          <w:trHeight w:val="341"/>
        </w:trPr>
        <w:tc>
          <w:tcPr>
            <w:tcW w:w="616" w:type="dxa"/>
            <w:shd w:val="clear" w:color="auto" w:fill="A6A6A6" w:themeFill="background1" w:themeFillShade="A6"/>
            <w:vAlign w:val="center"/>
          </w:tcPr>
          <w:p w:rsidR="0097276E" w:rsidRPr="00C051D9" w:rsidRDefault="0097276E" w:rsidP="0097276E">
            <w:pPr>
              <w:tabs>
                <w:tab w:val="left" w:pos="8640"/>
              </w:tabs>
              <w:jc w:val="center"/>
              <w:rPr>
                <w:rFonts w:asciiTheme="majorBidi" w:hAnsiTheme="majorBidi" w:cstheme="majorBidi"/>
                <w:b/>
                <w:bCs/>
                <w:i/>
                <w:iCs/>
                <w:sz w:val="18"/>
                <w:szCs w:val="14"/>
              </w:rPr>
            </w:pPr>
            <w:r>
              <w:rPr>
                <w:rFonts w:asciiTheme="majorBidi" w:hAnsiTheme="majorBidi" w:cstheme="majorBidi"/>
                <w:b/>
                <w:bCs/>
                <w:i/>
                <w:iCs/>
                <w:sz w:val="18"/>
                <w:szCs w:val="14"/>
              </w:rPr>
              <w:t>a</w:t>
            </w:r>
          </w:p>
        </w:tc>
        <w:tc>
          <w:tcPr>
            <w:tcW w:w="5612" w:type="dxa"/>
            <w:gridSpan w:val="4"/>
            <w:shd w:val="clear" w:color="auto" w:fill="A6A6A6" w:themeFill="background1" w:themeFillShade="A6"/>
            <w:vAlign w:val="center"/>
          </w:tcPr>
          <w:p w:rsidR="0097276E" w:rsidRPr="00C051D9" w:rsidRDefault="0097276E" w:rsidP="0097276E">
            <w:pPr>
              <w:pStyle w:val="ListParagraph"/>
              <w:tabs>
                <w:tab w:val="left" w:pos="8640"/>
              </w:tabs>
              <w:ind w:left="0"/>
              <w:jc w:val="center"/>
              <w:rPr>
                <w:rFonts w:asciiTheme="majorBidi" w:hAnsiTheme="majorBidi" w:cstheme="majorBidi"/>
                <w:b/>
                <w:bCs/>
                <w:i/>
                <w:iCs/>
                <w:sz w:val="18"/>
                <w:szCs w:val="14"/>
              </w:rPr>
            </w:pPr>
            <w:r>
              <w:rPr>
                <w:rFonts w:asciiTheme="majorBidi" w:hAnsiTheme="majorBidi" w:cstheme="majorBidi"/>
                <w:b/>
                <w:bCs/>
                <w:i/>
                <w:iCs/>
                <w:sz w:val="18"/>
                <w:szCs w:val="14"/>
              </w:rPr>
              <w:t>b</w:t>
            </w:r>
          </w:p>
        </w:tc>
        <w:tc>
          <w:tcPr>
            <w:tcW w:w="2970" w:type="dxa"/>
            <w:shd w:val="clear" w:color="auto" w:fill="A6A6A6" w:themeFill="background1" w:themeFillShade="A6"/>
            <w:vAlign w:val="center"/>
          </w:tcPr>
          <w:p w:rsidR="0097276E" w:rsidRPr="00C051D9" w:rsidRDefault="0097276E" w:rsidP="0097276E">
            <w:pPr>
              <w:pStyle w:val="ListParagraph"/>
              <w:tabs>
                <w:tab w:val="left" w:pos="8640"/>
              </w:tabs>
              <w:ind w:left="0"/>
              <w:jc w:val="center"/>
              <w:rPr>
                <w:rFonts w:asciiTheme="majorBidi" w:hAnsiTheme="majorBidi" w:cstheme="majorBidi"/>
                <w:b/>
                <w:bCs/>
                <w:i/>
                <w:iCs/>
                <w:sz w:val="18"/>
                <w:szCs w:val="14"/>
              </w:rPr>
            </w:pPr>
            <w:r>
              <w:rPr>
                <w:rFonts w:asciiTheme="majorBidi" w:hAnsiTheme="majorBidi" w:cstheme="majorBidi"/>
                <w:b/>
                <w:bCs/>
                <w:i/>
                <w:iCs/>
                <w:sz w:val="18"/>
                <w:szCs w:val="14"/>
              </w:rPr>
              <w:t>c</w:t>
            </w:r>
          </w:p>
        </w:tc>
      </w:tr>
      <w:tr w:rsidR="0097276E" w:rsidRPr="00C051D9">
        <w:trPr>
          <w:trHeight w:val="341"/>
        </w:trPr>
        <w:tc>
          <w:tcPr>
            <w:tcW w:w="616" w:type="dxa"/>
            <w:shd w:val="clear" w:color="auto" w:fill="A6A6A6" w:themeFill="background1" w:themeFillShade="A6"/>
            <w:vAlign w:val="center"/>
          </w:tcPr>
          <w:p w:rsidR="0097276E" w:rsidRPr="00C051D9" w:rsidRDefault="00F34D54" w:rsidP="00F34D54">
            <w:pPr>
              <w:tabs>
                <w:tab w:val="left" w:pos="8640"/>
              </w:tabs>
              <w:jc w:val="center"/>
              <w:rPr>
                <w:rFonts w:asciiTheme="majorBidi" w:hAnsiTheme="majorBidi" w:cstheme="majorBidi"/>
                <w:b/>
                <w:bCs/>
                <w:i/>
                <w:iCs/>
                <w:sz w:val="18"/>
                <w:szCs w:val="14"/>
              </w:rPr>
            </w:pPr>
            <w:r>
              <w:rPr>
                <w:rFonts w:asciiTheme="majorBidi" w:hAnsiTheme="majorBidi" w:cstheme="majorBidi"/>
                <w:b/>
                <w:bCs/>
                <w:i/>
                <w:iCs/>
                <w:sz w:val="18"/>
                <w:szCs w:val="14"/>
              </w:rPr>
              <w:t>#</w:t>
            </w:r>
          </w:p>
        </w:tc>
        <w:tc>
          <w:tcPr>
            <w:tcW w:w="5612" w:type="dxa"/>
            <w:gridSpan w:val="4"/>
            <w:shd w:val="clear" w:color="auto" w:fill="A6A6A6" w:themeFill="background1" w:themeFillShade="A6"/>
            <w:vAlign w:val="center"/>
          </w:tcPr>
          <w:p w:rsidR="0097276E" w:rsidRPr="00C051D9" w:rsidRDefault="0097276E" w:rsidP="00FA7FCC">
            <w:pPr>
              <w:pStyle w:val="ListParagraph"/>
              <w:tabs>
                <w:tab w:val="left" w:pos="8640"/>
              </w:tabs>
              <w:ind w:left="0"/>
              <w:rPr>
                <w:rFonts w:asciiTheme="majorBidi" w:hAnsiTheme="majorBidi" w:cstheme="majorBidi"/>
                <w:b/>
                <w:bCs/>
                <w:i/>
                <w:iCs/>
                <w:sz w:val="18"/>
                <w:szCs w:val="14"/>
              </w:rPr>
            </w:pPr>
            <w:r w:rsidRPr="00C051D9">
              <w:rPr>
                <w:rFonts w:asciiTheme="majorBidi" w:hAnsiTheme="majorBidi" w:cstheme="majorBidi"/>
                <w:b/>
                <w:bCs/>
                <w:i/>
                <w:iCs/>
                <w:sz w:val="18"/>
                <w:szCs w:val="14"/>
              </w:rPr>
              <w:t>Item description and full technical specification required</w:t>
            </w:r>
          </w:p>
        </w:tc>
        <w:tc>
          <w:tcPr>
            <w:tcW w:w="2970" w:type="dxa"/>
            <w:shd w:val="clear" w:color="auto" w:fill="A6A6A6" w:themeFill="background1" w:themeFillShade="A6"/>
            <w:vAlign w:val="center"/>
          </w:tcPr>
          <w:p w:rsidR="0097276E" w:rsidRPr="00C051D9" w:rsidRDefault="0097276E" w:rsidP="00FA7FCC">
            <w:pPr>
              <w:pStyle w:val="ListParagraph"/>
              <w:tabs>
                <w:tab w:val="left" w:pos="8640"/>
              </w:tabs>
              <w:ind w:left="0"/>
              <w:rPr>
                <w:rFonts w:asciiTheme="majorBidi" w:hAnsiTheme="majorBidi" w:cstheme="majorBidi"/>
                <w:b/>
                <w:bCs/>
                <w:i/>
                <w:iCs/>
                <w:sz w:val="18"/>
                <w:szCs w:val="14"/>
              </w:rPr>
            </w:pPr>
            <w:r w:rsidRPr="00C051D9">
              <w:rPr>
                <w:rFonts w:asciiTheme="majorBidi" w:hAnsiTheme="majorBidi" w:cstheme="majorBidi"/>
                <w:b/>
                <w:bCs/>
                <w:i/>
                <w:iCs/>
                <w:sz w:val="18"/>
                <w:szCs w:val="14"/>
              </w:rPr>
              <w:t>Specification and compliance of items offered</w:t>
            </w:r>
          </w:p>
        </w:tc>
      </w:tr>
      <w:tr w:rsidR="0097276E" w:rsidRPr="00C051D9">
        <w:trPr>
          <w:trHeight w:val="359"/>
        </w:trPr>
        <w:tc>
          <w:tcPr>
            <w:tcW w:w="9198" w:type="dxa"/>
            <w:gridSpan w:val="6"/>
            <w:shd w:val="clear" w:color="auto" w:fill="D9D9D9" w:themeFill="background1" w:themeFillShade="D9"/>
            <w:vAlign w:val="center"/>
          </w:tcPr>
          <w:p w:rsidR="0097276E" w:rsidRPr="00C051D9" w:rsidRDefault="0097276E" w:rsidP="00FA7FCC">
            <w:pPr>
              <w:pStyle w:val="ListParagraph"/>
              <w:tabs>
                <w:tab w:val="left" w:pos="8640"/>
              </w:tabs>
              <w:ind w:left="360"/>
              <w:jc w:val="center"/>
              <w:rPr>
                <w:rFonts w:asciiTheme="majorBidi" w:hAnsiTheme="majorBidi" w:cstheme="majorBidi"/>
                <w:b/>
                <w:bCs/>
                <w:sz w:val="18"/>
                <w:szCs w:val="14"/>
              </w:rPr>
            </w:pPr>
            <w:r w:rsidRPr="00C051D9">
              <w:rPr>
                <w:rFonts w:asciiTheme="majorBidi" w:hAnsiTheme="majorBidi" w:cstheme="majorBidi"/>
                <w:b/>
                <w:bCs/>
                <w:sz w:val="18"/>
                <w:szCs w:val="14"/>
              </w:rPr>
              <w:t>1.1 IPTV VOD Distribution System</w:t>
            </w:r>
          </w:p>
        </w:tc>
      </w:tr>
      <w:tr w:rsidR="0097276E" w:rsidRPr="00C051D9">
        <w:trPr>
          <w:trHeight w:val="2177"/>
        </w:trPr>
        <w:tc>
          <w:tcPr>
            <w:tcW w:w="648" w:type="dxa"/>
            <w:gridSpan w:val="2"/>
            <w:vAlign w:val="center"/>
          </w:tcPr>
          <w:p w:rsidR="0097276E" w:rsidRPr="00C051D9" w:rsidRDefault="0097276E" w:rsidP="00FA7FCC">
            <w:pPr>
              <w:pStyle w:val="ListParagraph"/>
              <w:tabs>
                <w:tab w:val="left" w:pos="8640"/>
              </w:tabs>
              <w:ind w:left="0"/>
              <w:rPr>
                <w:rFonts w:asciiTheme="majorBidi" w:hAnsiTheme="majorBidi" w:cstheme="majorBidi"/>
                <w:sz w:val="18"/>
                <w:szCs w:val="14"/>
              </w:rPr>
            </w:pPr>
            <w:r w:rsidRPr="00C051D9">
              <w:rPr>
                <w:rFonts w:asciiTheme="majorBidi" w:hAnsiTheme="majorBidi" w:cstheme="majorBidi"/>
                <w:sz w:val="18"/>
                <w:szCs w:val="14"/>
              </w:rPr>
              <w:t>1.1.1</w:t>
            </w:r>
          </w:p>
        </w:tc>
        <w:tc>
          <w:tcPr>
            <w:tcW w:w="1213" w:type="dxa"/>
            <w:vAlign w:val="center"/>
          </w:tcPr>
          <w:p w:rsidR="0097276E" w:rsidRPr="00C051D9" w:rsidRDefault="0097276E" w:rsidP="00FA7FCC">
            <w:pPr>
              <w:pStyle w:val="ListParagraph"/>
              <w:tabs>
                <w:tab w:val="left" w:pos="8640"/>
              </w:tabs>
              <w:ind w:left="0"/>
              <w:rPr>
                <w:rFonts w:asciiTheme="majorBidi" w:hAnsiTheme="majorBidi" w:cstheme="majorBidi"/>
                <w:sz w:val="18"/>
                <w:szCs w:val="14"/>
              </w:rPr>
            </w:pPr>
            <w:r w:rsidRPr="00C051D9">
              <w:rPr>
                <w:rFonts w:asciiTheme="majorBidi" w:hAnsiTheme="majorBidi" w:cstheme="majorBidi"/>
                <w:sz w:val="18"/>
                <w:szCs w:val="14"/>
              </w:rPr>
              <w:t>Central Distribution Server</w:t>
            </w:r>
          </w:p>
        </w:tc>
        <w:tc>
          <w:tcPr>
            <w:tcW w:w="1577" w:type="dxa"/>
            <w:vAlign w:val="center"/>
          </w:tcPr>
          <w:p w:rsidR="0097276E" w:rsidRPr="00C051D9" w:rsidRDefault="0097276E" w:rsidP="00FA7FCC">
            <w:pPr>
              <w:pStyle w:val="ListParagraph"/>
              <w:tabs>
                <w:tab w:val="left" w:pos="8640"/>
              </w:tabs>
              <w:ind w:left="0"/>
              <w:rPr>
                <w:rFonts w:asciiTheme="majorBidi" w:hAnsiTheme="majorBidi" w:cstheme="majorBidi"/>
                <w:sz w:val="18"/>
                <w:szCs w:val="14"/>
              </w:rPr>
            </w:pPr>
            <w:r w:rsidRPr="00C051D9">
              <w:rPr>
                <w:rFonts w:asciiTheme="majorBidi" w:hAnsiTheme="majorBidi" w:cstheme="majorBidi"/>
                <w:sz w:val="18"/>
                <w:szCs w:val="14"/>
              </w:rPr>
              <w:t>Quantity: 1</w:t>
            </w:r>
          </w:p>
          <w:p w:rsidR="0097276E" w:rsidRPr="00C051D9" w:rsidRDefault="0097276E" w:rsidP="00FA7FCC">
            <w:pPr>
              <w:pStyle w:val="ListParagraph"/>
              <w:tabs>
                <w:tab w:val="left" w:pos="8640"/>
              </w:tabs>
              <w:ind w:left="0"/>
              <w:rPr>
                <w:rFonts w:asciiTheme="majorBidi" w:hAnsiTheme="majorBidi" w:cstheme="majorBidi"/>
                <w:sz w:val="18"/>
                <w:szCs w:val="14"/>
              </w:rPr>
            </w:pPr>
          </w:p>
          <w:p w:rsidR="0097276E" w:rsidRPr="00C051D9" w:rsidRDefault="0097276E" w:rsidP="00FA7FCC">
            <w:pPr>
              <w:pStyle w:val="ListParagraph"/>
              <w:tabs>
                <w:tab w:val="left" w:pos="8640"/>
              </w:tabs>
              <w:ind w:left="0"/>
              <w:rPr>
                <w:rFonts w:asciiTheme="majorBidi" w:hAnsiTheme="majorBidi" w:cstheme="majorBidi"/>
                <w:sz w:val="18"/>
                <w:szCs w:val="14"/>
              </w:rPr>
            </w:pPr>
            <w:r w:rsidRPr="00C051D9">
              <w:rPr>
                <w:rFonts w:asciiTheme="majorBidi" w:hAnsiTheme="majorBidi" w:cstheme="majorBidi"/>
                <w:sz w:val="18"/>
                <w:szCs w:val="14"/>
              </w:rPr>
              <w:t xml:space="preserve">Location: </w:t>
            </w:r>
          </w:p>
          <w:p w:rsidR="0097276E" w:rsidRPr="00C051D9" w:rsidRDefault="0097276E" w:rsidP="00FA7FCC">
            <w:pPr>
              <w:pStyle w:val="ListParagraph"/>
              <w:tabs>
                <w:tab w:val="left" w:pos="8640"/>
              </w:tabs>
              <w:ind w:left="0"/>
              <w:rPr>
                <w:rFonts w:asciiTheme="majorBidi" w:hAnsiTheme="majorBidi" w:cstheme="majorBidi"/>
                <w:sz w:val="18"/>
                <w:szCs w:val="14"/>
              </w:rPr>
            </w:pPr>
            <w:r w:rsidRPr="00C051D9">
              <w:rPr>
                <w:rFonts w:asciiTheme="majorBidi" w:hAnsiTheme="majorBidi" w:cstheme="majorBidi"/>
                <w:sz w:val="18"/>
                <w:szCs w:val="14"/>
              </w:rPr>
              <w:t>7</w:t>
            </w:r>
            <w:r w:rsidRPr="00C051D9">
              <w:rPr>
                <w:rFonts w:asciiTheme="majorBidi" w:hAnsiTheme="majorBidi" w:cstheme="majorBidi"/>
                <w:sz w:val="18"/>
                <w:szCs w:val="14"/>
                <w:vertAlign w:val="superscript"/>
              </w:rPr>
              <w:t>th</w:t>
            </w:r>
            <w:r w:rsidRPr="00C051D9">
              <w:rPr>
                <w:rFonts w:asciiTheme="majorBidi" w:hAnsiTheme="majorBidi" w:cstheme="majorBidi"/>
                <w:sz w:val="18"/>
                <w:szCs w:val="14"/>
              </w:rPr>
              <w:t xml:space="preserve"> Floor</w:t>
            </w:r>
          </w:p>
        </w:tc>
        <w:tc>
          <w:tcPr>
            <w:tcW w:w="2790" w:type="dxa"/>
            <w:vAlign w:val="center"/>
          </w:tcPr>
          <w:p w:rsidR="004B588F" w:rsidRPr="004B588F" w:rsidRDefault="004B588F" w:rsidP="007731EC">
            <w:pPr>
              <w:pStyle w:val="ListParagraph"/>
              <w:numPr>
                <w:ilvl w:val="1"/>
                <w:numId w:val="89"/>
              </w:numPr>
              <w:tabs>
                <w:tab w:val="left" w:pos="8640"/>
              </w:tabs>
              <w:ind w:left="166" w:hanging="180"/>
              <w:rPr>
                <w:rFonts w:asciiTheme="majorBidi" w:hAnsiTheme="majorBidi" w:cstheme="majorBidi"/>
                <w:bCs/>
                <w:sz w:val="18"/>
                <w:szCs w:val="14"/>
              </w:rPr>
            </w:pPr>
            <w:r w:rsidRPr="004B588F">
              <w:rPr>
                <w:rFonts w:asciiTheme="majorBidi" w:hAnsiTheme="majorBidi" w:cstheme="majorBidi"/>
                <w:bCs/>
                <w:sz w:val="18"/>
                <w:szCs w:val="14"/>
              </w:rPr>
              <w:t>Manage video encoders</w:t>
            </w:r>
          </w:p>
          <w:p w:rsidR="004B588F" w:rsidRPr="004B588F" w:rsidRDefault="004B588F" w:rsidP="007731EC">
            <w:pPr>
              <w:pStyle w:val="ListParagraph"/>
              <w:numPr>
                <w:ilvl w:val="1"/>
                <w:numId w:val="89"/>
              </w:numPr>
              <w:tabs>
                <w:tab w:val="left" w:pos="8640"/>
              </w:tabs>
              <w:ind w:left="166" w:hanging="180"/>
              <w:rPr>
                <w:rFonts w:asciiTheme="majorBidi" w:hAnsiTheme="majorBidi" w:cstheme="majorBidi"/>
                <w:bCs/>
                <w:sz w:val="18"/>
                <w:szCs w:val="14"/>
              </w:rPr>
            </w:pPr>
            <w:r w:rsidRPr="004B588F">
              <w:rPr>
                <w:rFonts w:asciiTheme="majorBidi" w:hAnsiTheme="majorBidi" w:cstheme="majorBidi"/>
                <w:bCs/>
                <w:sz w:val="18"/>
                <w:szCs w:val="14"/>
              </w:rPr>
              <w:t>Management of set-top boxes</w:t>
            </w:r>
          </w:p>
          <w:p w:rsidR="004B588F" w:rsidRPr="004B588F" w:rsidRDefault="004B588F" w:rsidP="007731EC">
            <w:pPr>
              <w:pStyle w:val="ListParagraph"/>
              <w:numPr>
                <w:ilvl w:val="1"/>
                <w:numId w:val="89"/>
              </w:numPr>
              <w:tabs>
                <w:tab w:val="left" w:pos="8640"/>
              </w:tabs>
              <w:ind w:left="166" w:hanging="180"/>
              <w:rPr>
                <w:rFonts w:asciiTheme="majorBidi" w:hAnsiTheme="majorBidi" w:cstheme="majorBidi"/>
                <w:bCs/>
                <w:sz w:val="18"/>
                <w:szCs w:val="14"/>
              </w:rPr>
            </w:pPr>
            <w:r w:rsidRPr="004B588F">
              <w:rPr>
                <w:rFonts w:asciiTheme="majorBidi" w:hAnsiTheme="majorBidi" w:cstheme="majorBidi"/>
                <w:bCs/>
                <w:sz w:val="18"/>
                <w:szCs w:val="14"/>
              </w:rPr>
              <w:t>A control API</w:t>
            </w:r>
          </w:p>
          <w:p w:rsidR="004B588F" w:rsidRPr="004B588F" w:rsidRDefault="004B588F" w:rsidP="007731EC">
            <w:pPr>
              <w:pStyle w:val="ListParagraph"/>
              <w:numPr>
                <w:ilvl w:val="1"/>
                <w:numId w:val="89"/>
              </w:numPr>
              <w:tabs>
                <w:tab w:val="left" w:pos="8640"/>
              </w:tabs>
              <w:ind w:left="166" w:hanging="180"/>
              <w:rPr>
                <w:rFonts w:asciiTheme="majorBidi" w:hAnsiTheme="majorBidi" w:cstheme="majorBidi"/>
                <w:bCs/>
                <w:sz w:val="18"/>
                <w:szCs w:val="14"/>
              </w:rPr>
            </w:pPr>
            <w:r w:rsidRPr="004B588F">
              <w:rPr>
                <w:rFonts w:asciiTheme="majorBidi" w:hAnsiTheme="majorBidi" w:cstheme="majorBidi"/>
                <w:bCs/>
                <w:sz w:val="18"/>
                <w:szCs w:val="14"/>
              </w:rPr>
              <w:t>Record streaming video</w:t>
            </w:r>
          </w:p>
          <w:p w:rsidR="004B588F" w:rsidRPr="004B588F" w:rsidRDefault="004B588F" w:rsidP="007731EC">
            <w:pPr>
              <w:pStyle w:val="ListParagraph"/>
              <w:numPr>
                <w:ilvl w:val="1"/>
                <w:numId w:val="89"/>
              </w:numPr>
              <w:tabs>
                <w:tab w:val="left" w:pos="8640"/>
              </w:tabs>
              <w:ind w:left="166" w:hanging="180"/>
              <w:rPr>
                <w:rFonts w:asciiTheme="majorBidi" w:hAnsiTheme="majorBidi" w:cstheme="majorBidi"/>
                <w:bCs/>
                <w:sz w:val="18"/>
                <w:szCs w:val="14"/>
              </w:rPr>
            </w:pPr>
            <w:r w:rsidRPr="004B588F">
              <w:rPr>
                <w:rFonts w:asciiTheme="majorBidi" w:hAnsiTheme="majorBidi" w:cstheme="majorBidi"/>
                <w:bCs/>
                <w:sz w:val="18"/>
                <w:szCs w:val="14"/>
              </w:rPr>
              <w:t>Playback video on demand</w:t>
            </w:r>
          </w:p>
          <w:p w:rsidR="004B588F" w:rsidRPr="004B588F" w:rsidRDefault="004B588F" w:rsidP="007731EC">
            <w:pPr>
              <w:pStyle w:val="ListParagraph"/>
              <w:numPr>
                <w:ilvl w:val="1"/>
                <w:numId w:val="89"/>
              </w:numPr>
              <w:tabs>
                <w:tab w:val="left" w:pos="8640"/>
              </w:tabs>
              <w:ind w:left="166" w:hanging="180"/>
              <w:rPr>
                <w:rFonts w:asciiTheme="majorBidi" w:hAnsiTheme="majorBidi" w:cstheme="majorBidi"/>
                <w:bCs/>
                <w:sz w:val="18"/>
                <w:szCs w:val="14"/>
              </w:rPr>
            </w:pPr>
            <w:r w:rsidRPr="004B588F">
              <w:rPr>
                <w:rFonts w:asciiTheme="majorBidi" w:hAnsiTheme="majorBidi" w:cstheme="majorBidi"/>
                <w:bCs/>
                <w:sz w:val="18"/>
                <w:szCs w:val="14"/>
              </w:rPr>
              <w:t>Create custom IP broadcast channels</w:t>
            </w:r>
          </w:p>
          <w:p w:rsidR="0097276E" w:rsidRPr="004B588F" w:rsidRDefault="004B588F" w:rsidP="007731EC">
            <w:pPr>
              <w:pStyle w:val="ListParagraph"/>
              <w:numPr>
                <w:ilvl w:val="1"/>
                <w:numId w:val="89"/>
              </w:numPr>
              <w:tabs>
                <w:tab w:val="left" w:pos="8640"/>
              </w:tabs>
              <w:ind w:left="166" w:hanging="180"/>
              <w:rPr>
                <w:rFonts w:asciiTheme="majorBidi" w:hAnsiTheme="majorBidi" w:cstheme="majorBidi"/>
                <w:bCs/>
                <w:sz w:val="18"/>
                <w:szCs w:val="14"/>
              </w:rPr>
            </w:pPr>
            <w:r w:rsidRPr="004B588F">
              <w:rPr>
                <w:rFonts w:asciiTheme="majorBidi" w:hAnsiTheme="majorBidi" w:cstheme="majorBidi"/>
                <w:bCs/>
                <w:sz w:val="18"/>
                <w:szCs w:val="14"/>
              </w:rPr>
              <w:t>Active Directory integration preferred</w:t>
            </w:r>
          </w:p>
        </w:tc>
        <w:tc>
          <w:tcPr>
            <w:tcW w:w="2970" w:type="dxa"/>
          </w:tcPr>
          <w:p w:rsidR="0097276E" w:rsidRPr="00C051D9" w:rsidRDefault="0097276E" w:rsidP="007731EC">
            <w:pPr>
              <w:pStyle w:val="ListParagraph"/>
              <w:numPr>
                <w:ilvl w:val="1"/>
                <w:numId w:val="89"/>
              </w:numPr>
              <w:tabs>
                <w:tab w:val="left" w:pos="8640"/>
              </w:tabs>
              <w:ind w:left="162" w:hanging="162"/>
              <w:rPr>
                <w:rFonts w:asciiTheme="majorBidi" w:hAnsiTheme="majorBidi" w:cstheme="majorBidi"/>
                <w:bCs/>
                <w:sz w:val="18"/>
                <w:szCs w:val="14"/>
              </w:rPr>
            </w:pPr>
          </w:p>
        </w:tc>
      </w:tr>
      <w:tr w:rsidR="0097276E" w:rsidRPr="00C051D9">
        <w:trPr>
          <w:trHeight w:val="4130"/>
        </w:trPr>
        <w:tc>
          <w:tcPr>
            <w:tcW w:w="648" w:type="dxa"/>
            <w:gridSpan w:val="2"/>
            <w:vAlign w:val="center"/>
          </w:tcPr>
          <w:p w:rsidR="0097276E" w:rsidRPr="00C051D9" w:rsidRDefault="0097276E" w:rsidP="00FA7FCC">
            <w:pPr>
              <w:pStyle w:val="ListParagraph"/>
              <w:tabs>
                <w:tab w:val="left" w:pos="8640"/>
              </w:tabs>
              <w:ind w:left="0"/>
              <w:rPr>
                <w:rFonts w:asciiTheme="majorBidi" w:hAnsiTheme="majorBidi" w:cstheme="majorBidi"/>
                <w:sz w:val="18"/>
                <w:szCs w:val="14"/>
              </w:rPr>
            </w:pPr>
            <w:r w:rsidRPr="00C051D9">
              <w:rPr>
                <w:rFonts w:asciiTheme="majorBidi" w:hAnsiTheme="majorBidi" w:cstheme="majorBidi"/>
                <w:sz w:val="18"/>
                <w:szCs w:val="14"/>
              </w:rPr>
              <w:t>1.1.2</w:t>
            </w:r>
          </w:p>
        </w:tc>
        <w:tc>
          <w:tcPr>
            <w:tcW w:w="1213" w:type="dxa"/>
            <w:vAlign w:val="center"/>
          </w:tcPr>
          <w:p w:rsidR="0097276E" w:rsidRPr="00C051D9" w:rsidRDefault="0097276E" w:rsidP="00FA7FCC">
            <w:pPr>
              <w:pStyle w:val="ListParagraph"/>
              <w:tabs>
                <w:tab w:val="left" w:pos="8640"/>
              </w:tabs>
              <w:ind w:left="0"/>
              <w:rPr>
                <w:rFonts w:asciiTheme="majorBidi" w:hAnsiTheme="majorBidi" w:cstheme="majorBidi"/>
                <w:sz w:val="18"/>
                <w:szCs w:val="14"/>
              </w:rPr>
            </w:pPr>
            <w:r w:rsidRPr="00C051D9">
              <w:rPr>
                <w:rFonts w:asciiTheme="majorBidi" w:hAnsiTheme="majorBidi" w:cstheme="majorBidi"/>
                <w:sz w:val="18"/>
                <w:szCs w:val="14"/>
              </w:rPr>
              <w:t>43” LCD Monitor</w:t>
            </w:r>
          </w:p>
        </w:tc>
        <w:tc>
          <w:tcPr>
            <w:tcW w:w="1577" w:type="dxa"/>
            <w:vAlign w:val="center"/>
          </w:tcPr>
          <w:p w:rsidR="0097276E" w:rsidRPr="00C051D9" w:rsidRDefault="0097276E" w:rsidP="00C20F7A">
            <w:pPr>
              <w:pStyle w:val="ListParagraph"/>
              <w:tabs>
                <w:tab w:val="left" w:pos="8640"/>
              </w:tabs>
              <w:ind w:left="0"/>
              <w:rPr>
                <w:rFonts w:asciiTheme="majorBidi" w:hAnsiTheme="majorBidi" w:cstheme="majorBidi"/>
                <w:sz w:val="18"/>
                <w:szCs w:val="14"/>
              </w:rPr>
            </w:pPr>
            <w:r w:rsidRPr="00C051D9">
              <w:rPr>
                <w:rFonts w:asciiTheme="majorBidi" w:hAnsiTheme="majorBidi" w:cstheme="majorBidi"/>
                <w:sz w:val="18"/>
                <w:szCs w:val="14"/>
              </w:rPr>
              <w:t>Quantity</w:t>
            </w:r>
            <w:r w:rsidRPr="005E53C4">
              <w:rPr>
                <w:rFonts w:asciiTheme="majorBidi" w:hAnsiTheme="majorBidi" w:cstheme="majorBidi"/>
                <w:sz w:val="18"/>
                <w:szCs w:val="14"/>
              </w:rPr>
              <w:t xml:space="preserve">: </w:t>
            </w:r>
            <w:r w:rsidR="00C20F7A">
              <w:rPr>
                <w:rFonts w:asciiTheme="majorBidi" w:hAnsiTheme="majorBidi" w:cstheme="majorBidi"/>
                <w:sz w:val="18"/>
                <w:szCs w:val="14"/>
              </w:rPr>
              <w:t>52</w:t>
            </w:r>
          </w:p>
          <w:p w:rsidR="0097276E" w:rsidRPr="00C051D9" w:rsidRDefault="0097276E" w:rsidP="00FA7FCC">
            <w:pPr>
              <w:pStyle w:val="ListParagraph"/>
              <w:tabs>
                <w:tab w:val="left" w:pos="8640"/>
              </w:tabs>
              <w:ind w:left="0"/>
              <w:rPr>
                <w:rFonts w:asciiTheme="majorBidi" w:hAnsiTheme="majorBidi" w:cstheme="majorBidi"/>
                <w:sz w:val="18"/>
                <w:szCs w:val="14"/>
              </w:rPr>
            </w:pPr>
          </w:p>
          <w:p w:rsidR="0097276E" w:rsidRPr="00C051D9" w:rsidRDefault="0097276E" w:rsidP="00FA7FCC">
            <w:pPr>
              <w:pStyle w:val="ListParagraph"/>
              <w:tabs>
                <w:tab w:val="left" w:pos="8640"/>
              </w:tabs>
              <w:ind w:left="0"/>
              <w:rPr>
                <w:rFonts w:asciiTheme="majorBidi" w:hAnsiTheme="majorBidi" w:cstheme="majorBidi"/>
                <w:sz w:val="18"/>
                <w:szCs w:val="14"/>
              </w:rPr>
            </w:pPr>
            <w:r w:rsidRPr="00C051D9">
              <w:rPr>
                <w:rFonts w:asciiTheme="majorBidi" w:hAnsiTheme="majorBidi" w:cstheme="majorBidi"/>
                <w:sz w:val="18"/>
                <w:szCs w:val="14"/>
              </w:rPr>
              <w:t>Location:</w:t>
            </w:r>
          </w:p>
          <w:p w:rsidR="0097276E" w:rsidRPr="00C051D9" w:rsidRDefault="0097276E" w:rsidP="007731EC">
            <w:pPr>
              <w:pStyle w:val="ListParagraph"/>
              <w:numPr>
                <w:ilvl w:val="0"/>
                <w:numId w:val="88"/>
              </w:numPr>
              <w:tabs>
                <w:tab w:val="left" w:pos="8640"/>
              </w:tabs>
              <w:ind w:left="209" w:hanging="180"/>
              <w:rPr>
                <w:rFonts w:asciiTheme="majorBidi" w:hAnsiTheme="majorBidi" w:cstheme="majorBidi"/>
                <w:sz w:val="18"/>
                <w:szCs w:val="14"/>
              </w:rPr>
            </w:pPr>
            <w:r w:rsidRPr="00C051D9">
              <w:rPr>
                <w:rFonts w:asciiTheme="majorBidi" w:hAnsiTheme="majorBidi" w:cstheme="majorBidi"/>
                <w:sz w:val="18"/>
                <w:szCs w:val="14"/>
              </w:rPr>
              <w:t>Ground F:    3</w:t>
            </w:r>
          </w:p>
          <w:p w:rsidR="0097276E" w:rsidRPr="00C051D9" w:rsidRDefault="0097276E" w:rsidP="007731EC">
            <w:pPr>
              <w:pStyle w:val="ListParagraph"/>
              <w:numPr>
                <w:ilvl w:val="0"/>
                <w:numId w:val="88"/>
              </w:numPr>
              <w:tabs>
                <w:tab w:val="left" w:pos="8640"/>
              </w:tabs>
              <w:ind w:left="209" w:hanging="180"/>
              <w:rPr>
                <w:rFonts w:asciiTheme="majorBidi" w:hAnsiTheme="majorBidi" w:cstheme="majorBidi"/>
                <w:sz w:val="18"/>
                <w:szCs w:val="14"/>
              </w:rPr>
            </w:pPr>
            <w:r w:rsidRPr="00C051D9">
              <w:rPr>
                <w:rFonts w:asciiTheme="majorBidi" w:hAnsiTheme="majorBidi" w:cstheme="majorBidi"/>
                <w:sz w:val="18"/>
                <w:szCs w:val="14"/>
              </w:rPr>
              <w:t>1</w:t>
            </w:r>
            <w:r w:rsidRPr="00C051D9">
              <w:rPr>
                <w:rFonts w:asciiTheme="majorBidi" w:hAnsiTheme="majorBidi" w:cstheme="majorBidi"/>
                <w:sz w:val="18"/>
                <w:szCs w:val="14"/>
                <w:vertAlign w:val="superscript"/>
              </w:rPr>
              <w:t>st</w:t>
            </w:r>
            <w:r w:rsidRPr="00C051D9">
              <w:rPr>
                <w:rFonts w:asciiTheme="majorBidi" w:hAnsiTheme="majorBidi" w:cstheme="majorBidi"/>
                <w:sz w:val="18"/>
                <w:szCs w:val="14"/>
              </w:rPr>
              <w:t xml:space="preserve"> Floor:      3</w:t>
            </w:r>
          </w:p>
          <w:p w:rsidR="0097276E" w:rsidRPr="00C051D9" w:rsidRDefault="0097276E" w:rsidP="007731EC">
            <w:pPr>
              <w:pStyle w:val="ListParagraph"/>
              <w:numPr>
                <w:ilvl w:val="0"/>
                <w:numId w:val="88"/>
              </w:numPr>
              <w:tabs>
                <w:tab w:val="left" w:pos="8640"/>
              </w:tabs>
              <w:ind w:left="209" w:hanging="180"/>
              <w:rPr>
                <w:rFonts w:asciiTheme="majorBidi" w:hAnsiTheme="majorBidi" w:cstheme="majorBidi"/>
                <w:sz w:val="18"/>
                <w:szCs w:val="14"/>
              </w:rPr>
            </w:pPr>
            <w:r w:rsidRPr="00C051D9">
              <w:rPr>
                <w:rFonts w:asciiTheme="majorBidi" w:hAnsiTheme="majorBidi" w:cstheme="majorBidi"/>
                <w:sz w:val="18"/>
                <w:szCs w:val="14"/>
              </w:rPr>
              <w:t>3</w:t>
            </w:r>
            <w:r w:rsidRPr="00C051D9">
              <w:rPr>
                <w:rFonts w:asciiTheme="majorBidi" w:hAnsiTheme="majorBidi" w:cstheme="majorBidi"/>
                <w:sz w:val="18"/>
                <w:szCs w:val="14"/>
                <w:vertAlign w:val="superscript"/>
              </w:rPr>
              <w:t>rd</w:t>
            </w:r>
            <w:r w:rsidRPr="00C051D9">
              <w:rPr>
                <w:rFonts w:asciiTheme="majorBidi" w:hAnsiTheme="majorBidi" w:cstheme="majorBidi"/>
                <w:sz w:val="18"/>
                <w:szCs w:val="14"/>
              </w:rPr>
              <w:t xml:space="preserve"> Floor:    10</w:t>
            </w:r>
          </w:p>
          <w:p w:rsidR="0097276E" w:rsidRPr="00C051D9" w:rsidRDefault="0097276E" w:rsidP="007731EC">
            <w:pPr>
              <w:pStyle w:val="ListParagraph"/>
              <w:numPr>
                <w:ilvl w:val="0"/>
                <w:numId w:val="88"/>
              </w:numPr>
              <w:tabs>
                <w:tab w:val="left" w:pos="8640"/>
              </w:tabs>
              <w:ind w:left="209" w:hanging="180"/>
              <w:rPr>
                <w:rFonts w:asciiTheme="majorBidi" w:hAnsiTheme="majorBidi" w:cstheme="majorBidi"/>
                <w:sz w:val="18"/>
                <w:szCs w:val="14"/>
              </w:rPr>
            </w:pPr>
            <w:r w:rsidRPr="00C051D9">
              <w:rPr>
                <w:rFonts w:asciiTheme="majorBidi" w:hAnsiTheme="majorBidi" w:cstheme="majorBidi"/>
                <w:sz w:val="18"/>
                <w:szCs w:val="14"/>
              </w:rPr>
              <w:t>4</w:t>
            </w:r>
            <w:r w:rsidRPr="00C051D9">
              <w:rPr>
                <w:rFonts w:asciiTheme="majorBidi" w:hAnsiTheme="majorBidi" w:cstheme="majorBidi"/>
                <w:sz w:val="18"/>
                <w:szCs w:val="14"/>
                <w:vertAlign w:val="superscript"/>
              </w:rPr>
              <w:t>th</w:t>
            </w:r>
            <w:r w:rsidRPr="00C051D9">
              <w:rPr>
                <w:rFonts w:asciiTheme="majorBidi" w:hAnsiTheme="majorBidi" w:cstheme="majorBidi"/>
                <w:sz w:val="18"/>
                <w:szCs w:val="14"/>
              </w:rPr>
              <w:t xml:space="preserve"> Floor:      2</w:t>
            </w:r>
          </w:p>
          <w:p w:rsidR="0097276E" w:rsidRPr="00C051D9" w:rsidRDefault="0097276E" w:rsidP="007731EC">
            <w:pPr>
              <w:pStyle w:val="ListParagraph"/>
              <w:numPr>
                <w:ilvl w:val="0"/>
                <w:numId w:val="88"/>
              </w:numPr>
              <w:tabs>
                <w:tab w:val="left" w:pos="8640"/>
              </w:tabs>
              <w:ind w:left="209" w:hanging="180"/>
              <w:rPr>
                <w:rFonts w:asciiTheme="majorBidi" w:hAnsiTheme="majorBidi" w:cstheme="majorBidi"/>
                <w:sz w:val="18"/>
                <w:szCs w:val="14"/>
              </w:rPr>
            </w:pPr>
            <w:r w:rsidRPr="00C051D9">
              <w:rPr>
                <w:rFonts w:asciiTheme="majorBidi" w:hAnsiTheme="majorBidi" w:cstheme="majorBidi"/>
                <w:sz w:val="18"/>
                <w:szCs w:val="14"/>
              </w:rPr>
              <w:t>5</w:t>
            </w:r>
            <w:r w:rsidRPr="00C051D9">
              <w:rPr>
                <w:rFonts w:asciiTheme="majorBidi" w:hAnsiTheme="majorBidi" w:cstheme="majorBidi"/>
                <w:sz w:val="18"/>
                <w:szCs w:val="14"/>
                <w:vertAlign w:val="superscript"/>
              </w:rPr>
              <w:t>th</w:t>
            </w:r>
            <w:r w:rsidRPr="00C051D9">
              <w:rPr>
                <w:rFonts w:asciiTheme="majorBidi" w:hAnsiTheme="majorBidi" w:cstheme="majorBidi"/>
                <w:sz w:val="18"/>
                <w:szCs w:val="14"/>
              </w:rPr>
              <w:t xml:space="preserve"> Floor:      2</w:t>
            </w:r>
          </w:p>
          <w:p w:rsidR="0097276E" w:rsidRPr="00C051D9" w:rsidRDefault="0097276E" w:rsidP="007731EC">
            <w:pPr>
              <w:pStyle w:val="ListParagraph"/>
              <w:numPr>
                <w:ilvl w:val="0"/>
                <w:numId w:val="88"/>
              </w:numPr>
              <w:tabs>
                <w:tab w:val="left" w:pos="8640"/>
              </w:tabs>
              <w:ind w:left="209" w:hanging="180"/>
              <w:rPr>
                <w:rFonts w:asciiTheme="majorBidi" w:hAnsiTheme="majorBidi" w:cstheme="majorBidi"/>
                <w:sz w:val="18"/>
                <w:szCs w:val="14"/>
              </w:rPr>
            </w:pPr>
            <w:r w:rsidRPr="00C051D9">
              <w:rPr>
                <w:rFonts w:asciiTheme="majorBidi" w:hAnsiTheme="majorBidi" w:cstheme="majorBidi"/>
                <w:sz w:val="18"/>
                <w:szCs w:val="14"/>
              </w:rPr>
              <w:t>7</w:t>
            </w:r>
            <w:r w:rsidRPr="00C051D9">
              <w:rPr>
                <w:rFonts w:asciiTheme="majorBidi" w:hAnsiTheme="majorBidi" w:cstheme="majorBidi"/>
                <w:sz w:val="18"/>
                <w:szCs w:val="14"/>
                <w:vertAlign w:val="superscript"/>
              </w:rPr>
              <w:t>th</w:t>
            </w:r>
            <w:r w:rsidRPr="00C051D9">
              <w:rPr>
                <w:rFonts w:asciiTheme="majorBidi" w:hAnsiTheme="majorBidi" w:cstheme="majorBidi"/>
                <w:sz w:val="18"/>
                <w:szCs w:val="14"/>
              </w:rPr>
              <w:t xml:space="preserve"> Floor:      5</w:t>
            </w:r>
          </w:p>
          <w:p w:rsidR="0097276E" w:rsidRPr="00C051D9" w:rsidRDefault="0097276E" w:rsidP="007731EC">
            <w:pPr>
              <w:pStyle w:val="ListParagraph"/>
              <w:numPr>
                <w:ilvl w:val="0"/>
                <w:numId w:val="88"/>
              </w:numPr>
              <w:tabs>
                <w:tab w:val="left" w:pos="8640"/>
              </w:tabs>
              <w:ind w:left="209" w:hanging="180"/>
              <w:rPr>
                <w:rFonts w:asciiTheme="majorBidi" w:hAnsiTheme="majorBidi" w:cstheme="majorBidi"/>
                <w:sz w:val="18"/>
                <w:szCs w:val="14"/>
              </w:rPr>
            </w:pPr>
            <w:r w:rsidRPr="00C051D9">
              <w:rPr>
                <w:rFonts w:asciiTheme="majorBidi" w:hAnsiTheme="majorBidi" w:cstheme="majorBidi"/>
                <w:sz w:val="18"/>
                <w:szCs w:val="14"/>
              </w:rPr>
              <w:t>8</w:t>
            </w:r>
            <w:r w:rsidRPr="00C051D9">
              <w:rPr>
                <w:rFonts w:asciiTheme="majorBidi" w:hAnsiTheme="majorBidi" w:cstheme="majorBidi"/>
                <w:sz w:val="18"/>
                <w:szCs w:val="14"/>
                <w:vertAlign w:val="superscript"/>
              </w:rPr>
              <w:t>th</w:t>
            </w:r>
            <w:r w:rsidRPr="00C051D9">
              <w:rPr>
                <w:rFonts w:asciiTheme="majorBidi" w:hAnsiTheme="majorBidi" w:cstheme="majorBidi"/>
                <w:sz w:val="18"/>
                <w:szCs w:val="14"/>
              </w:rPr>
              <w:t xml:space="preserve"> Floor:      6</w:t>
            </w:r>
          </w:p>
          <w:p w:rsidR="0097276E" w:rsidRPr="00C051D9" w:rsidRDefault="0097276E" w:rsidP="007731EC">
            <w:pPr>
              <w:pStyle w:val="ListParagraph"/>
              <w:numPr>
                <w:ilvl w:val="0"/>
                <w:numId w:val="88"/>
              </w:numPr>
              <w:tabs>
                <w:tab w:val="left" w:pos="8640"/>
              </w:tabs>
              <w:ind w:left="209" w:hanging="180"/>
              <w:rPr>
                <w:rFonts w:asciiTheme="majorBidi" w:hAnsiTheme="majorBidi" w:cstheme="majorBidi"/>
                <w:sz w:val="18"/>
                <w:szCs w:val="14"/>
              </w:rPr>
            </w:pPr>
            <w:r w:rsidRPr="00C051D9">
              <w:rPr>
                <w:rFonts w:asciiTheme="majorBidi" w:hAnsiTheme="majorBidi" w:cstheme="majorBidi"/>
                <w:sz w:val="18"/>
                <w:szCs w:val="14"/>
              </w:rPr>
              <w:t>9</w:t>
            </w:r>
            <w:r w:rsidRPr="00C051D9">
              <w:rPr>
                <w:rFonts w:asciiTheme="majorBidi" w:hAnsiTheme="majorBidi" w:cstheme="majorBidi"/>
                <w:sz w:val="18"/>
                <w:szCs w:val="14"/>
                <w:vertAlign w:val="superscript"/>
              </w:rPr>
              <w:t>th</w:t>
            </w:r>
            <w:r w:rsidRPr="00C051D9">
              <w:rPr>
                <w:rFonts w:asciiTheme="majorBidi" w:hAnsiTheme="majorBidi" w:cstheme="majorBidi"/>
                <w:sz w:val="18"/>
                <w:szCs w:val="14"/>
              </w:rPr>
              <w:t xml:space="preserve"> Floor:      7</w:t>
            </w:r>
          </w:p>
          <w:p w:rsidR="0097276E" w:rsidRPr="00C051D9" w:rsidRDefault="0097276E" w:rsidP="007731EC">
            <w:pPr>
              <w:pStyle w:val="ListParagraph"/>
              <w:numPr>
                <w:ilvl w:val="0"/>
                <w:numId w:val="88"/>
              </w:numPr>
              <w:tabs>
                <w:tab w:val="left" w:pos="8640"/>
              </w:tabs>
              <w:ind w:left="209" w:hanging="180"/>
              <w:rPr>
                <w:rFonts w:asciiTheme="majorBidi" w:hAnsiTheme="majorBidi" w:cstheme="majorBidi"/>
                <w:sz w:val="18"/>
                <w:szCs w:val="14"/>
              </w:rPr>
            </w:pPr>
            <w:r w:rsidRPr="00C051D9">
              <w:rPr>
                <w:rFonts w:asciiTheme="majorBidi" w:hAnsiTheme="majorBidi" w:cstheme="majorBidi"/>
                <w:sz w:val="18"/>
                <w:szCs w:val="14"/>
              </w:rPr>
              <w:t>10</w:t>
            </w:r>
            <w:r w:rsidRPr="00C051D9">
              <w:rPr>
                <w:rFonts w:asciiTheme="majorBidi" w:hAnsiTheme="majorBidi" w:cstheme="majorBidi"/>
                <w:sz w:val="18"/>
                <w:szCs w:val="14"/>
                <w:vertAlign w:val="superscript"/>
              </w:rPr>
              <w:t>th</w:t>
            </w:r>
            <w:r w:rsidRPr="00C051D9">
              <w:rPr>
                <w:rFonts w:asciiTheme="majorBidi" w:hAnsiTheme="majorBidi" w:cstheme="majorBidi"/>
                <w:sz w:val="18"/>
                <w:szCs w:val="14"/>
              </w:rPr>
              <w:t xml:space="preserve"> Floor:  11</w:t>
            </w:r>
          </w:p>
          <w:p w:rsidR="0097276E" w:rsidRPr="00C051D9" w:rsidRDefault="0097276E" w:rsidP="007731EC">
            <w:pPr>
              <w:pStyle w:val="ListParagraph"/>
              <w:numPr>
                <w:ilvl w:val="0"/>
                <w:numId w:val="88"/>
              </w:numPr>
              <w:tabs>
                <w:tab w:val="left" w:pos="8640"/>
              </w:tabs>
              <w:ind w:left="209" w:hanging="180"/>
              <w:rPr>
                <w:rFonts w:asciiTheme="majorBidi" w:hAnsiTheme="majorBidi" w:cstheme="majorBidi"/>
                <w:sz w:val="18"/>
                <w:szCs w:val="14"/>
              </w:rPr>
            </w:pPr>
            <w:r w:rsidRPr="00C051D9">
              <w:rPr>
                <w:rFonts w:asciiTheme="majorBidi" w:hAnsiTheme="majorBidi" w:cstheme="majorBidi"/>
                <w:sz w:val="18"/>
                <w:szCs w:val="14"/>
              </w:rPr>
              <w:t>11</w:t>
            </w:r>
            <w:r w:rsidRPr="00C051D9">
              <w:rPr>
                <w:rFonts w:asciiTheme="majorBidi" w:hAnsiTheme="majorBidi" w:cstheme="majorBidi"/>
                <w:sz w:val="18"/>
                <w:szCs w:val="14"/>
                <w:vertAlign w:val="superscript"/>
              </w:rPr>
              <w:t>th</w:t>
            </w:r>
            <w:r w:rsidRPr="00C051D9">
              <w:rPr>
                <w:rFonts w:asciiTheme="majorBidi" w:hAnsiTheme="majorBidi" w:cstheme="majorBidi"/>
                <w:sz w:val="18"/>
                <w:szCs w:val="14"/>
              </w:rPr>
              <w:t xml:space="preserve"> Floor:    2</w:t>
            </w:r>
          </w:p>
          <w:p w:rsidR="0097276E" w:rsidRPr="00C051D9" w:rsidRDefault="0097276E" w:rsidP="007731EC">
            <w:pPr>
              <w:pStyle w:val="ListParagraph"/>
              <w:numPr>
                <w:ilvl w:val="0"/>
                <w:numId w:val="88"/>
              </w:numPr>
              <w:tabs>
                <w:tab w:val="left" w:pos="8640"/>
              </w:tabs>
              <w:ind w:left="209" w:hanging="180"/>
              <w:rPr>
                <w:rFonts w:asciiTheme="majorBidi" w:hAnsiTheme="majorBidi" w:cstheme="majorBidi"/>
                <w:sz w:val="18"/>
                <w:szCs w:val="14"/>
              </w:rPr>
            </w:pPr>
            <w:r w:rsidRPr="00C051D9">
              <w:rPr>
                <w:rFonts w:asciiTheme="majorBidi" w:hAnsiTheme="majorBidi" w:cstheme="majorBidi"/>
                <w:sz w:val="18"/>
                <w:szCs w:val="14"/>
              </w:rPr>
              <w:t>12</w:t>
            </w:r>
            <w:r w:rsidRPr="00C051D9">
              <w:rPr>
                <w:rFonts w:asciiTheme="majorBidi" w:hAnsiTheme="majorBidi" w:cstheme="majorBidi"/>
                <w:sz w:val="18"/>
                <w:szCs w:val="14"/>
                <w:vertAlign w:val="superscript"/>
              </w:rPr>
              <w:t>th</w:t>
            </w:r>
            <w:r w:rsidRPr="00C051D9">
              <w:rPr>
                <w:rFonts w:asciiTheme="majorBidi" w:hAnsiTheme="majorBidi" w:cstheme="majorBidi"/>
                <w:sz w:val="18"/>
                <w:szCs w:val="14"/>
              </w:rPr>
              <w:t xml:space="preserve"> Floor:    1</w:t>
            </w:r>
          </w:p>
        </w:tc>
        <w:tc>
          <w:tcPr>
            <w:tcW w:w="2790" w:type="dxa"/>
            <w:vAlign w:val="center"/>
          </w:tcPr>
          <w:p w:rsidR="0097276E" w:rsidRPr="00C051D9" w:rsidRDefault="0097276E" w:rsidP="007731EC">
            <w:pPr>
              <w:pStyle w:val="ListParagraph"/>
              <w:numPr>
                <w:ilvl w:val="1"/>
                <w:numId w:val="90"/>
              </w:numPr>
              <w:tabs>
                <w:tab w:val="left" w:pos="8640"/>
              </w:tabs>
              <w:ind w:left="162" w:hanging="162"/>
              <w:rPr>
                <w:rFonts w:asciiTheme="majorBidi" w:hAnsiTheme="majorBidi" w:cstheme="majorBidi"/>
                <w:bCs/>
                <w:sz w:val="18"/>
                <w:szCs w:val="14"/>
              </w:rPr>
            </w:pPr>
            <w:r w:rsidRPr="00C051D9">
              <w:rPr>
                <w:rFonts w:asciiTheme="majorBidi" w:hAnsiTheme="majorBidi" w:cstheme="majorBidi"/>
                <w:bCs/>
                <w:sz w:val="18"/>
                <w:szCs w:val="14"/>
              </w:rPr>
              <w:t>Diagonal length of 43 inches</w:t>
            </w:r>
          </w:p>
          <w:p w:rsidR="0097276E" w:rsidRPr="00C051D9" w:rsidRDefault="0097276E" w:rsidP="007731EC">
            <w:pPr>
              <w:pStyle w:val="ListParagraph"/>
              <w:numPr>
                <w:ilvl w:val="1"/>
                <w:numId w:val="90"/>
              </w:numPr>
              <w:tabs>
                <w:tab w:val="left" w:pos="8640"/>
              </w:tabs>
              <w:ind w:left="162" w:hanging="162"/>
              <w:rPr>
                <w:rFonts w:asciiTheme="majorBidi" w:hAnsiTheme="majorBidi" w:cstheme="majorBidi"/>
                <w:bCs/>
                <w:sz w:val="18"/>
                <w:szCs w:val="14"/>
              </w:rPr>
            </w:pPr>
            <w:r w:rsidRPr="00C051D9">
              <w:rPr>
                <w:rFonts w:asciiTheme="majorBidi" w:hAnsiTheme="majorBidi" w:cstheme="majorBidi"/>
                <w:bCs/>
                <w:sz w:val="18"/>
                <w:szCs w:val="14"/>
              </w:rPr>
              <w:t>Industrial public display, not a consumer range television</w:t>
            </w:r>
          </w:p>
          <w:p w:rsidR="0097276E" w:rsidRPr="00C051D9" w:rsidRDefault="0097276E" w:rsidP="007731EC">
            <w:pPr>
              <w:pStyle w:val="ListParagraph"/>
              <w:numPr>
                <w:ilvl w:val="1"/>
                <w:numId w:val="90"/>
              </w:numPr>
              <w:tabs>
                <w:tab w:val="left" w:pos="8640"/>
              </w:tabs>
              <w:ind w:left="162" w:hanging="162"/>
              <w:rPr>
                <w:rFonts w:asciiTheme="majorBidi" w:hAnsiTheme="majorBidi" w:cstheme="majorBidi"/>
                <w:bCs/>
                <w:sz w:val="18"/>
                <w:szCs w:val="14"/>
              </w:rPr>
            </w:pPr>
            <w:r w:rsidRPr="00C051D9">
              <w:rPr>
                <w:rFonts w:asciiTheme="majorBidi" w:hAnsiTheme="majorBidi" w:cstheme="majorBidi"/>
                <w:bCs/>
                <w:sz w:val="18"/>
                <w:szCs w:val="14"/>
              </w:rPr>
              <w:t>Built in set-top box compatible with the IP streams from the central distribution server</w:t>
            </w:r>
          </w:p>
          <w:p w:rsidR="0097276E" w:rsidRPr="00C051D9" w:rsidRDefault="0097276E" w:rsidP="007731EC">
            <w:pPr>
              <w:pStyle w:val="ListParagraph"/>
              <w:numPr>
                <w:ilvl w:val="1"/>
                <w:numId w:val="90"/>
              </w:numPr>
              <w:tabs>
                <w:tab w:val="left" w:pos="8640"/>
              </w:tabs>
              <w:ind w:left="162" w:hanging="162"/>
              <w:rPr>
                <w:rFonts w:asciiTheme="majorBidi" w:hAnsiTheme="majorBidi" w:cstheme="majorBidi"/>
                <w:bCs/>
                <w:sz w:val="18"/>
                <w:szCs w:val="14"/>
              </w:rPr>
            </w:pPr>
            <w:r w:rsidRPr="00C051D9">
              <w:rPr>
                <w:rFonts w:asciiTheme="majorBidi" w:hAnsiTheme="majorBidi" w:cstheme="majorBidi"/>
                <w:bCs/>
                <w:sz w:val="18"/>
                <w:szCs w:val="14"/>
              </w:rPr>
              <w:t>Native resolution of Full HD (1920 x 1080)</w:t>
            </w:r>
          </w:p>
          <w:p w:rsidR="0097276E" w:rsidRPr="00C051D9" w:rsidRDefault="0097276E" w:rsidP="007731EC">
            <w:pPr>
              <w:pStyle w:val="ListParagraph"/>
              <w:numPr>
                <w:ilvl w:val="1"/>
                <w:numId w:val="90"/>
              </w:numPr>
              <w:tabs>
                <w:tab w:val="left" w:pos="8640"/>
              </w:tabs>
              <w:ind w:left="162" w:hanging="162"/>
              <w:rPr>
                <w:rFonts w:asciiTheme="majorBidi" w:hAnsiTheme="majorBidi" w:cstheme="majorBidi"/>
                <w:bCs/>
                <w:sz w:val="18"/>
                <w:szCs w:val="14"/>
              </w:rPr>
            </w:pPr>
            <w:r w:rsidRPr="00C051D9">
              <w:rPr>
                <w:rFonts w:asciiTheme="majorBidi" w:hAnsiTheme="majorBidi" w:cstheme="majorBidi"/>
                <w:bCs/>
                <w:sz w:val="18"/>
                <w:szCs w:val="14"/>
              </w:rPr>
              <w:t>Ultra-wide viewing angle of 178 degrees</w:t>
            </w:r>
          </w:p>
          <w:p w:rsidR="0097276E" w:rsidRPr="00C051D9" w:rsidRDefault="0097276E" w:rsidP="007731EC">
            <w:pPr>
              <w:pStyle w:val="ListParagraph"/>
              <w:numPr>
                <w:ilvl w:val="1"/>
                <w:numId w:val="90"/>
              </w:numPr>
              <w:tabs>
                <w:tab w:val="left" w:pos="8640"/>
              </w:tabs>
              <w:ind w:left="162" w:hanging="162"/>
              <w:rPr>
                <w:rFonts w:asciiTheme="majorBidi" w:hAnsiTheme="majorBidi" w:cstheme="majorBidi"/>
                <w:bCs/>
                <w:sz w:val="18"/>
                <w:szCs w:val="14"/>
              </w:rPr>
            </w:pPr>
            <w:r w:rsidRPr="00C051D9">
              <w:rPr>
                <w:rFonts w:asciiTheme="majorBidi" w:hAnsiTheme="majorBidi" w:cstheme="majorBidi"/>
                <w:bCs/>
                <w:sz w:val="18"/>
                <w:szCs w:val="14"/>
              </w:rPr>
              <w:t>Must be wall-mounted</w:t>
            </w:r>
          </w:p>
          <w:p w:rsidR="0097276E" w:rsidRPr="00C051D9" w:rsidRDefault="0097276E" w:rsidP="007731EC">
            <w:pPr>
              <w:pStyle w:val="ListParagraph"/>
              <w:numPr>
                <w:ilvl w:val="1"/>
                <w:numId w:val="90"/>
              </w:numPr>
              <w:tabs>
                <w:tab w:val="left" w:pos="8640"/>
              </w:tabs>
              <w:ind w:left="162" w:hanging="162"/>
              <w:rPr>
                <w:rFonts w:asciiTheme="majorBidi" w:hAnsiTheme="majorBidi" w:cstheme="majorBidi"/>
                <w:bCs/>
                <w:sz w:val="18"/>
                <w:szCs w:val="14"/>
              </w:rPr>
            </w:pPr>
            <w:r w:rsidRPr="00C051D9">
              <w:rPr>
                <w:rFonts w:asciiTheme="majorBidi" w:hAnsiTheme="majorBidi" w:cstheme="majorBidi"/>
                <w:sz w:val="18"/>
                <w:szCs w:val="14"/>
              </w:rPr>
              <w:t>Must be controlled via RS-232 or IP.</w:t>
            </w:r>
          </w:p>
          <w:p w:rsidR="0097276E" w:rsidRPr="00C051D9" w:rsidRDefault="0097276E" w:rsidP="007731EC">
            <w:pPr>
              <w:pStyle w:val="ListParagraph"/>
              <w:numPr>
                <w:ilvl w:val="1"/>
                <w:numId w:val="90"/>
              </w:numPr>
              <w:tabs>
                <w:tab w:val="left" w:pos="8640"/>
              </w:tabs>
              <w:ind w:left="162" w:hanging="162"/>
              <w:rPr>
                <w:rFonts w:asciiTheme="majorBidi" w:hAnsiTheme="majorBidi" w:cstheme="majorBidi"/>
                <w:bCs/>
                <w:sz w:val="18"/>
                <w:szCs w:val="14"/>
              </w:rPr>
            </w:pPr>
            <w:r w:rsidRPr="00C051D9">
              <w:rPr>
                <w:rFonts w:asciiTheme="majorBidi" w:hAnsiTheme="majorBidi" w:cstheme="majorBidi"/>
                <w:bCs/>
                <w:sz w:val="18"/>
                <w:szCs w:val="14"/>
              </w:rPr>
              <w:t>Input types:</w:t>
            </w:r>
          </w:p>
          <w:p w:rsidR="0097276E" w:rsidRPr="00C051D9" w:rsidRDefault="0097276E" w:rsidP="007731EC">
            <w:pPr>
              <w:pStyle w:val="ListParagraph"/>
              <w:numPr>
                <w:ilvl w:val="2"/>
                <w:numId w:val="87"/>
              </w:numPr>
              <w:tabs>
                <w:tab w:val="left" w:pos="8640"/>
              </w:tabs>
              <w:ind w:left="522" w:hanging="180"/>
              <w:rPr>
                <w:rFonts w:asciiTheme="majorBidi" w:hAnsiTheme="majorBidi" w:cstheme="majorBidi"/>
                <w:bCs/>
                <w:sz w:val="18"/>
                <w:szCs w:val="14"/>
              </w:rPr>
            </w:pPr>
            <w:r w:rsidRPr="00C051D9">
              <w:rPr>
                <w:rFonts w:asciiTheme="majorBidi" w:hAnsiTheme="majorBidi" w:cstheme="majorBidi"/>
                <w:bCs/>
                <w:sz w:val="18"/>
                <w:szCs w:val="14"/>
              </w:rPr>
              <w:t>Mini D-Sub 15-pin</w:t>
            </w:r>
          </w:p>
          <w:p w:rsidR="0097276E" w:rsidRPr="00C051D9" w:rsidRDefault="0097276E" w:rsidP="007731EC">
            <w:pPr>
              <w:pStyle w:val="ListParagraph"/>
              <w:numPr>
                <w:ilvl w:val="2"/>
                <w:numId w:val="87"/>
              </w:numPr>
              <w:tabs>
                <w:tab w:val="left" w:pos="8640"/>
              </w:tabs>
              <w:ind w:left="522" w:hanging="180"/>
              <w:rPr>
                <w:rFonts w:asciiTheme="majorBidi" w:hAnsiTheme="majorBidi" w:cstheme="majorBidi"/>
                <w:bCs/>
                <w:sz w:val="18"/>
                <w:szCs w:val="14"/>
              </w:rPr>
            </w:pPr>
            <w:r w:rsidRPr="00C051D9">
              <w:rPr>
                <w:rFonts w:asciiTheme="majorBidi" w:hAnsiTheme="majorBidi" w:cstheme="majorBidi"/>
                <w:bCs/>
                <w:sz w:val="18"/>
                <w:szCs w:val="14"/>
              </w:rPr>
              <w:t>2 x HDMI</w:t>
            </w:r>
          </w:p>
          <w:p w:rsidR="0097276E" w:rsidRPr="00C051D9" w:rsidRDefault="0097276E" w:rsidP="007731EC">
            <w:pPr>
              <w:pStyle w:val="ListParagraph"/>
              <w:numPr>
                <w:ilvl w:val="2"/>
                <w:numId w:val="87"/>
              </w:numPr>
              <w:tabs>
                <w:tab w:val="left" w:pos="8640"/>
              </w:tabs>
              <w:ind w:left="522" w:hanging="180"/>
              <w:rPr>
                <w:rFonts w:asciiTheme="majorBidi" w:hAnsiTheme="majorBidi" w:cstheme="majorBidi"/>
                <w:bCs/>
                <w:sz w:val="18"/>
                <w:szCs w:val="14"/>
              </w:rPr>
            </w:pPr>
            <w:r w:rsidRPr="00C051D9">
              <w:rPr>
                <w:rFonts w:asciiTheme="majorBidi" w:hAnsiTheme="majorBidi" w:cstheme="majorBidi"/>
                <w:bCs/>
                <w:sz w:val="18"/>
                <w:szCs w:val="14"/>
              </w:rPr>
              <w:t>1 x DVD-D</w:t>
            </w:r>
          </w:p>
          <w:p w:rsidR="0097276E" w:rsidRPr="00C051D9" w:rsidRDefault="0097276E" w:rsidP="007731EC">
            <w:pPr>
              <w:pStyle w:val="ListParagraph"/>
              <w:numPr>
                <w:ilvl w:val="2"/>
                <w:numId w:val="87"/>
              </w:numPr>
              <w:tabs>
                <w:tab w:val="left" w:pos="8640"/>
              </w:tabs>
              <w:ind w:left="522" w:hanging="180"/>
              <w:rPr>
                <w:rFonts w:asciiTheme="majorBidi" w:hAnsiTheme="majorBidi" w:cstheme="majorBidi"/>
                <w:bCs/>
                <w:sz w:val="18"/>
                <w:szCs w:val="14"/>
              </w:rPr>
            </w:pPr>
            <w:r w:rsidRPr="00C051D9">
              <w:rPr>
                <w:rFonts w:asciiTheme="majorBidi" w:hAnsiTheme="majorBidi" w:cstheme="majorBidi"/>
                <w:bCs/>
                <w:sz w:val="18"/>
                <w:szCs w:val="14"/>
              </w:rPr>
              <w:t xml:space="preserve">1 x </w:t>
            </w:r>
            <w:proofErr w:type="spellStart"/>
            <w:r w:rsidRPr="00C051D9">
              <w:rPr>
                <w:rFonts w:asciiTheme="majorBidi" w:hAnsiTheme="majorBidi" w:cstheme="majorBidi"/>
                <w:bCs/>
                <w:sz w:val="18"/>
                <w:szCs w:val="14"/>
              </w:rPr>
              <w:t>DisplayPort</w:t>
            </w:r>
            <w:proofErr w:type="spellEnd"/>
          </w:p>
          <w:p w:rsidR="0097276E" w:rsidRPr="00C051D9" w:rsidRDefault="0097276E" w:rsidP="007731EC">
            <w:pPr>
              <w:pStyle w:val="ListParagraph"/>
              <w:numPr>
                <w:ilvl w:val="2"/>
                <w:numId w:val="87"/>
              </w:numPr>
              <w:tabs>
                <w:tab w:val="left" w:pos="8640"/>
              </w:tabs>
              <w:ind w:left="522" w:hanging="180"/>
              <w:rPr>
                <w:rFonts w:asciiTheme="majorBidi" w:hAnsiTheme="majorBidi" w:cstheme="majorBidi"/>
                <w:bCs/>
                <w:sz w:val="18"/>
                <w:szCs w:val="14"/>
              </w:rPr>
            </w:pPr>
            <w:r w:rsidRPr="00C051D9">
              <w:rPr>
                <w:rFonts w:asciiTheme="majorBidi" w:hAnsiTheme="majorBidi" w:cstheme="majorBidi"/>
                <w:bCs/>
                <w:sz w:val="18"/>
                <w:szCs w:val="14"/>
              </w:rPr>
              <w:t>Composite BNC</w:t>
            </w:r>
          </w:p>
          <w:p w:rsidR="0097276E" w:rsidRPr="00C051D9" w:rsidRDefault="0097276E" w:rsidP="007731EC">
            <w:pPr>
              <w:pStyle w:val="ListParagraph"/>
              <w:numPr>
                <w:ilvl w:val="2"/>
                <w:numId w:val="87"/>
              </w:numPr>
              <w:tabs>
                <w:tab w:val="left" w:pos="8640"/>
              </w:tabs>
              <w:ind w:left="522" w:hanging="180"/>
              <w:rPr>
                <w:rFonts w:asciiTheme="majorBidi" w:hAnsiTheme="majorBidi" w:cstheme="majorBidi"/>
                <w:bCs/>
                <w:sz w:val="18"/>
                <w:szCs w:val="14"/>
              </w:rPr>
            </w:pPr>
            <w:r w:rsidRPr="00C051D9">
              <w:rPr>
                <w:rFonts w:asciiTheme="majorBidi" w:hAnsiTheme="majorBidi" w:cstheme="majorBidi"/>
                <w:bCs/>
                <w:sz w:val="18"/>
                <w:szCs w:val="14"/>
              </w:rPr>
              <w:t>S-Terminal</w:t>
            </w:r>
          </w:p>
          <w:p w:rsidR="0097276E" w:rsidRPr="00C051D9" w:rsidRDefault="0097276E" w:rsidP="007731EC">
            <w:pPr>
              <w:pStyle w:val="ListParagraph"/>
              <w:numPr>
                <w:ilvl w:val="2"/>
                <w:numId w:val="87"/>
              </w:numPr>
              <w:tabs>
                <w:tab w:val="left" w:pos="8640"/>
              </w:tabs>
              <w:ind w:left="522" w:hanging="180"/>
              <w:rPr>
                <w:rFonts w:asciiTheme="majorBidi" w:hAnsiTheme="majorBidi" w:cstheme="majorBidi"/>
                <w:bCs/>
                <w:sz w:val="18"/>
                <w:szCs w:val="14"/>
              </w:rPr>
            </w:pPr>
            <w:r w:rsidRPr="00C051D9">
              <w:rPr>
                <w:rFonts w:asciiTheme="majorBidi" w:hAnsiTheme="majorBidi" w:cstheme="majorBidi"/>
                <w:bCs/>
                <w:sz w:val="18"/>
                <w:szCs w:val="14"/>
              </w:rPr>
              <w:t>RS-232 and Ethernet control</w:t>
            </w:r>
          </w:p>
        </w:tc>
        <w:tc>
          <w:tcPr>
            <w:tcW w:w="2970" w:type="dxa"/>
          </w:tcPr>
          <w:p w:rsidR="0097276E" w:rsidRPr="00C051D9" w:rsidRDefault="0097276E" w:rsidP="007731EC">
            <w:pPr>
              <w:pStyle w:val="ListParagraph"/>
              <w:numPr>
                <w:ilvl w:val="1"/>
                <w:numId w:val="90"/>
              </w:numPr>
              <w:tabs>
                <w:tab w:val="left" w:pos="8640"/>
              </w:tabs>
              <w:ind w:left="162" w:hanging="162"/>
              <w:rPr>
                <w:rFonts w:asciiTheme="majorBidi" w:hAnsiTheme="majorBidi" w:cstheme="majorBidi"/>
                <w:bCs/>
                <w:sz w:val="18"/>
                <w:szCs w:val="14"/>
              </w:rPr>
            </w:pPr>
          </w:p>
        </w:tc>
      </w:tr>
      <w:tr w:rsidR="00A05DA8" w:rsidRPr="00C051D9">
        <w:trPr>
          <w:trHeight w:val="1160"/>
        </w:trPr>
        <w:tc>
          <w:tcPr>
            <w:tcW w:w="648" w:type="dxa"/>
            <w:gridSpan w:val="2"/>
            <w:vAlign w:val="center"/>
          </w:tcPr>
          <w:p w:rsidR="00A05DA8" w:rsidRPr="00C051D9" w:rsidRDefault="00A05DA8" w:rsidP="00FA7FCC">
            <w:pPr>
              <w:pStyle w:val="ListParagraph"/>
              <w:tabs>
                <w:tab w:val="left" w:pos="8640"/>
              </w:tabs>
              <w:ind w:left="0"/>
              <w:rPr>
                <w:rFonts w:asciiTheme="majorBidi" w:hAnsiTheme="majorBidi" w:cstheme="majorBidi"/>
                <w:sz w:val="18"/>
                <w:szCs w:val="14"/>
              </w:rPr>
            </w:pPr>
            <w:r w:rsidRPr="00C051D9">
              <w:rPr>
                <w:rFonts w:asciiTheme="majorBidi" w:hAnsiTheme="majorBidi"/>
                <w:sz w:val="18"/>
                <w:szCs w:val="14"/>
              </w:rPr>
              <w:t>1.1.3</w:t>
            </w:r>
          </w:p>
        </w:tc>
        <w:tc>
          <w:tcPr>
            <w:tcW w:w="1213" w:type="dxa"/>
            <w:vAlign w:val="center"/>
          </w:tcPr>
          <w:p w:rsidR="00A05DA8" w:rsidRPr="00C051D9" w:rsidRDefault="00A05DA8" w:rsidP="00FA7FCC">
            <w:pPr>
              <w:pStyle w:val="ListParagraph"/>
              <w:tabs>
                <w:tab w:val="left" w:pos="8640"/>
              </w:tabs>
              <w:ind w:left="0"/>
              <w:rPr>
                <w:rFonts w:asciiTheme="majorBidi" w:hAnsiTheme="majorBidi" w:cstheme="majorBidi"/>
                <w:sz w:val="18"/>
                <w:szCs w:val="14"/>
              </w:rPr>
            </w:pPr>
            <w:r w:rsidRPr="00C051D9">
              <w:rPr>
                <w:rFonts w:asciiTheme="majorBidi" w:hAnsiTheme="majorBidi"/>
                <w:sz w:val="18"/>
                <w:szCs w:val="14"/>
              </w:rPr>
              <w:t>65” LCD Monitor</w:t>
            </w:r>
          </w:p>
        </w:tc>
        <w:tc>
          <w:tcPr>
            <w:tcW w:w="1577" w:type="dxa"/>
            <w:vAlign w:val="center"/>
          </w:tcPr>
          <w:p w:rsidR="00A05DA8" w:rsidRPr="00C051D9" w:rsidRDefault="00A05DA8" w:rsidP="00A05DA8">
            <w:pPr>
              <w:pStyle w:val="ListParagraph"/>
              <w:tabs>
                <w:tab w:val="left" w:pos="8640"/>
              </w:tabs>
              <w:ind w:left="0"/>
              <w:rPr>
                <w:rFonts w:asciiTheme="majorBidi" w:hAnsiTheme="majorBidi"/>
                <w:sz w:val="18"/>
                <w:szCs w:val="14"/>
              </w:rPr>
            </w:pPr>
            <w:r w:rsidRPr="00C051D9">
              <w:rPr>
                <w:rFonts w:asciiTheme="majorBidi" w:hAnsiTheme="majorBidi"/>
                <w:sz w:val="18"/>
                <w:szCs w:val="14"/>
              </w:rPr>
              <w:t>Quantity: 2</w:t>
            </w:r>
          </w:p>
          <w:p w:rsidR="00A05DA8" w:rsidRPr="00C051D9" w:rsidRDefault="00A05DA8" w:rsidP="00A05DA8">
            <w:pPr>
              <w:pStyle w:val="ListParagraph"/>
              <w:tabs>
                <w:tab w:val="left" w:pos="8640"/>
              </w:tabs>
              <w:ind w:left="0"/>
              <w:rPr>
                <w:rFonts w:asciiTheme="majorBidi" w:hAnsiTheme="majorBidi"/>
                <w:sz w:val="18"/>
                <w:szCs w:val="14"/>
              </w:rPr>
            </w:pPr>
          </w:p>
          <w:p w:rsidR="00A05DA8" w:rsidRPr="00C051D9" w:rsidRDefault="00A05DA8" w:rsidP="00A05DA8">
            <w:pPr>
              <w:pStyle w:val="ListParagraph"/>
              <w:tabs>
                <w:tab w:val="left" w:pos="8640"/>
              </w:tabs>
              <w:ind w:left="0"/>
              <w:rPr>
                <w:rFonts w:asciiTheme="majorBidi" w:hAnsiTheme="majorBidi" w:cstheme="majorBidi"/>
                <w:sz w:val="18"/>
                <w:szCs w:val="14"/>
              </w:rPr>
            </w:pPr>
            <w:r w:rsidRPr="00C051D9">
              <w:rPr>
                <w:rFonts w:asciiTheme="majorBidi" w:hAnsiTheme="majorBidi"/>
                <w:sz w:val="18"/>
                <w:szCs w:val="14"/>
              </w:rPr>
              <w:t>Location: 1</w:t>
            </w:r>
            <w:r w:rsidRPr="00C051D9">
              <w:rPr>
                <w:rFonts w:asciiTheme="majorBidi" w:hAnsiTheme="majorBidi"/>
                <w:sz w:val="18"/>
                <w:szCs w:val="14"/>
                <w:vertAlign w:val="superscript"/>
              </w:rPr>
              <w:t>st</w:t>
            </w:r>
            <w:r w:rsidRPr="00C051D9">
              <w:rPr>
                <w:rFonts w:asciiTheme="majorBidi" w:hAnsiTheme="majorBidi"/>
                <w:sz w:val="18"/>
                <w:szCs w:val="14"/>
              </w:rPr>
              <w:t xml:space="preserve"> Floor</w:t>
            </w:r>
          </w:p>
        </w:tc>
        <w:tc>
          <w:tcPr>
            <w:tcW w:w="2790" w:type="dxa"/>
            <w:vAlign w:val="center"/>
          </w:tcPr>
          <w:p w:rsidR="00A05DA8" w:rsidRPr="00C051D9" w:rsidRDefault="00A05DA8" w:rsidP="00A05DA8">
            <w:pPr>
              <w:pStyle w:val="ListParagraph"/>
              <w:numPr>
                <w:ilvl w:val="1"/>
                <w:numId w:val="90"/>
              </w:numPr>
              <w:tabs>
                <w:tab w:val="left" w:pos="8640"/>
              </w:tabs>
              <w:ind w:left="215" w:hanging="215"/>
              <w:rPr>
                <w:rFonts w:asciiTheme="majorBidi" w:hAnsiTheme="majorBidi"/>
                <w:bCs/>
                <w:sz w:val="18"/>
                <w:szCs w:val="14"/>
              </w:rPr>
            </w:pPr>
            <w:r w:rsidRPr="00C051D9">
              <w:rPr>
                <w:rFonts w:asciiTheme="majorBidi" w:hAnsiTheme="majorBidi"/>
                <w:bCs/>
                <w:sz w:val="18"/>
                <w:szCs w:val="14"/>
              </w:rPr>
              <w:t>Diagonal length of 65 inches</w:t>
            </w:r>
          </w:p>
          <w:p w:rsidR="00A05DA8" w:rsidRPr="00C051D9" w:rsidRDefault="00A05DA8" w:rsidP="00A05DA8">
            <w:pPr>
              <w:pStyle w:val="ListParagraph"/>
              <w:numPr>
                <w:ilvl w:val="1"/>
                <w:numId w:val="90"/>
              </w:numPr>
              <w:tabs>
                <w:tab w:val="left" w:pos="8640"/>
              </w:tabs>
              <w:ind w:left="215" w:hanging="215"/>
              <w:rPr>
                <w:rFonts w:asciiTheme="majorBidi" w:hAnsiTheme="majorBidi"/>
                <w:bCs/>
                <w:sz w:val="18"/>
                <w:szCs w:val="14"/>
              </w:rPr>
            </w:pPr>
            <w:r w:rsidRPr="00C051D9">
              <w:rPr>
                <w:rFonts w:asciiTheme="majorBidi" w:hAnsiTheme="majorBidi"/>
                <w:bCs/>
                <w:sz w:val="18"/>
                <w:szCs w:val="14"/>
              </w:rPr>
              <w:t>Industrial public display not a consumer range television</w:t>
            </w:r>
          </w:p>
          <w:p w:rsidR="00A05DA8" w:rsidRPr="00C051D9" w:rsidRDefault="00A05DA8" w:rsidP="00A05DA8">
            <w:pPr>
              <w:pStyle w:val="ListParagraph"/>
              <w:numPr>
                <w:ilvl w:val="1"/>
                <w:numId w:val="90"/>
              </w:numPr>
              <w:tabs>
                <w:tab w:val="left" w:pos="8640"/>
              </w:tabs>
              <w:ind w:left="215" w:hanging="215"/>
              <w:rPr>
                <w:rFonts w:asciiTheme="majorBidi" w:hAnsiTheme="majorBidi"/>
                <w:bCs/>
                <w:sz w:val="18"/>
                <w:szCs w:val="14"/>
              </w:rPr>
            </w:pPr>
            <w:r w:rsidRPr="00C051D9">
              <w:rPr>
                <w:rFonts w:asciiTheme="majorBidi" w:hAnsiTheme="majorBidi"/>
                <w:bCs/>
                <w:sz w:val="18"/>
                <w:szCs w:val="14"/>
              </w:rPr>
              <w:t>Built in set-top box compatible with the IP streams from the central distribution server</w:t>
            </w:r>
          </w:p>
          <w:p w:rsidR="00A05DA8" w:rsidRPr="00C051D9" w:rsidRDefault="00A05DA8" w:rsidP="00A05DA8">
            <w:pPr>
              <w:pStyle w:val="ListParagraph"/>
              <w:numPr>
                <w:ilvl w:val="1"/>
                <w:numId w:val="90"/>
              </w:numPr>
              <w:tabs>
                <w:tab w:val="left" w:pos="8640"/>
              </w:tabs>
              <w:ind w:left="215" w:hanging="215"/>
              <w:rPr>
                <w:rFonts w:asciiTheme="majorBidi" w:hAnsiTheme="majorBidi"/>
                <w:bCs/>
                <w:sz w:val="18"/>
                <w:szCs w:val="14"/>
              </w:rPr>
            </w:pPr>
            <w:r w:rsidRPr="00C051D9">
              <w:rPr>
                <w:rFonts w:asciiTheme="majorBidi" w:hAnsiTheme="majorBidi"/>
                <w:bCs/>
                <w:sz w:val="18"/>
                <w:szCs w:val="14"/>
              </w:rPr>
              <w:t>Native resolution of Full HD (1920 x 1080)</w:t>
            </w:r>
          </w:p>
          <w:p w:rsidR="00A05DA8" w:rsidRPr="00C051D9" w:rsidRDefault="00A05DA8" w:rsidP="00A05DA8">
            <w:pPr>
              <w:pStyle w:val="ListParagraph"/>
              <w:numPr>
                <w:ilvl w:val="1"/>
                <w:numId w:val="90"/>
              </w:numPr>
              <w:tabs>
                <w:tab w:val="left" w:pos="8640"/>
              </w:tabs>
              <w:ind w:left="215" w:hanging="215"/>
              <w:rPr>
                <w:rFonts w:asciiTheme="majorBidi" w:hAnsiTheme="majorBidi"/>
                <w:bCs/>
                <w:sz w:val="18"/>
                <w:szCs w:val="14"/>
              </w:rPr>
            </w:pPr>
            <w:r w:rsidRPr="00C051D9">
              <w:rPr>
                <w:rFonts w:asciiTheme="majorBidi" w:hAnsiTheme="majorBidi"/>
                <w:bCs/>
                <w:sz w:val="18"/>
                <w:szCs w:val="14"/>
              </w:rPr>
              <w:t>Ultra-wide viewing angle of 178 degrees</w:t>
            </w:r>
          </w:p>
          <w:p w:rsidR="00A05DA8" w:rsidRPr="00C051D9" w:rsidRDefault="00A05DA8" w:rsidP="00A05DA8">
            <w:pPr>
              <w:pStyle w:val="ListParagraph"/>
              <w:numPr>
                <w:ilvl w:val="1"/>
                <w:numId w:val="90"/>
              </w:numPr>
              <w:tabs>
                <w:tab w:val="left" w:pos="8640"/>
              </w:tabs>
              <w:ind w:left="215" w:hanging="215"/>
              <w:rPr>
                <w:rFonts w:asciiTheme="majorBidi" w:hAnsiTheme="majorBidi"/>
                <w:bCs/>
                <w:sz w:val="18"/>
                <w:szCs w:val="14"/>
              </w:rPr>
            </w:pPr>
            <w:r w:rsidRPr="00C051D9">
              <w:rPr>
                <w:rFonts w:asciiTheme="majorBidi" w:hAnsiTheme="majorBidi"/>
                <w:bCs/>
                <w:sz w:val="18"/>
                <w:szCs w:val="14"/>
              </w:rPr>
              <w:t>Must be wall-mounted</w:t>
            </w:r>
          </w:p>
          <w:p w:rsidR="00A05DA8" w:rsidRPr="00C051D9" w:rsidRDefault="00A05DA8" w:rsidP="00A05DA8">
            <w:pPr>
              <w:pStyle w:val="ListParagraph"/>
              <w:numPr>
                <w:ilvl w:val="1"/>
                <w:numId w:val="90"/>
              </w:numPr>
              <w:tabs>
                <w:tab w:val="left" w:pos="8640"/>
              </w:tabs>
              <w:ind w:left="215" w:hanging="215"/>
              <w:rPr>
                <w:rFonts w:asciiTheme="majorBidi" w:hAnsiTheme="majorBidi"/>
                <w:bCs/>
                <w:sz w:val="18"/>
                <w:szCs w:val="14"/>
              </w:rPr>
            </w:pPr>
            <w:r w:rsidRPr="00C051D9">
              <w:rPr>
                <w:rFonts w:asciiTheme="majorBidi" w:hAnsiTheme="majorBidi"/>
                <w:bCs/>
                <w:sz w:val="18"/>
                <w:szCs w:val="14"/>
              </w:rPr>
              <w:t>Input types:</w:t>
            </w:r>
          </w:p>
          <w:p w:rsidR="00A05DA8" w:rsidRPr="00C051D9" w:rsidRDefault="00A05DA8" w:rsidP="00A05DA8">
            <w:pPr>
              <w:pStyle w:val="ListParagraph"/>
              <w:numPr>
                <w:ilvl w:val="2"/>
                <w:numId w:val="90"/>
              </w:numPr>
              <w:tabs>
                <w:tab w:val="left" w:pos="8640"/>
              </w:tabs>
              <w:ind w:left="575" w:hanging="180"/>
              <w:rPr>
                <w:rFonts w:asciiTheme="majorBidi" w:hAnsiTheme="majorBidi"/>
                <w:bCs/>
                <w:sz w:val="18"/>
                <w:szCs w:val="14"/>
              </w:rPr>
            </w:pPr>
            <w:r w:rsidRPr="00C051D9">
              <w:rPr>
                <w:rFonts w:asciiTheme="majorBidi" w:hAnsiTheme="majorBidi"/>
                <w:bCs/>
                <w:sz w:val="18"/>
                <w:szCs w:val="14"/>
              </w:rPr>
              <w:t>Mini D-Sub 15-pin</w:t>
            </w:r>
          </w:p>
          <w:p w:rsidR="00A05DA8" w:rsidRPr="00C051D9" w:rsidRDefault="00A05DA8" w:rsidP="00A05DA8">
            <w:pPr>
              <w:pStyle w:val="ListParagraph"/>
              <w:numPr>
                <w:ilvl w:val="2"/>
                <w:numId w:val="90"/>
              </w:numPr>
              <w:tabs>
                <w:tab w:val="left" w:pos="8640"/>
              </w:tabs>
              <w:ind w:left="575" w:hanging="180"/>
              <w:rPr>
                <w:rFonts w:asciiTheme="majorBidi" w:hAnsiTheme="majorBidi"/>
                <w:bCs/>
                <w:sz w:val="18"/>
                <w:szCs w:val="14"/>
              </w:rPr>
            </w:pPr>
            <w:r w:rsidRPr="00C051D9">
              <w:rPr>
                <w:rFonts w:asciiTheme="majorBidi" w:hAnsiTheme="majorBidi"/>
                <w:bCs/>
                <w:sz w:val="18"/>
                <w:szCs w:val="14"/>
              </w:rPr>
              <w:t>2 x HDMI</w:t>
            </w:r>
          </w:p>
          <w:p w:rsidR="00A05DA8" w:rsidRPr="00C051D9" w:rsidRDefault="00A05DA8" w:rsidP="00A05DA8">
            <w:pPr>
              <w:pStyle w:val="ListParagraph"/>
              <w:numPr>
                <w:ilvl w:val="2"/>
                <w:numId w:val="90"/>
              </w:numPr>
              <w:tabs>
                <w:tab w:val="left" w:pos="8640"/>
              </w:tabs>
              <w:ind w:left="575" w:hanging="180"/>
              <w:rPr>
                <w:rFonts w:asciiTheme="majorBidi" w:hAnsiTheme="majorBidi"/>
                <w:bCs/>
                <w:sz w:val="18"/>
                <w:szCs w:val="14"/>
              </w:rPr>
            </w:pPr>
            <w:r w:rsidRPr="00C051D9">
              <w:rPr>
                <w:rFonts w:asciiTheme="majorBidi" w:hAnsiTheme="majorBidi"/>
                <w:bCs/>
                <w:sz w:val="18"/>
                <w:szCs w:val="14"/>
              </w:rPr>
              <w:t>1 x DVD-D</w:t>
            </w:r>
          </w:p>
          <w:p w:rsidR="00A05DA8" w:rsidRPr="00C051D9" w:rsidRDefault="00A05DA8" w:rsidP="00A05DA8">
            <w:pPr>
              <w:pStyle w:val="ListParagraph"/>
              <w:numPr>
                <w:ilvl w:val="2"/>
                <w:numId w:val="90"/>
              </w:numPr>
              <w:tabs>
                <w:tab w:val="left" w:pos="8640"/>
              </w:tabs>
              <w:ind w:left="575" w:hanging="180"/>
              <w:rPr>
                <w:rFonts w:asciiTheme="majorBidi" w:hAnsiTheme="majorBidi"/>
                <w:bCs/>
                <w:sz w:val="18"/>
                <w:szCs w:val="14"/>
              </w:rPr>
            </w:pPr>
            <w:r w:rsidRPr="00C051D9">
              <w:rPr>
                <w:rFonts w:asciiTheme="majorBidi" w:hAnsiTheme="majorBidi"/>
                <w:bCs/>
                <w:sz w:val="18"/>
                <w:szCs w:val="14"/>
              </w:rPr>
              <w:t xml:space="preserve">1 x </w:t>
            </w:r>
            <w:proofErr w:type="spellStart"/>
            <w:r w:rsidRPr="00C051D9">
              <w:rPr>
                <w:rFonts w:asciiTheme="majorBidi" w:hAnsiTheme="majorBidi"/>
                <w:bCs/>
                <w:sz w:val="18"/>
                <w:szCs w:val="14"/>
              </w:rPr>
              <w:t>DisplayPort</w:t>
            </w:r>
            <w:proofErr w:type="spellEnd"/>
          </w:p>
          <w:p w:rsidR="00A05DA8" w:rsidRPr="00C051D9" w:rsidRDefault="00A05DA8" w:rsidP="00A05DA8">
            <w:pPr>
              <w:pStyle w:val="ListParagraph"/>
              <w:numPr>
                <w:ilvl w:val="2"/>
                <w:numId w:val="90"/>
              </w:numPr>
              <w:tabs>
                <w:tab w:val="left" w:pos="8640"/>
              </w:tabs>
              <w:ind w:left="575" w:hanging="180"/>
              <w:rPr>
                <w:rFonts w:asciiTheme="majorBidi" w:hAnsiTheme="majorBidi"/>
                <w:bCs/>
                <w:sz w:val="18"/>
                <w:szCs w:val="14"/>
              </w:rPr>
            </w:pPr>
            <w:r w:rsidRPr="00C051D9">
              <w:rPr>
                <w:rFonts w:asciiTheme="majorBidi" w:hAnsiTheme="majorBidi"/>
                <w:bCs/>
                <w:sz w:val="18"/>
                <w:szCs w:val="14"/>
              </w:rPr>
              <w:t>Composite BNC</w:t>
            </w:r>
          </w:p>
          <w:p w:rsidR="00A05DA8" w:rsidRPr="00C051D9" w:rsidRDefault="00A05DA8" w:rsidP="00A05DA8">
            <w:pPr>
              <w:pStyle w:val="ListParagraph"/>
              <w:numPr>
                <w:ilvl w:val="2"/>
                <w:numId w:val="90"/>
              </w:numPr>
              <w:tabs>
                <w:tab w:val="left" w:pos="8640"/>
              </w:tabs>
              <w:ind w:left="575" w:hanging="180"/>
              <w:rPr>
                <w:rFonts w:asciiTheme="majorBidi" w:hAnsiTheme="majorBidi"/>
                <w:bCs/>
                <w:sz w:val="18"/>
                <w:szCs w:val="14"/>
              </w:rPr>
            </w:pPr>
            <w:r w:rsidRPr="00C051D9">
              <w:rPr>
                <w:rFonts w:asciiTheme="majorBidi" w:hAnsiTheme="majorBidi"/>
                <w:bCs/>
                <w:sz w:val="18"/>
                <w:szCs w:val="14"/>
              </w:rPr>
              <w:t>S-Terminal</w:t>
            </w:r>
          </w:p>
          <w:p w:rsidR="00A05DA8" w:rsidRPr="00C051D9" w:rsidRDefault="00A05DA8" w:rsidP="00A05DA8">
            <w:pPr>
              <w:pStyle w:val="ListParagraph"/>
              <w:numPr>
                <w:ilvl w:val="1"/>
                <w:numId w:val="90"/>
              </w:numPr>
              <w:tabs>
                <w:tab w:val="left" w:pos="8640"/>
              </w:tabs>
              <w:ind w:left="215" w:hanging="180"/>
              <w:rPr>
                <w:rFonts w:asciiTheme="majorBidi" w:hAnsiTheme="majorBidi" w:cstheme="majorBidi"/>
                <w:bCs/>
                <w:sz w:val="18"/>
                <w:szCs w:val="14"/>
              </w:rPr>
            </w:pPr>
            <w:r w:rsidRPr="00C051D9">
              <w:rPr>
                <w:rFonts w:asciiTheme="majorBidi" w:hAnsiTheme="majorBidi"/>
                <w:bCs/>
                <w:sz w:val="18"/>
                <w:szCs w:val="14"/>
              </w:rPr>
              <w:t>RS-232 and Ethernet control</w:t>
            </w:r>
          </w:p>
        </w:tc>
        <w:tc>
          <w:tcPr>
            <w:tcW w:w="2970" w:type="dxa"/>
          </w:tcPr>
          <w:p w:rsidR="00A05DA8" w:rsidRPr="00C051D9" w:rsidRDefault="00A05DA8" w:rsidP="007731EC">
            <w:pPr>
              <w:pStyle w:val="ListParagraph"/>
              <w:numPr>
                <w:ilvl w:val="1"/>
                <w:numId w:val="90"/>
              </w:numPr>
              <w:tabs>
                <w:tab w:val="left" w:pos="8640"/>
              </w:tabs>
              <w:ind w:left="215" w:hanging="180"/>
              <w:rPr>
                <w:rFonts w:asciiTheme="majorBidi" w:hAnsiTheme="majorBidi" w:cstheme="majorBidi"/>
                <w:bCs/>
                <w:sz w:val="18"/>
                <w:szCs w:val="14"/>
              </w:rPr>
            </w:pPr>
          </w:p>
        </w:tc>
      </w:tr>
      <w:tr w:rsidR="0097276E" w:rsidRPr="00C051D9">
        <w:trPr>
          <w:trHeight w:val="1160"/>
        </w:trPr>
        <w:tc>
          <w:tcPr>
            <w:tcW w:w="648" w:type="dxa"/>
            <w:gridSpan w:val="2"/>
            <w:vAlign w:val="center"/>
          </w:tcPr>
          <w:p w:rsidR="0097276E" w:rsidRPr="00C051D9" w:rsidRDefault="0097276E" w:rsidP="00FA7FCC">
            <w:pPr>
              <w:pStyle w:val="ListParagraph"/>
              <w:tabs>
                <w:tab w:val="left" w:pos="8640"/>
              </w:tabs>
              <w:ind w:left="0"/>
              <w:rPr>
                <w:rFonts w:asciiTheme="majorBidi" w:hAnsiTheme="majorBidi" w:cstheme="majorBidi"/>
                <w:sz w:val="18"/>
                <w:szCs w:val="14"/>
              </w:rPr>
            </w:pPr>
            <w:r w:rsidRPr="00C051D9">
              <w:rPr>
                <w:rFonts w:asciiTheme="majorBidi" w:hAnsiTheme="majorBidi" w:cstheme="majorBidi"/>
                <w:sz w:val="18"/>
                <w:szCs w:val="14"/>
              </w:rPr>
              <w:lastRenderedPageBreak/>
              <w:t>1.1.</w:t>
            </w:r>
            <w:r w:rsidR="00572EC3">
              <w:rPr>
                <w:rFonts w:asciiTheme="majorBidi" w:hAnsiTheme="majorBidi" w:cstheme="majorBidi"/>
                <w:sz w:val="18"/>
                <w:szCs w:val="14"/>
              </w:rPr>
              <w:t>4</w:t>
            </w:r>
          </w:p>
        </w:tc>
        <w:tc>
          <w:tcPr>
            <w:tcW w:w="1213" w:type="dxa"/>
            <w:vAlign w:val="center"/>
          </w:tcPr>
          <w:p w:rsidR="0097276E" w:rsidRPr="00C051D9" w:rsidRDefault="0097276E" w:rsidP="00FA7FCC">
            <w:pPr>
              <w:pStyle w:val="ListParagraph"/>
              <w:tabs>
                <w:tab w:val="left" w:pos="8640"/>
              </w:tabs>
              <w:ind w:left="0"/>
              <w:rPr>
                <w:rFonts w:asciiTheme="majorBidi" w:hAnsiTheme="majorBidi" w:cstheme="majorBidi"/>
                <w:sz w:val="18"/>
                <w:szCs w:val="14"/>
              </w:rPr>
            </w:pPr>
            <w:r w:rsidRPr="00C051D9">
              <w:rPr>
                <w:rFonts w:asciiTheme="majorBidi" w:hAnsiTheme="majorBidi" w:cstheme="majorBidi"/>
                <w:sz w:val="18"/>
                <w:szCs w:val="14"/>
              </w:rPr>
              <w:t>H264 Encoder</w:t>
            </w:r>
          </w:p>
        </w:tc>
        <w:tc>
          <w:tcPr>
            <w:tcW w:w="1577" w:type="dxa"/>
            <w:vAlign w:val="center"/>
          </w:tcPr>
          <w:p w:rsidR="0097276E" w:rsidRPr="00C051D9" w:rsidRDefault="0097276E" w:rsidP="00FA7FCC">
            <w:pPr>
              <w:pStyle w:val="ListParagraph"/>
              <w:tabs>
                <w:tab w:val="left" w:pos="8640"/>
              </w:tabs>
              <w:ind w:left="0"/>
              <w:rPr>
                <w:rFonts w:asciiTheme="majorBidi" w:hAnsiTheme="majorBidi" w:cstheme="majorBidi"/>
                <w:sz w:val="18"/>
                <w:szCs w:val="14"/>
              </w:rPr>
            </w:pPr>
            <w:r w:rsidRPr="00C051D9">
              <w:rPr>
                <w:rFonts w:asciiTheme="majorBidi" w:hAnsiTheme="majorBidi" w:cstheme="majorBidi"/>
                <w:sz w:val="18"/>
                <w:szCs w:val="14"/>
              </w:rPr>
              <w:t>Quantity: 12</w:t>
            </w:r>
          </w:p>
          <w:p w:rsidR="0097276E" w:rsidRPr="00C051D9" w:rsidRDefault="0097276E" w:rsidP="00FA7FCC">
            <w:pPr>
              <w:pStyle w:val="ListParagraph"/>
              <w:tabs>
                <w:tab w:val="left" w:pos="8640"/>
              </w:tabs>
              <w:ind w:left="0"/>
              <w:rPr>
                <w:rFonts w:asciiTheme="majorBidi" w:hAnsiTheme="majorBidi" w:cstheme="majorBidi"/>
                <w:sz w:val="18"/>
                <w:szCs w:val="14"/>
              </w:rPr>
            </w:pPr>
          </w:p>
          <w:p w:rsidR="0097276E" w:rsidRPr="00C051D9" w:rsidRDefault="0097276E" w:rsidP="00FA7FCC">
            <w:pPr>
              <w:pStyle w:val="ListParagraph"/>
              <w:tabs>
                <w:tab w:val="left" w:pos="8640"/>
              </w:tabs>
              <w:ind w:left="0"/>
              <w:rPr>
                <w:rFonts w:asciiTheme="majorBidi" w:hAnsiTheme="majorBidi" w:cstheme="majorBidi"/>
                <w:sz w:val="18"/>
                <w:szCs w:val="14"/>
              </w:rPr>
            </w:pPr>
            <w:r w:rsidRPr="00C051D9">
              <w:rPr>
                <w:rFonts w:asciiTheme="majorBidi" w:hAnsiTheme="majorBidi" w:cstheme="majorBidi"/>
                <w:sz w:val="18"/>
                <w:szCs w:val="14"/>
              </w:rPr>
              <w:t>Location: 7</w:t>
            </w:r>
            <w:r w:rsidRPr="00C051D9">
              <w:rPr>
                <w:rFonts w:asciiTheme="majorBidi" w:hAnsiTheme="majorBidi" w:cstheme="majorBidi"/>
                <w:sz w:val="18"/>
                <w:szCs w:val="14"/>
                <w:vertAlign w:val="superscript"/>
              </w:rPr>
              <w:t>th</w:t>
            </w:r>
            <w:r w:rsidRPr="00C051D9">
              <w:rPr>
                <w:rFonts w:asciiTheme="majorBidi" w:hAnsiTheme="majorBidi" w:cstheme="majorBidi"/>
                <w:sz w:val="18"/>
                <w:szCs w:val="14"/>
              </w:rPr>
              <w:t xml:space="preserve"> Floor server room</w:t>
            </w:r>
          </w:p>
        </w:tc>
        <w:tc>
          <w:tcPr>
            <w:tcW w:w="2790" w:type="dxa"/>
            <w:vAlign w:val="center"/>
          </w:tcPr>
          <w:p w:rsidR="0097276E" w:rsidRPr="00C051D9" w:rsidRDefault="0097276E" w:rsidP="007731EC">
            <w:pPr>
              <w:pStyle w:val="ListParagraph"/>
              <w:numPr>
                <w:ilvl w:val="1"/>
                <w:numId w:val="90"/>
              </w:numPr>
              <w:tabs>
                <w:tab w:val="left" w:pos="8640"/>
              </w:tabs>
              <w:ind w:left="215" w:hanging="180"/>
              <w:rPr>
                <w:rFonts w:asciiTheme="majorBidi" w:hAnsiTheme="majorBidi" w:cstheme="majorBidi"/>
                <w:bCs/>
                <w:sz w:val="18"/>
                <w:szCs w:val="14"/>
              </w:rPr>
            </w:pPr>
            <w:r w:rsidRPr="00C051D9">
              <w:rPr>
                <w:rFonts w:asciiTheme="majorBidi" w:hAnsiTheme="majorBidi" w:cstheme="majorBidi"/>
                <w:bCs/>
                <w:sz w:val="18"/>
                <w:szCs w:val="14"/>
              </w:rPr>
              <w:t>HDMI input with separate HDCP decryption device if required</w:t>
            </w:r>
          </w:p>
          <w:p w:rsidR="0097276E" w:rsidRPr="00C051D9" w:rsidRDefault="0097276E" w:rsidP="007731EC">
            <w:pPr>
              <w:pStyle w:val="ListParagraph"/>
              <w:numPr>
                <w:ilvl w:val="1"/>
                <w:numId w:val="90"/>
              </w:numPr>
              <w:tabs>
                <w:tab w:val="left" w:pos="8640"/>
              </w:tabs>
              <w:ind w:left="215" w:hanging="180"/>
              <w:rPr>
                <w:rFonts w:asciiTheme="majorBidi" w:hAnsiTheme="majorBidi" w:cstheme="majorBidi"/>
                <w:bCs/>
                <w:sz w:val="18"/>
                <w:szCs w:val="14"/>
              </w:rPr>
            </w:pPr>
            <w:r w:rsidRPr="00C051D9">
              <w:rPr>
                <w:rFonts w:asciiTheme="majorBidi" w:hAnsiTheme="majorBidi" w:cstheme="majorBidi"/>
                <w:bCs/>
                <w:sz w:val="18"/>
                <w:szCs w:val="14"/>
              </w:rPr>
              <w:t>Fully compatible with central video distribution server</w:t>
            </w:r>
          </w:p>
          <w:p w:rsidR="0097276E" w:rsidRPr="00C051D9" w:rsidRDefault="0097276E" w:rsidP="007731EC">
            <w:pPr>
              <w:pStyle w:val="ListParagraph"/>
              <w:numPr>
                <w:ilvl w:val="1"/>
                <w:numId w:val="90"/>
              </w:numPr>
              <w:tabs>
                <w:tab w:val="left" w:pos="8640"/>
              </w:tabs>
              <w:ind w:left="215" w:hanging="180"/>
              <w:rPr>
                <w:rFonts w:asciiTheme="majorBidi" w:hAnsiTheme="majorBidi" w:cstheme="majorBidi"/>
                <w:bCs/>
                <w:sz w:val="18"/>
                <w:szCs w:val="14"/>
              </w:rPr>
            </w:pPr>
            <w:r w:rsidRPr="00C051D9">
              <w:rPr>
                <w:rFonts w:asciiTheme="majorBidi" w:hAnsiTheme="majorBidi" w:cstheme="majorBidi"/>
                <w:bCs/>
                <w:sz w:val="18"/>
                <w:szCs w:val="14"/>
              </w:rPr>
              <w:t>Can be separate devices or modules of a head-end unit</w:t>
            </w:r>
          </w:p>
          <w:p w:rsidR="0097276E" w:rsidRPr="00C051D9" w:rsidRDefault="0097276E" w:rsidP="007731EC">
            <w:pPr>
              <w:pStyle w:val="ListParagraph"/>
              <w:numPr>
                <w:ilvl w:val="1"/>
                <w:numId w:val="90"/>
              </w:numPr>
              <w:tabs>
                <w:tab w:val="left" w:pos="8640"/>
              </w:tabs>
              <w:ind w:left="215" w:hanging="180"/>
              <w:rPr>
                <w:rFonts w:asciiTheme="majorBidi" w:hAnsiTheme="majorBidi" w:cstheme="majorBidi"/>
                <w:bCs/>
                <w:sz w:val="18"/>
                <w:szCs w:val="14"/>
              </w:rPr>
            </w:pPr>
            <w:r w:rsidRPr="00C051D9">
              <w:rPr>
                <w:rFonts w:asciiTheme="majorBidi" w:hAnsiTheme="majorBidi" w:cstheme="majorBidi"/>
                <w:bCs/>
                <w:sz w:val="18"/>
                <w:szCs w:val="14"/>
              </w:rPr>
              <w:t>Rack mountable</w:t>
            </w:r>
          </w:p>
        </w:tc>
        <w:tc>
          <w:tcPr>
            <w:tcW w:w="2970" w:type="dxa"/>
          </w:tcPr>
          <w:p w:rsidR="0097276E" w:rsidRPr="00C051D9" w:rsidRDefault="0097276E" w:rsidP="007731EC">
            <w:pPr>
              <w:pStyle w:val="ListParagraph"/>
              <w:numPr>
                <w:ilvl w:val="1"/>
                <w:numId w:val="90"/>
              </w:numPr>
              <w:tabs>
                <w:tab w:val="left" w:pos="8640"/>
              </w:tabs>
              <w:ind w:left="215" w:hanging="180"/>
              <w:rPr>
                <w:rFonts w:asciiTheme="majorBidi" w:hAnsiTheme="majorBidi" w:cstheme="majorBidi"/>
                <w:bCs/>
                <w:sz w:val="18"/>
                <w:szCs w:val="14"/>
              </w:rPr>
            </w:pPr>
          </w:p>
        </w:tc>
      </w:tr>
      <w:tr w:rsidR="0097276E" w:rsidRPr="00C051D9">
        <w:trPr>
          <w:trHeight w:val="800"/>
        </w:trPr>
        <w:tc>
          <w:tcPr>
            <w:tcW w:w="648" w:type="dxa"/>
            <w:gridSpan w:val="2"/>
            <w:vAlign w:val="center"/>
          </w:tcPr>
          <w:p w:rsidR="0097276E" w:rsidRPr="00C051D9" w:rsidRDefault="0097276E" w:rsidP="00FA7FCC">
            <w:pPr>
              <w:pStyle w:val="ListParagraph"/>
              <w:tabs>
                <w:tab w:val="left" w:pos="8640"/>
              </w:tabs>
              <w:ind w:left="0"/>
              <w:rPr>
                <w:rFonts w:asciiTheme="majorBidi" w:hAnsiTheme="majorBidi" w:cstheme="majorBidi"/>
                <w:sz w:val="18"/>
                <w:szCs w:val="14"/>
              </w:rPr>
            </w:pPr>
            <w:r w:rsidRPr="00C051D9">
              <w:rPr>
                <w:rFonts w:asciiTheme="majorBidi" w:hAnsiTheme="majorBidi" w:cstheme="majorBidi"/>
                <w:sz w:val="18"/>
                <w:szCs w:val="14"/>
              </w:rPr>
              <w:t>1.1.</w:t>
            </w:r>
            <w:r w:rsidR="00572EC3">
              <w:rPr>
                <w:rFonts w:asciiTheme="majorBidi" w:hAnsiTheme="majorBidi" w:cstheme="majorBidi"/>
                <w:sz w:val="18"/>
                <w:szCs w:val="14"/>
              </w:rPr>
              <w:t>5</w:t>
            </w:r>
          </w:p>
        </w:tc>
        <w:tc>
          <w:tcPr>
            <w:tcW w:w="1213" w:type="dxa"/>
            <w:vAlign w:val="center"/>
          </w:tcPr>
          <w:p w:rsidR="0097276E" w:rsidRPr="00C051D9" w:rsidRDefault="0097276E" w:rsidP="00FA7FCC">
            <w:pPr>
              <w:pStyle w:val="ListParagraph"/>
              <w:tabs>
                <w:tab w:val="left" w:pos="8640"/>
              </w:tabs>
              <w:ind w:left="0"/>
              <w:rPr>
                <w:rFonts w:asciiTheme="majorBidi" w:hAnsiTheme="majorBidi" w:cstheme="majorBidi"/>
                <w:sz w:val="18"/>
                <w:szCs w:val="14"/>
              </w:rPr>
            </w:pPr>
            <w:r w:rsidRPr="00C051D9">
              <w:rPr>
                <w:rFonts w:asciiTheme="majorBidi" w:hAnsiTheme="majorBidi" w:cstheme="majorBidi"/>
                <w:sz w:val="18"/>
                <w:szCs w:val="14"/>
              </w:rPr>
              <w:t>Digital Signage Player</w:t>
            </w:r>
          </w:p>
        </w:tc>
        <w:tc>
          <w:tcPr>
            <w:tcW w:w="1577" w:type="dxa"/>
            <w:vAlign w:val="center"/>
          </w:tcPr>
          <w:p w:rsidR="0097276E" w:rsidRPr="00C051D9" w:rsidRDefault="0097276E" w:rsidP="00FA7FCC">
            <w:pPr>
              <w:pStyle w:val="ListParagraph"/>
              <w:tabs>
                <w:tab w:val="left" w:pos="8640"/>
              </w:tabs>
              <w:ind w:left="0"/>
              <w:rPr>
                <w:rFonts w:asciiTheme="majorBidi" w:hAnsiTheme="majorBidi" w:cstheme="majorBidi"/>
                <w:sz w:val="18"/>
                <w:szCs w:val="14"/>
              </w:rPr>
            </w:pPr>
            <w:r w:rsidRPr="00C051D9">
              <w:rPr>
                <w:rFonts w:asciiTheme="majorBidi" w:hAnsiTheme="majorBidi" w:cstheme="majorBidi"/>
                <w:sz w:val="18"/>
                <w:szCs w:val="14"/>
              </w:rPr>
              <w:t>Quantity: 1</w:t>
            </w:r>
          </w:p>
          <w:p w:rsidR="0097276E" w:rsidRPr="00C051D9" w:rsidRDefault="0097276E" w:rsidP="00FA7FCC">
            <w:pPr>
              <w:pStyle w:val="ListParagraph"/>
              <w:tabs>
                <w:tab w:val="left" w:pos="8640"/>
              </w:tabs>
              <w:ind w:left="0"/>
              <w:rPr>
                <w:rFonts w:asciiTheme="majorBidi" w:hAnsiTheme="majorBidi" w:cstheme="majorBidi"/>
                <w:sz w:val="18"/>
                <w:szCs w:val="14"/>
              </w:rPr>
            </w:pPr>
          </w:p>
          <w:p w:rsidR="0097276E" w:rsidRPr="00C051D9" w:rsidRDefault="0097276E" w:rsidP="00FA7FCC">
            <w:pPr>
              <w:pStyle w:val="ListParagraph"/>
              <w:tabs>
                <w:tab w:val="left" w:pos="8640"/>
              </w:tabs>
              <w:ind w:left="0"/>
              <w:rPr>
                <w:rFonts w:asciiTheme="majorBidi" w:hAnsiTheme="majorBidi" w:cstheme="majorBidi"/>
                <w:sz w:val="18"/>
                <w:szCs w:val="14"/>
              </w:rPr>
            </w:pPr>
            <w:r w:rsidRPr="00C051D9">
              <w:rPr>
                <w:rFonts w:asciiTheme="majorBidi" w:hAnsiTheme="majorBidi" w:cstheme="majorBidi"/>
                <w:sz w:val="18"/>
                <w:szCs w:val="14"/>
              </w:rPr>
              <w:t>Location:</w:t>
            </w:r>
          </w:p>
        </w:tc>
        <w:tc>
          <w:tcPr>
            <w:tcW w:w="2790" w:type="dxa"/>
            <w:vAlign w:val="center"/>
          </w:tcPr>
          <w:p w:rsidR="0097276E" w:rsidRPr="00C051D9" w:rsidRDefault="0097276E" w:rsidP="007731EC">
            <w:pPr>
              <w:pStyle w:val="ListParagraph"/>
              <w:numPr>
                <w:ilvl w:val="1"/>
                <w:numId w:val="90"/>
              </w:numPr>
              <w:tabs>
                <w:tab w:val="left" w:pos="8640"/>
              </w:tabs>
              <w:ind w:left="215" w:hanging="180"/>
              <w:rPr>
                <w:rFonts w:asciiTheme="majorBidi" w:hAnsiTheme="majorBidi" w:cstheme="majorBidi"/>
                <w:bCs/>
                <w:sz w:val="18"/>
                <w:szCs w:val="14"/>
              </w:rPr>
            </w:pPr>
            <w:r w:rsidRPr="00C051D9">
              <w:rPr>
                <w:rFonts w:asciiTheme="majorBidi" w:hAnsiTheme="majorBidi" w:cstheme="majorBidi"/>
                <w:bCs/>
                <w:sz w:val="18"/>
                <w:szCs w:val="14"/>
              </w:rPr>
              <w:t>Can be a separate device or a software based solution</w:t>
            </w:r>
          </w:p>
          <w:p w:rsidR="0097276E" w:rsidRPr="00C051D9" w:rsidRDefault="0097276E" w:rsidP="007731EC">
            <w:pPr>
              <w:pStyle w:val="ListParagraph"/>
              <w:numPr>
                <w:ilvl w:val="1"/>
                <w:numId w:val="90"/>
              </w:numPr>
              <w:tabs>
                <w:tab w:val="left" w:pos="8640"/>
              </w:tabs>
              <w:ind w:left="215" w:hanging="180"/>
              <w:rPr>
                <w:rFonts w:asciiTheme="majorBidi" w:hAnsiTheme="majorBidi" w:cstheme="majorBidi"/>
                <w:bCs/>
                <w:sz w:val="18"/>
                <w:szCs w:val="14"/>
              </w:rPr>
            </w:pPr>
            <w:r w:rsidRPr="00C051D9">
              <w:rPr>
                <w:rFonts w:asciiTheme="majorBidi" w:hAnsiTheme="majorBidi" w:cstheme="majorBidi"/>
                <w:bCs/>
                <w:sz w:val="18"/>
                <w:szCs w:val="14"/>
              </w:rPr>
              <w:t>Can output an H264 stream compatible with the building-wide video distribution</w:t>
            </w:r>
          </w:p>
        </w:tc>
        <w:tc>
          <w:tcPr>
            <w:tcW w:w="2970" w:type="dxa"/>
          </w:tcPr>
          <w:p w:rsidR="0097276E" w:rsidRPr="00C051D9" w:rsidRDefault="0097276E" w:rsidP="007731EC">
            <w:pPr>
              <w:pStyle w:val="ListParagraph"/>
              <w:numPr>
                <w:ilvl w:val="1"/>
                <w:numId w:val="90"/>
              </w:numPr>
              <w:tabs>
                <w:tab w:val="left" w:pos="8640"/>
              </w:tabs>
              <w:ind w:left="215" w:hanging="180"/>
              <w:rPr>
                <w:rFonts w:asciiTheme="majorBidi" w:hAnsiTheme="majorBidi" w:cstheme="majorBidi"/>
                <w:bCs/>
                <w:sz w:val="18"/>
                <w:szCs w:val="14"/>
              </w:rPr>
            </w:pPr>
          </w:p>
        </w:tc>
      </w:tr>
      <w:tr w:rsidR="0097276E" w:rsidRPr="00C051D9">
        <w:trPr>
          <w:trHeight w:val="1340"/>
        </w:trPr>
        <w:tc>
          <w:tcPr>
            <w:tcW w:w="648" w:type="dxa"/>
            <w:gridSpan w:val="2"/>
            <w:vAlign w:val="center"/>
          </w:tcPr>
          <w:p w:rsidR="0097276E" w:rsidRPr="00C051D9" w:rsidRDefault="0097276E" w:rsidP="00FA7FCC">
            <w:pPr>
              <w:pStyle w:val="ListParagraph"/>
              <w:tabs>
                <w:tab w:val="left" w:pos="8640"/>
              </w:tabs>
              <w:ind w:left="0"/>
              <w:rPr>
                <w:rFonts w:asciiTheme="majorBidi" w:hAnsiTheme="majorBidi" w:cstheme="majorBidi"/>
                <w:sz w:val="18"/>
                <w:szCs w:val="14"/>
              </w:rPr>
            </w:pPr>
            <w:r w:rsidRPr="00C051D9">
              <w:rPr>
                <w:rFonts w:asciiTheme="majorBidi" w:hAnsiTheme="majorBidi" w:cstheme="majorBidi"/>
                <w:sz w:val="18"/>
                <w:szCs w:val="14"/>
              </w:rPr>
              <w:t>1.1.</w:t>
            </w:r>
            <w:r w:rsidR="00572EC3">
              <w:rPr>
                <w:rFonts w:asciiTheme="majorBidi" w:hAnsiTheme="majorBidi" w:cstheme="majorBidi"/>
                <w:sz w:val="18"/>
                <w:szCs w:val="14"/>
              </w:rPr>
              <w:t>6</w:t>
            </w:r>
          </w:p>
        </w:tc>
        <w:tc>
          <w:tcPr>
            <w:tcW w:w="1213" w:type="dxa"/>
            <w:vAlign w:val="center"/>
          </w:tcPr>
          <w:p w:rsidR="0097276E" w:rsidRPr="00C051D9" w:rsidRDefault="0097276E" w:rsidP="00FA7FCC">
            <w:pPr>
              <w:pStyle w:val="ListParagraph"/>
              <w:tabs>
                <w:tab w:val="left" w:pos="8640"/>
              </w:tabs>
              <w:ind w:left="0"/>
              <w:rPr>
                <w:rFonts w:asciiTheme="majorBidi" w:hAnsiTheme="majorBidi" w:cstheme="majorBidi"/>
                <w:sz w:val="18"/>
                <w:szCs w:val="14"/>
              </w:rPr>
            </w:pPr>
            <w:r w:rsidRPr="00C051D9">
              <w:rPr>
                <w:rFonts w:asciiTheme="majorBidi" w:hAnsiTheme="majorBidi" w:cstheme="majorBidi"/>
                <w:sz w:val="18"/>
                <w:szCs w:val="14"/>
              </w:rPr>
              <w:t>Cabling</w:t>
            </w:r>
          </w:p>
        </w:tc>
        <w:tc>
          <w:tcPr>
            <w:tcW w:w="1577" w:type="dxa"/>
            <w:vAlign w:val="center"/>
          </w:tcPr>
          <w:p w:rsidR="0097276E" w:rsidRPr="00C051D9" w:rsidRDefault="0097276E" w:rsidP="00FA7FCC">
            <w:pPr>
              <w:pStyle w:val="ListParagraph"/>
              <w:tabs>
                <w:tab w:val="left" w:pos="8640"/>
              </w:tabs>
              <w:ind w:left="0"/>
              <w:rPr>
                <w:rFonts w:asciiTheme="majorBidi" w:hAnsiTheme="majorBidi" w:cstheme="majorBidi"/>
                <w:sz w:val="18"/>
                <w:szCs w:val="14"/>
              </w:rPr>
            </w:pPr>
            <w:r w:rsidRPr="00C051D9">
              <w:rPr>
                <w:rFonts w:asciiTheme="majorBidi" w:hAnsiTheme="majorBidi" w:cstheme="majorBidi"/>
                <w:sz w:val="18"/>
                <w:szCs w:val="14"/>
              </w:rPr>
              <w:t xml:space="preserve">Quantity: </w:t>
            </w:r>
          </w:p>
          <w:p w:rsidR="0097276E" w:rsidRPr="00C051D9" w:rsidRDefault="0097276E" w:rsidP="00FA7FCC">
            <w:pPr>
              <w:pStyle w:val="ListParagraph"/>
              <w:tabs>
                <w:tab w:val="left" w:pos="8640"/>
              </w:tabs>
              <w:ind w:left="0"/>
              <w:rPr>
                <w:rFonts w:asciiTheme="majorBidi" w:hAnsiTheme="majorBidi" w:cstheme="majorBidi"/>
                <w:sz w:val="18"/>
                <w:szCs w:val="14"/>
              </w:rPr>
            </w:pPr>
          </w:p>
          <w:p w:rsidR="0097276E" w:rsidRPr="00C051D9" w:rsidRDefault="0097276E" w:rsidP="00FA7FCC">
            <w:pPr>
              <w:pStyle w:val="ListParagraph"/>
              <w:tabs>
                <w:tab w:val="left" w:pos="8640"/>
              </w:tabs>
              <w:ind w:left="0"/>
              <w:rPr>
                <w:rFonts w:asciiTheme="majorBidi" w:hAnsiTheme="majorBidi" w:cstheme="majorBidi"/>
                <w:sz w:val="18"/>
                <w:szCs w:val="14"/>
              </w:rPr>
            </w:pPr>
            <w:r w:rsidRPr="00C051D9">
              <w:rPr>
                <w:rFonts w:asciiTheme="majorBidi" w:hAnsiTheme="majorBidi" w:cstheme="majorBidi"/>
                <w:sz w:val="18"/>
                <w:szCs w:val="14"/>
              </w:rPr>
              <w:t>Location:</w:t>
            </w:r>
          </w:p>
        </w:tc>
        <w:tc>
          <w:tcPr>
            <w:tcW w:w="2790" w:type="dxa"/>
            <w:vAlign w:val="center"/>
          </w:tcPr>
          <w:p w:rsidR="0097276E" w:rsidRPr="00C051D9" w:rsidRDefault="0097276E" w:rsidP="007731EC">
            <w:pPr>
              <w:pStyle w:val="ListParagraph"/>
              <w:numPr>
                <w:ilvl w:val="0"/>
                <w:numId w:val="91"/>
              </w:numPr>
              <w:ind w:left="215" w:hanging="180"/>
              <w:rPr>
                <w:rFonts w:asciiTheme="majorBidi" w:hAnsiTheme="majorBidi" w:cstheme="majorBidi"/>
                <w:sz w:val="18"/>
                <w:szCs w:val="14"/>
              </w:rPr>
            </w:pPr>
            <w:r w:rsidRPr="00C051D9">
              <w:rPr>
                <w:rFonts w:asciiTheme="majorBidi" w:hAnsiTheme="majorBidi" w:cstheme="majorBidi"/>
                <w:sz w:val="18"/>
                <w:szCs w:val="14"/>
              </w:rPr>
              <w:t>Minimum amount of cabling to reduce the complexity of wiring and ease future troubleshooting.</w:t>
            </w:r>
          </w:p>
          <w:p w:rsidR="0097276E" w:rsidRPr="00C051D9" w:rsidRDefault="0097276E" w:rsidP="007731EC">
            <w:pPr>
              <w:pStyle w:val="ListParagraph"/>
              <w:numPr>
                <w:ilvl w:val="0"/>
                <w:numId w:val="91"/>
              </w:numPr>
              <w:ind w:left="215" w:hanging="180"/>
              <w:rPr>
                <w:rFonts w:asciiTheme="majorBidi" w:hAnsiTheme="majorBidi" w:cstheme="majorBidi"/>
                <w:sz w:val="18"/>
                <w:szCs w:val="14"/>
              </w:rPr>
            </w:pPr>
            <w:r w:rsidRPr="00C051D9">
              <w:rPr>
                <w:rFonts w:asciiTheme="majorBidi" w:hAnsiTheme="majorBidi" w:cstheme="majorBidi"/>
                <w:sz w:val="18"/>
                <w:szCs w:val="14"/>
              </w:rPr>
              <w:t>All cabling must be done via high quality UTP (Unshielded Twisted Pair) cable.</w:t>
            </w:r>
          </w:p>
          <w:p w:rsidR="0097276E" w:rsidRPr="00C051D9" w:rsidRDefault="0097276E" w:rsidP="007731EC">
            <w:pPr>
              <w:pStyle w:val="ListParagraph"/>
              <w:numPr>
                <w:ilvl w:val="0"/>
                <w:numId w:val="91"/>
              </w:numPr>
              <w:tabs>
                <w:tab w:val="left" w:pos="8640"/>
              </w:tabs>
              <w:ind w:left="215" w:hanging="180"/>
              <w:rPr>
                <w:rFonts w:asciiTheme="majorBidi" w:hAnsiTheme="majorBidi" w:cstheme="majorBidi"/>
                <w:bCs/>
                <w:sz w:val="18"/>
                <w:szCs w:val="14"/>
              </w:rPr>
            </w:pPr>
            <w:r w:rsidRPr="00C051D9">
              <w:rPr>
                <w:rFonts w:asciiTheme="majorBidi" w:hAnsiTheme="majorBidi" w:cstheme="majorBidi"/>
                <w:sz w:val="18"/>
                <w:szCs w:val="14"/>
              </w:rPr>
              <w:t>Lengthier cabling (&gt;100M) must be done via optical fiber.</w:t>
            </w:r>
          </w:p>
        </w:tc>
        <w:tc>
          <w:tcPr>
            <w:tcW w:w="2970" w:type="dxa"/>
          </w:tcPr>
          <w:p w:rsidR="0097276E" w:rsidRPr="00C051D9" w:rsidRDefault="0097276E" w:rsidP="007731EC">
            <w:pPr>
              <w:pStyle w:val="ListParagraph"/>
              <w:numPr>
                <w:ilvl w:val="0"/>
                <w:numId w:val="91"/>
              </w:numPr>
              <w:ind w:left="215" w:hanging="180"/>
              <w:rPr>
                <w:rFonts w:asciiTheme="majorBidi" w:hAnsiTheme="majorBidi" w:cstheme="majorBidi"/>
                <w:sz w:val="18"/>
                <w:szCs w:val="14"/>
              </w:rPr>
            </w:pPr>
          </w:p>
        </w:tc>
      </w:tr>
      <w:tr w:rsidR="0097276E" w:rsidRPr="00C051D9">
        <w:trPr>
          <w:trHeight w:val="359"/>
        </w:trPr>
        <w:tc>
          <w:tcPr>
            <w:tcW w:w="9198" w:type="dxa"/>
            <w:gridSpan w:val="6"/>
            <w:shd w:val="clear" w:color="auto" w:fill="D9D9D9" w:themeFill="background1" w:themeFillShade="D9"/>
            <w:vAlign w:val="center"/>
          </w:tcPr>
          <w:p w:rsidR="0097276E" w:rsidRPr="0097276E" w:rsidRDefault="00DB72C8" w:rsidP="0097276E">
            <w:pPr>
              <w:tabs>
                <w:tab w:val="left" w:pos="8640"/>
              </w:tabs>
              <w:jc w:val="center"/>
              <w:rPr>
                <w:rFonts w:asciiTheme="majorBidi" w:hAnsiTheme="majorBidi" w:cstheme="majorBidi"/>
                <w:b/>
                <w:bCs/>
                <w:sz w:val="18"/>
                <w:szCs w:val="14"/>
              </w:rPr>
            </w:pPr>
            <w:r>
              <w:rPr>
                <w:rFonts w:asciiTheme="majorBidi" w:hAnsiTheme="majorBidi" w:cstheme="majorBidi"/>
                <w:b/>
                <w:bCs/>
                <w:sz w:val="18"/>
                <w:szCs w:val="14"/>
              </w:rPr>
              <w:t xml:space="preserve">1.2 </w:t>
            </w:r>
            <w:r w:rsidR="0097276E" w:rsidRPr="0097276E">
              <w:rPr>
                <w:rFonts w:asciiTheme="majorBidi" w:hAnsiTheme="majorBidi" w:cstheme="majorBidi"/>
                <w:b/>
                <w:bCs/>
                <w:sz w:val="18"/>
                <w:szCs w:val="14"/>
              </w:rPr>
              <w:t>Old Building Camera Room</w:t>
            </w:r>
          </w:p>
        </w:tc>
      </w:tr>
      <w:tr w:rsidR="0097276E" w:rsidRPr="00C051D9">
        <w:trPr>
          <w:trHeight w:val="1340"/>
        </w:trPr>
        <w:tc>
          <w:tcPr>
            <w:tcW w:w="616" w:type="dxa"/>
            <w:vAlign w:val="center"/>
          </w:tcPr>
          <w:p w:rsidR="0097276E" w:rsidRPr="00C051D9" w:rsidRDefault="0097276E" w:rsidP="00FA7FCC">
            <w:pPr>
              <w:pStyle w:val="ListParagraph"/>
              <w:tabs>
                <w:tab w:val="left" w:pos="8640"/>
              </w:tabs>
              <w:ind w:left="0"/>
              <w:rPr>
                <w:rFonts w:asciiTheme="majorBidi" w:hAnsiTheme="majorBidi" w:cstheme="majorBidi"/>
                <w:sz w:val="18"/>
                <w:szCs w:val="14"/>
              </w:rPr>
            </w:pPr>
            <w:r w:rsidRPr="00C051D9">
              <w:rPr>
                <w:rFonts w:asciiTheme="majorBidi" w:hAnsiTheme="majorBidi" w:cstheme="majorBidi"/>
                <w:sz w:val="18"/>
                <w:szCs w:val="14"/>
              </w:rPr>
              <w:t>1.2.1</w:t>
            </w:r>
          </w:p>
        </w:tc>
        <w:tc>
          <w:tcPr>
            <w:tcW w:w="1245" w:type="dxa"/>
            <w:gridSpan w:val="2"/>
            <w:vAlign w:val="center"/>
          </w:tcPr>
          <w:p w:rsidR="0097276E" w:rsidRPr="00C051D9" w:rsidRDefault="0097276E" w:rsidP="00FA7FCC">
            <w:pPr>
              <w:pStyle w:val="ListParagraph"/>
              <w:tabs>
                <w:tab w:val="left" w:pos="8640"/>
              </w:tabs>
              <w:ind w:left="0"/>
              <w:rPr>
                <w:rFonts w:asciiTheme="majorBidi" w:hAnsiTheme="majorBidi" w:cstheme="majorBidi"/>
                <w:sz w:val="18"/>
                <w:szCs w:val="14"/>
              </w:rPr>
            </w:pPr>
            <w:r w:rsidRPr="00C051D9">
              <w:rPr>
                <w:rFonts w:asciiTheme="majorBidi" w:hAnsiTheme="majorBidi" w:cstheme="majorBidi"/>
                <w:bCs/>
                <w:sz w:val="18"/>
                <w:szCs w:val="14"/>
              </w:rPr>
              <w:t>H264 Encoder</w:t>
            </w:r>
          </w:p>
        </w:tc>
        <w:tc>
          <w:tcPr>
            <w:tcW w:w="1577" w:type="dxa"/>
            <w:vAlign w:val="center"/>
          </w:tcPr>
          <w:p w:rsidR="0097276E" w:rsidRPr="00C051D9" w:rsidRDefault="0097276E" w:rsidP="00FA7FCC">
            <w:pPr>
              <w:pStyle w:val="ListParagraph"/>
              <w:tabs>
                <w:tab w:val="left" w:pos="8640"/>
              </w:tabs>
              <w:ind w:left="0"/>
              <w:rPr>
                <w:rFonts w:asciiTheme="majorBidi" w:hAnsiTheme="majorBidi" w:cstheme="majorBidi"/>
                <w:sz w:val="18"/>
                <w:szCs w:val="14"/>
              </w:rPr>
            </w:pPr>
            <w:r w:rsidRPr="00C051D9">
              <w:rPr>
                <w:rFonts w:asciiTheme="majorBidi" w:hAnsiTheme="majorBidi" w:cstheme="majorBidi"/>
                <w:sz w:val="18"/>
                <w:szCs w:val="14"/>
              </w:rPr>
              <w:t>Quantity: 1</w:t>
            </w:r>
          </w:p>
          <w:p w:rsidR="0097276E" w:rsidRPr="00C051D9" w:rsidRDefault="0097276E" w:rsidP="00FA7FCC">
            <w:pPr>
              <w:pStyle w:val="ListParagraph"/>
              <w:tabs>
                <w:tab w:val="left" w:pos="8640"/>
              </w:tabs>
              <w:ind w:left="0"/>
              <w:rPr>
                <w:rFonts w:asciiTheme="majorBidi" w:hAnsiTheme="majorBidi" w:cstheme="majorBidi"/>
                <w:sz w:val="18"/>
                <w:szCs w:val="14"/>
              </w:rPr>
            </w:pPr>
          </w:p>
          <w:p w:rsidR="0097276E" w:rsidRPr="00C051D9" w:rsidRDefault="0097276E" w:rsidP="00FA7FCC">
            <w:pPr>
              <w:pStyle w:val="ListParagraph"/>
              <w:tabs>
                <w:tab w:val="left" w:pos="8640"/>
              </w:tabs>
              <w:ind w:left="0"/>
              <w:rPr>
                <w:rFonts w:asciiTheme="majorBidi" w:hAnsiTheme="majorBidi" w:cstheme="majorBidi"/>
                <w:sz w:val="18"/>
                <w:szCs w:val="14"/>
              </w:rPr>
            </w:pPr>
            <w:r w:rsidRPr="00C051D9">
              <w:rPr>
                <w:rFonts w:asciiTheme="majorBidi" w:hAnsiTheme="majorBidi" w:cstheme="majorBidi"/>
                <w:sz w:val="18"/>
                <w:szCs w:val="14"/>
              </w:rPr>
              <w:t xml:space="preserve">Location: </w:t>
            </w:r>
          </w:p>
        </w:tc>
        <w:tc>
          <w:tcPr>
            <w:tcW w:w="2790" w:type="dxa"/>
            <w:vAlign w:val="center"/>
          </w:tcPr>
          <w:p w:rsidR="0097276E" w:rsidRPr="00C051D9" w:rsidRDefault="0097276E" w:rsidP="007731EC">
            <w:pPr>
              <w:pStyle w:val="ListParagraph"/>
              <w:numPr>
                <w:ilvl w:val="0"/>
                <w:numId w:val="92"/>
              </w:numPr>
              <w:tabs>
                <w:tab w:val="left" w:pos="8640"/>
              </w:tabs>
              <w:ind w:left="215" w:hanging="180"/>
              <w:rPr>
                <w:rFonts w:asciiTheme="majorBidi" w:hAnsiTheme="majorBidi" w:cstheme="majorBidi"/>
                <w:bCs/>
                <w:sz w:val="18"/>
                <w:szCs w:val="14"/>
              </w:rPr>
            </w:pPr>
            <w:r w:rsidRPr="00C051D9">
              <w:rPr>
                <w:rFonts w:asciiTheme="majorBidi" w:hAnsiTheme="majorBidi" w:cstheme="majorBidi"/>
                <w:bCs/>
                <w:sz w:val="18"/>
                <w:szCs w:val="14"/>
              </w:rPr>
              <w:t>HDMI input</w:t>
            </w:r>
          </w:p>
          <w:p w:rsidR="0097276E" w:rsidRPr="00C051D9" w:rsidRDefault="0097276E" w:rsidP="007731EC">
            <w:pPr>
              <w:pStyle w:val="ListParagraph"/>
              <w:numPr>
                <w:ilvl w:val="0"/>
                <w:numId w:val="92"/>
              </w:numPr>
              <w:tabs>
                <w:tab w:val="left" w:pos="8640"/>
              </w:tabs>
              <w:ind w:left="215" w:hanging="180"/>
              <w:rPr>
                <w:rFonts w:asciiTheme="majorBidi" w:hAnsiTheme="majorBidi" w:cstheme="majorBidi"/>
                <w:bCs/>
                <w:sz w:val="18"/>
                <w:szCs w:val="14"/>
              </w:rPr>
            </w:pPr>
            <w:r w:rsidRPr="00C051D9">
              <w:rPr>
                <w:rFonts w:asciiTheme="majorBidi" w:hAnsiTheme="majorBidi" w:cstheme="majorBidi"/>
                <w:bCs/>
                <w:sz w:val="18"/>
                <w:szCs w:val="14"/>
              </w:rPr>
              <w:t>Fully compatible with central video distribution server</w:t>
            </w:r>
          </w:p>
          <w:p w:rsidR="0097276E" w:rsidRPr="00C051D9" w:rsidRDefault="0097276E" w:rsidP="007731EC">
            <w:pPr>
              <w:pStyle w:val="ListParagraph"/>
              <w:numPr>
                <w:ilvl w:val="0"/>
                <w:numId w:val="92"/>
              </w:numPr>
              <w:tabs>
                <w:tab w:val="left" w:pos="8640"/>
              </w:tabs>
              <w:ind w:left="215" w:hanging="180"/>
              <w:rPr>
                <w:rFonts w:asciiTheme="majorBidi" w:hAnsiTheme="majorBidi" w:cstheme="majorBidi"/>
                <w:bCs/>
                <w:sz w:val="18"/>
                <w:szCs w:val="14"/>
              </w:rPr>
            </w:pPr>
            <w:r w:rsidRPr="00C051D9">
              <w:rPr>
                <w:rFonts w:asciiTheme="majorBidi" w:hAnsiTheme="majorBidi" w:cstheme="majorBidi"/>
                <w:bCs/>
                <w:sz w:val="18"/>
                <w:szCs w:val="14"/>
              </w:rPr>
              <w:t>Can be separate a device or module of a head-end unit</w:t>
            </w:r>
          </w:p>
          <w:p w:rsidR="0097276E" w:rsidRPr="00C051D9" w:rsidRDefault="0097276E" w:rsidP="007731EC">
            <w:pPr>
              <w:pStyle w:val="ListParagraph"/>
              <w:numPr>
                <w:ilvl w:val="0"/>
                <w:numId w:val="92"/>
              </w:numPr>
              <w:ind w:left="215" w:hanging="180"/>
              <w:rPr>
                <w:rFonts w:asciiTheme="majorBidi" w:hAnsiTheme="majorBidi" w:cstheme="majorBidi"/>
                <w:sz w:val="18"/>
                <w:szCs w:val="14"/>
              </w:rPr>
            </w:pPr>
            <w:r w:rsidRPr="00C051D9">
              <w:rPr>
                <w:rFonts w:asciiTheme="majorBidi" w:hAnsiTheme="majorBidi" w:cstheme="majorBidi"/>
                <w:bCs/>
                <w:sz w:val="18"/>
                <w:szCs w:val="14"/>
              </w:rPr>
              <w:t>Rack mountable</w:t>
            </w:r>
          </w:p>
        </w:tc>
        <w:tc>
          <w:tcPr>
            <w:tcW w:w="2970" w:type="dxa"/>
          </w:tcPr>
          <w:p w:rsidR="0097276E" w:rsidRPr="00C051D9" w:rsidRDefault="0097276E" w:rsidP="007731EC">
            <w:pPr>
              <w:pStyle w:val="ListParagraph"/>
              <w:numPr>
                <w:ilvl w:val="0"/>
                <w:numId w:val="92"/>
              </w:numPr>
              <w:tabs>
                <w:tab w:val="left" w:pos="8640"/>
              </w:tabs>
              <w:ind w:left="215" w:hanging="180"/>
              <w:rPr>
                <w:rFonts w:asciiTheme="majorBidi" w:hAnsiTheme="majorBidi" w:cstheme="majorBidi"/>
                <w:bCs/>
                <w:sz w:val="18"/>
                <w:szCs w:val="14"/>
              </w:rPr>
            </w:pPr>
          </w:p>
        </w:tc>
      </w:tr>
      <w:tr w:rsidR="0097276E" w:rsidRPr="00C051D9">
        <w:trPr>
          <w:trHeight w:val="1340"/>
        </w:trPr>
        <w:tc>
          <w:tcPr>
            <w:tcW w:w="616" w:type="dxa"/>
            <w:vAlign w:val="center"/>
          </w:tcPr>
          <w:p w:rsidR="0097276E" w:rsidRPr="00C051D9" w:rsidRDefault="0097276E" w:rsidP="00FA7FCC">
            <w:pPr>
              <w:pStyle w:val="ListParagraph"/>
              <w:tabs>
                <w:tab w:val="left" w:pos="8640"/>
              </w:tabs>
              <w:ind w:left="0"/>
              <w:rPr>
                <w:rFonts w:asciiTheme="majorBidi" w:hAnsiTheme="majorBidi" w:cstheme="majorBidi"/>
                <w:sz w:val="18"/>
                <w:szCs w:val="14"/>
              </w:rPr>
            </w:pPr>
            <w:r w:rsidRPr="00C051D9">
              <w:rPr>
                <w:rFonts w:asciiTheme="majorBidi" w:hAnsiTheme="majorBidi" w:cstheme="majorBidi"/>
                <w:sz w:val="18"/>
                <w:szCs w:val="14"/>
              </w:rPr>
              <w:t>1.2.2</w:t>
            </w:r>
          </w:p>
        </w:tc>
        <w:tc>
          <w:tcPr>
            <w:tcW w:w="1245" w:type="dxa"/>
            <w:gridSpan w:val="2"/>
            <w:vAlign w:val="center"/>
          </w:tcPr>
          <w:p w:rsidR="0097276E" w:rsidRPr="00C051D9" w:rsidRDefault="0097276E" w:rsidP="00FA7FCC">
            <w:pPr>
              <w:pStyle w:val="ListParagraph"/>
              <w:tabs>
                <w:tab w:val="left" w:pos="8640"/>
              </w:tabs>
              <w:ind w:left="0"/>
              <w:rPr>
                <w:rFonts w:asciiTheme="majorBidi" w:hAnsiTheme="majorBidi" w:cstheme="majorBidi"/>
                <w:bCs/>
                <w:sz w:val="18"/>
                <w:szCs w:val="14"/>
              </w:rPr>
            </w:pPr>
            <w:r w:rsidRPr="00C051D9">
              <w:rPr>
                <w:rFonts w:asciiTheme="majorBidi" w:hAnsiTheme="majorBidi" w:cstheme="majorBidi"/>
                <w:bCs/>
                <w:sz w:val="18"/>
                <w:szCs w:val="14"/>
              </w:rPr>
              <w:t>Network Audio Streaming Device</w:t>
            </w:r>
          </w:p>
        </w:tc>
        <w:tc>
          <w:tcPr>
            <w:tcW w:w="1577" w:type="dxa"/>
            <w:vAlign w:val="center"/>
          </w:tcPr>
          <w:p w:rsidR="0097276E" w:rsidRPr="00C051D9" w:rsidRDefault="0097276E" w:rsidP="00FA7FCC">
            <w:pPr>
              <w:pStyle w:val="ListParagraph"/>
              <w:tabs>
                <w:tab w:val="left" w:pos="8640"/>
              </w:tabs>
              <w:ind w:left="0"/>
              <w:rPr>
                <w:rFonts w:asciiTheme="majorBidi" w:hAnsiTheme="majorBidi" w:cstheme="majorBidi"/>
                <w:sz w:val="18"/>
                <w:szCs w:val="14"/>
              </w:rPr>
            </w:pPr>
            <w:r w:rsidRPr="00C051D9">
              <w:rPr>
                <w:rFonts w:asciiTheme="majorBidi" w:hAnsiTheme="majorBidi" w:cstheme="majorBidi"/>
                <w:sz w:val="18"/>
                <w:szCs w:val="14"/>
              </w:rPr>
              <w:t>Quantity: 1</w:t>
            </w:r>
          </w:p>
          <w:p w:rsidR="0097276E" w:rsidRPr="00C051D9" w:rsidRDefault="0097276E" w:rsidP="00FA7FCC">
            <w:pPr>
              <w:pStyle w:val="ListParagraph"/>
              <w:tabs>
                <w:tab w:val="left" w:pos="8640"/>
              </w:tabs>
              <w:ind w:left="0"/>
              <w:rPr>
                <w:rFonts w:asciiTheme="majorBidi" w:hAnsiTheme="majorBidi" w:cstheme="majorBidi"/>
                <w:sz w:val="18"/>
                <w:szCs w:val="14"/>
              </w:rPr>
            </w:pPr>
          </w:p>
          <w:p w:rsidR="0097276E" w:rsidRPr="00C051D9" w:rsidRDefault="0097276E" w:rsidP="00FA7FCC">
            <w:pPr>
              <w:pStyle w:val="ListParagraph"/>
              <w:tabs>
                <w:tab w:val="left" w:pos="8640"/>
              </w:tabs>
              <w:ind w:left="0"/>
              <w:rPr>
                <w:rFonts w:asciiTheme="majorBidi" w:hAnsiTheme="majorBidi" w:cstheme="majorBidi"/>
                <w:sz w:val="18"/>
                <w:szCs w:val="14"/>
              </w:rPr>
            </w:pPr>
            <w:r w:rsidRPr="00C051D9">
              <w:rPr>
                <w:rFonts w:asciiTheme="majorBidi" w:hAnsiTheme="majorBidi" w:cstheme="majorBidi"/>
                <w:sz w:val="18"/>
                <w:szCs w:val="14"/>
              </w:rPr>
              <w:t>Location: 7</w:t>
            </w:r>
            <w:r w:rsidRPr="00C051D9">
              <w:rPr>
                <w:rFonts w:asciiTheme="majorBidi" w:hAnsiTheme="majorBidi" w:cstheme="majorBidi"/>
                <w:sz w:val="18"/>
                <w:szCs w:val="14"/>
                <w:vertAlign w:val="superscript"/>
              </w:rPr>
              <w:t>th</w:t>
            </w:r>
            <w:r w:rsidRPr="00C051D9">
              <w:rPr>
                <w:rFonts w:asciiTheme="majorBidi" w:hAnsiTheme="majorBidi" w:cstheme="majorBidi"/>
                <w:sz w:val="18"/>
                <w:szCs w:val="14"/>
              </w:rPr>
              <w:t xml:space="preserve"> Floor server room</w:t>
            </w:r>
          </w:p>
        </w:tc>
        <w:tc>
          <w:tcPr>
            <w:tcW w:w="2790" w:type="dxa"/>
            <w:vAlign w:val="center"/>
          </w:tcPr>
          <w:p w:rsidR="0097276E" w:rsidRPr="00C051D9" w:rsidRDefault="0097276E" w:rsidP="007731EC">
            <w:pPr>
              <w:pStyle w:val="ListParagraph"/>
              <w:numPr>
                <w:ilvl w:val="0"/>
                <w:numId w:val="92"/>
              </w:numPr>
              <w:tabs>
                <w:tab w:val="left" w:pos="8640"/>
              </w:tabs>
              <w:ind w:left="215" w:hanging="180"/>
              <w:rPr>
                <w:rFonts w:asciiTheme="majorBidi" w:hAnsiTheme="majorBidi" w:cstheme="majorBidi"/>
                <w:bCs/>
                <w:sz w:val="18"/>
                <w:szCs w:val="14"/>
              </w:rPr>
            </w:pPr>
            <w:r w:rsidRPr="00C051D9">
              <w:rPr>
                <w:rFonts w:asciiTheme="majorBidi" w:hAnsiTheme="majorBidi" w:cstheme="majorBidi"/>
                <w:bCs/>
                <w:sz w:val="18"/>
                <w:szCs w:val="14"/>
              </w:rPr>
              <w:t>Low latency MP3 encoding</w:t>
            </w:r>
          </w:p>
          <w:p w:rsidR="0097276E" w:rsidRPr="00C051D9" w:rsidRDefault="0097276E" w:rsidP="007731EC">
            <w:pPr>
              <w:pStyle w:val="ListParagraph"/>
              <w:numPr>
                <w:ilvl w:val="0"/>
                <w:numId w:val="92"/>
              </w:numPr>
              <w:tabs>
                <w:tab w:val="left" w:pos="8640"/>
              </w:tabs>
              <w:ind w:left="215" w:hanging="180"/>
              <w:rPr>
                <w:rFonts w:asciiTheme="majorBidi" w:hAnsiTheme="majorBidi" w:cstheme="majorBidi"/>
                <w:bCs/>
                <w:sz w:val="18"/>
                <w:szCs w:val="14"/>
              </w:rPr>
            </w:pPr>
            <w:r w:rsidRPr="00C051D9">
              <w:rPr>
                <w:rFonts w:asciiTheme="majorBidi" w:hAnsiTheme="majorBidi" w:cstheme="majorBidi"/>
                <w:bCs/>
                <w:sz w:val="18"/>
                <w:szCs w:val="14"/>
              </w:rPr>
              <w:t xml:space="preserve">Stream to HTTP, RTSP and act as a </w:t>
            </w:r>
            <w:proofErr w:type="spellStart"/>
            <w:r w:rsidRPr="00C051D9">
              <w:rPr>
                <w:rFonts w:asciiTheme="majorBidi" w:hAnsiTheme="majorBidi" w:cstheme="majorBidi"/>
                <w:bCs/>
                <w:sz w:val="18"/>
                <w:szCs w:val="14"/>
              </w:rPr>
              <w:t>Shoutcast</w:t>
            </w:r>
            <w:proofErr w:type="spellEnd"/>
            <w:r w:rsidRPr="00C051D9">
              <w:rPr>
                <w:rFonts w:asciiTheme="majorBidi" w:hAnsiTheme="majorBidi" w:cstheme="majorBidi"/>
                <w:bCs/>
                <w:sz w:val="18"/>
                <w:szCs w:val="14"/>
              </w:rPr>
              <w:t>/</w:t>
            </w:r>
            <w:proofErr w:type="spellStart"/>
            <w:r w:rsidRPr="00C051D9">
              <w:rPr>
                <w:rFonts w:asciiTheme="majorBidi" w:hAnsiTheme="majorBidi" w:cstheme="majorBidi"/>
                <w:bCs/>
                <w:sz w:val="18"/>
                <w:szCs w:val="14"/>
              </w:rPr>
              <w:t>Icecast</w:t>
            </w:r>
            <w:proofErr w:type="spellEnd"/>
            <w:r w:rsidRPr="00C051D9">
              <w:rPr>
                <w:rFonts w:asciiTheme="majorBidi" w:hAnsiTheme="majorBidi" w:cstheme="majorBidi"/>
                <w:bCs/>
                <w:sz w:val="18"/>
                <w:szCs w:val="14"/>
              </w:rPr>
              <w:t xml:space="preserve"> source</w:t>
            </w:r>
          </w:p>
          <w:p w:rsidR="0097276E" w:rsidRPr="00C051D9" w:rsidRDefault="0097276E" w:rsidP="007731EC">
            <w:pPr>
              <w:pStyle w:val="ListParagraph"/>
              <w:numPr>
                <w:ilvl w:val="0"/>
                <w:numId w:val="92"/>
              </w:numPr>
              <w:tabs>
                <w:tab w:val="left" w:pos="8640"/>
              </w:tabs>
              <w:ind w:left="215" w:hanging="180"/>
              <w:rPr>
                <w:rFonts w:asciiTheme="majorBidi" w:hAnsiTheme="majorBidi" w:cstheme="majorBidi"/>
                <w:bCs/>
                <w:sz w:val="18"/>
                <w:szCs w:val="14"/>
              </w:rPr>
            </w:pPr>
            <w:r w:rsidRPr="00C051D9">
              <w:rPr>
                <w:rFonts w:asciiTheme="majorBidi" w:hAnsiTheme="majorBidi" w:cstheme="majorBidi"/>
                <w:bCs/>
                <w:sz w:val="18"/>
                <w:szCs w:val="14"/>
              </w:rPr>
              <w:t>Controllable via RS-232 or IP</w:t>
            </w:r>
          </w:p>
        </w:tc>
        <w:tc>
          <w:tcPr>
            <w:tcW w:w="2970" w:type="dxa"/>
          </w:tcPr>
          <w:p w:rsidR="0097276E" w:rsidRPr="00C051D9" w:rsidRDefault="0097276E" w:rsidP="007731EC">
            <w:pPr>
              <w:pStyle w:val="ListParagraph"/>
              <w:numPr>
                <w:ilvl w:val="0"/>
                <w:numId w:val="92"/>
              </w:numPr>
              <w:tabs>
                <w:tab w:val="left" w:pos="8640"/>
              </w:tabs>
              <w:ind w:left="215" w:hanging="180"/>
              <w:rPr>
                <w:rFonts w:asciiTheme="majorBidi" w:hAnsiTheme="majorBidi" w:cstheme="majorBidi"/>
                <w:bCs/>
                <w:sz w:val="18"/>
                <w:szCs w:val="14"/>
              </w:rPr>
            </w:pPr>
          </w:p>
        </w:tc>
      </w:tr>
    </w:tbl>
    <w:p w:rsidR="00940FC4" w:rsidRDefault="00940FC4" w:rsidP="00F34D54">
      <w:pPr>
        <w:tabs>
          <w:tab w:val="left" w:pos="8640"/>
        </w:tabs>
        <w:rPr>
          <w:rFonts w:asciiTheme="majorBidi" w:hAnsiTheme="majorBidi" w:cstheme="majorBidi"/>
          <w:b/>
          <w:bCs/>
        </w:rPr>
      </w:pPr>
    </w:p>
    <w:p w:rsidR="00940FC4" w:rsidRDefault="00940FC4">
      <w:pPr>
        <w:rPr>
          <w:rFonts w:asciiTheme="majorBidi" w:hAnsiTheme="majorBidi" w:cstheme="majorBidi"/>
          <w:b/>
          <w:bCs/>
        </w:rPr>
      </w:pPr>
      <w:r>
        <w:rPr>
          <w:rFonts w:asciiTheme="majorBidi" w:hAnsiTheme="majorBidi" w:cstheme="majorBidi"/>
          <w:b/>
          <w:bCs/>
        </w:rPr>
        <w:br w:type="page"/>
      </w:r>
    </w:p>
    <w:p w:rsidR="0097276E" w:rsidRPr="00C051D9" w:rsidRDefault="0097276E" w:rsidP="0097276E">
      <w:pPr>
        <w:jc w:val="center"/>
        <w:rPr>
          <w:rFonts w:asciiTheme="majorBidi" w:hAnsiTheme="majorBidi" w:cstheme="majorBidi"/>
          <w:b/>
          <w:bCs/>
        </w:rPr>
      </w:pPr>
      <w:r>
        <w:rPr>
          <w:rFonts w:asciiTheme="majorBidi" w:hAnsiTheme="majorBidi" w:cstheme="majorBidi"/>
          <w:b/>
          <w:bCs/>
        </w:rPr>
        <w:lastRenderedPageBreak/>
        <w:t xml:space="preserve">Table 2: </w:t>
      </w:r>
      <w:r w:rsidRPr="00C051D9">
        <w:rPr>
          <w:rFonts w:asciiTheme="majorBidi" w:hAnsiTheme="majorBidi" w:cstheme="majorBidi"/>
          <w:b/>
          <w:bCs/>
        </w:rPr>
        <w:t>Meeting/Committee Rooms</w:t>
      </w:r>
    </w:p>
    <w:tbl>
      <w:tblPr>
        <w:tblStyle w:val="TableGrid"/>
        <w:tblW w:w="9198" w:type="dxa"/>
        <w:tblInd w:w="360" w:type="dxa"/>
        <w:tblLayout w:type="fixed"/>
        <w:tblLook w:val="04A0" w:firstRow="1" w:lastRow="0" w:firstColumn="1" w:lastColumn="0" w:noHBand="0" w:noVBand="1"/>
      </w:tblPr>
      <w:tblGrid>
        <w:gridCol w:w="616"/>
        <w:gridCol w:w="32"/>
        <w:gridCol w:w="1260"/>
        <w:gridCol w:w="1530"/>
        <w:gridCol w:w="2790"/>
        <w:gridCol w:w="2970"/>
      </w:tblGrid>
      <w:tr w:rsidR="00F34D54" w:rsidRPr="00C051D9">
        <w:trPr>
          <w:trHeight w:val="341"/>
        </w:trPr>
        <w:tc>
          <w:tcPr>
            <w:tcW w:w="616" w:type="dxa"/>
            <w:shd w:val="clear" w:color="auto" w:fill="A6A6A6" w:themeFill="background1" w:themeFillShade="A6"/>
            <w:vAlign w:val="center"/>
          </w:tcPr>
          <w:p w:rsidR="00F34D54" w:rsidRPr="00C051D9" w:rsidRDefault="00F34D54" w:rsidP="00FA7FCC">
            <w:pPr>
              <w:tabs>
                <w:tab w:val="left" w:pos="8640"/>
              </w:tabs>
              <w:jc w:val="center"/>
              <w:rPr>
                <w:rFonts w:asciiTheme="majorBidi" w:hAnsiTheme="majorBidi" w:cstheme="majorBidi"/>
                <w:b/>
                <w:bCs/>
                <w:i/>
                <w:iCs/>
                <w:sz w:val="18"/>
                <w:szCs w:val="14"/>
              </w:rPr>
            </w:pPr>
            <w:r>
              <w:rPr>
                <w:rFonts w:asciiTheme="majorBidi" w:hAnsiTheme="majorBidi" w:cstheme="majorBidi"/>
                <w:b/>
                <w:bCs/>
                <w:i/>
                <w:iCs/>
                <w:sz w:val="18"/>
                <w:szCs w:val="14"/>
              </w:rPr>
              <w:t>a</w:t>
            </w:r>
          </w:p>
        </w:tc>
        <w:tc>
          <w:tcPr>
            <w:tcW w:w="5612" w:type="dxa"/>
            <w:gridSpan w:val="4"/>
            <w:shd w:val="clear" w:color="auto" w:fill="A6A6A6" w:themeFill="background1" w:themeFillShade="A6"/>
            <w:vAlign w:val="center"/>
          </w:tcPr>
          <w:p w:rsidR="00F34D54" w:rsidRPr="00C051D9" w:rsidRDefault="00F34D54" w:rsidP="00FA7FCC">
            <w:pPr>
              <w:pStyle w:val="ListParagraph"/>
              <w:tabs>
                <w:tab w:val="left" w:pos="8640"/>
              </w:tabs>
              <w:ind w:left="0"/>
              <w:jc w:val="center"/>
              <w:rPr>
                <w:rFonts w:asciiTheme="majorBidi" w:hAnsiTheme="majorBidi" w:cstheme="majorBidi"/>
                <w:b/>
                <w:bCs/>
                <w:i/>
                <w:iCs/>
                <w:sz w:val="18"/>
                <w:szCs w:val="14"/>
              </w:rPr>
            </w:pPr>
            <w:r>
              <w:rPr>
                <w:rFonts w:asciiTheme="majorBidi" w:hAnsiTheme="majorBidi" w:cstheme="majorBidi"/>
                <w:b/>
                <w:bCs/>
                <w:i/>
                <w:iCs/>
                <w:sz w:val="18"/>
                <w:szCs w:val="14"/>
              </w:rPr>
              <w:t>b</w:t>
            </w:r>
          </w:p>
        </w:tc>
        <w:tc>
          <w:tcPr>
            <w:tcW w:w="2970" w:type="dxa"/>
            <w:shd w:val="clear" w:color="auto" w:fill="A6A6A6" w:themeFill="background1" w:themeFillShade="A6"/>
            <w:vAlign w:val="center"/>
          </w:tcPr>
          <w:p w:rsidR="00F34D54" w:rsidRPr="00C051D9" w:rsidRDefault="00F34D54" w:rsidP="00FA7FCC">
            <w:pPr>
              <w:pStyle w:val="ListParagraph"/>
              <w:tabs>
                <w:tab w:val="left" w:pos="8640"/>
              </w:tabs>
              <w:ind w:left="0"/>
              <w:jc w:val="center"/>
              <w:rPr>
                <w:rFonts w:asciiTheme="majorBidi" w:hAnsiTheme="majorBidi" w:cstheme="majorBidi"/>
                <w:b/>
                <w:bCs/>
                <w:i/>
                <w:iCs/>
                <w:sz w:val="18"/>
                <w:szCs w:val="14"/>
              </w:rPr>
            </w:pPr>
            <w:r>
              <w:rPr>
                <w:rFonts w:asciiTheme="majorBidi" w:hAnsiTheme="majorBidi" w:cstheme="majorBidi"/>
                <w:b/>
                <w:bCs/>
                <w:i/>
                <w:iCs/>
                <w:sz w:val="18"/>
                <w:szCs w:val="14"/>
              </w:rPr>
              <w:t>c</w:t>
            </w:r>
          </w:p>
        </w:tc>
      </w:tr>
      <w:tr w:rsidR="00F34D54" w:rsidRPr="00C051D9">
        <w:trPr>
          <w:trHeight w:val="341"/>
        </w:trPr>
        <w:tc>
          <w:tcPr>
            <w:tcW w:w="616" w:type="dxa"/>
            <w:shd w:val="clear" w:color="auto" w:fill="A6A6A6" w:themeFill="background1" w:themeFillShade="A6"/>
            <w:vAlign w:val="center"/>
          </w:tcPr>
          <w:p w:rsidR="00F34D54" w:rsidRPr="00C051D9" w:rsidRDefault="00F34D54" w:rsidP="00FA7FCC">
            <w:pPr>
              <w:tabs>
                <w:tab w:val="left" w:pos="8640"/>
              </w:tabs>
              <w:jc w:val="center"/>
              <w:rPr>
                <w:rFonts w:asciiTheme="majorBidi" w:hAnsiTheme="majorBidi" w:cstheme="majorBidi"/>
                <w:b/>
                <w:bCs/>
                <w:i/>
                <w:iCs/>
                <w:sz w:val="18"/>
                <w:szCs w:val="14"/>
              </w:rPr>
            </w:pPr>
            <w:r>
              <w:rPr>
                <w:rFonts w:asciiTheme="majorBidi" w:hAnsiTheme="majorBidi" w:cstheme="majorBidi"/>
                <w:b/>
                <w:bCs/>
                <w:i/>
                <w:iCs/>
                <w:sz w:val="18"/>
                <w:szCs w:val="14"/>
              </w:rPr>
              <w:t>#</w:t>
            </w:r>
          </w:p>
        </w:tc>
        <w:tc>
          <w:tcPr>
            <w:tcW w:w="5612" w:type="dxa"/>
            <w:gridSpan w:val="4"/>
            <w:shd w:val="clear" w:color="auto" w:fill="A6A6A6" w:themeFill="background1" w:themeFillShade="A6"/>
            <w:vAlign w:val="center"/>
          </w:tcPr>
          <w:p w:rsidR="00F34D54" w:rsidRPr="00C051D9" w:rsidRDefault="00F34D54" w:rsidP="0016556C">
            <w:pPr>
              <w:pStyle w:val="ListParagraph"/>
              <w:tabs>
                <w:tab w:val="left" w:pos="8640"/>
              </w:tabs>
              <w:ind w:left="0"/>
              <w:jc w:val="center"/>
              <w:rPr>
                <w:rFonts w:asciiTheme="majorBidi" w:hAnsiTheme="majorBidi" w:cstheme="majorBidi"/>
                <w:b/>
                <w:bCs/>
                <w:i/>
                <w:iCs/>
                <w:sz w:val="18"/>
                <w:szCs w:val="14"/>
              </w:rPr>
            </w:pPr>
            <w:r w:rsidRPr="00C051D9">
              <w:rPr>
                <w:rFonts w:asciiTheme="majorBidi" w:hAnsiTheme="majorBidi" w:cstheme="majorBidi"/>
                <w:b/>
                <w:bCs/>
                <w:i/>
                <w:iCs/>
                <w:sz w:val="18"/>
                <w:szCs w:val="14"/>
              </w:rPr>
              <w:t>Item description and full technical specification required</w:t>
            </w:r>
          </w:p>
        </w:tc>
        <w:tc>
          <w:tcPr>
            <w:tcW w:w="2970" w:type="dxa"/>
            <w:shd w:val="clear" w:color="auto" w:fill="A6A6A6" w:themeFill="background1" w:themeFillShade="A6"/>
            <w:vAlign w:val="center"/>
          </w:tcPr>
          <w:p w:rsidR="00F34D54" w:rsidRPr="00C051D9" w:rsidRDefault="00F34D54" w:rsidP="00FA7FCC">
            <w:pPr>
              <w:pStyle w:val="ListParagraph"/>
              <w:tabs>
                <w:tab w:val="left" w:pos="8640"/>
              </w:tabs>
              <w:ind w:left="0"/>
              <w:rPr>
                <w:rFonts w:asciiTheme="majorBidi" w:hAnsiTheme="majorBidi" w:cstheme="majorBidi"/>
                <w:b/>
                <w:bCs/>
                <w:i/>
                <w:iCs/>
                <w:sz w:val="18"/>
                <w:szCs w:val="14"/>
              </w:rPr>
            </w:pPr>
            <w:r w:rsidRPr="00C051D9">
              <w:rPr>
                <w:rFonts w:asciiTheme="majorBidi" w:hAnsiTheme="majorBidi" w:cstheme="majorBidi"/>
                <w:b/>
                <w:bCs/>
                <w:i/>
                <w:iCs/>
                <w:sz w:val="18"/>
                <w:szCs w:val="14"/>
              </w:rPr>
              <w:t>Specification and compliance of items offered</w:t>
            </w:r>
          </w:p>
        </w:tc>
      </w:tr>
      <w:tr w:rsidR="0097276E" w:rsidRPr="00DA6341">
        <w:trPr>
          <w:trHeight w:val="359"/>
        </w:trPr>
        <w:tc>
          <w:tcPr>
            <w:tcW w:w="9198" w:type="dxa"/>
            <w:gridSpan w:val="6"/>
            <w:shd w:val="clear" w:color="auto" w:fill="D9D9D9" w:themeFill="background1" w:themeFillShade="D9"/>
            <w:vAlign w:val="center"/>
          </w:tcPr>
          <w:p w:rsidR="0097276E" w:rsidRDefault="0097276E" w:rsidP="00FA7FCC">
            <w:pPr>
              <w:pStyle w:val="ListParagraph"/>
              <w:tabs>
                <w:tab w:val="left" w:pos="8640"/>
              </w:tabs>
              <w:ind w:left="360"/>
              <w:jc w:val="center"/>
              <w:rPr>
                <w:rFonts w:asciiTheme="majorBidi" w:hAnsiTheme="majorBidi" w:cstheme="majorBidi"/>
                <w:b/>
                <w:bCs/>
                <w:sz w:val="20"/>
                <w:szCs w:val="16"/>
              </w:rPr>
            </w:pPr>
            <w:r>
              <w:rPr>
                <w:rFonts w:asciiTheme="majorBidi" w:hAnsiTheme="majorBidi" w:cstheme="majorBidi"/>
                <w:b/>
                <w:bCs/>
                <w:sz w:val="20"/>
                <w:szCs w:val="16"/>
              </w:rPr>
              <w:t>2.1 18, 20, 22 and 25 MPs committee Rooms</w:t>
            </w:r>
          </w:p>
        </w:tc>
      </w:tr>
      <w:tr w:rsidR="0097276E" w:rsidRPr="00DA6341">
        <w:trPr>
          <w:trHeight w:val="2573"/>
        </w:trPr>
        <w:tc>
          <w:tcPr>
            <w:tcW w:w="648" w:type="dxa"/>
            <w:gridSpan w:val="2"/>
            <w:vAlign w:val="center"/>
          </w:tcPr>
          <w:p w:rsidR="0097276E" w:rsidRPr="00DA6341"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2.1.1</w:t>
            </w:r>
          </w:p>
        </w:tc>
        <w:tc>
          <w:tcPr>
            <w:tcW w:w="1260" w:type="dxa"/>
            <w:vAlign w:val="center"/>
          </w:tcPr>
          <w:p w:rsidR="0097276E" w:rsidRPr="00DA6341" w:rsidRDefault="0097276E" w:rsidP="00FA7FCC">
            <w:pPr>
              <w:pStyle w:val="ListParagraph"/>
              <w:tabs>
                <w:tab w:val="left" w:pos="8640"/>
              </w:tabs>
              <w:ind w:left="0"/>
              <w:rPr>
                <w:rFonts w:asciiTheme="majorBidi" w:hAnsiTheme="majorBidi" w:cstheme="majorBidi"/>
                <w:sz w:val="20"/>
                <w:szCs w:val="16"/>
              </w:rPr>
            </w:pPr>
            <w:r w:rsidRPr="0070104A">
              <w:rPr>
                <w:rFonts w:asciiTheme="majorBidi" w:hAnsiTheme="majorBidi" w:cstheme="majorBidi"/>
                <w:bCs/>
                <w:sz w:val="20"/>
              </w:rPr>
              <w:t>Digital Presentation System with Integrated Controller</w:t>
            </w:r>
          </w:p>
        </w:tc>
        <w:tc>
          <w:tcPr>
            <w:tcW w:w="1530" w:type="dxa"/>
            <w:vAlign w:val="center"/>
          </w:tcPr>
          <w:p w:rsidR="0097276E" w:rsidRPr="00C051D9" w:rsidRDefault="0097276E" w:rsidP="00FA7FCC">
            <w:pPr>
              <w:pStyle w:val="ListParagraph"/>
              <w:tabs>
                <w:tab w:val="left" w:pos="8640"/>
              </w:tabs>
              <w:ind w:left="0"/>
              <w:rPr>
                <w:rFonts w:asciiTheme="majorBidi" w:hAnsiTheme="majorBidi" w:cstheme="majorBidi"/>
                <w:sz w:val="16"/>
                <w:szCs w:val="12"/>
              </w:rPr>
            </w:pPr>
            <w:r w:rsidRPr="00C051D9">
              <w:rPr>
                <w:rFonts w:asciiTheme="majorBidi" w:hAnsiTheme="majorBidi" w:cstheme="majorBidi"/>
                <w:sz w:val="16"/>
                <w:szCs w:val="12"/>
              </w:rPr>
              <w:t>Quantity: 1 / room</w:t>
            </w:r>
          </w:p>
          <w:p w:rsidR="0097276E" w:rsidRPr="00C051D9" w:rsidRDefault="0097276E" w:rsidP="00FA7FCC">
            <w:pPr>
              <w:pStyle w:val="ListParagraph"/>
              <w:tabs>
                <w:tab w:val="left" w:pos="8640"/>
              </w:tabs>
              <w:ind w:left="0"/>
              <w:rPr>
                <w:rFonts w:asciiTheme="majorBidi" w:hAnsiTheme="majorBidi" w:cstheme="majorBidi"/>
                <w:sz w:val="16"/>
                <w:szCs w:val="12"/>
              </w:rPr>
            </w:pPr>
          </w:p>
          <w:p w:rsidR="0097276E" w:rsidRPr="00C051D9" w:rsidRDefault="0097276E" w:rsidP="00FA7FCC">
            <w:pPr>
              <w:pStyle w:val="ListParagraph"/>
              <w:tabs>
                <w:tab w:val="left" w:pos="8640"/>
              </w:tabs>
              <w:ind w:left="0"/>
              <w:rPr>
                <w:rFonts w:asciiTheme="majorBidi" w:hAnsiTheme="majorBidi" w:cstheme="majorBidi"/>
                <w:sz w:val="16"/>
                <w:szCs w:val="12"/>
              </w:rPr>
            </w:pPr>
            <w:r w:rsidRPr="00C051D9">
              <w:rPr>
                <w:rFonts w:asciiTheme="majorBidi" w:hAnsiTheme="majorBidi" w:cstheme="majorBidi"/>
                <w:sz w:val="16"/>
                <w:szCs w:val="12"/>
              </w:rPr>
              <w:t xml:space="preserve">Location: </w:t>
            </w:r>
          </w:p>
          <w:p w:rsidR="0097276E" w:rsidRPr="00C051D9" w:rsidRDefault="0097276E" w:rsidP="00FA7FCC">
            <w:pPr>
              <w:pStyle w:val="ListParagraph"/>
              <w:tabs>
                <w:tab w:val="left" w:pos="8640"/>
              </w:tabs>
              <w:ind w:left="0"/>
              <w:rPr>
                <w:rFonts w:asciiTheme="majorBidi" w:hAnsiTheme="majorBidi" w:cstheme="majorBidi"/>
                <w:sz w:val="16"/>
                <w:szCs w:val="12"/>
              </w:rPr>
            </w:pPr>
            <w:r w:rsidRPr="00C051D9">
              <w:rPr>
                <w:rFonts w:asciiTheme="majorBidi" w:hAnsiTheme="majorBidi" w:cstheme="majorBidi"/>
                <w:sz w:val="16"/>
                <w:szCs w:val="12"/>
              </w:rPr>
              <w:t>5</w:t>
            </w:r>
            <w:r w:rsidRPr="00C051D9">
              <w:rPr>
                <w:rFonts w:asciiTheme="majorBidi" w:hAnsiTheme="majorBidi" w:cstheme="majorBidi"/>
                <w:sz w:val="16"/>
                <w:szCs w:val="12"/>
                <w:vertAlign w:val="superscript"/>
              </w:rPr>
              <w:t>th</w:t>
            </w:r>
            <w:r w:rsidRPr="00C051D9">
              <w:rPr>
                <w:rFonts w:asciiTheme="majorBidi" w:hAnsiTheme="majorBidi" w:cstheme="majorBidi"/>
                <w:sz w:val="16"/>
                <w:szCs w:val="12"/>
              </w:rPr>
              <w:t xml:space="preserve"> Floor (6 rooms)</w:t>
            </w:r>
          </w:p>
          <w:p w:rsidR="0097276E" w:rsidRPr="00C051D9" w:rsidRDefault="0097276E" w:rsidP="00FA7FCC">
            <w:pPr>
              <w:pStyle w:val="ListParagraph"/>
              <w:tabs>
                <w:tab w:val="left" w:pos="8640"/>
              </w:tabs>
              <w:ind w:left="0"/>
              <w:rPr>
                <w:rFonts w:asciiTheme="majorBidi" w:hAnsiTheme="majorBidi" w:cstheme="majorBidi"/>
                <w:sz w:val="16"/>
                <w:szCs w:val="12"/>
              </w:rPr>
            </w:pPr>
            <w:r w:rsidRPr="00C051D9">
              <w:rPr>
                <w:rFonts w:asciiTheme="majorBidi" w:hAnsiTheme="majorBidi" w:cstheme="majorBidi"/>
                <w:sz w:val="16"/>
                <w:szCs w:val="12"/>
              </w:rPr>
              <w:t>8</w:t>
            </w:r>
            <w:r w:rsidRPr="00C051D9">
              <w:rPr>
                <w:rFonts w:asciiTheme="majorBidi" w:hAnsiTheme="majorBidi" w:cstheme="majorBidi"/>
                <w:sz w:val="16"/>
                <w:szCs w:val="12"/>
                <w:vertAlign w:val="superscript"/>
              </w:rPr>
              <w:t>th</w:t>
            </w:r>
            <w:r w:rsidRPr="00C051D9">
              <w:rPr>
                <w:rFonts w:asciiTheme="majorBidi" w:hAnsiTheme="majorBidi" w:cstheme="majorBidi"/>
                <w:sz w:val="16"/>
                <w:szCs w:val="12"/>
              </w:rPr>
              <w:t xml:space="preserve"> Floor (1 room)</w:t>
            </w:r>
          </w:p>
        </w:tc>
        <w:tc>
          <w:tcPr>
            <w:tcW w:w="2790" w:type="dxa"/>
            <w:vAlign w:val="center"/>
          </w:tcPr>
          <w:p w:rsidR="0097276E" w:rsidRPr="004206C0" w:rsidRDefault="0097276E" w:rsidP="007731EC">
            <w:pPr>
              <w:pStyle w:val="ListParagraph"/>
              <w:numPr>
                <w:ilvl w:val="0"/>
                <w:numId w:val="93"/>
              </w:numPr>
              <w:tabs>
                <w:tab w:val="left" w:pos="8640"/>
              </w:tabs>
              <w:ind w:left="215" w:hanging="180"/>
              <w:rPr>
                <w:rFonts w:asciiTheme="majorBidi" w:hAnsiTheme="majorBidi" w:cstheme="majorBidi"/>
                <w:bCs/>
                <w:sz w:val="20"/>
              </w:rPr>
            </w:pPr>
            <w:r w:rsidRPr="004206C0">
              <w:rPr>
                <w:rFonts w:asciiTheme="majorBidi" w:hAnsiTheme="majorBidi" w:cstheme="majorBidi"/>
                <w:bCs/>
                <w:sz w:val="20"/>
              </w:rPr>
              <w:t>6 inputs and 2 outputs for a total of 6 x 2 matrix switching capability</w:t>
            </w:r>
          </w:p>
          <w:p w:rsidR="0097276E" w:rsidRPr="004206C0" w:rsidRDefault="0097276E" w:rsidP="007731EC">
            <w:pPr>
              <w:pStyle w:val="ListParagraph"/>
              <w:numPr>
                <w:ilvl w:val="0"/>
                <w:numId w:val="93"/>
              </w:numPr>
              <w:ind w:left="215" w:hanging="180"/>
              <w:rPr>
                <w:rFonts w:asciiTheme="majorBidi" w:hAnsiTheme="majorBidi" w:cstheme="majorBidi"/>
                <w:sz w:val="20"/>
              </w:rPr>
            </w:pPr>
            <w:r w:rsidRPr="004206C0">
              <w:rPr>
                <w:rFonts w:asciiTheme="majorBidi" w:hAnsiTheme="majorBidi" w:cstheme="majorBidi"/>
                <w:sz w:val="20"/>
              </w:rPr>
              <w:t>Both analog (VGA) and digital video inputs (HDMI and DVI) and outputs</w:t>
            </w:r>
          </w:p>
          <w:p w:rsidR="0097276E" w:rsidRPr="004206C0" w:rsidRDefault="0097276E" w:rsidP="007731EC">
            <w:pPr>
              <w:pStyle w:val="ListParagraph"/>
              <w:numPr>
                <w:ilvl w:val="0"/>
                <w:numId w:val="93"/>
              </w:numPr>
              <w:ind w:left="215" w:hanging="180"/>
              <w:rPr>
                <w:rFonts w:asciiTheme="majorBidi" w:hAnsiTheme="majorBidi" w:cstheme="majorBidi"/>
                <w:sz w:val="20"/>
              </w:rPr>
            </w:pPr>
            <w:r w:rsidRPr="004206C0">
              <w:rPr>
                <w:rFonts w:asciiTheme="majorBidi" w:hAnsiTheme="majorBidi" w:cstheme="majorBidi"/>
                <w:sz w:val="20"/>
              </w:rPr>
              <w:t>An integrated audio amplifier of 40W</w:t>
            </w:r>
          </w:p>
          <w:p w:rsidR="0097276E" w:rsidRPr="004206C0" w:rsidRDefault="0097276E" w:rsidP="007731EC">
            <w:pPr>
              <w:pStyle w:val="ListParagraph"/>
              <w:numPr>
                <w:ilvl w:val="0"/>
                <w:numId w:val="93"/>
              </w:numPr>
              <w:ind w:left="215" w:hanging="180"/>
              <w:rPr>
                <w:rFonts w:asciiTheme="majorBidi" w:hAnsiTheme="majorBidi" w:cstheme="majorBidi"/>
                <w:sz w:val="20"/>
              </w:rPr>
            </w:pPr>
            <w:r w:rsidRPr="004206C0">
              <w:rPr>
                <w:rFonts w:asciiTheme="majorBidi" w:hAnsiTheme="majorBidi" w:cstheme="majorBidi"/>
                <w:sz w:val="20"/>
              </w:rPr>
              <w:t>An integrated microphone mixer that provides phantom power.</w:t>
            </w:r>
          </w:p>
          <w:p w:rsidR="0097276E" w:rsidRPr="004206C0" w:rsidRDefault="0097276E" w:rsidP="007731EC">
            <w:pPr>
              <w:pStyle w:val="ListParagraph"/>
              <w:numPr>
                <w:ilvl w:val="0"/>
                <w:numId w:val="93"/>
              </w:numPr>
              <w:ind w:left="215" w:hanging="180"/>
              <w:rPr>
                <w:rFonts w:asciiTheme="majorBidi" w:hAnsiTheme="majorBidi" w:cstheme="majorBidi"/>
                <w:sz w:val="20"/>
              </w:rPr>
            </w:pPr>
            <w:r w:rsidRPr="004206C0">
              <w:rPr>
                <w:rFonts w:asciiTheme="majorBidi" w:hAnsiTheme="majorBidi" w:cstheme="majorBidi"/>
                <w:sz w:val="20"/>
              </w:rPr>
              <w:t>Enough control ports to control all the AV equipment in the room</w:t>
            </w:r>
          </w:p>
          <w:p w:rsidR="0097276E" w:rsidRPr="004206C0" w:rsidRDefault="0097276E" w:rsidP="007731EC">
            <w:pPr>
              <w:pStyle w:val="ListParagraph"/>
              <w:numPr>
                <w:ilvl w:val="0"/>
                <w:numId w:val="93"/>
              </w:numPr>
              <w:tabs>
                <w:tab w:val="left" w:pos="8640"/>
              </w:tabs>
              <w:ind w:left="215" w:hanging="180"/>
              <w:rPr>
                <w:rFonts w:asciiTheme="majorBidi" w:hAnsiTheme="majorBidi" w:cstheme="majorBidi"/>
                <w:bCs/>
                <w:sz w:val="20"/>
              </w:rPr>
            </w:pPr>
            <w:r w:rsidRPr="004206C0">
              <w:rPr>
                <w:rFonts w:asciiTheme="majorBidi" w:hAnsiTheme="majorBidi" w:cstheme="majorBidi"/>
                <w:sz w:val="20"/>
              </w:rPr>
              <w:t xml:space="preserve">Should have a video </w:t>
            </w:r>
            <w:proofErr w:type="spellStart"/>
            <w:r w:rsidRPr="004206C0">
              <w:rPr>
                <w:rFonts w:asciiTheme="majorBidi" w:hAnsiTheme="majorBidi" w:cstheme="majorBidi"/>
                <w:sz w:val="20"/>
              </w:rPr>
              <w:t>scaler</w:t>
            </w:r>
            <w:proofErr w:type="spellEnd"/>
            <w:r w:rsidRPr="004206C0">
              <w:rPr>
                <w:rFonts w:asciiTheme="majorBidi" w:hAnsiTheme="majorBidi" w:cstheme="majorBidi"/>
                <w:sz w:val="20"/>
              </w:rPr>
              <w:t xml:space="preserve"> built in to scale standard definition video feeds to the native high definition resolution of the displays in the room.</w:t>
            </w:r>
          </w:p>
        </w:tc>
        <w:tc>
          <w:tcPr>
            <w:tcW w:w="2970" w:type="dxa"/>
          </w:tcPr>
          <w:p w:rsidR="0097276E" w:rsidRPr="004206C0" w:rsidRDefault="0097276E" w:rsidP="007731EC">
            <w:pPr>
              <w:pStyle w:val="ListParagraph"/>
              <w:numPr>
                <w:ilvl w:val="0"/>
                <w:numId w:val="93"/>
              </w:numPr>
              <w:tabs>
                <w:tab w:val="left" w:pos="8640"/>
              </w:tabs>
              <w:ind w:left="215" w:hanging="180"/>
              <w:rPr>
                <w:rFonts w:asciiTheme="majorBidi" w:hAnsiTheme="majorBidi" w:cstheme="majorBidi"/>
                <w:bCs/>
                <w:sz w:val="20"/>
              </w:rPr>
            </w:pPr>
          </w:p>
        </w:tc>
      </w:tr>
      <w:tr w:rsidR="0097276E" w:rsidRPr="00DA6341">
        <w:trPr>
          <w:trHeight w:val="3410"/>
        </w:trPr>
        <w:tc>
          <w:tcPr>
            <w:tcW w:w="648" w:type="dxa"/>
            <w:gridSpan w:val="2"/>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2.1.2</w:t>
            </w:r>
          </w:p>
        </w:tc>
        <w:tc>
          <w:tcPr>
            <w:tcW w:w="1260" w:type="dxa"/>
            <w:vAlign w:val="center"/>
          </w:tcPr>
          <w:p w:rsidR="0097276E" w:rsidRPr="0070104A" w:rsidRDefault="0097276E" w:rsidP="00FA7FCC">
            <w:pPr>
              <w:pStyle w:val="ListParagraph"/>
              <w:tabs>
                <w:tab w:val="left" w:pos="8640"/>
              </w:tabs>
              <w:ind w:left="0"/>
              <w:rPr>
                <w:rFonts w:asciiTheme="majorBidi" w:hAnsiTheme="majorBidi" w:cstheme="majorBidi"/>
                <w:bCs/>
                <w:sz w:val="20"/>
              </w:rPr>
            </w:pPr>
            <w:r>
              <w:rPr>
                <w:rFonts w:asciiTheme="majorBidi" w:hAnsiTheme="majorBidi" w:cstheme="majorBidi"/>
                <w:bCs/>
                <w:sz w:val="20"/>
              </w:rPr>
              <w:t>Projector</w:t>
            </w:r>
          </w:p>
        </w:tc>
        <w:tc>
          <w:tcPr>
            <w:tcW w:w="1530" w:type="dxa"/>
            <w:vAlign w:val="center"/>
          </w:tcPr>
          <w:p w:rsidR="0097276E" w:rsidRPr="00C051D9" w:rsidRDefault="0097276E" w:rsidP="00FA7FCC">
            <w:pPr>
              <w:pStyle w:val="ListParagraph"/>
              <w:tabs>
                <w:tab w:val="left" w:pos="8640"/>
              </w:tabs>
              <w:ind w:left="0"/>
              <w:rPr>
                <w:rFonts w:asciiTheme="majorBidi" w:hAnsiTheme="majorBidi" w:cstheme="majorBidi"/>
                <w:sz w:val="16"/>
                <w:szCs w:val="12"/>
              </w:rPr>
            </w:pPr>
            <w:r w:rsidRPr="00C051D9">
              <w:rPr>
                <w:rFonts w:asciiTheme="majorBidi" w:hAnsiTheme="majorBidi" w:cstheme="majorBidi"/>
                <w:sz w:val="16"/>
                <w:szCs w:val="12"/>
              </w:rPr>
              <w:t>Quantity: 1 / room</w:t>
            </w:r>
          </w:p>
          <w:p w:rsidR="0097276E" w:rsidRPr="00C051D9" w:rsidRDefault="0097276E" w:rsidP="00FA7FCC">
            <w:pPr>
              <w:pStyle w:val="ListParagraph"/>
              <w:tabs>
                <w:tab w:val="left" w:pos="8640"/>
              </w:tabs>
              <w:ind w:left="0"/>
              <w:rPr>
                <w:rFonts w:asciiTheme="majorBidi" w:hAnsiTheme="majorBidi" w:cstheme="majorBidi"/>
                <w:sz w:val="16"/>
                <w:szCs w:val="12"/>
              </w:rPr>
            </w:pPr>
          </w:p>
          <w:p w:rsidR="0097276E" w:rsidRPr="00C051D9" w:rsidRDefault="0097276E" w:rsidP="00FA7FCC">
            <w:pPr>
              <w:pStyle w:val="ListParagraph"/>
              <w:tabs>
                <w:tab w:val="left" w:pos="8640"/>
              </w:tabs>
              <w:ind w:left="0"/>
              <w:rPr>
                <w:rFonts w:asciiTheme="majorBidi" w:hAnsiTheme="majorBidi" w:cstheme="majorBidi"/>
                <w:sz w:val="16"/>
                <w:szCs w:val="12"/>
              </w:rPr>
            </w:pPr>
            <w:r w:rsidRPr="00C051D9">
              <w:rPr>
                <w:rFonts w:asciiTheme="majorBidi" w:hAnsiTheme="majorBidi" w:cstheme="majorBidi"/>
                <w:sz w:val="16"/>
                <w:szCs w:val="12"/>
              </w:rPr>
              <w:t>Location:</w:t>
            </w:r>
          </w:p>
          <w:p w:rsidR="0097276E" w:rsidRPr="00C051D9" w:rsidRDefault="0097276E" w:rsidP="00FA7FCC">
            <w:pPr>
              <w:pStyle w:val="ListParagraph"/>
              <w:tabs>
                <w:tab w:val="left" w:pos="8640"/>
              </w:tabs>
              <w:ind w:left="0"/>
              <w:rPr>
                <w:rFonts w:asciiTheme="majorBidi" w:hAnsiTheme="majorBidi" w:cstheme="majorBidi"/>
                <w:sz w:val="16"/>
                <w:szCs w:val="12"/>
              </w:rPr>
            </w:pPr>
            <w:r w:rsidRPr="00C051D9">
              <w:rPr>
                <w:rFonts w:asciiTheme="majorBidi" w:hAnsiTheme="majorBidi" w:cstheme="majorBidi"/>
                <w:sz w:val="16"/>
                <w:szCs w:val="12"/>
              </w:rPr>
              <w:t>5</w:t>
            </w:r>
            <w:r w:rsidRPr="00C051D9">
              <w:rPr>
                <w:rFonts w:asciiTheme="majorBidi" w:hAnsiTheme="majorBidi" w:cstheme="majorBidi"/>
                <w:sz w:val="16"/>
                <w:szCs w:val="12"/>
                <w:vertAlign w:val="superscript"/>
              </w:rPr>
              <w:t>th</w:t>
            </w:r>
            <w:r w:rsidRPr="00C051D9">
              <w:rPr>
                <w:rFonts w:asciiTheme="majorBidi" w:hAnsiTheme="majorBidi" w:cstheme="majorBidi"/>
                <w:sz w:val="16"/>
                <w:szCs w:val="12"/>
              </w:rPr>
              <w:t xml:space="preserve"> Floor (6 rooms)</w:t>
            </w:r>
          </w:p>
          <w:p w:rsidR="0097276E" w:rsidRPr="00C051D9" w:rsidRDefault="0097276E" w:rsidP="00FA7FCC">
            <w:pPr>
              <w:pStyle w:val="ListParagraph"/>
              <w:tabs>
                <w:tab w:val="left" w:pos="8640"/>
              </w:tabs>
              <w:ind w:left="0"/>
              <w:rPr>
                <w:rFonts w:asciiTheme="majorBidi" w:hAnsiTheme="majorBidi" w:cstheme="majorBidi"/>
                <w:sz w:val="16"/>
                <w:szCs w:val="12"/>
              </w:rPr>
            </w:pPr>
            <w:r w:rsidRPr="00C051D9">
              <w:rPr>
                <w:rFonts w:asciiTheme="majorBidi" w:hAnsiTheme="majorBidi" w:cstheme="majorBidi"/>
                <w:sz w:val="16"/>
                <w:szCs w:val="12"/>
              </w:rPr>
              <w:t>8</w:t>
            </w:r>
            <w:r w:rsidRPr="00C051D9">
              <w:rPr>
                <w:rFonts w:asciiTheme="majorBidi" w:hAnsiTheme="majorBidi" w:cstheme="majorBidi"/>
                <w:sz w:val="16"/>
                <w:szCs w:val="12"/>
                <w:vertAlign w:val="superscript"/>
              </w:rPr>
              <w:t>th</w:t>
            </w:r>
            <w:r w:rsidRPr="00C051D9">
              <w:rPr>
                <w:rFonts w:asciiTheme="majorBidi" w:hAnsiTheme="majorBidi" w:cstheme="majorBidi"/>
                <w:sz w:val="16"/>
                <w:szCs w:val="12"/>
              </w:rPr>
              <w:t xml:space="preserve"> Floor (1 room)</w:t>
            </w:r>
          </w:p>
        </w:tc>
        <w:tc>
          <w:tcPr>
            <w:tcW w:w="2790" w:type="dxa"/>
            <w:vAlign w:val="center"/>
          </w:tcPr>
          <w:p w:rsidR="0097276E" w:rsidRPr="007C11A5" w:rsidRDefault="0097276E" w:rsidP="007731EC">
            <w:pPr>
              <w:pStyle w:val="ListParagraph"/>
              <w:numPr>
                <w:ilvl w:val="0"/>
                <w:numId w:val="94"/>
              </w:numPr>
              <w:tabs>
                <w:tab w:val="left" w:pos="8640"/>
              </w:tabs>
              <w:ind w:left="215" w:hanging="215"/>
              <w:rPr>
                <w:rFonts w:asciiTheme="majorBidi" w:hAnsiTheme="majorBidi" w:cstheme="majorBidi"/>
                <w:bCs/>
                <w:sz w:val="20"/>
              </w:rPr>
            </w:pPr>
            <w:r w:rsidRPr="004206C0">
              <w:rPr>
                <w:rFonts w:asciiTheme="majorBidi" w:hAnsiTheme="majorBidi" w:cstheme="majorBidi"/>
                <w:sz w:val="20"/>
              </w:rPr>
              <w:t>DLP projection technology</w:t>
            </w:r>
          </w:p>
          <w:p w:rsidR="0097276E" w:rsidRPr="004206C0" w:rsidRDefault="0097276E" w:rsidP="007731EC">
            <w:pPr>
              <w:pStyle w:val="ListParagraph"/>
              <w:numPr>
                <w:ilvl w:val="0"/>
                <w:numId w:val="94"/>
              </w:numPr>
              <w:tabs>
                <w:tab w:val="left" w:pos="8640"/>
              </w:tabs>
              <w:ind w:left="215" w:hanging="215"/>
              <w:rPr>
                <w:rFonts w:asciiTheme="majorBidi" w:hAnsiTheme="majorBidi" w:cstheme="majorBidi"/>
                <w:bCs/>
                <w:sz w:val="20"/>
              </w:rPr>
            </w:pPr>
            <w:r>
              <w:rPr>
                <w:rFonts w:asciiTheme="majorBidi" w:hAnsiTheme="majorBidi" w:cstheme="majorBidi"/>
                <w:sz w:val="20"/>
              </w:rPr>
              <w:t>5000 lumens max brightness</w:t>
            </w:r>
          </w:p>
          <w:p w:rsidR="0097276E" w:rsidRPr="004206C0" w:rsidRDefault="0097276E" w:rsidP="007731EC">
            <w:pPr>
              <w:pStyle w:val="ListParagraph"/>
              <w:numPr>
                <w:ilvl w:val="0"/>
                <w:numId w:val="94"/>
              </w:numPr>
              <w:tabs>
                <w:tab w:val="left" w:pos="8640"/>
              </w:tabs>
              <w:ind w:left="215" w:hanging="215"/>
              <w:rPr>
                <w:rFonts w:asciiTheme="majorBidi" w:hAnsiTheme="majorBidi" w:cstheme="majorBidi"/>
                <w:bCs/>
                <w:sz w:val="20"/>
              </w:rPr>
            </w:pPr>
            <w:r w:rsidRPr="004206C0">
              <w:rPr>
                <w:rFonts w:asciiTheme="majorBidi" w:hAnsiTheme="majorBidi" w:cstheme="majorBidi"/>
                <w:sz w:val="20"/>
              </w:rPr>
              <w:t>Lamp life of at least 1500 hours on bright mode</w:t>
            </w:r>
          </w:p>
          <w:p w:rsidR="0097276E" w:rsidRPr="004206C0" w:rsidRDefault="0097276E" w:rsidP="007731EC">
            <w:pPr>
              <w:pStyle w:val="ListParagraph"/>
              <w:numPr>
                <w:ilvl w:val="0"/>
                <w:numId w:val="94"/>
              </w:numPr>
              <w:tabs>
                <w:tab w:val="left" w:pos="8640"/>
              </w:tabs>
              <w:ind w:left="215" w:hanging="215"/>
              <w:rPr>
                <w:rFonts w:asciiTheme="majorBidi" w:hAnsiTheme="majorBidi" w:cstheme="majorBidi"/>
                <w:bCs/>
                <w:sz w:val="20"/>
              </w:rPr>
            </w:pPr>
            <w:r w:rsidRPr="004206C0">
              <w:rPr>
                <w:rFonts w:asciiTheme="majorBidi" w:hAnsiTheme="majorBidi" w:cstheme="majorBidi"/>
                <w:sz w:val="20"/>
              </w:rPr>
              <w:t>Native resolution of WUXGA (1920 x 1200)</w:t>
            </w:r>
          </w:p>
          <w:p w:rsidR="0097276E" w:rsidRPr="004206C0" w:rsidRDefault="0097276E" w:rsidP="007731EC">
            <w:pPr>
              <w:pStyle w:val="ListParagraph"/>
              <w:numPr>
                <w:ilvl w:val="0"/>
                <w:numId w:val="94"/>
              </w:numPr>
              <w:tabs>
                <w:tab w:val="left" w:pos="8640"/>
              </w:tabs>
              <w:ind w:left="215" w:hanging="215"/>
              <w:rPr>
                <w:rFonts w:asciiTheme="majorBidi" w:hAnsiTheme="majorBidi" w:cstheme="majorBidi"/>
                <w:bCs/>
                <w:sz w:val="20"/>
              </w:rPr>
            </w:pPr>
            <w:r w:rsidRPr="004206C0">
              <w:rPr>
                <w:rFonts w:asciiTheme="majorBidi" w:hAnsiTheme="majorBidi" w:cstheme="majorBidi"/>
                <w:sz w:val="20"/>
              </w:rPr>
              <w:t>HDMI, VGA and DVI inputs</w:t>
            </w:r>
          </w:p>
          <w:p w:rsidR="0097276E" w:rsidRDefault="0097276E" w:rsidP="007731EC">
            <w:pPr>
              <w:pStyle w:val="ListParagraph"/>
              <w:numPr>
                <w:ilvl w:val="0"/>
                <w:numId w:val="94"/>
              </w:numPr>
              <w:tabs>
                <w:tab w:val="left" w:pos="8640"/>
              </w:tabs>
              <w:ind w:left="215" w:hanging="215"/>
              <w:rPr>
                <w:rFonts w:asciiTheme="majorBidi" w:hAnsiTheme="majorBidi" w:cstheme="majorBidi"/>
                <w:bCs/>
                <w:sz w:val="20"/>
              </w:rPr>
            </w:pPr>
            <w:r w:rsidRPr="004206C0">
              <w:rPr>
                <w:rFonts w:asciiTheme="majorBidi" w:hAnsiTheme="majorBidi" w:cstheme="majorBidi"/>
                <w:bCs/>
                <w:sz w:val="20"/>
              </w:rPr>
              <w:t>RS-232 or IP based control</w:t>
            </w:r>
          </w:p>
          <w:p w:rsidR="0097276E" w:rsidRPr="004206C0" w:rsidRDefault="0097276E" w:rsidP="007731EC">
            <w:pPr>
              <w:pStyle w:val="ListParagraph"/>
              <w:numPr>
                <w:ilvl w:val="0"/>
                <w:numId w:val="94"/>
              </w:numPr>
              <w:tabs>
                <w:tab w:val="left" w:pos="8640"/>
              </w:tabs>
              <w:ind w:left="215" w:hanging="215"/>
              <w:rPr>
                <w:rFonts w:asciiTheme="majorBidi" w:hAnsiTheme="majorBidi" w:cstheme="majorBidi"/>
                <w:bCs/>
                <w:sz w:val="20"/>
              </w:rPr>
            </w:pPr>
            <w:r>
              <w:rPr>
                <w:rFonts w:asciiTheme="majorBidi" w:hAnsiTheme="majorBidi" w:cstheme="majorBidi"/>
                <w:bCs/>
                <w:sz w:val="20"/>
              </w:rPr>
              <w:t>RJ45 Ethernet</w:t>
            </w:r>
          </w:p>
          <w:p w:rsidR="0097276E" w:rsidRDefault="0097276E" w:rsidP="007731EC">
            <w:pPr>
              <w:pStyle w:val="ListParagraph"/>
              <w:numPr>
                <w:ilvl w:val="0"/>
                <w:numId w:val="94"/>
              </w:numPr>
              <w:tabs>
                <w:tab w:val="left" w:pos="8640"/>
              </w:tabs>
              <w:ind w:left="215" w:hanging="215"/>
              <w:rPr>
                <w:rFonts w:asciiTheme="majorBidi" w:hAnsiTheme="majorBidi" w:cstheme="majorBidi"/>
                <w:bCs/>
                <w:sz w:val="20"/>
              </w:rPr>
            </w:pPr>
            <w:r w:rsidRPr="004206C0">
              <w:rPr>
                <w:rFonts w:asciiTheme="majorBidi" w:hAnsiTheme="majorBidi" w:cstheme="majorBidi"/>
                <w:bCs/>
                <w:sz w:val="20"/>
              </w:rPr>
              <w:t>Warranty must cover lamp replacements for the duration of the warranty</w:t>
            </w:r>
            <w:r>
              <w:rPr>
                <w:rFonts w:asciiTheme="majorBidi" w:hAnsiTheme="majorBidi" w:cstheme="majorBidi"/>
                <w:bCs/>
                <w:sz w:val="20"/>
              </w:rPr>
              <w:t>.</w:t>
            </w:r>
          </w:p>
          <w:p w:rsidR="0097276E" w:rsidRDefault="0097276E" w:rsidP="007731EC">
            <w:pPr>
              <w:pStyle w:val="ListParagraph"/>
              <w:numPr>
                <w:ilvl w:val="0"/>
                <w:numId w:val="94"/>
              </w:numPr>
              <w:ind w:left="215" w:hanging="215"/>
              <w:rPr>
                <w:rFonts w:asciiTheme="majorBidi" w:hAnsiTheme="majorBidi" w:cstheme="majorBidi"/>
                <w:sz w:val="20"/>
              </w:rPr>
            </w:pPr>
            <w:r w:rsidRPr="007D4418">
              <w:rPr>
                <w:rFonts w:asciiTheme="majorBidi" w:hAnsiTheme="majorBidi" w:cstheme="majorBidi"/>
                <w:sz w:val="20"/>
              </w:rPr>
              <w:t>Should be accompanied by grey high contrast motorized screens that are in the same aspect ratio (image width-to-height ratio) as the projector</w:t>
            </w:r>
            <w:r w:rsidRPr="0029095E">
              <w:rPr>
                <w:rFonts w:asciiTheme="majorBidi" w:hAnsiTheme="majorBidi" w:cstheme="majorBidi"/>
                <w:sz w:val="20"/>
              </w:rPr>
              <w:t xml:space="preserve">. </w:t>
            </w:r>
          </w:p>
          <w:p w:rsidR="0097276E" w:rsidRPr="007C11A5" w:rsidRDefault="0097276E" w:rsidP="007731EC">
            <w:pPr>
              <w:pStyle w:val="ListParagraph"/>
              <w:numPr>
                <w:ilvl w:val="0"/>
                <w:numId w:val="94"/>
              </w:numPr>
              <w:ind w:left="215" w:hanging="215"/>
              <w:rPr>
                <w:rFonts w:asciiTheme="majorBidi" w:hAnsiTheme="majorBidi" w:cstheme="majorBidi"/>
                <w:sz w:val="20"/>
              </w:rPr>
            </w:pPr>
            <w:r w:rsidRPr="007D4418">
              <w:rPr>
                <w:rFonts w:asciiTheme="majorBidi" w:hAnsiTheme="majorBidi" w:cstheme="majorBidi"/>
                <w:sz w:val="20"/>
              </w:rPr>
              <w:t>The screens must be mounted</w:t>
            </w:r>
            <w:r w:rsidRPr="0029095E">
              <w:rPr>
                <w:rFonts w:asciiTheme="majorBidi" w:hAnsiTheme="majorBidi" w:cstheme="majorBidi"/>
                <w:sz w:val="20"/>
              </w:rPr>
              <w:t xml:space="preserve"> </w:t>
            </w:r>
            <w:r w:rsidRPr="00813BA8">
              <w:rPr>
                <w:rFonts w:asciiTheme="majorBidi" w:hAnsiTheme="majorBidi" w:cstheme="majorBidi"/>
                <w:sz w:val="20"/>
              </w:rPr>
              <w:t>so that they would not be apparent while completely rolled up</w:t>
            </w:r>
            <w:r w:rsidRPr="00813BA8">
              <w:rPr>
                <w:rFonts w:asciiTheme="majorBidi" w:hAnsiTheme="majorBidi" w:cstheme="majorBidi"/>
              </w:rPr>
              <w:t>.</w:t>
            </w:r>
          </w:p>
        </w:tc>
        <w:tc>
          <w:tcPr>
            <w:tcW w:w="2970" w:type="dxa"/>
          </w:tcPr>
          <w:p w:rsidR="0097276E" w:rsidRPr="004206C0" w:rsidRDefault="0097276E" w:rsidP="007731EC">
            <w:pPr>
              <w:pStyle w:val="ListParagraph"/>
              <w:numPr>
                <w:ilvl w:val="0"/>
                <w:numId w:val="94"/>
              </w:numPr>
              <w:tabs>
                <w:tab w:val="left" w:pos="8640"/>
              </w:tabs>
              <w:ind w:left="215" w:hanging="215"/>
              <w:rPr>
                <w:rFonts w:asciiTheme="majorBidi" w:hAnsiTheme="majorBidi" w:cstheme="majorBidi"/>
                <w:sz w:val="20"/>
              </w:rPr>
            </w:pPr>
          </w:p>
        </w:tc>
      </w:tr>
      <w:tr w:rsidR="0097276E" w:rsidRPr="00DA6341">
        <w:trPr>
          <w:trHeight w:val="1169"/>
        </w:trPr>
        <w:tc>
          <w:tcPr>
            <w:tcW w:w="648" w:type="dxa"/>
            <w:gridSpan w:val="2"/>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2.1.3</w:t>
            </w:r>
          </w:p>
        </w:tc>
        <w:tc>
          <w:tcPr>
            <w:tcW w:w="1260" w:type="dxa"/>
            <w:vAlign w:val="center"/>
          </w:tcPr>
          <w:p w:rsidR="0097276E" w:rsidRDefault="0097276E" w:rsidP="00FA7FCC">
            <w:pPr>
              <w:pStyle w:val="ListParagraph"/>
              <w:tabs>
                <w:tab w:val="left" w:pos="8640"/>
              </w:tabs>
              <w:ind w:left="0"/>
              <w:rPr>
                <w:rFonts w:asciiTheme="majorBidi" w:hAnsiTheme="majorBidi" w:cstheme="majorBidi"/>
                <w:bCs/>
                <w:sz w:val="20"/>
              </w:rPr>
            </w:pPr>
            <w:r w:rsidRPr="0070104A">
              <w:rPr>
                <w:rFonts w:asciiTheme="majorBidi" w:hAnsiTheme="majorBidi" w:cstheme="majorBidi"/>
                <w:bCs/>
                <w:sz w:val="20"/>
              </w:rPr>
              <w:t>Motorized Projection Screen</w:t>
            </w:r>
          </w:p>
        </w:tc>
        <w:tc>
          <w:tcPr>
            <w:tcW w:w="1530" w:type="dxa"/>
            <w:vAlign w:val="center"/>
          </w:tcPr>
          <w:p w:rsidR="0097276E" w:rsidRPr="00C051D9" w:rsidRDefault="0097276E" w:rsidP="00FA7FCC">
            <w:pPr>
              <w:pStyle w:val="ListParagraph"/>
              <w:tabs>
                <w:tab w:val="left" w:pos="8640"/>
              </w:tabs>
              <w:ind w:left="0"/>
              <w:rPr>
                <w:rFonts w:asciiTheme="majorBidi" w:hAnsiTheme="majorBidi" w:cstheme="majorBidi"/>
                <w:sz w:val="16"/>
                <w:szCs w:val="12"/>
              </w:rPr>
            </w:pPr>
            <w:r w:rsidRPr="00C051D9">
              <w:rPr>
                <w:rFonts w:asciiTheme="majorBidi" w:hAnsiTheme="majorBidi" w:cstheme="majorBidi"/>
                <w:sz w:val="16"/>
                <w:szCs w:val="12"/>
              </w:rPr>
              <w:t>Quantity: 1 / room</w:t>
            </w:r>
          </w:p>
          <w:p w:rsidR="0097276E" w:rsidRPr="00C051D9" w:rsidRDefault="0097276E" w:rsidP="00FA7FCC">
            <w:pPr>
              <w:pStyle w:val="ListParagraph"/>
              <w:tabs>
                <w:tab w:val="left" w:pos="8640"/>
              </w:tabs>
              <w:ind w:left="0"/>
              <w:rPr>
                <w:rFonts w:asciiTheme="majorBidi" w:hAnsiTheme="majorBidi" w:cstheme="majorBidi"/>
                <w:sz w:val="16"/>
                <w:szCs w:val="12"/>
              </w:rPr>
            </w:pPr>
          </w:p>
          <w:p w:rsidR="0097276E" w:rsidRPr="00C051D9" w:rsidRDefault="0097276E" w:rsidP="00FA7FCC">
            <w:pPr>
              <w:pStyle w:val="ListParagraph"/>
              <w:tabs>
                <w:tab w:val="left" w:pos="8640"/>
              </w:tabs>
              <w:ind w:left="0"/>
              <w:rPr>
                <w:rFonts w:asciiTheme="majorBidi" w:hAnsiTheme="majorBidi" w:cstheme="majorBidi"/>
                <w:sz w:val="16"/>
                <w:szCs w:val="12"/>
              </w:rPr>
            </w:pPr>
            <w:r w:rsidRPr="00C051D9">
              <w:rPr>
                <w:rFonts w:asciiTheme="majorBidi" w:hAnsiTheme="majorBidi" w:cstheme="majorBidi"/>
                <w:sz w:val="16"/>
                <w:szCs w:val="12"/>
              </w:rPr>
              <w:t xml:space="preserve">Location: </w:t>
            </w:r>
          </w:p>
          <w:p w:rsidR="0097276E" w:rsidRPr="00C051D9" w:rsidRDefault="0097276E" w:rsidP="00FA7FCC">
            <w:pPr>
              <w:pStyle w:val="ListParagraph"/>
              <w:tabs>
                <w:tab w:val="left" w:pos="8640"/>
              </w:tabs>
              <w:ind w:left="0"/>
              <w:rPr>
                <w:rFonts w:asciiTheme="majorBidi" w:hAnsiTheme="majorBidi" w:cstheme="majorBidi"/>
                <w:sz w:val="16"/>
                <w:szCs w:val="12"/>
              </w:rPr>
            </w:pPr>
            <w:r w:rsidRPr="00C051D9">
              <w:rPr>
                <w:rFonts w:asciiTheme="majorBidi" w:hAnsiTheme="majorBidi" w:cstheme="majorBidi"/>
                <w:sz w:val="16"/>
                <w:szCs w:val="12"/>
              </w:rPr>
              <w:t>5</w:t>
            </w:r>
            <w:r w:rsidRPr="00C051D9">
              <w:rPr>
                <w:rFonts w:asciiTheme="majorBidi" w:hAnsiTheme="majorBidi" w:cstheme="majorBidi"/>
                <w:sz w:val="16"/>
                <w:szCs w:val="12"/>
                <w:vertAlign w:val="superscript"/>
              </w:rPr>
              <w:t>th</w:t>
            </w:r>
            <w:r w:rsidRPr="00C051D9">
              <w:rPr>
                <w:rFonts w:asciiTheme="majorBidi" w:hAnsiTheme="majorBidi" w:cstheme="majorBidi"/>
                <w:sz w:val="16"/>
                <w:szCs w:val="12"/>
              </w:rPr>
              <w:t xml:space="preserve"> Floor (6 rooms)</w:t>
            </w:r>
          </w:p>
          <w:p w:rsidR="0097276E" w:rsidRPr="00C051D9" w:rsidRDefault="0097276E" w:rsidP="00FA7FCC">
            <w:pPr>
              <w:pStyle w:val="ListParagraph"/>
              <w:tabs>
                <w:tab w:val="left" w:pos="8640"/>
              </w:tabs>
              <w:ind w:left="0"/>
              <w:rPr>
                <w:rFonts w:asciiTheme="majorBidi" w:hAnsiTheme="majorBidi" w:cstheme="majorBidi"/>
                <w:sz w:val="16"/>
                <w:szCs w:val="12"/>
              </w:rPr>
            </w:pPr>
            <w:r w:rsidRPr="00C051D9">
              <w:rPr>
                <w:rFonts w:asciiTheme="majorBidi" w:hAnsiTheme="majorBidi" w:cstheme="majorBidi"/>
                <w:sz w:val="16"/>
                <w:szCs w:val="12"/>
              </w:rPr>
              <w:t>8</w:t>
            </w:r>
            <w:r w:rsidRPr="00C051D9">
              <w:rPr>
                <w:rFonts w:asciiTheme="majorBidi" w:hAnsiTheme="majorBidi" w:cstheme="majorBidi"/>
                <w:sz w:val="16"/>
                <w:szCs w:val="12"/>
                <w:vertAlign w:val="superscript"/>
              </w:rPr>
              <w:t>th</w:t>
            </w:r>
            <w:r w:rsidRPr="00C051D9">
              <w:rPr>
                <w:rFonts w:asciiTheme="majorBidi" w:hAnsiTheme="majorBidi" w:cstheme="majorBidi"/>
                <w:sz w:val="16"/>
                <w:szCs w:val="12"/>
              </w:rPr>
              <w:t xml:space="preserve"> Floor (1 room)</w:t>
            </w:r>
          </w:p>
        </w:tc>
        <w:tc>
          <w:tcPr>
            <w:tcW w:w="2790" w:type="dxa"/>
            <w:vAlign w:val="center"/>
          </w:tcPr>
          <w:p w:rsidR="0097276E" w:rsidRPr="00813BA8" w:rsidRDefault="0097276E" w:rsidP="007731EC">
            <w:pPr>
              <w:pStyle w:val="ListParagraph"/>
              <w:numPr>
                <w:ilvl w:val="0"/>
                <w:numId w:val="94"/>
              </w:numPr>
              <w:tabs>
                <w:tab w:val="left" w:pos="8640"/>
              </w:tabs>
              <w:ind w:left="215" w:hanging="180"/>
              <w:rPr>
                <w:rFonts w:asciiTheme="majorBidi" w:hAnsiTheme="majorBidi" w:cstheme="majorBidi"/>
                <w:bCs/>
                <w:sz w:val="20"/>
              </w:rPr>
            </w:pPr>
            <w:r w:rsidRPr="00813BA8">
              <w:rPr>
                <w:rFonts w:asciiTheme="majorBidi" w:hAnsiTheme="majorBidi" w:cstheme="majorBidi"/>
                <w:bCs/>
                <w:sz w:val="20"/>
              </w:rPr>
              <w:t>Aspect ratio: 16:10</w:t>
            </w:r>
          </w:p>
          <w:p w:rsidR="0097276E" w:rsidRPr="00813BA8" w:rsidRDefault="0097276E" w:rsidP="007731EC">
            <w:pPr>
              <w:pStyle w:val="ListParagraph"/>
              <w:numPr>
                <w:ilvl w:val="0"/>
                <w:numId w:val="94"/>
              </w:numPr>
              <w:tabs>
                <w:tab w:val="left" w:pos="8640"/>
              </w:tabs>
              <w:ind w:left="215" w:hanging="180"/>
              <w:rPr>
                <w:rFonts w:asciiTheme="majorBidi" w:hAnsiTheme="majorBidi" w:cstheme="majorBidi"/>
                <w:bCs/>
                <w:sz w:val="20"/>
              </w:rPr>
            </w:pPr>
            <w:r w:rsidRPr="00813BA8">
              <w:rPr>
                <w:rFonts w:asciiTheme="majorBidi" w:hAnsiTheme="majorBidi" w:cstheme="majorBidi"/>
                <w:bCs/>
                <w:sz w:val="20"/>
              </w:rPr>
              <w:t>Diagonal length: 94 inches</w:t>
            </w:r>
          </w:p>
          <w:p w:rsidR="0097276E" w:rsidRPr="00813BA8" w:rsidRDefault="0097276E" w:rsidP="007731EC">
            <w:pPr>
              <w:pStyle w:val="ListParagraph"/>
              <w:numPr>
                <w:ilvl w:val="0"/>
                <w:numId w:val="94"/>
              </w:numPr>
              <w:tabs>
                <w:tab w:val="left" w:pos="8640"/>
              </w:tabs>
              <w:ind w:left="215" w:hanging="180"/>
              <w:rPr>
                <w:rFonts w:asciiTheme="majorBidi" w:hAnsiTheme="majorBidi" w:cstheme="majorBidi"/>
                <w:bCs/>
                <w:sz w:val="20"/>
              </w:rPr>
            </w:pPr>
            <w:r w:rsidRPr="00813BA8">
              <w:rPr>
                <w:rFonts w:asciiTheme="majorBidi" w:hAnsiTheme="majorBidi" w:cstheme="majorBidi"/>
                <w:bCs/>
                <w:sz w:val="20"/>
              </w:rPr>
              <w:t>High contrast grey color</w:t>
            </w:r>
          </w:p>
          <w:p w:rsidR="0097276E" w:rsidRPr="00813BA8" w:rsidRDefault="0097276E" w:rsidP="007731EC">
            <w:pPr>
              <w:pStyle w:val="ListParagraph"/>
              <w:numPr>
                <w:ilvl w:val="0"/>
                <w:numId w:val="94"/>
              </w:numPr>
              <w:tabs>
                <w:tab w:val="left" w:pos="8640"/>
              </w:tabs>
              <w:ind w:left="215" w:hanging="180"/>
              <w:rPr>
                <w:rFonts w:asciiTheme="majorBidi" w:hAnsiTheme="majorBidi" w:cstheme="majorBidi"/>
                <w:bCs/>
                <w:sz w:val="20"/>
              </w:rPr>
            </w:pPr>
            <w:r w:rsidRPr="00813BA8">
              <w:rPr>
                <w:rFonts w:asciiTheme="majorBidi" w:hAnsiTheme="majorBidi" w:cstheme="majorBidi"/>
                <w:bCs/>
                <w:sz w:val="20"/>
              </w:rPr>
              <w:t>Remote controllable</w:t>
            </w:r>
          </w:p>
        </w:tc>
        <w:tc>
          <w:tcPr>
            <w:tcW w:w="2970" w:type="dxa"/>
          </w:tcPr>
          <w:p w:rsidR="0097276E" w:rsidRPr="00813BA8" w:rsidRDefault="0097276E" w:rsidP="007731EC">
            <w:pPr>
              <w:pStyle w:val="ListParagraph"/>
              <w:numPr>
                <w:ilvl w:val="0"/>
                <w:numId w:val="94"/>
              </w:numPr>
              <w:tabs>
                <w:tab w:val="left" w:pos="8640"/>
              </w:tabs>
              <w:ind w:left="215" w:hanging="180"/>
              <w:rPr>
                <w:rFonts w:asciiTheme="majorBidi" w:hAnsiTheme="majorBidi" w:cstheme="majorBidi"/>
                <w:bCs/>
                <w:sz w:val="20"/>
              </w:rPr>
            </w:pPr>
          </w:p>
        </w:tc>
      </w:tr>
      <w:tr w:rsidR="0097276E" w:rsidRPr="00DA6341">
        <w:trPr>
          <w:trHeight w:val="4760"/>
        </w:trPr>
        <w:tc>
          <w:tcPr>
            <w:tcW w:w="648" w:type="dxa"/>
            <w:gridSpan w:val="2"/>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lastRenderedPageBreak/>
              <w:t>2.1.4</w:t>
            </w:r>
          </w:p>
        </w:tc>
        <w:tc>
          <w:tcPr>
            <w:tcW w:w="1260" w:type="dxa"/>
            <w:vAlign w:val="center"/>
          </w:tcPr>
          <w:p w:rsidR="0097276E" w:rsidRPr="0070104A" w:rsidRDefault="0097276E" w:rsidP="00FA7FCC">
            <w:pPr>
              <w:pStyle w:val="ListParagraph"/>
              <w:tabs>
                <w:tab w:val="left" w:pos="8640"/>
              </w:tabs>
              <w:ind w:left="0"/>
              <w:rPr>
                <w:rFonts w:asciiTheme="majorBidi" w:hAnsiTheme="majorBidi" w:cstheme="majorBidi"/>
                <w:bCs/>
                <w:sz w:val="20"/>
              </w:rPr>
            </w:pPr>
            <w:r>
              <w:rPr>
                <w:rFonts w:asciiTheme="majorBidi" w:hAnsiTheme="majorBidi" w:cstheme="majorBidi"/>
                <w:bCs/>
                <w:sz w:val="20"/>
              </w:rPr>
              <w:t>43” LCD Monitor</w:t>
            </w:r>
          </w:p>
        </w:tc>
        <w:tc>
          <w:tcPr>
            <w:tcW w:w="1530" w:type="dxa"/>
            <w:vAlign w:val="center"/>
          </w:tcPr>
          <w:p w:rsidR="0097276E" w:rsidRPr="00C051D9" w:rsidRDefault="0097276E" w:rsidP="00FA7FCC">
            <w:pPr>
              <w:pStyle w:val="ListParagraph"/>
              <w:tabs>
                <w:tab w:val="left" w:pos="8640"/>
              </w:tabs>
              <w:ind w:left="0"/>
              <w:rPr>
                <w:rFonts w:asciiTheme="majorBidi" w:hAnsiTheme="majorBidi" w:cstheme="majorBidi"/>
                <w:sz w:val="16"/>
                <w:szCs w:val="12"/>
              </w:rPr>
            </w:pPr>
            <w:r w:rsidRPr="00C051D9">
              <w:rPr>
                <w:rFonts w:asciiTheme="majorBidi" w:hAnsiTheme="majorBidi" w:cstheme="majorBidi"/>
                <w:sz w:val="16"/>
                <w:szCs w:val="12"/>
              </w:rPr>
              <w:t>Quantity: 1 / room</w:t>
            </w:r>
          </w:p>
          <w:p w:rsidR="0097276E" w:rsidRPr="00C051D9" w:rsidRDefault="0097276E" w:rsidP="00FA7FCC">
            <w:pPr>
              <w:pStyle w:val="ListParagraph"/>
              <w:tabs>
                <w:tab w:val="left" w:pos="8640"/>
              </w:tabs>
              <w:ind w:left="0"/>
              <w:rPr>
                <w:rFonts w:asciiTheme="majorBidi" w:hAnsiTheme="majorBidi" w:cstheme="majorBidi"/>
                <w:sz w:val="16"/>
                <w:szCs w:val="12"/>
              </w:rPr>
            </w:pPr>
          </w:p>
          <w:p w:rsidR="0097276E" w:rsidRPr="00C051D9" w:rsidRDefault="0097276E" w:rsidP="00FA7FCC">
            <w:pPr>
              <w:pStyle w:val="ListParagraph"/>
              <w:tabs>
                <w:tab w:val="left" w:pos="8640"/>
              </w:tabs>
              <w:ind w:left="0"/>
              <w:rPr>
                <w:rFonts w:asciiTheme="majorBidi" w:hAnsiTheme="majorBidi" w:cstheme="majorBidi"/>
                <w:sz w:val="16"/>
                <w:szCs w:val="12"/>
              </w:rPr>
            </w:pPr>
            <w:r w:rsidRPr="00C051D9">
              <w:rPr>
                <w:rFonts w:asciiTheme="majorBidi" w:hAnsiTheme="majorBidi" w:cstheme="majorBidi"/>
                <w:sz w:val="16"/>
                <w:szCs w:val="12"/>
              </w:rPr>
              <w:t xml:space="preserve">Location: </w:t>
            </w:r>
          </w:p>
          <w:p w:rsidR="0097276E" w:rsidRPr="00C051D9" w:rsidRDefault="0097276E" w:rsidP="00FA7FCC">
            <w:pPr>
              <w:pStyle w:val="ListParagraph"/>
              <w:tabs>
                <w:tab w:val="left" w:pos="8640"/>
              </w:tabs>
              <w:ind w:left="0"/>
              <w:rPr>
                <w:rFonts w:asciiTheme="majorBidi" w:hAnsiTheme="majorBidi" w:cstheme="majorBidi"/>
                <w:sz w:val="16"/>
                <w:szCs w:val="12"/>
              </w:rPr>
            </w:pPr>
            <w:r w:rsidRPr="00C051D9">
              <w:rPr>
                <w:rFonts w:asciiTheme="majorBidi" w:hAnsiTheme="majorBidi" w:cstheme="majorBidi"/>
                <w:sz w:val="16"/>
                <w:szCs w:val="12"/>
              </w:rPr>
              <w:t>5</w:t>
            </w:r>
            <w:r w:rsidRPr="00C051D9">
              <w:rPr>
                <w:rFonts w:asciiTheme="majorBidi" w:hAnsiTheme="majorBidi" w:cstheme="majorBidi"/>
                <w:sz w:val="16"/>
                <w:szCs w:val="12"/>
                <w:vertAlign w:val="superscript"/>
              </w:rPr>
              <w:t>th</w:t>
            </w:r>
            <w:r w:rsidRPr="00C051D9">
              <w:rPr>
                <w:rFonts w:asciiTheme="majorBidi" w:hAnsiTheme="majorBidi" w:cstheme="majorBidi"/>
                <w:sz w:val="16"/>
                <w:szCs w:val="12"/>
              </w:rPr>
              <w:t xml:space="preserve"> Floor (6 rooms)</w:t>
            </w:r>
          </w:p>
          <w:p w:rsidR="0097276E" w:rsidRPr="00C051D9" w:rsidRDefault="0097276E" w:rsidP="00FA7FCC">
            <w:pPr>
              <w:pStyle w:val="ListParagraph"/>
              <w:tabs>
                <w:tab w:val="left" w:pos="8640"/>
              </w:tabs>
              <w:ind w:left="0"/>
              <w:rPr>
                <w:rFonts w:asciiTheme="majorBidi" w:hAnsiTheme="majorBidi" w:cstheme="majorBidi"/>
                <w:sz w:val="16"/>
                <w:szCs w:val="12"/>
              </w:rPr>
            </w:pPr>
            <w:r w:rsidRPr="00C051D9">
              <w:rPr>
                <w:rFonts w:asciiTheme="majorBidi" w:hAnsiTheme="majorBidi" w:cstheme="majorBidi"/>
                <w:sz w:val="16"/>
                <w:szCs w:val="12"/>
              </w:rPr>
              <w:t>8</w:t>
            </w:r>
            <w:r w:rsidRPr="00C051D9">
              <w:rPr>
                <w:rFonts w:asciiTheme="majorBidi" w:hAnsiTheme="majorBidi" w:cstheme="majorBidi"/>
                <w:sz w:val="16"/>
                <w:szCs w:val="12"/>
                <w:vertAlign w:val="superscript"/>
              </w:rPr>
              <w:t>th</w:t>
            </w:r>
            <w:r w:rsidRPr="00C051D9">
              <w:rPr>
                <w:rFonts w:asciiTheme="majorBidi" w:hAnsiTheme="majorBidi" w:cstheme="majorBidi"/>
                <w:sz w:val="16"/>
                <w:szCs w:val="12"/>
              </w:rPr>
              <w:t xml:space="preserve"> Floor (1 room)</w:t>
            </w:r>
          </w:p>
        </w:tc>
        <w:tc>
          <w:tcPr>
            <w:tcW w:w="2790" w:type="dxa"/>
            <w:vAlign w:val="center"/>
          </w:tcPr>
          <w:p w:rsidR="0097276E" w:rsidRPr="00813BA8" w:rsidRDefault="0097276E" w:rsidP="007731EC">
            <w:pPr>
              <w:pStyle w:val="ListParagraph"/>
              <w:numPr>
                <w:ilvl w:val="0"/>
                <w:numId w:val="94"/>
              </w:numPr>
              <w:tabs>
                <w:tab w:val="left" w:pos="8640"/>
              </w:tabs>
              <w:ind w:left="252" w:hanging="180"/>
              <w:rPr>
                <w:rFonts w:asciiTheme="majorBidi" w:hAnsiTheme="majorBidi" w:cstheme="majorBidi"/>
                <w:bCs/>
                <w:sz w:val="20"/>
              </w:rPr>
            </w:pPr>
            <w:r w:rsidRPr="00813BA8">
              <w:rPr>
                <w:rFonts w:asciiTheme="majorBidi" w:hAnsiTheme="majorBidi" w:cstheme="majorBidi"/>
                <w:bCs/>
                <w:sz w:val="20"/>
              </w:rPr>
              <w:t>Diagonal length of 43 inches</w:t>
            </w:r>
            <w:r>
              <w:rPr>
                <w:rFonts w:asciiTheme="majorBidi" w:hAnsiTheme="majorBidi" w:cstheme="majorBidi"/>
                <w:bCs/>
                <w:sz w:val="20"/>
              </w:rPr>
              <w:t>.</w:t>
            </w:r>
          </w:p>
          <w:p w:rsidR="0097276E" w:rsidRPr="00813BA8" w:rsidRDefault="0097276E" w:rsidP="007731EC">
            <w:pPr>
              <w:pStyle w:val="ListParagraph"/>
              <w:numPr>
                <w:ilvl w:val="0"/>
                <w:numId w:val="94"/>
              </w:numPr>
              <w:tabs>
                <w:tab w:val="left" w:pos="8640"/>
              </w:tabs>
              <w:ind w:left="252" w:hanging="180"/>
              <w:rPr>
                <w:rFonts w:asciiTheme="majorBidi" w:hAnsiTheme="majorBidi" w:cstheme="majorBidi"/>
                <w:bCs/>
                <w:sz w:val="20"/>
              </w:rPr>
            </w:pPr>
            <w:r w:rsidRPr="00813BA8">
              <w:rPr>
                <w:rFonts w:asciiTheme="majorBidi" w:hAnsiTheme="majorBidi" w:cstheme="majorBidi"/>
                <w:bCs/>
                <w:sz w:val="20"/>
              </w:rPr>
              <w:t>Industrial public display</w:t>
            </w:r>
            <w:r>
              <w:rPr>
                <w:rFonts w:asciiTheme="majorBidi" w:hAnsiTheme="majorBidi" w:cstheme="majorBidi"/>
                <w:bCs/>
                <w:sz w:val="20"/>
              </w:rPr>
              <w:t xml:space="preserve"> with high MTBF (Mean Time Between Failure),</w:t>
            </w:r>
            <w:r w:rsidRPr="00813BA8">
              <w:rPr>
                <w:rFonts w:asciiTheme="majorBidi" w:hAnsiTheme="majorBidi" w:cstheme="majorBidi"/>
                <w:bCs/>
                <w:sz w:val="20"/>
              </w:rPr>
              <w:t xml:space="preserve"> not a consumer range television</w:t>
            </w:r>
            <w:r>
              <w:rPr>
                <w:rFonts w:asciiTheme="majorBidi" w:hAnsiTheme="majorBidi" w:cstheme="majorBidi"/>
                <w:bCs/>
                <w:sz w:val="20"/>
              </w:rPr>
              <w:t>.</w:t>
            </w:r>
          </w:p>
          <w:p w:rsidR="0097276E" w:rsidRPr="00813BA8" w:rsidRDefault="0097276E" w:rsidP="007731EC">
            <w:pPr>
              <w:pStyle w:val="ListParagraph"/>
              <w:numPr>
                <w:ilvl w:val="0"/>
                <w:numId w:val="94"/>
              </w:numPr>
              <w:tabs>
                <w:tab w:val="left" w:pos="8640"/>
              </w:tabs>
              <w:ind w:left="252" w:hanging="180"/>
              <w:rPr>
                <w:rFonts w:asciiTheme="majorBidi" w:hAnsiTheme="majorBidi" w:cstheme="majorBidi"/>
                <w:bCs/>
                <w:sz w:val="20"/>
              </w:rPr>
            </w:pPr>
            <w:r w:rsidRPr="00813BA8">
              <w:rPr>
                <w:rFonts w:asciiTheme="majorBidi" w:hAnsiTheme="majorBidi" w:cstheme="majorBidi"/>
                <w:bCs/>
                <w:sz w:val="20"/>
              </w:rPr>
              <w:t>Built in set-top box compatible with the IP streams from the central distribution server</w:t>
            </w:r>
            <w:r>
              <w:rPr>
                <w:rFonts w:asciiTheme="majorBidi" w:hAnsiTheme="majorBidi" w:cstheme="majorBidi"/>
                <w:bCs/>
                <w:sz w:val="20"/>
              </w:rPr>
              <w:t>.</w:t>
            </w:r>
          </w:p>
          <w:p w:rsidR="0097276E" w:rsidRPr="00813BA8" w:rsidRDefault="0097276E" w:rsidP="007731EC">
            <w:pPr>
              <w:pStyle w:val="ListParagraph"/>
              <w:numPr>
                <w:ilvl w:val="0"/>
                <w:numId w:val="94"/>
              </w:numPr>
              <w:tabs>
                <w:tab w:val="left" w:pos="8640"/>
              </w:tabs>
              <w:ind w:left="252" w:hanging="180"/>
              <w:rPr>
                <w:rFonts w:asciiTheme="majorBidi" w:hAnsiTheme="majorBidi" w:cstheme="majorBidi"/>
                <w:bCs/>
                <w:sz w:val="20"/>
              </w:rPr>
            </w:pPr>
            <w:r w:rsidRPr="00813BA8">
              <w:rPr>
                <w:rFonts w:asciiTheme="majorBidi" w:hAnsiTheme="majorBidi" w:cstheme="majorBidi"/>
                <w:bCs/>
                <w:sz w:val="20"/>
              </w:rPr>
              <w:t>Built in set-top box</w:t>
            </w:r>
            <w:r>
              <w:rPr>
                <w:rFonts w:asciiTheme="majorBidi" w:hAnsiTheme="majorBidi" w:cstheme="majorBidi"/>
                <w:bCs/>
                <w:sz w:val="20"/>
              </w:rPr>
              <w:t>.</w:t>
            </w:r>
            <w:r w:rsidRPr="00813BA8">
              <w:rPr>
                <w:rFonts w:asciiTheme="majorBidi" w:hAnsiTheme="majorBidi" w:cstheme="majorBidi"/>
                <w:bCs/>
                <w:sz w:val="20"/>
              </w:rPr>
              <w:t xml:space="preserve"> </w:t>
            </w:r>
          </w:p>
          <w:p w:rsidR="0097276E" w:rsidRPr="00813BA8" w:rsidRDefault="0097276E" w:rsidP="007731EC">
            <w:pPr>
              <w:pStyle w:val="ListParagraph"/>
              <w:numPr>
                <w:ilvl w:val="0"/>
                <w:numId w:val="94"/>
              </w:numPr>
              <w:tabs>
                <w:tab w:val="left" w:pos="8640"/>
              </w:tabs>
              <w:ind w:left="252" w:hanging="180"/>
              <w:rPr>
                <w:rFonts w:asciiTheme="majorBidi" w:hAnsiTheme="majorBidi" w:cstheme="majorBidi"/>
                <w:bCs/>
                <w:sz w:val="20"/>
              </w:rPr>
            </w:pPr>
            <w:r w:rsidRPr="00813BA8">
              <w:rPr>
                <w:rFonts w:asciiTheme="majorBidi" w:hAnsiTheme="majorBidi" w:cstheme="majorBidi"/>
                <w:bCs/>
                <w:sz w:val="20"/>
              </w:rPr>
              <w:t>Native resolution of Full HD (1920 x 1080)</w:t>
            </w:r>
          </w:p>
          <w:p w:rsidR="0097276E" w:rsidRPr="00813BA8" w:rsidRDefault="0097276E" w:rsidP="007731EC">
            <w:pPr>
              <w:pStyle w:val="ListParagraph"/>
              <w:numPr>
                <w:ilvl w:val="0"/>
                <w:numId w:val="94"/>
              </w:numPr>
              <w:tabs>
                <w:tab w:val="left" w:pos="8640"/>
              </w:tabs>
              <w:ind w:left="252" w:hanging="180"/>
              <w:rPr>
                <w:rFonts w:asciiTheme="majorBidi" w:hAnsiTheme="majorBidi" w:cstheme="majorBidi"/>
                <w:bCs/>
                <w:sz w:val="20"/>
              </w:rPr>
            </w:pPr>
            <w:r w:rsidRPr="00813BA8">
              <w:rPr>
                <w:rFonts w:asciiTheme="majorBidi" w:hAnsiTheme="majorBidi" w:cstheme="majorBidi"/>
                <w:bCs/>
                <w:sz w:val="20"/>
              </w:rPr>
              <w:t>Ultra-wide viewing angle of 178 degrees</w:t>
            </w:r>
          </w:p>
          <w:p w:rsidR="0097276E" w:rsidRPr="00813BA8" w:rsidRDefault="0097276E" w:rsidP="007731EC">
            <w:pPr>
              <w:pStyle w:val="ListParagraph"/>
              <w:numPr>
                <w:ilvl w:val="0"/>
                <w:numId w:val="94"/>
              </w:numPr>
              <w:tabs>
                <w:tab w:val="left" w:pos="8640"/>
              </w:tabs>
              <w:ind w:left="252" w:hanging="180"/>
              <w:rPr>
                <w:rFonts w:asciiTheme="majorBidi" w:hAnsiTheme="majorBidi" w:cstheme="majorBidi"/>
                <w:bCs/>
                <w:sz w:val="20"/>
              </w:rPr>
            </w:pPr>
            <w:r w:rsidRPr="00813BA8">
              <w:rPr>
                <w:rFonts w:asciiTheme="majorBidi" w:hAnsiTheme="majorBidi" w:cstheme="majorBidi"/>
                <w:bCs/>
                <w:sz w:val="20"/>
              </w:rPr>
              <w:t>Input types:</w:t>
            </w:r>
          </w:p>
          <w:p w:rsidR="0097276E" w:rsidRPr="0070104A" w:rsidRDefault="0097276E" w:rsidP="007731EC">
            <w:pPr>
              <w:pStyle w:val="ListParagraph"/>
              <w:numPr>
                <w:ilvl w:val="3"/>
                <w:numId w:val="94"/>
              </w:numPr>
              <w:tabs>
                <w:tab w:val="left" w:pos="8640"/>
              </w:tabs>
              <w:ind w:left="522" w:hanging="180"/>
              <w:rPr>
                <w:rFonts w:asciiTheme="majorBidi" w:hAnsiTheme="majorBidi" w:cstheme="majorBidi"/>
                <w:bCs/>
                <w:sz w:val="20"/>
              </w:rPr>
            </w:pPr>
            <w:r w:rsidRPr="0070104A">
              <w:rPr>
                <w:rFonts w:asciiTheme="majorBidi" w:hAnsiTheme="majorBidi" w:cstheme="majorBidi"/>
                <w:bCs/>
                <w:sz w:val="20"/>
              </w:rPr>
              <w:t>Mini D-Sub 15-pin</w:t>
            </w:r>
          </w:p>
          <w:p w:rsidR="0097276E" w:rsidRPr="0070104A" w:rsidRDefault="0097276E" w:rsidP="007731EC">
            <w:pPr>
              <w:pStyle w:val="ListParagraph"/>
              <w:numPr>
                <w:ilvl w:val="3"/>
                <w:numId w:val="94"/>
              </w:numPr>
              <w:tabs>
                <w:tab w:val="left" w:pos="8640"/>
              </w:tabs>
              <w:ind w:left="522" w:hanging="180"/>
              <w:rPr>
                <w:rFonts w:asciiTheme="majorBidi" w:hAnsiTheme="majorBidi" w:cstheme="majorBidi"/>
                <w:bCs/>
                <w:sz w:val="20"/>
              </w:rPr>
            </w:pPr>
            <w:r w:rsidRPr="0070104A">
              <w:rPr>
                <w:rFonts w:asciiTheme="majorBidi" w:hAnsiTheme="majorBidi" w:cstheme="majorBidi"/>
                <w:bCs/>
                <w:sz w:val="20"/>
              </w:rPr>
              <w:t>2 x HDMI</w:t>
            </w:r>
          </w:p>
          <w:p w:rsidR="0097276E" w:rsidRPr="0070104A" w:rsidRDefault="0097276E" w:rsidP="007731EC">
            <w:pPr>
              <w:pStyle w:val="ListParagraph"/>
              <w:numPr>
                <w:ilvl w:val="3"/>
                <w:numId w:val="94"/>
              </w:numPr>
              <w:tabs>
                <w:tab w:val="left" w:pos="8640"/>
              </w:tabs>
              <w:ind w:left="522" w:hanging="180"/>
              <w:rPr>
                <w:rFonts w:asciiTheme="majorBidi" w:hAnsiTheme="majorBidi" w:cstheme="majorBidi"/>
                <w:bCs/>
                <w:sz w:val="20"/>
              </w:rPr>
            </w:pPr>
            <w:r w:rsidRPr="0070104A">
              <w:rPr>
                <w:rFonts w:asciiTheme="majorBidi" w:hAnsiTheme="majorBidi" w:cstheme="majorBidi"/>
                <w:bCs/>
                <w:sz w:val="20"/>
              </w:rPr>
              <w:t>1 x DVD-D</w:t>
            </w:r>
          </w:p>
          <w:p w:rsidR="0097276E" w:rsidRPr="0070104A" w:rsidRDefault="0097276E" w:rsidP="007731EC">
            <w:pPr>
              <w:pStyle w:val="ListParagraph"/>
              <w:numPr>
                <w:ilvl w:val="3"/>
                <w:numId w:val="94"/>
              </w:numPr>
              <w:tabs>
                <w:tab w:val="left" w:pos="8640"/>
              </w:tabs>
              <w:ind w:left="522" w:hanging="180"/>
              <w:rPr>
                <w:rFonts w:asciiTheme="majorBidi" w:hAnsiTheme="majorBidi" w:cstheme="majorBidi"/>
                <w:bCs/>
                <w:sz w:val="20"/>
              </w:rPr>
            </w:pPr>
            <w:r w:rsidRPr="0070104A">
              <w:rPr>
                <w:rFonts w:asciiTheme="majorBidi" w:hAnsiTheme="majorBidi" w:cstheme="majorBidi"/>
                <w:bCs/>
                <w:sz w:val="20"/>
              </w:rPr>
              <w:t xml:space="preserve">1 x </w:t>
            </w:r>
            <w:proofErr w:type="spellStart"/>
            <w:r w:rsidRPr="0070104A">
              <w:rPr>
                <w:rFonts w:asciiTheme="majorBidi" w:hAnsiTheme="majorBidi" w:cstheme="majorBidi"/>
                <w:bCs/>
                <w:sz w:val="20"/>
              </w:rPr>
              <w:t>DisplayPort</w:t>
            </w:r>
            <w:proofErr w:type="spellEnd"/>
          </w:p>
          <w:p w:rsidR="0097276E" w:rsidRPr="0070104A" w:rsidRDefault="0097276E" w:rsidP="007731EC">
            <w:pPr>
              <w:pStyle w:val="ListParagraph"/>
              <w:numPr>
                <w:ilvl w:val="3"/>
                <w:numId w:val="94"/>
              </w:numPr>
              <w:tabs>
                <w:tab w:val="left" w:pos="8640"/>
              </w:tabs>
              <w:ind w:left="522" w:hanging="180"/>
              <w:rPr>
                <w:rFonts w:asciiTheme="majorBidi" w:hAnsiTheme="majorBidi" w:cstheme="majorBidi"/>
                <w:bCs/>
                <w:sz w:val="20"/>
              </w:rPr>
            </w:pPr>
            <w:r w:rsidRPr="0070104A">
              <w:rPr>
                <w:rFonts w:asciiTheme="majorBidi" w:hAnsiTheme="majorBidi" w:cstheme="majorBidi"/>
                <w:bCs/>
                <w:sz w:val="20"/>
              </w:rPr>
              <w:t>Composite BNC</w:t>
            </w:r>
          </w:p>
          <w:p w:rsidR="0097276E" w:rsidRPr="0070104A" w:rsidRDefault="0097276E" w:rsidP="007731EC">
            <w:pPr>
              <w:pStyle w:val="ListParagraph"/>
              <w:numPr>
                <w:ilvl w:val="3"/>
                <w:numId w:val="94"/>
              </w:numPr>
              <w:tabs>
                <w:tab w:val="left" w:pos="8640"/>
              </w:tabs>
              <w:ind w:left="522" w:hanging="180"/>
              <w:rPr>
                <w:rFonts w:asciiTheme="majorBidi" w:hAnsiTheme="majorBidi" w:cstheme="majorBidi"/>
                <w:bCs/>
                <w:sz w:val="20"/>
              </w:rPr>
            </w:pPr>
            <w:r w:rsidRPr="0070104A">
              <w:rPr>
                <w:rFonts w:asciiTheme="majorBidi" w:hAnsiTheme="majorBidi" w:cstheme="majorBidi"/>
                <w:bCs/>
                <w:sz w:val="20"/>
              </w:rPr>
              <w:t>S-Terminal</w:t>
            </w:r>
          </w:p>
          <w:p w:rsidR="0097276E" w:rsidRDefault="0097276E" w:rsidP="007731EC">
            <w:pPr>
              <w:pStyle w:val="ListParagraph"/>
              <w:numPr>
                <w:ilvl w:val="3"/>
                <w:numId w:val="94"/>
              </w:numPr>
              <w:tabs>
                <w:tab w:val="left" w:pos="8640"/>
              </w:tabs>
              <w:ind w:left="252" w:hanging="180"/>
              <w:rPr>
                <w:rFonts w:asciiTheme="majorBidi" w:hAnsiTheme="majorBidi" w:cstheme="majorBidi"/>
                <w:bCs/>
                <w:sz w:val="20"/>
              </w:rPr>
            </w:pPr>
            <w:r w:rsidRPr="00813BA8">
              <w:rPr>
                <w:rFonts w:asciiTheme="majorBidi" w:hAnsiTheme="majorBidi" w:cstheme="majorBidi"/>
                <w:bCs/>
                <w:sz w:val="20"/>
              </w:rPr>
              <w:t>RS-232 and Ethernet control</w:t>
            </w:r>
          </w:p>
          <w:p w:rsidR="0097276E" w:rsidRDefault="0097276E" w:rsidP="007731EC">
            <w:pPr>
              <w:pStyle w:val="ListParagraph"/>
              <w:numPr>
                <w:ilvl w:val="3"/>
                <w:numId w:val="94"/>
              </w:numPr>
              <w:tabs>
                <w:tab w:val="left" w:pos="8640"/>
              </w:tabs>
              <w:ind w:left="252" w:hanging="180"/>
              <w:rPr>
                <w:rFonts w:asciiTheme="majorBidi" w:hAnsiTheme="majorBidi" w:cstheme="majorBidi"/>
                <w:bCs/>
                <w:sz w:val="20"/>
              </w:rPr>
            </w:pPr>
            <w:r>
              <w:rPr>
                <w:rFonts w:asciiTheme="majorBidi" w:hAnsiTheme="majorBidi" w:cstheme="majorBidi"/>
                <w:bCs/>
                <w:sz w:val="20"/>
              </w:rPr>
              <w:t>1 wall mount for each LCD monitor must be provided.</w:t>
            </w:r>
          </w:p>
          <w:p w:rsidR="0097276E" w:rsidRPr="007D4418" w:rsidRDefault="0097276E" w:rsidP="007731EC">
            <w:pPr>
              <w:pStyle w:val="ListParagraph"/>
              <w:numPr>
                <w:ilvl w:val="0"/>
                <w:numId w:val="94"/>
              </w:numPr>
              <w:ind w:left="252" w:hanging="180"/>
              <w:rPr>
                <w:rFonts w:asciiTheme="majorBidi" w:hAnsiTheme="majorBidi" w:cstheme="majorBidi"/>
                <w:sz w:val="20"/>
              </w:rPr>
            </w:pPr>
            <w:r w:rsidRPr="007D4418">
              <w:rPr>
                <w:rFonts w:asciiTheme="majorBidi" w:hAnsiTheme="majorBidi" w:cstheme="majorBidi"/>
                <w:sz w:val="20"/>
              </w:rPr>
              <w:t>Must be of high brightness.</w:t>
            </w:r>
          </w:p>
          <w:p w:rsidR="0097276E" w:rsidRPr="00813BA8" w:rsidRDefault="0097276E" w:rsidP="007731EC">
            <w:pPr>
              <w:pStyle w:val="ListParagraph"/>
              <w:numPr>
                <w:ilvl w:val="0"/>
                <w:numId w:val="94"/>
              </w:numPr>
              <w:ind w:left="252" w:hanging="180"/>
              <w:rPr>
                <w:rFonts w:asciiTheme="majorBidi" w:hAnsiTheme="majorBidi" w:cstheme="majorBidi"/>
                <w:b/>
                <w:bCs/>
                <w:i/>
                <w:iCs/>
                <w:sz w:val="20"/>
              </w:rPr>
            </w:pPr>
            <w:r w:rsidRPr="007D4418">
              <w:rPr>
                <w:rFonts w:asciiTheme="majorBidi" w:hAnsiTheme="majorBidi" w:cstheme="majorBidi"/>
                <w:sz w:val="20"/>
              </w:rPr>
              <w:t>Should be wall-mounted</w:t>
            </w:r>
            <w:r w:rsidRPr="00396C1D">
              <w:rPr>
                <w:rFonts w:asciiTheme="majorBidi" w:hAnsiTheme="majorBidi" w:cstheme="majorBidi"/>
                <w:b/>
                <w:bCs/>
                <w:i/>
                <w:iCs/>
                <w:sz w:val="20"/>
              </w:rPr>
              <w:t>.</w:t>
            </w:r>
          </w:p>
        </w:tc>
        <w:tc>
          <w:tcPr>
            <w:tcW w:w="2970" w:type="dxa"/>
          </w:tcPr>
          <w:p w:rsidR="0097276E" w:rsidRPr="00813BA8" w:rsidRDefault="0097276E" w:rsidP="007731EC">
            <w:pPr>
              <w:pStyle w:val="ListParagraph"/>
              <w:numPr>
                <w:ilvl w:val="0"/>
                <w:numId w:val="94"/>
              </w:numPr>
              <w:tabs>
                <w:tab w:val="left" w:pos="8640"/>
              </w:tabs>
              <w:ind w:left="252" w:hanging="180"/>
              <w:rPr>
                <w:rFonts w:asciiTheme="majorBidi" w:hAnsiTheme="majorBidi" w:cstheme="majorBidi"/>
                <w:bCs/>
                <w:sz w:val="20"/>
              </w:rPr>
            </w:pPr>
          </w:p>
        </w:tc>
      </w:tr>
      <w:tr w:rsidR="0097276E" w:rsidRPr="00DA6341">
        <w:trPr>
          <w:trHeight w:val="1169"/>
        </w:trPr>
        <w:tc>
          <w:tcPr>
            <w:tcW w:w="648" w:type="dxa"/>
            <w:gridSpan w:val="2"/>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2.1.5</w:t>
            </w:r>
          </w:p>
        </w:tc>
        <w:tc>
          <w:tcPr>
            <w:tcW w:w="1260" w:type="dxa"/>
            <w:vAlign w:val="center"/>
          </w:tcPr>
          <w:p w:rsidR="0097276E" w:rsidRDefault="0097276E" w:rsidP="00FA7FCC">
            <w:pPr>
              <w:pStyle w:val="ListParagraph"/>
              <w:tabs>
                <w:tab w:val="left" w:pos="8640"/>
              </w:tabs>
              <w:ind w:left="0"/>
              <w:rPr>
                <w:rFonts w:asciiTheme="majorBidi" w:hAnsiTheme="majorBidi" w:cstheme="majorBidi"/>
                <w:bCs/>
                <w:sz w:val="20"/>
              </w:rPr>
            </w:pPr>
            <w:r>
              <w:rPr>
                <w:rFonts w:asciiTheme="majorBidi" w:hAnsiTheme="majorBidi" w:cstheme="majorBidi"/>
                <w:bCs/>
                <w:sz w:val="20"/>
              </w:rPr>
              <w:t>Digital Congress System</w:t>
            </w:r>
          </w:p>
        </w:tc>
        <w:tc>
          <w:tcPr>
            <w:tcW w:w="1530" w:type="dxa"/>
            <w:vAlign w:val="center"/>
          </w:tcPr>
          <w:p w:rsidR="0097276E" w:rsidRPr="00C051D9" w:rsidRDefault="0097276E" w:rsidP="00FA7FCC">
            <w:pPr>
              <w:pStyle w:val="ListParagraph"/>
              <w:tabs>
                <w:tab w:val="left" w:pos="8640"/>
              </w:tabs>
              <w:ind w:left="0"/>
              <w:rPr>
                <w:rFonts w:asciiTheme="majorBidi" w:hAnsiTheme="majorBidi" w:cstheme="majorBidi"/>
                <w:sz w:val="16"/>
                <w:szCs w:val="12"/>
              </w:rPr>
            </w:pPr>
            <w:r w:rsidRPr="00C051D9">
              <w:rPr>
                <w:rFonts w:asciiTheme="majorBidi" w:hAnsiTheme="majorBidi" w:cstheme="majorBidi"/>
                <w:sz w:val="16"/>
                <w:szCs w:val="12"/>
              </w:rPr>
              <w:t>Quantity: 1 / room</w:t>
            </w:r>
          </w:p>
          <w:p w:rsidR="0097276E" w:rsidRPr="00C051D9" w:rsidRDefault="0097276E" w:rsidP="00FA7FCC">
            <w:pPr>
              <w:pStyle w:val="ListParagraph"/>
              <w:tabs>
                <w:tab w:val="left" w:pos="8640"/>
              </w:tabs>
              <w:ind w:left="0"/>
              <w:rPr>
                <w:rFonts w:asciiTheme="majorBidi" w:hAnsiTheme="majorBidi" w:cstheme="majorBidi"/>
                <w:sz w:val="16"/>
                <w:szCs w:val="12"/>
              </w:rPr>
            </w:pPr>
          </w:p>
          <w:p w:rsidR="0097276E" w:rsidRPr="00C051D9" w:rsidRDefault="0097276E" w:rsidP="00FA7FCC">
            <w:pPr>
              <w:pStyle w:val="ListParagraph"/>
              <w:tabs>
                <w:tab w:val="left" w:pos="8640"/>
              </w:tabs>
              <w:ind w:left="0"/>
              <w:rPr>
                <w:rFonts w:asciiTheme="majorBidi" w:hAnsiTheme="majorBidi" w:cstheme="majorBidi"/>
                <w:sz w:val="16"/>
                <w:szCs w:val="12"/>
              </w:rPr>
            </w:pPr>
            <w:r w:rsidRPr="00C051D9">
              <w:rPr>
                <w:rFonts w:asciiTheme="majorBidi" w:hAnsiTheme="majorBidi" w:cstheme="majorBidi"/>
                <w:sz w:val="16"/>
                <w:szCs w:val="12"/>
              </w:rPr>
              <w:t xml:space="preserve">Location: </w:t>
            </w:r>
          </w:p>
          <w:p w:rsidR="0097276E" w:rsidRPr="00C051D9" w:rsidRDefault="0097276E" w:rsidP="00FA7FCC">
            <w:pPr>
              <w:pStyle w:val="ListParagraph"/>
              <w:tabs>
                <w:tab w:val="left" w:pos="8640"/>
              </w:tabs>
              <w:ind w:left="0"/>
              <w:rPr>
                <w:rFonts w:asciiTheme="majorBidi" w:hAnsiTheme="majorBidi" w:cstheme="majorBidi"/>
                <w:sz w:val="16"/>
                <w:szCs w:val="12"/>
              </w:rPr>
            </w:pPr>
            <w:r w:rsidRPr="00C051D9">
              <w:rPr>
                <w:rFonts w:asciiTheme="majorBidi" w:hAnsiTheme="majorBidi" w:cstheme="majorBidi"/>
                <w:sz w:val="16"/>
                <w:szCs w:val="12"/>
              </w:rPr>
              <w:t>5</w:t>
            </w:r>
            <w:r w:rsidRPr="00C051D9">
              <w:rPr>
                <w:rFonts w:asciiTheme="majorBidi" w:hAnsiTheme="majorBidi" w:cstheme="majorBidi"/>
                <w:sz w:val="16"/>
                <w:szCs w:val="12"/>
                <w:vertAlign w:val="superscript"/>
              </w:rPr>
              <w:t>th</w:t>
            </w:r>
            <w:r w:rsidRPr="00C051D9">
              <w:rPr>
                <w:rFonts w:asciiTheme="majorBidi" w:hAnsiTheme="majorBidi" w:cstheme="majorBidi"/>
                <w:sz w:val="16"/>
                <w:szCs w:val="12"/>
              </w:rPr>
              <w:t xml:space="preserve"> Floor (6 rooms)</w:t>
            </w:r>
          </w:p>
          <w:p w:rsidR="0097276E" w:rsidRPr="00C051D9" w:rsidRDefault="0097276E" w:rsidP="00FA7FCC">
            <w:pPr>
              <w:pStyle w:val="ListParagraph"/>
              <w:tabs>
                <w:tab w:val="left" w:pos="8640"/>
              </w:tabs>
              <w:ind w:left="0"/>
              <w:rPr>
                <w:rFonts w:asciiTheme="majorBidi" w:hAnsiTheme="majorBidi" w:cstheme="majorBidi"/>
                <w:sz w:val="16"/>
                <w:szCs w:val="12"/>
              </w:rPr>
            </w:pPr>
            <w:r w:rsidRPr="00C051D9">
              <w:rPr>
                <w:rFonts w:asciiTheme="majorBidi" w:hAnsiTheme="majorBidi" w:cstheme="majorBidi"/>
                <w:sz w:val="16"/>
                <w:szCs w:val="12"/>
              </w:rPr>
              <w:t>8</w:t>
            </w:r>
            <w:r w:rsidRPr="00C051D9">
              <w:rPr>
                <w:rFonts w:asciiTheme="majorBidi" w:hAnsiTheme="majorBidi" w:cstheme="majorBidi"/>
                <w:sz w:val="16"/>
                <w:szCs w:val="12"/>
                <w:vertAlign w:val="superscript"/>
              </w:rPr>
              <w:t>th</w:t>
            </w:r>
            <w:r w:rsidRPr="00C051D9">
              <w:rPr>
                <w:rFonts w:asciiTheme="majorBidi" w:hAnsiTheme="majorBidi" w:cstheme="majorBidi"/>
                <w:sz w:val="16"/>
                <w:szCs w:val="12"/>
              </w:rPr>
              <w:t xml:space="preserve"> Floor (1 room)</w:t>
            </w:r>
          </w:p>
        </w:tc>
        <w:tc>
          <w:tcPr>
            <w:tcW w:w="2790" w:type="dxa"/>
            <w:vAlign w:val="center"/>
          </w:tcPr>
          <w:p w:rsidR="0097276E" w:rsidRPr="0070104A" w:rsidRDefault="0097276E" w:rsidP="007731EC">
            <w:pPr>
              <w:pStyle w:val="ListParagraph"/>
              <w:numPr>
                <w:ilvl w:val="2"/>
                <w:numId w:val="95"/>
              </w:numPr>
              <w:ind w:left="252" w:hanging="180"/>
              <w:rPr>
                <w:rFonts w:asciiTheme="majorBidi" w:hAnsiTheme="majorBidi" w:cstheme="majorBidi"/>
                <w:sz w:val="20"/>
              </w:rPr>
            </w:pPr>
            <w:r w:rsidRPr="0070104A">
              <w:rPr>
                <w:rFonts w:asciiTheme="majorBidi" w:hAnsiTheme="majorBidi" w:cstheme="majorBidi"/>
                <w:sz w:val="20"/>
              </w:rPr>
              <w:t>2 chairman units</w:t>
            </w:r>
            <w:r>
              <w:rPr>
                <w:rFonts w:asciiTheme="majorBidi" w:hAnsiTheme="majorBidi" w:cstheme="majorBidi"/>
                <w:sz w:val="20"/>
              </w:rPr>
              <w:t>.</w:t>
            </w:r>
          </w:p>
          <w:p w:rsidR="0097276E" w:rsidRPr="0070104A" w:rsidRDefault="0097276E" w:rsidP="007731EC">
            <w:pPr>
              <w:pStyle w:val="ListParagraph"/>
              <w:numPr>
                <w:ilvl w:val="2"/>
                <w:numId w:val="95"/>
              </w:numPr>
              <w:ind w:left="252" w:hanging="180"/>
              <w:rPr>
                <w:rFonts w:asciiTheme="majorBidi" w:hAnsiTheme="majorBidi" w:cstheme="majorBidi"/>
                <w:sz w:val="20"/>
              </w:rPr>
            </w:pPr>
            <w:r w:rsidRPr="0070104A">
              <w:rPr>
                <w:rFonts w:asciiTheme="majorBidi" w:hAnsiTheme="majorBidi" w:cstheme="majorBidi"/>
                <w:sz w:val="20"/>
              </w:rPr>
              <w:t>25 delegate units</w:t>
            </w:r>
            <w:r>
              <w:rPr>
                <w:rFonts w:asciiTheme="majorBidi" w:hAnsiTheme="majorBidi" w:cstheme="majorBidi"/>
                <w:sz w:val="20"/>
              </w:rPr>
              <w:t>.</w:t>
            </w:r>
          </w:p>
          <w:p w:rsidR="0097276E" w:rsidRPr="0070104A" w:rsidRDefault="0097276E" w:rsidP="007731EC">
            <w:pPr>
              <w:pStyle w:val="ListParagraph"/>
              <w:numPr>
                <w:ilvl w:val="2"/>
                <w:numId w:val="95"/>
              </w:numPr>
              <w:ind w:left="252" w:hanging="180"/>
              <w:rPr>
                <w:rFonts w:asciiTheme="majorBidi" w:hAnsiTheme="majorBidi" w:cstheme="majorBidi"/>
                <w:sz w:val="20"/>
              </w:rPr>
            </w:pPr>
            <w:r w:rsidRPr="0070104A">
              <w:rPr>
                <w:rFonts w:asciiTheme="majorBidi" w:hAnsiTheme="majorBidi" w:cstheme="majorBidi"/>
                <w:sz w:val="20"/>
              </w:rPr>
              <w:t>Conference microphone electret with illuminant ring</w:t>
            </w:r>
          </w:p>
          <w:p w:rsidR="0097276E" w:rsidRPr="0070104A" w:rsidRDefault="0097276E" w:rsidP="007731EC">
            <w:pPr>
              <w:pStyle w:val="ListParagraph"/>
              <w:numPr>
                <w:ilvl w:val="2"/>
                <w:numId w:val="95"/>
              </w:numPr>
              <w:ind w:left="252" w:hanging="180"/>
              <w:rPr>
                <w:rFonts w:asciiTheme="majorBidi" w:hAnsiTheme="majorBidi" w:cstheme="majorBidi"/>
                <w:sz w:val="20"/>
              </w:rPr>
            </w:pPr>
            <w:r w:rsidRPr="0070104A">
              <w:rPr>
                <w:rFonts w:asciiTheme="majorBidi" w:hAnsiTheme="majorBidi" w:cstheme="majorBidi"/>
                <w:sz w:val="20"/>
              </w:rPr>
              <w:t>Central digital discussion unit</w:t>
            </w:r>
          </w:p>
          <w:p w:rsidR="0097276E" w:rsidRPr="0070104A" w:rsidRDefault="0097276E" w:rsidP="007731EC">
            <w:pPr>
              <w:pStyle w:val="ListParagraph"/>
              <w:numPr>
                <w:ilvl w:val="2"/>
                <w:numId w:val="95"/>
              </w:numPr>
              <w:ind w:left="252" w:hanging="180"/>
              <w:rPr>
                <w:rFonts w:asciiTheme="majorBidi" w:hAnsiTheme="majorBidi" w:cstheme="majorBidi"/>
                <w:sz w:val="20"/>
              </w:rPr>
            </w:pPr>
            <w:r w:rsidRPr="0070104A">
              <w:rPr>
                <w:rFonts w:asciiTheme="majorBidi" w:hAnsiTheme="majorBidi" w:cstheme="majorBidi"/>
                <w:sz w:val="20"/>
              </w:rPr>
              <w:t xml:space="preserve">Interactive software (must support Microsoft PowerPoint as an add-in): </w:t>
            </w:r>
          </w:p>
          <w:p w:rsidR="0097276E" w:rsidRPr="0070104A" w:rsidRDefault="0097276E" w:rsidP="007731EC">
            <w:pPr>
              <w:pStyle w:val="ListParagraph"/>
              <w:numPr>
                <w:ilvl w:val="3"/>
                <w:numId w:val="94"/>
              </w:numPr>
              <w:ind w:left="882"/>
              <w:rPr>
                <w:rFonts w:asciiTheme="majorBidi" w:hAnsiTheme="majorBidi" w:cstheme="majorBidi"/>
                <w:sz w:val="20"/>
              </w:rPr>
            </w:pPr>
            <w:r w:rsidRPr="0070104A">
              <w:rPr>
                <w:rFonts w:asciiTheme="majorBidi" w:hAnsiTheme="majorBidi" w:cstheme="majorBidi"/>
                <w:sz w:val="20"/>
              </w:rPr>
              <w:t>Different modes of interaction:</w:t>
            </w:r>
          </w:p>
          <w:p w:rsidR="0097276E" w:rsidRPr="0070104A" w:rsidRDefault="0097276E" w:rsidP="007731EC">
            <w:pPr>
              <w:pStyle w:val="ListParagraph"/>
              <w:numPr>
                <w:ilvl w:val="4"/>
                <w:numId w:val="94"/>
              </w:numPr>
              <w:ind w:left="1332"/>
              <w:rPr>
                <w:rFonts w:asciiTheme="majorBidi" w:hAnsiTheme="majorBidi" w:cstheme="majorBidi"/>
                <w:sz w:val="20"/>
              </w:rPr>
            </w:pPr>
            <w:r w:rsidRPr="0070104A">
              <w:rPr>
                <w:rFonts w:asciiTheme="majorBidi" w:hAnsiTheme="majorBidi" w:cstheme="majorBidi"/>
                <w:sz w:val="20"/>
              </w:rPr>
              <w:t>Standard vote</w:t>
            </w:r>
          </w:p>
          <w:p w:rsidR="0097276E" w:rsidRPr="0070104A" w:rsidRDefault="0097276E" w:rsidP="007731EC">
            <w:pPr>
              <w:pStyle w:val="ListParagraph"/>
              <w:numPr>
                <w:ilvl w:val="4"/>
                <w:numId w:val="94"/>
              </w:numPr>
              <w:ind w:left="1332"/>
              <w:rPr>
                <w:rFonts w:asciiTheme="majorBidi" w:hAnsiTheme="majorBidi" w:cstheme="majorBidi"/>
                <w:sz w:val="20"/>
              </w:rPr>
            </w:pPr>
            <w:r w:rsidRPr="0070104A">
              <w:rPr>
                <w:rFonts w:asciiTheme="majorBidi" w:hAnsiTheme="majorBidi" w:cstheme="majorBidi"/>
                <w:sz w:val="20"/>
              </w:rPr>
              <w:t>Attendance check</w:t>
            </w:r>
          </w:p>
          <w:p w:rsidR="0097276E" w:rsidRPr="0070104A" w:rsidRDefault="0097276E" w:rsidP="007731EC">
            <w:pPr>
              <w:pStyle w:val="ListParagraph"/>
              <w:numPr>
                <w:ilvl w:val="4"/>
                <w:numId w:val="94"/>
              </w:numPr>
              <w:ind w:left="1332"/>
              <w:rPr>
                <w:rFonts w:asciiTheme="majorBidi" w:hAnsiTheme="majorBidi" w:cstheme="majorBidi"/>
                <w:sz w:val="20"/>
              </w:rPr>
            </w:pPr>
            <w:r w:rsidRPr="0070104A">
              <w:rPr>
                <w:rFonts w:asciiTheme="majorBidi" w:hAnsiTheme="majorBidi" w:cstheme="majorBidi"/>
                <w:sz w:val="20"/>
              </w:rPr>
              <w:t>Group allocate</w:t>
            </w:r>
          </w:p>
          <w:p w:rsidR="0097276E" w:rsidRPr="0070104A" w:rsidRDefault="0097276E" w:rsidP="007731EC">
            <w:pPr>
              <w:pStyle w:val="ListParagraph"/>
              <w:numPr>
                <w:ilvl w:val="4"/>
                <w:numId w:val="94"/>
              </w:numPr>
              <w:ind w:left="1332"/>
              <w:rPr>
                <w:rFonts w:asciiTheme="majorBidi" w:hAnsiTheme="majorBidi" w:cstheme="majorBidi"/>
                <w:sz w:val="20"/>
              </w:rPr>
            </w:pPr>
            <w:r w:rsidRPr="0070104A">
              <w:rPr>
                <w:rFonts w:asciiTheme="majorBidi" w:hAnsiTheme="majorBidi" w:cstheme="majorBidi"/>
                <w:sz w:val="20"/>
              </w:rPr>
              <w:t>Handheld allocate</w:t>
            </w:r>
          </w:p>
          <w:p w:rsidR="0097276E" w:rsidRPr="0070104A" w:rsidRDefault="0097276E" w:rsidP="007731EC">
            <w:pPr>
              <w:pStyle w:val="ListParagraph"/>
              <w:numPr>
                <w:ilvl w:val="4"/>
                <w:numId w:val="94"/>
              </w:numPr>
              <w:ind w:left="1332"/>
              <w:rPr>
                <w:rFonts w:asciiTheme="majorBidi" w:hAnsiTheme="majorBidi" w:cstheme="majorBidi"/>
                <w:sz w:val="20"/>
              </w:rPr>
            </w:pPr>
            <w:r w:rsidRPr="0070104A">
              <w:rPr>
                <w:rFonts w:asciiTheme="majorBidi" w:hAnsiTheme="majorBidi" w:cstheme="majorBidi"/>
                <w:sz w:val="20"/>
              </w:rPr>
              <w:t>Parliament vote</w:t>
            </w:r>
          </w:p>
          <w:p w:rsidR="0097276E" w:rsidRPr="0070104A" w:rsidRDefault="0097276E" w:rsidP="007731EC">
            <w:pPr>
              <w:pStyle w:val="ListParagraph"/>
              <w:numPr>
                <w:ilvl w:val="4"/>
                <w:numId w:val="94"/>
              </w:numPr>
              <w:ind w:left="1332"/>
              <w:rPr>
                <w:rFonts w:asciiTheme="majorBidi" w:hAnsiTheme="majorBidi" w:cstheme="majorBidi"/>
                <w:sz w:val="20"/>
              </w:rPr>
            </w:pPr>
            <w:r w:rsidRPr="0070104A">
              <w:rPr>
                <w:rFonts w:asciiTheme="majorBidi" w:hAnsiTheme="majorBidi" w:cstheme="majorBidi"/>
                <w:sz w:val="20"/>
              </w:rPr>
              <w:t>Ranking</w:t>
            </w:r>
          </w:p>
          <w:p w:rsidR="0097276E" w:rsidRPr="0070104A" w:rsidRDefault="0097276E" w:rsidP="007731EC">
            <w:pPr>
              <w:pStyle w:val="ListParagraph"/>
              <w:numPr>
                <w:ilvl w:val="4"/>
                <w:numId w:val="94"/>
              </w:numPr>
              <w:ind w:left="1332"/>
              <w:rPr>
                <w:rFonts w:asciiTheme="majorBidi" w:hAnsiTheme="majorBidi" w:cstheme="majorBidi"/>
                <w:sz w:val="20"/>
              </w:rPr>
            </w:pPr>
            <w:r w:rsidRPr="0070104A">
              <w:rPr>
                <w:rFonts w:asciiTheme="majorBidi" w:hAnsiTheme="majorBidi" w:cstheme="majorBidi"/>
                <w:sz w:val="20"/>
              </w:rPr>
              <w:t>Shoot out</w:t>
            </w:r>
          </w:p>
          <w:p w:rsidR="0097276E" w:rsidRPr="0070104A" w:rsidRDefault="0097276E" w:rsidP="007731EC">
            <w:pPr>
              <w:pStyle w:val="ListParagraph"/>
              <w:numPr>
                <w:ilvl w:val="3"/>
                <w:numId w:val="94"/>
              </w:numPr>
              <w:ind w:left="882"/>
              <w:rPr>
                <w:rFonts w:asciiTheme="majorBidi" w:hAnsiTheme="majorBidi" w:cstheme="majorBidi"/>
                <w:sz w:val="20"/>
              </w:rPr>
            </w:pPr>
            <w:r w:rsidRPr="0070104A">
              <w:rPr>
                <w:rFonts w:asciiTheme="majorBidi" w:hAnsiTheme="majorBidi" w:cstheme="majorBidi"/>
                <w:sz w:val="20"/>
              </w:rPr>
              <w:t>Ad hoc vote</w:t>
            </w:r>
          </w:p>
          <w:p w:rsidR="0097276E" w:rsidRPr="0070104A" w:rsidRDefault="0097276E" w:rsidP="007731EC">
            <w:pPr>
              <w:pStyle w:val="ListParagraph"/>
              <w:numPr>
                <w:ilvl w:val="3"/>
                <w:numId w:val="94"/>
              </w:numPr>
              <w:ind w:left="882"/>
              <w:rPr>
                <w:rFonts w:asciiTheme="majorBidi" w:hAnsiTheme="majorBidi" w:cstheme="majorBidi"/>
                <w:sz w:val="20"/>
              </w:rPr>
            </w:pPr>
            <w:r w:rsidRPr="0070104A">
              <w:rPr>
                <w:rFonts w:asciiTheme="majorBidi" w:hAnsiTheme="majorBidi" w:cstheme="majorBidi"/>
                <w:sz w:val="20"/>
              </w:rPr>
              <w:t>Voting time:</w:t>
            </w:r>
          </w:p>
          <w:p w:rsidR="0097276E" w:rsidRPr="0070104A" w:rsidRDefault="0097276E" w:rsidP="007731EC">
            <w:pPr>
              <w:pStyle w:val="ListParagraph"/>
              <w:numPr>
                <w:ilvl w:val="4"/>
                <w:numId w:val="94"/>
              </w:numPr>
              <w:ind w:left="1332"/>
              <w:rPr>
                <w:rFonts w:asciiTheme="majorBidi" w:hAnsiTheme="majorBidi" w:cstheme="majorBidi"/>
                <w:sz w:val="20"/>
              </w:rPr>
            </w:pPr>
            <w:r w:rsidRPr="0070104A">
              <w:rPr>
                <w:rFonts w:asciiTheme="majorBidi" w:hAnsiTheme="majorBidi" w:cstheme="majorBidi"/>
                <w:sz w:val="20"/>
              </w:rPr>
              <w:t>Manual start/stop</w:t>
            </w:r>
          </w:p>
          <w:p w:rsidR="0097276E" w:rsidRPr="0070104A" w:rsidRDefault="0097276E" w:rsidP="007731EC">
            <w:pPr>
              <w:pStyle w:val="ListParagraph"/>
              <w:numPr>
                <w:ilvl w:val="4"/>
                <w:numId w:val="94"/>
              </w:numPr>
              <w:ind w:left="1332"/>
              <w:rPr>
                <w:rFonts w:asciiTheme="majorBidi" w:hAnsiTheme="majorBidi" w:cstheme="majorBidi"/>
                <w:sz w:val="20"/>
              </w:rPr>
            </w:pPr>
            <w:r w:rsidRPr="0070104A">
              <w:rPr>
                <w:rFonts w:asciiTheme="majorBidi" w:hAnsiTheme="majorBidi" w:cstheme="majorBidi"/>
                <w:sz w:val="20"/>
              </w:rPr>
              <w:t>Specification of time</w:t>
            </w:r>
          </w:p>
          <w:p w:rsidR="0097276E" w:rsidRPr="0070104A" w:rsidRDefault="0097276E" w:rsidP="007731EC">
            <w:pPr>
              <w:pStyle w:val="ListParagraph"/>
              <w:numPr>
                <w:ilvl w:val="3"/>
                <w:numId w:val="94"/>
              </w:numPr>
              <w:ind w:left="882"/>
              <w:rPr>
                <w:rFonts w:asciiTheme="majorBidi" w:hAnsiTheme="majorBidi" w:cstheme="majorBidi"/>
                <w:sz w:val="20"/>
              </w:rPr>
            </w:pPr>
            <w:r w:rsidRPr="0070104A">
              <w:rPr>
                <w:rFonts w:asciiTheme="majorBidi" w:hAnsiTheme="majorBidi" w:cstheme="majorBidi"/>
                <w:sz w:val="20"/>
              </w:rPr>
              <w:lastRenderedPageBreak/>
              <w:t>Quiz mode with facility for score allocation</w:t>
            </w:r>
          </w:p>
          <w:p w:rsidR="0097276E" w:rsidRPr="0070104A" w:rsidRDefault="0097276E" w:rsidP="007731EC">
            <w:pPr>
              <w:pStyle w:val="ListParagraph"/>
              <w:numPr>
                <w:ilvl w:val="3"/>
                <w:numId w:val="94"/>
              </w:numPr>
              <w:ind w:left="882"/>
              <w:rPr>
                <w:rFonts w:asciiTheme="majorBidi" w:hAnsiTheme="majorBidi" w:cstheme="majorBidi"/>
                <w:sz w:val="20"/>
              </w:rPr>
            </w:pPr>
            <w:r w:rsidRPr="0070104A">
              <w:rPr>
                <w:rFonts w:asciiTheme="majorBidi" w:hAnsiTheme="majorBidi" w:cstheme="majorBidi"/>
                <w:sz w:val="20"/>
              </w:rPr>
              <w:t>Input of legend description</w:t>
            </w:r>
          </w:p>
          <w:p w:rsidR="0097276E" w:rsidRPr="0070104A" w:rsidRDefault="0097276E" w:rsidP="007731EC">
            <w:pPr>
              <w:pStyle w:val="ListParagraph"/>
              <w:numPr>
                <w:ilvl w:val="3"/>
                <w:numId w:val="94"/>
              </w:numPr>
              <w:ind w:left="882"/>
              <w:rPr>
                <w:rFonts w:asciiTheme="majorBidi" w:hAnsiTheme="majorBidi" w:cstheme="majorBidi"/>
                <w:sz w:val="20"/>
              </w:rPr>
            </w:pPr>
            <w:r w:rsidRPr="0070104A">
              <w:rPr>
                <w:rFonts w:asciiTheme="majorBidi" w:hAnsiTheme="majorBidi" w:cstheme="majorBidi"/>
                <w:sz w:val="20"/>
              </w:rPr>
              <w:t>Different graphical analysis</w:t>
            </w:r>
          </w:p>
          <w:p w:rsidR="0097276E" w:rsidRPr="0070104A" w:rsidRDefault="0097276E" w:rsidP="007731EC">
            <w:pPr>
              <w:pStyle w:val="ListParagraph"/>
              <w:numPr>
                <w:ilvl w:val="4"/>
                <w:numId w:val="94"/>
              </w:numPr>
              <w:ind w:left="1332"/>
              <w:rPr>
                <w:rFonts w:asciiTheme="majorBidi" w:hAnsiTheme="majorBidi" w:cstheme="majorBidi"/>
                <w:sz w:val="20"/>
              </w:rPr>
            </w:pPr>
            <w:r w:rsidRPr="0070104A">
              <w:rPr>
                <w:rFonts w:asciiTheme="majorBidi" w:hAnsiTheme="majorBidi" w:cstheme="majorBidi"/>
                <w:sz w:val="20"/>
              </w:rPr>
              <w:t>Diagram</w:t>
            </w:r>
          </w:p>
          <w:p w:rsidR="0097276E" w:rsidRPr="0070104A" w:rsidRDefault="0097276E" w:rsidP="007731EC">
            <w:pPr>
              <w:pStyle w:val="ListParagraph"/>
              <w:numPr>
                <w:ilvl w:val="4"/>
                <w:numId w:val="94"/>
              </w:numPr>
              <w:ind w:left="1332"/>
              <w:rPr>
                <w:rFonts w:asciiTheme="majorBidi" w:hAnsiTheme="majorBidi" w:cstheme="majorBidi"/>
                <w:sz w:val="20"/>
              </w:rPr>
            </w:pPr>
            <w:r w:rsidRPr="0070104A">
              <w:rPr>
                <w:rFonts w:asciiTheme="majorBidi" w:hAnsiTheme="majorBidi" w:cstheme="majorBidi"/>
                <w:sz w:val="20"/>
              </w:rPr>
              <w:t>Bar graph</w:t>
            </w:r>
          </w:p>
          <w:p w:rsidR="0097276E" w:rsidRPr="0070104A" w:rsidRDefault="0097276E" w:rsidP="007731EC">
            <w:pPr>
              <w:pStyle w:val="ListParagraph"/>
              <w:numPr>
                <w:ilvl w:val="4"/>
                <w:numId w:val="94"/>
              </w:numPr>
              <w:ind w:left="1332"/>
              <w:rPr>
                <w:rFonts w:asciiTheme="majorBidi" w:hAnsiTheme="majorBidi" w:cstheme="majorBidi"/>
                <w:sz w:val="20"/>
              </w:rPr>
            </w:pPr>
            <w:r w:rsidRPr="0070104A">
              <w:rPr>
                <w:rFonts w:asciiTheme="majorBidi" w:hAnsiTheme="majorBidi" w:cstheme="majorBidi"/>
                <w:sz w:val="20"/>
              </w:rPr>
              <w:t>Pie chart, etc.</w:t>
            </w:r>
          </w:p>
          <w:p w:rsidR="0097276E" w:rsidRPr="0070104A" w:rsidRDefault="0097276E" w:rsidP="007731EC">
            <w:pPr>
              <w:pStyle w:val="ListParagraph"/>
              <w:numPr>
                <w:ilvl w:val="3"/>
                <w:numId w:val="94"/>
              </w:numPr>
              <w:ind w:left="882"/>
              <w:rPr>
                <w:rFonts w:asciiTheme="majorBidi" w:hAnsiTheme="majorBidi" w:cstheme="majorBidi"/>
                <w:sz w:val="20"/>
              </w:rPr>
            </w:pPr>
            <w:r w:rsidRPr="0070104A">
              <w:rPr>
                <w:rFonts w:asciiTheme="majorBidi" w:hAnsiTheme="majorBidi" w:cstheme="majorBidi"/>
                <w:sz w:val="20"/>
              </w:rPr>
              <w:t>Tabular analysis</w:t>
            </w:r>
          </w:p>
          <w:p w:rsidR="0097276E" w:rsidRPr="0070104A" w:rsidRDefault="0097276E" w:rsidP="007731EC">
            <w:pPr>
              <w:pStyle w:val="ListParagraph"/>
              <w:numPr>
                <w:ilvl w:val="3"/>
                <w:numId w:val="94"/>
              </w:numPr>
              <w:ind w:left="882"/>
              <w:rPr>
                <w:rFonts w:asciiTheme="majorBidi" w:hAnsiTheme="majorBidi" w:cstheme="majorBidi"/>
                <w:sz w:val="20"/>
              </w:rPr>
            </w:pPr>
            <w:r w:rsidRPr="0070104A">
              <w:rPr>
                <w:rFonts w:asciiTheme="majorBidi" w:hAnsiTheme="majorBidi" w:cstheme="majorBidi"/>
                <w:sz w:val="20"/>
              </w:rPr>
              <w:t>Different generating of reports (name lists, detailed lists of voting results, summary lists, cross tables)</w:t>
            </w:r>
          </w:p>
          <w:p w:rsidR="0097276E" w:rsidRDefault="0097276E" w:rsidP="007731EC">
            <w:pPr>
              <w:pStyle w:val="ListParagraph"/>
              <w:numPr>
                <w:ilvl w:val="3"/>
                <w:numId w:val="94"/>
              </w:numPr>
              <w:ind w:left="882"/>
              <w:rPr>
                <w:rFonts w:asciiTheme="majorBidi" w:hAnsiTheme="majorBidi" w:cstheme="majorBidi"/>
                <w:sz w:val="20"/>
              </w:rPr>
            </w:pPr>
            <w:r w:rsidRPr="0070104A">
              <w:rPr>
                <w:rFonts w:asciiTheme="majorBidi" w:hAnsiTheme="majorBidi" w:cstheme="majorBidi"/>
                <w:sz w:val="20"/>
              </w:rPr>
              <w:t>Seat management</w:t>
            </w:r>
          </w:p>
          <w:p w:rsidR="0097276E" w:rsidRPr="00775E0D" w:rsidRDefault="0097276E" w:rsidP="007731EC">
            <w:pPr>
              <w:pStyle w:val="ListParagraph"/>
              <w:numPr>
                <w:ilvl w:val="3"/>
                <w:numId w:val="94"/>
              </w:numPr>
              <w:ind w:left="252" w:hanging="252"/>
              <w:rPr>
                <w:rFonts w:asciiTheme="majorBidi" w:hAnsiTheme="majorBidi" w:cstheme="majorBidi"/>
                <w:sz w:val="20"/>
              </w:rPr>
            </w:pPr>
            <w:r>
              <w:rPr>
                <w:rFonts w:asciiTheme="majorBidi" w:hAnsiTheme="majorBidi" w:cstheme="majorBidi"/>
                <w:sz w:val="20"/>
              </w:rPr>
              <w:t>Must have separate control software that can be installed on a standard computer running Windows and must have a customizable layout.</w:t>
            </w:r>
          </w:p>
        </w:tc>
        <w:tc>
          <w:tcPr>
            <w:tcW w:w="2970" w:type="dxa"/>
          </w:tcPr>
          <w:p w:rsidR="0097276E" w:rsidRPr="0070104A" w:rsidRDefault="0097276E" w:rsidP="007731EC">
            <w:pPr>
              <w:pStyle w:val="ListParagraph"/>
              <w:numPr>
                <w:ilvl w:val="2"/>
                <w:numId w:val="95"/>
              </w:numPr>
              <w:ind w:left="252" w:hanging="180"/>
              <w:rPr>
                <w:rFonts w:asciiTheme="majorBidi" w:hAnsiTheme="majorBidi" w:cstheme="majorBidi"/>
                <w:sz w:val="20"/>
              </w:rPr>
            </w:pPr>
          </w:p>
        </w:tc>
      </w:tr>
      <w:tr w:rsidR="0097276E" w:rsidRPr="00DA6341">
        <w:trPr>
          <w:trHeight w:val="1169"/>
        </w:trPr>
        <w:tc>
          <w:tcPr>
            <w:tcW w:w="648" w:type="dxa"/>
            <w:gridSpan w:val="2"/>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lastRenderedPageBreak/>
              <w:t>2.1.6</w:t>
            </w:r>
          </w:p>
        </w:tc>
        <w:tc>
          <w:tcPr>
            <w:tcW w:w="1260" w:type="dxa"/>
            <w:vAlign w:val="center"/>
          </w:tcPr>
          <w:p w:rsidR="0097276E" w:rsidRDefault="0097276E" w:rsidP="00FA7FCC">
            <w:pPr>
              <w:pStyle w:val="ListParagraph"/>
              <w:tabs>
                <w:tab w:val="left" w:pos="8640"/>
              </w:tabs>
              <w:ind w:left="0"/>
              <w:rPr>
                <w:rFonts w:asciiTheme="majorBidi" w:hAnsiTheme="majorBidi" w:cstheme="majorBidi"/>
                <w:bCs/>
                <w:sz w:val="20"/>
              </w:rPr>
            </w:pPr>
            <w:r>
              <w:rPr>
                <w:rFonts w:asciiTheme="majorBidi" w:hAnsiTheme="majorBidi" w:cstheme="majorBidi"/>
                <w:bCs/>
                <w:sz w:val="20"/>
              </w:rPr>
              <w:t>Ceiling Speaker</w:t>
            </w:r>
          </w:p>
        </w:tc>
        <w:tc>
          <w:tcPr>
            <w:tcW w:w="1530" w:type="dxa"/>
            <w:vAlign w:val="center"/>
          </w:tcPr>
          <w:p w:rsidR="0097276E" w:rsidRPr="00C051D9" w:rsidRDefault="0097276E" w:rsidP="00FA7FCC">
            <w:pPr>
              <w:pStyle w:val="ListParagraph"/>
              <w:tabs>
                <w:tab w:val="left" w:pos="8640"/>
              </w:tabs>
              <w:ind w:left="0"/>
              <w:rPr>
                <w:rFonts w:asciiTheme="majorBidi" w:hAnsiTheme="majorBidi" w:cstheme="majorBidi"/>
                <w:sz w:val="16"/>
                <w:szCs w:val="12"/>
              </w:rPr>
            </w:pPr>
            <w:r w:rsidRPr="00C051D9">
              <w:rPr>
                <w:rFonts w:asciiTheme="majorBidi" w:hAnsiTheme="majorBidi" w:cstheme="majorBidi"/>
                <w:sz w:val="16"/>
                <w:szCs w:val="12"/>
              </w:rPr>
              <w:t>Quantity: 2 / room</w:t>
            </w:r>
          </w:p>
          <w:p w:rsidR="0097276E" w:rsidRPr="00C051D9" w:rsidRDefault="0097276E" w:rsidP="00FA7FCC">
            <w:pPr>
              <w:pStyle w:val="ListParagraph"/>
              <w:tabs>
                <w:tab w:val="left" w:pos="8640"/>
              </w:tabs>
              <w:ind w:left="0"/>
              <w:rPr>
                <w:rFonts w:asciiTheme="majorBidi" w:hAnsiTheme="majorBidi" w:cstheme="majorBidi"/>
                <w:sz w:val="16"/>
                <w:szCs w:val="12"/>
              </w:rPr>
            </w:pPr>
          </w:p>
          <w:p w:rsidR="0097276E" w:rsidRPr="00C051D9" w:rsidRDefault="0097276E" w:rsidP="00FA7FCC">
            <w:pPr>
              <w:pStyle w:val="ListParagraph"/>
              <w:tabs>
                <w:tab w:val="left" w:pos="8640"/>
              </w:tabs>
              <w:ind w:left="0"/>
              <w:rPr>
                <w:rFonts w:asciiTheme="majorBidi" w:hAnsiTheme="majorBidi" w:cstheme="majorBidi"/>
                <w:sz w:val="16"/>
                <w:szCs w:val="12"/>
              </w:rPr>
            </w:pPr>
            <w:r w:rsidRPr="00C051D9">
              <w:rPr>
                <w:rFonts w:asciiTheme="majorBidi" w:hAnsiTheme="majorBidi" w:cstheme="majorBidi"/>
                <w:sz w:val="16"/>
                <w:szCs w:val="12"/>
              </w:rPr>
              <w:t xml:space="preserve">Location: </w:t>
            </w:r>
          </w:p>
          <w:p w:rsidR="0097276E" w:rsidRPr="00C051D9" w:rsidRDefault="0097276E" w:rsidP="00FA7FCC">
            <w:pPr>
              <w:pStyle w:val="ListParagraph"/>
              <w:tabs>
                <w:tab w:val="left" w:pos="8640"/>
              </w:tabs>
              <w:ind w:left="0"/>
              <w:rPr>
                <w:rFonts w:asciiTheme="majorBidi" w:hAnsiTheme="majorBidi" w:cstheme="majorBidi"/>
                <w:sz w:val="16"/>
                <w:szCs w:val="12"/>
              </w:rPr>
            </w:pPr>
            <w:r w:rsidRPr="00C051D9">
              <w:rPr>
                <w:rFonts w:asciiTheme="majorBidi" w:hAnsiTheme="majorBidi" w:cstheme="majorBidi"/>
                <w:sz w:val="16"/>
                <w:szCs w:val="12"/>
              </w:rPr>
              <w:t>5</w:t>
            </w:r>
            <w:r w:rsidRPr="00C051D9">
              <w:rPr>
                <w:rFonts w:asciiTheme="majorBidi" w:hAnsiTheme="majorBidi" w:cstheme="majorBidi"/>
                <w:sz w:val="16"/>
                <w:szCs w:val="12"/>
                <w:vertAlign w:val="superscript"/>
              </w:rPr>
              <w:t>th</w:t>
            </w:r>
            <w:r w:rsidRPr="00C051D9">
              <w:rPr>
                <w:rFonts w:asciiTheme="majorBidi" w:hAnsiTheme="majorBidi" w:cstheme="majorBidi"/>
                <w:sz w:val="16"/>
                <w:szCs w:val="12"/>
              </w:rPr>
              <w:t xml:space="preserve"> Floor (6 rooms)</w:t>
            </w:r>
          </w:p>
          <w:p w:rsidR="0097276E" w:rsidRPr="00C051D9" w:rsidRDefault="0097276E" w:rsidP="00FA7FCC">
            <w:pPr>
              <w:pStyle w:val="ListParagraph"/>
              <w:tabs>
                <w:tab w:val="left" w:pos="8640"/>
              </w:tabs>
              <w:ind w:left="0"/>
              <w:rPr>
                <w:rFonts w:asciiTheme="majorBidi" w:hAnsiTheme="majorBidi" w:cstheme="majorBidi"/>
                <w:sz w:val="16"/>
                <w:szCs w:val="12"/>
              </w:rPr>
            </w:pPr>
            <w:r w:rsidRPr="00C051D9">
              <w:rPr>
                <w:rFonts w:asciiTheme="majorBidi" w:hAnsiTheme="majorBidi" w:cstheme="majorBidi"/>
                <w:sz w:val="16"/>
                <w:szCs w:val="12"/>
              </w:rPr>
              <w:t>8</w:t>
            </w:r>
            <w:r w:rsidRPr="00C051D9">
              <w:rPr>
                <w:rFonts w:asciiTheme="majorBidi" w:hAnsiTheme="majorBidi" w:cstheme="majorBidi"/>
                <w:sz w:val="16"/>
                <w:szCs w:val="12"/>
                <w:vertAlign w:val="superscript"/>
              </w:rPr>
              <w:t>th</w:t>
            </w:r>
            <w:r w:rsidRPr="00C051D9">
              <w:rPr>
                <w:rFonts w:asciiTheme="majorBidi" w:hAnsiTheme="majorBidi" w:cstheme="majorBidi"/>
                <w:sz w:val="16"/>
                <w:szCs w:val="12"/>
              </w:rPr>
              <w:t xml:space="preserve"> Floor (1 room)</w:t>
            </w:r>
          </w:p>
        </w:tc>
        <w:tc>
          <w:tcPr>
            <w:tcW w:w="2790" w:type="dxa"/>
            <w:vAlign w:val="center"/>
          </w:tcPr>
          <w:p w:rsidR="0097276E" w:rsidRDefault="0097276E" w:rsidP="007731EC">
            <w:pPr>
              <w:pStyle w:val="ListParagraph"/>
              <w:numPr>
                <w:ilvl w:val="2"/>
                <w:numId w:val="95"/>
              </w:numPr>
              <w:ind w:left="252" w:hanging="180"/>
              <w:rPr>
                <w:rFonts w:asciiTheme="majorBidi" w:hAnsiTheme="majorBidi" w:cstheme="majorBidi"/>
                <w:sz w:val="20"/>
              </w:rPr>
            </w:pPr>
            <w:r>
              <w:rPr>
                <w:rFonts w:asciiTheme="majorBidi" w:hAnsiTheme="majorBidi" w:cstheme="majorBidi"/>
                <w:sz w:val="20"/>
              </w:rPr>
              <w:t>Two-way wide dispersion.</w:t>
            </w:r>
          </w:p>
          <w:p w:rsidR="0097276E" w:rsidRPr="0070104A" w:rsidRDefault="0097276E" w:rsidP="007731EC">
            <w:pPr>
              <w:pStyle w:val="ListParagraph"/>
              <w:numPr>
                <w:ilvl w:val="2"/>
                <w:numId w:val="95"/>
              </w:numPr>
              <w:ind w:left="252" w:hanging="180"/>
              <w:rPr>
                <w:rFonts w:asciiTheme="majorBidi" w:hAnsiTheme="majorBidi" w:cstheme="majorBidi"/>
                <w:sz w:val="20"/>
              </w:rPr>
            </w:pPr>
            <w:r>
              <w:rPr>
                <w:rFonts w:asciiTheme="majorBidi" w:hAnsiTheme="majorBidi" w:cstheme="majorBidi"/>
                <w:sz w:val="20"/>
              </w:rPr>
              <w:t>Must be ceiling mounted</w:t>
            </w:r>
          </w:p>
        </w:tc>
        <w:tc>
          <w:tcPr>
            <w:tcW w:w="2970" w:type="dxa"/>
          </w:tcPr>
          <w:p w:rsidR="0097276E" w:rsidRDefault="0097276E" w:rsidP="007731EC">
            <w:pPr>
              <w:pStyle w:val="ListParagraph"/>
              <w:numPr>
                <w:ilvl w:val="2"/>
                <w:numId w:val="95"/>
              </w:numPr>
              <w:ind w:left="252" w:hanging="180"/>
              <w:rPr>
                <w:rFonts w:asciiTheme="majorBidi" w:hAnsiTheme="majorBidi" w:cstheme="majorBidi"/>
                <w:sz w:val="20"/>
              </w:rPr>
            </w:pPr>
          </w:p>
        </w:tc>
      </w:tr>
      <w:tr w:rsidR="0097276E" w:rsidRPr="00DA6341">
        <w:trPr>
          <w:trHeight w:val="1169"/>
        </w:trPr>
        <w:tc>
          <w:tcPr>
            <w:tcW w:w="648" w:type="dxa"/>
            <w:gridSpan w:val="2"/>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2.1.7</w:t>
            </w:r>
          </w:p>
        </w:tc>
        <w:tc>
          <w:tcPr>
            <w:tcW w:w="1260" w:type="dxa"/>
            <w:vAlign w:val="center"/>
          </w:tcPr>
          <w:p w:rsidR="0097276E" w:rsidRDefault="0097276E" w:rsidP="00FA7FCC">
            <w:pPr>
              <w:pStyle w:val="ListParagraph"/>
              <w:tabs>
                <w:tab w:val="left" w:pos="8640"/>
              </w:tabs>
              <w:ind w:left="0"/>
              <w:rPr>
                <w:rFonts w:asciiTheme="majorBidi" w:hAnsiTheme="majorBidi" w:cstheme="majorBidi"/>
                <w:bCs/>
                <w:sz w:val="20"/>
              </w:rPr>
            </w:pPr>
            <w:r>
              <w:rPr>
                <w:rFonts w:asciiTheme="majorBidi" w:hAnsiTheme="majorBidi" w:cstheme="majorBidi"/>
                <w:bCs/>
                <w:sz w:val="20"/>
              </w:rPr>
              <w:t>Touchpad for Controlling</w:t>
            </w:r>
          </w:p>
        </w:tc>
        <w:tc>
          <w:tcPr>
            <w:tcW w:w="1530" w:type="dxa"/>
            <w:vAlign w:val="center"/>
          </w:tcPr>
          <w:p w:rsidR="0097276E" w:rsidRPr="00C051D9" w:rsidRDefault="0097276E" w:rsidP="00FA7FCC">
            <w:pPr>
              <w:pStyle w:val="ListParagraph"/>
              <w:tabs>
                <w:tab w:val="left" w:pos="8640"/>
              </w:tabs>
              <w:ind w:left="0"/>
              <w:rPr>
                <w:rFonts w:asciiTheme="majorBidi" w:hAnsiTheme="majorBidi" w:cstheme="majorBidi"/>
                <w:sz w:val="16"/>
                <w:szCs w:val="12"/>
              </w:rPr>
            </w:pPr>
            <w:r w:rsidRPr="00C051D9">
              <w:rPr>
                <w:rFonts w:asciiTheme="majorBidi" w:hAnsiTheme="majorBidi" w:cstheme="majorBidi"/>
                <w:sz w:val="16"/>
                <w:szCs w:val="12"/>
              </w:rPr>
              <w:t>Quantity: 1 / room</w:t>
            </w:r>
          </w:p>
          <w:p w:rsidR="0097276E" w:rsidRPr="00C051D9" w:rsidRDefault="0097276E" w:rsidP="00FA7FCC">
            <w:pPr>
              <w:pStyle w:val="ListParagraph"/>
              <w:tabs>
                <w:tab w:val="left" w:pos="8640"/>
              </w:tabs>
              <w:ind w:left="0"/>
              <w:rPr>
                <w:rFonts w:asciiTheme="majorBidi" w:hAnsiTheme="majorBidi" w:cstheme="majorBidi"/>
                <w:sz w:val="16"/>
                <w:szCs w:val="12"/>
              </w:rPr>
            </w:pPr>
          </w:p>
          <w:p w:rsidR="0097276E" w:rsidRPr="00C051D9" w:rsidRDefault="0097276E" w:rsidP="00FA7FCC">
            <w:pPr>
              <w:pStyle w:val="ListParagraph"/>
              <w:tabs>
                <w:tab w:val="left" w:pos="8640"/>
              </w:tabs>
              <w:ind w:left="0"/>
              <w:rPr>
                <w:rFonts w:asciiTheme="majorBidi" w:hAnsiTheme="majorBidi" w:cstheme="majorBidi"/>
                <w:sz w:val="16"/>
                <w:szCs w:val="12"/>
              </w:rPr>
            </w:pPr>
            <w:r w:rsidRPr="00C051D9">
              <w:rPr>
                <w:rFonts w:asciiTheme="majorBidi" w:hAnsiTheme="majorBidi" w:cstheme="majorBidi"/>
                <w:sz w:val="16"/>
                <w:szCs w:val="12"/>
              </w:rPr>
              <w:t xml:space="preserve">Location: </w:t>
            </w:r>
          </w:p>
          <w:p w:rsidR="0097276E" w:rsidRPr="00C051D9" w:rsidRDefault="0097276E" w:rsidP="00FA7FCC">
            <w:pPr>
              <w:pStyle w:val="ListParagraph"/>
              <w:tabs>
                <w:tab w:val="left" w:pos="8640"/>
              </w:tabs>
              <w:ind w:left="0"/>
              <w:rPr>
                <w:rFonts w:asciiTheme="majorBidi" w:hAnsiTheme="majorBidi" w:cstheme="majorBidi"/>
                <w:sz w:val="16"/>
                <w:szCs w:val="12"/>
              </w:rPr>
            </w:pPr>
            <w:r w:rsidRPr="00C051D9">
              <w:rPr>
                <w:rFonts w:asciiTheme="majorBidi" w:hAnsiTheme="majorBidi" w:cstheme="majorBidi"/>
                <w:sz w:val="16"/>
                <w:szCs w:val="12"/>
              </w:rPr>
              <w:t>5</w:t>
            </w:r>
            <w:r w:rsidRPr="00C051D9">
              <w:rPr>
                <w:rFonts w:asciiTheme="majorBidi" w:hAnsiTheme="majorBidi" w:cstheme="majorBidi"/>
                <w:sz w:val="16"/>
                <w:szCs w:val="12"/>
                <w:vertAlign w:val="superscript"/>
              </w:rPr>
              <w:t>th</w:t>
            </w:r>
            <w:r w:rsidRPr="00C051D9">
              <w:rPr>
                <w:rFonts w:asciiTheme="majorBidi" w:hAnsiTheme="majorBidi" w:cstheme="majorBidi"/>
                <w:sz w:val="16"/>
                <w:szCs w:val="12"/>
              </w:rPr>
              <w:t xml:space="preserve"> Floor (6 rooms)</w:t>
            </w:r>
          </w:p>
          <w:p w:rsidR="0097276E" w:rsidRPr="00C051D9" w:rsidRDefault="0097276E" w:rsidP="00FA7FCC">
            <w:pPr>
              <w:pStyle w:val="ListParagraph"/>
              <w:tabs>
                <w:tab w:val="left" w:pos="8640"/>
              </w:tabs>
              <w:ind w:left="0"/>
              <w:rPr>
                <w:rFonts w:asciiTheme="majorBidi" w:hAnsiTheme="majorBidi" w:cstheme="majorBidi"/>
                <w:sz w:val="16"/>
                <w:szCs w:val="12"/>
              </w:rPr>
            </w:pPr>
            <w:r w:rsidRPr="00C051D9">
              <w:rPr>
                <w:rFonts w:asciiTheme="majorBidi" w:hAnsiTheme="majorBidi" w:cstheme="majorBidi"/>
                <w:sz w:val="16"/>
                <w:szCs w:val="12"/>
              </w:rPr>
              <w:t>8</w:t>
            </w:r>
            <w:r w:rsidRPr="00C051D9">
              <w:rPr>
                <w:rFonts w:asciiTheme="majorBidi" w:hAnsiTheme="majorBidi" w:cstheme="majorBidi"/>
                <w:sz w:val="16"/>
                <w:szCs w:val="12"/>
                <w:vertAlign w:val="superscript"/>
              </w:rPr>
              <w:t>th</w:t>
            </w:r>
            <w:r w:rsidRPr="00C051D9">
              <w:rPr>
                <w:rFonts w:asciiTheme="majorBidi" w:hAnsiTheme="majorBidi" w:cstheme="majorBidi"/>
                <w:sz w:val="16"/>
                <w:szCs w:val="12"/>
              </w:rPr>
              <w:t xml:space="preserve"> Floor (1 room)</w:t>
            </w:r>
          </w:p>
        </w:tc>
        <w:tc>
          <w:tcPr>
            <w:tcW w:w="2790" w:type="dxa"/>
            <w:vAlign w:val="center"/>
          </w:tcPr>
          <w:p w:rsidR="0097276E" w:rsidRDefault="0097276E" w:rsidP="007731EC">
            <w:pPr>
              <w:pStyle w:val="ListParagraph"/>
              <w:numPr>
                <w:ilvl w:val="2"/>
                <w:numId w:val="95"/>
              </w:numPr>
              <w:ind w:left="252" w:hanging="180"/>
              <w:rPr>
                <w:rFonts w:asciiTheme="majorBidi" w:hAnsiTheme="majorBidi" w:cstheme="majorBidi"/>
                <w:sz w:val="20"/>
              </w:rPr>
            </w:pPr>
            <w:r>
              <w:rPr>
                <w:rFonts w:asciiTheme="majorBidi" w:hAnsiTheme="majorBidi" w:cstheme="majorBidi"/>
                <w:sz w:val="20"/>
              </w:rPr>
              <w:t>4.3” diagonal screen size</w:t>
            </w:r>
          </w:p>
          <w:p w:rsidR="0097276E" w:rsidRDefault="0097276E" w:rsidP="007731EC">
            <w:pPr>
              <w:pStyle w:val="ListParagraph"/>
              <w:numPr>
                <w:ilvl w:val="2"/>
                <w:numId w:val="95"/>
              </w:numPr>
              <w:ind w:left="252" w:hanging="180"/>
              <w:rPr>
                <w:rFonts w:asciiTheme="majorBidi" w:hAnsiTheme="majorBidi" w:cstheme="majorBidi"/>
                <w:sz w:val="20"/>
              </w:rPr>
            </w:pPr>
            <w:r>
              <w:rPr>
                <w:rFonts w:asciiTheme="majorBidi" w:hAnsiTheme="majorBidi" w:cstheme="majorBidi"/>
                <w:sz w:val="20"/>
              </w:rPr>
              <w:t>Application to control all equipment in the room.</w:t>
            </w:r>
          </w:p>
          <w:p w:rsidR="0097276E" w:rsidRDefault="0097276E" w:rsidP="007731EC">
            <w:pPr>
              <w:pStyle w:val="ListParagraph"/>
              <w:numPr>
                <w:ilvl w:val="2"/>
                <w:numId w:val="95"/>
              </w:numPr>
              <w:ind w:left="252" w:hanging="180"/>
              <w:rPr>
                <w:rFonts w:asciiTheme="majorBidi" w:hAnsiTheme="majorBidi" w:cstheme="majorBidi"/>
                <w:sz w:val="20"/>
              </w:rPr>
            </w:pPr>
            <w:r>
              <w:rPr>
                <w:rFonts w:asciiTheme="majorBidi" w:hAnsiTheme="majorBidi" w:cstheme="majorBidi"/>
                <w:sz w:val="20"/>
              </w:rPr>
              <w:t>Must be located on the secretary table.</w:t>
            </w:r>
          </w:p>
        </w:tc>
        <w:tc>
          <w:tcPr>
            <w:tcW w:w="2970" w:type="dxa"/>
          </w:tcPr>
          <w:p w:rsidR="0097276E" w:rsidRDefault="0097276E" w:rsidP="007731EC">
            <w:pPr>
              <w:pStyle w:val="ListParagraph"/>
              <w:numPr>
                <w:ilvl w:val="2"/>
                <w:numId w:val="95"/>
              </w:numPr>
              <w:ind w:left="252" w:hanging="180"/>
              <w:rPr>
                <w:rFonts w:asciiTheme="majorBidi" w:hAnsiTheme="majorBidi" w:cstheme="majorBidi"/>
                <w:sz w:val="20"/>
              </w:rPr>
            </w:pPr>
          </w:p>
        </w:tc>
      </w:tr>
      <w:tr w:rsidR="0097276E" w:rsidRPr="00DA6341">
        <w:trPr>
          <w:trHeight w:val="1673"/>
        </w:trPr>
        <w:tc>
          <w:tcPr>
            <w:tcW w:w="648" w:type="dxa"/>
            <w:gridSpan w:val="2"/>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2.1.8</w:t>
            </w:r>
          </w:p>
        </w:tc>
        <w:tc>
          <w:tcPr>
            <w:tcW w:w="1260" w:type="dxa"/>
            <w:vAlign w:val="center"/>
          </w:tcPr>
          <w:p w:rsidR="0097276E" w:rsidRDefault="0097276E" w:rsidP="00FA7FCC">
            <w:pPr>
              <w:pStyle w:val="ListParagraph"/>
              <w:tabs>
                <w:tab w:val="left" w:pos="8640"/>
              </w:tabs>
              <w:ind w:left="0"/>
              <w:rPr>
                <w:rFonts w:asciiTheme="majorBidi" w:hAnsiTheme="majorBidi" w:cstheme="majorBidi"/>
                <w:bCs/>
                <w:sz w:val="20"/>
              </w:rPr>
            </w:pPr>
            <w:r>
              <w:rPr>
                <w:rFonts w:asciiTheme="majorBidi" w:hAnsiTheme="majorBidi" w:cstheme="majorBidi"/>
                <w:bCs/>
                <w:sz w:val="20"/>
              </w:rPr>
              <w:t>Multi-format Plate</w:t>
            </w:r>
          </w:p>
        </w:tc>
        <w:tc>
          <w:tcPr>
            <w:tcW w:w="1530" w:type="dxa"/>
            <w:vAlign w:val="center"/>
          </w:tcPr>
          <w:p w:rsidR="0097276E" w:rsidRPr="00C051D9" w:rsidRDefault="0097276E" w:rsidP="00FA7FCC">
            <w:pPr>
              <w:pStyle w:val="ListParagraph"/>
              <w:tabs>
                <w:tab w:val="left" w:pos="8640"/>
              </w:tabs>
              <w:ind w:left="0"/>
              <w:rPr>
                <w:rFonts w:asciiTheme="majorBidi" w:hAnsiTheme="majorBidi" w:cstheme="majorBidi"/>
                <w:sz w:val="16"/>
                <w:szCs w:val="12"/>
              </w:rPr>
            </w:pPr>
            <w:r w:rsidRPr="00C051D9">
              <w:rPr>
                <w:rFonts w:asciiTheme="majorBidi" w:hAnsiTheme="majorBidi" w:cstheme="majorBidi"/>
                <w:sz w:val="16"/>
                <w:szCs w:val="12"/>
              </w:rPr>
              <w:t>Quantity: 1 / room</w:t>
            </w:r>
          </w:p>
          <w:p w:rsidR="0097276E" w:rsidRPr="00C051D9" w:rsidRDefault="0097276E" w:rsidP="00FA7FCC">
            <w:pPr>
              <w:pStyle w:val="ListParagraph"/>
              <w:tabs>
                <w:tab w:val="left" w:pos="8640"/>
              </w:tabs>
              <w:ind w:left="0"/>
              <w:rPr>
                <w:rFonts w:asciiTheme="majorBidi" w:hAnsiTheme="majorBidi" w:cstheme="majorBidi"/>
                <w:sz w:val="16"/>
                <w:szCs w:val="12"/>
              </w:rPr>
            </w:pPr>
          </w:p>
          <w:p w:rsidR="0097276E" w:rsidRPr="00C051D9" w:rsidRDefault="0097276E" w:rsidP="00FA7FCC">
            <w:pPr>
              <w:pStyle w:val="ListParagraph"/>
              <w:tabs>
                <w:tab w:val="left" w:pos="8640"/>
              </w:tabs>
              <w:ind w:left="0"/>
              <w:rPr>
                <w:rFonts w:asciiTheme="majorBidi" w:hAnsiTheme="majorBidi" w:cstheme="majorBidi"/>
                <w:sz w:val="16"/>
                <w:szCs w:val="12"/>
              </w:rPr>
            </w:pPr>
            <w:r w:rsidRPr="00C051D9">
              <w:rPr>
                <w:rFonts w:asciiTheme="majorBidi" w:hAnsiTheme="majorBidi" w:cstheme="majorBidi"/>
                <w:sz w:val="16"/>
                <w:szCs w:val="12"/>
              </w:rPr>
              <w:t>Location:</w:t>
            </w:r>
          </w:p>
          <w:p w:rsidR="0097276E" w:rsidRPr="00C051D9" w:rsidRDefault="0097276E" w:rsidP="00FA7FCC">
            <w:pPr>
              <w:pStyle w:val="ListParagraph"/>
              <w:tabs>
                <w:tab w:val="left" w:pos="8640"/>
              </w:tabs>
              <w:ind w:left="0"/>
              <w:rPr>
                <w:rFonts w:asciiTheme="majorBidi" w:hAnsiTheme="majorBidi" w:cstheme="majorBidi"/>
                <w:sz w:val="16"/>
                <w:szCs w:val="12"/>
              </w:rPr>
            </w:pPr>
            <w:r w:rsidRPr="00C051D9">
              <w:rPr>
                <w:rFonts w:asciiTheme="majorBidi" w:hAnsiTheme="majorBidi" w:cstheme="majorBidi"/>
                <w:sz w:val="16"/>
                <w:szCs w:val="12"/>
              </w:rPr>
              <w:t>5</w:t>
            </w:r>
            <w:r w:rsidRPr="00C051D9">
              <w:rPr>
                <w:rFonts w:asciiTheme="majorBidi" w:hAnsiTheme="majorBidi" w:cstheme="majorBidi"/>
                <w:sz w:val="16"/>
                <w:szCs w:val="12"/>
                <w:vertAlign w:val="superscript"/>
              </w:rPr>
              <w:t>th</w:t>
            </w:r>
            <w:r w:rsidRPr="00C051D9">
              <w:rPr>
                <w:rFonts w:asciiTheme="majorBidi" w:hAnsiTheme="majorBidi" w:cstheme="majorBidi"/>
                <w:sz w:val="16"/>
                <w:szCs w:val="12"/>
              </w:rPr>
              <w:t xml:space="preserve"> Floor (6 rooms)</w:t>
            </w:r>
          </w:p>
          <w:p w:rsidR="0097276E" w:rsidRPr="00C051D9" w:rsidRDefault="0097276E" w:rsidP="00FA7FCC">
            <w:pPr>
              <w:pStyle w:val="ListParagraph"/>
              <w:tabs>
                <w:tab w:val="left" w:pos="8640"/>
              </w:tabs>
              <w:ind w:left="0"/>
              <w:rPr>
                <w:rFonts w:asciiTheme="majorBidi" w:hAnsiTheme="majorBidi" w:cstheme="majorBidi"/>
                <w:sz w:val="16"/>
                <w:szCs w:val="12"/>
              </w:rPr>
            </w:pPr>
            <w:r w:rsidRPr="00C051D9">
              <w:rPr>
                <w:rFonts w:asciiTheme="majorBidi" w:hAnsiTheme="majorBidi" w:cstheme="majorBidi"/>
                <w:sz w:val="16"/>
                <w:szCs w:val="12"/>
              </w:rPr>
              <w:t>8</w:t>
            </w:r>
            <w:r w:rsidRPr="00C051D9">
              <w:rPr>
                <w:rFonts w:asciiTheme="majorBidi" w:hAnsiTheme="majorBidi" w:cstheme="majorBidi"/>
                <w:sz w:val="16"/>
                <w:szCs w:val="12"/>
                <w:vertAlign w:val="superscript"/>
              </w:rPr>
              <w:t>th</w:t>
            </w:r>
            <w:r w:rsidRPr="00C051D9">
              <w:rPr>
                <w:rFonts w:asciiTheme="majorBidi" w:hAnsiTheme="majorBidi" w:cstheme="majorBidi"/>
                <w:sz w:val="16"/>
                <w:szCs w:val="12"/>
              </w:rPr>
              <w:t xml:space="preserve"> Floor (1 room)</w:t>
            </w:r>
          </w:p>
        </w:tc>
        <w:tc>
          <w:tcPr>
            <w:tcW w:w="2790" w:type="dxa"/>
            <w:vAlign w:val="center"/>
          </w:tcPr>
          <w:p w:rsidR="0097276E" w:rsidRPr="00B924F4" w:rsidRDefault="0097276E" w:rsidP="007731EC">
            <w:pPr>
              <w:pStyle w:val="ListParagraph"/>
              <w:numPr>
                <w:ilvl w:val="2"/>
                <w:numId w:val="95"/>
              </w:numPr>
              <w:ind w:left="252" w:hanging="180"/>
              <w:rPr>
                <w:rFonts w:asciiTheme="majorBidi" w:hAnsiTheme="majorBidi" w:cstheme="majorBidi"/>
                <w:sz w:val="20"/>
              </w:rPr>
            </w:pPr>
            <w:r w:rsidRPr="0070104A">
              <w:rPr>
                <w:rFonts w:asciiTheme="majorBidi" w:hAnsiTheme="majorBidi" w:cstheme="majorBidi"/>
                <w:bCs/>
                <w:sz w:val="20"/>
              </w:rPr>
              <w:t>HDMI, VGA and stereo audio inputs</w:t>
            </w:r>
          </w:p>
          <w:p w:rsidR="0097276E" w:rsidRPr="00B924F4" w:rsidRDefault="0097276E" w:rsidP="007731EC">
            <w:pPr>
              <w:pStyle w:val="ListParagraph"/>
              <w:numPr>
                <w:ilvl w:val="2"/>
                <w:numId w:val="95"/>
              </w:numPr>
              <w:ind w:left="252" w:hanging="180"/>
              <w:rPr>
                <w:rFonts w:asciiTheme="majorBidi" w:hAnsiTheme="majorBidi" w:cstheme="majorBidi"/>
                <w:sz w:val="20"/>
              </w:rPr>
            </w:pPr>
            <w:r w:rsidRPr="0070104A">
              <w:rPr>
                <w:rFonts w:asciiTheme="majorBidi" w:hAnsiTheme="majorBidi" w:cstheme="majorBidi"/>
                <w:bCs/>
                <w:sz w:val="20"/>
              </w:rPr>
              <w:t>Standard British power socket</w:t>
            </w:r>
          </w:p>
          <w:p w:rsidR="0097276E" w:rsidRPr="00B924F4" w:rsidRDefault="0097276E" w:rsidP="007731EC">
            <w:pPr>
              <w:pStyle w:val="ListParagraph"/>
              <w:numPr>
                <w:ilvl w:val="2"/>
                <w:numId w:val="95"/>
              </w:numPr>
              <w:ind w:left="252" w:hanging="180"/>
              <w:rPr>
                <w:rFonts w:asciiTheme="majorBidi" w:hAnsiTheme="majorBidi" w:cstheme="majorBidi"/>
                <w:sz w:val="20"/>
              </w:rPr>
            </w:pPr>
            <w:r w:rsidRPr="0070104A">
              <w:rPr>
                <w:rFonts w:asciiTheme="majorBidi" w:hAnsiTheme="majorBidi" w:cstheme="majorBidi"/>
                <w:bCs/>
                <w:sz w:val="20"/>
              </w:rPr>
              <w:t>Ethernet LAN port</w:t>
            </w:r>
          </w:p>
          <w:p w:rsidR="0097276E" w:rsidRDefault="0097276E" w:rsidP="007731EC">
            <w:pPr>
              <w:pStyle w:val="ListParagraph"/>
              <w:numPr>
                <w:ilvl w:val="2"/>
                <w:numId w:val="95"/>
              </w:numPr>
              <w:ind w:left="252" w:hanging="180"/>
              <w:rPr>
                <w:rFonts w:asciiTheme="majorBidi" w:hAnsiTheme="majorBidi" w:cstheme="majorBidi"/>
                <w:sz w:val="20"/>
              </w:rPr>
            </w:pPr>
            <w:r w:rsidRPr="0070104A">
              <w:rPr>
                <w:rFonts w:asciiTheme="majorBidi" w:hAnsiTheme="majorBidi" w:cstheme="majorBidi"/>
                <w:bCs/>
                <w:sz w:val="20"/>
              </w:rPr>
              <w:t>Must be mounted on the conference table</w:t>
            </w:r>
            <w:r>
              <w:rPr>
                <w:rFonts w:asciiTheme="majorBidi" w:hAnsiTheme="majorBidi" w:cstheme="majorBidi"/>
                <w:bCs/>
                <w:sz w:val="20"/>
              </w:rPr>
              <w:t>.</w:t>
            </w:r>
          </w:p>
        </w:tc>
        <w:tc>
          <w:tcPr>
            <w:tcW w:w="2970" w:type="dxa"/>
          </w:tcPr>
          <w:p w:rsidR="0097276E" w:rsidRPr="0070104A" w:rsidRDefault="0097276E" w:rsidP="007731EC">
            <w:pPr>
              <w:pStyle w:val="ListParagraph"/>
              <w:numPr>
                <w:ilvl w:val="2"/>
                <w:numId w:val="95"/>
              </w:numPr>
              <w:ind w:left="252" w:hanging="180"/>
              <w:rPr>
                <w:rFonts w:asciiTheme="majorBidi" w:hAnsiTheme="majorBidi" w:cstheme="majorBidi"/>
                <w:bCs/>
                <w:sz w:val="20"/>
              </w:rPr>
            </w:pPr>
          </w:p>
        </w:tc>
      </w:tr>
      <w:tr w:rsidR="0097276E" w:rsidRPr="00DA6341">
        <w:trPr>
          <w:trHeight w:val="1142"/>
        </w:trPr>
        <w:tc>
          <w:tcPr>
            <w:tcW w:w="648" w:type="dxa"/>
            <w:gridSpan w:val="2"/>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2.1.9</w:t>
            </w:r>
          </w:p>
        </w:tc>
        <w:tc>
          <w:tcPr>
            <w:tcW w:w="1260" w:type="dxa"/>
            <w:vAlign w:val="center"/>
          </w:tcPr>
          <w:p w:rsidR="0097276E" w:rsidRDefault="0097276E" w:rsidP="00FA7FCC">
            <w:pPr>
              <w:pStyle w:val="ListParagraph"/>
              <w:tabs>
                <w:tab w:val="left" w:pos="8640"/>
              </w:tabs>
              <w:ind w:left="0"/>
              <w:rPr>
                <w:rFonts w:asciiTheme="majorBidi" w:hAnsiTheme="majorBidi" w:cstheme="majorBidi"/>
                <w:bCs/>
                <w:sz w:val="20"/>
              </w:rPr>
            </w:pPr>
            <w:r>
              <w:rPr>
                <w:rFonts w:asciiTheme="majorBidi" w:hAnsiTheme="majorBidi" w:cstheme="majorBidi"/>
                <w:bCs/>
                <w:sz w:val="20"/>
              </w:rPr>
              <w:t>HDMI Plate</w:t>
            </w:r>
          </w:p>
        </w:tc>
        <w:tc>
          <w:tcPr>
            <w:tcW w:w="1530" w:type="dxa"/>
            <w:vAlign w:val="center"/>
          </w:tcPr>
          <w:p w:rsidR="0097276E" w:rsidRPr="00C051D9" w:rsidRDefault="0097276E" w:rsidP="00FA7FCC">
            <w:pPr>
              <w:pStyle w:val="ListParagraph"/>
              <w:tabs>
                <w:tab w:val="left" w:pos="8640"/>
              </w:tabs>
              <w:ind w:left="0"/>
              <w:rPr>
                <w:rFonts w:asciiTheme="majorBidi" w:hAnsiTheme="majorBidi" w:cstheme="majorBidi"/>
                <w:sz w:val="16"/>
                <w:szCs w:val="12"/>
              </w:rPr>
            </w:pPr>
            <w:r w:rsidRPr="00C051D9">
              <w:rPr>
                <w:rFonts w:asciiTheme="majorBidi" w:hAnsiTheme="majorBidi" w:cstheme="majorBidi"/>
                <w:sz w:val="16"/>
                <w:szCs w:val="12"/>
              </w:rPr>
              <w:t>Quantity: 1 / room</w:t>
            </w:r>
          </w:p>
          <w:p w:rsidR="0097276E" w:rsidRPr="00C051D9" w:rsidRDefault="0097276E" w:rsidP="00FA7FCC">
            <w:pPr>
              <w:pStyle w:val="ListParagraph"/>
              <w:tabs>
                <w:tab w:val="left" w:pos="8640"/>
              </w:tabs>
              <w:ind w:left="0"/>
              <w:rPr>
                <w:rFonts w:asciiTheme="majorBidi" w:hAnsiTheme="majorBidi" w:cstheme="majorBidi"/>
                <w:sz w:val="16"/>
                <w:szCs w:val="12"/>
              </w:rPr>
            </w:pPr>
          </w:p>
          <w:p w:rsidR="0097276E" w:rsidRPr="00C051D9" w:rsidRDefault="0097276E" w:rsidP="00FA7FCC">
            <w:pPr>
              <w:pStyle w:val="ListParagraph"/>
              <w:tabs>
                <w:tab w:val="left" w:pos="8640"/>
              </w:tabs>
              <w:ind w:left="0"/>
              <w:rPr>
                <w:rFonts w:asciiTheme="majorBidi" w:hAnsiTheme="majorBidi" w:cstheme="majorBidi"/>
                <w:sz w:val="16"/>
                <w:szCs w:val="12"/>
              </w:rPr>
            </w:pPr>
            <w:r w:rsidRPr="00C051D9">
              <w:rPr>
                <w:rFonts w:asciiTheme="majorBidi" w:hAnsiTheme="majorBidi" w:cstheme="majorBidi"/>
                <w:sz w:val="16"/>
                <w:szCs w:val="12"/>
              </w:rPr>
              <w:t>Location:</w:t>
            </w:r>
          </w:p>
          <w:p w:rsidR="0097276E" w:rsidRPr="00C051D9" w:rsidRDefault="0097276E" w:rsidP="00FA7FCC">
            <w:pPr>
              <w:pStyle w:val="ListParagraph"/>
              <w:tabs>
                <w:tab w:val="left" w:pos="8640"/>
              </w:tabs>
              <w:ind w:left="0"/>
              <w:rPr>
                <w:rFonts w:asciiTheme="majorBidi" w:hAnsiTheme="majorBidi" w:cstheme="majorBidi"/>
                <w:sz w:val="16"/>
                <w:szCs w:val="12"/>
              </w:rPr>
            </w:pPr>
            <w:r w:rsidRPr="00C051D9">
              <w:rPr>
                <w:rFonts w:asciiTheme="majorBidi" w:hAnsiTheme="majorBidi" w:cstheme="majorBidi"/>
                <w:sz w:val="16"/>
                <w:szCs w:val="12"/>
              </w:rPr>
              <w:t>5</w:t>
            </w:r>
            <w:r w:rsidRPr="00C051D9">
              <w:rPr>
                <w:rFonts w:asciiTheme="majorBidi" w:hAnsiTheme="majorBidi" w:cstheme="majorBidi"/>
                <w:sz w:val="16"/>
                <w:szCs w:val="12"/>
                <w:vertAlign w:val="superscript"/>
              </w:rPr>
              <w:t>th</w:t>
            </w:r>
            <w:r w:rsidRPr="00C051D9">
              <w:rPr>
                <w:rFonts w:asciiTheme="majorBidi" w:hAnsiTheme="majorBidi" w:cstheme="majorBidi"/>
                <w:sz w:val="16"/>
                <w:szCs w:val="12"/>
              </w:rPr>
              <w:t xml:space="preserve"> Floor (6 rooms)</w:t>
            </w:r>
          </w:p>
          <w:p w:rsidR="0097276E" w:rsidRPr="00C051D9" w:rsidRDefault="0097276E" w:rsidP="00FA7FCC">
            <w:pPr>
              <w:pStyle w:val="ListParagraph"/>
              <w:tabs>
                <w:tab w:val="left" w:pos="8640"/>
              </w:tabs>
              <w:ind w:left="0"/>
              <w:rPr>
                <w:rFonts w:asciiTheme="majorBidi" w:hAnsiTheme="majorBidi" w:cstheme="majorBidi"/>
                <w:sz w:val="16"/>
                <w:szCs w:val="12"/>
              </w:rPr>
            </w:pPr>
            <w:r w:rsidRPr="00C051D9">
              <w:rPr>
                <w:rFonts w:asciiTheme="majorBidi" w:hAnsiTheme="majorBidi" w:cstheme="majorBidi"/>
                <w:sz w:val="16"/>
                <w:szCs w:val="12"/>
              </w:rPr>
              <w:t>8</w:t>
            </w:r>
            <w:r w:rsidRPr="00C051D9">
              <w:rPr>
                <w:rFonts w:asciiTheme="majorBidi" w:hAnsiTheme="majorBidi" w:cstheme="majorBidi"/>
                <w:sz w:val="16"/>
                <w:szCs w:val="12"/>
                <w:vertAlign w:val="superscript"/>
              </w:rPr>
              <w:t>th</w:t>
            </w:r>
            <w:r w:rsidRPr="00C051D9">
              <w:rPr>
                <w:rFonts w:asciiTheme="majorBidi" w:hAnsiTheme="majorBidi" w:cstheme="majorBidi"/>
                <w:sz w:val="16"/>
                <w:szCs w:val="12"/>
              </w:rPr>
              <w:t xml:space="preserve"> Floor (1 room)</w:t>
            </w:r>
          </w:p>
        </w:tc>
        <w:tc>
          <w:tcPr>
            <w:tcW w:w="2790" w:type="dxa"/>
            <w:vAlign w:val="center"/>
          </w:tcPr>
          <w:p w:rsidR="0097276E" w:rsidRDefault="0097276E" w:rsidP="007731EC">
            <w:pPr>
              <w:pStyle w:val="ListParagraph"/>
              <w:numPr>
                <w:ilvl w:val="2"/>
                <w:numId w:val="95"/>
              </w:numPr>
              <w:ind w:left="252" w:hanging="180"/>
              <w:rPr>
                <w:rFonts w:asciiTheme="majorBidi" w:hAnsiTheme="majorBidi" w:cstheme="majorBidi"/>
                <w:bCs/>
                <w:sz w:val="20"/>
              </w:rPr>
            </w:pPr>
            <w:r>
              <w:rPr>
                <w:rFonts w:asciiTheme="majorBidi" w:hAnsiTheme="majorBidi" w:cstheme="majorBidi"/>
                <w:bCs/>
                <w:sz w:val="20"/>
              </w:rPr>
              <w:t>HDMI input only</w:t>
            </w:r>
          </w:p>
          <w:p w:rsidR="0097276E" w:rsidRPr="0070104A" w:rsidRDefault="0097276E" w:rsidP="007731EC">
            <w:pPr>
              <w:pStyle w:val="ListParagraph"/>
              <w:numPr>
                <w:ilvl w:val="2"/>
                <w:numId w:val="95"/>
              </w:numPr>
              <w:ind w:left="252" w:hanging="180"/>
              <w:rPr>
                <w:rFonts w:asciiTheme="majorBidi" w:hAnsiTheme="majorBidi" w:cstheme="majorBidi"/>
                <w:bCs/>
                <w:sz w:val="20"/>
              </w:rPr>
            </w:pPr>
            <w:r>
              <w:rPr>
                <w:rFonts w:asciiTheme="majorBidi" w:hAnsiTheme="majorBidi" w:cstheme="majorBidi"/>
                <w:bCs/>
                <w:sz w:val="20"/>
              </w:rPr>
              <w:t>Must be mounted on the secretary table</w:t>
            </w:r>
          </w:p>
        </w:tc>
        <w:tc>
          <w:tcPr>
            <w:tcW w:w="2970" w:type="dxa"/>
          </w:tcPr>
          <w:p w:rsidR="0097276E" w:rsidRDefault="0097276E" w:rsidP="007731EC">
            <w:pPr>
              <w:pStyle w:val="ListParagraph"/>
              <w:numPr>
                <w:ilvl w:val="2"/>
                <w:numId w:val="95"/>
              </w:numPr>
              <w:ind w:left="252" w:hanging="180"/>
              <w:rPr>
                <w:rFonts w:asciiTheme="majorBidi" w:hAnsiTheme="majorBidi" w:cstheme="majorBidi"/>
                <w:bCs/>
                <w:sz w:val="20"/>
              </w:rPr>
            </w:pPr>
          </w:p>
        </w:tc>
      </w:tr>
      <w:tr w:rsidR="0097276E" w:rsidRPr="00DA6341">
        <w:trPr>
          <w:trHeight w:val="1169"/>
        </w:trPr>
        <w:tc>
          <w:tcPr>
            <w:tcW w:w="648" w:type="dxa"/>
            <w:gridSpan w:val="2"/>
            <w:vAlign w:val="center"/>
          </w:tcPr>
          <w:p w:rsidR="0097276E" w:rsidRPr="00C051D9" w:rsidRDefault="0097276E" w:rsidP="00FA7FCC">
            <w:pPr>
              <w:pStyle w:val="ListParagraph"/>
              <w:tabs>
                <w:tab w:val="left" w:pos="8640"/>
              </w:tabs>
              <w:ind w:left="0"/>
              <w:rPr>
                <w:rFonts w:asciiTheme="majorBidi" w:hAnsiTheme="majorBidi" w:cstheme="majorBidi"/>
                <w:sz w:val="16"/>
                <w:szCs w:val="12"/>
              </w:rPr>
            </w:pPr>
            <w:r w:rsidRPr="00C051D9">
              <w:rPr>
                <w:rFonts w:asciiTheme="majorBidi" w:hAnsiTheme="majorBidi" w:cstheme="majorBidi"/>
                <w:sz w:val="16"/>
                <w:szCs w:val="12"/>
              </w:rPr>
              <w:t>2.1.10</w:t>
            </w:r>
          </w:p>
        </w:tc>
        <w:tc>
          <w:tcPr>
            <w:tcW w:w="1260" w:type="dxa"/>
            <w:vAlign w:val="center"/>
          </w:tcPr>
          <w:p w:rsidR="0097276E" w:rsidRDefault="0097276E" w:rsidP="00FA7FCC">
            <w:pPr>
              <w:pStyle w:val="ListParagraph"/>
              <w:tabs>
                <w:tab w:val="left" w:pos="8640"/>
              </w:tabs>
              <w:ind w:left="0"/>
              <w:rPr>
                <w:rFonts w:asciiTheme="majorBidi" w:hAnsiTheme="majorBidi" w:cstheme="majorBidi"/>
                <w:bCs/>
                <w:sz w:val="20"/>
              </w:rPr>
            </w:pPr>
            <w:r w:rsidRPr="0070104A">
              <w:rPr>
                <w:rFonts w:asciiTheme="majorBidi" w:hAnsiTheme="majorBidi" w:cstheme="majorBidi"/>
                <w:bCs/>
                <w:sz w:val="20"/>
              </w:rPr>
              <w:t>Network audio streaming device</w:t>
            </w:r>
          </w:p>
        </w:tc>
        <w:tc>
          <w:tcPr>
            <w:tcW w:w="1530" w:type="dxa"/>
            <w:vAlign w:val="center"/>
          </w:tcPr>
          <w:p w:rsidR="0097276E" w:rsidRPr="00C051D9" w:rsidRDefault="0097276E" w:rsidP="00FA7FCC">
            <w:pPr>
              <w:pStyle w:val="ListParagraph"/>
              <w:tabs>
                <w:tab w:val="left" w:pos="8640"/>
              </w:tabs>
              <w:ind w:left="0"/>
              <w:rPr>
                <w:rFonts w:asciiTheme="majorBidi" w:hAnsiTheme="majorBidi" w:cstheme="majorBidi"/>
                <w:sz w:val="16"/>
                <w:szCs w:val="12"/>
              </w:rPr>
            </w:pPr>
            <w:r w:rsidRPr="00C051D9">
              <w:rPr>
                <w:rFonts w:asciiTheme="majorBidi" w:hAnsiTheme="majorBidi" w:cstheme="majorBidi"/>
                <w:sz w:val="16"/>
                <w:szCs w:val="12"/>
              </w:rPr>
              <w:t>Quantity: 1 / room</w:t>
            </w:r>
          </w:p>
          <w:p w:rsidR="0097276E" w:rsidRPr="00C051D9" w:rsidRDefault="0097276E" w:rsidP="00FA7FCC">
            <w:pPr>
              <w:pStyle w:val="ListParagraph"/>
              <w:tabs>
                <w:tab w:val="left" w:pos="8640"/>
              </w:tabs>
              <w:ind w:left="0"/>
              <w:rPr>
                <w:rFonts w:asciiTheme="majorBidi" w:hAnsiTheme="majorBidi" w:cstheme="majorBidi"/>
                <w:sz w:val="16"/>
                <w:szCs w:val="12"/>
              </w:rPr>
            </w:pPr>
          </w:p>
          <w:p w:rsidR="0097276E" w:rsidRPr="00C051D9" w:rsidRDefault="0097276E" w:rsidP="00FA7FCC">
            <w:pPr>
              <w:pStyle w:val="ListParagraph"/>
              <w:tabs>
                <w:tab w:val="left" w:pos="8640"/>
              </w:tabs>
              <w:ind w:left="0"/>
              <w:rPr>
                <w:rFonts w:asciiTheme="majorBidi" w:hAnsiTheme="majorBidi" w:cstheme="majorBidi"/>
                <w:sz w:val="16"/>
                <w:szCs w:val="12"/>
              </w:rPr>
            </w:pPr>
            <w:r w:rsidRPr="00C051D9">
              <w:rPr>
                <w:rFonts w:asciiTheme="majorBidi" w:hAnsiTheme="majorBidi" w:cstheme="majorBidi"/>
                <w:sz w:val="16"/>
                <w:szCs w:val="12"/>
              </w:rPr>
              <w:t>Location:</w:t>
            </w:r>
          </w:p>
          <w:p w:rsidR="0097276E" w:rsidRPr="00C051D9" w:rsidRDefault="0097276E" w:rsidP="00FA7FCC">
            <w:pPr>
              <w:pStyle w:val="ListParagraph"/>
              <w:tabs>
                <w:tab w:val="left" w:pos="8640"/>
              </w:tabs>
              <w:ind w:left="0"/>
              <w:rPr>
                <w:rFonts w:asciiTheme="majorBidi" w:hAnsiTheme="majorBidi" w:cstheme="majorBidi"/>
                <w:sz w:val="16"/>
                <w:szCs w:val="12"/>
              </w:rPr>
            </w:pPr>
            <w:r w:rsidRPr="00C051D9">
              <w:rPr>
                <w:rFonts w:asciiTheme="majorBidi" w:hAnsiTheme="majorBidi" w:cstheme="majorBidi"/>
                <w:sz w:val="16"/>
                <w:szCs w:val="12"/>
              </w:rPr>
              <w:t>5</w:t>
            </w:r>
            <w:r w:rsidRPr="00C051D9">
              <w:rPr>
                <w:rFonts w:asciiTheme="majorBidi" w:hAnsiTheme="majorBidi" w:cstheme="majorBidi"/>
                <w:sz w:val="16"/>
                <w:szCs w:val="12"/>
                <w:vertAlign w:val="superscript"/>
              </w:rPr>
              <w:t>th</w:t>
            </w:r>
            <w:r w:rsidRPr="00C051D9">
              <w:rPr>
                <w:rFonts w:asciiTheme="majorBidi" w:hAnsiTheme="majorBidi" w:cstheme="majorBidi"/>
                <w:sz w:val="16"/>
                <w:szCs w:val="12"/>
              </w:rPr>
              <w:t xml:space="preserve"> Floor (6 rooms)</w:t>
            </w:r>
          </w:p>
          <w:p w:rsidR="0097276E" w:rsidRPr="00C051D9" w:rsidRDefault="0097276E" w:rsidP="00FA7FCC">
            <w:pPr>
              <w:pStyle w:val="ListParagraph"/>
              <w:tabs>
                <w:tab w:val="left" w:pos="8640"/>
              </w:tabs>
              <w:ind w:left="0"/>
              <w:rPr>
                <w:rFonts w:asciiTheme="majorBidi" w:hAnsiTheme="majorBidi" w:cstheme="majorBidi"/>
                <w:sz w:val="16"/>
                <w:szCs w:val="12"/>
              </w:rPr>
            </w:pPr>
            <w:r w:rsidRPr="00C051D9">
              <w:rPr>
                <w:rFonts w:asciiTheme="majorBidi" w:hAnsiTheme="majorBidi" w:cstheme="majorBidi"/>
                <w:sz w:val="16"/>
                <w:szCs w:val="12"/>
              </w:rPr>
              <w:t>8</w:t>
            </w:r>
            <w:r w:rsidRPr="00C051D9">
              <w:rPr>
                <w:rFonts w:asciiTheme="majorBidi" w:hAnsiTheme="majorBidi" w:cstheme="majorBidi"/>
                <w:sz w:val="16"/>
                <w:szCs w:val="12"/>
                <w:vertAlign w:val="superscript"/>
              </w:rPr>
              <w:t>th</w:t>
            </w:r>
            <w:r w:rsidRPr="00C051D9">
              <w:rPr>
                <w:rFonts w:asciiTheme="majorBidi" w:hAnsiTheme="majorBidi" w:cstheme="majorBidi"/>
                <w:sz w:val="16"/>
                <w:szCs w:val="12"/>
              </w:rPr>
              <w:t xml:space="preserve"> Floor (1 room)</w:t>
            </w:r>
          </w:p>
        </w:tc>
        <w:tc>
          <w:tcPr>
            <w:tcW w:w="2790" w:type="dxa"/>
            <w:vAlign w:val="center"/>
          </w:tcPr>
          <w:p w:rsidR="0097276E" w:rsidRDefault="0097276E" w:rsidP="007731EC">
            <w:pPr>
              <w:pStyle w:val="ListParagraph"/>
              <w:numPr>
                <w:ilvl w:val="2"/>
                <w:numId w:val="95"/>
              </w:numPr>
              <w:ind w:left="252" w:hanging="180"/>
              <w:rPr>
                <w:rFonts w:asciiTheme="majorBidi" w:hAnsiTheme="majorBidi" w:cstheme="majorBidi"/>
                <w:bCs/>
                <w:sz w:val="20"/>
              </w:rPr>
            </w:pPr>
            <w:r w:rsidRPr="0070104A">
              <w:rPr>
                <w:rFonts w:asciiTheme="majorBidi" w:hAnsiTheme="majorBidi" w:cstheme="majorBidi"/>
                <w:bCs/>
                <w:sz w:val="20"/>
              </w:rPr>
              <w:t>Low latency MP3 encoding</w:t>
            </w:r>
          </w:p>
          <w:p w:rsidR="0097276E" w:rsidRDefault="0097276E" w:rsidP="007731EC">
            <w:pPr>
              <w:pStyle w:val="ListParagraph"/>
              <w:numPr>
                <w:ilvl w:val="2"/>
                <w:numId w:val="95"/>
              </w:numPr>
              <w:ind w:left="252" w:hanging="180"/>
              <w:rPr>
                <w:rFonts w:asciiTheme="majorBidi" w:hAnsiTheme="majorBidi" w:cstheme="majorBidi"/>
                <w:bCs/>
                <w:sz w:val="20"/>
              </w:rPr>
            </w:pPr>
            <w:r w:rsidRPr="0070104A">
              <w:rPr>
                <w:rFonts w:asciiTheme="majorBidi" w:hAnsiTheme="majorBidi" w:cstheme="majorBidi"/>
                <w:bCs/>
                <w:sz w:val="20"/>
              </w:rPr>
              <w:t xml:space="preserve">Stream to HTTP, RTSP and act as a </w:t>
            </w:r>
            <w:proofErr w:type="spellStart"/>
            <w:r w:rsidRPr="0070104A">
              <w:rPr>
                <w:rFonts w:asciiTheme="majorBidi" w:hAnsiTheme="majorBidi" w:cstheme="majorBidi"/>
                <w:bCs/>
                <w:sz w:val="20"/>
              </w:rPr>
              <w:t>Shoutcast</w:t>
            </w:r>
            <w:proofErr w:type="spellEnd"/>
            <w:r w:rsidRPr="0070104A">
              <w:rPr>
                <w:rFonts w:asciiTheme="majorBidi" w:hAnsiTheme="majorBidi" w:cstheme="majorBidi"/>
                <w:bCs/>
                <w:sz w:val="20"/>
              </w:rPr>
              <w:t>/</w:t>
            </w:r>
            <w:proofErr w:type="spellStart"/>
            <w:r w:rsidRPr="0070104A">
              <w:rPr>
                <w:rFonts w:asciiTheme="majorBidi" w:hAnsiTheme="majorBidi" w:cstheme="majorBidi"/>
                <w:bCs/>
                <w:sz w:val="20"/>
              </w:rPr>
              <w:t>Icecast</w:t>
            </w:r>
            <w:proofErr w:type="spellEnd"/>
            <w:r w:rsidRPr="0070104A">
              <w:rPr>
                <w:rFonts w:asciiTheme="majorBidi" w:hAnsiTheme="majorBidi" w:cstheme="majorBidi"/>
                <w:bCs/>
                <w:sz w:val="20"/>
              </w:rPr>
              <w:t xml:space="preserve"> source</w:t>
            </w:r>
          </w:p>
          <w:p w:rsidR="0097276E" w:rsidRDefault="0097276E" w:rsidP="007731EC">
            <w:pPr>
              <w:pStyle w:val="ListParagraph"/>
              <w:numPr>
                <w:ilvl w:val="2"/>
                <w:numId w:val="95"/>
              </w:numPr>
              <w:ind w:left="252" w:hanging="180"/>
              <w:rPr>
                <w:rFonts w:asciiTheme="majorBidi" w:hAnsiTheme="majorBidi" w:cstheme="majorBidi"/>
                <w:bCs/>
                <w:sz w:val="20"/>
              </w:rPr>
            </w:pPr>
            <w:r w:rsidRPr="0070104A">
              <w:rPr>
                <w:rFonts w:asciiTheme="majorBidi" w:hAnsiTheme="majorBidi" w:cstheme="majorBidi"/>
                <w:bCs/>
                <w:sz w:val="20"/>
              </w:rPr>
              <w:t>Controllable via RS-232 or IP</w:t>
            </w:r>
          </w:p>
          <w:p w:rsidR="0097276E" w:rsidRDefault="0097276E" w:rsidP="007731EC">
            <w:pPr>
              <w:pStyle w:val="ListParagraph"/>
              <w:numPr>
                <w:ilvl w:val="2"/>
                <w:numId w:val="95"/>
              </w:numPr>
              <w:ind w:left="252" w:hanging="180"/>
              <w:rPr>
                <w:rFonts w:asciiTheme="majorBidi" w:hAnsiTheme="majorBidi" w:cstheme="majorBidi"/>
                <w:sz w:val="20"/>
              </w:rPr>
            </w:pPr>
            <w:r w:rsidRPr="00CB5D00">
              <w:rPr>
                <w:rFonts w:asciiTheme="majorBidi" w:hAnsiTheme="majorBidi" w:cstheme="majorBidi"/>
                <w:sz w:val="20"/>
              </w:rPr>
              <w:t xml:space="preserve">Must be able to send the committee audio feed to the </w:t>
            </w:r>
            <w:r w:rsidRPr="00CB5D00">
              <w:rPr>
                <w:rFonts w:asciiTheme="majorBidi" w:hAnsiTheme="majorBidi" w:cstheme="majorBidi"/>
                <w:sz w:val="20"/>
              </w:rPr>
              <w:lastRenderedPageBreak/>
              <w:t xml:space="preserve">central recording stations and the </w:t>
            </w:r>
            <w:proofErr w:type="spellStart"/>
            <w:r w:rsidRPr="00CB5D00">
              <w:rPr>
                <w:rFonts w:asciiTheme="majorBidi" w:hAnsiTheme="majorBidi" w:cstheme="majorBidi"/>
                <w:sz w:val="20"/>
              </w:rPr>
              <w:t>Hansard</w:t>
            </w:r>
            <w:proofErr w:type="spellEnd"/>
            <w:r w:rsidRPr="00CB5D00">
              <w:rPr>
                <w:rFonts w:asciiTheme="majorBidi" w:hAnsiTheme="majorBidi" w:cstheme="majorBidi"/>
                <w:sz w:val="20"/>
              </w:rPr>
              <w:t xml:space="preserve"> via Ethernet. </w:t>
            </w:r>
          </w:p>
          <w:p w:rsidR="0097276E" w:rsidRPr="00CB5D00" w:rsidRDefault="0097276E" w:rsidP="007731EC">
            <w:pPr>
              <w:pStyle w:val="ListParagraph"/>
              <w:numPr>
                <w:ilvl w:val="2"/>
                <w:numId w:val="95"/>
              </w:numPr>
              <w:ind w:left="252" w:hanging="180"/>
              <w:rPr>
                <w:rFonts w:asciiTheme="majorBidi" w:hAnsiTheme="majorBidi" w:cstheme="majorBidi"/>
                <w:sz w:val="20"/>
              </w:rPr>
            </w:pPr>
            <w:r>
              <w:rPr>
                <w:rFonts w:asciiTheme="majorBidi" w:hAnsiTheme="majorBidi" w:cstheme="majorBidi"/>
                <w:sz w:val="20"/>
              </w:rPr>
              <w:t>Must have the a</w:t>
            </w:r>
            <w:r w:rsidRPr="00A60F43">
              <w:rPr>
                <w:rFonts w:asciiTheme="majorBidi" w:hAnsiTheme="majorBidi" w:cstheme="majorBidi"/>
                <w:sz w:val="20"/>
              </w:rPr>
              <w:t xml:space="preserve">bility to disengage all recording with a single button press </w:t>
            </w:r>
            <w:r w:rsidRPr="00CB5D00">
              <w:rPr>
                <w:rFonts w:asciiTheme="majorBidi" w:hAnsiTheme="majorBidi" w:cstheme="majorBidi"/>
                <w:sz w:val="20"/>
              </w:rPr>
              <w:t>if required by the chairman of the committee</w:t>
            </w:r>
            <w:r w:rsidRPr="00A60F43">
              <w:rPr>
                <w:rFonts w:asciiTheme="majorBidi" w:hAnsiTheme="majorBidi" w:cstheme="majorBidi"/>
                <w:i/>
                <w:iCs/>
                <w:sz w:val="18"/>
                <w:szCs w:val="18"/>
              </w:rPr>
              <w:t>.</w:t>
            </w:r>
          </w:p>
        </w:tc>
        <w:tc>
          <w:tcPr>
            <w:tcW w:w="2970" w:type="dxa"/>
          </w:tcPr>
          <w:p w:rsidR="0097276E" w:rsidRPr="0070104A" w:rsidRDefault="0097276E" w:rsidP="007731EC">
            <w:pPr>
              <w:pStyle w:val="ListParagraph"/>
              <w:numPr>
                <w:ilvl w:val="2"/>
                <w:numId w:val="95"/>
              </w:numPr>
              <w:ind w:left="252" w:hanging="180"/>
              <w:rPr>
                <w:rFonts w:asciiTheme="majorBidi" w:hAnsiTheme="majorBidi" w:cstheme="majorBidi"/>
                <w:bCs/>
                <w:sz w:val="20"/>
              </w:rPr>
            </w:pPr>
          </w:p>
        </w:tc>
      </w:tr>
      <w:tr w:rsidR="0097276E" w:rsidRPr="00DA6341">
        <w:trPr>
          <w:trHeight w:val="1277"/>
        </w:trPr>
        <w:tc>
          <w:tcPr>
            <w:tcW w:w="648" w:type="dxa"/>
            <w:gridSpan w:val="2"/>
            <w:vAlign w:val="center"/>
          </w:tcPr>
          <w:p w:rsidR="0097276E" w:rsidRPr="00C051D9" w:rsidRDefault="0097276E" w:rsidP="00FA7FCC">
            <w:pPr>
              <w:pStyle w:val="ListParagraph"/>
              <w:tabs>
                <w:tab w:val="left" w:pos="8640"/>
              </w:tabs>
              <w:ind w:left="0"/>
              <w:rPr>
                <w:rFonts w:asciiTheme="majorBidi" w:hAnsiTheme="majorBidi" w:cstheme="majorBidi"/>
                <w:sz w:val="16"/>
                <w:szCs w:val="12"/>
              </w:rPr>
            </w:pPr>
            <w:r w:rsidRPr="00C051D9">
              <w:rPr>
                <w:rFonts w:asciiTheme="majorBidi" w:hAnsiTheme="majorBidi" w:cstheme="majorBidi"/>
                <w:sz w:val="16"/>
                <w:szCs w:val="12"/>
              </w:rPr>
              <w:lastRenderedPageBreak/>
              <w:t>2.1.11</w:t>
            </w:r>
          </w:p>
        </w:tc>
        <w:tc>
          <w:tcPr>
            <w:tcW w:w="1260" w:type="dxa"/>
            <w:vAlign w:val="center"/>
          </w:tcPr>
          <w:p w:rsidR="0097276E" w:rsidRPr="0070104A" w:rsidRDefault="0097276E" w:rsidP="00FA7FCC">
            <w:pPr>
              <w:pStyle w:val="ListParagraph"/>
              <w:tabs>
                <w:tab w:val="left" w:pos="8640"/>
              </w:tabs>
              <w:ind w:left="0"/>
              <w:rPr>
                <w:rFonts w:asciiTheme="majorBidi" w:hAnsiTheme="majorBidi" w:cstheme="majorBidi"/>
                <w:bCs/>
                <w:sz w:val="20"/>
              </w:rPr>
            </w:pPr>
            <w:r>
              <w:rPr>
                <w:rFonts w:asciiTheme="majorBidi" w:hAnsiTheme="majorBidi" w:cstheme="majorBidi"/>
                <w:bCs/>
                <w:sz w:val="20"/>
              </w:rPr>
              <w:t>Other accessories</w:t>
            </w:r>
          </w:p>
        </w:tc>
        <w:tc>
          <w:tcPr>
            <w:tcW w:w="1530" w:type="dxa"/>
            <w:vAlign w:val="center"/>
          </w:tcPr>
          <w:p w:rsidR="0097276E" w:rsidRPr="00C051D9" w:rsidRDefault="0097276E" w:rsidP="00FA7FCC">
            <w:pPr>
              <w:pStyle w:val="ListParagraph"/>
              <w:tabs>
                <w:tab w:val="left" w:pos="8640"/>
              </w:tabs>
              <w:ind w:left="0"/>
              <w:rPr>
                <w:rFonts w:asciiTheme="majorBidi" w:hAnsiTheme="majorBidi" w:cstheme="majorBidi"/>
                <w:sz w:val="16"/>
                <w:szCs w:val="12"/>
              </w:rPr>
            </w:pPr>
            <w:r w:rsidRPr="00C051D9">
              <w:rPr>
                <w:rFonts w:asciiTheme="majorBidi" w:hAnsiTheme="majorBidi" w:cstheme="majorBidi"/>
                <w:sz w:val="16"/>
                <w:szCs w:val="12"/>
              </w:rPr>
              <w:t>Quantity:</w:t>
            </w:r>
          </w:p>
          <w:p w:rsidR="0097276E" w:rsidRPr="00C051D9" w:rsidRDefault="0097276E" w:rsidP="00FA7FCC">
            <w:pPr>
              <w:pStyle w:val="ListParagraph"/>
              <w:tabs>
                <w:tab w:val="left" w:pos="8640"/>
              </w:tabs>
              <w:ind w:left="0"/>
              <w:rPr>
                <w:rFonts w:asciiTheme="majorBidi" w:hAnsiTheme="majorBidi" w:cstheme="majorBidi"/>
                <w:sz w:val="16"/>
                <w:szCs w:val="12"/>
              </w:rPr>
            </w:pPr>
          </w:p>
          <w:p w:rsidR="0097276E" w:rsidRPr="00C051D9" w:rsidRDefault="0097276E" w:rsidP="00FA7FCC">
            <w:pPr>
              <w:pStyle w:val="ListParagraph"/>
              <w:tabs>
                <w:tab w:val="left" w:pos="8640"/>
              </w:tabs>
              <w:ind w:left="0"/>
              <w:rPr>
                <w:rFonts w:asciiTheme="majorBidi" w:hAnsiTheme="majorBidi" w:cstheme="majorBidi"/>
                <w:sz w:val="16"/>
                <w:szCs w:val="12"/>
              </w:rPr>
            </w:pPr>
            <w:r w:rsidRPr="00C051D9">
              <w:rPr>
                <w:rFonts w:asciiTheme="majorBidi" w:hAnsiTheme="majorBidi" w:cstheme="majorBidi"/>
                <w:sz w:val="16"/>
                <w:szCs w:val="12"/>
              </w:rPr>
              <w:t>Location:</w:t>
            </w:r>
          </w:p>
          <w:p w:rsidR="0097276E" w:rsidRPr="00C051D9" w:rsidRDefault="0097276E" w:rsidP="00FA7FCC">
            <w:pPr>
              <w:pStyle w:val="ListParagraph"/>
              <w:tabs>
                <w:tab w:val="left" w:pos="8640"/>
              </w:tabs>
              <w:ind w:left="0"/>
              <w:rPr>
                <w:rFonts w:asciiTheme="majorBidi" w:hAnsiTheme="majorBidi" w:cstheme="majorBidi"/>
                <w:sz w:val="16"/>
                <w:szCs w:val="12"/>
              </w:rPr>
            </w:pPr>
            <w:r w:rsidRPr="00C051D9">
              <w:rPr>
                <w:rFonts w:asciiTheme="majorBidi" w:hAnsiTheme="majorBidi" w:cstheme="majorBidi"/>
                <w:sz w:val="16"/>
                <w:szCs w:val="12"/>
              </w:rPr>
              <w:t>5</w:t>
            </w:r>
            <w:r w:rsidRPr="00C051D9">
              <w:rPr>
                <w:rFonts w:asciiTheme="majorBidi" w:hAnsiTheme="majorBidi" w:cstheme="majorBidi"/>
                <w:sz w:val="16"/>
                <w:szCs w:val="12"/>
                <w:vertAlign w:val="superscript"/>
              </w:rPr>
              <w:t>th</w:t>
            </w:r>
            <w:r w:rsidRPr="00C051D9">
              <w:rPr>
                <w:rFonts w:asciiTheme="majorBidi" w:hAnsiTheme="majorBidi" w:cstheme="majorBidi"/>
                <w:sz w:val="16"/>
                <w:szCs w:val="12"/>
              </w:rPr>
              <w:t xml:space="preserve"> Floor (6 rooms)</w:t>
            </w:r>
          </w:p>
          <w:p w:rsidR="0097276E" w:rsidRPr="00C051D9" w:rsidRDefault="0097276E" w:rsidP="00FA7FCC">
            <w:pPr>
              <w:pStyle w:val="ListParagraph"/>
              <w:tabs>
                <w:tab w:val="left" w:pos="8640"/>
              </w:tabs>
              <w:ind w:left="0"/>
              <w:rPr>
                <w:rFonts w:asciiTheme="majorBidi" w:hAnsiTheme="majorBidi" w:cstheme="majorBidi"/>
                <w:sz w:val="16"/>
                <w:szCs w:val="12"/>
              </w:rPr>
            </w:pPr>
            <w:r w:rsidRPr="00C051D9">
              <w:rPr>
                <w:rFonts w:asciiTheme="majorBidi" w:hAnsiTheme="majorBidi" w:cstheme="majorBidi"/>
                <w:sz w:val="16"/>
                <w:szCs w:val="12"/>
              </w:rPr>
              <w:t>8</w:t>
            </w:r>
            <w:r w:rsidRPr="00C051D9">
              <w:rPr>
                <w:rFonts w:asciiTheme="majorBidi" w:hAnsiTheme="majorBidi" w:cstheme="majorBidi"/>
                <w:sz w:val="16"/>
                <w:szCs w:val="12"/>
                <w:vertAlign w:val="superscript"/>
              </w:rPr>
              <w:t>th</w:t>
            </w:r>
            <w:r w:rsidRPr="00C051D9">
              <w:rPr>
                <w:rFonts w:asciiTheme="majorBidi" w:hAnsiTheme="majorBidi" w:cstheme="majorBidi"/>
                <w:sz w:val="16"/>
                <w:szCs w:val="12"/>
              </w:rPr>
              <w:t xml:space="preserve"> Floor (1 room)</w:t>
            </w:r>
          </w:p>
        </w:tc>
        <w:tc>
          <w:tcPr>
            <w:tcW w:w="2790" w:type="dxa"/>
            <w:vAlign w:val="center"/>
          </w:tcPr>
          <w:p w:rsidR="0097276E" w:rsidRDefault="0097276E" w:rsidP="007731EC">
            <w:pPr>
              <w:pStyle w:val="ListParagraph"/>
              <w:numPr>
                <w:ilvl w:val="2"/>
                <w:numId w:val="95"/>
              </w:numPr>
              <w:ind w:left="252" w:hanging="180"/>
              <w:rPr>
                <w:rFonts w:asciiTheme="majorBidi" w:hAnsiTheme="majorBidi" w:cstheme="majorBidi"/>
                <w:bCs/>
                <w:sz w:val="20"/>
              </w:rPr>
            </w:pPr>
            <w:r>
              <w:rPr>
                <w:rFonts w:asciiTheme="majorBidi" w:hAnsiTheme="majorBidi" w:cstheme="majorBidi"/>
                <w:bCs/>
                <w:sz w:val="20"/>
              </w:rPr>
              <w:t>Cables</w:t>
            </w:r>
          </w:p>
          <w:p w:rsidR="0097276E" w:rsidRDefault="0097276E" w:rsidP="007731EC">
            <w:pPr>
              <w:pStyle w:val="ListParagraph"/>
              <w:numPr>
                <w:ilvl w:val="2"/>
                <w:numId w:val="95"/>
              </w:numPr>
              <w:ind w:left="252" w:hanging="180"/>
              <w:rPr>
                <w:rFonts w:asciiTheme="majorBidi" w:hAnsiTheme="majorBidi" w:cstheme="majorBidi"/>
                <w:bCs/>
                <w:sz w:val="20"/>
              </w:rPr>
            </w:pPr>
            <w:r>
              <w:rPr>
                <w:rFonts w:asciiTheme="majorBidi" w:hAnsiTheme="majorBidi" w:cstheme="majorBidi"/>
                <w:bCs/>
                <w:sz w:val="20"/>
              </w:rPr>
              <w:t>Software licenses</w:t>
            </w:r>
          </w:p>
          <w:p w:rsidR="0097276E" w:rsidRPr="0070104A" w:rsidRDefault="0097276E" w:rsidP="007731EC">
            <w:pPr>
              <w:pStyle w:val="ListParagraph"/>
              <w:numPr>
                <w:ilvl w:val="2"/>
                <w:numId w:val="95"/>
              </w:numPr>
              <w:ind w:left="252" w:hanging="180"/>
              <w:rPr>
                <w:rFonts w:asciiTheme="majorBidi" w:hAnsiTheme="majorBidi" w:cstheme="majorBidi"/>
                <w:bCs/>
                <w:sz w:val="20"/>
              </w:rPr>
            </w:pPr>
            <w:r>
              <w:rPr>
                <w:rFonts w:asciiTheme="majorBidi" w:hAnsiTheme="majorBidi" w:cstheme="majorBidi"/>
                <w:bCs/>
                <w:sz w:val="20"/>
              </w:rPr>
              <w:t>Wall/floor plates and ports</w:t>
            </w:r>
          </w:p>
        </w:tc>
        <w:tc>
          <w:tcPr>
            <w:tcW w:w="2970" w:type="dxa"/>
          </w:tcPr>
          <w:p w:rsidR="0097276E" w:rsidRDefault="0097276E" w:rsidP="007731EC">
            <w:pPr>
              <w:pStyle w:val="ListParagraph"/>
              <w:numPr>
                <w:ilvl w:val="2"/>
                <w:numId w:val="95"/>
              </w:numPr>
              <w:ind w:left="252" w:hanging="180"/>
              <w:rPr>
                <w:rFonts w:asciiTheme="majorBidi" w:hAnsiTheme="majorBidi" w:cstheme="majorBidi"/>
                <w:bCs/>
                <w:sz w:val="20"/>
              </w:rPr>
            </w:pPr>
          </w:p>
        </w:tc>
      </w:tr>
      <w:tr w:rsidR="0097276E" w:rsidRPr="00DA6341">
        <w:trPr>
          <w:trHeight w:val="1259"/>
        </w:trPr>
        <w:tc>
          <w:tcPr>
            <w:tcW w:w="648" w:type="dxa"/>
            <w:gridSpan w:val="2"/>
            <w:vAlign w:val="center"/>
          </w:tcPr>
          <w:p w:rsidR="0097276E" w:rsidRPr="00C051D9" w:rsidRDefault="0097276E" w:rsidP="00FA7FCC">
            <w:pPr>
              <w:pStyle w:val="ListParagraph"/>
              <w:tabs>
                <w:tab w:val="left" w:pos="8640"/>
              </w:tabs>
              <w:ind w:left="0"/>
              <w:rPr>
                <w:rFonts w:asciiTheme="majorBidi" w:hAnsiTheme="majorBidi" w:cstheme="majorBidi"/>
                <w:sz w:val="16"/>
                <w:szCs w:val="12"/>
              </w:rPr>
            </w:pPr>
            <w:r w:rsidRPr="00C051D9">
              <w:rPr>
                <w:rFonts w:asciiTheme="majorBidi" w:hAnsiTheme="majorBidi" w:cstheme="majorBidi"/>
                <w:sz w:val="16"/>
                <w:szCs w:val="12"/>
              </w:rPr>
              <w:t>2.1.12</w:t>
            </w:r>
          </w:p>
        </w:tc>
        <w:tc>
          <w:tcPr>
            <w:tcW w:w="1260" w:type="dxa"/>
            <w:vAlign w:val="center"/>
          </w:tcPr>
          <w:p w:rsidR="0097276E" w:rsidRDefault="0097276E" w:rsidP="00FA7FCC">
            <w:pPr>
              <w:pStyle w:val="ListParagraph"/>
              <w:tabs>
                <w:tab w:val="left" w:pos="8640"/>
              </w:tabs>
              <w:ind w:left="0"/>
              <w:rPr>
                <w:rFonts w:asciiTheme="majorBidi" w:hAnsiTheme="majorBidi" w:cstheme="majorBidi"/>
                <w:bCs/>
                <w:sz w:val="20"/>
              </w:rPr>
            </w:pPr>
            <w:r>
              <w:rPr>
                <w:rFonts w:asciiTheme="majorBidi" w:hAnsiTheme="majorBidi" w:cstheme="majorBidi"/>
                <w:bCs/>
                <w:sz w:val="20"/>
              </w:rPr>
              <w:t>Rack</w:t>
            </w:r>
          </w:p>
        </w:tc>
        <w:tc>
          <w:tcPr>
            <w:tcW w:w="1530" w:type="dxa"/>
            <w:vAlign w:val="center"/>
          </w:tcPr>
          <w:p w:rsidR="0097276E" w:rsidRPr="00C051D9" w:rsidRDefault="0097276E" w:rsidP="00FA7FCC">
            <w:pPr>
              <w:pStyle w:val="ListParagraph"/>
              <w:tabs>
                <w:tab w:val="left" w:pos="8640"/>
              </w:tabs>
              <w:ind w:left="0"/>
              <w:rPr>
                <w:rFonts w:asciiTheme="majorBidi" w:hAnsiTheme="majorBidi" w:cstheme="majorBidi"/>
                <w:sz w:val="16"/>
                <w:szCs w:val="12"/>
              </w:rPr>
            </w:pPr>
            <w:r w:rsidRPr="00C051D9">
              <w:rPr>
                <w:rFonts w:asciiTheme="majorBidi" w:hAnsiTheme="majorBidi" w:cstheme="majorBidi"/>
                <w:sz w:val="16"/>
                <w:szCs w:val="12"/>
              </w:rPr>
              <w:t>Quantity: 1 / room</w:t>
            </w:r>
          </w:p>
          <w:p w:rsidR="0097276E" w:rsidRPr="00C051D9" w:rsidRDefault="0097276E" w:rsidP="00FA7FCC">
            <w:pPr>
              <w:pStyle w:val="ListParagraph"/>
              <w:tabs>
                <w:tab w:val="left" w:pos="8640"/>
              </w:tabs>
              <w:ind w:left="0"/>
              <w:rPr>
                <w:rFonts w:asciiTheme="majorBidi" w:hAnsiTheme="majorBidi" w:cstheme="majorBidi"/>
                <w:sz w:val="16"/>
                <w:szCs w:val="12"/>
              </w:rPr>
            </w:pPr>
          </w:p>
          <w:p w:rsidR="0097276E" w:rsidRPr="00C051D9" w:rsidRDefault="0097276E" w:rsidP="00FA7FCC">
            <w:pPr>
              <w:pStyle w:val="ListParagraph"/>
              <w:tabs>
                <w:tab w:val="left" w:pos="8640"/>
              </w:tabs>
              <w:ind w:left="0"/>
              <w:rPr>
                <w:rFonts w:asciiTheme="majorBidi" w:hAnsiTheme="majorBidi" w:cstheme="majorBidi"/>
                <w:sz w:val="16"/>
                <w:szCs w:val="12"/>
              </w:rPr>
            </w:pPr>
            <w:r w:rsidRPr="00C051D9">
              <w:rPr>
                <w:rFonts w:asciiTheme="majorBidi" w:hAnsiTheme="majorBidi" w:cstheme="majorBidi"/>
                <w:sz w:val="16"/>
                <w:szCs w:val="12"/>
              </w:rPr>
              <w:t>Location:</w:t>
            </w:r>
          </w:p>
          <w:p w:rsidR="0097276E" w:rsidRPr="00C051D9" w:rsidRDefault="0097276E" w:rsidP="00FA7FCC">
            <w:pPr>
              <w:pStyle w:val="ListParagraph"/>
              <w:tabs>
                <w:tab w:val="left" w:pos="8640"/>
              </w:tabs>
              <w:ind w:left="0"/>
              <w:rPr>
                <w:rFonts w:asciiTheme="majorBidi" w:hAnsiTheme="majorBidi" w:cstheme="majorBidi"/>
                <w:sz w:val="16"/>
                <w:szCs w:val="12"/>
              </w:rPr>
            </w:pPr>
            <w:r w:rsidRPr="00C051D9">
              <w:rPr>
                <w:rFonts w:asciiTheme="majorBidi" w:hAnsiTheme="majorBidi" w:cstheme="majorBidi"/>
                <w:sz w:val="16"/>
                <w:szCs w:val="12"/>
              </w:rPr>
              <w:t>5</w:t>
            </w:r>
            <w:r w:rsidRPr="00C051D9">
              <w:rPr>
                <w:rFonts w:asciiTheme="majorBidi" w:hAnsiTheme="majorBidi" w:cstheme="majorBidi"/>
                <w:sz w:val="16"/>
                <w:szCs w:val="12"/>
                <w:vertAlign w:val="superscript"/>
              </w:rPr>
              <w:t>th</w:t>
            </w:r>
            <w:r w:rsidRPr="00C051D9">
              <w:rPr>
                <w:rFonts w:asciiTheme="majorBidi" w:hAnsiTheme="majorBidi" w:cstheme="majorBidi"/>
                <w:sz w:val="16"/>
                <w:szCs w:val="12"/>
              </w:rPr>
              <w:t xml:space="preserve"> Floor (6 rooms)</w:t>
            </w:r>
          </w:p>
          <w:p w:rsidR="0097276E" w:rsidRPr="00C051D9" w:rsidRDefault="0097276E" w:rsidP="00FA7FCC">
            <w:pPr>
              <w:pStyle w:val="ListParagraph"/>
              <w:tabs>
                <w:tab w:val="left" w:pos="8640"/>
              </w:tabs>
              <w:ind w:left="0"/>
              <w:rPr>
                <w:rFonts w:asciiTheme="majorBidi" w:hAnsiTheme="majorBidi" w:cstheme="majorBidi"/>
                <w:sz w:val="16"/>
                <w:szCs w:val="12"/>
              </w:rPr>
            </w:pPr>
            <w:r w:rsidRPr="00C051D9">
              <w:rPr>
                <w:rFonts w:asciiTheme="majorBidi" w:hAnsiTheme="majorBidi" w:cstheme="majorBidi"/>
                <w:sz w:val="16"/>
                <w:szCs w:val="12"/>
              </w:rPr>
              <w:t>8</w:t>
            </w:r>
            <w:r w:rsidRPr="00C051D9">
              <w:rPr>
                <w:rFonts w:asciiTheme="majorBidi" w:hAnsiTheme="majorBidi" w:cstheme="majorBidi"/>
                <w:sz w:val="16"/>
                <w:szCs w:val="12"/>
                <w:vertAlign w:val="superscript"/>
              </w:rPr>
              <w:t>th</w:t>
            </w:r>
            <w:r w:rsidRPr="00C051D9">
              <w:rPr>
                <w:rFonts w:asciiTheme="majorBidi" w:hAnsiTheme="majorBidi" w:cstheme="majorBidi"/>
                <w:sz w:val="16"/>
                <w:szCs w:val="12"/>
              </w:rPr>
              <w:t xml:space="preserve"> Floor (1 room)</w:t>
            </w:r>
          </w:p>
        </w:tc>
        <w:tc>
          <w:tcPr>
            <w:tcW w:w="2790" w:type="dxa"/>
            <w:vAlign w:val="center"/>
          </w:tcPr>
          <w:p w:rsidR="0097276E" w:rsidRDefault="0097276E" w:rsidP="007731EC">
            <w:pPr>
              <w:pStyle w:val="ListParagraph"/>
              <w:numPr>
                <w:ilvl w:val="2"/>
                <w:numId w:val="95"/>
              </w:numPr>
              <w:ind w:left="252" w:hanging="180"/>
              <w:rPr>
                <w:rFonts w:asciiTheme="majorBidi" w:hAnsiTheme="majorBidi" w:cstheme="majorBidi"/>
                <w:bCs/>
                <w:sz w:val="20"/>
              </w:rPr>
            </w:pPr>
            <w:r>
              <w:rPr>
                <w:rFonts w:asciiTheme="majorBidi" w:hAnsiTheme="majorBidi" w:cstheme="majorBidi"/>
                <w:bCs/>
                <w:sz w:val="20"/>
              </w:rPr>
              <w:t>12-15U</w:t>
            </w:r>
          </w:p>
          <w:p w:rsidR="0097276E" w:rsidRDefault="0097276E" w:rsidP="007731EC">
            <w:pPr>
              <w:pStyle w:val="ListParagraph"/>
              <w:numPr>
                <w:ilvl w:val="2"/>
                <w:numId w:val="95"/>
              </w:numPr>
              <w:ind w:left="252" w:hanging="180"/>
              <w:rPr>
                <w:rFonts w:asciiTheme="majorBidi" w:hAnsiTheme="majorBidi" w:cstheme="majorBidi"/>
                <w:bCs/>
                <w:sz w:val="20"/>
              </w:rPr>
            </w:pPr>
            <w:r>
              <w:rPr>
                <w:rFonts w:asciiTheme="majorBidi" w:hAnsiTheme="majorBidi" w:cstheme="majorBidi"/>
                <w:bCs/>
                <w:sz w:val="20"/>
              </w:rPr>
              <w:t>PDU included</w:t>
            </w:r>
          </w:p>
        </w:tc>
        <w:tc>
          <w:tcPr>
            <w:tcW w:w="2970" w:type="dxa"/>
          </w:tcPr>
          <w:p w:rsidR="0097276E" w:rsidRDefault="0097276E" w:rsidP="007731EC">
            <w:pPr>
              <w:pStyle w:val="ListParagraph"/>
              <w:numPr>
                <w:ilvl w:val="2"/>
                <w:numId w:val="95"/>
              </w:numPr>
              <w:ind w:left="252" w:hanging="180"/>
              <w:rPr>
                <w:rFonts w:asciiTheme="majorBidi" w:hAnsiTheme="majorBidi" w:cstheme="majorBidi"/>
                <w:bCs/>
                <w:sz w:val="20"/>
              </w:rPr>
            </w:pPr>
          </w:p>
        </w:tc>
      </w:tr>
      <w:tr w:rsidR="0097276E" w:rsidRPr="00DA6341">
        <w:trPr>
          <w:trHeight w:val="359"/>
        </w:trPr>
        <w:tc>
          <w:tcPr>
            <w:tcW w:w="9198" w:type="dxa"/>
            <w:gridSpan w:val="6"/>
            <w:shd w:val="clear" w:color="auto" w:fill="D9D9D9" w:themeFill="background1" w:themeFillShade="D9"/>
            <w:vAlign w:val="center"/>
          </w:tcPr>
          <w:p w:rsidR="0097276E" w:rsidRDefault="0097276E" w:rsidP="00FA7FCC">
            <w:pPr>
              <w:pStyle w:val="ListParagraph"/>
              <w:tabs>
                <w:tab w:val="left" w:pos="8640"/>
              </w:tabs>
              <w:ind w:left="360"/>
              <w:jc w:val="center"/>
              <w:rPr>
                <w:rFonts w:asciiTheme="majorBidi" w:hAnsiTheme="majorBidi" w:cstheme="majorBidi"/>
                <w:b/>
                <w:bCs/>
                <w:sz w:val="20"/>
                <w:szCs w:val="16"/>
              </w:rPr>
            </w:pPr>
            <w:r>
              <w:rPr>
                <w:rFonts w:asciiTheme="majorBidi" w:hAnsiTheme="majorBidi" w:cstheme="majorBidi"/>
                <w:b/>
                <w:bCs/>
                <w:sz w:val="20"/>
                <w:szCs w:val="16"/>
              </w:rPr>
              <w:t>2.2 30 and 34 MPs committee Rooms</w:t>
            </w:r>
          </w:p>
        </w:tc>
      </w:tr>
      <w:tr w:rsidR="0097276E" w:rsidRPr="00DA6341">
        <w:trPr>
          <w:trHeight w:val="1169"/>
        </w:trPr>
        <w:tc>
          <w:tcPr>
            <w:tcW w:w="648" w:type="dxa"/>
            <w:gridSpan w:val="2"/>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2.2.1</w:t>
            </w:r>
          </w:p>
        </w:tc>
        <w:tc>
          <w:tcPr>
            <w:tcW w:w="1260" w:type="dxa"/>
            <w:vAlign w:val="center"/>
          </w:tcPr>
          <w:p w:rsidR="0097276E" w:rsidRDefault="0097276E" w:rsidP="00FA7FCC">
            <w:pPr>
              <w:pStyle w:val="ListParagraph"/>
              <w:tabs>
                <w:tab w:val="left" w:pos="8640"/>
              </w:tabs>
              <w:ind w:left="0"/>
              <w:rPr>
                <w:rFonts w:asciiTheme="majorBidi" w:hAnsiTheme="majorBidi" w:cstheme="majorBidi"/>
                <w:bCs/>
                <w:sz w:val="20"/>
              </w:rPr>
            </w:pPr>
            <w:r w:rsidRPr="0070104A">
              <w:rPr>
                <w:rFonts w:asciiTheme="majorBidi" w:hAnsiTheme="majorBidi" w:cstheme="majorBidi"/>
                <w:bCs/>
                <w:sz w:val="20"/>
              </w:rPr>
              <w:t>Digital Presentation System with Integrated Controller</w:t>
            </w:r>
          </w:p>
        </w:tc>
        <w:tc>
          <w:tcPr>
            <w:tcW w:w="1530" w:type="dxa"/>
            <w:vAlign w:val="center"/>
          </w:tcPr>
          <w:p w:rsidR="0097276E" w:rsidRPr="00C051D9" w:rsidRDefault="0097276E" w:rsidP="00FA7FCC">
            <w:pPr>
              <w:pStyle w:val="ListParagraph"/>
              <w:tabs>
                <w:tab w:val="left" w:pos="8640"/>
              </w:tabs>
              <w:ind w:left="0"/>
              <w:rPr>
                <w:rFonts w:asciiTheme="majorBidi" w:hAnsiTheme="majorBidi" w:cstheme="majorBidi"/>
                <w:sz w:val="16"/>
                <w:szCs w:val="16"/>
              </w:rPr>
            </w:pPr>
            <w:r w:rsidRPr="00C051D9">
              <w:rPr>
                <w:rFonts w:asciiTheme="majorBidi" w:hAnsiTheme="majorBidi" w:cstheme="majorBidi"/>
                <w:sz w:val="16"/>
                <w:szCs w:val="16"/>
              </w:rPr>
              <w:t>Quantity: 1 / room</w:t>
            </w:r>
          </w:p>
          <w:p w:rsidR="0097276E" w:rsidRPr="00C051D9" w:rsidRDefault="0097276E" w:rsidP="00FA7FCC">
            <w:pPr>
              <w:pStyle w:val="ListParagraph"/>
              <w:tabs>
                <w:tab w:val="left" w:pos="8640"/>
              </w:tabs>
              <w:ind w:left="0"/>
              <w:rPr>
                <w:rFonts w:asciiTheme="majorBidi" w:hAnsiTheme="majorBidi" w:cstheme="majorBidi"/>
                <w:sz w:val="16"/>
                <w:szCs w:val="16"/>
              </w:rPr>
            </w:pPr>
          </w:p>
          <w:p w:rsidR="0097276E" w:rsidRPr="00C051D9" w:rsidRDefault="0097276E" w:rsidP="00FA7FCC">
            <w:pPr>
              <w:pStyle w:val="ListParagraph"/>
              <w:tabs>
                <w:tab w:val="left" w:pos="8640"/>
              </w:tabs>
              <w:ind w:left="0"/>
              <w:rPr>
                <w:rFonts w:asciiTheme="majorBidi" w:hAnsiTheme="majorBidi" w:cstheme="majorBidi"/>
                <w:sz w:val="16"/>
                <w:szCs w:val="16"/>
              </w:rPr>
            </w:pPr>
            <w:r w:rsidRPr="00C051D9">
              <w:rPr>
                <w:rFonts w:asciiTheme="majorBidi" w:hAnsiTheme="majorBidi" w:cstheme="majorBidi"/>
                <w:sz w:val="16"/>
                <w:szCs w:val="16"/>
              </w:rPr>
              <w:t xml:space="preserve">Location: </w:t>
            </w:r>
          </w:p>
          <w:p w:rsidR="0097276E" w:rsidRPr="00C051D9" w:rsidRDefault="0097276E" w:rsidP="00FA7FCC">
            <w:pPr>
              <w:pStyle w:val="ListParagraph"/>
              <w:tabs>
                <w:tab w:val="left" w:pos="8640"/>
              </w:tabs>
              <w:ind w:left="0"/>
              <w:rPr>
                <w:rFonts w:asciiTheme="majorBidi" w:hAnsiTheme="majorBidi" w:cstheme="majorBidi"/>
                <w:sz w:val="16"/>
                <w:szCs w:val="16"/>
              </w:rPr>
            </w:pPr>
            <w:r w:rsidRPr="00C051D9">
              <w:rPr>
                <w:rFonts w:asciiTheme="majorBidi" w:hAnsiTheme="majorBidi" w:cstheme="majorBidi"/>
                <w:sz w:val="16"/>
                <w:szCs w:val="16"/>
              </w:rPr>
              <w:t>5</w:t>
            </w:r>
            <w:r w:rsidRPr="00C051D9">
              <w:rPr>
                <w:rFonts w:asciiTheme="majorBidi" w:hAnsiTheme="majorBidi" w:cstheme="majorBidi"/>
                <w:sz w:val="16"/>
                <w:szCs w:val="16"/>
                <w:vertAlign w:val="superscript"/>
              </w:rPr>
              <w:t>th</w:t>
            </w:r>
            <w:r w:rsidRPr="00C051D9">
              <w:rPr>
                <w:rFonts w:asciiTheme="majorBidi" w:hAnsiTheme="majorBidi" w:cstheme="majorBidi"/>
                <w:sz w:val="16"/>
                <w:szCs w:val="16"/>
              </w:rPr>
              <w:t xml:space="preserve"> Floor (1 room)</w:t>
            </w:r>
          </w:p>
          <w:p w:rsidR="0097276E" w:rsidRPr="00C051D9" w:rsidRDefault="0097276E" w:rsidP="00FA7FCC">
            <w:pPr>
              <w:pStyle w:val="ListParagraph"/>
              <w:tabs>
                <w:tab w:val="left" w:pos="8640"/>
              </w:tabs>
              <w:ind w:left="0"/>
              <w:rPr>
                <w:rFonts w:asciiTheme="majorBidi" w:hAnsiTheme="majorBidi" w:cstheme="majorBidi"/>
                <w:sz w:val="16"/>
                <w:szCs w:val="16"/>
              </w:rPr>
            </w:pPr>
            <w:r w:rsidRPr="00C051D9">
              <w:rPr>
                <w:rFonts w:asciiTheme="majorBidi" w:hAnsiTheme="majorBidi" w:cstheme="majorBidi"/>
                <w:sz w:val="16"/>
                <w:szCs w:val="16"/>
              </w:rPr>
              <w:t>8</w:t>
            </w:r>
            <w:r w:rsidRPr="00C051D9">
              <w:rPr>
                <w:rFonts w:asciiTheme="majorBidi" w:hAnsiTheme="majorBidi" w:cstheme="majorBidi"/>
                <w:sz w:val="16"/>
                <w:szCs w:val="16"/>
                <w:vertAlign w:val="superscript"/>
              </w:rPr>
              <w:t>th</w:t>
            </w:r>
            <w:r w:rsidRPr="00C051D9">
              <w:rPr>
                <w:rFonts w:asciiTheme="majorBidi" w:hAnsiTheme="majorBidi" w:cstheme="majorBidi"/>
                <w:sz w:val="16"/>
                <w:szCs w:val="16"/>
              </w:rPr>
              <w:t xml:space="preserve"> Floor (1 room)</w:t>
            </w:r>
          </w:p>
        </w:tc>
        <w:tc>
          <w:tcPr>
            <w:tcW w:w="2790" w:type="dxa"/>
            <w:vAlign w:val="center"/>
          </w:tcPr>
          <w:p w:rsidR="0097276E" w:rsidRPr="00DB3BCE" w:rsidRDefault="0097276E" w:rsidP="007731EC">
            <w:pPr>
              <w:pStyle w:val="ListParagraph"/>
              <w:numPr>
                <w:ilvl w:val="2"/>
                <w:numId w:val="95"/>
              </w:numPr>
              <w:ind w:left="252" w:hanging="180"/>
              <w:rPr>
                <w:rFonts w:asciiTheme="majorBidi" w:hAnsiTheme="majorBidi" w:cstheme="majorBidi"/>
                <w:bCs/>
                <w:sz w:val="20"/>
              </w:rPr>
            </w:pPr>
            <w:r w:rsidRPr="00DB3BCE">
              <w:rPr>
                <w:rFonts w:asciiTheme="majorBidi" w:hAnsiTheme="majorBidi" w:cstheme="majorBidi"/>
                <w:bCs/>
                <w:sz w:val="20"/>
              </w:rPr>
              <w:t>7 inputs and 4 outputs for a total of 7 x 4 matrix switching capability.</w:t>
            </w:r>
          </w:p>
          <w:p w:rsidR="0097276E" w:rsidRPr="009B4763" w:rsidRDefault="0097276E" w:rsidP="007731EC">
            <w:pPr>
              <w:pStyle w:val="ListParagraph"/>
              <w:numPr>
                <w:ilvl w:val="2"/>
                <w:numId w:val="95"/>
              </w:numPr>
              <w:ind w:left="252" w:hanging="180"/>
              <w:rPr>
                <w:rFonts w:asciiTheme="majorBidi" w:hAnsiTheme="majorBidi" w:cstheme="majorBidi"/>
                <w:bCs/>
                <w:sz w:val="20"/>
              </w:rPr>
            </w:pPr>
            <w:r w:rsidRPr="0070104A">
              <w:rPr>
                <w:rFonts w:asciiTheme="majorBidi" w:hAnsiTheme="majorBidi" w:cstheme="majorBidi"/>
                <w:sz w:val="20"/>
              </w:rPr>
              <w:t>Both analog (VGA) and digital video inputs (HDMI and DVI) and outputs</w:t>
            </w:r>
          </w:p>
          <w:p w:rsidR="0097276E" w:rsidRPr="009B4763" w:rsidRDefault="0097276E" w:rsidP="007731EC">
            <w:pPr>
              <w:pStyle w:val="ListParagraph"/>
              <w:numPr>
                <w:ilvl w:val="2"/>
                <w:numId w:val="95"/>
              </w:numPr>
              <w:ind w:left="252" w:hanging="180"/>
              <w:rPr>
                <w:rFonts w:asciiTheme="majorBidi" w:hAnsiTheme="majorBidi" w:cstheme="majorBidi"/>
                <w:bCs/>
                <w:sz w:val="20"/>
              </w:rPr>
            </w:pPr>
            <w:r w:rsidRPr="0070104A">
              <w:rPr>
                <w:rFonts w:asciiTheme="majorBidi" w:hAnsiTheme="majorBidi" w:cstheme="majorBidi"/>
                <w:sz w:val="20"/>
              </w:rPr>
              <w:t>An integrated audio amplifier of 40W</w:t>
            </w:r>
          </w:p>
          <w:p w:rsidR="0097276E" w:rsidRPr="009B4763" w:rsidRDefault="0097276E" w:rsidP="007731EC">
            <w:pPr>
              <w:pStyle w:val="ListParagraph"/>
              <w:numPr>
                <w:ilvl w:val="2"/>
                <w:numId w:val="95"/>
              </w:numPr>
              <w:ind w:left="252" w:hanging="180"/>
              <w:rPr>
                <w:rFonts w:asciiTheme="majorBidi" w:hAnsiTheme="majorBidi" w:cstheme="majorBidi"/>
                <w:bCs/>
                <w:sz w:val="20"/>
              </w:rPr>
            </w:pPr>
            <w:r w:rsidRPr="0070104A">
              <w:rPr>
                <w:rFonts w:asciiTheme="majorBidi" w:hAnsiTheme="majorBidi" w:cstheme="majorBidi"/>
                <w:sz w:val="20"/>
              </w:rPr>
              <w:t>An integrated microphone mixer that provides phantom power</w:t>
            </w:r>
            <w:r>
              <w:rPr>
                <w:rFonts w:asciiTheme="majorBidi" w:hAnsiTheme="majorBidi" w:cstheme="majorBidi"/>
                <w:sz w:val="20"/>
              </w:rPr>
              <w:t>.</w:t>
            </w:r>
          </w:p>
          <w:p w:rsidR="0097276E" w:rsidRPr="009B4763" w:rsidRDefault="0097276E" w:rsidP="007731EC">
            <w:pPr>
              <w:pStyle w:val="ListParagraph"/>
              <w:numPr>
                <w:ilvl w:val="2"/>
                <w:numId w:val="95"/>
              </w:numPr>
              <w:ind w:left="252" w:hanging="180"/>
              <w:rPr>
                <w:rFonts w:asciiTheme="majorBidi" w:hAnsiTheme="majorBidi" w:cstheme="majorBidi"/>
                <w:bCs/>
                <w:sz w:val="20"/>
              </w:rPr>
            </w:pPr>
            <w:r w:rsidRPr="0070104A">
              <w:rPr>
                <w:rFonts w:asciiTheme="majorBidi" w:hAnsiTheme="majorBidi" w:cstheme="majorBidi"/>
                <w:sz w:val="20"/>
              </w:rPr>
              <w:t>Enough control ports to control all the AV equipment in the room</w:t>
            </w:r>
          </w:p>
          <w:p w:rsidR="0097276E" w:rsidRPr="009B4763" w:rsidRDefault="0097276E" w:rsidP="007731EC">
            <w:pPr>
              <w:pStyle w:val="ListParagraph"/>
              <w:numPr>
                <w:ilvl w:val="2"/>
                <w:numId w:val="95"/>
              </w:numPr>
              <w:ind w:left="252" w:hanging="180"/>
              <w:rPr>
                <w:rFonts w:asciiTheme="majorBidi" w:hAnsiTheme="majorBidi" w:cstheme="majorBidi"/>
                <w:bCs/>
                <w:sz w:val="20"/>
              </w:rPr>
            </w:pPr>
            <w:r w:rsidRPr="0070104A">
              <w:rPr>
                <w:rFonts w:asciiTheme="majorBidi" w:hAnsiTheme="majorBidi" w:cstheme="majorBidi"/>
                <w:sz w:val="20"/>
              </w:rPr>
              <w:t xml:space="preserve">Should have a video </w:t>
            </w:r>
            <w:proofErr w:type="spellStart"/>
            <w:r w:rsidRPr="0070104A">
              <w:rPr>
                <w:rFonts w:asciiTheme="majorBidi" w:hAnsiTheme="majorBidi" w:cstheme="majorBidi"/>
                <w:sz w:val="20"/>
              </w:rPr>
              <w:t>scaler</w:t>
            </w:r>
            <w:proofErr w:type="spellEnd"/>
            <w:r w:rsidRPr="0070104A">
              <w:rPr>
                <w:rFonts w:asciiTheme="majorBidi" w:hAnsiTheme="majorBidi" w:cstheme="majorBidi"/>
                <w:sz w:val="20"/>
              </w:rPr>
              <w:t xml:space="preserve"> built in to scale standard definition video feeds to the native high definition resolution of the displays in the room.</w:t>
            </w:r>
          </w:p>
          <w:p w:rsidR="0097276E" w:rsidRDefault="0097276E" w:rsidP="007731EC">
            <w:pPr>
              <w:pStyle w:val="ListParagraph"/>
              <w:numPr>
                <w:ilvl w:val="2"/>
                <w:numId w:val="95"/>
              </w:numPr>
              <w:ind w:left="252" w:hanging="180"/>
              <w:rPr>
                <w:rFonts w:asciiTheme="majorBidi" w:hAnsiTheme="majorBidi" w:cstheme="majorBidi"/>
                <w:bCs/>
                <w:sz w:val="20"/>
              </w:rPr>
            </w:pPr>
            <w:r w:rsidRPr="004206C0">
              <w:rPr>
                <w:rFonts w:asciiTheme="majorBidi" w:hAnsiTheme="majorBidi" w:cstheme="majorBidi"/>
                <w:sz w:val="20"/>
              </w:rPr>
              <w:t xml:space="preserve">Should have a video </w:t>
            </w:r>
            <w:proofErr w:type="spellStart"/>
            <w:r w:rsidRPr="004206C0">
              <w:rPr>
                <w:rFonts w:asciiTheme="majorBidi" w:hAnsiTheme="majorBidi" w:cstheme="majorBidi"/>
                <w:sz w:val="20"/>
              </w:rPr>
              <w:t>scaler</w:t>
            </w:r>
            <w:proofErr w:type="spellEnd"/>
            <w:r w:rsidRPr="004206C0">
              <w:rPr>
                <w:rFonts w:asciiTheme="majorBidi" w:hAnsiTheme="majorBidi" w:cstheme="majorBidi"/>
                <w:sz w:val="20"/>
              </w:rPr>
              <w:t xml:space="preserve"> built in to scale standard definition video feeds to the native high definition resolution of the displays in the room.</w:t>
            </w:r>
          </w:p>
        </w:tc>
        <w:tc>
          <w:tcPr>
            <w:tcW w:w="2970" w:type="dxa"/>
          </w:tcPr>
          <w:p w:rsidR="0097276E" w:rsidRPr="00DB3BCE" w:rsidRDefault="0097276E" w:rsidP="007731EC">
            <w:pPr>
              <w:pStyle w:val="ListParagraph"/>
              <w:numPr>
                <w:ilvl w:val="2"/>
                <w:numId w:val="95"/>
              </w:numPr>
              <w:ind w:left="252" w:hanging="180"/>
              <w:rPr>
                <w:rFonts w:asciiTheme="majorBidi" w:hAnsiTheme="majorBidi" w:cstheme="majorBidi"/>
                <w:bCs/>
                <w:sz w:val="20"/>
              </w:rPr>
            </w:pPr>
          </w:p>
        </w:tc>
      </w:tr>
      <w:tr w:rsidR="0097276E" w:rsidRPr="00DA6341">
        <w:trPr>
          <w:trHeight w:val="1169"/>
        </w:trPr>
        <w:tc>
          <w:tcPr>
            <w:tcW w:w="648" w:type="dxa"/>
            <w:gridSpan w:val="2"/>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2.2.2</w:t>
            </w:r>
          </w:p>
        </w:tc>
        <w:tc>
          <w:tcPr>
            <w:tcW w:w="1260" w:type="dxa"/>
            <w:vAlign w:val="center"/>
          </w:tcPr>
          <w:p w:rsidR="0097276E" w:rsidRPr="0070104A" w:rsidRDefault="0097276E" w:rsidP="00FA7FCC">
            <w:pPr>
              <w:pStyle w:val="ListParagraph"/>
              <w:tabs>
                <w:tab w:val="left" w:pos="8640"/>
              </w:tabs>
              <w:ind w:left="0"/>
              <w:rPr>
                <w:rFonts w:asciiTheme="majorBidi" w:hAnsiTheme="majorBidi" w:cstheme="majorBidi"/>
                <w:bCs/>
                <w:sz w:val="20"/>
              </w:rPr>
            </w:pPr>
            <w:r>
              <w:rPr>
                <w:rFonts w:asciiTheme="majorBidi" w:hAnsiTheme="majorBidi" w:cstheme="majorBidi"/>
                <w:bCs/>
                <w:sz w:val="20"/>
              </w:rPr>
              <w:t>Projector</w:t>
            </w:r>
          </w:p>
        </w:tc>
        <w:tc>
          <w:tcPr>
            <w:tcW w:w="1530" w:type="dxa"/>
            <w:vAlign w:val="center"/>
          </w:tcPr>
          <w:p w:rsidR="0097276E" w:rsidRPr="00C051D9" w:rsidRDefault="0097276E" w:rsidP="00FA7FCC">
            <w:pPr>
              <w:pStyle w:val="ListParagraph"/>
              <w:tabs>
                <w:tab w:val="left" w:pos="8640"/>
              </w:tabs>
              <w:ind w:left="0"/>
              <w:rPr>
                <w:rFonts w:asciiTheme="majorBidi" w:hAnsiTheme="majorBidi" w:cstheme="majorBidi"/>
                <w:sz w:val="16"/>
                <w:szCs w:val="16"/>
              </w:rPr>
            </w:pPr>
            <w:r w:rsidRPr="00C051D9">
              <w:rPr>
                <w:rFonts w:asciiTheme="majorBidi" w:hAnsiTheme="majorBidi" w:cstheme="majorBidi"/>
                <w:sz w:val="16"/>
                <w:szCs w:val="16"/>
              </w:rPr>
              <w:t>Quantity: 2 / room</w:t>
            </w:r>
          </w:p>
          <w:p w:rsidR="0097276E" w:rsidRPr="00C051D9" w:rsidRDefault="0097276E" w:rsidP="00FA7FCC">
            <w:pPr>
              <w:pStyle w:val="ListParagraph"/>
              <w:tabs>
                <w:tab w:val="left" w:pos="8640"/>
              </w:tabs>
              <w:ind w:left="0"/>
              <w:rPr>
                <w:rFonts w:asciiTheme="majorBidi" w:hAnsiTheme="majorBidi" w:cstheme="majorBidi"/>
                <w:sz w:val="16"/>
                <w:szCs w:val="16"/>
              </w:rPr>
            </w:pPr>
          </w:p>
          <w:p w:rsidR="0097276E" w:rsidRPr="00C051D9" w:rsidRDefault="0097276E" w:rsidP="00FA7FCC">
            <w:pPr>
              <w:pStyle w:val="ListParagraph"/>
              <w:tabs>
                <w:tab w:val="left" w:pos="8640"/>
              </w:tabs>
              <w:ind w:left="0"/>
              <w:rPr>
                <w:rFonts w:asciiTheme="majorBidi" w:hAnsiTheme="majorBidi" w:cstheme="majorBidi"/>
                <w:sz w:val="16"/>
                <w:szCs w:val="16"/>
              </w:rPr>
            </w:pPr>
            <w:r w:rsidRPr="00C051D9">
              <w:rPr>
                <w:rFonts w:asciiTheme="majorBidi" w:hAnsiTheme="majorBidi" w:cstheme="majorBidi"/>
                <w:sz w:val="16"/>
                <w:szCs w:val="16"/>
              </w:rPr>
              <w:t xml:space="preserve">Location: </w:t>
            </w:r>
          </w:p>
          <w:p w:rsidR="0097276E" w:rsidRPr="00C051D9" w:rsidRDefault="0097276E" w:rsidP="00FA7FCC">
            <w:pPr>
              <w:pStyle w:val="ListParagraph"/>
              <w:tabs>
                <w:tab w:val="left" w:pos="8640"/>
              </w:tabs>
              <w:ind w:left="0"/>
              <w:rPr>
                <w:rFonts w:asciiTheme="majorBidi" w:hAnsiTheme="majorBidi" w:cstheme="majorBidi"/>
                <w:sz w:val="16"/>
                <w:szCs w:val="16"/>
              </w:rPr>
            </w:pPr>
            <w:r w:rsidRPr="00C051D9">
              <w:rPr>
                <w:rFonts w:asciiTheme="majorBidi" w:hAnsiTheme="majorBidi" w:cstheme="majorBidi"/>
                <w:sz w:val="16"/>
                <w:szCs w:val="16"/>
              </w:rPr>
              <w:t>5</w:t>
            </w:r>
            <w:r w:rsidRPr="00C051D9">
              <w:rPr>
                <w:rFonts w:asciiTheme="majorBidi" w:hAnsiTheme="majorBidi" w:cstheme="majorBidi"/>
                <w:sz w:val="16"/>
                <w:szCs w:val="16"/>
                <w:vertAlign w:val="superscript"/>
              </w:rPr>
              <w:t>th</w:t>
            </w:r>
            <w:r w:rsidRPr="00C051D9">
              <w:rPr>
                <w:rFonts w:asciiTheme="majorBidi" w:hAnsiTheme="majorBidi" w:cstheme="majorBidi"/>
                <w:sz w:val="16"/>
                <w:szCs w:val="16"/>
              </w:rPr>
              <w:t xml:space="preserve"> Floor (1 room)</w:t>
            </w:r>
          </w:p>
          <w:p w:rsidR="0097276E" w:rsidRPr="00C051D9" w:rsidRDefault="0097276E" w:rsidP="00FA7FCC">
            <w:pPr>
              <w:pStyle w:val="ListParagraph"/>
              <w:tabs>
                <w:tab w:val="left" w:pos="8640"/>
              </w:tabs>
              <w:ind w:left="0"/>
              <w:rPr>
                <w:rFonts w:asciiTheme="majorBidi" w:hAnsiTheme="majorBidi" w:cstheme="majorBidi"/>
                <w:sz w:val="16"/>
                <w:szCs w:val="16"/>
              </w:rPr>
            </w:pPr>
            <w:r w:rsidRPr="00C051D9">
              <w:rPr>
                <w:rFonts w:asciiTheme="majorBidi" w:hAnsiTheme="majorBidi" w:cstheme="majorBidi"/>
                <w:sz w:val="16"/>
                <w:szCs w:val="16"/>
              </w:rPr>
              <w:t>8</w:t>
            </w:r>
            <w:r w:rsidRPr="00C051D9">
              <w:rPr>
                <w:rFonts w:asciiTheme="majorBidi" w:hAnsiTheme="majorBidi" w:cstheme="majorBidi"/>
                <w:sz w:val="16"/>
                <w:szCs w:val="16"/>
                <w:vertAlign w:val="superscript"/>
              </w:rPr>
              <w:t>th</w:t>
            </w:r>
            <w:r w:rsidRPr="00C051D9">
              <w:rPr>
                <w:rFonts w:asciiTheme="majorBidi" w:hAnsiTheme="majorBidi" w:cstheme="majorBidi"/>
                <w:sz w:val="16"/>
                <w:szCs w:val="16"/>
              </w:rPr>
              <w:t xml:space="preserve"> Floor (1 room)</w:t>
            </w:r>
          </w:p>
        </w:tc>
        <w:tc>
          <w:tcPr>
            <w:tcW w:w="2790" w:type="dxa"/>
            <w:vAlign w:val="center"/>
          </w:tcPr>
          <w:p w:rsidR="0097276E" w:rsidRPr="007456E1" w:rsidRDefault="0097276E" w:rsidP="007731EC">
            <w:pPr>
              <w:pStyle w:val="ListParagraph"/>
              <w:numPr>
                <w:ilvl w:val="2"/>
                <w:numId w:val="95"/>
              </w:numPr>
              <w:ind w:left="252" w:hanging="180"/>
              <w:rPr>
                <w:rFonts w:asciiTheme="majorBidi" w:hAnsiTheme="majorBidi" w:cstheme="majorBidi"/>
                <w:bCs/>
                <w:sz w:val="20"/>
              </w:rPr>
            </w:pPr>
            <w:r w:rsidRPr="0070104A">
              <w:rPr>
                <w:rFonts w:asciiTheme="majorBidi" w:hAnsiTheme="majorBidi" w:cstheme="majorBidi"/>
                <w:sz w:val="20"/>
              </w:rPr>
              <w:t>DLP projection technology</w:t>
            </w:r>
          </w:p>
          <w:p w:rsidR="0097276E" w:rsidRPr="00DB3BCE" w:rsidRDefault="0097276E" w:rsidP="007731EC">
            <w:pPr>
              <w:pStyle w:val="ListParagraph"/>
              <w:numPr>
                <w:ilvl w:val="2"/>
                <w:numId w:val="95"/>
              </w:numPr>
              <w:ind w:left="252" w:hanging="180"/>
              <w:rPr>
                <w:rFonts w:asciiTheme="majorBidi" w:hAnsiTheme="majorBidi" w:cstheme="majorBidi"/>
                <w:bCs/>
                <w:sz w:val="20"/>
              </w:rPr>
            </w:pPr>
            <w:r w:rsidRPr="00DB3BCE">
              <w:rPr>
                <w:rFonts w:asciiTheme="majorBidi" w:hAnsiTheme="majorBidi" w:cstheme="majorBidi"/>
                <w:sz w:val="20"/>
              </w:rPr>
              <w:t>5000 lumens max brightness</w:t>
            </w:r>
          </w:p>
          <w:p w:rsidR="0097276E" w:rsidRPr="007456E1" w:rsidRDefault="0097276E" w:rsidP="007731EC">
            <w:pPr>
              <w:pStyle w:val="ListParagraph"/>
              <w:numPr>
                <w:ilvl w:val="2"/>
                <w:numId w:val="95"/>
              </w:numPr>
              <w:ind w:left="252" w:hanging="180"/>
              <w:rPr>
                <w:rFonts w:asciiTheme="majorBidi" w:hAnsiTheme="majorBidi" w:cstheme="majorBidi"/>
                <w:bCs/>
                <w:sz w:val="20"/>
              </w:rPr>
            </w:pPr>
            <w:r w:rsidRPr="0070104A">
              <w:rPr>
                <w:rFonts w:asciiTheme="majorBidi" w:hAnsiTheme="majorBidi" w:cstheme="majorBidi"/>
                <w:sz w:val="20"/>
              </w:rPr>
              <w:t>Lamp life of at least 1500 hours on bright mode</w:t>
            </w:r>
          </w:p>
          <w:p w:rsidR="0097276E" w:rsidRPr="007456E1" w:rsidRDefault="0097276E" w:rsidP="007731EC">
            <w:pPr>
              <w:pStyle w:val="ListParagraph"/>
              <w:numPr>
                <w:ilvl w:val="2"/>
                <w:numId w:val="95"/>
              </w:numPr>
              <w:ind w:left="252" w:hanging="180"/>
              <w:rPr>
                <w:rFonts w:asciiTheme="majorBidi" w:hAnsiTheme="majorBidi" w:cstheme="majorBidi"/>
                <w:bCs/>
                <w:sz w:val="20"/>
              </w:rPr>
            </w:pPr>
            <w:r w:rsidRPr="0070104A">
              <w:rPr>
                <w:rFonts w:asciiTheme="majorBidi" w:hAnsiTheme="majorBidi" w:cstheme="majorBidi"/>
                <w:sz w:val="20"/>
              </w:rPr>
              <w:t>Native resolution of WUXGA (1920 x 1200)</w:t>
            </w:r>
          </w:p>
          <w:p w:rsidR="0097276E" w:rsidRPr="007456E1" w:rsidRDefault="0097276E" w:rsidP="007731EC">
            <w:pPr>
              <w:pStyle w:val="ListParagraph"/>
              <w:numPr>
                <w:ilvl w:val="2"/>
                <w:numId w:val="95"/>
              </w:numPr>
              <w:ind w:left="252" w:hanging="180"/>
              <w:rPr>
                <w:rFonts w:asciiTheme="majorBidi" w:hAnsiTheme="majorBidi" w:cstheme="majorBidi"/>
                <w:bCs/>
                <w:sz w:val="20"/>
              </w:rPr>
            </w:pPr>
            <w:r w:rsidRPr="0070104A">
              <w:rPr>
                <w:rFonts w:asciiTheme="majorBidi" w:hAnsiTheme="majorBidi" w:cstheme="majorBidi"/>
                <w:sz w:val="20"/>
              </w:rPr>
              <w:t>HDMI, VGA and DVI inputs</w:t>
            </w:r>
          </w:p>
          <w:p w:rsidR="0097276E" w:rsidRDefault="0097276E" w:rsidP="007731EC">
            <w:pPr>
              <w:pStyle w:val="ListParagraph"/>
              <w:numPr>
                <w:ilvl w:val="2"/>
                <w:numId w:val="95"/>
              </w:numPr>
              <w:ind w:left="252" w:hanging="180"/>
              <w:rPr>
                <w:rFonts w:asciiTheme="majorBidi" w:hAnsiTheme="majorBidi" w:cstheme="majorBidi"/>
                <w:bCs/>
                <w:sz w:val="20"/>
              </w:rPr>
            </w:pPr>
            <w:r w:rsidRPr="0070104A">
              <w:rPr>
                <w:rFonts w:asciiTheme="majorBidi" w:hAnsiTheme="majorBidi" w:cstheme="majorBidi"/>
                <w:bCs/>
                <w:sz w:val="20"/>
              </w:rPr>
              <w:lastRenderedPageBreak/>
              <w:t>RJ45 Ethernet</w:t>
            </w:r>
          </w:p>
          <w:p w:rsidR="0097276E" w:rsidRDefault="0097276E" w:rsidP="007731EC">
            <w:pPr>
              <w:pStyle w:val="ListParagraph"/>
              <w:numPr>
                <w:ilvl w:val="2"/>
                <w:numId w:val="95"/>
              </w:numPr>
              <w:ind w:left="252" w:hanging="180"/>
              <w:rPr>
                <w:rFonts w:asciiTheme="majorBidi" w:hAnsiTheme="majorBidi" w:cstheme="majorBidi"/>
                <w:bCs/>
                <w:sz w:val="20"/>
              </w:rPr>
            </w:pPr>
            <w:r w:rsidRPr="0070104A">
              <w:rPr>
                <w:rFonts w:asciiTheme="majorBidi" w:hAnsiTheme="majorBidi" w:cstheme="majorBidi"/>
                <w:bCs/>
                <w:sz w:val="20"/>
              </w:rPr>
              <w:t>RS-232 or IP based control</w:t>
            </w:r>
          </w:p>
          <w:p w:rsidR="0097276E" w:rsidRDefault="0097276E" w:rsidP="007731EC">
            <w:pPr>
              <w:pStyle w:val="ListParagraph"/>
              <w:numPr>
                <w:ilvl w:val="2"/>
                <w:numId w:val="95"/>
              </w:numPr>
              <w:ind w:left="252" w:hanging="180"/>
              <w:rPr>
                <w:rFonts w:asciiTheme="majorBidi" w:hAnsiTheme="majorBidi" w:cstheme="majorBidi"/>
                <w:bCs/>
                <w:sz w:val="20"/>
              </w:rPr>
            </w:pPr>
            <w:r w:rsidRPr="0070104A">
              <w:rPr>
                <w:rFonts w:asciiTheme="majorBidi" w:hAnsiTheme="majorBidi" w:cstheme="majorBidi"/>
                <w:bCs/>
                <w:sz w:val="20"/>
              </w:rPr>
              <w:t>Warranty must cover lamp replacements for the duration of the warranty</w:t>
            </w:r>
          </w:p>
          <w:p w:rsidR="0097276E" w:rsidRPr="007456E1" w:rsidRDefault="0097276E" w:rsidP="007731EC">
            <w:pPr>
              <w:pStyle w:val="ListParagraph"/>
              <w:numPr>
                <w:ilvl w:val="2"/>
                <w:numId w:val="95"/>
              </w:numPr>
              <w:ind w:left="252" w:hanging="180"/>
              <w:rPr>
                <w:rFonts w:asciiTheme="majorBidi" w:hAnsiTheme="majorBidi" w:cstheme="majorBidi"/>
                <w:bCs/>
                <w:sz w:val="20"/>
              </w:rPr>
            </w:pPr>
            <w:r w:rsidRPr="007D4418">
              <w:rPr>
                <w:rFonts w:asciiTheme="majorBidi" w:hAnsiTheme="majorBidi" w:cstheme="majorBidi"/>
                <w:sz w:val="20"/>
              </w:rPr>
              <w:t>Should be accompanied by grey high contrast motorized screens that are in the same aspect ratio (image width-to-height ratio) as the projector</w:t>
            </w:r>
            <w:r w:rsidRPr="0029095E">
              <w:rPr>
                <w:rFonts w:asciiTheme="majorBidi" w:hAnsiTheme="majorBidi" w:cstheme="majorBidi"/>
                <w:sz w:val="20"/>
              </w:rPr>
              <w:t>.</w:t>
            </w:r>
          </w:p>
          <w:p w:rsidR="0097276E" w:rsidRPr="0070104A" w:rsidRDefault="0097276E" w:rsidP="007731EC">
            <w:pPr>
              <w:pStyle w:val="ListParagraph"/>
              <w:numPr>
                <w:ilvl w:val="2"/>
                <w:numId w:val="95"/>
              </w:numPr>
              <w:ind w:left="252" w:hanging="180"/>
              <w:rPr>
                <w:rFonts w:asciiTheme="majorBidi" w:hAnsiTheme="majorBidi" w:cstheme="majorBidi"/>
                <w:bCs/>
                <w:sz w:val="20"/>
              </w:rPr>
            </w:pPr>
            <w:r w:rsidRPr="007D4418">
              <w:rPr>
                <w:rFonts w:asciiTheme="majorBidi" w:hAnsiTheme="majorBidi" w:cstheme="majorBidi"/>
                <w:sz w:val="20"/>
              </w:rPr>
              <w:t>The screens must be mounted</w:t>
            </w:r>
            <w:r w:rsidRPr="0029095E">
              <w:rPr>
                <w:rFonts w:asciiTheme="majorBidi" w:hAnsiTheme="majorBidi" w:cstheme="majorBidi"/>
                <w:sz w:val="20"/>
              </w:rPr>
              <w:t xml:space="preserve"> </w:t>
            </w:r>
            <w:r w:rsidRPr="00813BA8">
              <w:rPr>
                <w:rFonts w:asciiTheme="majorBidi" w:hAnsiTheme="majorBidi" w:cstheme="majorBidi"/>
                <w:sz w:val="20"/>
              </w:rPr>
              <w:t>so that they would not be apparent while completely rolled up</w:t>
            </w:r>
            <w:r w:rsidRPr="00813BA8">
              <w:rPr>
                <w:rFonts w:asciiTheme="majorBidi" w:hAnsiTheme="majorBidi" w:cstheme="majorBidi"/>
              </w:rPr>
              <w:t>.</w:t>
            </w:r>
          </w:p>
        </w:tc>
        <w:tc>
          <w:tcPr>
            <w:tcW w:w="2970" w:type="dxa"/>
          </w:tcPr>
          <w:p w:rsidR="0097276E" w:rsidRPr="0070104A" w:rsidRDefault="0097276E" w:rsidP="007731EC">
            <w:pPr>
              <w:pStyle w:val="ListParagraph"/>
              <w:numPr>
                <w:ilvl w:val="2"/>
                <w:numId w:val="95"/>
              </w:numPr>
              <w:ind w:left="252" w:hanging="180"/>
              <w:rPr>
                <w:rFonts w:asciiTheme="majorBidi" w:hAnsiTheme="majorBidi" w:cstheme="majorBidi"/>
                <w:sz w:val="20"/>
              </w:rPr>
            </w:pPr>
          </w:p>
        </w:tc>
      </w:tr>
      <w:tr w:rsidR="0097276E" w:rsidRPr="00DA6341">
        <w:trPr>
          <w:trHeight w:val="1169"/>
        </w:trPr>
        <w:tc>
          <w:tcPr>
            <w:tcW w:w="648" w:type="dxa"/>
            <w:gridSpan w:val="2"/>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lastRenderedPageBreak/>
              <w:t>2.2.3</w:t>
            </w:r>
          </w:p>
        </w:tc>
        <w:tc>
          <w:tcPr>
            <w:tcW w:w="1260" w:type="dxa"/>
            <w:vAlign w:val="center"/>
          </w:tcPr>
          <w:p w:rsidR="0097276E" w:rsidRDefault="0097276E" w:rsidP="00FA7FCC">
            <w:pPr>
              <w:pStyle w:val="ListParagraph"/>
              <w:tabs>
                <w:tab w:val="left" w:pos="8640"/>
              </w:tabs>
              <w:ind w:left="0"/>
              <w:rPr>
                <w:rFonts w:asciiTheme="majorBidi" w:hAnsiTheme="majorBidi" w:cstheme="majorBidi"/>
                <w:bCs/>
                <w:sz w:val="20"/>
              </w:rPr>
            </w:pPr>
            <w:r>
              <w:rPr>
                <w:rFonts w:asciiTheme="majorBidi" w:hAnsiTheme="majorBidi" w:cstheme="majorBidi"/>
                <w:bCs/>
                <w:sz w:val="20"/>
              </w:rPr>
              <w:t>Motorized Projection Screen</w:t>
            </w:r>
          </w:p>
        </w:tc>
        <w:tc>
          <w:tcPr>
            <w:tcW w:w="1530" w:type="dxa"/>
            <w:vAlign w:val="center"/>
          </w:tcPr>
          <w:p w:rsidR="0097276E" w:rsidRPr="00C051D9" w:rsidRDefault="0097276E" w:rsidP="00FA7FCC">
            <w:pPr>
              <w:pStyle w:val="ListParagraph"/>
              <w:tabs>
                <w:tab w:val="left" w:pos="8640"/>
              </w:tabs>
              <w:ind w:left="0"/>
              <w:rPr>
                <w:rFonts w:asciiTheme="majorBidi" w:hAnsiTheme="majorBidi" w:cstheme="majorBidi"/>
                <w:sz w:val="16"/>
                <w:szCs w:val="16"/>
              </w:rPr>
            </w:pPr>
            <w:r w:rsidRPr="00C051D9">
              <w:rPr>
                <w:rFonts w:asciiTheme="majorBidi" w:hAnsiTheme="majorBidi" w:cstheme="majorBidi"/>
                <w:sz w:val="16"/>
                <w:szCs w:val="16"/>
              </w:rPr>
              <w:t>Quantity: 2 / room</w:t>
            </w:r>
          </w:p>
          <w:p w:rsidR="0097276E" w:rsidRPr="00C051D9" w:rsidRDefault="0097276E" w:rsidP="00FA7FCC">
            <w:pPr>
              <w:pStyle w:val="ListParagraph"/>
              <w:tabs>
                <w:tab w:val="left" w:pos="8640"/>
              </w:tabs>
              <w:ind w:left="0"/>
              <w:rPr>
                <w:rFonts w:asciiTheme="majorBidi" w:hAnsiTheme="majorBidi" w:cstheme="majorBidi"/>
                <w:sz w:val="16"/>
                <w:szCs w:val="16"/>
              </w:rPr>
            </w:pPr>
          </w:p>
          <w:p w:rsidR="0097276E" w:rsidRPr="00C051D9" w:rsidRDefault="0097276E" w:rsidP="00FA7FCC">
            <w:pPr>
              <w:pStyle w:val="ListParagraph"/>
              <w:tabs>
                <w:tab w:val="left" w:pos="8640"/>
              </w:tabs>
              <w:ind w:left="0"/>
              <w:rPr>
                <w:rFonts w:asciiTheme="majorBidi" w:hAnsiTheme="majorBidi" w:cstheme="majorBidi"/>
                <w:sz w:val="16"/>
                <w:szCs w:val="16"/>
              </w:rPr>
            </w:pPr>
            <w:r w:rsidRPr="00C051D9">
              <w:rPr>
                <w:rFonts w:asciiTheme="majorBidi" w:hAnsiTheme="majorBidi" w:cstheme="majorBidi"/>
                <w:sz w:val="16"/>
                <w:szCs w:val="16"/>
              </w:rPr>
              <w:t xml:space="preserve">Location: </w:t>
            </w:r>
          </w:p>
          <w:p w:rsidR="0097276E" w:rsidRPr="00C051D9" w:rsidRDefault="0097276E" w:rsidP="00FA7FCC">
            <w:pPr>
              <w:pStyle w:val="ListParagraph"/>
              <w:tabs>
                <w:tab w:val="left" w:pos="8640"/>
              </w:tabs>
              <w:ind w:left="0"/>
              <w:rPr>
                <w:rFonts w:asciiTheme="majorBidi" w:hAnsiTheme="majorBidi" w:cstheme="majorBidi"/>
                <w:sz w:val="16"/>
                <w:szCs w:val="16"/>
              </w:rPr>
            </w:pPr>
            <w:r w:rsidRPr="00C051D9">
              <w:rPr>
                <w:rFonts w:asciiTheme="majorBidi" w:hAnsiTheme="majorBidi" w:cstheme="majorBidi"/>
                <w:sz w:val="16"/>
                <w:szCs w:val="16"/>
              </w:rPr>
              <w:t>5</w:t>
            </w:r>
            <w:r w:rsidRPr="00C051D9">
              <w:rPr>
                <w:rFonts w:asciiTheme="majorBidi" w:hAnsiTheme="majorBidi" w:cstheme="majorBidi"/>
                <w:sz w:val="16"/>
                <w:szCs w:val="16"/>
                <w:vertAlign w:val="superscript"/>
              </w:rPr>
              <w:t>th</w:t>
            </w:r>
            <w:r w:rsidRPr="00C051D9">
              <w:rPr>
                <w:rFonts w:asciiTheme="majorBidi" w:hAnsiTheme="majorBidi" w:cstheme="majorBidi"/>
                <w:sz w:val="16"/>
                <w:szCs w:val="16"/>
              </w:rPr>
              <w:t xml:space="preserve"> Floor (1 room)</w:t>
            </w:r>
          </w:p>
          <w:p w:rsidR="0097276E" w:rsidRPr="00C051D9" w:rsidRDefault="0097276E" w:rsidP="00FA7FCC">
            <w:pPr>
              <w:pStyle w:val="ListParagraph"/>
              <w:tabs>
                <w:tab w:val="left" w:pos="8640"/>
              </w:tabs>
              <w:ind w:left="0"/>
              <w:rPr>
                <w:rFonts w:asciiTheme="majorBidi" w:hAnsiTheme="majorBidi" w:cstheme="majorBidi"/>
                <w:sz w:val="16"/>
                <w:szCs w:val="16"/>
              </w:rPr>
            </w:pPr>
            <w:r w:rsidRPr="00C051D9">
              <w:rPr>
                <w:rFonts w:asciiTheme="majorBidi" w:hAnsiTheme="majorBidi" w:cstheme="majorBidi"/>
                <w:sz w:val="16"/>
                <w:szCs w:val="16"/>
              </w:rPr>
              <w:t>8</w:t>
            </w:r>
            <w:r w:rsidRPr="00C051D9">
              <w:rPr>
                <w:rFonts w:asciiTheme="majorBidi" w:hAnsiTheme="majorBidi" w:cstheme="majorBidi"/>
                <w:sz w:val="16"/>
                <w:szCs w:val="16"/>
                <w:vertAlign w:val="superscript"/>
              </w:rPr>
              <w:t>th</w:t>
            </w:r>
            <w:r w:rsidRPr="00C051D9">
              <w:rPr>
                <w:rFonts w:asciiTheme="majorBidi" w:hAnsiTheme="majorBidi" w:cstheme="majorBidi"/>
                <w:sz w:val="16"/>
                <w:szCs w:val="16"/>
              </w:rPr>
              <w:t xml:space="preserve"> Floor (1 room)</w:t>
            </w:r>
          </w:p>
        </w:tc>
        <w:tc>
          <w:tcPr>
            <w:tcW w:w="2790" w:type="dxa"/>
            <w:vAlign w:val="center"/>
          </w:tcPr>
          <w:p w:rsidR="0097276E" w:rsidRPr="007456E1" w:rsidRDefault="0097276E" w:rsidP="007731EC">
            <w:pPr>
              <w:pStyle w:val="ListParagraph"/>
              <w:numPr>
                <w:ilvl w:val="2"/>
                <w:numId w:val="95"/>
              </w:numPr>
              <w:ind w:left="252" w:hanging="180"/>
              <w:rPr>
                <w:rFonts w:asciiTheme="majorBidi" w:hAnsiTheme="majorBidi" w:cstheme="majorBidi"/>
                <w:sz w:val="20"/>
              </w:rPr>
            </w:pPr>
            <w:r w:rsidRPr="0070104A">
              <w:rPr>
                <w:rFonts w:asciiTheme="majorBidi" w:hAnsiTheme="majorBidi" w:cstheme="majorBidi"/>
                <w:bCs/>
                <w:sz w:val="20"/>
              </w:rPr>
              <w:t>Aspect ratio: 16:10</w:t>
            </w:r>
          </w:p>
          <w:p w:rsidR="0097276E" w:rsidRPr="007456E1" w:rsidRDefault="0097276E" w:rsidP="007731EC">
            <w:pPr>
              <w:pStyle w:val="ListParagraph"/>
              <w:numPr>
                <w:ilvl w:val="2"/>
                <w:numId w:val="95"/>
              </w:numPr>
              <w:ind w:left="252" w:hanging="180"/>
              <w:rPr>
                <w:rFonts w:asciiTheme="majorBidi" w:hAnsiTheme="majorBidi" w:cstheme="majorBidi"/>
                <w:sz w:val="20"/>
              </w:rPr>
            </w:pPr>
            <w:r w:rsidRPr="0070104A">
              <w:rPr>
                <w:rFonts w:asciiTheme="majorBidi" w:hAnsiTheme="majorBidi" w:cstheme="majorBidi"/>
                <w:bCs/>
                <w:sz w:val="20"/>
              </w:rPr>
              <w:t>Diagonal length: 94 inches</w:t>
            </w:r>
          </w:p>
          <w:p w:rsidR="0097276E" w:rsidRPr="007456E1" w:rsidRDefault="0097276E" w:rsidP="007731EC">
            <w:pPr>
              <w:pStyle w:val="ListParagraph"/>
              <w:numPr>
                <w:ilvl w:val="2"/>
                <w:numId w:val="95"/>
              </w:numPr>
              <w:ind w:left="252" w:hanging="180"/>
              <w:rPr>
                <w:rFonts w:asciiTheme="majorBidi" w:hAnsiTheme="majorBidi" w:cstheme="majorBidi"/>
                <w:sz w:val="20"/>
              </w:rPr>
            </w:pPr>
            <w:r w:rsidRPr="0070104A">
              <w:rPr>
                <w:rFonts w:asciiTheme="majorBidi" w:hAnsiTheme="majorBidi" w:cstheme="majorBidi"/>
                <w:bCs/>
                <w:sz w:val="20"/>
              </w:rPr>
              <w:t>High contrast grey color</w:t>
            </w:r>
          </w:p>
          <w:p w:rsidR="0097276E" w:rsidRPr="0070104A" w:rsidRDefault="0097276E" w:rsidP="007731EC">
            <w:pPr>
              <w:pStyle w:val="ListParagraph"/>
              <w:numPr>
                <w:ilvl w:val="2"/>
                <w:numId w:val="95"/>
              </w:numPr>
              <w:ind w:left="252" w:hanging="180"/>
              <w:rPr>
                <w:rFonts w:asciiTheme="majorBidi" w:hAnsiTheme="majorBidi" w:cstheme="majorBidi"/>
                <w:sz w:val="20"/>
              </w:rPr>
            </w:pPr>
            <w:r w:rsidRPr="0070104A">
              <w:rPr>
                <w:rFonts w:asciiTheme="majorBidi" w:hAnsiTheme="majorBidi" w:cstheme="majorBidi"/>
                <w:bCs/>
                <w:sz w:val="20"/>
              </w:rPr>
              <w:t>Remote controllable</w:t>
            </w:r>
          </w:p>
        </w:tc>
        <w:tc>
          <w:tcPr>
            <w:tcW w:w="2970" w:type="dxa"/>
          </w:tcPr>
          <w:p w:rsidR="0097276E" w:rsidRPr="0070104A" w:rsidRDefault="0097276E" w:rsidP="007731EC">
            <w:pPr>
              <w:pStyle w:val="ListParagraph"/>
              <w:numPr>
                <w:ilvl w:val="2"/>
                <w:numId w:val="95"/>
              </w:numPr>
              <w:ind w:left="252" w:hanging="180"/>
              <w:rPr>
                <w:rFonts w:asciiTheme="majorBidi" w:hAnsiTheme="majorBidi" w:cstheme="majorBidi"/>
                <w:bCs/>
                <w:sz w:val="20"/>
              </w:rPr>
            </w:pPr>
          </w:p>
        </w:tc>
      </w:tr>
      <w:tr w:rsidR="0097276E" w:rsidRPr="00DA6341">
        <w:trPr>
          <w:trHeight w:val="1169"/>
        </w:trPr>
        <w:tc>
          <w:tcPr>
            <w:tcW w:w="648" w:type="dxa"/>
            <w:gridSpan w:val="2"/>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 xml:space="preserve"> 2.2.4</w:t>
            </w:r>
          </w:p>
        </w:tc>
        <w:tc>
          <w:tcPr>
            <w:tcW w:w="1260" w:type="dxa"/>
            <w:vAlign w:val="center"/>
          </w:tcPr>
          <w:p w:rsidR="0097276E" w:rsidRDefault="0097276E" w:rsidP="00FA7FCC">
            <w:pPr>
              <w:pStyle w:val="ListParagraph"/>
              <w:tabs>
                <w:tab w:val="left" w:pos="8640"/>
              </w:tabs>
              <w:ind w:left="0"/>
              <w:rPr>
                <w:rFonts w:asciiTheme="majorBidi" w:hAnsiTheme="majorBidi" w:cstheme="majorBidi"/>
                <w:bCs/>
                <w:sz w:val="20"/>
              </w:rPr>
            </w:pPr>
            <w:r>
              <w:rPr>
                <w:rFonts w:asciiTheme="majorBidi" w:hAnsiTheme="majorBidi" w:cstheme="majorBidi"/>
                <w:bCs/>
                <w:sz w:val="20"/>
              </w:rPr>
              <w:t>43” LCD Monitor</w:t>
            </w:r>
          </w:p>
        </w:tc>
        <w:tc>
          <w:tcPr>
            <w:tcW w:w="1530" w:type="dxa"/>
            <w:vAlign w:val="center"/>
          </w:tcPr>
          <w:p w:rsidR="0097276E" w:rsidRPr="00C051D9" w:rsidRDefault="0097276E" w:rsidP="00FA7FCC">
            <w:pPr>
              <w:pStyle w:val="ListParagraph"/>
              <w:tabs>
                <w:tab w:val="left" w:pos="8640"/>
              </w:tabs>
              <w:ind w:left="0"/>
              <w:rPr>
                <w:rFonts w:asciiTheme="majorBidi" w:hAnsiTheme="majorBidi" w:cstheme="majorBidi"/>
                <w:sz w:val="16"/>
                <w:szCs w:val="16"/>
              </w:rPr>
            </w:pPr>
            <w:r w:rsidRPr="00C051D9">
              <w:rPr>
                <w:rFonts w:asciiTheme="majorBidi" w:hAnsiTheme="majorBidi" w:cstheme="majorBidi"/>
                <w:sz w:val="16"/>
                <w:szCs w:val="16"/>
              </w:rPr>
              <w:t>Quantity: 2 / room</w:t>
            </w:r>
          </w:p>
          <w:p w:rsidR="0097276E" w:rsidRPr="00C051D9" w:rsidRDefault="0097276E" w:rsidP="00FA7FCC">
            <w:pPr>
              <w:pStyle w:val="ListParagraph"/>
              <w:tabs>
                <w:tab w:val="left" w:pos="8640"/>
              </w:tabs>
              <w:ind w:left="0"/>
              <w:rPr>
                <w:rFonts w:asciiTheme="majorBidi" w:hAnsiTheme="majorBidi" w:cstheme="majorBidi"/>
                <w:sz w:val="16"/>
                <w:szCs w:val="16"/>
              </w:rPr>
            </w:pPr>
          </w:p>
          <w:p w:rsidR="0097276E" w:rsidRPr="00C051D9" w:rsidRDefault="0097276E" w:rsidP="00FA7FCC">
            <w:pPr>
              <w:pStyle w:val="ListParagraph"/>
              <w:tabs>
                <w:tab w:val="left" w:pos="8640"/>
              </w:tabs>
              <w:ind w:left="0"/>
              <w:rPr>
                <w:rFonts w:asciiTheme="majorBidi" w:hAnsiTheme="majorBidi" w:cstheme="majorBidi"/>
                <w:sz w:val="16"/>
                <w:szCs w:val="16"/>
              </w:rPr>
            </w:pPr>
            <w:r w:rsidRPr="00C051D9">
              <w:rPr>
                <w:rFonts w:asciiTheme="majorBidi" w:hAnsiTheme="majorBidi" w:cstheme="majorBidi"/>
                <w:sz w:val="16"/>
                <w:szCs w:val="16"/>
              </w:rPr>
              <w:t xml:space="preserve">Location: </w:t>
            </w:r>
          </w:p>
          <w:p w:rsidR="0097276E" w:rsidRPr="00C051D9" w:rsidRDefault="0097276E" w:rsidP="00FA7FCC">
            <w:pPr>
              <w:pStyle w:val="ListParagraph"/>
              <w:tabs>
                <w:tab w:val="left" w:pos="8640"/>
              </w:tabs>
              <w:ind w:left="0"/>
              <w:rPr>
                <w:rFonts w:asciiTheme="majorBidi" w:hAnsiTheme="majorBidi" w:cstheme="majorBidi"/>
                <w:sz w:val="16"/>
                <w:szCs w:val="16"/>
              </w:rPr>
            </w:pPr>
            <w:r w:rsidRPr="00C051D9">
              <w:rPr>
                <w:rFonts w:asciiTheme="majorBidi" w:hAnsiTheme="majorBidi" w:cstheme="majorBidi"/>
                <w:sz w:val="16"/>
                <w:szCs w:val="16"/>
              </w:rPr>
              <w:t>5</w:t>
            </w:r>
            <w:r w:rsidRPr="00C051D9">
              <w:rPr>
                <w:rFonts w:asciiTheme="majorBidi" w:hAnsiTheme="majorBidi" w:cstheme="majorBidi"/>
                <w:sz w:val="16"/>
                <w:szCs w:val="16"/>
                <w:vertAlign w:val="superscript"/>
              </w:rPr>
              <w:t>th</w:t>
            </w:r>
            <w:r w:rsidRPr="00C051D9">
              <w:rPr>
                <w:rFonts w:asciiTheme="majorBidi" w:hAnsiTheme="majorBidi" w:cstheme="majorBidi"/>
                <w:sz w:val="16"/>
                <w:szCs w:val="16"/>
              </w:rPr>
              <w:t xml:space="preserve"> Floor (1 room)</w:t>
            </w:r>
          </w:p>
          <w:p w:rsidR="0097276E" w:rsidRPr="00C051D9" w:rsidRDefault="0097276E" w:rsidP="00FA7FCC">
            <w:pPr>
              <w:pStyle w:val="ListParagraph"/>
              <w:tabs>
                <w:tab w:val="left" w:pos="8640"/>
              </w:tabs>
              <w:ind w:left="0"/>
              <w:rPr>
                <w:rFonts w:asciiTheme="majorBidi" w:hAnsiTheme="majorBidi" w:cstheme="majorBidi"/>
                <w:sz w:val="16"/>
                <w:szCs w:val="16"/>
              </w:rPr>
            </w:pPr>
            <w:r w:rsidRPr="00C051D9">
              <w:rPr>
                <w:rFonts w:asciiTheme="majorBidi" w:hAnsiTheme="majorBidi" w:cstheme="majorBidi"/>
                <w:sz w:val="16"/>
                <w:szCs w:val="16"/>
              </w:rPr>
              <w:t>8</w:t>
            </w:r>
            <w:r w:rsidRPr="00C051D9">
              <w:rPr>
                <w:rFonts w:asciiTheme="majorBidi" w:hAnsiTheme="majorBidi" w:cstheme="majorBidi"/>
                <w:sz w:val="16"/>
                <w:szCs w:val="16"/>
                <w:vertAlign w:val="superscript"/>
              </w:rPr>
              <w:t>th</w:t>
            </w:r>
            <w:r w:rsidRPr="00C051D9">
              <w:rPr>
                <w:rFonts w:asciiTheme="majorBidi" w:hAnsiTheme="majorBidi" w:cstheme="majorBidi"/>
                <w:sz w:val="16"/>
                <w:szCs w:val="16"/>
              </w:rPr>
              <w:t xml:space="preserve"> Floor (1 room)</w:t>
            </w:r>
          </w:p>
        </w:tc>
        <w:tc>
          <w:tcPr>
            <w:tcW w:w="2790" w:type="dxa"/>
            <w:vAlign w:val="center"/>
          </w:tcPr>
          <w:p w:rsidR="0097276E" w:rsidRDefault="0097276E" w:rsidP="007731EC">
            <w:pPr>
              <w:pStyle w:val="ListParagraph"/>
              <w:numPr>
                <w:ilvl w:val="2"/>
                <w:numId w:val="95"/>
              </w:numPr>
              <w:ind w:left="252" w:hanging="180"/>
              <w:rPr>
                <w:rFonts w:asciiTheme="majorBidi" w:hAnsiTheme="majorBidi" w:cstheme="majorBidi"/>
                <w:bCs/>
                <w:sz w:val="20"/>
              </w:rPr>
            </w:pPr>
            <w:r w:rsidRPr="0070104A">
              <w:rPr>
                <w:rFonts w:asciiTheme="majorBidi" w:hAnsiTheme="majorBidi" w:cstheme="majorBidi"/>
                <w:bCs/>
                <w:sz w:val="20"/>
              </w:rPr>
              <w:t>Diagonal length of 43 inches</w:t>
            </w:r>
          </w:p>
          <w:p w:rsidR="0097276E" w:rsidRDefault="0097276E" w:rsidP="007731EC">
            <w:pPr>
              <w:pStyle w:val="ListParagraph"/>
              <w:numPr>
                <w:ilvl w:val="2"/>
                <w:numId w:val="95"/>
              </w:numPr>
              <w:ind w:left="252" w:hanging="180"/>
              <w:rPr>
                <w:rFonts w:asciiTheme="majorBidi" w:hAnsiTheme="majorBidi" w:cstheme="majorBidi"/>
                <w:bCs/>
                <w:sz w:val="20"/>
              </w:rPr>
            </w:pPr>
            <w:r w:rsidRPr="0070104A">
              <w:rPr>
                <w:rFonts w:asciiTheme="majorBidi" w:hAnsiTheme="majorBidi" w:cstheme="majorBidi"/>
                <w:bCs/>
                <w:sz w:val="20"/>
              </w:rPr>
              <w:t xml:space="preserve">Industrial public display </w:t>
            </w:r>
            <w:r>
              <w:rPr>
                <w:rFonts w:asciiTheme="majorBidi" w:hAnsiTheme="majorBidi" w:cstheme="majorBidi"/>
                <w:bCs/>
                <w:sz w:val="20"/>
              </w:rPr>
              <w:t xml:space="preserve">with high MTBF (Mean Time Between Failure), </w:t>
            </w:r>
            <w:r w:rsidRPr="0070104A">
              <w:rPr>
                <w:rFonts w:asciiTheme="majorBidi" w:hAnsiTheme="majorBidi" w:cstheme="majorBidi"/>
                <w:bCs/>
                <w:sz w:val="20"/>
              </w:rPr>
              <w:t>not a consumer range television</w:t>
            </w:r>
          </w:p>
          <w:p w:rsidR="0097276E" w:rsidRDefault="0097276E" w:rsidP="007731EC">
            <w:pPr>
              <w:pStyle w:val="ListParagraph"/>
              <w:numPr>
                <w:ilvl w:val="2"/>
                <w:numId w:val="95"/>
              </w:numPr>
              <w:ind w:left="252" w:hanging="180"/>
              <w:rPr>
                <w:rFonts w:asciiTheme="majorBidi" w:hAnsiTheme="majorBidi" w:cstheme="majorBidi"/>
                <w:bCs/>
                <w:sz w:val="20"/>
              </w:rPr>
            </w:pPr>
            <w:r w:rsidRPr="0070104A">
              <w:rPr>
                <w:rFonts w:asciiTheme="majorBidi" w:hAnsiTheme="majorBidi" w:cstheme="majorBidi"/>
                <w:bCs/>
                <w:sz w:val="20"/>
              </w:rPr>
              <w:t>Built in set-top box compatible with the IP streams from the central distribution server</w:t>
            </w:r>
          </w:p>
          <w:p w:rsidR="0097276E" w:rsidRDefault="0097276E" w:rsidP="007731EC">
            <w:pPr>
              <w:pStyle w:val="ListParagraph"/>
              <w:numPr>
                <w:ilvl w:val="2"/>
                <w:numId w:val="95"/>
              </w:numPr>
              <w:ind w:left="252" w:hanging="180"/>
              <w:rPr>
                <w:rFonts w:asciiTheme="majorBidi" w:hAnsiTheme="majorBidi" w:cstheme="majorBidi"/>
                <w:bCs/>
                <w:sz w:val="20"/>
              </w:rPr>
            </w:pPr>
            <w:r w:rsidRPr="0070104A">
              <w:rPr>
                <w:rFonts w:asciiTheme="majorBidi" w:hAnsiTheme="majorBidi" w:cstheme="majorBidi"/>
                <w:bCs/>
                <w:sz w:val="20"/>
              </w:rPr>
              <w:t>Native resolution of Full HD (1920 x 1080)</w:t>
            </w:r>
          </w:p>
          <w:p w:rsidR="0097276E" w:rsidRDefault="0097276E" w:rsidP="007731EC">
            <w:pPr>
              <w:pStyle w:val="ListParagraph"/>
              <w:numPr>
                <w:ilvl w:val="2"/>
                <w:numId w:val="95"/>
              </w:numPr>
              <w:ind w:left="252" w:hanging="180"/>
              <w:rPr>
                <w:rFonts w:asciiTheme="majorBidi" w:hAnsiTheme="majorBidi" w:cstheme="majorBidi"/>
                <w:bCs/>
                <w:sz w:val="20"/>
              </w:rPr>
            </w:pPr>
            <w:r>
              <w:rPr>
                <w:rFonts w:asciiTheme="majorBidi" w:hAnsiTheme="majorBidi" w:cstheme="majorBidi"/>
                <w:bCs/>
                <w:sz w:val="20"/>
              </w:rPr>
              <w:t>Ultra-</w:t>
            </w:r>
            <w:r w:rsidRPr="0070104A">
              <w:rPr>
                <w:rFonts w:asciiTheme="majorBidi" w:hAnsiTheme="majorBidi" w:cstheme="majorBidi"/>
                <w:bCs/>
                <w:sz w:val="20"/>
              </w:rPr>
              <w:t>wide viewing angle of 178 degrees</w:t>
            </w:r>
          </w:p>
          <w:p w:rsidR="0097276E" w:rsidRDefault="0097276E" w:rsidP="007731EC">
            <w:pPr>
              <w:pStyle w:val="ListParagraph"/>
              <w:numPr>
                <w:ilvl w:val="2"/>
                <w:numId w:val="95"/>
              </w:numPr>
              <w:ind w:left="252" w:hanging="180"/>
              <w:rPr>
                <w:rFonts w:asciiTheme="majorBidi" w:hAnsiTheme="majorBidi" w:cstheme="majorBidi"/>
                <w:bCs/>
                <w:sz w:val="20"/>
              </w:rPr>
            </w:pPr>
            <w:r w:rsidRPr="0070104A">
              <w:rPr>
                <w:rFonts w:asciiTheme="majorBidi" w:hAnsiTheme="majorBidi" w:cstheme="majorBidi"/>
                <w:bCs/>
                <w:sz w:val="20"/>
              </w:rPr>
              <w:t>Input types:</w:t>
            </w:r>
          </w:p>
          <w:p w:rsidR="0097276E" w:rsidRDefault="0097276E" w:rsidP="007731EC">
            <w:pPr>
              <w:pStyle w:val="ListParagraph"/>
              <w:numPr>
                <w:ilvl w:val="2"/>
                <w:numId w:val="95"/>
              </w:numPr>
              <w:ind w:left="702" w:hanging="180"/>
              <w:rPr>
                <w:rFonts w:asciiTheme="majorBidi" w:hAnsiTheme="majorBidi" w:cstheme="majorBidi"/>
                <w:bCs/>
                <w:sz w:val="20"/>
              </w:rPr>
            </w:pPr>
            <w:r w:rsidRPr="0070104A">
              <w:rPr>
                <w:rFonts w:asciiTheme="majorBidi" w:hAnsiTheme="majorBidi" w:cstheme="majorBidi"/>
                <w:bCs/>
                <w:sz w:val="20"/>
              </w:rPr>
              <w:t>Mini D-Sub 15-pin</w:t>
            </w:r>
          </w:p>
          <w:p w:rsidR="0097276E" w:rsidRDefault="0097276E" w:rsidP="007731EC">
            <w:pPr>
              <w:pStyle w:val="ListParagraph"/>
              <w:numPr>
                <w:ilvl w:val="2"/>
                <w:numId w:val="95"/>
              </w:numPr>
              <w:ind w:left="702" w:hanging="180"/>
              <w:rPr>
                <w:rFonts w:asciiTheme="majorBidi" w:hAnsiTheme="majorBidi" w:cstheme="majorBidi"/>
                <w:bCs/>
                <w:sz w:val="20"/>
              </w:rPr>
            </w:pPr>
            <w:r>
              <w:rPr>
                <w:rFonts w:asciiTheme="majorBidi" w:hAnsiTheme="majorBidi" w:cstheme="majorBidi"/>
                <w:bCs/>
                <w:sz w:val="20"/>
              </w:rPr>
              <w:t>2 x HDMI</w:t>
            </w:r>
          </w:p>
          <w:p w:rsidR="0097276E" w:rsidRDefault="0097276E" w:rsidP="007731EC">
            <w:pPr>
              <w:pStyle w:val="ListParagraph"/>
              <w:numPr>
                <w:ilvl w:val="2"/>
                <w:numId w:val="95"/>
              </w:numPr>
              <w:ind w:left="702" w:hanging="180"/>
              <w:rPr>
                <w:rFonts w:asciiTheme="majorBidi" w:hAnsiTheme="majorBidi" w:cstheme="majorBidi"/>
                <w:bCs/>
                <w:sz w:val="20"/>
              </w:rPr>
            </w:pPr>
            <w:r>
              <w:rPr>
                <w:rFonts w:asciiTheme="majorBidi" w:hAnsiTheme="majorBidi" w:cstheme="majorBidi"/>
                <w:bCs/>
                <w:sz w:val="20"/>
              </w:rPr>
              <w:t>1 x DVD-D</w:t>
            </w:r>
          </w:p>
          <w:p w:rsidR="0097276E" w:rsidRDefault="0097276E" w:rsidP="007731EC">
            <w:pPr>
              <w:pStyle w:val="ListParagraph"/>
              <w:numPr>
                <w:ilvl w:val="2"/>
                <w:numId w:val="95"/>
              </w:numPr>
              <w:ind w:left="702" w:hanging="180"/>
              <w:rPr>
                <w:rFonts w:asciiTheme="majorBidi" w:hAnsiTheme="majorBidi" w:cstheme="majorBidi"/>
                <w:bCs/>
                <w:sz w:val="20"/>
              </w:rPr>
            </w:pPr>
            <w:r>
              <w:rPr>
                <w:rFonts w:asciiTheme="majorBidi" w:hAnsiTheme="majorBidi" w:cstheme="majorBidi"/>
                <w:bCs/>
                <w:sz w:val="20"/>
              </w:rPr>
              <w:t xml:space="preserve">1 x </w:t>
            </w:r>
            <w:proofErr w:type="spellStart"/>
            <w:r>
              <w:rPr>
                <w:rFonts w:asciiTheme="majorBidi" w:hAnsiTheme="majorBidi" w:cstheme="majorBidi"/>
                <w:bCs/>
                <w:sz w:val="20"/>
              </w:rPr>
              <w:t>DisplayPort</w:t>
            </w:r>
            <w:proofErr w:type="spellEnd"/>
          </w:p>
          <w:p w:rsidR="0097276E" w:rsidRDefault="0097276E" w:rsidP="007731EC">
            <w:pPr>
              <w:pStyle w:val="ListParagraph"/>
              <w:numPr>
                <w:ilvl w:val="2"/>
                <w:numId w:val="95"/>
              </w:numPr>
              <w:ind w:left="702" w:hanging="180"/>
              <w:rPr>
                <w:rFonts w:asciiTheme="majorBidi" w:hAnsiTheme="majorBidi" w:cstheme="majorBidi"/>
                <w:bCs/>
                <w:sz w:val="20"/>
              </w:rPr>
            </w:pPr>
            <w:r>
              <w:rPr>
                <w:rFonts w:asciiTheme="majorBidi" w:hAnsiTheme="majorBidi" w:cstheme="majorBidi"/>
                <w:bCs/>
                <w:sz w:val="20"/>
              </w:rPr>
              <w:t>Composite BNC</w:t>
            </w:r>
          </w:p>
          <w:p w:rsidR="0097276E" w:rsidRDefault="0097276E" w:rsidP="007731EC">
            <w:pPr>
              <w:pStyle w:val="ListParagraph"/>
              <w:numPr>
                <w:ilvl w:val="2"/>
                <w:numId w:val="95"/>
              </w:numPr>
              <w:ind w:left="702" w:hanging="180"/>
              <w:rPr>
                <w:rFonts w:asciiTheme="majorBidi" w:hAnsiTheme="majorBidi" w:cstheme="majorBidi"/>
                <w:bCs/>
                <w:sz w:val="20"/>
              </w:rPr>
            </w:pPr>
            <w:r>
              <w:rPr>
                <w:rFonts w:asciiTheme="majorBidi" w:hAnsiTheme="majorBidi" w:cstheme="majorBidi"/>
                <w:bCs/>
                <w:sz w:val="20"/>
              </w:rPr>
              <w:t>S-Terminal</w:t>
            </w:r>
          </w:p>
          <w:p w:rsidR="0097276E" w:rsidRDefault="0097276E" w:rsidP="007731EC">
            <w:pPr>
              <w:pStyle w:val="ListParagraph"/>
              <w:numPr>
                <w:ilvl w:val="2"/>
                <w:numId w:val="95"/>
              </w:numPr>
              <w:ind w:left="252" w:hanging="180"/>
              <w:rPr>
                <w:rFonts w:asciiTheme="majorBidi" w:hAnsiTheme="majorBidi" w:cstheme="majorBidi"/>
                <w:bCs/>
                <w:sz w:val="20"/>
              </w:rPr>
            </w:pPr>
            <w:r w:rsidRPr="0070104A">
              <w:rPr>
                <w:rFonts w:asciiTheme="majorBidi" w:hAnsiTheme="majorBidi" w:cstheme="majorBidi"/>
                <w:bCs/>
                <w:sz w:val="20"/>
              </w:rPr>
              <w:t>RS-232 and Ethernet control</w:t>
            </w:r>
          </w:p>
          <w:p w:rsidR="0097276E" w:rsidRPr="0070104A" w:rsidRDefault="0097276E" w:rsidP="007731EC">
            <w:pPr>
              <w:pStyle w:val="ListParagraph"/>
              <w:numPr>
                <w:ilvl w:val="2"/>
                <w:numId w:val="95"/>
              </w:numPr>
              <w:ind w:left="252" w:hanging="180"/>
              <w:rPr>
                <w:rFonts w:asciiTheme="majorBidi" w:hAnsiTheme="majorBidi" w:cstheme="majorBidi"/>
                <w:bCs/>
                <w:sz w:val="20"/>
              </w:rPr>
            </w:pPr>
            <w:r>
              <w:rPr>
                <w:rFonts w:asciiTheme="majorBidi" w:hAnsiTheme="majorBidi" w:cstheme="majorBidi"/>
                <w:bCs/>
                <w:sz w:val="20"/>
              </w:rPr>
              <w:t>Wall mount for each LCD monitor</w:t>
            </w:r>
          </w:p>
        </w:tc>
        <w:tc>
          <w:tcPr>
            <w:tcW w:w="2970" w:type="dxa"/>
          </w:tcPr>
          <w:p w:rsidR="0097276E" w:rsidRPr="0070104A" w:rsidRDefault="0097276E" w:rsidP="007731EC">
            <w:pPr>
              <w:pStyle w:val="ListParagraph"/>
              <w:numPr>
                <w:ilvl w:val="2"/>
                <w:numId w:val="95"/>
              </w:numPr>
              <w:ind w:left="252" w:hanging="180"/>
              <w:rPr>
                <w:rFonts w:asciiTheme="majorBidi" w:hAnsiTheme="majorBidi" w:cstheme="majorBidi"/>
                <w:bCs/>
                <w:sz w:val="20"/>
              </w:rPr>
            </w:pPr>
          </w:p>
        </w:tc>
      </w:tr>
      <w:tr w:rsidR="0097276E" w:rsidRPr="00DA6341">
        <w:trPr>
          <w:trHeight w:val="1169"/>
        </w:trPr>
        <w:tc>
          <w:tcPr>
            <w:tcW w:w="648" w:type="dxa"/>
            <w:gridSpan w:val="2"/>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2.2.5</w:t>
            </w:r>
          </w:p>
        </w:tc>
        <w:tc>
          <w:tcPr>
            <w:tcW w:w="1260" w:type="dxa"/>
            <w:vAlign w:val="center"/>
          </w:tcPr>
          <w:p w:rsidR="0097276E" w:rsidRDefault="0097276E" w:rsidP="00FA7FCC">
            <w:pPr>
              <w:pStyle w:val="ListParagraph"/>
              <w:tabs>
                <w:tab w:val="left" w:pos="8640"/>
              </w:tabs>
              <w:ind w:left="0"/>
              <w:rPr>
                <w:rFonts w:asciiTheme="majorBidi" w:hAnsiTheme="majorBidi" w:cstheme="majorBidi"/>
                <w:bCs/>
                <w:sz w:val="20"/>
              </w:rPr>
            </w:pPr>
            <w:r>
              <w:rPr>
                <w:rFonts w:asciiTheme="majorBidi" w:hAnsiTheme="majorBidi" w:cstheme="majorBidi"/>
                <w:bCs/>
                <w:sz w:val="20"/>
              </w:rPr>
              <w:t>Digital Conference System</w:t>
            </w:r>
          </w:p>
        </w:tc>
        <w:tc>
          <w:tcPr>
            <w:tcW w:w="1530" w:type="dxa"/>
            <w:vAlign w:val="center"/>
          </w:tcPr>
          <w:p w:rsidR="0097276E" w:rsidRPr="00C051D9" w:rsidRDefault="0097276E" w:rsidP="00FA7FCC">
            <w:pPr>
              <w:pStyle w:val="ListParagraph"/>
              <w:tabs>
                <w:tab w:val="left" w:pos="8640"/>
              </w:tabs>
              <w:ind w:left="0"/>
              <w:rPr>
                <w:rFonts w:asciiTheme="majorBidi" w:hAnsiTheme="majorBidi" w:cstheme="majorBidi"/>
                <w:sz w:val="16"/>
                <w:szCs w:val="16"/>
              </w:rPr>
            </w:pPr>
            <w:r w:rsidRPr="00C051D9">
              <w:rPr>
                <w:rFonts w:asciiTheme="majorBidi" w:hAnsiTheme="majorBidi" w:cstheme="majorBidi"/>
                <w:sz w:val="16"/>
                <w:szCs w:val="16"/>
              </w:rPr>
              <w:t>Quantity: 1 / room</w:t>
            </w:r>
          </w:p>
          <w:p w:rsidR="0097276E" w:rsidRPr="00C051D9" w:rsidRDefault="0097276E" w:rsidP="00FA7FCC">
            <w:pPr>
              <w:pStyle w:val="ListParagraph"/>
              <w:tabs>
                <w:tab w:val="left" w:pos="8640"/>
              </w:tabs>
              <w:ind w:left="0"/>
              <w:rPr>
                <w:rFonts w:asciiTheme="majorBidi" w:hAnsiTheme="majorBidi" w:cstheme="majorBidi"/>
                <w:sz w:val="16"/>
                <w:szCs w:val="16"/>
              </w:rPr>
            </w:pPr>
          </w:p>
          <w:p w:rsidR="0097276E" w:rsidRPr="00C051D9" w:rsidRDefault="0097276E" w:rsidP="00FA7FCC">
            <w:pPr>
              <w:pStyle w:val="ListParagraph"/>
              <w:tabs>
                <w:tab w:val="left" w:pos="8640"/>
              </w:tabs>
              <w:ind w:left="0"/>
              <w:rPr>
                <w:rFonts w:asciiTheme="majorBidi" w:hAnsiTheme="majorBidi" w:cstheme="majorBidi"/>
                <w:sz w:val="16"/>
                <w:szCs w:val="16"/>
              </w:rPr>
            </w:pPr>
            <w:r w:rsidRPr="00C051D9">
              <w:rPr>
                <w:rFonts w:asciiTheme="majorBidi" w:hAnsiTheme="majorBidi" w:cstheme="majorBidi"/>
                <w:sz w:val="16"/>
                <w:szCs w:val="16"/>
              </w:rPr>
              <w:t xml:space="preserve">Location: </w:t>
            </w:r>
          </w:p>
          <w:p w:rsidR="0097276E" w:rsidRPr="00C051D9" w:rsidRDefault="0097276E" w:rsidP="00FA7FCC">
            <w:pPr>
              <w:pStyle w:val="ListParagraph"/>
              <w:tabs>
                <w:tab w:val="left" w:pos="8640"/>
              </w:tabs>
              <w:ind w:left="0"/>
              <w:rPr>
                <w:rFonts w:asciiTheme="majorBidi" w:hAnsiTheme="majorBidi" w:cstheme="majorBidi"/>
                <w:sz w:val="16"/>
                <w:szCs w:val="16"/>
              </w:rPr>
            </w:pPr>
            <w:r w:rsidRPr="00C051D9">
              <w:rPr>
                <w:rFonts w:asciiTheme="majorBidi" w:hAnsiTheme="majorBidi" w:cstheme="majorBidi"/>
                <w:sz w:val="16"/>
                <w:szCs w:val="16"/>
              </w:rPr>
              <w:t>5</w:t>
            </w:r>
            <w:r w:rsidRPr="00C051D9">
              <w:rPr>
                <w:rFonts w:asciiTheme="majorBidi" w:hAnsiTheme="majorBidi" w:cstheme="majorBidi"/>
                <w:sz w:val="16"/>
                <w:szCs w:val="16"/>
                <w:vertAlign w:val="superscript"/>
              </w:rPr>
              <w:t>th</w:t>
            </w:r>
            <w:r w:rsidRPr="00C051D9">
              <w:rPr>
                <w:rFonts w:asciiTheme="majorBidi" w:hAnsiTheme="majorBidi" w:cstheme="majorBidi"/>
                <w:sz w:val="16"/>
                <w:szCs w:val="16"/>
              </w:rPr>
              <w:t xml:space="preserve"> Floor (1 room)</w:t>
            </w:r>
          </w:p>
          <w:p w:rsidR="0097276E" w:rsidRPr="00C051D9" w:rsidRDefault="0097276E" w:rsidP="00FA7FCC">
            <w:pPr>
              <w:pStyle w:val="ListParagraph"/>
              <w:tabs>
                <w:tab w:val="left" w:pos="8640"/>
              </w:tabs>
              <w:ind w:left="0"/>
              <w:rPr>
                <w:rFonts w:asciiTheme="majorBidi" w:hAnsiTheme="majorBidi" w:cstheme="majorBidi"/>
                <w:sz w:val="16"/>
                <w:szCs w:val="16"/>
              </w:rPr>
            </w:pPr>
            <w:r w:rsidRPr="00C051D9">
              <w:rPr>
                <w:rFonts w:asciiTheme="majorBidi" w:hAnsiTheme="majorBidi" w:cstheme="majorBidi"/>
                <w:sz w:val="16"/>
                <w:szCs w:val="16"/>
              </w:rPr>
              <w:t>8</w:t>
            </w:r>
            <w:r w:rsidRPr="00C051D9">
              <w:rPr>
                <w:rFonts w:asciiTheme="majorBidi" w:hAnsiTheme="majorBidi" w:cstheme="majorBidi"/>
                <w:sz w:val="16"/>
                <w:szCs w:val="16"/>
                <w:vertAlign w:val="superscript"/>
              </w:rPr>
              <w:t>th</w:t>
            </w:r>
            <w:r w:rsidRPr="00C051D9">
              <w:rPr>
                <w:rFonts w:asciiTheme="majorBidi" w:hAnsiTheme="majorBidi" w:cstheme="majorBidi"/>
                <w:sz w:val="16"/>
                <w:szCs w:val="16"/>
              </w:rPr>
              <w:t xml:space="preserve"> Floor (1 room)</w:t>
            </w:r>
          </w:p>
        </w:tc>
        <w:tc>
          <w:tcPr>
            <w:tcW w:w="2790" w:type="dxa"/>
            <w:vAlign w:val="center"/>
          </w:tcPr>
          <w:p w:rsidR="0097276E" w:rsidRPr="00DB3BCE" w:rsidRDefault="0097276E" w:rsidP="007731EC">
            <w:pPr>
              <w:pStyle w:val="ListParagraph"/>
              <w:numPr>
                <w:ilvl w:val="2"/>
                <w:numId w:val="95"/>
              </w:numPr>
              <w:ind w:left="252" w:hanging="180"/>
              <w:rPr>
                <w:rFonts w:asciiTheme="majorBidi" w:hAnsiTheme="majorBidi" w:cstheme="majorBidi"/>
                <w:bCs/>
                <w:sz w:val="20"/>
              </w:rPr>
            </w:pPr>
            <w:r w:rsidRPr="00DB3BCE">
              <w:rPr>
                <w:rFonts w:asciiTheme="majorBidi" w:hAnsiTheme="majorBidi" w:cstheme="majorBidi"/>
                <w:sz w:val="20"/>
              </w:rPr>
              <w:t>3 chairman units</w:t>
            </w:r>
          </w:p>
          <w:p w:rsidR="0097276E" w:rsidRPr="00DB3BCE" w:rsidRDefault="0097276E" w:rsidP="007731EC">
            <w:pPr>
              <w:pStyle w:val="ListParagraph"/>
              <w:numPr>
                <w:ilvl w:val="2"/>
                <w:numId w:val="95"/>
              </w:numPr>
              <w:ind w:left="252" w:hanging="180"/>
              <w:rPr>
                <w:rFonts w:asciiTheme="majorBidi" w:hAnsiTheme="majorBidi" w:cstheme="majorBidi"/>
                <w:bCs/>
                <w:sz w:val="20"/>
              </w:rPr>
            </w:pPr>
            <w:r w:rsidRPr="00DB3BCE">
              <w:rPr>
                <w:rFonts w:asciiTheme="majorBidi" w:hAnsiTheme="majorBidi" w:cstheme="majorBidi"/>
                <w:sz w:val="20"/>
              </w:rPr>
              <w:t>40 delegate units</w:t>
            </w:r>
          </w:p>
          <w:p w:rsidR="0097276E" w:rsidRPr="005D3BB9" w:rsidRDefault="0097276E" w:rsidP="007731EC">
            <w:pPr>
              <w:pStyle w:val="ListParagraph"/>
              <w:numPr>
                <w:ilvl w:val="2"/>
                <w:numId w:val="95"/>
              </w:numPr>
              <w:ind w:left="252" w:hanging="180"/>
              <w:rPr>
                <w:rFonts w:asciiTheme="majorBidi" w:hAnsiTheme="majorBidi" w:cstheme="majorBidi"/>
                <w:bCs/>
                <w:sz w:val="20"/>
              </w:rPr>
            </w:pPr>
            <w:r w:rsidRPr="0070104A">
              <w:rPr>
                <w:rFonts w:asciiTheme="majorBidi" w:hAnsiTheme="majorBidi" w:cstheme="majorBidi"/>
                <w:sz w:val="20"/>
              </w:rPr>
              <w:t>Conference microphone electret with illuminant ring</w:t>
            </w:r>
          </w:p>
          <w:p w:rsidR="0097276E" w:rsidRPr="005D3BB9" w:rsidRDefault="0097276E" w:rsidP="007731EC">
            <w:pPr>
              <w:pStyle w:val="ListParagraph"/>
              <w:numPr>
                <w:ilvl w:val="2"/>
                <w:numId w:val="95"/>
              </w:numPr>
              <w:ind w:left="252" w:hanging="180"/>
              <w:rPr>
                <w:rFonts w:asciiTheme="majorBidi" w:hAnsiTheme="majorBidi" w:cstheme="majorBidi"/>
                <w:bCs/>
                <w:sz w:val="20"/>
              </w:rPr>
            </w:pPr>
            <w:r w:rsidRPr="0070104A">
              <w:rPr>
                <w:rFonts w:asciiTheme="majorBidi" w:hAnsiTheme="majorBidi" w:cstheme="majorBidi"/>
                <w:sz w:val="20"/>
              </w:rPr>
              <w:t>Central digital discussion unit</w:t>
            </w:r>
          </w:p>
          <w:p w:rsidR="0097276E" w:rsidRPr="005D3BB9" w:rsidRDefault="0097276E" w:rsidP="007731EC">
            <w:pPr>
              <w:pStyle w:val="ListParagraph"/>
              <w:numPr>
                <w:ilvl w:val="2"/>
                <w:numId w:val="95"/>
              </w:numPr>
              <w:ind w:left="252" w:hanging="180"/>
              <w:rPr>
                <w:rFonts w:asciiTheme="majorBidi" w:hAnsiTheme="majorBidi" w:cstheme="majorBidi"/>
                <w:bCs/>
                <w:sz w:val="20"/>
              </w:rPr>
            </w:pPr>
            <w:r w:rsidRPr="0070104A">
              <w:rPr>
                <w:rFonts w:asciiTheme="majorBidi" w:hAnsiTheme="majorBidi" w:cstheme="majorBidi"/>
                <w:sz w:val="20"/>
              </w:rPr>
              <w:t>Interactive software (must support Microsoft PowerPoint as an add-in):</w:t>
            </w:r>
          </w:p>
          <w:p w:rsidR="0097276E" w:rsidRPr="0070104A" w:rsidRDefault="0097276E" w:rsidP="007731EC">
            <w:pPr>
              <w:pStyle w:val="ListParagraph"/>
              <w:numPr>
                <w:ilvl w:val="3"/>
                <w:numId w:val="95"/>
              </w:numPr>
              <w:ind w:left="882"/>
              <w:rPr>
                <w:rFonts w:asciiTheme="majorBidi" w:hAnsiTheme="majorBidi" w:cstheme="majorBidi"/>
                <w:sz w:val="20"/>
              </w:rPr>
            </w:pPr>
            <w:r w:rsidRPr="0070104A">
              <w:rPr>
                <w:rFonts w:asciiTheme="majorBidi" w:hAnsiTheme="majorBidi" w:cstheme="majorBidi"/>
                <w:sz w:val="20"/>
              </w:rPr>
              <w:t>Different modes of interaction:</w:t>
            </w:r>
          </w:p>
          <w:p w:rsidR="0097276E" w:rsidRPr="0070104A" w:rsidRDefault="0097276E" w:rsidP="007731EC">
            <w:pPr>
              <w:pStyle w:val="ListParagraph"/>
              <w:numPr>
                <w:ilvl w:val="4"/>
                <w:numId w:val="95"/>
              </w:numPr>
              <w:ind w:left="1242" w:hanging="270"/>
              <w:rPr>
                <w:rFonts w:asciiTheme="majorBidi" w:hAnsiTheme="majorBidi" w:cstheme="majorBidi"/>
                <w:sz w:val="20"/>
              </w:rPr>
            </w:pPr>
            <w:r w:rsidRPr="0070104A">
              <w:rPr>
                <w:rFonts w:asciiTheme="majorBidi" w:hAnsiTheme="majorBidi" w:cstheme="majorBidi"/>
                <w:sz w:val="20"/>
              </w:rPr>
              <w:t>Standard vote</w:t>
            </w:r>
          </w:p>
          <w:p w:rsidR="0097276E" w:rsidRPr="0070104A" w:rsidRDefault="0097276E" w:rsidP="007731EC">
            <w:pPr>
              <w:pStyle w:val="ListParagraph"/>
              <w:numPr>
                <w:ilvl w:val="4"/>
                <w:numId w:val="95"/>
              </w:numPr>
              <w:ind w:left="1242" w:hanging="270"/>
              <w:rPr>
                <w:rFonts w:asciiTheme="majorBidi" w:hAnsiTheme="majorBidi" w:cstheme="majorBidi"/>
                <w:sz w:val="20"/>
              </w:rPr>
            </w:pPr>
            <w:r w:rsidRPr="0070104A">
              <w:rPr>
                <w:rFonts w:asciiTheme="majorBidi" w:hAnsiTheme="majorBidi" w:cstheme="majorBidi"/>
                <w:sz w:val="20"/>
              </w:rPr>
              <w:lastRenderedPageBreak/>
              <w:t>Attendance check</w:t>
            </w:r>
          </w:p>
          <w:p w:rsidR="0097276E" w:rsidRPr="0070104A" w:rsidRDefault="0097276E" w:rsidP="007731EC">
            <w:pPr>
              <w:pStyle w:val="ListParagraph"/>
              <w:numPr>
                <w:ilvl w:val="4"/>
                <w:numId w:val="95"/>
              </w:numPr>
              <w:ind w:left="1242" w:hanging="270"/>
              <w:rPr>
                <w:rFonts w:asciiTheme="majorBidi" w:hAnsiTheme="majorBidi" w:cstheme="majorBidi"/>
                <w:sz w:val="20"/>
              </w:rPr>
            </w:pPr>
            <w:r w:rsidRPr="0070104A">
              <w:rPr>
                <w:rFonts w:asciiTheme="majorBidi" w:hAnsiTheme="majorBidi" w:cstheme="majorBidi"/>
                <w:sz w:val="20"/>
              </w:rPr>
              <w:t>Group allocate</w:t>
            </w:r>
          </w:p>
          <w:p w:rsidR="0097276E" w:rsidRPr="0070104A" w:rsidRDefault="0097276E" w:rsidP="007731EC">
            <w:pPr>
              <w:pStyle w:val="ListParagraph"/>
              <w:numPr>
                <w:ilvl w:val="4"/>
                <w:numId w:val="95"/>
              </w:numPr>
              <w:ind w:left="1242" w:hanging="270"/>
              <w:rPr>
                <w:rFonts w:asciiTheme="majorBidi" w:hAnsiTheme="majorBidi" w:cstheme="majorBidi"/>
                <w:sz w:val="20"/>
              </w:rPr>
            </w:pPr>
            <w:r w:rsidRPr="0070104A">
              <w:rPr>
                <w:rFonts w:asciiTheme="majorBidi" w:hAnsiTheme="majorBidi" w:cstheme="majorBidi"/>
                <w:sz w:val="20"/>
              </w:rPr>
              <w:t>Handheld allocate</w:t>
            </w:r>
          </w:p>
          <w:p w:rsidR="0097276E" w:rsidRPr="0070104A" w:rsidRDefault="0097276E" w:rsidP="007731EC">
            <w:pPr>
              <w:pStyle w:val="ListParagraph"/>
              <w:numPr>
                <w:ilvl w:val="4"/>
                <w:numId w:val="95"/>
              </w:numPr>
              <w:ind w:left="1242" w:hanging="270"/>
              <w:rPr>
                <w:rFonts w:asciiTheme="majorBidi" w:hAnsiTheme="majorBidi" w:cstheme="majorBidi"/>
                <w:sz w:val="20"/>
              </w:rPr>
            </w:pPr>
            <w:r w:rsidRPr="0070104A">
              <w:rPr>
                <w:rFonts w:asciiTheme="majorBidi" w:hAnsiTheme="majorBidi" w:cstheme="majorBidi"/>
                <w:sz w:val="20"/>
              </w:rPr>
              <w:t>Parliament vote</w:t>
            </w:r>
          </w:p>
          <w:p w:rsidR="0097276E" w:rsidRPr="0070104A" w:rsidRDefault="0097276E" w:rsidP="007731EC">
            <w:pPr>
              <w:pStyle w:val="ListParagraph"/>
              <w:numPr>
                <w:ilvl w:val="4"/>
                <w:numId w:val="95"/>
              </w:numPr>
              <w:ind w:left="1242" w:hanging="270"/>
              <w:rPr>
                <w:rFonts w:asciiTheme="majorBidi" w:hAnsiTheme="majorBidi" w:cstheme="majorBidi"/>
                <w:sz w:val="20"/>
              </w:rPr>
            </w:pPr>
            <w:r w:rsidRPr="0070104A">
              <w:rPr>
                <w:rFonts w:asciiTheme="majorBidi" w:hAnsiTheme="majorBidi" w:cstheme="majorBidi"/>
                <w:sz w:val="20"/>
              </w:rPr>
              <w:t>Ranking</w:t>
            </w:r>
          </w:p>
          <w:p w:rsidR="0097276E" w:rsidRPr="0070104A" w:rsidRDefault="0097276E" w:rsidP="007731EC">
            <w:pPr>
              <w:pStyle w:val="ListParagraph"/>
              <w:numPr>
                <w:ilvl w:val="4"/>
                <w:numId w:val="95"/>
              </w:numPr>
              <w:ind w:left="1242" w:hanging="270"/>
              <w:rPr>
                <w:rFonts w:asciiTheme="majorBidi" w:hAnsiTheme="majorBidi" w:cstheme="majorBidi"/>
                <w:sz w:val="20"/>
              </w:rPr>
            </w:pPr>
            <w:r w:rsidRPr="0070104A">
              <w:rPr>
                <w:rFonts w:asciiTheme="majorBidi" w:hAnsiTheme="majorBidi" w:cstheme="majorBidi"/>
                <w:sz w:val="20"/>
              </w:rPr>
              <w:t>Shoot out</w:t>
            </w:r>
          </w:p>
          <w:p w:rsidR="0097276E" w:rsidRPr="0070104A" w:rsidRDefault="0097276E" w:rsidP="007731EC">
            <w:pPr>
              <w:pStyle w:val="ListParagraph"/>
              <w:numPr>
                <w:ilvl w:val="3"/>
                <w:numId w:val="95"/>
              </w:numPr>
              <w:ind w:left="882"/>
              <w:rPr>
                <w:rFonts w:asciiTheme="majorBidi" w:hAnsiTheme="majorBidi" w:cstheme="majorBidi"/>
                <w:sz w:val="20"/>
              </w:rPr>
            </w:pPr>
            <w:r w:rsidRPr="0070104A">
              <w:rPr>
                <w:rFonts w:asciiTheme="majorBidi" w:hAnsiTheme="majorBidi" w:cstheme="majorBidi"/>
                <w:sz w:val="20"/>
              </w:rPr>
              <w:t>Ad hoc vote</w:t>
            </w:r>
          </w:p>
          <w:p w:rsidR="0097276E" w:rsidRPr="0070104A" w:rsidRDefault="0097276E" w:rsidP="007731EC">
            <w:pPr>
              <w:pStyle w:val="ListParagraph"/>
              <w:numPr>
                <w:ilvl w:val="3"/>
                <w:numId w:val="95"/>
              </w:numPr>
              <w:ind w:left="882"/>
              <w:rPr>
                <w:rFonts w:asciiTheme="majorBidi" w:hAnsiTheme="majorBidi" w:cstheme="majorBidi"/>
                <w:sz w:val="20"/>
              </w:rPr>
            </w:pPr>
            <w:r w:rsidRPr="0070104A">
              <w:rPr>
                <w:rFonts w:asciiTheme="majorBidi" w:hAnsiTheme="majorBidi" w:cstheme="majorBidi"/>
                <w:sz w:val="20"/>
              </w:rPr>
              <w:t>Voting time:</w:t>
            </w:r>
          </w:p>
          <w:p w:rsidR="0097276E" w:rsidRPr="0070104A" w:rsidRDefault="0097276E" w:rsidP="007731EC">
            <w:pPr>
              <w:pStyle w:val="ListParagraph"/>
              <w:numPr>
                <w:ilvl w:val="4"/>
                <w:numId w:val="95"/>
              </w:numPr>
              <w:ind w:left="1242" w:hanging="270"/>
              <w:rPr>
                <w:rFonts w:asciiTheme="majorBidi" w:hAnsiTheme="majorBidi" w:cstheme="majorBidi"/>
                <w:sz w:val="20"/>
              </w:rPr>
            </w:pPr>
            <w:r w:rsidRPr="0070104A">
              <w:rPr>
                <w:rFonts w:asciiTheme="majorBidi" w:hAnsiTheme="majorBidi" w:cstheme="majorBidi"/>
                <w:sz w:val="20"/>
              </w:rPr>
              <w:t>Manual start/stop</w:t>
            </w:r>
          </w:p>
          <w:p w:rsidR="0097276E" w:rsidRPr="0070104A" w:rsidRDefault="0097276E" w:rsidP="007731EC">
            <w:pPr>
              <w:pStyle w:val="ListParagraph"/>
              <w:numPr>
                <w:ilvl w:val="4"/>
                <w:numId w:val="95"/>
              </w:numPr>
              <w:ind w:left="1242" w:hanging="270"/>
              <w:rPr>
                <w:rFonts w:asciiTheme="majorBidi" w:hAnsiTheme="majorBidi" w:cstheme="majorBidi"/>
                <w:sz w:val="20"/>
              </w:rPr>
            </w:pPr>
            <w:r w:rsidRPr="0070104A">
              <w:rPr>
                <w:rFonts w:asciiTheme="majorBidi" w:hAnsiTheme="majorBidi" w:cstheme="majorBidi"/>
                <w:sz w:val="20"/>
              </w:rPr>
              <w:t>Specification of time</w:t>
            </w:r>
          </w:p>
          <w:p w:rsidR="0097276E" w:rsidRPr="0070104A" w:rsidRDefault="0097276E" w:rsidP="007731EC">
            <w:pPr>
              <w:pStyle w:val="ListParagraph"/>
              <w:numPr>
                <w:ilvl w:val="3"/>
                <w:numId w:val="95"/>
              </w:numPr>
              <w:ind w:left="882"/>
              <w:rPr>
                <w:rFonts w:asciiTheme="majorBidi" w:hAnsiTheme="majorBidi" w:cstheme="majorBidi"/>
                <w:sz w:val="20"/>
              </w:rPr>
            </w:pPr>
            <w:r w:rsidRPr="0070104A">
              <w:rPr>
                <w:rFonts w:asciiTheme="majorBidi" w:hAnsiTheme="majorBidi" w:cstheme="majorBidi"/>
                <w:sz w:val="20"/>
              </w:rPr>
              <w:t>Quiz mode with facility for score allocation</w:t>
            </w:r>
          </w:p>
          <w:p w:rsidR="0097276E" w:rsidRPr="0070104A" w:rsidRDefault="0097276E" w:rsidP="007731EC">
            <w:pPr>
              <w:pStyle w:val="ListParagraph"/>
              <w:numPr>
                <w:ilvl w:val="3"/>
                <w:numId w:val="95"/>
              </w:numPr>
              <w:ind w:left="882"/>
              <w:rPr>
                <w:rFonts w:asciiTheme="majorBidi" w:hAnsiTheme="majorBidi" w:cstheme="majorBidi"/>
                <w:sz w:val="20"/>
              </w:rPr>
            </w:pPr>
            <w:r w:rsidRPr="0070104A">
              <w:rPr>
                <w:rFonts w:asciiTheme="majorBidi" w:hAnsiTheme="majorBidi" w:cstheme="majorBidi"/>
                <w:sz w:val="20"/>
              </w:rPr>
              <w:t>Input of legend description</w:t>
            </w:r>
          </w:p>
          <w:p w:rsidR="0097276E" w:rsidRPr="0070104A" w:rsidRDefault="0097276E" w:rsidP="007731EC">
            <w:pPr>
              <w:pStyle w:val="ListParagraph"/>
              <w:numPr>
                <w:ilvl w:val="3"/>
                <w:numId w:val="95"/>
              </w:numPr>
              <w:ind w:left="882"/>
              <w:rPr>
                <w:rFonts w:asciiTheme="majorBidi" w:hAnsiTheme="majorBidi" w:cstheme="majorBidi"/>
                <w:sz w:val="20"/>
              </w:rPr>
            </w:pPr>
            <w:r w:rsidRPr="0070104A">
              <w:rPr>
                <w:rFonts w:asciiTheme="majorBidi" w:hAnsiTheme="majorBidi" w:cstheme="majorBidi"/>
                <w:sz w:val="20"/>
              </w:rPr>
              <w:t>Different graphical analysis</w:t>
            </w:r>
          </w:p>
          <w:p w:rsidR="0097276E" w:rsidRPr="0070104A" w:rsidRDefault="0097276E" w:rsidP="007731EC">
            <w:pPr>
              <w:pStyle w:val="ListParagraph"/>
              <w:numPr>
                <w:ilvl w:val="4"/>
                <w:numId w:val="95"/>
              </w:numPr>
              <w:ind w:left="1242" w:hanging="270"/>
              <w:rPr>
                <w:rFonts w:asciiTheme="majorBidi" w:hAnsiTheme="majorBidi" w:cstheme="majorBidi"/>
                <w:sz w:val="20"/>
              </w:rPr>
            </w:pPr>
            <w:r w:rsidRPr="0070104A">
              <w:rPr>
                <w:rFonts w:asciiTheme="majorBidi" w:hAnsiTheme="majorBidi" w:cstheme="majorBidi"/>
                <w:sz w:val="20"/>
              </w:rPr>
              <w:t>Diagram</w:t>
            </w:r>
          </w:p>
          <w:p w:rsidR="0097276E" w:rsidRPr="0070104A" w:rsidRDefault="0097276E" w:rsidP="007731EC">
            <w:pPr>
              <w:pStyle w:val="ListParagraph"/>
              <w:numPr>
                <w:ilvl w:val="4"/>
                <w:numId w:val="95"/>
              </w:numPr>
              <w:ind w:left="1242" w:hanging="270"/>
              <w:rPr>
                <w:rFonts w:asciiTheme="majorBidi" w:hAnsiTheme="majorBidi" w:cstheme="majorBidi"/>
                <w:sz w:val="20"/>
              </w:rPr>
            </w:pPr>
            <w:r w:rsidRPr="0070104A">
              <w:rPr>
                <w:rFonts w:asciiTheme="majorBidi" w:hAnsiTheme="majorBidi" w:cstheme="majorBidi"/>
                <w:sz w:val="20"/>
              </w:rPr>
              <w:t>Bar graph</w:t>
            </w:r>
          </w:p>
          <w:p w:rsidR="0097276E" w:rsidRPr="0070104A" w:rsidRDefault="0097276E" w:rsidP="007731EC">
            <w:pPr>
              <w:pStyle w:val="ListParagraph"/>
              <w:numPr>
                <w:ilvl w:val="4"/>
                <w:numId w:val="95"/>
              </w:numPr>
              <w:ind w:left="1242" w:hanging="270"/>
              <w:rPr>
                <w:rFonts w:asciiTheme="majorBidi" w:hAnsiTheme="majorBidi" w:cstheme="majorBidi"/>
                <w:sz w:val="20"/>
              </w:rPr>
            </w:pPr>
            <w:r w:rsidRPr="0070104A">
              <w:rPr>
                <w:rFonts w:asciiTheme="majorBidi" w:hAnsiTheme="majorBidi" w:cstheme="majorBidi"/>
                <w:sz w:val="20"/>
              </w:rPr>
              <w:t>Pie chart, etc.</w:t>
            </w:r>
          </w:p>
          <w:p w:rsidR="0097276E" w:rsidRPr="0070104A" w:rsidRDefault="0097276E" w:rsidP="007731EC">
            <w:pPr>
              <w:pStyle w:val="ListParagraph"/>
              <w:numPr>
                <w:ilvl w:val="3"/>
                <w:numId w:val="95"/>
              </w:numPr>
              <w:ind w:left="882"/>
              <w:rPr>
                <w:rFonts w:asciiTheme="majorBidi" w:hAnsiTheme="majorBidi" w:cstheme="majorBidi"/>
                <w:sz w:val="20"/>
              </w:rPr>
            </w:pPr>
            <w:r w:rsidRPr="0070104A">
              <w:rPr>
                <w:rFonts w:asciiTheme="majorBidi" w:hAnsiTheme="majorBidi" w:cstheme="majorBidi"/>
                <w:sz w:val="20"/>
              </w:rPr>
              <w:t>Tabular analysis</w:t>
            </w:r>
          </w:p>
          <w:p w:rsidR="0097276E" w:rsidRPr="0070104A" w:rsidRDefault="0097276E" w:rsidP="007731EC">
            <w:pPr>
              <w:pStyle w:val="ListParagraph"/>
              <w:numPr>
                <w:ilvl w:val="3"/>
                <w:numId w:val="95"/>
              </w:numPr>
              <w:ind w:left="882"/>
              <w:rPr>
                <w:rFonts w:asciiTheme="majorBidi" w:hAnsiTheme="majorBidi" w:cstheme="majorBidi"/>
                <w:sz w:val="20"/>
              </w:rPr>
            </w:pPr>
            <w:r w:rsidRPr="0070104A">
              <w:rPr>
                <w:rFonts w:asciiTheme="majorBidi" w:hAnsiTheme="majorBidi" w:cstheme="majorBidi"/>
                <w:sz w:val="20"/>
              </w:rPr>
              <w:t>Different generating of reports (name lists, detailed lists of voting results, summary lists, cross tables)</w:t>
            </w:r>
          </w:p>
          <w:p w:rsidR="0097276E" w:rsidRDefault="0097276E" w:rsidP="007731EC">
            <w:pPr>
              <w:pStyle w:val="ListParagraph"/>
              <w:numPr>
                <w:ilvl w:val="3"/>
                <w:numId w:val="95"/>
              </w:numPr>
              <w:ind w:left="882"/>
              <w:rPr>
                <w:rFonts w:asciiTheme="majorBidi" w:hAnsiTheme="majorBidi" w:cstheme="majorBidi"/>
                <w:sz w:val="20"/>
              </w:rPr>
            </w:pPr>
            <w:r w:rsidRPr="0070104A">
              <w:rPr>
                <w:rFonts w:asciiTheme="majorBidi" w:hAnsiTheme="majorBidi" w:cstheme="majorBidi"/>
                <w:sz w:val="20"/>
              </w:rPr>
              <w:t>Seat management</w:t>
            </w:r>
          </w:p>
          <w:p w:rsidR="0097276E" w:rsidRPr="005D3BB9" w:rsidRDefault="0097276E" w:rsidP="007731EC">
            <w:pPr>
              <w:pStyle w:val="ListParagraph"/>
              <w:numPr>
                <w:ilvl w:val="3"/>
                <w:numId w:val="95"/>
              </w:numPr>
              <w:ind w:left="252" w:hanging="180"/>
              <w:rPr>
                <w:rFonts w:asciiTheme="majorBidi" w:hAnsiTheme="majorBidi" w:cstheme="majorBidi"/>
                <w:sz w:val="20"/>
              </w:rPr>
            </w:pPr>
            <w:r>
              <w:rPr>
                <w:rFonts w:asciiTheme="majorBidi" w:hAnsiTheme="majorBidi" w:cstheme="majorBidi"/>
                <w:sz w:val="20"/>
              </w:rPr>
              <w:t>Must have separate control software that can be installed on a standard computer running Windows and must have a customizable layout.</w:t>
            </w:r>
          </w:p>
        </w:tc>
        <w:tc>
          <w:tcPr>
            <w:tcW w:w="2970" w:type="dxa"/>
          </w:tcPr>
          <w:p w:rsidR="0097276E" w:rsidRPr="00DB3BCE" w:rsidRDefault="0097276E" w:rsidP="007731EC">
            <w:pPr>
              <w:pStyle w:val="ListParagraph"/>
              <w:numPr>
                <w:ilvl w:val="2"/>
                <w:numId w:val="95"/>
              </w:numPr>
              <w:ind w:left="252" w:hanging="180"/>
              <w:rPr>
                <w:rFonts w:asciiTheme="majorBidi" w:hAnsiTheme="majorBidi" w:cstheme="majorBidi"/>
                <w:sz w:val="20"/>
              </w:rPr>
            </w:pPr>
          </w:p>
        </w:tc>
      </w:tr>
      <w:tr w:rsidR="0097276E" w:rsidRPr="00DA6341">
        <w:trPr>
          <w:trHeight w:val="1169"/>
        </w:trPr>
        <w:tc>
          <w:tcPr>
            <w:tcW w:w="648" w:type="dxa"/>
            <w:gridSpan w:val="2"/>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lastRenderedPageBreak/>
              <w:t>2.2.6</w:t>
            </w:r>
          </w:p>
        </w:tc>
        <w:tc>
          <w:tcPr>
            <w:tcW w:w="1260" w:type="dxa"/>
            <w:vAlign w:val="center"/>
          </w:tcPr>
          <w:p w:rsidR="0097276E" w:rsidRDefault="0097276E" w:rsidP="00FA7FCC">
            <w:pPr>
              <w:pStyle w:val="ListParagraph"/>
              <w:tabs>
                <w:tab w:val="left" w:pos="8640"/>
              </w:tabs>
              <w:ind w:left="0"/>
              <w:rPr>
                <w:rFonts w:asciiTheme="majorBidi" w:hAnsiTheme="majorBidi" w:cstheme="majorBidi"/>
                <w:bCs/>
                <w:sz w:val="20"/>
              </w:rPr>
            </w:pPr>
            <w:r>
              <w:rPr>
                <w:rFonts w:asciiTheme="majorBidi" w:hAnsiTheme="majorBidi" w:cstheme="majorBidi"/>
                <w:bCs/>
                <w:sz w:val="20"/>
              </w:rPr>
              <w:t>Ceiling speaker</w:t>
            </w:r>
          </w:p>
        </w:tc>
        <w:tc>
          <w:tcPr>
            <w:tcW w:w="1530" w:type="dxa"/>
            <w:vAlign w:val="center"/>
          </w:tcPr>
          <w:p w:rsidR="0097276E" w:rsidRPr="00C051D9" w:rsidRDefault="0097276E" w:rsidP="00FA7FCC">
            <w:pPr>
              <w:pStyle w:val="ListParagraph"/>
              <w:tabs>
                <w:tab w:val="left" w:pos="8640"/>
              </w:tabs>
              <w:ind w:left="0"/>
              <w:rPr>
                <w:rFonts w:asciiTheme="majorBidi" w:hAnsiTheme="majorBidi" w:cstheme="majorBidi"/>
                <w:sz w:val="16"/>
                <w:szCs w:val="16"/>
              </w:rPr>
            </w:pPr>
            <w:r w:rsidRPr="00C051D9">
              <w:rPr>
                <w:rFonts w:asciiTheme="majorBidi" w:hAnsiTheme="majorBidi" w:cstheme="majorBidi"/>
                <w:sz w:val="16"/>
                <w:szCs w:val="16"/>
              </w:rPr>
              <w:t>Quantity: 4 / room</w:t>
            </w:r>
          </w:p>
          <w:p w:rsidR="0097276E" w:rsidRPr="00C051D9" w:rsidRDefault="0097276E" w:rsidP="00FA7FCC">
            <w:pPr>
              <w:pStyle w:val="ListParagraph"/>
              <w:tabs>
                <w:tab w:val="left" w:pos="8640"/>
              </w:tabs>
              <w:ind w:left="0"/>
              <w:rPr>
                <w:rFonts w:asciiTheme="majorBidi" w:hAnsiTheme="majorBidi" w:cstheme="majorBidi"/>
                <w:sz w:val="16"/>
                <w:szCs w:val="16"/>
              </w:rPr>
            </w:pPr>
          </w:p>
          <w:p w:rsidR="0097276E" w:rsidRPr="00C051D9" w:rsidRDefault="0097276E" w:rsidP="00FA7FCC">
            <w:pPr>
              <w:pStyle w:val="ListParagraph"/>
              <w:tabs>
                <w:tab w:val="left" w:pos="8640"/>
              </w:tabs>
              <w:ind w:left="0"/>
              <w:rPr>
                <w:rFonts w:asciiTheme="majorBidi" w:hAnsiTheme="majorBidi" w:cstheme="majorBidi"/>
                <w:sz w:val="16"/>
                <w:szCs w:val="16"/>
              </w:rPr>
            </w:pPr>
            <w:r w:rsidRPr="00C051D9">
              <w:rPr>
                <w:rFonts w:asciiTheme="majorBidi" w:hAnsiTheme="majorBidi" w:cstheme="majorBidi"/>
                <w:sz w:val="16"/>
                <w:szCs w:val="16"/>
              </w:rPr>
              <w:t>Location:</w:t>
            </w:r>
          </w:p>
          <w:p w:rsidR="0097276E" w:rsidRPr="00C051D9" w:rsidRDefault="0097276E" w:rsidP="00FA7FCC">
            <w:pPr>
              <w:pStyle w:val="ListParagraph"/>
              <w:tabs>
                <w:tab w:val="left" w:pos="8640"/>
              </w:tabs>
              <w:ind w:left="0"/>
              <w:rPr>
                <w:rFonts w:asciiTheme="majorBidi" w:hAnsiTheme="majorBidi" w:cstheme="majorBidi"/>
                <w:sz w:val="16"/>
                <w:szCs w:val="16"/>
              </w:rPr>
            </w:pPr>
            <w:r w:rsidRPr="00C051D9">
              <w:rPr>
                <w:rFonts w:asciiTheme="majorBidi" w:hAnsiTheme="majorBidi" w:cstheme="majorBidi"/>
                <w:sz w:val="16"/>
                <w:szCs w:val="16"/>
              </w:rPr>
              <w:t>5</w:t>
            </w:r>
            <w:r w:rsidRPr="00C051D9">
              <w:rPr>
                <w:rFonts w:asciiTheme="majorBidi" w:hAnsiTheme="majorBidi" w:cstheme="majorBidi"/>
                <w:sz w:val="16"/>
                <w:szCs w:val="16"/>
                <w:vertAlign w:val="superscript"/>
              </w:rPr>
              <w:t>th</w:t>
            </w:r>
            <w:r w:rsidRPr="00C051D9">
              <w:rPr>
                <w:rFonts w:asciiTheme="majorBidi" w:hAnsiTheme="majorBidi" w:cstheme="majorBidi"/>
                <w:sz w:val="16"/>
                <w:szCs w:val="16"/>
              </w:rPr>
              <w:t xml:space="preserve"> Floor (1 room)</w:t>
            </w:r>
          </w:p>
          <w:p w:rsidR="0097276E" w:rsidRPr="00C051D9" w:rsidRDefault="0097276E" w:rsidP="00FA7FCC">
            <w:pPr>
              <w:pStyle w:val="ListParagraph"/>
              <w:tabs>
                <w:tab w:val="left" w:pos="8640"/>
              </w:tabs>
              <w:ind w:left="0"/>
              <w:rPr>
                <w:rFonts w:asciiTheme="majorBidi" w:hAnsiTheme="majorBidi" w:cstheme="majorBidi"/>
                <w:sz w:val="16"/>
                <w:szCs w:val="16"/>
              </w:rPr>
            </w:pPr>
            <w:r w:rsidRPr="00C051D9">
              <w:rPr>
                <w:rFonts w:asciiTheme="majorBidi" w:hAnsiTheme="majorBidi" w:cstheme="majorBidi"/>
                <w:sz w:val="16"/>
                <w:szCs w:val="16"/>
              </w:rPr>
              <w:t>8</w:t>
            </w:r>
            <w:r w:rsidRPr="00C051D9">
              <w:rPr>
                <w:rFonts w:asciiTheme="majorBidi" w:hAnsiTheme="majorBidi" w:cstheme="majorBidi"/>
                <w:sz w:val="16"/>
                <w:szCs w:val="16"/>
                <w:vertAlign w:val="superscript"/>
              </w:rPr>
              <w:t>th</w:t>
            </w:r>
            <w:r w:rsidRPr="00C051D9">
              <w:rPr>
                <w:rFonts w:asciiTheme="majorBidi" w:hAnsiTheme="majorBidi" w:cstheme="majorBidi"/>
                <w:sz w:val="16"/>
                <w:szCs w:val="16"/>
              </w:rPr>
              <w:t xml:space="preserve"> Floor (1 room)</w:t>
            </w:r>
          </w:p>
        </w:tc>
        <w:tc>
          <w:tcPr>
            <w:tcW w:w="2790" w:type="dxa"/>
            <w:vAlign w:val="center"/>
          </w:tcPr>
          <w:p w:rsidR="0097276E" w:rsidRPr="003D6679" w:rsidRDefault="0097276E" w:rsidP="007731EC">
            <w:pPr>
              <w:pStyle w:val="ListParagraph"/>
              <w:numPr>
                <w:ilvl w:val="2"/>
                <w:numId w:val="95"/>
              </w:numPr>
              <w:ind w:left="252" w:hanging="180"/>
              <w:rPr>
                <w:rFonts w:asciiTheme="majorBidi" w:hAnsiTheme="majorBidi" w:cstheme="majorBidi"/>
                <w:sz w:val="20"/>
              </w:rPr>
            </w:pPr>
            <w:r w:rsidRPr="0070104A">
              <w:rPr>
                <w:rFonts w:asciiTheme="majorBidi" w:hAnsiTheme="majorBidi" w:cstheme="majorBidi"/>
                <w:bCs/>
                <w:sz w:val="20"/>
              </w:rPr>
              <w:t>Two-way wide dispersion</w:t>
            </w:r>
            <w:r>
              <w:rPr>
                <w:rFonts w:asciiTheme="majorBidi" w:hAnsiTheme="majorBidi" w:cstheme="majorBidi"/>
                <w:bCs/>
                <w:sz w:val="20"/>
              </w:rPr>
              <w:t>.</w:t>
            </w:r>
          </w:p>
          <w:p w:rsidR="0097276E" w:rsidRPr="0070104A" w:rsidRDefault="0097276E" w:rsidP="007731EC">
            <w:pPr>
              <w:pStyle w:val="ListParagraph"/>
              <w:numPr>
                <w:ilvl w:val="2"/>
                <w:numId w:val="95"/>
              </w:numPr>
              <w:ind w:left="252" w:hanging="180"/>
              <w:rPr>
                <w:rFonts w:asciiTheme="majorBidi" w:hAnsiTheme="majorBidi" w:cstheme="majorBidi"/>
                <w:sz w:val="20"/>
              </w:rPr>
            </w:pPr>
            <w:r>
              <w:rPr>
                <w:rFonts w:asciiTheme="majorBidi" w:hAnsiTheme="majorBidi" w:cstheme="majorBidi"/>
                <w:bCs/>
                <w:sz w:val="20"/>
              </w:rPr>
              <w:t>Must be ceiling mounted.</w:t>
            </w:r>
          </w:p>
        </w:tc>
        <w:tc>
          <w:tcPr>
            <w:tcW w:w="2970" w:type="dxa"/>
          </w:tcPr>
          <w:p w:rsidR="0097276E" w:rsidRPr="0070104A" w:rsidRDefault="0097276E" w:rsidP="007731EC">
            <w:pPr>
              <w:pStyle w:val="ListParagraph"/>
              <w:numPr>
                <w:ilvl w:val="2"/>
                <w:numId w:val="95"/>
              </w:numPr>
              <w:ind w:left="252" w:hanging="180"/>
              <w:rPr>
                <w:rFonts w:asciiTheme="majorBidi" w:hAnsiTheme="majorBidi" w:cstheme="majorBidi"/>
                <w:bCs/>
                <w:sz w:val="20"/>
              </w:rPr>
            </w:pPr>
          </w:p>
        </w:tc>
      </w:tr>
      <w:tr w:rsidR="0097276E" w:rsidRPr="00DA6341">
        <w:trPr>
          <w:trHeight w:val="1169"/>
        </w:trPr>
        <w:tc>
          <w:tcPr>
            <w:tcW w:w="648" w:type="dxa"/>
            <w:gridSpan w:val="2"/>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2.2.7</w:t>
            </w:r>
          </w:p>
        </w:tc>
        <w:tc>
          <w:tcPr>
            <w:tcW w:w="1260" w:type="dxa"/>
            <w:vAlign w:val="center"/>
          </w:tcPr>
          <w:p w:rsidR="0097276E" w:rsidRDefault="0097276E" w:rsidP="00FA7FCC">
            <w:pPr>
              <w:pStyle w:val="ListParagraph"/>
              <w:tabs>
                <w:tab w:val="left" w:pos="8640"/>
              </w:tabs>
              <w:ind w:left="0"/>
              <w:rPr>
                <w:rFonts w:asciiTheme="majorBidi" w:hAnsiTheme="majorBidi" w:cstheme="majorBidi"/>
                <w:bCs/>
                <w:sz w:val="20"/>
              </w:rPr>
            </w:pPr>
            <w:r>
              <w:rPr>
                <w:rFonts w:asciiTheme="majorBidi" w:hAnsiTheme="majorBidi" w:cstheme="majorBidi"/>
                <w:bCs/>
                <w:sz w:val="20"/>
              </w:rPr>
              <w:t>Touchpad for Controlling</w:t>
            </w:r>
          </w:p>
        </w:tc>
        <w:tc>
          <w:tcPr>
            <w:tcW w:w="1530" w:type="dxa"/>
            <w:vAlign w:val="center"/>
          </w:tcPr>
          <w:p w:rsidR="0097276E" w:rsidRPr="00C051D9" w:rsidRDefault="0097276E" w:rsidP="00FA7FCC">
            <w:pPr>
              <w:pStyle w:val="ListParagraph"/>
              <w:tabs>
                <w:tab w:val="left" w:pos="8640"/>
              </w:tabs>
              <w:ind w:left="0"/>
              <w:rPr>
                <w:rFonts w:asciiTheme="majorBidi" w:hAnsiTheme="majorBidi" w:cstheme="majorBidi"/>
                <w:sz w:val="16"/>
                <w:szCs w:val="16"/>
              </w:rPr>
            </w:pPr>
            <w:r w:rsidRPr="00C051D9">
              <w:rPr>
                <w:rFonts w:asciiTheme="majorBidi" w:hAnsiTheme="majorBidi" w:cstheme="majorBidi"/>
                <w:sz w:val="16"/>
                <w:szCs w:val="16"/>
              </w:rPr>
              <w:t>Quantity: 1 / room</w:t>
            </w:r>
          </w:p>
          <w:p w:rsidR="0097276E" w:rsidRPr="00C051D9" w:rsidRDefault="0097276E" w:rsidP="00FA7FCC">
            <w:pPr>
              <w:pStyle w:val="ListParagraph"/>
              <w:tabs>
                <w:tab w:val="left" w:pos="8640"/>
              </w:tabs>
              <w:ind w:left="0"/>
              <w:rPr>
                <w:rFonts w:asciiTheme="majorBidi" w:hAnsiTheme="majorBidi" w:cstheme="majorBidi"/>
                <w:sz w:val="16"/>
                <w:szCs w:val="16"/>
              </w:rPr>
            </w:pPr>
          </w:p>
          <w:p w:rsidR="0097276E" w:rsidRPr="00C051D9" w:rsidRDefault="0097276E" w:rsidP="00FA7FCC">
            <w:pPr>
              <w:pStyle w:val="ListParagraph"/>
              <w:tabs>
                <w:tab w:val="left" w:pos="8640"/>
              </w:tabs>
              <w:ind w:left="0"/>
              <w:rPr>
                <w:rFonts w:asciiTheme="majorBidi" w:hAnsiTheme="majorBidi" w:cstheme="majorBidi"/>
                <w:sz w:val="16"/>
                <w:szCs w:val="16"/>
              </w:rPr>
            </w:pPr>
            <w:r w:rsidRPr="00C051D9">
              <w:rPr>
                <w:rFonts w:asciiTheme="majorBidi" w:hAnsiTheme="majorBidi" w:cstheme="majorBidi"/>
                <w:sz w:val="16"/>
                <w:szCs w:val="16"/>
              </w:rPr>
              <w:t xml:space="preserve">Location: </w:t>
            </w:r>
          </w:p>
          <w:p w:rsidR="0097276E" w:rsidRPr="00C051D9" w:rsidRDefault="0097276E" w:rsidP="00FA7FCC">
            <w:pPr>
              <w:pStyle w:val="ListParagraph"/>
              <w:tabs>
                <w:tab w:val="left" w:pos="8640"/>
              </w:tabs>
              <w:ind w:left="0"/>
              <w:rPr>
                <w:rFonts w:asciiTheme="majorBidi" w:hAnsiTheme="majorBidi" w:cstheme="majorBidi"/>
                <w:sz w:val="16"/>
                <w:szCs w:val="16"/>
              </w:rPr>
            </w:pPr>
            <w:r w:rsidRPr="00C051D9">
              <w:rPr>
                <w:rFonts w:asciiTheme="majorBidi" w:hAnsiTheme="majorBidi" w:cstheme="majorBidi"/>
                <w:sz w:val="16"/>
                <w:szCs w:val="16"/>
              </w:rPr>
              <w:t>5</w:t>
            </w:r>
            <w:r w:rsidRPr="00C051D9">
              <w:rPr>
                <w:rFonts w:asciiTheme="majorBidi" w:hAnsiTheme="majorBidi" w:cstheme="majorBidi"/>
                <w:sz w:val="16"/>
                <w:szCs w:val="16"/>
                <w:vertAlign w:val="superscript"/>
              </w:rPr>
              <w:t>th</w:t>
            </w:r>
            <w:r w:rsidRPr="00C051D9">
              <w:rPr>
                <w:rFonts w:asciiTheme="majorBidi" w:hAnsiTheme="majorBidi" w:cstheme="majorBidi"/>
                <w:sz w:val="16"/>
                <w:szCs w:val="16"/>
              </w:rPr>
              <w:t xml:space="preserve"> Floor (1 room)</w:t>
            </w:r>
          </w:p>
          <w:p w:rsidR="0097276E" w:rsidRPr="00C051D9" w:rsidRDefault="0097276E" w:rsidP="00FA7FCC">
            <w:pPr>
              <w:pStyle w:val="ListParagraph"/>
              <w:tabs>
                <w:tab w:val="left" w:pos="8640"/>
              </w:tabs>
              <w:ind w:left="0"/>
              <w:rPr>
                <w:rFonts w:asciiTheme="majorBidi" w:hAnsiTheme="majorBidi" w:cstheme="majorBidi"/>
                <w:sz w:val="16"/>
                <w:szCs w:val="16"/>
              </w:rPr>
            </w:pPr>
            <w:r w:rsidRPr="00C051D9">
              <w:rPr>
                <w:rFonts w:asciiTheme="majorBidi" w:hAnsiTheme="majorBidi" w:cstheme="majorBidi"/>
                <w:sz w:val="16"/>
                <w:szCs w:val="16"/>
              </w:rPr>
              <w:t>8</w:t>
            </w:r>
            <w:r w:rsidRPr="00C051D9">
              <w:rPr>
                <w:rFonts w:asciiTheme="majorBidi" w:hAnsiTheme="majorBidi" w:cstheme="majorBidi"/>
                <w:sz w:val="16"/>
                <w:szCs w:val="16"/>
                <w:vertAlign w:val="superscript"/>
              </w:rPr>
              <w:t>th</w:t>
            </w:r>
            <w:r w:rsidRPr="00C051D9">
              <w:rPr>
                <w:rFonts w:asciiTheme="majorBidi" w:hAnsiTheme="majorBidi" w:cstheme="majorBidi"/>
                <w:sz w:val="16"/>
                <w:szCs w:val="16"/>
              </w:rPr>
              <w:t xml:space="preserve"> Floor (1 room)</w:t>
            </w:r>
          </w:p>
        </w:tc>
        <w:tc>
          <w:tcPr>
            <w:tcW w:w="2790" w:type="dxa"/>
            <w:vAlign w:val="center"/>
          </w:tcPr>
          <w:p w:rsidR="0097276E" w:rsidRDefault="0097276E" w:rsidP="007731EC">
            <w:pPr>
              <w:pStyle w:val="ListParagraph"/>
              <w:numPr>
                <w:ilvl w:val="2"/>
                <w:numId w:val="95"/>
              </w:numPr>
              <w:ind w:left="252" w:hanging="180"/>
              <w:rPr>
                <w:rFonts w:asciiTheme="majorBidi" w:hAnsiTheme="majorBidi" w:cstheme="majorBidi"/>
                <w:bCs/>
                <w:sz w:val="20"/>
              </w:rPr>
            </w:pPr>
            <w:r>
              <w:rPr>
                <w:rFonts w:asciiTheme="majorBidi" w:hAnsiTheme="majorBidi" w:cstheme="majorBidi"/>
                <w:bCs/>
                <w:sz w:val="20"/>
              </w:rPr>
              <w:t xml:space="preserve">4.3” </w:t>
            </w:r>
            <w:r w:rsidRPr="0070104A">
              <w:rPr>
                <w:rFonts w:asciiTheme="majorBidi" w:hAnsiTheme="majorBidi" w:cstheme="majorBidi"/>
                <w:bCs/>
                <w:sz w:val="20"/>
              </w:rPr>
              <w:t>diagonal screen size</w:t>
            </w:r>
            <w:r>
              <w:rPr>
                <w:rFonts w:asciiTheme="majorBidi" w:hAnsiTheme="majorBidi" w:cstheme="majorBidi"/>
                <w:bCs/>
                <w:sz w:val="20"/>
              </w:rPr>
              <w:t>.</w:t>
            </w:r>
          </w:p>
          <w:p w:rsidR="0097276E" w:rsidRDefault="0097276E" w:rsidP="007731EC">
            <w:pPr>
              <w:pStyle w:val="ListParagraph"/>
              <w:numPr>
                <w:ilvl w:val="2"/>
                <w:numId w:val="95"/>
              </w:numPr>
              <w:ind w:left="252" w:hanging="180"/>
              <w:rPr>
                <w:rFonts w:asciiTheme="majorBidi" w:hAnsiTheme="majorBidi" w:cstheme="majorBidi"/>
                <w:sz w:val="20"/>
              </w:rPr>
            </w:pPr>
            <w:r>
              <w:rPr>
                <w:rFonts w:asciiTheme="majorBidi" w:hAnsiTheme="majorBidi" w:cstheme="majorBidi"/>
                <w:sz w:val="20"/>
              </w:rPr>
              <w:t>Application to control all equipment in the room.</w:t>
            </w:r>
          </w:p>
          <w:p w:rsidR="0097276E" w:rsidRPr="0070104A" w:rsidRDefault="0097276E" w:rsidP="007731EC">
            <w:pPr>
              <w:pStyle w:val="ListParagraph"/>
              <w:numPr>
                <w:ilvl w:val="2"/>
                <w:numId w:val="95"/>
              </w:numPr>
              <w:ind w:left="252" w:hanging="180"/>
              <w:rPr>
                <w:rFonts w:asciiTheme="majorBidi" w:hAnsiTheme="majorBidi" w:cstheme="majorBidi"/>
                <w:bCs/>
                <w:sz w:val="20"/>
              </w:rPr>
            </w:pPr>
            <w:r>
              <w:rPr>
                <w:rFonts w:asciiTheme="majorBidi" w:hAnsiTheme="majorBidi" w:cstheme="majorBidi"/>
                <w:sz w:val="20"/>
              </w:rPr>
              <w:t>Must be located on the secretary table.</w:t>
            </w:r>
          </w:p>
        </w:tc>
        <w:tc>
          <w:tcPr>
            <w:tcW w:w="2970" w:type="dxa"/>
          </w:tcPr>
          <w:p w:rsidR="0097276E" w:rsidRDefault="0097276E" w:rsidP="007731EC">
            <w:pPr>
              <w:pStyle w:val="ListParagraph"/>
              <w:numPr>
                <w:ilvl w:val="2"/>
                <w:numId w:val="95"/>
              </w:numPr>
              <w:ind w:left="252" w:hanging="180"/>
              <w:rPr>
                <w:rFonts w:asciiTheme="majorBidi" w:hAnsiTheme="majorBidi" w:cstheme="majorBidi"/>
                <w:bCs/>
                <w:sz w:val="20"/>
              </w:rPr>
            </w:pPr>
          </w:p>
        </w:tc>
      </w:tr>
      <w:tr w:rsidR="0097276E" w:rsidRPr="00DA6341">
        <w:trPr>
          <w:trHeight w:val="1169"/>
        </w:trPr>
        <w:tc>
          <w:tcPr>
            <w:tcW w:w="648" w:type="dxa"/>
            <w:gridSpan w:val="2"/>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2.2.8</w:t>
            </w:r>
          </w:p>
        </w:tc>
        <w:tc>
          <w:tcPr>
            <w:tcW w:w="1260" w:type="dxa"/>
            <w:vAlign w:val="center"/>
          </w:tcPr>
          <w:p w:rsidR="0097276E" w:rsidRDefault="0097276E" w:rsidP="00FA7FCC">
            <w:pPr>
              <w:pStyle w:val="ListParagraph"/>
              <w:tabs>
                <w:tab w:val="left" w:pos="8640"/>
              </w:tabs>
              <w:ind w:left="0"/>
              <w:rPr>
                <w:rFonts w:asciiTheme="majorBidi" w:hAnsiTheme="majorBidi" w:cstheme="majorBidi"/>
                <w:bCs/>
                <w:sz w:val="20"/>
              </w:rPr>
            </w:pPr>
            <w:r>
              <w:rPr>
                <w:rFonts w:asciiTheme="majorBidi" w:hAnsiTheme="majorBidi" w:cstheme="majorBidi"/>
                <w:bCs/>
                <w:sz w:val="20"/>
              </w:rPr>
              <w:t>Multi-format Plate</w:t>
            </w:r>
          </w:p>
        </w:tc>
        <w:tc>
          <w:tcPr>
            <w:tcW w:w="1530" w:type="dxa"/>
            <w:vAlign w:val="center"/>
          </w:tcPr>
          <w:p w:rsidR="0097276E" w:rsidRPr="00C051D9" w:rsidRDefault="0097276E" w:rsidP="00FA7FCC">
            <w:pPr>
              <w:pStyle w:val="ListParagraph"/>
              <w:tabs>
                <w:tab w:val="left" w:pos="8640"/>
              </w:tabs>
              <w:ind w:left="0"/>
              <w:rPr>
                <w:rFonts w:asciiTheme="majorBidi" w:hAnsiTheme="majorBidi" w:cstheme="majorBidi"/>
                <w:sz w:val="16"/>
                <w:szCs w:val="16"/>
              </w:rPr>
            </w:pPr>
            <w:r w:rsidRPr="00C051D9">
              <w:rPr>
                <w:rFonts w:asciiTheme="majorBidi" w:hAnsiTheme="majorBidi" w:cstheme="majorBidi"/>
                <w:sz w:val="16"/>
                <w:szCs w:val="16"/>
              </w:rPr>
              <w:t>Quantity: 1 / room</w:t>
            </w:r>
          </w:p>
          <w:p w:rsidR="0097276E" w:rsidRPr="00C051D9" w:rsidRDefault="0097276E" w:rsidP="00FA7FCC">
            <w:pPr>
              <w:pStyle w:val="ListParagraph"/>
              <w:tabs>
                <w:tab w:val="left" w:pos="8640"/>
              </w:tabs>
              <w:ind w:left="0"/>
              <w:rPr>
                <w:rFonts w:asciiTheme="majorBidi" w:hAnsiTheme="majorBidi" w:cstheme="majorBidi"/>
                <w:sz w:val="16"/>
                <w:szCs w:val="16"/>
              </w:rPr>
            </w:pPr>
          </w:p>
          <w:p w:rsidR="0097276E" w:rsidRPr="00C051D9" w:rsidRDefault="0097276E" w:rsidP="00FA7FCC">
            <w:pPr>
              <w:pStyle w:val="ListParagraph"/>
              <w:tabs>
                <w:tab w:val="left" w:pos="8640"/>
              </w:tabs>
              <w:ind w:left="0"/>
              <w:rPr>
                <w:rFonts w:asciiTheme="majorBidi" w:hAnsiTheme="majorBidi" w:cstheme="majorBidi"/>
                <w:sz w:val="16"/>
                <w:szCs w:val="16"/>
              </w:rPr>
            </w:pPr>
            <w:r w:rsidRPr="00C051D9">
              <w:rPr>
                <w:rFonts w:asciiTheme="majorBidi" w:hAnsiTheme="majorBidi" w:cstheme="majorBidi"/>
                <w:sz w:val="16"/>
                <w:szCs w:val="16"/>
              </w:rPr>
              <w:t xml:space="preserve">Location: </w:t>
            </w:r>
          </w:p>
          <w:p w:rsidR="0097276E" w:rsidRPr="00C051D9" w:rsidRDefault="0097276E" w:rsidP="00FA7FCC">
            <w:pPr>
              <w:pStyle w:val="ListParagraph"/>
              <w:tabs>
                <w:tab w:val="left" w:pos="8640"/>
              </w:tabs>
              <w:ind w:left="0"/>
              <w:rPr>
                <w:rFonts w:asciiTheme="majorBidi" w:hAnsiTheme="majorBidi" w:cstheme="majorBidi"/>
                <w:sz w:val="16"/>
                <w:szCs w:val="16"/>
              </w:rPr>
            </w:pPr>
            <w:r w:rsidRPr="00C051D9">
              <w:rPr>
                <w:rFonts w:asciiTheme="majorBidi" w:hAnsiTheme="majorBidi" w:cstheme="majorBidi"/>
                <w:sz w:val="16"/>
                <w:szCs w:val="16"/>
              </w:rPr>
              <w:t>5</w:t>
            </w:r>
            <w:r w:rsidRPr="00C051D9">
              <w:rPr>
                <w:rFonts w:asciiTheme="majorBidi" w:hAnsiTheme="majorBidi" w:cstheme="majorBidi"/>
                <w:sz w:val="16"/>
                <w:szCs w:val="16"/>
                <w:vertAlign w:val="superscript"/>
              </w:rPr>
              <w:t>th</w:t>
            </w:r>
            <w:r w:rsidRPr="00C051D9">
              <w:rPr>
                <w:rFonts w:asciiTheme="majorBidi" w:hAnsiTheme="majorBidi" w:cstheme="majorBidi"/>
                <w:sz w:val="16"/>
                <w:szCs w:val="16"/>
              </w:rPr>
              <w:t xml:space="preserve"> Floor (1 room)</w:t>
            </w:r>
          </w:p>
          <w:p w:rsidR="0097276E" w:rsidRPr="00C051D9" w:rsidRDefault="0097276E" w:rsidP="00FA7FCC">
            <w:pPr>
              <w:pStyle w:val="ListParagraph"/>
              <w:tabs>
                <w:tab w:val="left" w:pos="8640"/>
              </w:tabs>
              <w:ind w:left="0"/>
              <w:rPr>
                <w:rFonts w:asciiTheme="majorBidi" w:hAnsiTheme="majorBidi" w:cstheme="majorBidi"/>
                <w:sz w:val="16"/>
                <w:szCs w:val="16"/>
              </w:rPr>
            </w:pPr>
            <w:r w:rsidRPr="00C051D9">
              <w:rPr>
                <w:rFonts w:asciiTheme="majorBidi" w:hAnsiTheme="majorBidi" w:cstheme="majorBidi"/>
                <w:sz w:val="16"/>
                <w:szCs w:val="16"/>
              </w:rPr>
              <w:t>8</w:t>
            </w:r>
            <w:r w:rsidRPr="00C051D9">
              <w:rPr>
                <w:rFonts w:asciiTheme="majorBidi" w:hAnsiTheme="majorBidi" w:cstheme="majorBidi"/>
                <w:sz w:val="16"/>
                <w:szCs w:val="16"/>
                <w:vertAlign w:val="superscript"/>
              </w:rPr>
              <w:t>th</w:t>
            </w:r>
            <w:r w:rsidRPr="00C051D9">
              <w:rPr>
                <w:rFonts w:asciiTheme="majorBidi" w:hAnsiTheme="majorBidi" w:cstheme="majorBidi"/>
                <w:sz w:val="16"/>
                <w:szCs w:val="16"/>
              </w:rPr>
              <w:t xml:space="preserve"> Floor (1 room)</w:t>
            </w:r>
          </w:p>
        </w:tc>
        <w:tc>
          <w:tcPr>
            <w:tcW w:w="2790" w:type="dxa"/>
            <w:vAlign w:val="center"/>
          </w:tcPr>
          <w:p w:rsidR="0097276E" w:rsidRDefault="0097276E" w:rsidP="007731EC">
            <w:pPr>
              <w:pStyle w:val="ListParagraph"/>
              <w:numPr>
                <w:ilvl w:val="2"/>
                <w:numId w:val="95"/>
              </w:numPr>
              <w:ind w:left="252" w:hanging="180"/>
              <w:rPr>
                <w:rFonts w:asciiTheme="majorBidi" w:hAnsiTheme="majorBidi" w:cstheme="majorBidi"/>
                <w:bCs/>
                <w:sz w:val="20"/>
              </w:rPr>
            </w:pPr>
            <w:r w:rsidRPr="0070104A">
              <w:rPr>
                <w:rFonts w:asciiTheme="majorBidi" w:hAnsiTheme="majorBidi" w:cstheme="majorBidi"/>
                <w:bCs/>
                <w:sz w:val="20"/>
              </w:rPr>
              <w:t>HDMI, VGA and stereo audio inputs</w:t>
            </w:r>
          </w:p>
          <w:p w:rsidR="0097276E" w:rsidRDefault="0097276E" w:rsidP="007731EC">
            <w:pPr>
              <w:pStyle w:val="ListParagraph"/>
              <w:numPr>
                <w:ilvl w:val="2"/>
                <w:numId w:val="95"/>
              </w:numPr>
              <w:ind w:left="252" w:hanging="180"/>
              <w:rPr>
                <w:rFonts w:asciiTheme="majorBidi" w:hAnsiTheme="majorBidi" w:cstheme="majorBidi"/>
                <w:bCs/>
                <w:sz w:val="20"/>
              </w:rPr>
            </w:pPr>
            <w:r w:rsidRPr="0070104A">
              <w:rPr>
                <w:rFonts w:asciiTheme="majorBidi" w:hAnsiTheme="majorBidi" w:cstheme="majorBidi"/>
                <w:bCs/>
                <w:sz w:val="20"/>
              </w:rPr>
              <w:t>Standard British power socket</w:t>
            </w:r>
          </w:p>
          <w:p w:rsidR="0097276E" w:rsidRDefault="0097276E" w:rsidP="007731EC">
            <w:pPr>
              <w:pStyle w:val="ListParagraph"/>
              <w:numPr>
                <w:ilvl w:val="2"/>
                <w:numId w:val="95"/>
              </w:numPr>
              <w:ind w:left="252" w:hanging="180"/>
              <w:rPr>
                <w:rFonts w:asciiTheme="majorBidi" w:hAnsiTheme="majorBidi" w:cstheme="majorBidi"/>
                <w:bCs/>
                <w:sz w:val="20"/>
              </w:rPr>
            </w:pPr>
            <w:r w:rsidRPr="0070104A">
              <w:rPr>
                <w:rFonts w:asciiTheme="majorBidi" w:hAnsiTheme="majorBidi" w:cstheme="majorBidi"/>
                <w:bCs/>
                <w:sz w:val="20"/>
              </w:rPr>
              <w:t>Ethernet LAN port</w:t>
            </w:r>
          </w:p>
          <w:p w:rsidR="0097276E" w:rsidRDefault="0097276E" w:rsidP="007731EC">
            <w:pPr>
              <w:pStyle w:val="ListParagraph"/>
              <w:numPr>
                <w:ilvl w:val="2"/>
                <w:numId w:val="95"/>
              </w:numPr>
              <w:ind w:left="252" w:hanging="180"/>
              <w:rPr>
                <w:rFonts w:asciiTheme="majorBidi" w:hAnsiTheme="majorBidi" w:cstheme="majorBidi"/>
                <w:bCs/>
                <w:sz w:val="20"/>
              </w:rPr>
            </w:pPr>
            <w:r w:rsidRPr="0070104A">
              <w:rPr>
                <w:rFonts w:asciiTheme="majorBidi" w:hAnsiTheme="majorBidi" w:cstheme="majorBidi"/>
                <w:bCs/>
                <w:sz w:val="20"/>
              </w:rPr>
              <w:t>Must be mounted on the conference table</w:t>
            </w:r>
          </w:p>
        </w:tc>
        <w:tc>
          <w:tcPr>
            <w:tcW w:w="2970" w:type="dxa"/>
          </w:tcPr>
          <w:p w:rsidR="0097276E" w:rsidRPr="0070104A" w:rsidRDefault="0097276E" w:rsidP="007731EC">
            <w:pPr>
              <w:pStyle w:val="ListParagraph"/>
              <w:numPr>
                <w:ilvl w:val="2"/>
                <w:numId w:val="95"/>
              </w:numPr>
              <w:ind w:left="252" w:hanging="180"/>
              <w:rPr>
                <w:rFonts w:asciiTheme="majorBidi" w:hAnsiTheme="majorBidi" w:cstheme="majorBidi"/>
                <w:bCs/>
                <w:sz w:val="20"/>
              </w:rPr>
            </w:pPr>
          </w:p>
        </w:tc>
      </w:tr>
      <w:tr w:rsidR="0097276E" w:rsidRPr="00DA6341">
        <w:trPr>
          <w:trHeight w:val="1169"/>
        </w:trPr>
        <w:tc>
          <w:tcPr>
            <w:tcW w:w="648" w:type="dxa"/>
            <w:gridSpan w:val="2"/>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lastRenderedPageBreak/>
              <w:t>2.2.9</w:t>
            </w:r>
          </w:p>
        </w:tc>
        <w:tc>
          <w:tcPr>
            <w:tcW w:w="1260" w:type="dxa"/>
            <w:vAlign w:val="center"/>
          </w:tcPr>
          <w:p w:rsidR="0097276E" w:rsidRDefault="0097276E" w:rsidP="00FA7FCC">
            <w:pPr>
              <w:pStyle w:val="ListParagraph"/>
              <w:tabs>
                <w:tab w:val="left" w:pos="8640"/>
              </w:tabs>
              <w:ind w:left="0"/>
              <w:rPr>
                <w:rFonts w:asciiTheme="majorBidi" w:hAnsiTheme="majorBidi" w:cstheme="majorBidi"/>
                <w:bCs/>
                <w:sz w:val="20"/>
              </w:rPr>
            </w:pPr>
            <w:r>
              <w:rPr>
                <w:rFonts w:asciiTheme="majorBidi" w:hAnsiTheme="majorBidi" w:cstheme="majorBidi"/>
                <w:bCs/>
                <w:sz w:val="20"/>
              </w:rPr>
              <w:t>HDMI Plate</w:t>
            </w:r>
          </w:p>
        </w:tc>
        <w:tc>
          <w:tcPr>
            <w:tcW w:w="1530" w:type="dxa"/>
            <w:vAlign w:val="center"/>
          </w:tcPr>
          <w:p w:rsidR="0097276E" w:rsidRPr="00C051D9" w:rsidRDefault="0097276E" w:rsidP="00FA7FCC">
            <w:pPr>
              <w:pStyle w:val="ListParagraph"/>
              <w:tabs>
                <w:tab w:val="left" w:pos="8640"/>
              </w:tabs>
              <w:ind w:left="0"/>
              <w:rPr>
                <w:rFonts w:asciiTheme="majorBidi" w:hAnsiTheme="majorBidi" w:cstheme="majorBidi"/>
                <w:sz w:val="16"/>
                <w:szCs w:val="16"/>
              </w:rPr>
            </w:pPr>
            <w:r w:rsidRPr="00C051D9">
              <w:rPr>
                <w:rFonts w:asciiTheme="majorBidi" w:hAnsiTheme="majorBidi" w:cstheme="majorBidi"/>
                <w:sz w:val="16"/>
                <w:szCs w:val="16"/>
              </w:rPr>
              <w:t>Quantity: 1 / room</w:t>
            </w:r>
          </w:p>
          <w:p w:rsidR="0097276E" w:rsidRPr="00C051D9" w:rsidRDefault="0097276E" w:rsidP="00FA7FCC">
            <w:pPr>
              <w:pStyle w:val="ListParagraph"/>
              <w:tabs>
                <w:tab w:val="left" w:pos="8640"/>
              </w:tabs>
              <w:ind w:left="0"/>
              <w:rPr>
                <w:rFonts w:asciiTheme="majorBidi" w:hAnsiTheme="majorBidi" w:cstheme="majorBidi"/>
                <w:sz w:val="16"/>
                <w:szCs w:val="16"/>
              </w:rPr>
            </w:pPr>
          </w:p>
          <w:p w:rsidR="0097276E" w:rsidRPr="00C051D9" w:rsidRDefault="0097276E" w:rsidP="00FA7FCC">
            <w:pPr>
              <w:pStyle w:val="ListParagraph"/>
              <w:tabs>
                <w:tab w:val="left" w:pos="8640"/>
              </w:tabs>
              <w:ind w:left="0"/>
              <w:rPr>
                <w:rFonts w:asciiTheme="majorBidi" w:hAnsiTheme="majorBidi" w:cstheme="majorBidi"/>
                <w:sz w:val="16"/>
                <w:szCs w:val="16"/>
              </w:rPr>
            </w:pPr>
            <w:r w:rsidRPr="00C051D9">
              <w:rPr>
                <w:rFonts w:asciiTheme="majorBidi" w:hAnsiTheme="majorBidi" w:cstheme="majorBidi"/>
                <w:sz w:val="16"/>
                <w:szCs w:val="16"/>
              </w:rPr>
              <w:t xml:space="preserve">Location: </w:t>
            </w:r>
          </w:p>
          <w:p w:rsidR="0097276E" w:rsidRPr="00C051D9" w:rsidRDefault="0097276E" w:rsidP="00FA7FCC">
            <w:pPr>
              <w:pStyle w:val="ListParagraph"/>
              <w:tabs>
                <w:tab w:val="left" w:pos="8640"/>
              </w:tabs>
              <w:ind w:left="0"/>
              <w:rPr>
                <w:rFonts w:asciiTheme="majorBidi" w:hAnsiTheme="majorBidi" w:cstheme="majorBidi"/>
                <w:sz w:val="16"/>
                <w:szCs w:val="16"/>
              </w:rPr>
            </w:pPr>
            <w:r w:rsidRPr="00C051D9">
              <w:rPr>
                <w:rFonts w:asciiTheme="majorBidi" w:hAnsiTheme="majorBidi" w:cstheme="majorBidi"/>
                <w:sz w:val="16"/>
                <w:szCs w:val="16"/>
              </w:rPr>
              <w:t>5</w:t>
            </w:r>
            <w:r w:rsidRPr="00C051D9">
              <w:rPr>
                <w:rFonts w:asciiTheme="majorBidi" w:hAnsiTheme="majorBidi" w:cstheme="majorBidi"/>
                <w:sz w:val="16"/>
                <w:szCs w:val="16"/>
                <w:vertAlign w:val="superscript"/>
              </w:rPr>
              <w:t>th</w:t>
            </w:r>
            <w:r w:rsidRPr="00C051D9">
              <w:rPr>
                <w:rFonts w:asciiTheme="majorBidi" w:hAnsiTheme="majorBidi" w:cstheme="majorBidi"/>
                <w:sz w:val="16"/>
                <w:szCs w:val="16"/>
              </w:rPr>
              <w:t xml:space="preserve"> Floor (1 room)</w:t>
            </w:r>
          </w:p>
          <w:p w:rsidR="0097276E" w:rsidRPr="00C051D9" w:rsidRDefault="0097276E" w:rsidP="00FA7FCC">
            <w:pPr>
              <w:pStyle w:val="ListParagraph"/>
              <w:tabs>
                <w:tab w:val="left" w:pos="8640"/>
              </w:tabs>
              <w:ind w:left="0"/>
              <w:rPr>
                <w:rFonts w:asciiTheme="majorBidi" w:hAnsiTheme="majorBidi" w:cstheme="majorBidi"/>
                <w:sz w:val="16"/>
                <w:szCs w:val="16"/>
              </w:rPr>
            </w:pPr>
            <w:r w:rsidRPr="00C051D9">
              <w:rPr>
                <w:rFonts w:asciiTheme="majorBidi" w:hAnsiTheme="majorBidi" w:cstheme="majorBidi"/>
                <w:sz w:val="16"/>
                <w:szCs w:val="16"/>
              </w:rPr>
              <w:t>8</w:t>
            </w:r>
            <w:r w:rsidRPr="00C051D9">
              <w:rPr>
                <w:rFonts w:asciiTheme="majorBidi" w:hAnsiTheme="majorBidi" w:cstheme="majorBidi"/>
                <w:sz w:val="16"/>
                <w:szCs w:val="16"/>
                <w:vertAlign w:val="superscript"/>
              </w:rPr>
              <w:t>th</w:t>
            </w:r>
            <w:r w:rsidRPr="00C051D9">
              <w:rPr>
                <w:rFonts w:asciiTheme="majorBidi" w:hAnsiTheme="majorBidi" w:cstheme="majorBidi"/>
                <w:sz w:val="16"/>
                <w:szCs w:val="16"/>
              </w:rPr>
              <w:t xml:space="preserve"> Floor (1 room)</w:t>
            </w:r>
          </w:p>
        </w:tc>
        <w:tc>
          <w:tcPr>
            <w:tcW w:w="2790" w:type="dxa"/>
            <w:vAlign w:val="center"/>
          </w:tcPr>
          <w:p w:rsidR="0097276E" w:rsidRDefault="0097276E" w:rsidP="007731EC">
            <w:pPr>
              <w:pStyle w:val="ListParagraph"/>
              <w:numPr>
                <w:ilvl w:val="2"/>
                <w:numId w:val="95"/>
              </w:numPr>
              <w:ind w:left="252" w:hanging="180"/>
              <w:rPr>
                <w:rFonts w:asciiTheme="majorBidi" w:hAnsiTheme="majorBidi" w:cstheme="majorBidi"/>
                <w:bCs/>
                <w:sz w:val="20"/>
              </w:rPr>
            </w:pPr>
            <w:r w:rsidRPr="0070104A">
              <w:rPr>
                <w:rFonts w:asciiTheme="majorBidi" w:hAnsiTheme="majorBidi" w:cstheme="majorBidi"/>
                <w:bCs/>
                <w:sz w:val="20"/>
              </w:rPr>
              <w:t>HDMI input only</w:t>
            </w:r>
          </w:p>
          <w:p w:rsidR="0097276E" w:rsidRPr="0070104A" w:rsidRDefault="0097276E" w:rsidP="007731EC">
            <w:pPr>
              <w:pStyle w:val="ListParagraph"/>
              <w:numPr>
                <w:ilvl w:val="2"/>
                <w:numId w:val="95"/>
              </w:numPr>
              <w:ind w:left="252" w:hanging="180"/>
              <w:rPr>
                <w:rFonts w:asciiTheme="majorBidi" w:hAnsiTheme="majorBidi" w:cstheme="majorBidi"/>
                <w:bCs/>
                <w:sz w:val="20"/>
              </w:rPr>
            </w:pPr>
            <w:r w:rsidRPr="0070104A">
              <w:rPr>
                <w:rFonts w:asciiTheme="majorBidi" w:hAnsiTheme="majorBidi" w:cstheme="majorBidi"/>
                <w:bCs/>
                <w:sz w:val="20"/>
              </w:rPr>
              <w:t>Must be mounted on the secretary table</w:t>
            </w:r>
          </w:p>
        </w:tc>
        <w:tc>
          <w:tcPr>
            <w:tcW w:w="2970" w:type="dxa"/>
          </w:tcPr>
          <w:p w:rsidR="0097276E" w:rsidRPr="0070104A" w:rsidRDefault="0097276E" w:rsidP="007731EC">
            <w:pPr>
              <w:pStyle w:val="ListParagraph"/>
              <w:numPr>
                <w:ilvl w:val="2"/>
                <w:numId w:val="95"/>
              </w:numPr>
              <w:ind w:left="252" w:hanging="180"/>
              <w:rPr>
                <w:rFonts w:asciiTheme="majorBidi" w:hAnsiTheme="majorBidi" w:cstheme="majorBidi"/>
                <w:bCs/>
                <w:sz w:val="20"/>
              </w:rPr>
            </w:pPr>
          </w:p>
        </w:tc>
      </w:tr>
      <w:tr w:rsidR="0097276E" w:rsidRPr="00DA6341">
        <w:trPr>
          <w:trHeight w:val="1799"/>
        </w:trPr>
        <w:tc>
          <w:tcPr>
            <w:tcW w:w="648" w:type="dxa"/>
            <w:gridSpan w:val="2"/>
            <w:vAlign w:val="center"/>
          </w:tcPr>
          <w:p w:rsidR="0097276E" w:rsidRPr="00C051D9" w:rsidRDefault="0097276E" w:rsidP="00FA7FCC">
            <w:pPr>
              <w:pStyle w:val="ListParagraph"/>
              <w:tabs>
                <w:tab w:val="left" w:pos="8640"/>
              </w:tabs>
              <w:ind w:left="0"/>
              <w:rPr>
                <w:rFonts w:asciiTheme="majorBidi" w:hAnsiTheme="majorBidi" w:cstheme="majorBidi"/>
                <w:sz w:val="16"/>
                <w:szCs w:val="16"/>
              </w:rPr>
            </w:pPr>
            <w:r>
              <w:rPr>
                <w:rFonts w:asciiTheme="majorBidi" w:hAnsiTheme="majorBidi" w:cstheme="majorBidi"/>
                <w:sz w:val="16"/>
                <w:szCs w:val="16"/>
              </w:rPr>
              <w:t>2.2</w:t>
            </w:r>
            <w:r w:rsidRPr="00C051D9">
              <w:rPr>
                <w:rFonts w:asciiTheme="majorBidi" w:hAnsiTheme="majorBidi" w:cstheme="majorBidi"/>
                <w:sz w:val="16"/>
                <w:szCs w:val="16"/>
              </w:rPr>
              <w:t>.10</w:t>
            </w:r>
          </w:p>
        </w:tc>
        <w:tc>
          <w:tcPr>
            <w:tcW w:w="1260" w:type="dxa"/>
            <w:vAlign w:val="center"/>
          </w:tcPr>
          <w:p w:rsidR="0097276E" w:rsidRDefault="0097276E" w:rsidP="00FA7FCC">
            <w:pPr>
              <w:pStyle w:val="ListParagraph"/>
              <w:tabs>
                <w:tab w:val="left" w:pos="8640"/>
              </w:tabs>
              <w:ind w:left="0"/>
              <w:rPr>
                <w:rFonts w:asciiTheme="majorBidi" w:hAnsiTheme="majorBidi" w:cstheme="majorBidi"/>
                <w:bCs/>
                <w:sz w:val="20"/>
              </w:rPr>
            </w:pPr>
            <w:r w:rsidRPr="0070104A">
              <w:rPr>
                <w:rFonts w:asciiTheme="majorBidi" w:hAnsiTheme="majorBidi" w:cstheme="majorBidi"/>
                <w:bCs/>
                <w:sz w:val="20"/>
              </w:rPr>
              <w:t>Network audio streaming device</w:t>
            </w:r>
          </w:p>
        </w:tc>
        <w:tc>
          <w:tcPr>
            <w:tcW w:w="1530" w:type="dxa"/>
            <w:vAlign w:val="center"/>
          </w:tcPr>
          <w:p w:rsidR="0097276E" w:rsidRPr="00C051D9" w:rsidRDefault="0097276E" w:rsidP="00FA7FCC">
            <w:pPr>
              <w:pStyle w:val="ListParagraph"/>
              <w:tabs>
                <w:tab w:val="left" w:pos="8640"/>
              </w:tabs>
              <w:ind w:left="0"/>
              <w:rPr>
                <w:rFonts w:asciiTheme="majorBidi" w:hAnsiTheme="majorBidi" w:cstheme="majorBidi"/>
                <w:sz w:val="16"/>
                <w:szCs w:val="16"/>
              </w:rPr>
            </w:pPr>
            <w:r w:rsidRPr="00C051D9">
              <w:rPr>
                <w:rFonts w:asciiTheme="majorBidi" w:hAnsiTheme="majorBidi" w:cstheme="majorBidi"/>
                <w:sz w:val="16"/>
                <w:szCs w:val="16"/>
              </w:rPr>
              <w:t>Quantity: 1 / room</w:t>
            </w:r>
          </w:p>
          <w:p w:rsidR="0097276E" w:rsidRPr="00C051D9" w:rsidRDefault="0097276E" w:rsidP="00FA7FCC">
            <w:pPr>
              <w:pStyle w:val="ListParagraph"/>
              <w:tabs>
                <w:tab w:val="left" w:pos="8640"/>
              </w:tabs>
              <w:ind w:left="0"/>
              <w:rPr>
                <w:rFonts w:asciiTheme="majorBidi" w:hAnsiTheme="majorBidi" w:cstheme="majorBidi"/>
                <w:sz w:val="16"/>
                <w:szCs w:val="16"/>
              </w:rPr>
            </w:pPr>
          </w:p>
          <w:p w:rsidR="0097276E" w:rsidRPr="00C051D9" w:rsidRDefault="0097276E" w:rsidP="00FA7FCC">
            <w:pPr>
              <w:pStyle w:val="ListParagraph"/>
              <w:tabs>
                <w:tab w:val="left" w:pos="8640"/>
              </w:tabs>
              <w:ind w:left="0"/>
              <w:rPr>
                <w:rFonts w:asciiTheme="majorBidi" w:hAnsiTheme="majorBidi" w:cstheme="majorBidi"/>
                <w:sz w:val="16"/>
                <w:szCs w:val="16"/>
              </w:rPr>
            </w:pPr>
            <w:r w:rsidRPr="00C051D9">
              <w:rPr>
                <w:rFonts w:asciiTheme="majorBidi" w:hAnsiTheme="majorBidi" w:cstheme="majorBidi"/>
                <w:sz w:val="16"/>
                <w:szCs w:val="16"/>
              </w:rPr>
              <w:t xml:space="preserve">Location: </w:t>
            </w:r>
          </w:p>
          <w:p w:rsidR="0097276E" w:rsidRPr="00C051D9" w:rsidRDefault="0097276E" w:rsidP="00FA7FCC">
            <w:pPr>
              <w:pStyle w:val="ListParagraph"/>
              <w:tabs>
                <w:tab w:val="left" w:pos="8640"/>
              </w:tabs>
              <w:ind w:left="0"/>
              <w:rPr>
                <w:rFonts w:asciiTheme="majorBidi" w:hAnsiTheme="majorBidi" w:cstheme="majorBidi"/>
                <w:sz w:val="16"/>
                <w:szCs w:val="16"/>
              </w:rPr>
            </w:pPr>
            <w:r w:rsidRPr="00C051D9">
              <w:rPr>
                <w:rFonts w:asciiTheme="majorBidi" w:hAnsiTheme="majorBidi" w:cstheme="majorBidi"/>
                <w:sz w:val="16"/>
                <w:szCs w:val="16"/>
              </w:rPr>
              <w:t>5</w:t>
            </w:r>
            <w:r w:rsidRPr="00C051D9">
              <w:rPr>
                <w:rFonts w:asciiTheme="majorBidi" w:hAnsiTheme="majorBidi" w:cstheme="majorBidi"/>
                <w:sz w:val="16"/>
                <w:szCs w:val="16"/>
                <w:vertAlign w:val="superscript"/>
              </w:rPr>
              <w:t>th</w:t>
            </w:r>
            <w:r w:rsidRPr="00C051D9">
              <w:rPr>
                <w:rFonts w:asciiTheme="majorBidi" w:hAnsiTheme="majorBidi" w:cstheme="majorBidi"/>
                <w:sz w:val="16"/>
                <w:szCs w:val="16"/>
              </w:rPr>
              <w:t xml:space="preserve"> Floor (1 room)</w:t>
            </w:r>
          </w:p>
          <w:p w:rsidR="0097276E" w:rsidRPr="00C051D9" w:rsidRDefault="0097276E" w:rsidP="00FA7FCC">
            <w:pPr>
              <w:pStyle w:val="ListParagraph"/>
              <w:tabs>
                <w:tab w:val="left" w:pos="8640"/>
              </w:tabs>
              <w:ind w:left="0"/>
              <w:rPr>
                <w:rFonts w:asciiTheme="majorBidi" w:hAnsiTheme="majorBidi" w:cstheme="majorBidi"/>
                <w:sz w:val="16"/>
                <w:szCs w:val="16"/>
              </w:rPr>
            </w:pPr>
            <w:r w:rsidRPr="00C051D9">
              <w:rPr>
                <w:rFonts w:asciiTheme="majorBidi" w:hAnsiTheme="majorBidi" w:cstheme="majorBidi"/>
                <w:sz w:val="16"/>
                <w:szCs w:val="16"/>
              </w:rPr>
              <w:t>8</w:t>
            </w:r>
            <w:r w:rsidRPr="00C051D9">
              <w:rPr>
                <w:rFonts w:asciiTheme="majorBidi" w:hAnsiTheme="majorBidi" w:cstheme="majorBidi"/>
                <w:sz w:val="16"/>
                <w:szCs w:val="16"/>
                <w:vertAlign w:val="superscript"/>
              </w:rPr>
              <w:t>th</w:t>
            </w:r>
            <w:r w:rsidRPr="00C051D9">
              <w:rPr>
                <w:rFonts w:asciiTheme="majorBidi" w:hAnsiTheme="majorBidi" w:cstheme="majorBidi"/>
                <w:sz w:val="16"/>
                <w:szCs w:val="16"/>
              </w:rPr>
              <w:t xml:space="preserve"> Floor (1 room)</w:t>
            </w:r>
          </w:p>
        </w:tc>
        <w:tc>
          <w:tcPr>
            <w:tcW w:w="2790" w:type="dxa"/>
            <w:vAlign w:val="center"/>
          </w:tcPr>
          <w:p w:rsidR="0097276E" w:rsidRDefault="0097276E" w:rsidP="007731EC">
            <w:pPr>
              <w:pStyle w:val="ListParagraph"/>
              <w:numPr>
                <w:ilvl w:val="2"/>
                <w:numId w:val="95"/>
              </w:numPr>
              <w:ind w:left="252" w:hanging="180"/>
              <w:rPr>
                <w:rFonts w:asciiTheme="majorBidi" w:hAnsiTheme="majorBidi" w:cstheme="majorBidi"/>
                <w:bCs/>
                <w:sz w:val="20"/>
              </w:rPr>
            </w:pPr>
            <w:r w:rsidRPr="0070104A">
              <w:rPr>
                <w:rFonts w:asciiTheme="majorBidi" w:hAnsiTheme="majorBidi" w:cstheme="majorBidi"/>
                <w:bCs/>
                <w:sz w:val="20"/>
              </w:rPr>
              <w:t>Low latency MP3 encoding</w:t>
            </w:r>
          </w:p>
          <w:p w:rsidR="0097276E" w:rsidRDefault="0097276E" w:rsidP="007731EC">
            <w:pPr>
              <w:pStyle w:val="ListParagraph"/>
              <w:numPr>
                <w:ilvl w:val="2"/>
                <w:numId w:val="95"/>
              </w:numPr>
              <w:ind w:left="252" w:hanging="180"/>
              <w:rPr>
                <w:rFonts w:asciiTheme="majorBidi" w:hAnsiTheme="majorBidi" w:cstheme="majorBidi"/>
                <w:bCs/>
                <w:sz w:val="20"/>
              </w:rPr>
            </w:pPr>
            <w:r w:rsidRPr="0070104A">
              <w:rPr>
                <w:rFonts w:asciiTheme="majorBidi" w:hAnsiTheme="majorBidi" w:cstheme="majorBidi"/>
                <w:bCs/>
                <w:sz w:val="20"/>
              </w:rPr>
              <w:t xml:space="preserve">Stream to HTTP, RTSP and act as a </w:t>
            </w:r>
            <w:proofErr w:type="spellStart"/>
            <w:r w:rsidRPr="0070104A">
              <w:rPr>
                <w:rFonts w:asciiTheme="majorBidi" w:hAnsiTheme="majorBidi" w:cstheme="majorBidi"/>
                <w:bCs/>
                <w:sz w:val="20"/>
              </w:rPr>
              <w:t>Shoutcast</w:t>
            </w:r>
            <w:proofErr w:type="spellEnd"/>
            <w:r w:rsidRPr="0070104A">
              <w:rPr>
                <w:rFonts w:asciiTheme="majorBidi" w:hAnsiTheme="majorBidi" w:cstheme="majorBidi"/>
                <w:bCs/>
                <w:sz w:val="20"/>
              </w:rPr>
              <w:t>/</w:t>
            </w:r>
            <w:proofErr w:type="spellStart"/>
            <w:r w:rsidRPr="0070104A">
              <w:rPr>
                <w:rFonts w:asciiTheme="majorBidi" w:hAnsiTheme="majorBidi" w:cstheme="majorBidi"/>
                <w:bCs/>
                <w:sz w:val="20"/>
              </w:rPr>
              <w:t>Icecast</w:t>
            </w:r>
            <w:proofErr w:type="spellEnd"/>
            <w:r w:rsidRPr="0070104A">
              <w:rPr>
                <w:rFonts w:asciiTheme="majorBidi" w:hAnsiTheme="majorBidi" w:cstheme="majorBidi"/>
                <w:bCs/>
                <w:sz w:val="20"/>
              </w:rPr>
              <w:t xml:space="preserve"> source</w:t>
            </w:r>
          </w:p>
          <w:p w:rsidR="0097276E" w:rsidRDefault="0097276E" w:rsidP="007731EC">
            <w:pPr>
              <w:pStyle w:val="ListParagraph"/>
              <w:numPr>
                <w:ilvl w:val="2"/>
                <w:numId w:val="95"/>
              </w:numPr>
              <w:ind w:left="252" w:hanging="180"/>
              <w:rPr>
                <w:rFonts w:asciiTheme="majorBidi" w:hAnsiTheme="majorBidi" w:cstheme="majorBidi"/>
                <w:bCs/>
                <w:sz w:val="20"/>
              </w:rPr>
            </w:pPr>
            <w:r w:rsidRPr="0070104A">
              <w:rPr>
                <w:rFonts w:asciiTheme="majorBidi" w:hAnsiTheme="majorBidi" w:cstheme="majorBidi"/>
                <w:bCs/>
                <w:sz w:val="20"/>
              </w:rPr>
              <w:t>Controllable via RS-232</w:t>
            </w:r>
          </w:p>
          <w:p w:rsidR="0097276E" w:rsidRDefault="0097276E" w:rsidP="007731EC">
            <w:pPr>
              <w:pStyle w:val="ListParagraph"/>
              <w:numPr>
                <w:ilvl w:val="2"/>
                <w:numId w:val="95"/>
              </w:numPr>
              <w:ind w:left="252" w:hanging="180"/>
              <w:rPr>
                <w:rFonts w:asciiTheme="majorBidi" w:hAnsiTheme="majorBidi" w:cstheme="majorBidi"/>
                <w:sz w:val="20"/>
              </w:rPr>
            </w:pPr>
            <w:r w:rsidRPr="00CB5D00">
              <w:rPr>
                <w:rFonts w:asciiTheme="majorBidi" w:hAnsiTheme="majorBidi" w:cstheme="majorBidi"/>
                <w:sz w:val="20"/>
              </w:rPr>
              <w:t xml:space="preserve">Must be able to send the committee audio feed to the central recording stations and the </w:t>
            </w:r>
            <w:proofErr w:type="spellStart"/>
            <w:r w:rsidRPr="00CB5D00">
              <w:rPr>
                <w:rFonts w:asciiTheme="majorBidi" w:hAnsiTheme="majorBidi" w:cstheme="majorBidi"/>
                <w:sz w:val="20"/>
              </w:rPr>
              <w:t>Hansard</w:t>
            </w:r>
            <w:proofErr w:type="spellEnd"/>
            <w:r w:rsidRPr="00CB5D00">
              <w:rPr>
                <w:rFonts w:asciiTheme="majorBidi" w:hAnsiTheme="majorBidi" w:cstheme="majorBidi"/>
                <w:sz w:val="20"/>
              </w:rPr>
              <w:t xml:space="preserve"> via Ethernet. </w:t>
            </w:r>
          </w:p>
          <w:p w:rsidR="0097276E" w:rsidRPr="0070104A" w:rsidRDefault="0097276E" w:rsidP="007731EC">
            <w:pPr>
              <w:pStyle w:val="ListParagraph"/>
              <w:numPr>
                <w:ilvl w:val="2"/>
                <w:numId w:val="95"/>
              </w:numPr>
              <w:ind w:left="252" w:hanging="180"/>
              <w:rPr>
                <w:rFonts w:asciiTheme="majorBidi" w:hAnsiTheme="majorBidi" w:cstheme="majorBidi"/>
                <w:bCs/>
                <w:sz w:val="20"/>
              </w:rPr>
            </w:pPr>
            <w:r>
              <w:rPr>
                <w:rFonts w:asciiTheme="majorBidi" w:hAnsiTheme="majorBidi" w:cstheme="majorBidi"/>
                <w:sz w:val="20"/>
              </w:rPr>
              <w:t>Must have the a</w:t>
            </w:r>
            <w:r w:rsidRPr="00A60F43">
              <w:rPr>
                <w:rFonts w:asciiTheme="majorBidi" w:hAnsiTheme="majorBidi" w:cstheme="majorBidi"/>
                <w:sz w:val="20"/>
              </w:rPr>
              <w:t xml:space="preserve">bility to disengage all recording with a single button press </w:t>
            </w:r>
            <w:r w:rsidRPr="00CB5D00">
              <w:rPr>
                <w:rFonts w:asciiTheme="majorBidi" w:hAnsiTheme="majorBidi" w:cstheme="majorBidi"/>
                <w:sz w:val="20"/>
              </w:rPr>
              <w:t>if required by the chairman of the committee</w:t>
            </w:r>
            <w:r w:rsidRPr="00A60F43">
              <w:rPr>
                <w:rFonts w:asciiTheme="majorBidi" w:hAnsiTheme="majorBidi" w:cstheme="majorBidi"/>
                <w:i/>
                <w:iCs/>
                <w:sz w:val="18"/>
                <w:szCs w:val="18"/>
              </w:rPr>
              <w:t>.</w:t>
            </w:r>
          </w:p>
        </w:tc>
        <w:tc>
          <w:tcPr>
            <w:tcW w:w="2970" w:type="dxa"/>
          </w:tcPr>
          <w:p w:rsidR="0097276E" w:rsidRPr="0070104A" w:rsidRDefault="0097276E" w:rsidP="007731EC">
            <w:pPr>
              <w:pStyle w:val="ListParagraph"/>
              <w:numPr>
                <w:ilvl w:val="2"/>
                <w:numId w:val="95"/>
              </w:numPr>
              <w:ind w:left="252" w:hanging="180"/>
              <w:rPr>
                <w:rFonts w:asciiTheme="majorBidi" w:hAnsiTheme="majorBidi" w:cstheme="majorBidi"/>
                <w:bCs/>
                <w:sz w:val="20"/>
              </w:rPr>
            </w:pPr>
          </w:p>
        </w:tc>
      </w:tr>
      <w:tr w:rsidR="0097276E" w:rsidRPr="00DA6341">
        <w:trPr>
          <w:trHeight w:val="1160"/>
        </w:trPr>
        <w:tc>
          <w:tcPr>
            <w:tcW w:w="648" w:type="dxa"/>
            <w:gridSpan w:val="2"/>
            <w:vAlign w:val="center"/>
          </w:tcPr>
          <w:p w:rsidR="0097276E" w:rsidRPr="00C051D9" w:rsidRDefault="0097276E" w:rsidP="00FA7FCC">
            <w:pPr>
              <w:pStyle w:val="ListParagraph"/>
              <w:tabs>
                <w:tab w:val="left" w:pos="8640"/>
              </w:tabs>
              <w:ind w:left="0"/>
              <w:rPr>
                <w:rFonts w:asciiTheme="majorBidi" w:hAnsiTheme="majorBidi" w:cstheme="majorBidi"/>
                <w:sz w:val="16"/>
                <w:szCs w:val="16"/>
              </w:rPr>
            </w:pPr>
            <w:r>
              <w:rPr>
                <w:rFonts w:asciiTheme="majorBidi" w:hAnsiTheme="majorBidi" w:cstheme="majorBidi"/>
                <w:sz w:val="16"/>
                <w:szCs w:val="16"/>
              </w:rPr>
              <w:t>2.2</w:t>
            </w:r>
            <w:r w:rsidRPr="00C051D9">
              <w:rPr>
                <w:rFonts w:asciiTheme="majorBidi" w:hAnsiTheme="majorBidi" w:cstheme="majorBidi"/>
                <w:sz w:val="16"/>
                <w:szCs w:val="16"/>
              </w:rPr>
              <w:t>.11</w:t>
            </w:r>
          </w:p>
        </w:tc>
        <w:tc>
          <w:tcPr>
            <w:tcW w:w="1260" w:type="dxa"/>
            <w:vAlign w:val="center"/>
          </w:tcPr>
          <w:p w:rsidR="0097276E" w:rsidRPr="0070104A" w:rsidRDefault="0097276E" w:rsidP="00FA7FCC">
            <w:pPr>
              <w:pStyle w:val="ListParagraph"/>
              <w:tabs>
                <w:tab w:val="left" w:pos="8640"/>
              </w:tabs>
              <w:ind w:left="0"/>
              <w:rPr>
                <w:rFonts w:asciiTheme="majorBidi" w:hAnsiTheme="majorBidi" w:cstheme="majorBidi"/>
                <w:bCs/>
                <w:sz w:val="20"/>
              </w:rPr>
            </w:pPr>
            <w:r>
              <w:rPr>
                <w:rFonts w:asciiTheme="majorBidi" w:hAnsiTheme="majorBidi" w:cstheme="majorBidi"/>
                <w:bCs/>
                <w:sz w:val="20"/>
              </w:rPr>
              <w:t>Other accessories</w:t>
            </w:r>
          </w:p>
        </w:tc>
        <w:tc>
          <w:tcPr>
            <w:tcW w:w="1530" w:type="dxa"/>
            <w:vAlign w:val="center"/>
          </w:tcPr>
          <w:p w:rsidR="0097276E" w:rsidRPr="00C051D9" w:rsidRDefault="0097276E" w:rsidP="00FA7FCC">
            <w:pPr>
              <w:pStyle w:val="ListParagraph"/>
              <w:tabs>
                <w:tab w:val="left" w:pos="8640"/>
              </w:tabs>
              <w:ind w:left="0"/>
              <w:rPr>
                <w:rFonts w:asciiTheme="majorBidi" w:hAnsiTheme="majorBidi" w:cstheme="majorBidi"/>
                <w:sz w:val="16"/>
                <w:szCs w:val="16"/>
              </w:rPr>
            </w:pPr>
            <w:r w:rsidRPr="00C051D9">
              <w:rPr>
                <w:rFonts w:asciiTheme="majorBidi" w:hAnsiTheme="majorBidi" w:cstheme="majorBidi"/>
                <w:sz w:val="16"/>
                <w:szCs w:val="16"/>
              </w:rPr>
              <w:t xml:space="preserve">Quantity: </w:t>
            </w:r>
          </w:p>
          <w:p w:rsidR="0097276E" w:rsidRPr="00C051D9" w:rsidRDefault="0097276E" w:rsidP="00FA7FCC">
            <w:pPr>
              <w:pStyle w:val="ListParagraph"/>
              <w:tabs>
                <w:tab w:val="left" w:pos="8640"/>
              </w:tabs>
              <w:ind w:left="0"/>
              <w:rPr>
                <w:rFonts w:asciiTheme="majorBidi" w:hAnsiTheme="majorBidi" w:cstheme="majorBidi"/>
                <w:sz w:val="16"/>
                <w:szCs w:val="16"/>
              </w:rPr>
            </w:pPr>
          </w:p>
          <w:p w:rsidR="0097276E" w:rsidRPr="00C051D9" w:rsidRDefault="0097276E" w:rsidP="00FA7FCC">
            <w:pPr>
              <w:pStyle w:val="ListParagraph"/>
              <w:tabs>
                <w:tab w:val="left" w:pos="8640"/>
              </w:tabs>
              <w:ind w:left="0"/>
              <w:rPr>
                <w:rFonts w:asciiTheme="majorBidi" w:hAnsiTheme="majorBidi" w:cstheme="majorBidi"/>
                <w:sz w:val="16"/>
                <w:szCs w:val="16"/>
              </w:rPr>
            </w:pPr>
            <w:r w:rsidRPr="00C051D9">
              <w:rPr>
                <w:rFonts w:asciiTheme="majorBidi" w:hAnsiTheme="majorBidi" w:cstheme="majorBidi"/>
                <w:sz w:val="16"/>
                <w:szCs w:val="16"/>
              </w:rPr>
              <w:t xml:space="preserve">Location: </w:t>
            </w:r>
          </w:p>
          <w:p w:rsidR="0097276E" w:rsidRPr="00C051D9" w:rsidRDefault="0097276E" w:rsidP="00FA7FCC">
            <w:pPr>
              <w:pStyle w:val="ListParagraph"/>
              <w:tabs>
                <w:tab w:val="left" w:pos="8640"/>
              </w:tabs>
              <w:ind w:left="0"/>
              <w:rPr>
                <w:rFonts w:asciiTheme="majorBidi" w:hAnsiTheme="majorBidi" w:cstheme="majorBidi"/>
                <w:sz w:val="16"/>
                <w:szCs w:val="16"/>
              </w:rPr>
            </w:pPr>
            <w:r w:rsidRPr="00C051D9">
              <w:rPr>
                <w:rFonts w:asciiTheme="majorBidi" w:hAnsiTheme="majorBidi" w:cstheme="majorBidi"/>
                <w:sz w:val="16"/>
                <w:szCs w:val="16"/>
              </w:rPr>
              <w:t>5</w:t>
            </w:r>
            <w:r w:rsidRPr="00C051D9">
              <w:rPr>
                <w:rFonts w:asciiTheme="majorBidi" w:hAnsiTheme="majorBidi" w:cstheme="majorBidi"/>
                <w:sz w:val="16"/>
                <w:szCs w:val="16"/>
                <w:vertAlign w:val="superscript"/>
              </w:rPr>
              <w:t>th</w:t>
            </w:r>
            <w:r w:rsidRPr="00C051D9">
              <w:rPr>
                <w:rFonts w:asciiTheme="majorBidi" w:hAnsiTheme="majorBidi" w:cstheme="majorBidi"/>
                <w:sz w:val="16"/>
                <w:szCs w:val="16"/>
              </w:rPr>
              <w:t xml:space="preserve"> Floor (1 room)</w:t>
            </w:r>
          </w:p>
          <w:p w:rsidR="0097276E" w:rsidRPr="00C051D9" w:rsidRDefault="0097276E" w:rsidP="00FA7FCC">
            <w:pPr>
              <w:pStyle w:val="ListParagraph"/>
              <w:tabs>
                <w:tab w:val="left" w:pos="8640"/>
              </w:tabs>
              <w:ind w:left="0"/>
              <w:rPr>
                <w:rFonts w:asciiTheme="majorBidi" w:hAnsiTheme="majorBidi" w:cstheme="majorBidi"/>
                <w:sz w:val="16"/>
                <w:szCs w:val="16"/>
              </w:rPr>
            </w:pPr>
            <w:r w:rsidRPr="00C051D9">
              <w:rPr>
                <w:rFonts w:asciiTheme="majorBidi" w:hAnsiTheme="majorBidi" w:cstheme="majorBidi"/>
                <w:sz w:val="16"/>
                <w:szCs w:val="16"/>
              </w:rPr>
              <w:t>8</w:t>
            </w:r>
            <w:r w:rsidRPr="00C051D9">
              <w:rPr>
                <w:rFonts w:asciiTheme="majorBidi" w:hAnsiTheme="majorBidi" w:cstheme="majorBidi"/>
                <w:sz w:val="16"/>
                <w:szCs w:val="16"/>
                <w:vertAlign w:val="superscript"/>
              </w:rPr>
              <w:t>th</w:t>
            </w:r>
            <w:r w:rsidRPr="00C051D9">
              <w:rPr>
                <w:rFonts w:asciiTheme="majorBidi" w:hAnsiTheme="majorBidi" w:cstheme="majorBidi"/>
                <w:sz w:val="16"/>
                <w:szCs w:val="16"/>
              </w:rPr>
              <w:t xml:space="preserve"> Floor (1 room)</w:t>
            </w:r>
          </w:p>
        </w:tc>
        <w:tc>
          <w:tcPr>
            <w:tcW w:w="2790" w:type="dxa"/>
            <w:vAlign w:val="center"/>
          </w:tcPr>
          <w:p w:rsidR="0097276E" w:rsidRDefault="0097276E" w:rsidP="007731EC">
            <w:pPr>
              <w:pStyle w:val="ListParagraph"/>
              <w:numPr>
                <w:ilvl w:val="2"/>
                <w:numId w:val="95"/>
              </w:numPr>
              <w:ind w:left="252" w:hanging="180"/>
              <w:rPr>
                <w:rFonts w:asciiTheme="majorBidi" w:hAnsiTheme="majorBidi" w:cstheme="majorBidi"/>
                <w:bCs/>
                <w:sz w:val="20"/>
              </w:rPr>
            </w:pPr>
            <w:r>
              <w:rPr>
                <w:rFonts w:asciiTheme="majorBidi" w:hAnsiTheme="majorBidi" w:cstheme="majorBidi"/>
                <w:bCs/>
                <w:sz w:val="20"/>
              </w:rPr>
              <w:t>Cables</w:t>
            </w:r>
          </w:p>
          <w:p w:rsidR="0097276E" w:rsidRDefault="0097276E" w:rsidP="007731EC">
            <w:pPr>
              <w:pStyle w:val="ListParagraph"/>
              <w:numPr>
                <w:ilvl w:val="2"/>
                <w:numId w:val="95"/>
              </w:numPr>
              <w:ind w:left="252" w:hanging="180"/>
              <w:rPr>
                <w:rFonts w:asciiTheme="majorBidi" w:hAnsiTheme="majorBidi" w:cstheme="majorBidi"/>
                <w:bCs/>
                <w:sz w:val="20"/>
              </w:rPr>
            </w:pPr>
            <w:r>
              <w:rPr>
                <w:rFonts w:asciiTheme="majorBidi" w:hAnsiTheme="majorBidi" w:cstheme="majorBidi"/>
                <w:bCs/>
                <w:sz w:val="20"/>
              </w:rPr>
              <w:t>Software Licenses</w:t>
            </w:r>
          </w:p>
          <w:p w:rsidR="0097276E" w:rsidRPr="0070104A" w:rsidRDefault="0097276E" w:rsidP="007731EC">
            <w:pPr>
              <w:pStyle w:val="ListParagraph"/>
              <w:numPr>
                <w:ilvl w:val="2"/>
                <w:numId w:val="95"/>
              </w:numPr>
              <w:ind w:left="252" w:hanging="180"/>
              <w:rPr>
                <w:rFonts w:asciiTheme="majorBidi" w:hAnsiTheme="majorBidi" w:cstheme="majorBidi"/>
                <w:bCs/>
                <w:sz w:val="20"/>
              </w:rPr>
            </w:pPr>
            <w:r>
              <w:rPr>
                <w:rFonts w:asciiTheme="majorBidi" w:hAnsiTheme="majorBidi" w:cstheme="majorBidi"/>
                <w:bCs/>
                <w:sz w:val="20"/>
              </w:rPr>
              <w:t>Wall/floor plates and ports</w:t>
            </w:r>
          </w:p>
        </w:tc>
        <w:tc>
          <w:tcPr>
            <w:tcW w:w="2970" w:type="dxa"/>
          </w:tcPr>
          <w:p w:rsidR="0097276E" w:rsidRDefault="0097276E" w:rsidP="007731EC">
            <w:pPr>
              <w:pStyle w:val="ListParagraph"/>
              <w:numPr>
                <w:ilvl w:val="2"/>
                <w:numId w:val="95"/>
              </w:numPr>
              <w:ind w:left="252" w:hanging="180"/>
              <w:rPr>
                <w:rFonts w:asciiTheme="majorBidi" w:hAnsiTheme="majorBidi" w:cstheme="majorBidi"/>
                <w:bCs/>
                <w:sz w:val="20"/>
              </w:rPr>
            </w:pPr>
          </w:p>
        </w:tc>
      </w:tr>
      <w:tr w:rsidR="0097276E" w:rsidRPr="00DA6341">
        <w:trPr>
          <w:trHeight w:val="1070"/>
        </w:trPr>
        <w:tc>
          <w:tcPr>
            <w:tcW w:w="648" w:type="dxa"/>
            <w:gridSpan w:val="2"/>
            <w:vAlign w:val="center"/>
          </w:tcPr>
          <w:p w:rsidR="0097276E" w:rsidRPr="00C051D9" w:rsidRDefault="0097276E" w:rsidP="00FA7FCC">
            <w:pPr>
              <w:pStyle w:val="ListParagraph"/>
              <w:tabs>
                <w:tab w:val="left" w:pos="8640"/>
              </w:tabs>
              <w:ind w:left="0"/>
              <w:rPr>
                <w:rFonts w:asciiTheme="majorBidi" w:hAnsiTheme="majorBidi" w:cstheme="majorBidi"/>
                <w:sz w:val="16"/>
                <w:szCs w:val="16"/>
              </w:rPr>
            </w:pPr>
            <w:r>
              <w:rPr>
                <w:rFonts w:asciiTheme="majorBidi" w:hAnsiTheme="majorBidi" w:cstheme="majorBidi"/>
                <w:sz w:val="16"/>
                <w:szCs w:val="16"/>
              </w:rPr>
              <w:t>2.2</w:t>
            </w:r>
            <w:r w:rsidRPr="00C051D9">
              <w:rPr>
                <w:rFonts w:asciiTheme="majorBidi" w:hAnsiTheme="majorBidi" w:cstheme="majorBidi"/>
                <w:sz w:val="16"/>
                <w:szCs w:val="16"/>
              </w:rPr>
              <w:t>.12</w:t>
            </w:r>
          </w:p>
        </w:tc>
        <w:tc>
          <w:tcPr>
            <w:tcW w:w="1260" w:type="dxa"/>
            <w:vAlign w:val="center"/>
          </w:tcPr>
          <w:p w:rsidR="0097276E" w:rsidRDefault="0097276E" w:rsidP="00FA7FCC">
            <w:pPr>
              <w:pStyle w:val="ListParagraph"/>
              <w:tabs>
                <w:tab w:val="left" w:pos="8640"/>
              </w:tabs>
              <w:ind w:left="0"/>
              <w:rPr>
                <w:rFonts w:asciiTheme="majorBidi" w:hAnsiTheme="majorBidi" w:cstheme="majorBidi"/>
                <w:bCs/>
                <w:sz w:val="20"/>
              </w:rPr>
            </w:pPr>
            <w:r>
              <w:rPr>
                <w:rFonts w:asciiTheme="majorBidi" w:hAnsiTheme="majorBidi" w:cstheme="majorBidi"/>
                <w:bCs/>
                <w:sz w:val="20"/>
              </w:rPr>
              <w:t>Rack</w:t>
            </w:r>
          </w:p>
        </w:tc>
        <w:tc>
          <w:tcPr>
            <w:tcW w:w="1530" w:type="dxa"/>
            <w:vAlign w:val="center"/>
          </w:tcPr>
          <w:p w:rsidR="0097276E" w:rsidRPr="00C051D9" w:rsidRDefault="0097276E" w:rsidP="00FA7FCC">
            <w:pPr>
              <w:pStyle w:val="ListParagraph"/>
              <w:tabs>
                <w:tab w:val="left" w:pos="8640"/>
              </w:tabs>
              <w:ind w:left="0"/>
              <w:rPr>
                <w:rFonts w:asciiTheme="majorBidi" w:hAnsiTheme="majorBidi" w:cstheme="majorBidi"/>
                <w:sz w:val="16"/>
                <w:szCs w:val="16"/>
              </w:rPr>
            </w:pPr>
            <w:r w:rsidRPr="00C051D9">
              <w:rPr>
                <w:rFonts w:asciiTheme="majorBidi" w:hAnsiTheme="majorBidi" w:cstheme="majorBidi"/>
                <w:sz w:val="16"/>
                <w:szCs w:val="16"/>
              </w:rPr>
              <w:t>Quantity: 1</w:t>
            </w:r>
          </w:p>
          <w:p w:rsidR="0097276E" w:rsidRPr="00C051D9" w:rsidRDefault="0097276E" w:rsidP="00FA7FCC">
            <w:pPr>
              <w:pStyle w:val="ListParagraph"/>
              <w:tabs>
                <w:tab w:val="left" w:pos="8640"/>
              </w:tabs>
              <w:ind w:left="0"/>
              <w:rPr>
                <w:rFonts w:asciiTheme="majorBidi" w:hAnsiTheme="majorBidi" w:cstheme="majorBidi"/>
                <w:sz w:val="16"/>
                <w:szCs w:val="16"/>
              </w:rPr>
            </w:pPr>
          </w:p>
          <w:p w:rsidR="0097276E" w:rsidRPr="00C051D9" w:rsidRDefault="0097276E" w:rsidP="00FA7FCC">
            <w:pPr>
              <w:pStyle w:val="ListParagraph"/>
              <w:tabs>
                <w:tab w:val="left" w:pos="8640"/>
              </w:tabs>
              <w:ind w:left="0"/>
              <w:rPr>
                <w:rFonts w:asciiTheme="majorBidi" w:hAnsiTheme="majorBidi" w:cstheme="majorBidi"/>
                <w:sz w:val="16"/>
                <w:szCs w:val="16"/>
              </w:rPr>
            </w:pPr>
            <w:r w:rsidRPr="00C051D9">
              <w:rPr>
                <w:rFonts w:asciiTheme="majorBidi" w:hAnsiTheme="majorBidi" w:cstheme="majorBidi"/>
                <w:sz w:val="16"/>
                <w:szCs w:val="16"/>
              </w:rPr>
              <w:t xml:space="preserve">Location: </w:t>
            </w:r>
          </w:p>
          <w:p w:rsidR="0097276E" w:rsidRPr="00C051D9" w:rsidRDefault="0097276E" w:rsidP="00FA7FCC">
            <w:pPr>
              <w:pStyle w:val="ListParagraph"/>
              <w:tabs>
                <w:tab w:val="left" w:pos="8640"/>
              </w:tabs>
              <w:ind w:left="0"/>
              <w:rPr>
                <w:rFonts w:asciiTheme="majorBidi" w:hAnsiTheme="majorBidi" w:cstheme="majorBidi"/>
                <w:sz w:val="16"/>
                <w:szCs w:val="16"/>
              </w:rPr>
            </w:pPr>
            <w:r w:rsidRPr="00C051D9">
              <w:rPr>
                <w:rFonts w:asciiTheme="majorBidi" w:hAnsiTheme="majorBidi" w:cstheme="majorBidi"/>
                <w:sz w:val="16"/>
                <w:szCs w:val="16"/>
              </w:rPr>
              <w:t>5</w:t>
            </w:r>
            <w:r w:rsidRPr="00C051D9">
              <w:rPr>
                <w:rFonts w:asciiTheme="majorBidi" w:hAnsiTheme="majorBidi" w:cstheme="majorBidi"/>
                <w:sz w:val="16"/>
                <w:szCs w:val="16"/>
                <w:vertAlign w:val="superscript"/>
              </w:rPr>
              <w:t>th</w:t>
            </w:r>
            <w:r w:rsidRPr="00C051D9">
              <w:rPr>
                <w:rFonts w:asciiTheme="majorBidi" w:hAnsiTheme="majorBidi" w:cstheme="majorBidi"/>
                <w:sz w:val="16"/>
                <w:szCs w:val="16"/>
              </w:rPr>
              <w:t xml:space="preserve"> Floor (1 room)</w:t>
            </w:r>
          </w:p>
          <w:p w:rsidR="0097276E" w:rsidRPr="00C051D9" w:rsidRDefault="0097276E" w:rsidP="00FA7FCC">
            <w:pPr>
              <w:pStyle w:val="ListParagraph"/>
              <w:tabs>
                <w:tab w:val="left" w:pos="8640"/>
              </w:tabs>
              <w:ind w:left="0"/>
              <w:rPr>
                <w:rFonts w:asciiTheme="majorBidi" w:hAnsiTheme="majorBidi" w:cstheme="majorBidi"/>
                <w:sz w:val="16"/>
                <w:szCs w:val="16"/>
              </w:rPr>
            </w:pPr>
            <w:r w:rsidRPr="00C051D9">
              <w:rPr>
                <w:rFonts w:asciiTheme="majorBidi" w:hAnsiTheme="majorBidi" w:cstheme="majorBidi"/>
                <w:sz w:val="16"/>
                <w:szCs w:val="16"/>
              </w:rPr>
              <w:t>8</w:t>
            </w:r>
            <w:r w:rsidRPr="00C051D9">
              <w:rPr>
                <w:rFonts w:asciiTheme="majorBidi" w:hAnsiTheme="majorBidi" w:cstheme="majorBidi"/>
                <w:sz w:val="16"/>
                <w:szCs w:val="16"/>
                <w:vertAlign w:val="superscript"/>
              </w:rPr>
              <w:t>th</w:t>
            </w:r>
            <w:r w:rsidRPr="00C051D9">
              <w:rPr>
                <w:rFonts w:asciiTheme="majorBidi" w:hAnsiTheme="majorBidi" w:cstheme="majorBidi"/>
                <w:sz w:val="16"/>
                <w:szCs w:val="16"/>
              </w:rPr>
              <w:t xml:space="preserve"> Floor (1 room)</w:t>
            </w:r>
          </w:p>
        </w:tc>
        <w:tc>
          <w:tcPr>
            <w:tcW w:w="2790" w:type="dxa"/>
            <w:vAlign w:val="center"/>
          </w:tcPr>
          <w:p w:rsidR="0097276E" w:rsidRDefault="0097276E" w:rsidP="007731EC">
            <w:pPr>
              <w:pStyle w:val="ListParagraph"/>
              <w:numPr>
                <w:ilvl w:val="2"/>
                <w:numId w:val="95"/>
              </w:numPr>
              <w:ind w:left="252" w:hanging="180"/>
              <w:rPr>
                <w:rFonts w:asciiTheme="majorBidi" w:hAnsiTheme="majorBidi" w:cstheme="majorBidi"/>
                <w:bCs/>
                <w:sz w:val="20"/>
              </w:rPr>
            </w:pPr>
            <w:r>
              <w:rPr>
                <w:rFonts w:asciiTheme="majorBidi" w:hAnsiTheme="majorBidi" w:cstheme="majorBidi"/>
                <w:bCs/>
                <w:sz w:val="20"/>
              </w:rPr>
              <w:t>12-15U</w:t>
            </w:r>
          </w:p>
          <w:p w:rsidR="0097276E" w:rsidRDefault="0097276E" w:rsidP="007731EC">
            <w:pPr>
              <w:pStyle w:val="ListParagraph"/>
              <w:numPr>
                <w:ilvl w:val="2"/>
                <w:numId w:val="95"/>
              </w:numPr>
              <w:ind w:left="252" w:hanging="180"/>
              <w:rPr>
                <w:rFonts w:asciiTheme="majorBidi" w:hAnsiTheme="majorBidi" w:cstheme="majorBidi"/>
                <w:bCs/>
                <w:sz w:val="20"/>
              </w:rPr>
            </w:pPr>
            <w:r>
              <w:rPr>
                <w:rFonts w:asciiTheme="majorBidi" w:hAnsiTheme="majorBidi" w:cstheme="majorBidi"/>
                <w:bCs/>
                <w:sz w:val="20"/>
              </w:rPr>
              <w:t>PDU included</w:t>
            </w:r>
          </w:p>
        </w:tc>
        <w:tc>
          <w:tcPr>
            <w:tcW w:w="2970" w:type="dxa"/>
          </w:tcPr>
          <w:p w:rsidR="0097276E" w:rsidRDefault="0097276E" w:rsidP="007731EC">
            <w:pPr>
              <w:pStyle w:val="ListParagraph"/>
              <w:numPr>
                <w:ilvl w:val="2"/>
                <w:numId w:val="95"/>
              </w:numPr>
              <w:ind w:left="252" w:hanging="180"/>
              <w:rPr>
                <w:rFonts w:asciiTheme="majorBidi" w:hAnsiTheme="majorBidi" w:cstheme="majorBidi"/>
                <w:bCs/>
                <w:sz w:val="20"/>
              </w:rPr>
            </w:pPr>
          </w:p>
        </w:tc>
      </w:tr>
      <w:tr w:rsidR="0097276E" w:rsidRPr="00DA6341">
        <w:trPr>
          <w:trHeight w:val="359"/>
        </w:trPr>
        <w:tc>
          <w:tcPr>
            <w:tcW w:w="9198" w:type="dxa"/>
            <w:gridSpan w:val="6"/>
            <w:shd w:val="clear" w:color="auto" w:fill="D9D9D9" w:themeFill="background1" w:themeFillShade="D9"/>
            <w:vAlign w:val="center"/>
          </w:tcPr>
          <w:p w:rsidR="0097276E" w:rsidRDefault="0097276E" w:rsidP="00FA7FCC">
            <w:pPr>
              <w:pStyle w:val="ListParagraph"/>
              <w:tabs>
                <w:tab w:val="left" w:pos="8640"/>
              </w:tabs>
              <w:ind w:left="360"/>
              <w:jc w:val="center"/>
              <w:rPr>
                <w:rFonts w:asciiTheme="majorBidi" w:hAnsiTheme="majorBidi" w:cstheme="majorBidi"/>
                <w:b/>
                <w:bCs/>
                <w:sz w:val="20"/>
                <w:szCs w:val="16"/>
              </w:rPr>
            </w:pPr>
            <w:r>
              <w:rPr>
                <w:rFonts w:asciiTheme="majorBidi" w:hAnsiTheme="majorBidi" w:cstheme="majorBidi"/>
                <w:b/>
                <w:bCs/>
                <w:sz w:val="20"/>
                <w:szCs w:val="16"/>
              </w:rPr>
              <w:t xml:space="preserve">2.3 </w:t>
            </w:r>
            <w:r w:rsidRPr="00C051D9">
              <w:rPr>
                <w:rFonts w:asciiTheme="majorBidi" w:hAnsiTheme="majorBidi" w:cstheme="majorBidi"/>
                <w:b/>
                <w:bCs/>
                <w:sz w:val="20"/>
                <w:szCs w:val="16"/>
              </w:rPr>
              <w:t>Staff Training/cum/conference/meeting room</w:t>
            </w:r>
          </w:p>
        </w:tc>
      </w:tr>
      <w:tr w:rsidR="0097276E" w:rsidRPr="004206C0">
        <w:trPr>
          <w:trHeight w:val="2573"/>
        </w:trPr>
        <w:tc>
          <w:tcPr>
            <w:tcW w:w="648" w:type="dxa"/>
            <w:gridSpan w:val="2"/>
            <w:vAlign w:val="center"/>
          </w:tcPr>
          <w:p w:rsidR="0097276E" w:rsidRPr="00DA6341"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2.3.1</w:t>
            </w:r>
          </w:p>
        </w:tc>
        <w:tc>
          <w:tcPr>
            <w:tcW w:w="1260" w:type="dxa"/>
            <w:vAlign w:val="center"/>
          </w:tcPr>
          <w:p w:rsidR="0097276E" w:rsidRPr="00DA6341" w:rsidRDefault="0097276E" w:rsidP="00FA7FCC">
            <w:pPr>
              <w:pStyle w:val="ListParagraph"/>
              <w:tabs>
                <w:tab w:val="left" w:pos="8640"/>
              </w:tabs>
              <w:ind w:left="0"/>
              <w:rPr>
                <w:rFonts w:asciiTheme="majorBidi" w:hAnsiTheme="majorBidi" w:cstheme="majorBidi"/>
                <w:sz w:val="20"/>
                <w:szCs w:val="16"/>
              </w:rPr>
            </w:pPr>
            <w:r w:rsidRPr="0070104A">
              <w:rPr>
                <w:rFonts w:asciiTheme="majorBidi" w:hAnsiTheme="majorBidi" w:cstheme="majorBidi"/>
                <w:bCs/>
                <w:sz w:val="20"/>
              </w:rPr>
              <w:t>Digital Presentation System with Integrated Controller</w:t>
            </w:r>
          </w:p>
        </w:tc>
        <w:tc>
          <w:tcPr>
            <w:tcW w:w="1530" w:type="dxa"/>
            <w:vAlign w:val="center"/>
          </w:tcPr>
          <w:p w:rsidR="0097276E" w:rsidRPr="00EB2EFC" w:rsidRDefault="0097276E" w:rsidP="00FA7FCC">
            <w:pPr>
              <w:pStyle w:val="ListParagraph"/>
              <w:tabs>
                <w:tab w:val="left" w:pos="8640"/>
              </w:tabs>
              <w:ind w:left="0"/>
              <w:rPr>
                <w:rFonts w:asciiTheme="majorBidi" w:hAnsiTheme="majorBidi" w:cstheme="majorBidi"/>
                <w:sz w:val="16"/>
                <w:szCs w:val="16"/>
              </w:rPr>
            </w:pPr>
            <w:r w:rsidRPr="00EB2EFC">
              <w:rPr>
                <w:rFonts w:asciiTheme="majorBidi" w:hAnsiTheme="majorBidi" w:cstheme="majorBidi"/>
                <w:sz w:val="16"/>
                <w:szCs w:val="16"/>
              </w:rPr>
              <w:t>Quantity: 1 / room</w:t>
            </w:r>
          </w:p>
          <w:p w:rsidR="0097276E" w:rsidRPr="00EB2EFC" w:rsidRDefault="0097276E" w:rsidP="00FA7FCC">
            <w:pPr>
              <w:pStyle w:val="ListParagraph"/>
              <w:tabs>
                <w:tab w:val="left" w:pos="8640"/>
              </w:tabs>
              <w:ind w:left="0"/>
              <w:rPr>
                <w:rFonts w:asciiTheme="majorBidi" w:hAnsiTheme="majorBidi" w:cstheme="majorBidi"/>
                <w:sz w:val="16"/>
                <w:szCs w:val="16"/>
              </w:rPr>
            </w:pPr>
          </w:p>
          <w:p w:rsidR="0097276E" w:rsidRPr="00EB2EFC" w:rsidRDefault="0097276E" w:rsidP="00FA7FCC">
            <w:pPr>
              <w:pStyle w:val="ListParagraph"/>
              <w:tabs>
                <w:tab w:val="left" w:pos="8640"/>
              </w:tabs>
              <w:ind w:left="0"/>
              <w:rPr>
                <w:rFonts w:asciiTheme="majorBidi" w:hAnsiTheme="majorBidi" w:cstheme="majorBidi"/>
                <w:sz w:val="16"/>
                <w:szCs w:val="16"/>
              </w:rPr>
            </w:pPr>
            <w:r w:rsidRPr="00EB2EFC">
              <w:rPr>
                <w:rFonts w:asciiTheme="majorBidi" w:hAnsiTheme="majorBidi" w:cstheme="majorBidi"/>
                <w:sz w:val="16"/>
                <w:szCs w:val="16"/>
              </w:rPr>
              <w:t xml:space="preserve">Location: </w:t>
            </w:r>
          </w:p>
          <w:p w:rsidR="0097276E" w:rsidRPr="00EB2EFC" w:rsidRDefault="0097276E" w:rsidP="00FA7FCC">
            <w:pPr>
              <w:pStyle w:val="ListParagraph"/>
              <w:tabs>
                <w:tab w:val="left" w:pos="8640"/>
              </w:tabs>
              <w:ind w:left="0"/>
              <w:rPr>
                <w:rFonts w:asciiTheme="majorBidi" w:hAnsiTheme="majorBidi" w:cstheme="majorBidi"/>
                <w:sz w:val="16"/>
                <w:szCs w:val="16"/>
              </w:rPr>
            </w:pPr>
            <w:r w:rsidRPr="00EB2EFC">
              <w:rPr>
                <w:rFonts w:asciiTheme="majorBidi" w:hAnsiTheme="majorBidi" w:cstheme="majorBidi"/>
                <w:sz w:val="16"/>
                <w:szCs w:val="16"/>
              </w:rPr>
              <w:t>9</w:t>
            </w:r>
            <w:r w:rsidRPr="00EB2EFC">
              <w:rPr>
                <w:rFonts w:asciiTheme="majorBidi" w:hAnsiTheme="majorBidi" w:cstheme="majorBidi"/>
                <w:sz w:val="16"/>
                <w:szCs w:val="16"/>
                <w:vertAlign w:val="superscript"/>
              </w:rPr>
              <w:t>th</w:t>
            </w:r>
            <w:r w:rsidRPr="00EB2EFC">
              <w:rPr>
                <w:rFonts w:asciiTheme="majorBidi" w:hAnsiTheme="majorBidi" w:cstheme="majorBidi"/>
                <w:sz w:val="16"/>
                <w:szCs w:val="16"/>
              </w:rPr>
              <w:t xml:space="preserve"> Floor (1 room)</w:t>
            </w:r>
          </w:p>
          <w:p w:rsidR="0097276E" w:rsidRPr="00EB2EFC" w:rsidRDefault="0097276E" w:rsidP="00FA7FCC">
            <w:pPr>
              <w:pStyle w:val="ListParagraph"/>
              <w:tabs>
                <w:tab w:val="left" w:pos="8640"/>
              </w:tabs>
              <w:ind w:left="0"/>
              <w:rPr>
                <w:rFonts w:asciiTheme="majorBidi" w:hAnsiTheme="majorBidi" w:cstheme="majorBidi"/>
                <w:sz w:val="16"/>
                <w:szCs w:val="16"/>
              </w:rPr>
            </w:pPr>
            <w:r w:rsidRPr="00EB2EFC">
              <w:rPr>
                <w:rFonts w:asciiTheme="majorBidi" w:hAnsiTheme="majorBidi" w:cstheme="majorBidi"/>
                <w:sz w:val="16"/>
                <w:szCs w:val="16"/>
              </w:rPr>
              <w:t>10</w:t>
            </w:r>
            <w:r w:rsidRPr="00EB2EFC">
              <w:rPr>
                <w:rFonts w:asciiTheme="majorBidi" w:hAnsiTheme="majorBidi" w:cstheme="majorBidi"/>
                <w:sz w:val="16"/>
                <w:szCs w:val="16"/>
                <w:vertAlign w:val="superscript"/>
              </w:rPr>
              <w:t>th</w:t>
            </w:r>
            <w:r w:rsidRPr="00EB2EFC">
              <w:rPr>
                <w:rFonts w:asciiTheme="majorBidi" w:hAnsiTheme="majorBidi" w:cstheme="majorBidi"/>
                <w:sz w:val="16"/>
                <w:szCs w:val="16"/>
              </w:rPr>
              <w:t xml:space="preserve"> Floor (1 room)</w:t>
            </w:r>
          </w:p>
        </w:tc>
        <w:tc>
          <w:tcPr>
            <w:tcW w:w="2790" w:type="dxa"/>
            <w:vAlign w:val="center"/>
          </w:tcPr>
          <w:p w:rsidR="0097276E" w:rsidRPr="004206C0" w:rsidRDefault="0097276E" w:rsidP="007731EC">
            <w:pPr>
              <w:pStyle w:val="ListParagraph"/>
              <w:numPr>
                <w:ilvl w:val="0"/>
                <w:numId w:val="93"/>
              </w:numPr>
              <w:tabs>
                <w:tab w:val="left" w:pos="8640"/>
              </w:tabs>
              <w:ind w:left="215" w:hanging="180"/>
              <w:rPr>
                <w:rFonts w:asciiTheme="majorBidi" w:hAnsiTheme="majorBidi" w:cstheme="majorBidi"/>
                <w:bCs/>
                <w:sz w:val="20"/>
              </w:rPr>
            </w:pPr>
            <w:r w:rsidRPr="004206C0">
              <w:rPr>
                <w:rFonts w:asciiTheme="majorBidi" w:hAnsiTheme="majorBidi" w:cstheme="majorBidi"/>
                <w:bCs/>
                <w:sz w:val="20"/>
              </w:rPr>
              <w:t>6 inputs and 2 outputs for a total of 6 x 2 matrix switching capability</w:t>
            </w:r>
          </w:p>
          <w:p w:rsidR="0097276E" w:rsidRPr="004206C0" w:rsidRDefault="0097276E" w:rsidP="007731EC">
            <w:pPr>
              <w:pStyle w:val="ListParagraph"/>
              <w:numPr>
                <w:ilvl w:val="0"/>
                <w:numId w:val="93"/>
              </w:numPr>
              <w:ind w:left="215" w:hanging="180"/>
              <w:rPr>
                <w:rFonts w:asciiTheme="majorBidi" w:hAnsiTheme="majorBidi" w:cstheme="majorBidi"/>
                <w:sz w:val="20"/>
              </w:rPr>
            </w:pPr>
            <w:r w:rsidRPr="004206C0">
              <w:rPr>
                <w:rFonts w:asciiTheme="majorBidi" w:hAnsiTheme="majorBidi" w:cstheme="majorBidi"/>
                <w:sz w:val="20"/>
              </w:rPr>
              <w:t>Both analog (VGA) and digital video inputs (HDMI and DVI) and outputs</w:t>
            </w:r>
          </w:p>
          <w:p w:rsidR="0097276E" w:rsidRPr="004206C0" w:rsidRDefault="0097276E" w:rsidP="007731EC">
            <w:pPr>
              <w:pStyle w:val="ListParagraph"/>
              <w:numPr>
                <w:ilvl w:val="0"/>
                <w:numId w:val="93"/>
              </w:numPr>
              <w:ind w:left="215" w:hanging="180"/>
              <w:rPr>
                <w:rFonts w:asciiTheme="majorBidi" w:hAnsiTheme="majorBidi" w:cstheme="majorBidi"/>
                <w:sz w:val="20"/>
              </w:rPr>
            </w:pPr>
            <w:r w:rsidRPr="004206C0">
              <w:rPr>
                <w:rFonts w:asciiTheme="majorBidi" w:hAnsiTheme="majorBidi" w:cstheme="majorBidi"/>
                <w:sz w:val="20"/>
              </w:rPr>
              <w:t>An integrated audio amplifier of 40W</w:t>
            </w:r>
          </w:p>
          <w:p w:rsidR="0097276E" w:rsidRPr="004206C0" w:rsidRDefault="0097276E" w:rsidP="007731EC">
            <w:pPr>
              <w:pStyle w:val="ListParagraph"/>
              <w:numPr>
                <w:ilvl w:val="0"/>
                <w:numId w:val="93"/>
              </w:numPr>
              <w:ind w:left="215" w:hanging="180"/>
              <w:rPr>
                <w:rFonts w:asciiTheme="majorBidi" w:hAnsiTheme="majorBidi" w:cstheme="majorBidi"/>
                <w:sz w:val="20"/>
              </w:rPr>
            </w:pPr>
            <w:r w:rsidRPr="004206C0">
              <w:rPr>
                <w:rFonts w:asciiTheme="majorBidi" w:hAnsiTheme="majorBidi" w:cstheme="majorBidi"/>
                <w:sz w:val="20"/>
              </w:rPr>
              <w:t>An integrated microphone mixer that provides phantom power.</w:t>
            </w:r>
          </w:p>
          <w:p w:rsidR="0097276E" w:rsidRPr="004206C0" w:rsidRDefault="0097276E" w:rsidP="007731EC">
            <w:pPr>
              <w:pStyle w:val="ListParagraph"/>
              <w:numPr>
                <w:ilvl w:val="0"/>
                <w:numId w:val="93"/>
              </w:numPr>
              <w:ind w:left="215" w:hanging="180"/>
              <w:rPr>
                <w:rFonts w:asciiTheme="majorBidi" w:hAnsiTheme="majorBidi" w:cstheme="majorBidi"/>
                <w:sz w:val="20"/>
              </w:rPr>
            </w:pPr>
            <w:r w:rsidRPr="004206C0">
              <w:rPr>
                <w:rFonts w:asciiTheme="majorBidi" w:hAnsiTheme="majorBidi" w:cstheme="majorBidi"/>
                <w:sz w:val="20"/>
              </w:rPr>
              <w:t>Enough control ports to control all the AV equipment in the room</w:t>
            </w:r>
          </w:p>
          <w:p w:rsidR="0097276E" w:rsidRPr="004206C0" w:rsidRDefault="0097276E" w:rsidP="007731EC">
            <w:pPr>
              <w:pStyle w:val="ListParagraph"/>
              <w:numPr>
                <w:ilvl w:val="0"/>
                <w:numId w:val="93"/>
              </w:numPr>
              <w:tabs>
                <w:tab w:val="left" w:pos="8640"/>
              </w:tabs>
              <w:ind w:left="215" w:hanging="180"/>
              <w:rPr>
                <w:rFonts w:asciiTheme="majorBidi" w:hAnsiTheme="majorBidi" w:cstheme="majorBidi"/>
                <w:bCs/>
                <w:sz w:val="20"/>
              </w:rPr>
            </w:pPr>
            <w:r w:rsidRPr="004206C0">
              <w:rPr>
                <w:rFonts w:asciiTheme="majorBidi" w:hAnsiTheme="majorBidi" w:cstheme="majorBidi"/>
                <w:sz w:val="20"/>
              </w:rPr>
              <w:t xml:space="preserve">Should have a video </w:t>
            </w:r>
            <w:proofErr w:type="spellStart"/>
            <w:r w:rsidRPr="004206C0">
              <w:rPr>
                <w:rFonts w:asciiTheme="majorBidi" w:hAnsiTheme="majorBidi" w:cstheme="majorBidi"/>
                <w:sz w:val="20"/>
              </w:rPr>
              <w:t>scaler</w:t>
            </w:r>
            <w:proofErr w:type="spellEnd"/>
            <w:r w:rsidRPr="004206C0">
              <w:rPr>
                <w:rFonts w:asciiTheme="majorBidi" w:hAnsiTheme="majorBidi" w:cstheme="majorBidi"/>
                <w:sz w:val="20"/>
              </w:rPr>
              <w:t xml:space="preserve"> built in to scale standard definition video feeds to the native high definition resolution of the displays in the room.</w:t>
            </w:r>
          </w:p>
        </w:tc>
        <w:tc>
          <w:tcPr>
            <w:tcW w:w="2970" w:type="dxa"/>
          </w:tcPr>
          <w:p w:rsidR="0097276E" w:rsidRPr="004206C0" w:rsidRDefault="0097276E" w:rsidP="007731EC">
            <w:pPr>
              <w:pStyle w:val="ListParagraph"/>
              <w:numPr>
                <w:ilvl w:val="0"/>
                <w:numId w:val="93"/>
              </w:numPr>
              <w:tabs>
                <w:tab w:val="left" w:pos="8640"/>
              </w:tabs>
              <w:ind w:left="215" w:hanging="180"/>
              <w:rPr>
                <w:rFonts w:asciiTheme="majorBidi" w:hAnsiTheme="majorBidi" w:cstheme="majorBidi"/>
                <w:bCs/>
                <w:sz w:val="20"/>
              </w:rPr>
            </w:pPr>
          </w:p>
        </w:tc>
      </w:tr>
      <w:tr w:rsidR="0097276E" w:rsidRPr="007C11A5">
        <w:trPr>
          <w:trHeight w:val="3410"/>
        </w:trPr>
        <w:tc>
          <w:tcPr>
            <w:tcW w:w="648" w:type="dxa"/>
            <w:gridSpan w:val="2"/>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lastRenderedPageBreak/>
              <w:t>2.3.2</w:t>
            </w:r>
          </w:p>
        </w:tc>
        <w:tc>
          <w:tcPr>
            <w:tcW w:w="1260" w:type="dxa"/>
            <w:vAlign w:val="center"/>
          </w:tcPr>
          <w:p w:rsidR="0097276E" w:rsidRPr="0070104A" w:rsidRDefault="0097276E" w:rsidP="00FA7FCC">
            <w:pPr>
              <w:pStyle w:val="ListParagraph"/>
              <w:tabs>
                <w:tab w:val="left" w:pos="8640"/>
              </w:tabs>
              <w:ind w:left="0"/>
              <w:rPr>
                <w:rFonts w:asciiTheme="majorBidi" w:hAnsiTheme="majorBidi" w:cstheme="majorBidi"/>
                <w:bCs/>
                <w:sz w:val="20"/>
              </w:rPr>
            </w:pPr>
            <w:r>
              <w:rPr>
                <w:rFonts w:asciiTheme="majorBidi" w:hAnsiTheme="majorBidi" w:cstheme="majorBidi"/>
                <w:bCs/>
                <w:sz w:val="20"/>
              </w:rPr>
              <w:t>Projector</w:t>
            </w:r>
          </w:p>
        </w:tc>
        <w:tc>
          <w:tcPr>
            <w:tcW w:w="1530" w:type="dxa"/>
            <w:vAlign w:val="center"/>
          </w:tcPr>
          <w:p w:rsidR="0097276E" w:rsidRPr="00EB2EFC" w:rsidRDefault="0097276E" w:rsidP="00FA7FCC">
            <w:pPr>
              <w:pStyle w:val="ListParagraph"/>
              <w:tabs>
                <w:tab w:val="left" w:pos="8640"/>
              </w:tabs>
              <w:ind w:left="0"/>
              <w:rPr>
                <w:rFonts w:asciiTheme="majorBidi" w:hAnsiTheme="majorBidi" w:cstheme="majorBidi"/>
                <w:sz w:val="16"/>
                <w:szCs w:val="16"/>
              </w:rPr>
            </w:pPr>
            <w:r w:rsidRPr="00EB2EFC">
              <w:rPr>
                <w:rFonts w:asciiTheme="majorBidi" w:hAnsiTheme="majorBidi" w:cstheme="majorBidi"/>
                <w:sz w:val="16"/>
                <w:szCs w:val="16"/>
              </w:rPr>
              <w:t>Quantity: 1 / room</w:t>
            </w:r>
          </w:p>
          <w:p w:rsidR="0097276E" w:rsidRPr="00EB2EFC" w:rsidRDefault="0097276E" w:rsidP="00FA7FCC">
            <w:pPr>
              <w:pStyle w:val="ListParagraph"/>
              <w:tabs>
                <w:tab w:val="left" w:pos="8640"/>
              </w:tabs>
              <w:ind w:left="0"/>
              <w:rPr>
                <w:rFonts w:asciiTheme="majorBidi" w:hAnsiTheme="majorBidi" w:cstheme="majorBidi"/>
                <w:sz w:val="16"/>
                <w:szCs w:val="16"/>
              </w:rPr>
            </w:pPr>
          </w:p>
          <w:p w:rsidR="0097276E" w:rsidRPr="00EB2EFC" w:rsidRDefault="0097276E" w:rsidP="00FA7FCC">
            <w:pPr>
              <w:pStyle w:val="ListParagraph"/>
              <w:tabs>
                <w:tab w:val="left" w:pos="8640"/>
              </w:tabs>
              <w:ind w:left="0"/>
              <w:rPr>
                <w:rFonts w:asciiTheme="majorBidi" w:hAnsiTheme="majorBidi" w:cstheme="majorBidi"/>
                <w:sz w:val="16"/>
                <w:szCs w:val="16"/>
              </w:rPr>
            </w:pPr>
            <w:r w:rsidRPr="00EB2EFC">
              <w:rPr>
                <w:rFonts w:asciiTheme="majorBidi" w:hAnsiTheme="majorBidi" w:cstheme="majorBidi"/>
                <w:sz w:val="16"/>
                <w:szCs w:val="16"/>
              </w:rPr>
              <w:t>Location:</w:t>
            </w:r>
          </w:p>
          <w:p w:rsidR="0097276E" w:rsidRPr="00EB2EFC" w:rsidRDefault="0097276E" w:rsidP="00FA7FCC">
            <w:pPr>
              <w:pStyle w:val="ListParagraph"/>
              <w:tabs>
                <w:tab w:val="left" w:pos="8640"/>
              </w:tabs>
              <w:ind w:left="0"/>
              <w:rPr>
                <w:rFonts w:asciiTheme="majorBidi" w:hAnsiTheme="majorBidi" w:cstheme="majorBidi"/>
                <w:sz w:val="16"/>
                <w:szCs w:val="16"/>
              </w:rPr>
            </w:pPr>
            <w:r w:rsidRPr="00EB2EFC">
              <w:rPr>
                <w:rFonts w:asciiTheme="majorBidi" w:hAnsiTheme="majorBidi" w:cstheme="majorBidi"/>
                <w:sz w:val="16"/>
                <w:szCs w:val="16"/>
              </w:rPr>
              <w:t>9</w:t>
            </w:r>
            <w:r w:rsidRPr="00EB2EFC">
              <w:rPr>
                <w:rFonts w:asciiTheme="majorBidi" w:hAnsiTheme="majorBidi" w:cstheme="majorBidi"/>
                <w:sz w:val="16"/>
                <w:szCs w:val="16"/>
                <w:vertAlign w:val="superscript"/>
              </w:rPr>
              <w:t>th</w:t>
            </w:r>
            <w:r w:rsidRPr="00EB2EFC">
              <w:rPr>
                <w:rFonts w:asciiTheme="majorBidi" w:hAnsiTheme="majorBidi" w:cstheme="majorBidi"/>
                <w:sz w:val="16"/>
                <w:szCs w:val="16"/>
              </w:rPr>
              <w:t xml:space="preserve"> Floor (1 room)</w:t>
            </w:r>
          </w:p>
          <w:p w:rsidR="0097276E" w:rsidRPr="00EB2EFC" w:rsidRDefault="0097276E" w:rsidP="00FA7FCC">
            <w:pPr>
              <w:pStyle w:val="ListParagraph"/>
              <w:tabs>
                <w:tab w:val="left" w:pos="8640"/>
              </w:tabs>
              <w:ind w:left="0"/>
              <w:rPr>
                <w:rFonts w:asciiTheme="majorBidi" w:hAnsiTheme="majorBidi" w:cstheme="majorBidi"/>
                <w:sz w:val="16"/>
                <w:szCs w:val="16"/>
              </w:rPr>
            </w:pPr>
            <w:r w:rsidRPr="00EB2EFC">
              <w:rPr>
                <w:rFonts w:asciiTheme="majorBidi" w:hAnsiTheme="majorBidi" w:cstheme="majorBidi"/>
                <w:sz w:val="16"/>
                <w:szCs w:val="16"/>
              </w:rPr>
              <w:t>10</w:t>
            </w:r>
            <w:r w:rsidRPr="00EB2EFC">
              <w:rPr>
                <w:rFonts w:asciiTheme="majorBidi" w:hAnsiTheme="majorBidi" w:cstheme="majorBidi"/>
                <w:sz w:val="16"/>
                <w:szCs w:val="16"/>
                <w:vertAlign w:val="superscript"/>
              </w:rPr>
              <w:t>th</w:t>
            </w:r>
            <w:r w:rsidRPr="00EB2EFC">
              <w:rPr>
                <w:rFonts w:asciiTheme="majorBidi" w:hAnsiTheme="majorBidi" w:cstheme="majorBidi"/>
                <w:sz w:val="16"/>
                <w:szCs w:val="16"/>
              </w:rPr>
              <w:t xml:space="preserve"> Floor (1 room)</w:t>
            </w:r>
          </w:p>
        </w:tc>
        <w:tc>
          <w:tcPr>
            <w:tcW w:w="2790" w:type="dxa"/>
            <w:vAlign w:val="center"/>
          </w:tcPr>
          <w:p w:rsidR="0097276E" w:rsidRPr="007C11A5" w:rsidRDefault="0097276E" w:rsidP="007731EC">
            <w:pPr>
              <w:pStyle w:val="ListParagraph"/>
              <w:numPr>
                <w:ilvl w:val="0"/>
                <w:numId w:val="94"/>
              </w:numPr>
              <w:tabs>
                <w:tab w:val="left" w:pos="8640"/>
              </w:tabs>
              <w:ind w:left="215" w:hanging="215"/>
              <w:rPr>
                <w:rFonts w:asciiTheme="majorBidi" w:hAnsiTheme="majorBidi" w:cstheme="majorBidi"/>
                <w:bCs/>
                <w:sz w:val="20"/>
              </w:rPr>
            </w:pPr>
            <w:r w:rsidRPr="004206C0">
              <w:rPr>
                <w:rFonts w:asciiTheme="majorBidi" w:hAnsiTheme="majorBidi" w:cstheme="majorBidi"/>
                <w:sz w:val="20"/>
              </w:rPr>
              <w:t>DLP projection technology</w:t>
            </w:r>
          </w:p>
          <w:p w:rsidR="0097276E" w:rsidRPr="004206C0" w:rsidRDefault="0097276E" w:rsidP="007731EC">
            <w:pPr>
              <w:pStyle w:val="ListParagraph"/>
              <w:numPr>
                <w:ilvl w:val="0"/>
                <w:numId w:val="94"/>
              </w:numPr>
              <w:tabs>
                <w:tab w:val="left" w:pos="8640"/>
              </w:tabs>
              <w:ind w:left="215" w:hanging="215"/>
              <w:rPr>
                <w:rFonts w:asciiTheme="majorBidi" w:hAnsiTheme="majorBidi" w:cstheme="majorBidi"/>
                <w:bCs/>
                <w:sz w:val="20"/>
              </w:rPr>
            </w:pPr>
            <w:r>
              <w:rPr>
                <w:rFonts w:asciiTheme="majorBidi" w:hAnsiTheme="majorBidi" w:cstheme="majorBidi"/>
                <w:sz w:val="20"/>
              </w:rPr>
              <w:t>5000 lumens max brightness</w:t>
            </w:r>
          </w:p>
          <w:p w:rsidR="0097276E" w:rsidRPr="004206C0" w:rsidRDefault="0097276E" w:rsidP="007731EC">
            <w:pPr>
              <w:pStyle w:val="ListParagraph"/>
              <w:numPr>
                <w:ilvl w:val="0"/>
                <w:numId w:val="94"/>
              </w:numPr>
              <w:tabs>
                <w:tab w:val="left" w:pos="8640"/>
              </w:tabs>
              <w:ind w:left="215" w:hanging="215"/>
              <w:rPr>
                <w:rFonts w:asciiTheme="majorBidi" w:hAnsiTheme="majorBidi" w:cstheme="majorBidi"/>
                <w:bCs/>
                <w:sz w:val="20"/>
              </w:rPr>
            </w:pPr>
            <w:r w:rsidRPr="004206C0">
              <w:rPr>
                <w:rFonts w:asciiTheme="majorBidi" w:hAnsiTheme="majorBidi" w:cstheme="majorBidi"/>
                <w:sz w:val="20"/>
              </w:rPr>
              <w:t>Lamp life of at least 1500 hours on bright mode</w:t>
            </w:r>
          </w:p>
          <w:p w:rsidR="0097276E" w:rsidRPr="004206C0" w:rsidRDefault="0097276E" w:rsidP="007731EC">
            <w:pPr>
              <w:pStyle w:val="ListParagraph"/>
              <w:numPr>
                <w:ilvl w:val="0"/>
                <w:numId w:val="94"/>
              </w:numPr>
              <w:tabs>
                <w:tab w:val="left" w:pos="8640"/>
              </w:tabs>
              <w:ind w:left="215" w:hanging="215"/>
              <w:rPr>
                <w:rFonts w:asciiTheme="majorBidi" w:hAnsiTheme="majorBidi" w:cstheme="majorBidi"/>
                <w:bCs/>
                <w:sz w:val="20"/>
              </w:rPr>
            </w:pPr>
            <w:r w:rsidRPr="004206C0">
              <w:rPr>
                <w:rFonts w:asciiTheme="majorBidi" w:hAnsiTheme="majorBidi" w:cstheme="majorBidi"/>
                <w:sz w:val="20"/>
              </w:rPr>
              <w:t>Native resolution of WUXGA (1920 x 1200)</w:t>
            </w:r>
          </w:p>
          <w:p w:rsidR="0097276E" w:rsidRPr="004206C0" w:rsidRDefault="0097276E" w:rsidP="007731EC">
            <w:pPr>
              <w:pStyle w:val="ListParagraph"/>
              <w:numPr>
                <w:ilvl w:val="0"/>
                <w:numId w:val="94"/>
              </w:numPr>
              <w:tabs>
                <w:tab w:val="left" w:pos="8640"/>
              </w:tabs>
              <w:ind w:left="215" w:hanging="215"/>
              <w:rPr>
                <w:rFonts w:asciiTheme="majorBidi" w:hAnsiTheme="majorBidi" w:cstheme="majorBidi"/>
                <w:bCs/>
                <w:sz w:val="20"/>
              </w:rPr>
            </w:pPr>
            <w:r w:rsidRPr="004206C0">
              <w:rPr>
                <w:rFonts w:asciiTheme="majorBidi" w:hAnsiTheme="majorBidi" w:cstheme="majorBidi"/>
                <w:sz w:val="20"/>
              </w:rPr>
              <w:t>HDMI, VGA and DVI inputs</w:t>
            </w:r>
          </w:p>
          <w:p w:rsidR="0097276E" w:rsidRDefault="0097276E" w:rsidP="007731EC">
            <w:pPr>
              <w:pStyle w:val="ListParagraph"/>
              <w:numPr>
                <w:ilvl w:val="0"/>
                <w:numId w:val="94"/>
              </w:numPr>
              <w:tabs>
                <w:tab w:val="left" w:pos="8640"/>
              </w:tabs>
              <w:ind w:left="215" w:hanging="215"/>
              <w:rPr>
                <w:rFonts w:asciiTheme="majorBidi" w:hAnsiTheme="majorBidi" w:cstheme="majorBidi"/>
                <w:bCs/>
                <w:sz w:val="20"/>
              </w:rPr>
            </w:pPr>
            <w:r w:rsidRPr="004206C0">
              <w:rPr>
                <w:rFonts w:asciiTheme="majorBidi" w:hAnsiTheme="majorBidi" w:cstheme="majorBidi"/>
                <w:bCs/>
                <w:sz w:val="20"/>
              </w:rPr>
              <w:t>RS-232 or IP based control</w:t>
            </w:r>
          </w:p>
          <w:p w:rsidR="0097276E" w:rsidRPr="004206C0" w:rsidRDefault="0097276E" w:rsidP="007731EC">
            <w:pPr>
              <w:pStyle w:val="ListParagraph"/>
              <w:numPr>
                <w:ilvl w:val="0"/>
                <w:numId w:val="94"/>
              </w:numPr>
              <w:tabs>
                <w:tab w:val="left" w:pos="8640"/>
              </w:tabs>
              <w:ind w:left="215" w:hanging="215"/>
              <w:rPr>
                <w:rFonts w:asciiTheme="majorBidi" w:hAnsiTheme="majorBidi" w:cstheme="majorBidi"/>
                <w:bCs/>
                <w:sz w:val="20"/>
              </w:rPr>
            </w:pPr>
            <w:r>
              <w:rPr>
                <w:rFonts w:asciiTheme="majorBidi" w:hAnsiTheme="majorBidi" w:cstheme="majorBidi"/>
                <w:bCs/>
                <w:sz w:val="20"/>
              </w:rPr>
              <w:t>RJ45 Ethernet</w:t>
            </w:r>
          </w:p>
          <w:p w:rsidR="0097276E" w:rsidRDefault="0097276E" w:rsidP="007731EC">
            <w:pPr>
              <w:pStyle w:val="ListParagraph"/>
              <w:numPr>
                <w:ilvl w:val="0"/>
                <w:numId w:val="94"/>
              </w:numPr>
              <w:tabs>
                <w:tab w:val="left" w:pos="8640"/>
              </w:tabs>
              <w:ind w:left="215" w:hanging="215"/>
              <w:rPr>
                <w:rFonts w:asciiTheme="majorBidi" w:hAnsiTheme="majorBidi" w:cstheme="majorBidi"/>
                <w:bCs/>
                <w:sz w:val="20"/>
              </w:rPr>
            </w:pPr>
            <w:r w:rsidRPr="004206C0">
              <w:rPr>
                <w:rFonts w:asciiTheme="majorBidi" w:hAnsiTheme="majorBidi" w:cstheme="majorBidi"/>
                <w:bCs/>
                <w:sz w:val="20"/>
              </w:rPr>
              <w:t>Warranty must cover lamp replacements for the duration of the warranty</w:t>
            </w:r>
            <w:r>
              <w:rPr>
                <w:rFonts w:asciiTheme="majorBidi" w:hAnsiTheme="majorBidi" w:cstheme="majorBidi"/>
                <w:bCs/>
                <w:sz w:val="20"/>
              </w:rPr>
              <w:t>.</w:t>
            </w:r>
          </w:p>
          <w:p w:rsidR="0097276E" w:rsidRDefault="0097276E" w:rsidP="007731EC">
            <w:pPr>
              <w:pStyle w:val="ListParagraph"/>
              <w:numPr>
                <w:ilvl w:val="0"/>
                <w:numId w:val="94"/>
              </w:numPr>
              <w:ind w:left="215" w:hanging="215"/>
              <w:rPr>
                <w:rFonts w:asciiTheme="majorBidi" w:hAnsiTheme="majorBidi" w:cstheme="majorBidi"/>
                <w:sz w:val="20"/>
              </w:rPr>
            </w:pPr>
            <w:r w:rsidRPr="007D4418">
              <w:rPr>
                <w:rFonts w:asciiTheme="majorBidi" w:hAnsiTheme="majorBidi" w:cstheme="majorBidi"/>
                <w:sz w:val="20"/>
              </w:rPr>
              <w:t>Should be accompanied by grey high contrast motorized screens that are in the same aspect ratio (image width-to-height ratio) as the projector</w:t>
            </w:r>
            <w:r w:rsidRPr="0029095E">
              <w:rPr>
                <w:rFonts w:asciiTheme="majorBidi" w:hAnsiTheme="majorBidi" w:cstheme="majorBidi"/>
                <w:sz w:val="20"/>
              </w:rPr>
              <w:t xml:space="preserve">. </w:t>
            </w:r>
          </w:p>
          <w:p w:rsidR="0097276E" w:rsidRPr="007C11A5" w:rsidRDefault="0097276E" w:rsidP="007731EC">
            <w:pPr>
              <w:pStyle w:val="ListParagraph"/>
              <w:numPr>
                <w:ilvl w:val="0"/>
                <w:numId w:val="94"/>
              </w:numPr>
              <w:ind w:left="215" w:hanging="215"/>
              <w:rPr>
                <w:rFonts w:asciiTheme="majorBidi" w:hAnsiTheme="majorBidi" w:cstheme="majorBidi"/>
                <w:sz w:val="20"/>
              </w:rPr>
            </w:pPr>
            <w:r w:rsidRPr="007D4418">
              <w:rPr>
                <w:rFonts w:asciiTheme="majorBidi" w:hAnsiTheme="majorBidi" w:cstheme="majorBidi"/>
                <w:sz w:val="20"/>
              </w:rPr>
              <w:t>The screens must be mounted</w:t>
            </w:r>
            <w:r w:rsidRPr="0029095E">
              <w:rPr>
                <w:rFonts w:asciiTheme="majorBidi" w:hAnsiTheme="majorBidi" w:cstheme="majorBidi"/>
                <w:sz w:val="20"/>
              </w:rPr>
              <w:t xml:space="preserve"> </w:t>
            </w:r>
            <w:r w:rsidRPr="00813BA8">
              <w:rPr>
                <w:rFonts w:asciiTheme="majorBidi" w:hAnsiTheme="majorBidi" w:cstheme="majorBidi"/>
                <w:sz w:val="20"/>
              </w:rPr>
              <w:t>so that they would not be apparent while completely rolled up</w:t>
            </w:r>
            <w:r w:rsidRPr="00813BA8">
              <w:rPr>
                <w:rFonts w:asciiTheme="majorBidi" w:hAnsiTheme="majorBidi" w:cstheme="majorBidi"/>
              </w:rPr>
              <w:t>.</w:t>
            </w:r>
          </w:p>
        </w:tc>
        <w:tc>
          <w:tcPr>
            <w:tcW w:w="2970" w:type="dxa"/>
          </w:tcPr>
          <w:p w:rsidR="0097276E" w:rsidRPr="004206C0" w:rsidRDefault="0097276E" w:rsidP="007731EC">
            <w:pPr>
              <w:pStyle w:val="ListParagraph"/>
              <w:numPr>
                <w:ilvl w:val="0"/>
                <w:numId w:val="94"/>
              </w:numPr>
              <w:tabs>
                <w:tab w:val="left" w:pos="8640"/>
              </w:tabs>
              <w:ind w:left="215" w:hanging="215"/>
              <w:rPr>
                <w:rFonts w:asciiTheme="majorBidi" w:hAnsiTheme="majorBidi" w:cstheme="majorBidi"/>
                <w:sz w:val="20"/>
              </w:rPr>
            </w:pPr>
          </w:p>
        </w:tc>
      </w:tr>
      <w:tr w:rsidR="0097276E" w:rsidRPr="00813BA8">
        <w:trPr>
          <w:trHeight w:val="1169"/>
        </w:trPr>
        <w:tc>
          <w:tcPr>
            <w:tcW w:w="648" w:type="dxa"/>
            <w:gridSpan w:val="2"/>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2.3.3</w:t>
            </w:r>
          </w:p>
        </w:tc>
        <w:tc>
          <w:tcPr>
            <w:tcW w:w="1260" w:type="dxa"/>
            <w:vAlign w:val="center"/>
          </w:tcPr>
          <w:p w:rsidR="0097276E" w:rsidRDefault="0097276E" w:rsidP="00FA7FCC">
            <w:pPr>
              <w:pStyle w:val="ListParagraph"/>
              <w:tabs>
                <w:tab w:val="left" w:pos="8640"/>
              </w:tabs>
              <w:ind w:left="0"/>
              <w:rPr>
                <w:rFonts w:asciiTheme="majorBidi" w:hAnsiTheme="majorBidi" w:cstheme="majorBidi"/>
                <w:bCs/>
                <w:sz w:val="20"/>
              </w:rPr>
            </w:pPr>
            <w:r w:rsidRPr="0070104A">
              <w:rPr>
                <w:rFonts w:asciiTheme="majorBidi" w:hAnsiTheme="majorBidi" w:cstheme="majorBidi"/>
                <w:bCs/>
                <w:sz w:val="20"/>
              </w:rPr>
              <w:t>Motorized Projection Screen</w:t>
            </w:r>
          </w:p>
        </w:tc>
        <w:tc>
          <w:tcPr>
            <w:tcW w:w="1530" w:type="dxa"/>
            <w:vAlign w:val="center"/>
          </w:tcPr>
          <w:p w:rsidR="0097276E" w:rsidRPr="00EB2EFC" w:rsidRDefault="0097276E" w:rsidP="00FA7FCC">
            <w:pPr>
              <w:pStyle w:val="ListParagraph"/>
              <w:tabs>
                <w:tab w:val="left" w:pos="8640"/>
              </w:tabs>
              <w:ind w:left="0"/>
              <w:rPr>
                <w:rFonts w:asciiTheme="majorBidi" w:hAnsiTheme="majorBidi" w:cstheme="majorBidi"/>
                <w:sz w:val="16"/>
                <w:szCs w:val="16"/>
              </w:rPr>
            </w:pPr>
            <w:r w:rsidRPr="00EB2EFC">
              <w:rPr>
                <w:rFonts w:asciiTheme="majorBidi" w:hAnsiTheme="majorBidi" w:cstheme="majorBidi"/>
                <w:sz w:val="16"/>
                <w:szCs w:val="16"/>
              </w:rPr>
              <w:t>Quantity: 1 / room</w:t>
            </w:r>
          </w:p>
          <w:p w:rsidR="0097276E" w:rsidRPr="00EB2EFC" w:rsidRDefault="0097276E" w:rsidP="00FA7FCC">
            <w:pPr>
              <w:pStyle w:val="ListParagraph"/>
              <w:tabs>
                <w:tab w:val="left" w:pos="8640"/>
              </w:tabs>
              <w:ind w:left="0"/>
              <w:rPr>
                <w:rFonts w:asciiTheme="majorBidi" w:hAnsiTheme="majorBidi" w:cstheme="majorBidi"/>
                <w:sz w:val="16"/>
                <w:szCs w:val="16"/>
              </w:rPr>
            </w:pPr>
          </w:p>
          <w:p w:rsidR="0097276E" w:rsidRPr="00EB2EFC" w:rsidRDefault="0097276E" w:rsidP="00FA7FCC">
            <w:pPr>
              <w:pStyle w:val="ListParagraph"/>
              <w:tabs>
                <w:tab w:val="left" w:pos="8640"/>
              </w:tabs>
              <w:ind w:left="0"/>
              <w:rPr>
                <w:rFonts w:asciiTheme="majorBidi" w:hAnsiTheme="majorBidi" w:cstheme="majorBidi"/>
                <w:sz w:val="16"/>
                <w:szCs w:val="16"/>
              </w:rPr>
            </w:pPr>
            <w:r w:rsidRPr="00EB2EFC">
              <w:rPr>
                <w:rFonts w:asciiTheme="majorBidi" w:hAnsiTheme="majorBidi" w:cstheme="majorBidi"/>
                <w:sz w:val="16"/>
                <w:szCs w:val="16"/>
              </w:rPr>
              <w:t xml:space="preserve">Location: </w:t>
            </w:r>
          </w:p>
          <w:p w:rsidR="0097276E" w:rsidRPr="00EB2EFC" w:rsidRDefault="0097276E" w:rsidP="00FA7FCC">
            <w:pPr>
              <w:pStyle w:val="ListParagraph"/>
              <w:tabs>
                <w:tab w:val="left" w:pos="8640"/>
              </w:tabs>
              <w:ind w:left="0"/>
              <w:rPr>
                <w:rFonts w:asciiTheme="majorBidi" w:hAnsiTheme="majorBidi" w:cstheme="majorBidi"/>
                <w:sz w:val="16"/>
                <w:szCs w:val="16"/>
              </w:rPr>
            </w:pPr>
            <w:r w:rsidRPr="00EB2EFC">
              <w:rPr>
                <w:rFonts w:asciiTheme="majorBidi" w:hAnsiTheme="majorBidi" w:cstheme="majorBidi"/>
                <w:sz w:val="16"/>
                <w:szCs w:val="16"/>
              </w:rPr>
              <w:t>9</w:t>
            </w:r>
            <w:r w:rsidRPr="00EB2EFC">
              <w:rPr>
                <w:rFonts w:asciiTheme="majorBidi" w:hAnsiTheme="majorBidi" w:cstheme="majorBidi"/>
                <w:sz w:val="16"/>
                <w:szCs w:val="16"/>
                <w:vertAlign w:val="superscript"/>
              </w:rPr>
              <w:t>th</w:t>
            </w:r>
            <w:r w:rsidRPr="00EB2EFC">
              <w:rPr>
                <w:rFonts w:asciiTheme="majorBidi" w:hAnsiTheme="majorBidi" w:cstheme="majorBidi"/>
                <w:sz w:val="16"/>
                <w:szCs w:val="16"/>
              </w:rPr>
              <w:t xml:space="preserve"> Floor (1 room)</w:t>
            </w:r>
          </w:p>
          <w:p w:rsidR="0097276E" w:rsidRPr="00EB2EFC" w:rsidRDefault="0097276E" w:rsidP="00FA7FCC">
            <w:pPr>
              <w:pStyle w:val="ListParagraph"/>
              <w:tabs>
                <w:tab w:val="left" w:pos="8640"/>
              </w:tabs>
              <w:ind w:left="0"/>
              <w:rPr>
                <w:rFonts w:asciiTheme="majorBidi" w:hAnsiTheme="majorBidi" w:cstheme="majorBidi"/>
                <w:sz w:val="16"/>
                <w:szCs w:val="16"/>
              </w:rPr>
            </w:pPr>
            <w:r w:rsidRPr="00EB2EFC">
              <w:rPr>
                <w:rFonts w:asciiTheme="majorBidi" w:hAnsiTheme="majorBidi" w:cstheme="majorBidi"/>
                <w:sz w:val="16"/>
                <w:szCs w:val="16"/>
              </w:rPr>
              <w:t>10</w:t>
            </w:r>
            <w:r w:rsidRPr="00EB2EFC">
              <w:rPr>
                <w:rFonts w:asciiTheme="majorBidi" w:hAnsiTheme="majorBidi" w:cstheme="majorBidi"/>
                <w:sz w:val="16"/>
                <w:szCs w:val="16"/>
                <w:vertAlign w:val="superscript"/>
              </w:rPr>
              <w:t>th</w:t>
            </w:r>
            <w:r w:rsidRPr="00EB2EFC">
              <w:rPr>
                <w:rFonts w:asciiTheme="majorBidi" w:hAnsiTheme="majorBidi" w:cstheme="majorBidi"/>
                <w:sz w:val="16"/>
                <w:szCs w:val="16"/>
              </w:rPr>
              <w:t xml:space="preserve"> Floor (1 room)</w:t>
            </w:r>
          </w:p>
        </w:tc>
        <w:tc>
          <w:tcPr>
            <w:tcW w:w="2790" w:type="dxa"/>
            <w:vAlign w:val="center"/>
          </w:tcPr>
          <w:p w:rsidR="0097276E" w:rsidRPr="00813BA8" w:rsidRDefault="0097276E" w:rsidP="007731EC">
            <w:pPr>
              <w:pStyle w:val="ListParagraph"/>
              <w:numPr>
                <w:ilvl w:val="0"/>
                <w:numId w:val="94"/>
              </w:numPr>
              <w:tabs>
                <w:tab w:val="left" w:pos="8640"/>
              </w:tabs>
              <w:ind w:left="215" w:hanging="180"/>
              <w:rPr>
                <w:rFonts w:asciiTheme="majorBidi" w:hAnsiTheme="majorBidi" w:cstheme="majorBidi"/>
                <w:bCs/>
                <w:sz w:val="20"/>
              </w:rPr>
            </w:pPr>
            <w:r w:rsidRPr="00813BA8">
              <w:rPr>
                <w:rFonts w:asciiTheme="majorBidi" w:hAnsiTheme="majorBidi" w:cstheme="majorBidi"/>
                <w:bCs/>
                <w:sz w:val="20"/>
              </w:rPr>
              <w:t>Aspect ratio: 16:10</w:t>
            </w:r>
          </w:p>
          <w:p w:rsidR="0097276E" w:rsidRPr="00813BA8" w:rsidRDefault="0097276E" w:rsidP="007731EC">
            <w:pPr>
              <w:pStyle w:val="ListParagraph"/>
              <w:numPr>
                <w:ilvl w:val="0"/>
                <w:numId w:val="94"/>
              </w:numPr>
              <w:tabs>
                <w:tab w:val="left" w:pos="8640"/>
              </w:tabs>
              <w:ind w:left="215" w:hanging="180"/>
              <w:rPr>
                <w:rFonts w:asciiTheme="majorBidi" w:hAnsiTheme="majorBidi" w:cstheme="majorBidi"/>
                <w:bCs/>
                <w:sz w:val="20"/>
              </w:rPr>
            </w:pPr>
            <w:r w:rsidRPr="00813BA8">
              <w:rPr>
                <w:rFonts w:asciiTheme="majorBidi" w:hAnsiTheme="majorBidi" w:cstheme="majorBidi"/>
                <w:bCs/>
                <w:sz w:val="20"/>
              </w:rPr>
              <w:t>Diagonal length: 94 inches</w:t>
            </w:r>
          </w:p>
          <w:p w:rsidR="0097276E" w:rsidRPr="00813BA8" w:rsidRDefault="0097276E" w:rsidP="007731EC">
            <w:pPr>
              <w:pStyle w:val="ListParagraph"/>
              <w:numPr>
                <w:ilvl w:val="0"/>
                <w:numId w:val="94"/>
              </w:numPr>
              <w:tabs>
                <w:tab w:val="left" w:pos="8640"/>
              </w:tabs>
              <w:ind w:left="215" w:hanging="180"/>
              <w:rPr>
                <w:rFonts w:asciiTheme="majorBidi" w:hAnsiTheme="majorBidi" w:cstheme="majorBidi"/>
                <w:bCs/>
                <w:sz w:val="20"/>
              </w:rPr>
            </w:pPr>
            <w:r w:rsidRPr="00813BA8">
              <w:rPr>
                <w:rFonts w:asciiTheme="majorBidi" w:hAnsiTheme="majorBidi" w:cstheme="majorBidi"/>
                <w:bCs/>
                <w:sz w:val="20"/>
              </w:rPr>
              <w:t>High contrast grey color</w:t>
            </w:r>
          </w:p>
          <w:p w:rsidR="0097276E" w:rsidRPr="00813BA8" w:rsidRDefault="0097276E" w:rsidP="007731EC">
            <w:pPr>
              <w:pStyle w:val="ListParagraph"/>
              <w:numPr>
                <w:ilvl w:val="0"/>
                <w:numId w:val="94"/>
              </w:numPr>
              <w:tabs>
                <w:tab w:val="left" w:pos="8640"/>
              </w:tabs>
              <w:ind w:left="215" w:hanging="180"/>
              <w:rPr>
                <w:rFonts w:asciiTheme="majorBidi" w:hAnsiTheme="majorBidi" w:cstheme="majorBidi"/>
                <w:bCs/>
                <w:sz w:val="20"/>
              </w:rPr>
            </w:pPr>
            <w:r w:rsidRPr="00813BA8">
              <w:rPr>
                <w:rFonts w:asciiTheme="majorBidi" w:hAnsiTheme="majorBidi" w:cstheme="majorBidi"/>
                <w:bCs/>
                <w:sz w:val="20"/>
              </w:rPr>
              <w:t>Remote controllable</w:t>
            </w:r>
          </w:p>
        </w:tc>
        <w:tc>
          <w:tcPr>
            <w:tcW w:w="2970" w:type="dxa"/>
          </w:tcPr>
          <w:p w:rsidR="0097276E" w:rsidRPr="00813BA8" w:rsidRDefault="0097276E" w:rsidP="007731EC">
            <w:pPr>
              <w:pStyle w:val="ListParagraph"/>
              <w:numPr>
                <w:ilvl w:val="0"/>
                <w:numId w:val="94"/>
              </w:numPr>
              <w:tabs>
                <w:tab w:val="left" w:pos="8640"/>
              </w:tabs>
              <w:ind w:left="215" w:hanging="180"/>
              <w:rPr>
                <w:rFonts w:asciiTheme="majorBidi" w:hAnsiTheme="majorBidi" w:cstheme="majorBidi"/>
                <w:bCs/>
                <w:sz w:val="20"/>
              </w:rPr>
            </w:pPr>
          </w:p>
        </w:tc>
      </w:tr>
      <w:tr w:rsidR="0097276E" w:rsidRPr="00813BA8">
        <w:trPr>
          <w:trHeight w:val="4760"/>
        </w:trPr>
        <w:tc>
          <w:tcPr>
            <w:tcW w:w="648" w:type="dxa"/>
            <w:gridSpan w:val="2"/>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2.3.4</w:t>
            </w:r>
          </w:p>
        </w:tc>
        <w:tc>
          <w:tcPr>
            <w:tcW w:w="1260" w:type="dxa"/>
            <w:vAlign w:val="center"/>
          </w:tcPr>
          <w:p w:rsidR="0097276E" w:rsidRPr="0070104A" w:rsidRDefault="0097276E" w:rsidP="00FA7FCC">
            <w:pPr>
              <w:pStyle w:val="ListParagraph"/>
              <w:tabs>
                <w:tab w:val="left" w:pos="8640"/>
              </w:tabs>
              <w:ind w:left="0"/>
              <w:rPr>
                <w:rFonts w:asciiTheme="majorBidi" w:hAnsiTheme="majorBidi" w:cstheme="majorBidi"/>
                <w:bCs/>
                <w:sz w:val="20"/>
              </w:rPr>
            </w:pPr>
            <w:r>
              <w:rPr>
                <w:rFonts w:asciiTheme="majorBidi" w:hAnsiTheme="majorBidi" w:cstheme="majorBidi"/>
                <w:bCs/>
                <w:sz w:val="20"/>
              </w:rPr>
              <w:t>43” LCD Monitor</w:t>
            </w:r>
          </w:p>
        </w:tc>
        <w:tc>
          <w:tcPr>
            <w:tcW w:w="1530" w:type="dxa"/>
            <w:vAlign w:val="center"/>
          </w:tcPr>
          <w:p w:rsidR="0097276E" w:rsidRPr="00EB2EFC" w:rsidRDefault="0097276E" w:rsidP="00FA7FCC">
            <w:pPr>
              <w:pStyle w:val="ListParagraph"/>
              <w:tabs>
                <w:tab w:val="left" w:pos="8640"/>
              </w:tabs>
              <w:ind w:left="0"/>
              <w:rPr>
                <w:rFonts w:asciiTheme="majorBidi" w:hAnsiTheme="majorBidi" w:cstheme="majorBidi"/>
                <w:sz w:val="16"/>
                <w:szCs w:val="16"/>
              </w:rPr>
            </w:pPr>
            <w:r w:rsidRPr="00EB2EFC">
              <w:rPr>
                <w:rFonts w:asciiTheme="majorBidi" w:hAnsiTheme="majorBidi" w:cstheme="majorBidi"/>
                <w:sz w:val="16"/>
                <w:szCs w:val="16"/>
              </w:rPr>
              <w:t>Quantity: 1 / room</w:t>
            </w:r>
          </w:p>
          <w:p w:rsidR="0097276E" w:rsidRPr="00EB2EFC" w:rsidRDefault="0097276E" w:rsidP="00FA7FCC">
            <w:pPr>
              <w:pStyle w:val="ListParagraph"/>
              <w:tabs>
                <w:tab w:val="left" w:pos="8640"/>
              </w:tabs>
              <w:ind w:left="0"/>
              <w:rPr>
                <w:rFonts w:asciiTheme="majorBidi" w:hAnsiTheme="majorBidi" w:cstheme="majorBidi"/>
                <w:sz w:val="16"/>
                <w:szCs w:val="16"/>
              </w:rPr>
            </w:pPr>
          </w:p>
          <w:p w:rsidR="0097276E" w:rsidRPr="00EB2EFC" w:rsidRDefault="0097276E" w:rsidP="00FA7FCC">
            <w:pPr>
              <w:pStyle w:val="ListParagraph"/>
              <w:tabs>
                <w:tab w:val="left" w:pos="8640"/>
              </w:tabs>
              <w:ind w:left="0"/>
              <w:rPr>
                <w:rFonts w:asciiTheme="majorBidi" w:hAnsiTheme="majorBidi" w:cstheme="majorBidi"/>
                <w:sz w:val="16"/>
                <w:szCs w:val="16"/>
              </w:rPr>
            </w:pPr>
            <w:r w:rsidRPr="00EB2EFC">
              <w:rPr>
                <w:rFonts w:asciiTheme="majorBidi" w:hAnsiTheme="majorBidi" w:cstheme="majorBidi"/>
                <w:sz w:val="16"/>
                <w:szCs w:val="16"/>
              </w:rPr>
              <w:t xml:space="preserve">Location: </w:t>
            </w:r>
          </w:p>
          <w:p w:rsidR="0097276E" w:rsidRPr="00EB2EFC" w:rsidRDefault="0097276E" w:rsidP="00FA7FCC">
            <w:pPr>
              <w:pStyle w:val="ListParagraph"/>
              <w:tabs>
                <w:tab w:val="left" w:pos="8640"/>
              </w:tabs>
              <w:ind w:left="0"/>
              <w:rPr>
                <w:rFonts w:asciiTheme="majorBidi" w:hAnsiTheme="majorBidi" w:cstheme="majorBidi"/>
                <w:sz w:val="16"/>
                <w:szCs w:val="16"/>
              </w:rPr>
            </w:pPr>
            <w:r w:rsidRPr="00EB2EFC">
              <w:rPr>
                <w:rFonts w:asciiTheme="majorBidi" w:hAnsiTheme="majorBidi" w:cstheme="majorBidi"/>
                <w:sz w:val="16"/>
                <w:szCs w:val="16"/>
              </w:rPr>
              <w:t>9</w:t>
            </w:r>
            <w:r w:rsidRPr="00EB2EFC">
              <w:rPr>
                <w:rFonts w:asciiTheme="majorBidi" w:hAnsiTheme="majorBidi" w:cstheme="majorBidi"/>
                <w:sz w:val="16"/>
                <w:szCs w:val="16"/>
                <w:vertAlign w:val="superscript"/>
              </w:rPr>
              <w:t>th</w:t>
            </w:r>
            <w:r w:rsidRPr="00EB2EFC">
              <w:rPr>
                <w:rFonts w:asciiTheme="majorBidi" w:hAnsiTheme="majorBidi" w:cstheme="majorBidi"/>
                <w:sz w:val="16"/>
                <w:szCs w:val="16"/>
              </w:rPr>
              <w:t xml:space="preserve"> Floor (1 room)</w:t>
            </w:r>
          </w:p>
          <w:p w:rsidR="0097276E" w:rsidRPr="00EB2EFC" w:rsidRDefault="0097276E" w:rsidP="00FA7FCC">
            <w:pPr>
              <w:pStyle w:val="ListParagraph"/>
              <w:tabs>
                <w:tab w:val="left" w:pos="8640"/>
              </w:tabs>
              <w:ind w:left="0"/>
              <w:rPr>
                <w:rFonts w:asciiTheme="majorBidi" w:hAnsiTheme="majorBidi" w:cstheme="majorBidi"/>
                <w:sz w:val="16"/>
                <w:szCs w:val="16"/>
              </w:rPr>
            </w:pPr>
            <w:r w:rsidRPr="00EB2EFC">
              <w:rPr>
                <w:rFonts w:asciiTheme="majorBidi" w:hAnsiTheme="majorBidi" w:cstheme="majorBidi"/>
                <w:sz w:val="16"/>
                <w:szCs w:val="16"/>
              </w:rPr>
              <w:t>10</w:t>
            </w:r>
            <w:r w:rsidRPr="00EB2EFC">
              <w:rPr>
                <w:rFonts w:asciiTheme="majorBidi" w:hAnsiTheme="majorBidi" w:cstheme="majorBidi"/>
                <w:sz w:val="16"/>
                <w:szCs w:val="16"/>
                <w:vertAlign w:val="superscript"/>
              </w:rPr>
              <w:t>th</w:t>
            </w:r>
            <w:r w:rsidRPr="00EB2EFC">
              <w:rPr>
                <w:rFonts w:asciiTheme="majorBidi" w:hAnsiTheme="majorBidi" w:cstheme="majorBidi"/>
                <w:sz w:val="16"/>
                <w:szCs w:val="16"/>
              </w:rPr>
              <w:t xml:space="preserve"> Floor (1 room)</w:t>
            </w:r>
          </w:p>
        </w:tc>
        <w:tc>
          <w:tcPr>
            <w:tcW w:w="2790" w:type="dxa"/>
            <w:vAlign w:val="center"/>
          </w:tcPr>
          <w:p w:rsidR="0097276E" w:rsidRPr="00813BA8" w:rsidRDefault="0097276E" w:rsidP="007731EC">
            <w:pPr>
              <w:pStyle w:val="ListParagraph"/>
              <w:numPr>
                <w:ilvl w:val="0"/>
                <w:numId w:val="94"/>
              </w:numPr>
              <w:tabs>
                <w:tab w:val="left" w:pos="8640"/>
              </w:tabs>
              <w:ind w:left="252" w:hanging="180"/>
              <w:rPr>
                <w:rFonts w:asciiTheme="majorBidi" w:hAnsiTheme="majorBidi" w:cstheme="majorBidi"/>
                <w:bCs/>
                <w:sz w:val="20"/>
              </w:rPr>
            </w:pPr>
            <w:r w:rsidRPr="00813BA8">
              <w:rPr>
                <w:rFonts w:asciiTheme="majorBidi" w:hAnsiTheme="majorBidi" w:cstheme="majorBidi"/>
                <w:bCs/>
                <w:sz w:val="20"/>
              </w:rPr>
              <w:t>Diagonal length of 43 inches</w:t>
            </w:r>
            <w:r>
              <w:rPr>
                <w:rFonts w:asciiTheme="majorBidi" w:hAnsiTheme="majorBidi" w:cstheme="majorBidi"/>
                <w:bCs/>
                <w:sz w:val="20"/>
              </w:rPr>
              <w:t>.</w:t>
            </w:r>
          </w:p>
          <w:p w:rsidR="0097276E" w:rsidRPr="00813BA8" w:rsidRDefault="0097276E" w:rsidP="007731EC">
            <w:pPr>
              <w:pStyle w:val="ListParagraph"/>
              <w:numPr>
                <w:ilvl w:val="0"/>
                <w:numId w:val="94"/>
              </w:numPr>
              <w:tabs>
                <w:tab w:val="left" w:pos="8640"/>
              </w:tabs>
              <w:ind w:left="252" w:hanging="180"/>
              <w:rPr>
                <w:rFonts w:asciiTheme="majorBidi" w:hAnsiTheme="majorBidi" w:cstheme="majorBidi"/>
                <w:bCs/>
                <w:sz w:val="20"/>
              </w:rPr>
            </w:pPr>
            <w:r w:rsidRPr="00813BA8">
              <w:rPr>
                <w:rFonts w:asciiTheme="majorBidi" w:hAnsiTheme="majorBidi" w:cstheme="majorBidi"/>
                <w:bCs/>
                <w:sz w:val="20"/>
              </w:rPr>
              <w:t>Industrial public display</w:t>
            </w:r>
            <w:r>
              <w:rPr>
                <w:rFonts w:asciiTheme="majorBidi" w:hAnsiTheme="majorBidi" w:cstheme="majorBidi"/>
                <w:bCs/>
                <w:sz w:val="20"/>
              </w:rPr>
              <w:t xml:space="preserve"> with high MTBF (Mean Time Between Failure),</w:t>
            </w:r>
            <w:r w:rsidRPr="00813BA8">
              <w:rPr>
                <w:rFonts w:asciiTheme="majorBidi" w:hAnsiTheme="majorBidi" w:cstheme="majorBidi"/>
                <w:bCs/>
                <w:sz w:val="20"/>
              </w:rPr>
              <w:t xml:space="preserve"> not a consumer range television</w:t>
            </w:r>
            <w:r>
              <w:rPr>
                <w:rFonts w:asciiTheme="majorBidi" w:hAnsiTheme="majorBidi" w:cstheme="majorBidi"/>
                <w:bCs/>
                <w:sz w:val="20"/>
              </w:rPr>
              <w:t>.</w:t>
            </w:r>
          </w:p>
          <w:p w:rsidR="0097276E" w:rsidRPr="00813BA8" w:rsidRDefault="0097276E" w:rsidP="007731EC">
            <w:pPr>
              <w:pStyle w:val="ListParagraph"/>
              <w:numPr>
                <w:ilvl w:val="0"/>
                <w:numId w:val="94"/>
              </w:numPr>
              <w:tabs>
                <w:tab w:val="left" w:pos="8640"/>
              </w:tabs>
              <w:ind w:left="252" w:hanging="180"/>
              <w:rPr>
                <w:rFonts w:asciiTheme="majorBidi" w:hAnsiTheme="majorBidi" w:cstheme="majorBidi"/>
                <w:bCs/>
                <w:sz w:val="20"/>
              </w:rPr>
            </w:pPr>
            <w:r w:rsidRPr="00813BA8">
              <w:rPr>
                <w:rFonts w:asciiTheme="majorBidi" w:hAnsiTheme="majorBidi" w:cstheme="majorBidi"/>
                <w:bCs/>
                <w:sz w:val="20"/>
              </w:rPr>
              <w:t>Built in set-top box compatible with the IP streams from the central distribution server</w:t>
            </w:r>
            <w:r>
              <w:rPr>
                <w:rFonts w:asciiTheme="majorBidi" w:hAnsiTheme="majorBidi" w:cstheme="majorBidi"/>
                <w:bCs/>
                <w:sz w:val="20"/>
              </w:rPr>
              <w:t>.</w:t>
            </w:r>
          </w:p>
          <w:p w:rsidR="0097276E" w:rsidRPr="00813BA8" w:rsidRDefault="0097276E" w:rsidP="007731EC">
            <w:pPr>
              <w:pStyle w:val="ListParagraph"/>
              <w:numPr>
                <w:ilvl w:val="0"/>
                <w:numId w:val="94"/>
              </w:numPr>
              <w:tabs>
                <w:tab w:val="left" w:pos="8640"/>
              </w:tabs>
              <w:ind w:left="252" w:hanging="180"/>
              <w:rPr>
                <w:rFonts w:asciiTheme="majorBidi" w:hAnsiTheme="majorBidi" w:cstheme="majorBidi"/>
                <w:bCs/>
                <w:sz w:val="20"/>
              </w:rPr>
            </w:pPr>
            <w:r w:rsidRPr="00813BA8">
              <w:rPr>
                <w:rFonts w:asciiTheme="majorBidi" w:hAnsiTheme="majorBidi" w:cstheme="majorBidi"/>
                <w:bCs/>
                <w:sz w:val="20"/>
              </w:rPr>
              <w:t>Native resolution of Full HD (1920 x 1080)</w:t>
            </w:r>
          </w:p>
          <w:p w:rsidR="0097276E" w:rsidRPr="00813BA8" w:rsidRDefault="0097276E" w:rsidP="007731EC">
            <w:pPr>
              <w:pStyle w:val="ListParagraph"/>
              <w:numPr>
                <w:ilvl w:val="0"/>
                <w:numId w:val="94"/>
              </w:numPr>
              <w:tabs>
                <w:tab w:val="left" w:pos="8640"/>
              </w:tabs>
              <w:ind w:left="252" w:hanging="180"/>
              <w:rPr>
                <w:rFonts w:asciiTheme="majorBidi" w:hAnsiTheme="majorBidi" w:cstheme="majorBidi"/>
                <w:bCs/>
                <w:sz w:val="20"/>
              </w:rPr>
            </w:pPr>
            <w:r w:rsidRPr="00813BA8">
              <w:rPr>
                <w:rFonts w:asciiTheme="majorBidi" w:hAnsiTheme="majorBidi" w:cstheme="majorBidi"/>
                <w:bCs/>
                <w:sz w:val="20"/>
              </w:rPr>
              <w:t>Ultra-wide viewing angle of 178 degrees</w:t>
            </w:r>
          </w:p>
          <w:p w:rsidR="0097276E" w:rsidRPr="00813BA8" w:rsidRDefault="0097276E" w:rsidP="007731EC">
            <w:pPr>
              <w:pStyle w:val="ListParagraph"/>
              <w:numPr>
                <w:ilvl w:val="0"/>
                <w:numId w:val="94"/>
              </w:numPr>
              <w:tabs>
                <w:tab w:val="left" w:pos="8640"/>
              </w:tabs>
              <w:ind w:left="252" w:hanging="180"/>
              <w:rPr>
                <w:rFonts w:asciiTheme="majorBidi" w:hAnsiTheme="majorBidi" w:cstheme="majorBidi"/>
                <w:bCs/>
                <w:sz w:val="20"/>
              </w:rPr>
            </w:pPr>
            <w:r w:rsidRPr="00813BA8">
              <w:rPr>
                <w:rFonts w:asciiTheme="majorBidi" w:hAnsiTheme="majorBidi" w:cstheme="majorBidi"/>
                <w:bCs/>
                <w:sz w:val="20"/>
              </w:rPr>
              <w:t>Input types:</w:t>
            </w:r>
          </w:p>
          <w:p w:rsidR="0097276E" w:rsidRPr="0070104A" w:rsidRDefault="0097276E" w:rsidP="007731EC">
            <w:pPr>
              <w:pStyle w:val="ListParagraph"/>
              <w:numPr>
                <w:ilvl w:val="3"/>
                <w:numId w:val="94"/>
              </w:numPr>
              <w:tabs>
                <w:tab w:val="left" w:pos="8640"/>
              </w:tabs>
              <w:ind w:left="522" w:hanging="180"/>
              <w:rPr>
                <w:rFonts w:asciiTheme="majorBidi" w:hAnsiTheme="majorBidi" w:cstheme="majorBidi"/>
                <w:bCs/>
                <w:sz w:val="20"/>
              </w:rPr>
            </w:pPr>
            <w:r w:rsidRPr="0070104A">
              <w:rPr>
                <w:rFonts w:asciiTheme="majorBidi" w:hAnsiTheme="majorBidi" w:cstheme="majorBidi"/>
                <w:bCs/>
                <w:sz w:val="20"/>
              </w:rPr>
              <w:t>Mini D-Sub 15-pin</w:t>
            </w:r>
          </w:p>
          <w:p w:rsidR="0097276E" w:rsidRPr="0070104A" w:rsidRDefault="0097276E" w:rsidP="007731EC">
            <w:pPr>
              <w:pStyle w:val="ListParagraph"/>
              <w:numPr>
                <w:ilvl w:val="3"/>
                <w:numId w:val="94"/>
              </w:numPr>
              <w:tabs>
                <w:tab w:val="left" w:pos="8640"/>
              </w:tabs>
              <w:ind w:left="522" w:hanging="180"/>
              <w:rPr>
                <w:rFonts w:asciiTheme="majorBidi" w:hAnsiTheme="majorBidi" w:cstheme="majorBidi"/>
                <w:bCs/>
                <w:sz w:val="20"/>
              </w:rPr>
            </w:pPr>
            <w:r w:rsidRPr="0070104A">
              <w:rPr>
                <w:rFonts w:asciiTheme="majorBidi" w:hAnsiTheme="majorBidi" w:cstheme="majorBidi"/>
                <w:bCs/>
                <w:sz w:val="20"/>
              </w:rPr>
              <w:t>2 x HDMI</w:t>
            </w:r>
          </w:p>
          <w:p w:rsidR="0097276E" w:rsidRPr="0070104A" w:rsidRDefault="0097276E" w:rsidP="007731EC">
            <w:pPr>
              <w:pStyle w:val="ListParagraph"/>
              <w:numPr>
                <w:ilvl w:val="3"/>
                <w:numId w:val="94"/>
              </w:numPr>
              <w:tabs>
                <w:tab w:val="left" w:pos="8640"/>
              </w:tabs>
              <w:ind w:left="522" w:hanging="180"/>
              <w:rPr>
                <w:rFonts w:asciiTheme="majorBidi" w:hAnsiTheme="majorBidi" w:cstheme="majorBidi"/>
                <w:bCs/>
                <w:sz w:val="20"/>
              </w:rPr>
            </w:pPr>
            <w:r w:rsidRPr="0070104A">
              <w:rPr>
                <w:rFonts w:asciiTheme="majorBidi" w:hAnsiTheme="majorBidi" w:cstheme="majorBidi"/>
                <w:bCs/>
                <w:sz w:val="20"/>
              </w:rPr>
              <w:t>1 x DVD-D</w:t>
            </w:r>
          </w:p>
          <w:p w:rsidR="0097276E" w:rsidRPr="0070104A" w:rsidRDefault="0097276E" w:rsidP="007731EC">
            <w:pPr>
              <w:pStyle w:val="ListParagraph"/>
              <w:numPr>
                <w:ilvl w:val="3"/>
                <w:numId w:val="94"/>
              </w:numPr>
              <w:tabs>
                <w:tab w:val="left" w:pos="8640"/>
              </w:tabs>
              <w:ind w:left="522" w:hanging="180"/>
              <w:rPr>
                <w:rFonts w:asciiTheme="majorBidi" w:hAnsiTheme="majorBidi" w:cstheme="majorBidi"/>
                <w:bCs/>
                <w:sz w:val="20"/>
              </w:rPr>
            </w:pPr>
            <w:r w:rsidRPr="0070104A">
              <w:rPr>
                <w:rFonts w:asciiTheme="majorBidi" w:hAnsiTheme="majorBidi" w:cstheme="majorBidi"/>
                <w:bCs/>
                <w:sz w:val="20"/>
              </w:rPr>
              <w:t xml:space="preserve">1 x </w:t>
            </w:r>
            <w:proofErr w:type="spellStart"/>
            <w:r w:rsidRPr="0070104A">
              <w:rPr>
                <w:rFonts w:asciiTheme="majorBidi" w:hAnsiTheme="majorBidi" w:cstheme="majorBidi"/>
                <w:bCs/>
                <w:sz w:val="20"/>
              </w:rPr>
              <w:t>DisplayPort</w:t>
            </w:r>
            <w:proofErr w:type="spellEnd"/>
          </w:p>
          <w:p w:rsidR="0097276E" w:rsidRPr="0070104A" w:rsidRDefault="0097276E" w:rsidP="007731EC">
            <w:pPr>
              <w:pStyle w:val="ListParagraph"/>
              <w:numPr>
                <w:ilvl w:val="3"/>
                <w:numId w:val="94"/>
              </w:numPr>
              <w:tabs>
                <w:tab w:val="left" w:pos="8640"/>
              </w:tabs>
              <w:ind w:left="522" w:hanging="180"/>
              <w:rPr>
                <w:rFonts w:asciiTheme="majorBidi" w:hAnsiTheme="majorBidi" w:cstheme="majorBidi"/>
                <w:bCs/>
                <w:sz w:val="20"/>
              </w:rPr>
            </w:pPr>
            <w:r w:rsidRPr="0070104A">
              <w:rPr>
                <w:rFonts w:asciiTheme="majorBidi" w:hAnsiTheme="majorBidi" w:cstheme="majorBidi"/>
                <w:bCs/>
                <w:sz w:val="20"/>
              </w:rPr>
              <w:t>Composite BNC</w:t>
            </w:r>
          </w:p>
          <w:p w:rsidR="0097276E" w:rsidRPr="0070104A" w:rsidRDefault="0097276E" w:rsidP="007731EC">
            <w:pPr>
              <w:pStyle w:val="ListParagraph"/>
              <w:numPr>
                <w:ilvl w:val="3"/>
                <w:numId w:val="94"/>
              </w:numPr>
              <w:tabs>
                <w:tab w:val="left" w:pos="8640"/>
              </w:tabs>
              <w:ind w:left="522" w:hanging="180"/>
              <w:rPr>
                <w:rFonts w:asciiTheme="majorBidi" w:hAnsiTheme="majorBidi" w:cstheme="majorBidi"/>
                <w:bCs/>
                <w:sz w:val="20"/>
              </w:rPr>
            </w:pPr>
            <w:r w:rsidRPr="0070104A">
              <w:rPr>
                <w:rFonts w:asciiTheme="majorBidi" w:hAnsiTheme="majorBidi" w:cstheme="majorBidi"/>
                <w:bCs/>
                <w:sz w:val="20"/>
              </w:rPr>
              <w:t>S-Terminal</w:t>
            </w:r>
          </w:p>
          <w:p w:rsidR="0097276E" w:rsidRDefault="0097276E" w:rsidP="007731EC">
            <w:pPr>
              <w:pStyle w:val="ListParagraph"/>
              <w:numPr>
                <w:ilvl w:val="3"/>
                <w:numId w:val="94"/>
              </w:numPr>
              <w:tabs>
                <w:tab w:val="left" w:pos="8640"/>
              </w:tabs>
              <w:ind w:left="252" w:hanging="180"/>
              <w:rPr>
                <w:rFonts w:asciiTheme="majorBidi" w:hAnsiTheme="majorBidi" w:cstheme="majorBidi"/>
                <w:bCs/>
                <w:sz w:val="20"/>
              </w:rPr>
            </w:pPr>
            <w:r w:rsidRPr="00813BA8">
              <w:rPr>
                <w:rFonts w:asciiTheme="majorBidi" w:hAnsiTheme="majorBidi" w:cstheme="majorBidi"/>
                <w:bCs/>
                <w:sz w:val="20"/>
              </w:rPr>
              <w:t>RS-232 and Ethernet control</w:t>
            </w:r>
          </w:p>
          <w:p w:rsidR="0097276E" w:rsidRDefault="0097276E" w:rsidP="007731EC">
            <w:pPr>
              <w:pStyle w:val="ListParagraph"/>
              <w:numPr>
                <w:ilvl w:val="3"/>
                <w:numId w:val="94"/>
              </w:numPr>
              <w:tabs>
                <w:tab w:val="left" w:pos="8640"/>
              </w:tabs>
              <w:ind w:left="252" w:hanging="180"/>
              <w:rPr>
                <w:rFonts w:asciiTheme="majorBidi" w:hAnsiTheme="majorBidi" w:cstheme="majorBidi"/>
                <w:bCs/>
                <w:sz w:val="20"/>
              </w:rPr>
            </w:pPr>
            <w:r>
              <w:rPr>
                <w:rFonts w:asciiTheme="majorBidi" w:hAnsiTheme="majorBidi" w:cstheme="majorBidi"/>
                <w:bCs/>
                <w:sz w:val="20"/>
              </w:rPr>
              <w:t>1 wall mount for each LCD monitor must be provided.</w:t>
            </w:r>
          </w:p>
          <w:p w:rsidR="0097276E" w:rsidRPr="007D4418" w:rsidRDefault="0097276E" w:rsidP="007731EC">
            <w:pPr>
              <w:pStyle w:val="ListParagraph"/>
              <w:numPr>
                <w:ilvl w:val="0"/>
                <w:numId w:val="94"/>
              </w:numPr>
              <w:ind w:left="252" w:hanging="180"/>
              <w:rPr>
                <w:rFonts w:asciiTheme="majorBidi" w:hAnsiTheme="majorBidi" w:cstheme="majorBidi"/>
                <w:sz w:val="20"/>
              </w:rPr>
            </w:pPr>
            <w:r w:rsidRPr="007D4418">
              <w:rPr>
                <w:rFonts w:asciiTheme="majorBidi" w:hAnsiTheme="majorBidi" w:cstheme="majorBidi"/>
                <w:sz w:val="20"/>
              </w:rPr>
              <w:t>Must be of high brightness.</w:t>
            </w:r>
          </w:p>
          <w:p w:rsidR="0097276E" w:rsidRPr="00813BA8" w:rsidRDefault="0097276E" w:rsidP="007731EC">
            <w:pPr>
              <w:pStyle w:val="ListParagraph"/>
              <w:numPr>
                <w:ilvl w:val="0"/>
                <w:numId w:val="94"/>
              </w:numPr>
              <w:ind w:left="252" w:hanging="180"/>
              <w:rPr>
                <w:rFonts w:asciiTheme="majorBidi" w:hAnsiTheme="majorBidi" w:cstheme="majorBidi"/>
                <w:b/>
                <w:bCs/>
                <w:i/>
                <w:iCs/>
                <w:sz w:val="20"/>
              </w:rPr>
            </w:pPr>
            <w:r w:rsidRPr="007D4418">
              <w:rPr>
                <w:rFonts w:asciiTheme="majorBidi" w:hAnsiTheme="majorBidi" w:cstheme="majorBidi"/>
                <w:sz w:val="20"/>
              </w:rPr>
              <w:t>Should be wall-mounted</w:t>
            </w:r>
            <w:r w:rsidRPr="00396C1D">
              <w:rPr>
                <w:rFonts w:asciiTheme="majorBidi" w:hAnsiTheme="majorBidi" w:cstheme="majorBidi"/>
                <w:b/>
                <w:bCs/>
                <w:i/>
                <w:iCs/>
                <w:sz w:val="20"/>
              </w:rPr>
              <w:t>.</w:t>
            </w:r>
          </w:p>
        </w:tc>
        <w:tc>
          <w:tcPr>
            <w:tcW w:w="2970" w:type="dxa"/>
          </w:tcPr>
          <w:p w:rsidR="0097276E" w:rsidRPr="00813BA8" w:rsidRDefault="0097276E" w:rsidP="007731EC">
            <w:pPr>
              <w:pStyle w:val="ListParagraph"/>
              <w:numPr>
                <w:ilvl w:val="0"/>
                <w:numId w:val="94"/>
              </w:numPr>
              <w:tabs>
                <w:tab w:val="left" w:pos="8640"/>
              </w:tabs>
              <w:ind w:left="252" w:hanging="180"/>
              <w:rPr>
                <w:rFonts w:asciiTheme="majorBidi" w:hAnsiTheme="majorBidi" w:cstheme="majorBidi"/>
                <w:bCs/>
                <w:sz w:val="20"/>
              </w:rPr>
            </w:pPr>
          </w:p>
        </w:tc>
      </w:tr>
      <w:tr w:rsidR="0097276E" w:rsidRPr="00775E0D">
        <w:trPr>
          <w:trHeight w:val="881"/>
        </w:trPr>
        <w:tc>
          <w:tcPr>
            <w:tcW w:w="648" w:type="dxa"/>
            <w:gridSpan w:val="2"/>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lastRenderedPageBreak/>
              <w:t>2.3.5</w:t>
            </w:r>
          </w:p>
        </w:tc>
        <w:tc>
          <w:tcPr>
            <w:tcW w:w="1260" w:type="dxa"/>
            <w:vAlign w:val="center"/>
          </w:tcPr>
          <w:p w:rsidR="0097276E" w:rsidRDefault="0097276E" w:rsidP="00FA7FCC">
            <w:pPr>
              <w:pStyle w:val="ListParagraph"/>
              <w:tabs>
                <w:tab w:val="left" w:pos="8640"/>
              </w:tabs>
              <w:ind w:left="0"/>
              <w:rPr>
                <w:rFonts w:asciiTheme="majorBidi" w:hAnsiTheme="majorBidi" w:cstheme="majorBidi"/>
                <w:bCs/>
                <w:sz w:val="20"/>
              </w:rPr>
            </w:pPr>
            <w:r>
              <w:rPr>
                <w:rFonts w:asciiTheme="majorBidi" w:hAnsiTheme="majorBidi" w:cstheme="majorBidi"/>
                <w:bCs/>
                <w:sz w:val="20"/>
              </w:rPr>
              <w:t>Digital Congress System</w:t>
            </w:r>
          </w:p>
        </w:tc>
        <w:tc>
          <w:tcPr>
            <w:tcW w:w="1530" w:type="dxa"/>
            <w:vAlign w:val="center"/>
          </w:tcPr>
          <w:p w:rsidR="0097276E" w:rsidRPr="00EB2EFC" w:rsidRDefault="0097276E" w:rsidP="00FA7FCC">
            <w:pPr>
              <w:pStyle w:val="ListParagraph"/>
              <w:tabs>
                <w:tab w:val="left" w:pos="8640"/>
              </w:tabs>
              <w:ind w:left="0"/>
              <w:rPr>
                <w:rFonts w:asciiTheme="majorBidi" w:hAnsiTheme="majorBidi" w:cstheme="majorBidi"/>
                <w:sz w:val="16"/>
                <w:szCs w:val="16"/>
              </w:rPr>
            </w:pPr>
            <w:r w:rsidRPr="00EB2EFC">
              <w:rPr>
                <w:rFonts w:asciiTheme="majorBidi" w:hAnsiTheme="majorBidi" w:cstheme="majorBidi"/>
                <w:sz w:val="16"/>
                <w:szCs w:val="16"/>
              </w:rPr>
              <w:t>Quantity: 1 / room</w:t>
            </w:r>
          </w:p>
          <w:p w:rsidR="0097276E" w:rsidRPr="00EB2EFC" w:rsidRDefault="0097276E" w:rsidP="00FA7FCC">
            <w:pPr>
              <w:pStyle w:val="ListParagraph"/>
              <w:tabs>
                <w:tab w:val="left" w:pos="8640"/>
              </w:tabs>
              <w:ind w:left="0"/>
              <w:rPr>
                <w:rFonts w:asciiTheme="majorBidi" w:hAnsiTheme="majorBidi" w:cstheme="majorBidi"/>
                <w:sz w:val="16"/>
                <w:szCs w:val="16"/>
              </w:rPr>
            </w:pPr>
          </w:p>
          <w:p w:rsidR="0097276E" w:rsidRPr="00EB2EFC" w:rsidRDefault="0097276E" w:rsidP="00FA7FCC">
            <w:pPr>
              <w:pStyle w:val="ListParagraph"/>
              <w:tabs>
                <w:tab w:val="left" w:pos="8640"/>
              </w:tabs>
              <w:ind w:left="0"/>
              <w:rPr>
                <w:rFonts w:asciiTheme="majorBidi" w:hAnsiTheme="majorBidi" w:cstheme="majorBidi"/>
                <w:sz w:val="16"/>
                <w:szCs w:val="16"/>
              </w:rPr>
            </w:pPr>
            <w:r w:rsidRPr="00EB2EFC">
              <w:rPr>
                <w:rFonts w:asciiTheme="majorBidi" w:hAnsiTheme="majorBidi" w:cstheme="majorBidi"/>
                <w:sz w:val="16"/>
                <w:szCs w:val="16"/>
              </w:rPr>
              <w:t xml:space="preserve">Location: </w:t>
            </w:r>
          </w:p>
          <w:p w:rsidR="0097276E" w:rsidRPr="00EB2EFC" w:rsidRDefault="0097276E" w:rsidP="00FA7FCC">
            <w:pPr>
              <w:pStyle w:val="ListParagraph"/>
              <w:tabs>
                <w:tab w:val="left" w:pos="8640"/>
              </w:tabs>
              <w:ind w:left="0"/>
              <w:rPr>
                <w:rFonts w:asciiTheme="majorBidi" w:hAnsiTheme="majorBidi" w:cstheme="majorBidi"/>
                <w:sz w:val="16"/>
                <w:szCs w:val="16"/>
              </w:rPr>
            </w:pPr>
            <w:r w:rsidRPr="00EB2EFC">
              <w:rPr>
                <w:rFonts w:asciiTheme="majorBidi" w:hAnsiTheme="majorBidi" w:cstheme="majorBidi"/>
                <w:sz w:val="16"/>
                <w:szCs w:val="16"/>
              </w:rPr>
              <w:t>9</w:t>
            </w:r>
            <w:r w:rsidRPr="00EB2EFC">
              <w:rPr>
                <w:rFonts w:asciiTheme="majorBidi" w:hAnsiTheme="majorBidi" w:cstheme="majorBidi"/>
                <w:sz w:val="16"/>
                <w:szCs w:val="16"/>
                <w:vertAlign w:val="superscript"/>
              </w:rPr>
              <w:t>th</w:t>
            </w:r>
            <w:r w:rsidRPr="00EB2EFC">
              <w:rPr>
                <w:rFonts w:asciiTheme="majorBidi" w:hAnsiTheme="majorBidi" w:cstheme="majorBidi"/>
                <w:sz w:val="16"/>
                <w:szCs w:val="16"/>
              </w:rPr>
              <w:t xml:space="preserve"> Floor (1 room)</w:t>
            </w:r>
          </w:p>
          <w:p w:rsidR="0097276E" w:rsidRPr="00EB2EFC" w:rsidRDefault="0097276E" w:rsidP="00FA7FCC">
            <w:pPr>
              <w:pStyle w:val="ListParagraph"/>
              <w:tabs>
                <w:tab w:val="left" w:pos="8640"/>
              </w:tabs>
              <w:ind w:left="0"/>
              <w:rPr>
                <w:rFonts w:asciiTheme="majorBidi" w:hAnsiTheme="majorBidi" w:cstheme="majorBidi"/>
                <w:sz w:val="16"/>
                <w:szCs w:val="16"/>
              </w:rPr>
            </w:pPr>
            <w:r w:rsidRPr="00EB2EFC">
              <w:rPr>
                <w:rFonts w:asciiTheme="majorBidi" w:hAnsiTheme="majorBidi" w:cstheme="majorBidi"/>
                <w:sz w:val="16"/>
                <w:szCs w:val="16"/>
              </w:rPr>
              <w:t>10</w:t>
            </w:r>
            <w:r w:rsidRPr="00EB2EFC">
              <w:rPr>
                <w:rFonts w:asciiTheme="majorBidi" w:hAnsiTheme="majorBidi" w:cstheme="majorBidi"/>
                <w:sz w:val="16"/>
                <w:szCs w:val="16"/>
                <w:vertAlign w:val="superscript"/>
              </w:rPr>
              <w:t>th</w:t>
            </w:r>
            <w:r w:rsidRPr="00EB2EFC">
              <w:rPr>
                <w:rFonts w:asciiTheme="majorBidi" w:hAnsiTheme="majorBidi" w:cstheme="majorBidi"/>
                <w:sz w:val="16"/>
                <w:szCs w:val="16"/>
              </w:rPr>
              <w:t xml:space="preserve"> Floor (1 room)</w:t>
            </w:r>
          </w:p>
        </w:tc>
        <w:tc>
          <w:tcPr>
            <w:tcW w:w="2790" w:type="dxa"/>
            <w:vAlign w:val="center"/>
          </w:tcPr>
          <w:p w:rsidR="0097276E" w:rsidRPr="0070104A" w:rsidRDefault="0097276E" w:rsidP="007731EC">
            <w:pPr>
              <w:pStyle w:val="ListParagraph"/>
              <w:numPr>
                <w:ilvl w:val="2"/>
                <w:numId w:val="95"/>
              </w:numPr>
              <w:ind w:left="252" w:hanging="180"/>
              <w:rPr>
                <w:rFonts w:asciiTheme="majorBidi" w:hAnsiTheme="majorBidi" w:cstheme="majorBidi"/>
                <w:sz w:val="20"/>
              </w:rPr>
            </w:pPr>
            <w:r w:rsidRPr="0070104A">
              <w:rPr>
                <w:rFonts w:asciiTheme="majorBidi" w:hAnsiTheme="majorBidi" w:cstheme="majorBidi"/>
                <w:sz w:val="20"/>
              </w:rPr>
              <w:t>2 chairman units</w:t>
            </w:r>
            <w:r>
              <w:rPr>
                <w:rFonts w:asciiTheme="majorBidi" w:hAnsiTheme="majorBidi" w:cstheme="majorBidi"/>
                <w:sz w:val="20"/>
              </w:rPr>
              <w:t>.</w:t>
            </w:r>
          </w:p>
          <w:p w:rsidR="0097276E" w:rsidRPr="0070104A" w:rsidRDefault="0097276E" w:rsidP="007731EC">
            <w:pPr>
              <w:pStyle w:val="ListParagraph"/>
              <w:numPr>
                <w:ilvl w:val="2"/>
                <w:numId w:val="95"/>
              </w:numPr>
              <w:ind w:left="252" w:hanging="180"/>
              <w:rPr>
                <w:rFonts w:asciiTheme="majorBidi" w:hAnsiTheme="majorBidi" w:cstheme="majorBidi"/>
                <w:sz w:val="20"/>
              </w:rPr>
            </w:pPr>
            <w:r>
              <w:rPr>
                <w:rFonts w:asciiTheme="majorBidi" w:hAnsiTheme="majorBidi" w:cstheme="majorBidi"/>
                <w:sz w:val="20"/>
              </w:rPr>
              <w:t>20</w:t>
            </w:r>
            <w:r w:rsidRPr="0070104A">
              <w:rPr>
                <w:rFonts w:asciiTheme="majorBidi" w:hAnsiTheme="majorBidi" w:cstheme="majorBidi"/>
                <w:sz w:val="20"/>
              </w:rPr>
              <w:t xml:space="preserve"> delegate units</w:t>
            </w:r>
            <w:r>
              <w:rPr>
                <w:rFonts w:asciiTheme="majorBidi" w:hAnsiTheme="majorBidi" w:cstheme="majorBidi"/>
                <w:sz w:val="20"/>
              </w:rPr>
              <w:t>.</w:t>
            </w:r>
          </w:p>
          <w:p w:rsidR="0097276E" w:rsidRPr="006C606F" w:rsidRDefault="0097276E" w:rsidP="007731EC">
            <w:pPr>
              <w:pStyle w:val="ListParagraph"/>
              <w:numPr>
                <w:ilvl w:val="2"/>
                <w:numId w:val="95"/>
              </w:numPr>
              <w:ind w:left="252" w:hanging="180"/>
              <w:rPr>
                <w:rFonts w:asciiTheme="majorBidi" w:hAnsiTheme="majorBidi" w:cstheme="majorBidi"/>
                <w:sz w:val="20"/>
              </w:rPr>
            </w:pPr>
            <w:r w:rsidRPr="0070104A">
              <w:rPr>
                <w:rFonts w:asciiTheme="majorBidi" w:hAnsiTheme="majorBidi" w:cstheme="majorBidi"/>
                <w:sz w:val="20"/>
              </w:rPr>
              <w:t xml:space="preserve">Conference </w:t>
            </w:r>
            <w:r>
              <w:rPr>
                <w:rFonts w:asciiTheme="majorBidi" w:hAnsiTheme="majorBidi" w:cstheme="majorBidi"/>
                <w:sz w:val="20"/>
              </w:rPr>
              <w:t>controller</w:t>
            </w:r>
          </w:p>
        </w:tc>
        <w:tc>
          <w:tcPr>
            <w:tcW w:w="2970" w:type="dxa"/>
          </w:tcPr>
          <w:p w:rsidR="0097276E" w:rsidRPr="0070104A" w:rsidRDefault="0097276E" w:rsidP="007731EC">
            <w:pPr>
              <w:pStyle w:val="ListParagraph"/>
              <w:numPr>
                <w:ilvl w:val="2"/>
                <w:numId w:val="95"/>
              </w:numPr>
              <w:ind w:left="252" w:hanging="180"/>
              <w:rPr>
                <w:rFonts w:asciiTheme="majorBidi" w:hAnsiTheme="majorBidi" w:cstheme="majorBidi"/>
                <w:sz w:val="20"/>
              </w:rPr>
            </w:pPr>
          </w:p>
        </w:tc>
      </w:tr>
      <w:tr w:rsidR="0097276E" w:rsidRPr="0070104A">
        <w:trPr>
          <w:trHeight w:val="1052"/>
        </w:trPr>
        <w:tc>
          <w:tcPr>
            <w:tcW w:w="648" w:type="dxa"/>
            <w:gridSpan w:val="2"/>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2.3.6</w:t>
            </w:r>
          </w:p>
        </w:tc>
        <w:tc>
          <w:tcPr>
            <w:tcW w:w="1260" w:type="dxa"/>
            <w:vAlign w:val="center"/>
          </w:tcPr>
          <w:p w:rsidR="0097276E" w:rsidRDefault="0097276E" w:rsidP="00FA7FCC">
            <w:pPr>
              <w:pStyle w:val="ListParagraph"/>
              <w:tabs>
                <w:tab w:val="left" w:pos="8640"/>
              </w:tabs>
              <w:ind w:left="0"/>
              <w:rPr>
                <w:rFonts w:asciiTheme="majorBidi" w:hAnsiTheme="majorBidi" w:cstheme="majorBidi"/>
                <w:bCs/>
                <w:sz w:val="20"/>
              </w:rPr>
            </w:pPr>
            <w:r>
              <w:rPr>
                <w:rFonts w:asciiTheme="majorBidi" w:hAnsiTheme="majorBidi" w:cstheme="majorBidi"/>
                <w:bCs/>
                <w:sz w:val="20"/>
              </w:rPr>
              <w:t>Ceiling Speaker</w:t>
            </w:r>
          </w:p>
        </w:tc>
        <w:tc>
          <w:tcPr>
            <w:tcW w:w="1530" w:type="dxa"/>
            <w:vAlign w:val="center"/>
          </w:tcPr>
          <w:p w:rsidR="0097276E" w:rsidRPr="00EB2EFC" w:rsidRDefault="0097276E" w:rsidP="00FA7FCC">
            <w:pPr>
              <w:pStyle w:val="ListParagraph"/>
              <w:tabs>
                <w:tab w:val="left" w:pos="8640"/>
              </w:tabs>
              <w:ind w:left="0"/>
              <w:rPr>
                <w:rFonts w:asciiTheme="majorBidi" w:hAnsiTheme="majorBidi" w:cstheme="majorBidi"/>
                <w:sz w:val="16"/>
                <w:szCs w:val="16"/>
              </w:rPr>
            </w:pPr>
            <w:r w:rsidRPr="00EB2EFC">
              <w:rPr>
                <w:rFonts w:asciiTheme="majorBidi" w:hAnsiTheme="majorBidi" w:cstheme="majorBidi"/>
                <w:sz w:val="16"/>
                <w:szCs w:val="16"/>
              </w:rPr>
              <w:t>Quantity: 2 / room</w:t>
            </w:r>
          </w:p>
          <w:p w:rsidR="0097276E" w:rsidRPr="00EB2EFC" w:rsidRDefault="0097276E" w:rsidP="00FA7FCC">
            <w:pPr>
              <w:pStyle w:val="ListParagraph"/>
              <w:tabs>
                <w:tab w:val="left" w:pos="8640"/>
              </w:tabs>
              <w:ind w:left="0"/>
              <w:rPr>
                <w:rFonts w:asciiTheme="majorBidi" w:hAnsiTheme="majorBidi" w:cstheme="majorBidi"/>
                <w:sz w:val="16"/>
                <w:szCs w:val="16"/>
              </w:rPr>
            </w:pPr>
          </w:p>
          <w:p w:rsidR="0097276E" w:rsidRPr="00EB2EFC" w:rsidRDefault="0097276E" w:rsidP="00FA7FCC">
            <w:pPr>
              <w:pStyle w:val="ListParagraph"/>
              <w:tabs>
                <w:tab w:val="left" w:pos="8640"/>
              </w:tabs>
              <w:ind w:left="0"/>
              <w:rPr>
                <w:rFonts w:asciiTheme="majorBidi" w:hAnsiTheme="majorBidi" w:cstheme="majorBidi"/>
                <w:sz w:val="16"/>
                <w:szCs w:val="16"/>
              </w:rPr>
            </w:pPr>
            <w:r w:rsidRPr="00EB2EFC">
              <w:rPr>
                <w:rFonts w:asciiTheme="majorBidi" w:hAnsiTheme="majorBidi" w:cstheme="majorBidi"/>
                <w:sz w:val="16"/>
                <w:szCs w:val="16"/>
              </w:rPr>
              <w:t xml:space="preserve">Location: </w:t>
            </w:r>
          </w:p>
          <w:p w:rsidR="0097276E" w:rsidRPr="00EB2EFC" w:rsidRDefault="0097276E" w:rsidP="00FA7FCC">
            <w:pPr>
              <w:pStyle w:val="ListParagraph"/>
              <w:tabs>
                <w:tab w:val="left" w:pos="8640"/>
              </w:tabs>
              <w:ind w:left="0"/>
              <w:rPr>
                <w:rFonts w:asciiTheme="majorBidi" w:hAnsiTheme="majorBidi" w:cstheme="majorBidi"/>
                <w:sz w:val="16"/>
                <w:szCs w:val="16"/>
              </w:rPr>
            </w:pPr>
            <w:r w:rsidRPr="00EB2EFC">
              <w:rPr>
                <w:rFonts w:asciiTheme="majorBidi" w:hAnsiTheme="majorBidi" w:cstheme="majorBidi"/>
                <w:sz w:val="16"/>
                <w:szCs w:val="16"/>
              </w:rPr>
              <w:t>9</w:t>
            </w:r>
            <w:r w:rsidRPr="00EB2EFC">
              <w:rPr>
                <w:rFonts w:asciiTheme="majorBidi" w:hAnsiTheme="majorBidi" w:cstheme="majorBidi"/>
                <w:sz w:val="16"/>
                <w:szCs w:val="16"/>
                <w:vertAlign w:val="superscript"/>
              </w:rPr>
              <w:t>th</w:t>
            </w:r>
            <w:r w:rsidRPr="00EB2EFC">
              <w:rPr>
                <w:rFonts w:asciiTheme="majorBidi" w:hAnsiTheme="majorBidi" w:cstheme="majorBidi"/>
                <w:sz w:val="16"/>
                <w:szCs w:val="16"/>
              </w:rPr>
              <w:t xml:space="preserve"> Floor (1 room)</w:t>
            </w:r>
          </w:p>
          <w:p w:rsidR="0097276E" w:rsidRPr="00EB2EFC" w:rsidRDefault="0097276E" w:rsidP="00FA7FCC">
            <w:pPr>
              <w:pStyle w:val="ListParagraph"/>
              <w:tabs>
                <w:tab w:val="left" w:pos="8640"/>
              </w:tabs>
              <w:ind w:left="0"/>
              <w:rPr>
                <w:rFonts w:asciiTheme="majorBidi" w:hAnsiTheme="majorBidi" w:cstheme="majorBidi"/>
                <w:sz w:val="16"/>
                <w:szCs w:val="16"/>
              </w:rPr>
            </w:pPr>
            <w:r w:rsidRPr="00EB2EFC">
              <w:rPr>
                <w:rFonts w:asciiTheme="majorBidi" w:hAnsiTheme="majorBidi" w:cstheme="majorBidi"/>
                <w:sz w:val="16"/>
                <w:szCs w:val="16"/>
              </w:rPr>
              <w:t>10</w:t>
            </w:r>
            <w:r w:rsidRPr="00EB2EFC">
              <w:rPr>
                <w:rFonts w:asciiTheme="majorBidi" w:hAnsiTheme="majorBidi" w:cstheme="majorBidi"/>
                <w:sz w:val="16"/>
                <w:szCs w:val="16"/>
                <w:vertAlign w:val="superscript"/>
              </w:rPr>
              <w:t>th</w:t>
            </w:r>
            <w:r w:rsidRPr="00EB2EFC">
              <w:rPr>
                <w:rFonts w:asciiTheme="majorBidi" w:hAnsiTheme="majorBidi" w:cstheme="majorBidi"/>
                <w:sz w:val="16"/>
                <w:szCs w:val="16"/>
              </w:rPr>
              <w:t xml:space="preserve"> Floor (1 room)</w:t>
            </w:r>
          </w:p>
        </w:tc>
        <w:tc>
          <w:tcPr>
            <w:tcW w:w="2790" w:type="dxa"/>
            <w:vAlign w:val="center"/>
          </w:tcPr>
          <w:p w:rsidR="0097276E" w:rsidRDefault="0097276E" w:rsidP="007731EC">
            <w:pPr>
              <w:pStyle w:val="ListParagraph"/>
              <w:numPr>
                <w:ilvl w:val="2"/>
                <w:numId w:val="95"/>
              </w:numPr>
              <w:ind w:left="252" w:hanging="180"/>
              <w:rPr>
                <w:rFonts w:asciiTheme="majorBidi" w:hAnsiTheme="majorBidi" w:cstheme="majorBidi"/>
                <w:sz w:val="20"/>
              </w:rPr>
            </w:pPr>
            <w:r>
              <w:rPr>
                <w:rFonts w:asciiTheme="majorBidi" w:hAnsiTheme="majorBidi" w:cstheme="majorBidi"/>
                <w:sz w:val="20"/>
              </w:rPr>
              <w:t>Two-way wide dispersion.</w:t>
            </w:r>
          </w:p>
          <w:p w:rsidR="0097276E" w:rsidRPr="0070104A" w:rsidRDefault="0097276E" w:rsidP="007731EC">
            <w:pPr>
              <w:pStyle w:val="ListParagraph"/>
              <w:numPr>
                <w:ilvl w:val="2"/>
                <w:numId w:val="95"/>
              </w:numPr>
              <w:ind w:left="252" w:hanging="180"/>
              <w:rPr>
                <w:rFonts w:asciiTheme="majorBidi" w:hAnsiTheme="majorBidi" w:cstheme="majorBidi"/>
                <w:sz w:val="20"/>
              </w:rPr>
            </w:pPr>
            <w:r>
              <w:rPr>
                <w:rFonts w:asciiTheme="majorBidi" w:hAnsiTheme="majorBidi" w:cstheme="majorBidi"/>
                <w:sz w:val="20"/>
              </w:rPr>
              <w:t>Must be ceiling mounted</w:t>
            </w:r>
          </w:p>
        </w:tc>
        <w:tc>
          <w:tcPr>
            <w:tcW w:w="2970" w:type="dxa"/>
          </w:tcPr>
          <w:p w:rsidR="0097276E" w:rsidRDefault="0097276E" w:rsidP="007731EC">
            <w:pPr>
              <w:pStyle w:val="ListParagraph"/>
              <w:numPr>
                <w:ilvl w:val="2"/>
                <w:numId w:val="95"/>
              </w:numPr>
              <w:ind w:left="252" w:hanging="180"/>
              <w:rPr>
                <w:rFonts w:asciiTheme="majorBidi" w:hAnsiTheme="majorBidi" w:cstheme="majorBidi"/>
                <w:sz w:val="20"/>
              </w:rPr>
            </w:pPr>
          </w:p>
        </w:tc>
      </w:tr>
      <w:tr w:rsidR="0097276E">
        <w:trPr>
          <w:trHeight w:val="1169"/>
        </w:trPr>
        <w:tc>
          <w:tcPr>
            <w:tcW w:w="648" w:type="dxa"/>
            <w:gridSpan w:val="2"/>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2.3.7</w:t>
            </w:r>
          </w:p>
        </w:tc>
        <w:tc>
          <w:tcPr>
            <w:tcW w:w="1260" w:type="dxa"/>
            <w:vAlign w:val="center"/>
          </w:tcPr>
          <w:p w:rsidR="0097276E" w:rsidRDefault="0097276E" w:rsidP="00FA7FCC">
            <w:pPr>
              <w:pStyle w:val="ListParagraph"/>
              <w:tabs>
                <w:tab w:val="left" w:pos="8640"/>
              </w:tabs>
              <w:ind w:left="0"/>
              <w:rPr>
                <w:rFonts w:asciiTheme="majorBidi" w:hAnsiTheme="majorBidi" w:cstheme="majorBidi"/>
                <w:bCs/>
                <w:sz w:val="20"/>
              </w:rPr>
            </w:pPr>
            <w:r>
              <w:rPr>
                <w:rFonts w:asciiTheme="majorBidi" w:hAnsiTheme="majorBidi" w:cstheme="majorBidi"/>
                <w:bCs/>
                <w:sz w:val="20"/>
              </w:rPr>
              <w:t>Touchpad for Controlling</w:t>
            </w:r>
          </w:p>
        </w:tc>
        <w:tc>
          <w:tcPr>
            <w:tcW w:w="1530" w:type="dxa"/>
            <w:vAlign w:val="center"/>
          </w:tcPr>
          <w:p w:rsidR="0097276E" w:rsidRPr="00EB2EFC" w:rsidRDefault="0097276E" w:rsidP="00FA7FCC">
            <w:pPr>
              <w:pStyle w:val="ListParagraph"/>
              <w:tabs>
                <w:tab w:val="left" w:pos="8640"/>
              </w:tabs>
              <w:ind w:left="0"/>
              <w:rPr>
                <w:rFonts w:asciiTheme="majorBidi" w:hAnsiTheme="majorBidi" w:cstheme="majorBidi"/>
                <w:sz w:val="16"/>
                <w:szCs w:val="16"/>
              </w:rPr>
            </w:pPr>
            <w:r w:rsidRPr="00EB2EFC">
              <w:rPr>
                <w:rFonts w:asciiTheme="majorBidi" w:hAnsiTheme="majorBidi" w:cstheme="majorBidi"/>
                <w:sz w:val="16"/>
                <w:szCs w:val="16"/>
              </w:rPr>
              <w:t>Quantity: 1 / room</w:t>
            </w:r>
          </w:p>
          <w:p w:rsidR="0097276E" w:rsidRPr="00EB2EFC" w:rsidRDefault="0097276E" w:rsidP="00FA7FCC">
            <w:pPr>
              <w:pStyle w:val="ListParagraph"/>
              <w:tabs>
                <w:tab w:val="left" w:pos="8640"/>
              </w:tabs>
              <w:ind w:left="0"/>
              <w:rPr>
                <w:rFonts w:asciiTheme="majorBidi" w:hAnsiTheme="majorBidi" w:cstheme="majorBidi"/>
                <w:sz w:val="16"/>
                <w:szCs w:val="16"/>
              </w:rPr>
            </w:pPr>
          </w:p>
          <w:p w:rsidR="0097276E" w:rsidRPr="00EB2EFC" w:rsidRDefault="0097276E" w:rsidP="00FA7FCC">
            <w:pPr>
              <w:pStyle w:val="ListParagraph"/>
              <w:tabs>
                <w:tab w:val="left" w:pos="8640"/>
              </w:tabs>
              <w:ind w:left="0"/>
              <w:rPr>
                <w:rFonts w:asciiTheme="majorBidi" w:hAnsiTheme="majorBidi" w:cstheme="majorBidi"/>
                <w:sz w:val="16"/>
                <w:szCs w:val="16"/>
              </w:rPr>
            </w:pPr>
            <w:r w:rsidRPr="00EB2EFC">
              <w:rPr>
                <w:rFonts w:asciiTheme="majorBidi" w:hAnsiTheme="majorBidi" w:cstheme="majorBidi"/>
                <w:sz w:val="16"/>
                <w:szCs w:val="16"/>
              </w:rPr>
              <w:t xml:space="preserve">Location: </w:t>
            </w:r>
          </w:p>
          <w:p w:rsidR="0097276E" w:rsidRPr="00EB2EFC" w:rsidRDefault="0097276E" w:rsidP="00FA7FCC">
            <w:pPr>
              <w:pStyle w:val="ListParagraph"/>
              <w:tabs>
                <w:tab w:val="left" w:pos="8640"/>
              </w:tabs>
              <w:ind w:left="0"/>
              <w:rPr>
                <w:rFonts w:asciiTheme="majorBidi" w:hAnsiTheme="majorBidi" w:cstheme="majorBidi"/>
                <w:sz w:val="16"/>
                <w:szCs w:val="16"/>
              </w:rPr>
            </w:pPr>
            <w:r w:rsidRPr="00EB2EFC">
              <w:rPr>
                <w:rFonts w:asciiTheme="majorBidi" w:hAnsiTheme="majorBidi" w:cstheme="majorBidi"/>
                <w:sz w:val="16"/>
                <w:szCs w:val="16"/>
              </w:rPr>
              <w:t>9</w:t>
            </w:r>
            <w:r w:rsidRPr="00EB2EFC">
              <w:rPr>
                <w:rFonts w:asciiTheme="majorBidi" w:hAnsiTheme="majorBidi" w:cstheme="majorBidi"/>
                <w:sz w:val="16"/>
                <w:szCs w:val="16"/>
                <w:vertAlign w:val="superscript"/>
              </w:rPr>
              <w:t>th</w:t>
            </w:r>
            <w:r w:rsidRPr="00EB2EFC">
              <w:rPr>
                <w:rFonts w:asciiTheme="majorBidi" w:hAnsiTheme="majorBidi" w:cstheme="majorBidi"/>
                <w:sz w:val="16"/>
                <w:szCs w:val="16"/>
              </w:rPr>
              <w:t xml:space="preserve"> Floor (1 room)</w:t>
            </w:r>
          </w:p>
          <w:p w:rsidR="0097276E" w:rsidRPr="00EB2EFC" w:rsidRDefault="0097276E" w:rsidP="00FA7FCC">
            <w:pPr>
              <w:pStyle w:val="ListParagraph"/>
              <w:tabs>
                <w:tab w:val="left" w:pos="8640"/>
              </w:tabs>
              <w:ind w:left="0"/>
              <w:rPr>
                <w:rFonts w:asciiTheme="majorBidi" w:hAnsiTheme="majorBidi" w:cstheme="majorBidi"/>
                <w:sz w:val="16"/>
                <w:szCs w:val="16"/>
              </w:rPr>
            </w:pPr>
            <w:r w:rsidRPr="00EB2EFC">
              <w:rPr>
                <w:rFonts w:asciiTheme="majorBidi" w:hAnsiTheme="majorBidi" w:cstheme="majorBidi"/>
                <w:sz w:val="16"/>
                <w:szCs w:val="16"/>
              </w:rPr>
              <w:t>10</w:t>
            </w:r>
            <w:r w:rsidRPr="00EB2EFC">
              <w:rPr>
                <w:rFonts w:asciiTheme="majorBidi" w:hAnsiTheme="majorBidi" w:cstheme="majorBidi"/>
                <w:sz w:val="16"/>
                <w:szCs w:val="16"/>
                <w:vertAlign w:val="superscript"/>
              </w:rPr>
              <w:t>th</w:t>
            </w:r>
            <w:r w:rsidRPr="00EB2EFC">
              <w:rPr>
                <w:rFonts w:asciiTheme="majorBidi" w:hAnsiTheme="majorBidi" w:cstheme="majorBidi"/>
                <w:sz w:val="16"/>
                <w:szCs w:val="16"/>
              </w:rPr>
              <w:t xml:space="preserve"> Floor (1 room)</w:t>
            </w:r>
          </w:p>
        </w:tc>
        <w:tc>
          <w:tcPr>
            <w:tcW w:w="2790" w:type="dxa"/>
            <w:vAlign w:val="center"/>
          </w:tcPr>
          <w:p w:rsidR="0097276E" w:rsidRDefault="0097276E" w:rsidP="007731EC">
            <w:pPr>
              <w:pStyle w:val="ListParagraph"/>
              <w:numPr>
                <w:ilvl w:val="2"/>
                <w:numId w:val="95"/>
              </w:numPr>
              <w:ind w:left="252" w:hanging="180"/>
              <w:rPr>
                <w:rFonts w:asciiTheme="majorBidi" w:hAnsiTheme="majorBidi" w:cstheme="majorBidi"/>
                <w:sz w:val="20"/>
              </w:rPr>
            </w:pPr>
            <w:r>
              <w:rPr>
                <w:rFonts w:asciiTheme="majorBidi" w:hAnsiTheme="majorBidi" w:cstheme="majorBidi"/>
                <w:sz w:val="20"/>
              </w:rPr>
              <w:t>4.3” diagonal screen size</w:t>
            </w:r>
          </w:p>
          <w:p w:rsidR="0097276E" w:rsidRDefault="0097276E" w:rsidP="007731EC">
            <w:pPr>
              <w:pStyle w:val="ListParagraph"/>
              <w:numPr>
                <w:ilvl w:val="2"/>
                <w:numId w:val="95"/>
              </w:numPr>
              <w:ind w:left="252" w:hanging="180"/>
              <w:rPr>
                <w:rFonts w:asciiTheme="majorBidi" w:hAnsiTheme="majorBidi" w:cstheme="majorBidi"/>
                <w:sz w:val="20"/>
              </w:rPr>
            </w:pPr>
            <w:r>
              <w:rPr>
                <w:rFonts w:asciiTheme="majorBidi" w:hAnsiTheme="majorBidi" w:cstheme="majorBidi"/>
                <w:sz w:val="20"/>
              </w:rPr>
              <w:t>Application to control all equipment in the room.</w:t>
            </w:r>
          </w:p>
          <w:p w:rsidR="0097276E" w:rsidRDefault="0097276E" w:rsidP="007731EC">
            <w:pPr>
              <w:pStyle w:val="ListParagraph"/>
              <w:numPr>
                <w:ilvl w:val="2"/>
                <w:numId w:val="95"/>
              </w:numPr>
              <w:ind w:left="252" w:hanging="180"/>
              <w:rPr>
                <w:rFonts w:asciiTheme="majorBidi" w:hAnsiTheme="majorBidi" w:cstheme="majorBidi"/>
                <w:sz w:val="20"/>
              </w:rPr>
            </w:pPr>
            <w:r>
              <w:rPr>
                <w:rFonts w:asciiTheme="majorBidi" w:hAnsiTheme="majorBidi" w:cstheme="majorBidi"/>
                <w:sz w:val="20"/>
              </w:rPr>
              <w:t>Must be located on the secretary table.</w:t>
            </w:r>
          </w:p>
        </w:tc>
        <w:tc>
          <w:tcPr>
            <w:tcW w:w="2970" w:type="dxa"/>
          </w:tcPr>
          <w:p w:rsidR="0097276E" w:rsidRDefault="0097276E" w:rsidP="007731EC">
            <w:pPr>
              <w:pStyle w:val="ListParagraph"/>
              <w:numPr>
                <w:ilvl w:val="2"/>
                <w:numId w:val="95"/>
              </w:numPr>
              <w:ind w:left="252" w:hanging="180"/>
              <w:rPr>
                <w:rFonts w:asciiTheme="majorBidi" w:hAnsiTheme="majorBidi" w:cstheme="majorBidi"/>
                <w:sz w:val="20"/>
              </w:rPr>
            </w:pPr>
          </w:p>
        </w:tc>
      </w:tr>
      <w:tr w:rsidR="0097276E">
        <w:trPr>
          <w:trHeight w:val="1223"/>
        </w:trPr>
        <w:tc>
          <w:tcPr>
            <w:tcW w:w="648" w:type="dxa"/>
            <w:gridSpan w:val="2"/>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2.3.8</w:t>
            </w:r>
          </w:p>
        </w:tc>
        <w:tc>
          <w:tcPr>
            <w:tcW w:w="1260" w:type="dxa"/>
            <w:vAlign w:val="center"/>
          </w:tcPr>
          <w:p w:rsidR="0097276E" w:rsidRDefault="0097276E" w:rsidP="00FA7FCC">
            <w:pPr>
              <w:pStyle w:val="ListParagraph"/>
              <w:tabs>
                <w:tab w:val="left" w:pos="8640"/>
              </w:tabs>
              <w:ind w:left="0"/>
              <w:rPr>
                <w:rFonts w:asciiTheme="majorBidi" w:hAnsiTheme="majorBidi" w:cstheme="majorBidi"/>
                <w:bCs/>
                <w:sz w:val="20"/>
              </w:rPr>
            </w:pPr>
            <w:r>
              <w:rPr>
                <w:rFonts w:asciiTheme="majorBidi" w:hAnsiTheme="majorBidi" w:cstheme="majorBidi"/>
                <w:bCs/>
                <w:sz w:val="20"/>
              </w:rPr>
              <w:t>Multi-format Plate</w:t>
            </w:r>
          </w:p>
        </w:tc>
        <w:tc>
          <w:tcPr>
            <w:tcW w:w="1530" w:type="dxa"/>
            <w:vAlign w:val="center"/>
          </w:tcPr>
          <w:p w:rsidR="0097276E" w:rsidRPr="00EB2EFC" w:rsidRDefault="0097276E" w:rsidP="00FA7FCC">
            <w:pPr>
              <w:pStyle w:val="ListParagraph"/>
              <w:tabs>
                <w:tab w:val="left" w:pos="8640"/>
              </w:tabs>
              <w:ind w:left="0"/>
              <w:rPr>
                <w:rFonts w:asciiTheme="majorBidi" w:hAnsiTheme="majorBidi" w:cstheme="majorBidi"/>
                <w:sz w:val="16"/>
                <w:szCs w:val="16"/>
              </w:rPr>
            </w:pPr>
            <w:r w:rsidRPr="00EB2EFC">
              <w:rPr>
                <w:rFonts w:asciiTheme="majorBidi" w:hAnsiTheme="majorBidi" w:cstheme="majorBidi"/>
                <w:sz w:val="16"/>
                <w:szCs w:val="16"/>
              </w:rPr>
              <w:t>Quantity: 1 / room</w:t>
            </w:r>
          </w:p>
          <w:p w:rsidR="0097276E" w:rsidRPr="00EB2EFC" w:rsidRDefault="0097276E" w:rsidP="00FA7FCC">
            <w:pPr>
              <w:pStyle w:val="ListParagraph"/>
              <w:tabs>
                <w:tab w:val="left" w:pos="8640"/>
              </w:tabs>
              <w:ind w:left="0"/>
              <w:rPr>
                <w:rFonts w:asciiTheme="majorBidi" w:hAnsiTheme="majorBidi" w:cstheme="majorBidi"/>
                <w:sz w:val="16"/>
                <w:szCs w:val="16"/>
              </w:rPr>
            </w:pPr>
          </w:p>
          <w:p w:rsidR="0097276E" w:rsidRPr="00EB2EFC" w:rsidRDefault="0097276E" w:rsidP="00FA7FCC">
            <w:pPr>
              <w:pStyle w:val="ListParagraph"/>
              <w:tabs>
                <w:tab w:val="left" w:pos="8640"/>
              </w:tabs>
              <w:ind w:left="0"/>
              <w:rPr>
                <w:rFonts w:asciiTheme="majorBidi" w:hAnsiTheme="majorBidi" w:cstheme="majorBidi"/>
                <w:sz w:val="16"/>
                <w:szCs w:val="16"/>
              </w:rPr>
            </w:pPr>
            <w:r w:rsidRPr="00EB2EFC">
              <w:rPr>
                <w:rFonts w:asciiTheme="majorBidi" w:hAnsiTheme="majorBidi" w:cstheme="majorBidi"/>
                <w:sz w:val="16"/>
                <w:szCs w:val="16"/>
              </w:rPr>
              <w:t>Location:</w:t>
            </w:r>
          </w:p>
          <w:p w:rsidR="0097276E" w:rsidRPr="00EB2EFC" w:rsidRDefault="0097276E" w:rsidP="00FA7FCC">
            <w:pPr>
              <w:pStyle w:val="ListParagraph"/>
              <w:tabs>
                <w:tab w:val="left" w:pos="8640"/>
              </w:tabs>
              <w:ind w:left="0"/>
              <w:rPr>
                <w:rFonts w:asciiTheme="majorBidi" w:hAnsiTheme="majorBidi" w:cstheme="majorBidi"/>
                <w:sz w:val="16"/>
                <w:szCs w:val="16"/>
              </w:rPr>
            </w:pPr>
            <w:r w:rsidRPr="00EB2EFC">
              <w:rPr>
                <w:rFonts w:asciiTheme="majorBidi" w:hAnsiTheme="majorBidi" w:cstheme="majorBidi"/>
                <w:sz w:val="16"/>
                <w:szCs w:val="16"/>
              </w:rPr>
              <w:t>9</w:t>
            </w:r>
            <w:r w:rsidRPr="00EB2EFC">
              <w:rPr>
                <w:rFonts w:asciiTheme="majorBidi" w:hAnsiTheme="majorBidi" w:cstheme="majorBidi"/>
                <w:sz w:val="16"/>
                <w:szCs w:val="16"/>
                <w:vertAlign w:val="superscript"/>
              </w:rPr>
              <w:t>th</w:t>
            </w:r>
            <w:r w:rsidRPr="00EB2EFC">
              <w:rPr>
                <w:rFonts w:asciiTheme="majorBidi" w:hAnsiTheme="majorBidi" w:cstheme="majorBidi"/>
                <w:sz w:val="16"/>
                <w:szCs w:val="16"/>
              </w:rPr>
              <w:t xml:space="preserve"> Floor (1 room)</w:t>
            </w:r>
          </w:p>
          <w:p w:rsidR="0097276E" w:rsidRPr="00EB2EFC" w:rsidRDefault="0097276E" w:rsidP="00FA7FCC">
            <w:pPr>
              <w:pStyle w:val="ListParagraph"/>
              <w:tabs>
                <w:tab w:val="left" w:pos="8640"/>
              </w:tabs>
              <w:ind w:left="0"/>
              <w:rPr>
                <w:rFonts w:asciiTheme="majorBidi" w:hAnsiTheme="majorBidi" w:cstheme="majorBidi"/>
                <w:sz w:val="16"/>
                <w:szCs w:val="16"/>
              </w:rPr>
            </w:pPr>
            <w:r w:rsidRPr="00EB2EFC">
              <w:rPr>
                <w:rFonts w:asciiTheme="majorBidi" w:hAnsiTheme="majorBidi" w:cstheme="majorBidi"/>
                <w:sz w:val="16"/>
                <w:szCs w:val="16"/>
              </w:rPr>
              <w:t>10</w:t>
            </w:r>
            <w:r w:rsidRPr="00EB2EFC">
              <w:rPr>
                <w:rFonts w:asciiTheme="majorBidi" w:hAnsiTheme="majorBidi" w:cstheme="majorBidi"/>
                <w:sz w:val="16"/>
                <w:szCs w:val="16"/>
                <w:vertAlign w:val="superscript"/>
              </w:rPr>
              <w:t>th</w:t>
            </w:r>
            <w:r w:rsidRPr="00EB2EFC">
              <w:rPr>
                <w:rFonts w:asciiTheme="majorBidi" w:hAnsiTheme="majorBidi" w:cstheme="majorBidi"/>
                <w:sz w:val="16"/>
                <w:szCs w:val="16"/>
              </w:rPr>
              <w:t xml:space="preserve"> Floor (1 room)</w:t>
            </w:r>
          </w:p>
        </w:tc>
        <w:tc>
          <w:tcPr>
            <w:tcW w:w="2790" w:type="dxa"/>
            <w:vAlign w:val="center"/>
          </w:tcPr>
          <w:p w:rsidR="0097276E" w:rsidRPr="00B924F4" w:rsidRDefault="0097276E" w:rsidP="007731EC">
            <w:pPr>
              <w:pStyle w:val="ListParagraph"/>
              <w:numPr>
                <w:ilvl w:val="2"/>
                <w:numId w:val="95"/>
              </w:numPr>
              <w:ind w:left="252" w:hanging="180"/>
              <w:rPr>
                <w:rFonts w:asciiTheme="majorBidi" w:hAnsiTheme="majorBidi" w:cstheme="majorBidi"/>
                <w:sz w:val="20"/>
              </w:rPr>
            </w:pPr>
            <w:r w:rsidRPr="0070104A">
              <w:rPr>
                <w:rFonts w:asciiTheme="majorBidi" w:hAnsiTheme="majorBidi" w:cstheme="majorBidi"/>
                <w:bCs/>
                <w:sz w:val="20"/>
              </w:rPr>
              <w:t>HDMI, VGA and stereo audio inputs</w:t>
            </w:r>
          </w:p>
          <w:p w:rsidR="0097276E" w:rsidRPr="00B924F4" w:rsidRDefault="0097276E" w:rsidP="007731EC">
            <w:pPr>
              <w:pStyle w:val="ListParagraph"/>
              <w:numPr>
                <w:ilvl w:val="2"/>
                <w:numId w:val="95"/>
              </w:numPr>
              <w:ind w:left="252" w:hanging="180"/>
              <w:rPr>
                <w:rFonts w:asciiTheme="majorBidi" w:hAnsiTheme="majorBidi" w:cstheme="majorBidi"/>
                <w:sz w:val="20"/>
              </w:rPr>
            </w:pPr>
            <w:r w:rsidRPr="0070104A">
              <w:rPr>
                <w:rFonts w:asciiTheme="majorBidi" w:hAnsiTheme="majorBidi" w:cstheme="majorBidi"/>
                <w:bCs/>
                <w:sz w:val="20"/>
              </w:rPr>
              <w:t>Standard British power socket</w:t>
            </w:r>
          </w:p>
          <w:p w:rsidR="0097276E" w:rsidRPr="00B924F4" w:rsidRDefault="0097276E" w:rsidP="007731EC">
            <w:pPr>
              <w:pStyle w:val="ListParagraph"/>
              <w:numPr>
                <w:ilvl w:val="2"/>
                <w:numId w:val="95"/>
              </w:numPr>
              <w:ind w:left="252" w:hanging="180"/>
              <w:rPr>
                <w:rFonts w:asciiTheme="majorBidi" w:hAnsiTheme="majorBidi" w:cstheme="majorBidi"/>
                <w:sz w:val="20"/>
              </w:rPr>
            </w:pPr>
            <w:r w:rsidRPr="0070104A">
              <w:rPr>
                <w:rFonts w:asciiTheme="majorBidi" w:hAnsiTheme="majorBidi" w:cstheme="majorBidi"/>
                <w:bCs/>
                <w:sz w:val="20"/>
              </w:rPr>
              <w:t>Ethernet LAN port</w:t>
            </w:r>
          </w:p>
          <w:p w:rsidR="0097276E" w:rsidRDefault="0097276E" w:rsidP="007731EC">
            <w:pPr>
              <w:pStyle w:val="ListParagraph"/>
              <w:numPr>
                <w:ilvl w:val="2"/>
                <w:numId w:val="95"/>
              </w:numPr>
              <w:ind w:left="252" w:hanging="180"/>
              <w:rPr>
                <w:rFonts w:asciiTheme="majorBidi" w:hAnsiTheme="majorBidi" w:cstheme="majorBidi"/>
                <w:sz w:val="20"/>
              </w:rPr>
            </w:pPr>
            <w:r w:rsidRPr="0070104A">
              <w:rPr>
                <w:rFonts w:asciiTheme="majorBidi" w:hAnsiTheme="majorBidi" w:cstheme="majorBidi"/>
                <w:bCs/>
                <w:sz w:val="20"/>
              </w:rPr>
              <w:t>Must be mounted on the conference table</w:t>
            </w:r>
            <w:r>
              <w:rPr>
                <w:rFonts w:asciiTheme="majorBidi" w:hAnsiTheme="majorBidi" w:cstheme="majorBidi"/>
                <w:bCs/>
                <w:sz w:val="20"/>
              </w:rPr>
              <w:t>.</w:t>
            </w:r>
          </w:p>
        </w:tc>
        <w:tc>
          <w:tcPr>
            <w:tcW w:w="2970" w:type="dxa"/>
          </w:tcPr>
          <w:p w:rsidR="0097276E" w:rsidRPr="0070104A" w:rsidRDefault="0097276E" w:rsidP="007731EC">
            <w:pPr>
              <w:pStyle w:val="ListParagraph"/>
              <w:numPr>
                <w:ilvl w:val="2"/>
                <w:numId w:val="95"/>
              </w:numPr>
              <w:ind w:left="252" w:hanging="180"/>
              <w:rPr>
                <w:rFonts w:asciiTheme="majorBidi" w:hAnsiTheme="majorBidi" w:cstheme="majorBidi"/>
                <w:bCs/>
                <w:sz w:val="20"/>
              </w:rPr>
            </w:pPr>
          </w:p>
        </w:tc>
      </w:tr>
      <w:tr w:rsidR="0097276E" w:rsidRPr="0070104A">
        <w:trPr>
          <w:trHeight w:val="953"/>
        </w:trPr>
        <w:tc>
          <w:tcPr>
            <w:tcW w:w="648" w:type="dxa"/>
            <w:gridSpan w:val="2"/>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2.3.9</w:t>
            </w:r>
          </w:p>
        </w:tc>
        <w:tc>
          <w:tcPr>
            <w:tcW w:w="1260" w:type="dxa"/>
            <w:vAlign w:val="center"/>
          </w:tcPr>
          <w:p w:rsidR="0097276E" w:rsidRDefault="0097276E" w:rsidP="00FA7FCC">
            <w:pPr>
              <w:pStyle w:val="ListParagraph"/>
              <w:tabs>
                <w:tab w:val="left" w:pos="8640"/>
              </w:tabs>
              <w:ind w:left="0"/>
              <w:rPr>
                <w:rFonts w:asciiTheme="majorBidi" w:hAnsiTheme="majorBidi" w:cstheme="majorBidi"/>
                <w:bCs/>
                <w:sz w:val="20"/>
              </w:rPr>
            </w:pPr>
            <w:r>
              <w:rPr>
                <w:rFonts w:asciiTheme="majorBidi" w:hAnsiTheme="majorBidi" w:cstheme="majorBidi"/>
                <w:bCs/>
                <w:sz w:val="20"/>
              </w:rPr>
              <w:t>HDMI Plate</w:t>
            </w:r>
          </w:p>
        </w:tc>
        <w:tc>
          <w:tcPr>
            <w:tcW w:w="1530" w:type="dxa"/>
            <w:vAlign w:val="center"/>
          </w:tcPr>
          <w:p w:rsidR="0097276E" w:rsidRPr="00EB2EFC" w:rsidRDefault="0097276E" w:rsidP="00FA7FCC">
            <w:pPr>
              <w:pStyle w:val="ListParagraph"/>
              <w:tabs>
                <w:tab w:val="left" w:pos="8640"/>
              </w:tabs>
              <w:ind w:left="0"/>
              <w:rPr>
                <w:rFonts w:asciiTheme="majorBidi" w:hAnsiTheme="majorBidi" w:cstheme="majorBidi"/>
                <w:sz w:val="16"/>
                <w:szCs w:val="16"/>
              </w:rPr>
            </w:pPr>
            <w:r w:rsidRPr="00EB2EFC">
              <w:rPr>
                <w:rFonts w:asciiTheme="majorBidi" w:hAnsiTheme="majorBidi" w:cstheme="majorBidi"/>
                <w:sz w:val="16"/>
                <w:szCs w:val="16"/>
              </w:rPr>
              <w:t>Quantity: 1 / room</w:t>
            </w:r>
          </w:p>
          <w:p w:rsidR="0097276E" w:rsidRPr="00EB2EFC" w:rsidRDefault="0097276E" w:rsidP="00FA7FCC">
            <w:pPr>
              <w:pStyle w:val="ListParagraph"/>
              <w:tabs>
                <w:tab w:val="left" w:pos="8640"/>
              </w:tabs>
              <w:ind w:left="0"/>
              <w:rPr>
                <w:rFonts w:asciiTheme="majorBidi" w:hAnsiTheme="majorBidi" w:cstheme="majorBidi"/>
                <w:sz w:val="16"/>
                <w:szCs w:val="16"/>
              </w:rPr>
            </w:pPr>
          </w:p>
          <w:p w:rsidR="0097276E" w:rsidRPr="00EB2EFC" w:rsidRDefault="0097276E" w:rsidP="00FA7FCC">
            <w:pPr>
              <w:pStyle w:val="ListParagraph"/>
              <w:tabs>
                <w:tab w:val="left" w:pos="8640"/>
              </w:tabs>
              <w:ind w:left="0"/>
              <w:rPr>
                <w:rFonts w:asciiTheme="majorBidi" w:hAnsiTheme="majorBidi" w:cstheme="majorBidi"/>
                <w:sz w:val="16"/>
                <w:szCs w:val="16"/>
              </w:rPr>
            </w:pPr>
            <w:r w:rsidRPr="00EB2EFC">
              <w:rPr>
                <w:rFonts w:asciiTheme="majorBidi" w:hAnsiTheme="majorBidi" w:cstheme="majorBidi"/>
                <w:sz w:val="16"/>
                <w:szCs w:val="16"/>
              </w:rPr>
              <w:t>Location:</w:t>
            </w:r>
          </w:p>
          <w:p w:rsidR="0097276E" w:rsidRPr="00EB2EFC" w:rsidRDefault="0097276E" w:rsidP="00FA7FCC">
            <w:pPr>
              <w:pStyle w:val="ListParagraph"/>
              <w:tabs>
                <w:tab w:val="left" w:pos="8640"/>
              </w:tabs>
              <w:ind w:left="0"/>
              <w:rPr>
                <w:rFonts w:asciiTheme="majorBidi" w:hAnsiTheme="majorBidi" w:cstheme="majorBidi"/>
                <w:sz w:val="16"/>
                <w:szCs w:val="16"/>
              </w:rPr>
            </w:pPr>
            <w:r w:rsidRPr="00EB2EFC">
              <w:rPr>
                <w:rFonts w:asciiTheme="majorBidi" w:hAnsiTheme="majorBidi" w:cstheme="majorBidi"/>
                <w:sz w:val="16"/>
                <w:szCs w:val="16"/>
              </w:rPr>
              <w:t>9</w:t>
            </w:r>
            <w:r w:rsidRPr="00EB2EFC">
              <w:rPr>
                <w:rFonts w:asciiTheme="majorBidi" w:hAnsiTheme="majorBidi" w:cstheme="majorBidi"/>
                <w:sz w:val="16"/>
                <w:szCs w:val="16"/>
                <w:vertAlign w:val="superscript"/>
              </w:rPr>
              <w:t>th</w:t>
            </w:r>
            <w:r w:rsidRPr="00EB2EFC">
              <w:rPr>
                <w:rFonts w:asciiTheme="majorBidi" w:hAnsiTheme="majorBidi" w:cstheme="majorBidi"/>
                <w:sz w:val="16"/>
                <w:szCs w:val="16"/>
              </w:rPr>
              <w:t xml:space="preserve"> Floor (1 room)</w:t>
            </w:r>
          </w:p>
          <w:p w:rsidR="0097276E" w:rsidRPr="00EB2EFC" w:rsidRDefault="0097276E" w:rsidP="00FA7FCC">
            <w:pPr>
              <w:pStyle w:val="ListParagraph"/>
              <w:tabs>
                <w:tab w:val="left" w:pos="8640"/>
              </w:tabs>
              <w:ind w:left="0"/>
              <w:rPr>
                <w:rFonts w:asciiTheme="majorBidi" w:hAnsiTheme="majorBidi" w:cstheme="majorBidi"/>
                <w:sz w:val="16"/>
                <w:szCs w:val="16"/>
              </w:rPr>
            </w:pPr>
            <w:r w:rsidRPr="00EB2EFC">
              <w:rPr>
                <w:rFonts w:asciiTheme="majorBidi" w:hAnsiTheme="majorBidi" w:cstheme="majorBidi"/>
                <w:sz w:val="16"/>
                <w:szCs w:val="16"/>
              </w:rPr>
              <w:t>10</w:t>
            </w:r>
            <w:r w:rsidRPr="00EB2EFC">
              <w:rPr>
                <w:rFonts w:asciiTheme="majorBidi" w:hAnsiTheme="majorBidi" w:cstheme="majorBidi"/>
                <w:sz w:val="16"/>
                <w:szCs w:val="16"/>
                <w:vertAlign w:val="superscript"/>
              </w:rPr>
              <w:t>th</w:t>
            </w:r>
            <w:r w:rsidRPr="00EB2EFC">
              <w:rPr>
                <w:rFonts w:asciiTheme="majorBidi" w:hAnsiTheme="majorBidi" w:cstheme="majorBidi"/>
                <w:sz w:val="16"/>
                <w:szCs w:val="16"/>
              </w:rPr>
              <w:t xml:space="preserve"> Floor (1 room)</w:t>
            </w:r>
          </w:p>
        </w:tc>
        <w:tc>
          <w:tcPr>
            <w:tcW w:w="2790" w:type="dxa"/>
            <w:vAlign w:val="center"/>
          </w:tcPr>
          <w:p w:rsidR="0097276E" w:rsidRDefault="0097276E" w:rsidP="007731EC">
            <w:pPr>
              <w:pStyle w:val="ListParagraph"/>
              <w:numPr>
                <w:ilvl w:val="2"/>
                <w:numId w:val="95"/>
              </w:numPr>
              <w:ind w:left="252" w:hanging="180"/>
              <w:rPr>
                <w:rFonts w:asciiTheme="majorBidi" w:hAnsiTheme="majorBidi" w:cstheme="majorBidi"/>
                <w:bCs/>
                <w:sz w:val="20"/>
              </w:rPr>
            </w:pPr>
            <w:r>
              <w:rPr>
                <w:rFonts w:asciiTheme="majorBidi" w:hAnsiTheme="majorBidi" w:cstheme="majorBidi"/>
                <w:bCs/>
                <w:sz w:val="20"/>
              </w:rPr>
              <w:t>HDMI input only</w:t>
            </w:r>
          </w:p>
          <w:p w:rsidR="0097276E" w:rsidRPr="0070104A" w:rsidRDefault="0097276E" w:rsidP="007731EC">
            <w:pPr>
              <w:pStyle w:val="ListParagraph"/>
              <w:numPr>
                <w:ilvl w:val="2"/>
                <w:numId w:val="95"/>
              </w:numPr>
              <w:ind w:left="252" w:hanging="180"/>
              <w:rPr>
                <w:rFonts w:asciiTheme="majorBidi" w:hAnsiTheme="majorBidi" w:cstheme="majorBidi"/>
                <w:bCs/>
                <w:sz w:val="20"/>
              </w:rPr>
            </w:pPr>
            <w:r>
              <w:rPr>
                <w:rFonts w:asciiTheme="majorBidi" w:hAnsiTheme="majorBidi" w:cstheme="majorBidi"/>
                <w:bCs/>
                <w:sz w:val="20"/>
              </w:rPr>
              <w:t>Must be mounted on the secretary table</w:t>
            </w:r>
          </w:p>
        </w:tc>
        <w:tc>
          <w:tcPr>
            <w:tcW w:w="2970" w:type="dxa"/>
          </w:tcPr>
          <w:p w:rsidR="0097276E" w:rsidRDefault="0097276E" w:rsidP="007731EC">
            <w:pPr>
              <w:pStyle w:val="ListParagraph"/>
              <w:numPr>
                <w:ilvl w:val="2"/>
                <w:numId w:val="95"/>
              </w:numPr>
              <w:ind w:left="252" w:hanging="180"/>
              <w:rPr>
                <w:rFonts w:asciiTheme="majorBidi" w:hAnsiTheme="majorBidi" w:cstheme="majorBidi"/>
                <w:bCs/>
                <w:sz w:val="20"/>
              </w:rPr>
            </w:pPr>
          </w:p>
        </w:tc>
      </w:tr>
      <w:tr w:rsidR="0097276E" w:rsidRPr="0070104A">
        <w:trPr>
          <w:trHeight w:val="980"/>
        </w:trPr>
        <w:tc>
          <w:tcPr>
            <w:tcW w:w="648" w:type="dxa"/>
            <w:gridSpan w:val="2"/>
            <w:vAlign w:val="center"/>
          </w:tcPr>
          <w:p w:rsidR="0097276E" w:rsidRPr="00EB2EFC" w:rsidRDefault="0097276E" w:rsidP="00FA7FCC">
            <w:pPr>
              <w:pStyle w:val="ListParagraph"/>
              <w:tabs>
                <w:tab w:val="left" w:pos="8640"/>
              </w:tabs>
              <w:ind w:left="0"/>
              <w:rPr>
                <w:rFonts w:asciiTheme="majorBidi" w:hAnsiTheme="majorBidi" w:cstheme="majorBidi"/>
                <w:sz w:val="16"/>
                <w:szCs w:val="16"/>
              </w:rPr>
            </w:pPr>
            <w:r w:rsidRPr="00EB2EFC">
              <w:rPr>
                <w:rFonts w:asciiTheme="majorBidi" w:hAnsiTheme="majorBidi" w:cstheme="majorBidi"/>
                <w:sz w:val="16"/>
                <w:szCs w:val="16"/>
              </w:rPr>
              <w:t>2.3.10</w:t>
            </w:r>
          </w:p>
        </w:tc>
        <w:tc>
          <w:tcPr>
            <w:tcW w:w="1260" w:type="dxa"/>
            <w:vAlign w:val="center"/>
          </w:tcPr>
          <w:p w:rsidR="0097276E" w:rsidRPr="0070104A" w:rsidRDefault="0097276E" w:rsidP="00FA7FCC">
            <w:pPr>
              <w:pStyle w:val="ListParagraph"/>
              <w:tabs>
                <w:tab w:val="left" w:pos="8640"/>
              </w:tabs>
              <w:ind w:left="0"/>
              <w:rPr>
                <w:rFonts w:asciiTheme="majorBidi" w:hAnsiTheme="majorBidi" w:cstheme="majorBidi"/>
                <w:bCs/>
                <w:sz w:val="20"/>
              </w:rPr>
            </w:pPr>
            <w:r>
              <w:rPr>
                <w:rFonts w:asciiTheme="majorBidi" w:hAnsiTheme="majorBidi" w:cstheme="majorBidi"/>
                <w:bCs/>
                <w:sz w:val="20"/>
              </w:rPr>
              <w:t>Other accessories</w:t>
            </w:r>
          </w:p>
        </w:tc>
        <w:tc>
          <w:tcPr>
            <w:tcW w:w="1530" w:type="dxa"/>
            <w:vAlign w:val="center"/>
          </w:tcPr>
          <w:p w:rsidR="0097276E" w:rsidRPr="00EB2EFC" w:rsidRDefault="0097276E" w:rsidP="00FA7FCC">
            <w:pPr>
              <w:pStyle w:val="ListParagraph"/>
              <w:tabs>
                <w:tab w:val="left" w:pos="8640"/>
              </w:tabs>
              <w:ind w:left="0"/>
              <w:rPr>
                <w:rFonts w:asciiTheme="majorBidi" w:hAnsiTheme="majorBidi" w:cstheme="majorBidi"/>
                <w:sz w:val="16"/>
                <w:szCs w:val="16"/>
              </w:rPr>
            </w:pPr>
            <w:r w:rsidRPr="00EB2EFC">
              <w:rPr>
                <w:rFonts w:asciiTheme="majorBidi" w:hAnsiTheme="majorBidi" w:cstheme="majorBidi"/>
                <w:sz w:val="16"/>
                <w:szCs w:val="16"/>
              </w:rPr>
              <w:t>Quantity:</w:t>
            </w:r>
          </w:p>
          <w:p w:rsidR="0097276E" w:rsidRPr="00EB2EFC" w:rsidRDefault="0097276E" w:rsidP="00FA7FCC">
            <w:pPr>
              <w:pStyle w:val="ListParagraph"/>
              <w:tabs>
                <w:tab w:val="left" w:pos="8640"/>
              </w:tabs>
              <w:ind w:left="0"/>
              <w:rPr>
                <w:rFonts w:asciiTheme="majorBidi" w:hAnsiTheme="majorBidi" w:cstheme="majorBidi"/>
                <w:sz w:val="16"/>
                <w:szCs w:val="16"/>
              </w:rPr>
            </w:pPr>
          </w:p>
          <w:p w:rsidR="0097276E" w:rsidRPr="00EB2EFC" w:rsidRDefault="0097276E" w:rsidP="00FA7FCC">
            <w:pPr>
              <w:pStyle w:val="ListParagraph"/>
              <w:tabs>
                <w:tab w:val="left" w:pos="8640"/>
              </w:tabs>
              <w:ind w:left="0"/>
              <w:rPr>
                <w:rFonts w:asciiTheme="majorBidi" w:hAnsiTheme="majorBidi" w:cstheme="majorBidi"/>
                <w:sz w:val="16"/>
                <w:szCs w:val="16"/>
              </w:rPr>
            </w:pPr>
            <w:r w:rsidRPr="00EB2EFC">
              <w:rPr>
                <w:rFonts w:asciiTheme="majorBidi" w:hAnsiTheme="majorBidi" w:cstheme="majorBidi"/>
                <w:sz w:val="16"/>
                <w:szCs w:val="16"/>
              </w:rPr>
              <w:t>Location:</w:t>
            </w:r>
          </w:p>
          <w:p w:rsidR="0097276E" w:rsidRPr="00EB2EFC" w:rsidRDefault="0097276E" w:rsidP="00FA7FCC">
            <w:pPr>
              <w:pStyle w:val="ListParagraph"/>
              <w:tabs>
                <w:tab w:val="left" w:pos="8640"/>
              </w:tabs>
              <w:ind w:left="0"/>
              <w:rPr>
                <w:rFonts w:asciiTheme="majorBidi" w:hAnsiTheme="majorBidi" w:cstheme="majorBidi"/>
                <w:sz w:val="16"/>
                <w:szCs w:val="16"/>
              </w:rPr>
            </w:pPr>
            <w:r w:rsidRPr="00EB2EFC">
              <w:rPr>
                <w:rFonts w:asciiTheme="majorBidi" w:hAnsiTheme="majorBidi" w:cstheme="majorBidi"/>
                <w:sz w:val="16"/>
                <w:szCs w:val="16"/>
              </w:rPr>
              <w:t>9</w:t>
            </w:r>
            <w:r w:rsidRPr="00EB2EFC">
              <w:rPr>
                <w:rFonts w:asciiTheme="majorBidi" w:hAnsiTheme="majorBidi" w:cstheme="majorBidi"/>
                <w:sz w:val="16"/>
                <w:szCs w:val="16"/>
                <w:vertAlign w:val="superscript"/>
              </w:rPr>
              <w:t>th</w:t>
            </w:r>
            <w:r w:rsidRPr="00EB2EFC">
              <w:rPr>
                <w:rFonts w:asciiTheme="majorBidi" w:hAnsiTheme="majorBidi" w:cstheme="majorBidi"/>
                <w:sz w:val="16"/>
                <w:szCs w:val="16"/>
              </w:rPr>
              <w:t xml:space="preserve"> Floor (1 room)</w:t>
            </w:r>
          </w:p>
          <w:p w:rsidR="0097276E" w:rsidRPr="00EB2EFC" w:rsidRDefault="0097276E" w:rsidP="00FA7FCC">
            <w:pPr>
              <w:pStyle w:val="ListParagraph"/>
              <w:tabs>
                <w:tab w:val="left" w:pos="8640"/>
              </w:tabs>
              <w:ind w:left="0"/>
              <w:rPr>
                <w:rFonts w:asciiTheme="majorBidi" w:hAnsiTheme="majorBidi" w:cstheme="majorBidi"/>
                <w:sz w:val="16"/>
                <w:szCs w:val="16"/>
              </w:rPr>
            </w:pPr>
            <w:r w:rsidRPr="00EB2EFC">
              <w:rPr>
                <w:rFonts w:asciiTheme="majorBidi" w:hAnsiTheme="majorBidi" w:cstheme="majorBidi"/>
                <w:sz w:val="16"/>
                <w:szCs w:val="16"/>
              </w:rPr>
              <w:t>10</w:t>
            </w:r>
            <w:r w:rsidRPr="00EB2EFC">
              <w:rPr>
                <w:rFonts w:asciiTheme="majorBidi" w:hAnsiTheme="majorBidi" w:cstheme="majorBidi"/>
                <w:sz w:val="16"/>
                <w:szCs w:val="16"/>
                <w:vertAlign w:val="superscript"/>
              </w:rPr>
              <w:t>th</w:t>
            </w:r>
            <w:r w:rsidRPr="00EB2EFC">
              <w:rPr>
                <w:rFonts w:asciiTheme="majorBidi" w:hAnsiTheme="majorBidi" w:cstheme="majorBidi"/>
                <w:sz w:val="16"/>
                <w:szCs w:val="16"/>
              </w:rPr>
              <w:t xml:space="preserve"> Floor (1 room)</w:t>
            </w:r>
          </w:p>
        </w:tc>
        <w:tc>
          <w:tcPr>
            <w:tcW w:w="2790" w:type="dxa"/>
            <w:vAlign w:val="center"/>
          </w:tcPr>
          <w:p w:rsidR="0097276E" w:rsidRDefault="0097276E" w:rsidP="007731EC">
            <w:pPr>
              <w:pStyle w:val="ListParagraph"/>
              <w:numPr>
                <w:ilvl w:val="2"/>
                <w:numId w:val="95"/>
              </w:numPr>
              <w:ind w:left="252" w:hanging="180"/>
              <w:rPr>
                <w:rFonts w:asciiTheme="majorBidi" w:hAnsiTheme="majorBidi" w:cstheme="majorBidi"/>
                <w:bCs/>
                <w:sz w:val="20"/>
              </w:rPr>
            </w:pPr>
            <w:r>
              <w:rPr>
                <w:rFonts w:asciiTheme="majorBidi" w:hAnsiTheme="majorBidi" w:cstheme="majorBidi"/>
                <w:bCs/>
                <w:sz w:val="20"/>
              </w:rPr>
              <w:t>Cables</w:t>
            </w:r>
          </w:p>
          <w:p w:rsidR="0097276E" w:rsidRDefault="0097276E" w:rsidP="007731EC">
            <w:pPr>
              <w:pStyle w:val="ListParagraph"/>
              <w:numPr>
                <w:ilvl w:val="2"/>
                <w:numId w:val="95"/>
              </w:numPr>
              <w:ind w:left="252" w:hanging="180"/>
              <w:rPr>
                <w:rFonts w:asciiTheme="majorBidi" w:hAnsiTheme="majorBidi" w:cstheme="majorBidi"/>
                <w:bCs/>
                <w:sz w:val="20"/>
              </w:rPr>
            </w:pPr>
            <w:r>
              <w:rPr>
                <w:rFonts w:asciiTheme="majorBidi" w:hAnsiTheme="majorBidi" w:cstheme="majorBidi"/>
                <w:bCs/>
                <w:sz w:val="20"/>
              </w:rPr>
              <w:t>Software licenses</w:t>
            </w:r>
          </w:p>
          <w:p w:rsidR="0097276E" w:rsidRPr="0070104A" w:rsidRDefault="0097276E" w:rsidP="007731EC">
            <w:pPr>
              <w:pStyle w:val="ListParagraph"/>
              <w:numPr>
                <w:ilvl w:val="2"/>
                <w:numId w:val="95"/>
              </w:numPr>
              <w:ind w:left="252" w:hanging="180"/>
              <w:rPr>
                <w:rFonts w:asciiTheme="majorBidi" w:hAnsiTheme="majorBidi" w:cstheme="majorBidi"/>
                <w:bCs/>
                <w:sz w:val="20"/>
              </w:rPr>
            </w:pPr>
            <w:r>
              <w:rPr>
                <w:rFonts w:asciiTheme="majorBidi" w:hAnsiTheme="majorBidi" w:cstheme="majorBidi"/>
                <w:bCs/>
                <w:sz w:val="20"/>
              </w:rPr>
              <w:t>Wall/floor plates and ports</w:t>
            </w:r>
          </w:p>
        </w:tc>
        <w:tc>
          <w:tcPr>
            <w:tcW w:w="2970" w:type="dxa"/>
          </w:tcPr>
          <w:p w:rsidR="0097276E" w:rsidRDefault="0097276E" w:rsidP="007731EC">
            <w:pPr>
              <w:pStyle w:val="ListParagraph"/>
              <w:numPr>
                <w:ilvl w:val="2"/>
                <w:numId w:val="95"/>
              </w:numPr>
              <w:ind w:left="252" w:hanging="180"/>
              <w:rPr>
                <w:rFonts w:asciiTheme="majorBidi" w:hAnsiTheme="majorBidi" w:cstheme="majorBidi"/>
                <w:bCs/>
                <w:sz w:val="20"/>
              </w:rPr>
            </w:pPr>
          </w:p>
        </w:tc>
      </w:tr>
      <w:tr w:rsidR="0097276E">
        <w:trPr>
          <w:trHeight w:val="1070"/>
        </w:trPr>
        <w:tc>
          <w:tcPr>
            <w:tcW w:w="648" w:type="dxa"/>
            <w:gridSpan w:val="2"/>
            <w:vAlign w:val="center"/>
          </w:tcPr>
          <w:p w:rsidR="0097276E" w:rsidRPr="00EB2EFC" w:rsidRDefault="0097276E" w:rsidP="00FA7FCC">
            <w:pPr>
              <w:pStyle w:val="ListParagraph"/>
              <w:tabs>
                <w:tab w:val="left" w:pos="8640"/>
              </w:tabs>
              <w:ind w:left="0"/>
              <w:rPr>
                <w:rFonts w:asciiTheme="majorBidi" w:hAnsiTheme="majorBidi" w:cstheme="majorBidi"/>
                <w:sz w:val="16"/>
                <w:szCs w:val="16"/>
              </w:rPr>
            </w:pPr>
            <w:r w:rsidRPr="00EB2EFC">
              <w:rPr>
                <w:rFonts w:asciiTheme="majorBidi" w:hAnsiTheme="majorBidi" w:cstheme="majorBidi"/>
                <w:sz w:val="16"/>
                <w:szCs w:val="16"/>
              </w:rPr>
              <w:t>2.3.11</w:t>
            </w:r>
          </w:p>
        </w:tc>
        <w:tc>
          <w:tcPr>
            <w:tcW w:w="1260" w:type="dxa"/>
            <w:vAlign w:val="center"/>
          </w:tcPr>
          <w:p w:rsidR="0097276E" w:rsidRDefault="0097276E" w:rsidP="00FA7FCC">
            <w:pPr>
              <w:pStyle w:val="ListParagraph"/>
              <w:tabs>
                <w:tab w:val="left" w:pos="8640"/>
              </w:tabs>
              <w:ind w:left="0"/>
              <w:rPr>
                <w:rFonts w:asciiTheme="majorBidi" w:hAnsiTheme="majorBidi" w:cstheme="majorBidi"/>
                <w:bCs/>
                <w:sz w:val="20"/>
              </w:rPr>
            </w:pPr>
            <w:r>
              <w:rPr>
                <w:rFonts w:asciiTheme="majorBidi" w:hAnsiTheme="majorBidi" w:cstheme="majorBidi"/>
                <w:bCs/>
                <w:sz w:val="20"/>
              </w:rPr>
              <w:t>Rack</w:t>
            </w:r>
          </w:p>
        </w:tc>
        <w:tc>
          <w:tcPr>
            <w:tcW w:w="1530" w:type="dxa"/>
            <w:vAlign w:val="center"/>
          </w:tcPr>
          <w:p w:rsidR="0097276E" w:rsidRPr="00EB2EFC" w:rsidRDefault="0097276E" w:rsidP="00FA7FCC">
            <w:pPr>
              <w:pStyle w:val="ListParagraph"/>
              <w:tabs>
                <w:tab w:val="left" w:pos="8640"/>
              </w:tabs>
              <w:ind w:left="0"/>
              <w:rPr>
                <w:rFonts w:asciiTheme="majorBidi" w:hAnsiTheme="majorBidi" w:cstheme="majorBidi"/>
                <w:sz w:val="16"/>
                <w:szCs w:val="16"/>
              </w:rPr>
            </w:pPr>
            <w:r w:rsidRPr="00EB2EFC">
              <w:rPr>
                <w:rFonts w:asciiTheme="majorBidi" w:hAnsiTheme="majorBidi" w:cstheme="majorBidi"/>
                <w:sz w:val="16"/>
                <w:szCs w:val="16"/>
              </w:rPr>
              <w:t>Quantity: 1 / room</w:t>
            </w:r>
          </w:p>
          <w:p w:rsidR="0097276E" w:rsidRPr="00EB2EFC" w:rsidRDefault="0097276E" w:rsidP="00FA7FCC">
            <w:pPr>
              <w:pStyle w:val="ListParagraph"/>
              <w:tabs>
                <w:tab w:val="left" w:pos="8640"/>
              </w:tabs>
              <w:ind w:left="0"/>
              <w:rPr>
                <w:rFonts w:asciiTheme="majorBidi" w:hAnsiTheme="majorBidi" w:cstheme="majorBidi"/>
                <w:sz w:val="16"/>
                <w:szCs w:val="16"/>
              </w:rPr>
            </w:pPr>
          </w:p>
          <w:p w:rsidR="0097276E" w:rsidRPr="00EB2EFC" w:rsidRDefault="0097276E" w:rsidP="00FA7FCC">
            <w:pPr>
              <w:pStyle w:val="ListParagraph"/>
              <w:tabs>
                <w:tab w:val="left" w:pos="8640"/>
              </w:tabs>
              <w:ind w:left="0"/>
              <w:rPr>
                <w:rFonts w:asciiTheme="majorBidi" w:hAnsiTheme="majorBidi" w:cstheme="majorBidi"/>
                <w:sz w:val="16"/>
                <w:szCs w:val="16"/>
              </w:rPr>
            </w:pPr>
            <w:r w:rsidRPr="00EB2EFC">
              <w:rPr>
                <w:rFonts w:asciiTheme="majorBidi" w:hAnsiTheme="majorBidi" w:cstheme="majorBidi"/>
                <w:sz w:val="16"/>
                <w:szCs w:val="16"/>
              </w:rPr>
              <w:t>Location:</w:t>
            </w:r>
          </w:p>
          <w:p w:rsidR="0097276E" w:rsidRPr="00EB2EFC" w:rsidRDefault="0097276E" w:rsidP="00FA7FCC">
            <w:pPr>
              <w:pStyle w:val="ListParagraph"/>
              <w:tabs>
                <w:tab w:val="left" w:pos="8640"/>
              </w:tabs>
              <w:ind w:left="0"/>
              <w:rPr>
                <w:rFonts w:asciiTheme="majorBidi" w:hAnsiTheme="majorBidi" w:cstheme="majorBidi"/>
                <w:sz w:val="16"/>
                <w:szCs w:val="16"/>
              </w:rPr>
            </w:pPr>
            <w:r w:rsidRPr="00EB2EFC">
              <w:rPr>
                <w:rFonts w:asciiTheme="majorBidi" w:hAnsiTheme="majorBidi" w:cstheme="majorBidi"/>
                <w:sz w:val="16"/>
                <w:szCs w:val="16"/>
              </w:rPr>
              <w:t>9</w:t>
            </w:r>
            <w:r w:rsidRPr="00EB2EFC">
              <w:rPr>
                <w:rFonts w:asciiTheme="majorBidi" w:hAnsiTheme="majorBidi" w:cstheme="majorBidi"/>
                <w:sz w:val="16"/>
                <w:szCs w:val="16"/>
                <w:vertAlign w:val="superscript"/>
              </w:rPr>
              <w:t>th</w:t>
            </w:r>
            <w:r w:rsidRPr="00EB2EFC">
              <w:rPr>
                <w:rFonts w:asciiTheme="majorBidi" w:hAnsiTheme="majorBidi" w:cstheme="majorBidi"/>
                <w:sz w:val="16"/>
                <w:szCs w:val="16"/>
              </w:rPr>
              <w:t xml:space="preserve"> Floor (1 room)</w:t>
            </w:r>
          </w:p>
          <w:p w:rsidR="0097276E" w:rsidRPr="00EB2EFC" w:rsidRDefault="0097276E" w:rsidP="00FA7FCC">
            <w:pPr>
              <w:pStyle w:val="ListParagraph"/>
              <w:tabs>
                <w:tab w:val="left" w:pos="8640"/>
              </w:tabs>
              <w:ind w:left="0"/>
              <w:rPr>
                <w:rFonts w:asciiTheme="majorBidi" w:hAnsiTheme="majorBidi" w:cstheme="majorBidi"/>
                <w:sz w:val="16"/>
                <w:szCs w:val="16"/>
              </w:rPr>
            </w:pPr>
            <w:r w:rsidRPr="00EB2EFC">
              <w:rPr>
                <w:rFonts w:asciiTheme="majorBidi" w:hAnsiTheme="majorBidi" w:cstheme="majorBidi"/>
                <w:sz w:val="16"/>
                <w:szCs w:val="16"/>
              </w:rPr>
              <w:t>10</w:t>
            </w:r>
            <w:r w:rsidRPr="00EB2EFC">
              <w:rPr>
                <w:rFonts w:asciiTheme="majorBidi" w:hAnsiTheme="majorBidi" w:cstheme="majorBidi"/>
                <w:sz w:val="16"/>
                <w:szCs w:val="16"/>
                <w:vertAlign w:val="superscript"/>
              </w:rPr>
              <w:t>th</w:t>
            </w:r>
            <w:r w:rsidRPr="00EB2EFC">
              <w:rPr>
                <w:rFonts w:asciiTheme="majorBidi" w:hAnsiTheme="majorBidi" w:cstheme="majorBidi"/>
                <w:sz w:val="16"/>
                <w:szCs w:val="16"/>
              </w:rPr>
              <w:t xml:space="preserve"> Floor (1 room)</w:t>
            </w:r>
          </w:p>
        </w:tc>
        <w:tc>
          <w:tcPr>
            <w:tcW w:w="2790" w:type="dxa"/>
            <w:vAlign w:val="center"/>
          </w:tcPr>
          <w:p w:rsidR="0097276E" w:rsidRDefault="0097276E" w:rsidP="007731EC">
            <w:pPr>
              <w:pStyle w:val="ListParagraph"/>
              <w:numPr>
                <w:ilvl w:val="2"/>
                <w:numId w:val="95"/>
              </w:numPr>
              <w:ind w:left="252" w:hanging="180"/>
              <w:rPr>
                <w:rFonts w:asciiTheme="majorBidi" w:hAnsiTheme="majorBidi" w:cstheme="majorBidi"/>
                <w:bCs/>
                <w:sz w:val="20"/>
              </w:rPr>
            </w:pPr>
            <w:r>
              <w:rPr>
                <w:rFonts w:asciiTheme="majorBidi" w:hAnsiTheme="majorBidi" w:cstheme="majorBidi"/>
                <w:bCs/>
                <w:sz w:val="20"/>
              </w:rPr>
              <w:t>12-15U</w:t>
            </w:r>
          </w:p>
          <w:p w:rsidR="0097276E" w:rsidRDefault="0097276E" w:rsidP="007731EC">
            <w:pPr>
              <w:pStyle w:val="ListParagraph"/>
              <w:numPr>
                <w:ilvl w:val="2"/>
                <w:numId w:val="95"/>
              </w:numPr>
              <w:ind w:left="252" w:hanging="180"/>
              <w:rPr>
                <w:rFonts w:asciiTheme="majorBidi" w:hAnsiTheme="majorBidi" w:cstheme="majorBidi"/>
                <w:bCs/>
                <w:sz w:val="20"/>
              </w:rPr>
            </w:pPr>
            <w:r>
              <w:rPr>
                <w:rFonts w:asciiTheme="majorBidi" w:hAnsiTheme="majorBidi" w:cstheme="majorBidi"/>
                <w:bCs/>
                <w:sz w:val="20"/>
              </w:rPr>
              <w:t>PDU included</w:t>
            </w:r>
          </w:p>
        </w:tc>
        <w:tc>
          <w:tcPr>
            <w:tcW w:w="2970" w:type="dxa"/>
          </w:tcPr>
          <w:p w:rsidR="0097276E" w:rsidRDefault="0097276E" w:rsidP="007731EC">
            <w:pPr>
              <w:pStyle w:val="ListParagraph"/>
              <w:numPr>
                <w:ilvl w:val="2"/>
                <w:numId w:val="95"/>
              </w:numPr>
              <w:ind w:left="252" w:hanging="180"/>
              <w:rPr>
                <w:rFonts w:asciiTheme="majorBidi" w:hAnsiTheme="majorBidi" w:cstheme="majorBidi"/>
                <w:bCs/>
                <w:sz w:val="20"/>
              </w:rPr>
            </w:pPr>
          </w:p>
        </w:tc>
      </w:tr>
    </w:tbl>
    <w:p w:rsidR="0097276E" w:rsidRDefault="0097276E" w:rsidP="0097276E">
      <w:pPr>
        <w:rPr>
          <w:rFonts w:asciiTheme="majorBidi" w:hAnsiTheme="majorBidi" w:cstheme="majorBidi"/>
          <w:b/>
          <w:bCs/>
          <w:szCs w:val="24"/>
        </w:rPr>
      </w:pPr>
    </w:p>
    <w:p w:rsidR="00940FC4" w:rsidRDefault="00940FC4">
      <w:pPr>
        <w:rPr>
          <w:rFonts w:asciiTheme="majorBidi" w:hAnsiTheme="majorBidi" w:cstheme="majorBidi"/>
          <w:b/>
          <w:bCs/>
          <w:szCs w:val="24"/>
        </w:rPr>
      </w:pPr>
      <w:r>
        <w:rPr>
          <w:rFonts w:asciiTheme="majorBidi" w:hAnsiTheme="majorBidi" w:cstheme="majorBidi"/>
          <w:b/>
          <w:bCs/>
          <w:szCs w:val="24"/>
        </w:rPr>
        <w:br w:type="page"/>
      </w:r>
    </w:p>
    <w:p w:rsidR="0097276E" w:rsidRPr="00EB2EFC" w:rsidRDefault="0097276E" w:rsidP="0097276E">
      <w:pPr>
        <w:jc w:val="center"/>
        <w:rPr>
          <w:rFonts w:asciiTheme="majorBidi" w:hAnsiTheme="majorBidi" w:cstheme="majorBidi"/>
          <w:b/>
          <w:bCs/>
          <w:sz w:val="20"/>
        </w:rPr>
      </w:pPr>
      <w:r>
        <w:rPr>
          <w:rFonts w:asciiTheme="majorBidi" w:hAnsiTheme="majorBidi" w:cstheme="majorBidi"/>
          <w:b/>
          <w:bCs/>
          <w:szCs w:val="24"/>
        </w:rPr>
        <w:lastRenderedPageBreak/>
        <w:t xml:space="preserve">Table 3: </w:t>
      </w:r>
      <w:r w:rsidRPr="00EB2EFC">
        <w:rPr>
          <w:rFonts w:asciiTheme="majorBidi" w:hAnsiTheme="majorBidi" w:cstheme="majorBidi"/>
          <w:b/>
          <w:bCs/>
          <w:szCs w:val="24"/>
        </w:rPr>
        <w:t>Specialized Rooms</w:t>
      </w:r>
    </w:p>
    <w:tbl>
      <w:tblPr>
        <w:tblStyle w:val="TableGrid"/>
        <w:tblW w:w="9270" w:type="dxa"/>
        <w:tblInd w:w="288" w:type="dxa"/>
        <w:tblLayout w:type="fixed"/>
        <w:tblLook w:val="04A0" w:firstRow="1" w:lastRow="0" w:firstColumn="1" w:lastColumn="0" w:noHBand="0" w:noVBand="1"/>
      </w:tblPr>
      <w:tblGrid>
        <w:gridCol w:w="630"/>
        <w:gridCol w:w="90"/>
        <w:gridCol w:w="1260"/>
        <w:gridCol w:w="90"/>
        <w:gridCol w:w="1440"/>
        <w:gridCol w:w="2790"/>
        <w:gridCol w:w="2970"/>
      </w:tblGrid>
      <w:tr w:rsidR="00F34D54" w:rsidRPr="00C051D9" w:rsidTr="00C20F7A">
        <w:trPr>
          <w:trHeight w:val="341"/>
        </w:trPr>
        <w:tc>
          <w:tcPr>
            <w:tcW w:w="720" w:type="dxa"/>
            <w:gridSpan w:val="2"/>
            <w:shd w:val="clear" w:color="auto" w:fill="A6A6A6" w:themeFill="background1" w:themeFillShade="A6"/>
            <w:vAlign w:val="center"/>
          </w:tcPr>
          <w:p w:rsidR="00F34D54" w:rsidRPr="00C051D9" w:rsidRDefault="00F34D54" w:rsidP="00FA7FCC">
            <w:pPr>
              <w:tabs>
                <w:tab w:val="left" w:pos="8640"/>
              </w:tabs>
              <w:jc w:val="center"/>
              <w:rPr>
                <w:rFonts w:asciiTheme="majorBidi" w:hAnsiTheme="majorBidi" w:cstheme="majorBidi"/>
                <w:b/>
                <w:bCs/>
                <w:i/>
                <w:iCs/>
                <w:sz w:val="18"/>
                <w:szCs w:val="14"/>
              </w:rPr>
            </w:pPr>
            <w:r>
              <w:rPr>
                <w:rFonts w:asciiTheme="majorBidi" w:hAnsiTheme="majorBidi" w:cstheme="majorBidi"/>
                <w:b/>
                <w:bCs/>
                <w:i/>
                <w:iCs/>
                <w:sz w:val="18"/>
                <w:szCs w:val="14"/>
              </w:rPr>
              <w:t>a</w:t>
            </w:r>
          </w:p>
        </w:tc>
        <w:tc>
          <w:tcPr>
            <w:tcW w:w="5580" w:type="dxa"/>
            <w:gridSpan w:val="4"/>
            <w:shd w:val="clear" w:color="auto" w:fill="A6A6A6" w:themeFill="background1" w:themeFillShade="A6"/>
            <w:vAlign w:val="center"/>
          </w:tcPr>
          <w:p w:rsidR="00F34D54" w:rsidRPr="00C051D9" w:rsidRDefault="00F34D54" w:rsidP="00FA7FCC">
            <w:pPr>
              <w:pStyle w:val="ListParagraph"/>
              <w:tabs>
                <w:tab w:val="left" w:pos="8640"/>
              </w:tabs>
              <w:ind w:left="0"/>
              <w:jc w:val="center"/>
              <w:rPr>
                <w:rFonts w:asciiTheme="majorBidi" w:hAnsiTheme="majorBidi" w:cstheme="majorBidi"/>
                <w:b/>
                <w:bCs/>
                <w:i/>
                <w:iCs/>
                <w:sz w:val="18"/>
                <w:szCs w:val="14"/>
              </w:rPr>
            </w:pPr>
            <w:r>
              <w:rPr>
                <w:rFonts w:asciiTheme="majorBidi" w:hAnsiTheme="majorBidi" w:cstheme="majorBidi"/>
                <w:b/>
                <w:bCs/>
                <w:i/>
                <w:iCs/>
                <w:sz w:val="18"/>
                <w:szCs w:val="14"/>
              </w:rPr>
              <w:t>b</w:t>
            </w:r>
          </w:p>
        </w:tc>
        <w:tc>
          <w:tcPr>
            <w:tcW w:w="2970" w:type="dxa"/>
            <w:shd w:val="clear" w:color="auto" w:fill="A6A6A6" w:themeFill="background1" w:themeFillShade="A6"/>
            <w:vAlign w:val="center"/>
          </w:tcPr>
          <w:p w:rsidR="00F34D54" w:rsidRPr="00C051D9" w:rsidRDefault="00F34D54" w:rsidP="00FA7FCC">
            <w:pPr>
              <w:pStyle w:val="ListParagraph"/>
              <w:tabs>
                <w:tab w:val="left" w:pos="8640"/>
              </w:tabs>
              <w:ind w:left="0"/>
              <w:jc w:val="center"/>
              <w:rPr>
                <w:rFonts w:asciiTheme="majorBidi" w:hAnsiTheme="majorBidi" w:cstheme="majorBidi"/>
                <w:b/>
                <w:bCs/>
                <w:i/>
                <w:iCs/>
                <w:sz w:val="18"/>
                <w:szCs w:val="14"/>
              </w:rPr>
            </w:pPr>
            <w:r>
              <w:rPr>
                <w:rFonts w:asciiTheme="majorBidi" w:hAnsiTheme="majorBidi" w:cstheme="majorBidi"/>
                <w:b/>
                <w:bCs/>
                <w:i/>
                <w:iCs/>
                <w:sz w:val="18"/>
                <w:szCs w:val="14"/>
              </w:rPr>
              <w:t>c</w:t>
            </w:r>
          </w:p>
        </w:tc>
      </w:tr>
      <w:tr w:rsidR="00F34D54" w:rsidRPr="00C051D9" w:rsidTr="00C20F7A">
        <w:trPr>
          <w:trHeight w:val="341"/>
        </w:trPr>
        <w:tc>
          <w:tcPr>
            <w:tcW w:w="720" w:type="dxa"/>
            <w:gridSpan w:val="2"/>
            <w:shd w:val="clear" w:color="auto" w:fill="A6A6A6" w:themeFill="background1" w:themeFillShade="A6"/>
            <w:vAlign w:val="center"/>
          </w:tcPr>
          <w:p w:rsidR="00F34D54" w:rsidRPr="00C051D9" w:rsidRDefault="00F34D54" w:rsidP="00FA7FCC">
            <w:pPr>
              <w:tabs>
                <w:tab w:val="left" w:pos="8640"/>
              </w:tabs>
              <w:jc w:val="center"/>
              <w:rPr>
                <w:rFonts w:asciiTheme="majorBidi" w:hAnsiTheme="majorBidi" w:cstheme="majorBidi"/>
                <w:b/>
                <w:bCs/>
                <w:i/>
                <w:iCs/>
                <w:sz w:val="18"/>
                <w:szCs w:val="14"/>
              </w:rPr>
            </w:pPr>
            <w:r>
              <w:rPr>
                <w:rFonts w:asciiTheme="majorBidi" w:hAnsiTheme="majorBidi" w:cstheme="majorBidi"/>
                <w:b/>
                <w:bCs/>
                <w:i/>
                <w:iCs/>
                <w:sz w:val="18"/>
                <w:szCs w:val="14"/>
              </w:rPr>
              <w:t>#</w:t>
            </w:r>
          </w:p>
        </w:tc>
        <w:tc>
          <w:tcPr>
            <w:tcW w:w="5580" w:type="dxa"/>
            <w:gridSpan w:val="4"/>
            <w:shd w:val="clear" w:color="auto" w:fill="A6A6A6" w:themeFill="background1" w:themeFillShade="A6"/>
            <w:vAlign w:val="center"/>
          </w:tcPr>
          <w:p w:rsidR="00F34D54" w:rsidRPr="00C051D9" w:rsidRDefault="00F34D54" w:rsidP="00231A8D">
            <w:pPr>
              <w:pStyle w:val="ListParagraph"/>
              <w:tabs>
                <w:tab w:val="left" w:pos="8640"/>
              </w:tabs>
              <w:ind w:left="0"/>
              <w:jc w:val="center"/>
              <w:rPr>
                <w:rFonts w:asciiTheme="majorBidi" w:hAnsiTheme="majorBidi" w:cstheme="majorBidi"/>
                <w:b/>
                <w:bCs/>
                <w:i/>
                <w:iCs/>
                <w:sz w:val="18"/>
                <w:szCs w:val="14"/>
              </w:rPr>
            </w:pPr>
            <w:r w:rsidRPr="00C051D9">
              <w:rPr>
                <w:rFonts w:asciiTheme="majorBidi" w:hAnsiTheme="majorBidi" w:cstheme="majorBidi"/>
                <w:b/>
                <w:bCs/>
                <w:i/>
                <w:iCs/>
                <w:sz w:val="18"/>
                <w:szCs w:val="14"/>
              </w:rPr>
              <w:t>Item description and full technical specification required</w:t>
            </w:r>
          </w:p>
        </w:tc>
        <w:tc>
          <w:tcPr>
            <w:tcW w:w="2970" w:type="dxa"/>
            <w:shd w:val="clear" w:color="auto" w:fill="A6A6A6" w:themeFill="background1" w:themeFillShade="A6"/>
            <w:vAlign w:val="center"/>
          </w:tcPr>
          <w:p w:rsidR="00F34D54" w:rsidRPr="00C051D9" w:rsidRDefault="00F34D54" w:rsidP="00FA7FCC">
            <w:pPr>
              <w:pStyle w:val="ListParagraph"/>
              <w:tabs>
                <w:tab w:val="left" w:pos="8640"/>
              </w:tabs>
              <w:ind w:left="0"/>
              <w:rPr>
                <w:rFonts w:asciiTheme="majorBidi" w:hAnsiTheme="majorBidi" w:cstheme="majorBidi"/>
                <w:b/>
                <w:bCs/>
                <w:i/>
                <w:iCs/>
                <w:sz w:val="18"/>
                <w:szCs w:val="14"/>
              </w:rPr>
            </w:pPr>
            <w:r w:rsidRPr="00C051D9">
              <w:rPr>
                <w:rFonts w:asciiTheme="majorBidi" w:hAnsiTheme="majorBidi" w:cstheme="majorBidi"/>
                <w:b/>
                <w:bCs/>
                <w:i/>
                <w:iCs/>
                <w:sz w:val="18"/>
                <w:szCs w:val="14"/>
              </w:rPr>
              <w:t>Specification and compliance of items offered</w:t>
            </w:r>
          </w:p>
        </w:tc>
      </w:tr>
      <w:tr w:rsidR="0097276E" w:rsidRPr="00FA66A3" w:rsidTr="00C20F7A">
        <w:trPr>
          <w:trHeight w:val="359"/>
        </w:trPr>
        <w:tc>
          <w:tcPr>
            <w:tcW w:w="9270" w:type="dxa"/>
            <w:gridSpan w:val="7"/>
            <w:shd w:val="clear" w:color="auto" w:fill="D9D9D9" w:themeFill="background1" w:themeFillShade="D9"/>
            <w:vAlign w:val="center"/>
          </w:tcPr>
          <w:p w:rsidR="0097276E" w:rsidRPr="00852B84" w:rsidRDefault="0097276E" w:rsidP="00FA7FCC">
            <w:pPr>
              <w:tabs>
                <w:tab w:val="left" w:pos="8640"/>
              </w:tabs>
              <w:jc w:val="center"/>
              <w:rPr>
                <w:rFonts w:asciiTheme="majorBidi" w:hAnsiTheme="majorBidi" w:cstheme="majorBidi"/>
                <w:b/>
                <w:bCs/>
                <w:sz w:val="20"/>
                <w:szCs w:val="16"/>
              </w:rPr>
            </w:pPr>
            <w:r>
              <w:rPr>
                <w:rFonts w:asciiTheme="majorBidi" w:hAnsiTheme="majorBidi" w:cstheme="majorBidi"/>
                <w:b/>
                <w:bCs/>
                <w:sz w:val="20"/>
                <w:szCs w:val="16"/>
              </w:rPr>
              <w:t>3.</w:t>
            </w:r>
            <w:r w:rsidR="00A05DA8">
              <w:rPr>
                <w:rFonts w:asciiTheme="majorBidi" w:hAnsiTheme="majorBidi" w:cstheme="majorBidi"/>
                <w:b/>
                <w:bCs/>
                <w:sz w:val="20"/>
                <w:szCs w:val="16"/>
              </w:rPr>
              <w:t>1</w:t>
            </w:r>
            <w:r>
              <w:rPr>
                <w:rFonts w:asciiTheme="majorBidi" w:hAnsiTheme="majorBidi" w:cstheme="majorBidi"/>
                <w:b/>
                <w:bCs/>
                <w:sz w:val="20"/>
                <w:szCs w:val="16"/>
              </w:rPr>
              <w:t xml:space="preserve"> Large and Small Halls</w:t>
            </w:r>
          </w:p>
        </w:tc>
      </w:tr>
      <w:tr w:rsidR="0097276E" w:rsidRPr="004206C0" w:rsidTr="00C20F7A">
        <w:trPr>
          <w:trHeight w:val="1223"/>
        </w:trPr>
        <w:tc>
          <w:tcPr>
            <w:tcW w:w="720" w:type="dxa"/>
            <w:gridSpan w:val="2"/>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3.</w:t>
            </w:r>
            <w:r w:rsidR="00A05DA8">
              <w:rPr>
                <w:rFonts w:asciiTheme="majorBidi" w:hAnsiTheme="majorBidi" w:cstheme="majorBidi"/>
                <w:sz w:val="20"/>
                <w:szCs w:val="16"/>
              </w:rPr>
              <w:t>1</w:t>
            </w:r>
            <w:r>
              <w:rPr>
                <w:rFonts w:asciiTheme="majorBidi" w:hAnsiTheme="majorBidi" w:cstheme="majorBidi"/>
                <w:sz w:val="20"/>
                <w:szCs w:val="16"/>
              </w:rPr>
              <w:t>.1</w:t>
            </w:r>
          </w:p>
        </w:tc>
        <w:tc>
          <w:tcPr>
            <w:tcW w:w="1350" w:type="dxa"/>
            <w:gridSpan w:val="2"/>
            <w:vAlign w:val="center"/>
          </w:tcPr>
          <w:p w:rsidR="0097276E" w:rsidRDefault="0097276E" w:rsidP="00FA7FCC">
            <w:pPr>
              <w:pStyle w:val="ListParagraph"/>
              <w:tabs>
                <w:tab w:val="left" w:pos="8640"/>
              </w:tabs>
              <w:ind w:left="0"/>
              <w:rPr>
                <w:rFonts w:asciiTheme="majorBidi" w:hAnsiTheme="majorBidi" w:cstheme="majorBidi"/>
                <w:bCs/>
                <w:sz w:val="20"/>
              </w:rPr>
            </w:pPr>
            <w:r w:rsidRPr="0070104A">
              <w:rPr>
                <w:rFonts w:asciiTheme="majorBidi" w:hAnsiTheme="majorBidi" w:cstheme="majorBidi"/>
                <w:bCs/>
                <w:sz w:val="20"/>
              </w:rPr>
              <w:t>Digital Matrix Mixer with Integrated Pre-Amplifier</w:t>
            </w:r>
          </w:p>
        </w:tc>
        <w:tc>
          <w:tcPr>
            <w:tcW w:w="1440" w:type="dxa"/>
            <w:vAlign w:val="center"/>
          </w:tcPr>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Quantity: 1 / room</w:t>
            </w:r>
          </w:p>
          <w:p w:rsidR="0097276E" w:rsidRPr="00C20F7A" w:rsidRDefault="0097276E" w:rsidP="00FA7FCC">
            <w:pPr>
              <w:pStyle w:val="ListParagraph"/>
              <w:tabs>
                <w:tab w:val="left" w:pos="8640"/>
              </w:tabs>
              <w:ind w:left="0"/>
              <w:rPr>
                <w:rFonts w:asciiTheme="majorBidi" w:hAnsiTheme="majorBidi" w:cstheme="majorBidi"/>
                <w:sz w:val="6"/>
                <w:szCs w:val="6"/>
              </w:rPr>
            </w:pP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Location:</w:t>
            </w: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4</w:t>
            </w:r>
            <w:r w:rsidRPr="00852B84">
              <w:rPr>
                <w:rFonts w:asciiTheme="majorBidi" w:hAnsiTheme="majorBidi" w:cstheme="majorBidi"/>
                <w:sz w:val="16"/>
                <w:szCs w:val="16"/>
                <w:vertAlign w:val="superscript"/>
              </w:rPr>
              <w:t>th</w:t>
            </w:r>
            <w:r w:rsidRPr="00852B84">
              <w:rPr>
                <w:rFonts w:asciiTheme="majorBidi" w:hAnsiTheme="majorBidi" w:cstheme="majorBidi"/>
                <w:sz w:val="16"/>
                <w:szCs w:val="16"/>
              </w:rPr>
              <w:t xml:space="preserve"> Floor (1 large hall)</w:t>
            </w: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4</w:t>
            </w:r>
            <w:r w:rsidRPr="00852B84">
              <w:rPr>
                <w:rFonts w:asciiTheme="majorBidi" w:hAnsiTheme="majorBidi" w:cstheme="majorBidi"/>
                <w:sz w:val="16"/>
                <w:szCs w:val="16"/>
                <w:vertAlign w:val="superscript"/>
              </w:rPr>
              <w:t>th</w:t>
            </w:r>
            <w:r w:rsidRPr="00852B84">
              <w:rPr>
                <w:rFonts w:asciiTheme="majorBidi" w:hAnsiTheme="majorBidi" w:cstheme="majorBidi"/>
                <w:sz w:val="16"/>
                <w:szCs w:val="16"/>
              </w:rPr>
              <w:t xml:space="preserve"> Floor (2 small halls)</w:t>
            </w:r>
          </w:p>
        </w:tc>
        <w:tc>
          <w:tcPr>
            <w:tcW w:w="2790" w:type="dxa"/>
            <w:vAlign w:val="center"/>
          </w:tcPr>
          <w:p w:rsidR="0097276E" w:rsidRPr="0070104A" w:rsidRDefault="0097276E" w:rsidP="007731EC">
            <w:pPr>
              <w:pStyle w:val="ListParagraph"/>
              <w:numPr>
                <w:ilvl w:val="2"/>
                <w:numId w:val="96"/>
              </w:numPr>
              <w:ind w:left="252" w:hanging="180"/>
              <w:rPr>
                <w:rFonts w:asciiTheme="majorBidi" w:hAnsiTheme="majorBidi" w:cstheme="majorBidi"/>
                <w:sz w:val="20"/>
              </w:rPr>
            </w:pPr>
            <w:r w:rsidRPr="0070104A">
              <w:rPr>
                <w:rFonts w:asciiTheme="majorBidi" w:hAnsiTheme="majorBidi" w:cstheme="majorBidi"/>
                <w:sz w:val="20"/>
              </w:rPr>
              <w:t>8 channels of input</w:t>
            </w:r>
          </w:p>
          <w:p w:rsidR="0097276E" w:rsidRPr="00DE13D3" w:rsidRDefault="0097276E" w:rsidP="007731EC">
            <w:pPr>
              <w:pStyle w:val="ListParagraph"/>
              <w:numPr>
                <w:ilvl w:val="2"/>
                <w:numId w:val="96"/>
              </w:numPr>
              <w:ind w:left="252" w:hanging="180"/>
              <w:rPr>
                <w:rFonts w:asciiTheme="majorBidi" w:hAnsiTheme="majorBidi" w:cstheme="majorBidi"/>
                <w:sz w:val="20"/>
              </w:rPr>
            </w:pPr>
            <w:r w:rsidRPr="0070104A">
              <w:rPr>
                <w:rFonts w:asciiTheme="majorBidi" w:hAnsiTheme="majorBidi" w:cstheme="majorBidi"/>
                <w:sz w:val="20"/>
              </w:rPr>
              <w:t>RS-232 or IP control</w:t>
            </w:r>
          </w:p>
        </w:tc>
        <w:tc>
          <w:tcPr>
            <w:tcW w:w="2970" w:type="dxa"/>
          </w:tcPr>
          <w:p w:rsidR="0097276E" w:rsidRPr="0070104A" w:rsidRDefault="0097276E" w:rsidP="007731EC">
            <w:pPr>
              <w:pStyle w:val="ListParagraph"/>
              <w:numPr>
                <w:ilvl w:val="2"/>
                <w:numId w:val="96"/>
              </w:numPr>
              <w:ind w:left="252" w:hanging="180"/>
              <w:rPr>
                <w:rFonts w:asciiTheme="majorBidi" w:hAnsiTheme="majorBidi" w:cstheme="majorBidi"/>
                <w:sz w:val="20"/>
              </w:rPr>
            </w:pPr>
          </w:p>
        </w:tc>
      </w:tr>
      <w:tr w:rsidR="0097276E" w:rsidRPr="004206C0" w:rsidTr="00C20F7A">
        <w:trPr>
          <w:trHeight w:val="1295"/>
        </w:trPr>
        <w:tc>
          <w:tcPr>
            <w:tcW w:w="720" w:type="dxa"/>
            <w:gridSpan w:val="2"/>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3.</w:t>
            </w:r>
            <w:r w:rsidR="00A05DA8">
              <w:rPr>
                <w:rFonts w:asciiTheme="majorBidi" w:hAnsiTheme="majorBidi" w:cstheme="majorBidi"/>
                <w:sz w:val="20"/>
                <w:szCs w:val="16"/>
              </w:rPr>
              <w:t>1</w:t>
            </w:r>
            <w:r>
              <w:rPr>
                <w:rFonts w:asciiTheme="majorBidi" w:hAnsiTheme="majorBidi" w:cstheme="majorBidi"/>
                <w:sz w:val="20"/>
                <w:szCs w:val="16"/>
              </w:rPr>
              <w:t>.2</w:t>
            </w:r>
          </w:p>
        </w:tc>
        <w:tc>
          <w:tcPr>
            <w:tcW w:w="1350" w:type="dxa"/>
            <w:gridSpan w:val="2"/>
            <w:vAlign w:val="center"/>
          </w:tcPr>
          <w:p w:rsidR="0097276E" w:rsidRPr="0070104A" w:rsidRDefault="0097276E" w:rsidP="00FA7FCC">
            <w:pPr>
              <w:pStyle w:val="ListParagraph"/>
              <w:tabs>
                <w:tab w:val="left" w:pos="8640"/>
              </w:tabs>
              <w:ind w:left="0"/>
              <w:rPr>
                <w:rFonts w:asciiTheme="majorBidi" w:hAnsiTheme="majorBidi" w:cstheme="majorBidi"/>
                <w:bCs/>
                <w:sz w:val="20"/>
              </w:rPr>
            </w:pPr>
            <w:r>
              <w:rPr>
                <w:rFonts w:asciiTheme="majorBidi" w:hAnsiTheme="majorBidi" w:cstheme="majorBidi"/>
                <w:bCs/>
                <w:sz w:val="20"/>
              </w:rPr>
              <w:t>Integrated Controller</w:t>
            </w:r>
          </w:p>
        </w:tc>
        <w:tc>
          <w:tcPr>
            <w:tcW w:w="1440" w:type="dxa"/>
            <w:vAlign w:val="center"/>
          </w:tcPr>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Quantity: 1 / room</w:t>
            </w:r>
          </w:p>
          <w:p w:rsidR="0097276E" w:rsidRPr="00C20F7A" w:rsidRDefault="0097276E" w:rsidP="00FA7FCC">
            <w:pPr>
              <w:pStyle w:val="ListParagraph"/>
              <w:tabs>
                <w:tab w:val="left" w:pos="8640"/>
              </w:tabs>
              <w:ind w:left="0"/>
              <w:rPr>
                <w:rFonts w:asciiTheme="majorBidi" w:hAnsiTheme="majorBidi" w:cstheme="majorBidi"/>
                <w:sz w:val="6"/>
                <w:szCs w:val="6"/>
              </w:rPr>
            </w:pP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Location:</w:t>
            </w: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4</w:t>
            </w:r>
            <w:r w:rsidRPr="00852B84">
              <w:rPr>
                <w:rFonts w:asciiTheme="majorBidi" w:hAnsiTheme="majorBidi" w:cstheme="majorBidi"/>
                <w:sz w:val="16"/>
                <w:szCs w:val="16"/>
                <w:vertAlign w:val="superscript"/>
              </w:rPr>
              <w:t>th</w:t>
            </w:r>
            <w:r w:rsidRPr="00852B84">
              <w:rPr>
                <w:rFonts w:asciiTheme="majorBidi" w:hAnsiTheme="majorBidi" w:cstheme="majorBidi"/>
                <w:sz w:val="16"/>
                <w:szCs w:val="16"/>
              </w:rPr>
              <w:t xml:space="preserve"> Floor (1 large hall)</w:t>
            </w: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4</w:t>
            </w:r>
            <w:r w:rsidRPr="00852B84">
              <w:rPr>
                <w:rFonts w:asciiTheme="majorBidi" w:hAnsiTheme="majorBidi" w:cstheme="majorBidi"/>
                <w:sz w:val="16"/>
                <w:szCs w:val="16"/>
                <w:vertAlign w:val="superscript"/>
              </w:rPr>
              <w:t>th</w:t>
            </w:r>
            <w:r w:rsidRPr="00852B84">
              <w:rPr>
                <w:rFonts w:asciiTheme="majorBidi" w:hAnsiTheme="majorBidi" w:cstheme="majorBidi"/>
                <w:sz w:val="16"/>
                <w:szCs w:val="16"/>
              </w:rPr>
              <w:t xml:space="preserve"> Floor (2 small halls)</w:t>
            </w:r>
          </w:p>
        </w:tc>
        <w:tc>
          <w:tcPr>
            <w:tcW w:w="2790" w:type="dxa"/>
            <w:vAlign w:val="center"/>
          </w:tcPr>
          <w:p w:rsidR="0097276E" w:rsidRPr="0070104A" w:rsidRDefault="0097276E" w:rsidP="007731EC">
            <w:pPr>
              <w:pStyle w:val="ListParagraph"/>
              <w:numPr>
                <w:ilvl w:val="2"/>
                <w:numId w:val="96"/>
              </w:numPr>
              <w:ind w:left="252" w:hanging="180"/>
              <w:rPr>
                <w:rFonts w:asciiTheme="majorBidi" w:hAnsiTheme="majorBidi" w:cstheme="majorBidi"/>
                <w:sz w:val="20"/>
              </w:rPr>
            </w:pPr>
            <w:r w:rsidRPr="0070104A">
              <w:rPr>
                <w:rFonts w:asciiTheme="majorBidi" w:hAnsiTheme="majorBidi" w:cstheme="majorBidi"/>
                <w:sz w:val="20"/>
              </w:rPr>
              <w:t>Enough control ports to manage all the audiovisual equipment in the room</w:t>
            </w:r>
          </w:p>
          <w:p w:rsidR="0097276E" w:rsidRPr="00AC74FD" w:rsidRDefault="0097276E" w:rsidP="007731EC">
            <w:pPr>
              <w:pStyle w:val="ListParagraph"/>
              <w:numPr>
                <w:ilvl w:val="2"/>
                <w:numId w:val="96"/>
              </w:numPr>
              <w:ind w:left="252" w:hanging="180"/>
              <w:rPr>
                <w:rFonts w:asciiTheme="majorBidi" w:hAnsiTheme="majorBidi" w:cstheme="majorBidi"/>
                <w:sz w:val="20"/>
              </w:rPr>
            </w:pPr>
            <w:r w:rsidRPr="0070104A">
              <w:rPr>
                <w:rFonts w:asciiTheme="majorBidi" w:hAnsiTheme="majorBidi" w:cstheme="majorBidi"/>
                <w:sz w:val="20"/>
              </w:rPr>
              <w:t>RJ45 Ethernet port</w:t>
            </w:r>
          </w:p>
        </w:tc>
        <w:tc>
          <w:tcPr>
            <w:tcW w:w="2970" w:type="dxa"/>
          </w:tcPr>
          <w:p w:rsidR="0097276E" w:rsidRPr="0070104A" w:rsidRDefault="0097276E" w:rsidP="007731EC">
            <w:pPr>
              <w:pStyle w:val="ListParagraph"/>
              <w:numPr>
                <w:ilvl w:val="2"/>
                <w:numId w:val="96"/>
              </w:numPr>
              <w:ind w:left="252" w:hanging="180"/>
              <w:rPr>
                <w:rFonts w:asciiTheme="majorBidi" w:hAnsiTheme="majorBidi" w:cstheme="majorBidi"/>
                <w:sz w:val="20"/>
              </w:rPr>
            </w:pPr>
          </w:p>
        </w:tc>
      </w:tr>
      <w:tr w:rsidR="0097276E" w:rsidRPr="004206C0" w:rsidTr="00C20F7A">
        <w:trPr>
          <w:trHeight w:val="1151"/>
        </w:trPr>
        <w:tc>
          <w:tcPr>
            <w:tcW w:w="720" w:type="dxa"/>
            <w:gridSpan w:val="2"/>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3.</w:t>
            </w:r>
            <w:r w:rsidR="00A05DA8">
              <w:rPr>
                <w:rFonts w:asciiTheme="majorBidi" w:hAnsiTheme="majorBidi" w:cstheme="majorBidi"/>
                <w:sz w:val="20"/>
                <w:szCs w:val="16"/>
              </w:rPr>
              <w:t>1</w:t>
            </w:r>
            <w:r>
              <w:rPr>
                <w:rFonts w:asciiTheme="majorBidi" w:hAnsiTheme="majorBidi" w:cstheme="majorBidi"/>
                <w:sz w:val="20"/>
                <w:szCs w:val="16"/>
              </w:rPr>
              <w:t>.3</w:t>
            </w:r>
          </w:p>
        </w:tc>
        <w:tc>
          <w:tcPr>
            <w:tcW w:w="1350" w:type="dxa"/>
            <w:gridSpan w:val="2"/>
            <w:vAlign w:val="center"/>
          </w:tcPr>
          <w:p w:rsidR="0097276E" w:rsidRDefault="0097276E" w:rsidP="00FA7FCC">
            <w:pPr>
              <w:pStyle w:val="ListParagraph"/>
              <w:tabs>
                <w:tab w:val="left" w:pos="8640"/>
              </w:tabs>
              <w:ind w:left="0"/>
              <w:rPr>
                <w:rFonts w:asciiTheme="majorBidi" w:hAnsiTheme="majorBidi" w:cstheme="majorBidi"/>
                <w:bCs/>
                <w:sz w:val="20"/>
              </w:rPr>
            </w:pPr>
            <w:r>
              <w:rPr>
                <w:rFonts w:asciiTheme="majorBidi" w:hAnsiTheme="majorBidi" w:cstheme="majorBidi"/>
                <w:bCs/>
                <w:sz w:val="20"/>
              </w:rPr>
              <w:t>Multichannel Power Amplifier</w:t>
            </w:r>
          </w:p>
        </w:tc>
        <w:tc>
          <w:tcPr>
            <w:tcW w:w="1440" w:type="dxa"/>
            <w:vAlign w:val="center"/>
          </w:tcPr>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Quantity: 1 / room</w:t>
            </w:r>
          </w:p>
          <w:p w:rsidR="0097276E" w:rsidRPr="00852B84" w:rsidRDefault="0097276E" w:rsidP="00FA7FCC">
            <w:pPr>
              <w:pStyle w:val="ListParagraph"/>
              <w:tabs>
                <w:tab w:val="left" w:pos="8640"/>
              </w:tabs>
              <w:ind w:left="0"/>
              <w:rPr>
                <w:rFonts w:asciiTheme="majorBidi" w:hAnsiTheme="majorBidi" w:cstheme="majorBidi"/>
                <w:sz w:val="16"/>
                <w:szCs w:val="16"/>
              </w:rPr>
            </w:pP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Location:</w:t>
            </w: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4</w:t>
            </w:r>
            <w:r w:rsidRPr="00852B84">
              <w:rPr>
                <w:rFonts w:asciiTheme="majorBidi" w:hAnsiTheme="majorBidi" w:cstheme="majorBidi"/>
                <w:sz w:val="16"/>
                <w:szCs w:val="16"/>
                <w:vertAlign w:val="superscript"/>
              </w:rPr>
              <w:t>th</w:t>
            </w:r>
            <w:r w:rsidRPr="00852B84">
              <w:rPr>
                <w:rFonts w:asciiTheme="majorBidi" w:hAnsiTheme="majorBidi" w:cstheme="majorBidi"/>
                <w:sz w:val="16"/>
                <w:szCs w:val="16"/>
              </w:rPr>
              <w:t xml:space="preserve"> Floor (1 large hall)</w:t>
            </w: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4</w:t>
            </w:r>
            <w:r w:rsidRPr="00852B84">
              <w:rPr>
                <w:rFonts w:asciiTheme="majorBidi" w:hAnsiTheme="majorBidi" w:cstheme="majorBidi"/>
                <w:sz w:val="16"/>
                <w:szCs w:val="16"/>
                <w:vertAlign w:val="superscript"/>
              </w:rPr>
              <w:t>th</w:t>
            </w:r>
            <w:r w:rsidRPr="00852B84">
              <w:rPr>
                <w:rFonts w:asciiTheme="majorBidi" w:hAnsiTheme="majorBidi" w:cstheme="majorBidi"/>
                <w:sz w:val="16"/>
                <w:szCs w:val="16"/>
              </w:rPr>
              <w:t xml:space="preserve"> Floor (2 small halls)</w:t>
            </w:r>
          </w:p>
        </w:tc>
        <w:tc>
          <w:tcPr>
            <w:tcW w:w="2790" w:type="dxa"/>
            <w:vAlign w:val="center"/>
          </w:tcPr>
          <w:p w:rsidR="0097276E" w:rsidRDefault="0097276E" w:rsidP="007731EC">
            <w:pPr>
              <w:pStyle w:val="ListParagraph"/>
              <w:numPr>
                <w:ilvl w:val="2"/>
                <w:numId w:val="96"/>
              </w:numPr>
              <w:ind w:left="252" w:hanging="180"/>
              <w:rPr>
                <w:rFonts w:asciiTheme="majorBidi" w:hAnsiTheme="majorBidi" w:cstheme="majorBidi"/>
                <w:sz w:val="20"/>
              </w:rPr>
            </w:pPr>
            <w:r>
              <w:rPr>
                <w:rFonts w:asciiTheme="majorBidi" w:hAnsiTheme="majorBidi" w:cstheme="majorBidi"/>
                <w:sz w:val="20"/>
              </w:rPr>
              <w:t>Enough power to drive 10 ceiling speakers in large hall.</w:t>
            </w:r>
          </w:p>
          <w:p w:rsidR="0097276E" w:rsidRPr="0070104A" w:rsidRDefault="0097276E" w:rsidP="007731EC">
            <w:pPr>
              <w:pStyle w:val="ListParagraph"/>
              <w:numPr>
                <w:ilvl w:val="2"/>
                <w:numId w:val="96"/>
              </w:numPr>
              <w:ind w:left="252" w:hanging="180"/>
              <w:rPr>
                <w:rFonts w:asciiTheme="majorBidi" w:hAnsiTheme="majorBidi" w:cstheme="majorBidi"/>
                <w:sz w:val="20"/>
              </w:rPr>
            </w:pPr>
            <w:r>
              <w:rPr>
                <w:rFonts w:asciiTheme="majorBidi" w:hAnsiTheme="majorBidi" w:cstheme="majorBidi"/>
                <w:sz w:val="20"/>
              </w:rPr>
              <w:t>Enough power to drive 4 ceiling speakers in small halls.</w:t>
            </w:r>
          </w:p>
        </w:tc>
        <w:tc>
          <w:tcPr>
            <w:tcW w:w="2970" w:type="dxa"/>
          </w:tcPr>
          <w:p w:rsidR="0097276E" w:rsidRDefault="0097276E" w:rsidP="007731EC">
            <w:pPr>
              <w:pStyle w:val="ListParagraph"/>
              <w:numPr>
                <w:ilvl w:val="2"/>
                <w:numId w:val="96"/>
              </w:numPr>
              <w:ind w:left="252" w:hanging="180"/>
              <w:rPr>
                <w:rFonts w:asciiTheme="majorBidi" w:hAnsiTheme="majorBidi" w:cstheme="majorBidi"/>
                <w:sz w:val="20"/>
              </w:rPr>
            </w:pPr>
          </w:p>
        </w:tc>
      </w:tr>
      <w:tr w:rsidR="0097276E" w:rsidRPr="004206C0" w:rsidTr="00C20F7A">
        <w:trPr>
          <w:trHeight w:val="1151"/>
        </w:trPr>
        <w:tc>
          <w:tcPr>
            <w:tcW w:w="720" w:type="dxa"/>
            <w:gridSpan w:val="2"/>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3.</w:t>
            </w:r>
            <w:r w:rsidR="00A05DA8">
              <w:rPr>
                <w:rFonts w:asciiTheme="majorBidi" w:hAnsiTheme="majorBidi" w:cstheme="majorBidi"/>
                <w:sz w:val="20"/>
                <w:szCs w:val="16"/>
              </w:rPr>
              <w:t>1</w:t>
            </w:r>
            <w:r>
              <w:rPr>
                <w:rFonts w:asciiTheme="majorBidi" w:hAnsiTheme="majorBidi" w:cstheme="majorBidi"/>
                <w:sz w:val="20"/>
                <w:szCs w:val="16"/>
              </w:rPr>
              <w:t>.4</w:t>
            </w:r>
          </w:p>
        </w:tc>
        <w:tc>
          <w:tcPr>
            <w:tcW w:w="1350" w:type="dxa"/>
            <w:gridSpan w:val="2"/>
            <w:vAlign w:val="center"/>
          </w:tcPr>
          <w:p w:rsidR="0097276E" w:rsidRDefault="0097276E" w:rsidP="00FA7FCC">
            <w:pPr>
              <w:pStyle w:val="ListParagraph"/>
              <w:tabs>
                <w:tab w:val="left" w:pos="8640"/>
              </w:tabs>
              <w:ind w:left="0" w:right="-108"/>
              <w:rPr>
                <w:rFonts w:asciiTheme="majorBidi" w:hAnsiTheme="majorBidi" w:cstheme="majorBidi"/>
                <w:bCs/>
                <w:sz w:val="20"/>
              </w:rPr>
            </w:pPr>
            <w:r>
              <w:rPr>
                <w:rFonts w:asciiTheme="majorBidi" w:hAnsiTheme="majorBidi" w:cstheme="majorBidi"/>
                <w:bCs/>
                <w:sz w:val="20"/>
              </w:rPr>
              <w:t>Microphone</w:t>
            </w:r>
          </w:p>
        </w:tc>
        <w:tc>
          <w:tcPr>
            <w:tcW w:w="1440" w:type="dxa"/>
            <w:vAlign w:val="center"/>
          </w:tcPr>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Quantity: 1 / room</w:t>
            </w:r>
          </w:p>
          <w:p w:rsidR="0097276E" w:rsidRPr="00852B84" w:rsidRDefault="0097276E" w:rsidP="00FA7FCC">
            <w:pPr>
              <w:pStyle w:val="ListParagraph"/>
              <w:tabs>
                <w:tab w:val="left" w:pos="8640"/>
              </w:tabs>
              <w:ind w:left="0"/>
              <w:rPr>
                <w:rFonts w:asciiTheme="majorBidi" w:hAnsiTheme="majorBidi" w:cstheme="majorBidi"/>
                <w:sz w:val="16"/>
                <w:szCs w:val="16"/>
              </w:rPr>
            </w:pP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Location:</w:t>
            </w: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4</w:t>
            </w:r>
            <w:r w:rsidRPr="00852B84">
              <w:rPr>
                <w:rFonts w:asciiTheme="majorBidi" w:hAnsiTheme="majorBidi" w:cstheme="majorBidi"/>
                <w:sz w:val="16"/>
                <w:szCs w:val="16"/>
                <w:vertAlign w:val="superscript"/>
              </w:rPr>
              <w:t>th</w:t>
            </w:r>
            <w:r w:rsidRPr="00852B84">
              <w:rPr>
                <w:rFonts w:asciiTheme="majorBidi" w:hAnsiTheme="majorBidi" w:cstheme="majorBidi"/>
                <w:sz w:val="16"/>
                <w:szCs w:val="16"/>
              </w:rPr>
              <w:t xml:space="preserve"> Floor (1 large hall)</w:t>
            </w: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4</w:t>
            </w:r>
            <w:r w:rsidRPr="00852B84">
              <w:rPr>
                <w:rFonts w:asciiTheme="majorBidi" w:hAnsiTheme="majorBidi" w:cstheme="majorBidi"/>
                <w:sz w:val="16"/>
                <w:szCs w:val="16"/>
                <w:vertAlign w:val="superscript"/>
              </w:rPr>
              <w:t>th</w:t>
            </w:r>
            <w:r w:rsidRPr="00852B84">
              <w:rPr>
                <w:rFonts w:asciiTheme="majorBidi" w:hAnsiTheme="majorBidi" w:cstheme="majorBidi"/>
                <w:sz w:val="16"/>
                <w:szCs w:val="16"/>
              </w:rPr>
              <w:t xml:space="preserve"> Floor (2 small halls)</w:t>
            </w:r>
          </w:p>
        </w:tc>
        <w:tc>
          <w:tcPr>
            <w:tcW w:w="2790" w:type="dxa"/>
            <w:vAlign w:val="center"/>
          </w:tcPr>
          <w:p w:rsidR="0097276E" w:rsidRDefault="0097276E" w:rsidP="007731EC">
            <w:pPr>
              <w:pStyle w:val="ListParagraph"/>
              <w:numPr>
                <w:ilvl w:val="2"/>
                <w:numId w:val="96"/>
              </w:numPr>
              <w:ind w:left="252" w:hanging="180"/>
              <w:rPr>
                <w:rFonts w:asciiTheme="majorBidi" w:hAnsiTheme="majorBidi" w:cstheme="majorBidi"/>
                <w:sz w:val="20"/>
              </w:rPr>
            </w:pPr>
            <w:r>
              <w:rPr>
                <w:rFonts w:asciiTheme="majorBidi" w:hAnsiTheme="majorBidi" w:cstheme="majorBidi"/>
                <w:sz w:val="20"/>
              </w:rPr>
              <w:t>Mobile wireless lapel microphone</w:t>
            </w:r>
          </w:p>
        </w:tc>
        <w:tc>
          <w:tcPr>
            <w:tcW w:w="2970" w:type="dxa"/>
          </w:tcPr>
          <w:p w:rsidR="0097276E" w:rsidRDefault="0097276E" w:rsidP="007731EC">
            <w:pPr>
              <w:pStyle w:val="ListParagraph"/>
              <w:numPr>
                <w:ilvl w:val="2"/>
                <w:numId w:val="96"/>
              </w:numPr>
              <w:ind w:left="252" w:hanging="180"/>
              <w:rPr>
                <w:rFonts w:asciiTheme="majorBidi" w:hAnsiTheme="majorBidi" w:cstheme="majorBidi"/>
                <w:sz w:val="20"/>
              </w:rPr>
            </w:pPr>
          </w:p>
        </w:tc>
      </w:tr>
      <w:tr w:rsidR="0097276E" w:rsidRPr="004206C0" w:rsidTr="00C20F7A">
        <w:trPr>
          <w:trHeight w:val="1151"/>
        </w:trPr>
        <w:tc>
          <w:tcPr>
            <w:tcW w:w="720" w:type="dxa"/>
            <w:gridSpan w:val="2"/>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3.</w:t>
            </w:r>
            <w:r w:rsidR="00A05DA8">
              <w:rPr>
                <w:rFonts w:asciiTheme="majorBidi" w:hAnsiTheme="majorBidi" w:cstheme="majorBidi"/>
                <w:sz w:val="20"/>
                <w:szCs w:val="16"/>
              </w:rPr>
              <w:t>1</w:t>
            </w:r>
            <w:r>
              <w:rPr>
                <w:rFonts w:asciiTheme="majorBidi" w:hAnsiTheme="majorBidi" w:cstheme="majorBidi"/>
                <w:sz w:val="20"/>
                <w:szCs w:val="16"/>
              </w:rPr>
              <w:t>.5</w:t>
            </w:r>
          </w:p>
        </w:tc>
        <w:tc>
          <w:tcPr>
            <w:tcW w:w="1350" w:type="dxa"/>
            <w:gridSpan w:val="2"/>
            <w:vAlign w:val="center"/>
          </w:tcPr>
          <w:p w:rsidR="0097276E" w:rsidRDefault="0097276E" w:rsidP="00FA7FCC">
            <w:pPr>
              <w:pStyle w:val="ListParagraph"/>
              <w:tabs>
                <w:tab w:val="left" w:pos="8640"/>
              </w:tabs>
              <w:ind w:left="0"/>
              <w:rPr>
                <w:rFonts w:asciiTheme="majorBidi" w:hAnsiTheme="majorBidi" w:cstheme="majorBidi"/>
                <w:bCs/>
                <w:sz w:val="20"/>
              </w:rPr>
            </w:pPr>
            <w:r>
              <w:rPr>
                <w:rFonts w:asciiTheme="majorBidi" w:hAnsiTheme="majorBidi" w:cstheme="majorBidi"/>
                <w:bCs/>
                <w:sz w:val="20"/>
              </w:rPr>
              <w:t>Matrix Switcher</w:t>
            </w:r>
          </w:p>
        </w:tc>
        <w:tc>
          <w:tcPr>
            <w:tcW w:w="1440" w:type="dxa"/>
            <w:vAlign w:val="center"/>
          </w:tcPr>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Quantity: 1 / room</w:t>
            </w:r>
          </w:p>
          <w:p w:rsidR="0097276E" w:rsidRPr="00852B84" w:rsidRDefault="0097276E" w:rsidP="00FA7FCC">
            <w:pPr>
              <w:pStyle w:val="ListParagraph"/>
              <w:tabs>
                <w:tab w:val="left" w:pos="8640"/>
              </w:tabs>
              <w:ind w:left="0"/>
              <w:rPr>
                <w:rFonts w:asciiTheme="majorBidi" w:hAnsiTheme="majorBidi" w:cstheme="majorBidi"/>
                <w:sz w:val="16"/>
                <w:szCs w:val="16"/>
              </w:rPr>
            </w:pP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Location:</w:t>
            </w: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4</w:t>
            </w:r>
            <w:r w:rsidRPr="00852B84">
              <w:rPr>
                <w:rFonts w:asciiTheme="majorBidi" w:hAnsiTheme="majorBidi" w:cstheme="majorBidi"/>
                <w:sz w:val="16"/>
                <w:szCs w:val="16"/>
                <w:vertAlign w:val="superscript"/>
              </w:rPr>
              <w:t>th</w:t>
            </w:r>
            <w:r w:rsidRPr="00852B84">
              <w:rPr>
                <w:rFonts w:asciiTheme="majorBidi" w:hAnsiTheme="majorBidi" w:cstheme="majorBidi"/>
                <w:sz w:val="16"/>
                <w:szCs w:val="16"/>
              </w:rPr>
              <w:t xml:space="preserve"> Floor (1 large hall)</w:t>
            </w: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4</w:t>
            </w:r>
            <w:r w:rsidRPr="00852B84">
              <w:rPr>
                <w:rFonts w:asciiTheme="majorBidi" w:hAnsiTheme="majorBidi" w:cstheme="majorBidi"/>
                <w:sz w:val="16"/>
                <w:szCs w:val="16"/>
                <w:vertAlign w:val="superscript"/>
              </w:rPr>
              <w:t>th</w:t>
            </w:r>
            <w:r w:rsidRPr="00852B84">
              <w:rPr>
                <w:rFonts w:asciiTheme="majorBidi" w:hAnsiTheme="majorBidi" w:cstheme="majorBidi"/>
                <w:sz w:val="16"/>
                <w:szCs w:val="16"/>
              </w:rPr>
              <w:t xml:space="preserve"> Floor (2 small halls)</w:t>
            </w:r>
          </w:p>
        </w:tc>
        <w:tc>
          <w:tcPr>
            <w:tcW w:w="2790" w:type="dxa"/>
            <w:vAlign w:val="center"/>
          </w:tcPr>
          <w:p w:rsidR="0097276E" w:rsidRDefault="0097276E" w:rsidP="007731EC">
            <w:pPr>
              <w:pStyle w:val="ListParagraph"/>
              <w:numPr>
                <w:ilvl w:val="2"/>
                <w:numId w:val="96"/>
              </w:numPr>
              <w:ind w:left="252" w:hanging="180"/>
              <w:rPr>
                <w:rFonts w:asciiTheme="majorBidi" w:hAnsiTheme="majorBidi" w:cstheme="majorBidi"/>
                <w:sz w:val="20"/>
              </w:rPr>
            </w:pPr>
            <w:r>
              <w:rPr>
                <w:rFonts w:asciiTheme="majorBidi" w:hAnsiTheme="majorBidi" w:cstheme="majorBidi"/>
                <w:sz w:val="20"/>
              </w:rPr>
              <w:t>2x2 HDMI</w:t>
            </w:r>
          </w:p>
        </w:tc>
        <w:tc>
          <w:tcPr>
            <w:tcW w:w="2970" w:type="dxa"/>
          </w:tcPr>
          <w:p w:rsidR="0097276E" w:rsidRDefault="0097276E" w:rsidP="007731EC">
            <w:pPr>
              <w:pStyle w:val="ListParagraph"/>
              <w:numPr>
                <w:ilvl w:val="2"/>
                <w:numId w:val="96"/>
              </w:numPr>
              <w:ind w:left="252" w:hanging="180"/>
              <w:rPr>
                <w:rFonts w:asciiTheme="majorBidi" w:hAnsiTheme="majorBidi" w:cstheme="majorBidi"/>
                <w:sz w:val="20"/>
              </w:rPr>
            </w:pPr>
          </w:p>
        </w:tc>
      </w:tr>
      <w:tr w:rsidR="0097276E" w:rsidRPr="004206C0" w:rsidTr="00C20F7A">
        <w:trPr>
          <w:trHeight w:val="1151"/>
        </w:trPr>
        <w:tc>
          <w:tcPr>
            <w:tcW w:w="720" w:type="dxa"/>
            <w:gridSpan w:val="2"/>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3.</w:t>
            </w:r>
            <w:r w:rsidR="00A05DA8">
              <w:rPr>
                <w:rFonts w:asciiTheme="majorBidi" w:hAnsiTheme="majorBidi" w:cstheme="majorBidi"/>
                <w:sz w:val="20"/>
                <w:szCs w:val="16"/>
              </w:rPr>
              <w:t>1</w:t>
            </w:r>
            <w:r>
              <w:rPr>
                <w:rFonts w:asciiTheme="majorBidi" w:hAnsiTheme="majorBidi" w:cstheme="majorBidi"/>
                <w:sz w:val="20"/>
                <w:szCs w:val="16"/>
              </w:rPr>
              <w:t>.6</w:t>
            </w:r>
          </w:p>
        </w:tc>
        <w:tc>
          <w:tcPr>
            <w:tcW w:w="1350" w:type="dxa"/>
            <w:gridSpan w:val="2"/>
            <w:vAlign w:val="center"/>
          </w:tcPr>
          <w:p w:rsidR="0097276E" w:rsidRDefault="0097276E" w:rsidP="00FA7FCC">
            <w:pPr>
              <w:pStyle w:val="ListParagraph"/>
              <w:tabs>
                <w:tab w:val="left" w:pos="8640"/>
              </w:tabs>
              <w:ind w:left="0"/>
              <w:rPr>
                <w:rFonts w:asciiTheme="majorBidi" w:hAnsiTheme="majorBidi" w:cstheme="majorBidi"/>
                <w:bCs/>
                <w:sz w:val="20"/>
              </w:rPr>
            </w:pPr>
            <w:r>
              <w:rPr>
                <w:rFonts w:asciiTheme="majorBidi" w:hAnsiTheme="majorBidi" w:cstheme="majorBidi"/>
                <w:bCs/>
                <w:sz w:val="20"/>
              </w:rPr>
              <w:t>Projector</w:t>
            </w:r>
          </w:p>
        </w:tc>
        <w:tc>
          <w:tcPr>
            <w:tcW w:w="1440" w:type="dxa"/>
            <w:vAlign w:val="center"/>
          </w:tcPr>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Quantity: 1 / room</w:t>
            </w:r>
          </w:p>
          <w:p w:rsidR="0097276E" w:rsidRPr="00852B84" w:rsidRDefault="0097276E" w:rsidP="00FA7FCC">
            <w:pPr>
              <w:pStyle w:val="ListParagraph"/>
              <w:tabs>
                <w:tab w:val="left" w:pos="8640"/>
              </w:tabs>
              <w:ind w:left="0"/>
              <w:rPr>
                <w:rFonts w:asciiTheme="majorBidi" w:hAnsiTheme="majorBidi" w:cstheme="majorBidi"/>
                <w:sz w:val="16"/>
                <w:szCs w:val="16"/>
              </w:rPr>
            </w:pP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Location:</w:t>
            </w: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4</w:t>
            </w:r>
            <w:r w:rsidRPr="00852B84">
              <w:rPr>
                <w:rFonts w:asciiTheme="majorBidi" w:hAnsiTheme="majorBidi" w:cstheme="majorBidi"/>
                <w:sz w:val="16"/>
                <w:szCs w:val="16"/>
                <w:vertAlign w:val="superscript"/>
              </w:rPr>
              <w:t>th</w:t>
            </w:r>
            <w:r w:rsidRPr="00852B84">
              <w:rPr>
                <w:rFonts w:asciiTheme="majorBidi" w:hAnsiTheme="majorBidi" w:cstheme="majorBidi"/>
                <w:sz w:val="16"/>
                <w:szCs w:val="16"/>
              </w:rPr>
              <w:t xml:space="preserve"> Floor (1 large hall)</w:t>
            </w: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4</w:t>
            </w:r>
            <w:r w:rsidRPr="00852B84">
              <w:rPr>
                <w:rFonts w:asciiTheme="majorBidi" w:hAnsiTheme="majorBidi" w:cstheme="majorBidi"/>
                <w:sz w:val="16"/>
                <w:szCs w:val="16"/>
                <w:vertAlign w:val="superscript"/>
              </w:rPr>
              <w:t>th</w:t>
            </w:r>
            <w:r w:rsidRPr="00852B84">
              <w:rPr>
                <w:rFonts w:asciiTheme="majorBidi" w:hAnsiTheme="majorBidi" w:cstheme="majorBidi"/>
                <w:sz w:val="16"/>
                <w:szCs w:val="16"/>
              </w:rPr>
              <w:t xml:space="preserve"> Floor (2 small halls)</w:t>
            </w:r>
          </w:p>
        </w:tc>
        <w:tc>
          <w:tcPr>
            <w:tcW w:w="2790" w:type="dxa"/>
            <w:vAlign w:val="center"/>
          </w:tcPr>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70104A">
              <w:rPr>
                <w:rFonts w:asciiTheme="majorBidi" w:hAnsiTheme="majorBidi" w:cstheme="majorBidi"/>
                <w:sz w:val="20"/>
              </w:rPr>
              <w:t>DLP projection technology</w:t>
            </w:r>
          </w:p>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70104A">
              <w:rPr>
                <w:rFonts w:asciiTheme="majorBidi" w:hAnsiTheme="majorBidi" w:cstheme="majorBidi"/>
                <w:sz w:val="20"/>
              </w:rPr>
              <w:t>Short throw</w:t>
            </w:r>
          </w:p>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70104A">
              <w:rPr>
                <w:rFonts w:asciiTheme="majorBidi" w:hAnsiTheme="majorBidi" w:cstheme="majorBidi"/>
                <w:sz w:val="20"/>
              </w:rPr>
              <w:t>Lamp life of at least 1500 hours on bright mode</w:t>
            </w:r>
          </w:p>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70104A">
              <w:rPr>
                <w:rFonts w:asciiTheme="majorBidi" w:hAnsiTheme="majorBidi" w:cstheme="majorBidi"/>
                <w:sz w:val="20"/>
              </w:rPr>
              <w:t>Native resolution of WUXGA (1920 x 1200)</w:t>
            </w:r>
          </w:p>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70104A">
              <w:rPr>
                <w:rFonts w:asciiTheme="majorBidi" w:hAnsiTheme="majorBidi" w:cstheme="majorBidi"/>
                <w:sz w:val="20"/>
              </w:rPr>
              <w:t>HDMI, VGA and DVI inputs</w:t>
            </w:r>
          </w:p>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70104A">
              <w:rPr>
                <w:rFonts w:asciiTheme="majorBidi" w:hAnsiTheme="majorBidi" w:cstheme="majorBidi"/>
                <w:bCs/>
                <w:sz w:val="20"/>
              </w:rPr>
              <w:t>RJ45 Ethernet</w:t>
            </w:r>
          </w:p>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70104A">
              <w:rPr>
                <w:rFonts w:asciiTheme="majorBidi" w:hAnsiTheme="majorBidi" w:cstheme="majorBidi"/>
                <w:bCs/>
                <w:sz w:val="20"/>
              </w:rPr>
              <w:t>RS-232 or IP control</w:t>
            </w:r>
          </w:p>
          <w:p w:rsidR="0097276E" w:rsidRDefault="0097276E" w:rsidP="007731EC">
            <w:pPr>
              <w:pStyle w:val="ListParagraph"/>
              <w:numPr>
                <w:ilvl w:val="2"/>
                <w:numId w:val="96"/>
              </w:numPr>
              <w:ind w:left="252" w:hanging="180"/>
              <w:rPr>
                <w:rFonts w:asciiTheme="majorBidi" w:hAnsiTheme="majorBidi" w:cstheme="majorBidi"/>
                <w:sz w:val="20"/>
              </w:rPr>
            </w:pPr>
            <w:r w:rsidRPr="0070104A">
              <w:rPr>
                <w:rFonts w:asciiTheme="majorBidi" w:hAnsiTheme="majorBidi" w:cstheme="majorBidi"/>
                <w:bCs/>
                <w:sz w:val="20"/>
              </w:rPr>
              <w:t>Warranty must cover replacements for the duration of the warranty</w:t>
            </w:r>
          </w:p>
        </w:tc>
        <w:tc>
          <w:tcPr>
            <w:tcW w:w="2970" w:type="dxa"/>
          </w:tcPr>
          <w:p w:rsidR="0097276E" w:rsidRPr="0070104A" w:rsidRDefault="0097276E" w:rsidP="007731EC">
            <w:pPr>
              <w:pStyle w:val="ListParagraph"/>
              <w:numPr>
                <w:ilvl w:val="2"/>
                <w:numId w:val="96"/>
              </w:numPr>
              <w:tabs>
                <w:tab w:val="left" w:pos="8640"/>
              </w:tabs>
              <w:ind w:left="252" w:hanging="180"/>
              <w:rPr>
                <w:rFonts w:asciiTheme="majorBidi" w:hAnsiTheme="majorBidi" w:cstheme="majorBidi"/>
                <w:sz w:val="20"/>
              </w:rPr>
            </w:pPr>
          </w:p>
        </w:tc>
      </w:tr>
      <w:tr w:rsidR="0097276E" w:rsidRPr="004206C0" w:rsidTr="00C20F7A">
        <w:trPr>
          <w:trHeight w:val="1151"/>
        </w:trPr>
        <w:tc>
          <w:tcPr>
            <w:tcW w:w="720" w:type="dxa"/>
            <w:gridSpan w:val="2"/>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3.</w:t>
            </w:r>
            <w:r w:rsidR="00A05DA8">
              <w:rPr>
                <w:rFonts w:asciiTheme="majorBidi" w:hAnsiTheme="majorBidi" w:cstheme="majorBidi"/>
                <w:sz w:val="20"/>
                <w:szCs w:val="16"/>
              </w:rPr>
              <w:t>1</w:t>
            </w:r>
            <w:r>
              <w:rPr>
                <w:rFonts w:asciiTheme="majorBidi" w:hAnsiTheme="majorBidi" w:cstheme="majorBidi"/>
                <w:sz w:val="20"/>
                <w:szCs w:val="16"/>
              </w:rPr>
              <w:t>.7</w:t>
            </w:r>
          </w:p>
        </w:tc>
        <w:tc>
          <w:tcPr>
            <w:tcW w:w="1350" w:type="dxa"/>
            <w:gridSpan w:val="2"/>
            <w:vAlign w:val="center"/>
          </w:tcPr>
          <w:p w:rsidR="0097276E" w:rsidRDefault="0097276E" w:rsidP="00FA7FCC">
            <w:pPr>
              <w:pStyle w:val="ListParagraph"/>
              <w:tabs>
                <w:tab w:val="left" w:pos="8640"/>
              </w:tabs>
              <w:ind w:left="0"/>
              <w:rPr>
                <w:rFonts w:asciiTheme="majorBidi" w:hAnsiTheme="majorBidi" w:cstheme="majorBidi"/>
                <w:bCs/>
                <w:sz w:val="20"/>
              </w:rPr>
            </w:pPr>
            <w:r>
              <w:rPr>
                <w:rFonts w:asciiTheme="majorBidi" w:hAnsiTheme="majorBidi" w:cstheme="majorBidi"/>
                <w:bCs/>
                <w:sz w:val="20"/>
              </w:rPr>
              <w:t>Projection Screen</w:t>
            </w:r>
          </w:p>
        </w:tc>
        <w:tc>
          <w:tcPr>
            <w:tcW w:w="1440" w:type="dxa"/>
            <w:vAlign w:val="center"/>
          </w:tcPr>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Quantity: 1 / room</w:t>
            </w:r>
          </w:p>
          <w:p w:rsidR="0097276E" w:rsidRPr="00852B84" w:rsidRDefault="0097276E" w:rsidP="00FA7FCC">
            <w:pPr>
              <w:pStyle w:val="ListParagraph"/>
              <w:tabs>
                <w:tab w:val="left" w:pos="8640"/>
              </w:tabs>
              <w:ind w:left="0"/>
              <w:rPr>
                <w:rFonts w:asciiTheme="majorBidi" w:hAnsiTheme="majorBidi" w:cstheme="majorBidi"/>
                <w:sz w:val="16"/>
                <w:szCs w:val="16"/>
              </w:rPr>
            </w:pP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Location:</w:t>
            </w: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4</w:t>
            </w:r>
            <w:r w:rsidRPr="00852B84">
              <w:rPr>
                <w:rFonts w:asciiTheme="majorBidi" w:hAnsiTheme="majorBidi" w:cstheme="majorBidi"/>
                <w:sz w:val="16"/>
                <w:szCs w:val="16"/>
                <w:vertAlign w:val="superscript"/>
              </w:rPr>
              <w:t>th</w:t>
            </w:r>
            <w:r w:rsidRPr="00852B84">
              <w:rPr>
                <w:rFonts w:asciiTheme="majorBidi" w:hAnsiTheme="majorBidi" w:cstheme="majorBidi"/>
                <w:sz w:val="16"/>
                <w:szCs w:val="16"/>
              </w:rPr>
              <w:t xml:space="preserve"> Floor (1 large hall)</w:t>
            </w: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4</w:t>
            </w:r>
            <w:r w:rsidRPr="00852B84">
              <w:rPr>
                <w:rFonts w:asciiTheme="majorBidi" w:hAnsiTheme="majorBidi" w:cstheme="majorBidi"/>
                <w:sz w:val="16"/>
                <w:szCs w:val="16"/>
                <w:vertAlign w:val="superscript"/>
              </w:rPr>
              <w:t>th</w:t>
            </w:r>
            <w:r w:rsidRPr="00852B84">
              <w:rPr>
                <w:rFonts w:asciiTheme="majorBidi" w:hAnsiTheme="majorBidi" w:cstheme="majorBidi"/>
                <w:sz w:val="16"/>
                <w:szCs w:val="16"/>
              </w:rPr>
              <w:t xml:space="preserve"> Floor (2 small halls)</w:t>
            </w:r>
          </w:p>
        </w:tc>
        <w:tc>
          <w:tcPr>
            <w:tcW w:w="2790" w:type="dxa"/>
            <w:vAlign w:val="center"/>
          </w:tcPr>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70104A">
              <w:rPr>
                <w:rFonts w:asciiTheme="majorBidi" w:hAnsiTheme="majorBidi" w:cstheme="majorBidi"/>
                <w:bCs/>
                <w:sz w:val="20"/>
              </w:rPr>
              <w:t>Aspect ratio: 16:10</w:t>
            </w:r>
          </w:p>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70104A">
              <w:rPr>
                <w:rFonts w:asciiTheme="majorBidi" w:hAnsiTheme="majorBidi" w:cstheme="majorBidi"/>
                <w:bCs/>
                <w:sz w:val="20"/>
              </w:rPr>
              <w:t>Diagonal length: 106 inches</w:t>
            </w:r>
          </w:p>
          <w:p w:rsidR="0097276E" w:rsidRPr="009D3FC8"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70104A">
              <w:rPr>
                <w:rFonts w:asciiTheme="majorBidi" w:hAnsiTheme="majorBidi" w:cstheme="majorBidi"/>
                <w:bCs/>
                <w:sz w:val="20"/>
              </w:rPr>
              <w:t>High contrast grey color</w:t>
            </w:r>
          </w:p>
        </w:tc>
        <w:tc>
          <w:tcPr>
            <w:tcW w:w="2970" w:type="dxa"/>
          </w:tcPr>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p>
        </w:tc>
      </w:tr>
      <w:tr w:rsidR="0097276E" w:rsidRPr="004206C0" w:rsidTr="00C20F7A">
        <w:trPr>
          <w:trHeight w:val="1151"/>
        </w:trPr>
        <w:tc>
          <w:tcPr>
            <w:tcW w:w="720" w:type="dxa"/>
            <w:gridSpan w:val="2"/>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lastRenderedPageBreak/>
              <w:t>3.</w:t>
            </w:r>
            <w:r w:rsidR="00A05DA8">
              <w:rPr>
                <w:rFonts w:asciiTheme="majorBidi" w:hAnsiTheme="majorBidi" w:cstheme="majorBidi"/>
                <w:sz w:val="20"/>
                <w:szCs w:val="16"/>
              </w:rPr>
              <w:t>1</w:t>
            </w:r>
            <w:r>
              <w:rPr>
                <w:rFonts w:asciiTheme="majorBidi" w:hAnsiTheme="majorBidi" w:cstheme="majorBidi"/>
                <w:sz w:val="20"/>
                <w:szCs w:val="16"/>
              </w:rPr>
              <w:t>.8</w:t>
            </w:r>
          </w:p>
        </w:tc>
        <w:tc>
          <w:tcPr>
            <w:tcW w:w="1350" w:type="dxa"/>
            <w:gridSpan w:val="2"/>
            <w:vAlign w:val="center"/>
          </w:tcPr>
          <w:p w:rsidR="0097276E" w:rsidRDefault="0097276E" w:rsidP="00FA7FCC">
            <w:pPr>
              <w:pStyle w:val="ListParagraph"/>
              <w:tabs>
                <w:tab w:val="left" w:pos="8640"/>
              </w:tabs>
              <w:ind w:left="0"/>
              <w:rPr>
                <w:rFonts w:asciiTheme="majorBidi" w:hAnsiTheme="majorBidi" w:cstheme="majorBidi"/>
                <w:bCs/>
                <w:sz w:val="20"/>
              </w:rPr>
            </w:pPr>
            <w:r>
              <w:rPr>
                <w:rFonts w:asciiTheme="majorBidi" w:hAnsiTheme="majorBidi" w:cstheme="majorBidi"/>
                <w:bCs/>
                <w:sz w:val="20"/>
              </w:rPr>
              <w:t>Ceiling Speakers</w:t>
            </w:r>
          </w:p>
        </w:tc>
        <w:tc>
          <w:tcPr>
            <w:tcW w:w="1440" w:type="dxa"/>
            <w:vAlign w:val="center"/>
          </w:tcPr>
          <w:p w:rsidR="0097276E"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 xml:space="preserve">Quantity: </w:t>
            </w: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10 / large hall</w:t>
            </w:r>
          </w:p>
          <w:p w:rsidR="0097276E" w:rsidRPr="00852B84" w:rsidRDefault="0097276E" w:rsidP="00FA7FCC">
            <w:pPr>
              <w:tabs>
                <w:tab w:val="left" w:pos="8640"/>
              </w:tabs>
              <w:rPr>
                <w:rFonts w:asciiTheme="majorBidi" w:hAnsiTheme="majorBidi" w:cstheme="majorBidi"/>
                <w:sz w:val="16"/>
                <w:szCs w:val="16"/>
              </w:rPr>
            </w:pPr>
            <w:r w:rsidRPr="00852B84">
              <w:rPr>
                <w:rFonts w:asciiTheme="majorBidi" w:hAnsiTheme="majorBidi" w:cstheme="majorBidi"/>
                <w:sz w:val="16"/>
                <w:szCs w:val="16"/>
              </w:rPr>
              <w:t>4 / small hall</w:t>
            </w:r>
          </w:p>
          <w:p w:rsidR="0097276E" w:rsidRPr="00852B84" w:rsidRDefault="0097276E" w:rsidP="00FA7FCC">
            <w:pPr>
              <w:pStyle w:val="ListParagraph"/>
              <w:tabs>
                <w:tab w:val="left" w:pos="8640"/>
              </w:tabs>
              <w:ind w:left="0"/>
              <w:rPr>
                <w:rFonts w:asciiTheme="majorBidi" w:hAnsiTheme="majorBidi" w:cstheme="majorBidi"/>
                <w:sz w:val="16"/>
                <w:szCs w:val="16"/>
              </w:rPr>
            </w:pP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Location:</w:t>
            </w: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4</w:t>
            </w:r>
            <w:r w:rsidRPr="00852B84">
              <w:rPr>
                <w:rFonts w:asciiTheme="majorBidi" w:hAnsiTheme="majorBidi" w:cstheme="majorBidi"/>
                <w:sz w:val="16"/>
                <w:szCs w:val="16"/>
                <w:vertAlign w:val="superscript"/>
              </w:rPr>
              <w:t>th</w:t>
            </w:r>
            <w:r w:rsidRPr="00852B84">
              <w:rPr>
                <w:rFonts w:asciiTheme="majorBidi" w:hAnsiTheme="majorBidi" w:cstheme="majorBidi"/>
                <w:sz w:val="16"/>
                <w:szCs w:val="16"/>
              </w:rPr>
              <w:t xml:space="preserve"> Floor (1 large hall)</w:t>
            </w: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4</w:t>
            </w:r>
            <w:r w:rsidRPr="00852B84">
              <w:rPr>
                <w:rFonts w:asciiTheme="majorBidi" w:hAnsiTheme="majorBidi" w:cstheme="majorBidi"/>
                <w:sz w:val="16"/>
                <w:szCs w:val="16"/>
                <w:vertAlign w:val="superscript"/>
              </w:rPr>
              <w:t>th</w:t>
            </w:r>
            <w:r w:rsidRPr="00852B84">
              <w:rPr>
                <w:rFonts w:asciiTheme="majorBidi" w:hAnsiTheme="majorBidi" w:cstheme="majorBidi"/>
                <w:sz w:val="16"/>
                <w:szCs w:val="16"/>
              </w:rPr>
              <w:t xml:space="preserve"> Floor (2 small halls)</w:t>
            </w:r>
          </w:p>
        </w:tc>
        <w:tc>
          <w:tcPr>
            <w:tcW w:w="2790" w:type="dxa"/>
            <w:vAlign w:val="center"/>
          </w:tcPr>
          <w:p w:rsidR="0097276E" w:rsidRDefault="0097276E" w:rsidP="007731EC">
            <w:pPr>
              <w:pStyle w:val="ListParagraph"/>
              <w:numPr>
                <w:ilvl w:val="2"/>
                <w:numId w:val="96"/>
              </w:numPr>
              <w:tabs>
                <w:tab w:val="left" w:pos="8640"/>
              </w:tabs>
              <w:ind w:left="252" w:hanging="180"/>
              <w:rPr>
                <w:rFonts w:asciiTheme="majorBidi" w:hAnsiTheme="majorBidi" w:cstheme="majorBidi"/>
                <w:bCs/>
                <w:sz w:val="20"/>
              </w:rPr>
            </w:pPr>
            <w:r>
              <w:rPr>
                <w:rFonts w:asciiTheme="majorBidi" w:hAnsiTheme="majorBidi" w:cstheme="majorBidi"/>
                <w:bCs/>
                <w:sz w:val="20"/>
              </w:rPr>
              <w:t>Two-way wide dispersion</w:t>
            </w:r>
          </w:p>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r>
              <w:rPr>
                <w:rFonts w:asciiTheme="majorBidi" w:hAnsiTheme="majorBidi" w:cstheme="majorBidi"/>
                <w:bCs/>
                <w:sz w:val="20"/>
              </w:rPr>
              <w:t>Must be ceiling mounted</w:t>
            </w:r>
          </w:p>
        </w:tc>
        <w:tc>
          <w:tcPr>
            <w:tcW w:w="2970" w:type="dxa"/>
          </w:tcPr>
          <w:p w:rsidR="0097276E" w:rsidRDefault="0097276E" w:rsidP="007731EC">
            <w:pPr>
              <w:pStyle w:val="ListParagraph"/>
              <w:numPr>
                <w:ilvl w:val="2"/>
                <w:numId w:val="96"/>
              </w:numPr>
              <w:tabs>
                <w:tab w:val="left" w:pos="8640"/>
              </w:tabs>
              <w:ind w:left="252" w:hanging="180"/>
              <w:rPr>
                <w:rFonts w:asciiTheme="majorBidi" w:hAnsiTheme="majorBidi" w:cstheme="majorBidi"/>
                <w:bCs/>
                <w:sz w:val="20"/>
              </w:rPr>
            </w:pPr>
          </w:p>
        </w:tc>
      </w:tr>
      <w:tr w:rsidR="0097276E" w:rsidRPr="004206C0" w:rsidTr="00C20F7A">
        <w:trPr>
          <w:trHeight w:val="1151"/>
        </w:trPr>
        <w:tc>
          <w:tcPr>
            <w:tcW w:w="720" w:type="dxa"/>
            <w:gridSpan w:val="2"/>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3.</w:t>
            </w:r>
            <w:r w:rsidR="00A05DA8">
              <w:rPr>
                <w:rFonts w:asciiTheme="majorBidi" w:hAnsiTheme="majorBidi" w:cstheme="majorBidi"/>
                <w:sz w:val="20"/>
                <w:szCs w:val="16"/>
              </w:rPr>
              <w:t>1</w:t>
            </w:r>
            <w:r>
              <w:rPr>
                <w:rFonts w:asciiTheme="majorBidi" w:hAnsiTheme="majorBidi" w:cstheme="majorBidi"/>
                <w:sz w:val="20"/>
                <w:szCs w:val="16"/>
              </w:rPr>
              <w:t>.9</w:t>
            </w:r>
          </w:p>
        </w:tc>
        <w:tc>
          <w:tcPr>
            <w:tcW w:w="1350" w:type="dxa"/>
            <w:gridSpan w:val="2"/>
            <w:vAlign w:val="center"/>
          </w:tcPr>
          <w:p w:rsidR="0097276E" w:rsidRDefault="0097276E" w:rsidP="00FA7FCC">
            <w:pPr>
              <w:pStyle w:val="ListParagraph"/>
              <w:tabs>
                <w:tab w:val="left" w:pos="8640"/>
              </w:tabs>
              <w:ind w:left="0"/>
              <w:rPr>
                <w:rFonts w:asciiTheme="majorBidi" w:hAnsiTheme="majorBidi" w:cstheme="majorBidi"/>
                <w:bCs/>
                <w:sz w:val="20"/>
              </w:rPr>
            </w:pPr>
            <w:r>
              <w:rPr>
                <w:rFonts w:asciiTheme="majorBidi" w:hAnsiTheme="majorBidi" w:cstheme="majorBidi"/>
                <w:bCs/>
                <w:sz w:val="20"/>
              </w:rPr>
              <w:t xml:space="preserve">Presentation / Video </w:t>
            </w:r>
            <w:proofErr w:type="spellStart"/>
            <w:r>
              <w:rPr>
                <w:rFonts w:asciiTheme="majorBidi" w:hAnsiTheme="majorBidi" w:cstheme="majorBidi"/>
                <w:bCs/>
                <w:sz w:val="20"/>
              </w:rPr>
              <w:t>Scaler</w:t>
            </w:r>
            <w:proofErr w:type="spellEnd"/>
          </w:p>
        </w:tc>
        <w:tc>
          <w:tcPr>
            <w:tcW w:w="1440" w:type="dxa"/>
            <w:vAlign w:val="center"/>
          </w:tcPr>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Quantity: 1 / room</w:t>
            </w:r>
          </w:p>
          <w:p w:rsidR="0097276E" w:rsidRPr="00852B84" w:rsidRDefault="0097276E" w:rsidP="00FA7FCC">
            <w:pPr>
              <w:pStyle w:val="ListParagraph"/>
              <w:tabs>
                <w:tab w:val="left" w:pos="8640"/>
              </w:tabs>
              <w:ind w:left="0"/>
              <w:rPr>
                <w:rFonts w:asciiTheme="majorBidi" w:hAnsiTheme="majorBidi" w:cstheme="majorBidi"/>
                <w:sz w:val="16"/>
                <w:szCs w:val="16"/>
              </w:rPr>
            </w:pP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Location:</w:t>
            </w: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4</w:t>
            </w:r>
            <w:r w:rsidRPr="00852B84">
              <w:rPr>
                <w:rFonts w:asciiTheme="majorBidi" w:hAnsiTheme="majorBidi" w:cstheme="majorBidi"/>
                <w:sz w:val="16"/>
                <w:szCs w:val="16"/>
                <w:vertAlign w:val="superscript"/>
              </w:rPr>
              <w:t>th</w:t>
            </w:r>
            <w:r w:rsidRPr="00852B84">
              <w:rPr>
                <w:rFonts w:asciiTheme="majorBidi" w:hAnsiTheme="majorBidi" w:cstheme="majorBidi"/>
                <w:sz w:val="16"/>
                <w:szCs w:val="16"/>
              </w:rPr>
              <w:t xml:space="preserve"> Floor (1 large hall)</w:t>
            </w: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4</w:t>
            </w:r>
            <w:r w:rsidRPr="00852B84">
              <w:rPr>
                <w:rFonts w:asciiTheme="majorBidi" w:hAnsiTheme="majorBidi" w:cstheme="majorBidi"/>
                <w:sz w:val="16"/>
                <w:szCs w:val="16"/>
                <w:vertAlign w:val="superscript"/>
              </w:rPr>
              <w:t>th</w:t>
            </w:r>
            <w:r w:rsidRPr="00852B84">
              <w:rPr>
                <w:rFonts w:asciiTheme="majorBidi" w:hAnsiTheme="majorBidi" w:cstheme="majorBidi"/>
                <w:sz w:val="16"/>
                <w:szCs w:val="16"/>
              </w:rPr>
              <w:t xml:space="preserve"> Floor (2 small halls)</w:t>
            </w:r>
          </w:p>
        </w:tc>
        <w:tc>
          <w:tcPr>
            <w:tcW w:w="2790" w:type="dxa"/>
            <w:vAlign w:val="center"/>
          </w:tcPr>
          <w:p w:rsidR="0097276E" w:rsidRDefault="0097276E" w:rsidP="007731EC">
            <w:pPr>
              <w:pStyle w:val="ListParagraph"/>
              <w:numPr>
                <w:ilvl w:val="2"/>
                <w:numId w:val="96"/>
              </w:numPr>
              <w:tabs>
                <w:tab w:val="left" w:pos="8640"/>
              </w:tabs>
              <w:ind w:left="252" w:hanging="180"/>
              <w:rPr>
                <w:rFonts w:asciiTheme="majorBidi" w:hAnsiTheme="majorBidi" w:cstheme="majorBidi"/>
                <w:bCs/>
                <w:sz w:val="20"/>
              </w:rPr>
            </w:pPr>
            <w:r>
              <w:rPr>
                <w:rFonts w:asciiTheme="majorBidi" w:hAnsiTheme="majorBidi" w:cstheme="majorBidi"/>
                <w:bCs/>
                <w:sz w:val="20"/>
              </w:rPr>
              <w:t>Automatic Resolution and mode detection</w:t>
            </w:r>
          </w:p>
        </w:tc>
        <w:tc>
          <w:tcPr>
            <w:tcW w:w="2970" w:type="dxa"/>
          </w:tcPr>
          <w:p w:rsidR="0097276E" w:rsidRDefault="0097276E" w:rsidP="007731EC">
            <w:pPr>
              <w:pStyle w:val="ListParagraph"/>
              <w:numPr>
                <w:ilvl w:val="2"/>
                <w:numId w:val="96"/>
              </w:numPr>
              <w:tabs>
                <w:tab w:val="left" w:pos="8640"/>
              </w:tabs>
              <w:ind w:left="252" w:hanging="180"/>
              <w:rPr>
                <w:rFonts w:asciiTheme="majorBidi" w:hAnsiTheme="majorBidi" w:cstheme="majorBidi"/>
                <w:bCs/>
                <w:sz w:val="20"/>
              </w:rPr>
            </w:pPr>
          </w:p>
        </w:tc>
      </w:tr>
      <w:tr w:rsidR="0097276E" w:rsidRPr="004206C0" w:rsidTr="00C20F7A">
        <w:trPr>
          <w:trHeight w:val="1151"/>
        </w:trPr>
        <w:tc>
          <w:tcPr>
            <w:tcW w:w="720" w:type="dxa"/>
            <w:gridSpan w:val="2"/>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3.</w:t>
            </w:r>
            <w:r w:rsidR="00A05DA8">
              <w:rPr>
                <w:rFonts w:asciiTheme="majorBidi" w:hAnsiTheme="majorBidi" w:cstheme="majorBidi"/>
                <w:sz w:val="20"/>
                <w:szCs w:val="16"/>
              </w:rPr>
              <w:t>1</w:t>
            </w:r>
            <w:r>
              <w:rPr>
                <w:rFonts w:asciiTheme="majorBidi" w:hAnsiTheme="majorBidi" w:cstheme="majorBidi"/>
                <w:sz w:val="20"/>
                <w:szCs w:val="16"/>
              </w:rPr>
              <w:t>.10</w:t>
            </w:r>
          </w:p>
        </w:tc>
        <w:tc>
          <w:tcPr>
            <w:tcW w:w="1350" w:type="dxa"/>
            <w:gridSpan w:val="2"/>
            <w:vAlign w:val="center"/>
          </w:tcPr>
          <w:p w:rsidR="0097276E" w:rsidRDefault="0097276E" w:rsidP="00FA7FCC">
            <w:pPr>
              <w:pStyle w:val="ListParagraph"/>
              <w:tabs>
                <w:tab w:val="left" w:pos="8640"/>
              </w:tabs>
              <w:ind w:left="0"/>
              <w:rPr>
                <w:rFonts w:asciiTheme="majorBidi" w:hAnsiTheme="majorBidi" w:cstheme="majorBidi"/>
                <w:bCs/>
                <w:sz w:val="20"/>
              </w:rPr>
            </w:pPr>
            <w:r>
              <w:rPr>
                <w:rFonts w:asciiTheme="majorBidi" w:hAnsiTheme="majorBidi" w:cstheme="majorBidi"/>
                <w:bCs/>
                <w:sz w:val="20"/>
              </w:rPr>
              <w:t>Touchpad for Controlling</w:t>
            </w:r>
          </w:p>
        </w:tc>
        <w:tc>
          <w:tcPr>
            <w:tcW w:w="1440" w:type="dxa"/>
            <w:vAlign w:val="center"/>
          </w:tcPr>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Quantity: 1 / room</w:t>
            </w:r>
          </w:p>
          <w:p w:rsidR="0097276E" w:rsidRPr="00852B84" w:rsidRDefault="0097276E" w:rsidP="00FA7FCC">
            <w:pPr>
              <w:pStyle w:val="ListParagraph"/>
              <w:tabs>
                <w:tab w:val="left" w:pos="8640"/>
              </w:tabs>
              <w:ind w:left="0"/>
              <w:rPr>
                <w:rFonts w:asciiTheme="majorBidi" w:hAnsiTheme="majorBidi" w:cstheme="majorBidi"/>
                <w:sz w:val="16"/>
                <w:szCs w:val="16"/>
              </w:rPr>
            </w:pP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Location:</w:t>
            </w: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4</w:t>
            </w:r>
            <w:r w:rsidRPr="00852B84">
              <w:rPr>
                <w:rFonts w:asciiTheme="majorBidi" w:hAnsiTheme="majorBidi" w:cstheme="majorBidi"/>
                <w:sz w:val="16"/>
                <w:szCs w:val="16"/>
                <w:vertAlign w:val="superscript"/>
              </w:rPr>
              <w:t>th</w:t>
            </w:r>
            <w:r w:rsidRPr="00852B84">
              <w:rPr>
                <w:rFonts w:asciiTheme="majorBidi" w:hAnsiTheme="majorBidi" w:cstheme="majorBidi"/>
                <w:sz w:val="16"/>
                <w:szCs w:val="16"/>
              </w:rPr>
              <w:t xml:space="preserve"> Floor (1 large hall)</w:t>
            </w: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4</w:t>
            </w:r>
            <w:r w:rsidRPr="00852B84">
              <w:rPr>
                <w:rFonts w:asciiTheme="majorBidi" w:hAnsiTheme="majorBidi" w:cstheme="majorBidi"/>
                <w:sz w:val="16"/>
                <w:szCs w:val="16"/>
                <w:vertAlign w:val="superscript"/>
              </w:rPr>
              <w:t>th</w:t>
            </w:r>
            <w:r w:rsidRPr="00852B84">
              <w:rPr>
                <w:rFonts w:asciiTheme="majorBidi" w:hAnsiTheme="majorBidi" w:cstheme="majorBidi"/>
                <w:sz w:val="16"/>
                <w:szCs w:val="16"/>
              </w:rPr>
              <w:t xml:space="preserve"> Floor (2 small halls)</w:t>
            </w:r>
          </w:p>
        </w:tc>
        <w:tc>
          <w:tcPr>
            <w:tcW w:w="2790" w:type="dxa"/>
            <w:vAlign w:val="center"/>
          </w:tcPr>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70104A">
              <w:rPr>
                <w:rFonts w:asciiTheme="majorBidi" w:hAnsiTheme="majorBidi" w:cstheme="majorBidi"/>
                <w:bCs/>
                <w:sz w:val="20"/>
              </w:rPr>
              <w:t>Mounted on the secretary table</w:t>
            </w:r>
          </w:p>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70104A">
              <w:rPr>
                <w:rFonts w:asciiTheme="majorBidi" w:hAnsiTheme="majorBidi" w:cstheme="majorBidi"/>
                <w:bCs/>
                <w:sz w:val="20"/>
              </w:rPr>
              <w:t>4.3 inches diagonal screen size</w:t>
            </w:r>
          </w:p>
          <w:p w:rsidR="0097276E"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70104A">
              <w:rPr>
                <w:rFonts w:asciiTheme="majorBidi" w:hAnsiTheme="majorBidi" w:cstheme="majorBidi"/>
                <w:bCs/>
                <w:sz w:val="20"/>
              </w:rPr>
              <w:t>Application to control all equipment in the room</w:t>
            </w:r>
          </w:p>
        </w:tc>
        <w:tc>
          <w:tcPr>
            <w:tcW w:w="2970" w:type="dxa"/>
          </w:tcPr>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p>
        </w:tc>
      </w:tr>
      <w:tr w:rsidR="0097276E" w:rsidRPr="004206C0" w:rsidTr="00C20F7A">
        <w:trPr>
          <w:trHeight w:val="1151"/>
        </w:trPr>
        <w:tc>
          <w:tcPr>
            <w:tcW w:w="720" w:type="dxa"/>
            <w:gridSpan w:val="2"/>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3.</w:t>
            </w:r>
            <w:r w:rsidR="00A05DA8">
              <w:rPr>
                <w:rFonts w:asciiTheme="majorBidi" w:hAnsiTheme="majorBidi" w:cstheme="majorBidi"/>
                <w:sz w:val="20"/>
                <w:szCs w:val="16"/>
              </w:rPr>
              <w:t>1</w:t>
            </w:r>
            <w:r>
              <w:rPr>
                <w:rFonts w:asciiTheme="majorBidi" w:hAnsiTheme="majorBidi" w:cstheme="majorBidi"/>
                <w:sz w:val="20"/>
                <w:szCs w:val="16"/>
              </w:rPr>
              <w:t>.11</w:t>
            </w:r>
          </w:p>
        </w:tc>
        <w:tc>
          <w:tcPr>
            <w:tcW w:w="1350" w:type="dxa"/>
            <w:gridSpan w:val="2"/>
            <w:vAlign w:val="center"/>
          </w:tcPr>
          <w:p w:rsidR="0097276E" w:rsidRDefault="0097276E" w:rsidP="00FA7FCC">
            <w:pPr>
              <w:pStyle w:val="ListParagraph"/>
              <w:tabs>
                <w:tab w:val="left" w:pos="8640"/>
              </w:tabs>
              <w:ind w:left="0"/>
              <w:rPr>
                <w:rFonts w:asciiTheme="majorBidi" w:hAnsiTheme="majorBidi" w:cstheme="majorBidi"/>
                <w:bCs/>
                <w:sz w:val="20"/>
              </w:rPr>
            </w:pPr>
            <w:r>
              <w:rPr>
                <w:rFonts w:asciiTheme="majorBidi" w:hAnsiTheme="majorBidi" w:cstheme="majorBidi"/>
                <w:bCs/>
                <w:sz w:val="20"/>
              </w:rPr>
              <w:t>Network Audio Streaming Device</w:t>
            </w:r>
          </w:p>
        </w:tc>
        <w:tc>
          <w:tcPr>
            <w:tcW w:w="1440" w:type="dxa"/>
            <w:vAlign w:val="center"/>
          </w:tcPr>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Quantity: 1 / room</w:t>
            </w:r>
          </w:p>
          <w:p w:rsidR="0097276E" w:rsidRPr="00852B84" w:rsidRDefault="0097276E" w:rsidP="00FA7FCC">
            <w:pPr>
              <w:pStyle w:val="ListParagraph"/>
              <w:tabs>
                <w:tab w:val="left" w:pos="8640"/>
              </w:tabs>
              <w:ind w:left="0"/>
              <w:rPr>
                <w:rFonts w:asciiTheme="majorBidi" w:hAnsiTheme="majorBidi" w:cstheme="majorBidi"/>
                <w:sz w:val="16"/>
                <w:szCs w:val="16"/>
              </w:rPr>
            </w:pP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Location:</w:t>
            </w: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4</w:t>
            </w:r>
            <w:r w:rsidRPr="00852B84">
              <w:rPr>
                <w:rFonts w:asciiTheme="majorBidi" w:hAnsiTheme="majorBidi" w:cstheme="majorBidi"/>
                <w:sz w:val="16"/>
                <w:szCs w:val="16"/>
                <w:vertAlign w:val="superscript"/>
              </w:rPr>
              <w:t>th</w:t>
            </w:r>
            <w:r w:rsidRPr="00852B84">
              <w:rPr>
                <w:rFonts w:asciiTheme="majorBidi" w:hAnsiTheme="majorBidi" w:cstheme="majorBidi"/>
                <w:sz w:val="16"/>
                <w:szCs w:val="16"/>
              </w:rPr>
              <w:t xml:space="preserve"> Floor (1 large hall)</w:t>
            </w: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4</w:t>
            </w:r>
            <w:r w:rsidRPr="00852B84">
              <w:rPr>
                <w:rFonts w:asciiTheme="majorBidi" w:hAnsiTheme="majorBidi" w:cstheme="majorBidi"/>
                <w:sz w:val="16"/>
                <w:szCs w:val="16"/>
                <w:vertAlign w:val="superscript"/>
              </w:rPr>
              <w:t>th</w:t>
            </w:r>
            <w:r w:rsidRPr="00852B84">
              <w:rPr>
                <w:rFonts w:asciiTheme="majorBidi" w:hAnsiTheme="majorBidi" w:cstheme="majorBidi"/>
                <w:sz w:val="16"/>
                <w:szCs w:val="16"/>
              </w:rPr>
              <w:t xml:space="preserve"> Floor (2 small halls)</w:t>
            </w:r>
          </w:p>
        </w:tc>
        <w:tc>
          <w:tcPr>
            <w:tcW w:w="2790" w:type="dxa"/>
            <w:vAlign w:val="center"/>
          </w:tcPr>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70104A">
              <w:rPr>
                <w:rFonts w:asciiTheme="majorBidi" w:hAnsiTheme="majorBidi" w:cstheme="majorBidi"/>
                <w:bCs/>
                <w:sz w:val="20"/>
              </w:rPr>
              <w:t>Low latency MP3 encoding</w:t>
            </w:r>
          </w:p>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70104A">
              <w:rPr>
                <w:rFonts w:asciiTheme="majorBidi" w:hAnsiTheme="majorBidi" w:cstheme="majorBidi"/>
                <w:bCs/>
                <w:sz w:val="20"/>
              </w:rPr>
              <w:t xml:space="preserve">Stream to HTTP, RTSP and act as a </w:t>
            </w:r>
            <w:proofErr w:type="spellStart"/>
            <w:r w:rsidRPr="0070104A">
              <w:rPr>
                <w:rFonts w:asciiTheme="majorBidi" w:hAnsiTheme="majorBidi" w:cstheme="majorBidi"/>
                <w:bCs/>
                <w:sz w:val="20"/>
              </w:rPr>
              <w:t>Shoutcast</w:t>
            </w:r>
            <w:proofErr w:type="spellEnd"/>
            <w:r w:rsidRPr="0070104A">
              <w:rPr>
                <w:rFonts w:asciiTheme="majorBidi" w:hAnsiTheme="majorBidi" w:cstheme="majorBidi"/>
                <w:bCs/>
                <w:sz w:val="20"/>
              </w:rPr>
              <w:t>/</w:t>
            </w:r>
            <w:proofErr w:type="spellStart"/>
            <w:r w:rsidRPr="0070104A">
              <w:rPr>
                <w:rFonts w:asciiTheme="majorBidi" w:hAnsiTheme="majorBidi" w:cstheme="majorBidi"/>
                <w:bCs/>
                <w:sz w:val="20"/>
              </w:rPr>
              <w:t>Icecast</w:t>
            </w:r>
            <w:proofErr w:type="spellEnd"/>
            <w:r w:rsidRPr="0070104A">
              <w:rPr>
                <w:rFonts w:asciiTheme="majorBidi" w:hAnsiTheme="majorBidi" w:cstheme="majorBidi"/>
                <w:bCs/>
                <w:sz w:val="20"/>
              </w:rPr>
              <w:t xml:space="preserve"> source</w:t>
            </w:r>
          </w:p>
          <w:p w:rsidR="0097276E"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70104A">
              <w:rPr>
                <w:rFonts w:asciiTheme="majorBidi" w:hAnsiTheme="majorBidi" w:cstheme="majorBidi"/>
                <w:bCs/>
                <w:sz w:val="20"/>
              </w:rPr>
              <w:t>Controllable via RS-232 or IP</w:t>
            </w:r>
          </w:p>
          <w:p w:rsidR="0097276E" w:rsidRPr="009D3FC8" w:rsidRDefault="0097276E" w:rsidP="007731EC">
            <w:pPr>
              <w:pStyle w:val="ListParagraph"/>
              <w:numPr>
                <w:ilvl w:val="2"/>
                <w:numId w:val="96"/>
              </w:numPr>
              <w:tabs>
                <w:tab w:val="left" w:pos="8640"/>
              </w:tabs>
              <w:ind w:left="252" w:hanging="180"/>
              <w:rPr>
                <w:rFonts w:asciiTheme="majorBidi" w:hAnsiTheme="majorBidi" w:cstheme="majorBidi"/>
                <w:bCs/>
                <w:sz w:val="20"/>
              </w:rPr>
            </w:pPr>
            <w:r>
              <w:rPr>
                <w:rFonts w:asciiTheme="majorBidi" w:hAnsiTheme="majorBidi" w:cstheme="majorBidi"/>
                <w:sz w:val="20"/>
              </w:rPr>
              <w:t xml:space="preserve">Must be able </w:t>
            </w:r>
            <w:r w:rsidRPr="00AD539B">
              <w:rPr>
                <w:rFonts w:asciiTheme="majorBidi" w:hAnsiTheme="majorBidi" w:cstheme="majorBidi"/>
                <w:sz w:val="20"/>
              </w:rPr>
              <w:t xml:space="preserve">to send the committee audio feed to the central recording stations and the </w:t>
            </w:r>
            <w:proofErr w:type="spellStart"/>
            <w:r w:rsidRPr="00AD539B">
              <w:rPr>
                <w:rFonts w:asciiTheme="majorBidi" w:hAnsiTheme="majorBidi" w:cstheme="majorBidi"/>
                <w:sz w:val="20"/>
              </w:rPr>
              <w:t>Hansard</w:t>
            </w:r>
            <w:proofErr w:type="spellEnd"/>
            <w:r w:rsidRPr="00AD539B">
              <w:rPr>
                <w:rFonts w:asciiTheme="majorBidi" w:hAnsiTheme="majorBidi" w:cstheme="majorBidi"/>
                <w:sz w:val="20"/>
              </w:rPr>
              <w:t xml:space="preserve"> via Ethernet.</w:t>
            </w:r>
          </w:p>
        </w:tc>
        <w:tc>
          <w:tcPr>
            <w:tcW w:w="2970" w:type="dxa"/>
          </w:tcPr>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p>
        </w:tc>
      </w:tr>
      <w:tr w:rsidR="0097276E" w:rsidRPr="004206C0" w:rsidTr="00C20F7A">
        <w:trPr>
          <w:trHeight w:val="1151"/>
        </w:trPr>
        <w:tc>
          <w:tcPr>
            <w:tcW w:w="720" w:type="dxa"/>
            <w:gridSpan w:val="2"/>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3.</w:t>
            </w:r>
            <w:r w:rsidR="00A05DA8">
              <w:rPr>
                <w:rFonts w:asciiTheme="majorBidi" w:hAnsiTheme="majorBidi" w:cstheme="majorBidi"/>
                <w:sz w:val="20"/>
                <w:szCs w:val="16"/>
              </w:rPr>
              <w:t>1</w:t>
            </w:r>
            <w:r>
              <w:rPr>
                <w:rFonts w:asciiTheme="majorBidi" w:hAnsiTheme="majorBidi" w:cstheme="majorBidi"/>
                <w:sz w:val="20"/>
                <w:szCs w:val="16"/>
              </w:rPr>
              <w:t>.12</w:t>
            </w:r>
          </w:p>
        </w:tc>
        <w:tc>
          <w:tcPr>
            <w:tcW w:w="1350" w:type="dxa"/>
            <w:gridSpan w:val="2"/>
            <w:vAlign w:val="center"/>
          </w:tcPr>
          <w:p w:rsidR="0097276E" w:rsidRDefault="0097276E" w:rsidP="00FA7FCC">
            <w:pPr>
              <w:pStyle w:val="ListParagraph"/>
              <w:tabs>
                <w:tab w:val="left" w:pos="8640"/>
              </w:tabs>
              <w:ind w:left="0"/>
              <w:rPr>
                <w:rFonts w:asciiTheme="majorBidi" w:hAnsiTheme="majorBidi" w:cstheme="majorBidi"/>
                <w:bCs/>
                <w:sz w:val="20"/>
              </w:rPr>
            </w:pPr>
            <w:r w:rsidRPr="0070104A">
              <w:rPr>
                <w:rFonts w:asciiTheme="majorBidi" w:hAnsiTheme="majorBidi" w:cstheme="majorBidi"/>
                <w:bCs/>
                <w:sz w:val="20"/>
              </w:rPr>
              <w:t>Solid-state Digital Audio Network Recorder</w:t>
            </w:r>
          </w:p>
        </w:tc>
        <w:tc>
          <w:tcPr>
            <w:tcW w:w="1440" w:type="dxa"/>
            <w:vAlign w:val="center"/>
          </w:tcPr>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Quantity: 1 / room</w:t>
            </w:r>
          </w:p>
          <w:p w:rsidR="0097276E" w:rsidRPr="00852B84" w:rsidRDefault="0097276E" w:rsidP="00FA7FCC">
            <w:pPr>
              <w:pStyle w:val="ListParagraph"/>
              <w:tabs>
                <w:tab w:val="left" w:pos="8640"/>
              </w:tabs>
              <w:ind w:left="0"/>
              <w:rPr>
                <w:rFonts w:asciiTheme="majorBidi" w:hAnsiTheme="majorBidi" w:cstheme="majorBidi"/>
                <w:sz w:val="16"/>
                <w:szCs w:val="16"/>
              </w:rPr>
            </w:pP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Location:</w:t>
            </w: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4</w:t>
            </w:r>
            <w:r w:rsidRPr="00852B84">
              <w:rPr>
                <w:rFonts w:asciiTheme="majorBidi" w:hAnsiTheme="majorBidi" w:cstheme="majorBidi"/>
                <w:sz w:val="16"/>
                <w:szCs w:val="16"/>
                <w:vertAlign w:val="superscript"/>
              </w:rPr>
              <w:t>th</w:t>
            </w:r>
            <w:r w:rsidRPr="00852B84">
              <w:rPr>
                <w:rFonts w:asciiTheme="majorBidi" w:hAnsiTheme="majorBidi" w:cstheme="majorBidi"/>
                <w:sz w:val="16"/>
                <w:szCs w:val="16"/>
              </w:rPr>
              <w:t xml:space="preserve"> Floor (1 large hall)</w:t>
            </w: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4</w:t>
            </w:r>
            <w:r w:rsidRPr="00852B84">
              <w:rPr>
                <w:rFonts w:asciiTheme="majorBidi" w:hAnsiTheme="majorBidi" w:cstheme="majorBidi"/>
                <w:sz w:val="16"/>
                <w:szCs w:val="16"/>
                <w:vertAlign w:val="superscript"/>
              </w:rPr>
              <w:t>th</w:t>
            </w:r>
            <w:r w:rsidRPr="00852B84">
              <w:rPr>
                <w:rFonts w:asciiTheme="majorBidi" w:hAnsiTheme="majorBidi" w:cstheme="majorBidi"/>
                <w:sz w:val="16"/>
                <w:szCs w:val="16"/>
              </w:rPr>
              <w:t xml:space="preserve"> Floor (2 small halls)</w:t>
            </w:r>
          </w:p>
        </w:tc>
        <w:tc>
          <w:tcPr>
            <w:tcW w:w="2790" w:type="dxa"/>
            <w:vAlign w:val="center"/>
          </w:tcPr>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70104A">
              <w:rPr>
                <w:rFonts w:asciiTheme="majorBidi" w:hAnsiTheme="majorBidi" w:cstheme="majorBidi"/>
                <w:bCs/>
                <w:sz w:val="20"/>
              </w:rPr>
              <w:t>Ethernet Connectivity</w:t>
            </w:r>
          </w:p>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70104A">
              <w:rPr>
                <w:rFonts w:asciiTheme="majorBidi" w:hAnsiTheme="majorBidi" w:cstheme="majorBidi"/>
                <w:bCs/>
                <w:sz w:val="20"/>
              </w:rPr>
              <w:t>Web management interface</w:t>
            </w:r>
          </w:p>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70104A">
              <w:rPr>
                <w:rFonts w:asciiTheme="majorBidi" w:hAnsiTheme="majorBidi" w:cstheme="majorBidi"/>
                <w:bCs/>
                <w:sz w:val="20"/>
              </w:rPr>
              <w:t>WAV and MP3 recording</w:t>
            </w:r>
          </w:p>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70104A">
              <w:rPr>
                <w:rFonts w:asciiTheme="majorBidi" w:hAnsiTheme="majorBidi" w:cstheme="majorBidi"/>
                <w:bCs/>
                <w:sz w:val="20"/>
              </w:rPr>
              <w:t>Scheduling of automatic recording and archival</w:t>
            </w:r>
          </w:p>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70104A">
              <w:rPr>
                <w:rFonts w:asciiTheme="majorBidi" w:hAnsiTheme="majorBidi" w:cstheme="majorBidi"/>
                <w:bCs/>
                <w:sz w:val="20"/>
              </w:rPr>
              <w:t>Automatic archival to network location</w:t>
            </w:r>
          </w:p>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70104A">
              <w:rPr>
                <w:rFonts w:asciiTheme="majorBidi" w:hAnsiTheme="majorBidi" w:cstheme="majorBidi"/>
                <w:bCs/>
                <w:sz w:val="20"/>
              </w:rPr>
              <w:t>Records to solid-state media</w:t>
            </w:r>
          </w:p>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70104A">
              <w:rPr>
                <w:rFonts w:asciiTheme="majorBidi" w:hAnsiTheme="majorBidi" w:cstheme="majorBidi"/>
                <w:bCs/>
                <w:sz w:val="20"/>
              </w:rPr>
              <w:t>WAV or MP3 Recording</w:t>
            </w:r>
          </w:p>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70104A">
              <w:rPr>
                <w:rFonts w:asciiTheme="majorBidi" w:hAnsiTheme="majorBidi" w:cstheme="majorBidi"/>
                <w:bCs/>
                <w:sz w:val="20"/>
              </w:rPr>
              <w:t>Records up to 24-bit/48kHz</w:t>
            </w:r>
          </w:p>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70104A">
              <w:rPr>
                <w:rFonts w:asciiTheme="majorBidi" w:hAnsiTheme="majorBidi" w:cstheme="majorBidi"/>
                <w:bCs/>
                <w:sz w:val="20"/>
              </w:rPr>
              <w:t>XLR and RCA Analog I/O</w:t>
            </w:r>
          </w:p>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70104A">
              <w:rPr>
                <w:rFonts w:asciiTheme="majorBidi" w:hAnsiTheme="majorBidi" w:cstheme="majorBidi"/>
                <w:bCs/>
                <w:sz w:val="20"/>
              </w:rPr>
              <w:t>AES/EBU and S/PDIF Digital I/O</w:t>
            </w:r>
          </w:p>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70104A">
              <w:rPr>
                <w:rFonts w:asciiTheme="majorBidi" w:hAnsiTheme="majorBidi" w:cstheme="majorBidi"/>
                <w:bCs/>
                <w:sz w:val="20"/>
              </w:rPr>
              <w:t>RS-232 or IP control</w:t>
            </w:r>
          </w:p>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70104A">
              <w:rPr>
                <w:rFonts w:asciiTheme="majorBidi" w:hAnsiTheme="majorBidi" w:cstheme="majorBidi"/>
                <w:bCs/>
                <w:sz w:val="20"/>
              </w:rPr>
              <w:t>Rack-mountable</w:t>
            </w:r>
          </w:p>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70104A">
              <w:rPr>
                <w:rFonts w:asciiTheme="majorBidi" w:hAnsiTheme="majorBidi" w:cstheme="majorBidi"/>
                <w:bCs/>
                <w:sz w:val="20"/>
              </w:rPr>
              <w:t>Solid-state media included</w:t>
            </w:r>
          </w:p>
        </w:tc>
        <w:tc>
          <w:tcPr>
            <w:tcW w:w="2970" w:type="dxa"/>
          </w:tcPr>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p>
        </w:tc>
      </w:tr>
      <w:tr w:rsidR="0097276E" w:rsidRPr="004206C0" w:rsidTr="00C20F7A">
        <w:trPr>
          <w:trHeight w:val="1322"/>
        </w:trPr>
        <w:tc>
          <w:tcPr>
            <w:tcW w:w="720" w:type="dxa"/>
            <w:gridSpan w:val="2"/>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3.</w:t>
            </w:r>
            <w:r w:rsidR="00A05DA8">
              <w:rPr>
                <w:rFonts w:asciiTheme="majorBidi" w:hAnsiTheme="majorBidi" w:cstheme="majorBidi"/>
                <w:sz w:val="20"/>
                <w:szCs w:val="16"/>
              </w:rPr>
              <w:t>1</w:t>
            </w:r>
            <w:r>
              <w:rPr>
                <w:rFonts w:asciiTheme="majorBidi" w:hAnsiTheme="majorBidi" w:cstheme="majorBidi"/>
                <w:sz w:val="20"/>
                <w:szCs w:val="16"/>
              </w:rPr>
              <w:t>.13</w:t>
            </w:r>
          </w:p>
        </w:tc>
        <w:tc>
          <w:tcPr>
            <w:tcW w:w="1350" w:type="dxa"/>
            <w:gridSpan w:val="2"/>
            <w:vAlign w:val="center"/>
          </w:tcPr>
          <w:p w:rsidR="0097276E" w:rsidRPr="0070104A" w:rsidRDefault="0097276E" w:rsidP="00FA7FCC">
            <w:pPr>
              <w:pStyle w:val="ListParagraph"/>
              <w:tabs>
                <w:tab w:val="left" w:pos="8640"/>
              </w:tabs>
              <w:ind w:left="0"/>
              <w:rPr>
                <w:rFonts w:asciiTheme="majorBidi" w:hAnsiTheme="majorBidi" w:cstheme="majorBidi"/>
                <w:bCs/>
                <w:sz w:val="20"/>
              </w:rPr>
            </w:pPr>
            <w:r>
              <w:rPr>
                <w:rFonts w:asciiTheme="majorBidi" w:hAnsiTheme="majorBidi" w:cstheme="majorBidi"/>
                <w:bCs/>
                <w:sz w:val="20"/>
              </w:rPr>
              <w:t>Rack</w:t>
            </w:r>
          </w:p>
        </w:tc>
        <w:tc>
          <w:tcPr>
            <w:tcW w:w="1440" w:type="dxa"/>
            <w:vAlign w:val="center"/>
          </w:tcPr>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Quantity: 1 / room</w:t>
            </w:r>
          </w:p>
          <w:p w:rsidR="0097276E" w:rsidRPr="00852B84" w:rsidRDefault="0097276E" w:rsidP="00FA7FCC">
            <w:pPr>
              <w:pStyle w:val="ListParagraph"/>
              <w:tabs>
                <w:tab w:val="left" w:pos="8640"/>
              </w:tabs>
              <w:ind w:left="0"/>
              <w:rPr>
                <w:rFonts w:asciiTheme="majorBidi" w:hAnsiTheme="majorBidi" w:cstheme="majorBidi"/>
                <w:sz w:val="16"/>
                <w:szCs w:val="16"/>
              </w:rPr>
            </w:pP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Location:</w:t>
            </w: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4</w:t>
            </w:r>
            <w:r w:rsidRPr="00852B84">
              <w:rPr>
                <w:rFonts w:asciiTheme="majorBidi" w:hAnsiTheme="majorBidi" w:cstheme="majorBidi"/>
                <w:sz w:val="16"/>
                <w:szCs w:val="16"/>
                <w:vertAlign w:val="superscript"/>
              </w:rPr>
              <w:t>th</w:t>
            </w:r>
            <w:r w:rsidRPr="00852B84">
              <w:rPr>
                <w:rFonts w:asciiTheme="majorBidi" w:hAnsiTheme="majorBidi" w:cstheme="majorBidi"/>
                <w:sz w:val="16"/>
                <w:szCs w:val="16"/>
              </w:rPr>
              <w:t xml:space="preserve"> Floor (1 large hall)</w:t>
            </w: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4</w:t>
            </w:r>
            <w:r w:rsidRPr="00852B84">
              <w:rPr>
                <w:rFonts w:asciiTheme="majorBidi" w:hAnsiTheme="majorBidi" w:cstheme="majorBidi"/>
                <w:sz w:val="16"/>
                <w:szCs w:val="16"/>
                <w:vertAlign w:val="superscript"/>
              </w:rPr>
              <w:t>th</w:t>
            </w:r>
            <w:r w:rsidRPr="00852B84">
              <w:rPr>
                <w:rFonts w:asciiTheme="majorBidi" w:hAnsiTheme="majorBidi" w:cstheme="majorBidi"/>
                <w:sz w:val="16"/>
                <w:szCs w:val="16"/>
              </w:rPr>
              <w:t xml:space="preserve"> Floor (2 small halls)</w:t>
            </w:r>
          </w:p>
        </w:tc>
        <w:tc>
          <w:tcPr>
            <w:tcW w:w="2790" w:type="dxa"/>
            <w:vAlign w:val="center"/>
          </w:tcPr>
          <w:p w:rsidR="0097276E" w:rsidRDefault="0097276E" w:rsidP="007731EC">
            <w:pPr>
              <w:pStyle w:val="ListParagraph"/>
              <w:numPr>
                <w:ilvl w:val="2"/>
                <w:numId w:val="96"/>
              </w:numPr>
              <w:tabs>
                <w:tab w:val="left" w:pos="8640"/>
              </w:tabs>
              <w:ind w:left="252" w:hanging="180"/>
              <w:rPr>
                <w:rFonts w:asciiTheme="majorBidi" w:hAnsiTheme="majorBidi" w:cstheme="majorBidi"/>
                <w:bCs/>
                <w:sz w:val="20"/>
              </w:rPr>
            </w:pPr>
            <w:r>
              <w:rPr>
                <w:rFonts w:asciiTheme="majorBidi" w:hAnsiTheme="majorBidi" w:cstheme="majorBidi"/>
                <w:bCs/>
                <w:sz w:val="20"/>
              </w:rPr>
              <w:t>42 U</w:t>
            </w:r>
          </w:p>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r>
              <w:rPr>
                <w:rFonts w:asciiTheme="majorBidi" w:hAnsiTheme="majorBidi" w:cstheme="majorBidi"/>
                <w:bCs/>
                <w:sz w:val="20"/>
              </w:rPr>
              <w:t>PDU included</w:t>
            </w:r>
          </w:p>
        </w:tc>
        <w:tc>
          <w:tcPr>
            <w:tcW w:w="2970" w:type="dxa"/>
          </w:tcPr>
          <w:p w:rsidR="0097276E" w:rsidRDefault="0097276E" w:rsidP="007731EC">
            <w:pPr>
              <w:pStyle w:val="ListParagraph"/>
              <w:numPr>
                <w:ilvl w:val="2"/>
                <w:numId w:val="96"/>
              </w:numPr>
              <w:tabs>
                <w:tab w:val="left" w:pos="8640"/>
              </w:tabs>
              <w:ind w:left="252" w:hanging="180"/>
              <w:rPr>
                <w:rFonts w:asciiTheme="majorBidi" w:hAnsiTheme="majorBidi" w:cstheme="majorBidi"/>
                <w:bCs/>
                <w:sz w:val="20"/>
              </w:rPr>
            </w:pPr>
          </w:p>
        </w:tc>
      </w:tr>
      <w:tr w:rsidR="0097276E" w:rsidRPr="004206C0" w:rsidTr="00C20F7A">
        <w:trPr>
          <w:trHeight w:val="1331"/>
        </w:trPr>
        <w:tc>
          <w:tcPr>
            <w:tcW w:w="720" w:type="dxa"/>
            <w:gridSpan w:val="2"/>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lastRenderedPageBreak/>
              <w:t>3.</w:t>
            </w:r>
            <w:r w:rsidR="00A05DA8">
              <w:rPr>
                <w:rFonts w:asciiTheme="majorBidi" w:hAnsiTheme="majorBidi" w:cstheme="majorBidi"/>
                <w:sz w:val="20"/>
                <w:szCs w:val="16"/>
              </w:rPr>
              <w:t>1</w:t>
            </w:r>
            <w:r>
              <w:rPr>
                <w:rFonts w:asciiTheme="majorBidi" w:hAnsiTheme="majorBidi" w:cstheme="majorBidi"/>
                <w:sz w:val="20"/>
                <w:szCs w:val="16"/>
              </w:rPr>
              <w:t>.14</w:t>
            </w:r>
          </w:p>
        </w:tc>
        <w:tc>
          <w:tcPr>
            <w:tcW w:w="1350" w:type="dxa"/>
            <w:gridSpan w:val="2"/>
            <w:vAlign w:val="center"/>
          </w:tcPr>
          <w:p w:rsidR="0097276E" w:rsidRDefault="0097276E" w:rsidP="00FA7FCC">
            <w:pPr>
              <w:pStyle w:val="ListParagraph"/>
              <w:tabs>
                <w:tab w:val="left" w:pos="8640"/>
              </w:tabs>
              <w:ind w:left="0"/>
              <w:rPr>
                <w:rFonts w:asciiTheme="majorBidi" w:hAnsiTheme="majorBidi" w:cstheme="majorBidi"/>
                <w:bCs/>
                <w:sz w:val="20"/>
              </w:rPr>
            </w:pPr>
            <w:r>
              <w:rPr>
                <w:rFonts w:asciiTheme="majorBidi" w:hAnsiTheme="majorBidi" w:cstheme="majorBidi"/>
                <w:bCs/>
                <w:sz w:val="20"/>
              </w:rPr>
              <w:t>Other accessories</w:t>
            </w:r>
          </w:p>
        </w:tc>
        <w:tc>
          <w:tcPr>
            <w:tcW w:w="1440" w:type="dxa"/>
            <w:vAlign w:val="center"/>
          </w:tcPr>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Quantity: 1 / room</w:t>
            </w:r>
          </w:p>
          <w:p w:rsidR="0097276E" w:rsidRPr="00852B84" w:rsidRDefault="0097276E" w:rsidP="00FA7FCC">
            <w:pPr>
              <w:pStyle w:val="ListParagraph"/>
              <w:tabs>
                <w:tab w:val="left" w:pos="8640"/>
              </w:tabs>
              <w:ind w:left="0"/>
              <w:rPr>
                <w:rFonts w:asciiTheme="majorBidi" w:hAnsiTheme="majorBidi" w:cstheme="majorBidi"/>
                <w:sz w:val="16"/>
                <w:szCs w:val="16"/>
              </w:rPr>
            </w:pP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Location:</w:t>
            </w: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4</w:t>
            </w:r>
            <w:r w:rsidRPr="00852B84">
              <w:rPr>
                <w:rFonts w:asciiTheme="majorBidi" w:hAnsiTheme="majorBidi" w:cstheme="majorBidi"/>
                <w:sz w:val="16"/>
                <w:szCs w:val="16"/>
                <w:vertAlign w:val="superscript"/>
              </w:rPr>
              <w:t>th</w:t>
            </w:r>
            <w:r w:rsidRPr="00852B84">
              <w:rPr>
                <w:rFonts w:asciiTheme="majorBidi" w:hAnsiTheme="majorBidi" w:cstheme="majorBidi"/>
                <w:sz w:val="16"/>
                <w:szCs w:val="16"/>
              </w:rPr>
              <w:t xml:space="preserve"> Floor (1 large hall)</w:t>
            </w: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4</w:t>
            </w:r>
            <w:r w:rsidRPr="00852B84">
              <w:rPr>
                <w:rFonts w:asciiTheme="majorBidi" w:hAnsiTheme="majorBidi" w:cstheme="majorBidi"/>
                <w:sz w:val="16"/>
                <w:szCs w:val="16"/>
                <w:vertAlign w:val="superscript"/>
              </w:rPr>
              <w:t>th</w:t>
            </w:r>
            <w:r w:rsidRPr="00852B84">
              <w:rPr>
                <w:rFonts w:asciiTheme="majorBidi" w:hAnsiTheme="majorBidi" w:cstheme="majorBidi"/>
                <w:sz w:val="16"/>
                <w:szCs w:val="16"/>
              </w:rPr>
              <w:t xml:space="preserve"> Floor (2 small halls)</w:t>
            </w:r>
          </w:p>
        </w:tc>
        <w:tc>
          <w:tcPr>
            <w:tcW w:w="2790" w:type="dxa"/>
            <w:vAlign w:val="center"/>
          </w:tcPr>
          <w:p w:rsidR="0097276E" w:rsidRDefault="0097276E" w:rsidP="007731EC">
            <w:pPr>
              <w:pStyle w:val="ListParagraph"/>
              <w:numPr>
                <w:ilvl w:val="2"/>
                <w:numId w:val="96"/>
              </w:numPr>
              <w:tabs>
                <w:tab w:val="left" w:pos="8640"/>
              </w:tabs>
              <w:ind w:left="252" w:hanging="180"/>
              <w:rPr>
                <w:rFonts w:asciiTheme="majorBidi" w:hAnsiTheme="majorBidi" w:cstheme="majorBidi"/>
                <w:bCs/>
                <w:sz w:val="20"/>
              </w:rPr>
            </w:pPr>
            <w:r>
              <w:rPr>
                <w:rFonts w:asciiTheme="majorBidi" w:hAnsiTheme="majorBidi" w:cstheme="majorBidi"/>
                <w:bCs/>
                <w:sz w:val="20"/>
              </w:rPr>
              <w:t>Cables</w:t>
            </w:r>
          </w:p>
          <w:p w:rsidR="0097276E" w:rsidRDefault="0097276E" w:rsidP="007731EC">
            <w:pPr>
              <w:pStyle w:val="ListParagraph"/>
              <w:numPr>
                <w:ilvl w:val="2"/>
                <w:numId w:val="96"/>
              </w:numPr>
              <w:tabs>
                <w:tab w:val="left" w:pos="8640"/>
              </w:tabs>
              <w:ind w:left="252" w:hanging="180"/>
              <w:rPr>
                <w:rFonts w:asciiTheme="majorBidi" w:hAnsiTheme="majorBidi" w:cstheme="majorBidi"/>
                <w:bCs/>
                <w:sz w:val="20"/>
              </w:rPr>
            </w:pPr>
            <w:r>
              <w:rPr>
                <w:rFonts w:asciiTheme="majorBidi" w:hAnsiTheme="majorBidi" w:cstheme="majorBidi"/>
                <w:bCs/>
                <w:sz w:val="20"/>
              </w:rPr>
              <w:t>Software licenses</w:t>
            </w:r>
          </w:p>
          <w:p w:rsidR="0097276E" w:rsidRPr="00603B8B" w:rsidRDefault="0097276E" w:rsidP="007731EC">
            <w:pPr>
              <w:pStyle w:val="ListParagraph"/>
              <w:numPr>
                <w:ilvl w:val="2"/>
                <w:numId w:val="96"/>
              </w:numPr>
              <w:tabs>
                <w:tab w:val="left" w:pos="8640"/>
              </w:tabs>
              <w:ind w:left="252" w:hanging="180"/>
              <w:rPr>
                <w:rFonts w:asciiTheme="majorBidi" w:hAnsiTheme="majorBidi" w:cstheme="majorBidi"/>
                <w:bCs/>
                <w:sz w:val="20"/>
              </w:rPr>
            </w:pPr>
            <w:r>
              <w:rPr>
                <w:rFonts w:asciiTheme="majorBidi" w:hAnsiTheme="majorBidi" w:cstheme="majorBidi"/>
                <w:bCs/>
                <w:sz w:val="20"/>
              </w:rPr>
              <w:t>Wall/floor plates and ports</w:t>
            </w:r>
          </w:p>
        </w:tc>
        <w:tc>
          <w:tcPr>
            <w:tcW w:w="2970" w:type="dxa"/>
          </w:tcPr>
          <w:p w:rsidR="0097276E" w:rsidRDefault="0097276E" w:rsidP="007731EC">
            <w:pPr>
              <w:pStyle w:val="ListParagraph"/>
              <w:numPr>
                <w:ilvl w:val="2"/>
                <w:numId w:val="96"/>
              </w:numPr>
              <w:tabs>
                <w:tab w:val="left" w:pos="8640"/>
              </w:tabs>
              <w:ind w:left="252" w:hanging="180"/>
              <w:rPr>
                <w:rFonts w:asciiTheme="majorBidi" w:hAnsiTheme="majorBidi" w:cstheme="majorBidi"/>
                <w:bCs/>
                <w:sz w:val="20"/>
              </w:rPr>
            </w:pPr>
          </w:p>
        </w:tc>
      </w:tr>
      <w:tr w:rsidR="0097276E" w:rsidRPr="00DE13D3" w:rsidTr="00C20F7A">
        <w:trPr>
          <w:trHeight w:val="359"/>
        </w:trPr>
        <w:tc>
          <w:tcPr>
            <w:tcW w:w="9270" w:type="dxa"/>
            <w:gridSpan w:val="7"/>
            <w:shd w:val="clear" w:color="auto" w:fill="D9D9D9" w:themeFill="background1" w:themeFillShade="D9"/>
            <w:vAlign w:val="center"/>
          </w:tcPr>
          <w:p w:rsidR="0097276E" w:rsidRPr="00852B84" w:rsidRDefault="0097276E" w:rsidP="00FA7FCC">
            <w:pPr>
              <w:tabs>
                <w:tab w:val="left" w:pos="8640"/>
              </w:tabs>
              <w:jc w:val="center"/>
              <w:rPr>
                <w:rFonts w:asciiTheme="majorBidi" w:hAnsiTheme="majorBidi" w:cstheme="majorBidi"/>
                <w:b/>
                <w:bCs/>
                <w:sz w:val="20"/>
                <w:szCs w:val="16"/>
              </w:rPr>
            </w:pPr>
            <w:r>
              <w:rPr>
                <w:rFonts w:asciiTheme="majorBidi" w:hAnsiTheme="majorBidi" w:cstheme="majorBidi"/>
                <w:b/>
                <w:bCs/>
                <w:sz w:val="20"/>
                <w:szCs w:val="16"/>
              </w:rPr>
              <w:t>3.</w:t>
            </w:r>
            <w:r w:rsidR="00A05DA8">
              <w:rPr>
                <w:rFonts w:asciiTheme="majorBidi" w:hAnsiTheme="majorBidi" w:cstheme="majorBidi"/>
                <w:b/>
                <w:bCs/>
                <w:sz w:val="20"/>
                <w:szCs w:val="16"/>
              </w:rPr>
              <w:t>2</w:t>
            </w:r>
            <w:r>
              <w:rPr>
                <w:rFonts w:asciiTheme="majorBidi" w:hAnsiTheme="majorBidi" w:cstheme="majorBidi"/>
                <w:b/>
                <w:bCs/>
                <w:sz w:val="20"/>
                <w:szCs w:val="16"/>
              </w:rPr>
              <w:t xml:space="preserve"> Central Recording Station of the Committee</w:t>
            </w:r>
          </w:p>
        </w:tc>
      </w:tr>
      <w:tr w:rsidR="0097276E" w:rsidRPr="004206C0" w:rsidTr="00C20F7A">
        <w:trPr>
          <w:trHeight w:val="1331"/>
        </w:trPr>
        <w:tc>
          <w:tcPr>
            <w:tcW w:w="630" w:type="dxa"/>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3.</w:t>
            </w:r>
            <w:r w:rsidR="00A05DA8">
              <w:rPr>
                <w:rFonts w:asciiTheme="majorBidi" w:hAnsiTheme="majorBidi" w:cstheme="majorBidi"/>
                <w:sz w:val="20"/>
                <w:szCs w:val="16"/>
              </w:rPr>
              <w:t>2</w:t>
            </w:r>
            <w:r>
              <w:rPr>
                <w:rFonts w:asciiTheme="majorBidi" w:hAnsiTheme="majorBidi" w:cstheme="majorBidi"/>
                <w:sz w:val="20"/>
                <w:szCs w:val="16"/>
              </w:rPr>
              <w:t>.1</w:t>
            </w:r>
          </w:p>
        </w:tc>
        <w:tc>
          <w:tcPr>
            <w:tcW w:w="1350" w:type="dxa"/>
            <w:gridSpan w:val="2"/>
            <w:vAlign w:val="center"/>
          </w:tcPr>
          <w:p w:rsidR="0097276E" w:rsidRDefault="0097276E" w:rsidP="00FA7FCC">
            <w:pPr>
              <w:pStyle w:val="ListParagraph"/>
              <w:tabs>
                <w:tab w:val="left" w:pos="8640"/>
              </w:tabs>
              <w:ind w:left="0"/>
              <w:rPr>
                <w:rFonts w:asciiTheme="majorBidi" w:hAnsiTheme="majorBidi" w:cstheme="majorBidi"/>
                <w:bCs/>
                <w:sz w:val="20"/>
              </w:rPr>
            </w:pPr>
            <w:r w:rsidRPr="0070104A">
              <w:rPr>
                <w:rFonts w:asciiTheme="majorBidi" w:hAnsiTheme="majorBidi" w:cstheme="majorBidi"/>
                <w:bCs/>
                <w:sz w:val="20"/>
              </w:rPr>
              <w:t xml:space="preserve">Gigabit </w:t>
            </w:r>
            <w:proofErr w:type="spellStart"/>
            <w:r w:rsidRPr="0070104A">
              <w:rPr>
                <w:rFonts w:asciiTheme="majorBidi" w:hAnsiTheme="majorBidi" w:cstheme="majorBidi"/>
                <w:bCs/>
                <w:sz w:val="20"/>
              </w:rPr>
              <w:t>PoE</w:t>
            </w:r>
            <w:proofErr w:type="spellEnd"/>
            <w:r w:rsidRPr="0070104A">
              <w:rPr>
                <w:rFonts w:asciiTheme="majorBidi" w:hAnsiTheme="majorBidi" w:cstheme="majorBidi"/>
                <w:bCs/>
                <w:sz w:val="20"/>
              </w:rPr>
              <w:t xml:space="preserve"> Splitter</w:t>
            </w:r>
          </w:p>
        </w:tc>
        <w:tc>
          <w:tcPr>
            <w:tcW w:w="1530" w:type="dxa"/>
            <w:gridSpan w:val="2"/>
            <w:vAlign w:val="center"/>
          </w:tcPr>
          <w:p w:rsidR="0097276E" w:rsidRPr="009C227D" w:rsidRDefault="0097276E" w:rsidP="00FA7FCC">
            <w:pPr>
              <w:pStyle w:val="ListParagraph"/>
              <w:tabs>
                <w:tab w:val="left" w:pos="8640"/>
              </w:tabs>
              <w:ind w:left="0"/>
              <w:rPr>
                <w:rFonts w:asciiTheme="majorBidi" w:hAnsiTheme="majorBidi" w:cstheme="majorBidi"/>
                <w:sz w:val="16"/>
                <w:szCs w:val="16"/>
              </w:rPr>
            </w:pPr>
            <w:r w:rsidRPr="009C227D">
              <w:rPr>
                <w:rFonts w:asciiTheme="majorBidi" w:hAnsiTheme="majorBidi" w:cstheme="majorBidi"/>
                <w:sz w:val="16"/>
                <w:szCs w:val="16"/>
              </w:rPr>
              <w:t>Quantity: 10 / room</w:t>
            </w:r>
          </w:p>
          <w:p w:rsidR="0097276E" w:rsidRPr="009C227D" w:rsidRDefault="0097276E" w:rsidP="00FA7FCC">
            <w:pPr>
              <w:pStyle w:val="ListParagraph"/>
              <w:tabs>
                <w:tab w:val="left" w:pos="8640"/>
              </w:tabs>
              <w:ind w:left="0"/>
              <w:rPr>
                <w:rFonts w:asciiTheme="majorBidi" w:hAnsiTheme="majorBidi" w:cstheme="majorBidi"/>
                <w:sz w:val="16"/>
                <w:szCs w:val="16"/>
              </w:rPr>
            </w:pPr>
          </w:p>
          <w:p w:rsidR="0097276E" w:rsidRPr="009C227D" w:rsidRDefault="0097276E" w:rsidP="00FA7FCC">
            <w:pPr>
              <w:pStyle w:val="ListParagraph"/>
              <w:tabs>
                <w:tab w:val="left" w:pos="8640"/>
              </w:tabs>
              <w:ind w:left="0"/>
              <w:rPr>
                <w:rFonts w:asciiTheme="majorBidi" w:hAnsiTheme="majorBidi" w:cstheme="majorBidi"/>
                <w:sz w:val="16"/>
                <w:szCs w:val="16"/>
              </w:rPr>
            </w:pPr>
            <w:r w:rsidRPr="009C227D">
              <w:rPr>
                <w:rFonts w:asciiTheme="majorBidi" w:hAnsiTheme="majorBidi" w:cstheme="majorBidi"/>
                <w:sz w:val="16"/>
                <w:szCs w:val="16"/>
              </w:rPr>
              <w:t>Location:</w:t>
            </w:r>
          </w:p>
          <w:p w:rsidR="0097276E" w:rsidRPr="009C227D" w:rsidRDefault="0097276E" w:rsidP="00A05DA8">
            <w:pPr>
              <w:pStyle w:val="ListParagraph"/>
              <w:tabs>
                <w:tab w:val="left" w:pos="8640"/>
              </w:tabs>
              <w:ind w:left="0"/>
              <w:rPr>
                <w:rFonts w:asciiTheme="majorBidi" w:hAnsiTheme="majorBidi" w:cstheme="majorBidi"/>
                <w:sz w:val="16"/>
                <w:szCs w:val="16"/>
              </w:rPr>
            </w:pPr>
            <w:r w:rsidRPr="009C227D">
              <w:rPr>
                <w:rFonts w:asciiTheme="majorBidi" w:hAnsiTheme="majorBidi" w:cstheme="majorBidi"/>
                <w:sz w:val="16"/>
                <w:szCs w:val="16"/>
              </w:rPr>
              <w:t>5</w:t>
            </w:r>
            <w:r w:rsidRPr="009C227D">
              <w:rPr>
                <w:rFonts w:asciiTheme="majorBidi" w:hAnsiTheme="majorBidi" w:cstheme="majorBidi"/>
                <w:sz w:val="16"/>
                <w:szCs w:val="16"/>
                <w:vertAlign w:val="superscript"/>
              </w:rPr>
              <w:t>th</w:t>
            </w:r>
            <w:r w:rsidRPr="009C227D">
              <w:rPr>
                <w:rFonts w:asciiTheme="majorBidi" w:hAnsiTheme="majorBidi" w:cstheme="majorBidi"/>
                <w:sz w:val="16"/>
                <w:szCs w:val="16"/>
              </w:rPr>
              <w:t xml:space="preserve"> Floor (1 room)</w:t>
            </w:r>
          </w:p>
        </w:tc>
        <w:tc>
          <w:tcPr>
            <w:tcW w:w="2790" w:type="dxa"/>
            <w:vAlign w:val="center"/>
          </w:tcPr>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70104A">
              <w:rPr>
                <w:rFonts w:asciiTheme="majorBidi" w:hAnsiTheme="majorBidi" w:cstheme="majorBidi"/>
                <w:bCs/>
                <w:sz w:val="20"/>
              </w:rPr>
              <w:t>12V DC / 24V DC output voltage</w:t>
            </w:r>
          </w:p>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70104A">
              <w:rPr>
                <w:rFonts w:asciiTheme="majorBidi" w:hAnsiTheme="majorBidi" w:cstheme="majorBidi"/>
                <w:bCs/>
                <w:sz w:val="20"/>
              </w:rPr>
              <w:t xml:space="preserve">IEEE 802.3at high-power </w:t>
            </w:r>
            <w:proofErr w:type="spellStart"/>
            <w:r w:rsidRPr="0070104A">
              <w:rPr>
                <w:rFonts w:asciiTheme="majorBidi" w:hAnsiTheme="majorBidi" w:cstheme="majorBidi"/>
                <w:bCs/>
                <w:sz w:val="20"/>
              </w:rPr>
              <w:t>PoE</w:t>
            </w:r>
            <w:proofErr w:type="spellEnd"/>
            <w:r w:rsidRPr="0070104A">
              <w:rPr>
                <w:rFonts w:asciiTheme="majorBidi" w:hAnsiTheme="majorBidi" w:cstheme="majorBidi"/>
                <w:bCs/>
                <w:sz w:val="20"/>
              </w:rPr>
              <w:t xml:space="preserve"> </w:t>
            </w:r>
          </w:p>
          <w:p w:rsidR="0097276E" w:rsidRPr="00DC3FBE"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70104A">
              <w:rPr>
                <w:rFonts w:asciiTheme="majorBidi" w:hAnsiTheme="majorBidi" w:cstheme="majorBidi"/>
                <w:bCs/>
                <w:sz w:val="20"/>
              </w:rPr>
              <w:t>2 external plug cables</w:t>
            </w:r>
          </w:p>
        </w:tc>
        <w:tc>
          <w:tcPr>
            <w:tcW w:w="2970" w:type="dxa"/>
          </w:tcPr>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p>
        </w:tc>
      </w:tr>
      <w:tr w:rsidR="0097276E" w:rsidRPr="004206C0" w:rsidTr="00C20F7A">
        <w:trPr>
          <w:trHeight w:val="1331"/>
        </w:trPr>
        <w:tc>
          <w:tcPr>
            <w:tcW w:w="630" w:type="dxa"/>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3.</w:t>
            </w:r>
            <w:r w:rsidR="00A05DA8">
              <w:rPr>
                <w:rFonts w:asciiTheme="majorBidi" w:hAnsiTheme="majorBidi" w:cstheme="majorBidi"/>
                <w:sz w:val="20"/>
                <w:szCs w:val="16"/>
              </w:rPr>
              <w:t>2</w:t>
            </w:r>
            <w:r>
              <w:rPr>
                <w:rFonts w:asciiTheme="majorBidi" w:hAnsiTheme="majorBidi" w:cstheme="majorBidi"/>
                <w:sz w:val="20"/>
                <w:szCs w:val="16"/>
              </w:rPr>
              <w:t>.2</w:t>
            </w:r>
          </w:p>
        </w:tc>
        <w:tc>
          <w:tcPr>
            <w:tcW w:w="1350" w:type="dxa"/>
            <w:gridSpan w:val="2"/>
            <w:vAlign w:val="center"/>
          </w:tcPr>
          <w:p w:rsidR="0097276E" w:rsidRPr="0070104A" w:rsidRDefault="0097276E" w:rsidP="00FA7FCC">
            <w:pPr>
              <w:pStyle w:val="ListParagraph"/>
              <w:tabs>
                <w:tab w:val="left" w:pos="8640"/>
              </w:tabs>
              <w:ind w:left="0"/>
              <w:rPr>
                <w:rFonts w:asciiTheme="majorBidi" w:hAnsiTheme="majorBidi" w:cstheme="majorBidi"/>
                <w:bCs/>
                <w:sz w:val="20"/>
              </w:rPr>
            </w:pPr>
            <w:r w:rsidRPr="0070104A">
              <w:rPr>
                <w:rFonts w:asciiTheme="majorBidi" w:hAnsiTheme="majorBidi" w:cstheme="majorBidi"/>
                <w:bCs/>
                <w:sz w:val="20"/>
              </w:rPr>
              <w:t>IP Audio Stream Decoder and Player</w:t>
            </w:r>
          </w:p>
        </w:tc>
        <w:tc>
          <w:tcPr>
            <w:tcW w:w="1530" w:type="dxa"/>
            <w:gridSpan w:val="2"/>
            <w:vAlign w:val="center"/>
          </w:tcPr>
          <w:p w:rsidR="0097276E" w:rsidRPr="009C227D" w:rsidRDefault="0097276E" w:rsidP="00FA7FCC">
            <w:pPr>
              <w:pStyle w:val="ListParagraph"/>
              <w:tabs>
                <w:tab w:val="left" w:pos="8640"/>
              </w:tabs>
              <w:ind w:left="0"/>
              <w:rPr>
                <w:rFonts w:asciiTheme="majorBidi" w:hAnsiTheme="majorBidi" w:cstheme="majorBidi"/>
                <w:sz w:val="16"/>
                <w:szCs w:val="16"/>
              </w:rPr>
            </w:pPr>
            <w:r w:rsidRPr="009C227D">
              <w:rPr>
                <w:rFonts w:asciiTheme="majorBidi" w:hAnsiTheme="majorBidi" w:cstheme="majorBidi"/>
                <w:sz w:val="16"/>
                <w:szCs w:val="16"/>
              </w:rPr>
              <w:t>Quantity: 10 / room</w:t>
            </w:r>
          </w:p>
          <w:p w:rsidR="0097276E" w:rsidRPr="009C227D" w:rsidRDefault="0097276E" w:rsidP="00FA7FCC">
            <w:pPr>
              <w:pStyle w:val="ListParagraph"/>
              <w:tabs>
                <w:tab w:val="left" w:pos="8640"/>
              </w:tabs>
              <w:ind w:left="0"/>
              <w:rPr>
                <w:rFonts w:asciiTheme="majorBidi" w:hAnsiTheme="majorBidi" w:cstheme="majorBidi"/>
                <w:sz w:val="16"/>
                <w:szCs w:val="16"/>
              </w:rPr>
            </w:pPr>
          </w:p>
          <w:p w:rsidR="0097276E" w:rsidRPr="009C227D" w:rsidRDefault="0097276E" w:rsidP="00FA7FCC">
            <w:pPr>
              <w:pStyle w:val="ListParagraph"/>
              <w:tabs>
                <w:tab w:val="left" w:pos="8640"/>
              </w:tabs>
              <w:ind w:left="0"/>
              <w:rPr>
                <w:rFonts w:asciiTheme="majorBidi" w:hAnsiTheme="majorBidi" w:cstheme="majorBidi"/>
                <w:sz w:val="16"/>
                <w:szCs w:val="16"/>
              </w:rPr>
            </w:pPr>
            <w:r w:rsidRPr="009C227D">
              <w:rPr>
                <w:rFonts w:asciiTheme="majorBidi" w:hAnsiTheme="majorBidi" w:cstheme="majorBidi"/>
                <w:sz w:val="16"/>
                <w:szCs w:val="16"/>
              </w:rPr>
              <w:t>Location:</w:t>
            </w:r>
          </w:p>
          <w:p w:rsidR="0097276E" w:rsidRPr="009C227D" w:rsidRDefault="0097276E" w:rsidP="00A05DA8">
            <w:pPr>
              <w:pStyle w:val="ListParagraph"/>
              <w:tabs>
                <w:tab w:val="left" w:pos="8640"/>
              </w:tabs>
              <w:ind w:left="0"/>
              <w:rPr>
                <w:rFonts w:asciiTheme="majorBidi" w:hAnsiTheme="majorBidi" w:cstheme="majorBidi"/>
                <w:sz w:val="16"/>
                <w:szCs w:val="16"/>
              </w:rPr>
            </w:pPr>
            <w:r w:rsidRPr="009C227D">
              <w:rPr>
                <w:rFonts w:asciiTheme="majorBidi" w:hAnsiTheme="majorBidi" w:cstheme="majorBidi"/>
                <w:sz w:val="16"/>
                <w:szCs w:val="16"/>
              </w:rPr>
              <w:t>5</w:t>
            </w:r>
            <w:r w:rsidRPr="009C227D">
              <w:rPr>
                <w:rFonts w:asciiTheme="majorBidi" w:hAnsiTheme="majorBidi" w:cstheme="majorBidi"/>
                <w:sz w:val="16"/>
                <w:szCs w:val="16"/>
                <w:vertAlign w:val="superscript"/>
              </w:rPr>
              <w:t>th</w:t>
            </w:r>
            <w:r w:rsidRPr="009C227D">
              <w:rPr>
                <w:rFonts w:asciiTheme="majorBidi" w:hAnsiTheme="majorBidi" w:cstheme="majorBidi"/>
                <w:sz w:val="16"/>
                <w:szCs w:val="16"/>
              </w:rPr>
              <w:t xml:space="preserve"> Floor (1 room)</w:t>
            </w:r>
          </w:p>
        </w:tc>
        <w:tc>
          <w:tcPr>
            <w:tcW w:w="2790" w:type="dxa"/>
            <w:vAlign w:val="center"/>
          </w:tcPr>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proofErr w:type="spellStart"/>
            <w:r w:rsidRPr="0070104A">
              <w:rPr>
                <w:rFonts w:asciiTheme="majorBidi" w:hAnsiTheme="majorBidi" w:cstheme="majorBidi"/>
                <w:bCs/>
                <w:sz w:val="20"/>
              </w:rPr>
              <w:t>AACplus</w:t>
            </w:r>
            <w:proofErr w:type="spellEnd"/>
            <w:r w:rsidRPr="0070104A">
              <w:rPr>
                <w:rFonts w:asciiTheme="majorBidi" w:hAnsiTheme="majorBidi" w:cstheme="majorBidi"/>
                <w:bCs/>
                <w:sz w:val="20"/>
              </w:rPr>
              <w:t xml:space="preserve">, MP3, </w:t>
            </w:r>
            <w:proofErr w:type="spellStart"/>
            <w:r w:rsidRPr="0070104A">
              <w:rPr>
                <w:rFonts w:asciiTheme="majorBidi" w:hAnsiTheme="majorBidi" w:cstheme="majorBidi"/>
                <w:bCs/>
                <w:sz w:val="20"/>
              </w:rPr>
              <w:t>Ogg</w:t>
            </w:r>
            <w:proofErr w:type="spellEnd"/>
            <w:r w:rsidRPr="0070104A">
              <w:rPr>
                <w:rFonts w:asciiTheme="majorBidi" w:hAnsiTheme="majorBidi" w:cstheme="majorBidi"/>
                <w:bCs/>
                <w:sz w:val="20"/>
              </w:rPr>
              <w:t xml:space="preserve"> </w:t>
            </w:r>
            <w:proofErr w:type="spellStart"/>
            <w:r w:rsidRPr="0070104A">
              <w:rPr>
                <w:rFonts w:asciiTheme="majorBidi" w:hAnsiTheme="majorBidi" w:cstheme="majorBidi"/>
                <w:bCs/>
                <w:sz w:val="20"/>
              </w:rPr>
              <w:t>Vorbis</w:t>
            </w:r>
            <w:proofErr w:type="spellEnd"/>
            <w:r w:rsidRPr="0070104A">
              <w:rPr>
                <w:rFonts w:asciiTheme="majorBidi" w:hAnsiTheme="majorBidi" w:cstheme="majorBidi"/>
                <w:bCs/>
                <w:sz w:val="20"/>
              </w:rPr>
              <w:t>, G.711, PCM linear Decoding</w:t>
            </w:r>
          </w:p>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70104A">
              <w:rPr>
                <w:rFonts w:asciiTheme="majorBidi" w:hAnsiTheme="majorBidi" w:cstheme="majorBidi"/>
                <w:bCs/>
                <w:sz w:val="20"/>
              </w:rPr>
              <w:t>IP Streaming via TCP, UDP, RTP, Multicast</w:t>
            </w:r>
          </w:p>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70104A">
              <w:rPr>
                <w:rFonts w:asciiTheme="majorBidi" w:hAnsiTheme="majorBidi" w:cstheme="majorBidi"/>
                <w:bCs/>
                <w:sz w:val="20"/>
              </w:rPr>
              <w:t>Line Level Output (Stereo)</w:t>
            </w:r>
          </w:p>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70104A">
              <w:rPr>
                <w:rFonts w:asciiTheme="majorBidi" w:hAnsiTheme="majorBidi" w:cstheme="majorBidi"/>
                <w:bCs/>
                <w:sz w:val="20"/>
              </w:rPr>
              <w:t>RS-232 or IP control</w:t>
            </w:r>
          </w:p>
          <w:p w:rsidR="0097276E"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70104A">
              <w:rPr>
                <w:rFonts w:asciiTheme="majorBidi" w:hAnsiTheme="majorBidi" w:cstheme="majorBidi"/>
                <w:bCs/>
                <w:sz w:val="20"/>
              </w:rPr>
              <w:t>Rack mounting bracket must be provided</w:t>
            </w:r>
            <w:r w:rsidR="00940FC4">
              <w:rPr>
                <w:rFonts w:asciiTheme="majorBidi" w:hAnsiTheme="majorBidi" w:cstheme="majorBidi"/>
                <w:bCs/>
                <w:sz w:val="20"/>
              </w:rPr>
              <w:t>.</w:t>
            </w:r>
          </w:p>
          <w:p w:rsidR="0097276E" w:rsidRDefault="0097276E" w:rsidP="007731EC">
            <w:pPr>
              <w:pStyle w:val="ListParagraph"/>
              <w:numPr>
                <w:ilvl w:val="2"/>
                <w:numId w:val="96"/>
              </w:numPr>
              <w:tabs>
                <w:tab w:val="left" w:pos="8640"/>
              </w:tabs>
              <w:ind w:left="252" w:hanging="180"/>
              <w:rPr>
                <w:rFonts w:asciiTheme="majorBidi" w:hAnsiTheme="majorBidi" w:cstheme="majorBidi"/>
                <w:bCs/>
                <w:sz w:val="20"/>
              </w:rPr>
            </w:pPr>
            <w:r>
              <w:rPr>
                <w:rFonts w:asciiTheme="majorBidi" w:hAnsiTheme="majorBidi" w:cstheme="majorBidi"/>
                <w:bCs/>
                <w:sz w:val="20"/>
              </w:rPr>
              <w:t>M</w:t>
            </w:r>
            <w:r w:rsidRPr="0070104A">
              <w:rPr>
                <w:rFonts w:asciiTheme="majorBidi" w:hAnsiTheme="majorBidi" w:cstheme="majorBidi"/>
                <w:bCs/>
                <w:sz w:val="20"/>
              </w:rPr>
              <w:t xml:space="preserve">ust be able </w:t>
            </w:r>
            <w:r>
              <w:rPr>
                <w:rFonts w:asciiTheme="majorBidi" w:hAnsiTheme="majorBidi" w:cstheme="majorBidi"/>
                <w:bCs/>
                <w:sz w:val="20"/>
              </w:rPr>
              <w:t>to decode HTTP and RTSP streams.</w:t>
            </w:r>
          </w:p>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r>
              <w:rPr>
                <w:rFonts w:asciiTheme="majorBidi" w:hAnsiTheme="majorBidi" w:cstheme="majorBidi"/>
                <w:bCs/>
                <w:sz w:val="20"/>
              </w:rPr>
              <w:t xml:space="preserve">Must have one </w:t>
            </w:r>
            <w:r w:rsidRPr="0070104A">
              <w:rPr>
                <w:rFonts w:asciiTheme="majorBidi" w:hAnsiTheme="majorBidi" w:cstheme="majorBidi"/>
                <w:bCs/>
                <w:sz w:val="20"/>
              </w:rPr>
              <w:t>for each committee room on their respective floor</w:t>
            </w:r>
            <w:r>
              <w:rPr>
                <w:rFonts w:asciiTheme="majorBidi" w:hAnsiTheme="majorBidi" w:cstheme="majorBidi"/>
                <w:bCs/>
                <w:sz w:val="20"/>
              </w:rPr>
              <w:t>s.</w:t>
            </w:r>
          </w:p>
        </w:tc>
        <w:tc>
          <w:tcPr>
            <w:tcW w:w="2970" w:type="dxa"/>
          </w:tcPr>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p>
        </w:tc>
      </w:tr>
      <w:tr w:rsidR="0097276E" w:rsidRPr="004206C0" w:rsidTr="00C20F7A">
        <w:trPr>
          <w:trHeight w:val="1331"/>
        </w:trPr>
        <w:tc>
          <w:tcPr>
            <w:tcW w:w="630" w:type="dxa"/>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3.</w:t>
            </w:r>
            <w:r w:rsidR="00A05DA8">
              <w:rPr>
                <w:rFonts w:asciiTheme="majorBidi" w:hAnsiTheme="majorBidi" w:cstheme="majorBidi"/>
                <w:sz w:val="20"/>
                <w:szCs w:val="16"/>
              </w:rPr>
              <w:t>2</w:t>
            </w:r>
            <w:r>
              <w:rPr>
                <w:rFonts w:asciiTheme="majorBidi" w:hAnsiTheme="majorBidi" w:cstheme="majorBidi"/>
                <w:sz w:val="20"/>
                <w:szCs w:val="16"/>
              </w:rPr>
              <w:t>.3</w:t>
            </w:r>
          </w:p>
        </w:tc>
        <w:tc>
          <w:tcPr>
            <w:tcW w:w="1350" w:type="dxa"/>
            <w:gridSpan w:val="2"/>
            <w:vAlign w:val="center"/>
          </w:tcPr>
          <w:p w:rsidR="0097276E" w:rsidRPr="0070104A" w:rsidRDefault="0097276E" w:rsidP="00FA7FCC">
            <w:pPr>
              <w:pStyle w:val="ListParagraph"/>
              <w:tabs>
                <w:tab w:val="left" w:pos="8640"/>
              </w:tabs>
              <w:ind w:left="0"/>
              <w:rPr>
                <w:rFonts w:asciiTheme="majorBidi" w:hAnsiTheme="majorBidi" w:cstheme="majorBidi"/>
                <w:bCs/>
                <w:sz w:val="20"/>
              </w:rPr>
            </w:pPr>
            <w:r w:rsidRPr="0070104A">
              <w:rPr>
                <w:rFonts w:asciiTheme="majorBidi" w:hAnsiTheme="majorBidi" w:cstheme="majorBidi"/>
                <w:bCs/>
                <w:sz w:val="20"/>
              </w:rPr>
              <w:t>Solid-state Digital Audio Network Recorder</w:t>
            </w:r>
          </w:p>
        </w:tc>
        <w:tc>
          <w:tcPr>
            <w:tcW w:w="1530" w:type="dxa"/>
            <w:gridSpan w:val="2"/>
            <w:vAlign w:val="center"/>
          </w:tcPr>
          <w:p w:rsidR="0097276E" w:rsidRPr="009C227D" w:rsidRDefault="0097276E" w:rsidP="00FA7FCC">
            <w:pPr>
              <w:pStyle w:val="ListParagraph"/>
              <w:tabs>
                <w:tab w:val="left" w:pos="8640"/>
              </w:tabs>
              <w:ind w:left="0"/>
              <w:rPr>
                <w:rFonts w:asciiTheme="majorBidi" w:hAnsiTheme="majorBidi" w:cstheme="majorBidi"/>
                <w:sz w:val="16"/>
                <w:szCs w:val="16"/>
              </w:rPr>
            </w:pPr>
            <w:r w:rsidRPr="009C227D">
              <w:rPr>
                <w:rFonts w:asciiTheme="majorBidi" w:hAnsiTheme="majorBidi" w:cstheme="majorBidi"/>
                <w:sz w:val="16"/>
                <w:szCs w:val="16"/>
              </w:rPr>
              <w:t>Quantity: 10 / room</w:t>
            </w:r>
          </w:p>
          <w:p w:rsidR="0097276E" w:rsidRPr="009C227D" w:rsidRDefault="0097276E" w:rsidP="00FA7FCC">
            <w:pPr>
              <w:pStyle w:val="ListParagraph"/>
              <w:tabs>
                <w:tab w:val="left" w:pos="8640"/>
              </w:tabs>
              <w:ind w:left="0"/>
              <w:rPr>
                <w:rFonts w:asciiTheme="majorBidi" w:hAnsiTheme="majorBidi" w:cstheme="majorBidi"/>
                <w:sz w:val="16"/>
                <w:szCs w:val="16"/>
              </w:rPr>
            </w:pPr>
          </w:p>
          <w:p w:rsidR="0097276E" w:rsidRPr="009C227D" w:rsidRDefault="0097276E" w:rsidP="00FA7FCC">
            <w:pPr>
              <w:pStyle w:val="ListParagraph"/>
              <w:tabs>
                <w:tab w:val="left" w:pos="8640"/>
              </w:tabs>
              <w:ind w:left="0"/>
              <w:rPr>
                <w:rFonts w:asciiTheme="majorBidi" w:hAnsiTheme="majorBidi" w:cstheme="majorBidi"/>
                <w:sz w:val="16"/>
                <w:szCs w:val="16"/>
              </w:rPr>
            </w:pPr>
            <w:r w:rsidRPr="009C227D">
              <w:rPr>
                <w:rFonts w:asciiTheme="majorBidi" w:hAnsiTheme="majorBidi" w:cstheme="majorBidi"/>
                <w:sz w:val="16"/>
                <w:szCs w:val="16"/>
              </w:rPr>
              <w:t>Location:</w:t>
            </w:r>
          </w:p>
          <w:p w:rsidR="0097276E" w:rsidRPr="00A05DA8" w:rsidRDefault="0097276E" w:rsidP="00A05DA8">
            <w:pPr>
              <w:pStyle w:val="ListParagraph"/>
              <w:tabs>
                <w:tab w:val="left" w:pos="8640"/>
              </w:tabs>
              <w:ind w:left="0"/>
              <w:rPr>
                <w:rFonts w:asciiTheme="majorBidi" w:hAnsiTheme="majorBidi" w:cstheme="majorBidi"/>
                <w:sz w:val="16"/>
                <w:szCs w:val="16"/>
              </w:rPr>
            </w:pPr>
            <w:r w:rsidRPr="009C227D">
              <w:rPr>
                <w:rFonts w:asciiTheme="majorBidi" w:hAnsiTheme="majorBidi" w:cstheme="majorBidi"/>
                <w:sz w:val="16"/>
                <w:szCs w:val="16"/>
              </w:rPr>
              <w:t>5</w:t>
            </w:r>
            <w:r w:rsidRPr="009C227D">
              <w:rPr>
                <w:rFonts w:asciiTheme="majorBidi" w:hAnsiTheme="majorBidi" w:cstheme="majorBidi"/>
                <w:sz w:val="16"/>
                <w:szCs w:val="16"/>
                <w:vertAlign w:val="superscript"/>
              </w:rPr>
              <w:t>th</w:t>
            </w:r>
            <w:r w:rsidRPr="009C227D">
              <w:rPr>
                <w:rFonts w:asciiTheme="majorBidi" w:hAnsiTheme="majorBidi" w:cstheme="majorBidi"/>
                <w:sz w:val="16"/>
                <w:szCs w:val="16"/>
              </w:rPr>
              <w:t xml:space="preserve"> Floor (1 room)</w:t>
            </w:r>
          </w:p>
        </w:tc>
        <w:tc>
          <w:tcPr>
            <w:tcW w:w="2790" w:type="dxa"/>
            <w:vAlign w:val="center"/>
          </w:tcPr>
          <w:p w:rsidR="0097276E" w:rsidRPr="009C227D"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9C227D">
              <w:rPr>
                <w:rFonts w:asciiTheme="majorBidi" w:hAnsiTheme="majorBidi" w:cstheme="majorBidi"/>
                <w:bCs/>
                <w:sz w:val="20"/>
              </w:rPr>
              <w:t>LAN (Local Area Network) / Ethernet Connectivity</w:t>
            </w:r>
          </w:p>
          <w:p w:rsidR="0097276E" w:rsidRPr="009C227D"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9C227D">
              <w:rPr>
                <w:rFonts w:asciiTheme="majorBidi" w:hAnsiTheme="majorBidi" w:cstheme="majorBidi"/>
                <w:bCs/>
                <w:sz w:val="20"/>
              </w:rPr>
              <w:t>Web management interface which allows scheduling recordings, download previously recorded content and schedule archival of files to the main SAN (Storage Area Network) array in the 7</w:t>
            </w:r>
            <w:r w:rsidRPr="009C227D">
              <w:rPr>
                <w:rFonts w:asciiTheme="majorBidi" w:hAnsiTheme="majorBidi" w:cstheme="majorBidi"/>
                <w:bCs/>
                <w:sz w:val="20"/>
                <w:vertAlign w:val="superscript"/>
              </w:rPr>
              <w:t>th</w:t>
            </w:r>
            <w:r w:rsidRPr="009C227D">
              <w:rPr>
                <w:rFonts w:asciiTheme="majorBidi" w:hAnsiTheme="majorBidi" w:cstheme="majorBidi"/>
                <w:bCs/>
                <w:sz w:val="20"/>
              </w:rPr>
              <w:t xml:space="preserve"> floor server room automatically without additional user intervention.</w:t>
            </w:r>
          </w:p>
          <w:p w:rsidR="0097276E" w:rsidRPr="009C227D"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9C227D">
              <w:rPr>
                <w:rFonts w:asciiTheme="majorBidi" w:hAnsiTheme="majorBidi" w:cstheme="majorBidi"/>
                <w:bCs/>
                <w:sz w:val="20"/>
              </w:rPr>
              <w:t>WAV and MP3 recording</w:t>
            </w:r>
          </w:p>
          <w:p w:rsidR="0097276E" w:rsidRPr="009C227D"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9C227D">
              <w:rPr>
                <w:rFonts w:asciiTheme="majorBidi" w:hAnsiTheme="majorBidi" w:cstheme="majorBidi"/>
                <w:bCs/>
                <w:sz w:val="20"/>
              </w:rPr>
              <w:t>Scheduling of automatic recording and archival</w:t>
            </w:r>
          </w:p>
          <w:p w:rsidR="0097276E" w:rsidRPr="009C227D"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9C227D">
              <w:rPr>
                <w:rFonts w:asciiTheme="majorBidi" w:hAnsiTheme="majorBidi" w:cstheme="majorBidi"/>
                <w:bCs/>
                <w:sz w:val="20"/>
              </w:rPr>
              <w:t>Automatic archival to network location</w:t>
            </w:r>
          </w:p>
          <w:p w:rsidR="0097276E" w:rsidRPr="009C227D"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9C227D">
              <w:rPr>
                <w:rFonts w:asciiTheme="majorBidi" w:hAnsiTheme="majorBidi" w:cstheme="majorBidi"/>
                <w:bCs/>
                <w:sz w:val="20"/>
              </w:rPr>
              <w:t>WAV or MP3 Recording</w:t>
            </w:r>
          </w:p>
          <w:p w:rsidR="0097276E" w:rsidRPr="009C227D"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9C227D">
              <w:rPr>
                <w:rFonts w:asciiTheme="majorBidi" w:hAnsiTheme="majorBidi" w:cstheme="majorBidi"/>
                <w:bCs/>
                <w:sz w:val="20"/>
              </w:rPr>
              <w:t>Records up to 24-bit/48kHz</w:t>
            </w:r>
          </w:p>
          <w:p w:rsidR="0097276E" w:rsidRPr="009C227D"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9C227D">
              <w:rPr>
                <w:rFonts w:asciiTheme="majorBidi" w:hAnsiTheme="majorBidi" w:cstheme="majorBidi"/>
                <w:bCs/>
                <w:sz w:val="20"/>
              </w:rPr>
              <w:t>XLR and RCA Analog I/O</w:t>
            </w:r>
          </w:p>
          <w:p w:rsidR="0097276E" w:rsidRPr="009C227D"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9C227D">
              <w:rPr>
                <w:rFonts w:asciiTheme="majorBidi" w:hAnsiTheme="majorBidi" w:cstheme="majorBidi"/>
                <w:bCs/>
                <w:sz w:val="20"/>
              </w:rPr>
              <w:t>AES/EBU and S/PDIF Digital I/O</w:t>
            </w:r>
          </w:p>
          <w:p w:rsidR="0097276E" w:rsidRPr="009C227D"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9C227D">
              <w:rPr>
                <w:rFonts w:asciiTheme="majorBidi" w:hAnsiTheme="majorBidi" w:cstheme="majorBidi"/>
                <w:bCs/>
                <w:sz w:val="20"/>
              </w:rPr>
              <w:t>RS-232 or IP control</w:t>
            </w:r>
          </w:p>
          <w:p w:rsidR="0097276E" w:rsidRPr="009C227D"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9C227D">
              <w:rPr>
                <w:rFonts w:asciiTheme="majorBidi" w:hAnsiTheme="majorBidi" w:cstheme="majorBidi"/>
                <w:bCs/>
                <w:sz w:val="20"/>
              </w:rPr>
              <w:t>Rack-mountable</w:t>
            </w:r>
          </w:p>
          <w:p w:rsidR="0097276E" w:rsidRPr="009C227D"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9C227D">
              <w:rPr>
                <w:rFonts w:asciiTheme="majorBidi" w:hAnsiTheme="majorBidi" w:cstheme="majorBidi"/>
                <w:bCs/>
                <w:sz w:val="20"/>
              </w:rPr>
              <w:t>Solid-state media included instead of spinning mechanical disks.</w:t>
            </w:r>
          </w:p>
          <w:p w:rsidR="0097276E" w:rsidRPr="009C227D"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9C227D">
              <w:rPr>
                <w:rFonts w:asciiTheme="majorBidi" w:hAnsiTheme="majorBidi" w:cstheme="majorBidi"/>
                <w:bCs/>
                <w:sz w:val="20"/>
              </w:rPr>
              <w:lastRenderedPageBreak/>
              <w:t>Must have one for each committee room on their respective floors.</w:t>
            </w:r>
          </w:p>
          <w:p w:rsidR="0097276E" w:rsidRPr="009C227D"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9C227D">
              <w:rPr>
                <w:rFonts w:asciiTheme="majorBidi" w:hAnsiTheme="majorBidi" w:cstheme="majorBidi"/>
                <w:bCs/>
                <w:sz w:val="20"/>
              </w:rPr>
              <w:t>Must have analog balanced inputs and outputs, analog RCA inputs and outputs and digital inputs and outputs.</w:t>
            </w:r>
          </w:p>
          <w:p w:rsidR="0097276E" w:rsidRPr="009C227D"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9C227D">
              <w:rPr>
                <w:rFonts w:asciiTheme="majorBidi" w:hAnsiTheme="majorBidi" w:cstheme="majorBidi"/>
                <w:bCs/>
                <w:sz w:val="20"/>
              </w:rPr>
              <w:t>Must be able to initiate recording with a single physical button press.</w:t>
            </w:r>
          </w:p>
        </w:tc>
        <w:tc>
          <w:tcPr>
            <w:tcW w:w="2970" w:type="dxa"/>
          </w:tcPr>
          <w:p w:rsidR="0097276E" w:rsidRPr="009C227D" w:rsidRDefault="0097276E" w:rsidP="007731EC">
            <w:pPr>
              <w:pStyle w:val="ListParagraph"/>
              <w:numPr>
                <w:ilvl w:val="2"/>
                <w:numId w:val="96"/>
              </w:numPr>
              <w:tabs>
                <w:tab w:val="left" w:pos="8640"/>
              </w:tabs>
              <w:ind w:left="252" w:hanging="180"/>
              <w:rPr>
                <w:rFonts w:asciiTheme="majorBidi" w:hAnsiTheme="majorBidi" w:cstheme="majorBidi"/>
                <w:bCs/>
                <w:sz w:val="20"/>
              </w:rPr>
            </w:pPr>
          </w:p>
        </w:tc>
      </w:tr>
      <w:tr w:rsidR="0097276E" w:rsidRPr="004206C0" w:rsidTr="00C20F7A">
        <w:trPr>
          <w:trHeight w:val="1088"/>
        </w:trPr>
        <w:tc>
          <w:tcPr>
            <w:tcW w:w="630" w:type="dxa"/>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lastRenderedPageBreak/>
              <w:t>3.</w:t>
            </w:r>
            <w:r w:rsidR="00A05DA8">
              <w:rPr>
                <w:rFonts w:asciiTheme="majorBidi" w:hAnsiTheme="majorBidi" w:cstheme="majorBidi"/>
                <w:sz w:val="20"/>
                <w:szCs w:val="16"/>
              </w:rPr>
              <w:t>2</w:t>
            </w:r>
            <w:r>
              <w:rPr>
                <w:rFonts w:asciiTheme="majorBidi" w:hAnsiTheme="majorBidi" w:cstheme="majorBidi"/>
                <w:sz w:val="20"/>
                <w:szCs w:val="16"/>
              </w:rPr>
              <w:t>.4</w:t>
            </w:r>
          </w:p>
        </w:tc>
        <w:tc>
          <w:tcPr>
            <w:tcW w:w="1350" w:type="dxa"/>
            <w:gridSpan w:val="2"/>
            <w:vAlign w:val="center"/>
          </w:tcPr>
          <w:p w:rsidR="0097276E" w:rsidRPr="0070104A" w:rsidRDefault="0097276E" w:rsidP="00FA7FCC">
            <w:pPr>
              <w:pStyle w:val="ListParagraph"/>
              <w:tabs>
                <w:tab w:val="left" w:pos="8640"/>
              </w:tabs>
              <w:ind w:left="0"/>
              <w:rPr>
                <w:rFonts w:asciiTheme="majorBidi" w:hAnsiTheme="majorBidi" w:cstheme="majorBidi"/>
                <w:bCs/>
                <w:sz w:val="20"/>
              </w:rPr>
            </w:pPr>
            <w:r w:rsidRPr="0070104A">
              <w:rPr>
                <w:rFonts w:asciiTheme="majorBidi" w:hAnsiTheme="majorBidi" w:cstheme="majorBidi"/>
                <w:bCs/>
                <w:sz w:val="20"/>
              </w:rPr>
              <w:t>Digital Audio Matrix Switcher</w:t>
            </w:r>
          </w:p>
        </w:tc>
        <w:tc>
          <w:tcPr>
            <w:tcW w:w="1530" w:type="dxa"/>
            <w:gridSpan w:val="2"/>
            <w:vAlign w:val="center"/>
          </w:tcPr>
          <w:p w:rsidR="0097276E" w:rsidRPr="009C227D" w:rsidRDefault="0097276E" w:rsidP="00FA7FCC">
            <w:pPr>
              <w:pStyle w:val="ListParagraph"/>
              <w:tabs>
                <w:tab w:val="left" w:pos="8640"/>
              </w:tabs>
              <w:ind w:left="0"/>
              <w:rPr>
                <w:rFonts w:asciiTheme="majorBidi" w:hAnsiTheme="majorBidi" w:cstheme="majorBidi"/>
                <w:sz w:val="16"/>
                <w:szCs w:val="16"/>
              </w:rPr>
            </w:pPr>
            <w:r w:rsidRPr="009C227D">
              <w:rPr>
                <w:rFonts w:asciiTheme="majorBidi" w:hAnsiTheme="majorBidi" w:cstheme="majorBidi"/>
                <w:sz w:val="16"/>
                <w:szCs w:val="16"/>
              </w:rPr>
              <w:t>Quantity: 1 / room</w:t>
            </w:r>
          </w:p>
          <w:p w:rsidR="0097276E" w:rsidRPr="009C227D" w:rsidRDefault="0097276E" w:rsidP="00FA7FCC">
            <w:pPr>
              <w:pStyle w:val="ListParagraph"/>
              <w:tabs>
                <w:tab w:val="left" w:pos="8640"/>
              </w:tabs>
              <w:ind w:left="0"/>
              <w:rPr>
                <w:rFonts w:asciiTheme="majorBidi" w:hAnsiTheme="majorBidi" w:cstheme="majorBidi"/>
                <w:sz w:val="16"/>
                <w:szCs w:val="16"/>
              </w:rPr>
            </w:pPr>
          </w:p>
          <w:p w:rsidR="0097276E" w:rsidRPr="009C227D" w:rsidRDefault="0097276E" w:rsidP="00FA7FCC">
            <w:pPr>
              <w:pStyle w:val="ListParagraph"/>
              <w:tabs>
                <w:tab w:val="left" w:pos="8640"/>
              </w:tabs>
              <w:ind w:left="0"/>
              <w:rPr>
                <w:rFonts w:asciiTheme="majorBidi" w:hAnsiTheme="majorBidi" w:cstheme="majorBidi"/>
                <w:sz w:val="16"/>
                <w:szCs w:val="16"/>
              </w:rPr>
            </w:pPr>
            <w:r w:rsidRPr="009C227D">
              <w:rPr>
                <w:rFonts w:asciiTheme="majorBidi" w:hAnsiTheme="majorBidi" w:cstheme="majorBidi"/>
                <w:sz w:val="16"/>
                <w:szCs w:val="16"/>
              </w:rPr>
              <w:t>Location:</w:t>
            </w:r>
          </w:p>
          <w:p w:rsidR="0097276E" w:rsidRPr="00A05DA8" w:rsidRDefault="0097276E" w:rsidP="00A05DA8">
            <w:pPr>
              <w:pStyle w:val="ListParagraph"/>
              <w:tabs>
                <w:tab w:val="left" w:pos="8640"/>
              </w:tabs>
              <w:ind w:left="0"/>
              <w:rPr>
                <w:rFonts w:asciiTheme="majorBidi" w:hAnsiTheme="majorBidi" w:cstheme="majorBidi"/>
                <w:sz w:val="16"/>
                <w:szCs w:val="16"/>
              </w:rPr>
            </w:pPr>
            <w:r w:rsidRPr="009C227D">
              <w:rPr>
                <w:rFonts w:asciiTheme="majorBidi" w:hAnsiTheme="majorBidi" w:cstheme="majorBidi"/>
                <w:sz w:val="16"/>
                <w:szCs w:val="16"/>
              </w:rPr>
              <w:t>5</w:t>
            </w:r>
            <w:r w:rsidRPr="009C227D">
              <w:rPr>
                <w:rFonts w:asciiTheme="majorBidi" w:hAnsiTheme="majorBidi" w:cstheme="majorBidi"/>
                <w:sz w:val="16"/>
                <w:szCs w:val="16"/>
                <w:vertAlign w:val="superscript"/>
              </w:rPr>
              <w:t>th</w:t>
            </w:r>
            <w:r w:rsidRPr="009C227D">
              <w:rPr>
                <w:rFonts w:asciiTheme="majorBidi" w:hAnsiTheme="majorBidi" w:cstheme="majorBidi"/>
                <w:sz w:val="16"/>
                <w:szCs w:val="16"/>
              </w:rPr>
              <w:t xml:space="preserve"> Floor (1 room)</w:t>
            </w:r>
          </w:p>
        </w:tc>
        <w:tc>
          <w:tcPr>
            <w:tcW w:w="2790" w:type="dxa"/>
            <w:vAlign w:val="center"/>
          </w:tcPr>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70104A">
              <w:rPr>
                <w:rFonts w:asciiTheme="majorBidi" w:hAnsiTheme="majorBidi" w:cstheme="majorBidi"/>
                <w:bCs/>
                <w:sz w:val="20"/>
              </w:rPr>
              <w:t>At least 10 inputs and 1 output</w:t>
            </w:r>
          </w:p>
          <w:p w:rsidR="0097276E" w:rsidRPr="00DC3FBE"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70104A">
              <w:rPr>
                <w:rFonts w:asciiTheme="majorBidi" w:hAnsiTheme="majorBidi" w:cstheme="majorBidi"/>
                <w:bCs/>
                <w:sz w:val="20"/>
              </w:rPr>
              <w:t>RS-232 control</w:t>
            </w:r>
          </w:p>
        </w:tc>
        <w:tc>
          <w:tcPr>
            <w:tcW w:w="2970" w:type="dxa"/>
          </w:tcPr>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p>
        </w:tc>
      </w:tr>
      <w:tr w:rsidR="0097276E" w:rsidRPr="004206C0" w:rsidTr="00C20F7A">
        <w:trPr>
          <w:trHeight w:val="1331"/>
        </w:trPr>
        <w:tc>
          <w:tcPr>
            <w:tcW w:w="630" w:type="dxa"/>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3.</w:t>
            </w:r>
            <w:r w:rsidR="00A05DA8">
              <w:rPr>
                <w:rFonts w:asciiTheme="majorBidi" w:hAnsiTheme="majorBidi" w:cstheme="majorBidi"/>
                <w:sz w:val="20"/>
                <w:szCs w:val="16"/>
              </w:rPr>
              <w:t>2</w:t>
            </w:r>
            <w:r>
              <w:rPr>
                <w:rFonts w:asciiTheme="majorBidi" w:hAnsiTheme="majorBidi" w:cstheme="majorBidi"/>
                <w:sz w:val="20"/>
                <w:szCs w:val="16"/>
              </w:rPr>
              <w:t>.5</w:t>
            </w:r>
          </w:p>
        </w:tc>
        <w:tc>
          <w:tcPr>
            <w:tcW w:w="1350" w:type="dxa"/>
            <w:gridSpan w:val="2"/>
            <w:vAlign w:val="center"/>
          </w:tcPr>
          <w:p w:rsidR="0097276E" w:rsidRPr="0070104A" w:rsidRDefault="0097276E" w:rsidP="00FA7FCC">
            <w:pPr>
              <w:pStyle w:val="ListParagraph"/>
              <w:tabs>
                <w:tab w:val="left" w:pos="8640"/>
              </w:tabs>
              <w:ind w:left="0"/>
              <w:rPr>
                <w:rFonts w:asciiTheme="majorBidi" w:hAnsiTheme="majorBidi" w:cstheme="majorBidi"/>
                <w:bCs/>
                <w:sz w:val="20"/>
              </w:rPr>
            </w:pPr>
            <w:r w:rsidRPr="0070104A">
              <w:rPr>
                <w:rFonts w:asciiTheme="majorBidi" w:hAnsiTheme="majorBidi" w:cstheme="majorBidi"/>
                <w:bCs/>
                <w:sz w:val="20"/>
              </w:rPr>
              <w:t>Integrated Controller</w:t>
            </w:r>
          </w:p>
        </w:tc>
        <w:tc>
          <w:tcPr>
            <w:tcW w:w="1530" w:type="dxa"/>
            <w:gridSpan w:val="2"/>
            <w:vAlign w:val="center"/>
          </w:tcPr>
          <w:p w:rsidR="0097276E" w:rsidRPr="009C227D" w:rsidRDefault="0097276E" w:rsidP="00FA7FCC">
            <w:pPr>
              <w:pStyle w:val="ListParagraph"/>
              <w:tabs>
                <w:tab w:val="left" w:pos="8640"/>
              </w:tabs>
              <w:ind w:left="0"/>
              <w:rPr>
                <w:rFonts w:asciiTheme="majorBidi" w:hAnsiTheme="majorBidi" w:cstheme="majorBidi"/>
                <w:sz w:val="16"/>
                <w:szCs w:val="16"/>
              </w:rPr>
            </w:pPr>
            <w:r w:rsidRPr="009C227D">
              <w:rPr>
                <w:rFonts w:asciiTheme="majorBidi" w:hAnsiTheme="majorBidi" w:cstheme="majorBidi"/>
                <w:sz w:val="16"/>
                <w:szCs w:val="16"/>
              </w:rPr>
              <w:t>Quantity: 1 / room</w:t>
            </w:r>
          </w:p>
          <w:p w:rsidR="0097276E" w:rsidRPr="009C227D" w:rsidRDefault="0097276E" w:rsidP="00FA7FCC">
            <w:pPr>
              <w:pStyle w:val="ListParagraph"/>
              <w:tabs>
                <w:tab w:val="left" w:pos="8640"/>
              </w:tabs>
              <w:ind w:left="0"/>
              <w:rPr>
                <w:rFonts w:asciiTheme="majorBidi" w:hAnsiTheme="majorBidi" w:cstheme="majorBidi"/>
                <w:sz w:val="16"/>
                <w:szCs w:val="16"/>
              </w:rPr>
            </w:pPr>
          </w:p>
          <w:p w:rsidR="0097276E" w:rsidRPr="009C227D" w:rsidRDefault="0097276E" w:rsidP="00FA7FCC">
            <w:pPr>
              <w:pStyle w:val="ListParagraph"/>
              <w:tabs>
                <w:tab w:val="left" w:pos="8640"/>
              </w:tabs>
              <w:ind w:left="0"/>
              <w:rPr>
                <w:rFonts w:asciiTheme="majorBidi" w:hAnsiTheme="majorBidi" w:cstheme="majorBidi"/>
                <w:sz w:val="16"/>
                <w:szCs w:val="16"/>
              </w:rPr>
            </w:pPr>
            <w:r w:rsidRPr="009C227D">
              <w:rPr>
                <w:rFonts w:asciiTheme="majorBidi" w:hAnsiTheme="majorBidi" w:cstheme="majorBidi"/>
                <w:sz w:val="16"/>
                <w:szCs w:val="16"/>
              </w:rPr>
              <w:t>Location:</w:t>
            </w:r>
          </w:p>
          <w:p w:rsidR="0097276E" w:rsidRPr="009C227D" w:rsidRDefault="0097276E" w:rsidP="00A05DA8">
            <w:pPr>
              <w:pStyle w:val="ListParagraph"/>
              <w:tabs>
                <w:tab w:val="left" w:pos="8640"/>
              </w:tabs>
              <w:ind w:left="0"/>
              <w:rPr>
                <w:rFonts w:asciiTheme="majorBidi" w:hAnsiTheme="majorBidi" w:cstheme="majorBidi"/>
                <w:sz w:val="16"/>
                <w:szCs w:val="16"/>
              </w:rPr>
            </w:pPr>
            <w:r w:rsidRPr="009C227D">
              <w:rPr>
                <w:rFonts w:asciiTheme="majorBidi" w:hAnsiTheme="majorBidi" w:cstheme="majorBidi"/>
                <w:sz w:val="16"/>
                <w:szCs w:val="16"/>
              </w:rPr>
              <w:t>5</w:t>
            </w:r>
            <w:r w:rsidRPr="009C227D">
              <w:rPr>
                <w:rFonts w:asciiTheme="majorBidi" w:hAnsiTheme="majorBidi" w:cstheme="majorBidi"/>
                <w:sz w:val="16"/>
                <w:szCs w:val="16"/>
                <w:vertAlign w:val="superscript"/>
              </w:rPr>
              <w:t>th</w:t>
            </w:r>
            <w:r w:rsidR="00A05DA8">
              <w:rPr>
                <w:rFonts w:asciiTheme="majorBidi" w:hAnsiTheme="majorBidi" w:cstheme="majorBidi"/>
                <w:sz w:val="16"/>
                <w:szCs w:val="16"/>
              </w:rPr>
              <w:t xml:space="preserve"> Floor (1 room</w:t>
            </w:r>
            <w:r w:rsidRPr="009C227D">
              <w:rPr>
                <w:rFonts w:asciiTheme="majorBidi" w:hAnsiTheme="majorBidi" w:cstheme="majorBidi"/>
                <w:sz w:val="16"/>
                <w:szCs w:val="16"/>
              </w:rPr>
              <w:t>)</w:t>
            </w:r>
          </w:p>
        </w:tc>
        <w:tc>
          <w:tcPr>
            <w:tcW w:w="2790" w:type="dxa"/>
            <w:vAlign w:val="center"/>
          </w:tcPr>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70104A">
              <w:rPr>
                <w:rFonts w:asciiTheme="majorBidi" w:hAnsiTheme="majorBidi" w:cstheme="majorBidi"/>
                <w:bCs/>
                <w:sz w:val="20"/>
              </w:rPr>
              <w:t>Enough</w:t>
            </w:r>
            <w:r>
              <w:rPr>
                <w:rFonts w:asciiTheme="majorBidi" w:hAnsiTheme="majorBidi" w:cstheme="majorBidi"/>
                <w:bCs/>
                <w:sz w:val="20"/>
              </w:rPr>
              <w:t xml:space="preserve"> RS-232</w:t>
            </w:r>
            <w:r w:rsidRPr="0070104A">
              <w:rPr>
                <w:rFonts w:asciiTheme="majorBidi" w:hAnsiTheme="majorBidi" w:cstheme="majorBidi"/>
                <w:bCs/>
                <w:sz w:val="20"/>
              </w:rPr>
              <w:t xml:space="preserve"> control ports for all equipment in the room</w:t>
            </w:r>
          </w:p>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70104A">
              <w:rPr>
                <w:rFonts w:asciiTheme="majorBidi" w:hAnsiTheme="majorBidi" w:cstheme="majorBidi"/>
                <w:bCs/>
                <w:sz w:val="20"/>
              </w:rPr>
              <w:t>Keypad with programmed “Select”, “Recording Start” and “Recording Stop” buttons for each of the venues</w:t>
            </w:r>
          </w:p>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70104A">
              <w:rPr>
                <w:rFonts w:asciiTheme="majorBidi" w:hAnsiTheme="majorBidi" w:cstheme="majorBidi"/>
                <w:bCs/>
                <w:sz w:val="20"/>
              </w:rPr>
              <w:t>The “Select” button must switch the audio matrix switcher input so it can be used alongside a pair headphones for easy operation</w:t>
            </w:r>
            <w:r>
              <w:rPr>
                <w:rFonts w:asciiTheme="majorBidi" w:hAnsiTheme="majorBidi" w:cstheme="majorBidi"/>
                <w:bCs/>
                <w:sz w:val="20"/>
              </w:rPr>
              <w:t>.</w:t>
            </w:r>
          </w:p>
        </w:tc>
        <w:tc>
          <w:tcPr>
            <w:tcW w:w="2970" w:type="dxa"/>
          </w:tcPr>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p>
        </w:tc>
      </w:tr>
      <w:tr w:rsidR="0097276E" w:rsidRPr="004206C0" w:rsidTr="00C20F7A">
        <w:trPr>
          <w:trHeight w:val="962"/>
        </w:trPr>
        <w:tc>
          <w:tcPr>
            <w:tcW w:w="630" w:type="dxa"/>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3.</w:t>
            </w:r>
            <w:r w:rsidR="00A05DA8">
              <w:rPr>
                <w:rFonts w:asciiTheme="majorBidi" w:hAnsiTheme="majorBidi" w:cstheme="majorBidi"/>
                <w:sz w:val="20"/>
                <w:szCs w:val="16"/>
              </w:rPr>
              <w:t>2</w:t>
            </w:r>
            <w:r>
              <w:rPr>
                <w:rFonts w:asciiTheme="majorBidi" w:hAnsiTheme="majorBidi" w:cstheme="majorBidi"/>
                <w:sz w:val="20"/>
                <w:szCs w:val="16"/>
              </w:rPr>
              <w:t>.6</w:t>
            </w:r>
          </w:p>
        </w:tc>
        <w:tc>
          <w:tcPr>
            <w:tcW w:w="1350" w:type="dxa"/>
            <w:gridSpan w:val="2"/>
            <w:vAlign w:val="center"/>
          </w:tcPr>
          <w:p w:rsidR="0097276E" w:rsidRPr="0070104A" w:rsidRDefault="0097276E" w:rsidP="00FA7FCC">
            <w:pPr>
              <w:pStyle w:val="ListParagraph"/>
              <w:tabs>
                <w:tab w:val="left" w:pos="8640"/>
              </w:tabs>
              <w:ind w:left="0"/>
              <w:rPr>
                <w:rFonts w:asciiTheme="majorBidi" w:hAnsiTheme="majorBidi" w:cstheme="majorBidi"/>
                <w:bCs/>
                <w:sz w:val="20"/>
              </w:rPr>
            </w:pPr>
            <w:r>
              <w:rPr>
                <w:rFonts w:asciiTheme="majorBidi" w:hAnsiTheme="majorBidi" w:cstheme="majorBidi"/>
                <w:bCs/>
                <w:sz w:val="20"/>
              </w:rPr>
              <w:t>Rack</w:t>
            </w:r>
          </w:p>
        </w:tc>
        <w:tc>
          <w:tcPr>
            <w:tcW w:w="1530" w:type="dxa"/>
            <w:gridSpan w:val="2"/>
            <w:vAlign w:val="center"/>
          </w:tcPr>
          <w:p w:rsidR="0097276E" w:rsidRPr="009C227D" w:rsidRDefault="0097276E" w:rsidP="00FA7FCC">
            <w:pPr>
              <w:pStyle w:val="ListParagraph"/>
              <w:tabs>
                <w:tab w:val="left" w:pos="8640"/>
              </w:tabs>
              <w:ind w:left="0"/>
              <w:rPr>
                <w:rFonts w:asciiTheme="majorBidi" w:hAnsiTheme="majorBidi" w:cstheme="majorBidi"/>
                <w:sz w:val="16"/>
                <w:szCs w:val="16"/>
              </w:rPr>
            </w:pPr>
            <w:r w:rsidRPr="009C227D">
              <w:rPr>
                <w:rFonts w:asciiTheme="majorBidi" w:hAnsiTheme="majorBidi" w:cstheme="majorBidi"/>
                <w:sz w:val="16"/>
                <w:szCs w:val="16"/>
              </w:rPr>
              <w:t>Quantity: 1 / room</w:t>
            </w:r>
          </w:p>
          <w:p w:rsidR="0097276E" w:rsidRPr="009C227D" w:rsidRDefault="0097276E" w:rsidP="00FA7FCC">
            <w:pPr>
              <w:pStyle w:val="ListParagraph"/>
              <w:tabs>
                <w:tab w:val="left" w:pos="8640"/>
              </w:tabs>
              <w:ind w:left="0"/>
              <w:rPr>
                <w:rFonts w:asciiTheme="majorBidi" w:hAnsiTheme="majorBidi" w:cstheme="majorBidi"/>
                <w:sz w:val="16"/>
                <w:szCs w:val="16"/>
              </w:rPr>
            </w:pPr>
          </w:p>
          <w:p w:rsidR="0097276E" w:rsidRPr="009C227D" w:rsidRDefault="0097276E" w:rsidP="00FA7FCC">
            <w:pPr>
              <w:pStyle w:val="ListParagraph"/>
              <w:tabs>
                <w:tab w:val="left" w:pos="8640"/>
              </w:tabs>
              <w:ind w:left="0"/>
              <w:rPr>
                <w:rFonts w:asciiTheme="majorBidi" w:hAnsiTheme="majorBidi" w:cstheme="majorBidi"/>
                <w:sz w:val="16"/>
                <w:szCs w:val="16"/>
              </w:rPr>
            </w:pPr>
            <w:r w:rsidRPr="009C227D">
              <w:rPr>
                <w:rFonts w:asciiTheme="majorBidi" w:hAnsiTheme="majorBidi" w:cstheme="majorBidi"/>
                <w:sz w:val="16"/>
                <w:szCs w:val="16"/>
              </w:rPr>
              <w:t>Location:</w:t>
            </w:r>
          </w:p>
          <w:p w:rsidR="0097276E" w:rsidRPr="00A05DA8" w:rsidRDefault="0097276E" w:rsidP="00A05DA8">
            <w:pPr>
              <w:pStyle w:val="ListParagraph"/>
              <w:tabs>
                <w:tab w:val="left" w:pos="8640"/>
              </w:tabs>
              <w:ind w:left="0"/>
              <w:rPr>
                <w:rFonts w:asciiTheme="majorBidi" w:hAnsiTheme="majorBidi" w:cstheme="majorBidi"/>
                <w:sz w:val="16"/>
                <w:szCs w:val="16"/>
              </w:rPr>
            </w:pPr>
            <w:r w:rsidRPr="009C227D">
              <w:rPr>
                <w:rFonts w:asciiTheme="majorBidi" w:hAnsiTheme="majorBidi" w:cstheme="majorBidi"/>
                <w:sz w:val="16"/>
                <w:szCs w:val="16"/>
              </w:rPr>
              <w:t>5</w:t>
            </w:r>
            <w:r w:rsidRPr="009C227D">
              <w:rPr>
                <w:rFonts w:asciiTheme="majorBidi" w:hAnsiTheme="majorBidi" w:cstheme="majorBidi"/>
                <w:sz w:val="16"/>
                <w:szCs w:val="16"/>
                <w:vertAlign w:val="superscript"/>
              </w:rPr>
              <w:t>th</w:t>
            </w:r>
            <w:r w:rsidRPr="009C227D">
              <w:rPr>
                <w:rFonts w:asciiTheme="majorBidi" w:hAnsiTheme="majorBidi" w:cstheme="majorBidi"/>
                <w:sz w:val="16"/>
                <w:szCs w:val="16"/>
              </w:rPr>
              <w:t xml:space="preserve"> Floor (1 room)</w:t>
            </w:r>
          </w:p>
        </w:tc>
        <w:tc>
          <w:tcPr>
            <w:tcW w:w="2790" w:type="dxa"/>
            <w:vAlign w:val="center"/>
          </w:tcPr>
          <w:p w:rsidR="0097276E" w:rsidRDefault="0097276E" w:rsidP="007731EC">
            <w:pPr>
              <w:pStyle w:val="ListParagraph"/>
              <w:numPr>
                <w:ilvl w:val="2"/>
                <w:numId w:val="96"/>
              </w:numPr>
              <w:tabs>
                <w:tab w:val="left" w:pos="8640"/>
              </w:tabs>
              <w:ind w:left="252" w:hanging="180"/>
              <w:rPr>
                <w:rFonts w:asciiTheme="majorBidi" w:hAnsiTheme="majorBidi" w:cstheme="majorBidi"/>
                <w:bCs/>
                <w:sz w:val="20"/>
              </w:rPr>
            </w:pPr>
            <w:r>
              <w:rPr>
                <w:rFonts w:asciiTheme="majorBidi" w:hAnsiTheme="majorBidi" w:cstheme="majorBidi"/>
                <w:bCs/>
                <w:sz w:val="20"/>
              </w:rPr>
              <w:t>42U</w:t>
            </w:r>
          </w:p>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r>
              <w:rPr>
                <w:rFonts w:asciiTheme="majorBidi" w:hAnsiTheme="majorBidi" w:cstheme="majorBidi"/>
                <w:bCs/>
                <w:sz w:val="20"/>
              </w:rPr>
              <w:t>PDU included</w:t>
            </w:r>
          </w:p>
        </w:tc>
        <w:tc>
          <w:tcPr>
            <w:tcW w:w="2970" w:type="dxa"/>
          </w:tcPr>
          <w:p w:rsidR="0097276E" w:rsidRDefault="0097276E" w:rsidP="007731EC">
            <w:pPr>
              <w:pStyle w:val="ListParagraph"/>
              <w:numPr>
                <w:ilvl w:val="2"/>
                <w:numId w:val="96"/>
              </w:numPr>
              <w:tabs>
                <w:tab w:val="left" w:pos="8640"/>
              </w:tabs>
              <w:ind w:left="252" w:hanging="180"/>
              <w:rPr>
                <w:rFonts w:asciiTheme="majorBidi" w:hAnsiTheme="majorBidi" w:cstheme="majorBidi"/>
                <w:bCs/>
                <w:sz w:val="20"/>
              </w:rPr>
            </w:pPr>
          </w:p>
        </w:tc>
      </w:tr>
      <w:tr w:rsidR="0097276E" w:rsidRPr="004206C0" w:rsidTr="00C20F7A">
        <w:trPr>
          <w:trHeight w:val="1079"/>
        </w:trPr>
        <w:tc>
          <w:tcPr>
            <w:tcW w:w="630" w:type="dxa"/>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3.</w:t>
            </w:r>
            <w:r w:rsidR="00A05DA8">
              <w:rPr>
                <w:rFonts w:asciiTheme="majorBidi" w:hAnsiTheme="majorBidi" w:cstheme="majorBidi"/>
                <w:sz w:val="20"/>
                <w:szCs w:val="16"/>
              </w:rPr>
              <w:t>2</w:t>
            </w:r>
            <w:r>
              <w:rPr>
                <w:rFonts w:asciiTheme="majorBidi" w:hAnsiTheme="majorBidi" w:cstheme="majorBidi"/>
                <w:sz w:val="20"/>
                <w:szCs w:val="16"/>
              </w:rPr>
              <w:t>.7</w:t>
            </w:r>
          </w:p>
        </w:tc>
        <w:tc>
          <w:tcPr>
            <w:tcW w:w="1350" w:type="dxa"/>
            <w:gridSpan w:val="2"/>
            <w:vAlign w:val="center"/>
          </w:tcPr>
          <w:p w:rsidR="0097276E" w:rsidRDefault="0097276E" w:rsidP="00FA7FCC">
            <w:pPr>
              <w:pStyle w:val="ListParagraph"/>
              <w:tabs>
                <w:tab w:val="left" w:pos="8640"/>
              </w:tabs>
              <w:ind w:left="0"/>
              <w:rPr>
                <w:rFonts w:asciiTheme="majorBidi" w:hAnsiTheme="majorBidi" w:cstheme="majorBidi"/>
                <w:bCs/>
                <w:sz w:val="20"/>
              </w:rPr>
            </w:pPr>
            <w:r>
              <w:rPr>
                <w:rFonts w:asciiTheme="majorBidi" w:hAnsiTheme="majorBidi" w:cstheme="majorBidi"/>
                <w:bCs/>
                <w:sz w:val="20"/>
              </w:rPr>
              <w:t>Other accessories</w:t>
            </w:r>
          </w:p>
        </w:tc>
        <w:tc>
          <w:tcPr>
            <w:tcW w:w="1530" w:type="dxa"/>
            <w:gridSpan w:val="2"/>
            <w:vAlign w:val="center"/>
          </w:tcPr>
          <w:p w:rsidR="0097276E" w:rsidRPr="009C227D" w:rsidRDefault="0097276E" w:rsidP="00FA7FCC">
            <w:pPr>
              <w:pStyle w:val="ListParagraph"/>
              <w:tabs>
                <w:tab w:val="left" w:pos="8640"/>
              </w:tabs>
              <w:ind w:left="0"/>
              <w:rPr>
                <w:rFonts w:asciiTheme="majorBidi" w:hAnsiTheme="majorBidi" w:cstheme="majorBidi"/>
                <w:sz w:val="16"/>
                <w:szCs w:val="16"/>
              </w:rPr>
            </w:pPr>
            <w:r w:rsidRPr="009C227D">
              <w:rPr>
                <w:rFonts w:asciiTheme="majorBidi" w:hAnsiTheme="majorBidi" w:cstheme="majorBidi"/>
                <w:sz w:val="16"/>
                <w:szCs w:val="16"/>
              </w:rPr>
              <w:t>Quantity: 1 / room</w:t>
            </w:r>
          </w:p>
          <w:p w:rsidR="0097276E" w:rsidRPr="009C227D" w:rsidRDefault="0097276E" w:rsidP="00FA7FCC">
            <w:pPr>
              <w:pStyle w:val="ListParagraph"/>
              <w:tabs>
                <w:tab w:val="left" w:pos="8640"/>
              </w:tabs>
              <w:ind w:left="0"/>
              <w:rPr>
                <w:rFonts w:asciiTheme="majorBidi" w:hAnsiTheme="majorBidi" w:cstheme="majorBidi"/>
                <w:sz w:val="16"/>
                <w:szCs w:val="16"/>
              </w:rPr>
            </w:pPr>
          </w:p>
          <w:p w:rsidR="0097276E" w:rsidRPr="009C227D" w:rsidRDefault="0097276E" w:rsidP="00FA7FCC">
            <w:pPr>
              <w:pStyle w:val="ListParagraph"/>
              <w:tabs>
                <w:tab w:val="left" w:pos="8640"/>
              </w:tabs>
              <w:ind w:left="0"/>
              <w:rPr>
                <w:rFonts w:asciiTheme="majorBidi" w:hAnsiTheme="majorBidi" w:cstheme="majorBidi"/>
                <w:sz w:val="16"/>
                <w:szCs w:val="16"/>
              </w:rPr>
            </w:pPr>
            <w:r w:rsidRPr="009C227D">
              <w:rPr>
                <w:rFonts w:asciiTheme="majorBidi" w:hAnsiTheme="majorBidi" w:cstheme="majorBidi"/>
                <w:sz w:val="16"/>
                <w:szCs w:val="16"/>
              </w:rPr>
              <w:t>Location:</w:t>
            </w:r>
          </w:p>
          <w:p w:rsidR="0097276E" w:rsidRPr="00A05DA8" w:rsidRDefault="0097276E" w:rsidP="00A05DA8">
            <w:pPr>
              <w:pStyle w:val="ListParagraph"/>
              <w:tabs>
                <w:tab w:val="left" w:pos="8640"/>
              </w:tabs>
              <w:ind w:left="0"/>
              <w:rPr>
                <w:rFonts w:asciiTheme="majorBidi" w:hAnsiTheme="majorBidi" w:cstheme="majorBidi"/>
                <w:sz w:val="16"/>
                <w:szCs w:val="16"/>
              </w:rPr>
            </w:pPr>
            <w:r w:rsidRPr="009C227D">
              <w:rPr>
                <w:rFonts w:asciiTheme="majorBidi" w:hAnsiTheme="majorBidi" w:cstheme="majorBidi"/>
                <w:sz w:val="16"/>
                <w:szCs w:val="16"/>
              </w:rPr>
              <w:t>5</w:t>
            </w:r>
            <w:r w:rsidRPr="009C227D">
              <w:rPr>
                <w:rFonts w:asciiTheme="majorBidi" w:hAnsiTheme="majorBidi" w:cstheme="majorBidi"/>
                <w:sz w:val="16"/>
                <w:szCs w:val="16"/>
                <w:vertAlign w:val="superscript"/>
              </w:rPr>
              <w:t>th</w:t>
            </w:r>
            <w:r w:rsidRPr="009C227D">
              <w:rPr>
                <w:rFonts w:asciiTheme="majorBidi" w:hAnsiTheme="majorBidi" w:cstheme="majorBidi"/>
                <w:sz w:val="16"/>
                <w:szCs w:val="16"/>
              </w:rPr>
              <w:t xml:space="preserve"> Floor (1 room)</w:t>
            </w:r>
          </w:p>
        </w:tc>
        <w:tc>
          <w:tcPr>
            <w:tcW w:w="2790" w:type="dxa"/>
            <w:vAlign w:val="center"/>
          </w:tcPr>
          <w:p w:rsidR="0097276E" w:rsidRDefault="0097276E" w:rsidP="007731EC">
            <w:pPr>
              <w:pStyle w:val="ListParagraph"/>
              <w:numPr>
                <w:ilvl w:val="2"/>
                <w:numId w:val="96"/>
              </w:numPr>
              <w:tabs>
                <w:tab w:val="left" w:pos="8640"/>
              </w:tabs>
              <w:ind w:left="252" w:hanging="180"/>
              <w:rPr>
                <w:rFonts w:asciiTheme="majorBidi" w:hAnsiTheme="majorBidi" w:cstheme="majorBidi"/>
                <w:bCs/>
                <w:sz w:val="20"/>
              </w:rPr>
            </w:pPr>
            <w:r>
              <w:rPr>
                <w:rFonts w:asciiTheme="majorBidi" w:hAnsiTheme="majorBidi" w:cstheme="majorBidi"/>
                <w:bCs/>
                <w:sz w:val="20"/>
              </w:rPr>
              <w:t>Cables</w:t>
            </w:r>
          </w:p>
          <w:p w:rsidR="0097276E" w:rsidRDefault="0097276E" w:rsidP="007731EC">
            <w:pPr>
              <w:pStyle w:val="ListParagraph"/>
              <w:numPr>
                <w:ilvl w:val="2"/>
                <w:numId w:val="96"/>
              </w:numPr>
              <w:tabs>
                <w:tab w:val="left" w:pos="8640"/>
              </w:tabs>
              <w:ind w:left="252" w:hanging="180"/>
              <w:rPr>
                <w:rFonts w:asciiTheme="majorBidi" w:hAnsiTheme="majorBidi" w:cstheme="majorBidi"/>
                <w:bCs/>
                <w:sz w:val="20"/>
              </w:rPr>
            </w:pPr>
            <w:r>
              <w:rPr>
                <w:rFonts w:asciiTheme="majorBidi" w:hAnsiTheme="majorBidi" w:cstheme="majorBidi"/>
                <w:bCs/>
                <w:sz w:val="20"/>
              </w:rPr>
              <w:t>Software licenses</w:t>
            </w:r>
          </w:p>
          <w:p w:rsidR="0097276E" w:rsidRDefault="0097276E" w:rsidP="007731EC">
            <w:pPr>
              <w:pStyle w:val="ListParagraph"/>
              <w:numPr>
                <w:ilvl w:val="2"/>
                <w:numId w:val="96"/>
              </w:numPr>
              <w:tabs>
                <w:tab w:val="left" w:pos="8640"/>
              </w:tabs>
              <w:ind w:left="252" w:hanging="180"/>
              <w:rPr>
                <w:rFonts w:asciiTheme="majorBidi" w:hAnsiTheme="majorBidi" w:cstheme="majorBidi"/>
                <w:bCs/>
                <w:sz w:val="20"/>
              </w:rPr>
            </w:pPr>
            <w:r>
              <w:rPr>
                <w:rFonts w:asciiTheme="majorBidi" w:hAnsiTheme="majorBidi" w:cstheme="majorBidi"/>
                <w:bCs/>
                <w:sz w:val="20"/>
              </w:rPr>
              <w:t>Wall/floor plates and ports</w:t>
            </w:r>
          </w:p>
        </w:tc>
        <w:tc>
          <w:tcPr>
            <w:tcW w:w="2970" w:type="dxa"/>
          </w:tcPr>
          <w:p w:rsidR="0097276E" w:rsidRDefault="0097276E" w:rsidP="007731EC">
            <w:pPr>
              <w:pStyle w:val="ListParagraph"/>
              <w:numPr>
                <w:ilvl w:val="2"/>
                <w:numId w:val="96"/>
              </w:numPr>
              <w:tabs>
                <w:tab w:val="left" w:pos="8640"/>
              </w:tabs>
              <w:ind w:left="252" w:hanging="180"/>
              <w:rPr>
                <w:rFonts w:asciiTheme="majorBidi" w:hAnsiTheme="majorBidi" w:cstheme="majorBidi"/>
                <w:bCs/>
                <w:sz w:val="20"/>
              </w:rPr>
            </w:pPr>
          </w:p>
        </w:tc>
      </w:tr>
      <w:tr w:rsidR="0097276E" w:rsidRPr="00DE13D3" w:rsidTr="00C20F7A">
        <w:trPr>
          <w:trHeight w:val="359"/>
        </w:trPr>
        <w:tc>
          <w:tcPr>
            <w:tcW w:w="9270" w:type="dxa"/>
            <w:gridSpan w:val="7"/>
            <w:shd w:val="clear" w:color="auto" w:fill="D9D9D9" w:themeFill="background1" w:themeFillShade="D9"/>
            <w:vAlign w:val="center"/>
          </w:tcPr>
          <w:p w:rsidR="0097276E" w:rsidRPr="00852B84" w:rsidRDefault="0097276E" w:rsidP="00FA7FCC">
            <w:pPr>
              <w:tabs>
                <w:tab w:val="left" w:pos="8640"/>
              </w:tabs>
              <w:jc w:val="center"/>
              <w:rPr>
                <w:rFonts w:asciiTheme="majorBidi" w:hAnsiTheme="majorBidi" w:cstheme="majorBidi"/>
                <w:b/>
                <w:bCs/>
                <w:sz w:val="20"/>
                <w:szCs w:val="16"/>
              </w:rPr>
            </w:pPr>
            <w:r>
              <w:rPr>
                <w:rFonts w:asciiTheme="majorBidi" w:hAnsiTheme="majorBidi" w:cstheme="majorBidi"/>
                <w:b/>
                <w:bCs/>
                <w:sz w:val="20"/>
                <w:szCs w:val="16"/>
              </w:rPr>
              <w:t>3.</w:t>
            </w:r>
            <w:r w:rsidR="00A05DA8">
              <w:rPr>
                <w:rFonts w:asciiTheme="majorBidi" w:hAnsiTheme="majorBidi" w:cstheme="majorBidi"/>
                <w:b/>
                <w:bCs/>
                <w:sz w:val="20"/>
                <w:szCs w:val="16"/>
              </w:rPr>
              <w:t>3</w:t>
            </w:r>
            <w:r>
              <w:rPr>
                <w:rFonts w:asciiTheme="majorBidi" w:hAnsiTheme="majorBidi" w:cstheme="majorBidi"/>
                <w:b/>
                <w:bCs/>
                <w:sz w:val="20"/>
                <w:szCs w:val="16"/>
              </w:rPr>
              <w:t xml:space="preserve"> Press Room</w:t>
            </w:r>
          </w:p>
        </w:tc>
      </w:tr>
      <w:tr w:rsidR="0097276E" w:rsidRPr="004206C0" w:rsidTr="00C20F7A">
        <w:trPr>
          <w:trHeight w:val="962"/>
        </w:trPr>
        <w:tc>
          <w:tcPr>
            <w:tcW w:w="630" w:type="dxa"/>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3.</w:t>
            </w:r>
            <w:r w:rsidR="00A05DA8">
              <w:rPr>
                <w:rFonts w:asciiTheme="majorBidi" w:hAnsiTheme="majorBidi" w:cstheme="majorBidi"/>
                <w:sz w:val="20"/>
                <w:szCs w:val="16"/>
              </w:rPr>
              <w:t>3</w:t>
            </w:r>
            <w:r>
              <w:rPr>
                <w:rFonts w:asciiTheme="majorBidi" w:hAnsiTheme="majorBidi" w:cstheme="majorBidi"/>
                <w:sz w:val="20"/>
                <w:szCs w:val="16"/>
              </w:rPr>
              <w:t>.1</w:t>
            </w:r>
          </w:p>
        </w:tc>
        <w:tc>
          <w:tcPr>
            <w:tcW w:w="1350" w:type="dxa"/>
            <w:gridSpan w:val="2"/>
            <w:vAlign w:val="center"/>
          </w:tcPr>
          <w:p w:rsidR="0097276E" w:rsidRDefault="0097276E" w:rsidP="00FA7FCC">
            <w:pPr>
              <w:pStyle w:val="ListParagraph"/>
              <w:tabs>
                <w:tab w:val="left" w:pos="8640"/>
              </w:tabs>
              <w:ind w:left="0"/>
              <w:rPr>
                <w:rFonts w:asciiTheme="majorBidi" w:hAnsiTheme="majorBidi" w:cstheme="majorBidi"/>
                <w:bCs/>
                <w:sz w:val="20"/>
              </w:rPr>
            </w:pPr>
            <w:r>
              <w:rPr>
                <w:rFonts w:asciiTheme="majorBidi" w:hAnsiTheme="majorBidi" w:cstheme="majorBidi"/>
                <w:bCs/>
                <w:sz w:val="20"/>
              </w:rPr>
              <w:t>Integrated Controller</w:t>
            </w:r>
          </w:p>
        </w:tc>
        <w:tc>
          <w:tcPr>
            <w:tcW w:w="1530" w:type="dxa"/>
            <w:gridSpan w:val="2"/>
            <w:vAlign w:val="center"/>
          </w:tcPr>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Quantity: 1 / room</w:t>
            </w:r>
          </w:p>
          <w:p w:rsidR="0097276E" w:rsidRPr="00852B84" w:rsidRDefault="0097276E" w:rsidP="00FA7FCC">
            <w:pPr>
              <w:pStyle w:val="ListParagraph"/>
              <w:tabs>
                <w:tab w:val="left" w:pos="8640"/>
              </w:tabs>
              <w:ind w:left="0"/>
              <w:rPr>
                <w:rFonts w:asciiTheme="majorBidi" w:hAnsiTheme="majorBidi" w:cstheme="majorBidi"/>
                <w:sz w:val="16"/>
                <w:szCs w:val="16"/>
              </w:rPr>
            </w:pP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Location:</w:t>
            </w: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7</w:t>
            </w:r>
            <w:r w:rsidRPr="00852B84">
              <w:rPr>
                <w:rFonts w:asciiTheme="majorBidi" w:hAnsiTheme="majorBidi" w:cstheme="majorBidi"/>
                <w:sz w:val="16"/>
                <w:szCs w:val="16"/>
                <w:vertAlign w:val="superscript"/>
              </w:rPr>
              <w:t>th</w:t>
            </w:r>
            <w:r w:rsidRPr="00852B84">
              <w:rPr>
                <w:rFonts w:asciiTheme="majorBidi" w:hAnsiTheme="majorBidi" w:cstheme="majorBidi"/>
                <w:sz w:val="16"/>
                <w:szCs w:val="16"/>
              </w:rPr>
              <w:t xml:space="preserve"> Floor (1 room)</w:t>
            </w:r>
          </w:p>
        </w:tc>
        <w:tc>
          <w:tcPr>
            <w:tcW w:w="2790" w:type="dxa"/>
            <w:vAlign w:val="center"/>
          </w:tcPr>
          <w:p w:rsidR="0097276E" w:rsidRPr="00603B8B"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70104A">
              <w:rPr>
                <w:rFonts w:asciiTheme="majorBidi" w:hAnsiTheme="majorBidi" w:cstheme="majorBidi"/>
                <w:bCs/>
                <w:sz w:val="20"/>
              </w:rPr>
              <w:t>Enough control ports for all audiovisual equipment in the room</w:t>
            </w:r>
          </w:p>
        </w:tc>
        <w:tc>
          <w:tcPr>
            <w:tcW w:w="2970" w:type="dxa"/>
          </w:tcPr>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p>
        </w:tc>
      </w:tr>
      <w:tr w:rsidR="0097276E" w:rsidRPr="004206C0" w:rsidTr="00C20F7A">
        <w:trPr>
          <w:trHeight w:val="1241"/>
        </w:trPr>
        <w:tc>
          <w:tcPr>
            <w:tcW w:w="630" w:type="dxa"/>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3.</w:t>
            </w:r>
            <w:r w:rsidR="00A05DA8">
              <w:rPr>
                <w:rFonts w:asciiTheme="majorBidi" w:hAnsiTheme="majorBidi" w:cstheme="majorBidi"/>
                <w:sz w:val="20"/>
                <w:szCs w:val="16"/>
              </w:rPr>
              <w:t>3</w:t>
            </w:r>
            <w:r>
              <w:rPr>
                <w:rFonts w:asciiTheme="majorBidi" w:hAnsiTheme="majorBidi" w:cstheme="majorBidi"/>
                <w:sz w:val="20"/>
                <w:szCs w:val="16"/>
              </w:rPr>
              <w:t>.2</w:t>
            </w:r>
          </w:p>
        </w:tc>
        <w:tc>
          <w:tcPr>
            <w:tcW w:w="1350" w:type="dxa"/>
            <w:gridSpan w:val="2"/>
            <w:vAlign w:val="center"/>
          </w:tcPr>
          <w:p w:rsidR="0097276E" w:rsidRDefault="0097276E" w:rsidP="00FA7FCC">
            <w:pPr>
              <w:pStyle w:val="ListParagraph"/>
              <w:tabs>
                <w:tab w:val="left" w:pos="8640"/>
              </w:tabs>
              <w:ind w:left="0"/>
              <w:rPr>
                <w:rFonts w:asciiTheme="majorBidi" w:hAnsiTheme="majorBidi" w:cstheme="majorBidi"/>
                <w:bCs/>
                <w:sz w:val="20"/>
              </w:rPr>
            </w:pPr>
            <w:r w:rsidRPr="0070104A">
              <w:rPr>
                <w:rFonts w:asciiTheme="majorBidi" w:hAnsiTheme="majorBidi" w:cstheme="majorBidi"/>
                <w:bCs/>
                <w:sz w:val="20"/>
              </w:rPr>
              <w:t>Digital Matrix Mixer with Integrated Pre-Amplifier</w:t>
            </w:r>
          </w:p>
        </w:tc>
        <w:tc>
          <w:tcPr>
            <w:tcW w:w="1530" w:type="dxa"/>
            <w:gridSpan w:val="2"/>
            <w:vAlign w:val="center"/>
          </w:tcPr>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Quantity: 1 / room</w:t>
            </w:r>
          </w:p>
          <w:p w:rsidR="0097276E" w:rsidRPr="00852B84" w:rsidRDefault="0097276E" w:rsidP="00FA7FCC">
            <w:pPr>
              <w:pStyle w:val="ListParagraph"/>
              <w:tabs>
                <w:tab w:val="left" w:pos="8640"/>
              </w:tabs>
              <w:ind w:left="0"/>
              <w:rPr>
                <w:rFonts w:asciiTheme="majorBidi" w:hAnsiTheme="majorBidi" w:cstheme="majorBidi"/>
                <w:sz w:val="16"/>
                <w:szCs w:val="16"/>
              </w:rPr>
            </w:pP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Location:</w:t>
            </w: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7</w:t>
            </w:r>
            <w:r w:rsidRPr="00852B84">
              <w:rPr>
                <w:rFonts w:asciiTheme="majorBidi" w:hAnsiTheme="majorBidi" w:cstheme="majorBidi"/>
                <w:sz w:val="16"/>
                <w:szCs w:val="16"/>
                <w:vertAlign w:val="superscript"/>
              </w:rPr>
              <w:t>th</w:t>
            </w:r>
            <w:r w:rsidRPr="00852B84">
              <w:rPr>
                <w:rFonts w:asciiTheme="majorBidi" w:hAnsiTheme="majorBidi" w:cstheme="majorBidi"/>
                <w:sz w:val="16"/>
                <w:szCs w:val="16"/>
              </w:rPr>
              <w:t xml:space="preserve"> Floor (1 room)</w:t>
            </w:r>
          </w:p>
        </w:tc>
        <w:tc>
          <w:tcPr>
            <w:tcW w:w="2790" w:type="dxa"/>
            <w:vAlign w:val="center"/>
          </w:tcPr>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70104A">
              <w:rPr>
                <w:rFonts w:asciiTheme="majorBidi" w:hAnsiTheme="majorBidi" w:cstheme="majorBidi"/>
                <w:bCs/>
                <w:sz w:val="20"/>
              </w:rPr>
              <w:t>Eight balanced microphone inputs each providing phantom power</w:t>
            </w:r>
          </w:p>
          <w:p w:rsidR="0097276E" w:rsidRPr="00FC64FE"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70104A">
              <w:rPr>
                <w:rFonts w:asciiTheme="majorBidi" w:hAnsiTheme="majorBidi" w:cstheme="majorBidi"/>
                <w:bCs/>
                <w:sz w:val="20"/>
              </w:rPr>
              <w:t>RS-232 control</w:t>
            </w:r>
          </w:p>
        </w:tc>
        <w:tc>
          <w:tcPr>
            <w:tcW w:w="2970" w:type="dxa"/>
          </w:tcPr>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p>
        </w:tc>
      </w:tr>
      <w:tr w:rsidR="0097276E" w:rsidRPr="004206C0" w:rsidTr="00C20F7A">
        <w:trPr>
          <w:trHeight w:val="989"/>
        </w:trPr>
        <w:tc>
          <w:tcPr>
            <w:tcW w:w="630" w:type="dxa"/>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3.</w:t>
            </w:r>
            <w:r w:rsidR="00A05DA8">
              <w:rPr>
                <w:rFonts w:asciiTheme="majorBidi" w:hAnsiTheme="majorBidi" w:cstheme="majorBidi"/>
                <w:sz w:val="20"/>
                <w:szCs w:val="16"/>
              </w:rPr>
              <w:t>3</w:t>
            </w:r>
            <w:r>
              <w:rPr>
                <w:rFonts w:asciiTheme="majorBidi" w:hAnsiTheme="majorBidi" w:cstheme="majorBidi"/>
                <w:sz w:val="20"/>
                <w:szCs w:val="16"/>
              </w:rPr>
              <w:t>.3</w:t>
            </w:r>
          </w:p>
        </w:tc>
        <w:tc>
          <w:tcPr>
            <w:tcW w:w="1350" w:type="dxa"/>
            <w:gridSpan w:val="2"/>
            <w:vAlign w:val="center"/>
          </w:tcPr>
          <w:p w:rsidR="0097276E" w:rsidRPr="00FC64FE" w:rsidRDefault="0097276E" w:rsidP="00FA7FCC">
            <w:pPr>
              <w:pStyle w:val="ListParagraph"/>
              <w:tabs>
                <w:tab w:val="left" w:pos="8640"/>
              </w:tabs>
              <w:ind w:left="0" w:right="-108"/>
              <w:rPr>
                <w:rFonts w:asciiTheme="majorBidi" w:hAnsiTheme="majorBidi" w:cstheme="majorBidi"/>
                <w:bCs/>
                <w:sz w:val="20"/>
              </w:rPr>
            </w:pPr>
            <w:r w:rsidRPr="0070104A">
              <w:rPr>
                <w:rFonts w:asciiTheme="majorBidi" w:hAnsiTheme="majorBidi" w:cstheme="majorBidi"/>
                <w:bCs/>
                <w:sz w:val="20"/>
              </w:rPr>
              <w:t>Fixed</w:t>
            </w:r>
            <w:r>
              <w:rPr>
                <w:rFonts w:asciiTheme="majorBidi" w:hAnsiTheme="majorBidi" w:cstheme="majorBidi"/>
                <w:bCs/>
                <w:sz w:val="20"/>
              </w:rPr>
              <w:t xml:space="preserve"> condenser</w:t>
            </w:r>
            <w:r w:rsidRPr="0070104A">
              <w:rPr>
                <w:rFonts w:asciiTheme="majorBidi" w:hAnsiTheme="majorBidi" w:cstheme="majorBidi"/>
                <w:bCs/>
                <w:sz w:val="20"/>
              </w:rPr>
              <w:t xml:space="preserve"> microphones</w:t>
            </w:r>
          </w:p>
        </w:tc>
        <w:tc>
          <w:tcPr>
            <w:tcW w:w="1530" w:type="dxa"/>
            <w:gridSpan w:val="2"/>
            <w:vAlign w:val="center"/>
          </w:tcPr>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Quantity: 5 / room</w:t>
            </w:r>
          </w:p>
          <w:p w:rsidR="0097276E" w:rsidRPr="00852B84" w:rsidRDefault="0097276E" w:rsidP="00FA7FCC">
            <w:pPr>
              <w:pStyle w:val="ListParagraph"/>
              <w:tabs>
                <w:tab w:val="left" w:pos="8640"/>
              </w:tabs>
              <w:ind w:left="0"/>
              <w:rPr>
                <w:rFonts w:asciiTheme="majorBidi" w:hAnsiTheme="majorBidi" w:cstheme="majorBidi"/>
                <w:sz w:val="16"/>
                <w:szCs w:val="16"/>
              </w:rPr>
            </w:pP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Location:</w:t>
            </w: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7</w:t>
            </w:r>
            <w:r w:rsidRPr="00852B84">
              <w:rPr>
                <w:rFonts w:asciiTheme="majorBidi" w:hAnsiTheme="majorBidi" w:cstheme="majorBidi"/>
                <w:sz w:val="16"/>
                <w:szCs w:val="16"/>
                <w:vertAlign w:val="superscript"/>
              </w:rPr>
              <w:t>th</w:t>
            </w:r>
            <w:r w:rsidRPr="00852B84">
              <w:rPr>
                <w:rFonts w:asciiTheme="majorBidi" w:hAnsiTheme="majorBidi" w:cstheme="majorBidi"/>
                <w:sz w:val="16"/>
                <w:szCs w:val="16"/>
              </w:rPr>
              <w:t xml:space="preserve"> Floor (1 room)</w:t>
            </w:r>
          </w:p>
        </w:tc>
        <w:tc>
          <w:tcPr>
            <w:tcW w:w="2790" w:type="dxa"/>
            <w:vAlign w:val="center"/>
          </w:tcPr>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r>
              <w:rPr>
                <w:rFonts w:asciiTheme="majorBidi" w:hAnsiTheme="majorBidi" w:cstheme="majorBidi"/>
                <w:bCs/>
                <w:sz w:val="20"/>
              </w:rPr>
              <w:t>Mounted on the table</w:t>
            </w:r>
          </w:p>
        </w:tc>
        <w:tc>
          <w:tcPr>
            <w:tcW w:w="2970" w:type="dxa"/>
          </w:tcPr>
          <w:p w:rsidR="0097276E" w:rsidRDefault="0097276E" w:rsidP="007731EC">
            <w:pPr>
              <w:pStyle w:val="ListParagraph"/>
              <w:numPr>
                <w:ilvl w:val="2"/>
                <w:numId w:val="96"/>
              </w:numPr>
              <w:tabs>
                <w:tab w:val="left" w:pos="8640"/>
              </w:tabs>
              <w:ind w:left="252" w:hanging="180"/>
              <w:rPr>
                <w:rFonts w:asciiTheme="majorBidi" w:hAnsiTheme="majorBidi" w:cstheme="majorBidi"/>
                <w:bCs/>
                <w:sz w:val="20"/>
              </w:rPr>
            </w:pPr>
          </w:p>
        </w:tc>
      </w:tr>
      <w:tr w:rsidR="0097276E" w:rsidRPr="004206C0" w:rsidTr="00C20F7A">
        <w:trPr>
          <w:trHeight w:val="1070"/>
        </w:trPr>
        <w:tc>
          <w:tcPr>
            <w:tcW w:w="630" w:type="dxa"/>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lastRenderedPageBreak/>
              <w:t>3.</w:t>
            </w:r>
            <w:r w:rsidR="00A05DA8">
              <w:rPr>
                <w:rFonts w:asciiTheme="majorBidi" w:hAnsiTheme="majorBidi" w:cstheme="majorBidi"/>
                <w:sz w:val="20"/>
                <w:szCs w:val="16"/>
              </w:rPr>
              <w:t>3</w:t>
            </w:r>
            <w:r>
              <w:rPr>
                <w:rFonts w:asciiTheme="majorBidi" w:hAnsiTheme="majorBidi" w:cstheme="majorBidi"/>
                <w:sz w:val="20"/>
                <w:szCs w:val="16"/>
              </w:rPr>
              <w:t>.4</w:t>
            </w:r>
          </w:p>
        </w:tc>
        <w:tc>
          <w:tcPr>
            <w:tcW w:w="1350" w:type="dxa"/>
            <w:gridSpan w:val="2"/>
            <w:vAlign w:val="center"/>
          </w:tcPr>
          <w:p w:rsidR="0097276E" w:rsidRDefault="0097276E" w:rsidP="00FA7FCC">
            <w:pPr>
              <w:pStyle w:val="ListParagraph"/>
              <w:tabs>
                <w:tab w:val="left" w:pos="8640"/>
              </w:tabs>
              <w:ind w:left="0" w:right="-108"/>
              <w:rPr>
                <w:rFonts w:asciiTheme="majorBidi" w:hAnsiTheme="majorBidi" w:cstheme="majorBidi"/>
                <w:bCs/>
                <w:sz w:val="20"/>
              </w:rPr>
            </w:pPr>
            <w:r>
              <w:rPr>
                <w:rFonts w:asciiTheme="majorBidi" w:hAnsiTheme="majorBidi" w:cstheme="majorBidi"/>
                <w:bCs/>
                <w:sz w:val="20"/>
              </w:rPr>
              <w:t>Microphone</w:t>
            </w:r>
          </w:p>
        </w:tc>
        <w:tc>
          <w:tcPr>
            <w:tcW w:w="1530" w:type="dxa"/>
            <w:gridSpan w:val="2"/>
            <w:vAlign w:val="center"/>
          </w:tcPr>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Quantity: 2 / room</w:t>
            </w:r>
          </w:p>
          <w:p w:rsidR="0097276E" w:rsidRPr="00852B84" w:rsidRDefault="0097276E" w:rsidP="00FA7FCC">
            <w:pPr>
              <w:pStyle w:val="ListParagraph"/>
              <w:tabs>
                <w:tab w:val="left" w:pos="8640"/>
              </w:tabs>
              <w:ind w:left="0"/>
              <w:rPr>
                <w:rFonts w:asciiTheme="majorBidi" w:hAnsiTheme="majorBidi" w:cstheme="majorBidi"/>
                <w:sz w:val="16"/>
                <w:szCs w:val="16"/>
              </w:rPr>
            </w:pP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Location:</w:t>
            </w: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7</w:t>
            </w:r>
            <w:r w:rsidRPr="00852B84">
              <w:rPr>
                <w:rFonts w:asciiTheme="majorBidi" w:hAnsiTheme="majorBidi" w:cstheme="majorBidi"/>
                <w:sz w:val="16"/>
                <w:szCs w:val="16"/>
                <w:vertAlign w:val="superscript"/>
              </w:rPr>
              <w:t>th</w:t>
            </w:r>
            <w:r w:rsidRPr="00852B84">
              <w:rPr>
                <w:rFonts w:asciiTheme="majorBidi" w:hAnsiTheme="majorBidi" w:cstheme="majorBidi"/>
                <w:sz w:val="16"/>
                <w:szCs w:val="16"/>
              </w:rPr>
              <w:t xml:space="preserve"> Floor (1 room)</w:t>
            </w:r>
          </w:p>
        </w:tc>
        <w:tc>
          <w:tcPr>
            <w:tcW w:w="2790" w:type="dxa"/>
            <w:vAlign w:val="center"/>
          </w:tcPr>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r>
              <w:rPr>
                <w:rFonts w:asciiTheme="majorBidi" w:hAnsiTheme="majorBidi" w:cstheme="majorBidi"/>
                <w:bCs/>
                <w:sz w:val="20"/>
              </w:rPr>
              <w:t>Mobile wireless microphone</w:t>
            </w:r>
          </w:p>
        </w:tc>
        <w:tc>
          <w:tcPr>
            <w:tcW w:w="2970" w:type="dxa"/>
          </w:tcPr>
          <w:p w:rsidR="0097276E" w:rsidRDefault="0097276E" w:rsidP="007731EC">
            <w:pPr>
              <w:pStyle w:val="ListParagraph"/>
              <w:numPr>
                <w:ilvl w:val="2"/>
                <w:numId w:val="96"/>
              </w:numPr>
              <w:tabs>
                <w:tab w:val="left" w:pos="8640"/>
              </w:tabs>
              <w:ind w:left="252" w:hanging="180"/>
              <w:rPr>
                <w:rFonts w:asciiTheme="majorBidi" w:hAnsiTheme="majorBidi" w:cstheme="majorBidi"/>
                <w:bCs/>
                <w:sz w:val="20"/>
              </w:rPr>
            </w:pPr>
          </w:p>
        </w:tc>
      </w:tr>
      <w:tr w:rsidR="0097276E" w:rsidRPr="004206C0" w:rsidTr="00C20F7A">
        <w:trPr>
          <w:trHeight w:val="890"/>
        </w:trPr>
        <w:tc>
          <w:tcPr>
            <w:tcW w:w="630" w:type="dxa"/>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3.</w:t>
            </w:r>
            <w:r w:rsidR="00A05DA8">
              <w:rPr>
                <w:rFonts w:asciiTheme="majorBidi" w:hAnsiTheme="majorBidi" w:cstheme="majorBidi"/>
                <w:sz w:val="20"/>
                <w:szCs w:val="16"/>
              </w:rPr>
              <w:t>3</w:t>
            </w:r>
            <w:r>
              <w:rPr>
                <w:rFonts w:asciiTheme="majorBidi" w:hAnsiTheme="majorBidi" w:cstheme="majorBidi"/>
                <w:sz w:val="20"/>
                <w:szCs w:val="16"/>
              </w:rPr>
              <w:t>.5</w:t>
            </w:r>
          </w:p>
        </w:tc>
        <w:tc>
          <w:tcPr>
            <w:tcW w:w="1350" w:type="dxa"/>
            <w:gridSpan w:val="2"/>
            <w:vAlign w:val="center"/>
          </w:tcPr>
          <w:p w:rsidR="0097276E" w:rsidRDefault="0097276E" w:rsidP="00FA7FCC">
            <w:pPr>
              <w:pStyle w:val="ListParagraph"/>
              <w:tabs>
                <w:tab w:val="left" w:pos="8640"/>
              </w:tabs>
              <w:ind w:left="0"/>
              <w:rPr>
                <w:rFonts w:asciiTheme="majorBidi" w:hAnsiTheme="majorBidi" w:cstheme="majorBidi"/>
                <w:bCs/>
                <w:sz w:val="20"/>
              </w:rPr>
            </w:pPr>
            <w:r w:rsidRPr="0070104A">
              <w:rPr>
                <w:rFonts w:asciiTheme="majorBidi" w:hAnsiTheme="majorBidi" w:cstheme="majorBidi"/>
                <w:bCs/>
                <w:sz w:val="20"/>
              </w:rPr>
              <w:t>Multichannel Power Amplifier</w:t>
            </w:r>
          </w:p>
        </w:tc>
        <w:tc>
          <w:tcPr>
            <w:tcW w:w="1530" w:type="dxa"/>
            <w:gridSpan w:val="2"/>
            <w:vAlign w:val="center"/>
          </w:tcPr>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Quantity: 1 / room</w:t>
            </w:r>
          </w:p>
          <w:p w:rsidR="0097276E" w:rsidRPr="00852B84" w:rsidRDefault="0097276E" w:rsidP="00FA7FCC">
            <w:pPr>
              <w:pStyle w:val="ListParagraph"/>
              <w:tabs>
                <w:tab w:val="left" w:pos="8640"/>
              </w:tabs>
              <w:ind w:left="0"/>
              <w:rPr>
                <w:rFonts w:asciiTheme="majorBidi" w:hAnsiTheme="majorBidi" w:cstheme="majorBidi"/>
                <w:sz w:val="16"/>
                <w:szCs w:val="16"/>
              </w:rPr>
            </w:pP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Location:</w:t>
            </w: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7</w:t>
            </w:r>
            <w:r w:rsidRPr="00852B84">
              <w:rPr>
                <w:rFonts w:asciiTheme="majorBidi" w:hAnsiTheme="majorBidi" w:cstheme="majorBidi"/>
                <w:sz w:val="16"/>
                <w:szCs w:val="16"/>
                <w:vertAlign w:val="superscript"/>
              </w:rPr>
              <w:t>th</w:t>
            </w:r>
            <w:r w:rsidRPr="00852B84">
              <w:rPr>
                <w:rFonts w:asciiTheme="majorBidi" w:hAnsiTheme="majorBidi" w:cstheme="majorBidi"/>
                <w:sz w:val="16"/>
                <w:szCs w:val="16"/>
              </w:rPr>
              <w:t xml:space="preserve"> Floor (1 room)</w:t>
            </w:r>
          </w:p>
        </w:tc>
        <w:tc>
          <w:tcPr>
            <w:tcW w:w="2790" w:type="dxa"/>
            <w:vAlign w:val="center"/>
          </w:tcPr>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70104A">
              <w:rPr>
                <w:rFonts w:asciiTheme="majorBidi" w:hAnsiTheme="majorBidi" w:cstheme="majorBidi"/>
                <w:bCs/>
                <w:sz w:val="20"/>
              </w:rPr>
              <w:t>Enough power to drive 6 ceiling speakers</w:t>
            </w:r>
          </w:p>
        </w:tc>
        <w:tc>
          <w:tcPr>
            <w:tcW w:w="2970" w:type="dxa"/>
          </w:tcPr>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p>
        </w:tc>
      </w:tr>
      <w:tr w:rsidR="0097276E" w:rsidRPr="004206C0" w:rsidTr="00C20F7A">
        <w:trPr>
          <w:trHeight w:val="1043"/>
        </w:trPr>
        <w:tc>
          <w:tcPr>
            <w:tcW w:w="630" w:type="dxa"/>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3.</w:t>
            </w:r>
            <w:r w:rsidR="00A05DA8">
              <w:rPr>
                <w:rFonts w:asciiTheme="majorBidi" w:hAnsiTheme="majorBidi" w:cstheme="majorBidi"/>
                <w:sz w:val="20"/>
                <w:szCs w:val="16"/>
              </w:rPr>
              <w:t>3</w:t>
            </w:r>
            <w:r>
              <w:rPr>
                <w:rFonts w:asciiTheme="majorBidi" w:hAnsiTheme="majorBidi" w:cstheme="majorBidi"/>
                <w:sz w:val="20"/>
                <w:szCs w:val="16"/>
              </w:rPr>
              <w:t>.6</w:t>
            </w:r>
          </w:p>
        </w:tc>
        <w:tc>
          <w:tcPr>
            <w:tcW w:w="1350" w:type="dxa"/>
            <w:gridSpan w:val="2"/>
            <w:vAlign w:val="center"/>
          </w:tcPr>
          <w:p w:rsidR="0097276E" w:rsidRDefault="0097276E" w:rsidP="00FA7FCC">
            <w:pPr>
              <w:pStyle w:val="ListParagraph"/>
              <w:tabs>
                <w:tab w:val="left" w:pos="8640"/>
              </w:tabs>
              <w:ind w:left="0"/>
              <w:rPr>
                <w:rFonts w:asciiTheme="majorBidi" w:hAnsiTheme="majorBidi" w:cstheme="majorBidi"/>
                <w:bCs/>
                <w:sz w:val="20"/>
              </w:rPr>
            </w:pPr>
            <w:r w:rsidRPr="0070104A">
              <w:rPr>
                <w:rFonts w:asciiTheme="majorBidi" w:hAnsiTheme="majorBidi" w:cstheme="majorBidi"/>
                <w:bCs/>
                <w:sz w:val="20"/>
              </w:rPr>
              <w:t>Ceiling Speakers</w:t>
            </w:r>
          </w:p>
        </w:tc>
        <w:tc>
          <w:tcPr>
            <w:tcW w:w="1530" w:type="dxa"/>
            <w:gridSpan w:val="2"/>
            <w:vAlign w:val="center"/>
          </w:tcPr>
          <w:p w:rsidR="0097276E" w:rsidRPr="00852B84" w:rsidRDefault="0097276E" w:rsidP="009C227D">
            <w:pPr>
              <w:pStyle w:val="ListParagraph"/>
              <w:tabs>
                <w:tab w:val="left" w:pos="8640"/>
              </w:tabs>
              <w:ind w:left="0"/>
              <w:rPr>
                <w:rFonts w:asciiTheme="majorBidi" w:hAnsiTheme="majorBidi" w:cstheme="majorBidi"/>
                <w:sz w:val="16"/>
                <w:szCs w:val="16"/>
              </w:rPr>
            </w:pPr>
            <w:r w:rsidRPr="009C227D">
              <w:rPr>
                <w:rFonts w:asciiTheme="majorBidi" w:hAnsiTheme="majorBidi" w:cstheme="majorBidi"/>
                <w:sz w:val="16"/>
                <w:szCs w:val="16"/>
              </w:rPr>
              <w:t>Quantity: 2</w:t>
            </w:r>
          </w:p>
          <w:p w:rsidR="0097276E" w:rsidRPr="00852B84" w:rsidRDefault="0097276E" w:rsidP="00FA7FCC">
            <w:pPr>
              <w:pStyle w:val="ListParagraph"/>
              <w:tabs>
                <w:tab w:val="left" w:pos="8640"/>
              </w:tabs>
              <w:ind w:left="0"/>
              <w:rPr>
                <w:rFonts w:asciiTheme="majorBidi" w:hAnsiTheme="majorBidi" w:cstheme="majorBidi"/>
                <w:sz w:val="16"/>
                <w:szCs w:val="16"/>
              </w:rPr>
            </w:pP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Location:</w:t>
            </w: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7</w:t>
            </w:r>
            <w:r w:rsidRPr="00852B84">
              <w:rPr>
                <w:rFonts w:asciiTheme="majorBidi" w:hAnsiTheme="majorBidi" w:cstheme="majorBidi"/>
                <w:sz w:val="16"/>
                <w:szCs w:val="16"/>
                <w:vertAlign w:val="superscript"/>
              </w:rPr>
              <w:t>th</w:t>
            </w:r>
            <w:r w:rsidRPr="00852B84">
              <w:rPr>
                <w:rFonts w:asciiTheme="majorBidi" w:hAnsiTheme="majorBidi" w:cstheme="majorBidi"/>
                <w:sz w:val="16"/>
                <w:szCs w:val="16"/>
              </w:rPr>
              <w:t xml:space="preserve"> Floor (1 room)</w:t>
            </w:r>
          </w:p>
        </w:tc>
        <w:tc>
          <w:tcPr>
            <w:tcW w:w="2790" w:type="dxa"/>
            <w:vAlign w:val="center"/>
          </w:tcPr>
          <w:p w:rsidR="0097276E"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70104A">
              <w:rPr>
                <w:rFonts w:asciiTheme="majorBidi" w:hAnsiTheme="majorBidi" w:cstheme="majorBidi"/>
                <w:bCs/>
                <w:sz w:val="20"/>
              </w:rPr>
              <w:t>Two-way wide dispersion</w:t>
            </w:r>
          </w:p>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r>
              <w:rPr>
                <w:rFonts w:asciiTheme="majorBidi" w:hAnsiTheme="majorBidi" w:cstheme="majorBidi"/>
                <w:bCs/>
                <w:sz w:val="20"/>
              </w:rPr>
              <w:t>Must be ceiling mounted</w:t>
            </w:r>
          </w:p>
        </w:tc>
        <w:tc>
          <w:tcPr>
            <w:tcW w:w="2970" w:type="dxa"/>
          </w:tcPr>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p>
        </w:tc>
      </w:tr>
      <w:tr w:rsidR="0097276E" w:rsidRPr="004206C0" w:rsidTr="00C20F7A">
        <w:trPr>
          <w:trHeight w:val="872"/>
        </w:trPr>
        <w:tc>
          <w:tcPr>
            <w:tcW w:w="630" w:type="dxa"/>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3.</w:t>
            </w:r>
            <w:r w:rsidR="00A05DA8">
              <w:rPr>
                <w:rFonts w:asciiTheme="majorBidi" w:hAnsiTheme="majorBidi" w:cstheme="majorBidi"/>
                <w:sz w:val="20"/>
                <w:szCs w:val="16"/>
              </w:rPr>
              <w:t>3</w:t>
            </w:r>
            <w:r>
              <w:rPr>
                <w:rFonts w:asciiTheme="majorBidi" w:hAnsiTheme="majorBidi" w:cstheme="majorBidi"/>
                <w:sz w:val="20"/>
                <w:szCs w:val="16"/>
              </w:rPr>
              <w:t>.7</w:t>
            </w:r>
          </w:p>
        </w:tc>
        <w:tc>
          <w:tcPr>
            <w:tcW w:w="1350" w:type="dxa"/>
            <w:gridSpan w:val="2"/>
            <w:vAlign w:val="center"/>
          </w:tcPr>
          <w:p w:rsidR="0097276E" w:rsidRDefault="0097276E" w:rsidP="00FA7FCC">
            <w:pPr>
              <w:pStyle w:val="ListParagraph"/>
              <w:tabs>
                <w:tab w:val="left" w:pos="8640"/>
              </w:tabs>
              <w:ind w:left="0"/>
              <w:rPr>
                <w:rFonts w:asciiTheme="majorBidi" w:hAnsiTheme="majorBidi" w:cstheme="majorBidi"/>
                <w:bCs/>
                <w:sz w:val="20"/>
              </w:rPr>
            </w:pPr>
            <w:r>
              <w:rPr>
                <w:rFonts w:asciiTheme="majorBidi" w:hAnsiTheme="majorBidi" w:cstheme="majorBidi"/>
                <w:bCs/>
                <w:sz w:val="20"/>
              </w:rPr>
              <w:t>Touchpad for Controlling</w:t>
            </w:r>
          </w:p>
        </w:tc>
        <w:tc>
          <w:tcPr>
            <w:tcW w:w="1530" w:type="dxa"/>
            <w:gridSpan w:val="2"/>
            <w:vAlign w:val="center"/>
          </w:tcPr>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Quantity: 1 / room</w:t>
            </w:r>
          </w:p>
          <w:p w:rsidR="0097276E" w:rsidRPr="00852B84" w:rsidRDefault="0097276E" w:rsidP="00FA7FCC">
            <w:pPr>
              <w:pStyle w:val="ListParagraph"/>
              <w:tabs>
                <w:tab w:val="left" w:pos="8640"/>
              </w:tabs>
              <w:ind w:left="0"/>
              <w:rPr>
                <w:rFonts w:asciiTheme="majorBidi" w:hAnsiTheme="majorBidi" w:cstheme="majorBidi"/>
                <w:sz w:val="16"/>
                <w:szCs w:val="16"/>
              </w:rPr>
            </w:pP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Location:</w:t>
            </w: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7</w:t>
            </w:r>
            <w:r w:rsidRPr="00852B84">
              <w:rPr>
                <w:rFonts w:asciiTheme="majorBidi" w:hAnsiTheme="majorBidi" w:cstheme="majorBidi"/>
                <w:sz w:val="16"/>
                <w:szCs w:val="16"/>
                <w:vertAlign w:val="superscript"/>
              </w:rPr>
              <w:t>th</w:t>
            </w:r>
            <w:r w:rsidRPr="00852B84">
              <w:rPr>
                <w:rFonts w:asciiTheme="majorBidi" w:hAnsiTheme="majorBidi" w:cstheme="majorBidi"/>
                <w:sz w:val="16"/>
                <w:szCs w:val="16"/>
              </w:rPr>
              <w:t xml:space="preserve"> Floor (1 room)</w:t>
            </w:r>
          </w:p>
        </w:tc>
        <w:tc>
          <w:tcPr>
            <w:tcW w:w="2790" w:type="dxa"/>
            <w:vAlign w:val="center"/>
          </w:tcPr>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r>
              <w:rPr>
                <w:rFonts w:asciiTheme="majorBidi" w:hAnsiTheme="majorBidi" w:cstheme="majorBidi"/>
                <w:bCs/>
                <w:sz w:val="20"/>
              </w:rPr>
              <w:t>4.3” diagonal screen size</w:t>
            </w:r>
          </w:p>
        </w:tc>
        <w:tc>
          <w:tcPr>
            <w:tcW w:w="2970" w:type="dxa"/>
          </w:tcPr>
          <w:p w:rsidR="0097276E" w:rsidRDefault="0097276E" w:rsidP="007731EC">
            <w:pPr>
              <w:pStyle w:val="ListParagraph"/>
              <w:numPr>
                <w:ilvl w:val="2"/>
                <w:numId w:val="96"/>
              </w:numPr>
              <w:tabs>
                <w:tab w:val="left" w:pos="8640"/>
              </w:tabs>
              <w:ind w:left="252" w:hanging="180"/>
              <w:rPr>
                <w:rFonts w:asciiTheme="majorBidi" w:hAnsiTheme="majorBidi" w:cstheme="majorBidi"/>
                <w:bCs/>
                <w:sz w:val="20"/>
              </w:rPr>
            </w:pPr>
          </w:p>
        </w:tc>
      </w:tr>
      <w:tr w:rsidR="0097276E" w:rsidRPr="004206C0" w:rsidTr="00C20F7A">
        <w:trPr>
          <w:trHeight w:val="872"/>
        </w:trPr>
        <w:tc>
          <w:tcPr>
            <w:tcW w:w="630" w:type="dxa"/>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3.</w:t>
            </w:r>
            <w:r w:rsidR="00A05DA8">
              <w:rPr>
                <w:rFonts w:asciiTheme="majorBidi" w:hAnsiTheme="majorBidi" w:cstheme="majorBidi"/>
                <w:sz w:val="20"/>
                <w:szCs w:val="16"/>
              </w:rPr>
              <w:t>3</w:t>
            </w:r>
            <w:r>
              <w:rPr>
                <w:rFonts w:asciiTheme="majorBidi" w:hAnsiTheme="majorBidi" w:cstheme="majorBidi"/>
                <w:sz w:val="20"/>
                <w:szCs w:val="16"/>
              </w:rPr>
              <w:t>.8</w:t>
            </w:r>
          </w:p>
        </w:tc>
        <w:tc>
          <w:tcPr>
            <w:tcW w:w="1350" w:type="dxa"/>
            <w:gridSpan w:val="2"/>
            <w:vAlign w:val="center"/>
          </w:tcPr>
          <w:p w:rsidR="0097276E" w:rsidRDefault="0097276E" w:rsidP="00FA7FCC">
            <w:pPr>
              <w:pStyle w:val="ListParagraph"/>
              <w:tabs>
                <w:tab w:val="left" w:pos="8640"/>
              </w:tabs>
              <w:ind w:left="0"/>
              <w:rPr>
                <w:rFonts w:asciiTheme="majorBidi" w:hAnsiTheme="majorBidi" w:cstheme="majorBidi"/>
                <w:bCs/>
                <w:sz w:val="20"/>
              </w:rPr>
            </w:pPr>
            <w:r>
              <w:rPr>
                <w:rFonts w:asciiTheme="majorBidi" w:hAnsiTheme="majorBidi" w:cstheme="majorBidi"/>
                <w:bCs/>
                <w:sz w:val="20"/>
              </w:rPr>
              <w:t>Rack</w:t>
            </w:r>
          </w:p>
        </w:tc>
        <w:tc>
          <w:tcPr>
            <w:tcW w:w="1530" w:type="dxa"/>
            <w:gridSpan w:val="2"/>
            <w:vAlign w:val="center"/>
          </w:tcPr>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Quantity: 1 / room</w:t>
            </w:r>
          </w:p>
          <w:p w:rsidR="0097276E" w:rsidRPr="00852B84" w:rsidRDefault="0097276E" w:rsidP="00FA7FCC">
            <w:pPr>
              <w:pStyle w:val="ListParagraph"/>
              <w:tabs>
                <w:tab w:val="left" w:pos="8640"/>
              </w:tabs>
              <w:ind w:left="0"/>
              <w:rPr>
                <w:rFonts w:asciiTheme="majorBidi" w:hAnsiTheme="majorBidi" w:cstheme="majorBidi"/>
                <w:sz w:val="16"/>
                <w:szCs w:val="16"/>
              </w:rPr>
            </w:pP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Location:</w:t>
            </w: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7</w:t>
            </w:r>
            <w:r w:rsidRPr="00852B84">
              <w:rPr>
                <w:rFonts w:asciiTheme="majorBidi" w:hAnsiTheme="majorBidi" w:cstheme="majorBidi"/>
                <w:sz w:val="16"/>
                <w:szCs w:val="16"/>
                <w:vertAlign w:val="superscript"/>
              </w:rPr>
              <w:t>th</w:t>
            </w:r>
            <w:r w:rsidRPr="00852B84">
              <w:rPr>
                <w:rFonts w:asciiTheme="majorBidi" w:hAnsiTheme="majorBidi" w:cstheme="majorBidi"/>
                <w:sz w:val="16"/>
                <w:szCs w:val="16"/>
              </w:rPr>
              <w:t xml:space="preserve"> Floor (1 room)</w:t>
            </w:r>
          </w:p>
        </w:tc>
        <w:tc>
          <w:tcPr>
            <w:tcW w:w="2790" w:type="dxa"/>
            <w:vAlign w:val="center"/>
          </w:tcPr>
          <w:p w:rsidR="0097276E" w:rsidRDefault="0097276E" w:rsidP="007731EC">
            <w:pPr>
              <w:pStyle w:val="ListParagraph"/>
              <w:numPr>
                <w:ilvl w:val="2"/>
                <w:numId w:val="96"/>
              </w:numPr>
              <w:tabs>
                <w:tab w:val="left" w:pos="8640"/>
              </w:tabs>
              <w:ind w:left="252" w:hanging="180"/>
              <w:rPr>
                <w:rFonts w:asciiTheme="majorBidi" w:hAnsiTheme="majorBidi" w:cstheme="majorBidi"/>
                <w:bCs/>
                <w:sz w:val="20"/>
              </w:rPr>
            </w:pPr>
            <w:r>
              <w:rPr>
                <w:rFonts w:asciiTheme="majorBidi" w:hAnsiTheme="majorBidi" w:cstheme="majorBidi"/>
                <w:bCs/>
                <w:sz w:val="20"/>
              </w:rPr>
              <w:t>12-15U</w:t>
            </w:r>
          </w:p>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r>
              <w:rPr>
                <w:rFonts w:asciiTheme="majorBidi" w:hAnsiTheme="majorBidi" w:cstheme="majorBidi"/>
                <w:bCs/>
                <w:sz w:val="20"/>
              </w:rPr>
              <w:t>PDU included</w:t>
            </w:r>
          </w:p>
        </w:tc>
        <w:tc>
          <w:tcPr>
            <w:tcW w:w="2970" w:type="dxa"/>
          </w:tcPr>
          <w:p w:rsidR="0097276E" w:rsidRDefault="0097276E" w:rsidP="007731EC">
            <w:pPr>
              <w:pStyle w:val="ListParagraph"/>
              <w:numPr>
                <w:ilvl w:val="2"/>
                <w:numId w:val="96"/>
              </w:numPr>
              <w:tabs>
                <w:tab w:val="left" w:pos="8640"/>
              </w:tabs>
              <w:ind w:left="252" w:hanging="180"/>
              <w:rPr>
                <w:rFonts w:asciiTheme="majorBidi" w:hAnsiTheme="majorBidi" w:cstheme="majorBidi"/>
                <w:bCs/>
                <w:sz w:val="20"/>
              </w:rPr>
            </w:pPr>
          </w:p>
        </w:tc>
      </w:tr>
      <w:tr w:rsidR="0097276E" w:rsidRPr="004206C0" w:rsidTr="00C20F7A">
        <w:trPr>
          <w:trHeight w:val="881"/>
        </w:trPr>
        <w:tc>
          <w:tcPr>
            <w:tcW w:w="630" w:type="dxa"/>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3.</w:t>
            </w:r>
            <w:r w:rsidR="00A05DA8">
              <w:rPr>
                <w:rFonts w:asciiTheme="majorBidi" w:hAnsiTheme="majorBidi" w:cstheme="majorBidi"/>
                <w:sz w:val="20"/>
                <w:szCs w:val="16"/>
              </w:rPr>
              <w:t>3</w:t>
            </w:r>
            <w:r>
              <w:rPr>
                <w:rFonts w:asciiTheme="majorBidi" w:hAnsiTheme="majorBidi" w:cstheme="majorBidi"/>
                <w:sz w:val="20"/>
                <w:szCs w:val="16"/>
              </w:rPr>
              <w:t>.9</w:t>
            </w:r>
          </w:p>
        </w:tc>
        <w:tc>
          <w:tcPr>
            <w:tcW w:w="1350" w:type="dxa"/>
            <w:gridSpan w:val="2"/>
            <w:vAlign w:val="center"/>
          </w:tcPr>
          <w:p w:rsidR="0097276E" w:rsidRDefault="0097276E" w:rsidP="00FA7FCC">
            <w:pPr>
              <w:pStyle w:val="ListParagraph"/>
              <w:tabs>
                <w:tab w:val="left" w:pos="8640"/>
              </w:tabs>
              <w:ind w:left="0"/>
              <w:rPr>
                <w:rFonts w:asciiTheme="majorBidi" w:hAnsiTheme="majorBidi" w:cstheme="majorBidi"/>
                <w:bCs/>
                <w:sz w:val="20"/>
              </w:rPr>
            </w:pPr>
            <w:r>
              <w:rPr>
                <w:rFonts w:asciiTheme="majorBidi" w:hAnsiTheme="majorBidi" w:cstheme="majorBidi"/>
                <w:bCs/>
                <w:sz w:val="20"/>
              </w:rPr>
              <w:t>Other accessories</w:t>
            </w:r>
          </w:p>
        </w:tc>
        <w:tc>
          <w:tcPr>
            <w:tcW w:w="1530" w:type="dxa"/>
            <w:gridSpan w:val="2"/>
            <w:vAlign w:val="center"/>
          </w:tcPr>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 xml:space="preserve">Quantity: </w:t>
            </w:r>
          </w:p>
          <w:p w:rsidR="0097276E" w:rsidRPr="00852B84" w:rsidRDefault="0097276E" w:rsidP="00FA7FCC">
            <w:pPr>
              <w:pStyle w:val="ListParagraph"/>
              <w:tabs>
                <w:tab w:val="left" w:pos="8640"/>
              </w:tabs>
              <w:ind w:left="0"/>
              <w:rPr>
                <w:rFonts w:asciiTheme="majorBidi" w:hAnsiTheme="majorBidi" w:cstheme="majorBidi"/>
                <w:sz w:val="16"/>
                <w:szCs w:val="16"/>
              </w:rPr>
            </w:pP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Location:</w:t>
            </w: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7</w:t>
            </w:r>
            <w:r w:rsidRPr="00852B84">
              <w:rPr>
                <w:rFonts w:asciiTheme="majorBidi" w:hAnsiTheme="majorBidi" w:cstheme="majorBidi"/>
                <w:sz w:val="16"/>
                <w:szCs w:val="16"/>
                <w:vertAlign w:val="superscript"/>
              </w:rPr>
              <w:t>th</w:t>
            </w:r>
            <w:r w:rsidRPr="00852B84">
              <w:rPr>
                <w:rFonts w:asciiTheme="majorBidi" w:hAnsiTheme="majorBidi" w:cstheme="majorBidi"/>
                <w:sz w:val="16"/>
                <w:szCs w:val="16"/>
              </w:rPr>
              <w:t xml:space="preserve"> Floor (1 room)</w:t>
            </w:r>
          </w:p>
        </w:tc>
        <w:tc>
          <w:tcPr>
            <w:tcW w:w="2790" w:type="dxa"/>
            <w:vAlign w:val="center"/>
          </w:tcPr>
          <w:p w:rsidR="0097276E" w:rsidRDefault="0097276E" w:rsidP="007731EC">
            <w:pPr>
              <w:pStyle w:val="ListParagraph"/>
              <w:numPr>
                <w:ilvl w:val="2"/>
                <w:numId w:val="96"/>
              </w:numPr>
              <w:tabs>
                <w:tab w:val="left" w:pos="8640"/>
              </w:tabs>
              <w:ind w:left="252" w:hanging="180"/>
              <w:rPr>
                <w:rFonts w:asciiTheme="majorBidi" w:hAnsiTheme="majorBidi" w:cstheme="majorBidi"/>
                <w:bCs/>
                <w:sz w:val="20"/>
              </w:rPr>
            </w:pPr>
            <w:r>
              <w:rPr>
                <w:rFonts w:asciiTheme="majorBidi" w:hAnsiTheme="majorBidi" w:cstheme="majorBidi"/>
                <w:bCs/>
                <w:sz w:val="20"/>
              </w:rPr>
              <w:t>Cables</w:t>
            </w:r>
          </w:p>
          <w:p w:rsidR="0097276E" w:rsidRDefault="0097276E" w:rsidP="007731EC">
            <w:pPr>
              <w:pStyle w:val="ListParagraph"/>
              <w:numPr>
                <w:ilvl w:val="2"/>
                <w:numId w:val="96"/>
              </w:numPr>
              <w:tabs>
                <w:tab w:val="left" w:pos="8640"/>
              </w:tabs>
              <w:ind w:left="252" w:hanging="180"/>
              <w:rPr>
                <w:rFonts w:asciiTheme="majorBidi" w:hAnsiTheme="majorBidi" w:cstheme="majorBidi"/>
                <w:bCs/>
                <w:sz w:val="20"/>
              </w:rPr>
            </w:pPr>
            <w:r>
              <w:rPr>
                <w:rFonts w:asciiTheme="majorBidi" w:hAnsiTheme="majorBidi" w:cstheme="majorBidi"/>
                <w:bCs/>
                <w:sz w:val="20"/>
              </w:rPr>
              <w:t>Software licenses</w:t>
            </w:r>
          </w:p>
          <w:p w:rsidR="0097276E" w:rsidRDefault="0097276E" w:rsidP="007731EC">
            <w:pPr>
              <w:pStyle w:val="ListParagraph"/>
              <w:numPr>
                <w:ilvl w:val="2"/>
                <w:numId w:val="96"/>
              </w:numPr>
              <w:tabs>
                <w:tab w:val="left" w:pos="8640"/>
              </w:tabs>
              <w:ind w:left="252" w:hanging="180"/>
              <w:rPr>
                <w:rFonts w:asciiTheme="majorBidi" w:hAnsiTheme="majorBidi" w:cstheme="majorBidi"/>
                <w:bCs/>
                <w:sz w:val="20"/>
              </w:rPr>
            </w:pPr>
            <w:r>
              <w:rPr>
                <w:rFonts w:asciiTheme="majorBidi" w:hAnsiTheme="majorBidi" w:cstheme="majorBidi"/>
                <w:bCs/>
                <w:sz w:val="20"/>
              </w:rPr>
              <w:t>Wall/floor plates and ports</w:t>
            </w:r>
          </w:p>
        </w:tc>
        <w:tc>
          <w:tcPr>
            <w:tcW w:w="2970" w:type="dxa"/>
          </w:tcPr>
          <w:p w:rsidR="0097276E" w:rsidRDefault="0097276E" w:rsidP="007731EC">
            <w:pPr>
              <w:pStyle w:val="ListParagraph"/>
              <w:numPr>
                <w:ilvl w:val="2"/>
                <w:numId w:val="96"/>
              </w:numPr>
              <w:tabs>
                <w:tab w:val="left" w:pos="8640"/>
              </w:tabs>
              <w:ind w:left="252" w:hanging="180"/>
              <w:rPr>
                <w:rFonts w:asciiTheme="majorBidi" w:hAnsiTheme="majorBidi" w:cstheme="majorBidi"/>
                <w:bCs/>
                <w:sz w:val="20"/>
              </w:rPr>
            </w:pPr>
          </w:p>
        </w:tc>
      </w:tr>
      <w:tr w:rsidR="0097276E" w:rsidRPr="00DE13D3" w:rsidTr="00C20F7A">
        <w:trPr>
          <w:trHeight w:val="359"/>
        </w:trPr>
        <w:tc>
          <w:tcPr>
            <w:tcW w:w="9270" w:type="dxa"/>
            <w:gridSpan w:val="7"/>
            <w:shd w:val="clear" w:color="auto" w:fill="D9D9D9" w:themeFill="background1" w:themeFillShade="D9"/>
            <w:vAlign w:val="center"/>
          </w:tcPr>
          <w:p w:rsidR="0097276E" w:rsidRPr="00852B84" w:rsidRDefault="0097276E" w:rsidP="00FA7FCC">
            <w:pPr>
              <w:tabs>
                <w:tab w:val="left" w:pos="8640"/>
              </w:tabs>
              <w:jc w:val="center"/>
              <w:rPr>
                <w:rFonts w:asciiTheme="majorBidi" w:hAnsiTheme="majorBidi" w:cstheme="majorBidi"/>
                <w:b/>
                <w:bCs/>
                <w:sz w:val="20"/>
                <w:szCs w:val="16"/>
              </w:rPr>
            </w:pPr>
            <w:r>
              <w:rPr>
                <w:rFonts w:asciiTheme="majorBidi" w:hAnsiTheme="majorBidi" w:cstheme="majorBidi"/>
                <w:b/>
                <w:bCs/>
                <w:sz w:val="20"/>
                <w:szCs w:val="16"/>
              </w:rPr>
              <w:t>3.</w:t>
            </w:r>
            <w:r w:rsidR="00A05DA8">
              <w:rPr>
                <w:rFonts w:asciiTheme="majorBidi" w:hAnsiTheme="majorBidi" w:cstheme="majorBidi"/>
                <w:b/>
                <w:bCs/>
                <w:sz w:val="20"/>
                <w:szCs w:val="16"/>
              </w:rPr>
              <w:t>4</w:t>
            </w:r>
            <w:r>
              <w:rPr>
                <w:rFonts w:asciiTheme="majorBidi" w:hAnsiTheme="majorBidi" w:cstheme="majorBidi"/>
                <w:b/>
                <w:bCs/>
                <w:sz w:val="20"/>
                <w:szCs w:val="16"/>
              </w:rPr>
              <w:t xml:space="preserve"> </w:t>
            </w:r>
            <w:proofErr w:type="spellStart"/>
            <w:r>
              <w:rPr>
                <w:rFonts w:asciiTheme="majorBidi" w:hAnsiTheme="majorBidi" w:cstheme="majorBidi"/>
                <w:b/>
                <w:bCs/>
                <w:sz w:val="20"/>
                <w:szCs w:val="16"/>
              </w:rPr>
              <w:t>Hansard</w:t>
            </w:r>
            <w:proofErr w:type="spellEnd"/>
            <w:r>
              <w:rPr>
                <w:rFonts w:asciiTheme="majorBidi" w:hAnsiTheme="majorBidi" w:cstheme="majorBidi"/>
                <w:b/>
                <w:bCs/>
                <w:sz w:val="20"/>
                <w:szCs w:val="16"/>
              </w:rPr>
              <w:t xml:space="preserve"> Section</w:t>
            </w:r>
          </w:p>
        </w:tc>
      </w:tr>
      <w:tr w:rsidR="0097276E" w:rsidRPr="004206C0" w:rsidTr="00C20F7A">
        <w:trPr>
          <w:trHeight w:val="962"/>
        </w:trPr>
        <w:tc>
          <w:tcPr>
            <w:tcW w:w="630" w:type="dxa"/>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3.</w:t>
            </w:r>
            <w:r w:rsidR="00A05DA8">
              <w:rPr>
                <w:rFonts w:asciiTheme="majorBidi" w:hAnsiTheme="majorBidi" w:cstheme="majorBidi"/>
                <w:sz w:val="20"/>
                <w:szCs w:val="16"/>
              </w:rPr>
              <w:t>4</w:t>
            </w:r>
            <w:r>
              <w:rPr>
                <w:rFonts w:asciiTheme="majorBidi" w:hAnsiTheme="majorBidi" w:cstheme="majorBidi"/>
                <w:sz w:val="20"/>
                <w:szCs w:val="16"/>
              </w:rPr>
              <w:t>.1</w:t>
            </w:r>
          </w:p>
        </w:tc>
        <w:tc>
          <w:tcPr>
            <w:tcW w:w="1350" w:type="dxa"/>
            <w:gridSpan w:val="2"/>
            <w:vAlign w:val="center"/>
          </w:tcPr>
          <w:p w:rsidR="0097276E" w:rsidRDefault="0097276E" w:rsidP="00FA7FCC">
            <w:pPr>
              <w:pStyle w:val="ListParagraph"/>
              <w:tabs>
                <w:tab w:val="left" w:pos="8640"/>
              </w:tabs>
              <w:ind w:left="0"/>
              <w:rPr>
                <w:rFonts w:asciiTheme="majorBidi" w:hAnsiTheme="majorBidi" w:cstheme="majorBidi"/>
                <w:bCs/>
                <w:sz w:val="20"/>
              </w:rPr>
            </w:pPr>
            <w:r>
              <w:rPr>
                <w:rFonts w:asciiTheme="majorBidi" w:hAnsiTheme="majorBidi" w:cstheme="majorBidi"/>
                <w:bCs/>
                <w:sz w:val="20"/>
              </w:rPr>
              <w:t>Integrated Controller</w:t>
            </w:r>
          </w:p>
        </w:tc>
        <w:tc>
          <w:tcPr>
            <w:tcW w:w="1530" w:type="dxa"/>
            <w:gridSpan w:val="2"/>
            <w:vAlign w:val="center"/>
          </w:tcPr>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Quantity: 1</w:t>
            </w:r>
          </w:p>
          <w:p w:rsidR="0097276E" w:rsidRPr="00852B84" w:rsidRDefault="0097276E" w:rsidP="00FA7FCC">
            <w:pPr>
              <w:pStyle w:val="ListParagraph"/>
              <w:tabs>
                <w:tab w:val="left" w:pos="8640"/>
              </w:tabs>
              <w:ind w:left="0"/>
              <w:rPr>
                <w:rFonts w:asciiTheme="majorBidi" w:hAnsiTheme="majorBidi" w:cstheme="majorBidi"/>
                <w:sz w:val="16"/>
                <w:szCs w:val="16"/>
              </w:rPr>
            </w:pP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Location: 9</w:t>
            </w:r>
            <w:r w:rsidRPr="00852B84">
              <w:rPr>
                <w:rFonts w:asciiTheme="majorBidi" w:hAnsiTheme="majorBidi" w:cstheme="majorBidi"/>
                <w:sz w:val="16"/>
                <w:szCs w:val="16"/>
                <w:vertAlign w:val="superscript"/>
              </w:rPr>
              <w:t>th</w:t>
            </w:r>
            <w:r w:rsidRPr="00852B84">
              <w:rPr>
                <w:rFonts w:asciiTheme="majorBidi" w:hAnsiTheme="majorBidi" w:cstheme="majorBidi"/>
                <w:sz w:val="16"/>
                <w:szCs w:val="16"/>
              </w:rPr>
              <w:t xml:space="preserve"> Floor</w:t>
            </w:r>
          </w:p>
        </w:tc>
        <w:tc>
          <w:tcPr>
            <w:tcW w:w="2790" w:type="dxa"/>
            <w:vAlign w:val="center"/>
          </w:tcPr>
          <w:p w:rsidR="0097276E" w:rsidRPr="00603B8B"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70104A">
              <w:rPr>
                <w:rFonts w:asciiTheme="majorBidi" w:hAnsiTheme="majorBidi" w:cstheme="majorBidi"/>
                <w:bCs/>
                <w:sz w:val="20"/>
              </w:rPr>
              <w:t>Enough control ports for all audiovisual equipment in the room</w:t>
            </w:r>
            <w:r>
              <w:rPr>
                <w:rFonts w:asciiTheme="majorBidi" w:hAnsiTheme="majorBidi" w:cstheme="majorBidi"/>
                <w:bCs/>
                <w:sz w:val="20"/>
              </w:rPr>
              <w:t>.</w:t>
            </w:r>
          </w:p>
        </w:tc>
        <w:tc>
          <w:tcPr>
            <w:tcW w:w="2970" w:type="dxa"/>
          </w:tcPr>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p>
        </w:tc>
      </w:tr>
      <w:tr w:rsidR="0097276E" w:rsidRPr="004206C0" w:rsidTr="00C20F7A">
        <w:trPr>
          <w:trHeight w:val="890"/>
        </w:trPr>
        <w:tc>
          <w:tcPr>
            <w:tcW w:w="630" w:type="dxa"/>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3.</w:t>
            </w:r>
            <w:r w:rsidR="00A05DA8">
              <w:rPr>
                <w:rFonts w:asciiTheme="majorBidi" w:hAnsiTheme="majorBidi" w:cstheme="majorBidi"/>
                <w:sz w:val="20"/>
                <w:szCs w:val="16"/>
              </w:rPr>
              <w:t>4</w:t>
            </w:r>
            <w:r>
              <w:rPr>
                <w:rFonts w:asciiTheme="majorBidi" w:hAnsiTheme="majorBidi" w:cstheme="majorBidi"/>
                <w:sz w:val="20"/>
                <w:szCs w:val="16"/>
              </w:rPr>
              <w:t>.2</w:t>
            </w:r>
          </w:p>
        </w:tc>
        <w:tc>
          <w:tcPr>
            <w:tcW w:w="1350" w:type="dxa"/>
            <w:gridSpan w:val="2"/>
            <w:vAlign w:val="center"/>
          </w:tcPr>
          <w:p w:rsidR="0097276E" w:rsidRDefault="0097276E" w:rsidP="00FA7FCC">
            <w:pPr>
              <w:pStyle w:val="ListParagraph"/>
              <w:tabs>
                <w:tab w:val="left" w:pos="8640"/>
              </w:tabs>
              <w:ind w:left="0"/>
              <w:rPr>
                <w:rFonts w:asciiTheme="majorBidi" w:hAnsiTheme="majorBidi" w:cstheme="majorBidi"/>
                <w:bCs/>
                <w:sz w:val="20"/>
              </w:rPr>
            </w:pPr>
            <w:r w:rsidRPr="0070104A">
              <w:rPr>
                <w:rFonts w:asciiTheme="majorBidi" w:hAnsiTheme="majorBidi" w:cstheme="majorBidi"/>
                <w:bCs/>
                <w:sz w:val="20"/>
              </w:rPr>
              <w:t xml:space="preserve">Gigabit </w:t>
            </w:r>
            <w:proofErr w:type="spellStart"/>
            <w:r w:rsidRPr="0070104A">
              <w:rPr>
                <w:rFonts w:asciiTheme="majorBidi" w:hAnsiTheme="majorBidi" w:cstheme="majorBidi"/>
                <w:bCs/>
                <w:sz w:val="20"/>
              </w:rPr>
              <w:t>PoE</w:t>
            </w:r>
            <w:proofErr w:type="spellEnd"/>
            <w:r w:rsidRPr="0070104A">
              <w:rPr>
                <w:rFonts w:asciiTheme="majorBidi" w:hAnsiTheme="majorBidi" w:cstheme="majorBidi"/>
                <w:bCs/>
                <w:sz w:val="20"/>
              </w:rPr>
              <w:t xml:space="preserve"> Splitter</w:t>
            </w:r>
          </w:p>
        </w:tc>
        <w:tc>
          <w:tcPr>
            <w:tcW w:w="1530" w:type="dxa"/>
            <w:gridSpan w:val="2"/>
            <w:vAlign w:val="center"/>
          </w:tcPr>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Quantity: 21</w:t>
            </w:r>
          </w:p>
          <w:p w:rsidR="0097276E" w:rsidRPr="00852B84" w:rsidRDefault="0097276E" w:rsidP="00FA7FCC">
            <w:pPr>
              <w:pStyle w:val="ListParagraph"/>
              <w:tabs>
                <w:tab w:val="left" w:pos="8640"/>
              </w:tabs>
              <w:ind w:left="0"/>
              <w:rPr>
                <w:rFonts w:asciiTheme="majorBidi" w:hAnsiTheme="majorBidi" w:cstheme="majorBidi"/>
                <w:sz w:val="16"/>
                <w:szCs w:val="16"/>
              </w:rPr>
            </w:pP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Location: 9</w:t>
            </w:r>
            <w:r w:rsidRPr="00852B84">
              <w:rPr>
                <w:rFonts w:asciiTheme="majorBidi" w:hAnsiTheme="majorBidi" w:cstheme="majorBidi"/>
                <w:sz w:val="16"/>
                <w:szCs w:val="16"/>
                <w:vertAlign w:val="superscript"/>
              </w:rPr>
              <w:t>th</w:t>
            </w:r>
            <w:r w:rsidRPr="00852B84">
              <w:rPr>
                <w:rFonts w:asciiTheme="majorBidi" w:hAnsiTheme="majorBidi" w:cstheme="majorBidi"/>
                <w:sz w:val="16"/>
                <w:szCs w:val="16"/>
              </w:rPr>
              <w:t xml:space="preserve"> Floor</w:t>
            </w:r>
          </w:p>
        </w:tc>
        <w:tc>
          <w:tcPr>
            <w:tcW w:w="2790" w:type="dxa"/>
            <w:vAlign w:val="center"/>
          </w:tcPr>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70104A">
              <w:rPr>
                <w:rFonts w:asciiTheme="majorBidi" w:hAnsiTheme="majorBidi" w:cstheme="majorBidi"/>
                <w:bCs/>
                <w:sz w:val="20"/>
              </w:rPr>
              <w:t>12V DC / 24V DC output voltage</w:t>
            </w:r>
          </w:p>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70104A">
              <w:rPr>
                <w:rFonts w:asciiTheme="majorBidi" w:hAnsiTheme="majorBidi" w:cstheme="majorBidi"/>
                <w:bCs/>
                <w:sz w:val="20"/>
              </w:rPr>
              <w:t xml:space="preserve">IEEE 802.3at high-power </w:t>
            </w:r>
            <w:proofErr w:type="spellStart"/>
            <w:r w:rsidRPr="0070104A">
              <w:rPr>
                <w:rFonts w:asciiTheme="majorBidi" w:hAnsiTheme="majorBidi" w:cstheme="majorBidi"/>
                <w:bCs/>
                <w:sz w:val="20"/>
              </w:rPr>
              <w:t>PoE</w:t>
            </w:r>
            <w:proofErr w:type="spellEnd"/>
            <w:r w:rsidRPr="0070104A">
              <w:rPr>
                <w:rFonts w:asciiTheme="majorBidi" w:hAnsiTheme="majorBidi" w:cstheme="majorBidi"/>
                <w:bCs/>
                <w:sz w:val="20"/>
              </w:rPr>
              <w:t xml:space="preserve"> </w:t>
            </w:r>
          </w:p>
          <w:p w:rsidR="0097276E" w:rsidRPr="003C3761"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70104A">
              <w:rPr>
                <w:rFonts w:asciiTheme="majorBidi" w:hAnsiTheme="majorBidi" w:cstheme="majorBidi"/>
                <w:bCs/>
                <w:sz w:val="20"/>
              </w:rPr>
              <w:t>2 external plug cables</w:t>
            </w:r>
          </w:p>
        </w:tc>
        <w:tc>
          <w:tcPr>
            <w:tcW w:w="2970" w:type="dxa"/>
          </w:tcPr>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p>
        </w:tc>
      </w:tr>
      <w:tr w:rsidR="0097276E" w:rsidRPr="004206C0" w:rsidTr="00C20F7A">
        <w:trPr>
          <w:trHeight w:val="890"/>
        </w:trPr>
        <w:tc>
          <w:tcPr>
            <w:tcW w:w="630" w:type="dxa"/>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3.</w:t>
            </w:r>
            <w:r w:rsidR="00A05DA8">
              <w:rPr>
                <w:rFonts w:asciiTheme="majorBidi" w:hAnsiTheme="majorBidi" w:cstheme="majorBidi"/>
                <w:sz w:val="20"/>
                <w:szCs w:val="16"/>
              </w:rPr>
              <w:t>4</w:t>
            </w:r>
            <w:r>
              <w:rPr>
                <w:rFonts w:asciiTheme="majorBidi" w:hAnsiTheme="majorBidi" w:cstheme="majorBidi"/>
                <w:sz w:val="20"/>
                <w:szCs w:val="16"/>
              </w:rPr>
              <w:t>.3</w:t>
            </w:r>
          </w:p>
        </w:tc>
        <w:tc>
          <w:tcPr>
            <w:tcW w:w="1350" w:type="dxa"/>
            <w:gridSpan w:val="2"/>
            <w:vAlign w:val="center"/>
          </w:tcPr>
          <w:p w:rsidR="0097276E" w:rsidRPr="0070104A" w:rsidRDefault="0097276E" w:rsidP="00FA7FCC">
            <w:pPr>
              <w:pStyle w:val="ListParagraph"/>
              <w:tabs>
                <w:tab w:val="left" w:pos="8640"/>
              </w:tabs>
              <w:ind w:left="0"/>
              <w:rPr>
                <w:rFonts w:asciiTheme="majorBidi" w:hAnsiTheme="majorBidi" w:cstheme="majorBidi"/>
                <w:bCs/>
                <w:sz w:val="20"/>
              </w:rPr>
            </w:pPr>
            <w:r w:rsidRPr="0070104A">
              <w:rPr>
                <w:rFonts w:asciiTheme="majorBidi" w:hAnsiTheme="majorBidi" w:cstheme="majorBidi"/>
                <w:bCs/>
                <w:sz w:val="20"/>
              </w:rPr>
              <w:t>IP Audio Stream Decoder and Player</w:t>
            </w:r>
          </w:p>
        </w:tc>
        <w:tc>
          <w:tcPr>
            <w:tcW w:w="1530" w:type="dxa"/>
            <w:gridSpan w:val="2"/>
            <w:vAlign w:val="center"/>
          </w:tcPr>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Quantity: 21</w:t>
            </w:r>
          </w:p>
          <w:p w:rsidR="0097276E" w:rsidRPr="00852B84" w:rsidRDefault="0097276E" w:rsidP="00FA7FCC">
            <w:pPr>
              <w:pStyle w:val="ListParagraph"/>
              <w:tabs>
                <w:tab w:val="left" w:pos="8640"/>
              </w:tabs>
              <w:ind w:left="0"/>
              <w:rPr>
                <w:rFonts w:asciiTheme="majorBidi" w:hAnsiTheme="majorBidi" w:cstheme="majorBidi"/>
                <w:sz w:val="16"/>
                <w:szCs w:val="16"/>
              </w:rPr>
            </w:pP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Location: 9</w:t>
            </w:r>
            <w:r w:rsidRPr="00852B84">
              <w:rPr>
                <w:rFonts w:asciiTheme="majorBidi" w:hAnsiTheme="majorBidi" w:cstheme="majorBidi"/>
                <w:sz w:val="16"/>
                <w:szCs w:val="16"/>
                <w:vertAlign w:val="superscript"/>
              </w:rPr>
              <w:t>th</w:t>
            </w:r>
            <w:r w:rsidRPr="00852B84">
              <w:rPr>
                <w:rFonts w:asciiTheme="majorBidi" w:hAnsiTheme="majorBidi" w:cstheme="majorBidi"/>
                <w:sz w:val="16"/>
                <w:szCs w:val="16"/>
              </w:rPr>
              <w:t xml:space="preserve"> Floor</w:t>
            </w:r>
          </w:p>
        </w:tc>
        <w:tc>
          <w:tcPr>
            <w:tcW w:w="2790" w:type="dxa"/>
            <w:vAlign w:val="center"/>
          </w:tcPr>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proofErr w:type="spellStart"/>
            <w:r w:rsidRPr="0070104A">
              <w:rPr>
                <w:rFonts w:asciiTheme="majorBidi" w:hAnsiTheme="majorBidi" w:cstheme="majorBidi"/>
                <w:bCs/>
                <w:sz w:val="20"/>
              </w:rPr>
              <w:t>AACplus</w:t>
            </w:r>
            <w:proofErr w:type="spellEnd"/>
            <w:r w:rsidRPr="0070104A">
              <w:rPr>
                <w:rFonts w:asciiTheme="majorBidi" w:hAnsiTheme="majorBidi" w:cstheme="majorBidi"/>
                <w:bCs/>
                <w:sz w:val="20"/>
              </w:rPr>
              <w:t xml:space="preserve">, MP3, </w:t>
            </w:r>
            <w:proofErr w:type="spellStart"/>
            <w:r w:rsidRPr="0070104A">
              <w:rPr>
                <w:rFonts w:asciiTheme="majorBidi" w:hAnsiTheme="majorBidi" w:cstheme="majorBidi"/>
                <w:bCs/>
                <w:sz w:val="20"/>
              </w:rPr>
              <w:t>Ogg</w:t>
            </w:r>
            <w:proofErr w:type="spellEnd"/>
            <w:r w:rsidRPr="0070104A">
              <w:rPr>
                <w:rFonts w:asciiTheme="majorBidi" w:hAnsiTheme="majorBidi" w:cstheme="majorBidi"/>
                <w:bCs/>
                <w:sz w:val="20"/>
              </w:rPr>
              <w:t xml:space="preserve"> </w:t>
            </w:r>
            <w:proofErr w:type="spellStart"/>
            <w:r w:rsidRPr="0070104A">
              <w:rPr>
                <w:rFonts w:asciiTheme="majorBidi" w:hAnsiTheme="majorBidi" w:cstheme="majorBidi"/>
                <w:bCs/>
                <w:sz w:val="20"/>
              </w:rPr>
              <w:t>Vorbis</w:t>
            </w:r>
            <w:proofErr w:type="spellEnd"/>
            <w:r w:rsidRPr="0070104A">
              <w:rPr>
                <w:rFonts w:asciiTheme="majorBidi" w:hAnsiTheme="majorBidi" w:cstheme="majorBidi"/>
                <w:bCs/>
                <w:sz w:val="20"/>
              </w:rPr>
              <w:t>, G.711, PCM linear Decoding</w:t>
            </w:r>
          </w:p>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70104A">
              <w:rPr>
                <w:rFonts w:asciiTheme="majorBidi" w:hAnsiTheme="majorBidi" w:cstheme="majorBidi"/>
                <w:bCs/>
                <w:sz w:val="20"/>
              </w:rPr>
              <w:t>IP Streaming via TCP, UDP, RTP, Multicast</w:t>
            </w:r>
          </w:p>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70104A">
              <w:rPr>
                <w:rFonts w:asciiTheme="majorBidi" w:hAnsiTheme="majorBidi" w:cstheme="majorBidi"/>
                <w:bCs/>
                <w:sz w:val="20"/>
              </w:rPr>
              <w:t>Line Level Output (Stereo)</w:t>
            </w:r>
          </w:p>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70104A">
              <w:rPr>
                <w:rFonts w:asciiTheme="majorBidi" w:hAnsiTheme="majorBidi" w:cstheme="majorBidi"/>
                <w:bCs/>
                <w:sz w:val="20"/>
              </w:rPr>
              <w:t>RS-232 or IP control</w:t>
            </w:r>
          </w:p>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70104A">
              <w:rPr>
                <w:rFonts w:asciiTheme="majorBidi" w:hAnsiTheme="majorBidi" w:cstheme="majorBidi"/>
                <w:bCs/>
                <w:sz w:val="20"/>
              </w:rPr>
              <w:t>Rack mounting bracket must be provided</w:t>
            </w:r>
          </w:p>
        </w:tc>
        <w:tc>
          <w:tcPr>
            <w:tcW w:w="2970" w:type="dxa"/>
          </w:tcPr>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p>
        </w:tc>
      </w:tr>
      <w:tr w:rsidR="0097276E" w:rsidRPr="004206C0" w:rsidTr="00C20F7A">
        <w:trPr>
          <w:trHeight w:val="980"/>
        </w:trPr>
        <w:tc>
          <w:tcPr>
            <w:tcW w:w="630" w:type="dxa"/>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3.</w:t>
            </w:r>
            <w:r w:rsidR="00A05DA8">
              <w:rPr>
                <w:rFonts w:asciiTheme="majorBidi" w:hAnsiTheme="majorBidi" w:cstheme="majorBidi"/>
                <w:sz w:val="20"/>
                <w:szCs w:val="16"/>
              </w:rPr>
              <w:t>4</w:t>
            </w:r>
            <w:r>
              <w:rPr>
                <w:rFonts w:asciiTheme="majorBidi" w:hAnsiTheme="majorBidi" w:cstheme="majorBidi"/>
                <w:sz w:val="20"/>
                <w:szCs w:val="16"/>
              </w:rPr>
              <w:t>.4</w:t>
            </w:r>
          </w:p>
        </w:tc>
        <w:tc>
          <w:tcPr>
            <w:tcW w:w="1350" w:type="dxa"/>
            <w:gridSpan w:val="2"/>
            <w:vAlign w:val="center"/>
          </w:tcPr>
          <w:p w:rsidR="0097276E" w:rsidRPr="0070104A" w:rsidRDefault="0097276E" w:rsidP="00FA7FCC">
            <w:pPr>
              <w:pStyle w:val="ListParagraph"/>
              <w:tabs>
                <w:tab w:val="left" w:pos="8640"/>
              </w:tabs>
              <w:ind w:left="0"/>
              <w:rPr>
                <w:rFonts w:asciiTheme="majorBidi" w:hAnsiTheme="majorBidi" w:cstheme="majorBidi"/>
                <w:bCs/>
                <w:sz w:val="20"/>
              </w:rPr>
            </w:pPr>
            <w:r w:rsidRPr="0070104A">
              <w:rPr>
                <w:rFonts w:asciiTheme="majorBidi" w:hAnsiTheme="majorBidi" w:cstheme="majorBidi"/>
                <w:bCs/>
                <w:sz w:val="20"/>
              </w:rPr>
              <w:t>Digital Audio Matrix Switcher</w:t>
            </w:r>
          </w:p>
        </w:tc>
        <w:tc>
          <w:tcPr>
            <w:tcW w:w="1530" w:type="dxa"/>
            <w:gridSpan w:val="2"/>
            <w:vAlign w:val="center"/>
          </w:tcPr>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Quantity: 1</w:t>
            </w:r>
          </w:p>
          <w:p w:rsidR="0097276E" w:rsidRPr="00852B84" w:rsidRDefault="0097276E" w:rsidP="00FA7FCC">
            <w:pPr>
              <w:pStyle w:val="ListParagraph"/>
              <w:tabs>
                <w:tab w:val="left" w:pos="8640"/>
              </w:tabs>
              <w:ind w:left="0"/>
              <w:rPr>
                <w:rFonts w:asciiTheme="majorBidi" w:hAnsiTheme="majorBidi" w:cstheme="majorBidi"/>
                <w:sz w:val="16"/>
                <w:szCs w:val="16"/>
              </w:rPr>
            </w:pP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Location: 9</w:t>
            </w:r>
            <w:r w:rsidRPr="00852B84">
              <w:rPr>
                <w:rFonts w:asciiTheme="majorBidi" w:hAnsiTheme="majorBidi" w:cstheme="majorBidi"/>
                <w:sz w:val="16"/>
                <w:szCs w:val="16"/>
                <w:vertAlign w:val="superscript"/>
              </w:rPr>
              <w:t>th</w:t>
            </w:r>
            <w:r w:rsidRPr="00852B84">
              <w:rPr>
                <w:rFonts w:asciiTheme="majorBidi" w:hAnsiTheme="majorBidi" w:cstheme="majorBidi"/>
                <w:sz w:val="16"/>
                <w:szCs w:val="16"/>
              </w:rPr>
              <w:t xml:space="preserve"> Floor</w:t>
            </w:r>
          </w:p>
        </w:tc>
        <w:tc>
          <w:tcPr>
            <w:tcW w:w="2790" w:type="dxa"/>
            <w:vAlign w:val="center"/>
          </w:tcPr>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70104A">
              <w:rPr>
                <w:rFonts w:asciiTheme="majorBidi" w:hAnsiTheme="majorBidi" w:cstheme="majorBidi"/>
                <w:bCs/>
                <w:sz w:val="20"/>
              </w:rPr>
              <w:t>At least 21 inputs and 20 outputs</w:t>
            </w:r>
          </w:p>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70104A">
              <w:rPr>
                <w:rFonts w:asciiTheme="majorBidi" w:hAnsiTheme="majorBidi" w:cstheme="majorBidi"/>
                <w:bCs/>
                <w:sz w:val="20"/>
              </w:rPr>
              <w:t>RS-232 control</w:t>
            </w:r>
          </w:p>
        </w:tc>
        <w:tc>
          <w:tcPr>
            <w:tcW w:w="2970" w:type="dxa"/>
          </w:tcPr>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p>
        </w:tc>
      </w:tr>
      <w:tr w:rsidR="0097276E" w:rsidRPr="004206C0" w:rsidTr="00C20F7A">
        <w:trPr>
          <w:trHeight w:val="953"/>
        </w:trPr>
        <w:tc>
          <w:tcPr>
            <w:tcW w:w="630" w:type="dxa"/>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3.</w:t>
            </w:r>
            <w:r w:rsidR="00A05DA8">
              <w:rPr>
                <w:rFonts w:asciiTheme="majorBidi" w:hAnsiTheme="majorBidi" w:cstheme="majorBidi"/>
                <w:sz w:val="20"/>
                <w:szCs w:val="16"/>
              </w:rPr>
              <w:t>4</w:t>
            </w:r>
            <w:r>
              <w:rPr>
                <w:rFonts w:asciiTheme="majorBidi" w:hAnsiTheme="majorBidi" w:cstheme="majorBidi"/>
                <w:sz w:val="20"/>
                <w:szCs w:val="16"/>
              </w:rPr>
              <w:t>.5</w:t>
            </w:r>
          </w:p>
        </w:tc>
        <w:tc>
          <w:tcPr>
            <w:tcW w:w="1350" w:type="dxa"/>
            <w:gridSpan w:val="2"/>
            <w:vAlign w:val="center"/>
          </w:tcPr>
          <w:p w:rsidR="0097276E" w:rsidRPr="00852B84" w:rsidRDefault="0097276E" w:rsidP="00FA7FCC">
            <w:pPr>
              <w:pStyle w:val="ListParagraph"/>
              <w:tabs>
                <w:tab w:val="left" w:pos="8640"/>
              </w:tabs>
              <w:ind w:left="0" w:right="-108"/>
              <w:rPr>
                <w:rFonts w:asciiTheme="majorBidi" w:hAnsiTheme="majorBidi" w:cstheme="majorBidi"/>
                <w:bCs/>
                <w:sz w:val="18"/>
                <w:szCs w:val="18"/>
              </w:rPr>
            </w:pPr>
            <w:r w:rsidRPr="00852B84">
              <w:rPr>
                <w:rFonts w:asciiTheme="majorBidi" w:hAnsiTheme="majorBidi" w:cstheme="majorBidi"/>
                <w:bCs/>
                <w:sz w:val="18"/>
                <w:szCs w:val="18"/>
              </w:rPr>
              <w:t>Headphone-Out Ports for All Workstations</w:t>
            </w:r>
          </w:p>
        </w:tc>
        <w:tc>
          <w:tcPr>
            <w:tcW w:w="1530" w:type="dxa"/>
            <w:gridSpan w:val="2"/>
            <w:vAlign w:val="center"/>
          </w:tcPr>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Quantity: 20</w:t>
            </w:r>
          </w:p>
          <w:p w:rsidR="0097276E" w:rsidRPr="00852B84" w:rsidRDefault="0097276E" w:rsidP="00FA7FCC">
            <w:pPr>
              <w:pStyle w:val="ListParagraph"/>
              <w:tabs>
                <w:tab w:val="left" w:pos="8640"/>
              </w:tabs>
              <w:ind w:left="0"/>
              <w:rPr>
                <w:rFonts w:asciiTheme="majorBidi" w:hAnsiTheme="majorBidi" w:cstheme="majorBidi"/>
                <w:sz w:val="16"/>
                <w:szCs w:val="16"/>
              </w:rPr>
            </w:pP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Location: 9</w:t>
            </w:r>
            <w:r w:rsidRPr="00852B84">
              <w:rPr>
                <w:rFonts w:asciiTheme="majorBidi" w:hAnsiTheme="majorBidi" w:cstheme="majorBidi"/>
                <w:sz w:val="16"/>
                <w:szCs w:val="16"/>
                <w:vertAlign w:val="superscript"/>
              </w:rPr>
              <w:t>th</w:t>
            </w:r>
            <w:r w:rsidRPr="00852B84">
              <w:rPr>
                <w:rFonts w:asciiTheme="majorBidi" w:hAnsiTheme="majorBidi" w:cstheme="majorBidi"/>
                <w:sz w:val="16"/>
                <w:szCs w:val="16"/>
              </w:rPr>
              <w:t xml:space="preserve"> Floor</w:t>
            </w:r>
          </w:p>
        </w:tc>
        <w:tc>
          <w:tcPr>
            <w:tcW w:w="2790" w:type="dxa"/>
            <w:vAlign w:val="center"/>
          </w:tcPr>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p>
        </w:tc>
        <w:tc>
          <w:tcPr>
            <w:tcW w:w="2970" w:type="dxa"/>
          </w:tcPr>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p>
        </w:tc>
      </w:tr>
      <w:tr w:rsidR="0097276E" w:rsidRPr="004206C0" w:rsidTr="00C20F7A">
        <w:trPr>
          <w:trHeight w:val="890"/>
        </w:trPr>
        <w:tc>
          <w:tcPr>
            <w:tcW w:w="630" w:type="dxa"/>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lastRenderedPageBreak/>
              <w:t>3.</w:t>
            </w:r>
            <w:r w:rsidR="00A05DA8">
              <w:rPr>
                <w:rFonts w:asciiTheme="majorBidi" w:hAnsiTheme="majorBidi" w:cstheme="majorBidi"/>
                <w:sz w:val="20"/>
                <w:szCs w:val="16"/>
              </w:rPr>
              <w:t>4</w:t>
            </w:r>
            <w:r>
              <w:rPr>
                <w:rFonts w:asciiTheme="majorBidi" w:hAnsiTheme="majorBidi" w:cstheme="majorBidi"/>
                <w:sz w:val="20"/>
                <w:szCs w:val="16"/>
              </w:rPr>
              <w:t>.6</w:t>
            </w:r>
          </w:p>
        </w:tc>
        <w:tc>
          <w:tcPr>
            <w:tcW w:w="1350" w:type="dxa"/>
            <w:gridSpan w:val="2"/>
            <w:vAlign w:val="center"/>
          </w:tcPr>
          <w:p w:rsidR="0097276E" w:rsidRPr="0070104A" w:rsidRDefault="0097276E" w:rsidP="00FA7FCC">
            <w:pPr>
              <w:pStyle w:val="ListParagraph"/>
              <w:tabs>
                <w:tab w:val="left" w:pos="8640"/>
              </w:tabs>
              <w:ind w:left="0"/>
              <w:rPr>
                <w:rFonts w:asciiTheme="majorBidi" w:hAnsiTheme="majorBidi" w:cstheme="majorBidi"/>
                <w:bCs/>
                <w:sz w:val="20"/>
              </w:rPr>
            </w:pPr>
            <w:r w:rsidRPr="0070104A">
              <w:rPr>
                <w:rFonts w:asciiTheme="majorBidi" w:hAnsiTheme="majorBidi" w:cstheme="majorBidi"/>
                <w:bCs/>
                <w:sz w:val="20"/>
              </w:rPr>
              <w:t>Touchpad For Controlling</w:t>
            </w:r>
          </w:p>
        </w:tc>
        <w:tc>
          <w:tcPr>
            <w:tcW w:w="1530" w:type="dxa"/>
            <w:gridSpan w:val="2"/>
            <w:vAlign w:val="center"/>
          </w:tcPr>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Quantity: 1</w:t>
            </w:r>
          </w:p>
          <w:p w:rsidR="0097276E" w:rsidRPr="00852B84" w:rsidRDefault="0097276E" w:rsidP="00FA7FCC">
            <w:pPr>
              <w:pStyle w:val="ListParagraph"/>
              <w:tabs>
                <w:tab w:val="left" w:pos="8640"/>
              </w:tabs>
              <w:ind w:left="0"/>
              <w:rPr>
                <w:rFonts w:asciiTheme="majorBidi" w:hAnsiTheme="majorBidi" w:cstheme="majorBidi"/>
                <w:sz w:val="16"/>
                <w:szCs w:val="16"/>
              </w:rPr>
            </w:pP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Location: 9</w:t>
            </w:r>
            <w:r w:rsidRPr="00852B84">
              <w:rPr>
                <w:rFonts w:asciiTheme="majorBidi" w:hAnsiTheme="majorBidi" w:cstheme="majorBidi"/>
                <w:sz w:val="16"/>
                <w:szCs w:val="16"/>
                <w:vertAlign w:val="superscript"/>
              </w:rPr>
              <w:t>th</w:t>
            </w:r>
            <w:r w:rsidRPr="00852B84">
              <w:rPr>
                <w:rFonts w:asciiTheme="majorBidi" w:hAnsiTheme="majorBidi" w:cstheme="majorBidi"/>
                <w:sz w:val="16"/>
                <w:szCs w:val="16"/>
              </w:rPr>
              <w:t xml:space="preserve"> Floor</w:t>
            </w:r>
          </w:p>
        </w:tc>
        <w:tc>
          <w:tcPr>
            <w:tcW w:w="2790" w:type="dxa"/>
            <w:vAlign w:val="center"/>
          </w:tcPr>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70104A">
              <w:rPr>
                <w:rFonts w:asciiTheme="majorBidi" w:hAnsiTheme="majorBidi" w:cstheme="majorBidi"/>
                <w:bCs/>
                <w:sz w:val="20"/>
              </w:rPr>
              <w:t>4.3 inches diagonal screen size</w:t>
            </w:r>
          </w:p>
        </w:tc>
        <w:tc>
          <w:tcPr>
            <w:tcW w:w="2970" w:type="dxa"/>
          </w:tcPr>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p>
        </w:tc>
      </w:tr>
      <w:tr w:rsidR="0097276E" w:rsidRPr="004206C0" w:rsidTr="00C20F7A">
        <w:trPr>
          <w:trHeight w:val="737"/>
        </w:trPr>
        <w:tc>
          <w:tcPr>
            <w:tcW w:w="630" w:type="dxa"/>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3.</w:t>
            </w:r>
            <w:r w:rsidR="00A05DA8">
              <w:rPr>
                <w:rFonts w:asciiTheme="majorBidi" w:hAnsiTheme="majorBidi" w:cstheme="majorBidi"/>
                <w:sz w:val="20"/>
                <w:szCs w:val="16"/>
              </w:rPr>
              <w:t>4</w:t>
            </w:r>
            <w:r>
              <w:rPr>
                <w:rFonts w:asciiTheme="majorBidi" w:hAnsiTheme="majorBidi" w:cstheme="majorBidi"/>
                <w:sz w:val="20"/>
                <w:szCs w:val="16"/>
              </w:rPr>
              <w:t>.7</w:t>
            </w:r>
          </w:p>
        </w:tc>
        <w:tc>
          <w:tcPr>
            <w:tcW w:w="1350" w:type="dxa"/>
            <w:gridSpan w:val="2"/>
            <w:vAlign w:val="center"/>
          </w:tcPr>
          <w:p w:rsidR="0097276E" w:rsidRPr="0070104A" w:rsidRDefault="0097276E" w:rsidP="00FA7FCC">
            <w:pPr>
              <w:pStyle w:val="ListParagraph"/>
              <w:tabs>
                <w:tab w:val="left" w:pos="8640"/>
              </w:tabs>
              <w:ind w:left="0"/>
              <w:rPr>
                <w:rFonts w:asciiTheme="majorBidi" w:hAnsiTheme="majorBidi" w:cstheme="majorBidi"/>
                <w:bCs/>
                <w:sz w:val="20"/>
              </w:rPr>
            </w:pPr>
            <w:r>
              <w:rPr>
                <w:rFonts w:asciiTheme="majorBidi" w:hAnsiTheme="majorBidi" w:cstheme="majorBidi"/>
                <w:bCs/>
                <w:sz w:val="20"/>
              </w:rPr>
              <w:t>Rack</w:t>
            </w:r>
          </w:p>
        </w:tc>
        <w:tc>
          <w:tcPr>
            <w:tcW w:w="1530" w:type="dxa"/>
            <w:gridSpan w:val="2"/>
            <w:vAlign w:val="center"/>
          </w:tcPr>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Quantity: 1</w:t>
            </w:r>
          </w:p>
          <w:p w:rsidR="0097276E" w:rsidRPr="00852B84" w:rsidRDefault="0097276E" w:rsidP="00FA7FCC">
            <w:pPr>
              <w:pStyle w:val="ListParagraph"/>
              <w:tabs>
                <w:tab w:val="left" w:pos="8640"/>
              </w:tabs>
              <w:ind w:left="0"/>
              <w:rPr>
                <w:rFonts w:asciiTheme="majorBidi" w:hAnsiTheme="majorBidi" w:cstheme="majorBidi"/>
                <w:sz w:val="16"/>
                <w:szCs w:val="16"/>
              </w:rPr>
            </w:pP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Location: 9</w:t>
            </w:r>
            <w:r w:rsidRPr="00852B84">
              <w:rPr>
                <w:rFonts w:asciiTheme="majorBidi" w:hAnsiTheme="majorBidi" w:cstheme="majorBidi"/>
                <w:sz w:val="16"/>
                <w:szCs w:val="16"/>
                <w:vertAlign w:val="superscript"/>
              </w:rPr>
              <w:t>th</w:t>
            </w:r>
            <w:r w:rsidRPr="00852B84">
              <w:rPr>
                <w:rFonts w:asciiTheme="majorBidi" w:hAnsiTheme="majorBidi" w:cstheme="majorBidi"/>
                <w:sz w:val="16"/>
                <w:szCs w:val="16"/>
              </w:rPr>
              <w:t xml:space="preserve"> Floor</w:t>
            </w:r>
          </w:p>
        </w:tc>
        <w:tc>
          <w:tcPr>
            <w:tcW w:w="2790" w:type="dxa"/>
            <w:vAlign w:val="center"/>
          </w:tcPr>
          <w:p w:rsidR="0097276E" w:rsidRDefault="0097276E" w:rsidP="007731EC">
            <w:pPr>
              <w:pStyle w:val="ListParagraph"/>
              <w:numPr>
                <w:ilvl w:val="2"/>
                <w:numId w:val="96"/>
              </w:numPr>
              <w:tabs>
                <w:tab w:val="left" w:pos="8640"/>
              </w:tabs>
              <w:ind w:left="252" w:hanging="180"/>
              <w:rPr>
                <w:rFonts w:asciiTheme="majorBidi" w:hAnsiTheme="majorBidi" w:cstheme="majorBidi"/>
                <w:bCs/>
                <w:sz w:val="20"/>
              </w:rPr>
            </w:pPr>
            <w:r>
              <w:rPr>
                <w:rFonts w:asciiTheme="majorBidi" w:hAnsiTheme="majorBidi" w:cstheme="majorBidi"/>
                <w:bCs/>
                <w:sz w:val="20"/>
              </w:rPr>
              <w:t>12-15U</w:t>
            </w:r>
          </w:p>
          <w:p w:rsidR="0097276E" w:rsidRPr="0070104A" w:rsidRDefault="0097276E" w:rsidP="007731EC">
            <w:pPr>
              <w:pStyle w:val="ListParagraph"/>
              <w:numPr>
                <w:ilvl w:val="2"/>
                <w:numId w:val="96"/>
              </w:numPr>
              <w:tabs>
                <w:tab w:val="left" w:pos="8640"/>
              </w:tabs>
              <w:ind w:left="252" w:hanging="180"/>
              <w:rPr>
                <w:rFonts w:asciiTheme="majorBidi" w:hAnsiTheme="majorBidi" w:cstheme="majorBidi"/>
                <w:bCs/>
                <w:sz w:val="20"/>
              </w:rPr>
            </w:pPr>
            <w:r>
              <w:rPr>
                <w:rFonts w:asciiTheme="majorBidi" w:hAnsiTheme="majorBidi" w:cstheme="majorBidi"/>
                <w:bCs/>
                <w:sz w:val="20"/>
              </w:rPr>
              <w:t>PDU included</w:t>
            </w:r>
          </w:p>
        </w:tc>
        <w:tc>
          <w:tcPr>
            <w:tcW w:w="2970" w:type="dxa"/>
          </w:tcPr>
          <w:p w:rsidR="0097276E" w:rsidRDefault="0097276E" w:rsidP="007731EC">
            <w:pPr>
              <w:pStyle w:val="ListParagraph"/>
              <w:numPr>
                <w:ilvl w:val="2"/>
                <w:numId w:val="96"/>
              </w:numPr>
              <w:tabs>
                <w:tab w:val="left" w:pos="8640"/>
              </w:tabs>
              <w:ind w:left="252" w:hanging="180"/>
              <w:rPr>
                <w:rFonts w:asciiTheme="majorBidi" w:hAnsiTheme="majorBidi" w:cstheme="majorBidi"/>
                <w:bCs/>
                <w:sz w:val="20"/>
              </w:rPr>
            </w:pPr>
          </w:p>
        </w:tc>
      </w:tr>
      <w:tr w:rsidR="0097276E" w:rsidRPr="00F96DCA" w:rsidTr="00C20F7A">
        <w:trPr>
          <w:trHeight w:val="359"/>
        </w:trPr>
        <w:tc>
          <w:tcPr>
            <w:tcW w:w="9270" w:type="dxa"/>
            <w:gridSpan w:val="7"/>
            <w:shd w:val="clear" w:color="auto" w:fill="D9D9D9" w:themeFill="background1" w:themeFillShade="D9"/>
            <w:vAlign w:val="center"/>
          </w:tcPr>
          <w:p w:rsidR="0097276E" w:rsidRPr="00852B84" w:rsidRDefault="0097276E" w:rsidP="00FA7FCC">
            <w:pPr>
              <w:tabs>
                <w:tab w:val="left" w:pos="8640"/>
              </w:tabs>
              <w:jc w:val="center"/>
              <w:rPr>
                <w:rFonts w:asciiTheme="majorBidi" w:hAnsiTheme="majorBidi" w:cstheme="majorBidi"/>
                <w:b/>
                <w:bCs/>
                <w:sz w:val="20"/>
                <w:szCs w:val="16"/>
              </w:rPr>
            </w:pPr>
            <w:r>
              <w:rPr>
                <w:rFonts w:asciiTheme="majorBidi" w:hAnsiTheme="majorBidi" w:cstheme="majorBidi"/>
                <w:b/>
                <w:bCs/>
                <w:sz w:val="20"/>
                <w:szCs w:val="16"/>
              </w:rPr>
              <w:t>3.</w:t>
            </w:r>
            <w:r w:rsidR="00A05DA8">
              <w:rPr>
                <w:rFonts w:asciiTheme="majorBidi" w:hAnsiTheme="majorBidi" w:cstheme="majorBidi"/>
                <w:b/>
                <w:bCs/>
                <w:sz w:val="20"/>
                <w:szCs w:val="16"/>
              </w:rPr>
              <w:t>5</w:t>
            </w:r>
            <w:r>
              <w:rPr>
                <w:rFonts w:asciiTheme="majorBidi" w:hAnsiTheme="majorBidi" w:cstheme="majorBidi"/>
                <w:b/>
                <w:bCs/>
                <w:sz w:val="20"/>
                <w:szCs w:val="16"/>
              </w:rPr>
              <w:t xml:space="preserve"> Gym</w:t>
            </w:r>
          </w:p>
        </w:tc>
      </w:tr>
      <w:tr w:rsidR="0097276E" w:rsidRPr="00603B8B" w:rsidTr="00C20F7A">
        <w:trPr>
          <w:trHeight w:val="764"/>
        </w:trPr>
        <w:tc>
          <w:tcPr>
            <w:tcW w:w="630" w:type="dxa"/>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3.</w:t>
            </w:r>
            <w:r w:rsidR="00A05DA8">
              <w:rPr>
                <w:rFonts w:asciiTheme="majorBidi" w:hAnsiTheme="majorBidi" w:cstheme="majorBidi"/>
                <w:sz w:val="20"/>
                <w:szCs w:val="16"/>
              </w:rPr>
              <w:t>5</w:t>
            </w:r>
            <w:r>
              <w:rPr>
                <w:rFonts w:asciiTheme="majorBidi" w:hAnsiTheme="majorBidi" w:cstheme="majorBidi"/>
                <w:sz w:val="20"/>
                <w:szCs w:val="16"/>
              </w:rPr>
              <w:t>.1</w:t>
            </w:r>
          </w:p>
        </w:tc>
        <w:tc>
          <w:tcPr>
            <w:tcW w:w="1350" w:type="dxa"/>
            <w:gridSpan w:val="2"/>
            <w:vAlign w:val="center"/>
          </w:tcPr>
          <w:p w:rsidR="0097276E" w:rsidRDefault="0097276E" w:rsidP="00FA7FCC">
            <w:pPr>
              <w:pStyle w:val="ListParagraph"/>
              <w:tabs>
                <w:tab w:val="left" w:pos="8640"/>
              </w:tabs>
              <w:ind w:left="0"/>
              <w:rPr>
                <w:rFonts w:asciiTheme="majorBidi" w:hAnsiTheme="majorBidi" w:cstheme="majorBidi"/>
                <w:bCs/>
                <w:sz w:val="20"/>
              </w:rPr>
            </w:pPr>
            <w:r>
              <w:rPr>
                <w:rFonts w:asciiTheme="majorBidi" w:hAnsiTheme="majorBidi" w:cstheme="majorBidi"/>
                <w:bCs/>
                <w:sz w:val="20"/>
              </w:rPr>
              <w:t>Receiver</w:t>
            </w:r>
          </w:p>
        </w:tc>
        <w:tc>
          <w:tcPr>
            <w:tcW w:w="1530" w:type="dxa"/>
            <w:gridSpan w:val="2"/>
            <w:vAlign w:val="center"/>
          </w:tcPr>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Quantity: 1</w:t>
            </w:r>
          </w:p>
          <w:p w:rsidR="0097276E" w:rsidRPr="00852B84" w:rsidRDefault="0097276E" w:rsidP="00FA7FCC">
            <w:pPr>
              <w:pStyle w:val="ListParagraph"/>
              <w:tabs>
                <w:tab w:val="left" w:pos="8640"/>
              </w:tabs>
              <w:ind w:left="0"/>
              <w:rPr>
                <w:rFonts w:asciiTheme="majorBidi" w:hAnsiTheme="majorBidi" w:cstheme="majorBidi"/>
                <w:sz w:val="16"/>
                <w:szCs w:val="16"/>
              </w:rPr>
            </w:pP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Location: 12</w:t>
            </w:r>
            <w:r w:rsidRPr="00852B84">
              <w:rPr>
                <w:rFonts w:asciiTheme="majorBidi" w:hAnsiTheme="majorBidi" w:cstheme="majorBidi"/>
                <w:sz w:val="16"/>
                <w:szCs w:val="16"/>
                <w:vertAlign w:val="superscript"/>
              </w:rPr>
              <w:t>th</w:t>
            </w:r>
            <w:r w:rsidRPr="00852B84">
              <w:rPr>
                <w:rFonts w:asciiTheme="majorBidi" w:hAnsiTheme="majorBidi" w:cstheme="majorBidi"/>
                <w:sz w:val="16"/>
                <w:szCs w:val="16"/>
              </w:rPr>
              <w:t xml:space="preserve"> Floor</w:t>
            </w:r>
          </w:p>
        </w:tc>
        <w:tc>
          <w:tcPr>
            <w:tcW w:w="2790" w:type="dxa"/>
            <w:vAlign w:val="center"/>
          </w:tcPr>
          <w:p w:rsidR="0097276E" w:rsidRPr="00603B8B" w:rsidRDefault="0097276E" w:rsidP="007731EC">
            <w:pPr>
              <w:pStyle w:val="ListParagraph"/>
              <w:numPr>
                <w:ilvl w:val="2"/>
                <w:numId w:val="96"/>
              </w:numPr>
              <w:tabs>
                <w:tab w:val="left" w:pos="8640"/>
              </w:tabs>
              <w:ind w:left="252" w:hanging="180"/>
              <w:rPr>
                <w:rFonts w:asciiTheme="majorBidi" w:hAnsiTheme="majorBidi" w:cstheme="majorBidi"/>
                <w:bCs/>
                <w:sz w:val="20"/>
              </w:rPr>
            </w:pPr>
            <w:r>
              <w:rPr>
                <w:rFonts w:asciiTheme="majorBidi" w:hAnsiTheme="majorBidi" w:cstheme="majorBidi"/>
                <w:bCs/>
                <w:sz w:val="20"/>
              </w:rPr>
              <w:t>With Apple Airplay and Google Cast support</w:t>
            </w:r>
          </w:p>
        </w:tc>
        <w:tc>
          <w:tcPr>
            <w:tcW w:w="2970" w:type="dxa"/>
          </w:tcPr>
          <w:p w:rsidR="0097276E" w:rsidRDefault="0097276E" w:rsidP="007731EC">
            <w:pPr>
              <w:pStyle w:val="ListParagraph"/>
              <w:numPr>
                <w:ilvl w:val="2"/>
                <w:numId w:val="96"/>
              </w:numPr>
              <w:tabs>
                <w:tab w:val="left" w:pos="8640"/>
              </w:tabs>
              <w:ind w:left="252" w:hanging="180"/>
              <w:rPr>
                <w:rFonts w:asciiTheme="majorBidi" w:hAnsiTheme="majorBidi" w:cstheme="majorBidi"/>
                <w:bCs/>
                <w:sz w:val="20"/>
              </w:rPr>
            </w:pPr>
          </w:p>
        </w:tc>
      </w:tr>
      <w:tr w:rsidR="0097276E" w:rsidRPr="00603B8B" w:rsidTr="00C20F7A">
        <w:trPr>
          <w:trHeight w:val="962"/>
        </w:trPr>
        <w:tc>
          <w:tcPr>
            <w:tcW w:w="630" w:type="dxa"/>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3.</w:t>
            </w:r>
            <w:r w:rsidR="00A05DA8">
              <w:rPr>
                <w:rFonts w:asciiTheme="majorBidi" w:hAnsiTheme="majorBidi" w:cstheme="majorBidi"/>
                <w:sz w:val="20"/>
                <w:szCs w:val="16"/>
              </w:rPr>
              <w:t>5</w:t>
            </w:r>
            <w:r>
              <w:rPr>
                <w:rFonts w:asciiTheme="majorBidi" w:hAnsiTheme="majorBidi" w:cstheme="majorBidi"/>
                <w:sz w:val="20"/>
                <w:szCs w:val="16"/>
              </w:rPr>
              <w:t>.2</w:t>
            </w:r>
          </w:p>
        </w:tc>
        <w:tc>
          <w:tcPr>
            <w:tcW w:w="1350" w:type="dxa"/>
            <w:gridSpan w:val="2"/>
            <w:vAlign w:val="center"/>
          </w:tcPr>
          <w:p w:rsidR="0097276E" w:rsidRDefault="0097276E" w:rsidP="00FA7FCC">
            <w:pPr>
              <w:pStyle w:val="ListParagraph"/>
              <w:tabs>
                <w:tab w:val="left" w:pos="8640"/>
              </w:tabs>
              <w:ind w:left="0"/>
              <w:rPr>
                <w:rFonts w:asciiTheme="majorBidi" w:hAnsiTheme="majorBidi" w:cstheme="majorBidi"/>
                <w:bCs/>
                <w:sz w:val="20"/>
              </w:rPr>
            </w:pPr>
            <w:r>
              <w:rPr>
                <w:rFonts w:asciiTheme="majorBidi" w:hAnsiTheme="majorBidi" w:cstheme="majorBidi"/>
                <w:bCs/>
                <w:sz w:val="20"/>
              </w:rPr>
              <w:t>Ceiling Speakers</w:t>
            </w:r>
          </w:p>
        </w:tc>
        <w:tc>
          <w:tcPr>
            <w:tcW w:w="1530" w:type="dxa"/>
            <w:gridSpan w:val="2"/>
            <w:vAlign w:val="center"/>
          </w:tcPr>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Quantity: 4</w:t>
            </w:r>
          </w:p>
          <w:p w:rsidR="0097276E" w:rsidRPr="00852B84" w:rsidRDefault="0097276E" w:rsidP="00FA7FCC">
            <w:pPr>
              <w:pStyle w:val="ListParagraph"/>
              <w:tabs>
                <w:tab w:val="left" w:pos="8640"/>
              </w:tabs>
              <w:ind w:left="0"/>
              <w:rPr>
                <w:rFonts w:asciiTheme="majorBidi" w:hAnsiTheme="majorBidi" w:cstheme="majorBidi"/>
                <w:sz w:val="16"/>
                <w:szCs w:val="16"/>
              </w:rPr>
            </w:pP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Location: 9</w:t>
            </w:r>
            <w:r w:rsidRPr="00852B84">
              <w:rPr>
                <w:rFonts w:asciiTheme="majorBidi" w:hAnsiTheme="majorBidi" w:cstheme="majorBidi"/>
                <w:sz w:val="16"/>
                <w:szCs w:val="16"/>
                <w:vertAlign w:val="superscript"/>
              </w:rPr>
              <w:t>th</w:t>
            </w:r>
            <w:r w:rsidRPr="00852B84">
              <w:rPr>
                <w:rFonts w:asciiTheme="majorBidi" w:hAnsiTheme="majorBidi" w:cstheme="majorBidi"/>
                <w:sz w:val="16"/>
                <w:szCs w:val="16"/>
              </w:rPr>
              <w:t xml:space="preserve"> Floor</w:t>
            </w:r>
          </w:p>
        </w:tc>
        <w:tc>
          <w:tcPr>
            <w:tcW w:w="2790" w:type="dxa"/>
            <w:vAlign w:val="center"/>
          </w:tcPr>
          <w:p w:rsidR="0097276E" w:rsidRDefault="0097276E" w:rsidP="007731EC">
            <w:pPr>
              <w:pStyle w:val="ListParagraph"/>
              <w:numPr>
                <w:ilvl w:val="2"/>
                <w:numId w:val="96"/>
              </w:numPr>
              <w:tabs>
                <w:tab w:val="left" w:pos="8640"/>
              </w:tabs>
              <w:ind w:left="252" w:hanging="180"/>
              <w:rPr>
                <w:rFonts w:asciiTheme="majorBidi" w:hAnsiTheme="majorBidi" w:cstheme="majorBidi"/>
                <w:bCs/>
                <w:sz w:val="20"/>
              </w:rPr>
            </w:pPr>
            <w:r>
              <w:rPr>
                <w:rFonts w:asciiTheme="majorBidi" w:hAnsiTheme="majorBidi" w:cstheme="majorBidi"/>
                <w:bCs/>
                <w:sz w:val="20"/>
              </w:rPr>
              <w:t>Two-way wide dispersion</w:t>
            </w:r>
          </w:p>
          <w:p w:rsidR="0097276E" w:rsidRDefault="0097276E" w:rsidP="007731EC">
            <w:pPr>
              <w:pStyle w:val="ListParagraph"/>
              <w:numPr>
                <w:ilvl w:val="2"/>
                <w:numId w:val="96"/>
              </w:numPr>
              <w:tabs>
                <w:tab w:val="left" w:pos="8640"/>
              </w:tabs>
              <w:ind w:left="252" w:hanging="180"/>
              <w:rPr>
                <w:rFonts w:asciiTheme="majorBidi" w:hAnsiTheme="majorBidi" w:cstheme="majorBidi"/>
                <w:bCs/>
                <w:sz w:val="20"/>
              </w:rPr>
            </w:pPr>
            <w:r>
              <w:rPr>
                <w:rFonts w:asciiTheme="majorBidi" w:hAnsiTheme="majorBidi" w:cstheme="majorBidi"/>
                <w:bCs/>
                <w:sz w:val="20"/>
              </w:rPr>
              <w:t>Must be ceiling mounted</w:t>
            </w:r>
          </w:p>
        </w:tc>
        <w:tc>
          <w:tcPr>
            <w:tcW w:w="2970" w:type="dxa"/>
          </w:tcPr>
          <w:p w:rsidR="0097276E" w:rsidRDefault="0097276E" w:rsidP="007731EC">
            <w:pPr>
              <w:pStyle w:val="ListParagraph"/>
              <w:numPr>
                <w:ilvl w:val="2"/>
                <w:numId w:val="96"/>
              </w:numPr>
              <w:tabs>
                <w:tab w:val="left" w:pos="8640"/>
              </w:tabs>
              <w:ind w:left="252" w:hanging="180"/>
              <w:rPr>
                <w:rFonts w:asciiTheme="majorBidi" w:hAnsiTheme="majorBidi" w:cstheme="majorBidi"/>
                <w:bCs/>
                <w:sz w:val="20"/>
              </w:rPr>
            </w:pPr>
          </w:p>
        </w:tc>
      </w:tr>
      <w:tr w:rsidR="0097276E" w:rsidRPr="00603B8B" w:rsidTr="00C20F7A">
        <w:trPr>
          <w:trHeight w:val="962"/>
        </w:trPr>
        <w:tc>
          <w:tcPr>
            <w:tcW w:w="630" w:type="dxa"/>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3.</w:t>
            </w:r>
            <w:r w:rsidR="00A05DA8">
              <w:rPr>
                <w:rFonts w:asciiTheme="majorBidi" w:hAnsiTheme="majorBidi" w:cstheme="majorBidi"/>
                <w:sz w:val="20"/>
                <w:szCs w:val="16"/>
              </w:rPr>
              <w:t>5</w:t>
            </w:r>
            <w:r>
              <w:rPr>
                <w:rFonts w:asciiTheme="majorBidi" w:hAnsiTheme="majorBidi" w:cstheme="majorBidi"/>
                <w:sz w:val="20"/>
                <w:szCs w:val="16"/>
              </w:rPr>
              <w:t>.3</w:t>
            </w:r>
          </w:p>
        </w:tc>
        <w:tc>
          <w:tcPr>
            <w:tcW w:w="1350" w:type="dxa"/>
            <w:gridSpan w:val="2"/>
            <w:vAlign w:val="center"/>
          </w:tcPr>
          <w:p w:rsidR="0097276E" w:rsidRPr="00852B84" w:rsidRDefault="0097276E" w:rsidP="00FA7FCC">
            <w:pPr>
              <w:pStyle w:val="ListParagraph"/>
              <w:tabs>
                <w:tab w:val="left" w:pos="8640"/>
              </w:tabs>
              <w:ind w:left="0" w:right="-108"/>
              <w:rPr>
                <w:rFonts w:asciiTheme="majorBidi" w:hAnsiTheme="majorBidi" w:cstheme="majorBidi"/>
                <w:bCs/>
                <w:sz w:val="18"/>
                <w:szCs w:val="18"/>
              </w:rPr>
            </w:pPr>
            <w:r w:rsidRPr="00852B84">
              <w:rPr>
                <w:rFonts w:asciiTheme="majorBidi" w:hAnsiTheme="majorBidi" w:cstheme="majorBidi"/>
                <w:bCs/>
                <w:sz w:val="18"/>
                <w:szCs w:val="18"/>
              </w:rPr>
              <w:t>Multichannel Power Amplifier</w:t>
            </w:r>
          </w:p>
        </w:tc>
        <w:tc>
          <w:tcPr>
            <w:tcW w:w="1530" w:type="dxa"/>
            <w:gridSpan w:val="2"/>
            <w:vAlign w:val="center"/>
          </w:tcPr>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Quantity: 1</w:t>
            </w:r>
          </w:p>
          <w:p w:rsidR="0097276E" w:rsidRPr="00852B84" w:rsidRDefault="0097276E" w:rsidP="00FA7FCC">
            <w:pPr>
              <w:pStyle w:val="ListParagraph"/>
              <w:tabs>
                <w:tab w:val="left" w:pos="8640"/>
              </w:tabs>
              <w:ind w:left="0"/>
              <w:rPr>
                <w:rFonts w:asciiTheme="majorBidi" w:hAnsiTheme="majorBidi" w:cstheme="majorBidi"/>
                <w:sz w:val="16"/>
                <w:szCs w:val="16"/>
              </w:rPr>
            </w:pPr>
          </w:p>
          <w:p w:rsidR="0097276E" w:rsidRPr="00852B84" w:rsidRDefault="0097276E" w:rsidP="00FA7FCC">
            <w:pPr>
              <w:pStyle w:val="ListParagraph"/>
              <w:tabs>
                <w:tab w:val="left" w:pos="8640"/>
              </w:tabs>
              <w:ind w:left="0"/>
              <w:rPr>
                <w:rFonts w:asciiTheme="majorBidi" w:hAnsiTheme="majorBidi" w:cstheme="majorBidi"/>
                <w:sz w:val="16"/>
                <w:szCs w:val="16"/>
              </w:rPr>
            </w:pPr>
            <w:r w:rsidRPr="00852B84">
              <w:rPr>
                <w:rFonts w:asciiTheme="majorBidi" w:hAnsiTheme="majorBidi" w:cstheme="majorBidi"/>
                <w:sz w:val="16"/>
                <w:szCs w:val="16"/>
              </w:rPr>
              <w:t>Location: 9</w:t>
            </w:r>
            <w:r w:rsidRPr="00852B84">
              <w:rPr>
                <w:rFonts w:asciiTheme="majorBidi" w:hAnsiTheme="majorBidi" w:cstheme="majorBidi"/>
                <w:sz w:val="16"/>
                <w:szCs w:val="16"/>
                <w:vertAlign w:val="superscript"/>
              </w:rPr>
              <w:t>th</w:t>
            </w:r>
            <w:r w:rsidRPr="00852B84">
              <w:rPr>
                <w:rFonts w:asciiTheme="majorBidi" w:hAnsiTheme="majorBidi" w:cstheme="majorBidi"/>
                <w:sz w:val="16"/>
                <w:szCs w:val="16"/>
              </w:rPr>
              <w:t xml:space="preserve"> Floor</w:t>
            </w:r>
          </w:p>
        </w:tc>
        <w:tc>
          <w:tcPr>
            <w:tcW w:w="2790" w:type="dxa"/>
            <w:vAlign w:val="center"/>
          </w:tcPr>
          <w:p w:rsidR="0097276E" w:rsidRDefault="0097276E" w:rsidP="007731EC">
            <w:pPr>
              <w:pStyle w:val="ListParagraph"/>
              <w:numPr>
                <w:ilvl w:val="2"/>
                <w:numId w:val="96"/>
              </w:numPr>
              <w:tabs>
                <w:tab w:val="left" w:pos="8640"/>
              </w:tabs>
              <w:ind w:left="252" w:hanging="180"/>
              <w:rPr>
                <w:rFonts w:asciiTheme="majorBidi" w:hAnsiTheme="majorBidi" w:cstheme="majorBidi"/>
                <w:bCs/>
                <w:sz w:val="20"/>
              </w:rPr>
            </w:pPr>
            <w:r>
              <w:rPr>
                <w:rFonts w:asciiTheme="majorBidi" w:hAnsiTheme="majorBidi" w:cstheme="majorBidi"/>
                <w:bCs/>
                <w:sz w:val="20"/>
              </w:rPr>
              <w:t>Enough power to drive 4 ceiling speakers</w:t>
            </w:r>
          </w:p>
        </w:tc>
        <w:tc>
          <w:tcPr>
            <w:tcW w:w="2970" w:type="dxa"/>
          </w:tcPr>
          <w:p w:rsidR="0097276E" w:rsidRDefault="0097276E" w:rsidP="007731EC">
            <w:pPr>
              <w:pStyle w:val="ListParagraph"/>
              <w:numPr>
                <w:ilvl w:val="2"/>
                <w:numId w:val="96"/>
              </w:numPr>
              <w:tabs>
                <w:tab w:val="left" w:pos="8640"/>
              </w:tabs>
              <w:ind w:left="252" w:hanging="180"/>
              <w:rPr>
                <w:rFonts w:asciiTheme="majorBidi" w:hAnsiTheme="majorBidi" w:cstheme="majorBidi"/>
                <w:bCs/>
                <w:sz w:val="20"/>
              </w:rPr>
            </w:pPr>
          </w:p>
        </w:tc>
      </w:tr>
    </w:tbl>
    <w:p w:rsidR="0097276E" w:rsidRDefault="0097276E" w:rsidP="0097276E">
      <w:pPr>
        <w:tabs>
          <w:tab w:val="left" w:pos="8640"/>
        </w:tabs>
        <w:rPr>
          <w:rFonts w:asciiTheme="majorBidi" w:hAnsiTheme="majorBidi" w:cstheme="majorBidi"/>
          <w:b/>
          <w:sz w:val="20"/>
          <w:u w:val="single"/>
        </w:rPr>
      </w:pPr>
    </w:p>
    <w:p w:rsidR="00F84C11" w:rsidRDefault="00F84C11" w:rsidP="0097276E">
      <w:pPr>
        <w:tabs>
          <w:tab w:val="left" w:pos="8640"/>
        </w:tabs>
        <w:rPr>
          <w:rFonts w:asciiTheme="majorBidi" w:hAnsiTheme="majorBidi" w:cstheme="majorBidi"/>
          <w:b/>
          <w:sz w:val="20"/>
          <w:u w:val="single"/>
        </w:rPr>
      </w:pPr>
    </w:p>
    <w:p w:rsidR="0097276E" w:rsidRPr="003C3761" w:rsidRDefault="0097276E" w:rsidP="0097276E">
      <w:pPr>
        <w:pStyle w:val="ListParagraph"/>
        <w:ind w:left="0"/>
        <w:jc w:val="center"/>
        <w:rPr>
          <w:rFonts w:asciiTheme="majorBidi" w:hAnsiTheme="majorBidi" w:cstheme="majorBidi"/>
          <w:b/>
          <w:bCs/>
        </w:rPr>
      </w:pPr>
      <w:r>
        <w:rPr>
          <w:rFonts w:asciiTheme="majorBidi" w:hAnsiTheme="majorBidi" w:cstheme="majorBidi"/>
          <w:b/>
          <w:bCs/>
          <w:szCs w:val="24"/>
        </w:rPr>
        <w:t xml:space="preserve">Table 4: </w:t>
      </w:r>
      <w:r w:rsidRPr="003C3761">
        <w:rPr>
          <w:rFonts w:asciiTheme="majorBidi" w:hAnsiTheme="majorBidi" w:cstheme="majorBidi"/>
          <w:b/>
          <w:bCs/>
          <w:szCs w:val="24"/>
        </w:rPr>
        <w:t>Public Announce (PA) System</w:t>
      </w:r>
    </w:p>
    <w:tbl>
      <w:tblPr>
        <w:tblStyle w:val="TableGrid"/>
        <w:tblW w:w="9198" w:type="dxa"/>
        <w:tblInd w:w="360" w:type="dxa"/>
        <w:tblLayout w:type="fixed"/>
        <w:tblLook w:val="04A0" w:firstRow="1" w:lastRow="0" w:firstColumn="1" w:lastColumn="0" w:noHBand="0" w:noVBand="1"/>
      </w:tblPr>
      <w:tblGrid>
        <w:gridCol w:w="648"/>
        <w:gridCol w:w="1260"/>
        <w:gridCol w:w="1440"/>
        <w:gridCol w:w="2880"/>
        <w:gridCol w:w="2970"/>
      </w:tblGrid>
      <w:tr w:rsidR="00F34D54" w:rsidRPr="00C051D9">
        <w:trPr>
          <w:trHeight w:val="341"/>
        </w:trPr>
        <w:tc>
          <w:tcPr>
            <w:tcW w:w="648" w:type="dxa"/>
            <w:shd w:val="clear" w:color="auto" w:fill="A6A6A6" w:themeFill="background1" w:themeFillShade="A6"/>
            <w:vAlign w:val="center"/>
          </w:tcPr>
          <w:p w:rsidR="00F34D54" w:rsidRPr="00C051D9" w:rsidRDefault="00F34D54" w:rsidP="00FA7FCC">
            <w:pPr>
              <w:tabs>
                <w:tab w:val="left" w:pos="8640"/>
              </w:tabs>
              <w:jc w:val="center"/>
              <w:rPr>
                <w:rFonts w:asciiTheme="majorBidi" w:hAnsiTheme="majorBidi" w:cstheme="majorBidi"/>
                <w:b/>
                <w:bCs/>
                <w:i/>
                <w:iCs/>
                <w:sz w:val="18"/>
                <w:szCs w:val="14"/>
              </w:rPr>
            </w:pPr>
            <w:r>
              <w:rPr>
                <w:rFonts w:asciiTheme="majorBidi" w:hAnsiTheme="majorBidi" w:cstheme="majorBidi"/>
                <w:b/>
                <w:bCs/>
                <w:i/>
                <w:iCs/>
                <w:sz w:val="18"/>
                <w:szCs w:val="14"/>
              </w:rPr>
              <w:t>a</w:t>
            </w:r>
          </w:p>
        </w:tc>
        <w:tc>
          <w:tcPr>
            <w:tcW w:w="5580" w:type="dxa"/>
            <w:gridSpan w:val="3"/>
            <w:shd w:val="clear" w:color="auto" w:fill="A6A6A6" w:themeFill="background1" w:themeFillShade="A6"/>
            <w:vAlign w:val="center"/>
          </w:tcPr>
          <w:p w:rsidR="00F34D54" w:rsidRPr="00C051D9" w:rsidRDefault="00F34D54" w:rsidP="00FA7FCC">
            <w:pPr>
              <w:pStyle w:val="ListParagraph"/>
              <w:tabs>
                <w:tab w:val="left" w:pos="8640"/>
              </w:tabs>
              <w:ind w:left="0"/>
              <w:jc w:val="center"/>
              <w:rPr>
                <w:rFonts w:asciiTheme="majorBidi" w:hAnsiTheme="majorBidi" w:cstheme="majorBidi"/>
                <w:b/>
                <w:bCs/>
                <w:i/>
                <w:iCs/>
                <w:sz w:val="18"/>
                <w:szCs w:val="14"/>
              </w:rPr>
            </w:pPr>
            <w:r>
              <w:rPr>
                <w:rFonts w:asciiTheme="majorBidi" w:hAnsiTheme="majorBidi" w:cstheme="majorBidi"/>
                <w:b/>
                <w:bCs/>
                <w:i/>
                <w:iCs/>
                <w:sz w:val="18"/>
                <w:szCs w:val="14"/>
              </w:rPr>
              <w:t>b</w:t>
            </w:r>
          </w:p>
        </w:tc>
        <w:tc>
          <w:tcPr>
            <w:tcW w:w="2970" w:type="dxa"/>
            <w:shd w:val="clear" w:color="auto" w:fill="A6A6A6" w:themeFill="background1" w:themeFillShade="A6"/>
            <w:vAlign w:val="center"/>
          </w:tcPr>
          <w:p w:rsidR="00F34D54" w:rsidRPr="00C051D9" w:rsidRDefault="00F34D54" w:rsidP="00FA7FCC">
            <w:pPr>
              <w:pStyle w:val="ListParagraph"/>
              <w:tabs>
                <w:tab w:val="left" w:pos="8640"/>
              </w:tabs>
              <w:ind w:left="0"/>
              <w:jc w:val="center"/>
              <w:rPr>
                <w:rFonts w:asciiTheme="majorBidi" w:hAnsiTheme="majorBidi" w:cstheme="majorBidi"/>
                <w:b/>
                <w:bCs/>
                <w:i/>
                <w:iCs/>
                <w:sz w:val="18"/>
                <w:szCs w:val="14"/>
              </w:rPr>
            </w:pPr>
            <w:r>
              <w:rPr>
                <w:rFonts w:asciiTheme="majorBidi" w:hAnsiTheme="majorBidi" w:cstheme="majorBidi"/>
                <w:b/>
                <w:bCs/>
                <w:i/>
                <w:iCs/>
                <w:sz w:val="18"/>
                <w:szCs w:val="14"/>
              </w:rPr>
              <w:t>c</w:t>
            </w:r>
          </w:p>
        </w:tc>
      </w:tr>
      <w:tr w:rsidR="00F34D54" w:rsidRPr="00C051D9">
        <w:trPr>
          <w:trHeight w:val="341"/>
        </w:trPr>
        <w:tc>
          <w:tcPr>
            <w:tcW w:w="648" w:type="dxa"/>
            <w:shd w:val="clear" w:color="auto" w:fill="A6A6A6" w:themeFill="background1" w:themeFillShade="A6"/>
            <w:vAlign w:val="center"/>
          </w:tcPr>
          <w:p w:rsidR="00F34D54" w:rsidRPr="00C051D9" w:rsidRDefault="00F34D54" w:rsidP="00FA7FCC">
            <w:pPr>
              <w:tabs>
                <w:tab w:val="left" w:pos="8640"/>
              </w:tabs>
              <w:jc w:val="center"/>
              <w:rPr>
                <w:rFonts w:asciiTheme="majorBidi" w:hAnsiTheme="majorBidi" w:cstheme="majorBidi"/>
                <w:b/>
                <w:bCs/>
                <w:i/>
                <w:iCs/>
                <w:sz w:val="18"/>
                <w:szCs w:val="14"/>
              </w:rPr>
            </w:pPr>
            <w:r>
              <w:rPr>
                <w:rFonts w:asciiTheme="majorBidi" w:hAnsiTheme="majorBidi" w:cstheme="majorBidi"/>
                <w:b/>
                <w:bCs/>
                <w:i/>
                <w:iCs/>
                <w:sz w:val="18"/>
                <w:szCs w:val="14"/>
              </w:rPr>
              <w:t>#</w:t>
            </w:r>
          </w:p>
        </w:tc>
        <w:tc>
          <w:tcPr>
            <w:tcW w:w="5580" w:type="dxa"/>
            <w:gridSpan w:val="3"/>
            <w:shd w:val="clear" w:color="auto" w:fill="A6A6A6" w:themeFill="background1" w:themeFillShade="A6"/>
            <w:vAlign w:val="center"/>
          </w:tcPr>
          <w:p w:rsidR="00F34D54" w:rsidRPr="00C051D9" w:rsidRDefault="00F34D54" w:rsidP="0016556C">
            <w:pPr>
              <w:pStyle w:val="ListParagraph"/>
              <w:tabs>
                <w:tab w:val="left" w:pos="8640"/>
              </w:tabs>
              <w:ind w:left="0"/>
              <w:jc w:val="center"/>
              <w:rPr>
                <w:rFonts w:asciiTheme="majorBidi" w:hAnsiTheme="majorBidi" w:cstheme="majorBidi"/>
                <w:b/>
                <w:bCs/>
                <w:i/>
                <w:iCs/>
                <w:sz w:val="18"/>
                <w:szCs w:val="14"/>
              </w:rPr>
            </w:pPr>
            <w:r w:rsidRPr="00C051D9">
              <w:rPr>
                <w:rFonts w:asciiTheme="majorBidi" w:hAnsiTheme="majorBidi" w:cstheme="majorBidi"/>
                <w:b/>
                <w:bCs/>
                <w:i/>
                <w:iCs/>
                <w:sz w:val="18"/>
                <w:szCs w:val="14"/>
              </w:rPr>
              <w:t>Item description and full technical specification required</w:t>
            </w:r>
          </w:p>
        </w:tc>
        <w:tc>
          <w:tcPr>
            <w:tcW w:w="2970" w:type="dxa"/>
            <w:shd w:val="clear" w:color="auto" w:fill="A6A6A6" w:themeFill="background1" w:themeFillShade="A6"/>
            <w:vAlign w:val="center"/>
          </w:tcPr>
          <w:p w:rsidR="00F34D54" w:rsidRPr="00C051D9" w:rsidRDefault="00F34D54" w:rsidP="00FA7FCC">
            <w:pPr>
              <w:pStyle w:val="ListParagraph"/>
              <w:tabs>
                <w:tab w:val="left" w:pos="8640"/>
              </w:tabs>
              <w:ind w:left="0"/>
              <w:rPr>
                <w:rFonts w:asciiTheme="majorBidi" w:hAnsiTheme="majorBidi" w:cstheme="majorBidi"/>
                <w:b/>
                <w:bCs/>
                <w:i/>
                <w:iCs/>
                <w:sz w:val="18"/>
                <w:szCs w:val="14"/>
              </w:rPr>
            </w:pPr>
            <w:r w:rsidRPr="00C051D9">
              <w:rPr>
                <w:rFonts w:asciiTheme="majorBidi" w:hAnsiTheme="majorBidi" w:cstheme="majorBidi"/>
                <w:b/>
                <w:bCs/>
                <w:i/>
                <w:iCs/>
                <w:sz w:val="18"/>
                <w:szCs w:val="14"/>
              </w:rPr>
              <w:t>Specification and compliance of items offered</w:t>
            </w:r>
          </w:p>
        </w:tc>
      </w:tr>
      <w:tr w:rsidR="0097276E" w:rsidRPr="004206C0">
        <w:trPr>
          <w:trHeight w:val="1304"/>
        </w:trPr>
        <w:tc>
          <w:tcPr>
            <w:tcW w:w="648" w:type="dxa"/>
            <w:vAlign w:val="center"/>
          </w:tcPr>
          <w:p w:rsidR="0097276E" w:rsidRPr="00DA6341"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4.1</w:t>
            </w:r>
          </w:p>
        </w:tc>
        <w:tc>
          <w:tcPr>
            <w:tcW w:w="1260" w:type="dxa"/>
            <w:vAlign w:val="center"/>
          </w:tcPr>
          <w:p w:rsidR="0097276E" w:rsidRPr="00DA6341"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Digital Message Announcer</w:t>
            </w:r>
          </w:p>
        </w:tc>
        <w:tc>
          <w:tcPr>
            <w:tcW w:w="1440" w:type="dxa"/>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 xml:space="preserve">Quantity: </w:t>
            </w:r>
          </w:p>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1 / room</w:t>
            </w:r>
          </w:p>
          <w:p w:rsidR="0097276E" w:rsidRDefault="0097276E" w:rsidP="00FA7FCC">
            <w:pPr>
              <w:pStyle w:val="ListParagraph"/>
              <w:tabs>
                <w:tab w:val="left" w:pos="8640"/>
              </w:tabs>
              <w:ind w:left="0"/>
              <w:rPr>
                <w:rFonts w:asciiTheme="majorBidi" w:hAnsiTheme="majorBidi" w:cstheme="majorBidi"/>
                <w:sz w:val="20"/>
                <w:szCs w:val="16"/>
              </w:rPr>
            </w:pPr>
          </w:p>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Location:</w:t>
            </w:r>
          </w:p>
          <w:p w:rsidR="0097276E" w:rsidRPr="00DA6341" w:rsidRDefault="0097276E" w:rsidP="00FA7FCC">
            <w:pPr>
              <w:pStyle w:val="ListParagraph"/>
              <w:tabs>
                <w:tab w:val="left" w:pos="8640"/>
              </w:tabs>
              <w:ind w:left="0"/>
              <w:rPr>
                <w:rFonts w:asciiTheme="majorBidi" w:hAnsiTheme="majorBidi" w:cstheme="majorBidi"/>
                <w:sz w:val="20"/>
                <w:szCs w:val="16"/>
              </w:rPr>
            </w:pPr>
          </w:p>
        </w:tc>
        <w:tc>
          <w:tcPr>
            <w:tcW w:w="2880" w:type="dxa"/>
            <w:vAlign w:val="center"/>
          </w:tcPr>
          <w:p w:rsidR="0097276E" w:rsidRPr="00DB3BCE"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DB3BCE">
              <w:rPr>
                <w:rFonts w:asciiTheme="majorBidi" w:hAnsiTheme="majorBidi" w:cstheme="majorBidi"/>
                <w:bCs/>
                <w:sz w:val="20"/>
              </w:rPr>
              <w:t>Plays MP3 files or WAV files</w:t>
            </w:r>
          </w:p>
          <w:p w:rsidR="0097276E" w:rsidRPr="00DB3BCE"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DB3BCE">
              <w:rPr>
                <w:rFonts w:asciiTheme="majorBidi" w:hAnsiTheme="majorBidi" w:cstheme="majorBidi"/>
                <w:bCs/>
                <w:sz w:val="20"/>
              </w:rPr>
              <w:t>Standard SD card digital message storage</w:t>
            </w:r>
          </w:p>
          <w:p w:rsidR="0097276E" w:rsidRPr="00DB3BCE"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DB3BCE">
              <w:rPr>
                <w:rFonts w:asciiTheme="majorBidi" w:hAnsiTheme="majorBidi" w:cstheme="majorBidi"/>
                <w:bCs/>
                <w:sz w:val="20"/>
              </w:rPr>
              <w:t>On board Play, FF, Rewind and Stop controls (with remote capability)</w:t>
            </w:r>
          </w:p>
          <w:p w:rsidR="0097276E" w:rsidRPr="00DB3BCE"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DB3BCE">
              <w:rPr>
                <w:rFonts w:asciiTheme="majorBidi" w:hAnsiTheme="majorBidi" w:cstheme="majorBidi"/>
                <w:bCs/>
                <w:sz w:val="20"/>
              </w:rPr>
              <w:t>Contact closure file replay triggers</w:t>
            </w:r>
          </w:p>
          <w:p w:rsidR="0097276E" w:rsidRPr="00DB3BCE"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DB3BCE">
              <w:rPr>
                <w:rFonts w:asciiTheme="majorBidi" w:hAnsiTheme="majorBidi" w:cstheme="majorBidi"/>
                <w:bCs/>
                <w:sz w:val="20"/>
              </w:rPr>
              <w:t>RS-485 control</w:t>
            </w:r>
          </w:p>
          <w:p w:rsidR="0097276E" w:rsidRPr="00DB3BCE"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DB3BCE">
              <w:rPr>
                <w:rFonts w:asciiTheme="majorBidi" w:hAnsiTheme="majorBidi" w:cstheme="majorBidi"/>
                <w:bCs/>
                <w:sz w:val="20"/>
              </w:rPr>
              <w:t>Capacity of up to 255 messages</w:t>
            </w:r>
          </w:p>
          <w:p w:rsidR="0097276E" w:rsidRPr="00DB3BCE"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DB3BCE">
              <w:rPr>
                <w:rFonts w:asciiTheme="majorBidi" w:hAnsiTheme="majorBidi" w:cstheme="majorBidi"/>
                <w:bCs/>
                <w:sz w:val="20"/>
              </w:rPr>
              <w:t>Stereo In/Out</w:t>
            </w:r>
          </w:p>
          <w:p w:rsidR="0097276E" w:rsidRPr="00DB3BCE" w:rsidRDefault="0097276E" w:rsidP="007731EC">
            <w:pPr>
              <w:pStyle w:val="ListParagraph"/>
              <w:numPr>
                <w:ilvl w:val="2"/>
                <w:numId w:val="96"/>
              </w:numPr>
              <w:tabs>
                <w:tab w:val="left" w:pos="8640"/>
              </w:tabs>
              <w:ind w:left="252" w:hanging="180"/>
              <w:rPr>
                <w:rFonts w:asciiTheme="majorBidi" w:hAnsiTheme="majorBidi" w:cstheme="majorBidi"/>
                <w:bCs/>
                <w:sz w:val="20"/>
              </w:rPr>
            </w:pPr>
            <w:r w:rsidRPr="00DB3BCE">
              <w:rPr>
                <w:rFonts w:asciiTheme="majorBidi" w:hAnsiTheme="majorBidi" w:cstheme="majorBidi"/>
                <w:bCs/>
                <w:sz w:val="20"/>
              </w:rPr>
              <w:t>Onboard 20-watt-per-channel D-class amplifier</w:t>
            </w:r>
          </w:p>
        </w:tc>
        <w:tc>
          <w:tcPr>
            <w:tcW w:w="2970" w:type="dxa"/>
          </w:tcPr>
          <w:p w:rsidR="0097276E" w:rsidRPr="00DB3BCE" w:rsidRDefault="0097276E" w:rsidP="007731EC">
            <w:pPr>
              <w:pStyle w:val="ListParagraph"/>
              <w:numPr>
                <w:ilvl w:val="2"/>
                <w:numId w:val="96"/>
              </w:numPr>
              <w:tabs>
                <w:tab w:val="left" w:pos="8640"/>
              </w:tabs>
              <w:ind w:left="252" w:hanging="180"/>
              <w:rPr>
                <w:rFonts w:asciiTheme="majorBidi" w:hAnsiTheme="majorBidi" w:cstheme="majorBidi"/>
                <w:bCs/>
                <w:sz w:val="20"/>
              </w:rPr>
            </w:pPr>
          </w:p>
        </w:tc>
      </w:tr>
      <w:tr w:rsidR="0097276E" w:rsidRPr="004206C0">
        <w:trPr>
          <w:trHeight w:val="1304"/>
        </w:trPr>
        <w:tc>
          <w:tcPr>
            <w:tcW w:w="648" w:type="dxa"/>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4.2</w:t>
            </w:r>
          </w:p>
        </w:tc>
        <w:tc>
          <w:tcPr>
            <w:tcW w:w="1260" w:type="dxa"/>
            <w:vAlign w:val="center"/>
          </w:tcPr>
          <w:p w:rsidR="0097276E" w:rsidRDefault="0097276E" w:rsidP="00FA7FCC">
            <w:pPr>
              <w:pStyle w:val="ListParagraph"/>
              <w:tabs>
                <w:tab w:val="left" w:pos="8640"/>
              </w:tabs>
              <w:ind w:left="0"/>
              <w:rPr>
                <w:rFonts w:asciiTheme="majorBidi" w:hAnsiTheme="majorBidi" w:cstheme="majorBidi"/>
                <w:sz w:val="20"/>
                <w:szCs w:val="16"/>
              </w:rPr>
            </w:pPr>
            <w:r w:rsidRPr="0070104A">
              <w:rPr>
                <w:rFonts w:asciiTheme="majorBidi" w:hAnsiTheme="majorBidi" w:cstheme="majorBidi"/>
                <w:bCs/>
                <w:sz w:val="20"/>
              </w:rPr>
              <w:t>Digital Matrix Mixer/Pre-Amplifier</w:t>
            </w:r>
          </w:p>
        </w:tc>
        <w:tc>
          <w:tcPr>
            <w:tcW w:w="1440" w:type="dxa"/>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 xml:space="preserve">Quantity: </w:t>
            </w:r>
          </w:p>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1 / room</w:t>
            </w:r>
          </w:p>
          <w:p w:rsidR="0097276E" w:rsidRDefault="0097276E" w:rsidP="00FA7FCC">
            <w:pPr>
              <w:pStyle w:val="ListParagraph"/>
              <w:tabs>
                <w:tab w:val="left" w:pos="8640"/>
              </w:tabs>
              <w:ind w:left="0"/>
              <w:rPr>
                <w:rFonts w:asciiTheme="majorBidi" w:hAnsiTheme="majorBidi" w:cstheme="majorBidi"/>
                <w:sz w:val="20"/>
                <w:szCs w:val="16"/>
              </w:rPr>
            </w:pPr>
          </w:p>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Location:</w:t>
            </w:r>
          </w:p>
          <w:p w:rsidR="0097276E" w:rsidRPr="00DA6341" w:rsidRDefault="0097276E" w:rsidP="00FA7FCC">
            <w:pPr>
              <w:pStyle w:val="ListParagraph"/>
              <w:tabs>
                <w:tab w:val="left" w:pos="8640"/>
              </w:tabs>
              <w:ind w:left="0"/>
              <w:rPr>
                <w:rFonts w:asciiTheme="majorBidi" w:hAnsiTheme="majorBidi" w:cstheme="majorBidi"/>
                <w:sz w:val="20"/>
                <w:szCs w:val="16"/>
              </w:rPr>
            </w:pPr>
          </w:p>
        </w:tc>
        <w:tc>
          <w:tcPr>
            <w:tcW w:w="2880" w:type="dxa"/>
            <w:vAlign w:val="center"/>
          </w:tcPr>
          <w:p w:rsidR="0097276E" w:rsidRPr="00DB3BCE" w:rsidRDefault="0097276E" w:rsidP="007731EC">
            <w:pPr>
              <w:pStyle w:val="ListParagraph"/>
              <w:numPr>
                <w:ilvl w:val="2"/>
                <w:numId w:val="96"/>
              </w:numPr>
              <w:tabs>
                <w:tab w:val="left" w:pos="8640"/>
              </w:tabs>
              <w:ind w:left="252" w:hanging="180"/>
              <w:rPr>
                <w:rFonts w:asciiTheme="majorBidi" w:hAnsiTheme="majorBidi" w:cstheme="majorBidi"/>
                <w:bCs/>
                <w:sz w:val="20"/>
              </w:rPr>
            </w:pPr>
            <w:r>
              <w:rPr>
                <w:rFonts w:asciiTheme="majorBidi" w:hAnsiTheme="majorBidi" w:cstheme="majorBidi"/>
                <w:bCs/>
                <w:sz w:val="20"/>
              </w:rPr>
              <w:t>2 audio inputs</w:t>
            </w:r>
          </w:p>
        </w:tc>
        <w:tc>
          <w:tcPr>
            <w:tcW w:w="2970" w:type="dxa"/>
          </w:tcPr>
          <w:p w:rsidR="0097276E" w:rsidRDefault="0097276E" w:rsidP="007731EC">
            <w:pPr>
              <w:pStyle w:val="ListParagraph"/>
              <w:numPr>
                <w:ilvl w:val="2"/>
                <w:numId w:val="96"/>
              </w:numPr>
              <w:tabs>
                <w:tab w:val="left" w:pos="8640"/>
              </w:tabs>
              <w:ind w:left="252" w:hanging="180"/>
              <w:rPr>
                <w:rFonts w:asciiTheme="majorBidi" w:hAnsiTheme="majorBidi" w:cstheme="majorBidi"/>
                <w:bCs/>
                <w:sz w:val="20"/>
              </w:rPr>
            </w:pPr>
          </w:p>
        </w:tc>
      </w:tr>
      <w:tr w:rsidR="0097276E" w:rsidRPr="004206C0">
        <w:trPr>
          <w:trHeight w:val="1304"/>
        </w:trPr>
        <w:tc>
          <w:tcPr>
            <w:tcW w:w="648" w:type="dxa"/>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4.3</w:t>
            </w:r>
          </w:p>
        </w:tc>
        <w:tc>
          <w:tcPr>
            <w:tcW w:w="1260" w:type="dxa"/>
            <w:vAlign w:val="center"/>
          </w:tcPr>
          <w:p w:rsidR="0097276E" w:rsidRPr="0070104A" w:rsidRDefault="0097276E" w:rsidP="00FA7FCC">
            <w:pPr>
              <w:pStyle w:val="ListParagraph"/>
              <w:tabs>
                <w:tab w:val="left" w:pos="8640"/>
              </w:tabs>
              <w:ind w:left="0"/>
              <w:rPr>
                <w:rFonts w:asciiTheme="majorBidi" w:hAnsiTheme="majorBidi" w:cstheme="majorBidi"/>
                <w:bCs/>
                <w:sz w:val="20"/>
              </w:rPr>
            </w:pPr>
            <w:r w:rsidRPr="0070104A">
              <w:rPr>
                <w:rFonts w:asciiTheme="majorBidi" w:hAnsiTheme="majorBidi" w:cstheme="majorBidi"/>
                <w:bCs/>
                <w:sz w:val="20"/>
              </w:rPr>
              <w:t>Multichannel Power Amplifier</w:t>
            </w:r>
          </w:p>
        </w:tc>
        <w:tc>
          <w:tcPr>
            <w:tcW w:w="1440" w:type="dxa"/>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Quantity: 13</w:t>
            </w:r>
          </w:p>
          <w:p w:rsidR="0097276E" w:rsidRDefault="0097276E" w:rsidP="00FA7FCC">
            <w:pPr>
              <w:pStyle w:val="ListParagraph"/>
              <w:tabs>
                <w:tab w:val="left" w:pos="8640"/>
              </w:tabs>
              <w:ind w:left="0"/>
              <w:rPr>
                <w:rFonts w:asciiTheme="majorBidi" w:hAnsiTheme="majorBidi" w:cstheme="majorBidi"/>
                <w:sz w:val="20"/>
                <w:szCs w:val="16"/>
              </w:rPr>
            </w:pPr>
          </w:p>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Location:</w:t>
            </w:r>
          </w:p>
          <w:p w:rsidR="0097276E" w:rsidRPr="00DA6341" w:rsidRDefault="0097276E" w:rsidP="00FA7FCC">
            <w:pPr>
              <w:pStyle w:val="ListParagraph"/>
              <w:tabs>
                <w:tab w:val="left" w:pos="8640"/>
              </w:tabs>
              <w:ind w:left="0"/>
              <w:rPr>
                <w:rFonts w:asciiTheme="majorBidi" w:hAnsiTheme="majorBidi" w:cstheme="majorBidi"/>
                <w:sz w:val="20"/>
                <w:szCs w:val="16"/>
              </w:rPr>
            </w:pPr>
          </w:p>
        </w:tc>
        <w:tc>
          <w:tcPr>
            <w:tcW w:w="2880" w:type="dxa"/>
            <w:vAlign w:val="center"/>
          </w:tcPr>
          <w:p w:rsidR="0097276E" w:rsidRDefault="0097276E" w:rsidP="007731EC">
            <w:pPr>
              <w:pStyle w:val="ListParagraph"/>
              <w:numPr>
                <w:ilvl w:val="2"/>
                <w:numId w:val="96"/>
              </w:numPr>
              <w:tabs>
                <w:tab w:val="left" w:pos="8640"/>
              </w:tabs>
              <w:ind w:left="252" w:hanging="180"/>
              <w:rPr>
                <w:rFonts w:asciiTheme="majorBidi" w:hAnsiTheme="majorBidi" w:cstheme="majorBidi"/>
                <w:bCs/>
                <w:sz w:val="20"/>
              </w:rPr>
            </w:pPr>
            <w:r>
              <w:rPr>
                <w:rFonts w:asciiTheme="majorBidi" w:hAnsiTheme="majorBidi" w:cstheme="majorBidi"/>
                <w:bCs/>
                <w:sz w:val="20"/>
              </w:rPr>
              <w:t>One amplifier per floor</w:t>
            </w:r>
          </w:p>
          <w:p w:rsidR="0097276E" w:rsidRDefault="0097276E" w:rsidP="007731EC">
            <w:pPr>
              <w:pStyle w:val="ListParagraph"/>
              <w:numPr>
                <w:ilvl w:val="2"/>
                <w:numId w:val="96"/>
              </w:numPr>
              <w:tabs>
                <w:tab w:val="left" w:pos="8640"/>
              </w:tabs>
              <w:ind w:left="252" w:hanging="180"/>
              <w:rPr>
                <w:rFonts w:asciiTheme="majorBidi" w:hAnsiTheme="majorBidi" w:cstheme="majorBidi"/>
                <w:bCs/>
                <w:sz w:val="20"/>
              </w:rPr>
            </w:pPr>
            <w:r>
              <w:rPr>
                <w:rFonts w:asciiTheme="majorBidi" w:hAnsiTheme="majorBidi" w:cstheme="majorBidi"/>
                <w:bCs/>
                <w:sz w:val="20"/>
              </w:rPr>
              <w:t>4 channels</w:t>
            </w:r>
          </w:p>
          <w:p w:rsidR="0097276E" w:rsidRDefault="0097276E" w:rsidP="007731EC">
            <w:pPr>
              <w:pStyle w:val="ListParagraph"/>
              <w:numPr>
                <w:ilvl w:val="2"/>
                <w:numId w:val="96"/>
              </w:numPr>
              <w:tabs>
                <w:tab w:val="left" w:pos="8640"/>
              </w:tabs>
              <w:ind w:left="252" w:hanging="180"/>
              <w:rPr>
                <w:rFonts w:asciiTheme="majorBidi" w:hAnsiTheme="majorBidi" w:cstheme="majorBidi"/>
                <w:bCs/>
                <w:sz w:val="20"/>
              </w:rPr>
            </w:pPr>
            <w:r>
              <w:rPr>
                <w:rFonts w:asciiTheme="majorBidi" w:hAnsiTheme="majorBidi" w:cstheme="majorBidi"/>
                <w:bCs/>
                <w:sz w:val="20"/>
              </w:rPr>
              <w:t>500W per channel</w:t>
            </w:r>
          </w:p>
        </w:tc>
        <w:tc>
          <w:tcPr>
            <w:tcW w:w="2970" w:type="dxa"/>
          </w:tcPr>
          <w:p w:rsidR="0097276E" w:rsidRDefault="0097276E" w:rsidP="007731EC">
            <w:pPr>
              <w:pStyle w:val="ListParagraph"/>
              <w:numPr>
                <w:ilvl w:val="2"/>
                <w:numId w:val="96"/>
              </w:numPr>
              <w:tabs>
                <w:tab w:val="left" w:pos="8640"/>
              </w:tabs>
              <w:ind w:left="252" w:hanging="180"/>
              <w:rPr>
                <w:rFonts w:asciiTheme="majorBidi" w:hAnsiTheme="majorBidi" w:cstheme="majorBidi"/>
                <w:bCs/>
                <w:sz w:val="20"/>
              </w:rPr>
            </w:pPr>
          </w:p>
        </w:tc>
      </w:tr>
      <w:tr w:rsidR="0097276E" w:rsidRPr="004206C0">
        <w:trPr>
          <w:trHeight w:val="1304"/>
        </w:trPr>
        <w:tc>
          <w:tcPr>
            <w:tcW w:w="648" w:type="dxa"/>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lastRenderedPageBreak/>
              <w:t>4.4</w:t>
            </w:r>
          </w:p>
        </w:tc>
        <w:tc>
          <w:tcPr>
            <w:tcW w:w="1260" w:type="dxa"/>
            <w:vAlign w:val="center"/>
          </w:tcPr>
          <w:p w:rsidR="0097276E" w:rsidRPr="0070104A" w:rsidRDefault="0097276E" w:rsidP="00FA7FCC">
            <w:pPr>
              <w:pStyle w:val="ListParagraph"/>
              <w:tabs>
                <w:tab w:val="left" w:pos="8640"/>
              </w:tabs>
              <w:ind w:left="0"/>
              <w:rPr>
                <w:rFonts w:asciiTheme="majorBidi" w:hAnsiTheme="majorBidi" w:cstheme="majorBidi"/>
                <w:bCs/>
                <w:sz w:val="20"/>
              </w:rPr>
            </w:pPr>
            <w:r>
              <w:rPr>
                <w:rFonts w:asciiTheme="majorBidi" w:hAnsiTheme="majorBidi" w:cstheme="majorBidi"/>
                <w:bCs/>
                <w:sz w:val="20"/>
              </w:rPr>
              <w:t>Ceiling speaker</w:t>
            </w:r>
          </w:p>
        </w:tc>
        <w:tc>
          <w:tcPr>
            <w:tcW w:w="1440" w:type="dxa"/>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Quantity: 260</w:t>
            </w:r>
          </w:p>
        </w:tc>
        <w:tc>
          <w:tcPr>
            <w:tcW w:w="2880" w:type="dxa"/>
            <w:vAlign w:val="center"/>
          </w:tcPr>
          <w:p w:rsidR="0097276E" w:rsidRDefault="0097276E" w:rsidP="007731EC">
            <w:pPr>
              <w:pStyle w:val="ListParagraph"/>
              <w:numPr>
                <w:ilvl w:val="2"/>
                <w:numId w:val="96"/>
              </w:numPr>
              <w:tabs>
                <w:tab w:val="left" w:pos="8640"/>
              </w:tabs>
              <w:ind w:left="252" w:hanging="180"/>
              <w:rPr>
                <w:rFonts w:asciiTheme="majorBidi" w:hAnsiTheme="majorBidi" w:cstheme="majorBidi"/>
                <w:bCs/>
                <w:sz w:val="20"/>
              </w:rPr>
            </w:pPr>
            <w:r>
              <w:rPr>
                <w:rFonts w:asciiTheme="majorBidi" w:hAnsiTheme="majorBidi" w:cstheme="majorBidi"/>
                <w:bCs/>
                <w:sz w:val="20"/>
              </w:rPr>
              <w:t>20 speakers per floor</w:t>
            </w:r>
          </w:p>
          <w:p w:rsidR="0097276E" w:rsidRDefault="0097276E" w:rsidP="007731EC">
            <w:pPr>
              <w:pStyle w:val="ListParagraph"/>
              <w:numPr>
                <w:ilvl w:val="2"/>
                <w:numId w:val="96"/>
              </w:numPr>
              <w:tabs>
                <w:tab w:val="left" w:pos="8640"/>
              </w:tabs>
              <w:ind w:left="252" w:hanging="180"/>
              <w:rPr>
                <w:rFonts w:asciiTheme="majorBidi" w:hAnsiTheme="majorBidi" w:cstheme="majorBidi"/>
                <w:bCs/>
                <w:sz w:val="20"/>
              </w:rPr>
            </w:pPr>
            <w:r>
              <w:rPr>
                <w:rFonts w:asciiTheme="majorBidi" w:hAnsiTheme="majorBidi" w:cstheme="majorBidi"/>
                <w:bCs/>
                <w:sz w:val="20"/>
              </w:rPr>
              <w:t>Two-way wide dispersion</w:t>
            </w:r>
          </w:p>
          <w:p w:rsidR="0097276E" w:rsidRDefault="0097276E" w:rsidP="007731EC">
            <w:pPr>
              <w:pStyle w:val="ListParagraph"/>
              <w:numPr>
                <w:ilvl w:val="2"/>
                <w:numId w:val="96"/>
              </w:numPr>
              <w:tabs>
                <w:tab w:val="left" w:pos="8640"/>
              </w:tabs>
              <w:ind w:left="252" w:hanging="180"/>
              <w:rPr>
                <w:rFonts w:asciiTheme="majorBidi" w:hAnsiTheme="majorBidi" w:cstheme="majorBidi"/>
                <w:bCs/>
                <w:sz w:val="20"/>
              </w:rPr>
            </w:pPr>
            <w:r>
              <w:rPr>
                <w:rFonts w:asciiTheme="majorBidi" w:hAnsiTheme="majorBidi" w:cstheme="majorBidi"/>
                <w:bCs/>
                <w:sz w:val="20"/>
              </w:rPr>
              <w:t>Must be ceiling mounted</w:t>
            </w:r>
          </w:p>
        </w:tc>
        <w:tc>
          <w:tcPr>
            <w:tcW w:w="2970" w:type="dxa"/>
          </w:tcPr>
          <w:p w:rsidR="0097276E" w:rsidRDefault="0097276E" w:rsidP="007731EC">
            <w:pPr>
              <w:pStyle w:val="ListParagraph"/>
              <w:numPr>
                <w:ilvl w:val="2"/>
                <w:numId w:val="96"/>
              </w:numPr>
              <w:tabs>
                <w:tab w:val="left" w:pos="8640"/>
              </w:tabs>
              <w:ind w:left="252" w:hanging="180"/>
              <w:rPr>
                <w:rFonts w:asciiTheme="majorBidi" w:hAnsiTheme="majorBidi" w:cstheme="majorBidi"/>
                <w:bCs/>
                <w:sz w:val="20"/>
              </w:rPr>
            </w:pPr>
          </w:p>
        </w:tc>
      </w:tr>
      <w:tr w:rsidR="0097276E" w:rsidRPr="004206C0">
        <w:trPr>
          <w:trHeight w:val="1304"/>
        </w:trPr>
        <w:tc>
          <w:tcPr>
            <w:tcW w:w="648" w:type="dxa"/>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4.5</w:t>
            </w:r>
          </w:p>
        </w:tc>
        <w:tc>
          <w:tcPr>
            <w:tcW w:w="1260" w:type="dxa"/>
            <w:vAlign w:val="center"/>
          </w:tcPr>
          <w:p w:rsidR="0097276E" w:rsidRDefault="0097276E" w:rsidP="00FA7FCC">
            <w:pPr>
              <w:pStyle w:val="ListParagraph"/>
              <w:tabs>
                <w:tab w:val="left" w:pos="8640"/>
              </w:tabs>
              <w:ind w:left="0"/>
              <w:rPr>
                <w:rFonts w:asciiTheme="majorBidi" w:hAnsiTheme="majorBidi" w:cstheme="majorBidi"/>
                <w:bCs/>
                <w:sz w:val="20"/>
              </w:rPr>
            </w:pPr>
            <w:r>
              <w:rPr>
                <w:rFonts w:asciiTheme="majorBidi" w:hAnsiTheme="majorBidi" w:cstheme="majorBidi"/>
                <w:bCs/>
                <w:sz w:val="20"/>
              </w:rPr>
              <w:t>Buttons</w:t>
            </w:r>
          </w:p>
        </w:tc>
        <w:tc>
          <w:tcPr>
            <w:tcW w:w="1440" w:type="dxa"/>
            <w:vAlign w:val="center"/>
          </w:tcPr>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Quantity: 4</w:t>
            </w:r>
          </w:p>
          <w:p w:rsidR="0097276E" w:rsidRDefault="0097276E" w:rsidP="00FA7FCC">
            <w:pPr>
              <w:pStyle w:val="ListParagraph"/>
              <w:tabs>
                <w:tab w:val="left" w:pos="8640"/>
              </w:tabs>
              <w:ind w:left="0"/>
              <w:rPr>
                <w:rFonts w:asciiTheme="majorBidi" w:hAnsiTheme="majorBidi" w:cstheme="majorBidi"/>
                <w:sz w:val="20"/>
                <w:szCs w:val="16"/>
              </w:rPr>
            </w:pPr>
          </w:p>
          <w:p w:rsidR="0097276E" w:rsidRDefault="0097276E" w:rsidP="00FA7FCC">
            <w:pPr>
              <w:pStyle w:val="ListParagraph"/>
              <w:tabs>
                <w:tab w:val="left" w:pos="8640"/>
              </w:tabs>
              <w:ind w:left="0"/>
              <w:rPr>
                <w:rFonts w:asciiTheme="majorBidi" w:hAnsiTheme="majorBidi" w:cstheme="majorBidi"/>
                <w:sz w:val="20"/>
                <w:szCs w:val="16"/>
              </w:rPr>
            </w:pPr>
            <w:r>
              <w:rPr>
                <w:rFonts w:asciiTheme="majorBidi" w:hAnsiTheme="majorBidi" w:cstheme="majorBidi"/>
                <w:sz w:val="20"/>
                <w:szCs w:val="16"/>
              </w:rPr>
              <w:t>Location:</w:t>
            </w:r>
          </w:p>
        </w:tc>
        <w:tc>
          <w:tcPr>
            <w:tcW w:w="2880" w:type="dxa"/>
            <w:vAlign w:val="center"/>
          </w:tcPr>
          <w:p w:rsidR="0097276E" w:rsidRDefault="0097276E" w:rsidP="007731EC">
            <w:pPr>
              <w:pStyle w:val="ListParagraph"/>
              <w:numPr>
                <w:ilvl w:val="2"/>
                <w:numId w:val="96"/>
              </w:numPr>
              <w:tabs>
                <w:tab w:val="left" w:pos="8640"/>
              </w:tabs>
              <w:ind w:left="252" w:hanging="180"/>
              <w:rPr>
                <w:rFonts w:asciiTheme="majorBidi" w:hAnsiTheme="majorBidi" w:cstheme="majorBidi"/>
                <w:bCs/>
                <w:sz w:val="20"/>
              </w:rPr>
            </w:pPr>
            <w:r>
              <w:rPr>
                <w:rFonts w:asciiTheme="majorBidi" w:hAnsiTheme="majorBidi" w:cstheme="majorBidi"/>
                <w:bCs/>
                <w:sz w:val="20"/>
              </w:rPr>
              <w:t>Must be configured for different chimes in the multipurpose room and old chamber.</w:t>
            </w:r>
          </w:p>
        </w:tc>
        <w:tc>
          <w:tcPr>
            <w:tcW w:w="2970" w:type="dxa"/>
          </w:tcPr>
          <w:p w:rsidR="0097276E" w:rsidRDefault="0097276E" w:rsidP="007731EC">
            <w:pPr>
              <w:pStyle w:val="ListParagraph"/>
              <w:numPr>
                <w:ilvl w:val="2"/>
                <w:numId w:val="96"/>
              </w:numPr>
              <w:tabs>
                <w:tab w:val="left" w:pos="8640"/>
              </w:tabs>
              <w:ind w:left="252" w:hanging="180"/>
              <w:rPr>
                <w:rFonts w:asciiTheme="majorBidi" w:hAnsiTheme="majorBidi" w:cstheme="majorBidi"/>
                <w:bCs/>
                <w:sz w:val="20"/>
              </w:rPr>
            </w:pPr>
          </w:p>
        </w:tc>
      </w:tr>
    </w:tbl>
    <w:p w:rsidR="003315E3" w:rsidRDefault="003315E3" w:rsidP="008B7062">
      <w:pPr>
        <w:spacing w:after="180"/>
        <w:jc w:val="both"/>
        <w:rPr>
          <w:i/>
          <w:iCs/>
        </w:rPr>
      </w:pPr>
    </w:p>
    <w:p w:rsidR="00C20F7A" w:rsidRDefault="00C20F7A" w:rsidP="009164E8">
      <w:pPr>
        <w:jc w:val="both"/>
        <w:rPr>
          <w:iCs/>
          <w:sz w:val="22"/>
          <w:szCs w:val="22"/>
        </w:rPr>
      </w:pPr>
      <w:r>
        <w:rPr>
          <w:iCs/>
          <w:sz w:val="22"/>
          <w:szCs w:val="22"/>
        </w:rPr>
        <w:t>Bidders are required to present their proposed designs which constitute of the following.</w:t>
      </w:r>
    </w:p>
    <w:p w:rsidR="00C20F7A" w:rsidRDefault="00C20F7A" w:rsidP="00C20F7A">
      <w:pPr>
        <w:pStyle w:val="ListParagraph"/>
        <w:numPr>
          <w:ilvl w:val="0"/>
          <w:numId w:val="88"/>
        </w:numPr>
        <w:jc w:val="both"/>
        <w:rPr>
          <w:iCs/>
          <w:sz w:val="22"/>
          <w:szCs w:val="22"/>
        </w:rPr>
      </w:pPr>
      <w:r>
        <w:rPr>
          <w:iCs/>
          <w:sz w:val="22"/>
          <w:szCs w:val="22"/>
        </w:rPr>
        <w:t>Drawings</w:t>
      </w:r>
    </w:p>
    <w:p w:rsidR="00C20F7A" w:rsidRDefault="00C20F7A" w:rsidP="00C20F7A">
      <w:pPr>
        <w:pStyle w:val="ListParagraph"/>
        <w:numPr>
          <w:ilvl w:val="0"/>
          <w:numId w:val="88"/>
        </w:numPr>
        <w:jc w:val="both"/>
        <w:rPr>
          <w:iCs/>
          <w:sz w:val="22"/>
          <w:szCs w:val="22"/>
        </w:rPr>
      </w:pPr>
      <w:r>
        <w:rPr>
          <w:iCs/>
          <w:sz w:val="22"/>
          <w:szCs w:val="22"/>
        </w:rPr>
        <w:t>Macro design of rooms</w:t>
      </w:r>
    </w:p>
    <w:p w:rsidR="00C20F7A" w:rsidRDefault="00C20F7A" w:rsidP="00C20F7A">
      <w:pPr>
        <w:pStyle w:val="ListParagraph"/>
        <w:numPr>
          <w:ilvl w:val="0"/>
          <w:numId w:val="88"/>
        </w:numPr>
        <w:jc w:val="both"/>
        <w:rPr>
          <w:iCs/>
          <w:sz w:val="22"/>
          <w:szCs w:val="22"/>
        </w:rPr>
      </w:pPr>
      <w:r>
        <w:rPr>
          <w:iCs/>
          <w:sz w:val="22"/>
          <w:szCs w:val="22"/>
        </w:rPr>
        <w:t>Layout</w:t>
      </w:r>
    </w:p>
    <w:p w:rsidR="00C20F7A" w:rsidRDefault="00C20F7A" w:rsidP="00C20F7A">
      <w:pPr>
        <w:pStyle w:val="ListParagraph"/>
        <w:numPr>
          <w:ilvl w:val="0"/>
          <w:numId w:val="88"/>
        </w:numPr>
        <w:jc w:val="both"/>
        <w:rPr>
          <w:iCs/>
          <w:sz w:val="22"/>
          <w:szCs w:val="22"/>
        </w:rPr>
      </w:pPr>
      <w:r>
        <w:rPr>
          <w:iCs/>
          <w:sz w:val="22"/>
          <w:szCs w:val="22"/>
        </w:rPr>
        <w:t>Arrangement</w:t>
      </w:r>
    </w:p>
    <w:p w:rsidR="00C20F7A" w:rsidRDefault="00C20F7A" w:rsidP="00C20F7A">
      <w:pPr>
        <w:pStyle w:val="ListParagraph"/>
        <w:numPr>
          <w:ilvl w:val="0"/>
          <w:numId w:val="88"/>
        </w:numPr>
        <w:jc w:val="both"/>
        <w:rPr>
          <w:iCs/>
          <w:sz w:val="22"/>
          <w:szCs w:val="22"/>
        </w:rPr>
      </w:pPr>
      <w:r>
        <w:rPr>
          <w:iCs/>
          <w:sz w:val="22"/>
          <w:szCs w:val="22"/>
        </w:rPr>
        <w:t>Cabling Design</w:t>
      </w:r>
    </w:p>
    <w:p w:rsidR="00C20F7A" w:rsidRDefault="00C20F7A" w:rsidP="00C20F7A">
      <w:pPr>
        <w:jc w:val="both"/>
        <w:rPr>
          <w:iCs/>
          <w:sz w:val="22"/>
          <w:szCs w:val="22"/>
        </w:rPr>
      </w:pPr>
    </w:p>
    <w:p w:rsidR="00C20F7A" w:rsidRPr="00C20F7A" w:rsidRDefault="00C20F7A" w:rsidP="00C20F7A">
      <w:pPr>
        <w:jc w:val="both"/>
        <w:rPr>
          <w:iCs/>
          <w:sz w:val="22"/>
          <w:szCs w:val="22"/>
        </w:rPr>
      </w:pPr>
    </w:p>
    <w:p w:rsidR="00455149" w:rsidRPr="008B66E1" w:rsidRDefault="00B1729E" w:rsidP="009164E8">
      <w:pPr>
        <w:jc w:val="both"/>
        <w:rPr>
          <w:i/>
          <w:iCs/>
        </w:rPr>
      </w:pPr>
      <w:r w:rsidRPr="00C05FF8">
        <w:rPr>
          <w:iCs/>
          <w:sz w:val="22"/>
          <w:szCs w:val="22"/>
        </w:rPr>
        <w:t xml:space="preserve">The detailed technical evaluation will examine the technical specification of the items offered in column c and determine whether this meets the minimum specification in column b.  </w:t>
      </w:r>
      <w:r w:rsidR="009164E8">
        <w:rPr>
          <w:iCs/>
          <w:sz w:val="22"/>
          <w:szCs w:val="22"/>
        </w:rPr>
        <w:t>Tenderers</w:t>
      </w:r>
      <w:r w:rsidRPr="00C05FF8">
        <w:rPr>
          <w:iCs/>
          <w:sz w:val="22"/>
          <w:szCs w:val="22"/>
        </w:rPr>
        <w:t xml:space="preserve"> must complete column c or their </w:t>
      </w:r>
      <w:r>
        <w:rPr>
          <w:iCs/>
          <w:sz w:val="22"/>
          <w:szCs w:val="22"/>
        </w:rPr>
        <w:t>bid</w:t>
      </w:r>
      <w:r w:rsidR="009164E8">
        <w:rPr>
          <w:iCs/>
          <w:sz w:val="22"/>
          <w:szCs w:val="22"/>
        </w:rPr>
        <w:t xml:space="preserve"> will be rejected. Tenderers</w:t>
      </w:r>
      <w:r w:rsidR="009164E8" w:rsidRPr="00C05FF8">
        <w:rPr>
          <w:iCs/>
          <w:sz w:val="22"/>
          <w:szCs w:val="22"/>
        </w:rPr>
        <w:t xml:space="preserve"> </w:t>
      </w:r>
      <w:r w:rsidRPr="00C05FF8">
        <w:rPr>
          <w:b/>
          <w:iCs/>
          <w:sz w:val="22"/>
          <w:szCs w:val="22"/>
        </w:rPr>
        <w:t>are required to include technical literature to support the details provided in column c</w:t>
      </w:r>
    </w:p>
    <w:p w:rsidR="00455149" w:rsidRPr="008B66E1" w:rsidRDefault="00455149" w:rsidP="00F63963">
      <w:pPr>
        <w:pStyle w:val="SectionVIHeader"/>
      </w:pPr>
      <w:r w:rsidRPr="008B66E1">
        <w:br w:type="page"/>
      </w:r>
      <w:bookmarkStart w:id="381" w:name="_Toc458817152"/>
      <w:r w:rsidRPr="008B66E1">
        <w:lastRenderedPageBreak/>
        <w:t>4. Drawings</w:t>
      </w:r>
      <w:bookmarkEnd w:id="381"/>
      <w:r w:rsidR="00077E11" w:rsidRPr="008B66E1">
        <w:t xml:space="preserve"> </w:t>
      </w:r>
    </w:p>
    <w:p w:rsidR="00455149" w:rsidRPr="008B66E1" w:rsidRDefault="00455149"/>
    <w:p w:rsidR="00455149" w:rsidRPr="008B66E1" w:rsidRDefault="00455149"/>
    <w:p w:rsidR="00455149" w:rsidRPr="008B66E1" w:rsidRDefault="00455149" w:rsidP="00C20F7A">
      <w:pPr>
        <w:spacing w:after="200"/>
        <w:jc w:val="both"/>
      </w:pPr>
      <w:r w:rsidRPr="008B66E1">
        <w:t xml:space="preserve">These </w:t>
      </w:r>
      <w:r w:rsidR="009164E8">
        <w:t>Tendering</w:t>
      </w:r>
      <w:r w:rsidRPr="008B66E1">
        <w:t xml:space="preserve"> Documents include </w:t>
      </w:r>
      <w:r w:rsidR="00456726" w:rsidRPr="00456726">
        <w:rPr>
          <w:b/>
          <w:bCs/>
          <w:i/>
          <w:iCs/>
          <w:highlight w:val="yellow"/>
          <w:u w:val="single"/>
        </w:rPr>
        <w:t xml:space="preserve">the floor plan </w:t>
      </w:r>
      <w:r w:rsidRPr="00456726">
        <w:rPr>
          <w:highlight w:val="yellow"/>
        </w:rPr>
        <w:t>drawings</w:t>
      </w:r>
      <w:r w:rsidR="00456726">
        <w:t xml:space="preserve"> of the new parliamentary building approved by Ministry of Housing and Infrastructure</w:t>
      </w:r>
      <w:r w:rsidRPr="008B66E1">
        <w:t>.</w:t>
      </w:r>
      <w:r w:rsidR="00456726">
        <w:t xml:space="preserve"> </w:t>
      </w:r>
      <w:r w:rsidR="00456726" w:rsidRPr="00456726">
        <w:rPr>
          <w:highlight w:val="yellow"/>
        </w:rPr>
        <w:t>Attached in appendix …</w:t>
      </w:r>
      <w:r w:rsidRPr="008B66E1">
        <w:t xml:space="preserve"> </w:t>
      </w:r>
    </w:p>
    <w:p w:rsidR="00C20F7A" w:rsidRDefault="00C20F7A" w:rsidP="00C20F7A">
      <w:pPr>
        <w:pStyle w:val="SectionVIHeader"/>
        <w:jc w:val="both"/>
        <w:rPr>
          <w:b w:val="0"/>
          <w:bCs/>
          <w:sz w:val="24"/>
          <w:szCs w:val="14"/>
        </w:rPr>
      </w:pPr>
      <w:r>
        <w:rPr>
          <w:b w:val="0"/>
          <w:bCs/>
          <w:sz w:val="24"/>
          <w:szCs w:val="14"/>
        </w:rPr>
        <w:t>Additionally, bidders are required to provide detailed drawings of their designs.</w:t>
      </w:r>
    </w:p>
    <w:p w:rsidR="002A02E8" w:rsidRDefault="00455149" w:rsidP="00C20F7A">
      <w:pPr>
        <w:pStyle w:val="SectionVIHeader"/>
        <w:jc w:val="both"/>
      </w:pPr>
      <w:r w:rsidRPr="008B66E1">
        <w:br w:type="page"/>
      </w:r>
      <w:bookmarkStart w:id="382" w:name="_Toc458817153"/>
      <w:r w:rsidRPr="008B66E1">
        <w:lastRenderedPageBreak/>
        <w:t>5. Inspections and Tests</w:t>
      </w:r>
      <w:bookmarkEnd w:id="382"/>
      <w:r w:rsidR="00F63963" w:rsidRPr="008B66E1">
        <w:t xml:space="preserve"> </w:t>
      </w:r>
    </w:p>
    <w:p w:rsidR="00E72989" w:rsidRPr="008B66E1" w:rsidRDefault="00E72989" w:rsidP="00F63963">
      <w:pPr>
        <w:pStyle w:val="SectionVIHeader"/>
      </w:pPr>
    </w:p>
    <w:p w:rsidR="00455149" w:rsidRPr="008B66E1" w:rsidRDefault="00455149" w:rsidP="000F2872">
      <w:pPr>
        <w:rPr>
          <w:i/>
          <w:iCs/>
        </w:rPr>
      </w:pPr>
      <w:r w:rsidRPr="008B66E1">
        <w:t xml:space="preserve">The following inspections and tests shall be performed: </w:t>
      </w:r>
      <w:r w:rsidR="000F2872" w:rsidRPr="008B66E1">
        <w:rPr>
          <w:b/>
          <w:bCs/>
          <w:i/>
          <w:iCs/>
        </w:rPr>
        <w:t>Not Applicable</w:t>
      </w:r>
    </w:p>
    <w:p w:rsidR="00455149" w:rsidRPr="008B66E1" w:rsidRDefault="00455149">
      <w:bookmarkStart w:id="383" w:name="_Toc438266930"/>
      <w:bookmarkStart w:id="384" w:name="_Toc438267904"/>
      <w:bookmarkStart w:id="385" w:name="_Toc438366671"/>
    </w:p>
    <w:p w:rsidR="00B24965" w:rsidRPr="008B66E1" w:rsidRDefault="00B24965"/>
    <w:p w:rsidR="00455149" w:rsidRPr="008B66E1" w:rsidRDefault="00455149"/>
    <w:p w:rsidR="00455149" w:rsidRPr="008B66E1" w:rsidRDefault="00455149"/>
    <w:p w:rsidR="00455149" w:rsidRPr="008B66E1" w:rsidRDefault="00455149"/>
    <w:p w:rsidR="00B24965" w:rsidRPr="008B66E1" w:rsidRDefault="00B24965" w:rsidP="00B24965">
      <w:pPr>
        <w:tabs>
          <w:tab w:val="left" w:pos="2265"/>
        </w:tabs>
      </w:pPr>
    </w:p>
    <w:p w:rsidR="00455149" w:rsidRPr="008B66E1" w:rsidRDefault="00B24965" w:rsidP="00B24965">
      <w:pPr>
        <w:tabs>
          <w:tab w:val="left" w:pos="2265"/>
        </w:tabs>
        <w:sectPr w:rsidR="00455149" w:rsidRPr="008B66E1">
          <w:headerReference w:type="first" r:id="rId35"/>
          <w:pgSz w:w="12240" w:h="15840" w:code="1"/>
          <w:pgMar w:top="1440" w:right="1440" w:bottom="1440" w:left="1800" w:header="720" w:footer="720" w:gutter="0"/>
          <w:paperSrc w:first="15" w:other="15"/>
          <w:pgNumType w:chapStyle="1"/>
          <w:cols w:space="720"/>
          <w:titlePg/>
        </w:sectPr>
      </w:pPr>
      <w:r w:rsidRPr="008B66E1">
        <w:tab/>
      </w:r>
    </w:p>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 w:rsidR="00455149" w:rsidRPr="008B66E1" w:rsidRDefault="00455149">
      <w:pPr>
        <w:pStyle w:val="Heading1"/>
      </w:pPr>
      <w:bookmarkStart w:id="386" w:name="_Toc438529605"/>
      <w:bookmarkStart w:id="387" w:name="_Toc438725761"/>
      <w:bookmarkStart w:id="388" w:name="_Toc438817756"/>
      <w:bookmarkStart w:id="389" w:name="_Toc438954450"/>
      <w:bookmarkStart w:id="390" w:name="_Toc461939623"/>
      <w:bookmarkStart w:id="391" w:name="_Toc488411759"/>
      <w:bookmarkStart w:id="392" w:name="_Toc458816213"/>
      <w:bookmarkStart w:id="393" w:name="_Toc459036706"/>
      <w:r w:rsidRPr="008B66E1">
        <w:t>PART 3 - Contract</w:t>
      </w:r>
      <w:bookmarkEnd w:id="386"/>
      <w:bookmarkEnd w:id="387"/>
      <w:bookmarkEnd w:id="388"/>
      <w:bookmarkEnd w:id="389"/>
      <w:bookmarkEnd w:id="390"/>
      <w:bookmarkEnd w:id="391"/>
      <w:bookmarkEnd w:id="392"/>
      <w:bookmarkEnd w:id="393"/>
    </w:p>
    <w:p w:rsidR="00455149" w:rsidRPr="008B66E1" w:rsidRDefault="00455149">
      <w:pPr>
        <w:pStyle w:val="Subtitle"/>
        <w:jc w:val="both"/>
        <w:rPr>
          <w:b w:val="0"/>
          <w:sz w:val="24"/>
        </w:rPr>
      </w:pPr>
    </w:p>
    <w:p w:rsidR="00455149" w:rsidRPr="008B66E1" w:rsidRDefault="00455149">
      <w:pPr>
        <w:pStyle w:val="Subtitle"/>
        <w:rPr>
          <w:b w:val="0"/>
          <w:sz w:val="24"/>
        </w:rPr>
      </w:pPr>
    </w:p>
    <w:p w:rsidR="00455149" w:rsidRPr="008B66E1" w:rsidRDefault="00455149">
      <w:pPr>
        <w:pStyle w:val="Subtitle"/>
        <w:rPr>
          <w:sz w:val="24"/>
        </w:rPr>
      </w:pPr>
    </w:p>
    <w:p w:rsidR="00455149" w:rsidRPr="008B66E1" w:rsidRDefault="00455149"/>
    <w:p w:rsidR="00455149" w:rsidRPr="008B66E1" w:rsidRDefault="00455149">
      <w:pPr>
        <w:pStyle w:val="Subtitle"/>
        <w:jc w:val="left"/>
        <w:rPr>
          <w:b w:val="0"/>
          <w:sz w:val="24"/>
        </w:rPr>
        <w:sectPr w:rsidR="00455149" w:rsidRPr="008B66E1">
          <w:headerReference w:type="first" r:id="rId36"/>
          <w:type w:val="oddPage"/>
          <w:pgSz w:w="12240" w:h="15840" w:code="1"/>
          <w:pgMar w:top="1440" w:right="1440" w:bottom="1440" w:left="1800" w:header="720" w:footer="720" w:gutter="0"/>
          <w:paperSrc w:first="15" w:other="15"/>
          <w:pgNumType w:chapStyle="1"/>
          <w:cols w:space="720"/>
          <w:titlePg/>
        </w:sectPr>
      </w:pPr>
    </w:p>
    <w:p w:rsidR="00455149" w:rsidRPr="008B66E1"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trPr>
          <w:trHeight w:val="600"/>
        </w:trPr>
        <w:tc>
          <w:tcPr>
            <w:tcW w:w="9198" w:type="dxa"/>
            <w:tcBorders>
              <w:top w:val="nil"/>
              <w:left w:val="nil"/>
              <w:bottom w:val="nil"/>
              <w:right w:val="nil"/>
            </w:tcBorders>
            <w:vAlign w:val="center"/>
          </w:tcPr>
          <w:p w:rsidR="00455149" w:rsidRPr="00B95277" w:rsidRDefault="00455149" w:rsidP="00B95277">
            <w:pPr>
              <w:pStyle w:val="Subtitle"/>
            </w:pPr>
            <w:bookmarkStart w:id="394" w:name="_Toc471555340"/>
            <w:bookmarkStart w:id="395" w:name="_Toc471555883"/>
            <w:bookmarkStart w:id="396" w:name="_Toc488411760"/>
            <w:bookmarkStart w:id="397" w:name="_Toc458816214"/>
            <w:bookmarkStart w:id="398" w:name="_Toc459036707"/>
            <w:r w:rsidRPr="00B95277">
              <w:t>Section VII</w:t>
            </w:r>
            <w:r w:rsidR="00193CA6" w:rsidRPr="00B95277">
              <w:t>I</w:t>
            </w:r>
            <w:r w:rsidRPr="00B95277">
              <w:t>.  General Conditions of Contract</w:t>
            </w:r>
            <w:bookmarkEnd w:id="394"/>
            <w:bookmarkEnd w:id="395"/>
            <w:bookmarkEnd w:id="396"/>
            <w:bookmarkEnd w:id="397"/>
            <w:bookmarkEnd w:id="398"/>
          </w:p>
        </w:tc>
      </w:tr>
    </w:tbl>
    <w:p w:rsidR="00455149" w:rsidRPr="008B66E1" w:rsidRDefault="00455149"/>
    <w:p w:rsidR="00455149" w:rsidRPr="008B66E1" w:rsidRDefault="00455149">
      <w:pPr>
        <w:jc w:val="center"/>
        <w:rPr>
          <w:b/>
          <w:sz w:val="32"/>
        </w:rPr>
      </w:pPr>
      <w:r w:rsidRPr="008B66E1">
        <w:rPr>
          <w:b/>
          <w:sz w:val="32"/>
        </w:rPr>
        <w:t>Table of Clauses</w:t>
      </w:r>
    </w:p>
    <w:p w:rsidR="00455149" w:rsidRPr="008B66E1" w:rsidRDefault="00455149">
      <w:pPr>
        <w:jc w:val="center"/>
        <w:rPr>
          <w:b/>
          <w:sz w:val="32"/>
        </w:rPr>
      </w:pPr>
    </w:p>
    <w:p w:rsidR="00EB4FFE" w:rsidRPr="00721D9F" w:rsidRDefault="007B64F5">
      <w:pPr>
        <w:pStyle w:val="TOC1"/>
        <w:rPr>
          <w:rFonts w:asciiTheme="minorHAnsi" w:eastAsiaTheme="minorEastAsia" w:hAnsiTheme="minorHAnsi" w:cstheme="minorBidi"/>
          <w:b w:val="0"/>
          <w:bCs/>
          <w:sz w:val="22"/>
          <w:szCs w:val="22"/>
        </w:rPr>
      </w:pPr>
      <w:r w:rsidRPr="007B64F5">
        <w:rPr>
          <w:b w:val="0"/>
        </w:rPr>
        <w:fldChar w:fldCharType="begin"/>
      </w:r>
      <w:r w:rsidRPr="007B64F5">
        <w:rPr>
          <w:b w:val="0"/>
        </w:rPr>
        <w:instrText xml:space="preserve"> TOC \t "sec7-clauses,1" </w:instrText>
      </w:r>
      <w:r w:rsidRPr="007B64F5">
        <w:rPr>
          <w:b w:val="0"/>
        </w:rPr>
        <w:fldChar w:fldCharType="separate"/>
      </w:r>
      <w:r w:rsidR="00EB4FFE">
        <w:t>1.</w:t>
      </w:r>
      <w:r w:rsidR="00EB4FFE">
        <w:rPr>
          <w:rFonts w:asciiTheme="minorHAnsi" w:eastAsiaTheme="minorEastAsia" w:hAnsiTheme="minorHAnsi" w:cstheme="minorBidi"/>
          <w:b w:val="0"/>
          <w:sz w:val="22"/>
          <w:szCs w:val="22"/>
        </w:rPr>
        <w:tab/>
      </w:r>
      <w:r w:rsidR="00EB4FFE" w:rsidRPr="00721D9F">
        <w:rPr>
          <w:b w:val="0"/>
          <w:bCs/>
        </w:rPr>
        <w:t>Definitions</w:t>
      </w:r>
      <w:r w:rsidR="00EB4FFE" w:rsidRPr="00721D9F">
        <w:rPr>
          <w:b w:val="0"/>
          <w:bCs/>
        </w:rPr>
        <w:tab/>
      </w:r>
      <w:r w:rsidR="00EB4FFE" w:rsidRPr="00721D9F">
        <w:rPr>
          <w:b w:val="0"/>
          <w:bCs/>
        </w:rPr>
        <w:fldChar w:fldCharType="begin"/>
      </w:r>
      <w:r w:rsidR="00EB4FFE" w:rsidRPr="00721D9F">
        <w:rPr>
          <w:b w:val="0"/>
          <w:bCs/>
        </w:rPr>
        <w:instrText xml:space="preserve"> PAGEREF _Toc458817185 \h </w:instrText>
      </w:r>
      <w:r w:rsidR="00EB4FFE" w:rsidRPr="00721D9F">
        <w:rPr>
          <w:b w:val="0"/>
          <w:bCs/>
        </w:rPr>
      </w:r>
      <w:r w:rsidR="00EB4FFE" w:rsidRPr="00721D9F">
        <w:rPr>
          <w:b w:val="0"/>
          <w:bCs/>
        </w:rPr>
        <w:fldChar w:fldCharType="separate"/>
      </w:r>
      <w:r w:rsidR="00BD099F">
        <w:rPr>
          <w:b w:val="0"/>
          <w:bCs/>
        </w:rPr>
        <w:t>77</w:t>
      </w:r>
      <w:r w:rsidR="00EB4FFE"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2.</w:t>
      </w:r>
      <w:r w:rsidRPr="00721D9F">
        <w:rPr>
          <w:rFonts w:asciiTheme="minorHAnsi" w:eastAsiaTheme="minorEastAsia" w:hAnsiTheme="minorHAnsi" w:cstheme="minorBidi"/>
          <w:b w:val="0"/>
          <w:bCs/>
          <w:sz w:val="22"/>
          <w:szCs w:val="22"/>
        </w:rPr>
        <w:tab/>
      </w:r>
      <w:r w:rsidRPr="00721D9F">
        <w:rPr>
          <w:b w:val="0"/>
          <w:bCs/>
        </w:rPr>
        <w:t>Contract Documents</w:t>
      </w:r>
      <w:r w:rsidRPr="00721D9F">
        <w:rPr>
          <w:b w:val="0"/>
          <w:bCs/>
        </w:rPr>
        <w:tab/>
      </w:r>
      <w:r w:rsidRPr="00721D9F">
        <w:rPr>
          <w:b w:val="0"/>
          <w:bCs/>
        </w:rPr>
        <w:fldChar w:fldCharType="begin"/>
      </w:r>
      <w:r w:rsidRPr="00721D9F">
        <w:rPr>
          <w:b w:val="0"/>
          <w:bCs/>
        </w:rPr>
        <w:instrText xml:space="preserve"> PAGEREF _Toc458817186 \h </w:instrText>
      </w:r>
      <w:r w:rsidRPr="00721D9F">
        <w:rPr>
          <w:b w:val="0"/>
          <w:bCs/>
        </w:rPr>
      </w:r>
      <w:r w:rsidRPr="00721D9F">
        <w:rPr>
          <w:b w:val="0"/>
          <w:bCs/>
        </w:rPr>
        <w:fldChar w:fldCharType="separate"/>
      </w:r>
      <w:r w:rsidR="00BD099F">
        <w:rPr>
          <w:b w:val="0"/>
          <w:bCs/>
        </w:rPr>
        <w:t>77</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3.</w:t>
      </w:r>
      <w:r w:rsidRPr="00721D9F">
        <w:rPr>
          <w:rFonts w:asciiTheme="minorHAnsi" w:eastAsiaTheme="minorEastAsia" w:hAnsiTheme="minorHAnsi" w:cstheme="minorBidi"/>
          <w:b w:val="0"/>
          <w:bCs/>
          <w:sz w:val="22"/>
          <w:szCs w:val="22"/>
        </w:rPr>
        <w:tab/>
      </w:r>
      <w:r w:rsidRPr="00721D9F">
        <w:rPr>
          <w:b w:val="0"/>
          <w:bCs/>
        </w:rPr>
        <w:t>Fraud and Corruption</w:t>
      </w:r>
      <w:r w:rsidRPr="00721D9F">
        <w:rPr>
          <w:b w:val="0"/>
          <w:bCs/>
        </w:rPr>
        <w:tab/>
      </w:r>
      <w:r w:rsidRPr="00721D9F">
        <w:rPr>
          <w:b w:val="0"/>
          <w:bCs/>
        </w:rPr>
        <w:fldChar w:fldCharType="begin"/>
      </w:r>
      <w:r w:rsidRPr="00721D9F">
        <w:rPr>
          <w:b w:val="0"/>
          <w:bCs/>
        </w:rPr>
        <w:instrText xml:space="preserve"> PAGEREF _Toc458817187 \h </w:instrText>
      </w:r>
      <w:r w:rsidRPr="00721D9F">
        <w:rPr>
          <w:b w:val="0"/>
          <w:bCs/>
        </w:rPr>
      </w:r>
      <w:r w:rsidRPr="00721D9F">
        <w:rPr>
          <w:b w:val="0"/>
          <w:bCs/>
        </w:rPr>
        <w:fldChar w:fldCharType="separate"/>
      </w:r>
      <w:r w:rsidR="00BD099F">
        <w:rPr>
          <w:b w:val="0"/>
          <w:bCs/>
        </w:rPr>
        <w:t>78</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4.</w:t>
      </w:r>
      <w:r w:rsidRPr="00721D9F">
        <w:rPr>
          <w:rFonts w:asciiTheme="minorHAnsi" w:eastAsiaTheme="minorEastAsia" w:hAnsiTheme="minorHAnsi" w:cstheme="minorBidi"/>
          <w:b w:val="0"/>
          <w:bCs/>
          <w:sz w:val="22"/>
          <w:szCs w:val="22"/>
        </w:rPr>
        <w:tab/>
      </w:r>
      <w:r w:rsidRPr="00721D9F">
        <w:rPr>
          <w:b w:val="0"/>
          <w:bCs/>
        </w:rPr>
        <w:t>Interpretation</w:t>
      </w:r>
      <w:r w:rsidRPr="00721D9F">
        <w:rPr>
          <w:b w:val="0"/>
          <w:bCs/>
        </w:rPr>
        <w:tab/>
      </w:r>
      <w:r w:rsidRPr="00721D9F">
        <w:rPr>
          <w:b w:val="0"/>
          <w:bCs/>
        </w:rPr>
        <w:fldChar w:fldCharType="begin"/>
      </w:r>
      <w:r w:rsidRPr="00721D9F">
        <w:rPr>
          <w:b w:val="0"/>
          <w:bCs/>
        </w:rPr>
        <w:instrText xml:space="preserve"> PAGEREF _Toc458817188 \h </w:instrText>
      </w:r>
      <w:r w:rsidRPr="00721D9F">
        <w:rPr>
          <w:b w:val="0"/>
          <w:bCs/>
        </w:rPr>
      </w:r>
      <w:r w:rsidRPr="00721D9F">
        <w:rPr>
          <w:b w:val="0"/>
          <w:bCs/>
        </w:rPr>
        <w:fldChar w:fldCharType="separate"/>
      </w:r>
      <w:r w:rsidR="00BD099F">
        <w:rPr>
          <w:b w:val="0"/>
          <w:bCs/>
        </w:rPr>
        <w:t>78</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5.</w:t>
      </w:r>
      <w:r w:rsidRPr="00721D9F">
        <w:rPr>
          <w:rFonts w:asciiTheme="minorHAnsi" w:eastAsiaTheme="minorEastAsia" w:hAnsiTheme="minorHAnsi" w:cstheme="minorBidi"/>
          <w:b w:val="0"/>
          <w:bCs/>
          <w:sz w:val="22"/>
          <w:szCs w:val="22"/>
        </w:rPr>
        <w:tab/>
      </w:r>
      <w:r w:rsidRPr="00721D9F">
        <w:rPr>
          <w:b w:val="0"/>
          <w:bCs/>
        </w:rPr>
        <w:t>Language</w:t>
      </w:r>
      <w:r w:rsidRPr="00721D9F">
        <w:rPr>
          <w:b w:val="0"/>
          <w:bCs/>
        </w:rPr>
        <w:tab/>
      </w:r>
      <w:r w:rsidRPr="00721D9F">
        <w:rPr>
          <w:b w:val="0"/>
          <w:bCs/>
        </w:rPr>
        <w:fldChar w:fldCharType="begin"/>
      </w:r>
      <w:r w:rsidRPr="00721D9F">
        <w:rPr>
          <w:b w:val="0"/>
          <w:bCs/>
        </w:rPr>
        <w:instrText xml:space="preserve"> PAGEREF _Toc458817189 \h </w:instrText>
      </w:r>
      <w:r w:rsidRPr="00721D9F">
        <w:rPr>
          <w:b w:val="0"/>
          <w:bCs/>
        </w:rPr>
      </w:r>
      <w:r w:rsidRPr="00721D9F">
        <w:rPr>
          <w:b w:val="0"/>
          <w:bCs/>
        </w:rPr>
        <w:fldChar w:fldCharType="separate"/>
      </w:r>
      <w:r w:rsidR="00BD099F">
        <w:rPr>
          <w:b w:val="0"/>
          <w:bCs/>
        </w:rPr>
        <w:t>79</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6.</w:t>
      </w:r>
      <w:r w:rsidRPr="00721D9F">
        <w:rPr>
          <w:rFonts w:asciiTheme="minorHAnsi" w:eastAsiaTheme="minorEastAsia" w:hAnsiTheme="minorHAnsi" w:cstheme="minorBidi"/>
          <w:b w:val="0"/>
          <w:bCs/>
          <w:sz w:val="22"/>
          <w:szCs w:val="22"/>
        </w:rPr>
        <w:tab/>
      </w:r>
      <w:r w:rsidRPr="00721D9F">
        <w:rPr>
          <w:b w:val="0"/>
          <w:bCs/>
        </w:rPr>
        <w:t>Joint Venture, Consortium or Association</w:t>
      </w:r>
      <w:r w:rsidRPr="00721D9F">
        <w:rPr>
          <w:b w:val="0"/>
          <w:bCs/>
        </w:rPr>
        <w:tab/>
      </w:r>
      <w:r w:rsidRPr="00721D9F">
        <w:rPr>
          <w:b w:val="0"/>
          <w:bCs/>
        </w:rPr>
        <w:fldChar w:fldCharType="begin"/>
      </w:r>
      <w:r w:rsidRPr="00721D9F">
        <w:rPr>
          <w:b w:val="0"/>
          <w:bCs/>
        </w:rPr>
        <w:instrText xml:space="preserve"> PAGEREF _Toc458817190 \h </w:instrText>
      </w:r>
      <w:r w:rsidRPr="00721D9F">
        <w:rPr>
          <w:b w:val="0"/>
          <w:bCs/>
        </w:rPr>
      </w:r>
      <w:r w:rsidRPr="00721D9F">
        <w:rPr>
          <w:b w:val="0"/>
          <w:bCs/>
        </w:rPr>
        <w:fldChar w:fldCharType="separate"/>
      </w:r>
      <w:r w:rsidR="00BD099F">
        <w:rPr>
          <w:b w:val="0"/>
          <w:bCs/>
        </w:rPr>
        <w:t>79</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7.</w:t>
      </w:r>
      <w:r w:rsidRPr="00721D9F">
        <w:rPr>
          <w:rFonts w:asciiTheme="minorHAnsi" w:eastAsiaTheme="minorEastAsia" w:hAnsiTheme="minorHAnsi" w:cstheme="minorBidi"/>
          <w:b w:val="0"/>
          <w:bCs/>
          <w:sz w:val="22"/>
          <w:szCs w:val="22"/>
        </w:rPr>
        <w:tab/>
      </w:r>
      <w:r w:rsidRPr="00721D9F">
        <w:rPr>
          <w:b w:val="0"/>
          <w:bCs/>
        </w:rPr>
        <w:t>Eligibility</w:t>
      </w:r>
      <w:r w:rsidRPr="00721D9F">
        <w:rPr>
          <w:b w:val="0"/>
          <w:bCs/>
        </w:rPr>
        <w:tab/>
      </w:r>
      <w:r w:rsidRPr="00721D9F">
        <w:rPr>
          <w:b w:val="0"/>
          <w:bCs/>
        </w:rPr>
        <w:fldChar w:fldCharType="begin"/>
      </w:r>
      <w:r w:rsidRPr="00721D9F">
        <w:rPr>
          <w:b w:val="0"/>
          <w:bCs/>
        </w:rPr>
        <w:instrText xml:space="preserve"> PAGEREF _Toc458817191 \h </w:instrText>
      </w:r>
      <w:r w:rsidRPr="00721D9F">
        <w:rPr>
          <w:b w:val="0"/>
          <w:bCs/>
        </w:rPr>
      </w:r>
      <w:r w:rsidRPr="00721D9F">
        <w:rPr>
          <w:b w:val="0"/>
          <w:bCs/>
        </w:rPr>
        <w:fldChar w:fldCharType="separate"/>
      </w:r>
      <w:r w:rsidR="00BD099F">
        <w:rPr>
          <w:b w:val="0"/>
          <w:bCs/>
        </w:rPr>
        <w:t>80</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8.</w:t>
      </w:r>
      <w:r w:rsidRPr="00721D9F">
        <w:rPr>
          <w:rFonts w:asciiTheme="minorHAnsi" w:eastAsiaTheme="minorEastAsia" w:hAnsiTheme="minorHAnsi" w:cstheme="minorBidi"/>
          <w:b w:val="0"/>
          <w:bCs/>
          <w:sz w:val="22"/>
          <w:szCs w:val="22"/>
        </w:rPr>
        <w:tab/>
      </w:r>
      <w:r w:rsidRPr="00721D9F">
        <w:rPr>
          <w:b w:val="0"/>
          <w:bCs/>
        </w:rPr>
        <w:t>Notices</w:t>
      </w:r>
      <w:r w:rsidRPr="00721D9F">
        <w:rPr>
          <w:b w:val="0"/>
          <w:bCs/>
        </w:rPr>
        <w:tab/>
      </w:r>
      <w:r w:rsidRPr="00721D9F">
        <w:rPr>
          <w:b w:val="0"/>
          <w:bCs/>
        </w:rPr>
        <w:fldChar w:fldCharType="begin"/>
      </w:r>
      <w:r w:rsidRPr="00721D9F">
        <w:rPr>
          <w:b w:val="0"/>
          <w:bCs/>
        </w:rPr>
        <w:instrText xml:space="preserve"> PAGEREF _Toc458817192 \h </w:instrText>
      </w:r>
      <w:r w:rsidRPr="00721D9F">
        <w:rPr>
          <w:b w:val="0"/>
          <w:bCs/>
        </w:rPr>
      </w:r>
      <w:r w:rsidRPr="00721D9F">
        <w:rPr>
          <w:b w:val="0"/>
          <w:bCs/>
        </w:rPr>
        <w:fldChar w:fldCharType="separate"/>
      </w:r>
      <w:r w:rsidR="00BD099F">
        <w:rPr>
          <w:b w:val="0"/>
          <w:bCs/>
        </w:rPr>
        <w:t>80</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9.</w:t>
      </w:r>
      <w:r w:rsidRPr="00721D9F">
        <w:rPr>
          <w:rFonts w:asciiTheme="minorHAnsi" w:eastAsiaTheme="minorEastAsia" w:hAnsiTheme="minorHAnsi" w:cstheme="minorBidi"/>
          <w:b w:val="0"/>
          <w:bCs/>
          <w:sz w:val="22"/>
          <w:szCs w:val="22"/>
        </w:rPr>
        <w:tab/>
      </w:r>
      <w:r w:rsidRPr="00721D9F">
        <w:rPr>
          <w:b w:val="0"/>
          <w:bCs/>
        </w:rPr>
        <w:t>Governing Law</w:t>
      </w:r>
      <w:r w:rsidRPr="00721D9F">
        <w:rPr>
          <w:b w:val="0"/>
          <w:bCs/>
        </w:rPr>
        <w:tab/>
      </w:r>
      <w:r w:rsidRPr="00721D9F">
        <w:rPr>
          <w:b w:val="0"/>
          <w:bCs/>
        </w:rPr>
        <w:fldChar w:fldCharType="begin"/>
      </w:r>
      <w:r w:rsidRPr="00721D9F">
        <w:rPr>
          <w:b w:val="0"/>
          <w:bCs/>
        </w:rPr>
        <w:instrText xml:space="preserve"> PAGEREF _Toc458817193 \h </w:instrText>
      </w:r>
      <w:r w:rsidRPr="00721D9F">
        <w:rPr>
          <w:b w:val="0"/>
          <w:bCs/>
        </w:rPr>
      </w:r>
      <w:r w:rsidRPr="00721D9F">
        <w:rPr>
          <w:b w:val="0"/>
          <w:bCs/>
        </w:rPr>
        <w:fldChar w:fldCharType="separate"/>
      </w:r>
      <w:r w:rsidR="00BD099F">
        <w:rPr>
          <w:b w:val="0"/>
          <w:bCs/>
        </w:rPr>
        <w:t>80</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10.</w:t>
      </w:r>
      <w:r w:rsidRPr="00721D9F">
        <w:rPr>
          <w:rFonts w:asciiTheme="minorHAnsi" w:eastAsiaTheme="minorEastAsia" w:hAnsiTheme="minorHAnsi" w:cstheme="minorBidi"/>
          <w:b w:val="0"/>
          <w:bCs/>
          <w:sz w:val="22"/>
          <w:szCs w:val="22"/>
        </w:rPr>
        <w:tab/>
      </w:r>
      <w:r w:rsidRPr="00721D9F">
        <w:rPr>
          <w:b w:val="0"/>
          <w:bCs/>
        </w:rPr>
        <w:t>Settlement of Disputes</w:t>
      </w:r>
      <w:r w:rsidRPr="00721D9F">
        <w:rPr>
          <w:b w:val="0"/>
          <w:bCs/>
        </w:rPr>
        <w:tab/>
      </w:r>
      <w:r w:rsidRPr="00721D9F">
        <w:rPr>
          <w:b w:val="0"/>
          <w:bCs/>
        </w:rPr>
        <w:fldChar w:fldCharType="begin"/>
      </w:r>
      <w:r w:rsidRPr="00721D9F">
        <w:rPr>
          <w:b w:val="0"/>
          <w:bCs/>
        </w:rPr>
        <w:instrText xml:space="preserve"> PAGEREF _Toc458817194 \h </w:instrText>
      </w:r>
      <w:r w:rsidRPr="00721D9F">
        <w:rPr>
          <w:b w:val="0"/>
          <w:bCs/>
        </w:rPr>
      </w:r>
      <w:r w:rsidRPr="00721D9F">
        <w:rPr>
          <w:b w:val="0"/>
          <w:bCs/>
        </w:rPr>
        <w:fldChar w:fldCharType="separate"/>
      </w:r>
      <w:r w:rsidR="00BD099F">
        <w:rPr>
          <w:b w:val="0"/>
          <w:bCs/>
        </w:rPr>
        <w:t>80</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11.</w:t>
      </w:r>
      <w:r w:rsidRPr="00721D9F">
        <w:rPr>
          <w:rFonts w:asciiTheme="minorHAnsi" w:eastAsiaTheme="minorEastAsia" w:hAnsiTheme="minorHAnsi" w:cstheme="minorBidi"/>
          <w:b w:val="0"/>
          <w:bCs/>
          <w:sz w:val="22"/>
          <w:szCs w:val="22"/>
        </w:rPr>
        <w:tab/>
      </w:r>
      <w:r w:rsidRPr="00721D9F">
        <w:rPr>
          <w:b w:val="0"/>
          <w:bCs/>
        </w:rPr>
        <w:t>Inspections and Audit by the Government</w:t>
      </w:r>
      <w:r w:rsidRPr="00721D9F">
        <w:rPr>
          <w:b w:val="0"/>
          <w:bCs/>
        </w:rPr>
        <w:tab/>
      </w:r>
      <w:r w:rsidRPr="00721D9F">
        <w:rPr>
          <w:b w:val="0"/>
          <w:bCs/>
        </w:rPr>
        <w:fldChar w:fldCharType="begin"/>
      </w:r>
      <w:r w:rsidRPr="00721D9F">
        <w:rPr>
          <w:b w:val="0"/>
          <w:bCs/>
        </w:rPr>
        <w:instrText xml:space="preserve"> PAGEREF _Toc458817195 \h </w:instrText>
      </w:r>
      <w:r w:rsidRPr="00721D9F">
        <w:rPr>
          <w:b w:val="0"/>
          <w:bCs/>
        </w:rPr>
      </w:r>
      <w:r w:rsidRPr="00721D9F">
        <w:rPr>
          <w:b w:val="0"/>
          <w:bCs/>
        </w:rPr>
        <w:fldChar w:fldCharType="separate"/>
      </w:r>
      <w:r w:rsidR="00BD099F">
        <w:rPr>
          <w:b w:val="0"/>
          <w:bCs/>
        </w:rPr>
        <w:t>81</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12.</w:t>
      </w:r>
      <w:r w:rsidRPr="00721D9F">
        <w:rPr>
          <w:rFonts w:asciiTheme="minorHAnsi" w:eastAsiaTheme="minorEastAsia" w:hAnsiTheme="minorHAnsi" w:cstheme="minorBidi"/>
          <w:b w:val="0"/>
          <w:bCs/>
          <w:sz w:val="22"/>
          <w:szCs w:val="22"/>
        </w:rPr>
        <w:tab/>
      </w:r>
      <w:r w:rsidRPr="00721D9F">
        <w:rPr>
          <w:b w:val="0"/>
          <w:bCs/>
        </w:rPr>
        <w:t>Scope of Supply</w:t>
      </w:r>
      <w:r w:rsidRPr="00721D9F">
        <w:rPr>
          <w:b w:val="0"/>
          <w:bCs/>
        </w:rPr>
        <w:tab/>
      </w:r>
      <w:r w:rsidRPr="00721D9F">
        <w:rPr>
          <w:b w:val="0"/>
          <w:bCs/>
        </w:rPr>
        <w:fldChar w:fldCharType="begin"/>
      </w:r>
      <w:r w:rsidRPr="00721D9F">
        <w:rPr>
          <w:b w:val="0"/>
          <w:bCs/>
        </w:rPr>
        <w:instrText xml:space="preserve"> PAGEREF _Toc458817196 \h </w:instrText>
      </w:r>
      <w:r w:rsidRPr="00721D9F">
        <w:rPr>
          <w:b w:val="0"/>
          <w:bCs/>
        </w:rPr>
      </w:r>
      <w:r w:rsidRPr="00721D9F">
        <w:rPr>
          <w:b w:val="0"/>
          <w:bCs/>
        </w:rPr>
        <w:fldChar w:fldCharType="separate"/>
      </w:r>
      <w:r w:rsidR="00BD099F">
        <w:rPr>
          <w:b w:val="0"/>
          <w:bCs/>
        </w:rPr>
        <w:t>81</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13.</w:t>
      </w:r>
      <w:r w:rsidRPr="00721D9F">
        <w:rPr>
          <w:rFonts w:asciiTheme="minorHAnsi" w:eastAsiaTheme="minorEastAsia" w:hAnsiTheme="minorHAnsi" w:cstheme="minorBidi"/>
          <w:b w:val="0"/>
          <w:bCs/>
          <w:sz w:val="22"/>
          <w:szCs w:val="22"/>
        </w:rPr>
        <w:tab/>
      </w:r>
      <w:r w:rsidRPr="00721D9F">
        <w:rPr>
          <w:b w:val="0"/>
          <w:bCs/>
        </w:rPr>
        <w:t>Delivery and Documents</w:t>
      </w:r>
      <w:r w:rsidRPr="00721D9F">
        <w:rPr>
          <w:b w:val="0"/>
          <w:bCs/>
        </w:rPr>
        <w:tab/>
      </w:r>
      <w:r w:rsidRPr="00721D9F">
        <w:rPr>
          <w:b w:val="0"/>
          <w:bCs/>
        </w:rPr>
        <w:fldChar w:fldCharType="begin"/>
      </w:r>
      <w:r w:rsidRPr="00721D9F">
        <w:rPr>
          <w:b w:val="0"/>
          <w:bCs/>
        </w:rPr>
        <w:instrText xml:space="preserve"> PAGEREF _Toc458817197 \h </w:instrText>
      </w:r>
      <w:r w:rsidRPr="00721D9F">
        <w:rPr>
          <w:b w:val="0"/>
          <w:bCs/>
        </w:rPr>
      </w:r>
      <w:r w:rsidRPr="00721D9F">
        <w:rPr>
          <w:b w:val="0"/>
          <w:bCs/>
        </w:rPr>
        <w:fldChar w:fldCharType="separate"/>
      </w:r>
      <w:r w:rsidR="00BD099F">
        <w:rPr>
          <w:b w:val="0"/>
          <w:bCs/>
        </w:rPr>
        <w:t>81</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14.</w:t>
      </w:r>
      <w:r w:rsidRPr="00721D9F">
        <w:rPr>
          <w:rFonts w:asciiTheme="minorHAnsi" w:eastAsiaTheme="minorEastAsia" w:hAnsiTheme="minorHAnsi" w:cstheme="minorBidi"/>
          <w:b w:val="0"/>
          <w:bCs/>
          <w:sz w:val="22"/>
          <w:szCs w:val="22"/>
        </w:rPr>
        <w:tab/>
      </w:r>
      <w:r w:rsidRPr="00721D9F">
        <w:rPr>
          <w:b w:val="0"/>
          <w:bCs/>
        </w:rPr>
        <w:t>Supplier’s Responsibilities</w:t>
      </w:r>
      <w:r w:rsidRPr="00721D9F">
        <w:rPr>
          <w:b w:val="0"/>
          <w:bCs/>
        </w:rPr>
        <w:tab/>
      </w:r>
      <w:r w:rsidRPr="00721D9F">
        <w:rPr>
          <w:b w:val="0"/>
          <w:bCs/>
        </w:rPr>
        <w:fldChar w:fldCharType="begin"/>
      </w:r>
      <w:r w:rsidRPr="00721D9F">
        <w:rPr>
          <w:b w:val="0"/>
          <w:bCs/>
        </w:rPr>
        <w:instrText xml:space="preserve"> PAGEREF _Toc458817198 \h </w:instrText>
      </w:r>
      <w:r w:rsidRPr="00721D9F">
        <w:rPr>
          <w:b w:val="0"/>
          <w:bCs/>
        </w:rPr>
      </w:r>
      <w:r w:rsidRPr="00721D9F">
        <w:rPr>
          <w:b w:val="0"/>
          <w:bCs/>
        </w:rPr>
        <w:fldChar w:fldCharType="separate"/>
      </w:r>
      <w:r w:rsidR="00BD099F">
        <w:rPr>
          <w:b w:val="0"/>
          <w:bCs/>
        </w:rPr>
        <w:t>81</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15.</w:t>
      </w:r>
      <w:r w:rsidRPr="00721D9F">
        <w:rPr>
          <w:rFonts w:asciiTheme="minorHAnsi" w:eastAsiaTheme="minorEastAsia" w:hAnsiTheme="minorHAnsi" w:cstheme="minorBidi"/>
          <w:b w:val="0"/>
          <w:bCs/>
          <w:sz w:val="22"/>
          <w:szCs w:val="22"/>
        </w:rPr>
        <w:tab/>
      </w:r>
      <w:r w:rsidRPr="00721D9F">
        <w:rPr>
          <w:b w:val="0"/>
          <w:bCs/>
        </w:rPr>
        <w:t>Contract Price</w:t>
      </w:r>
      <w:r w:rsidRPr="00721D9F">
        <w:rPr>
          <w:b w:val="0"/>
          <w:bCs/>
        </w:rPr>
        <w:tab/>
      </w:r>
      <w:r w:rsidRPr="00721D9F">
        <w:rPr>
          <w:b w:val="0"/>
          <w:bCs/>
        </w:rPr>
        <w:fldChar w:fldCharType="begin"/>
      </w:r>
      <w:r w:rsidRPr="00721D9F">
        <w:rPr>
          <w:b w:val="0"/>
          <w:bCs/>
        </w:rPr>
        <w:instrText xml:space="preserve"> PAGEREF _Toc458817199 \h </w:instrText>
      </w:r>
      <w:r w:rsidRPr="00721D9F">
        <w:rPr>
          <w:b w:val="0"/>
          <w:bCs/>
        </w:rPr>
      </w:r>
      <w:r w:rsidRPr="00721D9F">
        <w:rPr>
          <w:b w:val="0"/>
          <w:bCs/>
        </w:rPr>
        <w:fldChar w:fldCharType="separate"/>
      </w:r>
      <w:r w:rsidR="00BD099F">
        <w:rPr>
          <w:b w:val="0"/>
          <w:bCs/>
        </w:rPr>
        <w:t>81</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16.</w:t>
      </w:r>
      <w:r w:rsidRPr="00721D9F">
        <w:rPr>
          <w:rFonts w:asciiTheme="minorHAnsi" w:eastAsiaTheme="minorEastAsia" w:hAnsiTheme="minorHAnsi" w:cstheme="minorBidi"/>
          <w:b w:val="0"/>
          <w:bCs/>
          <w:sz w:val="22"/>
          <w:szCs w:val="22"/>
        </w:rPr>
        <w:tab/>
      </w:r>
      <w:r w:rsidRPr="00721D9F">
        <w:rPr>
          <w:b w:val="0"/>
          <w:bCs/>
        </w:rPr>
        <w:t>Terms of Payment</w:t>
      </w:r>
      <w:r w:rsidRPr="00721D9F">
        <w:rPr>
          <w:b w:val="0"/>
          <w:bCs/>
        </w:rPr>
        <w:tab/>
      </w:r>
      <w:r w:rsidRPr="00721D9F">
        <w:rPr>
          <w:b w:val="0"/>
          <w:bCs/>
        </w:rPr>
        <w:fldChar w:fldCharType="begin"/>
      </w:r>
      <w:r w:rsidRPr="00721D9F">
        <w:rPr>
          <w:b w:val="0"/>
          <w:bCs/>
        </w:rPr>
        <w:instrText xml:space="preserve"> PAGEREF _Toc458817200 \h </w:instrText>
      </w:r>
      <w:r w:rsidRPr="00721D9F">
        <w:rPr>
          <w:b w:val="0"/>
          <w:bCs/>
        </w:rPr>
      </w:r>
      <w:r w:rsidRPr="00721D9F">
        <w:rPr>
          <w:b w:val="0"/>
          <w:bCs/>
        </w:rPr>
        <w:fldChar w:fldCharType="separate"/>
      </w:r>
      <w:r w:rsidR="00BD099F">
        <w:rPr>
          <w:b w:val="0"/>
          <w:bCs/>
        </w:rPr>
        <w:t>81</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17.</w:t>
      </w:r>
      <w:r w:rsidRPr="00721D9F">
        <w:rPr>
          <w:rFonts w:asciiTheme="minorHAnsi" w:eastAsiaTheme="minorEastAsia" w:hAnsiTheme="minorHAnsi" w:cstheme="minorBidi"/>
          <w:b w:val="0"/>
          <w:bCs/>
          <w:sz w:val="22"/>
          <w:szCs w:val="22"/>
        </w:rPr>
        <w:tab/>
      </w:r>
      <w:r w:rsidRPr="00721D9F">
        <w:rPr>
          <w:b w:val="0"/>
          <w:bCs/>
        </w:rPr>
        <w:t>Taxes and Duties</w:t>
      </w:r>
      <w:r w:rsidRPr="00721D9F">
        <w:rPr>
          <w:b w:val="0"/>
          <w:bCs/>
        </w:rPr>
        <w:tab/>
      </w:r>
      <w:r w:rsidRPr="00721D9F">
        <w:rPr>
          <w:b w:val="0"/>
          <w:bCs/>
        </w:rPr>
        <w:fldChar w:fldCharType="begin"/>
      </w:r>
      <w:r w:rsidRPr="00721D9F">
        <w:rPr>
          <w:b w:val="0"/>
          <w:bCs/>
        </w:rPr>
        <w:instrText xml:space="preserve"> PAGEREF _Toc458817201 \h </w:instrText>
      </w:r>
      <w:r w:rsidRPr="00721D9F">
        <w:rPr>
          <w:b w:val="0"/>
          <w:bCs/>
        </w:rPr>
      </w:r>
      <w:r w:rsidRPr="00721D9F">
        <w:rPr>
          <w:b w:val="0"/>
          <w:bCs/>
        </w:rPr>
        <w:fldChar w:fldCharType="separate"/>
      </w:r>
      <w:r w:rsidR="00BD099F">
        <w:rPr>
          <w:b w:val="0"/>
          <w:bCs/>
        </w:rPr>
        <w:t>82</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18.</w:t>
      </w:r>
      <w:r w:rsidRPr="00721D9F">
        <w:rPr>
          <w:rFonts w:asciiTheme="minorHAnsi" w:eastAsiaTheme="minorEastAsia" w:hAnsiTheme="minorHAnsi" w:cstheme="minorBidi"/>
          <w:b w:val="0"/>
          <w:bCs/>
          <w:sz w:val="22"/>
          <w:szCs w:val="22"/>
        </w:rPr>
        <w:tab/>
      </w:r>
      <w:r w:rsidRPr="00721D9F">
        <w:rPr>
          <w:b w:val="0"/>
          <w:bCs/>
        </w:rPr>
        <w:t>Performance Security</w:t>
      </w:r>
      <w:r w:rsidRPr="00721D9F">
        <w:rPr>
          <w:b w:val="0"/>
          <w:bCs/>
        </w:rPr>
        <w:tab/>
      </w:r>
      <w:r w:rsidRPr="00721D9F">
        <w:rPr>
          <w:b w:val="0"/>
          <w:bCs/>
        </w:rPr>
        <w:fldChar w:fldCharType="begin"/>
      </w:r>
      <w:r w:rsidRPr="00721D9F">
        <w:rPr>
          <w:b w:val="0"/>
          <w:bCs/>
        </w:rPr>
        <w:instrText xml:space="preserve"> PAGEREF _Toc458817202 \h </w:instrText>
      </w:r>
      <w:r w:rsidRPr="00721D9F">
        <w:rPr>
          <w:b w:val="0"/>
          <w:bCs/>
        </w:rPr>
      </w:r>
      <w:r w:rsidRPr="00721D9F">
        <w:rPr>
          <w:b w:val="0"/>
          <w:bCs/>
        </w:rPr>
        <w:fldChar w:fldCharType="separate"/>
      </w:r>
      <w:r w:rsidR="00BD099F">
        <w:rPr>
          <w:b w:val="0"/>
          <w:bCs/>
        </w:rPr>
        <w:t>82</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19.</w:t>
      </w:r>
      <w:r w:rsidRPr="00721D9F">
        <w:rPr>
          <w:rFonts w:asciiTheme="minorHAnsi" w:eastAsiaTheme="minorEastAsia" w:hAnsiTheme="minorHAnsi" w:cstheme="minorBidi"/>
          <w:b w:val="0"/>
          <w:bCs/>
          <w:sz w:val="22"/>
          <w:szCs w:val="22"/>
        </w:rPr>
        <w:tab/>
      </w:r>
      <w:r w:rsidRPr="00721D9F">
        <w:rPr>
          <w:b w:val="0"/>
          <w:bCs/>
        </w:rPr>
        <w:t>Copyright</w:t>
      </w:r>
      <w:r w:rsidRPr="00721D9F">
        <w:rPr>
          <w:b w:val="0"/>
          <w:bCs/>
        </w:rPr>
        <w:tab/>
      </w:r>
      <w:r w:rsidRPr="00721D9F">
        <w:rPr>
          <w:b w:val="0"/>
          <w:bCs/>
        </w:rPr>
        <w:fldChar w:fldCharType="begin"/>
      </w:r>
      <w:r w:rsidRPr="00721D9F">
        <w:rPr>
          <w:b w:val="0"/>
          <w:bCs/>
        </w:rPr>
        <w:instrText xml:space="preserve"> PAGEREF _Toc458817203 \h </w:instrText>
      </w:r>
      <w:r w:rsidRPr="00721D9F">
        <w:rPr>
          <w:b w:val="0"/>
          <w:bCs/>
        </w:rPr>
      </w:r>
      <w:r w:rsidRPr="00721D9F">
        <w:rPr>
          <w:b w:val="0"/>
          <w:bCs/>
        </w:rPr>
        <w:fldChar w:fldCharType="separate"/>
      </w:r>
      <w:r w:rsidR="00BD099F">
        <w:rPr>
          <w:b w:val="0"/>
          <w:bCs/>
        </w:rPr>
        <w:t>82</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lastRenderedPageBreak/>
        <w:t>20.</w:t>
      </w:r>
      <w:r w:rsidRPr="00721D9F">
        <w:rPr>
          <w:rFonts w:asciiTheme="minorHAnsi" w:eastAsiaTheme="minorEastAsia" w:hAnsiTheme="minorHAnsi" w:cstheme="minorBidi"/>
          <w:b w:val="0"/>
          <w:bCs/>
          <w:sz w:val="22"/>
          <w:szCs w:val="22"/>
        </w:rPr>
        <w:tab/>
      </w:r>
      <w:r w:rsidRPr="00721D9F">
        <w:rPr>
          <w:b w:val="0"/>
          <w:bCs/>
        </w:rPr>
        <w:t>Confidential Information</w:t>
      </w:r>
      <w:r w:rsidRPr="00721D9F">
        <w:rPr>
          <w:b w:val="0"/>
          <w:bCs/>
        </w:rPr>
        <w:tab/>
      </w:r>
      <w:r w:rsidRPr="00721D9F">
        <w:rPr>
          <w:b w:val="0"/>
          <w:bCs/>
        </w:rPr>
        <w:fldChar w:fldCharType="begin"/>
      </w:r>
      <w:r w:rsidRPr="00721D9F">
        <w:rPr>
          <w:b w:val="0"/>
          <w:bCs/>
        </w:rPr>
        <w:instrText xml:space="preserve"> PAGEREF _Toc458817204 \h </w:instrText>
      </w:r>
      <w:r w:rsidRPr="00721D9F">
        <w:rPr>
          <w:b w:val="0"/>
          <w:bCs/>
        </w:rPr>
      </w:r>
      <w:r w:rsidRPr="00721D9F">
        <w:rPr>
          <w:b w:val="0"/>
          <w:bCs/>
        </w:rPr>
        <w:fldChar w:fldCharType="separate"/>
      </w:r>
      <w:r w:rsidR="00BD099F">
        <w:rPr>
          <w:b w:val="0"/>
          <w:bCs/>
        </w:rPr>
        <w:t>82</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21.</w:t>
      </w:r>
      <w:r w:rsidRPr="00721D9F">
        <w:rPr>
          <w:rFonts w:asciiTheme="minorHAnsi" w:eastAsiaTheme="minorEastAsia" w:hAnsiTheme="minorHAnsi" w:cstheme="minorBidi"/>
          <w:b w:val="0"/>
          <w:bCs/>
          <w:sz w:val="22"/>
          <w:szCs w:val="22"/>
        </w:rPr>
        <w:tab/>
      </w:r>
      <w:r w:rsidRPr="00721D9F">
        <w:rPr>
          <w:b w:val="0"/>
          <w:bCs/>
        </w:rPr>
        <w:t>Subcontracting</w:t>
      </w:r>
      <w:r w:rsidRPr="00721D9F">
        <w:rPr>
          <w:b w:val="0"/>
          <w:bCs/>
        </w:rPr>
        <w:tab/>
      </w:r>
      <w:r w:rsidRPr="00721D9F">
        <w:rPr>
          <w:b w:val="0"/>
          <w:bCs/>
        </w:rPr>
        <w:fldChar w:fldCharType="begin"/>
      </w:r>
      <w:r w:rsidRPr="00721D9F">
        <w:rPr>
          <w:b w:val="0"/>
          <w:bCs/>
        </w:rPr>
        <w:instrText xml:space="preserve"> PAGEREF _Toc458817205 \h </w:instrText>
      </w:r>
      <w:r w:rsidRPr="00721D9F">
        <w:rPr>
          <w:b w:val="0"/>
          <w:bCs/>
        </w:rPr>
      </w:r>
      <w:r w:rsidRPr="00721D9F">
        <w:rPr>
          <w:b w:val="0"/>
          <w:bCs/>
        </w:rPr>
        <w:fldChar w:fldCharType="separate"/>
      </w:r>
      <w:r w:rsidR="00BD099F">
        <w:rPr>
          <w:b w:val="0"/>
          <w:bCs/>
        </w:rPr>
        <w:t>83</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22.</w:t>
      </w:r>
      <w:r w:rsidRPr="00721D9F">
        <w:rPr>
          <w:rFonts w:asciiTheme="minorHAnsi" w:eastAsiaTheme="minorEastAsia" w:hAnsiTheme="minorHAnsi" w:cstheme="minorBidi"/>
          <w:b w:val="0"/>
          <w:bCs/>
          <w:sz w:val="22"/>
          <w:szCs w:val="22"/>
        </w:rPr>
        <w:tab/>
      </w:r>
      <w:r w:rsidRPr="00721D9F">
        <w:rPr>
          <w:b w:val="0"/>
          <w:bCs/>
        </w:rPr>
        <w:t>Specifications and Standards</w:t>
      </w:r>
      <w:r w:rsidRPr="00721D9F">
        <w:rPr>
          <w:b w:val="0"/>
          <w:bCs/>
        </w:rPr>
        <w:tab/>
      </w:r>
      <w:r w:rsidRPr="00721D9F">
        <w:rPr>
          <w:b w:val="0"/>
          <w:bCs/>
        </w:rPr>
        <w:fldChar w:fldCharType="begin"/>
      </w:r>
      <w:r w:rsidRPr="00721D9F">
        <w:rPr>
          <w:b w:val="0"/>
          <w:bCs/>
        </w:rPr>
        <w:instrText xml:space="preserve"> PAGEREF _Toc458817206 \h </w:instrText>
      </w:r>
      <w:r w:rsidRPr="00721D9F">
        <w:rPr>
          <w:b w:val="0"/>
          <w:bCs/>
        </w:rPr>
      </w:r>
      <w:r w:rsidRPr="00721D9F">
        <w:rPr>
          <w:b w:val="0"/>
          <w:bCs/>
        </w:rPr>
        <w:fldChar w:fldCharType="separate"/>
      </w:r>
      <w:r w:rsidR="00BD099F">
        <w:rPr>
          <w:b w:val="0"/>
          <w:bCs/>
        </w:rPr>
        <w:t>83</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23.</w:t>
      </w:r>
      <w:r w:rsidRPr="00721D9F">
        <w:rPr>
          <w:rFonts w:asciiTheme="minorHAnsi" w:eastAsiaTheme="minorEastAsia" w:hAnsiTheme="minorHAnsi" w:cstheme="minorBidi"/>
          <w:b w:val="0"/>
          <w:bCs/>
          <w:sz w:val="22"/>
          <w:szCs w:val="22"/>
        </w:rPr>
        <w:tab/>
      </w:r>
      <w:r w:rsidRPr="00721D9F">
        <w:rPr>
          <w:b w:val="0"/>
          <w:bCs/>
        </w:rPr>
        <w:t>Packing and Documents</w:t>
      </w:r>
      <w:r w:rsidRPr="00721D9F">
        <w:rPr>
          <w:b w:val="0"/>
          <w:bCs/>
        </w:rPr>
        <w:tab/>
      </w:r>
      <w:r w:rsidRPr="00721D9F">
        <w:rPr>
          <w:b w:val="0"/>
          <w:bCs/>
        </w:rPr>
        <w:fldChar w:fldCharType="begin"/>
      </w:r>
      <w:r w:rsidRPr="00721D9F">
        <w:rPr>
          <w:b w:val="0"/>
          <w:bCs/>
        </w:rPr>
        <w:instrText xml:space="preserve"> PAGEREF _Toc458817207 \h </w:instrText>
      </w:r>
      <w:r w:rsidRPr="00721D9F">
        <w:rPr>
          <w:b w:val="0"/>
          <w:bCs/>
        </w:rPr>
      </w:r>
      <w:r w:rsidRPr="00721D9F">
        <w:rPr>
          <w:b w:val="0"/>
          <w:bCs/>
        </w:rPr>
        <w:fldChar w:fldCharType="separate"/>
      </w:r>
      <w:r w:rsidR="00BD099F">
        <w:rPr>
          <w:b w:val="0"/>
          <w:bCs/>
        </w:rPr>
        <w:t>84</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24.</w:t>
      </w:r>
      <w:r w:rsidRPr="00721D9F">
        <w:rPr>
          <w:rFonts w:asciiTheme="minorHAnsi" w:eastAsiaTheme="minorEastAsia" w:hAnsiTheme="minorHAnsi" w:cstheme="minorBidi"/>
          <w:b w:val="0"/>
          <w:bCs/>
          <w:sz w:val="22"/>
          <w:szCs w:val="22"/>
        </w:rPr>
        <w:tab/>
      </w:r>
      <w:r w:rsidRPr="00721D9F">
        <w:rPr>
          <w:b w:val="0"/>
          <w:bCs/>
        </w:rPr>
        <w:t>Insurance</w:t>
      </w:r>
      <w:r w:rsidRPr="00721D9F">
        <w:rPr>
          <w:b w:val="0"/>
          <w:bCs/>
        </w:rPr>
        <w:tab/>
      </w:r>
      <w:r w:rsidRPr="00721D9F">
        <w:rPr>
          <w:b w:val="0"/>
          <w:bCs/>
        </w:rPr>
        <w:fldChar w:fldCharType="begin"/>
      </w:r>
      <w:r w:rsidRPr="00721D9F">
        <w:rPr>
          <w:b w:val="0"/>
          <w:bCs/>
        </w:rPr>
        <w:instrText xml:space="preserve"> PAGEREF _Toc458817208 \h </w:instrText>
      </w:r>
      <w:r w:rsidRPr="00721D9F">
        <w:rPr>
          <w:b w:val="0"/>
          <w:bCs/>
        </w:rPr>
      </w:r>
      <w:r w:rsidRPr="00721D9F">
        <w:rPr>
          <w:b w:val="0"/>
          <w:bCs/>
        </w:rPr>
        <w:fldChar w:fldCharType="separate"/>
      </w:r>
      <w:r w:rsidR="00BD099F">
        <w:rPr>
          <w:b w:val="0"/>
          <w:bCs/>
        </w:rPr>
        <w:t>84</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25.</w:t>
      </w:r>
      <w:r w:rsidRPr="00721D9F">
        <w:rPr>
          <w:rFonts w:asciiTheme="minorHAnsi" w:eastAsiaTheme="minorEastAsia" w:hAnsiTheme="minorHAnsi" w:cstheme="minorBidi"/>
          <w:b w:val="0"/>
          <w:bCs/>
          <w:sz w:val="22"/>
          <w:szCs w:val="22"/>
        </w:rPr>
        <w:tab/>
      </w:r>
      <w:r w:rsidRPr="00721D9F">
        <w:rPr>
          <w:b w:val="0"/>
          <w:bCs/>
        </w:rPr>
        <w:t>Transportation</w:t>
      </w:r>
      <w:r w:rsidRPr="00721D9F">
        <w:rPr>
          <w:b w:val="0"/>
          <w:bCs/>
        </w:rPr>
        <w:tab/>
      </w:r>
      <w:r w:rsidRPr="00721D9F">
        <w:rPr>
          <w:b w:val="0"/>
          <w:bCs/>
        </w:rPr>
        <w:fldChar w:fldCharType="begin"/>
      </w:r>
      <w:r w:rsidRPr="00721D9F">
        <w:rPr>
          <w:b w:val="0"/>
          <w:bCs/>
        </w:rPr>
        <w:instrText xml:space="preserve"> PAGEREF _Toc458817209 \h </w:instrText>
      </w:r>
      <w:r w:rsidRPr="00721D9F">
        <w:rPr>
          <w:b w:val="0"/>
          <w:bCs/>
        </w:rPr>
      </w:r>
      <w:r w:rsidRPr="00721D9F">
        <w:rPr>
          <w:b w:val="0"/>
          <w:bCs/>
        </w:rPr>
        <w:fldChar w:fldCharType="separate"/>
      </w:r>
      <w:r w:rsidR="00BD099F">
        <w:rPr>
          <w:b w:val="0"/>
          <w:bCs/>
        </w:rPr>
        <w:t>84</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26.</w:t>
      </w:r>
      <w:r w:rsidRPr="00721D9F">
        <w:rPr>
          <w:rFonts w:asciiTheme="minorHAnsi" w:eastAsiaTheme="minorEastAsia" w:hAnsiTheme="minorHAnsi" w:cstheme="minorBidi"/>
          <w:b w:val="0"/>
          <w:bCs/>
          <w:sz w:val="22"/>
          <w:szCs w:val="22"/>
        </w:rPr>
        <w:tab/>
      </w:r>
      <w:r w:rsidRPr="00721D9F">
        <w:rPr>
          <w:b w:val="0"/>
          <w:bCs/>
        </w:rPr>
        <w:t>Inspections and Tests</w:t>
      </w:r>
      <w:r w:rsidRPr="00721D9F">
        <w:rPr>
          <w:b w:val="0"/>
          <w:bCs/>
        </w:rPr>
        <w:tab/>
      </w:r>
      <w:r w:rsidRPr="00721D9F">
        <w:rPr>
          <w:b w:val="0"/>
          <w:bCs/>
        </w:rPr>
        <w:fldChar w:fldCharType="begin"/>
      </w:r>
      <w:r w:rsidRPr="00721D9F">
        <w:rPr>
          <w:b w:val="0"/>
          <w:bCs/>
        </w:rPr>
        <w:instrText xml:space="preserve"> PAGEREF _Toc458817210 \h </w:instrText>
      </w:r>
      <w:r w:rsidRPr="00721D9F">
        <w:rPr>
          <w:b w:val="0"/>
          <w:bCs/>
        </w:rPr>
      </w:r>
      <w:r w:rsidRPr="00721D9F">
        <w:rPr>
          <w:b w:val="0"/>
          <w:bCs/>
        </w:rPr>
        <w:fldChar w:fldCharType="separate"/>
      </w:r>
      <w:r w:rsidR="00BD099F">
        <w:rPr>
          <w:b w:val="0"/>
          <w:bCs/>
        </w:rPr>
        <w:t>84</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27.</w:t>
      </w:r>
      <w:r w:rsidRPr="00721D9F">
        <w:rPr>
          <w:rFonts w:asciiTheme="minorHAnsi" w:eastAsiaTheme="minorEastAsia" w:hAnsiTheme="minorHAnsi" w:cstheme="minorBidi"/>
          <w:b w:val="0"/>
          <w:bCs/>
          <w:sz w:val="22"/>
          <w:szCs w:val="22"/>
        </w:rPr>
        <w:tab/>
      </w:r>
      <w:r w:rsidRPr="00721D9F">
        <w:rPr>
          <w:b w:val="0"/>
          <w:bCs/>
        </w:rPr>
        <w:t>Liquidated Damages</w:t>
      </w:r>
      <w:r w:rsidRPr="00721D9F">
        <w:rPr>
          <w:b w:val="0"/>
          <w:bCs/>
        </w:rPr>
        <w:tab/>
      </w:r>
      <w:r w:rsidRPr="00721D9F">
        <w:rPr>
          <w:b w:val="0"/>
          <w:bCs/>
        </w:rPr>
        <w:fldChar w:fldCharType="begin"/>
      </w:r>
      <w:r w:rsidRPr="00721D9F">
        <w:rPr>
          <w:b w:val="0"/>
          <w:bCs/>
        </w:rPr>
        <w:instrText xml:space="preserve"> PAGEREF _Toc458817211 \h </w:instrText>
      </w:r>
      <w:r w:rsidRPr="00721D9F">
        <w:rPr>
          <w:b w:val="0"/>
          <w:bCs/>
        </w:rPr>
      </w:r>
      <w:r w:rsidRPr="00721D9F">
        <w:rPr>
          <w:b w:val="0"/>
          <w:bCs/>
        </w:rPr>
        <w:fldChar w:fldCharType="separate"/>
      </w:r>
      <w:r w:rsidR="00BD099F">
        <w:rPr>
          <w:b w:val="0"/>
          <w:bCs/>
        </w:rPr>
        <w:t>85</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28.</w:t>
      </w:r>
      <w:r w:rsidRPr="00721D9F">
        <w:rPr>
          <w:rFonts w:asciiTheme="minorHAnsi" w:eastAsiaTheme="minorEastAsia" w:hAnsiTheme="minorHAnsi" w:cstheme="minorBidi"/>
          <w:b w:val="0"/>
          <w:bCs/>
          <w:sz w:val="22"/>
          <w:szCs w:val="22"/>
        </w:rPr>
        <w:tab/>
      </w:r>
      <w:r w:rsidRPr="00721D9F">
        <w:rPr>
          <w:b w:val="0"/>
          <w:bCs/>
        </w:rPr>
        <w:t>Warranty</w:t>
      </w:r>
      <w:r w:rsidRPr="00721D9F">
        <w:rPr>
          <w:b w:val="0"/>
          <w:bCs/>
        </w:rPr>
        <w:tab/>
      </w:r>
      <w:r w:rsidRPr="00721D9F">
        <w:rPr>
          <w:b w:val="0"/>
          <w:bCs/>
        </w:rPr>
        <w:fldChar w:fldCharType="begin"/>
      </w:r>
      <w:r w:rsidRPr="00721D9F">
        <w:rPr>
          <w:b w:val="0"/>
          <w:bCs/>
        </w:rPr>
        <w:instrText xml:space="preserve"> PAGEREF _Toc458817212 \h </w:instrText>
      </w:r>
      <w:r w:rsidRPr="00721D9F">
        <w:rPr>
          <w:b w:val="0"/>
          <w:bCs/>
        </w:rPr>
      </w:r>
      <w:r w:rsidRPr="00721D9F">
        <w:rPr>
          <w:b w:val="0"/>
          <w:bCs/>
        </w:rPr>
        <w:fldChar w:fldCharType="separate"/>
      </w:r>
      <w:r w:rsidR="00BD099F">
        <w:rPr>
          <w:b w:val="0"/>
          <w:bCs/>
        </w:rPr>
        <w:t>85</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29.</w:t>
      </w:r>
      <w:r w:rsidRPr="00721D9F">
        <w:rPr>
          <w:rFonts w:asciiTheme="minorHAnsi" w:eastAsiaTheme="minorEastAsia" w:hAnsiTheme="minorHAnsi" w:cstheme="minorBidi"/>
          <w:b w:val="0"/>
          <w:bCs/>
          <w:sz w:val="22"/>
          <w:szCs w:val="22"/>
        </w:rPr>
        <w:tab/>
      </w:r>
      <w:r w:rsidRPr="00721D9F">
        <w:rPr>
          <w:b w:val="0"/>
          <w:bCs/>
        </w:rPr>
        <w:t>Patent Indemnity</w:t>
      </w:r>
      <w:r w:rsidRPr="00721D9F">
        <w:rPr>
          <w:b w:val="0"/>
          <w:bCs/>
        </w:rPr>
        <w:tab/>
      </w:r>
      <w:r w:rsidRPr="00721D9F">
        <w:rPr>
          <w:b w:val="0"/>
          <w:bCs/>
        </w:rPr>
        <w:fldChar w:fldCharType="begin"/>
      </w:r>
      <w:r w:rsidRPr="00721D9F">
        <w:rPr>
          <w:b w:val="0"/>
          <w:bCs/>
        </w:rPr>
        <w:instrText xml:space="preserve"> PAGEREF _Toc458817213 \h </w:instrText>
      </w:r>
      <w:r w:rsidRPr="00721D9F">
        <w:rPr>
          <w:b w:val="0"/>
          <w:bCs/>
        </w:rPr>
      </w:r>
      <w:r w:rsidRPr="00721D9F">
        <w:rPr>
          <w:b w:val="0"/>
          <w:bCs/>
        </w:rPr>
        <w:fldChar w:fldCharType="separate"/>
      </w:r>
      <w:r w:rsidR="00BD099F">
        <w:rPr>
          <w:b w:val="0"/>
          <w:bCs/>
        </w:rPr>
        <w:t>86</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30.</w:t>
      </w:r>
      <w:r w:rsidRPr="00721D9F">
        <w:rPr>
          <w:rFonts w:asciiTheme="minorHAnsi" w:eastAsiaTheme="minorEastAsia" w:hAnsiTheme="minorHAnsi" w:cstheme="minorBidi"/>
          <w:b w:val="0"/>
          <w:bCs/>
          <w:sz w:val="22"/>
          <w:szCs w:val="22"/>
        </w:rPr>
        <w:tab/>
      </w:r>
      <w:r w:rsidRPr="00721D9F">
        <w:rPr>
          <w:b w:val="0"/>
          <w:bCs/>
        </w:rPr>
        <w:t>Limitation of Liability</w:t>
      </w:r>
      <w:r w:rsidRPr="00721D9F">
        <w:rPr>
          <w:b w:val="0"/>
          <w:bCs/>
        </w:rPr>
        <w:tab/>
      </w:r>
      <w:r w:rsidRPr="00721D9F">
        <w:rPr>
          <w:b w:val="0"/>
          <w:bCs/>
        </w:rPr>
        <w:fldChar w:fldCharType="begin"/>
      </w:r>
      <w:r w:rsidRPr="00721D9F">
        <w:rPr>
          <w:b w:val="0"/>
          <w:bCs/>
        </w:rPr>
        <w:instrText xml:space="preserve"> PAGEREF _Toc458817214 \h </w:instrText>
      </w:r>
      <w:r w:rsidRPr="00721D9F">
        <w:rPr>
          <w:b w:val="0"/>
          <w:bCs/>
        </w:rPr>
      </w:r>
      <w:r w:rsidRPr="00721D9F">
        <w:rPr>
          <w:b w:val="0"/>
          <w:bCs/>
        </w:rPr>
        <w:fldChar w:fldCharType="separate"/>
      </w:r>
      <w:r w:rsidR="00BD099F">
        <w:rPr>
          <w:b w:val="0"/>
          <w:bCs/>
        </w:rPr>
        <w:t>87</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31.</w:t>
      </w:r>
      <w:r w:rsidRPr="00721D9F">
        <w:rPr>
          <w:rFonts w:asciiTheme="minorHAnsi" w:eastAsiaTheme="minorEastAsia" w:hAnsiTheme="minorHAnsi" w:cstheme="minorBidi"/>
          <w:b w:val="0"/>
          <w:bCs/>
          <w:sz w:val="22"/>
          <w:szCs w:val="22"/>
        </w:rPr>
        <w:tab/>
      </w:r>
      <w:r w:rsidRPr="00721D9F">
        <w:rPr>
          <w:b w:val="0"/>
          <w:bCs/>
        </w:rPr>
        <w:t>Change in Laws and Regulations</w:t>
      </w:r>
      <w:r w:rsidRPr="00721D9F">
        <w:rPr>
          <w:b w:val="0"/>
          <w:bCs/>
        </w:rPr>
        <w:tab/>
      </w:r>
      <w:r w:rsidRPr="00721D9F">
        <w:rPr>
          <w:b w:val="0"/>
          <w:bCs/>
        </w:rPr>
        <w:fldChar w:fldCharType="begin"/>
      </w:r>
      <w:r w:rsidRPr="00721D9F">
        <w:rPr>
          <w:b w:val="0"/>
          <w:bCs/>
        </w:rPr>
        <w:instrText xml:space="preserve"> PAGEREF _Toc458817215 \h </w:instrText>
      </w:r>
      <w:r w:rsidRPr="00721D9F">
        <w:rPr>
          <w:b w:val="0"/>
          <w:bCs/>
        </w:rPr>
      </w:r>
      <w:r w:rsidRPr="00721D9F">
        <w:rPr>
          <w:b w:val="0"/>
          <w:bCs/>
        </w:rPr>
        <w:fldChar w:fldCharType="separate"/>
      </w:r>
      <w:r w:rsidR="00BD099F">
        <w:rPr>
          <w:b w:val="0"/>
          <w:bCs/>
        </w:rPr>
        <w:t>87</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32.</w:t>
      </w:r>
      <w:r w:rsidRPr="00721D9F">
        <w:rPr>
          <w:rFonts w:asciiTheme="minorHAnsi" w:eastAsiaTheme="minorEastAsia" w:hAnsiTheme="minorHAnsi" w:cstheme="minorBidi"/>
          <w:b w:val="0"/>
          <w:bCs/>
          <w:sz w:val="22"/>
          <w:szCs w:val="22"/>
        </w:rPr>
        <w:tab/>
      </w:r>
      <w:r w:rsidRPr="00721D9F">
        <w:rPr>
          <w:b w:val="0"/>
          <w:bCs/>
        </w:rPr>
        <w:t>Force Majeure</w:t>
      </w:r>
      <w:r w:rsidRPr="00721D9F">
        <w:rPr>
          <w:b w:val="0"/>
          <w:bCs/>
        </w:rPr>
        <w:tab/>
      </w:r>
      <w:r w:rsidRPr="00721D9F">
        <w:rPr>
          <w:b w:val="0"/>
          <w:bCs/>
        </w:rPr>
        <w:fldChar w:fldCharType="begin"/>
      </w:r>
      <w:r w:rsidRPr="00721D9F">
        <w:rPr>
          <w:b w:val="0"/>
          <w:bCs/>
        </w:rPr>
        <w:instrText xml:space="preserve"> PAGEREF _Toc458817216 \h </w:instrText>
      </w:r>
      <w:r w:rsidRPr="00721D9F">
        <w:rPr>
          <w:b w:val="0"/>
          <w:bCs/>
        </w:rPr>
      </w:r>
      <w:r w:rsidRPr="00721D9F">
        <w:rPr>
          <w:b w:val="0"/>
          <w:bCs/>
        </w:rPr>
        <w:fldChar w:fldCharType="separate"/>
      </w:r>
      <w:r w:rsidR="00BD099F">
        <w:rPr>
          <w:b w:val="0"/>
          <w:bCs/>
        </w:rPr>
        <w:t>87</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33.</w:t>
      </w:r>
      <w:r w:rsidRPr="00721D9F">
        <w:rPr>
          <w:rFonts w:asciiTheme="minorHAnsi" w:eastAsiaTheme="minorEastAsia" w:hAnsiTheme="minorHAnsi" w:cstheme="minorBidi"/>
          <w:b w:val="0"/>
          <w:bCs/>
          <w:sz w:val="22"/>
          <w:szCs w:val="22"/>
        </w:rPr>
        <w:tab/>
      </w:r>
      <w:r w:rsidRPr="00721D9F">
        <w:rPr>
          <w:b w:val="0"/>
          <w:bCs/>
        </w:rPr>
        <w:t>Change Orders and Contract Amendments</w:t>
      </w:r>
      <w:r w:rsidRPr="00721D9F">
        <w:rPr>
          <w:b w:val="0"/>
          <w:bCs/>
        </w:rPr>
        <w:tab/>
      </w:r>
      <w:r w:rsidRPr="00721D9F">
        <w:rPr>
          <w:b w:val="0"/>
          <w:bCs/>
        </w:rPr>
        <w:fldChar w:fldCharType="begin"/>
      </w:r>
      <w:r w:rsidRPr="00721D9F">
        <w:rPr>
          <w:b w:val="0"/>
          <w:bCs/>
        </w:rPr>
        <w:instrText xml:space="preserve"> PAGEREF _Toc458817217 \h </w:instrText>
      </w:r>
      <w:r w:rsidRPr="00721D9F">
        <w:rPr>
          <w:b w:val="0"/>
          <w:bCs/>
        </w:rPr>
      </w:r>
      <w:r w:rsidRPr="00721D9F">
        <w:rPr>
          <w:b w:val="0"/>
          <w:bCs/>
        </w:rPr>
        <w:fldChar w:fldCharType="separate"/>
      </w:r>
      <w:r w:rsidR="00BD099F">
        <w:rPr>
          <w:b w:val="0"/>
          <w:bCs/>
        </w:rPr>
        <w:t>87</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34.</w:t>
      </w:r>
      <w:r w:rsidRPr="00721D9F">
        <w:rPr>
          <w:rFonts w:asciiTheme="minorHAnsi" w:eastAsiaTheme="minorEastAsia" w:hAnsiTheme="minorHAnsi" w:cstheme="minorBidi"/>
          <w:b w:val="0"/>
          <w:bCs/>
          <w:sz w:val="22"/>
          <w:szCs w:val="22"/>
        </w:rPr>
        <w:tab/>
      </w:r>
      <w:r w:rsidRPr="00721D9F">
        <w:rPr>
          <w:b w:val="0"/>
          <w:bCs/>
        </w:rPr>
        <w:t>Extensions of Time</w:t>
      </w:r>
      <w:r w:rsidRPr="00721D9F">
        <w:rPr>
          <w:b w:val="0"/>
          <w:bCs/>
        </w:rPr>
        <w:tab/>
      </w:r>
      <w:r w:rsidRPr="00721D9F">
        <w:rPr>
          <w:b w:val="0"/>
          <w:bCs/>
        </w:rPr>
        <w:fldChar w:fldCharType="begin"/>
      </w:r>
      <w:r w:rsidRPr="00721D9F">
        <w:rPr>
          <w:b w:val="0"/>
          <w:bCs/>
        </w:rPr>
        <w:instrText xml:space="preserve"> PAGEREF _Toc458817218 \h </w:instrText>
      </w:r>
      <w:r w:rsidRPr="00721D9F">
        <w:rPr>
          <w:b w:val="0"/>
          <w:bCs/>
        </w:rPr>
      </w:r>
      <w:r w:rsidRPr="00721D9F">
        <w:rPr>
          <w:b w:val="0"/>
          <w:bCs/>
        </w:rPr>
        <w:fldChar w:fldCharType="separate"/>
      </w:r>
      <w:r w:rsidR="00BD099F">
        <w:rPr>
          <w:b w:val="0"/>
          <w:bCs/>
        </w:rPr>
        <w:t>88</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35.</w:t>
      </w:r>
      <w:r w:rsidRPr="00721D9F">
        <w:rPr>
          <w:rFonts w:asciiTheme="minorHAnsi" w:eastAsiaTheme="minorEastAsia" w:hAnsiTheme="minorHAnsi" w:cstheme="minorBidi"/>
          <w:b w:val="0"/>
          <w:bCs/>
          <w:sz w:val="22"/>
          <w:szCs w:val="22"/>
        </w:rPr>
        <w:tab/>
      </w:r>
      <w:r w:rsidRPr="00721D9F">
        <w:rPr>
          <w:b w:val="0"/>
          <w:bCs/>
        </w:rPr>
        <w:t>Termination</w:t>
      </w:r>
      <w:r w:rsidRPr="00721D9F">
        <w:rPr>
          <w:b w:val="0"/>
          <w:bCs/>
        </w:rPr>
        <w:tab/>
      </w:r>
      <w:r w:rsidRPr="00721D9F">
        <w:rPr>
          <w:b w:val="0"/>
          <w:bCs/>
        </w:rPr>
        <w:fldChar w:fldCharType="begin"/>
      </w:r>
      <w:r w:rsidRPr="00721D9F">
        <w:rPr>
          <w:b w:val="0"/>
          <w:bCs/>
        </w:rPr>
        <w:instrText xml:space="preserve"> PAGEREF _Toc458817219 \h </w:instrText>
      </w:r>
      <w:r w:rsidRPr="00721D9F">
        <w:rPr>
          <w:b w:val="0"/>
          <w:bCs/>
        </w:rPr>
      </w:r>
      <w:r w:rsidRPr="00721D9F">
        <w:rPr>
          <w:b w:val="0"/>
          <w:bCs/>
        </w:rPr>
        <w:fldChar w:fldCharType="separate"/>
      </w:r>
      <w:r w:rsidR="00BD099F">
        <w:rPr>
          <w:b w:val="0"/>
          <w:bCs/>
        </w:rPr>
        <w:t>88</w:t>
      </w:r>
      <w:r w:rsidRPr="00721D9F">
        <w:rPr>
          <w:b w:val="0"/>
          <w:bCs/>
        </w:rPr>
        <w:fldChar w:fldCharType="end"/>
      </w:r>
    </w:p>
    <w:p w:rsidR="00EB4FFE" w:rsidRPr="00721D9F" w:rsidRDefault="00EB4FFE">
      <w:pPr>
        <w:pStyle w:val="TOC1"/>
        <w:rPr>
          <w:rFonts w:asciiTheme="minorHAnsi" w:eastAsiaTheme="minorEastAsia" w:hAnsiTheme="minorHAnsi" w:cstheme="minorBidi"/>
          <w:b w:val="0"/>
          <w:bCs/>
          <w:sz w:val="22"/>
          <w:szCs w:val="22"/>
        </w:rPr>
      </w:pPr>
      <w:r w:rsidRPr="00721D9F">
        <w:rPr>
          <w:b w:val="0"/>
          <w:bCs/>
        </w:rPr>
        <w:t>36.</w:t>
      </w:r>
      <w:r w:rsidRPr="00721D9F">
        <w:rPr>
          <w:rFonts w:asciiTheme="minorHAnsi" w:eastAsiaTheme="minorEastAsia" w:hAnsiTheme="minorHAnsi" w:cstheme="minorBidi"/>
          <w:b w:val="0"/>
          <w:bCs/>
          <w:sz w:val="22"/>
          <w:szCs w:val="22"/>
        </w:rPr>
        <w:tab/>
      </w:r>
      <w:r w:rsidRPr="00721D9F">
        <w:rPr>
          <w:b w:val="0"/>
          <w:bCs/>
        </w:rPr>
        <w:t>Assignment</w:t>
      </w:r>
      <w:r w:rsidRPr="00721D9F">
        <w:rPr>
          <w:b w:val="0"/>
          <w:bCs/>
        </w:rPr>
        <w:tab/>
      </w:r>
      <w:r w:rsidRPr="00721D9F">
        <w:rPr>
          <w:b w:val="0"/>
          <w:bCs/>
        </w:rPr>
        <w:fldChar w:fldCharType="begin"/>
      </w:r>
      <w:r w:rsidRPr="00721D9F">
        <w:rPr>
          <w:b w:val="0"/>
          <w:bCs/>
        </w:rPr>
        <w:instrText xml:space="preserve"> PAGEREF _Toc458817220 \h </w:instrText>
      </w:r>
      <w:r w:rsidRPr="00721D9F">
        <w:rPr>
          <w:b w:val="0"/>
          <w:bCs/>
        </w:rPr>
      </w:r>
      <w:r w:rsidRPr="00721D9F">
        <w:rPr>
          <w:b w:val="0"/>
          <w:bCs/>
        </w:rPr>
        <w:fldChar w:fldCharType="separate"/>
      </w:r>
      <w:r w:rsidR="00BD099F">
        <w:rPr>
          <w:b w:val="0"/>
          <w:bCs/>
        </w:rPr>
        <w:t>89</w:t>
      </w:r>
      <w:r w:rsidRPr="00721D9F">
        <w:rPr>
          <w:b w:val="0"/>
          <w:bCs/>
        </w:rPr>
        <w:fldChar w:fldCharType="end"/>
      </w:r>
    </w:p>
    <w:p w:rsidR="00EB4FFE" w:rsidRDefault="00EB4FFE">
      <w:pPr>
        <w:pStyle w:val="TOC1"/>
        <w:rPr>
          <w:rFonts w:asciiTheme="minorHAnsi" w:eastAsiaTheme="minorEastAsia" w:hAnsiTheme="minorHAnsi" w:cstheme="minorBidi"/>
          <w:b w:val="0"/>
          <w:sz w:val="22"/>
          <w:szCs w:val="22"/>
        </w:rPr>
      </w:pPr>
      <w:r w:rsidRPr="00721D9F">
        <w:rPr>
          <w:b w:val="0"/>
          <w:bCs/>
        </w:rPr>
        <w:t>37.</w:t>
      </w:r>
      <w:r w:rsidRPr="00721D9F">
        <w:rPr>
          <w:rFonts w:asciiTheme="minorHAnsi" w:eastAsiaTheme="minorEastAsia" w:hAnsiTheme="minorHAnsi" w:cstheme="minorBidi"/>
          <w:b w:val="0"/>
          <w:bCs/>
          <w:sz w:val="22"/>
          <w:szCs w:val="22"/>
        </w:rPr>
        <w:tab/>
      </w:r>
      <w:r w:rsidRPr="00721D9F">
        <w:rPr>
          <w:b w:val="0"/>
          <w:bCs/>
        </w:rPr>
        <w:t>Export Restriction</w:t>
      </w:r>
      <w:r>
        <w:tab/>
      </w:r>
      <w:r>
        <w:fldChar w:fldCharType="begin"/>
      </w:r>
      <w:r>
        <w:instrText xml:space="preserve"> PAGEREF _Toc458817221 \h </w:instrText>
      </w:r>
      <w:r>
        <w:fldChar w:fldCharType="separate"/>
      </w:r>
      <w:r w:rsidR="00BD099F">
        <w:t>89</w:t>
      </w:r>
      <w:r>
        <w:fldChar w:fldCharType="end"/>
      </w:r>
    </w:p>
    <w:p w:rsidR="00455149" w:rsidRPr="008B66E1" w:rsidRDefault="007B64F5" w:rsidP="007B64F5">
      <w:pPr>
        <w:spacing w:after="80"/>
        <w:rPr>
          <w:b/>
        </w:rPr>
      </w:pPr>
      <w:r w:rsidRPr="007B64F5">
        <w:fldChar w:fldCharType="end"/>
      </w:r>
    </w:p>
    <w:p w:rsidR="00455149" w:rsidRPr="008B66E1" w:rsidRDefault="00455149">
      <w:pPr>
        <w:rPr>
          <w:b/>
        </w:rPr>
      </w:pPr>
      <w:r w:rsidRPr="008B66E1">
        <w:rPr>
          <w:b/>
        </w:rPr>
        <w:br w:type="page"/>
      </w:r>
    </w:p>
    <w:p w:rsidR="00C952F3" w:rsidRPr="007B64F5" w:rsidRDefault="00455149" w:rsidP="007B64F5">
      <w:pPr>
        <w:spacing w:after="240"/>
        <w:jc w:val="center"/>
        <w:rPr>
          <w:b/>
          <w:bCs/>
          <w:sz w:val="36"/>
        </w:rPr>
      </w:pPr>
      <w:r w:rsidRPr="008B66E1">
        <w:rPr>
          <w:b/>
          <w:bCs/>
          <w:sz w:val="36"/>
        </w:rPr>
        <w:lastRenderedPageBreak/>
        <w:t>Section VII</w:t>
      </w:r>
      <w:r w:rsidR="00193CA6" w:rsidRPr="008B66E1">
        <w:rPr>
          <w:b/>
          <w:bCs/>
          <w:sz w:val="36"/>
        </w:rPr>
        <w:t>I</w:t>
      </w:r>
      <w:r w:rsidRPr="008B66E1">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B64F5" w:rsidRPr="00982ACF" w:rsidTr="000934DC">
        <w:tc>
          <w:tcPr>
            <w:tcW w:w="9216" w:type="dxa"/>
            <w:gridSpan w:val="3"/>
          </w:tcPr>
          <w:p w:rsidR="007B64F5" w:rsidRPr="00982ACF" w:rsidRDefault="007B64F5" w:rsidP="007B64F5">
            <w:pPr>
              <w:pStyle w:val="sec7-clauses"/>
              <w:numPr>
                <w:ilvl w:val="0"/>
                <w:numId w:val="119"/>
              </w:numPr>
              <w:spacing w:before="0" w:after="200"/>
              <w:rPr>
                <w:sz w:val="22"/>
                <w:szCs w:val="22"/>
              </w:rPr>
            </w:pPr>
            <w:bookmarkStart w:id="399" w:name="_Toc458817185"/>
            <w:r w:rsidRPr="00982ACF">
              <w:rPr>
                <w:sz w:val="22"/>
                <w:szCs w:val="22"/>
              </w:rPr>
              <w:t>Definitions</w:t>
            </w:r>
            <w:bookmarkEnd w:id="399"/>
          </w:p>
          <w:p w:rsidR="007B64F5" w:rsidRPr="00982ACF" w:rsidRDefault="007B64F5" w:rsidP="000934DC">
            <w:pPr>
              <w:pStyle w:val="Sub-ClauseText"/>
              <w:spacing w:before="0" w:after="200"/>
              <w:ind w:left="612" w:hanging="612"/>
              <w:rPr>
                <w:spacing w:val="0"/>
                <w:sz w:val="22"/>
                <w:szCs w:val="22"/>
              </w:rPr>
            </w:pPr>
            <w:r w:rsidRPr="00982ACF">
              <w:rPr>
                <w:spacing w:val="0"/>
                <w:sz w:val="22"/>
                <w:szCs w:val="22"/>
              </w:rPr>
              <w:t>1.1</w:t>
            </w:r>
            <w:r w:rsidRPr="00982ACF">
              <w:rPr>
                <w:spacing w:val="0"/>
                <w:sz w:val="22"/>
                <w:szCs w:val="22"/>
              </w:rPr>
              <w:tab/>
              <w:t>The following words and expressions shall have the meanings hereby assigned to them:</w:t>
            </w:r>
          </w:p>
          <w:p w:rsidR="007B64F5" w:rsidRPr="00982ACF" w:rsidRDefault="007B64F5" w:rsidP="007B64F5">
            <w:pPr>
              <w:pStyle w:val="Heading3"/>
              <w:numPr>
                <w:ilvl w:val="2"/>
                <w:numId w:val="58"/>
              </w:numPr>
              <w:rPr>
                <w:sz w:val="22"/>
                <w:szCs w:val="22"/>
              </w:rPr>
            </w:pPr>
            <w:r w:rsidRPr="00982ACF">
              <w:rPr>
                <w:sz w:val="22"/>
                <w:szCs w:val="22"/>
              </w:rPr>
              <w:t xml:space="preserve">“Completion” means the </w:t>
            </w:r>
            <w:proofErr w:type="spellStart"/>
            <w:r w:rsidRPr="00982ACF">
              <w:rPr>
                <w:sz w:val="22"/>
                <w:szCs w:val="22"/>
              </w:rPr>
              <w:t>fulfilment</w:t>
            </w:r>
            <w:proofErr w:type="spellEnd"/>
            <w:r w:rsidRPr="00982ACF">
              <w:rPr>
                <w:sz w:val="22"/>
                <w:szCs w:val="22"/>
              </w:rPr>
              <w:t xml:space="preserve"> of the Related Services by the Supplier in accordance with the terms and conditions set forth in the Contract. </w:t>
            </w:r>
          </w:p>
          <w:p w:rsidR="007B64F5" w:rsidRPr="00982ACF" w:rsidRDefault="007B64F5" w:rsidP="007B64F5">
            <w:pPr>
              <w:pStyle w:val="Heading3"/>
              <w:numPr>
                <w:ilvl w:val="2"/>
                <w:numId w:val="58"/>
              </w:numPr>
              <w:rPr>
                <w:sz w:val="22"/>
                <w:szCs w:val="22"/>
              </w:rPr>
            </w:pPr>
            <w:r w:rsidRPr="00982ACF">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rsidR="007B64F5" w:rsidRPr="00982ACF" w:rsidRDefault="007B64F5" w:rsidP="007B64F5">
            <w:pPr>
              <w:pStyle w:val="Heading3"/>
              <w:numPr>
                <w:ilvl w:val="2"/>
                <w:numId w:val="58"/>
              </w:numPr>
              <w:rPr>
                <w:sz w:val="22"/>
                <w:szCs w:val="22"/>
              </w:rPr>
            </w:pPr>
            <w:r w:rsidRPr="00982ACF">
              <w:rPr>
                <w:sz w:val="22"/>
                <w:szCs w:val="22"/>
              </w:rPr>
              <w:t>“Contract Documents” means the documents listed in the Contract Agreement, including any amendments thereto.</w:t>
            </w:r>
          </w:p>
          <w:p w:rsidR="007B64F5" w:rsidRPr="00982ACF" w:rsidRDefault="007B64F5" w:rsidP="007B64F5">
            <w:pPr>
              <w:pStyle w:val="Heading3"/>
              <w:numPr>
                <w:ilvl w:val="2"/>
                <w:numId w:val="58"/>
              </w:numPr>
              <w:rPr>
                <w:sz w:val="22"/>
                <w:szCs w:val="22"/>
              </w:rPr>
            </w:pPr>
            <w:r w:rsidRPr="00982ACF">
              <w:rPr>
                <w:sz w:val="22"/>
                <w:szCs w:val="22"/>
              </w:rPr>
              <w:t>“Contract Price” means the price payable to the Supplier as specified in the Contract Agreement, subject to such additions and adjustments thereto or deductions there from, as may be made pursuant to the Contract.</w:t>
            </w:r>
          </w:p>
          <w:p w:rsidR="007B64F5" w:rsidRPr="00982ACF" w:rsidRDefault="007B64F5" w:rsidP="007B64F5">
            <w:pPr>
              <w:pStyle w:val="Heading3"/>
              <w:numPr>
                <w:ilvl w:val="2"/>
                <w:numId w:val="58"/>
              </w:numPr>
              <w:rPr>
                <w:sz w:val="22"/>
                <w:szCs w:val="22"/>
              </w:rPr>
            </w:pPr>
            <w:r w:rsidRPr="00982ACF">
              <w:rPr>
                <w:sz w:val="22"/>
                <w:szCs w:val="22"/>
              </w:rPr>
              <w:t>“Day” means calendar day.</w:t>
            </w:r>
          </w:p>
          <w:p w:rsidR="007B64F5" w:rsidRPr="00982ACF" w:rsidRDefault="007B64F5" w:rsidP="007B64F5">
            <w:pPr>
              <w:pStyle w:val="Heading3"/>
              <w:numPr>
                <w:ilvl w:val="2"/>
                <w:numId w:val="58"/>
              </w:numPr>
              <w:rPr>
                <w:sz w:val="22"/>
                <w:szCs w:val="22"/>
              </w:rPr>
            </w:pPr>
            <w:r w:rsidRPr="00982ACF">
              <w:rPr>
                <w:sz w:val="22"/>
                <w:szCs w:val="22"/>
              </w:rPr>
              <w:t>“GCC” means the General Conditions of Contract.</w:t>
            </w:r>
          </w:p>
          <w:p w:rsidR="007B64F5" w:rsidRPr="00982ACF" w:rsidRDefault="007B64F5" w:rsidP="007B64F5">
            <w:pPr>
              <w:pStyle w:val="Heading3"/>
              <w:numPr>
                <w:ilvl w:val="2"/>
                <w:numId w:val="58"/>
              </w:numPr>
              <w:rPr>
                <w:sz w:val="22"/>
                <w:szCs w:val="22"/>
              </w:rPr>
            </w:pPr>
            <w:r w:rsidRPr="00982ACF">
              <w:rPr>
                <w:sz w:val="22"/>
                <w:szCs w:val="22"/>
              </w:rPr>
              <w:t>“Goods” means all of the commodities, raw material, machinery and equipment, and/or other materials that the Supplier is required to supply to the Procuring Entity under the Contract.</w:t>
            </w:r>
          </w:p>
          <w:p w:rsidR="007B64F5" w:rsidRPr="00982ACF" w:rsidRDefault="007B64F5" w:rsidP="007B64F5">
            <w:pPr>
              <w:pStyle w:val="Heading3"/>
              <w:numPr>
                <w:ilvl w:val="2"/>
                <w:numId w:val="58"/>
              </w:numPr>
              <w:spacing w:after="180"/>
              <w:rPr>
                <w:sz w:val="22"/>
                <w:szCs w:val="22"/>
              </w:rPr>
            </w:pPr>
            <w:r w:rsidRPr="00982ACF">
              <w:rPr>
                <w:sz w:val="22"/>
                <w:szCs w:val="22"/>
              </w:rPr>
              <w:t xml:space="preserve">“Procuring Entity” means the entity purchasing the Goods and Related Services, as specified in the </w:t>
            </w:r>
            <w:r w:rsidRPr="00982ACF">
              <w:rPr>
                <w:b/>
                <w:sz w:val="22"/>
                <w:szCs w:val="22"/>
              </w:rPr>
              <w:t>SCC</w:t>
            </w:r>
            <w:r w:rsidRPr="00982ACF">
              <w:rPr>
                <w:b/>
                <w:bCs/>
                <w:sz w:val="22"/>
                <w:szCs w:val="22"/>
              </w:rPr>
              <w:t>.</w:t>
            </w:r>
          </w:p>
          <w:p w:rsidR="007B64F5" w:rsidRPr="00982ACF" w:rsidRDefault="007B64F5" w:rsidP="007B64F5">
            <w:pPr>
              <w:pStyle w:val="Heading3"/>
              <w:numPr>
                <w:ilvl w:val="2"/>
                <w:numId w:val="58"/>
              </w:numPr>
              <w:spacing w:after="180"/>
              <w:rPr>
                <w:sz w:val="22"/>
                <w:szCs w:val="22"/>
              </w:rPr>
            </w:pPr>
            <w:r w:rsidRPr="00982ACF">
              <w:rPr>
                <w:sz w:val="22"/>
                <w:szCs w:val="22"/>
              </w:rPr>
              <w:t>“Related Services” means the services incidental to the supply of the goods, such as insurance, installation, training and initial maintenance and other such obligations of the Supplier under the Contract.</w:t>
            </w:r>
          </w:p>
          <w:p w:rsidR="007B64F5" w:rsidRPr="00982ACF" w:rsidRDefault="007B64F5" w:rsidP="007B64F5">
            <w:pPr>
              <w:pStyle w:val="Heading3"/>
              <w:numPr>
                <w:ilvl w:val="2"/>
                <w:numId w:val="58"/>
              </w:numPr>
              <w:spacing w:after="220"/>
              <w:rPr>
                <w:sz w:val="22"/>
                <w:szCs w:val="22"/>
              </w:rPr>
            </w:pPr>
            <w:r w:rsidRPr="00982ACF">
              <w:rPr>
                <w:sz w:val="22"/>
                <w:szCs w:val="22"/>
              </w:rPr>
              <w:t>“SCC” means the Special Conditions of Contract.</w:t>
            </w:r>
          </w:p>
          <w:p w:rsidR="007B64F5" w:rsidRPr="00982ACF" w:rsidRDefault="007B64F5" w:rsidP="007B64F5">
            <w:pPr>
              <w:pStyle w:val="Heading3"/>
              <w:numPr>
                <w:ilvl w:val="2"/>
                <w:numId w:val="58"/>
              </w:numPr>
              <w:spacing w:after="220"/>
              <w:rPr>
                <w:sz w:val="22"/>
                <w:szCs w:val="22"/>
              </w:rPr>
            </w:pPr>
            <w:r w:rsidRPr="00982ACF">
              <w:rPr>
                <w:sz w:val="22"/>
                <w:szCs w:val="22"/>
              </w:rPr>
              <w:t>“Subcontractor” means any natural person, private or government entity, or a combination of the above, to whom any part of the Goods to be supplied or execution of any part of the Related Services is subcontracted by the Supplier.</w:t>
            </w:r>
          </w:p>
          <w:p w:rsidR="007B64F5" w:rsidRPr="00982ACF" w:rsidRDefault="007B64F5" w:rsidP="007B64F5">
            <w:pPr>
              <w:pStyle w:val="Heading3"/>
              <w:numPr>
                <w:ilvl w:val="2"/>
                <w:numId w:val="58"/>
              </w:numPr>
              <w:spacing w:after="220"/>
              <w:rPr>
                <w:spacing w:val="-4"/>
                <w:sz w:val="22"/>
                <w:szCs w:val="22"/>
              </w:rPr>
            </w:pPr>
            <w:r w:rsidRPr="00982ACF">
              <w:rPr>
                <w:spacing w:val="-4"/>
                <w:sz w:val="22"/>
                <w:szCs w:val="22"/>
              </w:rPr>
              <w:t xml:space="preserve">“Supplier” means the natural person, private or government entity, or a combination of the above, whose </w:t>
            </w:r>
            <w:r>
              <w:rPr>
                <w:spacing w:val="-4"/>
                <w:sz w:val="22"/>
                <w:szCs w:val="22"/>
              </w:rPr>
              <w:t>tender</w:t>
            </w:r>
            <w:r w:rsidRPr="00982ACF">
              <w:rPr>
                <w:spacing w:val="-4"/>
                <w:sz w:val="22"/>
                <w:szCs w:val="22"/>
              </w:rPr>
              <w:t xml:space="preserve"> to perform the Contract has been accepted by the Procuring Entity and is named as such in the Contract Agreement.</w:t>
            </w:r>
          </w:p>
          <w:p w:rsidR="007B64F5" w:rsidRPr="00982ACF" w:rsidRDefault="007B64F5" w:rsidP="007B64F5">
            <w:pPr>
              <w:pStyle w:val="Heading3"/>
              <w:numPr>
                <w:ilvl w:val="2"/>
                <w:numId w:val="58"/>
              </w:numPr>
              <w:spacing w:after="220"/>
              <w:rPr>
                <w:sz w:val="22"/>
                <w:szCs w:val="22"/>
              </w:rPr>
            </w:pPr>
            <w:r w:rsidRPr="00982ACF">
              <w:rPr>
                <w:sz w:val="22"/>
                <w:szCs w:val="22"/>
              </w:rPr>
              <w:t xml:space="preserve">“The Project Site,” where applicable, means the place named in the </w:t>
            </w:r>
            <w:r w:rsidRPr="00982ACF">
              <w:rPr>
                <w:b/>
                <w:sz w:val="22"/>
                <w:szCs w:val="22"/>
              </w:rPr>
              <w:t>SCC</w:t>
            </w:r>
            <w:r w:rsidRPr="00982ACF">
              <w:rPr>
                <w:b/>
                <w:bCs/>
                <w:sz w:val="22"/>
                <w:szCs w:val="22"/>
              </w:rPr>
              <w:t>.</w:t>
            </w:r>
          </w:p>
        </w:tc>
      </w:tr>
      <w:tr w:rsidR="007B64F5" w:rsidRPr="009C0472" w:rsidTr="000934DC">
        <w:tc>
          <w:tcPr>
            <w:tcW w:w="9216" w:type="dxa"/>
            <w:gridSpan w:val="3"/>
          </w:tcPr>
          <w:p w:rsidR="007B64F5" w:rsidRPr="009C0472" w:rsidRDefault="007B64F5" w:rsidP="007B64F5">
            <w:pPr>
              <w:pStyle w:val="sec7-clauses"/>
              <w:numPr>
                <w:ilvl w:val="0"/>
                <w:numId w:val="119"/>
              </w:numPr>
              <w:spacing w:before="0" w:after="200"/>
              <w:rPr>
                <w:sz w:val="22"/>
                <w:szCs w:val="22"/>
              </w:rPr>
            </w:pPr>
            <w:bookmarkStart w:id="400" w:name="_Toc458817186"/>
            <w:r w:rsidRPr="009C0472">
              <w:rPr>
                <w:sz w:val="22"/>
                <w:szCs w:val="22"/>
              </w:rPr>
              <w:t>Contract Documents</w:t>
            </w:r>
            <w:bookmarkEnd w:id="400"/>
          </w:p>
          <w:p w:rsidR="007B64F5" w:rsidRPr="009C0472" w:rsidRDefault="007B64F5" w:rsidP="007B64F5">
            <w:pPr>
              <w:pStyle w:val="Sub-ClauseText"/>
              <w:numPr>
                <w:ilvl w:val="1"/>
                <w:numId w:val="57"/>
              </w:numPr>
              <w:spacing w:before="0" w:after="220"/>
              <w:ind w:left="605" w:hanging="605"/>
              <w:rPr>
                <w:spacing w:val="0"/>
                <w:sz w:val="22"/>
                <w:szCs w:val="22"/>
              </w:rPr>
            </w:pPr>
            <w:r w:rsidRPr="009C0472">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B64F5" w:rsidRPr="00B834AC" w:rsidTr="000934DC">
        <w:tc>
          <w:tcPr>
            <w:tcW w:w="9216" w:type="dxa"/>
            <w:gridSpan w:val="3"/>
          </w:tcPr>
          <w:p w:rsidR="007B64F5" w:rsidRPr="00B834AC" w:rsidRDefault="007B64F5" w:rsidP="007B64F5">
            <w:pPr>
              <w:pStyle w:val="sec7-clauses"/>
              <w:numPr>
                <w:ilvl w:val="0"/>
                <w:numId w:val="119"/>
              </w:numPr>
              <w:spacing w:before="0" w:after="200"/>
              <w:rPr>
                <w:sz w:val="22"/>
                <w:szCs w:val="22"/>
              </w:rPr>
            </w:pPr>
            <w:bookmarkStart w:id="401" w:name="_Toc458817187"/>
            <w:r w:rsidRPr="00B834AC">
              <w:rPr>
                <w:sz w:val="22"/>
                <w:szCs w:val="22"/>
              </w:rPr>
              <w:lastRenderedPageBreak/>
              <w:t>Fraud and Corruption</w:t>
            </w:r>
            <w:bookmarkEnd w:id="401"/>
            <w:r w:rsidRPr="00B834AC">
              <w:rPr>
                <w:sz w:val="22"/>
                <w:szCs w:val="22"/>
              </w:rPr>
              <w:t xml:space="preserve"> </w:t>
            </w:r>
          </w:p>
          <w:p w:rsidR="007B64F5" w:rsidRPr="00B834AC" w:rsidRDefault="007B64F5" w:rsidP="000934DC">
            <w:pPr>
              <w:spacing w:after="200"/>
              <w:ind w:left="612" w:hanging="612"/>
              <w:jc w:val="both"/>
              <w:rPr>
                <w:sz w:val="22"/>
                <w:szCs w:val="22"/>
              </w:rPr>
            </w:pPr>
            <w:r w:rsidRPr="00B834AC">
              <w:rPr>
                <w:sz w:val="22"/>
                <w:szCs w:val="22"/>
              </w:rPr>
              <w:t>3.1</w:t>
            </w:r>
            <w:r w:rsidRPr="00B834AC">
              <w:rPr>
                <w:sz w:val="22"/>
                <w:szCs w:val="22"/>
              </w:rPr>
              <w:tab/>
              <w:t xml:space="preserve">If the Procuring Entity determines that the Supplier has engaged in corrupt, fraudulent, collusive, coercive or obstructive practices, in competing for or in executing the Contract, then the Procuring Entity may, after giving 14 </w:t>
            </w:r>
            <w:proofErr w:type="spellStart"/>
            <w:r w:rsidRPr="00B834AC">
              <w:rPr>
                <w:sz w:val="22"/>
                <w:szCs w:val="22"/>
              </w:rPr>
              <w:t>days notice</w:t>
            </w:r>
            <w:proofErr w:type="spellEnd"/>
            <w:r w:rsidRPr="00B834AC">
              <w:rPr>
                <w:sz w:val="22"/>
                <w:szCs w:val="22"/>
              </w:rPr>
              <w:t xml:space="preserve"> to the Supplier, terminate the Supplier's employment under the Contract and cancel the contract, and the provisions of Clause 35 shall apply as if such expulsion had been made under Sub-Clause 35.1.</w:t>
            </w:r>
          </w:p>
          <w:p w:rsidR="007B64F5" w:rsidRPr="00B834AC" w:rsidRDefault="007B64F5" w:rsidP="000934DC">
            <w:pPr>
              <w:spacing w:after="200"/>
              <w:ind w:left="1224" w:hanging="612"/>
              <w:jc w:val="both"/>
              <w:rPr>
                <w:sz w:val="22"/>
                <w:szCs w:val="22"/>
              </w:rPr>
            </w:pPr>
            <w:r w:rsidRPr="00B834AC">
              <w:rPr>
                <w:sz w:val="22"/>
                <w:szCs w:val="22"/>
              </w:rPr>
              <w:t>(a)</w:t>
            </w:r>
            <w:r w:rsidRPr="00B834AC">
              <w:rPr>
                <w:sz w:val="22"/>
                <w:szCs w:val="22"/>
              </w:rPr>
              <w:tab/>
              <w:t xml:space="preserve">For the purposes of this Sub-Clause: </w:t>
            </w:r>
          </w:p>
          <w:p w:rsidR="007B64F5" w:rsidRPr="00B834AC" w:rsidRDefault="007B64F5" w:rsidP="000934DC">
            <w:pPr>
              <w:spacing w:after="200"/>
              <w:ind w:left="1836" w:hanging="612"/>
              <w:jc w:val="both"/>
              <w:rPr>
                <w:sz w:val="22"/>
                <w:szCs w:val="22"/>
              </w:rPr>
            </w:pPr>
            <w:r w:rsidRPr="00B834AC">
              <w:rPr>
                <w:sz w:val="22"/>
                <w:szCs w:val="22"/>
              </w:rPr>
              <w:t xml:space="preserve">(i) </w:t>
            </w:r>
            <w:r w:rsidRPr="00B834AC">
              <w:rPr>
                <w:sz w:val="22"/>
                <w:szCs w:val="22"/>
              </w:rPr>
              <w:tab/>
              <w:t>“corrupt practice” is the offering, giving, receiving or soliciting, directly or indirectly, of anything of value to influence improperly the actions of another party;</w:t>
            </w:r>
          </w:p>
          <w:p w:rsidR="007B64F5" w:rsidRPr="00B834AC" w:rsidRDefault="007B64F5" w:rsidP="000934DC">
            <w:pPr>
              <w:spacing w:after="200"/>
              <w:ind w:left="1836" w:hanging="612"/>
              <w:jc w:val="both"/>
              <w:rPr>
                <w:sz w:val="22"/>
                <w:szCs w:val="22"/>
              </w:rPr>
            </w:pPr>
            <w:r w:rsidRPr="00B834AC">
              <w:rPr>
                <w:sz w:val="22"/>
                <w:szCs w:val="22"/>
              </w:rPr>
              <w:t xml:space="preserve">(ii) </w:t>
            </w:r>
            <w:r w:rsidRPr="00B834AC">
              <w:rPr>
                <w:sz w:val="22"/>
                <w:szCs w:val="22"/>
              </w:rPr>
              <w:tab/>
              <w:t>“fraudulent practice” is any act or omission, including a misrepresentation, that knowingly or recklessly misleads, or attempts to mislead, a party to obtain a financial or other benefit or to avoid an obligation;</w:t>
            </w:r>
          </w:p>
          <w:p w:rsidR="007B64F5" w:rsidRPr="00B834AC" w:rsidRDefault="007B64F5" w:rsidP="000934DC">
            <w:pPr>
              <w:spacing w:after="200"/>
              <w:ind w:left="1836" w:hanging="612"/>
              <w:jc w:val="both"/>
              <w:rPr>
                <w:sz w:val="22"/>
                <w:szCs w:val="22"/>
              </w:rPr>
            </w:pPr>
            <w:r w:rsidRPr="00B834AC">
              <w:rPr>
                <w:sz w:val="22"/>
                <w:szCs w:val="22"/>
              </w:rPr>
              <w:t xml:space="preserve">(iii) </w:t>
            </w:r>
            <w:r w:rsidRPr="00B834AC">
              <w:rPr>
                <w:sz w:val="22"/>
                <w:szCs w:val="22"/>
              </w:rPr>
              <w:tab/>
              <w:t>“collusive practice” is an arrangement between two or more parties designed to achieve an improper purpose, including to influence improperly the actions of another party;</w:t>
            </w:r>
          </w:p>
          <w:p w:rsidR="007B64F5" w:rsidRPr="00B834AC" w:rsidRDefault="007B64F5" w:rsidP="000934DC">
            <w:pPr>
              <w:spacing w:after="200"/>
              <w:ind w:left="1836" w:hanging="612"/>
              <w:jc w:val="both"/>
              <w:rPr>
                <w:sz w:val="22"/>
                <w:szCs w:val="22"/>
              </w:rPr>
            </w:pPr>
            <w:r w:rsidRPr="00B834AC">
              <w:rPr>
                <w:sz w:val="22"/>
                <w:szCs w:val="22"/>
              </w:rPr>
              <w:t xml:space="preserve">(iv) </w:t>
            </w:r>
            <w:r w:rsidRPr="00B834AC">
              <w:rPr>
                <w:sz w:val="22"/>
                <w:szCs w:val="22"/>
              </w:rPr>
              <w:tab/>
              <w:t>“coercive practice” is impairing or harming, or threatening to impair or harm, directly or indirectly, any party or the property of the party to influence improperly the actions of a party;</w:t>
            </w:r>
          </w:p>
          <w:p w:rsidR="007B64F5" w:rsidRPr="00B834AC" w:rsidRDefault="007B64F5" w:rsidP="000934DC">
            <w:pPr>
              <w:spacing w:after="200"/>
              <w:ind w:left="1836" w:hanging="612"/>
              <w:jc w:val="both"/>
              <w:rPr>
                <w:sz w:val="22"/>
                <w:szCs w:val="22"/>
              </w:rPr>
            </w:pPr>
            <w:r w:rsidRPr="00B834AC">
              <w:rPr>
                <w:sz w:val="22"/>
                <w:szCs w:val="22"/>
              </w:rPr>
              <w:t>(v)</w:t>
            </w:r>
            <w:r w:rsidRPr="00B834AC">
              <w:rPr>
                <w:sz w:val="22"/>
                <w:szCs w:val="22"/>
              </w:rPr>
              <w:tab/>
              <w:t>“obstructive practice” is</w:t>
            </w:r>
          </w:p>
          <w:p w:rsidR="007B64F5" w:rsidRPr="00B834AC" w:rsidRDefault="007B64F5" w:rsidP="000934DC">
            <w:pPr>
              <w:spacing w:after="200"/>
              <w:ind w:left="2448" w:hanging="612"/>
              <w:jc w:val="both"/>
              <w:rPr>
                <w:sz w:val="22"/>
                <w:szCs w:val="22"/>
              </w:rPr>
            </w:pPr>
            <w:r w:rsidRPr="00B834AC">
              <w:rPr>
                <w:sz w:val="22"/>
                <w:szCs w:val="22"/>
              </w:rPr>
              <w:t>(</w:t>
            </w:r>
            <w:proofErr w:type="spellStart"/>
            <w:r w:rsidRPr="00B834AC">
              <w:rPr>
                <w:sz w:val="22"/>
                <w:szCs w:val="22"/>
              </w:rPr>
              <w:t>aa</w:t>
            </w:r>
            <w:proofErr w:type="spellEnd"/>
            <w:r w:rsidRPr="00B834AC">
              <w:rPr>
                <w:sz w:val="22"/>
                <w:szCs w:val="22"/>
              </w:rPr>
              <w:t>)</w:t>
            </w:r>
            <w:r w:rsidRPr="00B834AC">
              <w:rPr>
                <w:sz w:val="22"/>
                <w:szCs w:val="22"/>
              </w:rPr>
              <w:tab/>
              <w:t>deliber</w:t>
            </w:r>
            <w:r w:rsidRPr="00B834AC">
              <w:rPr>
                <w:color w:val="000000"/>
                <w:sz w:val="22"/>
                <w:szCs w:val="22"/>
              </w:rPr>
              <w:t xml:space="preserve">ately destroying, falsifying, altering or concealing of evidence material to the investigation or making false statements to investigators in order to materially impede </w:t>
            </w:r>
            <w:r>
              <w:rPr>
                <w:color w:val="000000"/>
                <w:sz w:val="22"/>
                <w:szCs w:val="22"/>
              </w:rPr>
              <w:t xml:space="preserve">the Government’s </w:t>
            </w:r>
            <w:r w:rsidRPr="00B834AC">
              <w:rPr>
                <w:color w:val="000000"/>
                <w:sz w:val="22"/>
                <w:szCs w:val="22"/>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7B64F5" w:rsidRPr="00B834AC" w:rsidRDefault="007B64F5" w:rsidP="000934DC">
            <w:pPr>
              <w:spacing w:after="200"/>
              <w:ind w:left="2448" w:hanging="612"/>
              <w:jc w:val="both"/>
              <w:rPr>
                <w:bCs/>
                <w:color w:val="000000"/>
                <w:sz w:val="22"/>
                <w:szCs w:val="22"/>
              </w:rPr>
            </w:pPr>
            <w:r w:rsidRPr="00B834AC">
              <w:rPr>
                <w:bCs/>
                <w:color w:val="000000"/>
                <w:sz w:val="22"/>
                <w:szCs w:val="22"/>
              </w:rPr>
              <w:t>(bb)</w:t>
            </w:r>
            <w:r w:rsidRPr="00B834AC">
              <w:rPr>
                <w:bCs/>
                <w:color w:val="000000"/>
                <w:sz w:val="22"/>
                <w:szCs w:val="22"/>
              </w:rPr>
              <w:tab/>
              <w:t xml:space="preserve">acts intended to materially impede the exercise of the </w:t>
            </w:r>
            <w:r>
              <w:rPr>
                <w:bCs/>
                <w:color w:val="000000"/>
                <w:sz w:val="22"/>
                <w:szCs w:val="22"/>
              </w:rPr>
              <w:t>Government</w:t>
            </w:r>
            <w:r w:rsidRPr="00B834AC">
              <w:rPr>
                <w:bCs/>
                <w:color w:val="000000"/>
                <w:sz w:val="22"/>
                <w:szCs w:val="22"/>
              </w:rPr>
              <w:t xml:space="preserve">’s inspection and audit </w:t>
            </w:r>
            <w:r w:rsidRPr="00B834AC">
              <w:rPr>
                <w:sz w:val="22"/>
                <w:szCs w:val="22"/>
              </w:rPr>
              <w:t>rights</w:t>
            </w:r>
            <w:r w:rsidRPr="00B834AC">
              <w:rPr>
                <w:bCs/>
                <w:color w:val="000000"/>
                <w:sz w:val="22"/>
                <w:szCs w:val="22"/>
              </w:rPr>
              <w:t xml:space="preserve"> provided for under Clause 11 [Inspections and Audits by the </w:t>
            </w:r>
            <w:r>
              <w:rPr>
                <w:bCs/>
                <w:color w:val="000000"/>
                <w:sz w:val="22"/>
                <w:szCs w:val="22"/>
              </w:rPr>
              <w:t>Government</w:t>
            </w:r>
            <w:r w:rsidRPr="00B834AC">
              <w:rPr>
                <w:bCs/>
                <w:color w:val="000000"/>
                <w:sz w:val="22"/>
                <w:szCs w:val="22"/>
              </w:rPr>
              <w:t>].</w:t>
            </w:r>
          </w:p>
          <w:p w:rsidR="007B64F5" w:rsidRPr="00B834AC" w:rsidRDefault="007B64F5" w:rsidP="000934DC">
            <w:pPr>
              <w:spacing w:after="200"/>
              <w:ind w:left="612" w:hanging="612"/>
              <w:jc w:val="both"/>
              <w:rPr>
                <w:sz w:val="22"/>
                <w:szCs w:val="22"/>
              </w:rPr>
            </w:pPr>
            <w:r w:rsidRPr="00B834AC">
              <w:rPr>
                <w:sz w:val="22"/>
                <w:szCs w:val="22"/>
              </w:rPr>
              <w:t>3.2</w:t>
            </w:r>
            <w:r w:rsidRPr="00B834AC">
              <w:rPr>
                <w:sz w:val="22"/>
                <w:szCs w:val="22"/>
              </w:rPr>
              <w:tab/>
              <w:t>Should any employee of the Supplier be determined to have engaged in corrupt, fraudulent, collusive, coercive, or obstructive practice during the purchase of the Goods, then that employee shall be removed.</w:t>
            </w:r>
          </w:p>
        </w:tc>
      </w:tr>
      <w:tr w:rsidR="007B64F5" w:rsidRPr="006209CE" w:rsidTr="000934DC">
        <w:tc>
          <w:tcPr>
            <w:tcW w:w="9216" w:type="dxa"/>
            <w:gridSpan w:val="3"/>
          </w:tcPr>
          <w:p w:rsidR="007B64F5" w:rsidRPr="006209CE" w:rsidRDefault="007B64F5" w:rsidP="007B64F5">
            <w:pPr>
              <w:pStyle w:val="sec7-clauses"/>
              <w:numPr>
                <w:ilvl w:val="0"/>
                <w:numId w:val="119"/>
              </w:numPr>
              <w:spacing w:before="0" w:after="200"/>
              <w:rPr>
                <w:sz w:val="22"/>
                <w:szCs w:val="22"/>
              </w:rPr>
            </w:pPr>
            <w:bookmarkStart w:id="402" w:name="_Toc458817188"/>
            <w:r w:rsidRPr="006209CE">
              <w:rPr>
                <w:sz w:val="22"/>
                <w:szCs w:val="22"/>
              </w:rPr>
              <w:t>Interpretation</w:t>
            </w:r>
            <w:bookmarkEnd w:id="402"/>
          </w:p>
          <w:p w:rsidR="007B64F5" w:rsidRPr="006209CE" w:rsidRDefault="007B64F5" w:rsidP="007B64F5">
            <w:pPr>
              <w:pStyle w:val="Sub-ClauseText"/>
              <w:numPr>
                <w:ilvl w:val="1"/>
                <w:numId w:val="59"/>
              </w:numPr>
              <w:spacing w:before="0" w:after="220"/>
              <w:rPr>
                <w:sz w:val="22"/>
                <w:szCs w:val="22"/>
              </w:rPr>
            </w:pPr>
            <w:r w:rsidRPr="006209CE">
              <w:rPr>
                <w:sz w:val="22"/>
                <w:szCs w:val="22"/>
              </w:rPr>
              <w:t>If the context so requires it, singular means plural and vice versa.</w:t>
            </w:r>
          </w:p>
          <w:p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Incoterms</w:t>
            </w:r>
          </w:p>
          <w:p w:rsidR="007B64F5" w:rsidRPr="006209CE" w:rsidRDefault="007B64F5" w:rsidP="007B64F5">
            <w:pPr>
              <w:pStyle w:val="Heading3"/>
              <w:numPr>
                <w:ilvl w:val="2"/>
                <w:numId w:val="62"/>
              </w:numPr>
              <w:spacing w:after="220"/>
              <w:rPr>
                <w:sz w:val="22"/>
                <w:szCs w:val="22"/>
              </w:rPr>
            </w:pPr>
            <w:r w:rsidRPr="006209CE">
              <w:rPr>
                <w:sz w:val="22"/>
                <w:szCs w:val="22"/>
              </w:rPr>
              <w:t xml:space="preserve">Unless </w:t>
            </w:r>
            <w:r w:rsidRPr="006209CE">
              <w:rPr>
                <w:bCs/>
                <w:sz w:val="22"/>
                <w:szCs w:val="22"/>
              </w:rPr>
              <w:t>inconsistent with any provision of the Contract</w:t>
            </w:r>
            <w:r w:rsidRPr="006209CE">
              <w:rPr>
                <w:b/>
                <w:bCs/>
                <w:sz w:val="22"/>
                <w:szCs w:val="22"/>
              </w:rPr>
              <w:t>,</w:t>
            </w:r>
            <w:r w:rsidRPr="006209CE">
              <w:rPr>
                <w:sz w:val="22"/>
                <w:szCs w:val="22"/>
              </w:rPr>
              <w:t xml:space="preserve"> the meaning of any trade term and the rights and obligations of parties there</w:t>
            </w:r>
            <w:r>
              <w:rPr>
                <w:sz w:val="22"/>
                <w:szCs w:val="22"/>
              </w:rPr>
              <w:t xml:space="preserve"> </w:t>
            </w:r>
            <w:r w:rsidRPr="006209CE">
              <w:rPr>
                <w:sz w:val="22"/>
                <w:szCs w:val="22"/>
              </w:rPr>
              <w:t>under shall be as prescribed by Incoterms.</w:t>
            </w:r>
          </w:p>
          <w:p w:rsidR="007B64F5" w:rsidRPr="006209CE" w:rsidRDefault="007B64F5" w:rsidP="007B64F5">
            <w:pPr>
              <w:pStyle w:val="Heading3"/>
              <w:numPr>
                <w:ilvl w:val="2"/>
                <w:numId w:val="62"/>
              </w:numPr>
              <w:spacing w:after="220"/>
              <w:rPr>
                <w:sz w:val="22"/>
                <w:szCs w:val="22"/>
              </w:rPr>
            </w:pPr>
            <w:r w:rsidRPr="006209CE">
              <w:rPr>
                <w:sz w:val="22"/>
                <w:szCs w:val="22"/>
              </w:rPr>
              <w:lastRenderedPageBreak/>
              <w:t xml:space="preserve">The terms EXW, CIP, FCA, CFR and other similar terms, when used, shall be governed by the rules prescribed in the current edition of Incoterms specified in the </w:t>
            </w:r>
            <w:r w:rsidRPr="006209CE">
              <w:rPr>
                <w:b/>
                <w:sz w:val="22"/>
                <w:szCs w:val="22"/>
              </w:rPr>
              <w:t>SCC</w:t>
            </w:r>
            <w:r w:rsidRPr="006209CE">
              <w:rPr>
                <w:sz w:val="22"/>
                <w:szCs w:val="22"/>
              </w:rPr>
              <w:t xml:space="preserve"> and published by the International Chamber of Commerce in </w:t>
            </w:r>
            <w:smartTag w:uri="urn:schemas-microsoft-com:office:smarttags" w:element="place">
              <w:smartTag w:uri="urn:schemas-microsoft-com:office:smarttags" w:element="City">
                <w:r w:rsidRPr="006209CE">
                  <w:rPr>
                    <w:sz w:val="22"/>
                    <w:szCs w:val="22"/>
                  </w:rPr>
                  <w:t>Paris</w:t>
                </w:r>
              </w:smartTag>
              <w:r w:rsidRPr="006209CE">
                <w:rPr>
                  <w:sz w:val="22"/>
                  <w:szCs w:val="22"/>
                </w:rPr>
                <w:t xml:space="preserve">, </w:t>
              </w:r>
              <w:smartTag w:uri="urn:schemas-microsoft-com:office:smarttags" w:element="country-region">
                <w:r w:rsidRPr="006209CE">
                  <w:rPr>
                    <w:sz w:val="22"/>
                    <w:szCs w:val="22"/>
                  </w:rPr>
                  <w:t>France</w:t>
                </w:r>
              </w:smartTag>
            </w:smartTag>
            <w:r w:rsidRPr="006209CE">
              <w:rPr>
                <w:sz w:val="22"/>
                <w:szCs w:val="22"/>
              </w:rPr>
              <w:t>.</w:t>
            </w:r>
          </w:p>
          <w:p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Entire Agreement</w:t>
            </w:r>
          </w:p>
          <w:p w:rsidR="007B64F5" w:rsidRPr="006209CE" w:rsidRDefault="007B64F5" w:rsidP="000934DC">
            <w:pPr>
              <w:pStyle w:val="Sub-ClauseText"/>
              <w:spacing w:before="0" w:after="220"/>
              <w:ind w:left="600"/>
              <w:rPr>
                <w:spacing w:val="0"/>
                <w:sz w:val="22"/>
                <w:szCs w:val="22"/>
              </w:rPr>
            </w:pPr>
            <w:r w:rsidRPr="006209CE">
              <w:rPr>
                <w:spacing w:val="0"/>
                <w:sz w:val="22"/>
                <w:szCs w:val="22"/>
              </w:rPr>
              <w:t>The Contract constitutes the entire agreement between the Procuring Entity and the Supplier and supersedes all communications, negotiations and agreements (whether written or oral) of the parties with respect thereto made prior to the date of Contract.</w:t>
            </w:r>
          </w:p>
          <w:p w:rsidR="007B64F5" w:rsidRPr="006209CE" w:rsidRDefault="007B64F5" w:rsidP="007B64F5">
            <w:pPr>
              <w:pStyle w:val="Sub-ClauseText"/>
              <w:numPr>
                <w:ilvl w:val="1"/>
                <w:numId w:val="59"/>
              </w:numPr>
              <w:spacing w:before="0" w:after="220"/>
              <w:ind w:left="605"/>
              <w:rPr>
                <w:spacing w:val="0"/>
                <w:sz w:val="22"/>
                <w:szCs w:val="22"/>
              </w:rPr>
            </w:pPr>
            <w:r w:rsidRPr="006209CE">
              <w:rPr>
                <w:spacing w:val="0"/>
                <w:sz w:val="22"/>
                <w:szCs w:val="22"/>
              </w:rPr>
              <w:t>Amendment</w:t>
            </w:r>
          </w:p>
          <w:p w:rsidR="007B64F5" w:rsidRPr="006209CE" w:rsidRDefault="007B64F5" w:rsidP="000934DC">
            <w:pPr>
              <w:pStyle w:val="Sub-ClauseText"/>
              <w:spacing w:before="0" w:after="180"/>
              <w:ind w:left="605"/>
              <w:rPr>
                <w:spacing w:val="0"/>
                <w:sz w:val="22"/>
                <w:szCs w:val="22"/>
              </w:rPr>
            </w:pPr>
            <w:r w:rsidRPr="006209CE">
              <w:rPr>
                <w:spacing w:val="0"/>
                <w:sz w:val="22"/>
                <w:szCs w:val="22"/>
              </w:rPr>
              <w:t>No amendment or other variation of the Contract shall be valid unless it is in writing, is dated, expressly refers to the Contract, and is signed by a duly authorized representative of each party thereto.</w:t>
            </w:r>
          </w:p>
          <w:p w:rsidR="007B64F5" w:rsidRPr="006209CE" w:rsidRDefault="007B64F5" w:rsidP="007B64F5">
            <w:pPr>
              <w:pStyle w:val="Sub-ClauseText"/>
              <w:numPr>
                <w:ilvl w:val="1"/>
                <w:numId w:val="59"/>
              </w:numPr>
              <w:spacing w:before="0" w:after="180"/>
              <w:rPr>
                <w:spacing w:val="0"/>
                <w:sz w:val="22"/>
                <w:szCs w:val="22"/>
              </w:rPr>
            </w:pPr>
            <w:r w:rsidRPr="006209CE">
              <w:rPr>
                <w:spacing w:val="0"/>
                <w:sz w:val="22"/>
                <w:szCs w:val="22"/>
              </w:rPr>
              <w:t>Non</w:t>
            </w:r>
            <w:r w:rsidR="00AE4A5C">
              <w:rPr>
                <w:spacing w:val="0"/>
                <w:sz w:val="22"/>
                <w:szCs w:val="22"/>
              </w:rPr>
              <w:t>-</w:t>
            </w:r>
            <w:r w:rsidRPr="006209CE">
              <w:rPr>
                <w:spacing w:val="0"/>
                <w:sz w:val="22"/>
                <w:szCs w:val="22"/>
              </w:rPr>
              <w:t>waiver</w:t>
            </w:r>
          </w:p>
          <w:p w:rsidR="007B64F5" w:rsidRPr="006209CE" w:rsidRDefault="007B64F5" w:rsidP="007B64F5">
            <w:pPr>
              <w:pStyle w:val="Heading3"/>
              <w:numPr>
                <w:ilvl w:val="2"/>
                <w:numId w:val="63"/>
              </w:numPr>
              <w:spacing w:after="180"/>
              <w:rPr>
                <w:sz w:val="22"/>
                <w:szCs w:val="22"/>
              </w:rPr>
            </w:pPr>
            <w:r w:rsidRPr="006209CE">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rsidR="007B64F5" w:rsidRPr="006209CE" w:rsidRDefault="007B64F5" w:rsidP="007B64F5">
            <w:pPr>
              <w:pStyle w:val="Heading3"/>
              <w:numPr>
                <w:ilvl w:val="2"/>
                <w:numId w:val="63"/>
              </w:numPr>
              <w:spacing w:after="180"/>
              <w:rPr>
                <w:sz w:val="22"/>
                <w:szCs w:val="22"/>
              </w:rPr>
            </w:pPr>
            <w:r w:rsidRPr="006209CE">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rsidR="007B64F5" w:rsidRPr="006209CE" w:rsidRDefault="007B64F5" w:rsidP="007B64F5">
            <w:pPr>
              <w:pStyle w:val="Sub-ClauseText"/>
              <w:numPr>
                <w:ilvl w:val="1"/>
                <w:numId w:val="59"/>
              </w:numPr>
              <w:spacing w:before="0" w:after="180"/>
              <w:ind w:left="605" w:hanging="605"/>
              <w:rPr>
                <w:spacing w:val="0"/>
                <w:sz w:val="22"/>
                <w:szCs w:val="22"/>
              </w:rPr>
            </w:pPr>
            <w:r w:rsidRPr="006209CE">
              <w:rPr>
                <w:spacing w:val="0"/>
                <w:sz w:val="22"/>
                <w:szCs w:val="22"/>
              </w:rPr>
              <w:t>Severability</w:t>
            </w:r>
          </w:p>
          <w:p w:rsidR="007B64F5" w:rsidRPr="006209CE" w:rsidRDefault="007B64F5" w:rsidP="000934DC">
            <w:pPr>
              <w:pStyle w:val="Sub-ClauseText"/>
              <w:spacing w:before="0" w:after="180"/>
              <w:ind w:left="600"/>
              <w:rPr>
                <w:spacing w:val="0"/>
                <w:sz w:val="22"/>
                <w:szCs w:val="22"/>
              </w:rPr>
            </w:pPr>
            <w:r w:rsidRPr="006209CE">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B64F5" w:rsidRPr="007049F6" w:rsidTr="000934DC">
        <w:tc>
          <w:tcPr>
            <w:tcW w:w="9216" w:type="dxa"/>
            <w:gridSpan w:val="3"/>
          </w:tcPr>
          <w:p w:rsidR="007B64F5" w:rsidRPr="007049F6" w:rsidRDefault="007B64F5" w:rsidP="007B64F5">
            <w:pPr>
              <w:pStyle w:val="sec7-clauses"/>
              <w:numPr>
                <w:ilvl w:val="0"/>
                <w:numId w:val="119"/>
              </w:numPr>
              <w:spacing w:before="0" w:after="200"/>
              <w:rPr>
                <w:sz w:val="22"/>
                <w:szCs w:val="22"/>
              </w:rPr>
            </w:pPr>
            <w:bookmarkStart w:id="403" w:name="_Toc458817189"/>
            <w:r w:rsidRPr="007049F6">
              <w:rPr>
                <w:sz w:val="22"/>
                <w:szCs w:val="22"/>
              </w:rPr>
              <w:lastRenderedPageBreak/>
              <w:t>Language</w:t>
            </w:r>
            <w:bookmarkEnd w:id="403"/>
          </w:p>
          <w:p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 xml:space="preserve">The Contract as well as all correspondence and documents relating to the Contract exchanged by the Supplier and the Procuring Entity, shall be written in the language specified in the </w:t>
            </w:r>
            <w:r w:rsidRPr="007049F6">
              <w:rPr>
                <w:b/>
                <w:spacing w:val="0"/>
                <w:sz w:val="22"/>
                <w:szCs w:val="22"/>
              </w:rPr>
              <w:t>SCC</w:t>
            </w:r>
            <w:r w:rsidRPr="007049F6">
              <w:rPr>
                <w:b/>
                <w:bCs/>
                <w:spacing w:val="0"/>
                <w:sz w:val="22"/>
                <w:szCs w:val="22"/>
              </w:rPr>
              <w:t>.</w:t>
            </w:r>
            <w:r w:rsidRPr="007049F6">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049F6">
              <w:rPr>
                <w:b/>
                <w:bCs/>
                <w:spacing w:val="0"/>
                <w:sz w:val="22"/>
                <w:szCs w:val="22"/>
              </w:rPr>
              <w:t>,</w:t>
            </w:r>
            <w:r w:rsidRPr="007049F6">
              <w:rPr>
                <w:spacing w:val="0"/>
                <w:sz w:val="22"/>
                <w:szCs w:val="22"/>
              </w:rPr>
              <w:t xml:space="preserve"> in which case, for purposes of interpretation of the Contract, this translation shall govern.</w:t>
            </w:r>
          </w:p>
          <w:p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The Supplier shall bear all costs of translation to the governing language and all risks of the accuracy of such translation, for documents provided by the Supplier.</w:t>
            </w:r>
          </w:p>
        </w:tc>
      </w:tr>
      <w:tr w:rsidR="007B64F5" w:rsidRPr="007049F6" w:rsidTr="000934DC">
        <w:tc>
          <w:tcPr>
            <w:tcW w:w="9216" w:type="dxa"/>
            <w:gridSpan w:val="3"/>
          </w:tcPr>
          <w:p w:rsidR="007B64F5" w:rsidRPr="007049F6" w:rsidRDefault="007B64F5" w:rsidP="007B64F5">
            <w:pPr>
              <w:pStyle w:val="sec7-clauses"/>
              <w:numPr>
                <w:ilvl w:val="0"/>
                <w:numId w:val="119"/>
              </w:numPr>
              <w:spacing w:before="0" w:after="200"/>
              <w:rPr>
                <w:sz w:val="22"/>
                <w:szCs w:val="22"/>
              </w:rPr>
            </w:pPr>
            <w:bookmarkStart w:id="404" w:name="_Toc458817190"/>
            <w:r w:rsidRPr="007049F6">
              <w:rPr>
                <w:sz w:val="22"/>
                <w:szCs w:val="22"/>
              </w:rPr>
              <w:t>Joint Venture, Consortium or Association</w:t>
            </w:r>
            <w:bookmarkEnd w:id="404"/>
          </w:p>
          <w:p w:rsidR="007B64F5" w:rsidRPr="007049F6" w:rsidRDefault="007B64F5" w:rsidP="007B64F5">
            <w:pPr>
              <w:pStyle w:val="Sub-ClauseText"/>
              <w:numPr>
                <w:ilvl w:val="1"/>
                <w:numId w:val="60"/>
              </w:numPr>
              <w:spacing w:before="0" w:after="200"/>
              <w:rPr>
                <w:sz w:val="22"/>
                <w:szCs w:val="22"/>
              </w:rPr>
            </w:pPr>
            <w:r w:rsidRPr="007049F6">
              <w:rPr>
                <w:sz w:val="22"/>
                <w:szCs w:val="22"/>
              </w:rPr>
              <w:t xml:space="preserve">If the Supplier is a joint venture, consortium, or association, all of the parties shall be jointly and severally liable to the Procuring Entity for the </w:t>
            </w:r>
            <w:proofErr w:type="spellStart"/>
            <w:r w:rsidRPr="007049F6">
              <w:rPr>
                <w:sz w:val="22"/>
                <w:szCs w:val="22"/>
              </w:rPr>
              <w:t>fulfilment</w:t>
            </w:r>
            <w:proofErr w:type="spellEnd"/>
            <w:r w:rsidRPr="007049F6">
              <w:rPr>
                <w:sz w:val="22"/>
                <w:szCs w:val="22"/>
              </w:rPr>
              <w:t xml:space="preserve"> of the provisions of the Contract and shall designate one party to act as a leader with authority to bind the joint venture, consortium, or association. The composition or the constitution of the joint venture, consortium, or association </w:t>
            </w:r>
            <w:r w:rsidRPr="007049F6">
              <w:rPr>
                <w:sz w:val="22"/>
                <w:szCs w:val="22"/>
              </w:rPr>
              <w:lastRenderedPageBreak/>
              <w:t>shall not be altered without the prior consent of the Procuring Entity.</w:t>
            </w:r>
          </w:p>
        </w:tc>
      </w:tr>
      <w:tr w:rsidR="007B64F5" w:rsidRPr="007049F6" w:rsidTr="000934DC">
        <w:tc>
          <w:tcPr>
            <w:tcW w:w="9216" w:type="dxa"/>
            <w:gridSpan w:val="3"/>
          </w:tcPr>
          <w:p w:rsidR="007B64F5" w:rsidRPr="007049F6" w:rsidRDefault="007B64F5" w:rsidP="007B64F5">
            <w:pPr>
              <w:pStyle w:val="sec7-clauses"/>
              <w:numPr>
                <w:ilvl w:val="0"/>
                <w:numId w:val="119"/>
              </w:numPr>
              <w:spacing w:before="0" w:after="200"/>
              <w:rPr>
                <w:sz w:val="22"/>
                <w:szCs w:val="22"/>
              </w:rPr>
            </w:pPr>
            <w:bookmarkStart w:id="405" w:name="_Toc458817191"/>
            <w:r w:rsidRPr="007049F6">
              <w:rPr>
                <w:sz w:val="22"/>
                <w:szCs w:val="22"/>
              </w:rPr>
              <w:lastRenderedPageBreak/>
              <w:t>Eligibility</w:t>
            </w:r>
            <w:bookmarkEnd w:id="405"/>
          </w:p>
          <w:p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All Goods and Related Services to be supplied under the Contract and f</w:t>
            </w:r>
            <w:r>
              <w:rPr>
                <w:spacing w:val="0"/>
                <w:sz w:val="22"/>
                <w:szCs w:val="22"/>
              </w:rPr>
              <w:t xml:space="preserve">unded by the Government </w:t>
            </w:r>
            <w:r w:rsidRPr="007049F6">
              <w:rPr>
                <w:spacing w:val="0"/>
                <w:sz w:val="22"/>
                <w:szCs w:val="22"/>
              </w:rPr>
              <w:t xml:space="preserve">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7B64F5" w:rsidRPr="00092B04" w:rsidTr="000934DC">
        <w:tc>
          <w:tcPr>
            <w:tcW w:w="9216" w:type="dxa"/>
            <w:gridSpan w:val="3"/>
          </w:tcPr>
          <w:p w:rsidR="007B64F5" w:rsidRPr="00092B04" w:rsidRDefault="007B64F5" w:rsidP="007B64F5">
            <w:pPr>
              <w:pStyle w:val="sec7-clauses"/>
              <w:numPr>
                <w:ilvl w:val="0"/>
                <w:numId w:val="119"/>
              </w:numPr>
              <w:spacing w:before="0" w:after="200"/>
              <w:rPr>
                <w:sz w:val="22"/>
                <w:szCs w:val="22"/>
              </w:rPr>
            </w:pPr>
            <w:bookmarkStart w:id="406" w:name="_Toc458817192"/>
            <w:r w:rsidRPr="00092B04">
              <w:rPr>
                <w:sz w:val="22"/>
                <w:szCs w:val="22"/>
              </w:rPr>
              <w:t>Notices</w:t>
            </w:r>
            <w:bookmarkEnd w:id="406"/>
          </w:p>
          <w:p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 xml:space="preserve">Any notice given by one party to the other pursuant to the Contract shall be in writing to the address specified in the </w:t>
            </w:r>
            <w:r w:rsidRPr="00092B04">
              <w:rPr>
                <w:b/>
                <w:spacing w:val="0"/>
                <w:sz w:val="22"/>
                <w:szCs w:val="22"/>
              </w:rPr>
              <w:t>SCC</w:t>
            </w:r>
            <w:r w:rsidRPr="00092B04">
              <w:rPr>
                <w:b/>
                <w:bCs/>
                <w:spacing w:val="0"/>
                <w:sz w:val="22"/>
                <w:szCs w:val="22"/>
              </w:rPr>
              <w:t>.</w:t>
            </w:r>
            <w:r w:rsidRPr="00092B04">
              <w:rPr>
                <w:spacing w:val="0"/>
                <w:sz w:val="22"/>
                <w:szCs w:val="22"/>
              </w:rPr>
              <w:t xml:space="preserve">  The term “in writing” means communicated in written form with proof of receipt. </w:t>
            </w:r>
          </w:p>
          <w:p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A notice shall be effective when delivered or on the notice’s effective date, whichever is later.</w:t>
            </w:r>
          </w:p>
        </w:tc>
      </w:tr>
      <w:tr w:rsidR="007B64F5" w:rsidRPr="00092B04" w:rsidTr="000934DC">
        <w:trPr>
          <w:gridBefore w:val="1"/>
          <w:gridAfter w:val="1"/>
          <w:wBefore w:w="18" w:type="dxa"/>
          <w:wAfter w:w="18" w:type="dxa"/>
        </w:trPr>
        <w:tc>
          <w:tcPr>
            <w:tcW w:w="9180" w:type="dxa"/>
          </w:tcPr>
          <w:p w:rsidR="007B64F5" w:rsidRPr="00092B04" w:rsidRDefault="007B64F5" w:rsidP="007B64F5">
            <w:pPr>
              <w:pStyle w:val="sec7-clauses"/>
              <w:numPr>
                <w:ilvl w:val="0"/>
                <w:numId w:val="119"/>
              </w:numPr>
              <w:spacing w:before="0" w:after="200"/>
              <w:rPr>
                <w:sz w:val="22"/>
                <w:szCs w:val="22"/>
              </w:rPr>
            </w:pPr>
            <w:bookmarkStart w:id="407" w:name="_Toc458817193"/>
            <w:r w:rsidRPr="00092B04">
              <w:rPr>
                <w:sz w:val="22"/>
                <w:szCs w:val="22"/>
              </w:rPr>
              <w:t>Governing Law</w:t>
            </w:r>
            <w:bookmarkEnd w:id="407"/>
          </w:p>
          <w:p w:rsidR="007B64F5" w:rsidRPr="00092B04" w:rsidRDefault="007B64F5" w:rsidP="007B64F5">
            <w:pPr>
              <w:pStyle w:val="Sub-ClauseText"/>
              <w:numPr>
                <w:ilvl w:val="1"/>
                <w:numId w:val="61"/>
              </w:numPr>
              <w:spacing w:before="0" w:after="200"/>
              <w:rPr>
                <w:spacing w:val="0"/>
                <w:sz w:val="22"/>
                <w:szCs w:val="22"/>
              </w:rPr>
            </w:pPr>
            <w:r w:rsidRPr="00092B04">
              <w:rPr>
                <w:spacing w:val="0"/>
                <w:sz w:val="22"/>
                <w:szCs w:val="22"/>
              </w:rPr>
              <w:t xml:space="preserve">The Contract shall be governed by and interpreted in accordance with the laws of the </w:t>
            </w:r>
            <w:smartTag w:uri="urn:schemas-microsoft-com:office:smarttags" w:element="place">
              <w:smartTag w:uri="urn:schemas-microsoft-com:office:smarttags" w:element="PlaceType">
                <w:r w:rsidRPr="00092B04">
                  <w:rPr>
                    <w:spacing w:val="0"/>
                    <w:sz w:val="22"/>
                    <w:szCs w:val="22"/>
                  </w:rPr>
                  <w:t>Republic</w:t>
                </w:r>
              </w:smartTag>
              <w:r w:rsidRPr="00092B04">
                <w:rPr>
                  <w:spacing w:val="0"/>
                  <w:sz w:val="22"/>
                  <w:szCs w:val="22"/>
                </w:rPr>
                <w:t xml:space="preserve"> of </w:t>
              </w:r>
              <w:smartTag w:uri="urn:schemas-microsoft-com:office:smarttags" w:element="PlaceName">
                <w:r w:rsidRPr="00092B04">
                  <w:rPr>
                    <w:spacing w:val="0"/>
                    <w:sz w:val="22"/>
                    <w:szCs w:val="22"/>
                  </w:rPr>
                  <w:t>Maldives</w:t>
                </w:r>
              </w:smartTag>
            </w:smartTag>
            <w:r w:rsidRPr="00092B04">
              <w:rPr>
                <w:spacing w:val="0"/>
                <w:sz w:val="22"/>
                <w:szCs w:val="22"/>
              </w:rPr>
              <w:t xml:space="preserve">, unless otherwise specified in the </w:t>
            </w:r>
            <w:r w:rsidRPr="00092B04">
              <w:rPr>
                <w:b/>
                <w:spacing w:val="0"/>
                <w:sz w:val="22"/>
                <w:szCs w:val="22"/>
              </w:rPr>
              <w:t>SCC</w:t>
            </w:r>
            <w:r w:rsidRPr="00092B04">
              <w:rPr>
                <w:b/>
                <w:bCs/>
                <w:spacing w:val="0"/>
                <w:sz w:val="22"/>
                <w:szCs w:val="22"/>
              </w:rPr>
              <w:t>.</w:t>
            </w:r>
          </w:p>
        </w:tc>
      </w:tr>
      <w:tr w:rsidR="007B64F5" w:rsidRPr="00092B04" w:rsidTr="000934DC">
        <w:trPr>
          <w:gridBefore w:val="1"/>
          <w:gridAfter w:val="1"/>
          <w:wBefore w:w="18" w:type="dxa"/>
          <w:wAfter w:w="18" w:type="dxa"/>
        </w:trPr>
        <w:tc>
          <w:tcPr>
            <w:tcW w:w="9180" w:type="dxa"/>
          </w:tcPr>
          <w:p w:rsidR="007B64F5" w:rsidRPr="00092B04" w:rsidRDefault="007B64F5" w:rsidP="007B64F5">
            <w:pPr>
              <w:pStyle w:val="sec7-clauses"/>
              <w:numPr>
                <w:ilvl w:val="0"/>
                <w:numId w:val="119"/>
              </w:numPr>
              <w:spacing w:before="0" w:after="200"/>
              <w:rPr>
                <w:sz w:val="22"/>
                <w:szCs w:val="22"/>
              </w:rPr>
            </w:pPr>
            <w:bookmarkStart w:id="408" w:name="_Toc458817194"/>
            <w:r w:rsidRPr="00092B04">
              <w:rPr>
                <w:sz w:val="22"/>
                <w:szCs w:val="22"/>
              </w:rPr>
              <w:t>Settlement of Disputes</w:t>
            </w:r>
            <w:bookmarkEnd w:id="408"/>
          </w:p>
          <w:p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092B04">
              <w:rPr>
                <w:b/>
                <w:spacing w:val="0"/>
                <w:sz w:val="22"/>
                <w:szCs w:val="22"/>
              </w:rPr>
              <w:t xml:space="preserve">specified in the SCC. </w:t>
            </w:r>
          </w:p>
          <w:p w:rsidR="007B64F5" w:rsidRPr="00092B04" w:rsidRDefault="007B64F5" w:rsidP="007B64F5">
            <w:pPr>
              <w:pStyle w:val="Sub-ClauseText"/>
              <w:numPr>
                <w:ilvl w:val="1"/>
                <w:numId w:val="12"/>
              </w:numPr>
              <w:spacing w:before="0" w:after="240"/>
              <w:ind w:left="605" w:hanging="605"/>
              <w:rPr>
                <w:sz w:val="22"/>
                <w:szCs w:val="22"/>
              </w:rPr>
            </w:pPr>
            <w:r w:rsidRPr="00092B04">
              <w:rPr>
                <w:sz w:val="22"/>
                <w:szCs w:val="22"/>
              </w:rPr>
              <w:t xml:space="preserve">Notwithstanding any reference to arbitration herein, </w:t>
            </w:r>
          </w:p>
          <w:p w:rsidR="007B64F5" w:rsidRPr="00092B04" w:rsidRDefault="007B64F5" w:rsidP="007B64F5">
            <w:pPr>
              <w:pStyle w:val="Sub-ClauseText"/>
              <w:numPr>
                <w:ilvl w:val="2"/>
                <w:numId w:val="61"/>
              </w:numPr>
              <w:spacing w:before="0" w:after="160"/>
              <w:rPr>
                <w:sz w:val="22"/>
                <w:szCs w:val="22"/>
              </w:rPr>
            </w:pPr>
            <w:r w:rsidRPr="00092B04">
              <w:rPr>
                <w:sz w:val="22"/>
                <w:szCs w:val="22"/>
              </w:rPr>
              <w:t xml:space="preserve">the parties shall continue to perform their respective obligations under the Contract unless they otherwise agree; and </w:t>
            </w:r>
          </w:p>
          <w:p w:rsidR="007B64F5" w:rsidRPr="00AE4A5C" w:rsidRDefault="007B64F5" w:rsidP="007B64F5">
            <w:pPr>
              <w:pStyle w:val="Sub-ClauseText"/>
              <w:numPr>
                <w:ilvl w:val="2"/>
                <w:numId w:val="61"/>
              </w:numPr>
              <w:spacing w:before="0" w:after="200"/>
              <w:rPr>
                <w:spacing w:val="0"/>
                <w:sz w:val="22"/>
                <w:szCs w:val="22"/>
              </w:rPr>
            </w:pPr>
            <w:r w:rsidRPr="00092B04">
              <w:rPr>
                <w:sz w:val="22"/>
                <w:szCs w:val="22"/>
              </w:rPr>
              <w:t>the Procuring Entity shall pay the Supplier any monies due the Supplier.</w:t>
            </w:r>
          </w:p>
          <w:p w:rsidR="00AE4A5C" w:rsidRPr="00092B04" w:rsidRDefault="00AE4A5C" w:rsidP="00AE4A5C">
            <w:pPr>
              <w:pStyle w:val="Sub-ClauseText"/>
              <w:spacing w:before="0" w:after="200"/>
              <w:ind w:left="1152"/>
              <w:rPr>
                <w:spacing w:val="0"/>
                <w:sz w:val="22"/>
                <w:szCs w:val="22"/>
              </w:rPr>
            </w:pPr>
          </w:p>
        </w:tc>
      </w:tr>
      <w:tr w:rsidR="007B64F5" w:rsidRPr="00865490" w:rsidTr="000934DC">
        <w:trPr>
          <w:gridBefore w:val="1"/>
          <w:gridAfter w:val="1"/>
          <w:wBefore w:w="18" w:type="dxa"/>
          <w:wAfter w:w="18" w:type="dxa"/>
        </w:trPr>
        <w:tc>
          <w:tcPr>
            <w:tcW w:w="9180" w:type="dxa"/>
          </w:tcPr>
          <w:p w:rsidR="007B64F5" w:rsidRPr="00865490" w:rsidRDefault="007B64F5" w:rsidP="007B64F5">
            <w:pPr>
              <w:pStyle w:val="sec7-clauses"/>
              <w:numPr>
                <w:ilvl w:val="0"/>
                <w:numId w:val="119"/>
              </w:numPr>
              <w:spacing w:before="0" w:after="200"/>
              <w:rPr>
                <w:sz w:val="22"/>
                <w:szCs w:val="22"/>
              </w:rPr>
            </w:pPr>
            <w:bookmarkStart w:id="409" w:name="_Toc458817195"/>
            <w:r w:rsidRPr="00865490">
              <w:rPr>
                <w:sz w:val="22"/>
                <w:szCs w:val="22"/>
              </w:rPr>
              <w:lastRenderedPageBreak/>
              <w:t xml:space="preserve">Inspections and Audit by the </w:t>
            </w:r>
            <w:r>
              <w:rPr>
                <w:sz w:val="22"/>
                <w:szCs w:val="22"/>
              </w:rPr>
              <w:t>Government</w:t>
            </w:r>
            <w:bookmarkEnd w:id="409"/>
          </w:p>
          <w:p w:rsidR="007B64F5" w:rsidRPr="00865490" w:rsidRDefault="007B64F5" w:rsidP="007B64F5">
            <w:pPr>
              <w:pStyle w:val="Sub-ClauseText"/>
              <w:numPr>
                <w:ilvl w:val="1"/>
                <w:numId w:val="13"/>
              </w:numPr>
              <w:tabs>
                <w:tab w:val="clear" w:pos="540"/>
                <w:tab w:val="num" w:pos="612"/>
              </w:tabs>
              <w:spacing w:before="0" w:after="200"/>
              <w:ind w:left="612" w:hanging="612"/>
              <w:rPr>
                <w:spacing w:val="0"/>
                <w:sz w:val="22"/>
                <w:szCs w:val="22"/>
              </w:rPr>
            </w:pPr>
            <w:bookmarkStart w:id="410" w:name="OLE_LINK1"/>
            <w:bookmarkStart w:id="411" w:name="OLE_LINK2"/>
            <w:r w:rsidRPr="00865490">
              <w:rPr>
                <w:sz w:val="22"/>
                <w:szCs w:val="22"/>
              </w:rPr>
              <w:t xml:space="preserve">The Supplier shall permit the </w:t>
            </w:r>
            <w:r>
              <w:rPr>
                <w:sz w:val="22"/>
                <w:szCs w:val="22"/>
              </w:rPr>
              <w:t>Government</w:t>
            </w:r>
            <w:r w:rsidRPr="00865490">
              <w:rPr>
                <w:sz w:val="22"/>
                <w:szCs w:val="22"/>
              </w:rPr>
              <w:t xml:space="preserve"> and/or persons appointed by the </w:t>
            </w:r>
            <w:r>
              <w:rPr>
                <w:sz w:val="22"/>
                <w:szCs w:val="22"/>
              </w:rPr>
              <w:t>Government</w:t>
            </w:r>
            <w:r w:rsidRPr="00865490">
              <w:rPr>
                <w:sz w:val="22"/>
                <w:szCs w:val="22"/>
              </w:rPr>
              <w:t xml:space="preserve"> to inspect the Supplier’s offices and/or the accounts and records of the Supplier and its sub-contractors relating to the performance of the Contract, and to have such accounts and records audited by auditors appointed by the </w:t>
            </w:r>
            <w:r>
              <w:rPr>
                <w:sz w:val="22"/>
                <w:szCs w:val="22"/>
              </w:rPr>
              <w:t>Government,</w:t>
            </w:r>
            <w:r w:rsidRPr="00865490">
              <w:rPr>
                <w:sz w:val="22"/>
                <w:szCs w:val="22"/>
              </w:rPr>
              <w:t xml:space="preserve"> if required by the </w:t>
            </w:r>
            <w:r>
              <w:rPr>
                <w:sz w:val="22"/>
                <w:szCs w:val="22"/>
              </w:rPr>
              <w:t>Government</w:t>
            </w:r>
            <w:r w:rsidRPr="00865490">
              <w:rPr>
                <w:sz w:val="22"/>
                <w:szCs w:val="22"/>
              </w:rPr>
              <w:t xml:space="preserve">. The Supplier’s attention is drawn to Clause 3, which provides, inter alia, that </w:t>
            </w:r>
            <w:r w:rsidRPr="00865490">
              <w:rPr>
                <w:bCs/>
                <w:color w:val="000000"/>
                <w:sz w:val="22"/>
                <w:szCs w:val="22"/>
              </w:rPr>
              <w:t xml:space="preserve">acts intended to materially impede the exercise of the </w:t>
            </w:r>
            <w:r>
              <w:rPr>
                <w:bCs/>
                <w:color w:val="000000"/>
                <w:sz w:val="22"/>
                <w:szCs w:val="22"/>
              </w:rPr>
              <w:t>Government</w:t>
            </w:r>
            <w:r w:rsidRPr="00865490">
              <w:rPr>
                <w:bCs/>
                <w:color w:val="000000"/>
                <w:sz w:val="22"/>
                <w:szCs w:val="22"/>
              </w:rPr>
              <w:t xml:space="preserve">’s inspection and audit rights provided for under Sub-Clause 11.1 constitute a prohibited practice subject to contract termination (as well as to a determination of </w:t>
            </w:r>
            <w:r>
              <w:rPr>
                <w:bCs/>
                <w:color w:val="000000"/>
                <w:sz w:val="22"/>
                <w:szCs w:val="22"/>
              </w:rPr>
              <w:t>suspension</w:t>
            </w:r>
            <w:r w:rsidRPr="00865490">
              <w:rPr>
                <w:bCs/>
                <w:color w:val="000000"/>
                <w:sz w:val="22"/>
                <w:szCs w:val="22"/>
              </w:rPr>
              <w:t xml:space="preserve"> under </w:t>
            </w:r>
            <w:r>
              <w:rPr>
                <w:bCs/>
                <w:color w:val="000000"/>
                <w:sz w:val="22"/>
                <w:szCs w:val="22"/>
              </w:rPr>
              <w:t>Government Financial Regulations</w:t>
            </w:r>
            <w:r w:rsidRPr="00865490">
              <w:rPr>
                <w:bCs/>
                <w:color w:val="000000"/>
                <w:sz w:val="22"/>
                <w:szCs w:val="22"/>
              </w:rPr>
              <w:t>).</w:t>
            </w:r>
            <w:bookmarkEnd w:id="410"/>
            <w:bookmarkEnd w:id="411"/>
          </w:p>
        </w:tc>
      </w:tr>
      <w:tr w:rsidR="007B64F5" w:rsidRPr="002B6CCD" w:rsidTr="000934DC">
        <w:trPr>
          <w:gridBefore w:val="1"/>
          <w:gridAfter w:val="1"/>
          <w:wBefore w:w="18" w:type="dxa"/>
          <w:wAfter w:w="18" w:type="dxa"/>
        </w:trPr>
        <w:tc>
          <w:tcPr>
            <w:tcW w:w="9180" w:type="dxa"/>
          </w:tcPr>
          <w:p w:rsidR="007B64F5" w:rsidRPr="002B6CCD" w:rsidRDefault="007B64F5" w:rsidP="007B64F5">
            <w:pPr>
              <w:pStyle w:val="sec7-clauses"/>
              <w:numPr>
                <w:ilvl w:val="0"/>
                <w:numId w:val="119"/>
              </w:numPr>
              <w:spacing w:before="0" w:after="200"/>
              <w:rPr>
                <w:sz w:val="22"/>
                <w:szCs w:val="22"/>
              </w:rPr>
            </w:pPr>
            <w:bookmarkStart w:id="412" w:name="_Toc458817196"/>
            <w:r w:rsidRPr="002B6CCD">
              <w:rPr>
                <w:sz w:val="22"/>
                <w:szCs w:val="22"/>
              </w:rPr>
              <w:t>Scope of Supply</w:t>
            </w:r>
            <w:bookmarkEnd w:id="412"/>
          </w:p>
          <w:p w:rsidR="007B64F5" w:rsidRPr="002B6CCD" w:rsidRDefault="007B64F5" w:rsidP="000934DC">
            <w:pPr>
              <w:pStyle w:val="Sub-ClauseText"/>
              <w:spacing w:before="0" w:after="200"/>
              <w:ind w:left="612" w:hanging="612"/>
              <w:rPr>
                <w:spacing w:val="0"/>
                <w:sz w:val="22"/>
                <w:szCs w:val="22"/>
              </w:rPr>
            </w:pPr>
            <w:r w:rsidRPr="002B6CCD">
              <w:rPr>
                <w:spacing w:val="0"/>
                <w:sz w:val="22"/>
                <w:szCs w:val="22"/>
              </w:rPr>
              <w:t>12.1</w:t>
            </w:r>
            <w:r w:rsidRPr="002B6CCD">
              <w:rPr>
                <w:spacing w:val="0"/>
                <w:sz w:val="22"/>
                <w:szCs w:val="22"/>
              </w:rPr>
              <w:tab/>
            </w:r>
            <w:r w:rsidRPr="002B6CCD">
              <w:rPr>
                <w:sz w:val="22"/>
                <w:szCs w:val="22"/>
              </w:rPr>
              <w:t>The Goods and Related Services to be supplied shall be as specif</w:t>
            </w:r>
            <w:r w:rsidRPr="002B6CCD">
              <w:rPr>
                <w:spacing w:val="0"/>
                <w:sz w:val="22"/>
                <w:szCs w:val="22"/>
              </w:rPr>
              <w:t>ied in the Schedule of Requirements.</w:t>
            </w:r>
          </w:p>
        </w:tc>
      </w:tr>
      <w:tr w:rsidR="007B64F5" w:rsidRPr="002B6CCD" w:rsidTr="000934DC">
        <w:trPr>
          <w:gridBefore w:val="1"/>
          <w:gridAfter w:val="1"/>
          <w:wBefore w:w="18" w:type="dxa"/>
          <w:wAfter w:w="18" w:type="dxa"/>
        </w:trPr>
        <w:tc>
          <w:tcPr>
            <w:tcW w:w="9180" w:type="dxa"/>
          </w:tcPr>
          <w:p w:rsidR="007B64F5" w:rsidRPr="002B6CCD" w:rsidRDefault="007B64F5" w:rsidP="007B64F5">
            <w:pPr>
              <w:pStyle w:val="sec7-clauses"/>
              <w:numPr>
                <w:ilvl w:val="0"/>
                <w:numId w:val="119"/>
              </w:numPr>
              <w:spacing w:before="0" w:after="200"/>
              <w:rPr>
                <w:sz w:val="22"/>
                <w:szCs w:val="22"/>
              </w:rPr>
            </w:pPr>
            <w:bookmarkStart w:id="413" w:name="_Toc458817197"/>
            <w:r w:rsidRPr="002B6CCD">
              <w:rPr>
                <w:sz w:val="22"/>
                <w:szCs w:val="22"/>
              </w:rPr>
              <w:t>Delivery and Documents</w:t>
            </w:r>
            <w:bookmarkEnd w:id="413"/>
          </w:p>
          <w:p w:rsidR="007B64F5" w:rsidRPr="002B6CCD" w:rsidRDefault="007B64F5" w:rsidP="000934DC">
            <w:pPr>
              <w:pStyle w:val="Sub-ClauseText"/>
              <w:spacing w:before="0" w:after="200"/>
              <w:ind w:left="612" w:hanging="630"/>
              <w:rPr>
                <w:sz w:val="22"/>
                <w:szCs w:val="22"/>
              </w:rPr>
            </w:pPr>
            <w:r w:rsidRPr="002B6CCD">
              <w:rPr>
                <w:sz w:val="22"/>
                <w:szCs w:val="22"/>
              </w:rPr>
              <w:t>13.1</w:t>
            </w:r>
            <w:r w:rsidRPr="002B6CCD">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6CCD">
              <w:rPr>
                <w:b/>
                <w:bCs/>
                <w:sz w:val="22"/>
                <w:szCs w:val="22"/>
              </w:rPr>
              <w:t>SCC.</w:t>
            </w:r>
          </w:p>
        </w:tc>
      </w:tr>
      <w:tr w:rsidR="007B64F5" w:rsidRPr="00BD5FC7" w:rsidTr="000934DC">
        <w:trPr>
          <w:gridBefore w:val="1"/>
          <w:gridAfter w:val="1"/>
          <w:wBefore w:w="18" w:type="dxa"/>
          <w:wAfter w:w="18" w:type="dxa"/>
        </w:trPr>
        <w:tc>
          <w:tcPr>
            <w:tcW w:w="9180" w:type="dxa"/>
          </w:tcPr>
          <w:p w:rsidR="007B64F5" w:rsidRPr="00BD5FC7" w:rsidRDefault="007B64F5" w:rsidP="007B64F5">
            <w:pPr>
              <w:pStyle w:val="sec7-clauses"/>
              <w:numPr>
                <w:ilvl w:val="0"/>
                <w:numId w:val="119"/>
              </w:numPr>
              <w:spacing w:before="0" w:after="200"/>
              <w:rPr>
                <w:sz w:val="22"/>
                <w:szCs w:val="22"/>
              </w:rPr>
            </w:pPr>
            <w:bookmarkStart w:id="414" w:name="_Toc458817198"/>
            <w:r w:rsidRPr="00BD5FC7">
              <w:rPr>
                <w:sz w:val="22"/>
                <w:szCs w:val="22"/>
              </w:rPr>
              <w:t>Supplier’s Responsibilities</w:t>
            </w:r>
            <w:bookmarkEnd w:id="414"/>
          </w:p>
          <w:p w:rsidR="007B64F5" w:rsidRPr="00BD5FC7" w:rsidRDefault="007B64F5" w:rsidP="000934DC">
            <w:pPr>
              <w:pStyle w:val="Sub-ClauseText"/>
              <w:spacing w:before="0" w:after="200"/>
              <w:ind w:left="612" w:hanging="630"/>
              <w:rPr>
                <w:spacing w:val="0"/>
                <w:sz w:val="22"/>
                <w:szCs w:val="22"/>
              </w:rPr>
            </w:pPr>
            <w:r w:rsidRPr="00BD5FC7">
              <w:rPr>
                <w:spacing w:val="0"/>
                <w:sz w:val="22"/>
                <w:szCs w:val="22"/>
              </w:rPr>
              <w:t>14.1</w:t>
            </w:r>
            <w:r w:rsidRPr="00BD5FC7">
              <w:rPr>
                <w:spacing w:val="0"/>
                <w:sz w:val="22"/>
                <w:szCs w:val="22"/>
              </w:rPr>
              <w:tab/>
              <w:t>The Supplier shall supply all the Goods and Related Services included in the Scope of Supply in accordance with GCC Clause 12, and the Delivery and Completion Schedule, as per GCC Clause 13.</w:t>
            </w:r>
          </w:p>
        </w:tc>
      </w:tr>
      <w:tr w:rsidR="007B64F5" w:rsidRPr="00BD5FC7" w:rsidTr="000934DC">
        <w:trPr>
          <w:gridBefore w:val="1"/>
          <w:gridAfter w:val="1"/>
          <w:wBefore w:w="18" w:type="dxa"/>
          <w:wAfter w:w="18" w:type="dxa"/>
        </w:trPr>
        <w:tc>
          <w:tcPr>
            <w:tcW w:w="9180" w:type="dxa"/>
          </w:tcPr>
          <w:p w:rsidR="007B64F5" w:rsidRPr="00BD5FC7" w:rsidRDefault="007B64F5" w:rsidP="007B64F5">
            <w:pPr>
              <w:pStyle w:val="sec7-clauses"/>
              <w:numPr>
                <w:ilvl w:val="0"/>
                <w:numId w:val="119"/>
              </w:numPr>
              <w:spacing w:before="0" w:after="200"/>
              <w:rPr>
                <w:sz w:val="22"/>
                <w:szCs w:val="22"/>
              </w:rPr>
            </w:pPr>
            <w:bookmarkStart w:id="415" w:name="_Toc458817199"/>
            <w:r w:rsidRPr="00BD5FC7">
              <w:rPr>
                <w:sz w:val="22"/>
                <w:szCs w:val="22"/>
              </w:rPr>
              <w:t>Contract Price</w:t>
            </w:r>
            <w:bookmarkEnd w:id="415"/>
          </w:p>
          <w:p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15.1</w:t>
            </w:r>
            <w:r w:rsidRPr="00BD5FC7">
              <w:rPr>
                <w:spacing w:val="0"/>
                <w:sz w:val="22"/>
                <w:szCs w:val="22"/>
              </w:rPr>
              <w:tab/>
              <w:t xml:space="preserve">Prices charged by the Supplier for the Goods supplied and the Related Services performed under the Contract shall not vary from the prices quoted by the Supplier in its </w:t>
            </w:r>
            <w:r>
              <w:rPr>
                <w:spacing w:val="0"/>
                <w:sz w:val="22"/>
                <w:szCs w:val="22"/>
              </w:rPr>
              <w:t>tender</w:t>
            </w:r>
            <w:r w:rsidRPr="00BD5FC7">
              <w:rPr>
                <w:spacing w:val="0"/>
                <w:sz w:val="22"/>
                <w:szCs w:val="22"/>
              </w:rPr>
              <w:t xml:space="preserve">, with the exception of any price adjustments authorized in the </w:t>
            </w:r>
            <w:r w:rsidRPr="00BD5FC7">
              <w:rPr>
                <w:b/>
                <w:spacing w:val="0"/>
                <w:sz w:val="22"/>
                <w:szCs w:val="22"/>
              </w:rPr>
              <w:t>SCC</w:t>
            </w:r>
            <w:r w:rsidRPr="00BD5FC7">
              <w:rPr>
                <w:b/>
                <w:bCs/>
                <w:spacing w:val="0"/>
                <w:sz w:val="22"/>
                <w:szCs w:val="22"/>
              </w:rPr>
              <w:t>.</w:t>
            </w:r>
            <w:r w:rsidRPr="00BD5FC7">
              <w:rPr>
                <w:spacing w:val="0"/>
                <w:sz w:val="22"/>
                <w:szCs w:val="22"/>
              </w:rPr>
              <w:t xml:space="preserve"> </w:t>
            </w:r>
          </w:p>
        </w:tc>
      </w:tr>
      <w:tr w:rsidR="007B64F5" w:rsidRPr="00BD5FC7" w:rsidTr="000934DC">
        <w:trPr>
          <w:gridBefore w:val="1"/>
          <w:gridAfter w:val="1"/>
          <w:wBefore w:w="18" w:type="dxa"/>
          <w:wAfter w:w="18" w:type="dxa"/>
        </w:trPr>
        <w:tc>
          <w:tcPr>
            <w:tcW w:w="9180" w:type="dxa"/>
          </w:tcPr>
          <w:p w:rsidR="007B64F5" w:rsidRPr="00BD5FC7" w:rsidRDefault="007B64F5" w:rsidP="007B64F5">
            <w:pPr>
              <w:pStyle w:val="sec7-clauses"/>
              <w:numPr>
                <w:ilvl w:val="0"/>
                <w:numId w:val="119"/>
              </w:numPr>
              <w:spacing w:before="0" w:after="200"/>
              <w:rPr>
                <w:sz w:val="22"/>
                <w:szCs w:val="22"/>
              </w:rPr>
            </w:pPr>
            <w:bookmarkStart w:id="416" w:name="_Toc458817200"/>
            <w:r w:rsidRPr="00BD5FC7">
              <w:rPr>
                <w:sz w:val="22"/>
                <w:szCs w:val="22"/>
              </w:rPr>
              <w:t>Terms of Payment</w:t>
            </w:r>
            <w:bookmarkEnd w:id="416"/>
          </w:p>
          <w:p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16.1</w:t>
            </w:r>
            <w:r w:rsidRPr="00BD5FC7">
              <w:rPr>
                <w:spacing w:val="0"/>
                <w:sz w:val="22"/>
                <w:szCs w:val="22"/>
              </w:rPr>
              <w:tab/>
              <w:t xml:space="preserve">The Contract Price, including any Advance Payments, if applicable, shall be paid as specified in the </w:t>
            </w:r>
            <w:r w:rsidRPr="00BD5FC7">
              <w:rPr>
                <w:b/>
                <w:spacing w:val="0"/>
                <w:sz w:val="22"/>
                <w:szCs w:val="22"/>
              </w:rPr>
              <w:t>SCC</w:t>
            </w:r>
            <w:r w:rsidRPr="00BD5FC7">
              <w:rPr>
                <w:b/>
                <w:bCs/>
                <w:spacing w:val="0"/>
                <w:sz w:val="22"/>
                <w:szCs w:val="22"/>
              </w:rPr>
              <w:t>.</w:t>
            </w:r>
          </w:p>
          <w:p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16.2</w:t>
            </w:r>
            <w:r w:rsidRPr="00BD5FC7">
              <w:rPr>
                <w:spacing w:val="0"/>
                <w:sz w:val="22"/>
                <w:szCs w:val="22"/>
              </w:rPr>
              <w:tab/>
              <w:t xml:space="preserve">The Supplier’s request for payment shall be made to the Procuring Entity in writing, accompanied by invoices describing, as appropriate, the Goods delivered and Related Services performed, and by the documents submitted pursuant to GCC Clause 13 and upon </w:t>
            </w:r>
            <w:proofErr w:type="spellStart"/>
            <w:r w:rsidRPr="00BD5FC7">
              <w:rPr>
                <w:spacing w:val="0"/>
                <w:sz w:val="22"/>
                <w:szCs w:val="22"/>
              </w:rPr>
              <w:t>fulfilment</w:t>
            </w:r>
            <w:proofErr w:type="spellEnd"/>
            <w:r w:rsidRPr="00BD5FC7">
              <w:rPr>
                <w:spacing w:val="0"/>
                <w:sz w:val="22"/>
                <w:szCs w:val="22"/>
              </w:rPr>
              <w:t xml:space="preserve"> of all other obligations stipulated in the Contract.</w:t>
            </w:r>
          </w:p>
          <w:p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16.3</w:t>
            </w:r>
            <w:r w:rsidRPr="00BD5FC7">
              <w:rPr>
                <w:spacing w:val="0"/>
                <w:sz w:val="22"/>
                <w:szCs w:val="22"/>
              </w:rPr>
              <w:tab/>
              <w:t xml:space="preserve">Payments shall be made promptly by the Procuring Entity, but in no case later than </w:t>
            </w:r>
            <w:r>
              <w:rPr>
                <w:spacing w:val="0"/>
                <w:sz w:val="22"/>
                <w:szCs w:val="22"/>
              </w:rPr>
              <w:t>thirty (3</w:t>
            </w:r>
            <w:r w:rsidRPr="00BD5FC7">
              <w:rPr>
                <w:spacing w:val="0"/>
                <w:sz w:val="22"/>
                <w:szCs w:val="22"/>
              </w:rPr>
              <w:t>0) days after submission of an invoice or request for payment by the Supplier, and after the Procuring Entity has accepted it.</w:t>
            </w:r>
          </w:p>
          <w:p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16.4</w:t>
            </w:r>
            <w:r w:rsidRPr="00BD5FC7">
              <w:rPr>
                <w:spacing w:val="0"/>
                <w:sz w:val="22"/>
                <w:szCs w:val="22"/>
              </w:rPr>
              <w:tab/>
              <w:t xml:space="preserve">The currencies in which payments shall be made to the Supplier under this Contract shall be those in which the </w:t>
            </w:r>
            <w:r>
              <w:rPr>
                <w:spacing w:val="0"/>
                <w:sz w:val="22"/>
                <w:szCs w:val="22"/>
              </w:rPr>
              <w:t>tender</w:t>
            </w:r>
            <w:r w:rsidRPr="00BD5FC7">
              <w:rPr>
                <w:spacing w:val="0"/>
                <w:sz w:val="22"/>
                <w:szCs w:val="22"/>
              </w:rPr>
              <w:t xml:space="preserve"> price is expressed. </w:t>
            </w:r>
          </w:p>
          <w:p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16.5</w:t>
            </w:r>
            <w:r w:rsidRPr="00BD5FC7">
              <w:rPr>
                <w:spacing w:val="0"/>
                <w:sz w:val="22"/>
                <w:szCs w:val="22"/>
              </w:rPr>
              <w:tab/>
              <w:t xml:space="preserve">In the event that the Procuring Entity fails to pay the Supplier any payment by its due date or within the period set forth in the </w:t>
            </w:r>
            <w:r w:rsidRPr="00BD5FC7">
              <w:rPr>
                <w:b/>
                <w:spacing w:val="0"/>
                <w:sz w:val="22"/>
                <w:szCs w:val="22"/>
              </w:rPr>
              <w:t>SCC</w:t>
            </w:r>
            <w:r w:rsidRPr="00BD5FC7">
              <w:rPr>
                <w:b/>
                <w:bCs/>
                <w:spacing w:val="0"/>
                <w:sz w:val="22"/>
                <w:szCs w:val="22"/>
              </w:rPr>
              <w:t>,</w:t>
            </w:r>
            <w:r w:rsidRPr="00BD5FC7">
              <w:rPr>
                <w:spacing w:val="0"/>
                <w:sz w:val="22"/>
                <w:szCs w:val="22"/>
              </w:rPr>
              <w:t xml:space="preserve"> the Procuring Entity shall pay to the Supplier interest </w:t>
            </w:r>
            <w:r w:rsidRPr="00BD5FC7">
              <w:rPr>
                <w:spacing w:val="0"/>
                <w:sz w:val="22"/>
                <w:szCs w:val="22"/>
              </w:rPr>
              <w:lastRenderedPageBreak/>
              <w:t xml:space="preserve">on the amount of such delayed payment at the rate shown in the </w:t>
            </w:r>
            <w:r w:rsidRPr="00BD5FC7">
              <w:rPr>
                <w:b/>
                <w:spacing w:val="0"/>
                <w:sz w:val="22"/>
                <w:szCs w:val="22"/>
              </w:rPr>
              <w:t>SCC</w:t>
            </w:r>
            <w:r w:rsidRPr="00BD5FC7">
              <w:rPr>
                <w:b/>
                <w:bCs/>
                <w:spacing w:val="0"/>
                <w:sz w:val="22"/>
                <w:szCs w:val="22"/>
              </w:rPr>
              <w:t>,</w:t>
            </w:r>
            <w:r w:rsidRPr="00BD5FC7">
              <w:rPr>
                <w:spacing w:val="0"/>
                <w:sz w:val="22"/>
                <w:szCs w:val="22"/>
              </w:rPr>
              <w:t xml:space="preserve"> for the period of delay until payment has been made in full, whether before or after judgment or arbitrage award. </w:t>
            </w:r>
          </w:p>
        </w:tc>
      </w:tr>
      <w:tr w:rsidR="007B64F5" w:rsidRPr="00BD5FC7" w:rsidTr="000934DC">
        <w:trPr>
          <w:gridBefore w:val="1"/>
          <w:gridAfter w:val="1"/>
          <w:wBefore w:w="18" w:type="dxa"/>
          <w:wAfter w:w="18" w:type="dxa"/>
        </w:trPr>
        <w:tc>
          <w:tcPr>
            <w:tcW w:w="9180" w:type="dxa"/>
          </w:tcPr>
          <w:p w:rsidR="007B64F5" w:rsidRPr="00BD5FC7" w:rsidRDefault="007B64F5" w:rsidP="007B64F5">
            <w:pPr>
              <w:pStyle w:val="sec7-clauses"/>
              <w:numPr>
                <w:ilvl w:val="0"/>
                <w:numId w:val="119"/>
              </w:numPr>
              <w:spacing w:before="0" w:after="200"/>
              <w:rPr>
                <w:sz w:val="22"/>
                <w:szCs w:val="22"/>
              </w:rPr>
            </w:pPr>
            <w:bookmarkStart w:id="417" w:name="_Toc458817201"/>
            <w:r w:rsidRPr="00BD5FC7">
              <w:rPr>
                <w:sz w:val="22"/>
                <w:szCs w:val="22"/>
              </w:rPr>
              <w:lastRenderedPageBreak/>
              <w:t>Taxes and Duties</w:t>
            </w:r>
            <w:bookmarkEnd w:id="417"/>
          </w:p>
          <w:p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17.1</w:t>
            </w:r>
            <w:r w:rsidRPr="00BD5FC7">
              <w:rPr>
                <w:spacing w:val="0"/>
                <w:sz w:val="22"/>
                <w:szCs w:val="22"/>
              </w:rPr>
              <w:tab/>
            </w:r>
            <w:r>
              <w:rPr>
                <w:spacing w:val="0"/>
                <w:sz w:val="22"/>
                <w:szCs w:val="22"/>
              </w:rPr>
              <w:t xml:space="preserve">Unless otherwise specified in the </w:t>
            </w:r>
            <w:r w:rsidRPr="00242FFD">
              <w:rPr>
                <w:b/>
                <w:spacing w:val="0"/>
                <w:sz w:val="22"/>
                <w:szCs w:val="22"/>
              </w:rPr>
              <w:t>SCC</w:t>
            </w:r>
            <w:r>
              <w:rPr>
                <w:spacing w:val="0"/>
                <w:sz w:val="22"/>
                <w:szCs w:val="22"/>
              </w:rPr>
              <w:t>, t</w:t>
            </w:r>
            <w:r w:rsidRPr="00BD5FC7">
              <w:rPr>
                <w:spacing w:val="0"/>
                <w:sz w:val="22"/>
                <w:szCs w:val="22"/>
              </w:rPr>
              <w:t>he Supplier shall be entirely responsible for all taxes, stamp duties, license fees, and other such levies imposed outside</w:t>
            </w:r>
            <w:r>
              <w:rPr>
                <w:spacing w:val="0"/>
                <w:sz w:val="22"/>
                <w:szCs w:val="22"/>
              </w:rPr>
              <w:t xml:space="preserve"> or within</w:t>
            </w:r>
            <w:r w:rsidRPr="00BD5FC7">
              <w:rPr>
                <w:spacing w:val="0"/>
                <w:sz w:val="22"/>
                <w:szCs w:val="22"/>
              </w:rPr>
              <w:t xml:space="preserve"> the </w:t>
            </w:r>
            <w:smartTag w:uri="urn:schemas-microsoft-com:office:smarttags" w:element="place">
              <w:smartTag w:uri="urn:schemas-microsoft-com:office:smarttags" w:element="PlaceType">
                <w:r>
                  <w:rPr>
                    <w:spacing w:val="0"/>
                    <w:sz w:val="22"/>
                    <w:szCs w:val="22"/>
                  </w:rPr>
                  <w:t>Republic</w:t>
                </w:r>
              </w:smartTag>
              <w:r>
                <w:rPr>
                  <w:spacing w:val="0"/>
                  <w:sz w:val="22"/>
                  <w:szCs w:val="22"/>
                </w:rPr>
                <w:t xml:space="preserve"> of </w:t>
              </w:r>
              <w:smartTag w:uri="urn:schemas-microsoft-com:office:smarttags" w:element="PlaceName">
                <w:r>
                  <w:rPr>
                    <w:spacing w:val="0"/>
                    <w:sz w:val="22"/>
                    <w:szCs w:val="22"/>
                  </w:rPr>
                  <w:t>Maldives</w:t>
                </w:r>
              </w:smartTag>
            </w:smartTag>
            <w:r>
              <w:rPr>
                <w:spacing w:val="0"/>
                <w:sz w:val="22"/>
                <w:szCs w:val="22"/>
              </w:rPr>
              <w:t xml:space="preserve"> until delivery of the contracted Goods to the Procuring Entity</w:t>
            </w:r>
            <w:r w:rsidRPr="00BD5FC7">
              <w:rPr>
                <w:spacing w:val="0"/>
                <w:sz w:val="22"/>
                <w:szCs w:val="22"/>
              </w:rPr>
              <w:t>.</w:t>
            </w:r>
          </w:p>
          <w:p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17.2</w:t>
            </w:r>
            <w:r w:rsidRPr="00BD5FC7">
              <w:rPr>
                <w:spacing w:val="0"/>
                <w:sz w:val="22"/>
                <w:szCs w:val="22"/>
              </w:rPr>
              <w:tab/>
            </w:r>
            <w:r w:rsidRPr="00BD5FC7">
              <w:rPr>
                <w:sz w:val="22"/>
                <w:szCs w:val="22"/>
              </w:rPr>
              <w:t xml:space="preserve">If any tax exemptions, reductions, allowances or privileges may be available to the Supplier in the </w:t>
            </w:r>
            <w:smartTag w:uri="urn:schemas-microsoft-com:office:smarttags" w:element="place">
              <w:smartTag w:uri="urn:schemas-microsoft-com:office:smarttags" w:element="PlaceType">
                <w:r>
                  <w:rPr>
                    <w:spacing w:val="0"/>
                    <w:sz w:val="22"/>
                    <w:szCs w:val="22"/>
                  </w:rPr>
                  <w:t>Republic</w:t>
                </w:r>
              </w:smartTag>
              <w:r>
                <w:rPr>
                  <w:spacing w:val="0"/>
                  <w:sz w:val="22"/>
                  <w:szCs w:val="22"/>
                </w:rPr>
                <w:t xml:space="preserve"> of </w:t>
              </w:r>
              <w:smartTag w:uri="urn:schemas-microsoft-com:office:smarttags" w:element="PlaceName">
                <w:r>
                  <w:rPr>
                    <w:spacing w:val="0"/>
                    <w:sz w:val="22"/>
                    <w:szCs w:val="22"/>
                  </w:rPr>
                  <w:t>Maldives</w:t>
                </w:r>
              </w:smartTag>
            </w:smartTag>
            <w:r w:rsidRPr="00BD5FC7">
              <w:rPr>
                <w:sz w:val="22"/>
                <w:szCs w:val="22"/>
              </w:rPr>
              <w:t>, the Procuring Entity shall use its best efforts to enable the Supplier to benefit from any such tax savings to the maximum allowable extent</w:t>
            </w:r>
            <w:r w:rsidRPr="00BD5FC7">
              <w:rPr>
                <w:spacing w:val="0"/>
                <w:sz w:val="22"/>
                <w:szCs w:val="22"/>
              </w:rPr>
              <w:t>.</w:t>
            </w:r>
          </w:p>
        </w:tc>
      </w:tr>
      <w:tr w:rsidR="007B64F5" w:rsidRPr="00DD3A65" w:rsidTr="000934DC">
        <w:trPr>
          <w:gridBefore w:val="1"/>
          <w:gridAfter w:val="1"/>
          <w:wBefore w:w="18" w:type="dxa"/>
          <w:wAfter w:w="18" w:type="dxa"/>
        </w:trPr>
        <w:tc>
          <w:tcPr>
            <w:tcW w:w="9180" w:type="dxa"/>
          </w:tcPr>
          <w:p w:rsidR="007B64F5" w:rsidRPr="00DD3A65" w:rsidRDefault="007B64F5" w:rsidP="007B64F5">
            <w:pPr>
              <w:pStyle w:val="sec7-clauses"/>
              <w:numPr>
                <w:ilvl w:val="0"/>
                <w:numId w:val="119"/>
              </w:numPr>
              <w:spacing w:before="0" w:after="200"/>
              <w:rPr>
                <w:sz w:val="22"/>
                <w:szCs w:val="22"/>
              </w:rPr>
            </w:pPr>
            <w:bookmarkStart w:id="418" w:name="_Toc458817202"/>
            <w:r w:rsidRPr="00DD3A65">
              <w:rPr>
                <w:sz w:val="22"/>
                <w:szCs w:val="22"/>
              </w:rPr>
              <w:t>Performance Security</w:t>
            </w:r>
            <w:bookmarkEnd w:id="418"/>
          </w:p>
          <w:p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18.1</w:t>
            </w:r>
            <w:r w:rsidRPr="00DD3A65">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DD3A65">
              <w:rPr>
                <w:b/>
                <w:spacing w:val="0"/>
                <w:sz w:val="22"/>
                <w:szCs w:val="22"/>
              </w:rPr>
              <w:t>SCC</w:t>
            </w:r>
            <w:r w:rsidRPr="00DD3A65">
              <w:rPr>
                <w:b/>
                <w:bCs/>
                <w:spacing w:val="0"/>
                <w:sz w:val="22"/>
                <w:szCs w:val="22"/>
              </w:rPr>
              <w:t>.</w:t>
            </w:r>
          </w:p>
          <w:p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18.2</w:t>
            </w:r>
            <w:r w:rsidRPr="00DD3A65">
              <w:rPr>
                <w:spacing w:val="0"/>
                <w:sz w:val="22"/>
                <w:szCs w:val="22"/>
              </w:rPr>
              <w:tab/>
              <w:t>The proceeds of the Performance Security shall be payable to the Procuring Entity as compensation for any loss resulting from the Supplier’s failure to complete its obligations under the Contract.</w:t>
            </w:r>
          </w:p>
          <w:p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18.3</w:t>
            </w:r>
            <w:r w:rsidRPr="00DD3A65">
              <w:rPr>
                <w:spacing w:val="0"/>
                <w:sz w:val="22"/>
                <w:szCs w:val="22"/>
              </w:rPr>
              <w:tab/>
              <w:t>As specified in the SCC, the Performance Security, if required, shall be denominated in the currency(</w:t>
            </w:r>
            <w:proofErr w:type="spellStart"/>
            <w:r w:rsidRPr="00DD3A65">
              <w:rPr>
                <w:spacing w:val="0"/>
                <w:sz w:val="22"/>
                <w:szCs w:val="22"/>
              </w:rPr>
              <w:t>ies</w:t>
            </w:r>
            <w:proofErr w:type="spellEnd"/>
            <w:r w:rsidRPr="00DD3A65">
              <w:rPr>
                <w:spacing w:val="0"/>
                <w:sz w:val="22"/>
                <w:szCs w:val="22"/>
              </w:rPr>
              <w:t xml:space="preserve">) of the Contract, or in a freely convertible currency acceptable to the Procuring Entity; and shall be in one of the format stipulated by the Procuring Entity in the </w:t>
            </w:r>
            <w:r w:rsidRPr="00DD3A65">
              <w:rPr>
                <w:b/>
                <w:spacing w:val="0"/>
                <w:sz w:val="22"/>
                <w:szCs w:val="22"/>
              </w:rPr>
              <w:t>SCC</w:t>
            </w:r>
            <w:r w:rsidRPr="00DD3A65">
              <w:rPr>
                <w:b/>
                <w:bCs/>
                <w:spacing w:val="0"/>
                <w:sz w:val="22"/>
                <w:szCs w:val="22"/>
              </w:rPr>
              <w:t>,</w:t>
            </w:r>
            <w:r w:rsidRPr="00DD3A65">
              <w:rPr>
                <w:spacing w:val="0"/>
                <w:sz w:val="22"/>
                <w:szCs w:val="22"/>
              </w:rPr>
              <w:t xml:space="preserve"> or in another format acceptable to the Procuring Entity.</w:t>
            </w:r>
          </w:p>
          <w:p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18.4</w:t>
            </w:r>
            <w:r w:rsidRPr="00DD3A65">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DD3A65">
              <w:rPr>
                <w:b/>
                <w:spacing w:val="0"/>
                <w:sz w:val="22"/>
                <w:szCs w:val="22"/>
              </w:rPr>
              <w:t>SCC</w:t>
            </w:r>
            <w:r w:rsidRPr="00DD3A65">
              <w:rPr>
                <w:b/>
                <w:bCs/>
                <w:spacing w:val="0"/>
                <w:sz w:val="22"/>
                <w:szCs w:val="22"/>
              </w:rPr>
              <w:t>.</w:t>
            </w:r>
          </w:p>
        </w:tc>
      </w:tr>
      <w:tr w:rsidR="007B64F5" w:rsidRPr="00DD3A65" w:rsidTr="000934DC">
        <w:trPr>
          <w:gridBefore w:val="1"/>
          <w:gridAfter w:val="1"/>
          <w:wBefore w:w="18" w:type="dxa"/>
          <w:wAfter w:w="18" w:type="dxa"/>
        </w:trPr>
        <w:tc>
          <w:tcPr>
            <w:tcW w:w="9180" w:type="dxa"/>
          </w:tcPr>
          <w:p w:rsidR="007B64F5" w:rsidRPr="00DD3A65" w:rsidRDefault="007B64F5" w:rsidP="007B64F5">
            <w:pPr>
              <w:pStyle w:val="sec7-clauses"/>
              <w:numPr>
                <w:ilvl w:val="0"/>
                <w:numId w:val="119"/>
              </w:numPr>
              <w:spacing w:before="0" w:after="200"/>
              <w:rPr>
                <w:sz w:val="22"/>
                <w:szCs w:val="22"/>
              </w:rPr>
            </w:pPr>
            <w:bookmarkStart w:id="419" w:name="_Toc458817203"/>
            <w:r w:rsidRPr="00DD3A65">
              <w:rPr>
                <w:sz w:val="22"/>
                <w:szCs w:val="22"/>
              </w:rPr>
              <w:t>Copyright</w:t>
            </w:r>
            <w:bookmarkEnd w:id="419"/>
          </w:p>
          <w:p w:rsidR="007B64F5" w:rsidRPr="00DD3A65" w:rsidRDefault="007B64F5" w:rsidP="000934DC">
            <w:pPr>
              <w:pStyle w:val="Sub-ClauseText"/>
              <w:spacing w:before="0" w:after="180"/>
              <w:ind w:left="612" w:hanging="612"/>
              <w:rPr>
                <w:spacing w:val="0"/>
                <w:sz w:val="22"/>
                <w:szCs w:val="22"/>
              </w:rPr>
            </w:pPr>
            <w:r w:rsidRPr="00DD3A65">
              <w:rPr>
                <w:spacing w:val="0"/>
                <w:sz w:val="22"/>
                <w:szCs w:val="22"/>
              </w:rPr>
              <w:t>19.1</w:t>
            </w:r>
            <w:r w:rsidRPr="00DD3A65">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B64F5" w:rsidRPr="00923912" w:rsidTr="000934DC">
        <w:trPr>
          <w:gridBefore w:val="1"/>
          <w:gridAfter w:val="1"/>
          <w:wBefore w:w="18" w:type="dxa"/>
          <w:wAfter w:w="18" w:type="dxa"/>
        </w:trPr>
        <w:tc>
          <w:tcPr>
            <w:tcW w:w="9180" w:type="dxa"/>
          </w:tcPr>
          <w:p w:rsidR="007B64F5" w:rsidRPr="00923912" w:rsidRDefault="007B64F5" w:rsidP="007B64F5">
            <w:pPr>
              <w:pStyle w:val="sec7-clauses"/>
              <w:numPr>
                <w:ilvl w:val="0"/>
                <w:numId w:val="119"/>
              </w:numPr>
              <w:spacing w:before="0" w:after="200"/>
              <w:rPr>
                <w:sz w:val="22"/>
                <w:szCs w:val="22"/>
              </w:rPr>
            </w:pPr>
            <w:bookmarkStart w:id="420" w:name="_Toc458817204"/>
            <w:r w:rsidRPr="00923912">
              <w:rPr>
                <w:sz w:val="22"/>
                <w:szCs w:val="22"/>
              </w:rPr>
              <w:t>Confidential Information</w:t>
            </w:r>
            <w:bookmarkEnd w:id="420"/>
          </w:p>
          <w:p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20.1</w:t>
            </w:r>
            <w:r w:rsidRPr="00923912">
              <w:rPr>
                <w:spacing w:val="0"/>
                <w:sz w:val="22"/>
                <w:szCs w:val="22"/>
              </w:rPr>
              <w:tab/>
              <w:t>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event the Supplier shall obtain from such Subcontractor an undertaking of confidentiality similar to that imposed on the Supplier under GCC Clause 20.</w:t>
            </w:r>
          </w:p>
          <w:p w:rsidR="007B64F5" w:rsidRPr="00923912" w:rsidRDefault="007B64F5" w:rsidP="000934DC">
            <w:pPr>
              <w:pStyle w:val="Sub-ClauseText"/>
              <w:spacing w:before="0" w:after="180"/>
              <w:ind w:left="612" w:hanging="612"/>
              <w:rPr>
                <w:spacing w:val="0"/>
                <w:sz w:val="22"/>
                <w:szCs w:val="22"/>
              </w:rPr>
            </w:pPr>
            <w:r w:rsidRPr="00923912">
              <w:rPr>
                <w:spacing w:val="0"/>
                <w:sz w:val="22"/>
                <w:szCs w:val="22"/>
              </w:rPr>
              <w:lastRenderedPageBreak/>
              <w:t>20.2</w:t>
            </w:r>
            <w:r w:rsidRPr="00923912">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20.3</w:t>
            </w:r>
            <w:r w:rsidRPr="00923912">
              <w:rPr>
                <w:spacing w:val="0"/>
                <w:sz w:val="22"/>
                <w:szCs w:val="22"/>
              </w:rPr>
              <w:tab/>
              <w:t>The obligation of a party under GCC Sub-Clauses 20.1 and 20.2 above, however, shall not apply to information that:</w:t>
            </w:r>
          </w:p>
          <w:p w:rsidR="007B64F5" w:rsidRPr="00923912" w:rsidRDefault="007B64F5" w:rsidP="007B64F5">
            <w:pPr>
              <w:pStyle w:val="Heading3"/>
              <w:numPr>
                <w:ilvl w:val="2"/>
                <w:numId w:val="64"/>
              </w:numPr>
              <w:spacing w:after="180"/>
              <w:rPr>
                <w:sz w:val="22"/>
                <w:szCs w:val="22"/>
              </w:rPr>
            </w:pPr>
            <w:r w:rsidRPr="00923912">
              <w:rPr>
                <w:sz w:val="22"/>
                <w:szCs w:val="22"/>
              </w:rPr>
              <w:t xml:space="preserve">the Procuring Entity or Supplier need to share with other institutions participating in the financing of the Contract; </w:t>
            </w:r>
          </w:p>
          <w:p w:rsidR="007B64F5" w:rsidRPr="00923912" w:rsidRDefault="007B64F5" w:rsidP="007B64F5">
            <w:pPr>
              <w:pStyle w:val="Heading3"/>
              <w:numPr>
                <w:ilvl w:val="2"/>
                <w:numId w:val="64"/>
              </w:numPr>
              <w:spacing w:after="180"/>
              <w:rPr>
                <w:sz w:val="22"/>
                <w:szCs w:val="22"/>
              </w:rPr>
            </w:pPr>
            <w:r w:rsidRPr="00923912">
              <w:rPr>
                <w:sz w:val="22"/>
                <w:szCs w:val="22"/>
              </w:rPr>
              <w:t>now or hereafter enters the public domain through no fault of that party;</w:t>
            </w:r>
          </w:p>
          <w:p w:rsidR="007B64F5" w:rsidRPr="00923912" w:rsidRDefault="007B64F5" w:rsidP="007B64F5">
            <w:pPr>
              <w:pStyle w:val="Heading3"/>
              <w:numPr>
                <w:ilvl w:val="2"/>
                <w:numId w:val="64"/>
              </w:numPr>
              <w:spacing w:after="180"/>
              <w:rPr>
                <w:sz w:val="22"/>
                <w:szCs w:val="22"/>
              </w:rPr>
            </w:pPr>
            <w:r w:rsidRPr="00923912">
              <w:rPr>
                <w:sz w:val="22"/>
                <w:szCs w:val="22"/>
              </w:rPr>
              <w:t>can be proven to have been possessed by that party at the time of disclosure and which was not previously obtained, directly or indirectly, from the other party; or</w:t>
            </w:r>
          </w:p>
          <w:p w:rsidR="007B64F5" w:rsidRPr="00923912" w:rsidRDefault="007B64F5" w:rsidP="007B64F5">
            <w:pPr>
              <w:pStyle w:val="Heading3"/>
              <w:numPr>
                <w:ilvl w:val="2"/>
                <w:numId w:val="64"/>
              </w:numPr>
              <w:spacing w:after="180"/>
              <w:rPr>
                <w:sz w:val="22"/>
                <w:szCs w:val="22"/>
              </w:rPr>
            </w:pPr>
            <w:r w:rsidRPr="00923912">
              <w:rPr>
                <w:sz w:val="22"/>
                <w:szCs w:val="22"/>
              </w:rPr>
              <w:t>otherwise lawfully becomes available to that party from a third party that has no obligation of confidentiality.</w:t>
            </w:r>
          </w:p>
          <w:p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20.4</w:t>
            </w:r>
            <w:r w:rsidRPr="00923912">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rsidR="007B64F5" w:rsidRPr="00923912" w:rsidRDefault="007B64F5" w:rsidP="000934DC">
            <w:pPr>
              <w:pStyle w:val="Sub-ClauseText"/>
              <w:spacing w:before="0" w:after="200"/>
              <w:ind w:left="612" w:hanging="612"/>
              <w:rPr>
                <w:spacing w:val="0"/>
                <w:sz w:val="22"/>
                <w:szCs w:val="22"/>
              </w:rPr>
            </w:pPr>
            <w:r w:rsidRPr="00923912">
              <w:rPr>
                <w:spacing w:val="0"/>
                <w:sz w:val="22"/>
                <w:szCs w:val="22"/>
              </w:rPr>
              <w:t>20.5</w:t>
            </w:r>
            <w:r w:rsidRPr="00923912">
              <w:rPr>
                <w:spacing w:val="0"/>
                <w:sz w:val="22"/>
                <w:szCs w:val="22"/>
              </w:rPr>
              <w:tab/>
              <w:t>The provisions of GCC Clause 20 shall survive completion or termination, for whatever reason, of the Contract.</w:t>
            </w:r>
          </w:p>
        </w:tc>
      </w:tr>
      <w:tr w:rsidR="007B64F5" w:rsidRPr="00FC269C" w:rsidTr="000934DC">
        <w:trPr>
          <w:gridBefore w:val="1"/>
          <w:gridAfter w:val="1"/>
          <w:wBefore w:w="18" w:type="dxa"/>
          <w:wAfter w:w="18" w:type="dxa"/>
        </w:trPr>
        <w:tc>
          <w:tcPr>
            <w:tcW w:w="9180" w:type="dxa"/>
          </w:tcPr>
          <w:p w:rsidR="007B64F5" w:rsidRPr="00FC269C" w:rsidRDefault="007B64F5" w:rsidP="007B64F5">
            <w:pPr>
              <w:pStyle w:val="sec7-clauses"/>
              <w:numPr>
                <w:ilvl w:val="0"/>
                <w:numId w:val="119"/>
              </w:numPr>
              <w:spacing w:before="0" w:after="200"/>
              <w:rPr>
                <w:sz w:val="22"/>
                <w:szCs w:val="22"/>
              </w:rPr>
            </w:pPr>
            <w:r w:rsidRPr="00FC269C">
              <w:rPr>
                <w:sz w:val="22"/>
                <w:szCs w:val="22"/>
              </w:rPr>
              <w:lastRenderedPageBreak/>
              <w:t xml:space="preserve"> </w:t>
            </w:r>
            <w:bookmarkStart w:id="421" w:name="_Toc458817205"/>
            <w:r w:rsidRPr="00FC269C">
              <w:rPr>
                <w:sz w:val="22"/>
                <w:szCs w:val="22"/>
              </w:rPr>
              <w:t>Subcontracting</w:t>
            </w:r>
            <w:bookmarkEnd w:id="421"/>
          </w:p>
          <w:p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21.1</w:t>
            </w:r>
            <w:r w:rsidRPr="00FC269C">
              <w:rPr>
                <w:spacing w:val="0"/>
                <w:sz w:val="22"/>
                <w:szCs w:val="22"/>
              </w:rPr>
              <w:tab/>
              <w:t xml:space="preserve">The Supplier shall notify the Procuring Entity in writing of all subcontracts awarded under the Contract if not already specified in the </w:t>
            </w:r>
            <w:r>
              <w:rPr>
                <w:spacing w:val="0"/>
                <w:sz w:val="22"/>
                <w:szCs w:val="22"/>
              </w:rPr>
              <w:t>tender</w:t>
            </w:r>
            <w:r w:rsidRPr="00FC269C">
              <w:rPr>
                <w:spacing w:val="0"/>
                <w:sz w:val="22"/>
                <w:szCs w:val="22"/>
              </w:rPr>
              <w:t xml:space="preserve">. Such notification, in the original </w:t>
            </w:r>
            <w:r>
              <w:rPr>
                <w:spacing w:val="0"/>
                <w:sz w:val="22"/>
                <w:szCs w:val="22"/>
              </w:rPr>
              <w:t>tender</w:t>
            </w:r>
            <w:r w:rsidRPr="00FC269C">
              <w:rPr>
                <w:spacing w:val="0"/>
                <w:sz w:val="22"/>
                <w:szCs w:val="22"/>
              </w:rPr>
              <w:t xml:space="preserve"> or later shall not relieve the Supplier from any of its obligations, duties, responsibilities, or liability under the Contract.</w:t>
            </w:r>
          </w:p>
          <w:p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21.2</w:t>
            </w:r>
            <w:r w:rsidRPr="00FC269C">
              <w:rPr>
                <w:spacing w:val="0"/>
                <w:sz w:val="22"/>
                <w:szCs w:val="22"/>
              </w:rPr>
              <w:tab/>
              <w:t xml:space="preserve">Subcontracts shall comply with the provisions of GCC Clauses 3 and 7.  </w:t>
            </w:r>
          </w:p>
        </w:tc>
      </w:tr>
      <w:tr w:rsidR="007B64F5" w:rsidRPr="00FC269C" w:rsidTr="000934DC">
        <w:trPr>
          <w:gridBefore w:val="1"/>
          <w:gridAfter w:val="1"/>
          <w:wBefore w:w="18" w:type="dxa"/>
          <w:wAfter w:w="18" w:type="dxa"/>
        </w:trPr>
        <w:tc>
          <w:tcPr>
            <w:tcW w:w="9180" w:type="dxa"/>
          </w:tcPr>
          <w:p w:rsidR="007B64F5" w:rsidRPr="00FC269C" w:rsidRDefault="007B64F5" w:rsidP="007B64F5">
            <w:pPr>
              <w:pStyle w:val="sec7-clauses"/>
              <w:numPr>
                <w:ilvl w:val="0"/>
                <w:numId w:val="119"/>
              </w:numPr>
              <w:spacing w:before="0" w:after="200"/>
              <w:rPr>
                <w:sz w:val="22"/>
                <w:szCs w:val="22"/>
              </w:rPr>
            </w:pPr>
            <w:bookmarkStart w:id="422" w:name="_Toc458817206"/>
            <w:r w:rsidRPr="00FC269C">
              <w:rPr>
                <w:sz w:val="22"/>
                <w:szCs w:val="22"/>
              </w:rPr>
              <w:t>Specifications and Standards</w:t>
            </w:r>
            <w:bookmarkEnd w:id="422"/>
          </w:p>
          <w:p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22.1</w:t>
            </w:r>
            <w:r w:rsidRPr="00FC269C">
              <w:rPr>
                <w:spacing w:val="0"/>
                <w:sz w:val="22"/>
                <w:szCs w:val="22"/>
              </w:rPr>
              <w:tab/>
              <w:t>Technical Specifications and Drawings</w:t>
            </w:r>
          </w:p>
          <w:p w:rsidR="007B64F5" w:rsidRPr="00FC269C" w:rsidRDefault="007B64F5" w:rsidP="007B64F5">
            <w:pPr>
              <w:pStyle w:val="Heading3"/>
              <w:numPr>
                <w:ilvl w:val="2"/>
                <w:numId w:val="65"/>
              </w:numPr>
              <w:spacing w:after="240"/>
              <w:rPr>
                <w:sz w:val="22"/>
                <w:szCs w:val="22"/>
              </w:rPr>
            </w:pPr>
            <w:r w:rsidRPr="00FC269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rsidR="007B64F5" w:rsidRPr="00FC269C" w:rsidRDefault="007B64F5" w:rsidP="007B64F5">
            <w:pPr>
              <w:pStyle w:val="Heading3"/>
              <w:numPr>
                <w:ilvl w:val="2"/>
                <w:numId w:val="65"/>
              </w:numPr>
              <w:spacing w:after="240"/>
              <w:rPr>
                <w:sz w:val="22"/>
                <w:szCs w:val="22"/>
              </w:rPr>
            </w:pPr>
            <w:r w:rsidRPr="00FC269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rsidR="007B64F5" w:rsidRPr="00FC269C" w:rsidRDefault="007B64F5" w:rsidP="007B64F5">
            <w:pPr>
              <w:pStyle w:val="Heading3"/>
              <w:numPr>
                <w:ilvl w:val="2"/>
                <w:numId w:val="65"/>
              </w:numPr>
              <w:spacing w:after="240"/>
              <w:rPr>
                <w:sz w:val="22"/>
                <w:szCs w:val="22"/>
              </w:rPr>
            </w:pPr>
            <w:r w:rsidRPr="00FC269C">
              <w:rPr>
                <w:sz w:val="22"/>
                <w:szCs w:val="22"/>
              </w:rPr>
              <w:t xml:space="preserve">Wherever references are made in the Contract to codes and standards in accordance with which it shall be executed, the edition or the revised version of such codes and standards shall be those specified in the Schedule of Requirements. During Contract execution, </w:t>
            </w:r>
            <w:r w:rsidRPr="00FC269C">
              <w:rPr>
                <w:sz w:val="22"/>
                <w:szCs w:val="22"/>
              </w:rPr>
              <w:lastRenderedPageBreak/>
              <w:t>any changes in any such codes and standards shall be applied only after approval by the Procuring Entity and shall be treated in accordance with GCC Clause 33.</w:t>
            </w:r>
          </w:p>
        </w:tc>
      </w:tr>
      <w:tr w:rsidR="007B64F5" w:rsidRPr="003B18EB" w:rsidTr="000934DC">
        <w:trPr>
          <w:gridBefore w:val="1"/>
          <w:gridAfter w:val="1"/>
          <w:wBefore w:w="18" w:type="dxa"/>
          <w:wAfter w:w="18" w:type="dxa"/>
        </w:trPr>
        <w:tc>
          <w:tcPr>
            <w:tcW w:w="9180" w:type="dxa"/>
          </w:tcPr>
          <w:p w:rsidR="007B64F5" w:rsidRPr="003B18EB" w:rsidRDefault="007B64F5" w:rsidP="007B64F5">
            <w:pPr>
              <w:pStyle w:val="sec7-clauses"/>
              <w:numPr>
                <w:ilvl w:val="0"/>
                <w:numId w:val="119"/>
              </w:numPr>
              <w:spacing w:before="0" w:after="200"/>
              <w:rPr>
                <w:sz w:val="22"/>
                <w:szCs w:val="22"/>
              </w:rPr>
            </w:pPr>
            <w:bookmarkStart w:id="423" w:name="_Toc458817207"/>
            <w:r w:rsidRPr="003B18EB">
              <w:rPr>
                <w:sz w:val="22"/>
                <w:szCs w:val="22"/>
              </w:rPr>
              <w:lastRenderedPageBreak/>
              <w:t>Packing and Documents</w:t>
            </w:r>
            <w:bookmarkEnd w:id="423"/>
          </w:p>
          <w:p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23.1</w:t>
            </w:r>
            <w:r w:rsidRPr="003B18EB">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23.2</w:t>
            </w:r>
            <w:r w:rsidRPr="003B18EB">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and in any other instructions ordered by the Procuring Entity.</w:t>
            </w:r>
          </w:p>
        </w:tc>
      </w:tr>
      <w:tr w:rsidR="007B64F5" w:rsidRPr="003B18EB" w:rsidTr="000934DC">
        <w:trPr>
          <w:gridBefore w:val="1"/>
          <w:gridAfter w:val="1"/>
          <w:wBefore w:w="18" w:type="dxa"/>
          <w:wAfter w:w="18" w:type="dxa"/>
        </w:trPr>
        <w:tc>
          <w:tcPr>
            <w:tcW w:w="9180" w:type="dxa"/>
          </w:tcPr>
          <w:p w:rsidR="007B64F5" w:rsidRPr="003B18EB" w:rsidRDefault="007B64F5" w:rsidP="007B64F5">
            <w:pPr>
              <w:pStyle w:val="sec7-clauses"/>
              <w:numPr>
                <w:ilvl w:val="0"/>
                <w:numId w:val="119"/>
              </w:numPr>
              <w:spacing w:before="0" w:after="200"/>
              <w:rPr>
                <w:sz w:val="22"/>
                <w:szCs w:val="22"/>
              </w:rPr>
            </w:pPr>
            <w:bookmarkStart w:id="424" w:name="_Toc458817208"/>
            <w:r w:rsidRPr="003B18EB">
              <w:rPr>
                <w:sz w:val="22"/>
                <w:szCs w:val="22"/>
              </w:rPr>
              <w:t>Insurance</w:t>
            </w:r>
            <w:bookmarkEnd w:id="424"/>
          </w:p>
          <w:p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24.1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w:t>
            </w:r>
          </w:p>
        </w:tc>
      </w:tr>
      <w:tr w:rsidR="007B64F5" w:rsidRPr="003B18EB" w:rsidTr="000934DC">
        <w:trPr>
          <w:gridBefore w:val="1"/>
          <w:gridAfter w:val="1"/>
          <w:wBefore w:w="18" w:type="dxa"/>
          <w:wAfter w:w="18" w:type="dxa"/>
        </w:trPr>
        <w:tc>
          <w:tcPr>
            <w:tcW w:w="9180" w:type="dxa"/>
          </w:tcPr>
          <w:p w:rsidR="007B64F5" w:rsidRPr="003B18EB" w:rsidRDefault="007B64F5" w:rsidP="007B64F5">
            <w:pPr>
              <w:pStyle w:val="sec7-clauses"/>
              <w:numPr>
                <w:ilvl w:val="0"/>
                <w:numId w:val="119"/>
              </w:numPr>
              <w:spacing w:before="0" w:after="200"/>
              <w:rPr>
                <w:sz w:val="22"/>
                <w:szCs w:val="22"/>
              </w:rPr>
            </w:pPr>
            <w:bookmarkStart w:id="425" w:name="_Toc458817209"/>
            <w:r w:rsidRPr="003B18EB">
              <w:rPr>
                <w:sz w:val="22"/>
                <w:szCs w:val="22"/>
              </w:rPr>
              <w:t>Transportation</w:t>
            </w:r>
            <w:bookmarkEnd w:id="425"/>
          </w:p>
          <w:p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25.1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responsibility for arranging transportation of the Goods shall be in accordance with the specified Incoterms. </w:t>
            </w:r>
          </w:p>
        </w:tc>
      </w:tr>
      <w:tr w:rsidR="007B64F5" w:rsidRPr="003B18EB" w:rsidTr="000934DC">
        <w:trPr>
          <w:gridBefore w:val="1"/>
          <w:gridAfter w:val="1"/>
          <w:wBefore w:w="18" w:type="dxa"/>
          <w:wAfter w:w="18" w:type="dxa"/>
        </w:trPr>
        <w:tc>
          <w:tcPr>
            <w:tcW w:w="9180" w:type="dxa"/>
          </w:tcPr>
          <w:p w:rsidR="007B64F5" w:rsidRPr="003B18EB" w:rsidRDefault="007B64F5" w:rsidP="007B64F5">
            <w:pPr>
              <w:pStyle w:val="sec7-clauses"/>
              <w:numPr>
                <w:ilvl w:val="0"/>
                <w:numId w:val="119"/>
              </w:numPr>
              <w:spacing w:before="0" w:after="200"/>
              <w:rPr>
                <w:sz w:val="22"/>
                <w:szCs w:val="22"/>
              </w:rPr>
            </w:pPr>
            <w:bookmarkStart w:id="426" w:name="_Toc458817210"/>
            <w:r w:rsidRPr="003B18EB">
              <w:rPr>
                <w:sz w:val="22"/>
                <w:szCs w:val="22"/>
              </w:rPr>
              <w:t>Inspections and Tests</w:t>
            </w:r>
            <w:bookmarkEnd w:id="426"/>
          </w:p>
          <w:p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26.1</w:t>
            </w:r>
            <w:r w:rsidRPr="003B18EB">
              <w:rPr>
                <w:spacing w:val="0"/>
                <w:sz w:val="22"/>
                <w:szCs w:val="22"/>
              </w:rPr>
              <w:tab/>
              <w:t xml:space="preserve">The Supplier shall at its own expense and at no cost to the Procuring Entity carry out all such tests and/or inspections of the Goods and Related Services as are specified in the </w:t>
            </w:r>
            <w:r>
              <w:rPr>
                <w:spacing w:val="0"/>
                <w:sz w:val="22"/>
                <w:szCs w:val="22"/>
              </w:rPr>
              <w:t>Schedule of Requirements</w:t>
            </w:r>
            <w:r w:rsidRPr="003B18EB">
              <w:rPr>
                <w:b/>
                <w:bCs/>
                <w:spacing w:val="0"/>
                <w:sz w:val="22"/>
                <w:szCs w:val="22"/>
              </w:rPr>
              <w:t>.</w:t>
            </w:r>
          </w:p>
          <w:p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26.2</w:t>
            </w:r>
            <w:r w:rsidRPr="003B18EB">
              <w:rPr>
                <w:spacing w:val="0"/>
                <w:sz w:val="22"/>
                <w:szCs w:val="22"/>
              </w:rPr>
              <w:tab/>
              <w:t xml:space="preserve">The inspections and tests may be conducted on the premises of the Supplier or its Subcontractor, at point of delivery, and/or at the Goods’ final destination, or in another place in the </w:t>
            </w:r>
            <w:smartTag w:uri="urn:schemas-microsoft-com:office:smarttags" w:element="place">
              <w:smartTag w:uri="urn:schemas-microsoft-com:office:smarttags" w:element="PlaceType">
                <w:r>
                  <w:rPr>
                    <w:spacing w:val="0"/>
                    <w:sz w:val="22"/>
                    <w:szCs w:val="22"/>
                  </w:rPr>
                  <w:t>Republic</w:t>
                </w:r>
              </w:smartTag>
              <w:r>
                <w:rPr>
                  <w:spacing w:val="0"/>
                  <w:sz w:val="22"/>
                  <w:szCs w:val="22"/>
                </w:rPr>
                <w:t xml:space="preserve"> of </w:t>
              </w:r>
              <w:smartTag w:uri="urn:schemas-microsoft-com:office:smarttags" w:element="PlaceName">
                <w:r>
                  <w:rPr>
                    <w:spacing w:val="0"/>
                    <w:sz w:val="22"/>
                    <w:szCs w:val="22"/>
                  </w:rPr>
                  <w:t>Maldives</w:t>
                </w:r>
              </w:smartTag>
            </w:smartTag>
            <w:r w:rsidRPr="003B18EB">
              <w:rPr>
                <w:spacing w:val="0"/>
                <w:sz w:val="22"/>
                <w:szCs w:val="22"/>
              </w:rPr>
              <w:t xml:space="preserve"> as specified in the</w:t>
            </w:r>
            <w:r>
              <w:rPr>
                <w:spacing w:val="0"/>
                <w:sz w:val="22"/>
                <w:szCs w:val="22"/>
              </w:rPr>
              <w:t xml:space="preserve"> Schedule of Requirements</w:t>
            </w:r>
            <w:r w:rsidRPr="003B18EB">
              <w:rPr>
                <w:b/>
                <w:bCs/>
                <w:spacing w:val="0"/>
                <w:sz w:val="22"/>
                <w:szCs w:val="22"/>
              </w:rPr>
              <w:t>.</w:t>
            </w:r>
            <w:r w:rsidRPr="003B18EB">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26.3</w:t>
            </w:r>
            <w:r w:rsidRPr="003B18EB">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26.4</w:t>
            </w:r>
            <w:r w:rsidRPr="003B18EB">
              <w:rPr>
                <w:spacing w:val="0"/>
                <w:sz w:val="22"/>
                <w:szCs w:val="22"/>
              </w:rPr>
              <w:tab/>
              <w:t>Whenever the Supplier is ready to carry out any such test and inspection, it shall give a reasonable advance notice, including the place and time, to the Procuring Entity.  The Supplier shall obtain from any relevant third party or manufacturer any necessary permission or consent to enable the Procuring Entity or its designated representative to attend the test and/or inspection.</w:t>
            </w:r>
          </w:p>
          <w:p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26.5</w:t>
            </w:r>
            <w:r w:rsidRPr="003B18EB">
              <w:rPr>
                <w:spacing w:val="0"/>
                <w:sz w:val="22"/>
                <w:szCs w:val="22"/>
              </w:rPr>
              <w:tab/>
              <w:t xml:space="preserve">The Procuring Entity may require the Supplier to carry out any test and/or inspection not </w:t>
            </w:r>
            <w:r w:rsidRPr="003B18EB">
              <w:rPr>
                <w:spacing w:val="0"/>
                <w:sz w:val="22"/>
                <w:szCs w:val="22"/>
              </w:rPr>
              <w:lastRenderedPageBreak/>
              <w:t>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26.6</w:t>
            </w:r>
            <w:r w:rsidRPr="003B18EB">
              <w:rPr>
                <w:spacing w:val="0"/>
                <w:sz w:val="22"/>
                <w:szCs w:val="22"/>
              </w:rPr>
              <w:tab/>
              <w:t>The Supplier shall provide the Procuring Entity with a report of the results of any such test and/or inspection.</w:t>
            </w:r>
          </w:p>
          <w:p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26.7</w:t>
            </w:r>
            <w:r w:rsidRPr="003B18EB">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26.8</w:t>
            </w:r>
            <w:r w:rsidRPr="003B18EB">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B64F5" w:rsidRPr="008256A6" w:rsidTr="000934DC">
        <w:trPr>
          <w:gridBefore w:val="1"/>
          <w:gridAfter w:val="1"/>
          <w:wBefore w:w="18" w:type="dxa"/>
          <w:wAfter w:w="18" w:type="dxa"/>
        </w:trPr>
        <w:tc>
          <w:tcPr>
            <w:tcW w:w="9180" w:type="dxa"/>
          </w:tcPr>
          <w:p w:rsidR="007B64F5" w:rsidRPr="008256A6" w:rsidRDefault="007B64F5" w:rsidP="007B64F5">
            <w:pPr>
              <w:pStyle w:val="sec7-clauses"/>
              <w:numPr>
                <w:ilvl w:val="0"/>
                <w:numId w:val="119"/>
              </w:numPr>
              <w:spacing w:before="0" w:after="200"/>
              <w:rPr>
                <w:sz w:val="22"/>
                <w:szCs w:val="22"/>
              </w:rPr>
            </w:pPr>
            <w:bookmarkStart w:id="427" w:name="_Toc458817211"/>
            <w:r w:rsidRPr="008256A6">
              <w:rPr>
                <w:sz w:val="22"/>
                <w:szCs w:val="22"/>
              </w:rPr>
              <w:lastRenderedPageBreak/>
              <w:t>Liquidated Damages</w:t>
            </w:r>
            <w:bookmarkEnd w:id="427"/>
          </w:p>
          <w:p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27.1</w:t>
            </w:r>
            <w:r w:rsidRPr="008256A6">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8256A6">
              <w:rPr>
                <w:b/>
                <w:spacing w:val="0"/>
                <w:sz w:val="22"/>
                <w:szCs w:val="22"/>
              </w:rPr>
              <w:t>SCC</w:t>
            </w:r>
            <w:r w:rsidRPr="008256A6">
              <w:rPr>
                <w:spacing w:val="0"/>
                <w:sz w:val="22"/>
                <w:szCs w:val="22"/>
              </w:rPr>
              <w:t xml:space="preserve"> of the delivered price of the delayed Goods or unperformed Services for each week or part thereof of delay until actual delivery or performance, up to a maximum deduction of the percentage specified in those </w:t>
            </w:r>
            <w:r w:rsidRPr="008256A6">
              <w:rPr>
                <w:b/>
                <w:spacing w:val="0"/>
                <w:sz w:val="22"/>
                <w:szCs w:val="22"/>
              </w:rPr>
              <w:t>SCC</w:t>
            </w:r>
            <w:r w:rsidRPr="008256A6">
              <w:rPr>
                <w:b/>
                <w:bCs/>
                <w:spacing w:val="0"/>
                <w:sz w:val="22"/>
                <w:szCs w:val="22"/>
              </w:rPr>
              <w:t>.</w:t>
            </w:r>
            <w:r w:rsidRPr="008256A6">
              <w:rPr>
                <w:spacing w:val="0"/>
                <w:sz w:val="22"/>
                <w:szCs w:val="22"/>
              </w:rPr>
              <w:t xml:space="preserve"> Once the maximum is reached, the Procuring Entity may terminate the Contract pursuant to GCC Clause 35.</w:t>
            </w:r>
          </w:p>
        </w:tc>
      </w:tr>
      <w:tr w:rsidR="007B64F5" w:rsidRPr="008256A6" w:rsidTr="000934DC">
        <w:trPr>
          <w:gridBefore w:val="1"/>
          <w:gridAfter w:val="1"/>
          <w:wBefore w:w="18" w:type="dxa"/>
          <w:wAfter w:w="18" w:type="dxa"/>
        </w:trPr>
        <w:tc>
          <w:tcPr>
            <w:tcW w:w="9180" w:type="dxa"/>
          </w:tcPr>
          <w:p w:rsidR="007B64F5" w:rsidRPr="008256A6" w:rsidRDefault="007B64F5" w:rsidP="007B64F5">
            <w:pPr>
              <w:pStyle w:val="sec7-clauses"/>
              <w:numPr>
                <w:ilvl w:val="0"/>
                <w:numId w:val="119"/>
              </w:numPr>
              <w:spacing w:before="0" w:after="200"/>
              <w:rPr>
                <w:sz w:val="22"/>
                <w:szCs w:val="22"/>
              </w:rPr>
            </w:pPr>
            <w:bookmarkStart w:id="428" w:name="_Toc458817212"/>
            <w:r w:rsidRPr="008256A6">
              <w:rPr>
                <w:sz w:val="22"/>
                <w:szCs w:val="22"/>
              </w:rPr>
              <w:t>Warranty</w:t>
            </w:r>
            <w:bookmarkEnd w:id="428"/>
            <w:r w:rsidRPr="008256A6">
              <w:rPr>
                <w:sz w:val="22"/>
                <w:szCs w:val="22"/>
              </w:rPr>
              <w:t xml:space="preserve"> </w:t>
            </w:r>
          </w:p>
          <w:p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28.1</w:t>
            </w:r>
            <w:r w:rsidRPr="008256A6">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rsidR="007B64F5" w:rsidRPr="008256A6" w:rsidRDefault="007B64F5" w:rsidP="000934DC">
            <w:pPr>
              <w:pStyle w:val="Sub-ClauseText"/>
              <w:spacing w:before="0" w:after="220"/>
              <w:ind w:left="612" w:hanging="612"/>
              <w:rPr>
                <w:spacing w:val="0"/>
                <w:sz w:val="22"/>
                <w:szCs w:val="22"/>
              </w:rPr>
            </w:pPr>
            <w:r w:rsidRPr="008256A6">
              <w:rPr>
                <w:spacing w:val="0"/>
                <w:sz w:val="22"/>
                <w:szCs w:val="22"/>
              </w:rPr>
              <w:t>28.2</w:t>
            </w:r>
            <w:r w:rsidRPr="008256A6">
              <w:rPr>
                <w:spacing w:val="0"/>
                <w:sz w:val="22"/>
                <w:szCs w:val="22"/>
              </w:rPr>
              <w:tab/>
              <w:t xml:space="preserve">Subject to GCC Sub-Clause 22.1(b), the Supplier further warrants that the Goods shall be free from defects arising from any act or omission of the Supplier or arising from design, materials, and workmanship, under normal use in the conditions prevailing in the </w:t>
            </w:r>
            <w:smartTag w:uri="urn:schemas-microsoft-com:office:smarttags" w:element="country-region">
              <w:smartTag w:uri="urn:schemas-microsoft-com:office:smarttags" w:element="place">
                <w:r>
                  <w:rPr>
                    <w:spacing w:val="0"/>
                    <w:sz w:val="22"/>
                    <w:szCs w:val="22"/>
                  </w:rPr>
                  <w:t>Maldives</w:t>
                </w:r>
              </w:smartTag>
            </w:smartTag>
            <w:r w:rsidRPr="008256A6">
              <w:rPr>
                <w:spacing w:val="0"/>
                <w:sz w:val="22"/>
                <w:szCs w:val="22"/>
              </w:rPr>
              <w:t>.</w:t>
            </w:r>
          </w:p>
          <w:p w:rsidR="007B64F5" w:rsidRDefault="007B64F5" w:rsidP="00131757">
            <w:pPr>
              <w:pStyle w:val="Sub-ClauseText"/>
              <w:spacing w:before="0" w:after="200"/>
              <w:ind w:left="612" w:hanging="612"/>
              <w:rPr>
                <w:spacing w:val="0"/>
                <w:sz w:val="22"/>
                <w:szCs w:val="22"/>
              </w:rPr>
            </w:pPr>
            <w:r w:rsidRPr="008256A6">
              <w:rPr>
                <w:spacing w:val="0"/>
                <w:sz w:val="22"/>
                <w:szCs w:val="22"/>
              </w:rPr>
              <w:t>28.3</w:t>
            </w:r>
            <w:r w:rsidRPr="008256A6">
              <w:rPr>
                <w:spacing w:val="0"/>
                <w:sz w:val="22"/>
                <w:szCs w:val="22"/>
              </w:rPr>
              <w:tab/>
              <w:t xml:space="preserve">Unless otherwise specified in the </w:t>
            </w:r>
            <w:r w:rsidRPr="008256A6">
              <w:rPr>
                <w:b/>
                <w:bCs/>
                <w:spacing w:val="0"/>
                <w:sz w:val="22"/>
                <w:szCs w:val="22"/>
              </w:rPr>
              <w:t>SCC,</w:t>
            </w:r>
            <w:r w:rsidRPr="008256A6">
              <w:rPr>
                <w:spacing w:val="0"/>
                <w:sz w:val="22"/>
                <w:szCs w:val="22"/>
              </w:rPr>
              <w:t xml:space="preserve"> the warranty shall remain valid for </w:t>
            </w:r>
            <w:r w:rsidR="0016759E">
              <w:rPr>
                <w:spacing w:val="0"/>
                <w:sz w:val="22"/>
                <w:szCs w:val="22"/>
              </w:rPr>
              <w:t>Thirty-six</w:t>
            </w:r>
            <w:r w:rsidRPr="008256A6">
              <w:rPr>
                <w:spacing w:val="0"/>
                <w:sz w:val="22"/>
                <w:szCs w:val="22"/>
              </w:rPr>
              <w:t xml:space="preserve"> (</w:t>
            </w:r>
            <w:r w:rsidR="0016759E">
              <w:rPr>
                <w:spacing w:val="0"/>
                <w:sz w:val="22"/>
                <w:szCs w:val="22"/>
              </w:rPr>
              <w:t>36</w:t>
            </w:r>
            <w:r w:rsidRPr="008256A6">
              <w:rPr>
                <w:spacing w:val="0"/>
                <w:sz w:val="22"/>
                <w:szCs w:val="22"/>
              </w:rPr>
              <w:t xml:space="preserve">) months after the Goods, or any portion thereof as the case may be, have been delivered to and accepted at the final destination indicated in the </w:t>
            </w:r>
            <w:r w:rsidRPr="008256A6">
              <w:rPr>
                <w:b/>
                <w:spacing w:val="0"/>
                <w:sz w:val="22"/>
                <w:szCs w:val="22"/>
              </w:rPr>
              <w:t>SCC</w:t>
            </w:r>
            <w:r w:rsidRPr="008256A6">
              <w:rPr>
                <w:spacing w:val="0"/>
                <w:sz w:val="22"/>
                <w:szCs w:val="22"/>
              </w:rPr>
              <w:t>.</w:t>
            </w:r>
          </w:p>
          <w:p w:rsidR="00131757" w:rsidRPr="008256A6" w:rsidRDefault="00131757" w:rsidP="00131757">
            <w:pPr>
              <w:pStyle w:val="Sub-ClauseText"/>
              <w:spacing w:before="0" w:after="0"/>
              <w:ind w:left="612" w:hanging="612"/>
              <w:rPr>
                <w:spacing w:val="0"/>
                <w:sz w:val="22"/>
                <w:szCs w:val="22"/>
              </w:rPr>
            </w:pPr>
          </w:p>
          <w:p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28.4</w:t>
            </w:r>
            <w:r w:rsidRPr="008256A6">
              <w:rPr>
                <w:spacing w:val="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rsidR="007B64F5" w:rsidRPr="008256A6" w:rsidRDefault="007B64F5" w:rsidP="000934DC">
            <w:pPr>
              <w:pStyle w:val="Sub-ClauseText"/>
              <w:spacing w:before="0" w:after="200"/>
              <w:ind w:left="612" w:hanging="612"/>
              <w:rPr>
                <w:spacing w:val="0"/>
                <w:sz w:val="22"/>
                <w:szCs w:val="22"/>
              </w:rPr>
            </w:pPr>
            <w:r w:rsidRPr="008256A6">
              <w:rPr>
                <w:spacing w:val="0"/>
                <w:sz w:val="22"/>
                <w:szCs w:val="22"/>
              </w:rPr>
              <w:lastRenderedPageBreak/>
              <w:t>28.5</w:t>
            </w:r>
            <w:r w:rsidRPr="008256A6">
              <w:rPr>
                <w:spacing w:val="0"/>
                <w:sz w:val="22"/>
                <w:szCs w:val="22"/>
              </w:rPr>
              <w:tab/>
              <w:t xml:space="preserve">Upon receipt of such notice, the Supplier shall,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expeditiously repair or replace the defective Goods or parts thereof, at no cost to the Procuring Entity.</w:t>
            </w:r>
          </w:p>
          <w:p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28.6</w:t>
            </w:r>
            <w:r w:rsidRPr="008256A6">
              <w:rPr>
                <w:spacing w:val="0"/>
                <w:sz w:val="22"/>
                <w:szCs w:val="22"/>
              </w:rPr>
              <w:tab/>
              <w:t xml:space="preserve">If having been notified, the Supplier fails to remedy the defect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B64F5" w:rsidRPr="008256A6" w:rsidTr="000934DC">
        <w:trPr>
          <w:gridBefore w:val="1"/>
          <w:gridAfter w:val="1"/>
          <w:wBefore w:w="18" w:type="dxa"/>
          <w:wAfter w:w="18" w:type="dxa"/>
        </w:trPr>
        <w:tc>
          <w:tcPr>
            <w:tcW w:w="9180" w:type="dxa"/>
          </w:tcPr>
          <w:p w:rsidR="007B64F5" w:rsidRPr="008256A6" w:rsidRDefault="007B64F5" w:rsidP="007B64F5">
            <w:pPr>
              <w:pStyle w:val="sec7-clauses"/>
              <w:numPr>
                <w:ilvl w:val="0"/>
                <w:numId w:val="119"/>
              </w:numPr>
              <w:spacing w:before="0" w:after="200"/>
              <w:rPr>
                <w:sz w:val="22"/>
                <w:szCs w:val="22"/>
              </w:rPr>
            </w:pPr>
            <w:bookmarkStart w:id="429" w:name="_Toc458817213"/>
            <w:r w:rsidRPr="008256A6">
              <w:rPr>
                <w:sz w:val="22"/>
                <w:szCs w:val="22"/>
              </w:rPr>
              <w:lastRenderedPageBreak/>
              <w:t>Patent Indemnity</w:t>
            </w:r>
            <w:bookmarkEnd w:id="429"/>
          </w:p>
          <w:p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29.1</w:t>
            </w:r>
            <w:r w:rsidRPr="008256A6">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rsidR="007B64F5" w:rsidRPr="008256A6" w:rsidRDefault="007B64F5" w:rsidP="007B64F5">
            <w:pPr>
              <w:pStyle w:val="Heading3"/>
              <w:numPr>
                <w:ilvl w:val="2"/>
                <w:numId w:val="66"/>
              </w:numPr>
              <w:rPr>
                <w:sz w:val="22"/>
                <w:szCs w:val="22"/>
              </w:rPr>
            </w:pPr>
            <w:r w:rsidRPr="008256A6">
              <w:rPr>
                <w:sz w:val="22"/>
                <w:szCs w:val="22"/>
              </w:rPr>
              <w:t xml:space="preserve">the installation of the Goods by the Supplier or the use of the Goods in the </w:t>
            </w:r>
            <w:smartTag w:uri="urn:schemas-microsoft-com:office:smarttags" w:element="place">
              <w:smartTag w:uri="urn:schemas-microsoft-com:office:smarttags" w:element="country-region">
                <w:r>
                  <w:rPr>
                    <w:sz w:val="22"/>
                    <w:szCs w:val="22"/>
                  </w:rPr>
                  <w:t>Maldives</w:t>
                </w:r>
              </w:smartTag>
            </w:smartTag>
            <w:r w:rsidRPr="008256A6">
              <w:rPr>
                <w:sz w:val="22"/>
                <w:szCs w:val="22"/>
              </w:rPr>
              <w:t xml:space="preserve">; and </w:t>
            </w:r>
          </w:p>
          <w:p w:rsidR="007B64F5" w:rsidRPr="008256A6" w:rsidRDefault="007B64F5" w:rsidP="007B64F5">
            <w:pPr>
              <w:pStyle w:val="Heading3"/>
              <w:numPr>
                <w:ilvl w:val="2"/>
                <w:numId w:val="66"/>
              </w:numPr>
              <w:rPr>
                <w:sz w:val="22"/>
                <w:szCs w:val="22"/>
              </w:rPr>
            </w:pPr>
            <w:r w:rsidRPr="008256A6">
              <w:rPr>
                <w:sz w:val="22"/>
                <w:szCs w:val="22"/>
              </w:rPr>
              <w:t xml:space="preserve">the sale in any country of the products produced by the Goods. </w:t>
            </w:r>
          </w:p>
          <w:p w:rsidR="007B64F5" w:rsidRPr="008256A6" w:rsidRDefault="007B64F5" w:rsidP="000934DC">
            <w:pPr>
              <w:pStyle w:val="Heading3"/>
              <w:ind w:left="605"/>
              <w:rPr>
                <w:sz w:val="22"/>
                <w:szCs w:val="22"/>
              </w:rPr>
            </w:pPr>
            <w:r w:rsidRPr="008256A6">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29.2</w:t>
            </w:r>
            <w:r w:rsidRPr="008256A6">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29.3</w:t>
            </w:r>
            <w:r w:rsidRPr="008256A6">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29.4</w:t>
            </w:r>
            <w:r w:rsidRPr="008256A6">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29.5</w:t>
            </w:r>
            <w:r w:rsidRPr="008256A6">
              <w:rPr>
                <w:spacing w:val="0"/>
                <w:sz w:val="22"/>
                <w:szCs w:val="22"/>
              </w:rPr>
              <w:tab/>
              <w:t>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Procuring Entity.</w:t>
            </w:r>
          </w:p>
        </w:tc>
      </w:tr>
      <w:tr w:rsidR="007B64F5" w:rsidRPr="006B236C" w:rsidTr="000934DC">
        <w:trPr>
          <w:gridBefore w:val="1"/>
          <w:gridAfter w:val="1"/>
          <w:wBefore w:w="18" w:type="dxa"/>
          <w:wAfter w:w="18" w:type="dxa"/>
        </w:trPr>
        <w:tc>
          <w:tcPr>
            <w:tcW w:w="9180" w:type="dxa"/>
          </w:tcPr>
          <w:p w:rsidR="007B64F5" w:rsidRPr="006B236C" w:rsidRDefault="007B64F5" w:rsidP="007B64F5">
            <w:pPr>
              <w:pStyle w:val="sec7-clauses"/>
              <w:numPr>
                <w:ilvl w:val="0"/>
                <w:numId w:val="119"/>
              </w:numPr>
              <w:spacing w:before="0" w:after="200"/>
              <w:rPr>
                <w:sz w:val="22"/>
                <w:szCs w:val="22"/>
              </w:rPr>
            </w:pPr>
            <w:bookmarkStart w:id="430" w:name="_Toc458817214"/>
            <w:r w:rsidRPr="006B236C">
              <w:rPr>
                <w:sz w:val="22"/>
                <w:szCs w:val="22"/>
              </w:rPr>
              <w:lastRenderedPageBreak/>
              <w:t>Limitation of Liability</w:t>
            </w:r>
            <w:bookmarkEnd w:id="430"/>
            <w:r w:rsidRPr="006B236C">
              <w:rPr>
                <w:sz w:val="22"/>
                <w:szCs w:val="22"/>
              </w:rPr>
              <w:t xml:space="preserve"> </w:t>
            </w:r>
          </w:p>
          <w:p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30.1</w:t>
            </w:r>
            <w:r w:rsidRPr="006B236C">
              <w:rPr>
                <w:spacing w:val="0"/>
                <w:sz w:val="22"/>
                <w:szCs w:val="22"/>
              </w:rPr>
              <w:tab/>
              <w:t xml:space="preserve">Except in cases of criminal negligence or </w:t>
            </w:r>
            <w:proofErr w:type="spellStart"/>
            <w:r w:rsidRPr="006B236C">
              <w:rPr>
                <w:spacing w:val="0"/>
                <w:sz w:val="22"/>
                <w:szCs w:val="22"/>
              </w:rPr>
              <w:t>wilful</w:t>
            </w:r>
            <w:proofErr w:type="spellEnd"/>
            <w:r w:rsidRPr="006B236C">
              <w:rPr>
                <w:spacing w:val="0"/>
                <w:sz w:val="22"/>
                <w:szCs w:val="22"/>
              </w:rPr>
              <w:t xml:space="preserve"> misconduct, </w:t>
            </w:r>
          </w:p>
          <w:p w:rsidR="007B64F5" w:rsidRPr="006B236C" w:rsidRDefault="007B64F5" w:rsidP="000934DC">
            <w:pPr>
              <w:spacing w:after="200"/>
              <w:ind w:left="1152" w:right="-72" w:hanging="540"/>
              <w:jc w:val="both"/>
              <w:rPr>
                <w:sz w:val="22"/>
                <w:szCs w:val="22"/>
              </w:rPr>
            </w:pPr>
            <w:r w:rsidRPr="006B236C">
              <w:rPr>
                <w:sz w:val="22"/>
                <w:szCs w:val="22"/>
              </w:rPr>
              <w:t>(a)</w:t>
            </w:r>
            <w:r w:rsidRPr="006B236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rsidR="007B64F5" w:rsidRPr="006B236C" w:rsidRDefault="007B64F5" w:rsidP="000934DC">
            <w:pPr>
              <w:tabs>
                <w:tab w:val="left" w:pos="540"/>
              </w:tabs>
              <w:suppressAutoHyphens/>
              <w:spacing w:after="200"/>
              <w:ind w:left="1152" w:right="-72" w:hanging="540"/>
              <w:jc w:val="both"/>
              <w:rPr>
                <w:sz w:val="22"/>
                <w:szCs w:val="22"/>
              </w:rPr>
            </w:pPr>
            <w:r w:rsidRPr="006B236C">
              <w:rPr>
                <w:sz w:val="22"/>
                <w:szCs w:val="22"/>
              </w:rPr>
              <w:t>(b)</w:t>
            </w:r>
            <w:r w:rsidRPr="006B236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B64F5" w:rsidRPr="006B236C" w:rsidTr="000934DC">
        <w:trPr>
          <w:gridBefore w:val="1"/>
          <w:gridAfter w:val="1"/>
          <w:wBefore w:w="18" w:type="dxa"/>
          <w:wAfter w:w="18" w:type="dxa"/>
        </w:trPr>
        <w:tc>
          <w:tcPr>
            <w:tcW w:w="9180" w:type="dxa"/>
          </w:tcPr>
          <w:p w:rsidR="007B64F5" w:rsidRPr="006B236C" w:rsidRDefault="007B64F5" w:rsidP="007B64F5">
            <w:pPr>
              <w:pStyle w:val="sec7-clauses"/>
              <w:numPr>
                <w:ilvl w:val="0"/>
                <w:numId w:val="119"/>
              </w:numPr>
              <w:spacing w:before="0" w:after="200"/>
              <w:rPr>
                <w:sz w:val="22"/>
                <w:szCs w:val="22"/>
              </w:rPr>
            </w:pPr>
            <w:bookmarkStart w:id="431" w:name="_Toc458817215"/>
            <w:r w:rsidRPr="006B236C">
              <w:rPr>
                <w:sz w:val="22"/>
                <w:szCs w:val="22"/>
              </w:rPr>
              <w:t>Change in Laws and Regulations</w:t>
            </w:r>
            <w:bookmarkEnd w:id="431"/>
          </w:p>
          <w:p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31.1</w:t>
            </w:r>
            <w:r w:rsidRPr="006B236C">
              <w:rPr>
                <w:spacing w:val="0"/>
                <w:sz w:val="22"/>
                <w:szCs w:val="22"/>
              </w:rPr>
              <w:tab/>
              <w:t xml:space="preserve">Unless otherwise specified in the Contract, if after the date of 28 days prior to date of </w:t>
            </w:r>
            <w:r>
              <w:rPr>
                <w:spacing w:val="0"/>
                <w:sz w:val="22"/>
                <w:szCs w:val="22"/>
              </w:rPr>
              <w:t>Tender</w:t>
            </w:r>
            <w:r w:rsidRPr="006B236C">
              <w:rPr>
                <w:spacing w:val="0"/>
                <w:sz w:val="22"/>
                <w:szCs w:val="22"/>
              </w:rPr>
              <w:t xml:space="preserve"> submission, any law, regulation, ordinance, order or bylaw having the force of law is enacted, promulgated, abrogated, or changed in the </w:t>
            </w:r>
            <w:r>
              <w:rPr>
                <w:spacing w:val="0"/>
                <w:sz w:val="22"/>
                <w:szCs w:val="22"/>
              </w:rPr>
              <w:t>Republic of Maldives</w:t>
            </w:r>
            <w:r w:rsidRPr="006B236C">
              <w:rPr>
                <w:spacing w:val="0"/>
                <w:sz w:val="22"/>
                <w:szCs w:val="22"/>
              </w:rPr>
              <w:t xml:space="preserve">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B64F5" w:rsidRPr="00755860" w:rsidTr="000934DC">
        <w:trPr>
          <w:gridBefore w:val="1"/>
          <w:gridAfter w:val="1"/>
          <w:wBefore w:w="18" w:type="dxa"/>
          <w:wAfter w:w="18" w:type="dxa"/>
        </w:trPr>
        <w:tc>
          <w:tcPr>
            <w:tcW w:w="9180" w:type="dxa"/>
          </w:tcPr>
          <w:p w:rsidR="007B64F5" w:rsidRPr="00755860" w:rsidRDefault="007B64F5" w:rsidP="007B64F5">
            <w:pPr>
              <w:pStyle w:val="sec7-clauses"/>
              <w:numPr>
                <w:ilvl w:val="0"/>
                <w:numId w:val="119"/>
              </w:numPr>
              <w:spacing w:before="0" w:after="200"/>
              <w:rPr>
                <w:sz w:val="22"/>
                <w:szCs w:val="22"/>
              </w:rPr>
            </w:pPr>
            <w:bookmarkStart w:id="432" w:name="_Toc458817216"/>
            <w:r w:rsidRPr="00755860">
              <w:rPr>
                <w:sz w:val="22"/>
                <w:szCs w:val="22"/>
              </w:rPr>
              <w:t>Force Majeure</w:t>
            </w:r>
            <w:bookmarkEnd w:id="432"/>
          </w:p>
          <w:p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32.1</w:t>
            </w:r>
            <w:r w:rsidRPr="00755860">
              <w:rPr>
                <w:spacing w:val="0"/>
                <w:sz w:val="22"/>
                <w:szCs w:val="22"/>
              </w:rPr>
              <w:tab/>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32.2</w:t>
            </w:r>
            <w:r w:rsidRPr="00755860">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32.3</w:t>
            </w:r>
            <w:r w:rsidRPr="00755860">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B64F5" w:rsidRPr="00D02317" w:rsidTr="000934DC">
        <w:trPr>
          <w:gridBefore w:val="1"/>
          <w:gridAfter w:val="1"/>
          <w:wBefore w:w="18" w:type="dxa"/>
          <w:wAfter w:w="18" w:type="dxa"/>
        </w:trPr>
        <w:tc>
          <w:tcPr>
            <w:tcW w:w="9180" w:type="dxa"/>
          </w:tcPr>
          <w:p w:rsidR="007B64F5" w:rsidRPr="00D02317" w:rsidRDefault="007B64F5" w:rsidP="007B64F5">
            <w:pPr>
              <w:pStyle w:val="sec7-clauses"/>
              <w:numPr>
                <w:ilvl w:val="0"/>
                <w:numId w:val="119"/>
              </w:numPr>
              <w:spacing w:before="0" w:after="200"/>
              <w:rPr>
                <w:sz w:val="22"/>
                <w:szCs w:val="22"/>
              </w:rPr>
            </w:pPr>
            <w:bookmarkStart w:id="433" w:name="_Toc458817217"/>
            <w:r w:rsidRPr="00D02317">
              <w:rPr>
                <w:sz w:val="22"/>
                <w:szCs w:val="22"/>
              </w:rPr>
              <w:t>Change Orders and Contract Amendments</w:t>
            </w:r>
            <w:bookmarkEnd w:id="433"/>
          </w:p>
          <w:p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33.1</w:t>
            </w:r>
            <w:r w:rsidRPr="00D02317">
              <w:rPr>
                <w:spacing w:val="0"/>
                <w:sz w:val="22"/>
                <w:szCs w:val="22"/>
              </w:rPr>
              <w:tab/>
              <w:t>The Procuring Entity may at any time order the Supplier through notice in accordance GCC Clause 8, to make changes within the general scope of the Contract in any one or more of the following:</w:t>
            </w:r>
          </w:p>
          <w:p w:rsidR="007B64F5" w:rsidRPr="00D02317" w:rsidRDefault="007B64F5" w:rsidP="007B64F5">
            <w:pPr>
              <w:pStyle w:val="Heading3"/>
              <w:numPr>
                <w:ilvl w:val="2"/>
                <w:numId w:val="67"/>
              </w:numPr>
              <w:rPr>
                <w:sz w:val="22"/>
                <w:szCs w:val="22"/>
              </w:rPr>
            </w:pPr>
            <w:r w:rsidRPr="00D02317">
              <w:rPr>
                <w:sz w:val="22"/>
                <w:szCs w:val="22"/>
              </w:rPr>
              <w:t xml:space="preserve">drawings, designs, or specifications, where Goods to be furnished under the Contract are </w:t>
            </w:r>
            <w:r w:rsidRPr="00D02317">
              <w:rPr>
                <w:sz w:val="22"/>
                <w:szCs w:val="22"/>
              </w:rPr>
              <w:lastRenderedPageBreak/>
              <w:t>to be specifically manufactured for the Procuring Entity;</w:t>
            </w:r>
          </w:p>
          <w:p w:rsidR="007B64F5" w:rsidRPr="00D02317" w:rsidRDefault="007B64F5" w:rsidP="007B64F5">
            <w:pPr>
              <w:pStyle w:val="Heading3"/>
              <w:numPr>
                <w:ilvl w:val="2"/>
                <w:numId w:val="67"/>
              </w:numPr>
              <w:spacing w:after="220"/>
              <w:rPr>
                <w:sz w:val="22"/>
                <w:szCs w:val="22"/>
              </w:rPr>
            </w:pPr>
            <w:r w:rsidRPr="00D02317">
              <w:rPr>
                <w:sz w:val="22"/>
                <w:szCs w:val="22"/>
              </w:rPr>
              <w:t>the method of shipment or packing;</w:t>
            </w:r>
          </w:p>
          <w:p w:rsidR="007B64F5" w:rsidRPr="00D02317" w:rsidRDefault="007B64F5" w:rsidP="007B64F5">
            <w:pPr>
              <w:pStyle w:val="Heading3"/>
              <w:numPr>
                <w:ilvl w:val="2"/>
                <w:numId w:val="67"/>
              </w:numPr>
              <w:spacing w:after="220"/>
              <w:rPr>
                <w:sz w:val="22"/>
                <w:szCs w:val="22"/>
              </w:rPr>
            </w:pPr>
            <w:r w:rsidRPr="00D02317">
              <w:rPr>
                <w:sz w:val="22"/>
                <w:szCs w:val="22"/>
              </w:rPr>
              <w:t xml:space="preserve">the place of delivery; and </w:t>
            </w:r>
          </w:p>
          <w:p w:rsidR="007B64F5" w:rsidRPr="00D02317" w:rsidRDefault="007B64F5" w:rsidP="007B64F5">
            <w:pPr>
              <w:pStyle w:val="Heading3"/>
              <w:numPr>
                <w:ilvl w:val="2"/>
                <w:numId w:val="67"/>
              </w:numPr>
              <w:spacing w:after="220"/>
              <w:rPr>
                <w:sz w:val="22"/>
                <w:szCs w:val="22"/>
              </w:rPr>
            </w:pPr>
            <w:r w:rsidRPr="00D02317">
              <w:rPr>
                <w:sz w:val="22"/>
                <w:szCs w:val="22"/>
              </w:rPr>
              <w:t>the Related Services to be provided by the Supplier.</w:t>
            </w:r>
          </w:p>
          <w:p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33.2</w:t>
            </w:r>
            <w:r w:rsidRPr="00D02317">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33.3</w:t>
            </w:r>
            <w:r w:rsidRPr="00D02317">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33.4</w:t>
            </w:r>
            <w:r w:rsidRPr="00D02317">
              <w:rPr>
                <w:spacing w:val="0"/>
                <w:sz w:val="22"/>
                <w:szCs w:val="22"/>
              </w:rPr>
              <w:tab/>
              <w:t>Subject to the above, no variation in or modification of the terms of the Contract shall be made except by written amendment signed by the parties.</w:t>
            </w:r>
          </w:p>
        </w:tc>
      </w:tr>
      <w:tr w:rsidR="007B64F5" w:rsidRPr="00D02317" w:rsidTr="000934DC">
        <w:trPr>
          <w:gridBefore w:val="1"/>
          <w:gridAfter w:val="1"/>
          <w:wBefore w:w="18" w:type="dxa"/>
          <w:wAfter w:w="18" w:type="dxa"/>
        </w:trPr>
        <w:tc>
          <w:tcPr>
            <w:tcW w:w="9180" w:type="dxa"/>
          </w:tcPr>
          <w:p w:rsidR="007B64F5" w:rsidRPr="00D02317" w:rsidRDefault="007B64F5" w:rsidP="007B64F5">
            <w:pPr>
              <w:pStyle w:val="sec7-clauses"/>
              <w:numPr>
                <w:ilvl w:val="0"/>
                <w:numId w:val="119"/>
              </w:numPr>
              <w:spacing w:before="0" w:after="200"/>
              <w:rPr>
                <w:sz w:val="22"/>
                <w:szCs w:val="22"/>
              </w:rPr>
            </w:pPr>
            <w:bookmarkStart w:id="434" w:name="_Toc458817218"/>
            <w:r w:rsidRPr="00D02317">
              <w:rPr>
                <w:sz w:val="22"/>
                <w:szCs w:val="22"/>
              </w:rPr>
              <w:lastRenderedPageBreak/>
              <w:t>Extensions of Time</w:t>
            </w:r>
            <w:bookmarkEnd w:id="434"/>
          </w:p>
          <w:p w:rsidR="007B64F5" w:rsidRPr="00D02317" w:rsidRDefault="007B64F5" w:rsidP="000934DC">
            <w:pPr>
              <w:pStyle w:val="Sub-ClauseText"/>
              <w:spacing w:before="0" w:after="240"/>
              <w:ind w:left="612" w:hanging="612"/>
              <w:rPr>
                <w:spacing w:val="0"/>
                <w:sz w:val="22"/>
                <w:szCs w:val="22"/>
              </w:rPr>
            </w:pPr>
            <w:r w:rsidRPr="00D02317">
              <w:rPr>
                <w:spacing w:val="0"/>
                <w:sz w:val="22"/>
                <w:szCs w:val="22"/>
              </w:rPr>
              <w:t>34.1</w:t>
            </w:r>
            <w:r w:rsidRPr="00D02317">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rsidR="007B64F5" w:rsidRPr="00D02317" w:rsidRDefault="007B64F5" w:rsidP="001B711D">
            <w:pPr>
              <w:pStyle w:val="Sub-ClauseText"/>
              <w:spacing w:before="0" w:after="0"/>
              <w:ind w:left="612" w:hanging="612"/>
              <w:rPr>
                <w:spacing w:val="0"/>
                <w:sz w:val="22"/>
                <w:szCs w:val="22"/>
              </w:rPr>
            </w:pPr>
            <w:r w:rsidRPr="00D02317">
              <w:rPr>
                <w:spacing w:val="0"/>
                <w:sz w:val="22"/>
                <w:szCs w:val="22"/>
              </w:rPr>
              <w:t>34.2</w:t>
            </w:r>
            <w:r w:rsidRPr="00D02317">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B64F5" w:rsidRPr="00D02317" w:rsidTr="000934DC">
        <w:trPr>
          <w:gridBefore w:val="1"/>
          <w:gridAfter w:val="1"/>
          <w:wBefore w:w="18" w:type="dxa"/>
          <w:wAfter w:w="18" w:type="dxa"/>
        </w:trPr>
        <w:tc>
          <w:tcPr>
            <w:tcW w:w="9180" w:type="dxa"/>
          </w:tcPr>
          <w:p w:rsidR="007B64F5" w:rsidRPr="00D02317" w:rsidRDefault="007B64F5" w:rsidP="007B64F5">
            <w:pPr>
              <w:pStyle w:val="sec7-clauses"/>
              <w:numPr>
                <w:ilvl w:val="0"/>
                <w:numId w:val="119"/>
              </w:numPr>
              <w:spacing w:before="0" w:after="200"/>
              <w:rPr>
                <w:sz w:val="22"/>
                <w:szCs w:val="22"/>
              </w:rPr>
            </w:pPr>
            <w:bookmarkStart w:id="435" w:name="_Toc458817219"/>
            <w:r w:rsidRPr="00D02317">
              <w:rPr>
                <w:sz w:val="22"/>
                <w:szCs w:val="22"/>
              </w:rPr>
              <w:t>Termination</w:t>
            </w:r>
            <w:bookmarkEnd w:id="435"/>
          </w:p>
          <w:p w:rsidR="007B64F5" w:rsidRPr="00D02317" w:rsidRDefault="007B64F5" w:rsidP="000934DC">
            <w:pPr>
              <w:pStyle w:val="Sub-ClauseText"/>
              <w:spacing w:before="0" w:after="180"/>
              <w:ind w:left="612" w:hanging="612"/>
              <w:rPr>
                <w:spacing w:val="0"/>
                <w:sz w:val="22"/>
                <w:szCs w:val="22"/>
              </w:rPr>
            </w:pPr>
            <w:r w:rsidRPr="00D02317">
              <w:rPr>
                <w:spacing w:val="0"/>
                <w:sz w:val="22"/>
                <w:szCs w:val="22"/>
              </w:rPr>
              <w:t>35.1</w:t>
            </w:r>
            <w:r w:rsidRPr="00D02317">
              <w:rPr>
                <w:spacing w:val="0"/>
                <w:sz w:val="22"/>
                <w:szCs w:val="22"/>
              </w:rPr>
              <w:tab/>
              <w:t>Termination for Default</w:t>
            </w:r>
          </w:p>
          <w:p w:rsidR="007B64F5" w:rsidRPr="00D02317" w:rsidRDefault="007B64F5" w:rsidP="007B64F5">
            <w:pPr>
              <w:pStyle w:val="Heading3"/>
              <w:numPr>
                <w:ilvl w:val="2"/>
                <w:numId w:val="68"/>
              </w:numPr>
              <w:rPr>
                <w:sz w:val="22"/>
                <w:szCs w:val="22"/>
              </w:rPr>
            </w:pPr>
            <w:r w:rsidRPr="00D02317">
              <w:rPr>
                <w:sz w:val="22"/>
                <w:szCs w:val="22"/>
              </w:rPr>
              <w:t>The Procuring Entity, without prejudice to any other remedy for breach of Contract, by written notice of default sent to the Supplier, may terminate the Contract in whole or in part:</w:t>
            </w:r>
          </w:p>
          <w:p w:rsidR="007B64F5" w:rsidRPr="00D02317" w:rsidRDefault="007B64F5"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t xml:space="preserve">if the Supplier fails to deliver any or all of the Goods within the period specified in the Contract, or within any extension thereof granted by the Procuring Entity pursuant to GCC Clause 34; </w:t>
            </w:r>
          </w:p>
          <w:p w:rsidR="007B64F5" w:rsidRPr="00D02317" w:rsidRDefault="007B64F5"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t>if the Supplier fails to perform any other obligation under the Contract; or</w:t>
            </w:r>
          </w:p>
          <w:p w:rsidR="007B64F5" w:rsidRPr="00D02317" w:rsidRDefault="007B64F5" w:rsidP="007B64F5">
            <w:pPr>
              <w:pStyle w:val="Heading4"/>
              <w:numPr>
                <w:ilvl w:val="3"/>
                <w:numId w:val="69"/>
              </w:numPr>
              <w:tabs>
                <w:tab w:val="clear" w:pos="1901"/>
                <w:tab w:val="num" w:pos="1692"/>
              </w:tabs>
              <w:spacing w:before="0" w:after="200"/>
              <w:ind w:left="1685" w:hanging="504"/>
              <w:rPr>
                <w:sz w:val="22"/>
                <w:szCs w:val="22"/>
              </w:rPr>
            </w:pPr>
            <w:r w:rsidRPr="00D02317">
              <w:rPr>
                <w:sz w:val="22"/>
                <w:szCs w:val="22"/>
              </w:rPr>
              <w:t xml:space="preserve">if the Supplier, in the judgment of the Procuring Entity has engaged in fraud and corruption, as defined in GCC Clause </w:t>
            </w:r>
            <w:smartTag w:uri="urn:schemas-microsoft-com:office:smarttags" w:element="metricconverter">
              <w:smartTagPr>
                <w:attr w:name="ProductID" w:val="3, in"/>
              </w:smartTagPr>
              <w:r w:rsidRPr="00D02317">
                <w:rPr>
                  <w:sz w:val="22"/>
                  <w:szCs w:val="22"/>
                </w:rPr>
                <w:t>3, in</w:t>
              </w:r>
            </w:smartTag>
            <w:r w:rsidRPr="00D02317">
              <w:rPr>
                <w:sz w:val="22"/>
                <w:szCs w:val="22"/>
              </w:rPr>
              <w:t xml:space="preserve"> competing for or in executing the Contract.</w:t>
            </w:r>
          </w:p>
          <w:p w:rsidR="007B64F5" w:rsidRPr="00D02317" w:rsidRDefault="007B64F5" w:rsidP="007B64F5">
            <w:pPr>
              <w:pStyle w:val="Heading3"/>
              <w:numPr>
                <w:ilvl w:val="2"/>
                <w:numId w:val="68"/>
              </w:numPr>
              <w:rPr>
                <w:sz w:val="22"/>
                <w:szCs w:val="22"/>
              </w:rPr>
            </w:pPr>
            <w:r w:rsidRPr="00D02317">
              <w:rPr>
                <w:sz w:val="22"/>
                <w:szCs w:val="22"/>
              </w:rPr>
              <w:lastRenderedPageBreak/>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35.2</w:t>
            </w:r>
            <w:r w:rsidRPr="00D02317">
              <w:rPr>
                <w:spacing w:val="0"/>
                <w:sz w:val="22"/>
                <w:szCs w:val="22"/>
              </w:rPr>
              <w:tab/>
              <w:t xml:space="preserve">Termination for Insolvency. </w:t>
            </w:r>
          </w:p>
          <w:p w:rsidR="007B64F5" w:rsidRPr="00D02317" w:rsidRDefault="007B64F5" w:rsidP="007B64F5">
            <w:pPr>
              <w:pStyle w:val="Heading3"/>
              <w:numPr>
                <w:ilvl w:val="2"/>
                <w:numId w:val="70"/>
              </w:numPr>
              <w:rPr>
                <w:sz w:val="22"/>
                <w:szCs w:val="22"/>
              </w:rPr>
            </w:pPr>
            <w:r w:rsidRPr="00D02317">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35.3</w:t>
            </w:r>
            <w:r w:rsidRPr="00D02317">
              <w:rPr>
                <w:spacing w:val="0"/>
                <w:sz w:val="22"/>
                <w:szCs w:val="22"/>
              </w:rPr>
              <w:tab/>
              <w:t>Termination for Convenience.</w:t>
            </w:r>
          </w:p>
          <w:p w:rsidR="007B64F5" w:rsidRPr="00D02317" w:rsidRDefault="007B64F5" w:rsidP="007B64F5">
            <w:pPr>
              <w:pStyle w:val="Heading3"/>
              <w:numPr>
                <w:ilvl w:val="2"/>
                <w:numId w:val="71"/>
              </w:numPr>
              <w:rPr>
                <w:sz w:val="22"/>
                <w:szCs w:val="22"/>
              </w:rPr>
            </w:pPr>
            <w:r w:rsidRPr="00D02317">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rsidR="007B64F5" w:rsidRPr="00D02317" w:rsidRDefault="007B64F5" w:rsidP="007B64F5">
            <w:pPr>
              <w:pStyle w:val="Heading3"/>
              <w:numPr>
                <w:ilvl w:val="2"/>
                <w:numId w:val="71"/>
              </w:numPr>
              <w:rPr>
                <w:sz w:val="22"/>
                <w:szCs w:val="22"/>
              </w:rPr>
            </w:pPr>
            <w:r w:rsidRPr="00D02317">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rsidR="007B64F5" w:rsidRPr="00D02317" w:rsidRDefault="007B64F5" w:rsidP="007B64F5">
            <w:pPr>
              <w:pStyle w:val="Heading4"/>
              <w:numPr>
                <w:ilvl w:val="3"/>
                <w:numId w:val="14"/>
              </w:numPr>
              <w:tabs>
                <w:tab w:val="clear" w:pos="1512"/>
                <w:tab w:val="right" w:pos="1692"/>
              </w:tabs>
              <w:spacing w:before="0" w:after="200"/>
              <w:ind w:left="1728" w:hanging="576"/>
              <w:rPr>
                <w:spacing w:val="0"/>
                <w:sz w:val="22"/>
                <w:szCs w:val="22"/>
              </w:rPr>
            </w:pPr>
            <w:r w:rsidRPr="00D02317">
              <w:rPr>
                <w:spacing w:val="0"/>
                <w:sz w:val="22"/>
                <w:szCs w:val="22"/>
              </w:rPr>
              <w:t>to have any portion completed and delivered at the Contract terms and prices; and/or</w:t>
            </w:r>
          </w:p>
          <w:p w:rsidR="007B64F5" w:rsidRPr="00D02317" w:rsidRDefault="007B64F5" w:rsidP="001B711D">
            <w:pPr>
              <w:pStyle w:val="Heading4"/>
              <w:numPr>
                <w:ilvl w:val="3"/>
                <w:numId w:val="14"/>
              </w:numPr>
              <w:tabs>
                <w:tab w:val="clear" w:pos="1512"/>
                <w:tab w:val="right" w:pos="1692"/>
              </w:tabs>
              <w:spacing w:before="0" w:after="0"/>
              <w:ind w:left="1728" w:hanging="576"/>
              <w:rPr>
                <w:spacing w:val="0"/>
                <w:sz w:val="22"/>
                <w:szCs w:val="22"/>
              </w:rPr>
            </w:pPr>
            <w:r w:rsidRPr="00D02317">
              <w:rPr>
                <w:spacing w:val="0"/>
                <w:sz w:val="22"/>
                <w:szCs w:val="22"/>
              </w:rPr>
              <w:t>to cancel the remainder and pay to the Supplier an agreed amount for partially completed Goods and Related Services and for materials and parts previously procured by the Supplier.</w:t>
            </w:r>
          </w:p>
        </w:tc>
      </w:tr>
      <w:tr w:rsidR="007B64F5" w:rsidRPr="00001183" w:rsidTr="000934DC">
        <w:trPr>
          <w:gridBefore w:val="1"/>
          <w:gridAfter w:val="1"/>
          <w:wBefore w:w="18" w:type="dxa"/>
          <w:wAfter w:w="18" w:type="dxa"/>
        </w:trPr>
        <w:tc>
          <w:tcPr>
            <w:tcW w:w="9180" w:type="dxa"/>
          </w:tcPr>
          <w:p w:rsidR="007B64F5" w:rsidRPr="00001183" w:rsidRDefault="007B64F5" w:rsidP="007B64F5">
            <w:pPr>
              <w:pStyle w:val="sec7-clauses"/>
              <w:numPr>
                <w:ilvl w:val="0"/>
                <w:numId w:val="119"/>
              </w:numPr>
              <w:spacing w:before="0" w:after="200"/>
              <w:rPr>
                <w:sz w:val="22"/>
                <w:szCs w:val="22"/>
              </w:rPr>
            </w:pPr>
            <w:bookmarkStart w:id="436" w:name="_Toc458817220"/>
            <w:r w:rsidRPr="00001183">
              <w:rPr>
                <w:sz w:val="22"/>
                <w:szCs w:val="22"/>
              </w:rPr>
              <w:lastRenderedPageBreak/>
              <w:t>Assignment</w:t>
            </w:r>
            <w:bookmarkEnd w:id="436"/>
          </w:p>
          <w:p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36.1</w:t>
            </w:r>
            <w:r w:rsidRPr="00001183">
              <w:rPr>
                <w:spacing w:val="0"/>
                <w:sz w:val="22"/>
                <w:szCs w:val="22"/>
              </w:rPr>
              <w:tab/>
              <w:t>Neither the Procuring Entity nor the Supplier shall assign, in whole or in part, their obligations under this Contract, except with prior written consent of the other party.</w:t>
            </w:r>
          </w:p>
        </w:tc>
      </w:tr>
      <w:tr w:rsidR="007B64F5" w:rsidRPr="00001183" w:rsidTr="000934DC">
        <w:trPr>
          <w:gridBefore w:val="1"/>
          <w:gridAfter w:val="1"/>
          <w:wBefore w:w="18" w:type="dxa"/>
          <w:wAfter w:w="18" w:type="dxa"/>
        </w:trPr>
        <w:tc>
          <w:tcPr>
            <w:tcW w:w="9180" w:type="dxa"/>
          </w:tcPr>
          <w:p w:rsidR="007B64F5" w:rsidRPr="00001183" w:rsidRDefault="007B64F5" w:rsidP="007B64F5">
            <w:pPr>
              <w:pStyle w:val="sec7-clauses"/>
              <w:numPr>
                <w:ilvl w:val="0"/>
                <w:numId w:val="119"/>
              </w:numPr>
              <w:spacing w:before="0" w:after="200"/>
              <w:rPr>
                <w:sz w:val="22"/>
                <w:szCs w:val="22"/>
              </w:rPr>
            </w:pPr>
            <w:bookmarkStart w:id="437" w:name="_Toc458817221"/>
            <w:r w:rsidRPr="00001183">
              <w:rPr>
                <w:bCs/>
                <w:sz w:val="22"/>
                <w:szCs w:val="22"/>
              </w:rPr>
              <w:t>Export Restriction</w:t>
            </w:r>
            <w:bookmarkEnd w:id="437"/>
          </w:p>
          <w:p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37.1</w:t>
            </w:r>
            <w:r w:rsidRPr="00001183">
              <w:rPr>
                <w:spacing w:val="0"/>
                <w:sz w:val="22"/>
                <w:szCs w:val="22"/>
              </w:rPr>
              <w:tab/>
              <w:t xml:space="preserve">Notwithstanding any obligation under the Contract to complete all export formalities, any export restrictions attributable to the Procuring Entity, to the </w:t>
            </w:r>
            <w:r>
              <w:rPr>
                <w:spacing w:val="0"/>
                <w:sz w:val="22"/>
                <w:szCs w:val="22"/>
              </w:rPr>
              <w:t>Republic of Maldives</w:t>
            </w:r>
            <w:r w:rsidRPr="00001183">
              <w:rPr>
                <w:spacing w:val="0"/>
                <w:sz w:val="22"/>
                <w:szCs w:val="22"/>
              </w:rPr>
              <w:t>, or to the use of the products/goods, systems or services to be supplied, which arise from trade regulations from a 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rsidR="007B64F5" w:rsidRPr="008B66E1" w:rsidRDefault="007B64F5">
      <w:pPr>
        <w:pStyle w:val="Subtitle"/>
        <w:jc w:val="left"/>
        <w:rPr>
          <w:b w:val="0"/>
          <w:sz w:val="24"/>
        </w:rPr>
        <w:sectPr w:rsidR="007B64F5" w:rsidRPr="008B66E1" w:rsidSect="007B64F5">
          <w:headerReference w:type="even" r:id="rId37"/>
          <w:headerReference w:type="default" r:id="rId38"/>
          <w:headerReference w:type="first" r:id="rId39"/>
          <w:type w:val="oddPage"/>
          <w:pgSz w:w="12240" w:h="15840" w:code="1"/>
          <w:pgMar w:top="1440" w:right="1440" w:bottom="1440" w:left="1800" w:header="720" w:footer="720" w:gutter="0"/>
          <w:paperSrc w:first="15" w:other="15"/>
          <w:cols w:space="720"/>
          <w:titlePg/>
        </w:sectPr>
      </w:pPr>
    </w:p>
    <w:tbl>
      <w:tblPr>
        <w:tblW w:w="0" w:type="auto"/>
        <w:tblLayout w:type="fixed"/>
        <w:tblLook w:val="00A0" w:firstRow="1" w:lastRow="0" w:firstColumn="1" w:lastColumn="0" w:noHBand="0" w:noVBand="0"/>
      </w:tblPr>
      <w:tblGrid>
        <w:gridCol w:w="9108"/>
      </w:tblGrid>
      <w:tr w:rsidR="00455149" w:rsidRPr="008B66E1" w:rsidTr="00071A87">
        <w:trPr>
          <w:cantSplit/>
          <w:trHeight w:val="800"/>
        </w:trPr>
        <w:tc>
          <w:tcPr>
            <w:tcW w:w="9108" w:type="dxa"/>
            <w:vAlign w:val="center"/>
          </w:tcPr>
          <w:p w:rsidR="00455149" w:rsidRPr="00B95277" w:rsidRDefault="00455149" w:rsidP="00071A87">
            <w:pPr>
              <w:pStyle w:val="Subtitle"/>
              <w:spacing w:before="0" w:after="0"/>
            </w:pPr>
            <w:bookmarkStart w:id="438" w:name="_Toc438954452"/>
            <w:bookmarkStart w:id="439" w:name="_Toc488411761"/>
            <w:bookmarkStart w:id="440" w:name="_Toc458816215"/>
            <w:bookmarkStart w:id="441" w:name="_Toc459036708"/>
            <w:bookmarkEnd w:id="383"/>
            <w:bookmarkEnd w:id="384"/>
            <w:bookmarkEnd w:id="385"/>
            <w:r w:rsidRPr="00B95277">
              <w:lastRenderedPageBreak/>
              <w:t>Section I</w:t>
            </w:r>
            <w:r w:rsidR="00193CA6" w:rsidRPr="00B95277">
              <w:t>X</w:t>
            </w:r>
            <w:r w:rsidRPr="00B95277">
              <w:t>.  Special Conditions of Contract</w:t>
            </w:r>
            <w:bookmarkEnd w:id="438"/>
            <w:bookmarkEnd w:id="439"/>
            <w:bookmarkEnd w:id="440"/>
            <w:bookmarkEnd w:id="441"/>
          </w:p>
        </w:tc>
      </w:tr>
    </w:tbl>
    <w:p w:rsidR="00071A87" w:rsidRDefault="00071A87" w:rsidP="00E81E67">
      <w:pPr>
        <w:suppressAutoHyphens/>
        <w:rPr>
          <w:b/>
          <w:sz w:val="28"/>
        </w:rPr>
      </w:pP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72"/>
      </w:tblGrid>
      <w:tr w:rsidR="00071A87" w:rsidRPr="00927B9F" w:rsidTr="00071A87">
        <w:trPr>
          <w:gridBefore w:val="1"/>
          <w:gridAfter w:val="1"/>
          <w:wBefore w:w="105" w:type="dxa"/>
          <w:wAfter w:w="72" w:type="dxa"/>
          <w:cantSplit/>
        </w:trPr>
        <w:tc>
          <w:tcPr>
            <w:tcW w:w="9108" w:type="dxa"/>
            <w:gridSpan w:val="3"/>
            <w:tcBorders>
              <w:top w:val="nil"/>
              <w:left w:val="nil"/>
              <w:bottom w:val="nil"/>
              <w:right w:val="nil"/>
            </w:tcBorders>
          </w:tcPr>
          <w:p w:rsidR="00071A87" w:rsidRDefault="00071A87" w:rsidP="00D01056">
            <w:pPr>
              <w:spacing w:before="120" w:after="120"/>
              <w:rPr>
                <w:i/>
                <w:iCs/>
                <w:sz w:val="22"/>
                <w:szCs w:val="22"/>
              </w:rPr>
            </w:pPr>
            <w:r w:rsidRPr="00927B9F">
              <w:rPr>
                <w:sz w:val="22"/>
                <w:szCs w:val="22"/>
              </w:rPr>
              <w:t>The following Special Conditions of Contract (SCC) shall supplement and / or amend the General Conditions of Contract (GCC).  Whenever there is a conflict, the provisions herein shall prevail over those in the GCC</w:t>
            </w:r>
            <w:r w:rsidRPr="00927B9F">
              <w:rPr>
                <w:i/>
                <w:iCs/>
                <w:sz w:val="22"/>
                <w:szCs w:val="22"/>
              </w:rPr>
              <w:t>.  [The Procuring Entity shall select insert the appropriate wording using the samples below or other acceptable wording, and delete the text in italics]</w:t>
            </w:r>
          </w:p>
          <w:p w:rsidR="00071A87" w:rsidRPr="00927B9F" w:rsidRDefault="00071A87" w:rsidP="00D01056">
            <w:pPr>
              <w:spacing w:before="120" w:after="120"/>
              <w:rPr>
                <w:i/>
                <w:iCs/>
                <w:sz w:val="22"/>
                <w:szCs w:val="22"/>
              </w:rPr>
            </w:pPr>
          </w:p>
        </w:tc>
      </w:tr>
      <w:tr w:rsidR="00071A87" w:rsidRPr="00927B9F" w:rsidTr="00071A87">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rsidR="00071A87" w:rsidRPr="00927B9F" w:rsidRDefault="00071A87" w:rsidP="00D01056">
            <w:pPr>
              <w:spacing w:before="60" w:after="60"/>
              <w:jc w:val="center"/>
              <w:rPr>
                <w:b/>
                <w:sz w:val="20"/>
              </w:rPr>
            </w:pPr>
            <w:r w:rsidRPr="00927B9F">
              <w:rPr>
                <w:b/>
                <w:sz w:val="20"/>
              </w:rPr>
              <w:t>GCC clause reference</w:t>
            </w:r>
          </w:p>
        </w:tc>
        <w:tc>
          <w:tcPr>
            <w:tcW w:w="8221" w:type="dxa"/>
            <w:gridSpan w:val="3"/>
            <w:tcBorders>
              <w:top w:val="double" w:sz="4" w:space="0" w:color="auto"/>
              <w:bottom w:val="double" w:sz="4" w:space="0" w:color="auto"/>
              <w:right w:val="double" w:sz="4" w:space="0" w:color="auto"/>
            </w:tcBorders>
            <w:shd w:val="clear" w:color="auto" w:fill="E0E0E0"/>
            <w:vAlign w:val="center"/>
          </w:tcPr>
          <w:p w:rsidR="00071A87" w:rsidRPr="00927B9F" w:rsidRDefault="00071A87" w:rsidP="00D01056">
            <w:pPr>
              <w:tabs>
                <w:tab w:val="right" w:pos="7164"/>
              </w:tabs>
              <w:spacing w:before="60" w:after="60"/>
              <w:jc w:val="center"/>
              <w:rPr>
                <w:b/>
                <w:szCs w:val="24"/>
              </w:rPr>
            </w:pPr>
            <w:r w:rsidRPr="00927B9F">
              <w:rPr>
                <w:b/>
                <w:szCs w:val="24"/>
              </w:rPr>
              <w:t>Special Conditions</w:t>
            </w:r>
          </w:p>
        </w:tc>
      </w:tr>
      <w:tr w:rsidR="00071A87" w:rsidRPr="00927B9F" w:rsidTr="00071A87">
        <w:tc>
          <w:tcPr>
            <w:tcW w:w="1064" w:type="dxa"/>
            <w:gridSpan w:val="2"/>
            <w:tcBorders>
              <w:top w:val="double" w:sz="4" w:space="0" w:color="auto"/>
              <w:left w:val="double" w:sz="4" w:space="0" w:color="auto"/>
              <w:bottom w:val="single" w:sz="6" w:space="0" w:color="auto"/>
              <w:right w:val="single" w:sz="6" w:space="0" w:color="auto"/>
            </w:tcBorders>
          </w:tcPr>
          <w:p w:rsidR="00071A87" w:rsidRPr="00927B9F" w:rsidRDefault="00071A87" w:rsidP="00D01056">
            <w:pPr>
              <w:spacing w:after="200"/>
              <w:rPr>
                <w:b/>
                <w:sz w:val="22"/>
                <w:szCs w:val="22"/>
              </w:rPr>
            </w:pPr>
            <w:r w:rsidRPr="00927B9F">
              <w:rPr>
                <w:b/>
                <w:sz w:val="22"/>
                <w:szCs w:val="22"/>
              </w:rPr>
              <w:t>1</w:t>
            </w:r>
            <w:r>
              <w:rPr>
                <w:b/>
                <w:sz w:val="22"/>
                <w:szCs w:val="22"/>
              </w:rPr>
              <w:t>.1 (h)</w:t>
            </w:r>
          </w:p>
        </w:tc>
        <w:tc>
          <w:tcPr>
            <w:tcW w:w="2977" w:type="dxa"/>
            <w:tcBorders>
              <w:top w:val="double" w:sz="4" w:space="0" w:color="auto"/>
              <w:left w:val="single" w:sz="6" w:space="0" w:color="auto"/>
              <w:bottom w:val="single" w:sz="6" w:space="0" w:color="auto"/>
              <w:right w:val="single" w:sz="6" w:space="0" w:color="auto"/>
            </w:tcBorders>
          </w:tcPr>
          <w:p w:rsidR="00071A87" w:rsidRPr="00927B9F" w:rsidRDefault="00071A87" w:rsidP="00D01056">
            <w:pPr>
              <w:tabs>
                <w:tab w:val="right" w:pos="7164"/>
              </w:tabs>
              <w:spacing w:after="200"/>
              <w:rPr>
                <w:sz w:val="22"/>
                <w:szCs w:val="22"/>
              </w:rPr>
            </w:pPr>
            <w:r w:rsidRPr="00927B9F">
              <w:rPr>
                <w:sz w:val="22"/>
                <w:szCs w:val="22"/>
              </w:rPr>
              <w:t xml:space="preserve">The Procuring Entity is: </w:t>
            </w:r>
          </w:p>
        </w:tc>
        <w:tc>
          <w:tcPr>
            <w:tcW w:w="5244" w:type="dxa"/>
            <w:gridSpan w:val="2"/>
            <w:tcBorders>
              <w:top w:val="double" w:sz="4" w:space="0" w:color="auto"/>
              <w:left w:val="single" w:sz="6" w:space="0" w:color="auto"/>
              <w:bottom w:val="single" w:sz="6" w:space="0" w:color="auto"/>
              <w:right w:val="double" w:sz="4" w:space="0" w:color="auto"/>
            </w:tcBorders>
          </w:tcPr>
          <w:p w:rsidR="00071A87" w:rsidRPr="008B7B50" w:rsidRDefault="00032A90" w:rsidP="00D01056">
            <w:pPr>
              <w:tabs>
                <w:tab w:val="right" w:pos="7164"/>
              </w:tabs>
              <w:spacing w:after="200"/>
              <w:rPr>
                <w:sz w:val="22"/>
                <w:szCs w:val="22"/>
                <w:highlight w:val="yellow"/>
              </w:rPr>
            </w:pPr>
            <w:r>
              <w:rPr>
                <w:color w:val="FF0000"/>
                <w:sz w:val="22"/>
                <w:szCs w:val="22"/>
              </w:rPr>
              <w:t>Public Procurement Section, Public Procurement Division, Ministry of Finance and Treasury</w:t>
            </w:r>
          </w:p>
        </w:tc>
      </w:tr>
      <w:tr w:rsidR="00071A87" w:rsidRPr="00927B9F" w:rsidTr="00071A87">
        <w:tc>
          <w:tcPr>
            <w:tcW w:w="1064" w:type="dxa"/>
            <w:gridSpan w:val="2"/>
            <w:tcBorders>
              <w:top w:val="single" w:sz="6" w:space="0" w:color="auto"/>
              <w:left w:val="double" w:sz="4" w:space="0" w:color="auto"/>
              <w:bottom w:val="single" w:sz="6" w:space="0" w:color="auto"/>
            </w:tcBorders>
          </w:tcPr>
          <w:p w:rsidR="00071A87" w:rsidRPr="008B7B50" w:rsidRDefault="00071A87" w:rsidP="00D01056">
            <w:pPr>
              <w:spacing w:after="200"/>
              <w:rPr>
                <w:b/>
                <w:sz w:val="22"/>
                <w:szCs w:val="22"/>
              </w:rPr>
            </w:pPr>
            <w:r w:rsidRPr="008B7B50">
              <w:rPr>
                <w:b/>
                <w:sz w:val="22"/>
                <w:szCs w:val="22"/>
              </w:rPr>
              <w:t>1.1 (m)</w:t>
            </w:r>
          </w:p>
        </w:tc>
        <w:tc>
          <w:tcPr>
            <w:tcW w:w="2977" w:type="dxa"/>
            <w:tcBorders>
              <w:top w:val="single" w:sz="6" w:space="0" w:color="auto"/>
              <w:bottom w:val="single" w:sz="6" w:space="0" w:color="auto"/>
              <w:right w:val="single" w:sz="6" w:space="0" w:color="auto"/>
            </w:tcBorders>
          </w:tcPr>
          <w:p w:rsidR="00071A87" w:rsidRPr="00927B9F" w:rsidRDefault="00071A87" w:rsidP="00D01056">
            <w:pPr>
              <w:tabs>
                <w:tab w:val="right" w:pos="7164"/>
              </w:tabs>
              <w:spacing w:after="200"/>
              <w:rPr>
                <w:sz w:val="22"/>
                <w:szCs w:val="22"/>
              </w:rPr>
            </w:pPr>
            <w:r w:rsidRPr="00927B9F">
              <w:rPr>
                <w:sz w:val="22"/>
                <w:szCs w:val="22"/>
              </w:rPr>
              <w:t xml:space="preserve">The Project Site(s)/Final Destination(s) is/are: </w:t>
            </w:r>
          </w:p>
        </w:tc>
        <w:tc>
          <w:tcPr>
            <w:tcW w:w="5244" w:type="dxa"/>
            <w:gridSpan w:val="2"/>
            <w:tcBorders>
              <w:top w:val="single" w:sz="6" w:space="0" w:color="auto"/>
              <w:left w:val="single" w:sz="6" w:space="0" w:color="auto"/>
              <w:bottom w:val="single" w:sz="6" w:space="0" w:color="auto"/>
              <w:right w:val="double" w:sz="4" w:space="0" w:color="auto"/>
            </w:tcBorders>
          </w:tcPr>
          <w:p w:rsidR="00071A87" w:rsidRPr="00927B9F" w:rsidRDefault="00071A87" w:rsidP="00D01056">
            <w:pPr>
              <w:tabs>
                <w:tab w:val="right" w:pos="7164"/>
              </w:tabs>
              <w:spacing w:after="200"/>
              <w:rPr>
                <w:sz w:val="22"/>
                <w:szCs w:val="22"/>
              </w:rPr>
            </w:pPr>
            <w:r>
              <w:rPr>
                <w:i/>
                <w:iCs/>
                <w:sz w:val="22"/>
                <w:szCs w:val="22"/>
              </w:rPr>
              <w:t xml:space="preserve">New Parliamentary Building, People’s </w:t>
            </w:r>
            <w:proofErr w:type="spellStart"/>
            <w:r>
              <w:rPr>
                <w:i/>
                <w:iCs/>
                <w:sz w:val="22"/>
                <w:szCs w:val="22"/>
              </w:rPr>
              <w:t>Majlis</w:t>
            </w:r>
            <w:proofErr w:type="spellEnd"/>
            <w:r>
              <w:rPr>
                <w:i/>
                <w:iCs/>
                <w:sz w:val="22"/>
                <w:szCs w:val="22"/>
              </w:rPr>
              <w:t xml:space="preserve"> Secretariat, </w:t>
            </w:r>
            <w:proofErr w:type="spellStart"/>
            <w:r>
              <w:rPr>
                <w:i/>
                <w:iCs/>
                <w:sz w:val="22"/>
                <w:szCs w:val="22"/>
              </w:rPr>
              <w:t>Medhuziyaarai</w:t>
            </w:r>
            <w:proofErr w:type="spellEnd"/>
            <w:r>
              <w:rPr>
                <w:i/>
                <w:iCs/>
                <w:sz w:val="22"/>
                <w:szCs w:val="22"/>
              </w:rPr>
              <w:t xml:space="preserve"> </w:t>
            </w:r>
            <w:proofErr w:type="spellStart"/>
            <w:r>
              <w:rPr>
                <w:i/>
                <w:iCs/>
                <w:sz w:val="22"/>
                <w:szCs w:val="22"/>
              </w:rPr>
              <w:t>Magu</w:t>
            </w:r>
            <w:proofErr w:type="spellEnd"/>
            <w:r>
              <w:rPr>
                <w:i/>
                <w:iCs/>
                <w:sz w:val="22"/>
                <w:szCs w:val="22"/>
              </w:rPr>
              <w:t>, Male’, Maldives</w:t>
            </w:r>
          </w:p>
        </w:tc>
      </w:tr>
      <w:tr w:rsidR="00071A87" w:rsidRPr="00927B9F" w:rsidTr="00071A87">
        <w:tc>
          <w:tcPr>
            <w:tcW w:w="1064" w:type="dxa"/>
            <w:gridSpan w:val="2"/>
            <w:tcBorders>
              <w:top w:val="single" w:sz="6" w:space="0" w:color="auto"/>
              <w:left w:val="double" w:sz="4" w:space="0" w:color="auto"/>
              <w:bottom w:val="single" w:sz="6" w:space="0" w:color="auto"/>
            </w:tcBorders>
          </w:tcPr>
          <w:p w:rsidR="00071A87" w:rsidRPr="00927B9F" w:rsidRDefault="00071A87" w:rsidP="00D01056">
            <w:pPr>
              <w:spacing w:after="200"/>
              <w:rPr>
                <w:b/>
                <w:sz w:val="22"/>
                <w:szCs w:val="22"/>
              </w:rPr>
            </w:pPr>
            <w:r w:rsidRPr="00927B9F">
              <w:rPr>
                <w:b/>
                <w:sz w:val="22"/>
                <w:szCs w:val="22"/>
              </w:rPr>
              <w:t>4.2 (a)</w:t>
            </w:r>
          </w:p>
        </w:tc>
        <w:tc>
          <w:tcPr>
            <w:tcW w:w="2977" w:type="dxa"/>
            <w:tcBorders>
              <w:top w:val="single" w:sz="6" w:space="0" w:color="auto"/>
              <w:bottom w:val="single" w:sz="6" w:space="0" w:color="auto"/>
              <w:right w:val="single" w:sz="6" w:space="0" w:color="auto"/>
            </w:tcBorders>
          </w:tcPr>
          <w:p w:rsidR="00071A87" w:rsidRPr="00927B9F" w:rsidRDefault="00071A87" w:rsidP="00D01056">
            <w:pPr>
              <w:pStyle w:val="Sub-ClauseText"/>
              <w:spacing w:before="0" w:after="220"/>
              <w:rPr>
                <w:spacing w:val="0"/>
              </w:rPr>
            </w:pPr>
            <w:r w:rsidRPr="00927B9F">
              <w:rPr>
                <w:spacing w:val="0"/>
              </w:rPr>
              <w:t>Incoterms</w:t>
            </w:r>
          </w:p>
          <w:p w:rsidR="00071A87" w:rsidRPr="00927B9F" w:rsidRDefault="00071A87" w:rsidP="00D01056">
            <w:pPr>
              <w:tabs>
                <w:tab w:val="right" w:pos="7164"/>
              </w:tabs>
              <w:spacing w:after="200"/>
              <w:rPr>
                <w:sz w:val="22"/>
                <w:szCs w:val="22"/>
              </w:rPr>
            </w:pPr>
          </w:p>
        </w:tc>
        <w:tc>
          <w:tcPr>
            <w:tcW w:w="5244" w:type="dxa"/>
            <w:gridSpan w:val="2"/>
            <w:tcBorders>
              <w:top w:val="single" w:sz="6" w:space="0" w:color="auto"/>
              <w:left w:val="single" w:sz="6" w:space="0" w:color="auto"/>
              <w:bottom w:val="single" w:sz="6" w:space="0" w:color="auto"/>
              <w:right w:val="double" w:sz="4" w:space="0" w:color="auto"/>
            </w:tcBorders>
          </w:tcPr>
          <w:p w:rsidR="00071A87" w:rsidRPr="00927B9F" w:rsidRDefault="00071A87" w:rsidP="00D01056">
            <w:pPr>
              <w:tabs>
                <w:tab w:val="right" w:pos="7164"/>
              </w:tabs>
              <w:spacing w:after="120"/>
              <w:rPr>
                <w:sz w:val="22"/>
                <w:szCs w:val="22"/>
              </w:rPr>
            </w:pPr>
            <w:r w:rsidRPr="00927B9F">
              <w:rPr>
                <w:sz w:val="22"/>
                <w:szCs w:val="22"/>
              </w:rPr>
              <w:t>The meaning of the trade terms shall be as prescribed by Incoterms.</w:t>
            </w:r>
          </w:p>
          <w:p w:rsidR="00071A87" w:rsidRPr="00927B9F" w:rsidRDefault="00071A87" w:rsidP="00D01056">
            <w:pPr>
              <w:tabs>
                <w:tab w:val="right" w:pos="7164"/>
              </w:tabs>
              <w:spacing w:after="200"/>
              <w:rPr>
                <w:sz w:val="22"/>
                <w:szCs w:val="22"/>
              </w:rPr>
            </w:pPr>
            <w:r w:rsidRPr="00927B9F">
              <w:rPr>
                <w:sz w:val="22"/>
                <w:szCs w:val="22"/>
              </w:rPr>
              <w:t>If the meaning of any trade term and the rights and obligations of the parties thereunder shall not be as prescribed by Incoterms, they shall be as prescribed by: Laws and Regulations of the Republic of Maldives</w:t>
            </w:r>
          </w:p>
        </w:tc>
      </w:tr>
      <w:tr w:rsidR="00071A87" w:rsidRPr="00927B9F" w:rsidTr="00071A87">
        <w:tc>
          <w:tcPr>
            <w:tcW w:w="1064" w:type="dxa"/>
            <w:gridSpan w:val="2"/>
            <w:tcBorders>
              <w:top w:val="nil"/>
              <w:left w:val="double" w:sz="4" w:space="0" w:color="auto"/>
            </w:tcBorders>
          </w:tcPr>
          <w:p w:rsidR="00071A87" w:rsidRPr="00927B9F" w:rsidRDefault="00071A87" w:rsidP="00D01056">
            <w:pPr>
              <w:spacing w:after="200"/>
              <w:rPr>
                <w:b/>
                <w:sz w:val="22"/>
                <w:szCs w:val="22"/>
              </w:rPr>
            </w:pPr>
            <w:r w:rsidRPr="00927B9F">
              <w:rPr>
                <w:b/>
                <w:sz w:val="22"/>
                <w:szCs w:val="22"/>
              </w:rPr>
              <w:t>4.2 (b)</w:t>
            </w:r>
          </w:p>
        </w:tc>
        <w:tc>
          <w:tcPr>
            <w:tcW w:w="2977" w:type="dxa"/>
            <w:tcBorders>
              <w:top w:val="nil"/>
              <w:bottom w:val="single" w:sz="6" w:space="0" w:color="auto"/>
              <w:right w:val="single" w:sz="6" w:space="0" w:color="auto"/>
            </w:tcBorders>
          </w:tcPr>
          <w:p w:rsidR="00071A87" w:rsidRPr="00927B9F" w:rsidRDefault="00071A87" w:rsidP="00D01056">
            <w:pPr>
              <w:tabs>
                <w:tab w:val="right" w:pos="7164"/>
              </w:tabs>
              <w:spacing w:after="200"/>
              <w:rPr>
                <w:sz w:val="22"/>
                <w:szCs w:val="22"/>
              </w:rPr>
            </w:pPr>
          </w:p>
        </w:tc>
        <w:tc>
          <w:tcPr>
            <w:tcW w:w="5244" w:type="dxa"/>
            <w:gridSpan w:val="2"/>
            <w:tcBorders>
              <w:top w:val="nil"/>
              <w:left w:val="single" w:sz="6" w:space="0" w:color="auto"/>
              <w:right w:val="double" w:sz="4" w:space="0" w:color="auto"/>
            </w:tcBorders>
          </w:tcPr>
          <w:p w:rsidR="00071A87" w:rsidRPr="00927B9F" w:rsidRDefault="00071A87" w:rsidP="00D01056">
            <w:pPr>
              <w:tabs>
                <w:tab w:val="right" w:pos="7164"/>
              </w:tabs>
              <w:spacing w:after="200"/>
              <w:rPr>
                <w:sz w:val="22"/>
                <w:szCs w:val="22"/>
              </w:rPr>
            </w:pPr>
            <w:r w:rsidRPr="00927B9F">
              <w:rPr>
                <w:sz w:val="22"/>
                <w:szCs w:val="22"/>
              </w:rPr>
              <w:t xml:space="preserve">The version edition of Incoterms shall </w:t>
            </w:r>
            <w:r w:rsidRPr="00032A90">
              <w:rPr>
                <w:sz w:val="22"/>
                <w:szCs w:val="22"/>
              </w:rPr>
              <w:t xml:space="preserve">be </w:t>
            </w:r>
            <w:r w:rsidRPr="00032A90">
              <w:rPr>
                <w:bCs/>
              </w:rPr>
              <w:t>2010</w:t>
            </w:r>
            <w:r w:rsidRPr="00032A90">
              <w:rPr>
                <w:sz w:val="22"/>
                <w:szCs w:val="22"/>
              </w:rPr>
              <w:t>.</w:t>
            </w:r>
          </w:p>
        </w:tc>
      </w:tr>
      <w:tr w:rsidR="00071A87" w:rsidRPr="00927B9F" w:rsidTr="00071A87">
        <w:tc>
          <w:tcPr>
            <w:tcW w:w="1064" w:type="dxa"/>
            <w:gridSpan w:val="2"/>
            <w:tcBorders>
              <w:left w:val="double" w:sz="4" w:space="0" w:color="auto"/>
            </w:tcBorders>
          </w:tcPr>
          <w:p w:rsidR="00071A87" w:rsidRPr="00927B9F" w:rsidRDefault="00071A87" w:rsidP="00D01056">
            <w:pPr>
              <w:spacing w:after="200"/>
              <w:rPr>
                <w:b/>
                <w:sz w:val="22"/>
                <w:szCs w:val="22"/>
              </w:rPr>
            </w:pPr>
            <w:r w:rsidRPr="00927B9F">
              <w:rPr>
                <w:b/>
                <w:sz w:val="22"/>
                <w:szCs w:val="22"/>
              </w:rPr>
              <w:t>5.1</w:t>
            </w:r>
          </w:p>
        </w:tc>
        <w:tc>
          <w:tcPr>
            <w:tcW w:w="2977" w:type="dxa"/>
            <w:tcBorders>
              <w:top w:val="single" w:sz="6" w:space="0" w:color="auto"/>
              <w:bottom w:val="single" w:sz="6" w:space="0" w:color="auto"/>
              <w:right w:val="single" w:sz="6" w:space="0" w:color="auto"/>
            </w:tcBorders>
          </w:tcPr>
          <w:p w:rsidR="00071A87" w:rsidRPr="00927B9F" w:rsidRDefault="00071A87" w:rsidP="00D01056">
            <w:pPr>
              <w:tabs>
                <w:tab w:val="right" w:pos="7164"/>
              </w:tabs>
              <w:spacing w:after="200"/>
              <w:rPr>
                <w:sz w:val="22"/>
                <w:szCs w:val="22"/>
              </w:rPr>
            </w:pPr>
            <w:r w:rsidRPr="00927B9F">
              <w:rPr>
                <w:sz w:val="22"/>
                <w:szCs w:val="22"/>
              </w:rPr>
              <w:t xml:space="preserve">The language shall be:  </w:t>
            </w:r>
          </w:p>
        </w:tc>
        <w:tc>
          <w:tcPr>
            <w:tcW w:w="5244" w:type="dxa"/>
            <w:gridSpan w:val="2"/>
            <w:tcBorders>
              <w:left w:val="single" w:sz="6" w:space="0" w:color="auto"/>
              <w:right w:val="double" w:sz="4" w:space="0" w:color="auto"/>
            </w:tcBorders>
          </w:tcPr>
          <w:p w:rsidR="00071A87" w:rsidRPr="00927B9F" w:rsidRDefault="00071A87" w:rsidP="00D01056">
            <w:pPr>
              <w:tabs>
                <w:tab w:val="right" w:pos="7164"/>
              </w:tabs>
              <w:spacing w:after="200"/>
              <w:rPr>
                <w:sz w:val="22"/>
                <w:szCs w:val="22"/>
              </w:rPr>
            </w:pPr>
            <w:r w:rsidRPr="00927B9F">
              <w:rPr>
                <w:i/>
                <w:iCs/>
                <w:sz w:val="22"/>
                <w:szCs w:val="22"/>
              </w:rPr>
              <w:t>English</w:t>
            </w:r>
          </w:p>
        </w:tc>
      </w:tr>
      <w:tr w:rsidR="00071A87" w:rsidRPr="00927B9F" w:rsidTr="00071A87">
        <w:tc>
          <w:tcPr>
            <w:tcW w:w="1064" w:type="dxa"/>
            <w:gridSpan w:val="2"/>
            <w:tcBorders>
              <w:left w:val="double" w:sz="4" w:space="0" w:color="auto"/>
              <w:bottom w:val="nil"/>
            </w:tcBorders>
          </w:tcPr>
          <w:p w:rsidR="00071A87" w:rsidRPr="00927B9F" w:rsidRDefault="00071A87" w:rsidP="00D01056">
            <w:pPr>
              <w:spacing w:after="200"/>
              <w:rPr>
                <w:b/>
                <w:sz w:val="22"/>
                <w:szCs w:val="22"/>
              </w:rPr>
            </w:pPr>
            <w:r w:rsidRPr="00927B9F">
              <w:rPr>
                <w:b/>
                <w:sz w:val="22"/>
                <w:szCs w:val="22"/>
              </w:rPr>
              <w:t>8.1</w:t>
            </w:r>
          </w:p>
        </w:tc>
        <w:tc>
          <w:tcPr>
            <w:tcW w:w="8221" w:type="dxa"/>
            <w:gridSpan w:val="3"/>
            <w:tcBorders>
              <w:top w:val="single" w:sz="6" w:space="0" w:color="auto"/>
              <w:bottom w:val="nil"/>
              <w:right w:val="double" w:sz="4" w:space="0" w:color="auto"/>
            </w:tcBorders>
          </w:tcPr>
          <w:p w:rsidR="00071A87" w:rsidRPr="00927B9F" w:rsidRDefault="00071A87" w:rsidP="00D01056">
            <w:pPr>
              <w:tabs>
                <w:tab w:val="right" w:pos="7164"/>
              </w:tabs>
              <w:spacing w:after="200"/>
              <w:rPr>
                <w:sz w:val="22"/>
                <w:szCs w:val="22"/>
              </w:rPr>
            </w:pPr>
            <w:r w:rsidRPr="00927B9F">
              <w:rPr>
                <w:sz w:val="22"/>
                <w:szCs w:val="22"/>
              </w:rPr>
              <w:t xml:space="preserve">For </w:t>
            </w:r>
            <w:r w:rsidRPr="00927B9F">
              <w:rPr>
                <w:b/>
                <w:sz w:val="22"/>
                <w:szCs w:val="22"/>
                <w:u w:val="single"/>
              </w:rPr>
              <w:t>notices</w:t>
            </w:r>
            <w:r w:rsidRPr="00927B9F">
              <w:rPr>
                <w:sz w:val="22"/>
                <w:szCs w:val="22"/>
              </w:rPr>
              <w:t>, the Procuring Entity’s address shall be:</w:t>
            </w:r>
          </w:p>
        </w:tc>
      </w:tr>
      <w:tr w:rsidR="00071A87" w:rsidRPr="00927B9F" w:rsidTr="00071A87">
        <w:tc>
          <w:tcPr>
            <w:tcW w:w="1064" w:type="dxa"/>
            <w:gridSpan w:val="2"/>
            <w:tcBorders>
              <w:top w:val="nil"/>
              <w:left w:val="double" w:sz="4" w:space="0" w:color="auto"/>
              <w:bottom w:val="nil"/>
            </w:tcBorders>
          </w:tcPr>
          <w:p w:rsidR="00071A87" w:rsidRPr="00927B9F" w:rsidRDefault="00071A87" w:rsidP="00071A87">
            <w:pPr>
              <w:rPr>
                <w:b/>
                <w:sz w:val="22"/>
                <w:szCs w:val="22"/>
              </w:rPr>
            </w:pPr>
          </w:p>
        </w:tc>
        <w:tc>
          <w:tcPr>
            <w:tcW w:w="2977" w:type="dxa"/>
            <w:tcBorders>
              <w:top w:val="nil"/>
              <w:bottom w:val="nil"/>
              <w:right w:val="single" w:sz="6" w:space="0" w:color="auto"/>
            </w:tcBorders>
          </w:tcPr>
          <w:p w:rsidR="00071A87" w:rsidRPr="00927B9F" w:rsidRDefault="00071A87" w:rsidP="00B43ED8">
            <w:pPr>
              <w:tabs>
                <w:tab w:val="right" w:pos="7164"/>
              </w:tabs>
              <w:spacing w:line="276" w:lineRule="auto"/>
              <w:rPr>
                <w:sz w:val="22"/>
                <w:szCs w:val="22"/>
              </w:rPr>
            </w:pPr>
            <w:r w:rsidRPr="00927B9F">
              <w:rPr>
                <w:sz w:val="22"/>
                <w:szCs w:val="22"/>
              </w:rPr>
              <w:t>Attention:</w:t>
            </w:r>
          </w:p>
        </w:tc>
        <w:tc>
          <w:tcPr>
            <w:tcW w:w="5244" w:type="dxa"/>
            <w:gridSpan w:val="2"/>
            <w:tcBorders>
              <w:top w:val="nil"/>
              <w:left w:val="single" w:sz="6" w:space="0" w:color="auto"/>
              <w:bottom w:val="nil"/>
              <w:right w:val="double" w:sz="4" w:space="0" w:color="auto"/>
            </w:tcBorders>
          </w:tcPr>
          <w:p w:rsidR="00071A87" w:rsidRPr="001B711D" w:rsidRDefault="00071A87" w:rsidP="00B43ED8">
            <w:pPr>
              <w:tabs>
                <w:tab w:val="right" w:pos="7164"/>
              </w:tabs>
              <w:spacing w:line="276" w:lineRule="auto"/>
              <w:rPr>
                <w:sz w:val="22"/>
                <w:szCs w:val="22"/>
                <w:highlight w:val="yellow"/>
              </w:rPr>
            </w:pPr>
            <w:r w:rsidRPr="00032A90">
              <w:rPr>
                <w:i/>
                <w:iCs/>
                <w:sz w:val="22"/>
                <w:szCs w:val="22"/>
              </w:rPr>
              <w:t>Ministry of Finance and Treasury</w:t>
            </w:r>
          </w:p>
        </w:tc>
      </w:tr>
      <w:tr w:rsidR="00071A87" w:rsidRPr="00927B9F" w:rsidTr="00071A87">
        <w:tc>
          <w:tcPr>
            <w:tcW w:w="1064" w:type="dxa"/>
            <w:gridSpan w:val="2"/>
            <w:tcBorders>
              <w:top w:val="nil"/>
              <w:left w:val="double" w:sz="4" w:space="0" w:color="auto"/>
              <w:bottom w:val="nil"/>
            </w:tcBorders>
          </w:tcPr>
          <w:p w:rsidR="00071A87" w:rsidRPr="00927B9F" w:rsidRDefault="00071A87" w:rsidP="00071A87">
            <w:pPr>
              <w:rPr>
                <w:b/>
                <w:sz w:val="22"/>
                <w:szCs w:val="22"/>
              </w:rPr>
            </w:pPr>
          </w:p>
        </w:tc>
        <w:tc>
          <w:tcPr>
            <w:tcW w:w="2977" w:type="dxa"/>
            <w:tcBorders>
              <w:top w:val="nil"/>
              <w:bottom w:val="nil"/>
              <w:right w:val="single" w:sz="6" w:space="0" w:color="auto"/>
            </w:tcBorders>
          </w:tcPr>
          <w:p w:rsidR="00071A87" w:rsidRPr="00927B9F" w:rsidRDefault="00071A87" w:rsidP="00B43ED8">
            <w:pPr>
              <w:tabs>
                <w:tab w:val="right" w:pos="7164"/>
              </w:tabs>
              <w:spacing w:line="276" w:lineRule="auto"/>
              <w:rPr>
                <w:sz w:val="22"/>
                <w:szCs w:val="22"/>
              </w:rPr>
            </w:pPr>
            <w:r w:rsidRPr="00927B9F">
              <w:rPr>
                <w:sz w:val="22"/>
                <w:szCs w:val="22"/>
              </w:rPr>
              <w:t>Street Address:</w:t>
            </w:r>
          </w:p>
        </w:tc>
        <w:tc>
          <w:tcPr>
            <w:tcW w:w="5244" w:type="dxa"/>
            <w:gridSpan w:val="2"/>
            <w:tcBorders>
              <w:top w:val="nil"/>
              <w:left w:val="single" w:sz="6" w:space="0" w:color="auto"/>
              <w:bottom w:val="nil"/>
              <w:right w:val="double" w:sz="4" w:space="0" w:color="auto"/>
            </w:tcBorders>
          </w:tcPr>
          <w:p w:rsidR="00071A87" w:rsidRPr="00927B9F" w:rsidRDefault="00071A87" w:rsidP="00B43ED8">
            <w:pPr>
              <w:tabs>
                <w:tab w:val="right" w:pos="7164"/>
              </w:tabs>
              <w:spacing w:line="276" w:lineRule="auto"/>
              <w:rPr>
                <w:sz w:val="22"/>
                <w:szCs w:val="22"/>
              </w:rPr>
            </w:pPr>
          </w:p>
        </w:tc>
      </w:tr>
      <w:tr w:rsidR="00071A87" w:rsidRPr="00927B9F" w:rsidTr="00071A87">
        <w:tc>
          <w:tcPr>
            <w:tcW w:w="1064" w:type="dxa"/>
            <w:gridSpan w:val="2"/>
            <w:tcBorders>
              <w:top w:val="nil"/>
              <w:left w:val="double" w:sz="4" w:space="0" w:color="auto"/>
              <w:bottom w:val="nil"/>
            </w:tcBorders>
          </w:tcPr>
          <w:p w:rsidR="00071A87" w:rsidRPr="00927B9F" w:rsidRDefault="00071A87" w:rsidP="00071A87">
            <w:pPr>
              <w:rPr>
                <w:b/>
                <w:sz w:val="22"/>
                <w:szCs w:val="22"/>
              </w:rPr>
            </w:pPr>
          </w:p>
        </w:tc>
        <w:tc>
          <w:tcPr>
            <w:tcW w:w="2977" w:type="dxa"/>
            <w:tcBorders>
              <w:top w:val="nil"/>
              <w:bottom w:val="nil"/>
              <w:right w:val="single" w:sz="6" w:space="0" w:color="auto"/>
            </w:tcBorders>
          </w:tcPr>
          <w:p w:rsidR="00071A87" w:rsidRPr="00927B9F" w:rsidRDefault="00071A87" w:rsidP="00B43ED8">
            <w:pPr>
              <w:tabs>
                <w:tab w:val="right" w:pos="7164"/>
              </w:tabs>
              <w:spacing w:line="276" w:lineRule="auto"/>
              <w:rPr>
                <w:sz w:val="22"/>
                <w:szCs w:val="22"/>
              </w:rPr>
            </w:pPr>
            <w:r w:rsidRPr="00927B9F">
              <w:rPr>
                <w:sz w:val="22"/>
                <w:szCs w:val="22"/>
              </w:rPr>
              <w:t>Floor/ Room number</w:t>
            </w:r>
            <w:r w:rsidRPr="00927B9F">
              <w:rPr>
                <w:i/>
                <w:iCs/>
                <w:sz w:val="22"/>
                <w:szCs w:val="22"/>
              </w:rPr>
              <w:t>:</w:t>
            </w:r>
          </w:p>
        </w:tc>
        <w:tc>
          <w:tcPr>
            <w:tcW w:w="5244" w:type="dxa"/>
            <w:gridSpan w:val="2"/>
            <w:tcBorders>
              <w:top w:val="nil"/>
              <w:left w:val="single" w:sz="6" w:space="0" w:color="auto"/>
              <w:bottom w:val="nil"/>
              <w:right w:val="double" w:sz="4" w:space="0" w:color="auto"/>
            </w:tcBorders>
          </w:tcPr>
          <w:p w:rsidR="00071A87" w:rsidRPr="00927B9F" w:rsidRDefault="00071A87" w:rsidP="00B43ED8">
            <w:pPr>
              <w:tabs>
                <w:tab w:val="right" w:pos="7164"/>
              </w:tabs>
              <w:spacing w:line="276" w:lineRule="auto"/>
              <w:rPr>
                <w:sz w:val="22"/>
                <w:szCs w:val="22"/>
              </w:rPr>
            </w:pPr>
          </w:p>
        </w:tc>
      </w:tr>
      <w:tr w:rsidR="00071A87" w:rsidRPr="00927B9F" w:rsidTr="00071A87">
        <w:tc>
          <w:tcPr>
            <w:tcW w:w="1064" w:type="dxa"/>
            <w:gridSpan w:val="2"/>
            <w:tcBorders>
              <w:top w:val="nil"/>
              <w:left w:val="double" w:sz="4" w:space="0" w:color="auto"/>
              <w:bottom w:val="nil"/>
            </w:tcBorders>
          </w:tcPr>
          <w:p w:rsidR="00071A87" w:rsidRPr="00927B9F" w:rsidRDefault="00071A87" w:rsidP="00071A87">
            <w:pPr>
              <w:rPr>
                <w:b/>
                <w:sz w:val="22"/>
                <w:szCs w:val="22"/>
              </w:rPr>
            </w:pPr>
          </w:p>
        </w:tc>
        <w:tc>
          <w:tcPr>
            <w:tcW w:w="2977" w:type="dxa"/>
            <w:tcBorders>
              <w:top w:val="nil"/>
              <w:bottom w:val="nil"/>
              <w:right w:val="single" w:sz="6" w:space="0" w:color="auto"/>
            </w:tcBorders>
          </w:tcPr>
          <w:p w:rsidR="00071A87" w:rsidRPr="00927B9F" w:rsidRDefault="00071A87" w:rsidP="00B43ED8">
            <w:pPr>
              <w:tabs>
                <w:tab w:val="right" w:pos="7164"/>
              </w:tabs>
              <w:spacing w:line="276" w:lineRule="auto"/>
              <w:rPr>
                <w:sz w:val="22"/>
                <w:szCs w:val="22"/>
              </w:rPr>
            </w:pPr>
            <w:r w:rsidRPr="00927B9F">
              <w:rPr>
                <w:sz w:val="22"/>
                <w:szCs w:val="22"/>
              </w:rPr>
              <w:t>City:</w:t>
            </w:r>
          </w:p>
        </w:tc>
        <w:tc>
          <w:tcPr>
            <w:tcW w:w="5244" w:type="dxa"/>
            <w:gridSpan w:val="2"/>
            <w:tcBorders>
              <w:top w:val="nil"/>
              <w:left w:val="single" w:sz="6" w:space="0" w:color="auto"/>
              <w:bottom w:val="nil"/>
              <w:right w:val="double" w:sz="4" w:space="0" w:color="auto"/>
            </w:tcBorders>
          </w:tcPr>
          <w:p w:rsidR="00071A87" w:rsidRPr="00927B9F" w:rsidRDefault="00071A87" w:rsidP="00B43ED8">
            <w:pPr>
              <w:tabs>
                <w:tab w:val="right" w:pos="7164"/>
              </w:tabs>
              <w:spacing w:line="276" w:lineRule="auto"/>
              <w:rPr>
                <w:sz w:val="22"/>
                <w:szCs w:val="22"/>
              </w:rPr>
            </w:pPr>
            <w:r w:rsidRPr="00927B9F">
              <w:rPr>
                <w:sz w:val="22"/>
                <w:szCs w:val="22"/>
              </w:rPr>
              <w:t>Male’</w:t>
            </w:r>
          </w:p>
        </w:tc>
      </w:tr>
      <w:tr w:rsidR="00071A87" w:rsidRPr="00927B9F" w:rsidTr="00071A87">
        <w:tc>
          <w:tcPr>
            <w:tcW w:w="1064" w:type="dxa"/>
            <w:gridSpan w:val="2"/>
            <w:tcBorders>
              <w:top w:val="nil"/>
              <w:left w:val="double" w:sz="4" w:space="0" w:color="auto"/>
              <w:bottom w:val="nil"/>
            </w:tcBorders>
          </w:tcPr>
          <w:p w:rsidR="00071A87" w:rsidRPr="00927B9F" w:rsidRDefault="00071A87" w:rsidP="00071A87">
            <w:pPr>
              <w:rPr>
                <w:b/>
                <w:sz w:val="22"/>
                <w:szCs w:val="22"/>
              </w:rPr>
            </w:pPr>
          </w:p>
        </w:tc>
        <w:tc>
          <w:tcPr>
            <w:tcW w:w="2977" w:type="dxa"/>
            <w:tcBorders>
              <w:top w:val="nil"/>
              <w:bottom w:val="nil"/>
              <w:right w:val="single" w:sz="6" w:space="0" w:color="auto"/>
            </w:tcBorders>
          </w:tcPr>
          <w:p w:rsidR="00071A87" w:rsidRPr="00927B9F" w:rsidRDefault="00071A87" w:rsidP="00B43ED8">
            <w:pPr>
              <w:tabs>
                <w:tab w:val="right" w:pos="7164"/>
              </w:tabs>
              <w:spacing w:line="276" w:lineRule="auto"/>
              <w:rPr>
                <w:sz w:val="22"/>
                <w:szCs w:val="22"/>
              </w:rPr>
            </w:pPr>
            <w:r w:rsidRPr="00927B9F">
              <w:rPr>
                <w:sz w:val="22"/>
                <w:szCs w:val="22"/>
              </w:rPr>
              <w:t>Post Code:</w:t>
            </w:r>
          </w:p>
        </w:tc>
        <w:tc>
          <w:tcPr>
            <w:tcW w:w="5244" w:type="dxa"/>
            <w:gridSpan w:val="2"/>
            <w:tcBorders>
              <w:top w:val="nil"/>
              <w:left w:val="single" w:sz="6" w:space="0" w:color="auto"/>
              <w:bottom w:val="nil"/>
              <w:right w:val="double" w:sz="4" w:space="0" w:color="auto"/>
            </w:tcBorders>
          </w:tcPr>
          <w:p w:rsidR="00071A87" w:rsidRPr="00927B9F" w:rsidRDefault="00071A87" w:rsidP="00B43ED8">
            <w:pPr>
              <w:tabs>
                <w:tab w:val="right" w:pos="7164"/>
              </w:tabs>
              <w:spacing w:line="276" w:lineRule="auto"/>
              <w:rPr>
                <w:i/>
                <w:iCs/>
                <w:sz w:val="22"/>
                <w:szCs w:val="22"/>
              </w:rPr>
            </w:pPr>
          </w:p>
        </w:tc>
      </w:tr>
      <w:tr w:rsidR="00071A87" w:rsidRPr="00927B9F" w:rsidTr="00071A87">
        <w:tc>
          <w:tcPr>
            <w:tcW w:w="1064" w:type="dxa"/>
            <w:gridSpan w:val="2"/>
            <w:tcBorders>
              <w:top w:val="nil"/>
              <w:left w:val="double" w:sz="4" w:space="0" w:color="auto"/>
              <w:bottom w:val="nil"/>
            </w:tcBorders>
          </w:tcPr>
          <w:p w:rsidR="00071A87" w:rsidRPr="00927B9F" w:rsidRDefault="00071A87" w:rsidP="00071A87">
            <w:pPr>
              <w:rPr>
                <w:b/>
                <w:sz w:val="22"/>
                <w:szCs w:val="22"/>
              </w:rPr>
            </w:pPr>
          </w:p>
        </w:tc>
        <w:tc>
          <w:tcPr>
            <w:tcW w:w="2977" w:type="dxa"/>
            <w:tcBorders>
              <w:top w:val="nil"/>
              <w:bottom w:val="nil"/>
              <w:right w:val="single" w:sz="6" w:space="0" w:color="auto"/>
            </w:tcBorders>
          </w:tcPr>
          <w:p w:rsidR="00071A87" w:rsidRPr="00927B9F" w:rsidRDefault="00071A87" w:rsidP="00B43ED8">
            <w:pPr>
              <w:tabs>
                <w:tab w:val="right" w:pos="7164"/>
              </w:tabs>
              <w:spacing w:line="276" w:lineRule="auto"/>
              <w:rPr>
                <w:sz w:val="22"/>
                <w:szCs w:val="22"/>
              </w:rPr>
            </w:pPr>
            <w:r w:rsidRPr="00927B9F">
              <w:rPr>
                <w:sz w:val="22"/>
                <w:szCs w:val="22"/>
              </w:rPr>
              <w:t>Country:</w:t>
            </w:r>
          </w:p>
        </w:tc>
        <w:tc>
          <w:tcPr>
            <w:tcW w:w="5244" w:type="dxa"/>
            <w:gridSpan w:val="2"/>
            <w:tcBorders>
              <w:top w:val="nil"/>
              <w:left w:val="single" w:sz="6" w:space="0" w:color="auto"/>
              <w:bottom w:val="nil"/>
              <w:right w:val="double" w:sz="4" w:space="0" w:color="auto"/>
            </w:tcBorders>
          </w:tcPr>
          <w:p w:rsidR="00071A87" w:rsidRPr="00927B9F" w:rsidRDefault="00071A87" w:rsidP="00B43ED8">
            <w:pPr>
              <w:tabs>
                <w:tab w:val="right" w:pos="7164"/>
              </w:tabs>
              <w:spacing w:line="276" w:lineRule="auto"/>
              <w:rPr>
                <w:i/>
                <w:iCs/>
                <w:sz w:val="22"/>
                <w:szCs w:val="22"/>
              </w:rPr>
            </w:pPr>
            <w:r w:rsidRPr="00927B9F">
              <w:rPr>
                <w:i/>
                <w:iCs/>
                <w:sz w:val="22"/>
                <w:szCs w:val="22"/>
              </w:rPr>
              <w:t>Maldives</w:t>
            </w:r>
          </w:p>
        </w:tc>
      </w:tr>
      <w:tr w:rsidR="00071A87" w:rsidTr="00071A87">
        <w:tc>
          <w:tcPr>
            <w:tcW w:w="1064" w:type="dxa"/>
            <w:gridSpan w:val="2"/>
            <w:tcBorders>
              <w:top w:val="nil"/>
              <w:left w:val="double" w:sz="4" w:space="0" w:color="auto"/>
              <w:bottom w:val="nil"/>
            </w:tcBorders>
          </w:tcPr>
          <w:p w:rsidR="00071A87" w:rsidRPr="00755860" w:rsidRDefault="00071A87" w:rsidP="00071A87">
            <w:pPr>
              <w:rPr>
                <w:b/>
                <w:sz w:val="22"/>
                <w:szCs w:val="22"/>
              </w:rPr>
            </w:pPr>
          </w:p>
        </w:tc>
        <w:tc>
          <w:tcPr>
            <w:tcW w:w="2977" w:type="dxa"/>
            <w:tcBorders>
              <w:top w:val="nil"/>
              <w:bottom w:val="nil"/>
              <w:right w:val="single" w:sz="6" w:space="0" w:color="auto"/>
            </w:tcBorders>
          </w:tcPr>
          <w:p w:rsidR="00071A87" w:rsidRPr="00755860" w:rsidRDefault="00071A87" w:rsidP="00B43ED8">
            <w:pPr>
              <w:tabs>
                <w:tab w:val="right" w:pos="7164"/>
              </w:tabs>
              <w:spacing w:line="276" w:lineRule="auto"/>
              <w:rPr>
                <w:sz w:val="22"/>
                <w:szCs w:val="22"/>
              </w:rPr>
            </w:pPr>
            <w:r w:rsidRPr="00755860">
              <w:rPr>
                <w:sz w:val="22"/>
                <w:szCs w:val="22"/>
              </w:rPr>
              <w:t>Telephone:</w:t>
            </w:r>
          </w:p>
        </w:tc>
        <w:tc>
          <w:tcPr>
            <w:tcW w:w="5244" w:type="dxa"/>
            <w:gridSpan w:val="2"/>
            <w:tcBorders>
              <w:top w:val="nil"/>
              <w:left w:val="single" w:sz="6" w:space="0" w:color="auto"/>
              <w:bottom w:val="nil"/>
              <w:right w:val="double" w:sz="4" w:space="0" w:color="auto"/>
            </w:tcBorders>
          </w:tcPr>
          <w:p w:rsidR="00071A87" w:rsidRPr="00755860" w:rsidRDefault="00071A87" w:rsidP="00B43ED8">
            <w:pPr>
              <w:tabs>
                <w:tab w:val="right" w:pos="7164"/>
              </w:tabs>
              <w:spacing w:line="276" w:lineRule="auto"/>
              <w:rPr>
                <w:i/>
                <w:iCs/>
                <w:sz w:val="22"/>
                <w:szCs w:val="22"/>
              </w:rPr>
            </w:pPr>
            <w:r>
              <w:rPr>
                <w:i/>
                <w:iCs/>
                <w:sz w:val="22"/>
                <w:szCs w:val="22"/>
              </w:rPr>
              <w:t>3349106</w:t>
            </w:r>
          </w:p>
        </w:tc>
      </w:tr>
      <w:tr w:rsidR="00071A87" w:rsidTr="00071A87">
        <w:tc>
          <w:tcPr>
            <w:tcW w:w="1064" w:type="dxa"/>
            <w:gridSpan w:val="2"/>
            <w:tcBorders>
              <w:top w:val="nil"/>
              <w:left w:val="double" w:sz="4" w:space="0" w:color="auto"/>
              <w:bottom w:val="nil"/>
            </w:tcBorders>
          </w:tcPr>
          <w:p w:rsidR="00071A87" w:rsidRPr="00755860" w:rsidRDefault="00071A87" w:rsidP="00071A87">
            <w:pPr>
              <w:rPr>
                <w:b/>
                <w:sz w:val="22"/>
                <w:szCs w:val="22"/>
              </w:rPr>
            </w:pPr>
          </w:p>
        </w:tc>
        <w:tc>
          <w:tcPr>
            <w:tcW w:w="2977" w:type="dxa"/>
            <w:tcBorders>
              <w:top w:val="nil"/>
              <w:bottom w:val="nil"/>
              <w:right w:val="single" w:sz="6" w:space="0" w:color="auto"/>
            </w:tcBorders>
          </w:tcPr>
          <w:p w:rsidR="00071A87" w:rsidRPr="00755860" w:rsidRDefault="00071A87" w:rsidP="00B43ED8">
            <w:pPr>
              <w:tabs>
                <w:tab w:val="right" w:pos="7164"/>
              </w:tabs>
              <w:spacing w:line="276" w:lineRule="auto"/>
              <w:rPr>
                <w:sz w:val="22"/>
                <w:szCs w:val="22"/>
              </w:rPr>
            </w:pPr>
            <w:r w:rsidRPr="00755860">
              <w:rPr>
                <w:sz w:val="22"/>
                <w:szCs w:val="22"/>
              </w:rPr>
              <w:t>Facsimile number:</w:t>
            </w:r>
          </w:p>
        </w:tc>
        <w:tc>
          <w:tcPr>
            <w:tcW w:w="5244" w:type="dxa"/>
            <w:gridSpan w:val="2"/>
            <w:tcBorders>
              <w:top w:val="nil"/>
              <w:left w:val="single" w:sz="6" w:space="0" w:color="auto"/>
              <w:bottom w:val="nil"/>
              <w:right w:val="double" w:sz="4" w:space="0" w:color="auto"/>
            </w:tcBorders>
          </w:tcPr>
          <w:p w:rsidR="00071A87" w:rsidRPr="00755860" w:rsidRDefault="00071A87" w:rsidP="00B43ED8">
            <w:pPr>
              <w:tabs>
                <w:tab w:val="right" w:pos="7164"/>
              </w:tabs>
              <w:spacing w:line="276" w:lineRule="auto"/>
              <w:rPr>
                <w:sz w:val="22"/>
                <w:szCs w:val="22"/>
              </w:rPr>
            </w:pPr>
          </w:p>
        </w:tc>
      </w:tr>
      <w:tr w:rsidR="00071A87" w:rsidTr="00071A87">
        <w:tc>
          <w:tcPr>
            <w:tcW w:w="1064" w:type="dxa"/>
            <w:gridSpan w:val="2"/>
            <w:tcBorders>
              <w:top w:val="nil"/>
              <w:left w:val="double" w:sz="4" w:space="0" w:color="auto"/>
            </w:tcBorders>
          </w:tcPr>
          <w:p w:rsidR="00071A87" w:rsidRPr="00755860" w:rsidRDefault="00071A87" w:rsidP="00071A87">
            <w:pPr>
              <w:rPr>
                <w:b/>
                <w:sz w:val="22"/>
                <w:szCs w:val="22"/>
              </w:rPr>
            </w:pPr>
          </w:p>
        </w:tc>
        <w:tc>
          <w:tcPr>
            <w:tcW w:w="2977" w:type="dxa"/>
            <w:tcBorders>
              <w:top w:val="nil"/>
              <w:bottom w:val="single" w:sz="6" w:space="0" w:color="auto"/>
              <w:right w:val="single" w:sz="6" w:space="0" w:color="auto"/>
            </w:tcBorders>
          </w:tcPr>
          <w:p w:rsidR="00071A87" w:rsidRPr="00755860" w:rsidRDefault="00071A87" w:rsidP="00B43ED8">
            <w:pPr>
              <w:tabs>
                <w:tab w:val="right" w:pos="7164"/>
              </w:tabs>
              <w:spacing w:line="276" w:lineRule="auto"/>
              <w:rPr>
                <w:sz w:val="22"/>
                <w:szCs w:val="22"/>
              </w:rPr>
            </w:pPr>
            <w:r w:rsidRPr="00755860">
              <w:rPr>
                <w:sz w:val="22"/>
                <w:szCs w:val="22"/>
              </w:rPr>
              <w:t>Electronic mail address</w:t>
            </w:r>
            <w:r w:rsidRPr="00755860">
              <w:rPr>
                <w:i/>
                <w:iCs/>
                <w:sz w:val="22"/>
                <w:szCs w:val="22"/>
              </w:rPr>
              <w:t>:</w:t>
            </w:r>
          </w:p>
        </w:tc>
        <w:tc>
          <w:tcPr>
            <w:tcW w:w="5244" w:type="dxa"/>
            <w:gridSpan w:val="2"/>
            <w:tcBorders>
              <w:top w:val="nil"/>
              <w:left w:val="single" w:sz="6" w:space="0" w:color="auto"/>
              <w:right w:val="double" w:sz="4" w:space="0" w:color="auto"/>
            </w:tcBorders>
          </w:tcPr>
          <w:p w:rsidR="00071A87" w:rsidRPr="00755860" w:rsidRDefault="00071A87" w:rsidP="00B43ED8">
            <w:pPr>
              <w:tabs>
                <w:tab w:val="right" w:pos="7164"/>
              </w:tabs>
              <w:spacing w:line="276" w:lineRule="auto"/>
              <w:rPr>
                <w:sz w:val="22"/>
                <w:szCs w:val="22"/>
              </w:rPr>
            </w:pPr>
            <w:r>
              <w:rPr>
                <w:sz w:val="22"/>
                <w:szCs w:val="22"/>
              </w:rPr>
              <w:t>tender@finance.gov.mv</w:t>
            </w:r>
          </w:p>
        </w:tc>
      </w:tr>
      <w:tr w:rsidR="00071A87" w:rsidTr="00071A87">
        <w:tc>
          <w:tcPr>
            <w:tcW w:w="1064" w:type="dxa"/>
            <w:gridSpan w:val="2"/>
            <w:tcBorders>
              <w:left w:val="double" w:sz="4" w:space="0" w:color="auto"/>
            </w:tcBorders>
          </w:tcPr>
          <w:p w:rsidR="00071A87" w:rsidRPr="00755860" w:rsidRDefault="00071A87" w:rsidP="00D01056">
            <w:pPr>
              <w:spacing w:after="200"/>
              <w:rPr>
                <w:b/>
                <w:sz w:val="22"/>
                <w:szCs w:val="22"/>
              </w:rPr>
            </w:pPr>
            <w:r w:rsidRPr="00755860">
              <w:rPr>
                <w:b/>
                <w:sz w:val="22"/>
                <w:szCs w:val="22"/>
              </w:rPr>
              <w:t>9.1</w:t>
            </w:r>
          </w:p>
        </w:tc>
        <w:tc>
          <w:tcPr>
            <w:tcW w:w="2977" w:type="dxa"/>
            <w:tcBorders>
              <w:top w:val="single" w:sz="6" w:space="0" w:color="auto"/>
              <w:bottom w:val="single" w:sz="6" w:space="0" w:color="auto"/>
              <w:right w:val="single" w:sz="6" w:space="0" w:color="auto"/>
            </w:tcBorders>
          </w:tcPr>
          <w:p w:rsidR="00071A87" w:rsidRPr="00755860" w:rsidRDefault="00071A87" w:rsidP="00D01056">
            <w:pPr>
              <w:tabs>
                <w:tab w:val="right" w:pos="7164"/>
              </w:tabs>
              <w:spacing w:after="200"/>
              <w:rPr>
                <w:sz w:val="22"/>
                <w:szCs w:val="22"/>
              </w:rPr>
            </w:pPr>
            <w:r w:rsidRPr="00755860">
              <w:rPr>
                <w:sz w:val="22"/>
                <w:szCs w:val="22"/>
              </w:rPr>
              <w:t>The governing law shall be</w:t>
            </w:r>
            <w:r w:rsidRPr="00755860">
              <w:rPr>
                <w:i/>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rsidR="00071A87" w:rsidRPr="00755860" w:rsidRDefault="00071A87" w:rsidP="00D01056">
            <w:pPr>
              <w:tabs>
                <w:tab w:val="right" w:pos="7164"/>
              </w:tabs>
              <w:spacing w:after="200"/>
              <w:rPr>
                <w:sz w:val="22"/>
                <w:szCs w:val="22"/>
              </w:rPr>
            </w:pPr>
            <w:r>
              <w:rPr>
                <w:sz w:val="22"/>
                <w:szCs w:val="22"/>
              </w:rPr>
              <w:t>T</w:t>
            </w:r>
            <w:r w:rsidRPr="00755860">
              <w:rPr>
                <w:sz w:val="22"/>
                <w:szCs w:val="22"/>
              </w:rPr>
              <w:t>he law of</w:t>
            </w:r>
            <w:r w:rsidRPr="00755860">
              <w:rPr>
                <w:iCs/>
                <w:sz w:val="22"/>
                <w:szCs w:val="22"/>
              </w:rPr>
              <w:t xml:space="preserve"> </w:t>
            </w:r>
            <w:r>
              <w:rPr>
                <w:iCs/>
                <w:sz w:val="22"/>
                <w:szCs w:val="22"/>
              </w:rPr>
              <w:t>t</w:t>
            </w:r>
            <w:r w:rsidRPr="00755860">
              <w:rPr>
                <w:iCs/>
                <w:sz w:val="22"/>
                <w:szCs w:val="22"/>
              </w:rPr>
              <w:t>he Republic of Maldives</w:t>
            </w:r>
            <w:r>
              <w:rPr>
                <w:iCs/>
                <w:sz w:val="22"/>
                <w:szCs w:val="22"/>
              </w:rPr>
              <w:t xml:space="preserve">. </w:t>
            </w:r>
          </w:p>
        </w:tc>
      </w:tr>
      <w:tr w:rsidR="00071A87" w:rsidTr="00B43ED8">
        <w:trPr>
          <w:trHeight w:val="1227"/>
        </w:trPr>
        <w:tc>
          <w:tcPr>
            <w:tcW w:w="1064" w:type="dxa"/>
            <w:gridSpan w:val="2"/>
            <w:tcBorders>
              <w:left w:val="double" w:sz="4" w:space="0" w:color="auto"/>
            </w:tcBorders>
          </w:tcPr>
          <w:p w:rsidR="00071A87" w:rsidRPr="00755860" w:rsidRDefault="00071A87" w:rsidP="00D01056">
            <w:pPr>
              <w:spacing w:after="200"/>
              <w:rPr>
                <w:b/>
                <w:sz w:val="22"/>
                <w:szCs w:val="22"/>
              </w:rPr>
            </w:pPr>
            <w:r w:rsidRPr="00755860">
              <w:rPr>
                <w:b/>
                <w:sz w:val="22"/>
                <w:szCs w:val="22"/>
              </w:rPr>
              <w:t>10.2</w:t>
            </w:r>
          </w:p>
        </w:tc>
        <w:tc>
          <w:tcPr>
            <w:tcW w:w="2977" w:type="dxa"/>
            <w:tcBorders>
              <w:top w:val="single" w:sz="6" w:space="0" w:color="auto"/>
              <w:bottom w:val="single" w:sz="6" w:space="0" w:color="auto"/>
              <w:right w:val="single" w:sz="6" w:space="0" w:color="auto"/>
            </w:tcBorders>
          </w:tcPr>
          <w:p w:rsidR="00071A87" w:rsidRPr="00032A90" w:rsidRDefault="00071A87" w:rsidP="00071A87">
            <w:pPr>
              <w:tabs>
                <w:tab w:val="right" w:pos="7164"/>
              </w:tabs>
              <w:rPr>
                <w:sz w:val="22"/>
                <w:szCs w:val="22"/>
              </w:rPr>
            </w:pPr>
            <w:r w:rsidRPr="00032A90">
              <w:rPr>
                <w:sz w:val="22"/>
                <w:szCs w:val="22"/>
              </w:rPr>
              <w:t>The rules of procedure for arbitration proceedings pursuant to GCC Clause 10.2 shall be:</w:t>
            </w:r>
            <w:r w:rsidRPr="00032A90">
              <w:rPr>
                <w:b/>
                <w:i/>
                <w:sz w:val="22"/>
                <w:szCs w:val="22"/>
              </w:rPr>
              <w:t xml:space="preserve"> </w:t>
            </w:r>
          </w:p>
        </w:tc>
        <w:tc>
          <w:tcPr>
            <w:tcW w:w="5244" w:type="dxa"/>
            <w:gridSpan w:val="2"/>
            <w:tcBorders>
              <w:left w:val="single" w:sz="6" w:space="0" w:color="auto"/>
              <w:right w:val="double" w:sz="4" w:space="0" w:color="auto"/>
            </w:tcBorders>
          </w:tcPr>
          <w:p w:rsidR="00071A87" w:rsidRPr="00032A90" w:rsidRDefault="00071A87" w:rsidP="00071A87">
            <w:pPr>
              <w:tabs>
                <w:tab w:val="right" w:pos="7164"/>
              </w:tabs>
              <w:rPr>
                <w:i/>
                <w:iCs/>
                <w:color w:val="FF0000"/>
                <w:sz w:val="22"/>
                <w:szCs w:val="22"/>
              </w:rPr>
            </w:pPr>
            <w:r w:rsidRPr="00032A90">
              <w:rPr>
                <w:iCs/>
                <w:sz w:val="22"/>
                <w:szCs w:val="22"/>
              </w:rPr>
              <w:t>Disputes shall be referred to adjudication or arbitration in accordance with the Arbitration Act of the Republic of Maldives</w:t>
            </w:r>
          </w:p>
        </w:tc>
      </w:tr>
      <w:tr w:rsidR="00071A87" w:rsidTr="00071A87">
        <w:tc>
          <w:tcPr>
            <w:tcW w:w="1064" w:type="dxa"/>
            <w:gridSpan w:val="2"/>
            <w:tcBorders>
              <w:left w:val="double" w:sz="4" w:space="0" w:color="auto"/>
            </w:tcBorders>
          </w:tcPr>
          <w:p w:rsidR="00071A87" w:rsidRPr="00755860" w:rsidRDefault="00071A87" w:rsidP="00D01056">
            <w:pPr>
              <w:spacing w:after="200"/>
              <w:rPr>
                <w:b/>
                <w:sz w:val="22"/>
                <w:szCs w:val="22"/>
              </w:rPr>
            </w:pPr>
            <w:r w:rsidRPr="00755860">
              <w:rPr>
                <w:b/>
                <w:sz w:val="22"/>
                <w:szCs w:val="22"/>
              </w:rPr>
              <w:lastRenderedPageBreak/>
              <w:t>13.1</w:t>
            </w:r>
          </w:p>
        </w:tc>
        <w:tc>
          <w:tcPr>
            <w:tcW w:w="2977" w:type="dxa"/>
            <w:tcBorders>
              <w:top w:val="single" w:sz="6" w:space="0" w:color="auto"/>
              <w:bottom w:val="single" w:sz="6" w:space="0" w:color="auto"/>
              <w:right w:val="single" w:sz="6" w:space="0" w:color="auto"/>
            </w:tcBorders>
          </w:tcPr>
          <w:p w:rsidR="00071A87" w:rsidRPr="00755860" w:rsidRDefault="00071A87" w:rsidP="00D01056">
            <w:pPr>
              <w:spacing w:after="200"/>
              <w:rPr>
                <w:sz w:val="22"/>
                <w:szCs w:val="22"/>
              </w:rPr>
            </w:pPr>
            <w:r w:rsidRPr="00755860">
              <w:rPr>
                <w:sz w:val="22"/>
                <w:szCs w:val="22"/>
              </w:rPr>
              <w:t xml:space="preserve">Details of Shipping and other </w:t>
            </w:r>
            <w:r>
              <w:rPr>
                <w:sz w:val="22"/>
                <w:szCs w:val="22"/>
              </w:rPr>
              <w:t>d</w:t>
            </w:r>
            <w:r w:rsidRPr="00755860">
              <w:rPr>
                <w:sz w:val="22"/>
                <w:szCs w:val="22"/>
              </w:rPr>
              <w:t>ocuments to be furnished</w:t>
            </w:r>
            <w:r>
              <w:rPr>
                <w:sz w:val="22"/>
                <w:szCs w:val="22"/>
              </w:rPr>
              <w:t xml:space="preserve"> </w:t>
            </w:r>
            <w:r w:rsidRPr="00755860">
              <w:rPr>
                <w:sz w:val="22"/>
                <w:szCs w:val="22"/>
              </w:rPr>
              <w:t>are:</w:t>
            </w:r>
          </w:p>
        </w:tc>
        <w:tc>
          <w:tcPr>
            <w:tcW w:w="5244" w:type="dxa"/>
            <w:gridSpan w:val="2"/>
            <w:tcBorders>
              <w:left w:val="single" w:sz="6" w:space="0" w:color="auto"/>
              <w:right w:val="double" w:sz="4" w:space="0" w:color="auto"/>
            </w:tcBorders>
          </w:tcPr>
          <w:p w:rsidR="00071A87" w:rsidRPr="008B7B50" w:rsidRDefault="00071A87" w:rsidP="00D01056">
            <w:pPr>
              <w:suppressAutoHyphens/>
              <w:spacing w:before="60" w:after="60"/>
              <w:rPr>
                <w:b/>
                <w:sz w:val="22"/>
                <w:szCs w:val="22"/>
                <w:highlight w:val="yellow"/>
              </w:rPr>
            </w:pPr>
            <w:r w:rsidRPr="008B7B50">
              <w:rPr>
                <w:b/>
                <w:sz w:val="22"/>
                <w:szCs w:val="22"/>
                <w:highlight w:val="yellow"/>
              </w:rPr>
              <w:t>For Goods supplied from abroad:</w:t>
            </w:r>
          </w:p>
          <w:p w:rsidR="00071A87" w:rsidRPr="008B7B50" w:rsidRDefault="00071A87" w:rsidP="00D01056">
            <w:pPr>
              <w:suppressAutoHyphens/>
              <w:spacing w:before="120" w:after="120"/>
              <w:rPr>
                <w:sz w:val="22"/>
                <w:szCs w:val="22"/>
                <w:highlight w:val="yellow"/>
              </w:rPr>
            </w:pPr>
            <w:r w:rsidRPr="008B7B50">
              <w:rPr>
                <w:sz w:val="22"/>
                <w:szCs w:val="22"/>
                <w:highlight w:val="yellow"/>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rsidR="00071A87" w:rsidRPr="008B7B50" w:rsidRDefault="00071A87" w:rsidP="00D01056">
            <w:pPr>
              <w:tabs>
                <w:tab w:val="left" w:pos="742"/>
              </w:tabs>
              <w:spacing w:before="120" w:after="120"/>
              <w:ind w:left="742" w:hanging="567"/>
              <w:jc w:val="both"/>
              <w:rPr>
                <w:sz w:val="22"/>
                <w:szCs w:val="22"/>
                <w:highlight w:val="yellow"/>
              </w:rPr>
            </w:pPr>
            <w:r w:rsidRPr="008B7B50">
              <w:rPr>
                <w:rFonts w:ascii="Arial" w:hAnsi="Arial" w:cs="Arial"/>
                <w:sz w:val="22"/>
                <w:szCs w:val="22"/>
                <w:highlight w:val="yellow"/>
              </w:rPr>
              <w:t>(i)</w:t>
            </w:r>
            <w:r w:rsidRPr="008B7B50">
              <w:rPr>
                <w:rFonts w:ascii="Arial" w:hAnsi="Arial" w:cs="Arial"/>
                <w:sz w:val="22"/>
                <w:szCs w:val="22"/>
                <w:highlight w:val="yellow"/>
              </w:rPr>
              <w:tab/>
            </w:r>
            <w:r w:rsidRPr="008B7B50">
              <w:rPr>
                <w:sz w:val="22"/>
                <w:szCs w:val="22"/>
                <w:highlight w:val="yellow"/>
              </w:rPr>
              <w:t>One originals and One copies of the Supplier’s invoice, showing the Procuring Entity as the consignee; the Contract number, Goods description, quantity, unit price, and total amount. Invoices must be signed in original;;</w:t>
            </w:r>
          </w:p>
          <w:p w:rsidR="00071A87" w:rsidRPr="008B7B50" w:rsidRDefault="00071A87" w:rsidP="00D01056">
            <w:pPr>
              <w:tabs>
                <w:tab w:val="left" w:pos="742"/>
              </w:tabs>
              <w:spacing w:before="120" w:after="120"/>
              <w:ind w:left="742" w:hanging="567"/>
              <w:jc w:val="both"/>
              <w:rPr>
                <w:sz w:val="22"/>
                <w:szCs w:val="22"/>
                <w:highlight w:val="yellow"/>
              </w:rPr>
            </w:pPr>
            <w:r w:rsidRPr="008B7B50">
              <w:rPr>
                <w:sz w:val="22"/>
                <w:szCs w:val="22"/>
                <w:highlight w:val="yellow"/>
              </w:rPr>
              <w:t>(ii)</w:t>
            </w:r>
            <w:r w:rsidRPr="008B7B50">
              <w:rPr>
                <w:sz w:val="22"/>
                <w:szCs w:val="22"/>
                <w:highlight w:val="yellow"/>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rsidR="00071A87" w:rsidRPr="008B7B50" w:rsidRDefault="00071A87" w:rsidP="00D01056">
            <w:pPr>
              <w:tabs>
                <w:tab w:val="left" w:pos="742"/>
              </w:tabs>
              <w:spacing w:before="120" w:after="120"/>
              <w:ind w:left="742" w:hanging="567"/>
              <w:jc w:val="both"/>
              <w:rPr>
                <w:sz w:val="22"/>
                <w:szCs w:val="22"/>
                <w:highlight w:val="yellow"/>
              </w:rPr>
            </w:pPr>
            <w:r w:rsidRPr="008B7B50">
              <w:rPr>
                <w:sz w:val="22"/>
                <w:szCs w:val="22"/>
                <w:highlight w:val="yellow"/>
              </w:rPr>
              <w:t>(iii)</w:t>
            </w:r>
            <w:r w:rsidRPr="008B7B50">
              <w:rPr>
                <w:sz w:val="22"/>
                <w:szCs w:val="22"/>
                <w:highlight w:val="yellow"/>
              </w:rPr>
              <w:tab/>
              <w:t>two copies of the packing list identifying contents of each package;</w:t>
            </w:r>
          </w:p>
          <w:p w:rsidR="00071A87" w:rsidRPr="008B7B50" w:rsidRDefault="00071A87" w:rsidP="00D01056">
            <w:pPr>
              <w:tabs>
                <w:tab w:val="left" w:pos="742"/>
              </w:tabs>
              <w:spacing w:before="120" w:after="120"/>
              <w:ind w:left="742" w:hanging="567"/>
              <w:jc w:val="both"/>
              <w:rPr>
                <w:sz w:val="22"/>
                <w:szCs w:val="22"/>
                <w:highlight w:val="yellow"/>
              </w:rPr>
            </w:pPr>
            <w:r w:rsidRPr="008B7B50">
              <w:rPr>
                <w:sz w:val="22"/>
                <w:szCs w:val="22"/>
                <w:highlight w:val="yellow"/>
              </w:rPr>
              <w:t>(iv)</w:t>
            </w:r>
            <w:r w:rsidRPr="008B7B50">
              <w:rPr>
                <w:sz w:val="22"/>
                <w:szCs w:val="22"/>
                <w:highlight w:val="yellow"/>
              </w:rPr>
              <w:tab/>
              <w:t>copy of the Insurance Certificate, showing the Procuring Entity as the beneficiary;</w:t>
            </w:r>
          </w:p>
          <w:p w:rsidR="00071A87" w:rsidRPr="008B7B50" w:rsidRDefault="00071A87" w:rsidP="00D01056">
            <w:pPr>
              <w:tabs>
                <w:tab w:val="left" w:pos="742"/>
              </w:tabs>
              <w:spacing w:before="120" w:after="120"/>
              <w:ind w:left="742" w:hanging="567"/>
              <w:jc w:val="both"/>
              <w:rPr>
                <w:sz w:val="22"/>
                <w:szCs w:val="22"/>
                <w:highlight w:val="yellow"/>
              </w:rPr>
            </w:pPr>
            <w:r w:rsidRPr="008B7B50">
              <w:rPr>
                <w:sz w:val="22"/>
                <w:szCs w:val="22"/>
                <w:highlight w:val="yellow"/>
              </w:rPr>
              <w:t>(v)</w:t>
            </w:r>
            <w:r w:rsidRPr="008B7B50">
              <w:rPr>
                <w:sz w:val="22"/>
                <w:szCs w:val="22"/>
                <w:highlight w:val="yellow"/>
              </w:rPr>
              <w:tab/>
              <w:t>one original of the manufacturer’s or Supplier’s Warranty Certificate covering all items supplied;</w:t>
            </w:r>
          </w:p>
          <w:p w:rsidR="00071A87" w:rsidRPr="008B7B50" w:rsidRDefault="00071A87" w:rsidP="00D01056">
            <w:pPr>
              <w:tabs>
                <w:tab w:val="left" w:pos="742"/>
              </w:tabs>
              <w:spacing w:before="120" w:after="120"/>
              <w:ind w:left="742" w:hanging="567"/>
              <w:jc w:val="both"/>
              <w:rPr>
                <w:sz w:val="22"/>
                <w:szCs w:val="22"/>
                <w:highlight w:val="yellow"/>
              </w:rPr>
            </w:pPr>
            <w:r w:rsidRPr="008B7B50">
              <w:rPr>
                <w:sz w:val="22"/>
                <w:szCs w:val="22"/>
                <w:highlight w:val="yellow"/>
              </w:rPr>
              <w:t>(vi)</w:t>
            </w:r>
            <w:r w:rsidRPr="008B7B50">
              <w:rPr>
                <w:sz w:val="22"/>
                <w:szCs w:val="22"/>
                <w:highlight w:val="yellow"/>
              </w:rPr>
              <w:tab/>
              <w:t>one original of the Supplier’s Certificate of Origin covering all items supplied;</w:t>
            </w:r>
          </w:p>
          <w:p w:rsidR="00071A87" w:rsidRPr="008B7B50" w:rsidRDefault="00071A87" w:rsidP="00D01056">
            <w:pPr>
              <w:tabs>
                <w:tab w:val="left" w:pos="742"/>
              </w:tabs>
              <w:spacing w:before="120" w:after="120"/>
              <w:ind w:left="742" w:hanging="567"/>
              <w:jc w:val="both"/>
              <w:rPr>
                <w:sz w:val="22"/>
                <w:szCs w:val="22"/>
                <w:highlight w:val="yellow"/>
              </w:rPr>
            </w:pPr>
            <w:r w:rsidRPr="008B7B50">
              <w:rPr>
                <w:spacing w:val="-2"/>
                <w:sz w:val="22"/>
                <w:szCs w:val="22"/>
                <w:highlight w:val="yellow"/>
              </w:rPr>
              <w:t>(vii)</w:t>
            </w:r>
            <w:r w:rsidRPr="008B7B50">
              <w:rPr>
                <w:spacing w:val="-2"/>
                <w:sz w:val="22"/>
                <w:szCs w:val="22"/>
                <w:highlight w:val="yellow"/>
              </w:rPr>
              <w:tab/>
              <w:t>original copy of the Certificate of Inspection furnished to Supplier by the nominated inspection agency and six copies;</w:t>
            </w:r>
            <w:r w:rsidRPr="008B7B50">
              <w:rPr>
                <w:sz w:val="22"/>
                <w:szCs w:val="22"/>
                <w:highlight w:val="yellow"/>
              </w:rPr>
              <w:t xml:space="preserve"> </w:t>
            </w:r>
          </w:p>
          <w:p w:rsidR="00071A87" w:rsidRPr="00927B9F" w:rsidRDefault="00071A87" w:rsidP="00D01056">
            <w:pPr>
              <w:tabs>
                <w:tab w:val="left" w:pos="742"/>
              </w:tabs>
              <w:spacing w:before="120" w:after="120"/>
              <w:ind w:left="742" w:hanging="567"/>
              <w:rPr>
                <w:i/>
                <w:sz w:val="22"/>
                <w:szCs w:val="22"/>
              </w:rPr>
            </w:pPr>
            <w:r w:rsidRPr="008B7B50">
              <w:rPr>
                <w:sz w:val="22"/>
                <w:szCs w:val="22"/>
                <w:highlight w:val="yellow"/>
              </w:rPr>
              <w:t>(viii)</w:t>
            </w:r>
            <w:r w:rsidRPr="008B7B50">
              <w:rPr>
                <w:sz w:val="22"/>
                <w:szCs w:val="22"/>
                <w:highlight w:val="yellow"/>
              </w:rPr>
              <w:tab/>
            </w:r>
            <w:r w:rsidRPr="008B7B50">
              <w:rPr>
                <w:i/>
                <w:sz w:val="22"/>
                <w:szCs w:val="22"/>
                <w:highlight w:val="yellow"/>
              </w:rPr>
              <w:t>[any other procurement-specific documents required for delivery/payment purposes]</w:t>
            </w:r>
            <w:r w:rsidRPr="008B7B50">
              <w:rPr>
                <w:spacing w:val="-2"/>
                <w:sz w:val="22"/>
                <w:szCs w:val="22"/>
                <w:highlight w:val="yellow"/>
              </w:rPr>
              <w:t>.</w:t>
            </w:r>
          </w:p>
          <w:p w:rsidR="00071A87" w:rsidRPr="00927B9F" w:rsidRDefault="00071A87" w:rsidP="00D01056">
            <w:pPr>
              <w:suppressAutoHyphens/>
              <w:spacing w:before="60" w:after="60"/>
              <w:rPr>
                <w:b/>
                <w:sz w:val="22"/>
                <w:szCs w:val="22"/>
              </w:rPr>
            </w:pPr>
            <w:r w:rsidRPr="00927B9F">
              <w:rPr>
                <w:b/>
                <w:sz w:val="22"/>
                <w:szCs w:val="22"/>
              </w:rPr>
              <w:t>For Goods from within the Maldives:</w:t>
            </w:r>
          </w:p>
          <w:p w:rsidR="00071A87" w:rsidRPr="006D3DCC" w:rsidRDefault="00071A87" w:rsidP="00D01056">
            <w:pPr>
              <w:suppressAutoHyphens/>
              <w:spacing w:before="120" w:after="120"/>
              <w:rPr>
                <w:sz w:val="22"/>
                <w:szCs w:val="22"/>
              </w:rPr>
            </w:pPr>
            <w:r w:rsidRPr="00927B9F">
              <w:rPr>
                <w:sz w:val="22"/>
                <w:szCs w:val="22"/>
              </w:rPr>
              <w:t>Upon or before delivery of the Goods, the Supplier shall notify the Procuring Entity in writing</w:t>
            </w:r>
            <w:r w:rsidRPr="006D3DCC">
              <w:rPr>
                <w:sz w:val="22"/>
                <w:szCs w:val="22"/>
              </w:rPr>
              <w:t xml:space="preserve"> and deliver the </w:t>
            </w:r>
            <w:r w:rsidRPr="006D3DCC">
              <w:rPr>
                <w:sz w:val="22"/>
                <w:szCs w:val="22"/>
              </w:rPr>
              <w:lastRenderedPageBreak/>
              <w:t>following documents to the Procuring Entity:</w:t>
            </w:r>
          </w:p>
          <w:p w:rsidR="00071A87" w:rsidRPr="005E5078" w:rsidRDefault="00071A87" w:rsidP="00D01056">
            <w:pPr>
              <w:tabs>
                <w:tab w:val="left" w:pos="742"/>
              </w:tabs>
              <w:spacing w:before="120" w:after="120"/>
              <w:ind w:left="742" w:hanging="567"/>
              <w:jc w:val="both"/>
              <w:rPr>
                <w:sz w:val="22"/>
                <w:szCs w:val="22"/>
              </w:rPr>
            </w:pPr>
            <w:r w:rsidRPr="006D3DCC">
              <w:rPr>
                <w:rFonts w:ascii="Arial" w:hAnsi="Arial" w:cs="Arial"/>
                <w:sz w:val="22"/>
                <w:szCs w:val="22"/>
              </w:rPr>
              <w:t>(i)</w:t>
            </w:r>
            <w:r w:rsidRPr="006D3DCC">
              <w:rPr>
                <w:rFonts w:ascii="Arial" w:hAnsi="Arial" w:cs="Arial"/>
                <w:sz w:val="22"/>
                <w:szCs w:val="22"/>
              </w:rPr>
              <w:tab/>
            </w:r>
            <w:r w:rsidRPr="005E5078">
              <w:rPr>
                <w:sz w:val="22"/>
                <w:szCs w:val="22"/>
              </w:rPr>
              <w:t xml:space="preserve">two originals and two copies of the Supplier’s invoice, showing </w:t>
            </w:r>
            <w:r>
              <w:rPr>
                <w:sz w:val="22"/>
                <w:szCs w:val="22"/>
              </w:rPr>
              <w:t xml:space="preserve">the </w:t>
            </w:r>
            <w:r w:rsidRPr="005E5078">
              <w:rPr>
                <w:sz w:val="22"/>
                <w:szCs w:val="22"/>
              </w:rPr>
              <w:t>Procuring Entity, the Contract number, Goods’ description, quantity, unit price, and total amount. Invoices must be signed in original;</w:t>
            </w:r>
          </w:p>
          <w:p w:rsidR="00071A87" w:rsidRPr="005E5078" w:rsidRDefault="00071A87" w:rsidP="00D01056">
            <w:pPr>
              <w:tabs>
                <w:tab w:val="left" w:pos="742"/>
              </w:tabs>
              <w:spacing w:before="120" w:after="120"/>
              <w:ind w:left="742" w:hanging="567"/>
              <w:jc w:val="both"/>
              <w:rPr>
                <w:sz w:val="22"/>
                <w:szCs w:val="22"/>
              </w:rPr>
            </w:pPr>
            <w:r w:rsidRPr="005E5078">
              <w:rPr>
                <w:sz w:val="22"/>
                <w:szCs w:val="22"/>
              </w:rPr>
              <w:t>(ii)</w:t>
            </w:r>
            <w:r w:rsidRPr="005E5078">
              <w:rPr>
                <w:sz w:val="22"/>
                <w:szCs w:val="22"/>
              </w:rPr>
              <w:tab/>
              <w:t xml:space="preserve">two copies of delivery note, road consignment note, truck or air waybill, or multimodal transport document showing Procuring Entity as </w:t>
            </w:r>
            <w:r>
              <w:rPr>
                <w:sz w:val="22"/>
                <w:szCs w:val="22"/>
              </w:rPr>
              <w:t>the consignee</w:t>
            </w:r>
            <w:r w:rsidRPr="005E5078">
              <w:rPr>
                <w:sz w:val="22"/>
                <w:szCs w:val="22"/>
              </w:rPr>
              <w:t xml:space="preserve"> and delivery through to final destination as stated in the Contract;</w:t>
            </w:r>
          </w:p>
          <w:p w:rsidR="00071A87" w:rsidRPr="005E5078" w:rsidRDefault="00071A87" w:rsidP="00D01056">
            <w:pPr>
              <w:tabs>
                <w:tab w:val="left" w:pos="742"/>
              </w:tabs>
              <w:spacing w:before="120" w:after="120"/>
              <w:ind w:left="742" w:hanging="567"/>
              <w:jc w:val="both"/>
              <w:rPr>
                <w:sz w:val="22"/>
                <w:szCs w:val="22"/>
              </w:rPr>
            </w:pPr>
            <w:r w:rsidRPr="005E5078">
              <w:rPr>
                <w:sz w:val="22"/>
                <w:szCs w:val="22"/>
              </w:rPr>
              <w:t>(iii)</w:t>
            </w:r>
            <w:r w:rsidRPr="005E5078">
              <w:rPr>
                <w:sz w:val="22"/>
                <w:szCs w:val="22"/>
              </w:rPr>
              <w:tab/>
              <w:t>copy of the Insurance Certificate, showing the Procuring Entity as the beneficiary;</w:t>
            </w:r>
          </w:p>
          <w:p w:rsidR="00071A87" w:rsidRPr="005E5078" w:rsidRDefault="00071A87" w:rsidP="00D01056">
            <w:pPr>
              <w:tabs>
                <w:tab w:val="left" w:pos="742"/>
              </w:tabs>
              <w:spacing w:before="120" w:after="120"/>
              <w:ind w:left="742" w:hanging="567"/>
              <w:jc w:val="both"/>
              <w:rPr>
                <w:sz w:val="22"/>
                <w:szCs w:val="22"/>
              </w:rPr>
            </w:pPr>
            <w:r w:rsidRPr="005E5078">
              <w:rPr>
                <w:sz w:val="22"/>
                <w:szCs w:val="22"/>
              </w:rPr>
              <w:t>(iv)</w:t>
            </w:r>
            <w:r w:rsidRPr="005E5078">
              <w:rPr>
                <w:sz w:val="22"/>
                <w:szCs w:val="22"/>
              </w:rPr>
              <w:tab/>
              <w:t>four copies of the packing list identifying contents of each package;</w:t>
            </w:r>
          </w:p>
          <w:p w:rsidR="00071A87" w:rsidRPr="005E5078" w:rsidRDefault="00071A87" w:rsidP="00D01056">
            <w:pPr>
              <w:tabs>
                <w:tab w:val="left" w:pos="742"/>
              </w:tabs>
              <w:spacing w:before="120" w:after="120"/>
              <w:ind w:left="742" w:hanging="567"/>
              <w:jc w:val="both"/>
              <w:rPr>
                <w:sz w:val="22"/>
                <w:szCs w:val="22"/>
              </w:rPr>
            </w:pPr>
            <w:r w:rsidRPr="005E5078">
              <w:rPr>
                <w:sz w:val="22"/>
                <w:szCs w:val="22"/>
              </w:rPr>
              <w:t>(v)</w:t>
            </w:r>
            <w:r w:rsidRPr="005E5078">
              <w:rPr>
                <w:sz w:val="22"/>
                <w:szCs w:val="22"/>
              </w:rPr>
              <w:tab/>
              <w:t>one original of the manufacturer’s or Supplier’s Warranty certificate covering all items supplied;</w:t>
            </w:r>
          </w:p>
          <w:p w:rsidR="00071A87" w:rsidRPr="005E5078" w:rsidRDefault="00071A87" w:rsidP="00D01056">
            <w:pPr>
              <w:tabs>
                <w:tab w:val="left" w:pos="742"/>
              </w:tabs>
              <w:spacing w:before="120" w:after="120"/>
              <w:ind w:left="742" w:hanging="567"/>
              <w:jc w:val="both"/>
              <w:rPr>
                <w:sz w:val="22"/>
                <w:szCs w:val="22"/>
              </w:rPr>
            </w:pPr>
            <w:r w:rsidRPr="005E5078">
              <w:rPr>
                <w:sz w:val="22"/>
                <w:szCs w:val="22"/>
              </w:rPr>
              <w:t>(vi)</w:t>
            </w:r>
            <w:r w:rsidRPr="005E5078">
              <w:rPr>
                <w:sz w:val="22"/>
                <w:szCs w:val="22"/>
              </w:rPr>
              <w:tab/>
              <w:t>one original of the Supplier’s Certificate of  Origin covering all items supplied;</w:t>
            </w:r>
          </w:p>
          <w:p w:rsidR="00071A87" w:rsidRPr="005E5078" w:rsidRDefault="00071A87" w:rsidP="00D01056">
            <w:pPr>
              <w:tabs>
                <w:tab w:val="left" w:pos="742"/>
                <w:tab w:val="left" w:pos="1242"/>
              </w:tabs>
              <w:suppressAutoHyphens/>
              <w:spacing w:before="120" w:after="120"/>
              <w:ind w:left="742" w:hanging="567"/>
              <w:jc w:val="both"/>
              <w:rPr>
                <w:sz w:val="22"/>
                <w:szCs w:val="22"/>
              </w:rPr>
            </w:pPr>
            <w:r w:rsidRPr="005E5078">
              <w:rPr>
                <w:sz w:val="22"/>
                <w:szCs w:val="22"/>
              </w:rPr>
              <w:t>(vii)</w:t>
            </w:r>
            <w:r w:rsidRPr="005E5078">
              <w:rPr>
                <w:sz w:val="22"/>
                <w:szCs w:val="22"/>
              </w:rPr>
              <w:tab/>
              <w:t>original copy of the Certificate of Inspection furnished to Supplier by the nominated inspection agency and six copies (where inspection is required)</w:t>
            </w:r>
            <w:r>
              <w:rPr>
                <w:sz w:val="22"/>
                <w:szCs w:val="22"/>
              </w:rPr>
              <w:t>;</w:t>
            </w:r>
          </w:p>
          <w:p w:rsidR="00071A87" w:rsidRPr="00755860" w:rsidRDefault="00071A87" w:rsidP="00D01056">
            <w:pPr>
              <w:spacing w:after="200"/>
              <w:rPr>
                <w:sz w:val="22"/>
                <w:szCs w:val="22"/>
              </w:rPr>
            </w:pPr>
            <w:r w:rsidRPr="00755860">
              <w:rPr>
                <w:sz w:val="22"/>
                <w:szCs w:val="22"/>
              </w:rPr>
              <w:t>The above documents shall be received by the Procuring Entity before arrival of the Goods and, if not received, the Supplier will be responsible for any consequent expenses</w:t>
            </w:r>
            <w:r>
              <w:rPr>
                <w:sz w:val="22"/>
                <w:szCs w:val="22"/>
              </w:rPr>
              <w:t>.</w:t>
            </w:r>
          </w:p>
        </w:tc>
      </w:tr>
      <w:tr w:rsidR="00071A87" w:rsidTr="00071A87">
        <w:tc>
          <w:tcPr>
            <w:tcW w:w="1064" w:type="dxa"/>
            <w:gridSpan w:val="2"/>
            <w:tcBorders>
              <w:left w:val="double" w:sz="4" w:space="0" w:color="auto"/>
            </w:tcBorders>
          </w:tcPr>
          <w:p w:rsidR="00071A87" w:rsidRPr="00755860" w:rsidRDefault="00071A87" w:rsidP="00D01056">
            <w:pPr>
              <w:spacing w:after="200"/>
              <w:rPr>
                <w:b/>
                <w:sz w:val="22"/>
                <w:szCs w:val="22"/>
              </w:rPr>
            </w:pPr>
            <w:r>
              <w:rPr>
                <w:b/>
                <w:sz w:val="22"/>
                <w:szCs w:val="22"/>
              </w:rPr>
              <w:lastRenderedPageBreak/>
              <w:t>15.1</w:t>
            </w:r>
          </w:p>
        </w:tc>
        <w:tc>
          <w:tcPr>
            <w:tcW w:w="2977" w:type="dxa"/>
            <w:tcBorders>
              <w:top w:val="single" w:sz="6" w:space="0" w:color="auto"/>
              <w:bottom w:val="single" w:sz="6" w:space="0" w:color="auto"/>
              <w:right w:val="single" w:sz="6" w:space="0" w:color="auto"/>
            </w:tcBorders>
          </w:tcPr>
          <w:p w:rsidR="00071A87" w:rsidRPr="00755860" w:rsidRDefault="00071A87" w:rsidP="00D01056">
            <w:pPr>
              <w:tabs>
                <w:tab w:val="right" w:pos="7164"/>
              </w:tabs>
              <w:spacing w:after="200"/>
              <w:rPr>
                <w:sz w:val="22"/>
                <w:szCs w:val="22"/>
              </w:rPr>
            </w:pPr>
            <w:r w:rsidRPr="00755860">
              <w:rPr>
                <w:sz w:val="22"/>
                <w:szCs w:val="22"/>
              </w:rPr>
              <w:t>Contract Price</w:t>
            </w:r>
          </w:p>
        </w:tc>
        <w:tc>
          <w:tcPr>
            <w:tcW w:w="5244" w:type="dxa"/>
            <w:gridSpan w:val="2"/>
            <w:tcBorders>
              <w:left w:val="single" w:sz="6" w:space="0" w:color="auto"/>
              <w:right w:val="double" w:sz="4" w:space="0" w:color="auto"/>
            </w:tcBorders>
          </w:tcPr>
          <w:p w:rsidR="00071A87" w:rsidRPr="00755860" w:rsidRDefault="00071A87" w:rsidP="00D01056">
            <w:pPr>
              <w:tabs>
                <w:tab w:val="right" w:pos="7164"/>
              </w:tabs>
              <w:spacing w:after="200"/>
              <w:rPr>
                <w:sz w:val="22"/>
                <w:szCs w:val="22"/>
              </w:rPr>
            </w:pPr>
            <w:r w:rsidRPr="00755860">
              <w:rPr>
                <w:sz w:val="22"/>
                <w:szCs w:val="22"/>
              </w:rPr>
              <w:t xml:space="preserve">The prices charged for the Goods supplied and the related Services performed </w:t>
            </w:r>
            <w:r w:rsidRPr="00E66800">
              <w:rPr>
                <w:iCs/>
                <w:sz w:val="22"/>
                <w:szCs w:val="22"/>
              </w:rPr>
              <w:t>shall not</w:t>
            </w:r>
            <w:r w:rsidRPr="00755860">
              <w:rPr>
                <w:sz w:val="22"/>
                <w:szCs w:val="22"/>
              </w:rPr>
              <w:t xml:space="preserve"> be adjustable.</w:t>
            </w:r>
          </w:p>
        </w:tc>
      </w:tr>
      <w:tr w:rsidR="00071A87" w:rsidTr="00071A87">
        <w:tc>
          <w:tcPr>
            <w:tcW w:w="1064" w:type="dxa"/>
            <w:gridSpan w:val="2"/>
            <w:tcBorders>
              <w:left w:val="double" w:sz="4" w:space="0" w:color="auto"/>
            </w:tcBorders>
          </w:tcPr>
          <w:p w:rsidR="00071A87" w:rsidRPr="00755860" w:rsidRDefault="00071A87" w:rsidP="00D01056">
            <w:pPr>
              <w:spacing w:after="200"/>
              <w:rPr>
                <w:b/>
                <w:sz w:val="22"/>
                <w:szCs w:val="22"/>
              </w:rPr>
            </w:pPr>
            <w:r w:rsidRPr="00755860">
              <w:rPr>
                <w:b/>
                <w:sz w:val="22"/>
                <w:szCs w:val="22"/>
              </w:rPr>
              <w:t>16.1</w:t>
            </w:r>
          </w:p>
        </w:tc>
        <w:tc>
          <w:tcPr>
            <w:tcW w:w="2977" w:type="dxa"/>
            <w:tcBorders>
              <w:top w:val="single" w:sz="6" w:space="0" w:color="auto"/>
              <w:bottom w:val="single" w:sz="6" w:space="0" w:color="auto"/>
              <w:right w:val="single" w:sz="6" w:space="0" w:color="auto"/>
            </w:tcBorders>
          </w:tcPr>
          <w:p w:rsidR="00071A87" w:rsidRPr="00755860" w:rsidRDefault="00071A87" w:rsidP="00D01056">
            <w:pPr>
              <w:tabs>
                <w:tab w:val="right" w:pos="7164"/>
              </w:tabs>
              <w:spacing w:after="200"/>
              <w:ind w:left="33"/>
              <w:jc w:val="both"/>
              <w:rPr>
                <w:iCs/>
                <w:sz w:val="22"/>
                <w:szCs w:val="22"/>
              </w:rPr>
            </w:pPr>
            <w:r w:rsidRPr="00755860">
              <w:rPr>
                <w:iCs/>
                <w:sz w:val="22"/>
                <w:szCs w:val="22"/>
              </w:rPr>
              <w:t>Terms of payment</w:t>
            </w:r>
          </w:p>
        </w:tc>
        <w:tc>
          <w:tcPr>
            <w:tcW w:w="5244" w:type="dxa"/>
            <w:gridSpan w:val="2"/>
            <w:tcBorders>
              <w:left w:val="single" w:sz="6" w:space="0" w:color="auto"/>
              <w:right w:val="double" w:sz="4" w:space="0" w:color="auto"/>
            </w:tcBorders>
          </w:tcPr>
          <w:p w:rsidR="00071A87" w:rsidRPr="00856B86" w:rsidRDefault="00071A87" w:rsidP="00D01056">
            <w:pPr>
              <w:tabs>
                <w:tab w:val="left" w:pos="1080"/>
              </w:tabs>
              <w:suppressAutoHyphens/>
              <w:spacing w:after="220"/>
              <w:ind w:hanging="540"/>
              <w:jc w:val="both"/>
              <w:rPr>
                <w:sz w:val="22"/>
                <w:szCs w:val="22"/>
              </w:rPr>
            </w:pPr>
          </w:p>
        </w:tc>
      </w:tr>
      <w:tr w:rsidR="00071A87" w:rsidTr="00071A87">
        <w:tc>
          <w:tcPr>
            <w:tcW w:w="1064" w:type="dxa"/>
            <w:gridSpan w:val="2"/>
            <w:tcBorders>
              <w:left w:val="double" w:sz="4" w:space="0" w:color="auto"/>
            </w:tcBorders>
          </w:tcPr>
          <w:p w:rsidR="00071A87" w:rsidRPr="00755860" w:rsidRDefault="00071A87" w:rsidP="00D01056">
            <w:pPr>
              <w:spacing w:after="200"/>
              <w:rPr>
                <w:b/>
                <w:sz w:val="22"/>
                <w:szCs w:val="22"/>
              </w:rPr>
            </w:pPr>
            <w:r w:rsidRPr="00755860">
              <w:rPr>
                <w:b/>
                <w:sz w:val="22"/>
                <w:szCs w:val="22"/>
              </w:rPr>
              <w:t>16.5</w:t>
            </w:r>
          </w:p>
        </w:tc>
        <w:tc>
          <w:tcPr>
            <w:tcW w:w="2977" w:type="dxa"/>
            <w:tcBorders>
              <w:top w:val="single" w:sz="6" w:space="0" w:color="auto"/>
              <w:bottom w:val="single" w:sz="6" w:space="0" w:color="auto"/>
              <w:right w:val="single" w:sz="6" w:space="0" w:color="auto"/>
            </w:tcBorders>
          </w:tcPr>
          <w:p w:rsidR="00071A87" w:rsidRPr="00755860" w:rsidRDefault="00071A87" w:rsidP="00D01056">
            <w:pPr>
              <w:tabs>
                <w:tab w:val="right" w:pos="7164"/>
              </w:tabs>
              <w:spacing w:after="200"/>
              <w:rPr>
                <w:sz w:val="22"/>
                <w:szCs w:val="22"/>
              </w:rPr>
            </w:pPr>
            <w:r w:rsidRPr="00755860">
              <w:rPr>
                <w:sz w:val="22"/>
                <w:szCs w:val="22"/>
              </w:rPr>
              <w:t>Payment delays</w:t>
            </w:r>
          </w:p>
        </w:tc>
        <w:tc>
          <w:tcPr>
            <w:tcW w:w="5244" w:type="dxa"/>
            <w:gridSpan w:val="2"/>
            <w:tcBorders>
              <w:left w:val="single" w:sz="6" w:space="0" w:color="auto"/>
              <w:right w:val="double" w:sz="4" w:space="0" w:color="auto"/>
            </w:tcBorders>
          </w:tcPr>
          <w:p w:rsidR="00071A87" w:rsidRPr="00755860" w:rsidRDefault="00071A87" w:rsidP="00D01056">
            <w:pPr>
              <w:tabs>
                <w:tab w:val="right" w:pos="7164"/>
              </w:tabs>
              <w:spacing w:after="200"/>
              <w:rPr>
                <w:sz w:val="22"/>
                <w:szCs w:val="22"/>
              </w:rPr>
            </w:pPr>
          </w:p>
        </w:tc>
      </w:tr>
      <w:tr w:rsidR="00071A87" w:rsidTr="00071A87">
        <w:tc>
          <w:tcPr>
            <w:tcW w:w="1064" w:type="dxa"/>
            <w:gridSpan w:val="2"/>
            <w:tcBorders>
              <w:left w:val="double" w:sz="4" w:space="0" w:color="auto"/>
            </w:tcBorders>
          </w:tcPr>
          <w:p w:rsidR="00071A87" w:rsidRPr="00755860" w:rsidRDefault="00071A87" w:rsidP="00D01056">
            <w:pPr>
              <w:spacing w:after="200"/>
              <w:rPr>
                <w:b/>
                <w:sz w:val="22"/>
                <w:szCs w:val="22"/>
              </w:rPr>
            </w:pPr>
            <w:r>
              <w:rPr>
                <w:b/>
                <w:sz w:val="22"/>
                <w:szCs w:val="22"/>
              </w:rPr>
              <w:t>17.1</w:t>
            </w:r>
          </w:p>
        </w:tc>
        <w:tc>
          <w:tcPr>
            <w:tcW w:w="2977" w:type="dxa"/>
            <w:tcBorders>
              <w:top w:val="single" w:sz="6" w:space="0" w:color="auto"/>
              <w:bottom w:val="single" w:sz="6" w:space="0" w:color="auto"/>
              <w:right w:val="single" w:sz="6" w:space="0" w:color="auto"/>
            </w:tcBorders>
          </w:tcPr>
          <w:p w:rsidR="00071A87" w:rsidRPr="00755860" w:rsidRDefault="00071A87" w:rsidP="00D01056">
            <w:pPr>
              <w:tabs>
                <w:tab w:val="right" w:pos="7164"/>
              </w:tabs>
              <w:spacing w:after="200"/>
              <w:rPr>
                <w:sz w:val="22"/>
                <w:szCs w:val="22"/>
              </w:rPr>
            </w:pPr>
            <w:r>
              <w:rPr>
                <w:sz w:val="22"/>
                <w:szCs w:val="22"/>
              </w:rPr>
              <w:t>Taxes and Duties</w:t>
            </w:r>
          </w:p>
        </w:tc>
        <w:tc>
          <w:tcPr>
            <w:tcW w:w="5244" w:type="dxa"/>
            <w:gridSpan w:val="2"/>
            <w:tcBorders>
              <w:left w:val="single" w:sz="6" w:space="0" w:color="auto"/>
              <w:right w:val="double" w:sz="4" w:space="0" w:color="auto"/>
            </w:tcBorders>
          </w:tcPr>
          <w:p w:rsidR="00071A87" w:rsidRPr="00755860" w:rsidRDefault="00071A87" w:rsidP="00D01056">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071A87" w:rsidTr="00071A87">
        <w:tc>
          <w:tcPr>
            <w:tcW w:w="1064" w:type="dxa"/>
            <w:gridSpan w:val="2"/>
            <w:tcBorders>
              <w:left w:val="double" w:sz="4" w:space="0" w:color="auto"/>
            </w:tcBorders>
          </w:tcPr>
          <w:p w:rsidR="00071A87" w:rsidRPr="00755860" w:rsidRDefault="00071A87" w:rsidP="00D01056">
            <w:pPr>
              <w:spacing w:after="200"/>
              <w:rPr>
                <w:b/>
                <w:sz w:val="22"/>
                <w:szCs w:val="22"/>
              </w:rPr>
            </w:pPr>
            <w:r w:rsidRPr="00755860">
              <w:rPr>
                <w:b/>
                <w:sz w:val="22"/>
                <w:szCs w:val="22"/>
              </w:rPr>
              <w:t>18.1</w:t>
            </w:r>
          </w:p>
        </w:tc>
        <w:tc>
          <w:tcPr>
            <w:tcW w:w="2977" w:type="dxa"/>
            <w:tcBorders>
              <w:top w:val="single" w:sz="6" w:space="0" w:color="auto"/>
              <w:bottom w:val="single" w:sz="6" w:space="0" w:color="auto"/>
              <w:right w:val="single" w:sz="6" w:space="0" w:color="auto"/>
            </w:tcBorders>
          </w:tcPr>
          <w:p w:rsidR="00071A87" w:rsidRPr="00755860" w:rsidRDefault="00071A87" w:rsidP="00D01056">
            <w:pPr>
              <w:tabs>
                <w:tab w:val="right" w:pos="7164"/>
              </w:tabs>
              <w:spacing w:after="200"/>
              <w:rPr>
                <w:sz w:val="22"/>
                <w:szCs w:val="22"/>
              </w:rPr>
            </w:pPr>
            <w:r w:rsidRPr="00755860">
              <w:rPr>
                <w:sz w:val="22"/>
                <w:szCs w:val="22"/>
              </w:rPr>
              <w:t>Performance Security</w:t>
            </w:r>
          </w:p>
        </w:tc>
        <w:tc>
          <w:tcPr>
            <w:tcW w:w="5244" w:type="dxa"/>
            <w:gridSpan w:val="2"/>
            <w:tcBorders>
              <w:left w:val="single" w:sz="6" w:space="0" w:color="auto"/>
              <w:right w:val="double" w:sz="4" w:space="0" w:color="auto"/>
            </w:tcBorders>
          </w:tcPr>
          <w:p w:rsidR="00032A90" w:rsidRDefault="00032A90" w:rsidP="00032A90">
            <w:pPr>
              <w:tabs>
                <w:tab w:val="right" w:pos="7164"/>
              </w:tabs>
              <w:rPr>
                <w:b/>
                <w:bCs/>
                <w:i/>
                <w:iCs/>
                <w:sz w:val="22"/>
                <w:szCs w:val="22"/>
              </w:rPr>
            </w:pPr>
          </w:p>
          <w:p w:rsidR="00032A90" w:rsidRPr="00927B9F" w:rsidRDefault="00032A90" w:rsidP="00032A90">
            <w:pPr>
              <w:tabs>
                <w:tab w:val="right" w:pos="7164"/>
              </w:tabs>
              <w:spacing w:after="200"/>
              <w:rPr>
                <w:sz w:val="22"/>
                <w:szCs w:val="22"/>
              </w:rPr>
            </w:pPr>
            <w:r w:rsidRPr="00927B9F">
              <w:rPr>
                <w:sz w:val="22"/>
                <w:szCs w:val="22"/>
              </w:rPr>
              <w:t>The amount of the Performance Security shall be</w:t>
            </w:r>
            <w:r w:rsidRPr="00032A90">
              <w:rPr>
                <w:sz w:val="22"/>
                <w:szCs w:val="22"/>
              </w:rPr>
              <w:t>: 05% of the Contract Price.</w:t>
            </w:r>
            <w:r w:rsidRPr="00927B9F">
              <w:rPr>
                <w:sz w:val="22"/>
                <w:szCs w:val="22"/>
              </w:rPr>
              <w:t xml:space="preserve"> </w:t>
            </w:r>
          </w:p>
          <w:p w:rsidR="00032A90" w:rsidRDefault="00032A90" w:rsidP="00032A90">
            <w:pPr>
              <w:tabs>
                <w:tab w:val="right" w:pos="7164"/>
              </w:tabs>
              <w:rPr>
                <w:b/>
                <w:bCs/>
                <w:i/>
                <w:iCs/>
                <w:sz w:val="22"/>
                <w:szCs w:val="22"/>
              </w:rPr>
            </w:pPr>
          </w:p>
          <w:p w:rsidR="00071A87" w:rsidRPr="00927B9F" w:rsidRDefault="00071A87" w:rsidP="00032A90">
            <w:pPr>
              <w:tabs>
                <w:tab w:val="right" w:pos="7164"/>
              </w:tabs>
              <w:spacing w:after="200"/>
              <w:rPr>
                <w:sz w:val="22"/>
                <w:szCs w:val="22"/>
              </w:rPr>
            </w:pPr>
          </w:p>
        </w:tc>
      </w:tr>
      <w:tr w:rsidR="00071A87" w:rsidTr="00071A87">
        <w:trPr>
          <w:trHeight w:val="876"/>
        </w:trPr>
        <w:tc>
          <w:tcPr>
            <w:tcW w:w="1064" w:type="dxa"/>
            <w:gridSpan w:val="2"/>
            <w:tcBorders>
              <w:left w:val="double" w:sz="4" w:space="0" w:color="auto"/>
            </w:tcBorders>
          </w:tcPr>
          <w:p w:rsidR="00071A87" w:rsidRPr="00755860" w:rsidRDefault="00071A87" w:rsidP="00D01056">
            <w:pPr>
              <w:spacing w:after="200"/>
              <w:rPr>
                <w:b/>
                <w:sz w:val="22"/>
                <w:szCs w:val="22"/>
              </w:rPr>
            </w:pPr>
            <w:r w:rsidRPr="00755860">
              <w:rPr>
                <w:b/>
                <w:sz w:val="22"/>
                <w:szCs w:val="22"/>
              </w:rPr>
              <w:lastRenderedPageBreak/>
              <w:t>18.3</w:t>
            </w:r>
          </w:p>
        </w:tc>
        <w:tc>
          <w:tcPr>
            <w:tcW w:w="2977" w:type="dxa"/>
            <w:tcBorders>
              <w:top w:val="single" w:sz="6" w:space="0" w:color="auto"/>
              <w:bottom w:val="single" w:sz="6" w:space="0" w:color="auto"/>
              <w:right w:val="single" w:sz="6" w:space="0" w:color="auto"/>
            </w:tcBorders>
          </w:tcPr>
          <w:p w:rsidR="00071A87" w:rsidRPr="00755860" w:rsidRDefault="00071A87" w:rsidP="00D01056">
            <w:pPr>
              <w:tabs>
                <w:tab w:val="right" w:pos="7164"/>
              </w:tabs>
              <w:spacing w:after="200"/>
              <w:rPr>
                <w:sz w:val="22"/>
                <w:szCs w:val="22"/>
              </w:rPr>
            </w:pPr>
            <w:r w:rsidRPr="00755860">
              <w:rPr>
                <w:sz w:val="22"/>
                <w:szCs w:val="22"/>
              </w:rPr>
              <w:t>If required, the Performance Security shall be in the form of:</w:t>
            </w:r>
          </w:p>
          <w:p w:rsidR="00071A87" w:rsidRPr="00755860" w:rsidRDefault="00071A87" w:rsidP="00D01056">
            <w:pPr>
              <w:tabs>
                <w:tab w:val="right" w:pos="7164"/>
              </w:tabs>
              <w:spacing w:after="200"/>
              <w:rPr>
                <w:sz w:val="22"/>
                <w:szCs w:val="22"/>
              </w:rPr>
            </w:pPr>
            <w:r w:rsidRPr="00755860">
              <w:rPr>
                <w:sz w:val="22"/>
                <w:szCs w:val="22"/>
              </w:rPr>
              <w:t>If required, the Performance security shall be denominated in</w:t>
            </w:r>
          </w:p>
        </w:tc>
        <w:tc>
          <w:tcPr>
            <w:tcW w:w="5244" w:type="dxa"/>
            <w:gridSpan w:val="2"/>
            <w:tcBorders>
              <w:left w:val="single" w:sz="6" w:space="0" w:color="auto"/>
              <w:right w:val="double" w:sz="4" w:space="0" w:color="auto"/>
            </w:tcBorders>
          </w:tcPr>
          <w:p w:rsidR="00032A90" w:rsidRPr="00927B9F" w:rsidRDefault="00032A90" w:rsidP="00032A90">
            <w:pPr>
              <w:tabs>
                <w:tab w:val="right" w:pos="7164"/>
              </w:tabs>
              <w:rPr>
                <w:i/>
                <w:iCs/>
                <w:sz w:val="22"/>
                <w:szCs w:val="22"/>
              </w:rPr>
            </w:pPr>
            <w:r w:rsidRPr="00927B9F">
              <w:rPr>
                <w:b/>
                <w:bCs/>
                <w:i/>
                <w:iCs/>
                <w:sz w:val="22"/>
                <w:szCs w:val="22"/>
              </w:rPr>
              <w:t>The Performance Security</w:t>
            </w:r>
            <w:r w:rsidRPr="00927B9F">
              <w:rPr>
                <w:i/>
                <w:iCs/>
                <w:sz w:val="22"/>
                <w:szCs w:val="22"/>
              </w:rPr>
              <w:t xml:space="preserve"> shall be in the form of: a Bank Guarantee.</w:t>
            </w:r>
          </w:p>
          <w:p w:rsidR="00032A90" w:rsidRPr="00927B9F" w:rsidRDefault="00032A90" w:rsidP="00032A90">
            <w:pPr>
              <w:tabs>
                <w:tab w:val="right" w:pos="7164"/>
              </w:tabs>
              <w:rPr>
                <w:i/>
                <w:iCs/>
                <w:sz w:val="22"/>
                <w:szCs w:val="22"/>
              </w:rPr>
            </w:pPr>
          </w:p>
          <w:p w:rsidR="00071A87" w:rsidRPr="00927B9F" w:rsidRDefault="00032A90" w:rsidP="00032A90">
            <w:pPr>
              <w:tabs>
                <w:tab w:val="right" w:pos="7164"/>
              </w:tabs>
              <w:spacing w:after="200"/>
              <w:rPr>
                <w:i/>
                <w:iCs/>
                <w:sz w:val="22"/>
                <w:szCs w:val="22"/>
              </w:rPr>
            </w:pPr>
            <w:r w:rsidRPr="00927B9F">
              <w:rPr>
                <w:i/>
                <w:iCs/>
                <w:sz w:val="22"/>
                <w:szCs w:val="22"/>
              </w:rPr>
              <w:t>The Performance security shall be denominated in a in a freely convertible currency acceptable to the Purchaser; and shall be in the format stipulated in Section IX.</w:t>
            </w:r>
          </w:p>
        </w:tc>
      </w:tr>
      <w:tr w:rsidR="00071A87" w:rsidTr="00071A87">
        <w:tc>
          <w:tcPr>
            <w:tcW w:w="1064" w:type="dxa"/>
            <w:gridSpan w:val="2"/>
            <w:tcBorders>
              <w:left w:val="double" w:sz="4" w:space="0" w:color="auto"/>
            </w:tcBorders>
          </w:tcPr>
          <w:p w:rsidR="00071A87" w:rsidRPr="00755860" w:rsidRDefault="00071A87" w:rsidP="00D01056">
            <w:pPr>
              <w:spacing w:after="200"/>
              <w:rPr>
                <w:b/>
                <w:sz w:val="22"/>
                <w:szCs w:val="22"/>
              </w:rPr>
            </w:pPr>
            <w:r w:rsidRPr="00755860">
              <w:rPr>
                <w:b/>
                <w:sz w:val="22"/>
                <w:szCs w:val="22"/>
              </w:rPr>
              <w:t>18.4</w:t>
            </w:r>
          </w:p>
        </w:tc>
        <w:tc>
          <w:tcPr>
            <w:tcW w:w="2977" w:type="dxa"/>
            <w:tcBorders>
              <w:top w:val="single" w:sz="6" w:space="0" w:color="auto"/>
              <w:bottom w:val="single" w:sz="6" w:space="0" w:color="auto"/>
              <w:right w:val="single" w:sz="6" w:space="0" w:color="auto"/>
            </w:tcBorders>
          </w:tcPr>
          <w:p w:rsidR="00071A87" w:rsidRPr="00755860" w:rsidRDefault="00071A87" w:rsidP="00D01056">
            <w:pPr>
              <w:tabs>
                <w:tab w:val="right" w:pos="7164"/>
              </w:tabs>
              <w:spacing w:after="200"/>
              <w:rPr>
                <w:sz w:val="22"/>
                <w:szCs w:val="22"/>
                <w:u w:val="single"/>
              </w:rPr>
            </w:pPr>
            <w:r w:rsidRPr="00755860">
              <w:rPr>
                <w:sz w:val="22"/>
                <w:szCs w:val="22"/>
              </w:rPr>
              <w:t xml:space="preserve">Discharge of the Performance Security shall take place: </w:t>
            </w:r>
          </w:p>
        </w:tc>
        <w:tc>
          <w:tcPr>
            <w:tcW w:w="5244" w:type="dxa"/>
            <w:gridSpan w:val="2"/>
            <w:tcBorders>
              <w:left w:val="single" w:sz="6" w:space="0" w:color="auto"/>
              <w:right w:val="double" w:sz="4" w:space="0" w:color="auto"/>
            </w:tcBorders>
          </w:tcPr>
          <w:p w:rsidR="00071A87" w:rsidRPr="00927B9F" w:rsidRDefault="00071A87" w:rsidP="00D01056">
            <w:pPr>
              <w:tabs>
                <w:tab w:val="right" w:pos="7164"/>
              </w:tabs>
              <w:rPr>
                <w:i/>
                <w:iCs/>
                <w:sz w:val="22"/>
                <w:szCs w:val="22"/>
              </w:rPr>
            </w:pPr>
            <w:r w:rsidRPr="00927B9F">
              <w:rPr>
                <w:b/>
                <w:bCs/>
                <w:i/>
                <w:iCs/>
                <w:sz w:val="22"/>
                <w:szCs w:val="22"/>
              </w:rPr>
              <w:t>Discharge of the Performance Security</w:t>
            </w:r>
            <w:r w:rsidRPr="00927B9F">
              <w:rPr>
                <w:i/>
                <w:iCs/>
                <w:sz w:val="22"/>
                <w:szCs w:val="22"/>
              </w:rPr>
              <w:t xml:space="preserve"> shall take place: the following conditions are all fully met</w:t>
            </w:r>
          </w:p>
          <w:p w:rsidR="00071A87" w:rsidRPr="00927B9F" w:rsidRDefault="00071A87" w:rsidP="00D01056">
            <w:pPr>
              <w:tabs>
                <w:tab w:val="right" w:pos="7164"/>
              </w:tabs>
              <w:spacing w:after="200"/>
              <w:rPr>
                <w:i/>
                <w:iCs/>
                <w:sz w:val="22"/>
                <w:szCs w:val="22"/>
              </w:rPr>
            </w:pPr>
            <w:r w:rsidRPr="00927B9F">
              <w:rPr>
                <w:i/>
                <w:iCs/>
                <w:sz w:val="22"/>
                <w:szCs w:val="22"/>
              </w:rPr>
              <w:t>On completion of delivery and acceptance by the purchaser of the goods.</w:t>
            </w:r>
          </w:p>
        </w:tc>
      </w:tr>
      <w:tr w:rsidR="00071A87" w:rsidTr="00071A87">
        <w:tc>
          <w:tcPr>
            <w:tcW w:w="1064" w:type="dxa"/>
            <w:gridSpan w:val="2"/>
            <w:tcBorders>
              <w:left w:val="double" w:sz="4" w:space="0" w:color="auto"/>
            </w:tcBorders>
          </w:tcPr>
          <w:p w:rsidR="00071A87" w:rsidRPr="00755860" w:rsidRDefault="00071A87" w:rsidP="00D01056">
            <w:pPr>
              <w:spacing w:after="200"/>
              <w:rPr>
                <w:b/>
                <w:sz w:val="22"/>
                <w:szCs w:val="22"/>
              </w:rPr>
            </w:pPr>
            <w:r w:rsidRPr="00755860">
              <w:rPr>
                <w:b/>
                <w:sz w:val="22"/>
                <w:szCs w:val="22"/>
              </w:rPr>
              <w:t>23.2</w:t>
            </w:r>
          </w:p>
        </w:tc>
        <w:tc>
          <w:tcPr>
            <w:tcW w:w="2977" w:type="dxa"/>
            <w:tcBorders>
              <w:top w:val="single" w:sz="6" w:space="0" w:color="auto"/>
              <w:bottom w:val="single" w:sz="6" w:space="0" w:color="auto"/>
              <w:right w:val="single" w:sz="6" w:space="0" w:color="auto"/>
            </w:tcBorders>
          </w:tcPr>
          <w:p w:rsidR="00071A87" w:rsidRPr="00755860" w:rsidRDefault="00071A87" w:rsidP="00D01056">
            <w:pPr>
              <w:tabs>
                <w:tab w:val="right" w:pos="7164"/>
              </w:tabs>
              <w:spacing w:after="200"/>
              <w:rPr>
                <w:sz w:val="22"/>
                <w:szCs w:val="22"/>
                <w:u w:val="single"/>
              </w:rPr>
            </w:pPr>
            <w:r w:rsidRPr="00755860">
              <w:rPr>
                <w:sz w:val="22"/>
                <w:szCs w:val="22"/>
              </w:rPr>
              <w:t xml:space="preserve">The packing, marking and documentation within and outside the packages shall be:  </w:t>
            </w:r>
          </w:p>
        </w:tc>
        <w:tc>
          <w:tcPr>
            <w:tcW w:w="5244" w:type="dxa"/>
            <w:gridSpan w:val="2"/>
            <w:tcBorders>
              <w:left w:val="single" w:sz="6" w:space="0" w:color="auto"/>
              <w:right w:val="double" w:sz="4" w:space="0" w:color="auto"/>
            </w:tcBorders>
          </w:tcPr>
          <w:p w:rsidR="00071A87" w:rsidRPr="00927B9F" w:rsidRDefault="00071A87" w:rsidP="00D01056">
            <w:pPr>
              <w:tabs>
                <w:tab w:val="right" w:pos="7164"/>
              </w:tabs>
              <w:spacing w:after="200"/>
              <w:rPr>
                <w:sz w:val="22"/>
                <w:szCs w:val="22"/>
              </w:rPr>
            </w:pPr>
            <w:r w:rsidRPr="00927B9F">
              <w:rPr>
                <w:sz w:val="22"/>
                <w:szCs w:val="22"/>
              </w:rPr>
              <w:t>As mentioned in the Delivery Schedule.</w:t>
            </w:r>
          </w:p>
        </w:tc>
      </w:tr>
      <w:tr w:rsidR="00071A87" w:rsidTr="00071A87">
        <w:tc>
          <w:tcPr>
            <w:tcW w:w="1064" w:type="dxa"/>
            <w:gridSpan w:val="2"/>
            <w:tcBorders>
              <w:left w:val="double" w:sz="4" w:space="0" w:color="auto"/>
            </w:tcBorders>
          </w:tcPr>
          <w:p w:rsidR="00071A87" w:rsidRPr="00755860" w:rsidRDefault="00071A87" w:rsidP="00D01056">
            <w:pPr>
              <w:spacing w:after="200"/>
              <w:rPr>
                <w:b/>
                <w:sz w:val="22"/>
                <w:szCs w:val="22"/>
              </w:rPr>
            </w:pPr>
            <w:r w:rsidRPr="00755860">
              <w:rPr>
                <w:b/>
                <w:sz w:val="22"/>
                <w:szCs w:val="22"/>
              </w:rPr>
              <w:t>24.1</w:t>
            </w:r>
          </w:p>
        </w:tc>
        <w:tc>
          <w:tcPr>
            <w:tcW w:w="2977" w:type="dxa"/>
            <w:tcBorders>
              <w:top w:val="single" w:sz="6" w:space="0" w:color="auto"/>
              <w:bottom w:val="single" w:sz="6" w:space="0" w:color="auto"/>
              <w:right w:val="single" w:sz="6" w:space="0" w:color="auto"/>
            </w:tcBorders>
          </w:tcPr>
          <w:p w:rsidR="00071A87" w:rsidRPr="00755860" w:rsidRDefault="00071A87" w:rsidP="00D01056">
            <w:pPr>
              <w:tabs>
                <w:tab w:val="right" w:pos="7164"/>
              </w:tabs>
              <w:spacing w:after="200"/>
              <w:rPr>
                <w:sz w:val="22"/>
                <w:szCs w:val="22"/>
              </w:rPr>
            </w:pPr>
            <w:r w:rsidRPr="00755860">
              <w:rPr>
                <w:sz w:val="22"/>
                <w:szCs w:val="22"/>
              </w:rPr>
              <w:t>The insurance coverage shall be</w:t>
            </w:r>
            <w:r>
              <w:rPr>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rsidR="00071A87" w:rsidRPr="00773A34" w:rsidRDefault="00071A87" w:rsidP="00D01056">
            <w:pPr>
              <w:tabs>
                <w:tab w:val="right" w:pos="7164"/>
              </w:tabs>
              <w:spacing w:after="200"/>
              <w:rPr>
                <w:color w:val="FF0000"/>
                <w:sz w:val="22"/>
                <w:szCs w:val="22"/>
              </w:rPr>
            </w:pPr>
            <w:r>
              <w:rPr>
                <w:sz w:val="22"/>
                <w:szCs w:val="22"/>
              </w:rPr>
              <w:t>A</w:t>
            </w:r>
            <w:r w:rsidRPr="00755860">
              <w:rPr>
                <w:sz w:val="22"/>
                <w:szCs w:val="22"/>
              </w:rPr>
              <w:t>s specified in the Incoterms</w:t>
            </w:r>
            <w:r w:rsidRPr="00755860">
              <w:rPr>
                <w:i/>
                <w:sz w:val="22"/>
                <w:szCs w:val="22"/>
              </w:rPr>
              <w:t>.</w:t>
            </w:r>
            <w:r>
              <w:rPr>
                <w:i/>
                <w:iCs/>
                <w:sz w:val="22"/>
                <w:szCs w:val="22"/>
              </w:rPr>
              <w:br/>
            </w:r>
          </w:p>
        </w:tc>
      </w:tr>
      <w:tr w:rsidR="00071A87" w:rsidTr="00071A87">
        <w:tc>
          <w:tcPr>
            <w:tcW w:w="1064" w:type="dxa"/>
            <w:gridSpan w:val="2"/>
            <w:tcBorders>
              <w:left w:val="double" w:sz="4" w:space="0" w:color="auto"/>
            </w:tcBorders>
          </w:tcPr>
          <w:p w:rsidR="00071A87" w:rsidRPr="00755860" w:rsidRDefault="00071A87" w:rsidP="00D01056">
            <w:pPr>
              <w:spacing w:after="200"/>
              <w:rPr>
                <w:b/>
                <w:sz w:val="22"/>
                <w:szCs w:val="22"/>
              </w:rPr>
            </w:pPr>
            <w:r w:rsidRPr="00755860">
              <w:rPr>
                <w:b/>
                <w:sz w:val="22"/>
                <w:szCs w:val="22"/>
              </w:rPr>
              <w:t>25.1</w:t>
            </w:r>
          </w:p>
        </w:tc>
        <w:tc>
          <w:tcPr>
            <w:tcW w:w="2977" w:type="dxa"/>
            <w:tcBorders>
              <w:top w:val="single" w:sz="6" w:space="0" w:color="auto"/>
              <w:bottom w:val="single" w:sz="6" w:space="0" w:color="auto"/>
              <w:right w:val="single" w:sz="6" w:space="0" w:color="auto"/>
            </w:tcBorders>
          </w:tcPr>
          <w:p w:rsidR="00071A87" w:rsidRPr="00755860" w:rsidRDefault="00071A87" w:rsidP="00D01056">
            <w:pPr>
              <w:tabs>
                <w:tab w:val="right" w:pos="7164"/>
              </w:tabs>
              <w:spacing w:after="200"/>
              <w:rPr>
                <w:sz w:val="22"/>
                <w:szCs w:val="22"/>
                <w:u w:val="single"/>
              </w:rPr>
            </w:pPr>
            <w:r w:rsidRPr="00755860">
              <w:rPr>
                <w:sz w:val="22"/>
                <w:szCs w:val="22"/>
              </w:rPr>
              <w:t>Responsibility for transportation of the Goods shall be</w:t>
            </w:r>
            <w:r>
              <w:rPr>
                <w:sz w:val="22"/>
                <w:szCs w:val="22"/>
              </w:rPr>
              <w:t>:</w:t>
            </w:r>
            <w:r w:rsidRPr="00755860">
              <w:rPr>
                <w:sz w:val="22"/>
                <w:szCs w:val="22"/>
              </w:rPr>
              <w:t xml:space="preserve"> </w:t>
            </w:r>
            <w:r>
              <w:rPr>
                <w:sz w:val="22"/>
                <w:szCs w:val="22"/>
              </w:rPr>
              <w:t xml:space="preserve"> </w:t>
            </w:r>
          </w:p>
        </w:tc>
        <w:tc>
          <w:tcPr>
            <w:tcW w:w="5244" w:type="dxa"/>
            <w:gridSpan w:val="2"/>
            <w:tcBorders>
              <w:left w:val="single" w:sz="6" w:space="0" w:color="auto"/>
              <w:right w:val="double" w:sz="4" w:space="0" w:color="auto"/>
            </w:tcBorders>
          </w:tcPr>
          <w:p w:rsidR="00071A87" w:rsidRPr="007A02FB" w:rsidRDefault="00071A87" w:rsidP="00D01056">
            <w:pPr>
              <w:tabs>
                <w:tab w:val="right" w:pos="7164"/>
              </w:tabs>
              <w:spacing w:after="200"/>
              <w:rPr>
                <w:sz w:val="22"/>
                <w:szCs w:val="22"/>
              </w:rPr>
            </w:pPr>
            <w:r>
              <w:rPr>
                <w:b/>
                <w:bCs/>
              </w:rPr>
              <w:t>The supplier</w:t>
            </w:r>
            <w:r w:rsidRPr="0092405E">
              <w:rPr>
                <w:b/>
                <w:bCs/>
              </w:rPr>
              <w:t xml:space="preserve"> will be responsible for clearing and transporting the Goods from the Port of Male’ to the final destination.</w:t>
            </w:r>
          </w:p>
        </w:tc>
      </w:tr>
      <w:tr w:rsidR="00071A87" w:rsidTr="00071A87">
        <w:tc>
          <w:tcPr>
            <w:tcW w:w="1064" w:type="dxa"/>
            <w:gridSpan w:val="2"/>
            <w:tcBorders>
              <w:left w:val="double" w:sz="4" w:space="0" w:color="auto"/>
            </w:tcBorders>
          </w:tcPr>
          <w:p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rsidR="00071A87" w:rsidRPr="00F07713" w:rsidRDefault="00071A87" w:rsidP="00D01056">
            <w:pPr>
              <w:tabs>
                <w:tab w:val="right" w:pos="7164"/>
              </w:tabs>
              <w:spacing w:after="200"/>
              <w:rPr>
                <w:sz w:val="22"/>
                <w:szCs w:val="22"/>
                <w:u w:val="single"/>
              </w:rPr>
            </w:pPr>
            <w:r w:rsidRPr="00F07713">
              <w:rPr>
                <w:sz w:val="22"/>
                <w:szCs w:val="22"/>
              </w:rPr>
              <w:t xml:space="preserve">The liquidated damage shall be: </w:t>
            </w:r>
          </w:p>
        </w:tc>
        <w:tc>
          <w:tcPr>
            <w:tcW w:w="5244" w:type="dxa"/>
            <w:gridSpan w:val="2"/>
            <w:tcBorders>
              <w:left w:val="single" w:sz="6" w:space="0" w:color="auto"/>
              <w:right w:val="double" w:sz="4" w:space="0" w:color="auto"/>
            </w:tcBorders>
          </w:tcPr>
          <w:p w:rsidR="00071A87" w:rsidRPr="008B7B50" w:rsidRDefault="00032A90" w:rsidP="00032A90">
            <w:pPr>
              <w:tabs>
                <w:tab w:val="right" w:pos="7164"/>
              </w:tabs>
              <w:spacing w:after="200"/>
              <w:rPr>
                <w:sz w:val="22"/>
                <w:szCs w:val="22"/>
                <w:highlight w:val="yellow"/>
              </w:rPr>
            </w:pPr>
            <w:r w:rsidRPr="004A50A8">
              <w:rPr>
                <w:sz w:val="22"/>
                <w:szCs w:val="22"/>
              </w:rPr>
              <w:t xml:space="preserve">The liquidated damages for the whole of the Works are </w:t>
            </w:r>
            <w:r>
              <w:rPr>
                <w:noProof/>
                <w:color w:val="FF0000"/>
                <w:sz w:val="22"/>
                <w:szCs w:val="22"/>
              </w:rPr>
              <mc:AlternateContent>
                <mc:Choice Requires="wps">
                  <w:drawing>
                    <wp:anchor distT="0" distB="0" distL="114300" distR="114300" simplePos="0" relativeHeight="251660288" behindDoc="1" locked="0" layoutInCell="0" allowOverlap="1">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Pr>
                <w:color w:val="FF0000"/>
                <w:sz w:val="22"/>
                <w:szCs w:val="22"/>
              </w:rPr>
              <w:t>0.1%</w:t>
            </w:r>
            <w:r w:rsidRPr="004A50A8">
              <w:rPr>
                <w:sz w:val="22"/>
                <w:szCs w:val="22"/>
              </w:rPr>
              <w:t xml:space="preserve"> per day. </w:t>
            </w:r>
          </w:p>
        </w:tc>
      </w:tr>
      <w:tr w:rsidR="00071A87" w:rsidTr="00071A87">
        <w:tc>
          <w:tcPr>
            <w:tcW w:w="1064" w:type="dxa"/>
            <w:gridSpan w:val="2"/>
            <w:tcBorders>
              <w:left w:val="double" w:sz="4" w:space="0" w:color="auto"/>
            </w:tcBorders>
          </w:tcPr>
          <w:p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rsidR="00071A87" w:rsidRPr="00F07713" w:rsidRDefault="00071A87" w:rsidP="00D01056">
            <w:pPr>
              <w:tabs>
                <w:tab w:val="right" w:pos="7164"/>
              </w:tabs>
              <w:spacing w:after="200"/>
              <w:rPr>
                <w:sz w:val="22"/>
                <w:szCs w:val="22"/>
                <w:u w:val="single"/>
              </w:rPr>
            </w:pPr>
            <w:r w:rsidRPr="00F07713">
              <w:rPr>
                <w:sz w:val="22"/>
                <w:szCs w:val="22"/>
              </w:rPr>
              <w:t xml:space="preserve">The maximum amount of liquidated damages shall be: </w:t>
            </w:r>
          </w:p>
        </w:tc>
        <w:tc>
          <w:tcPr>
            <w:tcW w:w="5244" w:type="dxa"/>
            <w:gridSpan w:val="2"/>
            <w:tcBorders>
              <w:left w:val="single" w:sz="6" w:space="0" w:color="auto"/>
              <w:right w:val="double" w:sz="4" w:space="0" w:color="auto"/>
            </w:tcBorders>
          </w:tcPr>
          <w:p w:rsidR="00071A87" w:rsidRPr="008B7B50" w:rsidRDefault="00071A87" w:rsidP="00032A90">
            <w:pPr>
              <w:tabs>
                <w:tab w:val="right" w:pos="7164"/>
              </w:tabs>
              <w:spacing w:after="200"/>
              <w:rPr>
                <w:sz w:val="22"/>
                <w:szCs w:val="22"/>
                <w:highlight w:val="yellow"/>
              </w:rPr>
            </w:pPr>
            <w:r w:rsidRPr="00032A90">
              <w:rPr>
                <w:i/>
                <w:iCs/>
                <w:sz w:val="22"/>
                <w:szCs w:val="22"/>
              </w:rPr>
              <w:t>1</w:t>
            </w:r>
            <w:r w:rsidR="00032A90" w:rsidRPr="00032A90">
              <w:rPr>
                <w:i/>
                <w:iCs/>
                <w:sz w:val="22"/>
                <w:szCs w:val="22"/>
              </w:rPr>
              <w:t>5</w:t>
            </w:r>
            <w:r w:rsidRPr="00032A90">
              <w:rPr>
                <w:sz w:val="22"/>
                <w:szCs w:val="22"/>
              </w:rPr>
              <w:t>%</w:t>
            </w:r>
          </w:p>
        </w:tc>
      </w:tr>
      <w:tr w:rsidR="00071A87" w:rsidTr="00071A87">
        <w:tc>
          <w:tcPr>
            <w:tcW w:w="1064" w:type="dxa"/>
            <w:gridSpan w:val="2"/>
            <w:tcBorders>
              <w:left w:val="double" w:sz="4" w:space="0" w:color="auto"/>
            </w:tcBorders>
          </w:tcPr>
          <w:p w:rsidR="00071A87" w:rsidRPr="00755860" w:rsidRDefault="00071A87" w:rsidP="00D01056">
            <w:pPr>
              <w:spacing w:after="200"/>
              <w:rPr>
                <w:b/>
                <w:sz w:val="22"/>
                <w:szCs w:val="22"/>
              </w:rPr>
            </w:pPr>
            <w:r w:rsidRPr="00755860">
              <w:rPr>
                <w:b/>
                <w:sz w:val="22"/>
                <w:szCs w:val="22"/>
              </w:rPr>
              <w:t>28.3</w:t>
            </w:r>
          </w:p>
        </w:tc>
        <w:tc>
          <w:tcPr>
            <w:tcW w:w="2977" w:type="dxa"/>
            <w:tcBorders>
              <w:top w:val="single" w:sz="6" w:space="0" w:color="auto"/>
              <w:bottom w:val="single" w:sz="6" w:space="0" w:color="auto"/>
              <w:right w:val="single" w:sz="6" w:space="0" w:color="auto"/>
            </w:tcBorders>
          </w:tcPr>
          <w:p w:rsidR="00071A87" w:rsidRPr="00F07713" w:rsidRDefault="00071A87" w:rsidP="00D01056">
            <w:pPr>
              <w:tabs>
                <w:tab w:val="right" w:pos="7164"/>
              </w:tabs>
              <w:spacing w:after="200"/>
              <w:rPr>
                <w:sz w:val="22"/>
                <w:szCs w:val="22"/>
                <w:u w:val="single"/>
              </w:rPr>
            </w:pPr>
            <w:r w:rsidRPr="00F07713">
              <w:rPr>
                <w:sz w:val="22"/>
                <w:szCs w:val="22"/>
              </w:rPr>
              <w:t>The period of the Warranty shall be:</w:t>
            </w:r>
          </w:p>
          <w:p w:rsidR="00071A87" w:rsidRPr="00F07713" w:rsidRDefault="00071A87" w:rsidP="00D01056">
            <w:pPr>
              <w:tabs>
                <w:tab w:val="right" w:pos="7164"/>
              </w:tabs>
              <w:spacing w:after="200"/>
              <w:rPr>
                <w:sz w:val="22"/>
                <w:szCs w:val="22"/>
              </w:rPr>
            </w:pPr>
            <w:r w:rsidRPr="00F07713">
              <w:rPr>
                <w:sz w:val="22"/>
                <w:szCs w:val="22"/>
              </w:rPr>
              <w:t>For purposes of the Warranty, the place(s) of final destination(s) shall be:</w:t>
            </w:r>
          </w:p>
        </w:tc>
        <w:tc>
          <w:tcPr>
            <w:tcW w:w="5244" w:type="dxa"/>
            <w:gridSpan w:val="2"/>
            <w:tcBorders>
              <w:left w:val="single" w:sz="6" w:space="0" w:color="auto"/>
              <w:right w:val="double" w:sz="4" w:space="0" w:color="auto"/>
            </w:tcBorders>
          </w:tcPr>
          <w:p w:rsidR="00071A87" w:rsidRPr="00F07713" w:rsidRDefault="00071A87" w:rsidP="00D01056">
            <w:pPr>
              <w:tabs>
                <w:tab w:val="right" w:pos="7164"/>
              </w:tabs>
              <w:spacing w:after="200"/>
              <w:rPr>
                <w:sz w:val="22"/>
                <w:szCs w:val="22"/>
              </w:rPr>
            </w:pPr>
            <w:r>
              <w:rPr>
                <w:i/>
                <w:iCs/>
                <w:sz w:val="22"/>
                <w:szCs w:val="22"/>
              </w:rPr>
              <w:t>Thirty-Six (36)</w:t>
            </w:r>
            <w:r w:rsidRPr="00F07713">
              <w:rPr>
                <w:sz w:val="22"/>
                <w:szCs w:val="22"/>
              </w:rPr>
              <w:t xml:space="preserve"> months</w:t>
            </w:r>
            <w:r w:rsidRPr="00F07713">
              <w:rPr>
                <w:sz w:val="22"/>
                <w:szCs w:val="22"/>
              </w:rPr>
              <w:br/>
            </w:r>
            <w:r w:rsidRPr="00F07713">
              <w:rPr>
                <w:sz w:val="22"/>
                <w:szCs w:val="22"/>
              </w:rPr>
              <w:br/>
            </w:r>
            <w:r w:rsidRPr="00F07713">
              <w:rPr>
                <w:sz w:val="22"/>
                <w:szCs w:val="22"/>
              </w:rPr>
              <w:br/>
            </w:r>
            <w:r>
              <w:rPr>
                <w:i/>
                <w:iCs/>
                <w:sz w:val="22"/>
                <w:szCs w:val="22"/>
              </w:rPr>
              <w:t xml:space="preserve">New Parliamentary Building, People’s </w:t>
            </w:r>
            <w:proofErr w:type="spellStart"/>
            <w:r>
              <w:rPr>
                <w:i/>
                <w:iCs/>
                <w:sz w:val="22"/>
                <w:szCs w:val="22"/>
              </w:rPr>
              <w:t>Majlis</w:t>
            </w:r>
            <w:proofErr w:type="spellEnd"/>
            <w:r>
              <w:rPr>
                <w:i/>
                <w:iCs/>
                <w:sz w:val="22"/>
                <w:szCs w:val="22"/>
              </w:rPr>
              <w:t xml:space="preserve"> Secretariat, </w:t>
            </w:r>
            <w:proofErr w:type="spellStart"/>
            <w:r>
              <w:rPr>
                <w:i/>
                <w:iCs/>
                <w:sz w:val="22"/>
                <w:szCs w:val="22"/>
              </w:rPr>
              <w:t>Medhuziyaarai</w:t>
            </w:r>
            <w:proofErr w:type="spellEnd"/>
            <w:r>
              <w:rPr>
                <w:i/>
                <w:iCs/>
                <w:sz w:val="22"/>
                <w:szCs w:val="22"/>
              </w:rPr>
              <w:t xml:space="preserve"> </w:t>
            </w:r>
            <w:proofErr w:type="spellStart"/>
            <w:r>
              <w:rPr>
                <w:i/>
                <w:iCs/>
                <w:sz w:val="22"/>
                <w:szCs w:val="22"/>
              </w:rPr>
              <w:t>Magu</w:t>
            </w:r>
            <w:proofErr w:type="spellEnd"/>
            <w:r>
              <w:rPr>
                <w:i/>
                <w:iCs/>
                <w:sz w:val="22"/>
                <w:szCs w:val="22"/>
              </w:rPr>
              <w:t>, Male’, Maldives</w:t>
            </w:r>
            <w:r w:rsidRPr="00F07713">
              <w:rPr>
                <w:i/>
                <w:iCs/>
                <w:sz w:val="22"/>
                <w:szCs w:val="22"/>
              </w:rPr>
              <w:t>.</w:t>
            </w:r>
          </w:p>
        </w:tc>
      </w:tr>
      <w:tr w:rsidR="00071A87" w:rsidTr="00071A87">
        <w:tc>
          <w:tcPr>
            <w:tcW w:w="1064" w:type="dxa"/>
            <w:gridSpan w:val="2"/>
            <w:tcBorders>
              <w:left w:val="double" w:sz="4" w:space="0" w:color="auto"/>
              <w:bottom w:val="double" w:sz="4" w:space="0" w:color="auto"/>
            </w:tcBorders>
          </w:tcPr>
          <w:p w:rsidR="00071A87" w:rsidRPr="00755860" w:rsidRDefault="00071A87" w:rsidP="00D01056">
            <w:pPr>
              <w:spacing w:after="200"/>
              <w:rPr>
                <w:b/>
                <w:sz w:val="22"/>
                <w:szCs w:val="22"/>
              </w:rPr>
            </w:pPr>
            <w:r w:rsidRPr="00755860">
              <w:rPr>
                <w:b/>
                <w:sz w:val="22"/>
                <w:szCs w:val="22"/>
              </w:rPr>
              <w:t>28.5</w:t>
            </w:r>
          </w:p>
        </w:tc>
        <w:tc>
          <w:tcPr>
            <w:tcW w:w="2977" w:type="dxa"/>
            <w:tcBorders>
              <w:top w:val="single" w:sz="6" w:space="0" w:color="auto"/>
              <w:bottom w:val="double" w:sz="4" w:space="0" w:color="auto"/>
              <w:right w:val="single" w:sz="6" w:space="0" w:color="auto"/>
            </w:tcBorders>
          </w:tcPr>
          <w:p w:rsidR="00071A87" w:rsidRPr="00F07713" w:rsidRDefault="00071A87" w:rsidP="00D01056">
            <w:pPr>
              <w:tabs>
                <w:tab w:val="right" w:pos="7164"/>
              </w:tabs>
              <w:spacing w:after="200"/>
              <w:rPr>
                <w:sz w:val="22"/>
                <w:szCs w:val="22"/>
                <w:u w:val="single"/>
              </w:rPr>
            </w:pPr>
            <w:r w:rsidRPr="00F07713">
              <w:rPr>
                <w:sz w:val="22"/>
                <w:szCs w:val="22"/>
              </w:rPr>
              <w:t xml:space="preserve">The period for repair or replacement shall be: </w:t>
            </w:r>
          </w:p>
        </w:tc>
        <w:tc>
          <w:tcPr>
            <w:tcW w:w="5244" w:type="dxa"/>
            <w:gridSpan w:val="2"/>
            <w:tcBorders>
              <w:left w:val="single" w:sz="6" w:space="0" w:color="auto"/>
              <w:bottom w:val="double" w:sz="4" w:space="0" w:color="auto"/>
              <w:right w:val="double" w:sz="4" w:space="0" w:color="auto"/>
            </w:tcBorders>
          </w:tcPr>
          <w:p w:rsidR="00071A87" w:rsidRPr="008B7B50" w:rsidRDefault="00071A87" w:rsidP="00D01056">
            <w:pPr>
              <w:tabs>
                <w:tab w:val="right" w:pos="7164"/>
              </w:tabs>
              <w:spacing w:after="200"/>
              <w:rPr>
                <w:sz w:val="22"/>
                <w:szCs w:val="22"/>
                <w:highlight w:val="yellow"/>
              </w:rPr>
            </w:pPr>
            <w:bookmarkStart w:id="442" w:name="_GoBack"/>
            <w:r w:rsidRPr="00032A90">
              <w:rPr>
                <w:i/>
                <w:iCs/>
                <w:sz w:val="22"/>
                <w:szCs w:val="22"/>
              </w:rPr>
              <w:t>Maximum 14</w:t>
            </w:r>
            <w:r w:rsidRPr="00032A90">
              <w:rPr>
                <w:sz w:val="22"/>
                <w:szCs w:val="22"/>
              </w:rPr>
              <w:t xml:space="preserve"> days.</w:t>
            </w:r>
            <w:bookmarkEnd w:id="442"/>
          </w:p>
        </w:tc>
      </w:tr>
    </w:tbl>
    <w:p w:rsidR="00071A87" w:rsidRDefault="00071A87" w:rsidP="00071A87"/>
    <w:p w:rsidR="00455149" w:rsidRPr="008B66E1" w:rsidRDefault="00455149" w:rsidP="00E81E67">
      <w:pPr>
        <w:suppressAutoHyphens/>
      </w:pPr>
      <w:r w:rsidRPr="008B66E1">
        <w:rPr>
          <w:b/>
          <w:sz w:val="28"/>
        </w:rPr>
        <w:br w:type="page"/>
      </w:r>
    </w:p>
    <w:p w:rsidR="00455149" w:rsidRPr="008B66E1" w:rsidRDefault="00455149">
      <w:pPr>
        <w:sectPr w:rsidR="00455149" w:rsidRPr="008B66E1">
          <w:headerReference w:type="even" r:id="rId40"/>
          <w:headerReference w:type="default" r:id="rId41"/>
          <w:headerReference w:type="first" r:id="rId42"/>
          <w:type w:val="oddPage"/>
          <w:pgSz w:w="12240" w:h="15840" w:code="1"/>
          <w:pgMar w:top="1440" w:right="1440" w:bottom="1440" w:left="1800" w:header="720" w:footer="720" w:gutter="0"/>
          <w:paperSrc w:first="15" w:other="15"/>
          <w:cols w:space="720"/>
          <w:titlePg/>
        </w:sectPr>
      </w:pPr>
    </w:p>
    <w:p w:rsidR="00455149" w:rsidRPr="008B66E1"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trPr>
          <w:trHeight w:val="800"/>
        </w:trPr>
        <w:tc>
          <w:tcPr>
            <w:tcW w:w="9198" w:type="dxa"/>
            <w:tcBorders>
              <w:top w:val="nil"/>
              <w:left w:val="nil"/>
              <w:bottom w:val="nil"/>
              <w:right w:val="nil"/>
            </w:tcBorders>
            <w:vAlign w:val="center"/>
          </w:tcPr>
          <w:p w:rsidR="00455149" w:rsidRPr="00B95277" w:rsidRDefault="00455149" w:rsidP="00B95277">
            <w:pPr>
              <w:pStyle w:val="Subtitle"/>
            </w:pPr>
            <w:bookmarkStart w:id="443" w:name="_Toc438954453"/>
            <w:bookmarkStart w:id="444" w:name="_Toc488411762"/>
            <w:bookmarkStart w:id="445" w:name="_Toc458816216"/>
            <w:bookmarkStart w:id="446" w:name="_Toc459036709"/>
            <w:r w:rsidRPr="00B95277">
              <w:t>Section X.  Contract Forms</w:t>
            </w:r>
            <w:bookmarkEnd w:id="443"/>
            <w:bookmarkEnd w:id="444"/>
            <w:bookmarkEnd w:id="445"/>
            <w:bookmarkEnd w:id="446"/>
          </w:p>
        </w:tc>
      </w:tr>
    </w:tbl>
    <w:p w:rsidR="00206DF9" w:rsidRPr="008B66E1" w:rsidRDefault="00206DF9" w:rsidP="00206DF9">
      <w:pPr>
        <w:jc w:val="both"/>
      </w:pPr>
    </w:p>
    <w:p w:rsidR="00206DF9" w:rsidRPr="008B66E1" w:rsidRDefault="00206DF9" w:rsidP="00AC6654">
      <w:pPr>
        <w:jc w:val="both"/>
      </w:pPr>
      <w:r w:rsidRPr="008B66E1">
        <w:t xml:space="preserve">This Section contains forms which, once completed, will form part of the Contract. The forms for Performance Security and Advance Payment Security, when required, shall only be completed by the successful </w:t>
      </w:r>
      <w:r w:rsidR="00AC6654">
        <w:t>Tenderer</w:t>
      </w:r>
      <w:r w:rsidRPr="008B66E1">
        <w:t xml:space="preserve"> after contract award.</w:t>
      </w:r>
    </w:p>
    <w:p w:rsidR="00206DF9" w:rsidRPr="008B66E1" w:rsidRDefault="00206DF9" w:rsidP="00206DF9">
      <w:pPr>
        <w:pStyle w:val="TOC1"/>
        <w:ind w:left="180" w:right="288"/>
        <w:rPr>
          <w:b w:val="0"/>
          <w:szCs w:val="24"/>
        </w:rPr>
      </w:pPr>
    </w:p>
    <w:p w:rsidR="00206DF9" w:rsidRPr="008B66E1" w:rsidRDefault="00206DF9" w:rsidP="00206DF9">
      <w:pPr>
        <w:jc w:val="center"/>
        <w:rPr>
          <w:b/>
          <w:sz w:val="28"/>
          <w:szCs w:val="28"/>
        </w:rPr>
      </w:pPr>
      <w:bookmarkStart w:id="447" w:name="_Toc139863297"/>
      <w:r w:rsidRPr="008B66E1">
        <w:rPr>
          <w:b/>
          <w:sz w:val="28"/>
          <w:szCs w:val="28"/>
        </w:rPr>
        <w:t>Table of Forms</w:t>
      </w:r>
      <w:bookmarkEnd w:id="447"/>
    </w:p>
    <w:p w:rsidR="00EB4FFE" w:rsidRDefault="00EC38AC">
      <w:pPr>
        <w:pStyle w:val="TOC1"/>
        <w:rPr>
          <w:rFonts w:asciiTheme="minorHAnsi" w:eastAsiaTheme="minorEastAsia" w:hAnsiTheme="minorHAnsi" w:cstheme="minorBidi"/>
          <w:b w:val="0"/>
          <w:sz w:val="22"/>
          <w:szCs w:val="22"/>
        </w:rPr>
      </w:pPr>
      <w:r w:rsidRPr="008B66E1">
        <w:rPr>
          <w:b w:val="0"/>
          <w:bCs/>
        </w:rPr>
        <w:fldChar w:fldCharType="begin"/>
      </w:r>
      <w:r w:rsidR="00F03A01" w:rsidRPr="008B66E1">
        <w:rPr>
          <w:b w:val="0"/>
          <w:bCs/>
        </w:rPr>
        <w:instrText xml:space="preserve"> TOC \h \z \t "Section IX Header,1" </w:instrText>
      </w:r>
      <w:r w:rsidRPr="008B66E1">
        <w:rPr>
          <w:b w:val="0"/>
          <w:bCs/>
        </w:rPr>
        <w:fldChar w:fldCharType="separate"/>
      </w:r>
      <w:hyperlink w:anchor="_Toc458817302" w:history="1">
        <w:r w:rsidR="00EB4FFE" w:rsidRPr="00E05A71">
          <w:rPr>
            <w:rStyle w:val="Hyperlink"/>
          </w:rPr>
          <w:t>Letter of Acceptance</w:t>
        </w:r>
        <w:r w:rsidR="00EB4FFE">
          <w:rPr>
            <w:webHidden/>
          </w:rPr>
          <w:tab/>
        </w:r>
        <w:r w:rsidR="00EB4FFE">
          <w:rPr>
            <w:webHidden/>
          </w:rPr>
          <w:fldChar w:fldCharType="begin"/>
        </w:r>
        <w:r w:rsidR="00EB4FFE">
          <w:rPr>
            <w:webHidden/>
          </w:rPr>
          <w:instrText xml:space="preserve"> PAGEREF _Toc458817302 \h </w:instrText>
        </w:r>
        <w:r w:rsidR="00EB4FFE">
          <w:rPr>
            <w:webHidden/>
          </w:rPr>
        </w:r>
        <w:r w:rsidR="00EB4FFE">
          <w:rPr>
            <w:webHidden/>
          </w:rPr>
          <w:fldChar w:fldCharType="separate"/>
        </w:r>
        <w:r w:rsidR="00BD099F">
          <w:rPr>
            <w:webHidden/>
          </w:rPr>
          <w:t>98</w:t>
        </w:r>
        <w:r w:rsidR="00EB4FFE">
          <w:rPr>
            <w:webHidden/>
          </w:rPr>
          <w:fldChar w:fldCharType="end"/>
        </w:r>
      </w:hyperlink>
    </w:p>
    <w:p w:rsidR="00EB4FFE" w:rsidRDefault="003A701A">
      <w:pPr>
        <w:pStyle w:val="TOC1"/>
        <w:rPr>
          <w:rFonts w:asciiTheme="minorHAnsi" w:eastAsiaTheme="minorEastAsia" w:hAnsiTheme="minorHAnsi" w:cstheme="minorBidi"/>
          <w:b w:val="0"/>
          <w:sz w:val="22"/>
          <w:szCs w:val="22"/>
        </w:rPr>
      </w:pPr>
      <w:hyperlink w:anchor="_Toc458817303" w:history="1">
        <w:r w:rsidR="00EB4FFE" w:rsidRPr="00E05A71">
          <w:rPr>
            <w:rStyle w:val="Hyperlink"/>
          </w:rPr>
          <w:t>Contract Agreement</w:t>
        </w:r>
        <w:r w:rsidR="00EB4FFE">
          <w:rPr>
            <w:webHidden/>
          </w:rPr>
          <w:tab/>
        </w:r>
        <w:r w:rsidR="00EB4FFE">
          <w:rPr>
            <w:webHidden/>
          </w:rPr>
          <w:fldChar w:fldCharType="begin"/>
        </w:r>
        <w:r w:rsidR="00EB4FFE">
          <w:rPr>
            <w:webHidden/>
          </w:rPr>
          <w:instrText xml:space="preserve"> PAGEREF _Toc458817303 \h </w:instrText>
        </w:r>
        <w:r w:rsidR="00EB4FFE">
          <w:rPr>
            <w:webHidden/>
          </w:rPr>
        </w:r>
        <w:r w:rsidR="00EB4FFE">
          <w:rPr>
            <w:webHidden/>
          </w:rPr>
          <w:fldChar w:fldCharType="separate"/>
        </w:r>
        <w:r w:rsidR="00BD099F">
          <w:rPr>
            <w:webHidden/>
          </w:rPr>
          <w:t>99</w:t>
        </w:r>
        <w:r w:rsidR="00EB4FFE">
          <w:rPr>
            <w:webHidden/>
          </w:rPr>
          <w:fldChar w:fldCharType="end"/>
        </w:r>
      </w:hyperlink>
    </w:p>
    <w:p w:rsidR="00EB4FFE" w:rsidRDefault="003A701A">
      <w:pPr>
        <w:pStyle w:val="TOC1"/>
        <w:rPr>
          <w:rFonts w:asciiTheme="minorHAnsi" w:eastAsiaTheme="minorEastAsia" w:hAnsiTheme="minorHAnsi" w:cstheme="minorBidi"/>
          <w:b w:val="0"/>
          <w:sz w:val="22"/>
          <w:szCs w:val="22"/>
        </w:rPr>
      </w:pPr>
      <w:hyperlink w:anchor="_Toc458817304" w:history="1">
        <w:r w:rsidR="00EB4FFE" w:rsidRPr="00E05A71">
          <w:rPr>
            <w:rStyle w:val="Hyperlink"/>
          </w:rPr>
          <w:t>Performance Security</w:t>
        </w:r>
        <w:r w:rsidR="00EB4FFE">
          <w:rPr>
            <w:webHidden/>
          </w:rPr>
          <w:tab/>
        </w:r>
        <w:r w:rsidR="00EB4FFE">
          <w:rPr>
            <w:webHidden/>
          </w:rPr>
          <w:fldChar w:fldCharType="begin"/>
        </w:r>
        <w:r w:rsidR="00EB4FFE">
          <w:rPr>
            <w:webHidden/>
          </w:rPr>
          <w:instrText xml:space="preserve"> PAGEREF _Toc458817304 \h </w:instrText>
        </w:r>
        <w:r w:rsidR="00EB4FFE">
          <w:rPr>
            <w:webHidden/>
          </w:rPr>
        </w:r>
        <w:r w:rsidR="00EB4FFE">
          <w:rPr>
            <w:webHidden/>
          </w:rPr>
          <w:fldChar w:fldCharType="separate"/>
        </w:r>
        <w:r w:rsidR="00BD099F">
          <w:rPr>
            <w:webHidden/>
          </w:rPr>
          <w:t>101</w:t>
        </w:r>
        <w:r w:rsidR="00EB4FFE">
          <w:rPr>
            <w:webHidden/>
          </w:rPr>
          <w:fldChar w:fldCharType="end"/>
        </w:r>
      </w:hyperlink>
    </w:p>
    <w:p w:rsidR="00FD78DD" w:rsidRPr="008B66E1" w:rsidRDefault="00EC38AC">
      <w:pPr>
        <w:rPr>
          <w:bCs/>
        </w:rPr>
      </w:pPr>
      <w:r w:rsidRPr="008B66E1">
        <w:rPr>
          <w:bCs/>
        </w:rPr>
        <w:fldChar w:fldCharType="end"/>
      </w:r>
    </w:p>
    <w:p w:rsidR="00FD78DD" w:rsidRPr="008B66E1" w:rsidRDefault="00FD78DD">
      <w:pPr>
        <w:rPr>
          <w:bCs/>
        </w:rPr>
      </w:pPr>
      <w:r w:rsidRPr="008B66E1">
        <w:rPr>
          <w:bCs/>
        </w:rPr>
        <w:br w:type="page"/>
      </w:r>
    </w:p>
    <w:p w:rsidR="00833093" w:rsidRPr="008B66E1" w:rsidRDefault="00833093" w:rsidP="00744AC8">
      <w:pPr>
        <w:pStyle w:val="SectionIXHeader"/>
      </w:pPr>
      <w:bookmarkStart w:id="448" w:name="_Toc458817302"/>
      <w:r w:rsidRPr="008B66E1">
        <w:lastRenderedPageBreak/>
        <w:t>Letter of Acceptance</w:t>
      </w:r>
      <w:bookmarkEnd w:id="448"/>
    </w:p>
    <w:p w:rsidR="00833093" w:rsidRPr="008B66E1" w:rsidRDefault="00833093" w:rsidP="000A1567">
      <w:pPr>
        <w:jc w:val="center"/>
        <w:rPr>
          <w:i/>
        </w:rPr>
      </w:pPr>
      <w:r w:rsidRPr="008B66E1">
        <w:rPr>
          <w:i/>
        </w:rPr>
        <w:t>[</w:t>
      </w:r>
      <w:r w:rsidR="00147D31" w:rsidRPr="008B66E1">
        <w:rPr>
          <w:i/>
        </w:rPr>
        <w:t>Letterhead</w:t>
      </w:r>
      <w:r w:rsidRPr="008B66E1">
        <w:rPr>
          <w:i/>
        </w:rPr>
        <w:t xml:space="preserve"> paper of the </w:t>
      </w:r>
      <w:r w:rsidR="000A1567">
        <w:rPr>
          <w:i/>
        </w:rPr>
        <w:t>Procuring Entity</w:t>
      </w:r>
      <w:r w:rsidRPr="008B66E1">
        <w:rPr>
          <w:i/>
        </w:rPr>
        <w:t>]</w:t>
      </w:r>
    </w:p>
    <w:p w:rsidR="00833093" w:rsidRPr="008B66E1" w:rsidRDefault="00833093" w:rsidP="00833093"/>
    <w:p w:rsidR="00833093" w:rsidRPr="008B66E1" w:rsidRDefault="00147D31" w:rsidP="00833093">
      <w:pPr>
        <w:jc w:val="right"/>
      </w:pPr>
      <w:r>
        <w:rPr>
          <w:i/>
        </w:rPr>
        <w:t>[D</w:t>
      </w:r>
      <w:r w:rsidR="00833093" w:rsidRPr="008B66E1">
        <w:rPr>
          <w:i/>
        </w:rPr>
        <w:t>ate]</w:t>
      </w:r>
    </w:p>
    <w:p w:rsidR="007B05DB" w:rsidRPr="008B66E1" w:rsidRDefault="007B05DB" w:rsidP="007B05DB">
      <w:r w:rsidRPr="008B66E1">
        <w:t xml:space="preserve">To:  </w:t>
      </w:r>
      <w:r w:rsidR="00EC38AC" w:rsidRPr="008B66E1">
        <w:rPr>
          <w:i/>
        </w:rPr>
        <w:fldChar w:fldCharType="begin"/>
      </w:r>
      <w:r w:rsidRPr="008B66E1">
        <w:rPr>
          <w:i/>
        </w:rPr>
        <w:instrText>ADVANCE \D 1.90</w:instrText>
      </w:r>
      <w:r w:rsidR="00EC38AC" w:rsidRPr="008B66E1">
        <w:rPr>
          <w:i/>
        </w:rPr>
        <w:fldChar w:fldCharType="end"/>
      </w:r>
      <w:r w:rsidRPr="008B66E1">
        <w:rPr>
          <w:i/>
        </w:rPr>
        <w:t>[name and address of the Supplier]</w:t>
      </w:r>
    </w:p>
    <w:p w:rsidR="00833093" w:rsidRPr="008B66E1" w:rsidRDefault="00833093" w:rsidP="00833093"/>
    <w:p w:rsidR="007B05DB" w:rsidRPr="008B66E1" w:rsidRDefault="007B05DB" w:rsidP="007B05DB">
      <w:pPr>
        <w:ind w:left="360" w:right="288"/>
        <w:rPr>
          <w:szCs w:val="24"/>
        </w:rPr>
      </w:pPr>
    </w:p>
    <w:p w:rsidR="007B05DB" w:rsidRPr="008B66E1" w:rsidRDefault="007B05DB" w:rsidP="00CA4398">
      <w:pPr>
        <w:ind w:right="288"/>
        <w:rPr>
          <w:szCs w:val="24"/>
        </w:rPr>
      </w:pPr>
      <w:r w:rsidRPr="008B66E1">
        <w:rPr>
          <w:szCs w:val="24"/>
        </w:rPr>
        <w:t>Subject:</w:t>
      </w:r>
      <w:r w:rsidRPr="008B66E1">
        <w:rPr>
          <w:b/>
          <w:bCs/>
          <w:i/>
          <w:szCs w:val="24"/>
        </w:rPr>
        <w:t xml:space="preserve"> Notification of Award Contract No. </w:t>
      </w:r>
      <w:r w:rsidRPr="008B66E1">
        <w:rPr>
          <w:szCs w:val="24"/>
        </w:rPr>
        <w:t xml:space="preserve"> . . . . . . . . . .   </w:t>
      </w:r>
    </w:p>
    <w:p w:rsidR="007B05DB" w:rsidRPr="008B66E1" w:rsidRDefault="007B05DB" w:rsidP="007B05DB">
      <w:pPr>
        <w:ind w:left="360" w:right="288"/>
        <w:rPr>
          <w:szCs w:val="24"/>
        </w:rPr>
      </w:pPr>
    </w:p>
    <w:p w:rsidR="007B05DB" w:rsidRPr="008B66E1" w:rsidRDefault="007B05DB" w:rsidP="007B05DB">
      <w:pPr>
        <w:ind w:left="360" w:right="288"/>
        <w:rPr>
          <w:szCs w:val="24"/>
        </w:rPr>
      </w:pPr>
    </w:p>
    <w:p w:rsidR="00833093" w:rsidRPr="008B66E1" w:rsidRDefault="00833093" w:rsidP="00833093"/>
    <w:p w:rsidR="00BA1535" w:rsidRPr="008B66E1" w:rsidRDefault="00BA1535" w:rsidP="00BC59C7">
      <w:pPr>
        <w:pStyle w:val="BodyTextIndent"/>
        <w:ind w:left="180" w:right="288"/>
        <w:rPr>
          <w:iCs/>
        </w:rPr>
      </w:pPr>
      <w:r w:rsidRPr="008B66E1">
        <w:rPr>
          <w:iCs/>
        </w:rPr>
        <w:t xml:space="preserve">This is to notify you that your </w:t>
      </w:r>
      <w:r w:rsidR="00AC6654">
        <w:rPr>
          <w:iCs/>
        </w:rPr>
        <w:t>Tender</w:t>
      </w:r>
      <w:r w:rsidRPr="008B66E1">
        <w:rPr>
          <w:iCs/>
        </w:rPr>
        <w:t xml:space="preserve"> dated . . . . </w:t>
      </w:r>
      <w:r w:rsidRPr="008B66E1">
        <w:rPr>
          <w:b/>
          <w:bCs/>
          <w:i/>
        </w:rPr>
        <w:t>[insert date] . .</w:t>
      </w:r>
      <w:r w:rsidRPr="008B66E1">
        <w:rPr>
          <w:iCs/>
        </w:rPr>
        <w:t xml:space="preserve"> . .  for execution of the . . . . . . . . . </w:t>
      </w:r>
      <w:r w:rsidRPr="008B66E1">
        <w:rPr>
          <w:b/>
          <w:i/>
          <w:iCs/>
        </w:rPr>
        <w:t xml:space="preserve">.[insert </w:t>
      </w:r>
      <w:r w:rsidRPr="008B66E1">
        <w:rPr>
          <w:b/>
          <w:bCs/>
          <w:i/>
        </w:rPr>
        <w:t xml:space="preserve">name of the contract and identification number, as given in the </w:t>
      </w:r>
      <w:r w:rsidR="006F6416" w:rsidRPr="008B66E1">
        <w:rPr>
          <w:b/>
          <w:bCs/>
          <w:i/>
        </w:rPr>
        <w:t>SCC</w:t>
      </w:r>
      <w:r w:rsidRPr="008B66E1">
        <w:rPr>
          <w:b/>
          <w:bCs/>
          <w:i/>
        </w:rPr>
        <w:t>]</w:t>
      </w:r>
      <w:r w:rsidRPr="008B66E1">
        <w:rPr>
          <w:i/>
          <w:iCs/>
        </w:rPr>
        <w:t xml:space="preserve"> </w:t>
      </w:r>
      <w:r w:rsidRPr="008B66E1">
        <w:rPr>
          <w:iCs/>
        </w:rPr>
        <w:t xml:space="preserve">. . . . . . . . . . for the Accepted Contract Amount of . . . . . . . . </w:t>
      </w:r>
      <w:r w:rsidRPr="008B66E1">
        <w:rPr>
          <w:b/>
          <w:bCs/>
          <w:i/>
        </w:rPr>
        <w:t>.[insert</w:t>
      </w:r>
      <w:r w:rsidRPr="008B66E1">
        <w:rPr>
          <w:iCs/>
        </w:rPr>
        <w:t xml:space="preserve"> </w:t>
      </w:r>
      <w:r w:rsidRPr="008B66E1">
        <w:rPr>
          <w:b/>
          <w:bCs/>
          <w:i/>
        </w:rPr>
        <w:t>amount in numbers and words and name of currency]</w:t>
      </w:r>
      <w:r w:rsidRPr="008B66E1">
        <w:rPr>
          <w:iCs/>
        </w:rPr>
        <w:t xml:space="preserve">, as corrected and modified in accordance with the Instructions to </w:t>
      </w:r>
      <w:r w:rsidR="00BC59C7">
        <w:rPr>
          <w:iCs/>
        </w:rPr>
        <w:t>Tenderers</w:t>
      </w:r>
      <w:r w:rsidRPr="008B66E1">
        <w:rPr>
          <w:iCs/>
        </w:rPr>
        <w:t xml:space="preserve"> is hereby accepted by our Agency.</w:t>
      </w:r>
    </w:p>
    <w:p w:rsidR="00BA1535" w:rsidRPr="008B66E1" w:rsidRDefault="00BA1535" w:rsidP="00BA1535">
      <w:pPr>
        <w:pStyle w:val="BodyTextIndent"/>
        <w:ind w:left="180" w:right="288"/>
        <w:rPr>
          <w:iCs/>
        </w:rPr>
      </w:pPr>
    </w:p>
    <w:p w:rsidR="00BA1535" w:rsidRPr="008B66E1" w:rsidRDefault="00BA1535" w:rsidP="00BC59C7">
      <w:pPr>
        <w:pStyle w:val="BodyTextIndent"/>
        <w:ind w:left="180" w:right="288"/>
        <w:rPr>
          <w:iCs/>
        </w:rPr>
      </w:pPr>
      <w:r w:rsidRPr="008B66E1">
        <w:rPr>
          <w:iCs/>
        </w:rPr>
        <w:t>You are requested to furnish the Performance Security within 28 days in accordance with the Conditions of Contract, using for that purpose the of the Performance Security Form included in Section X</w:t>
      </w:r>
      <w:r w:rsidR="006F6416" w:rsidRPr="008B66E1">
        <w:rPr>
          <w:iCs/>
        </w:rPr>
        <w:t xml:space="preserve">, </w:t>
      </w:r>
      <w:r w:rsidRPr="008B66E1">
        <w:rPr>
          <w:iCs/>
        </w:rPr>
        <w:t>Contract Forms</w:t>
      </w:r>
      <w:r w:rsidR="006F6416" w:rsidRPr="008B66E1">
        <w:rPr>
          <w:iCs/>
        </w:rPr>
        <w:t>,</w:t>
      </w:r>
      <w:r w:rsidRPr="008B66E1">
        <w:rPr>
          <w:iCs/>
        </w:rPr>
        <w:t xml:space="preserve"> of the </w:t>
      </w:r>
      <w:r w:rsidR="00BC59C7">
        <w:rPr>
          <w:iCs/>
        </w:rPr>
        <w:t>Tendering</w:t>
      </w:r>
      <w:r w:rsidRPr="008B66E1">
        <w:rPr>
          <w:iCs/>
        </w:rPr>
        <w:t xml:space="preserve"> Document.</w:t>
      </w:r>
    </w:p>
    <w:p w:rsidR="00833093" w:rsidRPr="008B66E1" w:rsidRDefault="00833093" w:rsidP="00833093"/>
    <w:p w:rsidR="00833093" w:rsidRPr="008B66E1" w:rsidRDefault="00833093" w:rsidP="00833093">
      <w:pPr>
        <w:pStyle w:val="TOAHeading"/>
        <w:tabs>
          <w:tab w:val="clear" w:pos="9000"/>
          <w:tab w:val="clear" w:pos="9360"/>
        </w:tabs>
        <w:suppressAutoHyphens w:val="0"/>
      </w:pPr>
    </w:p>
    <w:p w:rsidR="00833093" w:rsidRPr="008B66E1" w:rsidRDefault="00833093" w:rsidP="006D6E2C">
      <w:pPr>
        <w:tabs>
          <w:tab w:val="left" w:pos="9000"/>
        </w:tabs>
        <w:spacing w:line="360" w:lineRule="auto"/>
      </w:pPr>
      <w:r w:rsidRPr="008B66E1">
        <w:t xml:space="preserve">Authorized Signature:  </w:t>
      </w:r>
      <w:r w:rsidRPr="008B66E1">
        <w:rPr>
          <w:u w:val="single"/>
        </w:rPr>
        <w:tab/>
      </w:r>
    </w:p>
    <w:p w:rsidR="00833093" w:rsidRPr="008B66E1" w:rsidRDefault="00833093" w:rsidP="006D6E2C">
      <w:pPr>
        <w:tabs>
          <w:tab w:val="left" w:pos="9000"/>
        </w:tabs>
        <w:spacing w:line="360" w:lineRule="auto"/>
      </w:pPr>
      <w:r w:rsidRPr="008B66E1">
        <w:t xml:space="preserve">Name and Title of Signatory:  </w:t>
      </w:r>
      <w:r w:rsidRPr="008B66E1">
        <w:rPr>
          <w:u w:val="single"/>
        </w:rPr>
        <w:tab/>
      </w:r>
    </w:p>
    <w:p w:rsidR="00833093" w:rsidRPr="008B66E1" w:rsidRDefault="00833093" w:rsidP="006D6E2C">
      <w:pPr>
        <w:tabs>
          <w:tab w:val="left" w:pos="9000"/>
        </w:tabs>
        <w:spacing w:line="360" w:lineRule="auto"/>
      </w:pPr>
      <w:r w:rsidRPr="008B66E1">
        <w:t xml:space="preserve">Name of Agency:  </w:t>
      </w:r>
      <w:r w:rsidRPr="008B66E1">
        <w:rPr>
          <w:u w:val="single"/>
        </w:rPr>
        <w:tab/>
      </w:r>
    </w:p>
    <w:p w:rsidR="00833093" w:rsidRPr="008B66E1" w:rsidRDefault="00833093" w:rsidP="00833093"/>
    <w:p w:rsidR="00E5765B" w:rsidRPr="008B66E1" w:rsidRDefault="00E5765B" w:rsidP="00833093"/>
    <w:p w:rsidR="00833093" w:rsidRPr="008B66E1" w:rsidRDefault="00833093" w:rsidP="00833093">
      <w:pPr>
        <w:rPr>
          <w:sz w:val="20"/>
        </w:rPr>
      </w:pPr>
      <w:r w:rsidRPr="008B66E1">
        <w:rPr>
          <w:b/>
          <w:bCs/>
        </w:rPr>
        <w:t>Attachment:  Contract Agreement</w:t>
      </w:r>
    </w:p>
    <w:p w:rsidR="00833093" w:rsidRPr="008B66E1" w:rsidRDefault="00833093"/>
    <w:p w:rsidR="00833093" w:rsidRPr="008B66E1" w:rsidRDefault="00833093"/>
    <w:p w:rsidR="00455149" w:rsidRPr="008B66E1" w:rsidRDefault="00455149">
      <w:pPr>
        <w:pStyle w:val="SectionIXHeader"/>
      </w:pPr>
      <w:r w:rsidRPr="008B66E1">
        <w:br w:type="page"/>
      </w:r>
      <w:bookmarkStart w:id="449" w:name="_Toc438907197"/>
      <w:bookmarkStart w:id="450" w:name="_Toc438907297"/>
      <w:bookmarkStart w:id="451" w:name="_Toc471555884"/>
      <w:bookmarkStart w:id="452" w:name="_Toc73333192"/>
      <w:bookmarkStart w:id="453" w:name="_Toc458817303"/>
      <w:r w:rsidRPr="008B66E1">
        <w:lastRenderedPageBreak/>
        <w:t>Contract Agreement</w:t>
      </w:r>
      <w:bookmarkEnd w:id="449"/>
      <w:bookmarkEnd w:id="450"/>
      <w:bookmarkEnd w:id="451"/>
      <w:bookmarkEnd w:id="452"/>
      <w:bookmarkEnd w:id="453"/>
    </w:p>
    <w:p w:rsidR="00455149" w:rsidRPr="008B66E1" w:rsidRDefault="00455149" w:rsidP="00BC59C7">
      <w:pPr>
        <w:tabs>
          <w:tab w:val="left" w:pos="540"/>
        </w:tabs>
        <w:rPr>
          <w:i/>
          <w:iCs/>
        </w:rPr>
      </w:pPr>
      <w:r w:rsidRPr="008B66E1">
        <w:rPr>
          <w:i/>
          <w:iCs/>
        </w:rPr>
        <w:t xml:space="preserve">[The successful </w:t>
      </w:r>
      <w:r w:rsidR="00BC59C7">
        <w:rPr>
          <w:i/>
          <w:iCs/>
        </w:rPr>
        <w:t>Tenderer</w:t>
      </w:r>
      <w:r w:rsidRPr="008B66E1">
        <w:rPr>
          <w:i/>
          <w:iCs/>
        </w:rPr>
        <w:t xml:space="preserve"> shall fill in this form in accordance with the instructions indicated]</w:t>
      </w:r>
    </w:p>
    <w:p w:rsidR="00455149" w:rsidRPr="008B66E1" w:rsidRDefault="00455149">
      <w:pPr>
        <w:pStyle w:val="Document1"/>
        <w:keepNext w:val="0"/>
        <w:keepLines w:val="0"/>
        <w:tabs>
          <w:tab w:val="clear" w:pos="-720"/>
          <w:tab w:val="left" w:pos="5400"/>
          <w:tab w:val="left" w:pos="8280"/>
        </w:tabs>
        <w:suppressAutoHyphens w:val="0"/>
        <w:rPr>
          <w:rFonts w:ascii="Times New Roman" w:hAnsi="Times New Roman"/>
        </w:rPr>
      </w:pPr>
    </w:p>
    <w:p w:rsidR="00455149" w:rsidRPr="008B66E1" w:rsidRDefault="00455149">
      <w:pPr>
        <w:tabs>
          <w:tab w:val="left" w:pos="5400"/>
          <w:tab w:val="left" w:pos="8280"/>
        </w:tabs>
        <w:spacing w:after="200"/>
      </w:pPr>
      <w:r w:rsidRPr="008B66E1">
        <w:t>THIS  AGREEMENT made</w:t>
      </w:r>
    </w:p>
    <w:p w:rsidR="00455149" w:rsidRPr="008B66E1" w:rsidRDefault="00455149">
      <w:pPr>
        <w:tabs>
          <w:tab w:val="left" w:pos="720"/>
          <w:tab w:val="left" w:pos="2520"/>
          <w:tab w:val="left" w:pos="6120"/>
          <w:tab w:val="left" w:pos="7200"/>
        </w:tabs>
        <w:spacing w:after="200"/>
      </w:pPr>
      <w:r w:rsidRPr="008B66E1">
        <w:tab/>
        <w:t xml:space="preserve">the </w:t>
      </w:r>
      <w:r w:rsidRPr="008B66E1">
        <w:rPr>
          <w:i/>
        </w:rPr>
        <w:t xml:space="preserve">[ insert:  </w:t>
      </w:r>
      <w:r w:rsidRPr="008B66E1">
        <w:rPr>
          <w:b/>
          <w:i/>
        </w:rPr>
        <w:t>number</w:t>
      </w:r>
      <w:r w:rsidRPr="008B66E1">
        <w:rPr>
          <w:i/>
        </w:rPr>
        <w:t> ]</w:t>
      </w:r>
      <w:r w:rsidRPr="008B66E1">
        <w:t xml:space="preserve"> day of  </w:t>
      </w:r>
      <w:r w:rsidRPr="008B66E1">
        <w:rPr>
          <w:i/>
        </w:rPr>
        <w:t xml:space="preserve">[ insert:  </w:t>
      </w:r>
      <w:r w:rsidRPr="008B66E1">
        <w:rPr>
          <w:b/>
          <w:i/>
        </w:rPr>
        <w:t>month</w:t>
      </w:r>
      <w:r w:rsidRPr="008B66E1">
        <w:rPr>
          <w:i/>
        </w:rPr>
        <w:t> ]</w:t>
      </w:r>
      <w:r w:rsidRPr="008B66E1">
        <w:t xml:space="preserve">, </w:t>
      </w:r>
      <w:r w:rsidRPr="008B66E1">
        <w:rPr>
          <w:i/>
        </w:rPr>
        <w:t xml:space="preserve">[ insert:  </w:t>
      </w:r>
      <w:r w:rsidRPr="008B66E1">
        <w:rPr>
          <w:b/>
          <w:i/>
        </w:rPr>
        <w:t>year</w:t>
      </w:r>
      <w:r w:rsidRPr="008B66E1">
        <w:rPr>
          <w:i/>
        </w:rPr>
        <w:t> ]</w:t>
      </w:r>
      <w:r w:rsidRPr="008B66E1">
        <w:t>.</w:t>
      </w:r>
    </w:p>
    <w:p w:rsidR="00455149" w:rsidRPr="008B66E1" w:rsidRDefault="00455149">
      <w:pPr>
        <w:spacing w:after="200"/>
      </w:pPr>
    </w:p>
    <w:p w:rsidR="00455149" w:rsidRPr="008B66E1" w:rsidRDefault="00455149">
      <w:pPr>
        <w:spacing w:after="200"/>
      </w:pPr>
      <w:r w:rsidRPr="008B66E1">
        <w:t>BETWEEN</w:t>
      </w:r>
    </w:p>
    <w:p w:rsidR="00455149" w:rsidRPr="008B66E1" w:rsidRDefault="00455149" w:rsidP="00BC59C7">
      <w:pPr>
        <w:spacing w:after="200"/>
        <w:ind w:left="1440" w:hanging="720"/>
        <w:jc w:val="both"/>
      </w:pPr>
      <w:r w:rsidRPr="008B66E1">
        <w:t>(1)</w:t>
      </w:r>
      <w:r w:rsidRPr="008B66E1">
        <w:tab/>
      </w:r>
      <w:r w:rsidRPr="008B66E1">
        <w:rPr>
          <w:i/>
        </w:rPr>
        <w:t xml:space="preserve">[ insert complete name of </w:t>
      </w:r>
      <w:r w:rsidR="00BC59C7" w:rsidRPr="00BC59C7">
        <w:rPr>
          <w:i/>
          <w:iCs/>
        </w:rPr>
        <w:t>Procuring Entity</w:t>
      </w:r>
      <w:r w:rsidRPr="008B66E1">
        <w:rPr>
          <w:i/>
        </w:rPr>
        <w:t>]</w:t>
      </w:r>
      <w:r w:rsidRPr="008B66E1">
        <w:t xml:space="preserve">, a </w:t>
      </w:r>
      <w:r w:rsidRPr="008B66E1">
        <w:rPr>
          <w:i/>
        </w:rPr>
        <w:t>[ insert description of type of legal entity, for example, an agency of the Ministry of .... of the Gov</w:t>
      </w:r>
      <w:r w:rsidR="00BC59C7">
        <w:rPr>
          <w:i/>
        </w:rPr>
        <w:t>ernment of the Republic of Maldives</w:t>
      </w:r>
      <w:r w:rsidRPr="008B66E1">
        <w:rPr>
          <w:i/>
        </w:rPr>
        <w:t xml:space="preserve">, or corporation incorporated under the laws </w:t>
      </w:r>
      <w:r w:rsidR="00BC59C7">
        <w:rPr>
          <w:i/>
        </w:rPr>
        <w:t>Republic of Maldives]</w:t>
      </w:r>
      <w:r w:rsidR="00BC59C7">
        <w:t xml:space="preserve"> </w:t>
      </w:r>
      <w:r w:rsidRPr="008B66E1">
        <w:t xml:space="preserve">and having its principal place of business at </w:t>
      </w:r>
      <w:r w:rsidRPr="008B66E1">
        <w:rPr>
          <w:i/>
        </w:rPr>
        <w:t xml:space="preserve">[ insert address of </w:t>
      </w:r>
      <w:r w:rsidR="00BC59C7" w:rsidRPr="00BC59C7">
        <w:rPr>
          <w:i/>
          <w:iCs/>
        </w:rPr>
        <w:t>Procuring Entity</w:t>
      </w:r>
      <w:r w:rsidR="00BC59C7" w:rsidRPr="008B66E1">
        <w:rPr>
          <w:b/>
          <w:i/>
        </w:rPr>
        <w:t>]</w:t>
      </w:r>
      <w:r w:rsidRPr="008B66E1">
        <w:t xml:space="preserve"> (hereinafter called “</w:t>
      </w:r>
      <w:r w:rsidR="00BC59C7">
        <w:t>Procuring Entity</w:t>
      </w:r>
      <w:r w:rsidRPr="008B66E1">
        <w:t xml:space="preserve">”), </w:t>
      </w:r>
      <w:r w:rsidR="00504B8D" w:rsidRPr="008B66E1">
        <w:t xml:space="preserve">of the one part, </w:t>
      </w:r>
      <w:r w:rsidRPr="008B66E1">
        <w:t xml:space="preserve">and </w:t>
      </w:r>
    </w:p>
    <w:p w:rsidR="00455149" w:rsidRPr="008B66E1" w:rsidRDefault="00455149" w:rsidP="00BC59C7">
      <w:pPr>
        <w:spacing w:after="200"/>
        <w:ind w:left="1440" w:hanging="720"/>
        <w:jc w:val="both"/>
      </w:pPr>
      <w:r w:rsidRPr="008B66E1">
        <w:t>(2)</w:t>
      </w:r>
      <w:r w:rsidRPr="008B66E1">
        <w:tab/>
      </w:r>
      <w:r w:rsidRPr="008B66E1">
        <w:rPr>
          <w:i/>
        </w:rPr>
        <w:t>[ insert name of Supplier</w:t>
      </w:r>
      <w:r w:rsidRPr="008B66E1">
        <w:rPr>
          <w:b/>
          <w:i/>
        </w:rPr>
        <w:t xml:space="preserve"> </w:t>
      </w:r>
      <w:r w:rsidRPr="008B66E1">
        <w:rPr>
          <w:i/>
        </w:rPr>
        <w:t>]</w:t>
      </w:r>
      <w:r w:rsidRPr="008B66E1">
        <w:t xml:space="preserve">, a corporation incorporated under the laws of </w:t>
      </w:r>
      <w:r w:rsidRPr="008B66E1">
        <w:rPr>
          <w:i/>
        </w:rPr>
        <w:t>[ insert:  country of Supplier</w:t>
      </w:r>
      <w:r w:rsidRPr="008B66E1">
        <w:rPr>
          <w:b/>
          <w:i/>
        </w:rPr>
        <w:t xml:space="preserve"> </w:t>
      </w:r>
      <w:r w:rsidRPr="008B66E1">
        <w:rPr>
          <w:i/>
        </w:rPr>
        <w:t>]</w:t>
      </w:r>
      <w:r w:rsidRPr="008B66E1">
        <w:t xml:space="preserve"> and having its principal place of business at </w:t>
      </w:r>
      <w:r w:rsidRPr="008B66E1">
        <w:rPr>
          <w:i/>
        </w:rPr>
        <w:t>[ insert:  address of Supplier ]</w:t>
      </w:r>
      <w:r w:rsidRPr="008B66E1">
        <w:t xml:space="preserve"> (hereinafter called “the Supplier”)</w:t>
      </w:r>
      <w:r w:rsidR="000E04D0" w:rsidRPr="008B66E1">
        <w:t>, of the other part :</w:t>
      </w:r>
    </w:p>
    <w:p w:rsidR="00455149" w:rsidRPr="008B66E1" w:rsidRDefault="00455149" w:rsidP="00BC59C7">
      <w:pPr>
        <w:suppressAutoHyphens/>
        <w:spacing w:after="240"/>
        <w:jc w:val="both"/>
      </w:pPr>
      <w:r w:rsidRPr="008B66E1">
        <w:t xml:space="preserve">WHEREAS the </w:t>
      </w:r>
      <w:r w:rsidR="00BC59C7">
        <w:t xml:space="preserve">Procuring Entity </w:t>
      </w:r>
      <w:r w:rsidRPr="008B66E1">
        <w:t xml:space="preserve">invited </w:t>
      </w:r>
      <w:r w:rsidR="00BC59C7">
        <w:t>tenders</w:t>
      </w:r>
      <w:r w:rsidRPr="008B66E1">
        <w:t xml:space="preserve"> for certain Goods and ancillary services, viz., </w:t>
      </w:r>
      <w:r w:rsidRPr="008B66E1">
        <w:rPr>
          <w:i/>
        </w:rPr>
        <w:t xml:space="preserve">[insert </w:t>
      </w:r>
      <w:r w:rsidRPr="008B66E1">
        <w:rPr>
          <w:bCs/>
          <w:i/>
        </w:rPr>
        <w:t>brief description of Goods and Services</w:t>
      </w:r>
      <w:r w:rsidRPr="008B66E1">
        <w:rPr>
          <w:i/>
        </w:rPr>
        <w:t>]</w:t>
      </w:r>
      <w:r w:rsidRPr="008B66E1">
        <w:t xml:space="preserve"> and has accepted a </w:t>
      </w:r>
      <w:r w:rsidR="00BC59C7">
        <w:t>Tender</w:t>
      </w:r>
      <w:r w:rsidRPr="008B66E1">
        <w:t xml:space="preserve"> by the Supplier for the supply of those Goods and Services</w:t>
      </w:r>
      <w:r w:rsidR="006D6E2C">
        <w:t>.</w:t>
      </w:r>
      <w:r w:rsidRPr="008B66E1">
        <w:t xml:space="preserve"> </w:t>
      </w:r>
    </w:p>
    <w:p w:rsidR="00455149" w:rsidRPr="008B66E1" w:rsidRDefault="000E04D0" w:rsidP="00BC59C7">
      <w:pPr>
        <w:suppressAutoHyphens/>
        <w:spacing w:after="240"/>
        <w:jc w:val="both"/>
      </w:pPr>
      <w:r w:rsidRPr="008B66E1">
        <w:t xml:space="preserve">The </w:t>
      </w:r>
      <w:r w:rsidR="00BC59C7">
        <w:t>Procuring Entity</w:t>
      </w:r>
      <w:r w:rsidRPr="008B66E1">
        <w:t xml:space="preserve"> and the Supplier agree as follows: </w:t>
      </w:r>
    </w:p>
    <w:p w:rsidR="00455149" w:rsidRPr="008B66E1" w:rsidRDefault="00455149">
      <w:pPr>
        <w:tabs>
          <w:tab w:val="left" w:pos="540"/>
        </w:tabs>
        <w:suppressAutoHyphens/>
        <w:spacing w:after="240"/>
        <w:ind w:left="540" w:hanging="540"/>
        <w:jc w:val="both"/>
      </w:pPr>
      <w:r w:rsidRPr="008B66E1">
        <w:t>1.</w:t>
      </w:r>
      <w:r w:rsidRPr="008B66E1">
        <w:tab/>
        <w:t xml:space="preserve">In this Agreement words and expressions shall have the same meanings as are respectively assigned to them in the Contract </w:t>
      </w:r>
      <w:r w:rsidR="000E04D0" w:rsidRPr="008B66E1">
        <w:t xml:space="preserve">documents </w:t>
      </w:r>
      <w:r w:rsidRPr="008B66E1">
        <w:t>referred to.</w:t>
      </w:r>
    </w:p>
    <w:p w:rsidR="00455149" w:rsidRPr="008B66E1" w:rsidRDefault="00455149">
      <w:pPr>
        <w:tabs>
          <w:tab w:val="left" w:pos="540"/>
        </w:tabs>
        <w:suppressAutoHyphens/>
        <w:spacing w:after="240"/>
        <w:ind w:left="540" w:hanging="540"/>
        <w:jc w:val="both"/>
      </w:pPr>
      <w:r w:rsidRPr="008B66E1">
        <w:t>2.</w:t>
      </w:r>
      <w:r w:rsidRPr="008B66E1">
        <w:tab/>
        <w:t xml:space="preserve">The following documents shall </w:t>
      </w:r>
      <w:r w:rsidR="000E04D0" w:rsidRPr="008B66E1">
        <w:t xml:space="preserve">be deemed to form and </w:t>
      </w:r>
      <w:r w:rsidR="007B519B" w:rsidRPr="008B66E1">
        <w:t>be read and construed as</w:t>
      </w:r>
      <w:r w:rsidRPr="008B66E1">
        <w:t xml:space="preserve"> part of th</w:t>
      </w:r>
      <w:r w:rsidR="006D6E2C">
        <w:t xml:space="preserve">is Agreement. </w:t>
      </w:r>
      <w:r w:rsidR="000E04D0" w:rsidRPr="008B66E1">
        <w:t>This Agreement shall prevail over all other contract documen</w:t>
      </w:r>
      <w:r w:rsidR="005863FF" w:rsidRPr="008B66E1">
        <w:t>t</w:t>
      </w:r>
      <w:r w:rsidR="000E04D0" w:rsidRPr="008B66E1">
        <w:t>s.</w:t>
      </w:r>
    </w:p>
    <w:p w:rsidR="00455149" w:rsidRPr="008B66E1" w:rsidRDefault="000E04D0" w:rsidP="007731EC">
      <w:pPr>
        <w:numPr>
          <w:ilvl w:val="0"/>
          <w:numId w:val="76"/>
        </w:numPr>
        <w:tabs>
          <w:tab w:val="clear" w:pos="716"/>
          <w:tab w:val="num" w:pos="1260"/>
        </w:tabs>
        <w:suppressAutoHyphens/>
        <w:spacing w:after="120"/>
        <w:ind w:left="1267"/>
        <w:jc w:val="both"/>
      </w:pPr>
      <w:r w:rsidRPr="008B66E1">
        <w:t xml:space="preserve">the Letter of Acceptance </w:t>
      </w:r>
      <w:r w:rsidR="00455149" w:rsidRPr="008B66E1">
        <w:t xml:space="preserve"> </w:t>
      </w:r>
    </w:p>
    <w:p w:rsidR="000E04D0" w:rsidRPr="008B66E1" w:rsidRDefault="000E04D0" w:rsidP="00BC59C7">
      <w:pPr>
        <w:numPr>
          <w:ilvl w:val="0"/>
          <w:numId w:val="76"/>
        </w:numPr>
        <w:tabs>
          <w:tab w:val="clear" w:pos="716"/>
          <w:tab w:val="num" w:pos="1260"/>
        </w:tabs>
        <w:suppressAutoHyphens/>
        <w:spacing w:after="120"/>
        <w:ind w:left="1267"/>
        <w:jc w:val="both"/>
      </w:pPr>
      <w:r w:rsidRPr="008B66E1">
        <w:t xml:space="preserve">the Letter of </w:t>
      </w:r>
      <w:r w:rsidR="00BC59C7">
        <w:t>Tender</w:t>
      </w:r>
    </w:p>
    <w:p w:rsidR="000E04D0" w:rsidRPr="008B66E1" w:rsidRDefault="000E04D0" w:rsidP="007731EC">
      <w:pPr>
        <w:numPr>
          <w:ilvl w:val="0"/>
          <w:numId w:val="76"/>
        </w:numPr>
        <w:tabs>
          <w:tab w:val="clear" w:pos="716"/>
          <w:tab w:val="num" w:pos="1260"/>
        </w:tabs>
        <w:suppressAutoHyphens/>
        <w:spacing w:after="120"/>
        <w:ind w:left="1267"/>
        <w:jc w:val="both"/>
      </w:pPr>
      <w:r w:rsidRPr="008B66E1">
        <w:t xml:space="preserve">the Addenda Nos._____ (if any) </w:t>
      </w:r>
    </w:p>
    <w:p w:rsidR="00455149" w:rsidRPr="008B66E1" w:rsidRDefault="00455149" w:rsidP="007731EC">
      <w:pPr>
        <w:numPr>
          <w:ilvl w:val="0"/>
          <w:numId w:val="76"/>
        </w:numPr>
        <w:tabs>
          <w:tab w:val="clear" w:pos="716"/>
          <w:tab w:val="num" w:pos="1260"/>
        </w:tabs>
        <w:suppressAutoHyphens/>
        <w:spacing w:after="120"/>
        <w:ind w:left="1267"/>
        <w:jc w:val="both"/>
      </w:pPr>
      <w:r w:rsidRPr="008B66E1">
        <w:t>Special Conditions of Contract</w:t>
      </w:r>
    </w:p>
    <w:p w:rsidR="00455149" w:rsidRPr="008B66E1" w:rsidRDefault="00455149" w:rsidP="007731EC">
      <w:pPr>
        <w:numPr>
          <w:ilvl w:val="0"/>
          <w:numId w:val="76"/>
        </w:numPr>
        <w:tabs>
          <w:tab w:val="clear" w:pos="716"/>
          <w:tab w:val="num" w:pos="1260"/>
        </w:tabs>
        <w:suppressAutoHyphens/>
        <w:spacing w:after="120"/>
        <w:ind w:left="1267"/>
        <w:jc w:val="both"/>
      </w:pPr>
      <w:r w:rsidRPr="008B66E1">
        <w:t>General Conditions of Contract</w:t>
      </w:r>
    </w:p>
    <w:p w:rsidR="00455149" w:rsidRPr="008B66E1" w:rsidRDefault="000E04D0" w:rsidP="007731EC">
      <w:pPr>
        <w:numPr>
          <w:ilvl w:val="0"/>
          <w:numId w:val="76"/>
        </w:numPr>
        <w:tabs>
          <w:tab w:val="clear" w:pos="716"/>
          <w:tab w:val="num" w:pos="1260"/>
        </w:tabs>
        <w:suppressAutoHyphens/>
        <w:spacing w:after="120"/>
        <w:ind w:left="1267"/>
      </w:pPr>
      <w:r w:rsidRPr="008B66E1">
        <w:t>the Specification</w:t>
      </w:r>
      <w:r w:rsidR="00455149" w:rsidRPr="008B66E1">
        <w:t xml:space="preserve"> (including Schedule of Requirements and Technical Specifications)</w:t>
      </w:r>
    </w:p>
    <w:p w:rsidR="00455149" w:rsidRPr="008B66E1" w:rsidRDefault="004B2DA0" w:rsidP="007731EC">
      <w:pPr>
        <w:numPr>
          <w:ilvl w:val="0"/>
          <w:numId w:val="76"/>
        </w:numPr>
        <w:tabs>
          <w:tab w:val="clear" w:pos="716"/>
          <w:tab w:val="num" w:pos="1260"/>
        </w:tabs>
        <w:suppressAutoHyphens/>
        <w:spacing w:after="120"/>
        <w:ind w:left="1267"/>
        <w:jc w:val="both"/>
      </w:pPr>
      <w:r w:rsidRPr="008B66E1">
        <w:t xml:space="preserve">the completed Schedules (including Price Schedules) </w:t>
      </w:r>
    </w:p>
    <w:p w:rsidR="00455149" w:rsidRPr="008B66E1" w:rsidRDefault="009E1E15" w:rsidP="007731EC">
      <w:pPr>
        <w:numPr>
          <w:ilvl w:val="0"/>
          <w:numId w:val="76"/>
        </w:numPr>
        <w:tabs>
          <w:tab w:val="clear" w:pos="716"/>
          <w:tab w:val="num" w:pos="1260"/>
        </w:tabs>
        <w:suppressAutoHyphens/>
        <w:spacing w:after="120"/>
        <w:ind w:left="1267"/>
        <w:jc w:val="both"/>
      </w:pPr>
      <w:r w:rsidRPr="008B66E1">
        <w:t xml:space="preserve">any other document listed in GCC as forming part of the Contract </w:t>
      </w:r>
    </w:p>
    <w:p w:rsidR="00455149" w:rsidRPr="008B66E1" w:rsidRDefault="000E04D0" w:rsidP="000A1567">
      <w:pPr>
        <w:tabs>
          <w:tab w:val="left" w:pos="540"/>
        </w:tabs>
        <w:suppressAutoHyphens/>
        <w:spacing w:after="240"/>
        <w:ind w:left="540" w:hanging="540"/>
        <w:jc w:val="both"/>
      </w:pPr>
      <w:r w:rsidRPr="008B66E1">
        <w:lastRenderedPageBreak/>
        <w:t>3.</w:t>
      </w:r>
      <w:r w:rsidR="00455149" w:rsidRPr="008B66E1">
        <w:tab/>
        <w:t xml:space="preserve">In consideration of the payments to be made by the </w:t>
      </w:r>
      <w:r w:rsidR="004C55B9">
        <w:t xml:space="preserve">Procuring Entity </w:t>
      </w:r>
      <w:r w:rsidR="00455149" w:rsidRPr="008B66E1">
        <w:t xml:space="preserve">to the Supplier as </w:t>
      </w:r>
      <w:r w:rsidRPr="008B66E1">
        <w:t xml:space="preserve">specified in this Agreement, </w:t>
      </w:r>
      <w:r w:rsidR="00455149" w:rsidRPr="008B66E1">
        <w:t xml:space="preserve">the Supplier hereby covenants with the </w:t>
      </w:r>
      <w:r w:rsidR="000A1567">
        <w:t>Procuring Entity</w:t>
      </w:r>
      <w:r w:rsidR="00455149" w:rsidRPr="008B66E1">
        <w:t xml:space="preserve"> to provide the Goods and Services and to remedy defects therein in conformity in all respects with the provisions of the Contract.</w:t>
      </w:r>
    </w:p>
    <w:p w:rsidR="00455149" w:rsidRPr="008B66E1" w:rsidRDefault="005F6135" w:rsidP="004C55B9">
      <w:pPr>
        <w:tabs>
          <w:tab w:val="left" w:pos="540"/>
        </w:tabs>
        <w:suppressAutoHyphens/>
        <w:spacing w:after="240"/>
        <w:ind w:left="540" w:hanging="540"/>
        <w:jc w:val="both"/>
      </w:pPr>
      <w:r w:rsidRPr="008B66E1">
        <w:t>4</w:t>
      </w:r>
      <w:r w:rsidR="00455149" w:rsidRPr="008B66E1">
        <w:t>.</w:t>
      </w:r>
      <w:r w:rsidR="00455149" w:rsidRPr="008B66E1">
        <w:tab/>
        <w:t xml:space="preserve">The </w:t>
      </w:r>
      <w:r w:rsidR="004C55B9">
        <w:t xml:space="preserve">Procuring Entity </w:t>
      </w:r>
      <w:r w:rsidR="00455149" w:rsidRPr="008B66E1">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rsidR="00455149" w:rsidRPr="008B66E1" w:rsidRDefault="00455149" w:rsidP="004C55B9">
      <w:pPr>
        <w:spacing w:after="200"/>
        <w:jc w:val="both"/>
      </w:pPr>
      <w:r w:rsidRPr="008B66E1">
        <w:t xml:space="preserve">IN WITNESS whereof the parties hereto have caused this Agreement to be executed in accordance with the laws of </w:t>
      </w:r>
      <w:r w:rsidR="004C55B9" w:rsidRPr="00DE2159">
        <w:t xml:space="preserve">Republic of </w:t>
      </w:r>
      <w:r w:rsidR="004C55B9">
        <w:t xml:space="preserve">Maldives </w:t>
      </w:r>
      <w:r w:rsidRPr="008B66E1">
        <w:t>on the day, month and year indicated above.</w:t>
      </w:r>
    </w:p>
    <w:p w:rsidR="00455149" w:rsidRPr="008B66E1" w:rsidRDefault="00455149"/>
    <w:p w:rsidR="00381EED" w:rsidRPr="00381EED" w:rsidRDefault="00455149" w:rsidP="00381EED">
      <w:pPr>
        <w:rPr>
          <w:b/>
          <w:bCs/>
        </w:rPr>
      </w:pPr>
      <w:r w:rsidRPr="00381EED">
        <w:rPr>
          <w:b/>
          <w:bCs/>
        </w:rPr>
        <w:t xml:space="preserve">For and on behalf of the </w:t>
      </w:r>
      <w:r w:rsidR="004C55B9" w:rsidRPr="00381EED">
        <w:rPr>
          <w:b/>
          <w:bCs/>
        </w:rPr>
        <w:t>Procuring Entity</w:t>
      </w:r>
    </w:p>
    <w:p w:rsidR="00455149" w:rsidRPr="008B66E1" w:rsidRDefault="00455149"/>
    <w:p w:rsidR="00455149" w:rsidRPr="008B66E1" w:rsidRDefault="00455149">
      <w:pPr>
        <w:tabs>
          <w:tab w:val="left" w:pos="900"/>
          <w:tab w:val="left" w:pos="7200"/>
        </w:tabs>
      </w:pPr>
      <w:r w:rsidRPr="008B66E1">
        <w:t>Signed:</w:t>
      </w:r>
      <w:r w:rsidRPr="008B66E1">
        <w:tab/>
      </w:r>
      <w:r w:rsidRPr="008B66E1">
        <w:rPr>
          <w:i/>
          <w:iCs/>
        </w:rPr>
        <w:t xml:space="preserve">[insert signature] </w:t>
      </w:r>
      <w:r w:rsidRPr="008B66E1">
        <w:tab/>
      </w:r>
    </w:p>
    <w:p w:rsidR="00455149" w:rsidRPr="008B66E1" w:rsidRDefault="00455149">
      <w:pPr>
        <w:tabs>
          <w:tab w:val="left" w:pos="900"/>
          <w:tab w:val="left" w:pos="7200"/>
        </w:tabs>
        <w:rPr>
          <w:u w:val="single"/>
        </w:rPr>
      </w:pPr>
      <w:r w:rsidRPr="008B66E1">
        <w:t xml:space="preserve">in the capacity of </w:t>
      </w:r>
      <w:r w:rsidR="00B26777">
        <w:t xml:space="preserve"> </w:t>
      </w:r>
      <w:r w:rsidRPr="008B66E1">
        <w:rPr>
          <w:i/>
        </w:rPr>
        <w:t>[</w:t>
      </w:r>
      <w:r w:rsidR="00B26777">
        <w:rPr>
          <w:i/>
        </w:rPr>
        <w:t xml:space="preserve">insert </w:t>
      </w:r>
      <w:r w:rsidRPr="008B66E1">
        <w:rPr>
          <w:i/>
        </w:rPr>
        <w:t>title o</w:t>
      </w:r>
      <w:r w:rsidR="00B26777">
        <w:rPr>
          <w:i/>
        </w:rPr>
        <w:t>r other appropriate designation</w:t>
      </w:r>
      <w:r w:rsidRPr="008B66E1">
        <w:rPr>
          <w:i/>
        </w:rPr>
        <w:t>]</w:t>
      </w:r>
    </w:p>
    <w:p w:rsidR="00455149" w:rsidRPr="008B66E1" w:rsidRDefault="00455149">
      <w:pPr>
        <w:tabs>
          <w:tab w:val="left" w:pos="7200"/>
        </w:tabs>
        <w:rPr>
          <w:u w:val="single"/>
        </w:rPr>
      </w:pPr>
      <w:r w:rsidRPr="008B66E1">
        <w:t xml:space="preserve">in the presence of </w:t>
      </w:r>
      <w:r w:rsidR="00B26777">
        <w:t xml:space="preserve"> </w:t>
      </w:r>
      <w:r w:rsidRPr="008B66E1">
        <w:rPr>
          <w:i/>
          <w:iCs/>
        </w:rPr>
        <w:t>[insert identification of official witness]</w:t>
      </w:r>
    </w:p>
    <w:p w:rsidR="00455149" w:rsidRPr="008B66E1" w:rsidRDefault="00455149"/>
    <w:p w:rsidR="00455149" w:rsidRPr="00381EED" w:rsidRDefault="00455149">
      <w:pPr>
        <w:rPr>
          <w:b/>
          <w:bCs/>
        </w:rPr>
      </w:pPr>
      <w:r w:rsidRPr="00381EED">
        <w:rPr>
          <w:b/>
          <w:bCs/>
        </w:rPr>
        <w:t>For and on behalf of the Supplier</w:t>
      </w:r>
    </w:p>
    <w:p w:rsidR="00455149" w:rsidRPr="008B66E1" w:rsidRDefault="00455149"/>
    <w:p w:rsidR="00455149" w:rsidRPr="008B66E1" w:rsidRDefault="00455149">
      <w:pPr>
        <w:tabs>
          <w:tab w:val="left" w:pos="900"/>
          <w:tab w:val="left" w:pos="7200"/>
        </w:tabs>
        <w:rPr>
          <w:u w:val="single"/>
        </w:rPr>
      </w:pPr>
      <w:r w:rsidRPr="008B66E1">
        <w:t>Signed:</w:t>
      </w:r>
      <w:r w:rsidRPr="008B66E1">
        <w:tab/>
      </w:r>
      <w:r w:rsidRPr="008B66E1">
        <w:rPr>
          <w:i/>
          <w:iCs/>
        </w:rPr>
        <w:t>[insert signature of authorized representative(s) of the Supplier]</w:t>
      </w:r>
      <w:r w:rsidRPr="008B66E1">
        <w:t xml:space="preserve"> </w:t>
      </w:r>
    </w:p>
    <w:p w:rsidR="00455149" w:rsidRPr="008B66E1" w:rsidRDefault="00455149">
      <w:pPr>
        <w:tabs>
          <w:tab w:val="left" w:pos="900"/>
          <w:tab w:val="left" w:pos="7200"/>
        </w:tabs>
        <w:rPr>
          <w:u w:val="single"/>
        </w:rPr>
      </w:pPr>
      <w:r w:rsidRPr="008B66E1">
        <w:t xml:space="preserve">in the capacity of </w:t>
      </w:r>
      <w:r w:rsidR="00B26777">
        <w:t xml:space="preserve"> </w:t>
      </w:r>
      <w:r w:rsidR="00B26777">
        <w:rPr>
          <w:i/>
        </w:rPr>
        <w:t xml:space="preserve">[insert </w:t>
      </w:r>
      <w:r w:rsidRPr="008B66E1">
        <w:rPr>
          <w:i/>
        </w:rPr>
        <w:t>title o</w:t>
      </w:r>
      <w:r w:rsidR="00B26777">
        <w:rPr>
          <w:i/>
        </w:rPr>
        <w:t>r other appropriate designation</w:t>
      </w:r>
      <w:r w:rsidRPr="008B66E1">
        <w:rPr>
          <w:i/>
        </w:rPr>
        <w:t>]</w:t>
      </w:r>
    </w:p>
    <w:p w:rsidR="00455149" w:rsidRPr="008B66E1" w:rsidRDefault="00455149">
      <w:pPr>
        <w:tabs>
          <w:tab w:val="left" w:pos="900"/>
        </w:tabs>
        <w:rPr>
          <w:u w:val="single"/>
        </w:rPr>
      </w:pPr>
      <w:r w:rsidRPr="008B66E1">
        <w:t xml:space="preserve">in the presence of </w:t>
      </w:r>
      <w:r w:rsidR="00B26777">
        <w:t xml:space="preserve"> </w:t>
      </w:r>
      <w:r w:rsidR="00B26777">
        <w:rPr>
          <w:i/>
          <w:iCs/>
        </w:rPr>
        <w:t>[</w:t>
      </w:r>
      <w:r w:rsidRPr="008B66E1">
        <w:rPr>
          <w:i/>
          <w:iCs/>
        </w:rPr>
        <w:t>insert identification of official witness]</w:t>
      </w:r>
    </w:p>
    <w:p w:rsidR="00455149" w:rsidRPr="008B66E1" w:rsidRDefault="00455149"/>
    <w:p w:rsidR="00455149" w:rsidRPr="008B66E1" w:rsidRDefault="00455149">
      <w:pPr>
        <w:pStyle w:val="SectionIXHeader"/>
      </w:pPr>
      <w:r w:rsidRPr="008B66E1">
        <w:br w:type="page"/>
      </w:r>
      <w:bookmarkStart w:id="454" w:name="_Toc428352207"/>
      <w:bookmarkStart w:id="455" w:name="_Toc438907198"/>
      <w:bookmarkStart w:id="456" w:name="_Toc438907298"/>
      <w:bookmarkStart w:id="457" w:name="_Toc471555885"/>
      <w:bookmarkStart w:id="458" w:name="_Toc73333193"/>
      <w:bookmarkStart w:id="459" w:name="_Toc458817304"/>
      <w:r w:rsidRPr="008B66E1">
        <w:lastRenderedPageBreak/>
        <w:t>Performance Security</w:t>
      </w:r>
      <w:bookmarkEnd w:id="454"/>
      <w:bookmarkEnd w:id="455"/>
      <w:bookmarkEnd w:id="456"/>
      <w:bookmarkEnd w:id="457"/>
      <w:bookmarkEnd w:id="458"/>
      <w:bookmarkEnd w:id="459"/>
      <w:r w:rsidRPr="008B66E1">
        <w:t xml:space="preserve"> </w:t>
      </w:r>
    </w:p>
    <w:p w:rsidR="00046259" w:rsidRPr="008B66E1" w:rsidRDefault="00046259" w:rsidP="005843E2">
      <w:pPr>
        <w:jc w:val="center"/>
        <w:rPr>
          <w:b/>
          <w:sz w:val="28"/>
          <w:szCs w:val="28"/>
        </w:rPr>
      </w:pPr>
      <w:bookmarkStart w:id="460" w:name="_Toc348001572"/>
      <w:r w:rsidRPr="008B66E1">
        <w:rPr>
          <w:b/>
          <w:sz w:val="28"/>
          <w:szCs w:val="28"/>
        </w:rPr>
        <w:t>Option 1: (</w:t>
      </w:r>
      <w:r w:rsidR="009E1E15" w:rsidRPr="008B66E1">
        <w:rPr>
          <w:b/>
          <w:sz w:val="28"/>
          <w:szCs w:val="28"/>
        </w:rPr>
        <w:t>Bank</w:t>
      </w:r>
      <w:r w:rsidRPr="008B66E1">
        <w:rPr>
          <w:b/>
          <w:sz w:val="28"/>
          <w:szCs w:val="28"/>
        </w:rPr>
        <w:t xml:space="preserve"> Guarantee)</w:t>
      </w:r>
      <w:bookmarkEnd w:id="460"/>
    </w:p>
    <w:p w:rsidR="00455149" w:rsidRPr="008B66E1" w:rsidRDefault="00455149" w:rsidP="001D25F8">
      <w:pPr>
        <w:pStyle w:val="Footer"/>
        <w:tabs>
          <w:tab w:val="clear" w:pos="9504"/>
        </w:tabs>
        <w:spacing w:before="0"/>
        <w:rPr>
          <w:i/>
          <w:iCs/>
        </w:rPr>
      </w:pPr>
      <w:r w:rsidRPr="008B66E1">
        <w:rPr>
          <w:i/>
          <w:iCs/>
        </w:rPr>
        <w:t xml:space="preserve">[The bank, as requested by the successful </w:t>
      </w:r>
      <w:r w:rsidR="001D25F8">
        <w:rPr>
          <w:i/>
          <w:iCs/>
        </w:rPr>
        <w:t>Tenderer</w:t>
      </w:r>
      <w:r w:rsidRPr="008B66E1">
        <w:rPr>
          <w:i/>
          <w:iCs/>
        </w:rPr>
        <w:t xml:space="preserve">, shall fill in this form in accordance with the instructions indicated]  </w:t>
      </w:r>
    </w:p>
    <w:p w:rsidR="00046259" w:rsidRPr="008B66E1" w:rsidRDefault="00046259">
      <w:pPr>
        <w:pStyle w:val="Footer"/>
        <w:tabs>
          <w:tab w:val="clear" w:pos="9504"/>
        </w:tabs>
        <w:spacing w:before="0"/>
        <w:rPr>
          <w:i/>
          <w:iCs/>
        </w:rPr>
      </w:pPr>
    </w:p>
    <w:p w:rsidR="00046259" w:rsidRPr="008B66E1" w:rsidRDefault="00046259">
      <w:pPr>
        <w:pStyle w:val="Footer"/>
        <w:tabs>
          <w:tab w:val="clear" w:pos="9504"/>
        </w:tabs>
        <w:spacing w:before="0"/>
        <w:rPr>
          <w:i/>
        </w:rPr>
      </w:pPr>
      <w:r w:rsidRPr="008B66E1">
        <w:rPr>
          <w:i/>
        </w:rPr>
        <w:t>[Guarantor letterhead or SWIFT identifier code]</w:t>
      </w:r>
    </w:p>
    <w:p w:rsidR="00046259" w:rsidRPr="008B66E1" w:rsidRDefault="00046259" w:rsidP="001D25F8">
      <w:pPr>
        <w:pStyle w:val="NormalWeb"/>
        <w:rPr>
          <w:rFonts w:ascii="Times New Roman" w:hAnsi="Times New Roman"/>
          <w:i/>
        </w:rPr>
      </w:pPr>
      <w:r w:rsidRPr="008B66E1">
        <w:rPr>
          <w:rFonts w:ascii="Times New Roman" w:hAnsi="Times New Roman"/>
          <w:b/>
        </w:rPr>
        <w:t>Beneficiary:</w:t>
      </w:r>
      <w:r w:rsidRPr="008B66E1">
        <w:rPr>
          <w:rFonts w:ascii="Times New Roman" w:hAnsi="Times New Roman"/>
        </w:rPr>
        <w:tab/>
      </w:r>
      <w:r w:rsidRPr="008B66E1">
        <w:rPr>
          <w:rFonts w:ascii="Times New Roman" w:hAnsi="Times New Roman"/>
          <w:i/>
          <w:sz w:val="20"/>
        </w:rPr>
        <w:t xml:space="preserve">[insert name and Address of </w:t>
      </w:r>
      <w:r w:rsidR="001D25F8">
        <w:rPr>
          <w:rFonts w:ascii="Times New Roman" w:hAnsi="Times New Roman"/>
          <w:i/>
          <w:sz w:val="20"/>
        </w:rPr>
        <w:t>Procuring Entity</w:t>
      </w:r>
      <w:r w:rsidR="001D25F8" w:rsidRPr="008B66E1">
        <w:rPr>
          <w:rFonts w:ascii="Times New Roman" w:hAnsi="Times New Roman"/>
          <w:i/>
          <w:sz w:val="20"/>
        </w:rPr>
        <w:t>]</w:t>
      </w:r>
      <w:r w:rsidRPr="008B66E1">
        <w:rPr>
          <w:rFonts w:ascii="Times New Roman" w:hAnsi="Times New Roman"/>
          <w:i/>
        </w:rPr>
        <w:tab/>
      </w:r>
      <w:r w:rsidRPr="008B66E1">
        <w:rPr>
          <w:rFonts w:ascii="Times New Roman" w:hAnsi="Times New Roman"/>
          <w:i/>
        </w:rPr>
        <w:tab/>
      </w:r>
    </w:p>
    <w:p w:rsidR="00046259" w:rsidRPr="008B66E1" w:rsidRDefault="00046259" w:rsidP="00046259">
      <w:pPr>
        <w:pStyle w:val="NormalWeb"/>
        <w:rPr>
          <w:rFonts w:ascii="Times New Roman" w:hAnsi="Times New Roman"/>
        </w:rPr>
      </w:pPr>
      <w:r w:rsidRPr="008B66E1">
        <w:rPr>
          <w:rFonts w:ascii="Times New Roman" w:hAnsi="Times New Roman"/>
          <w:b/>
        </w:rPr>
        <w:t>Date:</w:t>
      </w:r>
      <w:r w:rsidR="008865B4">
        <w:rPr>
          <w:rFonts w:ascii="Times New Roman" w:hAnsi="Times New Roman"/>
        </w:rPr>
        <w:tab/>
      </w:r>
      <w:r w:rsidRPr="008B66E1">
        <w:rPr>
          <w:rFonts w:ascii="Times New Roman" w:hAnsi="Times New Roman"/>
          <w:i/>
        </w:rPr>
        <w:t>[Insert date of issue]</w:t>
      </w:r>
    </w:p>
    <w:p w:rsidR="00046259" w:rsidRPr="008B66E1" w:rsidRDefault="00046259" w:rsidP="00046259">
      <w:pPr>
        <w:pStyle w:val="NormalWeb"/>
        <w:rPr>
          <w:rFonts w:ascii="Times New Roman" w:hAnsi="Times New Roman"/>
        </w:rPr>
      </w:pPr>
      <w:r w:rsidRPr="008B66E1">
        <w:rPr>
          <w:rFonts w:ascii="Times New Roman" w:hAnsi="Times New Roman"/>
          <w:b/>
        </w:rPr>
        <w:t>PERFORMANCE GUARANTEE No.:</w:t>
      </w:r>
      <w:r w:rsidRPr="008B66E1">
        <w:rPr>
          <w:rFonts w:ascii="Times New Roman" w:hAnsi="Times New Roman"/>
        </w:rPr>
        <w:tab/>
      </w:r>
      <w:r w:rsidRPr="008B66E1">
        <w:rPr>
          <w:rFonts w:ascii="Times New Roman" w:hAnsi="Times New Roman"/>
          <w:i/>
        </w:rPr>
        <w:t>[Insert guarantee reference number]</w:t>
      </w:r>
    </w:p>
    <w:p w:rsidR="00046259" w:rsidRPr="008B66E1" w:rsidRDefault="00046259" w:rsidP="00046259">
      <w:pPr>
        <w:pStyle w:val="NormalWeb"/>
        <w:rPr>
          <w:rFonts w:ascii="Times New Roman" w:hAnsi="Times New Roman"/>
        </w:rPr>
      </w:pPr>
      <w:r w:rsidRPr="008B66E1">
        <w:rPr>
          <w:rFonts w:ascii="Times New Roman" w:hAnsi="Times New Roman" w:cs="Times New Roman"/>
          <w:b/>
        </w:rPr>
        <w:t xml:space="preserve">Guarantor:  </w:t>
      </w:r>
      <w:r w:rsidRPr="008B66E1">
        <w:rPr>
          <w:rFonts w:ascii="Times New Roman" w:hAnsi="Times New Roman" w:cs="Times New Roman"/>
          <w:i/>
        </w:rPr>
        <w:t>[Insert name and address of place of issue, unless indicated in the letterhead]</w:t>
      </w:r>
    </w:p>
    <w:p w:rsidR="00046259" w:rsidRPr="008B66E1" w:rsidRDefault="00046259" w:rsidP="00046259">
      <w:pPr>
        <w:pStyle w:val="NormalWeb"/>
        <w:jc w:val="both"/>
        <w:rPr>
          <w:rFonts w:ascii="Times New Roman" w:hAnsi="Times New Roman"/>
        </w:rPr>
      </w:pPr>
      <w:r w:rsidRPr="008B66E1">
        <w:rPr>
          <w:rFonts w:ascii="Times New Roman" w:hAnsi="Times New Roman"/>
        </w:rPr>
        <w:t xml:space="preserve">We have been informed that </w:t>
      </w:r>
      <w:r w:rsidRPr="008B66E1">
        <w:rPr>
          <w:rFonts w:ascii="Times New Roman" w:hAnsi="Times New Roman"/>
          <w:i/>
          <w:sz w:val="20"/>
        </w:rPr>
        <w:t xml:space="preserve">[insert name of Supplier, which in the case of a joint venture shall be the name of the joint venture] </w:t>
      </w:r>
      <w:r w:rsidRPr="008B66E1">
        <w:rPr>
          <w:rFonts w:ascii="Times New Roman" w:hAnsi="Times New Roman"/>
        </w:rPr>
        <w:t xml:space="preserve">(hereinafter called "the Applicant") has entered into Contract No. </w:t>
      </w:r>
      <w:r w:rsidRPr="008B66E1">
        <w:rPr>
          <w:rFonts w:ascii="Times New Roman" w:hAnsi="Times New Roman"/>
          <w:i/>
          <w:sz w:val="20"/>
        </w:rPr>
        <w:t xml:space="preserve">[insert reference number of the contract] </w:t>
      </w:r>
      <w:r w:rsidRPr="008B66E1">
        <w:rPr>
          <w:rFonts w:ascii="Times New Roman" w:hAnsi="Times New Roman"/>
        </w:rPr>
        <w:t xml:space="preserve">dated </w:t>
      </w:r>
      <w:r w:rsidRPr="008B66E1">
        <w:rPr>
          <w:rFonts w:ascii="Times New Roman" w:hAnsi="Times New Roman"/>
          <w:i/>
        </w:rPr>
        <w:t>[</w:t>
      </w:r>
      <w:r w:rsidRPr="008865B4">
        <w:rPr>
          <w:rFonts w:ascii="Times New Roman" w:hAnsi="Times New Roman"/>
          <w:i/>
          <w:sz w:val="20"/>
          <w:szCs w:val="20"/>
        </w:rPr>
        <w:t>insert date</w:t>
      </w:r>
      <w:r w:rsidRPr="008B66E1">
        <w:rPr>
          <w:rFonts w:ascii="Times New Roman" w:hAnsi="Times New Roman"/>
          <w:i/>
        </w:rPr>
        <w:t>]</w:t>
      </w:r>
      <w:r w:rsidRPr="008B66E1">
        <w:rPr>
          <w:rFonts w:ascii="Times New Roman" w:hAnsi="Times New Roman"/>
        </w:rPr>
        <w:t xml:space="preserve"> with the Beneficiary, for the supply of </w:t>
      </w:r>
      <w:r w:rsidRPr="008B66E1">
        <w:rPr>
          <w:rFonts w:ascii="Times New Roman" w:hAnsi="Times New Roman"/>
          <w:i/>
          <w:sz w:val="20"/>
        </w:rPr>
        <w:t>[insert name of contract and brief description of Goods and related Services]</w:t>
      </w:r>
      <w:r w:rsidRPr="008B66E1">
        <w:rPr>
          <w:rFonts w:ascii="Times New Roman" w:hAnsi="Times New Roman"/>
          <w:sz w:val="20"/>
        </w:rPr>
        <w:t xml:space="preserve"> </w:t>
      </w:r>
      <w:r w:rsidRPr="008B66E1">
        <w:rPr>
          <w:rFonts w:ascii="Times New Roman" w:hAnsi="Times New Roman"/>
        </w:rPr>
        <w:t xml:space="preserve">(hereinafter called "the Contract"). </w:t>
      </w:r>
    </w:p>
    <w:p w:rsidR="00046259" w:rsidRPr="008B66E1" w:rsidRDefault="00046259" w:rsidP="00046259">
      <w:pPr>
        <w:pStyle w:val="NormalWeb"/>
        <w:jc w:val="both"/>
        <w:rPr>
          <w:rFonts w:ascii="Times New Roman" w:hAnsi="Times New Roman"/>
        </w:rPr>
      </w:pPr>
      <w:r w:rsidRPr="008B66E1">
        <w:rPr>
          <w:rFonts w:ascii="Times New Roman" w:hAnsi="Times New Roman"/>
        </w:rPr>
        <w:t>Furthermore, we understand that, according to the conditions of the Contract, a performance guarantee is required.</w:t>
      </w:r>
    </w:p>
    <w:p w:rsidR="00046259" w:rsidRPr="008B66E1" w:rsidRDefault="00046259" w:rsidP="00046259">
      <w:pPr>
        <w:pStyle w:val="NormalWeb"/>
        <w:jc w:val="both"/>
        <w:rPr>
          <w:rFonts w:ascii="Times New Roman" w:hAnsi="Times New Roman"/>
        </w:rPr>
      </w:pPr>
      <w:r w:rsidRPr="008B66E1">
        <w:rPr>
          <w:rFonts w:ascii="Times New Roman" w:hAnsi="Times New Roman"/>
        </w:rPr>
        <w:t xml:space="preserve">At the request of the Applicant, we as Guarantor, hereby irrevocably undertake to pay the Beneficiary any sum or sums not exceeding in total an amount of </w:t>
      </w:r>
      <w:r w:rsidRPr="008B66E1">
        <w:rPr>
          <w:rFonts w:ascii="Times New Roman" w:hAnsi="Times New Roman"/>
          <w:i/>
          <w:sz w:val="20"/>
        </w:rPr>
        <w:t>[insert amount in figures]</w:t>
      </w:r>
      <w:r w:rsidRPr="008B66E1">
        <w:rPr>
          <w:rFonts w:ascii="Times New Roman" w:hAnsi="Times New Roman"/>
          <w:i/>
        </w:rPr>
        <w:t xml:space="preserve"> </w:t>
      </w:r>
      <w:r w:rsidRPr="008B66E1">
        <w:rPr>
          <w:rFonts w:ascii="Times New Roman" w:hAnsi="Times New Roman"/>
          <w:i/>
        </w:rPr>
        <w:br/>
      </w:r>
      <w:r w:rsidRPr="008B66E1">
        <w:rPr>
          <w:rFonts w:ascii="Times New Roman" w:hAnsi="Times New Roman"/>
        </w:rPr>
        <w:t>(</w:t>
      </w:r>
      <w:r w:rsidRPr="008B66E1">
        <w:rPr>
          <w:rFonts w:ascii="Times New Roman" w:hAnsi="Times New Roman"/>
          <w:u w:val="single"/>
        </w:rPr>
        <w:t xml:space="preserve">                    </w:t>
      </w:r>
      <w:r w:rsidRPr="008B66E1">
        <w:rPr>
          <w:rFonts w:ascii="Times New Roman" w:hAnsi="Times New Roman"/>
        </w:rPr>
        <w:t>)</w:t>
      </w:r>
      <w:r w:rsidRPr="008B66E1">
        <w:rPr>
          <w:rFonts w:ascii="Times New Roman" w:hAnsi="Times New Roman"/>
          <w:i/>
        </w:rPr>
        <w:t xml:space="preserve"> </w:t>
      </w:r>
      <w:r w:rsidRPr="008B66E1">
        <w:rPr>
          <w:rFonts w:ascii="Times New Roman" w:hAnsi="Times New Roman"/>
          <w:i/>
          <w:sz w:val="20"/>
        </w:rPr>
        <w:t>[insert amount in words]</w:t>
      </w:r>
      <w:r w:rsidRPr="008B66E1">
        <w:rPr>
          <w:rFonts w:ascii="Times New Roman" w:hAnsi="Times New Roman"/>
        </w:rPr>
        <w:t>,</w:t>
      </w:r>
      <w:r w:rsidRPr="008B66E1">
        <w:rPr>
          <w:rStyle w:val="FootnoteReference"/>
          <w:rFonts w:ascii="Times New Roman" w:hAnsi="Times New Roman"/>
        </w:rPr>
        <w:footnoteReference w:customMarkFollows="1" w:id="2"/>
        <w:t>1</w:t>
      </w:r>
      <w:r w:rsidRPr="008B66E1">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rsidR="00046259" w:rsidRPr="008B66E1" w:rsidRDefault="00046259" w:rsidP="008865B4">
      <w:pPr>
        <w:pStyle w:val="NormalWeb"/>
        <w:spacing w:after="0" w:afterAutospacing="0"/>
        <w:jc w:val="both"/>
        <w:rPr>
          <w:rFonts w:ascii="Times New Roman" w:hAnsi="Times New Roman"/>
        </w:rPr>
      </w:pPr>
      <w:r w:rsidRPr="008B66E1">
        <w:rPr>
          <w:rFonts w:ascii="Times New Roman" w:hAnsi="Times New Roman"/>
        </w:rPr>
        <w:t xml:space="preserve">This guarantee shall expire, no later than the …. Day of ……, 2… </w:t>
      </w:r>
      <w:r w:rsidRPr="008B66E1">
        <w:rPr>
          <w:rStyle w:val="FootnoteReference"/>
          <w:rFonts w:ascii="Times New Roman" w:hAnsi="Times New Roman"/>
        </w:rPr>
        <w:footnoteReference w:customMarkFollows="1" w:id="3"/>
        <w:t>2</w:t>
      </w:r>
      <w:r w:rsidRPr="008B66E1">
        <w:rPr>
          <w:rFonts w:ascii="Times New Roman" w:hAnsi="Times New Roman"/>
        </w:rPr>
        <w:t xml:space="preserve">, and any demand for payment under it must be received by us at this office indicated above on or before that date.  </w:t>
      </w:r>
    </w:p>
    <w:p w:rsidR="00046259" w:rsidRPr="008B66E1" w:rsidRDefault="00046259" w:rsidP="00046259">
      <w:pPr>
        <w:pStyle w:val="NormalWeb"/>
        <w:jc w:val="both"/>
        <w:rPr>
          <w:rFonts w:ascii="Times New Roman" w:hAnsi="Times New Roman"/>
        </w:rPr>
      </w:pPr>
      <w:r w:rsidRPr="008B66E1">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rsidR="00046259" w:rsidRPr="008B66E1" w:rsidRDefault="00046259" w:rsidP="00046259">
      <w:pPr>
        <w:pStyle w:val="NormalWeb"/>
        <w:jc w:val="both"/>
        <w:rPr>
          <w:rFonts w:ascii="Times New Roman" w:hAnsi="Times New Roman"/>
        </w:rPr>
      </w:pPr>
    </w:p>
    <w:p w:rsidR="00046259" w:rsidRPr="008B66E1" w:rsidRDefault="00046259" w:rsidP="00046259">
      <w:pPr>
        <w:jc w:val="center"/>
      </w:pPr>
      <w:r w:rsidRPr="008B66E1">
        <w:t xml:space="preserve">_____________________ </w:t>
      </w:r>
      <w:r w:rsidRPr="008B66E1">
        <w:br/>
      </w:r>
      <w:r w:rsidRPr="008B66E1">
        <w:rPr>
          <w:i/>
        </w:rPr>
        <w:t>[signature(s)]</w:t>
      </w:r>
      <w:r w:rsidRPr="008B66E1">
        <w:t xml:space="preserve"> </w:t>
      </w:r>
    </w:p>
    <w:p w:rsidR="00046259" w:rsidRPr="008B66E1" w:rsidRDefault="00046259" w:rsidP="00046259">
      <w:pPr>
        <w:pStyle w:val="BodyText"/>
      </w:pPr>
      <w:r w:rsidRPr="008B66E1">
        <w:br/>
        <w:t xml:space="preserve"> </w:t>
      </w:r>
    </w:p>
    <w:p w:rsidR="00046259" w:rsidRPr="008B66E1" w:rsidRDefault="00046259" w:rsidP="00046259">
      <w:r w:rsidRPr="008B66E1">
        <w:rPr>
          <w:b/>
          <w:i/>
        </w:rPr>
        <w:t>Note:  All italicized text (including footnotes) is for use in preparing this form and shall be deleted from the final product.</w:t>
      </w:r>
    </w:p>
    <w:p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rsidR="00455149" w:rsidRPr="008B66E1" w:rsidRDefault="00455149">
      <w:pPr>
        <w:spacing w:after="200"/>
        <w:rPr>
          <w:i/>
          <w:iCs/>
          <w:sz w:val="20"/>
        </w:rPr>
      </w:pPr>
      <w:r w:rsidRPr="008B66E1">
        <w:t xml:space="preserve"> </w:t>
      </w:r>
    </w:p>
    <w:p w:rsidR="00455149" w:rsidRPr="008B66E1" w:rsidRDefault="00455149">
      <w:pPr>
        <w:spacing w:after="200"/>
        <w:rPr>
          <w:i/>
          <w:iCs/>
        </w:rPr>
      </w:pPr>
    </w:p>
    <w:p w:rsidR="00455149" w:rsidRPr="008B66E1" w:rsidRDefault="00455149">
      <w:pPr>
        <w:spacing w:after="200"/>
        <w:jc w:val="both"/>
      </w:pPr>
    </w:p>
    <w:p w:rsidR="00FD6404" w:rsidRPr="008B66E1" w:rsidRDefault="00FD6404">
      <w:pPr>
        <w:spacing w:after="200"/>
        <w:jc w:val="both"/>
      </w:pPr>
    </w:p>
    <w:p w:rsidR="007B519B" w:rsidRPr="008B66E1" w:rsidRDefault="007B519B" w:rsidP="00E81E67"/>
    <w:sectPr w:rsidR="007B519B" w:rsidRPr="008B66E1" w:rsidSect="00482FDE">
      <w:headerReference w:type="even" r:id="rId43"/>
      <w:headerReference w:type="first" r:id="rId44"/>
      <w:type w:val="oddPage"/>
      <w:pgSz w:w="12240" w:h="15840" w:code="1"/>
      <w:pgMar w:top="1440" w:right="1440" w:bottom="1440" w:left="1440" w:header="720" w:footer="720" w:gutter="0"/>
      <w:paperSrc w:first="15" w:other="15"/>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3F28" w:rsidRDefault="00013F28">
      <w:r>
        <w:separator/>
      </w:r>
    </w:p>
  </w:endnote>
  <w:endnote w:type="continuationSeparator" w:id="0">
    <w:p w:rsidR="00013F28" w:rsidRDefault="00013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V Boli">
    <w:panose1 w:val="02000500030200090000"/>
    <w:charset w:val="01"/>
    <w:family w:val="auto"/>
    <w:pitch w:val="variable"/>
    <w:sig w:usb0="00000000" w:usb1="00000000" w:usb2="000001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F28" w:rsidRDefault="00013F2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F28" w:rsidRDefault="00013F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3F28" w:rsidRDefault="00013F28">
      <w:r>
        <w:separator/>
      </w:r>
    </w:p>
  </w:footnote>
  <w:footnote w:type="continuationSeparator" w:id="0">
    <w:p w:rsidR="00013F28" w:rsidRDefault="00013F28">
      <w:r>
        <w:continuationSeparator/>
      </w:r>
    </w:p>
  </w:footnote>
  <w:footnote w:id="1">
    <w:p w:rsidR="00013F28" w:rsidRDefault="00013F28" w:rsidP="00A758A1">
      <w:pPr>
        <w:pStyle w:val="FootnoteText"/>
      </w:pPr>
      <w:r>
        <w:rPr>
          <w:rStyle w:val="FootnoteReference"/>
        </w:rPr>
        <w:footnoteRef/>
      </w:r>
      <w:r>
        <w:t xml:space="preserve"> </w:t>
      </w:r>
      <w:r>
        <w:tab/>
        <w:t xml:space="preserve">The amount of the Bond shall be denominated in Maldivian </w:t>
      </w:r>
      <w:proofErr w:type="spellStart"/>
      <w:r>
        <w:t>Rufiya</w:t>
      </w:r>
      <w:proofErr w:type="spellEnd"/>
      <w:r>
        <w:t xml:space="preserve"> or the equivalent amount in a freely convertible currency.</w:t>
      </w:r>
    </w:p>
  </w:footnote>
  <w:footnote w:id="2">
    <w:p w:rsidR="00013F28" w:rsidRPr="00BC09A2" w:rsidRDefault="00013F28"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 xml:space="preserve">inated either in the </w:t>
      </w:r>
      <w:proofErr w:type="gramStart"/>
      <w:r>
        <w:rPr>
          <w:i/>
        </w:rPr>
        <w:t>currency(</w:t>
      </w:r>
      <w:proofErr w:type="spellStart"/>
      <w:proofErr w:type="gramEnd"/>
      <w:r w:rsidRPr="00BC09A2">
        <w:rPr>
          <w:i/>
        </w:rPr>
        <w:t>ies</w:t>
      </w:r>
      <w:proofErr w:type="spellEnd"/>
      <w:r w:rsidRPr="00BC09A2">
        <w:rPr>
          <w:i/>
        </w:rPr>
        <w:t xml:space="preserve">) of the Contract or a freely convertible currency acceptable to the </w:t>
      </w:r>
      <w:r>
        <w:rPr>
          <w:i/>
        </w:rPr>
        <w:t>Beneficiary</w:t>
      </w:r>
      <w:r w:rsidRPr="00BC09A2">
        <w:rPr>
          <w:i/>
        </w:rPr>
        <w:t>.</w:t>
      </w:r>
    </w:p>
  </w:footnote>
  <w:footnote w:id="3">
    <w:p w:rsidR="00013F28" w:rsidRPr="00BC09A2" w:rsidRDefault="00013F28"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 xml:space="preserve">might consider adding the following text to the form, at the end of the penultimate paragraph:  “The Guarantor agrees to a one-time extension of this guarantee for a period not to exceed [six months][one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F28" w:rsidRDefault="00013F28">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032A90">
      <w:rPr>
        <w:rStyle w:val="PageNumber"/>
        <w:noProof/>
      </w:rPr>
      <w:t>ii</w:t>
    </w:r>
    <w:r>
      <w:rPr>
        <w:rStyle w:val="PageNumber"/>
      </w:rPr>
      <w:fldChar w:fldCharType="end"/>
    </w:r>
  </w:p>
  <w:p w:rsidR="00013F28" w:rsidRDefault="00013F28" w:rsidP="001D25F8">
    <w:pPr>
      <w:pStyle w:val="Header"/>
      <w:ind w:right="54" w:firstLine="360"/>
      <w:jc w:val="right"/>
    </w:pPr>
    <w:r>
      <w:t>Section I. Instructions to Tenderers</w:t>
    </w:r>
  </w:p>
  <w:p w:rsidR="00013F28" w:rsidRDefault="00013F2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F28" w:rsidRDefault="00013F28">
    <w:pPr>
      <w:pStyle w:val="Header"/>
      <w:ind w:right="-18"/>
    </w:pPr>
    <w:r>
      <w:tab/>
    </w:r>
    <w:r>
      <w:rPr>
        <w:rStyle w:val="PageNumber"/>
      </w:rPr>
      <w:fldChar w:fldCharType="begin"/>
    </w:r>
    <w:r>
      <w:rPr>
        <w:rStyle w:val="PageNumber"/>
      </w:rPr>
      <w:instrText xml:space="preserve"> PAGE </w:instrText>
    </w:r>
    <w:r>
      <w:rPr>
        <w:rStyle w:val="PageNumber"/>
      </w:rPr>
      <w:fldChar w:fldCharType="separate"/>
    </w:r>
    <w:r w:rsidR="00032A90">
      <w:rPr>
        <w:rStyle w:val="PageNumber"/>
        <w:noProof/>
      </w:rPr>
      <w:t>21</w:t>
    </w:r>
    <w:r>
      <w:rPr>
        <w:rStyle w:val="PageNumber"/>
      </w:rPr>
      <w:fldChar w:fldCharType="end"/>
    </w:r>
  </w:p>
  <w:p w:rsidR="00013F28" w:rsidRDefault="00013F2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F28" w:rsidRDefault="00013F28">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032A90">
      <w:rPr>
        <w:rStyle w:val="PageNumber"/>
        <w:noProof/>
      </w:rPr>
      <w:t>26</w:t>
    </w:r>
    <w:r>
      <w:rPr>
        <w:rStyle w:val="PageNumber"/>
      </w:rPr>
      <w:fldChar w:fldCharType="end"/>
    </w:r>
    <w:r>
      <w:rPr>
        <w:rStyle w:val="PageNumber"/>
      </w:rPr>
      <w:tab/>
    </w:r>
    <w:r>
      <w:t>Section III. Evaluation and Qualification Criteria</w:t>
    </w:r>
  </w:p>
  <w:p w:rsidR="00013F28" w:rsidRDefault="00013F28"/>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F28" w:rsidRDefault="00013F28">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032A90">
      <w:rPr>
        <w:rStyle w:val="PageNumber"/>
        <w:noProof/>
      </w:rPr>
      <w:t>27</w:t>
    </w:r>
    <w:r>
      <w:rPr>
        <w:rStyle w:val="PageNumber"/>
      </w:rPr>
      <w:fldChar w:fldCharType="end"/>
    </w:r>
  </w:p>
  <w:p w:rsidR="00013F28" w:rsidRDefault="00013F28">
    <w:pPr>
      <w:pStyle w:val="Header"/>
      <w:ind w:right="-36"/>
    </w:pPr>
    <w:r>
      <w:t>Section III. Evaluation and Qualification Criteria</w:t>
    </w:r>
  </w:p>
  <w:p w:rsidR="00013F28" w:rsidRDefault="00013F2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F28" w:rsidRDefault="00013F28">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032A90">
      <w:rPr>
        <w:rStyle w:val="PageNumber"/>
        <w:noProof/>
      </w:rPr>
      <w:t>25</w:t>
    </w:r>
    <w:r>
      <w:rPr>
        <w:rStyle w:val="PageNumber"/>
      </w:rPr>
      <w:fldChar w:fldCharType="end"/>
    </w:r>
  </w:p>
  <w:p w:rsidR="00013F28" w:rsidRDefault="00013F2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F28" w:rsidRDefault="00013F28"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sidR="00032A90">
      <w:rPr>
        <w:rStyle w:val="PageNumber"/>
        <w:noProof/>
      </w:rPr>
      <w:t>30</w:t>
    </w:r>
    <w:r>
      <w:rPr>
        <w:rStyle w:val="PageNumber"/>
      </w:rPr>
      <w:fldChar w:fldCharType="end"/>
    </w:r>
    <w:r>
      <w:rPr>
        <w:rStyle w:val="PageNumber"/>
      </w:rPr>
      <w:t xml:space="preserve">     Section IV </w:t>
    </w:r>
    <w:r>
      <w:t xml:space="preserve">Tendering </w:t>
    </w:r>
    <w:r>
      <w:rPr>
        <w:rStyle w:val="PageNumber"/>
      </w:rPr>
      <w:t>Forms</w:t>
    </w:r>
  </w:p>
  <w:p w:rsidR="00013F28" w:rsidRDefault="00013F28"/>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F28" w:rsidRDefault="00013F28">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032A90">
      <w:rPr>
        <w:rStyle w:val="PageNumber"/>
        <w:noProof/>
      </w:rPr>
      <w:t>31</w:t>
    </w:r>
    <w:r>
      <w:rPr>
        <w:rStyle w:val="PageNumber"/>
      </w:rPr>
      <w:fldChar w:fldCharType="end"/>
    </w:r>
  </w:p>
  <w:p w:rsidR="00013F28" w:rsidRDefault="00013F28" w:rsidP="00384B45">
    <w:pPr>
      <w:pStyle w:val="Header"/>
      <w:pBdr>
        <w:bottom w:val="single" w:sz="4" w:space="1" w:color="auto"/>
      </w:pBdr>
      <w:tabs>
        <w:tab w:val="clear" w:pos="9000"/>
        <w:tab w:val="right" w:pos="12960"/>
      </w:tabs>
    </w:pPr>
    <w:r>
      <w:tab/>
    </w:r>
    <w:r>
      <w:rPr>
        <w:rStyle w:val="PageNumber"/>
      </w:rPr>
      <w:fldChar w:fldCharType="begin"/>
    </w:r>
    <w:r>
      <w:rPr>
        <w:rStyle w:val="PageNumber"/>
      </w:rPr>
      <w:instrText xml:space="preserve"> PAGE </w:instrText>
    </w:r>
    <w:r>
      <w:rPr>
        <w:rStyle w:val="PageNumber"/>
      </w:rPr>
      <w:fldChar w:fldCharType="separate"/>
    </w:r>
    <w:r w:rsidR="00032A90">
      <w:rPr>
        <w:rStyle w:val="PageNumber"/>
        <w:noProof/>
      </w:rPr>
      <w:t>31</w:t>
    </w:r>
    <w:r>
      <w:rPr>
        <w:rStyle w:val="PageNumber"/>
      </w:rPr>
      <w:fldChar w:fldCharType="end"/>
    </w:r>
  </w:p>
  <w:p w:rsidR="00013F28" w:rsidRDefault="00013F28"/>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F28" w:rsidRDefault="00013F28" w:rsidP="00B95277">
    <w:pPr>
      <w:pStyle w:val="Header"/>
      <w:tabs>
        <w:tab w:val="clear" w:pos="9000"/>
        <w:tab w:val="right" w:pos="12870"/>
      </w:tabs>
      <w:ind w:right="-18"/>
    </w:pPr>
    <w:r>
      <w:t>Section IV Tendering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sidR="00032A90">
      <w:rPr>
        <w:rStyle w:val="PageNumber"/>
        <w:noProof/>
      </w:rPr>
      <w:t>29</w:t>
    </w:r>
    <w:r>
      <w:rPr>
        <w:rStyle w:val="PageNumber"/>
      </w:rPr>
      <w:fldChar w:fldCharType="end"/>
    </w:r>
  </w:p>
  <w:p w:rsidR="00013F28" w:rsidRDefault="00013F28"/>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F28" w:rsidRDefault="00013F28" w:rsidP="00384B45">
    <w:pPr>
      <w:pStyle w:val="Header"/>
      <w:ind w:right="-18"/>
    </w:pPr>
    <w:r>
      <w:rPr>
        <w:rStyle w:val="PageNumber"/>
      </w:rPr>
      <w:t>Section IV Tendering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sidR="00032A90">
      <w:rPr>
        <w:rStyle w:val="PageNumber"/>
        <w:noProof/>
      </w:rPr>
      <w:t>37</w:t>
    </w:r>
    <w:r>
      <w:rPr>
        <w:rStyle w:val="PageNumber"/>
      </w:rPr>
      <w:fldChar w:fldCharType="end"/>
    </w:r>
  </w:p>
  <w:p w:rsidR="00013F28" w:rsidRDefault="00013F28"/>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F28" w:rsidRDefault="00013F28">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032A90">
      <w:rPr>
        <w:rStyle w:val="PageNumber"/>
        <w:noProof/>
      </w:rPr>
      <w:t>46</w:t>
    </w:r>
    <w:r>
      <w:rPr>
        <w:rStyle w:val="PageNumber"/>
      </w:rPr>
      <w:fldChar w:fldCharType="end"/>
    </w:r>
    <w:r>
      <w:rPr>
        <w:rStyle w:val="PageNumber"/>
      </w:rPr>
      <w:tab/>
    </w:r>
    <w:r>
      <w:t>Section VII Schedule of Requirements</w:t>
    </w:r>
  </w:p>
  <w:p w:rsidR="00013F28" w:rsidRDefault="00013F28"/>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F28" w:rsidRDefault="00013F28">
    <w:pPr>
      <w:pStyle w:val="Header"/>
      <w:ind w:right="-18"/>
    </w:pPr>
    <w:r>
      <w:t>Section VII. Schedule of Requirements</w:t>
    </w:r>
    <w:r>
      <w:tab/>
    </w:r>
    <w:r>
      <w:rPr>
        <w:rStyle w:val="PageNumber"/>
      </w:rPr>
      <w:fldChar w:fldCharType="begin"/>
    </w:r>
    <w:r>
      <w:rPr>
        <w:rStyle w:val="PageNumber"/>
      </w:rPr>
      <w:instrText xml:space="preserve"> PAGE </w:instrText>
    </w:r>
    <w:r>
      <w:rPr>
        <w:rStyle w:val="PageNumber"/>
      </w:rPr>
      <w:fldChar w:fldCharType="separate"/>
    </w:r>
    <w:r w:rsidR="00032A90">
      <w:rPr>
        <w:rStyle w:val="PageNumber"/>
        <w:noProof/>
      </w:rPr>
      <w:t>47</w:t>
    </w:r>
    <w:r>
      <w:rPr>
        <w:rStyle w:val="PageNumber"/>
      </w:rPr>
      <w:fldChar w:fldCharType="end"/>
    </w:r>
  </w:p>
  <w:p w:rsidR="00013F28" w:rsidRDefault="00013F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F28" w:rsidRDefault="00013F28">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013F28" w:rsidRDefault="00013F28">
    <w:pPr>
      <w:pStyle w:val="Header"/>
      <w:ind w:right="-36"/>
    </w:pPr>
    <w:r>
      <w:t>Section I. Instructions to Bidders</w:t>
    </w:r>
  </w:p>
  <w:p w:rsidR="00013F28" w:rsidRDefault="00013F28"/>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F28" w:rsidRDefault="00013F28">
    <w:pPr>
      <w:pStyle w:val="Header"/>
    </w:pPr>
    <w:r>
      <w:tab/>
    </w:r>
    <w:r>
      <w:rPr>
        <w:rStyle w:val="PageNumber"/>
      </w:rPr>
      <w:fldChar w:fldCharType="begin"/>
    </w:r>
    <w:r>
      <w:rPr>
        <w:rStyle w:val="PageNumber"/>
      </w:rPr>
      <w:instrText xml:space="preserve"> PAGE </w:instrText>
    </w:r>
    <w:r>
      <w:rPr>
        <w:rStyle w:val="PageNumber"/>
      </w:rPr>
      <w:fldChar w:fldCharType="separate"/>
    </w:r>
    <w:r w:rsidR="00032A90">
      <w:rPr>
        <w:rStyle w:val="PageNumber"/>
        <w:noProof/>
      </w:rPr>
      <w:t>41</w:t>
    </w:r>
    <w:r>
      <w:rPr>
        <w:rStyle w:val="PageNumber"/>
      </w:rPr>
      <w:fldChar w:fldCharType="end"/>
    </w:r>
  </w:p>
  <w:p w:rsidR="00013F28" w:rsidRDefault="00013F28"/>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F28" w:rsidRDefault="00013F28">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032A90">
      <w:rPr>
        <w:rStyle w:val="PageNumber"/>
        <w:noProof/>
      </w:rPr>
      <w:t>49</w:t>
    </w:r>
    <w:r>
      <w:rPr>
        <w:rStyle w:val="PageNumber"/>
      </w:rPr>
      <w:fldChar w:fldCharType="end"/>
    </w:r>
    <w:r>
      <w:rPr>
        <w:rStyle w:val="PageNumber"/>
      </w:rPr>
      <w:tab/>
    </w:r>
    <w:r>
      <w:t>Section VII. Schedule of Requirements</w:t>
    </w:r>
  </w:p>
  <w:p w:rsidR="00013F28" w:rsidRDefault="00013F28"/>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F28" w:rsidRDefault="00013F28">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71</w:t>
    </w:r>
    <w:r>
      <w:rPr>
        <w:rStyle w:val="PageNumber"/>
      </w:rPr>
      <w:fldChar w:fldCharType="end"/>
    </w:r>
  </w:p>
  <w:p w:rsidR="00013F28" w:rsidRDefault="00013F28"/>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F28" w:rsidRDefault="00013F28">
    <w:pPr>
      <w:pStyle w:val="Header"/>
    </w:pPr>
    <w:r>
      <w:rPr>
        <w:rStyle w:val="PageNumber"/>
      </w:rPr>
      <w:fldChar w:fldCharType="begin"/>
    </w:r>
    <w:r>
      <w:rPr>
        <w:rStyle w:val="PageNumber"/>
      </w:rPr>
      <w:instrText xml:space="preserve"> PAGE </w:instrText>
    </w:r>
    <w:r>
      <w:rPr>
        <w:rStyle w:val="PageNumber"/>
      </w:rPr>
      <w:fldChar w:fldCharType="separate"/>
    </w:r>
    <w:r w:rsidR="00032A90">
      <w:rPr>
        <w:rStyle w:val="PageNumber"/>
        <w:noProof/>
      </w:rPr>
      <w:t>80</w:t>
    </w:r>
    <w:r>
      <w:rPr>
        <w:rStyle w:val="PageNumber"/>
      </w:rPr>
      <w:fldChar w:fldCharType="end"/>
    </w:r>
    <w:r>
      <w:tab/>
      <w:t>Section VIII.  General Conditions of Contract</w:t>
    </w:r>
    <w:r>
      <w:tab/>
    </w:r>
  </w:p>
  <w:p w:rsidR="00013F28" w:rsidRDefault="00013F28"/>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F28" w:rsidRDefault="00013F28">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sidR="00032A90">
      <w:rPr>
        <w:rStyle w:val="PageNumber"/>
        <w:noProof/>
      </w:rPr>
      <w:t>79</w:t>
    </w:r>
    <w:r>
      <w:rPr>
        <w:rStyle w:val="PageNumber"/>
      </w:rPr>
      <w:fldChar w:fldCharType="end"/>
    </w:r>
  </w:p>
  <w:p w:rsidR="00013F28" w:rsidRDefault="00013F28"/>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F28" w:rsidRDefault="00013F28">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73</w:t>
    </w:r>
    <w:r>
      <w:rPr>
        <w:rStyle w:val="PageNumber"/>
      </w:rPr>
      <w:fldChar w:fldCharType="end"/>
    </w:r>
  </w:p>
  <w:p w:rsidR="00013F28" w:rsidRDefault="00013F28"/>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F28" w:rsidRDefault="00013F28">
    <w:pPr>
      <w:pStyle w:val="Header"/>
      <w:framePr w:wrap="around" w:vAnchor="text" w:hAnchor="page" w:x="1297" w:y="-2"/>
      <w:rPr>
        <w:rStyle w:val="PageNumber"/>
        <w:sz w:val="24"/>
      </w:rPr>
    </w:pPr>
  </w:p>
  <w:p w:rsidR="00013F28" w:rsidRDefault="00013F28">
    <w:pPr>
      <w:pStyle w:val="Header"/>
      <w:ind w:right="72"/>
    </w:pPr>
    <w:r>
      <w:rPr>
        <w:rStyle w:val="PageNumber"/>
      </w:rPr>
      <w:fldChar w:fldCharType="begin"/>
    </w:r>
    <w:r>
      <w:rPr>
        <w:rStyle w:val="PageNumber"/>
      </w:rPr>
      <w:instrText xml:space="preserve"> PAGE </w:instrText>
    </w:r>
    <w:r>
      <w:rPr>
        <w:rStyle w:val="PageNumber"/>
      </w:rPr>
      <w:fldChar w:fldCharType="separate"/>
    </w:r>
    <w:r w:rsidR="00032A90">
      <w:rPr>
        <w:rStyle w:val="PageNumber"/>
        <w:noProof/>
      </w:rPr>
      <w:t>92</w:t>
    </w:r>
    <w:r>
      <w:rPr>
        <w:rStyle w:val="PageNumber"/>
      </w:rPr>
      <w:fldChar w:fldCharType="end"/>
    </w:r>
    <w:r>
      <w:rPr>
        <w:rStyle w:val="PageNumber"/>
      </w:rPr>
      <w:tab/>
      <w:t>Section IX.  Special Conditions of Contract</w:t>
    </w:r>
  </w:p>
  <w:p w:rsidR="00013F28" w:rsidRDefault="00013F28"/>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F28" w:rsidRDefault="00013F28">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sidR="00032A90">
      <w:rPr>
        <w:rStyle w:val="PageNumber"/>
        <w:noProof/>
      </w:rPr>
      <w:t>91</w:t>
    </w:r>
    <w:r>
      <w:rPr>
        <w:rStyle w:val="PageNumber"/>
      </w:rPr>
      <w:fldChar w:fldCharType="end"/>
    </w:r>
  </w:p>
  <w:p w:rsidR="00013F28" w:rsidRDefault="00013F28"/>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F28" w:rsidRDefault="00013F28">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032A90">
      <w:rPr>
        <w:rStyle w:val="PageNumber"/>
        <w:noProof/>
      </w:rPr>
      <w:t>89</w:t>
    </w:r>
    <w:r>
      <w:rPr>
        <w:rStyle w:val="PageNumber"/>
      </w:rPr>
      <w:fldChar w:fldCharType="end"/>
    </w:r>
  </w:p>
  <w:p w:rsidR="00013F28" w:rsidRDefault="00013F28"/>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F28" w:rsidRDefault="00013F28"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sidR="00032A90">
      <w:rPr>
        <w:rStyle w:val="PageNumber"/>
        <w:noProof/>
      </w:rPr>
      <w:t>94</w:t>
    </w:r>
    <w:r>
      <w:rPr>
        <w:rStyle w:val="PageNumber"/>
      </w:rPr>
      <w:fldChar w:fldCharType="end"/>
    </w:r>
    <w:r>
      <w:rPr>
        <w:rStyle w:val="PageNumber"/>
      </w:rPr>
      <w:tab/>
      <w:t>Invitation for Tenders</w:t>
    </w:r>
  </w:p>
  <w:p w:rsidR="00013F28" w:rsidRDefault="00013F28"/>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F28" w:rsidRDefault="00013F28">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sidR="00032A90">
      <w:rPr>
        <w:rStyle w:val="PageNumber"/>
        <w:noProof/>
      </w:rPr>
      <w:t>i</w:t>
    </w:r>
    <w:r>
      <w:rPr>
        <w:rStyle w:val="PageNumber"/>
      </w:rPr>
      <w:fldChar w:fldCharType="end"/>
    </w:r>
  </w:p>
  <w:p w:rsidR="00013F28" w:rsidRDefault="00013F28"/>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F28" w:rsidRDefault="00013F28">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032A90">
      <w:rPr>
        <w:rStyle w:val="PageNumber"/>
        <w:noProof/>
      </w:rPr>
      <w:t>93</w:t>
    </w:r>
    <w:r>
      <w:rPr>
        <w:rStyle w:val="PageNumber"/>
      </w:rPr>
      <w:fldChar w:fldCharType="end"/>
    </w:r>
  </w:p>
  <w:p w:rsidR="00013F28" w:rsidRDefault="00013F2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F28" w:rsidRDefault="00013F28">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sidR="00032A90">
      <w:rPr>
        <w:rStyle w:val="PageNumber"/>
        <w:noProof/>
      </w:rPr>
      <w:t>1</w:t>
    </w:r>
    <w:r>
      <w:rPr>
        <w:rStyle w:val="PageNumber"/>
      </w:rPr>
      <w:fldChar w:fldCharType="end"/>
    </w:r>
  </w:p>
  <w:p w:rsidR="00013F28" w:rsidRDefault="00013F2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F28" w:rsidRDefault="00013F28">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032A90">
      <w:rPr>
        <w:rStyle w:val="PageNumber"/>
        <w:noProof/>
      </w:rPr>
      <w:t>4</w:t>
    </w:r>
    <w:r>
      <w:rPr>
        <w:rStyle w:val="PageNumber"/>
      </w:rPr>
      <w:fldChar w:fldCharType="end"/>
    </w:r>
  </w:p>
  <w:p w:rsidR="00013F28" w:rsidRDefault="00013F28" w:rsidP="00B95277">
    <w:pPr>
      <w:pStyle w:val="Header"/>
      <w:ind w:right="54" w:firstLine="360"/>
      <w:jc w:val="right"/>
    </w:pPr>
    <w:r>
      <w:t>Section I Instructions to Tenderers</w:t>
    </w:r>
  </w:p>
  <w:p w:rsidR="00013F28" w:rsidRDefault="00013F28"/>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F28" w:rsidRDefault="00013F28">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032A90">
      <w:rPr>
        <w:rStyle w:val="PageNumber"/>
        <w:noProof/>
      </w:rPr>
      <w:t>5</w:t>
    </w:r>
    <w:r>
      <w:rPr>
        <w:rStyle w:val="PageNumber"/>
      </w:rPr>
      <w:fldChar w:fldCharType="end"/>
    </w:r>
  </w:p>
  <w:p w:rsidR="00013F28" w:rsidRDefault="00013F28" w:rsidP="00B95277">
    <w:pPr>
      <w:pStyle w:val="Header"/>
      <w:ind w:right="-36"/>
    </w:pPr>
    <w:r>
      <w:t>Section I Instructions to Tenderers</w:t>
    </w:r>
  </w:p>
  <w:p w:rsidR="00013F28" w:rsidRDefault="00013F2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F28" w:rsidRDefault="00013F28">
    <w:pPr>
      <w:pStyle w:val="Header"/>
    </w:pPr>
    <w:r>
      <w:tab/>
    </w:r>
    <w:r>
      <w:rPr>
        <w:rStyle w:val="PageNumber"/>
      </w:rPr>
      <w:fldChar w:fldCharType="begin"/>
    </w:r>
    <w:r>
      <w:rPr>
        <w:rStyle w:val="PageNumber"/>
      </w:rPr>
      <w:instrText xml:space="preserve"> PAGE </w:instrText>
    </w:r>
    <w:r>
      <w:rPr>
        <w:rStyle w:val="PageNumber"/>
      </w:rPr>
      <w:fldChar w:fldCharType="separate"/>
    </w:r>
    <w:r w:rsidR="00032A90">
      <w:rPr>
        <w:rStyle w:val="PageNumber"/>
        <w:noProof/>
      </w:rPr>
      <w:t>3</w:t>
    </w:r>
    <w:r>
      <w:rPr>
        <w:rStyle w:val="PageNumber"/>
      </w:rPr>
      <w:fldChar w:fldCharType="end"/>
    </w:r>
  </w:p>
  <w:p w:rsidR="00013F28" w:rsidRDefault="00013F2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F28" w:rsidRDefault="00013F28"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032A90">
      <w:rPr>
        <w:rStyle w:val="PageNumber"/>
        <w:noProof/>
      </w:rPr>
      <w:t>22</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F28" w:rsidRDefault="00013F28">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032A90">
      <w:rPr>
        <w:rStyle w:val="PageNumber"/>
        <w:noProof/>
      </w:rPr>
      <w:t>23</w:t>
    </w:r>
    <w:r>
      <w:rPr>
        <w:rStyle w:val="PageNumber"/>
      </w:rPr>
      <w:fldChar w:fldCharType="end"/>
    </w:r>
  </w:p>
  <w:p w:rsidR="00013F28" w:rsidRDefault="00013F28">
    <w:pPr>
      <w:pStyle w:val="Header"/>
      <w:ind w:right="-36"/>
    </w:pPr>
    <w:r>
      <w:t>Section II Bid Data Sheet</w:t>
    </w:r>
  </w:p>
  <w:p w:rsidR="00013F28" w:rsidRDefault="00013F2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3">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0DC209BC"/>
    <w:multiLevelType w:val="multilevel"/>
    <w:tmpl w:val="A956B2FC"/>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0EE77729"/>
    <w:multiLevelType w:val="singleLevel"/>
    <w:tmpl w:val="CF4E6164"/>
    <w:lvl w:ilvl="0">
      <w:start w:val="1"/>
      <w:numFmt w:val="lowerLetter"/>
      <w:lvlText w:val="(%1)"/>
      <w:lvlJc w:val="left"/>
      <w:pPr>
        <w:tabs>
          <w:tab w:val="num" w:pos="420"/>
        </w:tabs>
        <w:ind w:left="420" w:hanging="420"/>
      </w:pPr>
      <w:rPr>
        <w:rFonts w:hint="default"/>
      </w:rPr>
    </w:lvl>
  </w:abstractNum>
  <w:abstractNum w:abstractNumId="16">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10AC57A5"/>
    <w:multiLevelType w:val="multilevel"/>
    <w:tmpl w:val="A8368E3E"/>
    <w:lvl w:ilvl="0">
      <w:start w:val="1"/>
      <w:numFmt w:val="decimal"/>
      <w:lvlText w:val="%1)"/>
      <w:lvlJc w:val="left"/>
      <w:pPr>
        <w:ind w:left="360" w:hanging="360"/>
      </w:pPr>
      <w:rPr>
        <w:rFonts w:hint="default"/>
      </w:rPr>
    </w:lvl>
    <w:lvl w:ilvl="1">
      <w:start w:val="1"/>
      <w:numFmt w:val="bullet"/>
      <w:lvlRestart w:val="0"/>
      <w:lvlText w:val=""/>
      <w:lvlJc w:val="left"/>
      <w:pPr>
        <w:ind w:left="720" w:hanging="360"/>
      </w:pPr>
      <w:rPr>
        <w:rFonts w:ascii="Symbol" w:hAnsi="Symbol" w:cs="Times New Roman" w:hint="default"/>
        <w:color w:val="auto"/>
      </w:r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12784895"/>
    <w:multiLevelType w:val="hybridMultilevel"/>
    <w:tmpl w:val="0CB28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171D6120"/>
    <w:multiLevelType w:val="hybridMultilevel"/>
    <w:tmpl w:val="EDFEB3A4"/>
    <w:lvl w:ilvl="0" w:tplc="59CA121A">
      <w:start w:val="2"/>
      <w:numFmt w:val="decimal"/>
      <w:lvlText w:val="%1."/>
      <w:lvlJc w:val="left"/>
      <w:pPr>
        <w:ind w:left="2736" w:hanging="360"/>
      </w:pPr>
      <w:rPr>
        <w:rFonts w:hint="default"/>
      </w:rPr>
    </w:lvl>
    <w:lvl w:ilvl="1" w:tplc="04090019" w:tentative="1">
      <w:start w:val="1"/>
      <w:numFmt w:val="lowerLetter"/>
      <w:lvlText w:val="%2."/>
      <w:lvlJc w:val="left"/>
      <w:pPr>
        <w:ind w:left="3456" w:hanging="360"/>
      </w:pPr>
    </w:lvl>
    <w:lvl w:ilvl="2" w:tplc="0409001B" w:tentative="1">
      <w:start w:val="1"/>
      <w:numFmt w:val="lowerRoman"/>
      <w:lvlText w:val="%3."/>
      <w:lvlJc w:val="right"/>
      <w:pPr>
        <w:ind w:left="4176" w:hanging="180"/>
      </w:pPr>
    </w:lvl>
    <w:lvl w:ilvl="3" w:tplc="0409000F" w:tentative="1">
      <w:start w:val="1"/>
      <w:numFmt w:val="decimal"/>
      <w:lvlText w:val="%4."/>
      <w:lvlJc w:val="left"/>
      <w:pPr>
        <w:ind w:left="4896" w:hanging="360"/>
      </w:pPr>
    </w:lvl>
    <w:lvl w:ilvl="4" w:tplc="04090019" w:tentative="1">
      <w:start w:val="1"/>
      <w:numFmt w:val="lowerLetter"/>
      <w:lvlText w:val="%5."/>
      <w:lvlJc w:val="left"/>
      <w:pPr>
        <w:ind w:left="5616" w:hanging="360"/>
      </w:pPr>
    </w:lvl>
    <w:lvl w:ilvl="5" w:tplc="0409001B" w:tentative="1">
      <w:start w:val="1"/>
      <w:numFmt w:val="lowerRoman"/>
      <w:lvlText w:val="%6."/>
      <w:lvlJc w:val="right"/>
      <w:pPr>
        <w:ind w:left="6336" w:hanging="180"/>
      </w:pPr>
    </w:lvl>
    <w:lvl w:ilvl="6" w:tplc="0409000F" w:tentative="1">
      <w:start w:val="1"/>
      <w:numFmt w:val="decimal"/>
      <w:lvlText w:val="%7."/>
      <w:lvlJc w:val="left"/>
      <w:pPr>
        <w:ind w:left="7056" w:hanging="360"/>
      </w:pPr>
    </w:lvl>
    <w:lvl w:ilvl="7" w:tplc="04090019" w:tentative="1">
      <w:start w:val="1"/>
      <w:numFmt w:val="lowerLetter"/>
      <w:lvlText w:val="%8."/>
      <w:lvlJc w:val="left"/>
      <w:pPr>
        <w:ind w:left="7776" w:hanging="360"/>
      </w:pPr>
    </w:lvl>
    <w:lvl w:ilvl="8" w:tplc="0409001B" w:tentative="1">
      <w:start w:val="1"/>
      <w:numFmt w:val="lowerRoman"/>
      <w:lvlText w:val="%9."/>
      <w:lvlJc w:val="right"/>
      <w:pPr>
        <w:ind w:left="8496" w:hanging="180"/>
      </w:pPr>
    </w:lvl>
  </w:abstractNum>
  <w:abstractNum w:abstractNumId="24">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5">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27">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1FC63189"/>
    <w:multiLevelType w:val="multilevel"/>
    <w:tmpl w:val="3EA4833E"/>
    <w:lvl w:ilvl="0">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3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213349D8"/>
    <w:multiLevelType w:val="hybridMultilevel"/>
    <w:tmpl w:val="77601E26"/>
    <w:lvl w:ilvl="0" w:tplc="B8CA958E">
      <w:start w:val="2"/>
      <w:numFmt w:val="lowerLetter"/>
      <w:lvlText w:val="(%1)"/>
      <w:lvlJc w:val="left"/>
      <w:pPr>
        <w:tabs>
          <w:tab w:val="num" w:pos="1440"/>
        </w:tabs>
        <w:ind w:left="1440" w:hanging="720"/>
      </w:pPr>
      <w:rPr>
        <w:rFonts w:hint="default"/>
      </w:rPr>
    </w:lvl>
    <w:lvl w:ilvl="1" w:tplc="06CE750C">
      <w:start w:val="1"/>
      <w:numFmt w:val="lowerRoman"/>
      <w:lvlText w:val="(%2)"/>
      <w:lvlJc w:val="left"/>
      <w:pPr>
        <w:tabs>
          <w:tab w:val="num" w:pos="2160"/>
        </w:tabs>
        <w:ind w:left="2160" w:hanging="720"/>
      </w:pPr>
      <w:rPr>
        <w:rFonts w:hint="default"/>
      </w:rPr>
    </w:lvl>
    <w:lvl w:ilvl="2" w:tplc="EE8C1D7A">
      <w:start w:val="1"/>
      <w:numFmt w:val="decimal"/>
      <w:lvlText w:val="%3."/>
      <w:lvlJc w:val="left"/>
      <w:pPr>
        <w:ind w:left="2700" w:hanging="360"/>
      </w:pPr>
      <w:rPr>
        <w:rFonts w:hint="default"/>
      </w:rPr>
    </w:lvl>
    <w:lvl w:ilvl="3" w:tplc="1460F35E">
      <w:start w:val="1"/>
      <w:numFmt w:val="lowerRoman"/>
      <w:lvlText w:val="%4."/>
      <w:lvlJc w:val="left"/>
      <w:pPr>
        <w:ind w:left="3600" w:hanging="720"/>
      </w:pPr>
      <w:rPr>
        <w:rFonts w:hint="default"/>
      </w:rPr>
    </w:lvl>
    <w:lvl w:ilvl="4" w:tplc="2EE6BE1C">
      <w:start w:val="1"/>
      <w:numFmt w:val="upperRoman"/>
      <w:lvlText w:val="%5."/>
      <w:lvlJc w:val="left"/>
      <w:pPr>
        <w:ind w:left="4320" w:hanging="720"/>
      </w:pPr>
      <w:rPr>
        <w:rFonts w:hint="default"/>
        <w:b/>
        <w:color w:val="auto"/>
      </w:rPr>
    </w:lvl>
    <w:lvl w:ilvl="5" w:tplc="07A6DB8A">
      <w:start w:val="1"/>
      <w:numFmt w:val="lowerLetter"/>
      <w:lvlText w:val="%6)"/>
      <w:lvlJc w:val="left"/>
      <w:pPr>
        <w:ind w:left="4860" w:hanging="360"/>
      </w:pPr>
      <w:rPr>
        <w:rFonts w:hint="default"/>
      </w:rPr>
    </w:lvl>
    <w:lvl w:ilvl="6" w:tplc="FC7837BC">
      <w:start w:val="1"/>
      <w:numFmt w:val="lowerLetter"/>
      <w:lvlText w:val="%7."/>
      <w:lvlJc w:val="left"/>
      <w:pPr>
        <w:ind w:left="5400" w:hanging="360"/>
      </w:pPr>
      <w:rPr>
        <w:rFonts w:hint="default"/>
      </w:rPr>
    </w:lvl>
    <w:lvl w:ilvl="7" w:tplc="5A7EED5E" w:tentative="1">
      <w:start w:val="1"/>
      <w:numFmt w:val="lowerLetter"/>
      <w:lvlText w:val="%8."/>
      <w:lvlJc w:val="left"/>
      <w:pPr>
        <w:tabs>
          <w:tab w:val="num" w:pos="6120"/>
        </w:tabs>
        <w:ind w:left="6120" w:hanging="360"/>
      </w:pPr>
    </w:lvl>
    <w:lvl w:ilvl="8" w:tplc="B95EFFBC" w:tentative="1">
      <w:start w:val="1"/>
      <w:numFmt w:val="lowerRoman"/>
      <w:lvlText w:val="%9."/>
      <w:lvlJc w:val="right"/>
      <w:pPr>
        <w:tabs>
          <w:tab w:val="num" w:pos="6840"/>
        </w:tabs>
        <w:ind w:left="6840" w:hanging="180"/>
      </w:pPr>
    </w:lvl>
  </w:abstractNum>
  <w:abstractNum w:abstractNumId="32">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220A1518"/>
    <w:multiLevelType w:val="hybridMultilevel"/>
    <w:tmpl w:val="EED2AB14"/>
    <w:lvl w:ilvl="0" w:tplc="042EBD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221376FB"/>
    <w:multiLevelType w:val="multilevel"/>
    <w:tmpl w:val="361C492C"/>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23DC6728"/>
    <w:multiLevelType w:val="hybridMultilevel"/>
    <w:tmpl w:val="70BE85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8">
    <w:nsid w:val="2631618B"/>
    <w:multiLevelType w:val="multilevel"/>
    <w:tmpl w:val="4CC8EEAC"/>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2733195E"/>
    <w:multiLevelType w:val="hybridMultilevel"/>
    <w:tmpl w:val="B0A675AC"/>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28586656"/>
    <w:multiLevelType w:val="multilevel"/>
    <w:tmpl w:val="9E0476BA"/>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44">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5">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8">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nsid w:val="3A051C36"/>
    <w:multiLevelType w:val="multilevel"/>
    <w:tmpl w:val="F170E248"/>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4">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AEB7C71"/>
    <w:multiLevelType w:val="multilevel"/>
    <w:tmpl w:val="B62C4B22"/>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3E021FD9"/>
    <w:multiLevelType w:val="hybridMultilevel"/>
    <w:tmpl w:val="07AE136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6">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449A1A5A"/>
    <w:multiLevelType w:val="singleLevel"/>
    <w:tmpl w:val="4CA25D2C"/>
    <w:lvl w:ilvl="0">
      <w:start w:val="1"/>
      <w:numFmt w:val="upperLetter"/>
      <w:lvlText w:val="%1."/>
      <w:lvlJc w:val="left"/>
      <w:pPr>
        <w:tabs>
          <w:tab w:val="num" w:pos="360"/>
        </w:tabs>
        <w:ind w:left="360" w:hanging="360"/>
      </w:pPr>
    </w:lvl>
  </w:abstractNum>
  <w:abstractNum w:abstractNumId="69">
    <w:nsid w:val="46AA34AB"/>
    <w:multiLevelType w:val="multilevel"/>
    <w:tmpl w:val="459C07F6"/>
    <w:lvl w:ilvl="0">
      <w:start w:val="1"/>
      <w:numFmt w:val="decimal"/>
      <w:lvlText w:val="%1."/>
      <w:lvlJc w:val="left"/>
      <w:pPr>
        <w:tabs>
          <w:tab w:val="num" w:pos="540"/>
        </w:tabs>
        <w:ind w:left="540" w:hanging="540"/>
      </w:pPr>
      <w:rPr>
        <w:rFonts w:ascii="Times New Roman" w:eastAsia="Times New Roman" w:hAnsi="Times New Roman" w:cs="Times New Roman" w:hint="default"/>
      </w:rPr>
    </w:lvl>
    <w:lvl w:ilvl="1">
      <w:start w:val="2"/>
      <w:numFmt w:val="decimal"/>
      <w:lvlText w:val="9.%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nsid w:val="49946CE2"/>
    <w:multiLevelType w:val="multilevel"/>
    <w:tmpl w:val="F5542F0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72">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73">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74">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5072603B"/>
    <w:multiLevelType w:val="multilevel"/>
    <w:tmpl w:val="C84CBD5E"/>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nsid w:val="58CA0A62"/>
    <w:multiLevelType w:val="hybridMultilevel"/>
    <w:tmpl w:val="EE9679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6">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8">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nsid w:val="5FA33169"/>
    <w:multiLevelType w:val="hybridMultilevel"/>
    <w:tmpl w:val="68365CE4"/>
    <w:lvl w:ilvl="0" w:tplc="24380008">
      <w:start w:val="1"/>
      <w:numFmt w:val="lowerLetter"/>
      <w:lvlText w:val="(%1)"/>
      <w:lvlJc w:val="left"/>
      <w:pPr>
        <w:tabs>
          <w:tab w:val="num" w:pos="1440"/>
        </w:tabs>
        <w:ind w:left="1440" w:hanging="720"/>
      </w:pPr>
      <w:rPr>
        <w:rFonts w:hint="default"/>
      </w:rPr>
    </w:lvl>
    <w:lvl w:ilvl="1" w:tplc="8C168E64" w:tentative="1">
      <w:start w:val="1"/>
      <w:numFmt w:val="lowerLetter"/>
      <w:lvlText w:val="%2."/>
      <w:lvlJc w:val="left"/>
      <w:pPr>
        <w:tabs>
          <w:tab w:val="num" w:pos="1440"/>
        </w:tabs>
        <w:ind w:left="1440" w:hanging="360"/>
      </w:pPr>
    </w:lvl>
    <w:lvl w:ilvl="2" w:tplc="2CBA32DE" w:tentative="1">
      <w:start w:val="1"/>
      <w:numFmt w:val="lowerRoman"/>
      <w:lvlText w:val="%3."/>
      <w:lvlJc w:val="right"/>
      <w:pPr>
        <w:tabs>
          <w:tab w:val="num" w:pos="2160"/>
        </w:tabs>
        <w:ind w:left="2160" w:hanging="180"/>
      </w:pPr>
    </w:lvl>
    <w:lvl w:ilvl="3" w:tplc="D7A09532" w:tentative="1">
      <w:start w:val="1"/>
      <w:numFmt w:val="decimal"/>
      <w:lvlText w:val="%4."/>
      <w:lvlJc w:val="left"/>
      <w:pPr>
        <w:tabs>
          <w:tab w:val="num" w:pos="2880"/>
        </w:tabs>
        <w:ind w:left="2880" w:hanging="360"/>
      </w:pPr>
    </w:lvl>
    <w:lvl w:ilvl="4" w:tplc="2CE6F016" w:tentative="1">
      <w:start w:val="1"/>
      <w:numFmt w:val="lowerLetter"/>
      <w:lvlText w:val="%5."/>
      <w:lvlJc w:val="left"/>
      <w:pPr>
        <w:tabs>
          <w:tab w:val="num" w:pos="3600"/>
        </w:tabs>
        <w:ind w:left="3600" w:hanging="360"/>
      </w:pPr>
    </w:lvl>
    <w:lvl w:ilvl="5" w:tplc="01CE795E" w:tentative="1">
      <w:start w:val="1"/>
      <w:numFmt w:val="lowerRoman"/>
      <w:lvlText w:val="%6."/>
      <w:lvlJc w:val="right"/>
      <w:pPr>
        <w:tabs>
          <w:tab w:val="num" w:pos="4320"/>
        </w:tabs>
        <w:ind w:left="4320" w:hanging="180"/>
      </w:pPr>
    </w:lvl>
    <w:lvl w:ilvl="6" w:tplc="AA040B1C" w:tentative="1">
      <w:start w:val="1"/>
      <w:numFmt w:val="decimal"/>
      <w:lvlText w:val="%7."/>
      <w:lvlJc w:val="left"/>
      <w:pPr>
        <w:tabs>
          <w:tab w:val="num" w:pos="5040"/>
        </w:tabs>
        <w:ind w:left="5040" w:hanging="360"/>
      </w:pPr>
    </w:lvl>
    <w:lvl w:ilvl="7" w:tplc="9D0C597A" w:tentative="1">
      <w:start w:val="1"/>
      <w:numFmt w:val="lowerLetter"/>
      <w:lvlText w:val="%8."/>
      <w:lvlJc w:val="left"/>
      <w:pPr>
        <w:tabs>
          <w:tab w:val="num" w:pos="5760"/>
        </w:tabs>
        <w:ind w:left="5760" w:hanging="360"/>
      </w:pPr>
    </w:lvl>
    <w:lvl w:ilvl="8" w:tplc="399C7DA0" w:tentative="1">
      <w:start w:val="1"/>
      <w:numFmt w:val="lowerRoman"/>
      <w:lvlText w:val="%9."/>
      <w:lvlJc w:val="right"/>
      <w:pPr>
        <w:tabs>
          <w:tab w:val="num" w:pos="6480"/>
        </w:tabs>
        <w:ind w:left="6480" w:hanging="180"/>
      </w:pPr>
    </w:lvl>
  </w:abstractNum>
  <w:abstractNum w:abstractNumId="9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1">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nsid w:val="632D055E"/>
    <w:multiLevelType w:val="singleLevel"/>
    <w:tmpl w:val="9F6ECAF2"/>
    <w:lvl w:ilvl="0">
      <w:start w:val="1"/>
      <w:numFmt w:val="decimal"/>
      <w:lvlText w:val="%1."/>
      <w:lvlJc w:val="left"/>
      <w:pPr>
        <w:tabs>
          <w:tab w:val="num" w:pos="450"/>
        </w:tabs>
        <w:ind w:left="450" w:hanging="360"/>
      </w:pPr>
    </w:lvl>
  </w:abstractNum>
  <w:abstractNum w:abstractNumId="96">
    <w:nsid w:val="63D95966"/>
    <w:multiLevelType w:val="singleLevel"/>
    <w:tmpl w:val="ED7A1628"/>
    <w:lvl w:ilvl="0">
      <w:start w:val="1"/>
      <w:numFmt w:val="decimal"/>
      <w:lvlText w:val="%1."/>
      <w:lvlJc w:val="left"/>
      <w:pPr>
        <w:tabs>
          <w:tab w:val="num" w:pos="360"/>
        </w:tabs>
        <w:ind w:left="360" w:hanging="360"/>
      </w:pPr>
    </w:lvl>
  </w:abstractNum>
  <w:abstractNum w:abstractNumId="97">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8">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6E047052"/>
    <w:multiLevelType w:val="hybridMultilevel"/>
    <w:tmpl w:val="62DAD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107">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nsid w:val="71CE4131"/>
    <w:multiLevelType w:val="hybridMultilevel"/>
    <w:tmpl w:val="74A0A0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4">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5">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7">
    <w:nsid w:val="77E738A3"/>
    <w:multiLevelType w:val="hybridMultilevel"/>
    <w:tmpl w:val="E2CEBF92"/>
    <w:lvl w:ilvl="0" w:tplc="B4ACB936">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9">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21">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nsid w:val="7F6C1921"/>
    <w:multiLevelType w:val="hybridMultilevel"/>
    <w:tmpl w:val="1C64A7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7"/>
  </w:num>
  <w:num w:numId="2">
    <w:abstractNumId w:val="120"/>
  </w:num>
  <w:num w:numId="3">
    <w:abstractNumId w:val="44"/>
  </w:num>
  <w:num w:numId="4">
    <w:abstractNumId w:val="24"/>
  </w:num>
  <w:num w:numId="5">
    <w:abstractNumId w:val="12"/>
  </w:num>
  <w:num w:numId="6">
    <w:abstractNumId w:val="7"/>
  </w:num>
  <w:num w:numId="7">
    <w:abstractNumId w:val="47"/>
  </w:num>
  <w:num w:numId="8">
    <w:abstractNumId w:val="101"/>
  </w:num>
  <w:num w:numId="9">
    <w:abstractNumId w:val="63"/>
  </w:num>
  <w:num w:numId="10">
    <w:abstractNumId w:val="111"/>
  </w:num>
  <w:num w:numId="11">
    <w:abstractNumId w:val="0"/>
  </w:num>
  <w:num w:numId="12">
    <w:abstractNumId w:val="27"/>
  </w:num>
  <w:num w:numId="13">
    <w:abstractNumId w:val="30"/>
  </w:num>
  <w:num w:numId="14">
    <w:abstractNumId w:val="90"/>
  </w:num>
  <w:num w:numId="15">
    <w:abstractNumId w:val="16"/>
  </w:num>
  <w:num w:numId="16">
    <w:abstractNumId w:val="108"/>
  </w:num>
  <w:num w:numId="17">
    <w:abstractNumId w:val="115"/>
  </w:num>
  <w:num w:numId="18">
    <w:abstractNumId w:val="59"/>
  </w:num>
  <w:num w:numId="19">
    <w:abstractNumId w:val="82"/>
  </w:num>
  <w:num w:numId="20">
    <w:abstractNumId w:val="50"/>
  </w:num>
  <w:num w:numId="21">
    <w:abstractNumId w:val="45"/>
  </w:num>
  <w:num w:numId="22">
    <w:abstractNumId w:val="84"/>
  </w:num>
  <w:num w:numId="23">
    <w:abstractNumId w:val="66"/>
  </w:num>
  <w:num w:numId="24">
    <w:abstractNumId w:val="49"/>
  </w:num>
  <w:num w:numId="25">
    <w:abstractNumId w:val="102"/>
  </w:num>
  <w:num w:numId="26">
    <w:abstractNumId w:val="5"/>
  </w:num>
  <w:num w:numId="27">
    <w:abstractNumId w:val="107"/>
  </w:num>
  <w:num w:numId="28">
    <w:abstractNumId w:val="67"/>
  </w:num>
  <w:num w:numId="29">
    <w:abstractNumId w:val="22"/>
  </w:num>
  <w:num w:numId="30">
    <w:abstractNumId w:val="104"/>
  </w:num>
  <w:num w:numId="31">
    <w:abstractNumId w:val="74"/>
  </w:num>
  <w:num w:numId="32">
    <w:abstractNumId w:val="110"/>
  </w:num>
  <w:num w:numId="33">
    <w:abstractNumId w:val="19"/>
  </w:num>
  <w:num w:numId="34">
    <w:abstractNumId w:val="6"/>
  </w:num>
  <w:num w:numId="35">
    <w:abstractNumId w:val="42"/>
  </w:num>
  <w:num w:numId="36">
    <w:abstractNumId w:val="28"/>
  </w:num>
  <w:num w:numId="37">
    <w:abstractNumId w:val="10"/>
  </w:num>
  <w:num w:numId="38">
    <w:abstractNumId w:val="64"/>
  </w:num>
  <w:num w:numId="39">
    <w:abstractNumId w:val="86"/>
  </w:num>
  <w:num w:numId="40">
    <w:abstractNumId w:val="4"/>
  </w:num>
  <w:num w:numId="41">
    <w:abstractNumId w:val="80"/>
  </w:num>
  <w:num w:numId="42">
    <w:abstractNumId w:val="114"/>
  </w:num>
  <w:num w:numId="43">
    <w:abstractNumId w:val="77"/>
  </w:num>
  <w:num w:numId="44">
    <w:abstractNumId w:val="112"/>
  </w:num>
  <w:num w:numId="45">
    <w:abstractNumId w:val="75"/>
  </w:num>
  <w:num w:numId="46">
    <w:abstractNumId w:val="35"/>
  </w:num>
  <w:num w:numId="47">
    <w:abstractNumId w:val="38"/>
  </w:num>
  <w:num w:numId="48">
    <w:abstractNumId w:val="14"/>
  </w:num>
  <w:num w:numId="49">
    <w:abstractNumId w:val="41"/>
  </w:num>
  <w:num w:numId="50">
    <w:abstractNumId w:val="79"/>
  </w:num>
  <w:num w:numId="51">
    <w:abstractNumId w:val="62"/>
  </w:num>
  <w:num w:numId="52">
    <w:abstractNumId w:val="100"/>
  </w:num>
  <w:num w:numId="53">
    <w:abstractNumId w:val="33"/>
  </w:num>
  <w:num w:numId="54">
    <w:abstractNumId w:val="2"/>
  </w:num>
  <w:num w:numId="55">
    <w:abstractNumId w:val="118"/>
  </w:num>
  <w:num w:numId="56">
    <w:abstractNumId w:val="76"/>
  </w:num>
  <w:num w:numId="57">
    <w:abstractNumId w:val="11"/>
  </w:num>
  <w:num w:numId="58">
    <w:abstractNumId w:val="40"/>
  </w:num>
  <w:num w:numId="59">
    <w:abstractNumId w:val="48"/>
  </w:num>
  <w:num w:numId="60">
    <w:abstractNumId w:val="81"/>
  </w:num>
  <w:num w:numId="61">
    <w:abstractNumId w:val="92"/>
  </w:num>
  <w:num w:numId="62">
    <w:abstractNumId w:val="85"/>
  </w:num>
  <w:num w:numId="63">
    <w:abstractNumId w:val="37"/>
  </w:num>
  <w:num w:numId="64">
    <w:abstractNumId w:val="25"/>
  </w:num>
  <w:num w:numId="65">
    <w:abstractNumId w:val="13"/>
  </w:num>
  <w:num w:numId="66">
    <w:abstractNumId w:val="53"/>
  </w:num>
  <w:num w:numId="67">
    <w:abstractNumId w:val="1"/>
  </w:num>
  <w:num w:numId="68">
    <w:abstractNumId w:val="99"/>
  </w:num>
  <w:num w:numId="69">
    <w:abstractNumId w:val="97"/>
  </w:num>
  <w:num w:numId="70">
    <w:abstractNumId w:val="21"/>
  </w:num>
  <w:num w:numId="71">
    <w:abstractNumId w:val="8"/>
  </w:num>
  <w:num w:numId="72">
    <w:abstractNumId w:val="26"/>
  </w:num>
  <w:num w:numId="73">
    <w:abstractNumId w:val="32"/>
  </w:num>
  <w:num w:numId="74">
    <w:abstractNumId w:val="106"/>
  </w:num>
  <w:num w:numId="75">
    <w:abstractNumId w:val="31"/>
  </w:num>
  <w:num w:numId="76">
    <w:abstractNumId w:val="73"/>
  </w:num>
  <w:num w:numId="77">
    <w:abstractNumId w:val="89"/>
  </w:num>
  <w:num w:numId="7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69"/>
  </w:num>
  <w:num w:numId="80">
    <w:abstractNumId w:val="20"/>
  </w:num>
  <w:num w:numId="81">
    <w:abstractNumId w:val="34"/>
  </w:num>
  <w:num w:numId="8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83"/>
  </w:num>
  <w:num w:numId="84">
    <w:abstractNumId w:val="51"/>
  </w:num>
  <w:num w:numId="85">
    <w:abstractNumId w:val="116"/>
  </w:num>
  <w:num w:numId="86">
    <w:abstractNumId w:val="56"/>
  </w:num>
  <w:num w:numId="87">
    <w:abstractNumId w:val="17"/>
  </w:num>
  <w:num w:numId="88">
    <w:abstractNumId w:val="117"/>
  </w:num>
  <w:num w:numId="89">
    <w:abstractNumId w:val="55"/>
  </w:num>
  <w:num w:numId="90">
    <w:abstractNumId w:val="52"/>
  </w:num>
  <w:num w:numId="91">
    <w:abstractNumId w:val="60"/>
  </w:num>
  <w:num w:numId="92">
    <w:abstractNumId w:val="122"/>
  </w:num>
  <w:num w:numId="93">
    <w:abstractNumId w:val="109"/>
  </w:num>
  <w:num w:numId="94">
    <w:abstractNumId w:val="18"/>
  </w:num>
  <w:num w:numId="95">
    <w:abstractNumId w:val="36"/>
  </w:num>
  <w:num w:numId="96">
    <w:abstractNumId w:val="103"/>
  </w:num>
  <w:num w:numId="97">
    <w:abstractNumId w:val="71"/>
  </w:num>
  <w:num w:numId="98">
    <w:abstractNumId w:val="95"/>
  </w:num>
  <w:num w:numId="99">
    <w:abstractNumId w:val="68"/>
  </w:num>
  <w:num w:numId="100">
    <w:abstractNumId w:val="91"/>
  </w:num>
  <w:num w:numId="101">
    <w:abstractNumId w:val="70"/>
  </w:num>
  <w:num w:numId="102">
    <w:abstractNumId w:val="9"/>
  </w:num>
  <w:num w:numId="103">
    <w:abstractNumId w:val="61"/>
  </w:num>
  <w:num w:numId="104">
    <w:abstractNumId w:val="105"/>
  </w:num>
  <w:num w:numId="105">
    <w:abstractNumId w:val="58"/>
  </w:num>
  <w:num w:numId="106">
    <w:abstractNumId w:val="54"/>
  </w:num>
  <w:num w:numId="107">
    <w:abstractNumId w:val="98"/>
  </w:num>
  <w:num w:numId="108">
    <w:abstractNumId w:val="88"/>
  </w:num>
  <w:num w:numId="109">
    <w:abstractNumId w:val="3"/>
  </w:num>
  <w:num w:numId="110">
    <w:abstractNumId w:val="94"/>
  </w:num>
  <w:num w:numId="111">
    <w:abstractNumId w:val="78"/>
  </w:num>
  <w:num w:numId="112">
    <w:abstractNumId w:val="93"/>
  </w:num>
  <w:num w:numId="113">
    <w:abstractNumId w:val="121"/>
  </w:num>
  <w:num w:numId="114">
    <w:abstractNumId w:val="57"/>
  </w:num>
  <w:num w:numId="115">
    <w:abstractNumId w:val="65"/>
  </w:num>
  <w:num w:numId="116">
    <w:abstractNumId w:val="119"/>
  </w:num>
  <w:num w:numId="117">
    <w:abstractNumId w:val="72"/>
  </w:num>
  <w:num w:numId="118">
    <w:abstractNumId w:val="15"/>
  </w:num>
  <w:num w:numId="119">
    <w:abstractNumId w:val="96"/>
  </w:num>
  <w:num w:numId="120">
    <w:abstractNumId w:val="23"/>
  </w:num>
  <w:num w:numId="121">
    <w:abstractNumId w:val="39"/>
  </w:num>
  <w:num w:numId="122">
    <w:abstractNumId w:val="29"/>
  </w:num>
  <w:num w:numId="123">
    <w:abstractNumId w:val="46"/>
  </w:num>
  <w:num w:numId="124">
    <w:abstractNumId w:val="113"/>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7B9"/>
    <w:rsid w:val="00000F0E"/>
    <w:rsid w:val="00002D33"/>
    <w:rsid w:val="00003B18"/>
    <w:rsid w:val="00003D8F"/>
    <w:rsid w:val="00004D57"/>
    <w:rsid w:val="0000603A"/>
    <w:rsid w:val="000068E6"/>
    <w:rsid w:val="00006A22"/>
    <w:rsid w:val="00007073"/>
    <w:rsid w:val="00011802"/>
    <w:rsid w:val="00012D0F"/>
    <w:rsid w:val="00013B28"/>
    <w:rsid w:val="00013F28"/>
    <w:rsid w:val="000143A7"/>
    <w:rsid w:val="00014977"/>
    <w:rsid w:val="000155B4"/>
    <w:rsid w:val="000171ED"/>
    <w:rsid w:val="0001764F"/>
    <w:rsid w:val="00017F8B"/>
    <w:rsid w:val="00024BEC"/>
    <w:rsid w:val="000259CD"/>
    <w:rsid w:val="000263AD"/>
    <w:rsid w:val="00026662"/>
    <w:rsid w:val="000278E6"/>
    <w:rsid w:val="000319BF"/>
    <w:rsid w:val="00032094"/>
    <w:rsid w:val="00032A90"/>
    <w:rsid w:val="000348FD"/>
    <w:rsid w:val="00034B7B"/>
    <w:rsid w:val="00036548"/>
    <w:rsid w:val="00044FB1"/>
    <w:rsid w:val="00045C8E"/>
    <w:rsid w:val="00046259"/>
    <w:rsid w:val="000503A8"/>
    <w:rsid w:val="00050EAF"/>
    <w:rsid w:val="00053952"/>
    <w:rsid w:val="0005448E"/>
    <w:rsid w:val="00054F5A"/>
    <w:rsid w:val="00055005"/>
    <w:rsid w:val="000557B9"/>
    <w:rsid w:val="00056C70"/>
    <w:rsid w:val="0005730C"/>
    <w:rsid w:val="00057A01"/>
    <w:rsid w:val="00057D95"/>
    <w:rsid w:val="00060BAE"/>
    <w:rsid w:val="00060DFB"/>
    <w:rsid w:val="00062F54"/>
    <w:rsid w:val="00064DDC"/>
    <w:rsid w:val="00066DFE"/>
    <w:rsid w:val="00071A87"/>
    <w:rsid w:val="000733E1"/>
    <w:rsid w:val="000735E0"/>
    <w:rsid w:val="00073C05"/>
    <w:rsid w:val="00074569"/>
    <w:rsid w:val="00074DF4"/>
    <w:rsid w:val="00075F5F"/>
    <w:rsid w:val="00075FBB"/>
    <w:rsid w:val="00076EFB"/>
    <w:rsid w:val="00077E11"/>
    <w:rsid w:val="00080269"/>
    <w:rsid w:val="00081FA9"/>
    <w:rsid w:val="000823AD"/>
    <w:rsid w:val="00083246"/>
    <w:rsid w:val="000848CE"/>
    <w:rsid w:val="00085793"/>
    <w:rsid w:val="00090156"/>
    <w:rsid w:val="00090761"/>
    <w:rsid w:val="00092AAD"/>
    <w:rsid w:val="000934DC"/>
    <w:rsid w:val="000942DA"/>
    <w:rsid w:val="00095049"/>
    <w:rsid w:val="00097735"/>
    <w:rsid w:val="000A0828"/>
    <w:rsid w:val="000A1567"/>
    <w:rsid w:val="000A2335"/>
    <w:rsid w:val="000A4F28"/>
    <w:rsid w:val="000A7202"/>
    <w:rsid w:val="000B030C"/>
    <w:rsid w:val="000B0A0F"/>
    <w:rsid w:val="000B34BD"/>
    <w:rsid w:val="000B4809"/>
    <w:rsid w:val="000B62AE"/>
    <w:rsid w:val="000B6A04"/>
    <w:rsid w:val="000C11A1"/>
    <w:rsid w:val="000C2282"/>
    <w:rsid w:val="000C2904"/>
    <w:rsid w:val="000C31E9"/>
    <w:rsid w:val="000C41D9"/>
    <w:rsid w:val="000C4470"/>
    <w:rsid w:val="000C532C"/>
    <w:rsid w:val="000C77B8"/>
    <w:rsid w:val="000D029F"/>
    <w:rsid w:val="000D086C"/>
    <w:rsid w:val="000D326D"/>
    <w:rsid w:val="000D6A1C"/>
    <w:rsid w:val="000D705C"/>
    <w:rsid w:val="000D7227"/>
    <w:rsid w:val="000D7BA9"/>
    <w:rsid w:val="000E04D0"/>
    <w:rsid w:val="000E04E3"/>
    <w:rsid w:val="000E3039"/>
    <w:rsid w:val="000E37E1"/>
    <w:rsid w:val="000E3891"/>
    <w:rsid w:val="000E4298"/>
    <w:rsid w:val="000E5ED0"/>
    <w:rsid w:val="000F250C"/>
    <w:rsid w:val="000F2872"/>
    <w:rsid w:val="000F4537"/>
    <w:rsid w:val="000F4857"/>
    <w:rsid w:val="000F4B8C"/>
    <w:rsid w:val="000F5633"/>
    <w:rsid w:val="000F7324"/>
    <w:rsid w:val="00100231"/>
    <w:rsid w:val="0010141C"/>
    <w:rsid w:val="00101ADD"/>
    <w:rsid w:val="00101ED3"/>
    <w:rsid w:val="001025E2"/>
    <w:rsid w:val="00103FCE"/>
    <w:rsid w:val="00105972"/>
    <w:rsid w:val="00110D17"/>
    <w:rsid w:val="00112389"/>
    <w:rsid w:val="00113511"/>
    <w:rsid w:val="00115B59"/>
    <w:rsid w:val="00115DAF"/>
    <w:rsid w:val="00116ABF"/>
    <w:rsid w:val="00117C97"/>
    <w:rsid w:val="00122ED7"/>
    <w:rsid w:val="001239C7"/>
    <w:rsid w:val="00125C0B"/>
    <w:rsid w:val="001308CD"/>
    <w:rsid w:val="00131757"/>
    <w:rsid w:val="0013308E"/>
    <w:rsid w:val="00133159"/>
    <w:rsid w:val="00133942"/>
    <w:rsid w:val="001349AB"/>
    <w:rsid w:val="00135BF1"/>
    <w:rsid w:val="001418FA"/>
    <w:rsid w:val="00142DD4"/>
    <w:rsid w:val="00146DD8"/>
    <w:rsid w:val="00147D31"/>
    <w:rsid w:val="00147F06"/>
    <w:rsid w:val="001504F2"/>
    <w:rsid w:val="001510A9"/>
    <w:rsid w:val="0015204F"/>
    <w:rsid w:val="001524D0"/>
    <w:rsid w:val="00156A01"/>
    <w:rsid w:val="00157BDF"/>
    <w:rsid w:val="0016042A"/>
    <w:rsid w:val="00160845"/>
    <w:rsid w:val="001621F1"/>
    <w:rsid w:val="00162EDA"/>
    <w:rsid w:val="001644A0"/>
    <w:rsid w:val="0016556C"/>
    <w:rsid w:val="00165E78"/>
    <w:rsid w:val="001674CA"/>
    <w:rsid w:val="0016759E"/>
    <w:rsid w:val="0017135B"/>
    <w:rsid w:val="00172FE4"/>
    <w:rsid w:val="001733FB"/>
    <w:rsid w:val="00174016"/>
    <w:rsid w:val="001751A4"/>
    <w:rsid w:val="00180173"/>
    <w:rsid w:val="00180290"/>
    <w:rsid w:val="001828DE"/>
    <w:rsid w:val="00182C22"/>
    <w:rsid w:val="00183BAE"/>
    <w:rsid w:val="00184F40"/>
    <w:rsid w:val="00185ADC"/>
    <w:rsid w:val="00186178"/>
    <w:rsid w:val="00186D6B"/>
    <w:rsid w:val="00186DA3"/>
    <w:rsid w:val="00187229"/>
    <w:rsid w:val="00190076"/>
    <w:rsid w:val="001924B8"/>
    <w:rsid w:val="00192C29"/>
    <w:rsid w:val="00193CA6"/>
    <w:rsid w:val="00193D77"/>
    <w:rsid w:val="00196F90"/>
    <w:rsid w:val="001A0725"/>
    <w:rsid w:val="001A2793"/>
    <w:rsid w:val="001A28B6"/>
    <w:rsid w:val="001A44B7"/>
    <w:rsid w:val="001A4600"/>
    <w:rsid w:val="001A5A93"/>
    <w:rsid w:val="001A5C0B"/>
    <w:rsid w:val="001A65AE"/>
    <w:rsid w:val="001A6B45"/>
    <w:rsid w:val="001A77FC"/>
    <w:rsid w:val="001B2A01"/>
    <w:rsid w:val="001B4036"/>
    <w:rsid w:val="001B4EF2"/>
    <w:rsid w:val="001B513C"/>
    <w:rsid w:val="001B51D4"/>
    <w:rsid w:val="001B711D"/>
    <w:rsid w:val="001B7CFA"/>
    <w:rsid w:val="001C0E2C"/>
    <w:rsid w:val="001C472B"/>
    <w:rsid w:val="001C5197"/>
    <w:rsid w:val="001C6487"/>
    <w:rsid w:val="001C67BA"/>
    <w:rsid w:val="001D0FE5"/>
    <w:rsid w:val="001D2503"/>
    <w:rsid w:val="001D25F8"/>
    <w:rsid w:val="001D3975"/>
    <w:rsid w:val="001D4794"/>
    <w:rsid w:val="001D4987"/>
    <w:rsid w:val="001D49ED"/>
    <w:rsid w:val="001D4D48"/>
    <w:rsid w:val="001D7675"/>
    <w:rsid w:val="001E2ED3"/>
    <w:rsid w:val="001F13F1"/>
    <w:rsid w:val="001F227D"/>
    <w:rsid w:val="001F2876"/>
    <w:rsid w:val="001F5572"/>
    <w:rsid w:val="001F568E"/>
    <w:rsid w:val="001F6683"/>
    <w:rsid w:val="001F72D2"/>
    <w:rsid w:val="0020003D"/>
    <w:rsid w:val="00200071"/>
    <w:rsid w:val="002000C6"/>
    <w:rsid w:val="002000D3"/>
    <w:rsid w:val="0020262A"/>
    <w:rsid w:val="00205248"/>
    <w:rsid w:val="00206DF9"/>
    <w:rsid w:val="00206FBC"/>
    <w:rsid w:val="002073DE"/>
    <w:rsid w:val="00210EEF"/>
    <w:rsid w:val="002130B3"/>
    <w:rsid w:val="0021353D"/>
    <w:rsid w:val="002169DE"/>
    <w:rsid w:val="00216D17"/>
    <w:rsid w:val="00220149"/>
    <w:rsid w:val="00221294"/>
    <w:rsid w:val="00221C94"/>
    <w:rsid w:val="0022282F"/>
    <w:rsid w:val="00222B3D"/>
    <w:rsid w:val="002231ED"/>
    <w:rsid w:val="002232B9"/>
    <w:rsid w:val="0022426A"/>
    <w:rsid w:val="00224BB2"/>
    <w:rsid w:val="002266FF"/>
    <w:rsid w:val="0022681F"/>
    <w:rsid w:val="002300ED"/>
    <w:rsid w:val="00231A8D"/>
    <w:rsid w:val="00232F75"/>
    <w:rsid w:val="00233EF9"/>
    <w:rsid w:val="002373F0"/>
    <w:rsid w:val="00237C1B"/>
    <w:rsid w:val="00237CF4"/>
    <w:rsid w:val="00241E8B"/>
    <w:rsid w:val="002421C7"/>
    <w:rsid w:val="00242472"/>
    <w:rsid w:val="002429AD"/>
    <w:rsid w:val="002432EE"/>
    <w:rsid w:val="002464F5"/>
    <w:rsid w:val="00253042"/>
    <w:rsid w:val="00253881"/>
    <w:rsid w:val="00253D93"/>
    <w:rsid w:val="00254708"/>
    <w:rsid w:val="00255C0E"/>
    <w:rsid w:val="002560F5"/>
    <w:rsid w:val="00260DA6"/>
    <w:rsid w:val="0026181C"/>
    <w:rsid w:val="00261EC8"/>
    <w:rsid w:val="002649E3"/>
    <w:rsid w:val="00264FAA"/>
    <w:rsid w:val="00265DD4"/>
    <w:rsid w:val="00265F37"/>
    <w:rsid w:val="00266441"/>
    <w:rsid w:val="00267398"/>
    <w:rsid w:val="002705B4"/>
    <w:rsid w:val="0027070C"/>
    <w:rsid w:val="00270D66"/>
    <w:rsid w:val="00271535"/>
    <w:rsid w:val="002736E3"/>
    <w:rsid w:val="00277DD6"/>
    <w:rsid w:val="002833FA"/>
    <w:rsid w:val="0028638B"/>
    <w:rsid w:val="002905BA"/>
    <w:rsid w:val="00290E8A"/>
    <w:rsid w:val="00290E92"/>
    <w:rsid w:val="00290ECA"/>
    <w:rsid w:val="00293984"/>
    <w:rsid w:val="00295073"/>
    <w:rsid w:val="00297AB1"/>
    <w:rsid w:val="00297E75"/>
    <w:rsid w:val="002A02E8"/>
    <w:rsid w:val="002A16C2"/>
    <w:rsid w:val="002A2BF4"/>
    <w:rsid w:val="002A45B4"/>
    <w:rsid w:val="002A4C99"/>
    <w:rsid w:val="002A629F"/>
    <w:rsid w:val="002A62E1"/>
    <w:rsid w:val="002A64CB"/>
    <w:rsid w:val="002A6866"/>
    <w:rsid w:val="002A6BBE"/>
    <w:rsid w:val="002A6C2B"/>
    <w:rsid w:val="002B2DAD"/>
    <w:rsid w:val="002B2EE6"/>
    <w:rsid w:val="002B42AB"/>
    <w:rsid w:val="002C11CE"/>
    <w:rsid w:val="002C2C1A"/>
    <w:rsid w:val="002C2E8C"/>
    <w:rsid w:val="002C2F21"/>
    <w:rsid w:val="002C3EED"/>
    <w:rsid w:val="002C4A3F"/>
    <w:rsid w:val="002C683B"/>
    <w:rsid w:val="002C6ECE"/>
    <w:rsid w:val="002C73F8"/>
    <w:rsid w:val="002D3615"/>
    <w:rsid w:val="002D44BE"/>
    <w:rsid w:val="002D505B"/>
    <w:rsid w:val="002D567C"/>
    <w:rsid w:val="002D694B"/>
    <w:rsid w:val="002E0CD9"/>
    <w:rsid w:val="002E1C0E"/>
    <w:rsid w:val="002E4A5D"/>
    <w:rsid w:val="002E585B"/>
    <w:rsid w:val="002E59E1"/>
    <w:rsid w:val="002E6464"/>
    <w:rsid w:val="002F18EC"/>
    <w:rsid w:val="002F2059"/>
    <w:rsid w:val="002F3772"/>
    <w:rsid w:val="002F473F"/>
    <w:rsid w:val="002F5C31"/>
    <w:rsid w:val="002F5ECB"/>
    <w:rsid w:val="002F71A5"/>
    <w:rsid w:val="002F77E7"/>
    <w:rsid w:val="00301712"/>
    <w:rsid w:val="00304438"/>
    <w:rsid w:val="00305A9D"/>
    <w:rsid w:val="003101E6"/>
    <w:rsid w:val="003104B4"/>
    <w:rsid w:val="00310CB2"/>
    <w:rsid w:val="00311728"/>
    <w:rsid w:val="0031418C"/>
    <w:rsid w:val="00314309"/>
    <w:rsid w:val="00314A8A"/>
    <w:rsid w:val="00316CFE"/>
    <w:rsid w:val="00317020"/>
    <w:rsid w:val="00317E48"/>
    <w:rsid w:val="00320BA8"/>
    <w:rsid w:val="0032132A"/>
    <w:rsid w:val="003214D5"/>
    <w:rsid w:val="00321533"/>
    <w:rsid w:val="00322B8E"/>
    <w:rsid w:val="00323646"/>
    <w:rsid w:val="00323A6F"/>
    <w:rsid w:val="00324F24"/>
    <w:rsid w:val="003253BB"/>
    <w:rsid w:val="00327130"/>
    <w:rsid w:val="00327D12"/>
    <w:rsid w:val="003305D1"/>
    <w:rsid w:val="003315E3"/>
    <w:rsid w:val="00331A99"/>
    <w:rsid w:val="00331C3C"/>
    <w:rsid w:val="0033276F"/>
    <w:rsid w:val="00332957"/>
    <w:rsid w:val="00332DEF"/>
    <w:rsid w:val="0033351F"/>
    <w:rsid w:val="00333DB6"/>
    <w:rsid w:val="00334441"/>
    <w:rsid w:val="00347DF6"/>
    <w:rsid w:val="0035193A"/>
    <w:rsid w:val="00351D23"/>
    <w:rsid w:val="00352844"/>
    <w:rsid w:val="00353AE0"/>
    <w:rsid w:val="00354176"/>
    <w:rsid w:val="00354BEF"/>
    <w:rsid w:val="0035776B"/>
    <w:rsid w:val="003603C3"/>
    <w:rsid w:val="00361022"/>
    <w:rsid w:val="00361415"/>
    <w:rsid w:val="00362282"/>
    <w:rsid w:val="003626B9"/>
    <w:rsid w:val="003630B4"/>
    <w:rsid w:val="003638F5"/>
    <w:rsid w:val="00364B32"/>
    <w:rsid w:val="003659CD"/>
    <w:rsid w:val="00370D1A"/>
    <w:rsid w:val="003742DC"/>
    <w:rsid w:val="00374E4C"/>
    <w:rsid w:val="00376CF1"/>
    <w:rsid w:val="00380768"/>
    <w:rsid w:val="00381952"/>
    <w:rsid w:val="00381EED"/>
    <w:rsid w:val="0038247D"/>
    <w:rsid w:val="003849A8"/>
    <w:rsid w:val="00384B45"/>
    <w:rsid w:val="003877EF"/>
    <w:rsid w:val="003929F0"/>
    <w:rsid w:val="00393B17"/>
    <w:rsid w:val="0039564E"/>
    <w:rsid w:val="00395B6B"/>
    <w:rsid w:val="00396AAE"/>
    <w:rsid w:val="00396D7C"/>
    <w:rsid w:val="003972C7"/>
    <w:rsid w:val="003A08FD"/>
    <w:rsid w:val="003A701A"/>
    <w:rsid w:val="003A73B8"/>
    <w:rsid w:val="003A7D69"/>
    <w:rsid w:val="003B0234"/>
    <w:rsid w:val="003B200A"/>
    <w:rsid w:val="003B3209"/>
    <w:rsid w:val="003B3931"/>
    <w:rsid w:val="003B3DA2"/>
    <w:rsid w:val="003B4BB6"/>
    <w:rsid w:val="003B53D9"/>
    <w:rsid w:val="003B62D2"/>
    <w:rsid w:val="003B63E7"/>
    <w:rsid w:val="003C029F"/>
    <w:rsid w:val="003C1308"/>
    <w:rsid w:val="003C27A6"/>
    <w:rsid w:val="003C7300"/>
    <w:rsid w:val="003C7B8C"/>
    <w:rsid w:val="003C7F74"/>
    <w:rsid w:val="003D0B63"/>
    <w:rsid w:val="003D3A21"/>
    <w:rsid w:val="003D3B39"/>
    <w:rsid w:val="003D48DD"/>
    <w:rsid w:val="003D4991"/>
    <w:rsid w:val="003D5294"/>
    <w:rsid w:val="003D5677"/>
    <w:rsid w:val="003D5938"/>
    <w:rsid w:val="003D5A1A"/>
    <w:rsid w:val="003D5CFF"/>
    <w:rsid w:val="003D6553"/>
    <w:rsid w:val="003E115F"/>
    <w:rsid w:val="003E3FFD"/>
    <w:rsid w:val="003E4540"/>
    <w:rsid w:val="003E4E20"/>
    <w:rsid w:val="003E75FD"/>
    <w:rsid w:val="003E7702"/>
    <w:rsid w:val="003F047C"/>
    <w:rsid w:val="003F508C"/>
    <w:rsid w:val="003F55A4"/>
    <w:rsid w:val="003F7198"/>
    <w:rsid w:val="003F782E"/>
    <w:rsid w:val="003F7CB5"/>
    <w:rsid w:val="00406C72"/>
    <w:rsid w:val="004076E3"/>
    <w:rsid w:val="00410339"/>
    <w:rsid w:val="00410A76"/>
    <w:rsid w:val="00412164"/>
    <w:rsid w:val="00412780"/>
    <w:rsid w:val="004139C0"/>
    <w:rsid w:val="00417838"/>
    <w:rsid w:val="00417B22"/>
    <w:rsid w:val="004205CF"/>
    <w:rsid w:val="004208FD"/>
    <w:rsid w:val="00420D5D"/>
    <w:rsid w:val="0042151A"/>
    <w:rsid w:val="004222CA"/>
    <w:rsid w:val="004236F9"/>
    <w:rsid w:val="00426A0D"/>
    <w:rsid w:val="004275FD"/>
    <w:rsid w:val="00427D45"/>
    <w:rsid w:val="0043023F"/>
    <w:rsid w:val="00430A0F"/>
    <w:rsid w:val="004346B1"/>
    <w:rsid w:val="00435AA3"/>
    <w:rsid w:val="0043701E"/>
    <w:rsid w:val="00440015"/>
    <w:rsid w:val="00442486"/>
    <w:rsid w:val="00442538"/>
    <w:rsid w:val="00442FF0"/>
    <w:rsid w:val="00443CD9"/>
    <w:rsid w:val="00446366"/>
    <w:rsid w:val="00447897"/>
    <w:rsid w:val="00450C70"/>
    <w:rsid w:val="00451965"/>
    <w:rsid w:val="00453F43"/>
    <w:rsid w:val="00454FDE"/>
    <w:rsid w:val="00455083"/>
    <w:rsid w:val="00455149"/>
    <w:rsid w:val="004551B7"/>
    <w:rsid w:val="00456726"/>
    <w:rsid w:val="0045692B"/>
    <w:rsid w:val="004600C9"/>
    <w:rsid w:val="0046032B"/>
    <w:rsid w:val="00461783"/>
    <w:rsid w:val="004650F7"/>
    <w:rsid w:val="0046540B"/>
    <w:rsid w:val="00466151"/>
    <w:rsid w:val="00467CB6"/>
    <w:rsid w:val="004724AF"/>
    <w:rsid w:val="004733BE"/>
    <w:rsid w:val="00474F39"/>
    <w:rsid w:val="0047677D"/>
    <w:rsid w:val="004807DF"/>
    <w:rsid w:val="00481A30"/>
    <w:rsid w:val="00482D94"/>
    <w:rsid w:val="00482FDE"/>
    <w:rsid w:val="00483C63"/>
    <w:rsid w:val="004866F7"/>
    <w:rsid w:val="00487A03"/>
    <w:rsid w:val="0049290B"/>
    <w:rsid w:val="00492F9D"/>
    <w:rsid w:val="0049387C"/>
    <w:rsid w:val="00496A68"/>
    <w:rsid w:val="00497AD7"/>
    <w:rsid w:val="004A01A7"/>
    <w:rsid w:val="004A04EA"/>
    <w:rsid w:val="004A141E"/>
    <w:rsid w:val="004A4197"/>
    <w:rsid w:val="004A4F1B"/>
    <w:rsid w:val="004B26E7"/>
    <w:rsid w:val="004B2DA0"/>
    <w:rsid w:val="004B43A7"/>
    <w:rsid w:val="004B4588"/>
    <w:rsid w:val="004B4EB2"/>
    <w:rsid w:val="004B5109"/>
    <w:rsid w:val="004B588F"/>
    <w:rsid w:val="004B5C9A"/>
    <w:rsid w:val="004B7923"/>
    <w:rsid w:val="004C0505"/>
    <w:rsid w:val="004C3AE7"/>
    <w:rsid w:val="004C501A"/>
    <w:rsid w:val="004C55B9"/>
    <w:rsid w:val="004C563D"/>
    <w:rsid w:val="004C7F20"/>
    <w:rsid w:val="004D0192"/>
    <w:rsid w:val="004D0F5B"/>
    <w:rsid w:val="004D2AED"/>
    <w:rsid w:val="004D35CC"/>
    <w:rsid w:val="004D6D35"/>
    <w:rsid w:val="004E026F"/>
    <w:rsid w:val="004E1804"/>
    <w:rsid w:val="004E2BF1"/>
    <w:rsid w:val="004E36F2"/>
    <w:rsid w:val="004E379F"/>
    <w:rsid w:val="004E3E6E"/>
    <w:rsid w:val="004E52F7"/>
    <w:rsid w:val="004F03A1"/>
    <w:rsid w:val="004F03C4"/>
    <w:rsid w:val="004F0DA5"/>
    <w:rsid w:val="004F2407"/>
    <w:rsid w:val="004F4C29"/>
    <w:rsid w:val="004F51C4"/>
    <w:rsid w:val="004F6A03"/>
    <w:rsid w:val="00500254"/>
    <w:rsid w:val="00501A6B"/>
    <w:rsid w:val="00502068"/>
    <w:rsid w:val="0050230D"/>
    <w:rsid w:val="005033E9"/>
    <w:rsid w:val="00504B8D"/>
    <w:rsid w:val="005064AC"/>
    <w:rsid w:val="00506BF8"/>
    <w:rsid w:val="00506DF2"/>
    <w:rsid w:val="0051204B"/>
    <w:rsid w:val="005158DE"/>
    <w:rsid w:val="005200CA"/>
    <w:rsid w:val="00521D28"/>
    <w:rsid w:val="00523F81"/>
    <w:rsid w:val="005249E8"/>
    <w:rsid w:val="00525A1B"/>
    <w:rsid w:val="00525A8A"/>
    <w:rsid w:val="00530B01"/>
    <w:rsid w:val="00531AFF"/>
    <w:rsid w:val="0053341E"/>
    <w:rsid w:val="00536705"/>
    <w:rsid w:val="00537B1A"/>
    <w:rsid w:val="0054084D"/>
    <w:rsid w:val="005419FA"/>
    <w:rsid w:val="00543F6F"/>
    <w:rsid w:val="005442C2"/>
    <w:rsid w:val="0054672B"/>
    <w:rsid w:val="00546CE1"/>
    <w:rsid w:val="00551194"/>
    <w:rsid w:val="00552326"/>
    <w:rsid w:val="005527EF"/>
    <w:rsid w:val="0055674C"/>
    <w:rsid w:val="00556CF6"/>
    <w:rsid w:val="00556D2A"/>
    <w:rsid w:val="005579F9"/>
    <w:rsid w:val="005601D3"/>
    <w:rsid w:val="0056154D"/>
    <w:rsid w:val="00567843"/>
    <w:rsid w:val="00572236"/>
    <w:rsid w:val="00572EC3"/>
    <w:rsid w:val="005755B3"/>
    <w:rsid w:val="0057642B"/>
    <w:rsid w:val="00577038"/>
    <w:rsid w:val="005809F2"/>
    <w:rsid w:val="00581744"/>
    <w:rsid w:val="005829E2"/>
    <w:rsid w:val="005838C0"/>
    <w:rsid w:val="00583B69"/>
    <w:rsid w:val="005843E2"/>
    <w:rsid w:val="005846A0"/>
    <w:rsid w:val="005861F8"/>
    <w:rsid w:val="005863FF"/>
    <w:rsid w:val="0059307A"/>
    <w:rsid w:val="0059319C"/>
    <w:rsid w:val="005A0156"/>
    <w:rsid w:val="005A048B"/>
    <w:rsid w:val="005A15FA"/>
    <w:rsid w:val="005A180D"/>
    <w:rsid w:val="005A3B4B"/>
    <w:rsid w:val="005A5B9C"/>
    <w:rsid w:val="005A7685"/>
    <w:rsid w:val="005B2DAC"/>
    <w:rsid w:val="005B40F8"/>
    <w:rsid w:val="005B43F5"/>
    <w:rsid w:val="005B667A"/>
    <w:rsid w:val="005C0D96"/>
    <w:rsid w:val="005C3ACB"/>
    <w:rsid w:val="005C7288"/>
    <w:rsid w:val="005D08E3"/>
    <w:rsid w:val="005D0938"/>
    <w:rsid w:val="005D13CF"/>
    <w:rsid w:val="005D1A86"/>
    <w:rsid w:val="005D238E"/>
    <w:rsid w:val="005D7D02"/>
    <w:rsid w:val="005E3EC8"/>
    <w:rsid w:val="005E4EC1"/>
    <w:rsid w:val="005E53C4"/>
    <w:rsid w:val="005E5477"/>
    <w:rsid w:val="005E65F1"/>
    <w:rsid w:val="005E759A"/>
    <w:rsid w:val="005F0A48"/>
    <w:rsid w:val="005F38A8"/>
    <w:rsid w:val="005F4933"/>
    <w:rsid w:val="005F4D06"/>
    <w:rsid w:val="005F5235"/>
    <w:rsid w:val="005F6135"/>
    <w:rsid w:val="005F7ED0"/>
    <w:rsid w:val="00605324"/>
    <w:rsid w:val="006055CF"/>
    <w:rsid w:val="00606868"/>
    <w:rsid w:val="0060702F"/>
    <w:rsid w:val="0060785B"/>
    <w:rsid w:val="00607F27"/>
    <w:rsid w:val="00610D90"/>
    <w:rsid w:val="00611A9A"/>
    <w:rsid w:val="00612260"/>
    <w:rsid w:val="00614298"/>
    <w:rsid w:val="00614550"/>
    <w:rsid w:val="006147C1"/>
    <w:rsid w:val="00614B38"/>
    <w:rsid w:val="0061745F"/>
    <w:rsid w:val="00617663"/>
    <w:rsid w:val="0062124A"/>
    <w:rsid w:val="00621D06"/>
    <w:rsid w:val="00622515"/>
    <w:rsid w:val="006230E1"/>
    <w:rsid w:val="00624C06"/>
    <w:rsid w:val="006300C3"/>
    <w:rsid w:val="00632F1E"/>
    <w:rsid w:val="00633FE9"/>
    <w:rsid w:val="00634CF0"/>
    <w:rsid w:val="00635053"/>
    <w:rsid w:val="00635C33"/>
    <w:rsid w:val="006365C3"/>
    <w:rsid w:val="006367EC"/>
    <w:rsid w:val="00637A14"/>
    <w:rsid w:val="00642B20"/>
    <w:rsid w:val="00643511"/>
    <w:rsid w:val="00643822"/>
    <w:rsid w:val="00644268"/>
    <w:rsid w:val="006449FE"/>
    <w:rsid w:val="00644D6B"/>
    <w:rsid w:val="00645F41"/>
    <w:rsid w:val="00650643"/>
    <w:rsid w:val="00650B8D"/>
    <w:rsid w:val="00651114"/>
    <w:rsid w:val="00652AA1"/>
    <w:rsid w:val="00652EBF"/>
    <w:rsid w:val="006531BF"/>
    <w:rsid w:val="0065320C"/>
    <w:rsid w:val="0065541C"/>
    <w:rsid w:val="006562A4"/>
    <w:rsid w:val="00660C7D"/>
    <w:rsid w:val="00661734"/>
    <w:rsid w:val="006628A1"/>
    <w:rsid w:val="006670F5"/>
    <w:rsid w:val="00670831"/>
    <w:rsid w:val="00670863"/>
    <w:rsid w:val="00670CBC"/>
    <w:rsid w:val="00670D3F"/>
    <w:rsid w:val="0067280A"/>
    <w:rsid w:val="00675150"/>
    <w:rsid w:val="00675CC5"/>
    <w:rsid w:val="00676600"/>
    <w:rsid w:val="00680901"/>
    <w:rsid w:val="00680A2B"/>
    <w:rsid w:val="006811B8"/>
    <w:rsid w:val="00681E14"/>
    <w:rsid w:val="00682833"/>
    <w:rsid w:val="00682FF6"/>
    <w:rsid w:val="00683B05"/>
    <w:rsid w:val="00683B41"/>
    <w:rsid w:val="00684280"/>
    <w:rsid w:val="006858FA"/>
    <w:rsid w:val="00685CCF"/>
    <w:rsid w:val="006861A6"/>
    <w:rsid w:val="00690221"/>
    <w:rsid w:val="00695812"/>
    <w:rsid w:val="00697CAC"/>
    <w:rsid w:val="006A0BAF"/>
    <w:rsid w:val="006A0D56"/>
    <w:rsid w:val="006A1453"/>
    <w:rsid w:val="006A1F3C"/>
    <w:rsid w:val="006A38B5"/>
    <w:rsid w:val="006A6B2F"/>
    <w:rsid w:val="006B1732"/>
    <w:rsid w:val="006B276D"/>
    <w:rsid w:val="006B2AB0"/>
    <w:rsid w:val="006B2DB8"/>
    <w:rsid w:val="006B3532"/>
    <w:rsid w:val="006B417A"/>
    <w:rsid w:val="006B63D3"/>
    <w:rsid w:val="006B6F41"/>
    <w:rsid w:val="006C11E6"/>
    <w:rsid w:val="006C4F7C"/>
    <w:rsid w:val="006C5FC0"/>
    <w:rsid w:val="006C6A6F"/>
    <w:rsid w:val="006D0E1A"/>
    <w:rsid w:val="006D2344"/>
    <w:rsid w:val="006D2980"/>
    <w:rsid w:val="006D3466"/>
    <w:rsid w:val="006D37B0"/>
    <w:rsid w:val="006D3AFB"/>
    <w:rsid w:val="006D6E2C"/>
    <w:rsid w:val="006E0AFF"/>
    <w:rsid w:val="006E1A82"/>
    <w:rsid w:val="006E240C"/>
    <w:rsid w:val="006E2DEF"/>
    <w:rsid w:val="006E4245"/>
    <w:rsid w:val="006F0AB1"/>
    <w:rsid w:val="006F4E95"/>
    <w:rsid w:val="006F5B39"/>
    <w:rsid w:val="006F5E3B"/>
    <w:rsid w:val="006F6416"/>
    <w:rsid w:val="00703659"/>
    <w:rsid w:val="007060BD"/>
    <w:rsid w:val="007068D0"/>
    <w:rsid w:val="00706A01"/>
    <w:rsid w:val="00710445"/>
    <w:rsid w:val="00716254"/>
    <w:rsid w:val="00717B0C"/>
    <w:rsid w:val="00720FDD"/>
    <w:rsid w:val="00721704"/>
    <w:rsid w:val="00721D9F"/>
    <w:rsid w:val="007227ED"/>
    <w:rsid w:val="007230E5"/>
    <w:rsid w:val="00725026"/>
    <w:rsid w:val="00725558"/>
    <w:rsid w:val="00725E8A"/>
    <w:rsid w:val="007265DB"/>
    <w:rsid w:val="00727740"/>
    <w:rsid w:val="007316BE"/>
    <w:rsid w:val="0073353A"/>
    <w:rsid w:val="00735412"/>
    <w:rsid w:val="00735C4C"/>
    <w:rsid w:val="007407AF"/>
    <w:rsid w:val="0074166E"/>
    <w:rsid w:val="00741A5B"/>
    <w:rsid w:val="00743489"/>
    <w:rsid w:val="007436BE"/>
    <w:rsid w:val="00744877"/>
    <w:rsid w:val="0074491E"/>
    <w:rsid w:val="00744AC8"/>
    <w:rsid w:val="00747B10"/>
    <w:rsid w:val="00750A5F"/>
    <w:rsid w:val="007514F4"/>
    <w:rsid w:val="00753975"/>
    <w:rsid w:val="007542D5"/>
    <w:rsid w:val="007546B3"/>
    <w:rsid w:val="00754D17"/>
    <w:rsid w:val="0075504A"/>
    <w:rsid w:val="00756CE5"/>
    <w:rsid w:val="007633A8"/>
    <w:rsid w:val="00763C47"/>
    <w:rsid w:val="00764CAF"/>
    <w:rsid w:val="00766760"/>
    <w:rsid w:val="007716A8"/>
    <w:rsid w:val="00771D4F"/>
    <w:rsid w:val="007731EC"/>
    <w:rsid w:val="00777F9F"/>
    <w:rsid w:val="00780024"/>
    <w:rsid w:val="0078146C"/>
    <w:rsid w:val="00782594"/>
    <w:rsid w:val="00782CE2"/>
    <w:rsid w:val="0078384A"/>
    <w:rsid w:val="00786AAD"/>
    <w:rsid w:val="00790A36"/>
    <w:rsid w:val="0079227C"/>
    <w:rsid w:val="00793FF6"/>
    <w:rsid w:val="00794971"/>
    <w:rsid w:val="00795CAE"/>
    <w:rsid w:val="00796FE0"/>
    <w:rsid w:val="007A1B65"/>
    <w:rsid w:val="007A4D64"/>
    <w:rsid w:val="007A66F7"/>
    <w:rsid w:val="007A70F3"/>
    <w:rsid w:val="007A73CB"/>
    <w:rsid w:val="007B05DB"/>
    <w:rsid w:val="007B1B56"/>
    <w:rsid w:val="007B2450"/>
    <w:rsid w:val="007B31E7"/>
    <w:rsid w:val="007B519B"/>
    <w:rsid w:val="007B64F5"/>
    <w:rsid w:val="007B6F63"/>
    <w:rsid w:val="007C01A7"/>
    <w:rsid w:val="007C03AD"/>
    <w:rsid w:val="007C0C44"/>
    <w:rsid w:val="007C2530"/>
    <w:rsid w:val="007C4346"/>
    <w:rsid w:val="007C53FD"/>
    <w:rsid w:val="007D33F6"/>
    <w:rsid w:val="007D38F9"/>
    <w:rsid w:val="007D4CAF"/>
    <w:rsid w:val="007D6236"/>
    <w:rsid w:val="007D6A2F"/>
    <w:rsid w:val="007D7FA3"/>
    <w:rsid w:val="007E109A"/>
    <w:rsid w:val="007E2273"/>
    <w:rsid w:val="007E24E8"/>
    <w:rsid w:val="007E2923"/>
    <w:rsid w:val="007E3D00"/>
    <w:rsid w:val="007E4E99"/>
    <w:rsid w:val="007E7944"/>
    <w:rsid w:val="007F09E4"/>
    <w:rsid w:val="007F5935"/>
    <w:rsid w:val="007F67F8"/>
    <w:rsid w:val="007F7225"/>
    <w:rsid w:val="00801964"/>
    <w:rsid w:val="00806324"/>
    <w:rsid w:val="008079AB"/>
    <w:rsid w:val="00811832"/>
    <w:rsid w:val="00812AC6"/>
    <w:rsid w:val="00814063"/>
    <w:rsid w:val="00816867"/>
    <w:rsid w:val="0082433B"/>
    <w:rsid w:val="00824DC9"/>
    <w:rsid w:val="00825B71"/>
    <w:rsid w:val="00826D72"/>
    <w:rsid w:val="008277AF"/>
    <w:rsid w:val="008300E2"/>
    <w:rsid w:val="0083052E"/>
    <w:rsid w:val="00830C2C"/>
    <w:rsid w:val="00831280"/>
    <w:rsid w:val="0083282F"/>
    <w:rsid w:val="00833093"/>
    <w:rsid w:val="00833858"/>
    <w:rsid w:val="008342DE"/>
    <w:rsid w:val="00834B85"/>
    <w:rsid w:val="00835B2F"/>
    <w:rsid w:val="00835F59"/>
    <w:rsid w:val="008378E6"/>
    <w:rsid w:val="00837E84"/>
    <w:rsid w:val="00840FCC"/>
    <w:rsid w:val="00842DE3"/>
    <w:rsid w:val="008434C9"/>
    <w:rsid w:val="00844E4A"/>
    <w:rsid w:val="00846C72"/>
    <w:rsid w:val="008501BC"/>
    <w:rsid w:val="0085312A"/>
    <w:rsid w:val="008539B3"/>
    <w:rsid w:val="00855A63"/>
    <w:rsid w:val="00860421"/>
    <w:rsid w:val="00860F18"/>
    <w:rsid w:val="00861C04"/>
    <w:rsid w:val="00862163"/>
    <w:rsid w:val="008637AC"/>
    <w:rsid w:val="0086488F"/>
    <w:rsid w:val="0086544B"/>
    <w:rsid w:val="00866812"/>
    <w:rsid w:val="008678D8"/>
    <w:rsid w:val="00867E32"/>
    <w:rsid w:val="008713D1"/>
    <w:rsid w:val="00872BF5"/>
    <w:rsid w:val="00873D7F"/>
    <w:rsid w:val="0087476C"/>
    <w:rsid w:val="00875291"/>
    <w:rsid w:val="008808AC"/>
    <w:rsid w:val="00881629"/>
    <w:rsid w:val="008865B4"/>
    <w:rsid w:val="00887CA6"/>
    <w:rsid w:val="008903DA"/>
    <w:rsid w:val="0089147E"/>
    <w:rsid w:val="00892909"/>
    <w:rsid w:val="00894875"/>
    <w:rsid w:val="00894B43"/>
    <w:rsid w:val="008958C8"/>
    <w:rsid w:val="00895D94"/>
    <w:rsid w:val="008A01E5"/>
    <w:rsid w:val="008A07AD"/>
    <w:rsid w:val="008A0FF7"/>
    <w:rsid w:val="008A2D09"/>
    <w:rsid w:val="008A50DA"/>
    <w:rsid w:val="008A5816"/>
    <w:rsid w:val="008A591B"/>
    <w:rsid w:val="008A5B66"/>
    <w:rsid w:val="008A64ED"/>
    <w:rsid w:val="008A6E35"/>
    <w:rsid w:val="008A7435"/>
    <w:rsid w:val="008A7468"/>
    <w:rsid w:val="008A74B4"/>
    <w:rsid w:val="008A770B"/>
    <w:rsid w:val="008B14D0"/>
    <w:rsid w:val="008B20EC"/>
    <w:rsid w:val="008B525D"/>
    <w:rsid w:val="008B54B7"/>
    <w:rsid w:val="008B55AA"/>
    <w:rsid w:val="008B5F61"/>
    <w:rsid w:val="008B6621"/>
    <w:rsid w:val="008B66E1"/>
    <w:rsid w:val="008B7062"/>
    <w:rsid w:val="008C1D7F"/>
    <w:rsid w:val="008C33DC"/>
    <w:rsid w:val="008C4ABA"/>
    <w:rsid w:val="008C7D3F"/>
    <w:rsid w:val="008D0388"/>
    <w:rsid w:val="008D04D1"/>
    <w:rsid w:val="008D0654"/>
    <w:rsid w:val="008D1DBB"/>
    <w:rsid w:val="008D3663"/>
    <w:rsid w:val="008D3698"/>
    <w:rsid w:val="008D3CCB"/>
    <w:rsid w:val="008D776C"/>
    <w:rsid w:val="008E00E4"/>
    <w:rsid w:val="008E0139"/>
    <w:rsid w:val="008E4C6B"/>
    <w:rsid w:val="008E6515"/>
    <w:rsid w:val="008E75F6"/>
    <w:rsid w:val="008F3DFA"/>
    <w:rsid w:val="008F6D86"/>
    <w:rsid w:val="009000A6"/>
    <w:rsid w:val="009007C3"/>
    <w:rsid w:val="00900B88"/>
    <w:rsid w:val="00902650"/>
    <w:rsid w:val="009033FE"/>
    <w:rsid w:val="00906E88"/>
    <w:rsid w:val="00907AC5"/>
    <w:rsid w:val="00907DF0"/>
    <w:rsid w:val="00912A74"/>
    <w:rsid w:val="0091303A"/>
    <w:rsid w:val="009130E4"/>
    <w:rsid w:val="009138A0"/>
    <w:rsid w:val="00914E90"/>
    <w:rsid w:val="009156D7"/>
    <w:rsid w:val="009164E8"/>
    <w:rsid w:val="00920153"/>
    <w:rsid w:val="0092606C"/>
    <w:rsid w:val="0093022A"/>
    <w:rsid w:val="00931C1C"/>
    <w:rsid w:val="009329AF"/>
    <w:rsid w:val="00933362"/>
    <w:rsid w:val="00934885"/>
    <w:rsid w:val="0093555B"/>
    <w:rsid w:val="00935A4C"/>
    <w:rsid w:val="00935A5C"/>
    <w:rsid w:val="0093610C"/>
    <w:rsid w:val="00937896"/>
    <w:rsid w:val="00940381"/>
    <w:rsid w:val="00940FC4"/>
    <w:rsid w:val="009421F0"/>
    <w:rsid w:val="00942352"/>
    <w:rsid w:val="00943239"/>
    <w:rsid w:val="0094411B"/>
    <w:rsid w:val="00945473"/>
    <w:rsid w:val="00950377"/>
    <w:rsid w:val="00950F5E"/>
    <w:rsid w:val="00954158"/>
    <w:rsid w:val="0095606C"/>
    <w:rsid w:val="0095611F"/>
    <w:rsid w:val="00956B54"/>
    <w:rsid w:val="00956E91"/>
    <w:rsid w:val="00956ED6"/>
    <w:rsid w:val="00957FE3"/>
    <w:rsid w:val="009603A7"/>
    <w:rsid w:val="0096344A"/>
    <w:rsid w:val="00964D84"/>
    <w:rsid w:val="00966E42"/>
    <w:rsid w:val="0096751B"/>
    <w:rsid w:val="009711A3"/>
    <w:rsid w:val="00971E32"/>
    <w:rsid w:val="0097276E"/>
    <w:rsid w:val="0097451C"/>
    <w:rsid w:val="00974B75"/>
    <w:rsid w:val="0097742B"/>
    <w:rsid w:val="00977952"/>
    <w:rsid w:val="00980673"/>
    <w:rsid w:val="009806A8"/>
    <w:rsid w:val="00981DCB"/>
    <w:rsid w:val="0098272C"/>
    <w:rsid w:val="00983CE8"/>
    <w:rsid w:val="00984109"/>
    <w:rsid w:val="00990BEE"/>
    <w:rsid w:val="0099274C"/>
    <w:rsid w:val="0099351E"/>
    <w:rsid w:val="009952B5"/>
    <w:rsid w:val="00997162"/>
    <w:rsid w:val="00997A7F"/>
    <w:rsid w:val="00997C64"/>
    <w:rsid w:val="009A0A86"/>
    <w:rsid w:val="009A0E99"/>
    <w:rsid w:val="009A1BA8"/>
    <w:rsid w:val="009A39E6"/>
    <w:rsid w:val="009A3DCB"/>
    <w:rsid w:val="009A46F8"/>
    <w:rsid w:val="009A4FC8"/>
    <w:rsid w:val="009A5C98"/>
    <w:rsid w:val="009A6358"/>
    <w:rsid w:val="009B1007"/>
    <w:rsid w:val="009B1966"/>
    <w:rsid w:val="009B24E0"/>
    <w:rsid w:val="009B2D4F"/>
    <w:rsid w:val="009B5266"/>
    <w:rsid w:val="009B5B0B"/>
    <w:rsid w:val="009B7BF5"/>
    <w:rsid w:val="009C002C"/>
    <w:rsid w:val="009C227D"/>
    <w:rsid w:val="009C3EBD"/>
    <w:rsid w:val="009C5142"/>
    <w:rsid w:val="009C55BC"/>
    <w:rsid w:val="009D0F09"/>
    <w:rsid w:val="009D21A6"/>
    <w:rsid w:val="009D3C38"/>
    <w:rsid w:val="009D4CFF"/>
    <w:rsid w:val="009E02C9"/>
    <w:rsid w:val="009E0B64"/>
    <w:rsid w:val="009E1B33"/>
    <w:rsid w:val="009E1E15"/>
    <w:rsid w:val="009E38F3"/>
    <w:rsid w:val="009E39BE"/>
    <w:rsid w:val="009E406A"/>
    <w:rsid w:val="009E5B60"/>
    <w:rsid w:val="009E6100"/>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4BF9"/>
    <w:rsid w:val="00A05DA8"/>
    <w:rsid w:val="00A07004"/>
    <w:rsid w:val="00A07471"/>
    <w:rsid w:val="00A10A4A"/>
    <w:rsid w:val="00A11527"/>
    <w:rsid w:val="00A11B89"/>
    <w:rsid w:val="00A12ED0"/>
    <w:rsid w:val="00A134B6"/>
    <w:rsid w:val="00A14629"/>
    <w:rsid w:val="00A17CCF"/>
    <w:rsid w:val="00A17D6B"/>
    <w:rsid w:val="00A20E7C"/>
    <w:rsid w:val="00A2190A"/>
    <w:rsid w:val="00A22DAD"/>
    <w:rsid w:val="00A23EBC"/>
    <w:rsid w:val="00A2599E"/>
    <w:rsid w:val="00A25C8D"/>
    <w:rsid w:val="00A25EA6"/>
    <w:rsid w:val="00A27F44"/>
    <w:rsid w:val="00A337BA"/>
    <w:rsid w:val="00A33D5F"/>
    <w:rsid w:val="00A34105"/>
    <w:rsid w:val="00A34AED"/>
    <w:rsid w:val="00A36C42"/>
    <w:rsid w:val="00A4007E"/>
    <w:rsid w:val="00A400B3"/>
    <w:rsid w:val="00A40BA5"/>
    <w:rsid w:val="00A41A12"/>
    <w:rsid w:val="00A42871"/>
    <w:rsid w:val="00A4450D"/>
    <w:rsid w:val="00A44F6F"/>
    <w:rsid w:val="00A46D08"/>
    <w:rsid w:val="00A52589"/>
    <w:rsid w:val="00A53820"/>
    <w:rsid w:val="00A5454B"/>
    <w:rsid w:val="00A60626"/>
    <w:rsid w:val="00A6070F"/>
    <w:rsid w:val="00A62D9D"/>
    <w:rsid w:val="00A65401"/>
    <w:rsid w:val="00A65B2D"/>
    <w:rsid w:val="00A67687"/>
    <w:rsid w:val="00A67C68"/>
    <w:rsid w:val="00A758A1"/>
    <w:rsid w:val="00A77A65"/>
    <w:rsid w:val="00A839B2"/>
    <w:rsid w:val="00A84E78"/>
    <w:rsid w:val="00A866AB"/>
    <w:rsid w:val="00A87B25"/>
    <w:rsid w:val="00A91038"/>
    <w:rsid w:val="00A91CB7"/>
    <w:rsid w:val="00A948C7"/>
    <w:rsid w:val="00A961AA"/>
    <w:rsid w:val="00A96D99"/>
    <w:rsid w:val="00A9722F"/>
    <w:rsid w:val="00AA4F44"/>
    <w:rsid w:val="00AA550E"/>
    <w:rsid w:val="00AA6216"/>
    <w:rsid w:val="00AA7EE5"/>
    <w:rsid w:val="00AB1E99"/>
    <w:rsid w:val="00AB2B6F"/>
    <w:rsid w:val="00AB451A"/>
    <w:rsid w:val="00AB48FB"/>
    <w:rsid w:val="00AB5368"/>
    <w:rsid w:val="00AB5907"/>
    <w:rsid w:val="00AB6170"/>
    <w:rsid w:val="00AB7154"/>
    <w:rsid w:val="00AB7383"/>
    <w:rsid w:val="00AC14D8"/>
    <w:rsid w:val="00AC1992"/>
    <w:rsid w:val="00AC4A67"/>
    <w:rsid w:val="00AC54F2"/>
    <w:rsid w:val="00AC554D"/>
    <w:rsid w:val="00AC6654"/>
    <w:rsid w:val="00AC729E"/>
    <w:rsid w:val="00AC759A"/>
    <w:rsid w:val="00AD09E0"/>
    <w:rsid w:val="00AD2CCD"/>
    <w:rsid w:val="00AD33A2"/>
    <w:rsid w:val="00AD340E"/>
    <w:rsid w:val="00AD3C1C"/>
    <w:rsid w:val="00AD5369"/>
    <w:rsid w:val="00AD6321"/>
    <w:rsid w:val="00AD7293"/>
    <w:rsid w:val="00AD7864"/>
    <w:rsid w:val="00AE0726"/>
    <w:rsid w:val="00AE21DC"/>
    <w:rsid w:val="00AE32ED"/>
    <w:rsid w:val="00AE4A5C"/>
    <w:rsid w:val="00AE5277"/>
    <w:rsid w:val="00AE5E0C"/>
    <w:rsid w:val="00AF0D4D"/>
    <w:rsid w:val="00AF1307"/>
    <w:rsid w:val="00AF222F"/>
    <w:rsid w:val="00AF379E"/>
    <w:rsid w:val="00AF3A5A"/>
    <w:rsid w:val="00AF5823"/>
    <w:rsid w:val="00AF610E"/>
    <w:rsid w:val="00AF7465"/>
    <w:rsid w:val="00B00BC1"/>
    <w:rsid w:val="00B01EA0"/>
    <w:rsid w:val="00B0249A"/>
    <w:rsid w:val="00B027F4"/>
    <w:rsid w:val="00B02AD9"/>
    <w:rsid w:val="00B05EC6"/>
    <w:rsid w:val="00B05FBE"/>
    <w:rsid w:val="00B06F8C"/>
    <w:rsid w:val="00B10CC8"/>
    <w:rsid w:val="00B111B2"/>
    <w:rsid w:val="00B118BD"/>
    <w:rsid w:val="00B1230D"/>
    <w:rsid w:val="00B127D0"/>
    <w:rsid w:val="00B1302A"/>
    <w:rsid w:val="00B133EE"/>
    <w:rsid w:val="00B14213"/>
    <w:rsid w:val="00B1544A"/>
    <w:rsid w:val="00B15F0E"/>
    <w:rsid w:val="00B1729E"/>
    <w:rsid w:val="00B173AD"/>
    <w:rsid w:val="00B200C2"/>
    <w:rsid w:val="00B207EE"/>
    <w:rsid w:val="00B21315"/>
    <w:rsid w:val="00B231D9"/>
    <w:rsid w:val="00B24177"/>
    <w:rsid w:val="00B24965"/>
    <w:rsid w:val="00B24E76"/>
    <w:rsid w:val="00B26777"/>
    <w:rsid w:val="00B3036A"/>
    <w:rsid w:val="00B328E9"/>
    <w:rsid w:val="00B34A71"/>
    <w:rsid w:val="00B357BA"/>
    <w:rsid w:val="00B3668A"/>
    <w:rsid w:val="00B37328"/>
    <w:rsid w:val="00B37D39"/>
    <w:rsid w:val="00B402DA"/>
    <w:rsid w:val="00B43ED8"/>
    <w:rsid w:val="00B449E7"/>
    <w:rsid w:val="00B45147"/>
    <w:rsid w:val="00B47B1D"/>
    <w:rsid w:val="00B50F03"/>
    <w:rsid w:val="00B51FC3"/>
    <w:rsid w:val="00B52702"/>
    <w:rsid w:val="00B54970"/>
    <w:rsid w:val="00B55328"/>
    <w:rsid w:val="00B559A3"/>
    <w:rsid w:val="00B622BA"/>
    <w:rsid w:val="00B625A2"/>
    <w:rsid w:val="00B63340"/>
    <w:rsid w:val="00B65891"/>
    <w:rsid w:val="00B6630B"/>
    <w:rsid w:val="00B6741E"/>
    <w:rsid w:val="00B70DE3"/>
    <w:rsid w:val="00B71986"/>
    <w:rsid w:val="00B719A9"/>
    <w:rsid w:val="00B72C7A"/>
    <w:rsid w:val="00B72EC4"/>
    <w:rsid w:val="00B7433E"/>
    <w:rsid w:val="00B74CC5"/>
    <w:rsid w:val="00B756B9"/>
    <w:rsid w:val="00B76530"/>
    <w:rsid w:val="00B77917"/>
    <w:rsid w:val="00B84764"/>
    <w:rsid w:val="00B86359"/>
    <w:rsid w:val="00B8679B"/>
    <w:rsid w:val="00B8739D"/>
    <w:rsid w:val="00B875F1"/>
    <w:rsid w:val="00B929CA"/>
    <w:rsid w:val="00B92F69"/>
    <w:rsid w:val="00B942DA"/>
    <w:rsid w:val="00B95277"/>
    <w:rsid w:val="00B9570F"/>
    <w:rsid w:val="00BA1535"/>
    <w:rsid w:val="00BA1832"/>
    <w:rsid w:val="00BA53AC"/>
    <w:rsid w:val="00BA5AFC"/>
    <w:rsid w:val="00BA718B"/>
    <w:rsid w:val="00BA74D0"/>
    <w:rsid w:val="00BB1E3C"/>
    <w:rsid w:val="00BB37E1"/>
    <w:rsid w:val="00BB66A9"/>
    <w:rsid w:val="00BC1133"/>
    <w:rsid w:val="00BC25AB"/>
    <w:rsid w:val="00BC2CC8"/>
    <w:rsid w:val="00BC52F1"/>
    <w:rsid w:val="00BC579A"/>
    <w:rsid w:val="00BC59C7"/>
    <w:rsid w:val="00BC5C79"/>
    <w:rsid w:val="00BC5D83"/>
    <w:rsid w:val="00BC5EC7"/>
    <w:rsid w:val="00BC6BD3"/>
    <w:rsid w:val="00BC7179"/>
    <w:rsid w:val="00BC74DA"/>
    <w:rsid w:val="00BC7BF0"/>
    <w:rsid w:val="00BD0581"/>
    <w:rsid w:val="00BD099F"/>
    <w:rsid w:val="00BD09CF"/>
    <w:rsid w:val="00BD2878"/>
    <w:rsid w:val="00BD615C"/>
    <w:rsid w:val="00BE0058"/>
    <w:rsid w:val="00BE1923"/>
    <w:rsid w:val="00BE71AA"/>
    <w:rsid w:val="00BF0602"/>
    <w:rsid w:val="00BF3085"/>
    <w:rsid w:val="00BF65DB"/>
    <w:rsid w:val="00BF6F58"/>
    <w:rsid w:val="00C0500F"/>
    <w:rsid w:val="00C0546E"/>
    <w:rsid w:val="00C13E5D"/>
    <w:rsid w:val="00C144F4"/>
    <w:rsid w:val="00C17D87"/>
    <w:rsid w:val="00C20417"/>
    <w:rsid w:val="00C207C8"/>
    <w:rsid w:val="00C20A05"/>
    <w:rsid w:val="00C20F7A"/>
    <w:rsid w:val="00C25017"/>
    <w:rsid w:val="00C251DC"/>
    <w:rsid w:val="00C272C4"/>
    <w:rsid w:val="00C27462"/>
    <w:rsid w:val="00C3134D"/>
    <w:rsid w:val="00C320A9"/>
    <w:rsid w:val="00C32753"/>
    <w:rsid w:val="00C338C3"/>
    <w:rsid w:val="00C3508C"/>
    <w:rsid w:val="00C36A62"/>
    <w:rsid w:val="00C36BAA"/>
    <w:rsid w:val="00C37671"/>
    <w:rsid w:val="00C422BC"/>
    <w:rsid w:val="00C46507"/>
    <w:rsid w:val="00C470DF"/>
    <w:rsid w:val="00C51C11"/>
    <w:rsid w:val="00C533CC"/>
    <w:rsid w:val="00C55245"/>
    <w:rsid w:val="00C556CE"/>
    <w:rsid w:val="00C567A1"/>
    <w:rsid w:val="00C56975"/>
    <w:rsid w:val="00C60D77"/>
    <w:rsid w:val="00C61B5C"/>
    <w:rsid w:val="00C61C01"/>
    <w:rsid w:val="00C62947"/>
    <w:rsid w:val="00C63BBD"/>
    <w:rsid w:val="00C64AD1"/>
    <w:rsid w:val="00C655FA"/>
    <w:rsid w:val="00C659C0"/>
    <w:rsid w:val="00C72550"/>
    <w:rsid w:val="00C765CC"/>
    <w:rsid w:val="00C81C58"/>
    <w:rsid w:val="00C82515"/>
    <w:rsid w:val="00C844D9"/>
    <w:rsid w:val="00C855F8"/>
    <w:rsid w:val="00C85DB6"/>
    <w:rsid w:val="00C8689B"/>
    <w:rsid w:val="00C900F5"/>
    <w:rsid w:val="00C90EC5"/>
    <w:rsid w:val="00C91B37"/>
    <w:rsid w:val="00C92E0C"/>
    <w:rsid w:val="00C93BE3"/>
    <w:rsid w:val="00C952F3"/>
    <w:rsid w:val="00C95CA0"/>
    <w:rsid w:val="00C965CB"/>
    <w:rsid w:val="00C97774"/>
    <w:rsid w:val="00C97BA0"/>
    <w:rsid w:val="00CA17E0"/>
    <w:rsid w:val="00CA4398"/>
    <w:rsid w:val="00CA5571"/>
    <w:rsid w:val="00CA653D"/>
    <w:rsid w:val="00CA6805"/>
    <w:rsid w:val="00CB540F"/>
    <w:rsid w:val="00CB5BE4"/>
    <w:rsid w:val="00CB7B93"/>
    <w:rsid w:val="00CC1989"/>
    <w:rsid w:val="00CC234D"/>
    <w:rsid w:val="00CC3B15"/>
    <w:rsid w:val="00CC422D"/>
    <w:rsid w:val="00CC5EC9"/>
    <w:rsid w:val="00CC7CB2"/>
    <w:rsid w:val="00CD083B"/>
    <w:rsid w:val="00CD2BA2"/>
    <w:rsid w:val="00CD5425"/>
    <w:rsid w:val="00CD5BED"/>
    <w:rsid w:val="00CD5E93"/>
    <w:rsid w:val="00CE02DF"/>
    <w:rsid w:val="00CE040A"/>
    <w:rsid w:val="00CE0688"/>
    <w:rsid w:val="00CE288F"/>
    <w:rsid w:val="00CE327C"/>
    <w:rsid w:val="00CE348F"/>
    <w:rsid w:val="00CE5697"/>
    <w:rsid w:val="00CE56D3"/>
    <w:rsid w:val="00CE5E8A"/>
    <w:rsid w:val="00CE679D"/>
    <w:rsid w:val="00CF2B9C"/>
    <w:rsid w:val="00CF3474"/>
    <w:rsid w:val="00D00213"/>
    <w:rsid w:val="00D00C24"/>
    <w:rsid w:val="00D00F01"/>
    <w:rsid w:val="00D01056"/>
    <w:rsid w:val="00D01D37"/>
    <w:rsid w:val="00D021BC"/>
    <w:rsid w:val="00D025A4"/>
    <w:rsid w:val="00D0321B"/>
    <w:rsid w:val="00D03294"/>
    <w:rsid w:val="00D03CE4"/>
    <w:rsid w:val="00D03D5D"/>
    <w:rsid w:val="00D04A87"/>
    <w:rsid w:val="00D10C89"/>
    <w:rsid w:val="00D136CA"/>
    <w:rsid w:val="00D13D0D"/>
    <w:rsid w:val="00D21253"/>
    <w:rsid w:val="00D21F03"/>
    <w:rsid w:val="00D25F61"/>
    <w:rsid w:val="00D26116"/>
    <w:rsid w:val="00D278BD"/>
    <w:rsid w:val="00D27EEE"/>
    <w:rsid w:val="00D334A4"/>
    <w:rsid w:val="00D35F1A"/>
    <w:rsid w:val="00D36C28"/>
    <w:rsid w:val="00D47335"/>
    <w:rsid w:val="00D515F0"/>
    <w:rsid w:val="00D52844"/>
    <w:rsid w:val="00D54D37"/>
    <w:rsid w:val="00D573ED"/>
    <w:rsid w:val="00D57C87"/>
    <w:rsid w:val="00D57E27"/>
    <w:rsid w:val="00D60CC1"/>
    <w:rsid w:val="00D610F8"/>
    <w:rsid w:val="00D61838"/>
    <w:rsid w:val="00D637DD"/>
    <w:rsid w:val="00D643EF"/>
    <w:rsid w:val="00D64EAC"/>
    <w:rsid w:val="00D65539"/>
    <w:rsid w:val="00D65D6E"/>
    <w:rsid w:val="00D6713F"/>
    <w:rsid w:val="00D671C2"/>
    <w:rsid w:val="00D67543"/>
    <w:rsid w:val="00D70574"/>
    <w:rsid w:val="00D716C5"/>
    <w:rsid w:val="00D72D45"/>
    <w:rsid w:val="00D7371E"/>
    <w:rsid w:val="00D76670"/>
    <w:rsid w:val="00D8056A"/>
    <w:rsid w:val="00D81ABB"/>
    <w:rsid w:val="00D858D2"/>
    <w:rsid w:val="00D8726D"/>
    <w:rsid w:val="00D87B40"/>
    <w:rsid w:val="00D87BFB"/>
    <w:rsid w:val="00D91A06"/>
    <w:rsid w:val="00D91EE6"/>
    <w:rsid w:val="00D925D0"/>
    <w:rsid w:val="00D93A00"/>
    <w:rsid w:val="00D967B5"/>
    <w:rsid w:val="00D97198"/>
    <w:rsid w:val="00D97DDD"/>
    <w:rsid w:val="00D97E5B"/>
    <w:rsid w:val="00DA00E1"/>
    <w:rsid w:val="00DA3963"/>
    <w:rsid w:val="00DA7CE4"/>
    <w:rsid w:val="00DB21E5"/>
    <w:rsid w:val="00DB2985"/>
    <w:rsid w:val="00DB30CF"/>
    <w:rsid w:val="00DB315D"/>
    <w:rsid w:val="00DB6003"/>
    <w:rsid w:val="00DB72C8"/>
    <w:rsid w:val="00DC0BDB"/>
    <w:rsid w:val="00DC0F51"/>
    <w:rsid w:val="00DC2E38"/>
    <w:rsid w:val="00DC3DB1"/>
    <w:rsid w:val="00DC73CF"/>
    <w:rsid w:val="00DC79BC"/>
    <w:rsid w:val="00DD4EDF"/>
    <w:rsid w:val="00DD4F97"/>
    <w:rsid w:val="00DD60C7"/>
    <w:rsid w:val="00DE1C73"/>
    <w:rsid w:val="00DE2A30"/>
    <w:rsid w:val="00DE2BDB"/>
    <w:rsid w:val="00DE31B2"/>
    <w:rsid w:val="00DE397C"/>
    <w:rsid w:val="00DE5A47"/>
    <w:rsid w:val="00DE5A8D"/>
    <w:rsid w:val="00DE6FED"/>
    <w:rsid w:val="00DF1F77"/>
    <w:rsid w:val="00DF73A2"/>
    <w:rsid w:val="00E00ACD"/>
    <w:rsid w:val="00E01064"/>
    <w:rsid w:val="00E0224D"/>
    <w:rsid w:val="00E03CF6"/>
    <w:rsid w:val="00E04098"/>
    <w:rsid w:val="00E05C03"/>
    <w:rsid w:val="00E072DE"/>
    <w:rsid w:val="00E0748A"/>
    <w:rsid w:val="00E077A2"/>
    <w:rsid w:val="00E1089A"/>
    <w:rsid w:val="00E11489"/>
    <w:rsid w:val="00E11733"/>
    <w:rsid w:val="00E119C0"/>
    <w:rsid w:val="00E14C04"/>
    <w:rsid w:val="00E1685F"/>
    <w:rsid w:val="00E16884"/>
    <w:rsid w:val="00E20537"/>
    <w:rsid w:val="00E20FEC"/>
    <w:rsid w:val="00E21BEF"/>
    <w:rsid w:val="00E244B0"/>
    <w:rsid w:val="00E256FC"/>
    <w:rsid w:val="00E25D83"/>
    <w:rsid w:val="00E268CD"/>
    <w:rsid w:val="00E27771"/>
    <w:rsid w:val="00E27E32"/>
    <w:rsid w:val="00E27FFE"/>
    <w:rsid w:val="00E306F3"/>
    <w:rsid w:val="00E3079C"/>
    <w:rsid w:val="00E322C5"/>
    <w:rsid w:val="00E353EC"/>
    <w:rsid w:val="00E35A71"/>
    <w:rsid w:val="00E4456E"/>
    <w:rsid w:val="00E45F83"/>
    <w:rsid w:val="00E46961"/>
    <w:rsid w:val="00E515C5"/>
    <w:rsid w:val="00E51D03"/>
    <w:rsid w:val="00E52608"/>
    <w:rsid w:val="00E54D45"/>
    <w:rsid w:val="00E55BA3"/>
    <w:rsid w:val="00E5765B"/>
    <w:rsid w:val="00E61269"/>
    <w:rsid w:val="00E61627"/>
    <w:rsid w:val="00E61DCB"/>
    <w:rsid w:val="00E64E49"/>
    <w:rsid w:val="00E653BF"/>
    <w:rsid w:val="00E67A70"/>
    <w:rsid w:val="00E705F3"/>
    <w:rsid w:val="00E7096D"/>
    <w:rsid w:val="00E722A1"/>
    <w:rsid w:val="00E7268B"/>
    <w:rsid w:val="00E72989"/>
    <w:rsid w:val="00E73B93"/>
    <w:rsid w:val="00E75897"/>
    <w:rsid w:val="00E777A0"/>
    <w:rsid w:val="00E81D8C"/>
    <w:rsid w:val="00E81E67"/>
    <w:rsid w:val="00E836E0"/>
    <w:rsid w:val="00E85690"/>
    <w:rsid w:val="00E856AE"/>
    <w:rsid w:val="00E86E76"/>
    <w:rsid w:val="00E90EE0"/>
    <w:rsid w:val="00E92124"/>
    <w:rsid w:val="00E92A07"/>
    <w:rsid w:val="00E937BD"/>
    <w:rsid w:val="00E93A3B"/>
    <w:rsid w:val="00EA0330"/>
    <w:rsid w:val="00EA0535"/>
    <w:rsid w:val="00EA071D"/>
    <w:rsid w:val="00EA6698"/>
    <w:rsid w:val="00EB0F14"/>
    <w:rsid w:val="00EB125B"/>
    <w:rsid w:val="00EB2222"/>
    <w:rsid w:val="00EB4697"/>
    <w:rsid w:val="00EB4FFE"/>
    <w:rsid w:val="00EB5CD5"/>
    <w:rsid w:val="00EB7696"/>
    <w:rsid w:val="00EC077C"/>
    <w:rsid w:val="00EC37D5"/>
    <w:rsid w:val="00EC38AC"/>
    <w:rsid w:val="00EC4799"/>
    <w:rsid w:val="00EC66EC"/>
    <w:rsid w:val="00EC6BCD"/>
    <w:rsid w:val="00ED0716"/>
    <w:rsid w:val="00ED1AC8"/>
    <w:rsid w:val="00ED1CD5"/>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E5A"/>
    <w:rsid w:val="00EF734A"/>
    <w:rsid w:val="00EF76E5"/>
    <w:rsid w:val="00F03A01"/>
    <w:rsid w:val="00F03DC6"/>
    <w:rsid w:val="00F06805"/>
    <w:rsid w:val="00F070A2"/>
    <w:rsid w:val="00F070E8"/>
    <w:rsid w:val="00F11D1C"/>
    <w:rsid w:val="00F11D84"/>
    <w:rsid w:val="00F159F5"/>
    <w:rsid w:val="00F17DC7"/>
    <w:rsid w:val="00F22A55"/>
    <w:rsid w:val="00F25D86"/>
    <w:rsid w:val="00F307C0"/>
    <w:rsid w:val="00F33CD8"/>
    <w:rsid w:val="00F34D54"/>
    <w:rsid w:val="00F35005"/>
    <w:rsid w:val="00F356E7"/>
    <w:rsid w:val="00F4367D"/>
    <w:rsid w:val="00F43851"/>
    <w:rsid w:val="00F442A2"/>
    <w:rsid w:val="00F4444E"/>
    <w:rsid w:val="00F45F16"/>
    <w:rsid w:val="00F5275A"/>
    <w:rsid w:val="00F55239"/>
    <w:rsid w:val="00F55426"/>
    <w:rsid w:val="00F55456"/>
    <w:rsid w:val="00F55E91"/>
    <w:rsid w:val="00F60522"/>
    <w:rsid w:val="00F61925"/>
    <w:rsid w:val="00F61D7E"/>
    <w:rsid w:val="00F62E34"/>
    <w:rsid w:val="00F62E58"/>
    <w:rsid w:val="00F62F87"/>
    <w:rsid w:val="00F63963"/>
    <w:rsid w:val="00F63A91"/>
    <w:rsid w:val="00F646D1"/>
    <w:rsid w:val="00F80CA0"/>
    <w:rsid w:val="00F82E96"/>
    <w:rsid w:val="00F84C11"/>
    <w:rsid w:val="00F84DEB"/>
    <w:rsid w:val="00F85CC6"/>
    <w:rsid w:val="00F90F1A"/>
    <w:rsid w:val="00F9188B"/>
    <w:rsid w:val="00F92575"/>
    <w:rsid w:val="00F92798"/>
    <w:rsid w:val="00F93428"/>
    <w:rsid w:val="00F9423A"/>
    <w:rsid w:val="00F95271"/>
    <w:rsid w:val="00F96083"/>
    <w:rsid w:val="00F9637C"/>
    <w:rsid w:val="00F979ED"/>
    <w:rsid w:val="00FA1241"/>
    <w:rsid w:val="00FA3ACD"/>
    <w:rsid w:val="00FA65CE"/>
    <w:rsid w:val="00FA7B93"/>
    <w:rsid w:val="00FA7FCC"/>
    <w:rsid w:val="00FB0828"/>
    <w:rsid w:val="00FB0E4F"/>
    <w:rsid w:val="00FB3A12"/>
    <w:rsid w:val="00FB45E4"/>
    <w:rsid w:val="00FB4E23"/>
    <w:rsid w:val="00FB718C"/>
    <w:rsid w:val="00FC0F45"/>
    <w:rsid w:val="00FC154E"/>
    <w:rsid w:val="00FC3309"/>
    <w:rsid w:val="00FC40ED"/>
    <w:rsid w:val="00FD0728"/>
    <w:rsid w:val="00FD10EF"/>
    <w:rsid w:val="00FD3994"/>
    <w:rsid w:val="00FD547F"/>
    <w:rsid w:val="00FD6404"/>
    <w:rsid w:val="00FD78DD"/>
    <w:rsid w:val="00FE3B66"/>
    <w:rsid w:val="00FE47CD"/>
    <w:rsid w:val="00FE4B2C"/>
    <w:rsid w:val="00FE6EE8"/>
    <w:rsid w:val="00FF0D45"/>
    <w:rsid w:val="00FF18BA"/>
    <w:rsid w:val="00FF241E"/>
    <w:rsid w:val="00FF32C9"/>
    <w:rsid w:val="00FF3DD2"/>
    <w:rsid w:val="00FF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metricconverter"/>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2EBF"/>
    <w:rPr>
      <w:sz w:val="24"/>
    </w:rPr>
  </w:style>
  <w:style w:type="paragraph" w:styleId="Heading1">
    <w:name w:val="heading 1"/>
    <w:aliases w:val="Document Header1"/>
    <w:basedOn w:val="Normal"/>
    <w:next w:val="Normal"/>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
    <w:basedOn w:val="Sub-ClauseText"/>
    <w:next w:val="Sub-ClauseText"/>
    <w:qFormat/>
    <w:rsid w:val="00182C22"/>
    <w:pPr>
      <w:numPr>
        <w:ilvl w:val="3"/>
        <w:numId w:val="80"/>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80"/>
      </w:numPr>
      <w:suppressAutoHyphens/>
      <w:outlineLvl w:val="5"/>
    </w:pPr>
    <w:rPr>
      <w:b/>
      <w:bCs/>
      <w:sz w:val="20"/>
    </w:rPr>
  </w:style>
  <w:style w:type="paragraph" w:styleId="Heading7">
    <w:name w:val="heading 7"/>
    <w:basedOn w:val="Normal"/>
    <w:next w:val="Normal"/>
    <w:qFormat/>
    <w:rsid w:val="00182C22"/>
    <w:pPr>
      <w:keepNext/>
      <w:numPr>
        <w:ilvl w:val="6"/>
        <w:numId w:val="80"/>
      </w:numPr>
      <w:tabs>
        <w:tab w:val="left" w:pos="7980"/>
      </w:tabs>
      <w:suppressAutoHyphens/>
      <w:outlineLvl w:val="6"/>
    </w:pPr>
    <w:rPr>
      <w:b/>
    </w:rPr>
  </w:style>
  <w:style w:type="paragraph" w:styleId="Heading8">
    <w:name w:val="heading 8"/>
    <w:basedOn w:val="Normal"/>
    <w:next w:val="Normal"/>
    <w:qFormat/>
    <w:rsid w:val="00182C22"/>
    <w:pPr>
      <w:keepNext/>
      <w:numPr>
        <w:ilvl w:val="7"/>
        <w:numId w:val="80"/>
      </w:numPr>
      <w:suppressAutoHyphens/>
      <w:jc w:val="right"/>
      <w:outlineLvl w:val="7"/>
    </w:pPr>
    <w:rPr>
      <w:sz w:val="20"/>
    </w:rPr>
  </w:style>
  <w:style w:type="paragraph" w:styleId="Heading9">
    <w:name w:val="heading 9"/>
    <w:basedOn w:val="Normal"/>
    <w:next w:val="Normal"/>
    <w:qFormat/>
    <w:rsid w:val="00182C22"/>
    <w:pPr>
      <w:numPr>
        <w:ilvl w:val="8"/>
        <w:numId w:val="80"/>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80"/>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rsid w:val="00943239"/>
    <w:pPr>
      <w:spacing w:before="240" w:after="240"/>
      <w:jc w:val="center"/>
    </w:pPr>
    <w:rPr>
      <w:b/>
      <w:sz w:val="36"/>
    </w:rPr>
  </w:style>
  <w:style w:type="paragraph" w:styleId="BodyText">
    <w:name w:val="Body Text"/>
    <w:basedOn w:val="Normal"/>
    <w:link w:val="BodyTextChar"/>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basedOn w:val="Normal"/>
    <w:link w:val="FootnoteTextChar"/>
    <w:semiHidden/>
    <w:rsid w:val="00990BEE"/>
    <w:pPr>
      <w:spacing w:after="60"/>
      <w:ind w:left="360" w:hanging="360"/>
      <w:jc w:val="both"/>
    </w:pPr>
    <w:rPr>
      <w:sz w:val="20"/>
    </w:rPr>
  </w:style>
  <w:style w:type="character" w:styleId="FootnoteReference">
    <w:name w:val="footnote reference"/>
    <w:basedOn w:val="DefaultParagraphFont"/>
    <w:semiHidden/>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basedOn w:val="DefaultParagraphFont"/>
    <w:link w:val="FootnoteText"/>
    <w:semiHidden/>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basedOn w:val="Normal"/>
    <w:uiPriority w:val="34"/>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80"/>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rsid w:val="005809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84"/>
      </w:numPr>
    </w:pPr>
  </w:style>
  <w:style w:type="numbering" w:customStyle="1" w:styleId="Style2">
    <w:name w:val="Style2"/>
    <w:uiPriority w:val="99"/>
    <w:rsid w:val="0097276E"/>
    <w:pPr>
      <w:numPr>
        <w:numId w:val="85"/>
      </w:numPr>
    </w:pPr>
  </w:style>
  <w:style w:type="numbering" w:customStyle="1" w:styleId="Style3">
    <w:name w:val="Style3"/>
    <w:uiPriority w:val="99"/>
    <w:rsid w:val="0097276E"/>
    <w:pPr>
      <w:numPr>
        <w:numId w:val="86"/>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115"/>
      </w:numPr>
      <w:spacing w:before="60" w:after="60"/>
      <w:jc w:val="both"/>
    </w:pPr>
    <w:rPr>
      <w:bCs/>
      <w:sz w:val="24"/>
      <w:szCs w:val="24"/>
      <w:lang w:val="en-GB"/>
    </w:rPr>
  </w:style>
  <w:style w:type="paragraph" w:customStyle="1" w:styleId="SubSubReg">
    <w:name w:val="SubSubReg"/>
    <w:rsid w:val="00F96083"/>
    <w:pPr>
      <w:numPr>
        <w:ilvl w:val="3"/>
        <w:numId w:val="115"/>
      </w:numPr>
      <w:spacing w:before="60" w:after="60"/>
      <w:jc w:val="both"/>
    </w:pPr>
    <w:rPr>
      <w:bCs/>
      <w:sz w:val="24"/>
      <w:szCs w:val="24"/>
      <w:lang w:val="en-GB"/>
    </w:rPr>
  </w:style>
  <w:style w:type="paragraph" w:customStyle="1" w:styleId="NewOutRegs">
    <w:name w:val="NewOutRegs"/>
    <w:rsid w:val="00F96083"/>
    <w:pPr>
      <w:numPr>
        <w:numId w:val="115"/>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116"/>
      </w:numPr>
      <w:spacing w:before="60" w:after="60"/>
      <w:jc w:val="both"/>
    </w:pPr>
    <w:rPr>
      <w:sz w:val="24"/>
      <w:szCs w:val="24"/>
      <w:lang w:val="en-GB"/>
    </w:rPr>
  </w:style>
  <w:style w:type="paragraph" w:customStyle="1" w:styleId="Reg-letter">
    <w:name w:val="Reg - letter"/>
    <w:rsid w:val="00F96083"/>
    <w:pPr>
      <w:numPr>
        <w:ilvl w:val="2"/>
        <w:numId w:val="116"/>
      </w:numPr>
      <w:spacing w:before="60" w:after="60"/>
      <w:jc w:val="both"/>
    </w:pPr>
    <w:rPr>
      <w:sz w:val="24"/>
      <w:szCs w:val="24"/>
      <w:lang w:val="en-GB"/>
    </w:rPr>
  </w:style>
  <w:style w:type="paragraph" w:customStyle="1" w:styleId="Reg-roman">
    <w:name w:val="Reg - roman"/>
    <w:rsid w:val="00F96083"/>
    <w:pPr>
      <w:numPr>
        <w:ilvl w:val="3"/>
        <w:numId w:val="116"/>
      </w:numPr>
      <w:spacing w:before="60" w:after="60"/>
      <w:jc w:val="both"/>
    </w:pPr>
    <w:rPr>
      <w:sz w:val="24"/>
      <w:szCs w:val="24"/>
      <w:lang w:val="en-GB"/>
    </w:rPr>
  </w:style>
  <w:style w:type="paragraph" w:customStyle="1" w:styleId="Zambia">
    <w:name w:val="Zambia"/>
    <w:rsid w:val="00F96083"/>
    <w:pPr>
      <w:numPr>
        <w:numId w:val="116"/>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2EBF"/>
    <w:rPr>
      <w:sz w:val="24"/>
    </w:rPr>
  </w:style>
  <w:style w:type="paragraph" w:styleId="Heading1">
    <w:name w:val="heading 1"/>
    <w:aliases w:val="Document Header1"/>
    <w:basedOn w:val="Normal"/>
    <w:next w:val="Normal"/>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
    <w:basedOn w:val="Sub-ClauseText"/>
    <w:next w:val="Sub-ClauseText"/>
    <w:qFormat/>
    <w:rsid w:val="00182C22"/>
    <w:pPr>
      <w:numPr>
        <w:ilvl w:val="3"/>
        <w:numId w:val="80"/>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80"/>
      </w:numPr>
      <w:suppressAutoHyphens/>
      <w:outlineLvl w:val="5"/>
    </w:pPr>
    <w:rPr>
      <w:b/>
      <w:bCs/>
      <w:sz w:val="20"/>
    </w:rPr>
  </w:style>
  <w:style w:type="paragraph" w:styleId="Heading7">
    <w:name w:val="heading 7"/>
    <w:basedOn w:val="Normal"/>
    <w:next w:val="Normal"/>
    <w:qFormat/>
    <w:rsid w:val="00182C22"/>
    <w:pPr>
      <w:keepNext/>
      <w:numPr>
        <w:ilvl w:val="6"/>
        <w:numId w:val="80"/>
      </w:numPr>
      <w:tabs>
        <w:tab w:val="left" w:pos="7980"/>
      </w:tabs>
      <w:suppressAutoHyphens/>
      <w:outlineLvl w:val="6"/>
    </w:pPr>
    <w:rPr>
      <w:b/>
    </w:rPr>
  </w:style>
  <w:style w:type="paragraph" w:styleId="Heading8">
    <w:name w:val="heading 8"/>
    <w:basedOn w:val="Normal"/>
    <w:next w:val="Normal"/>
    <w:qFormat/>
    <w:rsid w:val="00182C22"/>
    <w:pPr>
      <w:keepNext/>
      <w:numPr>
        <w:ilvl w:val="7"/>
        <w:numId w:val="80"/>
      </w:numPr>
      <w:suppressAutoHyphens/>
      <w:jc w:val="right"/>
      <w:outlineLvl w:val="7"/>
    </w:pPr>
    <w:rPr>
      <w:sz w:val="20"/>
    </w:rPr>
  </w:style>
  <w:style w:type="paragraph" w:styleId="Heading9">
    <w:name w:val="heading 9"/>
    <w:basedOn w:val="Normal"/>
    <w:next w:val="Normal"/>
    <w:qFormat/>
    <w:rsid w:val="00182C22"/>
    <w:pPr>
      <w:numPr>
        <w:ilvl w:val="8"/>
        <w:numId w:val="80"/>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80"/>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rsid w:val="00943239"/>
    <w:pPr>
      <w:spacing w:before="240" w:after="240"/>
      <w:jc w:val="center"/>
    </w:pPr>
    <w:rPr>
      <w:b/>
      <w:sz w:val="36"/>
    </w:rPr>
  </w:style>
  <w:style w:type="paragraph" w:styleId="BodyText">
    <w:name w:val="Body Text"/>
    <w:basedOn w:val="Normal"/>
    <w:link w:val="BodyTextChar"/>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basedOn w:val="Normal"/>
    <w:link w:val="FootnoteTextChar"/>
    <w:semiHidden/>
    <w:rsid w:val="00990BEE"/>
    <w:pPr>
      <w:spacing w:after="60"/>
      <w:ind w:left="360" w:hanging="360"/>
      <w:jc w:val="both"/>
    </w:pPr>
    <w:rPr>
      <w:sz w:val="20"/>
    </w:rPr>
  </w:style>
  <w:style w:type="character" w:styleId="FootnoteReference">
    <w:name w:val="footnote reference"/>
    <w:basedOn w:val="DefaultParagraphFont"/>
    <w:semiHidden/>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basedOn w:val="DefaultParagraphFont"/>
    <w:link w:val="FootnoteText"/>
    <w:semiHidden/>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basedOn w:val="Normal"/>
    <w:uiPriority w:val="34"/>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80"/>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rsid w:val="005809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84"/>
      </w:numPr>
    </w:pPr>
  </w:style>
  <w:style w:type="numbering" w:customStyle="1" w:styleId="Style2">
    <w:name w:val="Style2"/>
    <w:uiPriority w:val="99"/>
    <w:rsid w:val="0097276E"/>
    <w:pPr>
      <w:numPr>
        <w:numId w:val="85"/>
      </w:numPr>
    </w:pPr>
  </w:style>
  <w:style w:type="numbering" w:customStyle="1" w:styleId="Style3">
    <w:name w:val="Style3"/>
    <w:uiPriority w:val="99"/>
    <w:rsid w:val="0097276E"/>
    <w:pPr>
      <w:numPr>
        <w:numId w:val="86"/>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115"/>
      </w:numPr>
      <w:spacing w:before="60" w:after="60"/>
      <w:jc w:val="both"/>
    </w:pPr>
    <w:rPr>
      <w:bCs/>
      <w:sz w:val="24"/>
      <w:szCs w:val="24"/>
      <w:lang w:val="en-GB"/>
    </w:rPr>
  </w:style>
  <w:style w:type="paragraph" w:customStyle="1" w:styleId="SubSubReg">
    <w:name w:val="SubSubReg"/>
    <w:rsid w:val="00F96083"/>
    <w:pPr>
      <w:numPr>
        <w:ilvl w:val="3"/>
        <w:numId w:val="115"/>
      </w:numPr>
      <w:spacing w:before="60" w:after="60"/>
      <w:jc w:val="both"/>
    </w:pPr>
    <w:rPr>
      <w:bCs/>
      <w:sz w:val="24"/>
      <w:szCs w:val="24"/>
      <w:lang w:val="en-GB"/>
    </w:rPr>
  </w:style>
  <w:style w:type="paragraph" w:customStyle="1" w:styleId="NewOutRegs">
    <w:name w:val="NewOutRegs"/>
    <w:rsid w:val="00F96083"/>
    <w:pPr>
      <w:numPr>
        <w:numId w:val="115"/>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116"/>
      </w:numPr>
      <w:spacing w:before="60" w:after="60"/>
      <w:jc w:val="both"/>
    </w:pPr>
    <w:rPr>
      <w:sz w:val="24"/>
      <w:szCs w:val="24"/>
      <w:lang w:val="en-GB"/>
    </w:rPr>
  </w:style>
  <w:style w:type="paragraph" w:customStyle="1" w:styleId="Reg-letter">
    <w:name w:val="Reg - letter"/>
    <w:rsid w:val="00F96083"/>
    <w:pPr>
      <w:numPr>
        <w:ilvl w:val="2"/>
        <w:numId w:val="116"/>
      </w:numPr>
      <w:spacing w:before="60" w:after="60"/>
      <w:jc w:val="both"/>
    </w:pPr>
    <w:rPr>
      <w:sz w:val="24"/>
      <w:szCs w:val="24"/>
      <w:lang w:val="en-GB"/>
    </w:rPr>
  </w:style>
  <w:style w:type="paragraph" w:customStyle="1" w:styleId="Reg-roman">
    <w:name w:val="Reg - roman"/>
    <w:rsid w:val="00F96083"/>
    <w:pPr>
      <w:numPr>
        <w:ilvl w:val="3"/>
        <w:numId w:val="116"/>
      </w:numPr>
      <w:spacing w:before="60" w:after="60"/>
      <w:jc w:val="both"/>
    </w:pPr>
    <w:rPr>
      <w:sz w:val="24"/>
      <w:szCs w:val="24"/>
      <w:lang w:val="en-GB"/>
    </w:rPr>
  </w:style>
  <w:style w:type="paragraph" w:customStyle="1" w:styleId="Zambia">
    <w:name w:val="Zambia"/>
    <w:rsid w:val="00F96083"/>
    <w:pPr>
      <w:numPr>
        <w:numId w:val="116"/>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footer" Target="footer2.xml"/><Relationship Id="rId26" Type="http://schemas.openxmlformats.org/officeDocument/2006/relationships/header" Target="header12.xml"/><Relationship Id="rId39" Type="http://schemas.openxmlformats.org/officeDocument/2006/relationships/header" Target="header25.xml"/><Relationship Id="rId3" Type="http://schemas.openxmlformats.org/officeDocument/2006/relationships/styles" Target="styles.xml"/><Relationship Id="rId21" Type="http://schemas.openxmlformats.org/officeDocument/2006/relationships/hyperlink" Target="mailto:tender@finance.gov.mv" TargetMode="External"/><Relationship Id="rId34" Type="http://schemas.openxmlformats.org/officeDocument/2006/relationships/header" Target="header20.xml"/><Relationship Id="rId42" Type="http://schemas.openxmlformats.org/officeDocument/2006/relationships/header" Target="header28.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1.xml"/><Relationship Id="rId33" Type="http://schemas.openxmlformats.org/officeDocument/2006/relationships/header" Target="header19.xml"/><Relationship Id="rId38" Type="http://schemas.openxmlformats.org/officeDocument/2006/relationships/header" Target="header24.xm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mailto:ibrahim.aflah@finance.gov.mv" TargetMode="External"/><Relationship Id="rId29" Type="http://schemas.openxmlformats.org/officeDocument/2006/relationships/header" Target="header15.xml"/><Relationship Id="rId41" Type="http://schemas.openxmlformats.org/officeDocument/2006/relationships/header" Target="header2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10.xml"/><Relationship Id="rId32" Type="http://schemas.openxmlformats.org/officeDocument/2006/relationships/header" Target="header18.xml"/><Relationship Id="rId37" Type="http://schemas.openxmlformats.org/officeDocument/2006/relationships/header" Target="header23.xml"/><Relationship Id="rId40" Type="http://schemas.openxmlformats.org/officeDocument/2006/relationships/header" Target="header26.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header" Target="header9.xml"/><Relationship Id="rId28" Type="http://schemas.openxmlformats.org/officeDocument/2006/relationships/header" Target="header14.xml"/><Relationship Id="rId36" Type="http://schemas.openxmlformats.org/officeDocument/2006/relationships/header" Target="header22.xml"/><Relationship Id="rId10" Type="http://schemas.openxmlformats.org/officeDocument/2006/relationships/header" Target="header1.xml"/><Relationship Id="rId19" Type="http://schemas.openxmlformats.org/officeDocument/2006/relationships/hyperlink" Target="http://www.finance.gov.mv" TargetMode="External"/><Relationship Id="rId31" Type="http://schemas.openxmlformats.org/officeDocument/2006/relationships/header" Target="header17.xml"/><Relationship Id="rId44" Type="http://schemas.openxmlformats.org/officeDocument/2006/relationships/header" Target="header30.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5.xml"/><Relationship Id="rId22" Type="http://schemas.openxmlformats.org/officeDocument/2006/relationships/header" Target="header8.xml"/><Relationship Id="rId27" Type="http://schemas.openxmlformats.org/officeDocument/2006/relationships/header" Target="header13.xml"/><Relationship Id="rId30" Type="http://schemas.openxmlformats.org/officeDocument/2006/relationships/header" Target="header16.xml"/><Relationship Id="rId35" Type="http://schemas.openxmlformats.org/officeDocument/2006/relationships/header" Target="header21.xml"/><Relationship Id="rId43" Type="http://schemas.openxmlformats.org/officeDocument/2006/relationships/header" Target="header2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305F95-7643-4EFB-8E4B-68F9AA13D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5311</TotalTime>
  <Pages>100</Pages>
  <Words>24061</Words>
  <Characters>137150</Characters>
  <Application>Microsoft Office Word</Application>
  <DocSecurity>0</DocSecurity>
  <Lines>1142</Lines>
  <Paragraphs>321</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160890</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subject/>
  <dc:creator>Teia Brown</dc:creator>
  <cp:keywords/>
  <dc:description/>
  <cp:lastModifiedBy>IBRAHIM AFLAH</cp:lastModifiedBy>
  <cp:revision>7</cp:revision>
  <cp:lastPrinted>2016-08-16T04:08:00Z</cp:lastPrinted>
  <dcterms:created xsi:type="dcterms:W3CDTF">2016-08-01T10:34:00Z</dcterms:created>
  <dcterms:modified xsi:type="dcterms:W3CDTF">2017-01-15T06:11:00Z</dcterms:modified>
</cp:coreProperties>
</file>