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10602" w:rsidP="00672734">
      <w:pPr>
        <w:jc w:val="center"/>
        <w:rPr>
          <w:b/>
          <w:sz w:val="46"/>
          <w:szCs w:val="46"/>
        </w:rPr>
      </w:pPr>
      <w:r>
        <w:rPr>
          <w:b/>
          <w:sz w:val="52"/>
          <w:szCs w:val="52"/>
        </w:rPr>
        <w:t>Upgrading of Island Waste Management Center at Gn.Fuvahmulah</w:t>
      </w:r>
      <w:r w:rsidR="00135C24">
        <w:rPr>
          <w:b/>
          <w:sz w:val="52"/>
          <w:szCs w:val="52"/>
        </w:rPr>
        <w:t xml:space="preserve"> - Retender</w:t>
      </w:r>
    </w:p>
    <w:p w:rsidR="00BF3B7D" w:rsidRDefault="00BF3B7D" w:rsidP="00D10602">
      <w:pPr>
        <w:tabs>
          <w:tab w:val="left" w:pos="720"/>
          <w:tab w:val="right" w:leader="dot" w:pos="8640"/>
        </w:tabs>
        <w:jc w:val="center"/>
        <w:rPr>
          <w:b/>
          <w:sz w:val="40"/>
          <w:szCs w:val="40"/>
        </w:rPr>
      </w:pPr>
      <w:r>
        <w:rPr>
          <w:b/>
          <w:sz w:val="40"/>
          <w:szCs w:val="40"/>
        </w:rPr>
        <w:t>IFB No.: 0</w:t>
      </w:r>
      <w:r w:rsidR="00672734">
        <w:rPr>
          <w:b/>
          <w:sz w:val="40"/>
          <w:szCs w:val="40"/>
        </w:rPr>
        <w:t>0</w:t>
      </w:r>
      <w:r w:rsidR="00D10602">
        <w:rPr>
          <w:b/>
          <w:sz w:val="40"/>
          <w:szCs w:val="40"/>
        </w:rPr>
        <w:t>2</w:t>
      </w:r>
      <w:r>
        <w:rPr>
          <w:b/>
          <w:sz w:val="40"/>
          <w:szCs w:val="40"/>
        </w:rPr>
        <w:t>/</w:t>
      </w:r>
      <w:r w:rsidR="00D10602" w:rsidRPr="00D10602">
        <w:rPr>
          <w:b/>
          <w:sz w:val="40"/>
          <w:szCs w:val="40"/>
        </w:rPr>
        <w:t xml:space="preserve"> 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155BAA" w:rsidRDefault="00155BAA" w:rsidP="00155BAA">
      <w:pPr>
        <w:tabs>
          <w:tab w:val="left" w:pos="720"/>
          <w:tab w:val="right" w:leader="dot" w:pos="8640"/>
        </w:tabs>
        <w:jc w:val="center"/>
        <w:rPr>
          <w:b/>
          <w:sz w:val="40"/>
          <w:szCs w:val="40"/>
        </w:rPr>
      </w:pPr>
      <w:r>
        <w:rPr>
          <w:b/>
          <w:sz w:val="36"/>
          <w:szCs w:val="36"/>
        </w:rPr>
        <w:t>Grant No:</w:t>
      </w:r>
      <w:r w:rsidRPr="00155BAA">
        <w:rPr>
          <w:b/>
          <w:sz w:val="40"/>
          <w:szCs w:val="40"/>
        </w:rPr>
        <w:t xml:space="preserve"> </w:t>
      </w:r>
      <w:r w:rsidRPr="00155BAA">
        <w:rPr>
          <w:b/>
          <w:sz w:val="36"/>
          <w:szCs w:val="36"/>
        </w:rPr>
        <w:t>TF019383</w:t>
      </w:r>
    </w:p>
    <w:p w:rsidR="008A5C7A" w:rsidRDefault="008A5C7A" w:rsidP="00BF3B7D">
      <w:pPr>
        <w:tabs>
          <w:tab w:val="left" w:pos="720"/>
          <w:tab w:val="right" w:leader="dot" w:pos="8640"/>
        </w:tabs>
        <w:jc w:val="center"/>
        <w:rPr>
          <w:b/>
          <w:sz w:val="36"/>
          <w:szCs w:val="36"/>
        </w:rPr>
      </w:pPr>
    </w:p>
    <w:p w:rsidR="00BF3B7D" w:rsidRDefault="00BF3B7D" w:rsidP="00923F9D">
      <w:pPr>
        <w:tabs>
          <w:tab w:val="left" w:pos="720"/>
          <w:tab w:val="right" w:leader="dot" w:pos="8640"/>
        </w:tabs>
        <w:jc w:val="center"/>
        <w:rPr>
          <w:b/>
          <w:sz w:val="32"/>
          <w:szCs w:val="32"/>
        </w:rPr>
      </w:pPr>
      <w:r>
        <w:rPr>
          <w:b/>
          <w:sz w:val="32"/>
          <w:szCs w:val="32"/>
        </w:rPr>
        <w:t xml:space="preserve">Issued on: </w:t>
      </w:r>
      <w:r w:rsidR="00923F9D">
        <w:rPr>
          <w:b/>
          <w:sz w:val="32"/>
          <w:szCs w:val="32"/>
        </w:rPr>
        <w:t>December</w:t>
      </w:r>
      <w:bookmarkStart w:id="1" w:name="_GoBack"/>
      <w:bookmarkEnd w:id="1"/>
      <w:r>
        <w:rPr>
          <w:b/>
          <w:sz w:val="32"/>
          <w:szCs w:val="32"/>
        </w:rPr>
        <w:t>, 201</w:t>
      </w:r>
      <w:r w:rsidR="00167B83">
        <w:rPr>
          <w:b/>
          <w:sz w:val="32"/>
          <w:szCs w:val="32"/>
        </w:rPr>
        <w:t>5</w:t>
      </w:r>
    </w:p>
    <w:p w:rsidR="00BF3B7D" w:rsidRDefault="00BF3B7D" w:rsidP="00BF3B7D">
      <w:pPr>
        <w:pStyle w:val="Title"/>
        <w:rPr>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6A2AF8">
          <w:rPr>
            <w:noProof/>
            <w:webHidden/>
          </w:rPr>
          <w:t>3</w:t>
        </w:r>
        <w:r>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6A2AF8">
          <w:rPr>
            <w:webHidden/>
          </w:rPr>
          <w:t>26</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6A2AF8">
          <w:rPr>
            <w:webHidden/>
          </w:rPr>
          <w:t>40</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6A2AF8">
          <w:rPr>
            <w:webHidden/>
          </w:rPr>
          <w:t>65</w:t>
        </w:r>
        <w:r w:rsidR="0051627C">
          <w:rPr>
            <w:webHidden/>
          </w:rPr>
          <w:fldChar w:fldCharType="end"/>
        </w:r>
      </w:hyperlink>
    </w:p>
    <w:p w:rsidR="001B5586" w:rsidRDefault="008B240A"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6A2AF8">
          <w:rPr>
            <w:noProof/>
            <w:webHidden/>
          </w:rPr>
          <w:t>1</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6A2AF8">
          <w:rPr>
            <w:webHidden/>
          </w:rPr>
          <w:t>1</w:t>
        </w:r>
        <w:r w:rsidR="0051627C">
          <w:rPr>
            <w:webHidden/>
          </w:rPr>
          <w:fldChar w:fldCharType="end"/>
        </w:r>
      </w:hyperlink>
    </w:p>
    <w:p w:rsidR="001B5586" w:rsidRDefault="008B240A"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6A2AF8">
          <w:rPr>
            <w:noProof/>
            <w:webHidden/>
          </w:rPr>
          <w:t>3</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6A2AF8">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2" w:name="_Toc372613498"/>
      <w:r w:rsidRPr="00EC12FE">
        <w:rPr>
          <w:lang w:val="en-GB"/>
        </w:rPr>
        <w:t>PART 1 – Bidding Procedures</w:t>
      </w:r>
      <w:bookmarkEnd w:id="2"/>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3" w:name="_Toc372613499"/>
      <w:r w:rsidRPr="00EC12FE">
        <w:lastRenderedPageBreak/>
        <w:t>Section 1 - Instructions to Bidders</w:t>
      </w:r>
      <w:bookmarkEnd w:id="3"/>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6A2AF8">
          <w:rPr>
            <w:noProof/>
            <w:webHidden/>
          </w:rPr>
          <w:t>6</w:t>
        </w:r>
        <w:r>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6A2AF8">
          <w:rPr>
            <w:webHidden/>
          </w:rPr>
          <w:t>7</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8B240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6A2AF8">
          <w:rPr>
            <w:noProof/>
            <w:webHidden/>
          </w:rPr>
          <w:t>9</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6A2AF8">
          <w:rPr>
            <w:webHidden/>
          </w:rPr>
          <w:t>10</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8B240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6A2AF8">
          <w:rPr>
            <w:noProof/>
            <w:webHidden/>
          </w:rPr>
          <w:t>11</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6A2AF8">
          <w:rPr>
            <w:webHidden/>
          </w:rPr>
          <w:t>13</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6A2AF8">
          <w:rPr>
            <w:webHidden/>
          </w:rPr>
          <w:t>15</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8B240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6A2AF8">
          <w:rPr>
            <w:noProof/>
            <w:webHidden/>
          </w:rPr>
          <w:t>17</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8B240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6A2AF8">
          <w:rPr>
            <w:noProof/>
            <w:webHidden/>
          </w:rPr>
          <w:t>19</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6A2AF8">
          <w:rPr>
            <w:webHidden/>
          </w:rPr>
          <w:t>19</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8B240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6A2AF8">
          <w:rPr>
            <w:noProof/>
            <w:webHidden/>
          </w:rPr>
          <w:t>24</w:t>
        </w:r>
        <w:r w:rsidR="0051627C">
          <w:rPr>
            <w:noProof/>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8B240A"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6A2AF8">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4" w:name="_Hlt438532663"/>
      <w:bookmarkStart w:id="5" w:name="_Toc438266923"/>
      <w:bookmarkStart w:id="6" w:name="_Toc438267877"/>
      <w:bookmarkStart w:id="7" w:name="_Toc438366664"/>
      <w:bookmarkEnd w:id="4"/>
      <w:r w:rsidRPr="00EC12FE">
        <w:br w:type="page"/>
      </w:r>
      <w:r w:rsidRPr="00EC12FE">
        <w:rPr>
          <w:b/>
          <w:sz w:val="36"/>
          <w:szCs w:val="36"/>
        </w:rPr>
        <w:t>Section I - Instructions to Bidders</w:t>
      </w:r>
      <w:bookmarkEnd w:id="5"/>
      <w:bookmarkEnd w:id="6"/>
      <w:bookmarkEnd w:id="7"/>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8" w:name="_Toc438438819"/>
            <w:bookmarkStart w:id="9" w:name="_Toc438532553"/>
            <w:bookmarkStart w:id="10" w:name="_Toc438733963"/>
            <w:bookmarkStart w:id="11" w:name="_Toc438962045"/>
            <w:bookmarkStart w:id="12" w:name="_Toc461939616"/>
            <w:bookmarkStart w:id="13" w:name="_Toc97371001"/>
            <w:bookmarkStart w:id="14" w:name="_Toc372613752"/>
            <w:r w:rsidRPr="00EC12FE">
              <w:t>General</w:t>
            </w:r>
            <w:bookmarkEnd w:id="8"/>
            <w:bookmarkEnd w:id="9"/>
            <w:bookmarkEnd w:id="10"/>
            <w:bookmarkEnd w:id="11"/>
            <w:bookmarkEnd w:id="12"/>
            <w:bookmarkEnd w:id="13"/>
            <w:bookmarkEnd w:id="14"/>
          </w:p>
        </w:tc>
      </w:tr>
      <w:tr w:rsidR="007B586E" w:rsidRPr="00EC12FE">
        <w:trPr>
          <w:jc w:val="center"/>
        </w:trPr>
        <w:tc>
          <w:tcPr>
            <w:tcW w:w="2430" w:type="dxa"/>
          </w:tcPr>
          <w:p w:rsidR="007B586E" w:rsidRPr="00EC12FE" w:rsidRDefault="007B586E">
            <w:pPr>
              <w:pStyle w:val="S1-Header2"/>
            </w:pPr>
            <w:bookmarkStart w:id="15" w:name="_Toc97371002"/>
            <w:bookmarkStart w:id="16" w:name="_Toc139863103"/>
            <w:bookmarkStart w:id="17" w:name="_Toc372613753"/>
            <w:r w:rsidRPr="00EC12FE">
              <w:t>Scope of Bid</w:t>
            </w:r>
            <w:bookmarkEnd w:id="15"/>
            <w:bookmarkEnd w:id="16"/>
            <w:bookmarkEnd w:id="17"/>
          </w:p>
        </w:tc>
        <w:tc>
          <w:tcPr>
            <w:tcW w:w="7020" w:type="dxa"/>
          </w:tcPr>
          <w:p w:rsidR="007B586E" w:rsidRPr="00EC12FE" w:rsidRDefault="00B77FDF" w:rsidP="00B77FDF">
            <w:pPr>
              <w:pStyle w:val="Header2-SubClauses"/>
            </w:pPr>
            <w:r w:rsidRPr="00EC12FE">
              <w:t xml:space="preserve">In connection with the Invitation for Bids </w:t>
            </w:r>
            <w:r w:rsidRPr="00EC12FE">
              <w:rPr>
                <w:rStyle w:val="StyleHeader2-SubClausesBoldChar"/>
              </w:rPr>
              <w:t>specified in the Bid Data Sheet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8" w:name="_Toc438530847"/>
            <w:bookmarkStart w:id="19" w:name="_Toc438532555"/>
            <w:bookmarkStart w:id="20" w:name="_Toc438438821"/>
            <w:bookmarkStart w:id="21" w:name="_Toc438532556"/>
            <w:bookmarkStart w:id="22" w:name="_Toc438733965"/>
            <w:bookmarkStart w:id="23" w:name="_Toc438907006"/>
            <w:bookmarkStart w:id="24" w:name="_Toc438907205"/>
            <w:bookmarkStart w:id="25" w:name="_Toc97371003"/>
            <w:bookmarkStart w:id="26" w:name="_Toc139863104"/>
            <w:bookmarkStart w:id="27" w:name="_Toc372613754"/>
            <w:bookmarkEnd w:id="18"/>
            <w:bookmarkEnd w:id="19"/>
            <w:r w:rsidRPr="00EC12FE">
              <w:t>Source of Funds</w:t>
            </w:r>
            <w:bookmarkEnd w:id="20"/>
            <w:bookmarkEnd w:id="21"/>
            <w:bookmarkEnd w:id="22"/>
            <w:bookmarkEnd w:id="23"/>
            <w:bookmarkEnd w:id="24"/>
            <w:bookmarkEnd w:id="25"/>
            <w:bookmarkEnd w:id="26"/>
            <w:bookmarkEnd w:id="27"/>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8" w:name="_Toc438532557"/>
            <w:bookmarkEnd w:id="28"/>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9" w:name="_Toc438532558"/>
            <w:bookmarkStart w:id="30" w:name="_Toc438002631"/>
            <w:bookmarkEnd w:id="29"/>
            <w:r w:rsidRPr="00EC12FE">
              <w:br w:type="page"/>
            </w:r>
            <w:bookmarkStart w:id="31" w:name="_Toc372613755"/>
            <w:bookmarkEnd w:id="30"/>
            <w:r w:rsidR="005F0029" w:rsidRPr="00EC12FE">
              <w:t xml:space="preserve">Corrupt </w:t>
            </w:r>
            <w:r w:rsidRPr="00EC12FE">
              <w:t xml:space="preserve">and </w:t>
            </w:r>
            <w:r w:rsidR="005F0029" w:rsidRPr="00EC12FE">
              <w:t>Fraudulent Practices</w:t>
            </w:r>
            <w:bookmarkEnd w:id="31"/>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372613756"/>
            <w:r w:rsidRPr="00EC12FE">
              <w:t>Eligible Bidders</w:t>
            </w:r>
            <w:bookmarkEnd w:id="32"/>
            <w:bookmarkEnd w:id="33"/>
            <w:bookmarkEnd w:id="34"/>
            <w:bookmarkEnd w:id="35"/>
            <w:bookmarkEnd w:id="36"/>
            <w:bookmarkEnd w:id="37"/>
            <w:bookmarkEnd w:id="38"/>
            <w:bookmarkEnd w:id="39"/>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r w:rsidRPr="00EC12FE">
              <w:t>participates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40" w:name="_Toc438532561"/>
            <w:bookmarkStart w:id="41" w:name="_Toc438532562"/>
            <w:bookmarkStart w:id="42" w:name="_Toc438532563"/>
            <w:bookmarkStart w:id="43" w:name="_Toc438532564"/>
            <w:bookmarkStart w:id="44" w:name="_Toc438532565"/>
            <w:bookmarkStart w:id="45" w:name="_Toc438532567"/>
            <w:bookmarkStart w:id="46" w:name="_Toc438438824"/>
            <w:bookmarkStart w:id="47" w:name="_Toc438532568"/>
            <w:bookmarkStart w:id="48" w:name="_Toc438733968"/>
            <w:bookmarkStart w:id="49" w:name="_Toc438907009"/>
            <w:bookmarkStart w:id="50" w:name="_Toc438907208"/>
            <w:bookmarkStart w:id="51" w:name="_Toc97371006"/>
            <w:bookmarkStart w:id="52" w:name="_Toc139863107"/>
            <w:bookmarkStart w:id="53" w:name="_Toc372613757"/>
            <w:bookmarkEnd w:id="40"/>
            <w:bookmarkEnd w:id="41"/>
            <w:bookmarkEnd w:id="42"/>
            <w:bookmarkEnd w:id="43"/>
            <w:bookmarkEnd w:id="44"/>
            <w:bookmarkEnd w:id="45"/>
            <w:r w:rsidRPr="00EC12FE">
              <w:rPr>
                <w:iCs/>
              </w:rPr>
              <w:t>Eligible Materials, Equipment and Services</w:t>
            </w:r>
            <w:bookmarkEnd w:id="46"/>
            <w:bookmarkEnd w:id="47"/>
            <w:bookmarkEnd w:id="48"/>
            <w:bookmarkEnd w:id="49"/>
            <w:bookmarkEnd w:id="50"/>
            <w:bookmarkEnd w:id="51"/>
            <w:bookmarkEnd w:id="52"/>
            <w:bookmarkEnd w:id="53"/>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4" w:name="_Toc438532569"/>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372613758"/>
            <w:bookmarkEnd w:id="54"/>
            <w:bookmarkEnd w:id="55"/>
            <w:r w:rsidRPr="00EC12FE">
              <w:t xml:space="preserve">Contents of </w:t>
            </w:r>
            <w:bookmarkEnd w:id="56"/>
            <w:bookmarkEnd w:id="57"/>
            <w:bookmarkEnd w:id="58"/>
            <w:bookmarkEnd w:id="59"/>
            <w:bookmarkEnd w:id="60"/>
            <w:r w:rsidRPr="00EC12FE">
              <w:t>Bidding Document</w:t>
            </w:r>
            <w:bookmarkEnd w:id="61"/>
            <w:bookmarkEnd w:id="62"/>
          </w:p>
        </w:tc>
      </w:tr>
      <w:tr w:rsidR="007B586E" w:rsidRPr="00EC12FE">
        <w:trPr>
          <w:jc w:val="center"/>
        </w:trPr>
        <w:tc>
          <w:tcPr>
            <w:tcW w:w="2430" w:type="dxa"/>
          </w:tcPr>
          <w:p w:rsidR="007B586E" w:rsidRPr="00EC12FE" w:rsidRDefault="007B586E">
            <w:pPr>
              <w:pStyle w:val="S1-Header2"/>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372613759"/>
            <w:r w:rsidRPr="00EC12FE">
              <w:t xml:space="preserve">Sections of </w:t>
            </w:r>
            <w:bookmarkEnd w:id="63"/>
            <w:bookmarkEnd w:id="64"/>
            <w:bookmarkEnd w:id="65"/>
            <w:bookmarkEnd w:id="66"/>
            <w:bookmarkEnd w:id="67"/>
            <w:r w:rsidRPr="00EC12FE">
              <w:t>Bidding Document</w:t>
            </w:r>
            <w:bookmarkEnd w:id="68"/>
            <w:bookmarkEnd w:id="69"/>
            <w:bookmarkEnd w:id="70"/>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372613760"/>
            <w:r w:rsidRPr="00EC12FE">
              <w:t>Clarification of Bidding Document</w:t>
            </w:r>
            <w:bookmarkEnd w:id="71"/>
            <w:bookmarkEnd w:id="72"/>
            <w:bookmarkEnd w:id="73"/>
            <w:bookmarkEnd w:id="74"/>
            <w:bookmarkEnd w:id="75"/>
            <w:r w:rsidRPr="00EC12FE">
              <w:t>, Site Visit, Pre-Bid Meeting</w:t>
            </w:r>
            <w:bookmarkEnd w:id="76"/>
            <w:bookmarkEnd w:id="77"/>
            <w:bookmarkEnd w:id="78"/>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372613761"/>
            <w:r w:rsidRPr="00EC12FE">
              <w:t>Amendment of Bidding Document</w:t>
            </w:r>
            <w:bookmarkEnd w:id="79"/>
            <w:bookmarkEnd w:id="80"/>
            <w:bookmarkEnd w:id="81"/>
            <w:bookmarkEnd w:id="82"/>
            <w:bookmarkEnd w:id="83"/>
            <w:bookmarkEnd w:id="84"/>
            <w:bookmarkEnd w:id="85"/>
            <w:bookmarkEnd w:id="86"/>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7" w:name="_Toc438438829"/>
            <w:bookmarkStart w:id="88" w:name="_Toc438532577"/>
            <w:bookmarkStart w:id="89" w:name="_Toc438733973"/>
            <w:bookmarkStart w:id="90" w:name="_Toc438962055"/>
            <w:bookmarkStart w:id="91" w:name="_Toc461939618"/>
            <w:bookmarkStart w:id="92" w:name="_Toc97371011"/>
            <w:bookmarkStart w:id="93" w:name="_Toc372613762"/>
            <w:r w:rsidRPr="00EC12FE">
              <w:t>Preparation of Bids</w:t>
            </w:r>
            <w:bookmarkEnd w:id="87"/>
            <w:bookmarkEnd w:id="88"/>
            <w:bookmarkEnd w:id="89"/>
            <w:bookmarkEnd w:id="90"/>
            <w:bookmarkEnd w:id="91"/>
            <w:bookmarkEnd w:id="92"/>
            <w:bookmarkEnd w:id="93"/>
          </w:p>
        </w:tc>
      </w:tr>
      <w:tr w:rsidR="007B586E" w:rsidRPr="00EC12FE">
        <w:trPr>
          <w:jc w:val="center"/>
        </w:trPr>
        <w:tc>
          <w:tcPr>
            <w:tcW w:w="2430" w:type="dxa"/>
          </w:tcPr>
          <w:p w:rsidR="007B586E" w:rsidRPr="00EC12FE" w:rsidRDefault="007B586E">
            <w:pPr>
              <w:pStyle w:val="S1-Header2"/>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372613763"/>
            <w:r w:rsidRPr="00EC12FE">
              <w:t>Cost of Bidding</w:t>
            </w:r>
            <w:bookmarkEnd w:id="94"/>
            <w:bookmarkEnd w:id="95"/>
            <w:bookmarkEnd w:id="96"/>
            <w:bookmarkEnd w:id="97"/>
            <w:bookmarkEnd w:id="98"/>
            <w:bookmarkEnd w:id="99"/>
            <w:bookmarkEnd w:id="100"/>
            <w:bookmarkEnd w:id="101"/>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372613764"/>
            <w:r w:rsidRPr="00EC12FE">
              <w:t>Language of Bid</w:t>
            </w:r>
            <w:bookmarkEnd w:id="102"/>
            <w:bookmarkEnd w:id="103"/>
            <w:bookmarkEnd w:id="104"/>
            <w:bookmarkEnd w:id="105"/>
            <w:bookmarkEnd w:id="106"/>
            <w:bookmarkEnd w:id="107"/>
            <w:bookmarkEnd w:id="108"/>
            <w:bookmarkEnd w:id="109"/>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372613765"/>
            <w:r w:rsidRPr="00EC12FE">
              <w:t>Documents Comprising the Bid</w:t>
            </w:r>
            <w:bookmarkEnd w:id="110"/>
            <w:bookmarkEnd w:id="111"/>
            <w:bookmarkEnd w:id="112"/>
            <w:bookmarkEnd w:id="113"/>
            <w:bookmarkEnd w:id="114"/>
            <w:bookmarkEnd w:id="115"/>
            <w:bookmarkEnd w:id="116"/>
            <w:bookmarkEnd w:id="117"/>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r w:rsidRPr="00EC12FE">
              <w:rPr>
                <w:szCs w:val="24"/>
              </w:rPr>
              <w:t>a</w:t>
            </w:r>
            <w:r w:rsidR="007B586E" w:rsidRPr="00EC12FE">
              <w:rPr>
                <w:szCs w:val="24"/>
              </w:rPr>
              <w:t xml:space="preserve">ny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8" w:name="_Toc97371015"/>
            <w:bookmarkStart w:id="119" w:name="_Toc139863114"/>
            <w:bookmarkStart w:id="120" w:name="_Toc372613766"/>
            <w:r w:rsidRPr="00EC12FE">
              <w:t>Letter of Bid</w:t>
            </w:r>
            <w:bookmarkEnd w:id="118"/>
            <w:r w:rsidRPr="00EC12FE">
              <w:t xml:space="preserve"> and Schedules</w:t>
            </w:r>
            <w:bookmarkEnd w:id="119"/>
            <w:bookmarkEnd w:id="120"/>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372613767"/>
            <w:r w:rsidRPr="00EC12FE">
              <w:t>Alternative Bids</w:t>
            </w:r>
            <w:bookmarkEnd w:id="121"/>
            <w:bookmarkEnd w:id="122"/>
            <w:bookmarkEnd w:id="123"/>
            <w:bookmarkEnd w:id="124"/>
            <w:bookmarkEnd w:id="125"/>
            <w:bookmarkEnd w:id="126"/>
            <w:bookmarkEnd w:id="127"/>
            <w:bookmarkEnd w:id="128"/>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372613768"/>
            <w:r w:rsidRPr="00EC12FE">
              <w:t>Bid Prices and Discounts</w:t>
            </w:r>
            <w:bookmarkEnd w:id="129"/>
            <w:bookmarkEnd w:id="130"/>
            <w:bookmarkEnd w:id="131"/>
            <w:bookmarkEnd w:id="132"/>
            <w:bookmarkEnd w:id="133"/>
            <w:bookmarkEnd w:id="134"/>
            <w:bookmarkEnd w:id="135"/>
            <w:bookmarkEnd w:id="136"/>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683A4B">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w:t>
            </w:r>
            <w:r w:rsidR="00683A4B">
              <w:rPr>
                <w:color w:val="000000"/>
              </w:rPr>
              <w:t>Activity Schedule</w:t>
            </w:r>
            <w:r w:rsidRPr="00EC12FE">
              <w:rPr>
                <w:color w:val="000000"/>
              </w:rPr>
              <w:t xml:space="preserve">.  Items against which no rate or price is entered by the Bidder will not be paid for by the Employer when executed and shall be deemed covered by the rates for other items and prices in the </w:t>
            </w:r>
            <w:r w:rsidR="00683A4B">
              <w:rPr>
                <w:color w:val="000000"/>
              </w:rPr>
              <w:t>Activity Schedule</w:t>
            </w:r>
            <w:r w:rsidRPr="00EC12FE">
              <w:rPr>
                <w:color w:val="000000"/>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372613769"/>
            <w:r w:rsidRPr="00EC12FE">
              <w:t>Cu</w:t>
            </w:r>
            <w:bookmarkStart w:id="145" w:name="_Hlt438531797"/>
            <w:bookmarkEnd w:id="145"/>
            <w:r w:rsidRPr="00EC12FE">
              <w:t>rrencies of Bid</w:t>
            </w:r>
            <w:bookmarkEnd w:id="137"/>
            <w:bookmarkEnd w:id="138"/>
            <w:bookmarkEnd w:id="139"/>
            <w:bookmarkEnd w:id="140"/>
            <w:bookmarkEnd w:id="141"/>
            <w:r w:rsidRPr="00EC12FE">
              <w:t xml:space="preserve"> and Payment</w:t>
            </w:r>
            <w:bookmarkEnd w:id="142"/>
            <w:bookmarkEnd w:id="143"/>
            <w:bookmarkEnd w:id="144"/>
          </w:p>
        </w:tc>
        <w:tc>
          <w:tcPr>
            <w:tcW w:w="7020" w:type="dxa"/>
          </w:tcPr>
          <w:p w:rsidR="007B586E" w:rsidRPr="00EC12FE" w:rsidRDefault="007B586E">
            <w:pPr>
              <w:pStyle w:val="Header2-SubClauses"/>
              <w:rPr>
                <w:rFonts w:cs="Times New Roman"/>
                <w:i/>
              </w:rPr>
            </w:pPr>
            <w:r w:rsidRPr="00EC12FE">
              <w:rPr>
                <w:rFonts w:cs="Times New Roman"/>
              </w:rPr>
              <w:t xml:space="preserve">The currency(ies) of the bid </w:t>
            </w:r>
            <w:r w:rsidR="009E7D71" w:rsidRPr="00EC12FE">
              <w:t xml:space="preserve">and the currency(ies)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6" w:name="_Toc97371019"/>
            <w:bookmarkStart w:id="147" w:name="_Toc139863118"/>
            <w:bookmarkStart w:id="148" w:name="_Toc372613770"/>
            <w:r w:rsidRPr="00EC12FE">
              <w:t>Documents Comprising the Technical Proposal</w:t>
            </w:r>
            <w:bookmarkEnd w:id="146"/>
            <w:bookmarkEnd w:id="147"/>
            <w:bookmarkEnd w:id="148"/>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372613771"/>
            <w:r w:rsidRPr="00EC12FE">
              <w:t>Documents Establishing the Qualifications of the Bidder</w:t>
            </w:r>
            <w:bookmarkEnd w:id="149"/>
            <w:bookmarkEnd w:id="150"/>
            <w:bookmarkEnd w:id="151"/>
            <w:bookmarkEnd w:id="152"/>
            <w:bookmarkEnd w:id="153"/>
            <w:bookmarkEnd w:id="154"/>
            <w:bookmarkEnd w:id="155"/>
            <w:bookmarkEnd w:id="156"/>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372613772"/>
            <w:r w:rsidRPr="00EC12FE">
              <w:t>Period of Validity of Bids</w:t>
            </w:r>
            <w:bookmarkEnd w:id="157"/>
            <w:bookmarkEnd w:id="158"/>
            <w:bookmarkEnd w:id="159"/>
            <w:bookmarkEnd w:id="160"/>
            <w:bookmarkEnd w:id="161"/>
            <w:bookmarkEnd w:id="162"/>
            <w:bookmarkEnd w:id="163"/>
            <w:bookmarkEnd w:id="164"/>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372613773"/>
            <w:r w:rsidRPr="00EC12FE">
              <w:t>Bid Security</w:t>
            </w:r>
            <w:bookmarkEnd w:id="165"/>
            <w:bookmarkEnd w:id="166"/>
            <w:bookmarkEnd w:id="167"/>
            <w:bookmarkEnd w:id="168"/>
            <w:bookmarkEnd w:id="169"/>
            <w:bookmarkEnd w:id="170"/>
            <w:bookmarkEnd w:id="171"/>
            <w:bookmarkEnd w:id="172"/>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EC12FE">
              <w:rPr>
                <w:rStyle w:val="StyleHeader2-SubClausesBoldChar"/>
              </w:rPr>
              <w:t>specified in the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r w:rsidRPr="00EC12FE">
              <w:rPr>
                <w:bCs/>
                <w:szCs w:val="24"/>
              </w:rPr>
              <w:t xml:space="preserve">another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r w:rsidRPr="00EC12FE">
              <w:rPr>
                <w:rFonts w:cs="Times New Roman"/>
              </w:rPr>
              <w:t>fro</w:t>
            </w:r>
            <w:r w:rsidRPr="00EC12FE">
              <w:rPr>
                <w:rFonts w:cs="Times New Roman"/>
                <w:bCs/>
              </w:rPr>
              <w:t>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372613774"/>
            <w:r w:rsidRPr="00EC12FE">
              <w:t>Format and Signing of Bid</w:t>
            </w:r>
            <w:bookmarkEnd w:id="173"/>
            <w:bookmarkEnd w:id="174"/>
            <w:bookmarkEnd w:id="175"/>
            <w:bookmarkEnd w:id="176"/>
            <w:bookmarkEnd w:id="177"/>
            <w:bookmarkEnd w:id="178"/>
            <w:bookmarkEnd w:id="179"/>
            <w:bookmarkEnd w:id="180"/>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372613775"/>
            <w:r w:rsidRPr="00EC12FE">
              <w:t>Submission and Opening of Bids</w:t>
            </w:r>
            <w:bookmarkEnd w:id="181"/>
            <w:bookmarkEnd w:id="182"/>
            <w:bookmarkEnd w:id="183"/>
            <w:bookmarkEnd w:id="184"/>
            <w:bookmarkEnd w:id="185"/>
            <w:bookmarkEnd w:id="186"/>
            <w:bookmarkEnd w:id="187"/>
          </w:p>
        </w:tc>
      </w:tr>
      <w:tr w:rsidR="007B586E" w:rsidRPr="00EC12FE">
        <w:trPr>
          <w:jc w:val="center"/>
        </w:trPr>
        <w:tc>
          <w:tcPr>
            <w:tcW w:w="2430" w:type="dxa"/>
          </w:tcPr>
          <w:p w:rsidR="007B586E" w:rsidRPr="00EC12FE" w:rsidRDefault="007B586E">
            <w:pPr>
              <w:pStyle w:val="S1-Header2"/>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372613776"/>
            <w:r w:rsidRPr="00EC12FE">
              <w:t>Sealing and Marking of Bids</w:t>
            </w:r>
            <w:bookmarkEnd w:id="188"/>
            <w:bookmarkEnd w:id="189"/>
            <w:bookmarkEnd w:id="190"/>
            <w:bookmarkEnd w:id="191"/>
            <w:bookmarkEnd w:id="192"/>
            <w:bookmarkEnd w:id="193"/>
            <w:bookmarkEnd w:id="194"/>
            <w:bookmarkEnd w:id="195"/>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t>bear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372613777"/>
            <w:r w:rsidRPr="00EC12FE">
              <w:t>Deadline for Submission of Bids</w:t>
            </w:r>
            <w:bookmarkEnd w:id="196"/>
            <w:bookmarkEnd w:id="197"/>
            <w:bookmarkEnd w:id="198"/>
            <w:bookmarkEnd w:id="199"/>
            <w:bookmarkEnd w:id="200"/>
            <w:bookmarkEnd w:id="201"/>
            <w:bookmarkEnd w:id="202"/>
            <w:bookmarkEnd w:id="203"/>
            <w:bookmarkEnd w:id="204"/>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372613778"/>
            <w:r w:rsidRPr="00EC12FE">
              <w:t>Late Bids</w:t>
            </w:r>
            <w:bookmarkEnd w:id="205"/>
            <w:bookmarkEnd w:id="206"/>
            <w:bookmarkEnd w:id="207"/>
            <w:bookmarkEnd w:id="208"/>
            <w:bookmarkEnd w:id="209"/>
            <w:bookmarkEnd w:id="210"/>
            <w:bookmarkEnd w:id="211"/>
            <w:bookmarkEnd w:id="212"/>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372613779"/>
            <w:r w:rsidRPr="00EC12FE">
              <w:t>Withdrawal, Substitution, and Modification of Bids</w:t>
            </w:r>
            <w:bookmarkEnd w:id="213"/>
            <w:bookmarkEnd w:id="214"/>
            <w:bookmarkEnd w:id="215"/>
            <w:bookmarkEnd w:id="216"/>
            <w:bookmarkEnd w:id="217"/>
            <w:bookmarkEnd w:id="218"/>
            <w:bookmarkEnd w:id="219"/>
            <w:bookmarkEnd w:id="220"/>
            <w:bookmarkEnd w:id="221"/>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t xml:space="preserve">received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372613780"/>
            <w:r w:rsidRPr="00EC12FE">
              <w:t>Bid Opening</w:t>
            </w:r>
            <w:bookmarkEnd w:id="222"/>
            <w:bookmarkEnd w:id="223"/>
            <w:bookmarkEnd w:id="224"/>
            <w:bookmarkEnd w:id="225"/>
            <w:bookmarkEnd w:id="226"/>
            <w:bookmarkEnd w:id="227"/>
            <w:bookmarkEnd w:id="228"/>
            <w:bookmarkEnd w:id="229"/>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00683A4B">
              <w:t>Activity Schedule</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372613781"/>
            <w:r w:rsidRPr="00EC12FE">
              <w:t>Evaluation and Comparison of Bids</w:t>
            </w:r>
            <w:bookmarkEnd w:id="230"/>
            <w:bookmarkEnd w:id="231"/>
            <w:bookmarkEnd w:id="232"/>
            <w:bookmarkEnd w:id="233"/>
            <w:bookmarkEnd w:id="234"/>
            <w:bookmarkEnd w:id="235"/>
            <w:bookmarkEnd w:id="236"/>
          </w:p>
        </w:tc>
      </w:tr>
      <w:tr w:rsidR="007B586E" w:rsidRPr="00EC12FE">
        <w:trPr>
          <w:jc w:val="center"/>
        </w:trPr>
        <w:tc>
          <w:tcPr>
            <w:tcW w:w="2430" w:type="dxa"/>
          </w:tcPr>
          <w:p w:rsidR="007B586E" w:rsidRPr="00EC12FE" w:rsidRDefault="007B586E">
            <w:pPr>
              <w:pStyle w:val="S1-Header2"/>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372613782"/>
            <w:r w:rsidRPr="00EC12FE">
              <w:t>Confidentiality</w:t>
            </w:r>
            <w:bookmarkEnd w:id="237"/>
            <w:bookmarkEnd w:id="238"/>
            <w:bookmarkEnd w:id="239"/>
            <w:bookmarkEnd w:id="240"/>
            <w:bookmarkEnd w:id="241"/>
            <w:bookmarkEnd w:id="242"/>
            <w:bookmarkEnd w:id="243"/>
            <w:bookmarkEnd w:id="244"/>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372613783"/>
            <w:r w:rsidRPr="00EC12FE">
              <w:t>Clarification of Bids</w:t>
            </w:r>
            <w:bookmarkEnd w:id="245"/>
            <w:bookmarkEnd w:id="246"/>
            <w:bookmarkEnd w:id="247"/>
            <w:bookmarkEnd w:id="248"/>
            <w:bookmarkEnd w:id="249"/>
            <w:bookmarkEnd w:id="250"/>
            <w:bookmarkEnd w:id="251"/>
            <w:bookmarkEnd w:id="252"/>
            <w:bookmarkEnd w:id="253"/>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4" w:name="_Toc97371033"/>
            <w:bookmarkStart w:id="255" w:name="_Toc139863130"/>
            <w:bookmarkStart w:id="256" w:name="_Toc372613784"/>
            <w:r w:rsidRPr="00EC12FE">
              <w:t>Deviations, Reservations, and Omissions</w:t>
            </w:r>
            <w:bookmarkEnd w:id="254"/>
            <w:bookmarkEnd w:id="255"/>
            <w:bookmarkEnd w:id="256"/>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7" w:name="_Toc97371034"/>
            <w:bookmarkStart w:id="258" w:name="_Toc139863131"/>
            <w:bookmarkStart w:id="259" w:name="_Toc372613785"/>
            <w:bookmarkStart w:id="260" w:name="_Toc438438854"/>
            <w:bookmarkStart w:id="261" w:name="_Toc438532636"/>
            <w:bookmarkStart w:id="262" w:name="_Toc438733998"/>
            <w:bookmarkStart w:id="263" w:name="_Toc438907035"/>
            <w:bookmarkStart w:id="264" w:name="_Toc438907234"/>
            <w:r w:rsidRPr="00EC12FE">
              <w:t>Determination of Responsiveness</w:t>
            </w:r>
            <w:bookmarkEnd w:id="257"/>
            <w:bookmarkEnd w:id="258"/>
            <w:bookmarkEnd w:id="259"/>
            <w:r w:rsidRPr="00EC12FE">
              <w:t xml:space="preserve"> </w:t>
            </w:r>
            <w:bookmarkEnd w:id="260"/>
            <w:bookmarkEnd w:id="261"/>
            <w:bookmarkEnd w:id="262"/>
            <w:bookmarkEnd w:id="263"/>
            <w:bookmarkEnd w:id="26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5" w:name="_Hlt438533232"/>
            <w:bookmarkStart w:id="266" w:name="_Toc97371035"/>
            <w:bookmarkStart w:id="267" w:name="_Toc139863132"/>
            <w:bookmarkStart w:id="268" w:name="_Toc372613786"/>
            <w:bookmarkEnd w:id="265"/>
            <w:r w:rsidRPr="00EC12FE">
              <w:t>Nonconformities, Errors, and Omissions</w:t>
            </w:r>
            <w:bookmarkEnd w:id="266"/>
            <w:bookmarkEnd w:id="267"/>
            <w:bookmarkEnd w:id="268"/>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9" w:name="_Toc97371036"/>
            <w:bookmarkStart w:id="270" w:name="_Toc139863133"/>
            <w:bookmarkStart w:id="271" w:name="_Toc372613787"/>
            <w:r w:rsidRPr="00EC12FE">
              <w:t>Correction of Arithmetical Errors</w:t>
            </w:r>
            <w:bookmarkEnd w:id="269"/>
            <w:bookmarkEnd w:id="270"/>
            <w:bookmarkEnd w:id="271"/>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F9786A">
              <w:rPr>
                <w:szCs w:val="24"/>
              </w:rPr>
              <w:t>admeadurement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2" w:name="_Toc97371037"/>
            <w:bookmarkStart w:id="273" w:name="_Toc139863134"/>
            <w:bookmarkStart w:id="274" w:name="_Toc372613788"/>
            <w:r w:rsidRPr="00EC12FE">
              <w:t>Conversion to Single Currency</w:t>
            </w:r>
            <w:bookmarkEnd w:id="272"/>
            <w:bookmarkEnd w:id="273"/>
            <w:bookmarkEnd w:id="274"/>
            <w:r w:rsidRPr="00EC12FE">
              <w:t xml:space="preserve"> </w:t>
            </w:r>
          </w:p>
        </w:tc>
        <w:tc>
          <w:tcPr>
            <w:tcW w:w="7020" w:type="dxa"/>
          </w:tcPr>
          <w:p w:rsidR="007B586E" w:rsidRPr="00EC12FE" w:rsidRDefault="007B586E">
            <w:pPr>
              <w:pStyle w:val="StyleHeader2-SubClausesAfter6pt"/>
            </w:pPr>
            <w:r w:rsidRPr="00EC12FE">
              <w:t xml:space="preserve">For evaluation and comparison purposes, the currency(ies)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372613789"/>
            <w:r w:rsidRPr="00EC12FE">
              <w:t>Margin of Preference</w:t>
            </w:r>
            <w:bookmarkEnd w:id="275"/>
            <w:bookmarkEnd w:id="276"/>
            <w:bookmarkEnd w:id="277"/>
            <w:bookmarkEnd w:id="278"/>
            <w:bookmarkEnd w:id="279"/>
            <w:bookmarkEnd w:id="280"/>
            <w:bookmarkEnd w:id="281"/>
            <w:bookmarkEnd w:id="282"/>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3" w:name="_Toc372613790"/>
            <w:r w:rsidRPr="00EC12FE">
              <w:t>Subcontractors</w:t>
            </w:r>
            <w:bookmarkEnd w:id="283"/>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4" w:name="_Toc438438859"/>
            <w:bookmarkStart w:id="285" w:name="_Toc438532648"/>
            <w:bookmarkStart w:id="286" w:name="_Toc438734003"/>
            <w:bookmarkStart w:id="287" w:name="_Toc438907040"/>
            <w:bookmarkStart w:id="288" w:name="_Toc438907239"/>
            <w:bookmarkStart w:id="289" w:name="_Toc97371039"/>
            <w:bookmarkStart w:id="290" w:name="_Toc139863136"/>
            <w:bookmarkStart w:id="291" w:name="_Toc372613791"/>
            <w:r w:rsidRPr="00EC12FE">
              <w:t>Evaluation of Bids</w:t>
            </w:r>
            <w:bookmarkEnd w:id="284"/>
            <w:bookmarkEnd w:id="285"/>
            <w:bookmarkEnd w:id="286"/>
            <w:bookmarkEnd w:id="287"/>
            <w:bookmarkEnd w:id="288"/>
            <w:bookmarkEnd w:id="289"/>
            <w:bookmarkEnd w:id="290"/>
            <w:bookmarkEnd w:id="29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683A4B">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683A4B">
              <w:rPr>
                <w:szCs w:val="24"/>
              </w:rPr>
              <w:t>Activity Schedule</w:t>
            </w:r>
            <w:r w:rsidR="00683A4B">
              <w:t xml:space="preserve"> </w:t>
            </w:r>
            <w:r w:rsidRPr="00EC12FE">
              <w:rPr>
                <w:szCs w:val="24"/>
              </w:rPr>
              <w:t>for admeasurement contracts</w:t>
            </w:r>
            <w:r w:rsidR="00F9786A">
              <w:rPr>
                <w:szCs w:val="24"/>
              </w:rPr>
              <w:t>,</w:t>
            </w:r>
            <w:r w:rsidRPr="00EC12FE">
              <w:rPr>
                <w:szCs w:val="24"/>
              </w:rPr>
              <w:t xml:space="preserve"> but including Daywork</w:t>
            </w:r>
            <w:r w:rsidR="006542E1" w:rsidRPr="00EC12FE">
              <w:rPr>
                <w:rStyle w:val="FootnoteReference"/>
              </w:rPr>
              <w:footnoteReference w:id="4"/>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w:t>
            </w:r>
            <w:r w:rsidR="00683A4B">
              <w:rPr>
                <w:rFonts w:cs="Times New Roman"/>
              </w:rPr>
              <w:t>Activity Schedule</w:t>
            </w:r>
            <w:r w:rsidRPr="00EC12FE">
              <w:rPr>
                <w:rFonts w:cs="Times New Roman"/>
              </w:rPr>
              <w:t xml:space="preserve">,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2" w:name="_Toc438438860"/>
            <w:bookmarkStart w:id="293" w:name="_Toc438532654"/>
            <w:bookmarkStart w:id="294" w:name="_Toc438734004"/>
            <w:bookmarkStart w:id="295" w:name="_Toc438907041"/>
            <w:bookmarkStart w:id="296" w:name="_Toc438907240"/>
            <w:bookmarkStart w:id="297" w:name="_Toc97371040"/>
            <w:bookmarkStart w:id="298" w:name="_Toc139863137"/>
            <w:bookmarkStart w:id="299" w:name="_Toc372613792"/>
            <w:r w:rsidRPr="00EC12FE">
              <w:t>Comparison of Bids</w:t>
            </w:r>
            <w:bookmarkEnd w:id="292"/>
            <w:bookmarkEnd w:id="293"/>
            <w:bookmarkEnd w:id="294"/>
            <w:bookmarkEnd w:id="295"/>
            <w:bookmarkEnd w:id="296"/>
            <w:bookmarkEnd w:id="297"/>
            <w:bookmarkEnd w:id="298"/>
            <w:bookmarkEnd w:id="299"/>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300" w:name="_Toc438438861"/>
            <w:bookmarkStart w:id="301" w:name="_Toc438532655"/>
            <w:bookmarkStart w:id="302" w:name="_Toc438734005"/>
            <w:bookmarkStart w:id="303" w:name="_Toc438907042"/>
            <w:bookmarkStart w:id="304" w:name="_Toc438907241"/>
            <w:bookmarkStart w:id="305" w:name="_Toc97371041"/>
            <w:bookmarkStart w:id="306" w:name="_Toc139863138"/>
            <w:bookmarkStart w:id="307" w:name="_Toc372613793"/>
            <w:r w:rsidRPr="00EC12FE">
              <w:t>Qualification of the Bidder</w:t>
            </w:r>
            <w:bookmarkEnd w:id="300"/>
            <w:bookmarkEnd w:id="301"/>
            <w:bookmarkEnd w:id="302"/>
            <w:bookmarkEnd w:id="303"/>
            <w:bookmarkEnd w:id="304"/>
            <w:bookmarkEnd w:id="305"/>
            <w:bookmarkEnd w:id="306"/>
            <w:bookmarkEnd w:id="307"/>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8" w:name="_Toc438438862"/>
            <w:bookmarkStart w:id="309" w:name="_Toc438532656"/>
            <w:bookmarkStart w:id="310" w:name="_Toc438734006"/>
            <w:bookmarkStart w:id="311" w:name="_Toc438907043"/>
            <w:bookmarkStart w:id="312" w:name="_Toc438907242"/>
            <w:bookmarkStart w:id="313" w:name="_Toc97371042"/>
            <w:bookmarkStart w:id="314" w:name="_Toc139863139"/>
            <w:bookmarkStart w:id="315" w:name="_Toc372613794"/>
            <w:r w:rsidRPr="00EC12FE">
              <w:rPr>
                <w:b w:val="0"/>
                <w:iCs/>
              </w:rPr>
              <w:t>Employer</w:t>
            </w:r>
            <w:r w:rsidR="007B586E" w:rsidRPr="00EC12FE">
              <w:rPr>
                <w:iCs/>
              </w:rPr>
              <w:t xml:space="preserve">’s </w:t>
            </w:r>
            <w:r w:rsidR="007B586E" w:rsidRPr="00EC12FE">
              <w:t>Right to Accept Any Bid, and to Reject Any or All Bids</w:t>
            </w:r>
            <w:bookmarkEnd w:id="308"/>
            <w:bookmarkEnd w:id="309"/>
            <w:bookmarkEnd w:id="310"/>
            <w:bookmarkEnd w:id="311"/>
            <w:bookmarkEnd w:id="312"/>
            <w:bookmarkEnd w:id="313"/>
            <w:bookmarkEnd w:id="314"/>
            <w:bookmarkEnd w:id="31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372613795"/>
            <w:r w:rsidRPr="00EC12FE">
              <w:t>Award of Contract</w:t>
            </w:r>
            <w:bookmarkEnd w:id="316"/>
            <w:bookmarkEnd w:id="317"/>
            <w:bookmarkEnd w:id="318"/>
            <w:bookmarkEnd w:id="319"/>
            <w:bookmarkEnd w:id="320"/>
            <w:bookmarkEnd w:id="321"/>
            <w:bookmarkEnd w:id="322"/>
          </w:p>
        </w:tc>
      </w:tr>
      <w:tr w:rsidR="007B586E" w:rsidRPr="00EC12FE">
        <w:trPr>
          <w:jc w:val="center"/>
        </w:trPr>
        <w:tc>
          <w:tcPr>
            <w:tcW w:w="2430" w:type="dxa"/>
          </w:tcPr>
          <w:p w:rsidR="007B586E" w:rsidRPr="00EC12FE" w:rsidRDefault="007B586E">
            <w:pPr>
              <w:pStyle w:val="S1-Header2"/>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372613796"/>
            <w:r w:rsidRPr="00EC12FE">
              <w:t>Award Criteria</w:t>
            </w:r>
            <w:bookmarkEnd w:id="323"/>
            <w:bookmarkEnd w:id="324"/>
            <w:bookmarkEnd w:id="325"/>
            <w:bookmarkEnd w:id="326"/>
            <w:bookmarkEnd w:id="327"/>
            <w:bookmarkEnd w:id="328"/>
            <w:bookmarkEnd w:id="329"/>
            <w:bookmarkEnd w:id="330"/>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372613797"/>
            <w:r w:rsidRPr="00EC12FE">
              <w:t>Notification of Award</w:t>
            </w:r>
            <w:bookmarkEnd w:id="331"/>
            <w:bookmarkEnd w:id="332"/>
            <w:bookmarkEnd w:id="333"/>
            <w:bookmarkEnd w:id="334"/>
            <w:bookmarkEnd w:id="335"/>
            <w:bookmarkEnd w:id="336"/>
            <w:bookmarkEnd w:id="337"/>
            <w:bookmarkEnd w:id="338"/>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Pr="00EC12FE">
              <w:rPr>
                <w:rFonts w:cs="Times New Roman"/>
                <w:spacing w:val="-4"/>
              </w:rPr>
              <w:t>name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372613798"/>
            <w:r w:rsidRPr="00EC12FE">
              <w:t>Signing of Contract</w:t>
            </w:r>
            <w:bookmarkEnd w:id="339"/>
            <w:bookmarkEnd w:id="340"/>
            <w:bookmarkEnd w:id="341"/>
            <w:bookmarkEnd w:id="342"/>
            <w:bookmarkEnd w:id="343"/>
            <w:bookmarkEnd w:id="344"/>
            <w:bookmarkEnd w:id="345"/>
            <w:bookmarkEnd w:id="346"/>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372613799"/>
            <w:r w:rsidRPr="00EC12FE">
              <w:t>Performance Security</w:t>
            </w:r>
            <w:bookmarkEnd w:id="347"/>
            <w:bookmarkEnd w:id="348"/>
            <w:bookmarkEnd w:id="349"/>
            <w:bookmarkEnd w:id="350"/>
            <w:bookmarkEnd w:id="351"/>
            <w:bookmarkEnd w:id="352"/>
            <w:bookmarkEnd w:id="353"/>
            <w:bookmarkEnd w:id="354"/>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5" w:name="_Toc139863144"/>
            <w:bookmarkStart w:id="356" w:name="_Toc372613800"/>
            <w:r w:rsidRPr="00EC12FE">
              <w:t>Adjudicator</w:t>
            </w:r>
            <w:bookmarkEnd w:id="355"/>
            <w:bookmarkEnd w:id="356"/>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4" w:name="_Toc372613500"/>
      <w:bookmarkStart w:id="365" w:name="_Toc438366665"/>
      <w:bookmarkStart w:id="366" w:name="_Toc41971239"/>
      <w:r w:rsidRPr="00EC12FE">
        <w:t>Section II - Bid Data Sheet (BDS)</w:t>
      </w:r>
      <w:bookmarkEnd w:id="364"/>
    </w:p>
    <w:bookmarkEnd w:id="365"/>
    <w:bookmarkEnd w:id="366"/>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135C24">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135C24">
              <w:rPr>
                <w:b/>
                <w:i/>
                <w:lang w:val="en-GB"/>
              </w:rPr>
              <w:t>322</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D10602">
            <w:pPr>
              <w:tabs>
                <w:tab w:val="right" w:pos="7272"/>
              </w:tabs>
              <w:spacing w:after="160"/>
            </w:pPr>
            <w:r w:rsidRPr="00EC12FE">
              <w:t xml:space="preserve">The name of the bidding process is: </w:t>
            </w:r>
            <w:r w:rsidR="00D10602">
              <w:rPr>
                <w:b/>
                <w:i/>
                <w:lang w:val="en-GB"/>
              </w:rPr>
              <w:t>Upgrading of Island Waste Management Center in Gn.Fuvahmulah</w:t>
            </w:r>
            <w:r w:rsidR="00135C24">
              <w:rPr>
                <w:b/>
                <w:i/>
                <w:lang w:val="en-GB"/>
              </w:rPr>
              <w:t xml:space="preserve"> - Retender</w:t>
            </w:r>
          </w:p>
          <w:p w:rsidR="00030555" w:rsidRDefault="007B586E" w:rsidP="00D10602">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D10602">
              <w:rPr>
                <w:b/>
                <w:i/>
                <w:lang w:val="en-GB"/>
              </w:rPr>
              <w:t>2</w:t>
            </w:r>
            <w:r w:rsidR="006B423C" w:rsidRPr="006B423C">
              <w:rPr>
                <w:b/>
                <w:i/>
                <w:lang w:val="en-GB"/>
              </w:rPr>
              <w:t>/</w:t>
            </w:r>
            <w:r w:rsidR="00D10602">
              <w:rPr>
                <w:b/>
                <w:i/>
                <w:lang w:val="en-GB"/>
              </w:rPr>
              <w:t>TF19383</w:t>
            </w:r>
          </w:p>
          <w:p w:rsidR="00016EBA" w:rsidRPr="006B423C" w:rsidRDefault="00016EBA" w:rsidP="00081AB1">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135C24">
              <w:rPr>
                <w:b/>
                <w:i/>
                <w:lang w:val="en-GB"/>
              </w:rPr>
              <w:t>119 R0</w:t>
            </w:r>
            <w:r w:rsidR="00081AB1">
              <w:rPr>
                <w:b/>
                <w:i/>
                <w:lang w:val="en-GB"/>
              </w:rPr>
              <w:t>2</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155BAA" w:rsidRDefault="00155BAA" w:rsidP="00F125A7">
            <w:pPr>
              <w:tabs>
                <w:tab w:val="right" w:pos="7254"/>
              </w:tabs>
              <w:spacing w:after="60"/>
              <w:ind w:left="720"/>
              <w:rPr>
                <w:b/>
                <w:i/>
              </w:rPr>
            </w:pPr>
            <w:r w:rsidRPr="00155BAA">
              <w:rPr>
                <w:b/>
                <w:i/>
              </w:rPr>
              <w:t>Ms. Aminath Naheen Ahmed</w:t>
            </w:r>
          </w:p>
          <w:p w:rsidR="006B423C" w:rsidRPr="00EE5FA0" w:rsidRDefault="00F125A7" w:rsidP="00F125A7">
            <w:pPr>
              <w:tabs>
                <w:tab w:val="right" w:pos="7254"/>
              </w:tabs>
              <w:spacing w:after="60"/>
              <w:ind w:left="720"/>
              <w:rPr>
                <w:b/>
                <w:i/>
              </w:rPr>
            </w:pPr>
            <w:r w:rsidRPr="00155BAA">
              <w:rPr>
                <w:b/>
                <w:i/>
              </w:rPr>
              <w:t xml:space="preserve">Assistant </w:t>
            </w:r>
            <w:r w:rsidR="006B423C" w:rsidRPr="00155BAA">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r w:rsidRPr="00EE5FA0">
              <w:rPr>
                <w:b/>
                <w:i/>
              </w:rPr>
              <w:t>Ameenee Magu</w:t>
            </w:r>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pPr>
            <w:r w:rsidRPr="00EE5FA0">
              <w:rPr>
                <w:b/>
                <w:i/>
              </w:rPr>
              <w:t>E-Mail:</w:t>
            </w:r>
            <w:r w:rsidRPr="00AF6143">
              <w:t xml:space="preserve"> </w:t>
            </w:r>
            <w:hyperlink r:id="rId18"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081AB1">
            <w:pPr>
              <w:tabs>
                <w:tab w:val="right" w:pos="7254"/>
              </w:tabs>
              <w:spacing w:after="60"/>
            </w:pPr>
            <w:r w:rsidRPr="00EC12FE">
              <w:t xml:space="preserve">Requests for clarification should be received by the </w:t>
            </w:r>
            <w:r w:rsidR="00283744" w:rsidRPr="00EC12FE">
              <w:t>Employer</w:t>
            </w:r>
            <w:r w:rsidR="00081AB1">
              <w:t xml:space="preserve"> no later than: </w:t>
            </w:r>
            <w:r w:rsidR="00081AB1" w:rsidRPr="00081AB1">
              <w:rPr>
                <w:b/>
                <w:bCs/>
                <w:i/>
                <w:iCs/>
              </w:rPr>
              <w:t>January 07</w:t>
            </w:r>
            <w:r w:rsidR="00135C24">
              <w:rPr>
                <w:b/>
                <w:i/>
              </w:rPr>
              <w:t>,</w:t>
            </w:r>
            <w:r w:rsidR="008E3515">
              <w:rPr>
                <w:b/>
                <w:i/>
              </w:rPr>
              <w:t xml:space="preserve"> </w:t>
            </w:r>
            <w:r w:rsidR="00081AB1">
              <w:rPr>
                <w:b/>
                <w:i/>
              </w:rPr>
              <w:t>2016</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19"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9A305D" w:rsidRDefault="007B586E" w:rsidP="00A4317D">
            <w:pPr>
              <w:tabs>
                <w:tab w:val="right" w:pos="7254"/>
              </w:tabs>
              <w:spacing w:after="160"/>
              <w:rPr>
                <w:i/>
              </w:rPr>
            </w:pP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E3515">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(No Due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155BAA">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155BAA">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hmed Mujthaba</w:t>
            </w:r>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r w:rsidRPr="00EE5FA0">
              <w:rPr>
                <w:b/>
                <w:i/>
              </w:rPr>
              <w:t>Ameenee Magu</w:t>
            </w:r>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0"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24033" w:rsidRPr="00EC12FE" w:rsidRDefault="00B24033" w:rsidP="00B24033">
            <w:pPr>
              <w:tabs>
                <w:tab w:val="right" w:pos="7254"/>
              </w:tabs>
              <w:spacing w:after="120"/>
              <w:rPr>
                <w:i/>
              </w:rPr>
            </w:pPr>
            <w:r>
              <w:t>Date</w:t>
            </w:r>
            <w:r w:rsidRPr="00EC12FE">
              <w:t xml:space="preserve">: </w:t>
            </w:r>
            <w:r>
              <w:rPr>
                <w:b/>
                <w:i/>
                <w:lang w:val="en-GB"/>
              </w:rPr>
              <w:t>January 14, 2016</w:t>
            </w:r>
          </w:p>
          <w:p w:rsidR="00B24033" w:rsidRPr="00EC12FE" w:rsidRDefault="00B24033" w:rsidP="00B24033">
            <w:pPr>
              <w:tabs>
                <w:tab w:val="right" w:pos="7254"/>
              </w:tabs>
              <w:spacing w:after="120"/>
              <w:rPr>
                <w:i/>
              </w:rPr>
            </w:pPr>
            <w:r w:rsidRPr="00EC12FE">
              <w:t xml:space="preserve">Time: </w:t>
            </w:r>
            <w:r w:rsidRPr="00AA7ABE">
              <w:rPr>
                <w:b/>
                <w:i/>
                <w:lang w:val="en-GB"/>
              </w:rPr>
              <w:t>1</w:t>
            </w:r>
            <w:r>
              <w:rPr>
                <w:b/>
                <w:i/>
                <w:lang w:val="en-GB"/>
              </w:rPr>
              <w:t>1</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r w:rsidRPr="00EE5FA0">
              <w:rPr>
                <w:b/>
                <w:i/>
              </w:rPr>
              <w:t>Ameenee Magu</w:t>
            </w:r>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00683A4B">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55BAA">
            <w:pPr>
              <w:tabs>
                <w:tab w:val="right" w:pos="7254"/>
              </w:tabs>
              <w:spacing w:after="120"/>
              <w:rPr>
                <w:bCs/>
              </w:rPr>
            </w:pPr>
            <w:r w:rsidRPr="00EC12FE">
              <w:rPr>
                <w:bCs/>
              </w:rPr>
              <w:t>The Adjudicator proposed by the Employer is</w:t>
            </w:r>
            <w:r w:rsidRPr="00EC12FE">
              <w:rPr>
                <w:b/>
                <w:bCs/>
                <w:i/>
              </w:rPr>
              <w:t xml:space="preserve">: </w:t>
            </w:r>
            <w:r w:rsidR="00155BAA">
              <w:rPr>
                <w:b/>
                <w:bCs/>
                <w:i/>
              </w:rPr>
              <w:t>Ministry of Finance and Treasury</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6A2AF8">
          <w:rPr>
            <w:noProof/>
            <w:webHidden/>
          </w:rPr>
          <w:t>31</w:t>
        </w:r>
        <w:r>
          <w:rPr>
            <w:noProof/>
            <w:webHidden/>
          </w:rPr>
          <w:fldChar w:fldCharType="end"/>
        </w:r>
      </w:hyperlink>
    </w:p>
    <w:p w:rsidR="003531F4" w:rsidRDefault="008B240A"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6A2AF8">
          <w:rPr>
            <w:noProof/>
            <w:webHidden/>
          </w:rPr>
          <w:t>31</w:t>
        </w:r>
        <w:r w:rsidR="0051627C">
          <w:rPr>
            <w:noProof/>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8B240A"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6A2AF8">
          <w:rPr>
            <w:noProof/>
            <w:webHidden/>
          </w:rPr>
          <w:t>32</w:t>
        </w:r>
        <w:r w:rsidR="0051627C">
          <w:rPr>
            <w:noProof/>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6A2AF8">
          <w:rPr>
            <w:webHidden/>
          </w:rPr>
          <w:t>32</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6A2AF8">
          <w:rPr>
            <w:webHidden/>
          </w:rPr>
          <w:t>33</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6A2AF8">
          <w:rPr>
            <w:webHidden/>
          </w:rPr>
          <w:t>35</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6A2AF8">
          <w:rPr>
            <w:webHidden/>
          </w:rPr>
          <w:t>37</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6A2AF8">
          <w:rPr>
            <w:webHidden/>
          </w:rPr>
          <w:t>39</w:t>
        </w:r>
        <w:r w:rsidR="0051627C">
          <w:rPr>
            <w:webHidden/>
          </w:rPr>
          <w:fldChar w:fldCharType="end"/>
        </w:r>
      </w:hyperlink>
    </w:p>
    <w:p w:rsidR="003531F4" w:rsidRDefault="008B240A"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6A2AF8">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1"/>
          <w:headerReference w:type="default" r:id="rId22"/>
          <w:footerReference w:type="even" r:id="rId23"/>
          <w:footerReference w:type="default" r:id="rId24"/>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55BAA">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5"/>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6"/>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55BAA">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7"/>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1F03E5">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1F03E5">
              <w:rPr>
                <w:rFonts w:ascii="Arial" w:hAnsi="Arial" w:cs="Arial"/>
                <w:b/>
                <w:i/>
                <w:sz w:val="19"/>
                <w:szCs w:val="19"/>
              </w:rPr>
              <w:t>70</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1F03E5">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1F03E5">
              <w:rPr>
                <w:rFonts w:ascii="Arial" w:hAnsi="Arial" w:cs="Arial"/>
                <w:b/>
                <w:i/>
                <w:sz w:val="19"/>
                <w:szCs w:val="19"/>
              </w:rPr>
              <w:t>1</w:t>
            </w:r>
            <w:r w:rsidR="00155BAA">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155BAA">
              <w:rPr>
                <w:rFonts w:ascii="Arial" w:hAnsi="Arial" w:cs="Arial"/>
                <w:b/>
                <w:i/>
                <w:sz w:val="20"/>
                <w:szCs w:val="20"/>
              </w:rPr>
              <w:t>2</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1F03E5">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8"/>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9"/>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0"/>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6A2AF8" w:rsidRPr="006A2AF8">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155BAA">
              <w:rPr>
                <w:rFonts w:ascii="Arial" w:hAnsi="Arial" w:cs="Arial"/>
                <w:b/>
                <w:i/>
                <w:sz w:val="20"/>
                <w:szCs w:val="20"/>
              </w:rPr>
              <w:t>2</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155BAA">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1"/>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2"/>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3"/>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5"/>
          <w:headerReference w:type="default" r:id="rId26"/>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FA7731">
        <w:tc>
          <w:tcPr>
            <w:tcW w:w="715" w:type="dxa"/>
            <w:vAlign w:val="center"/>
          </w:tcPr>
          <w:p w:rsidR="008E495D" w:rsidRPr="00EC12FE" w:rsidRDefault="008E495D" w:rsidP="008E495D">
            <w:pPr>
              <w:jc w:val="center"/>
              <w:rPr>
                <w:b/>
                <w:bCs/>
                <w:iCs/>
                <w:sz w:val="20"/>
              </w:rPr>
            </w:pPr>
            <w:r w:rsidRPr="00EC12FE">
              <w:rPr>
                <w:b/>
                <w:bCs/>
                <w:iCs/>
                <w:sz w:val="20"/>
              </w:rPr>
              <w:t>No.</w:t>
            </w:r>
          </w:p>
        </w:tc>
        <w:tc>
          <w:tcPr>
            <w:tcW w:w="3707" w:type="dxa"/>
            <w:vAlign w:val="center"/>
          </w:tcPr>
          <w:p w:rsidR="008E495D" w:rsidRPr="00EC12FE" w:rsidRDefault="008E495D" w:rsidP="008E495D">
            <w:pPr>
              <w:jc w:val="center"/>
              <w:rPr>
                <w:b/>
                <w:bCs/>
                <w:iCs/>
                <w:sz w:val="20"/>
              </w:rPr>
            </w:pPr>
            <w:r w:rsidRPr="00EC12FE">
              <w:rPr>
                <w:b/>
                <w:bCs/>
                <w:iCs/>
                <w:sz w:val="20"/>
              </w:rPr>
              <w:t>Position</w:t>
            </w:r>
          </w:p>
        </w:tc>
        <w:tc>
          <w:tcPr>
            <w:tcW w:w="1565"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06"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FA7731">
        <w:trPr>
          <w:trHeight w:val="420"/>
        </w:trPr>
        <w:tc>
          <w:tcPr>
            <w:tcW w:w="715"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07" w:type="dxa"/>
            <w:vAlign w:val="center"/>
          </w:tcPr>
          <w:p w:rsidR="008E495D" w:rsidRPr="00593BDC" w:rsidRDefault="00672734" w:rsidP="008E495D">
            <w:r>
              <w:t>Project Manager</w:t>
            </w:r>
          </w:p>
        </w:tc>
        <w:tc>
          <w:tcPr>
            <w:tcW w:w="1565"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06"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FA7731">
        <w:trPr>
          <w:trHeight w:val="413"/>
        </w:trPr>
        <w:tc>
          <w:tcPr>
            <w:tcW w:w="715" w:type="dxa"/>
            <w:vAlign w:val="center"/>
          </w:tcPr>
          <w:p w:rsidR="008E495D" w:rsidRPr="00593BDC" w:rsidRDefault="008E495D" w:rsidP="008E495D">
            <w:pPr>
              <w:jc w:val="center"/>
            </w:pPr>
            <w:r w:rsidRPr="00593BDC">
              <w:t>2</w:t>
            </w:r>
          </w:p>
        </w:tc>
        <w:tc>
          <w:tcPr>
            <w:tcW w:w="3707" w:type="dxa"/>
            <w:vAlign w:val="center"/>
          </w:tcPr>
          <w:p w:rsidR="008E495D" w:rsidRPr="00593BDC" w:rsidRDefault="00672734" w:rsidP="008E495D">
            <w:r>
              <w:t>Civil Engineer</w:t>
            </w:r>
          </w:p>
        </w:tc>
        <w:tc>
          <w:tcPr>
            <w:tcW w:w="1565"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06"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7"/>
          <w:headerReference w:type="default" r:id="rId28"/>
          <w:headerReference w:type="first" r:id="rId29"/>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6A2AF8">
          <w:rPr>
            <w:noProof/>
            <w:webHidden/>
          </w:rPr>
          <w:t>41</w:t>
        </w:r>
        <w:r>
          <w:rPr>
            <w:noProof/>
            <w:webHidden/>
          </w:rPr>
          <w:fldChar w:fldCharType="end"/>
        </w:r>
      </w:hyperlink>
    </w:p>
    <w:p w:rsidR="003531F4" w:rsidRDefault="008B240A"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6A2AF8">
          <w:rPr>
            <w:noProof/>
            <w:webHidden/>
          </w:rPr>
          <w:t>44</w:t>
        </w:r>
        <w:r w:rsidR="0051627C">
          <w:rPr>
            <w:noProof/>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64" w:history="1">
        <w:r w:rsidR="00683A4B">
          <w:rPr>
            <w:rStyle w:val="Hyperlink"/>
          </w:rPr>
          <w:t>Activity Schedule</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6A2AF8">
          <w:rPr>
            <w:webHidden/>
          </w:rPr>
          <w:t>44</w:t>
        </w:r>
        <w:r w:rsidR="0051627C">
          <w:rPr>
            <w:webHidden/>
          </w:rPr>
          <w:fldChar w:fldCharType="end"/>
        </w:r>
      </w:hyperlink>
    </w:p>
    <w:p w:rsidR="003531F4" w:rsidRDefault="008B240A"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6A2AF8">
          <w:rPr>
            <w:noProof/>
            <w:webHidden/>
          </w:rPr>
          <w:t>45</w:t>
        </w:r>
        <w:r w:rsidR="0051627C">
          <w:rPr>
            <w:noProof/>
            <w:webHidden/>
          </w:rPr>
          <w:fldChar w:fldCharType="end"/>
        </w:r>
      </w:hyperlink>
    </w:p>
    <w:p w:rsidR="003531F4" w:rsidRDefault="008B240A"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6A2AF8">
          <w:rPr>
            <w:noProof/>
            <w:webHidden/>
          </w:rPr>
          <w:t>47</w:t>
        </w:r>
        <w:r w:rsidR="0051627C">
          <w:rPr>
            <w:noProof/>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6A2AF8">
          <w:rPr>
            <w:webHidden/>
          </w:rPr>
          <w:t>47</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6A2AF8">
          <w:rPr>
            <w:webHidden/>
          </w:rPr>
          <w:t>48</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6A2AF8">
          <w:rPr>
            <w:webHidden/>
          </w:rPr>
          <w:t>50</w:t>
        </w:r>
        <w:r w:rsidR="0051627C">
          <w:rPr>
            <w:webHidden/>
          </w:rPr>
          <w:fldChar w:fldCharType="end"/>
        </w:r>
      </w:hyperlink>
    </w:p>
    <w:p w:rsidR="003531F4" w:rsidRDefault="008B240A"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6A2AF8">
          <w:rPr>
            <w:noProof/>
            <w:webHidden/>
          </w:rPr>
          <w:t>51</w:t>
        </w:r>
        <w:r w:rsidR="0051627C">
          <w:rPr>
            <w:noProof/>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6A2AF8">
          <w:rPr>
            <w:webHidden/>
          </w:rPr>
          <w:t>52</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6A2AF8">
          <w:rPr>
            <w:webHidden/>
          </w:rPr>
          <w:t>53</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6A2AF8">
          <w:rPr>
            <w:webHidden/>
          </w:rPr>
          <w:t>54</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6A2AF8">
          <w:rPr>
            <w:webHidden/>
          </w:rPr>
          <w:t>55</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6A2AF8">
          <w:rPr>
            <w:webHidden/>
          </w:rPr>
          <w:t>56</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6A2AF8">
          <w:rPr>
            <w:webHidden/>
          </w:rPr>
          <w:t>58</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6A2AF8">
          <w:rPr>
            <w:webHidden/>
          </w:rPr>
          <w:t>59</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6A2AF8">
          <w:rPr>
            <w:webHidden/>
          </w:rPr>
          <w:t>60</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6A2AF8">
          <w:rPr>
            <w:webHidden/>
          </w:rPr>
          <w:t>61</w:t>
        </w:r>
        <w:r w:rsidR="0051627C">
          <w:rPr>
            <w:webHidden/>
          </w:rPr>
          <w:fldChar w:fldCharType="end"/>
        </w:r>
      </w:hyperlink>
    </w:p>
    <w:p w:rsidR="003531F4" w:rsidRDefault="008B240A">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6A2AF8">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5D1F9E">
      <w:pPr>
        <w:tabs>
          <w:tab w:val="right" w:pos="9000"/>
        </w:tabs>
      </w:pPr>
      <w:r>
        <w:t>N</w:t>
      </w:r>
      <w:r w:rsidR="00372302" w:rsidRPr="00EC12FE">
        <w:t xml:space="preserve">CB No.: </w:t>
      </w:r>
      <w:r w:rsidRPr="00A071DB">
        <w:rPr>
          <w:b/>
          <w:u w:val="single"/>
        </w:rPr>
        <w:t>IFB No.: 0</w:t>
      </w:r>
      <w:r w:rsidR="00EA007D">
        <w:rPr>
          <w:b/>
          <w:u w:val="single"/>
        </w:rPr>
        <w:t>0</w:t>
      </w:r>
      <w:r w:rsidR="005D1F9E">
        <w:rPr>
          <w:b/>
          <w:u w:val="single"/>
        </w:rPr>
        <w:t>2</w:t>
      </w:r>
      <w:r w:rsidRPr="00A071DB">
        <w:rPr>
          <w:b/>
          <w:u w:val="single"/>
        </w:rPr>
        <w:t>/</w:t>
      </w:r>
      <w:r w:rsidR="005D1F9E">
        <w:rPr>
          <w:b/>
          <w:u w:val="single"/>
        </w:rPr>
        <w:t>TF019383</w:t>
      </w:r>
    </w:p>
    <w:p w:rsidR="00372302" w:rsidRPr="00EC12FE" w:rsidRDefault="00372302" w:rsidP="00135C24">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135C24">
        <w:rPr>
          <w:b/>
          <w:i/>
        </w:rPr>
        <w:t>322</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5D1F9E">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5D1F9E">
        <w:rPr>
          <w:b/>
          <w:bCs/>
          <w:u w:val="single"/>
        </w:rPr>
        <w:t>Upgrading of Island Waste Management Center at Gn.Fuvahmulah</w:t>
      </w:r>
      <w:r w:rsidR="00135C24">
        <w:rPr>
          <w:b/>
          <w:bCs/>
          <w:u w:val="single"/>
        </w:rPr>
        <w:t xml:space="preserve"> - Retender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4"/>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Pr="00A44519">
        <w:rPr>
          <w:i/>
        </w:rPr>
        <w:t>_</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t>Schedules</w:t>
      </w:r>
      <w:bookmarkEnd w:id="419"/>
    </w:p>
    <w:p w:rsidR="00F70B29" w:rsidRPr="00EC12FE" w:rsidRDefault="00683A4B" w:rsidP="00C010A5">
      <w:pPr>
        <w:pStyle w:val="S4-Header2"/>
      </w:pPr>
      <w:bookmarkStart w:id="420" w:name="_Toc108950333"/>
      <w:bookmarkStart w:id="421" w:name="_Toc138144061"/>
      <w:r>
        <w:t>Activity Schedule</w:t>
      </w:r>
      <w:r w:rsidR="00DE2834" w:rsidRPr="00EC12FE">
        <w:t xml:space="preserve"> </w:t>
      </w:r>
    </w:p>
    <w:bookmarkEnd w:id="420"/>
    <w:bookmarkEnd w:id="421"/>
    <w:p w:rsidR="00E833ED" w:rsidRPr="00281155" w:rsidRDefault="00281155" w:rsidP="00281155">
      <w:pPr>
        <w:spacing w:after="200"/>
      </w:pPr>
      <w:r w:rsidRPr="00281155">
        <w:rPr>
          <w:i/>
        </w:rPr>
        <w:t xml:space="preserve">See Annex </w:t>
      </w:r>
      <w:r w:rsidR="003C5761">
        <w:rPr>
          <w:i/>
        </w:rPr>
        <w:t>A</w:t>
      </w:r>
      <w:r w:rsidRPr="00281155">
        <w:rPr>
          <w:i/>
        </w:rPr>
        <w:t xml:space="preserve"> – </w:t>
      </w:r>
      <w:r w:rsidR="00683A4B">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2" w:name="_Toc41971550"/>
            <w:bookmarkStart w:id="423" w:name="_Toc125871319"/>
            <w:bookmarkStart w:id="424" w:name="_Toc139856167"/>
            <w:bookmarkStart w:id="425" w:name="_Toc398122865"/>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sz w:val="24"/>
        </w:rPr>
        <w:t>_</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398122866"/>
      <w:r w:rsidR="007B586E" w:rsidRPr="00EC12FE">
        <w:t>Technical Proposal</w:t>
      </w:r>
      <w:bookmarkEnd w:id="426"/>
    </w:p>
    <w:p w:rsidR="007B586E" w:rsidRPr="00EC12FE" w:rsidRDefault="007B586E">
      <w:pPr>
        <w:pStyle w:val="S4-Header2"/>
      </w:pPr>
      <w:bookmarkStart w:id="427" w:name="_Toc138144062"/>
      <w:bookmarkStart w:id="428" w:name="_Toc398122867"/>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398122868"/>
      <w:r w:rsidRPr="00EC12FE">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398122869"/>
      <w:r w:rsidRPr="00EC12FE">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398122870"/>
      <w:r w:rsidRPr="00EC12FE">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398122871"/>
      <w:bookmarkStart w:id="435" w:name="_Toc78273052"/>
      <w:bookmarkStart w:id="436" w:name="_Toc108950346"/>
      <w:bookmarkEnd w:id="415"/>
      <w:r w:rsidR="000B3397" w:rsidRPr="00EC12FE">
        <w:rPr>
          <w:szCs w:val="32"/>
        </w:rPr>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398122872"/>
      <w:bookmarkStart w:id="439" w:name="_Toc78273053"/>
      <w:bookmarkStart w:id="440"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398122873"/>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398122874"/>
      <w:r w:rsidRPr="00EC12FE">
        <w:rPr>
          <w:szCs w:val="32"/>
        </w:rPr>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address/tel/fax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8" w:name="_Toc108424566"/>
      <w:bookmarkStart w:id="449" w:name="_Toc398122875"/>
      <w:bookmarkStart w:id="450" w:name="_Toc127160597"/>
      <w:bookmarkStart w:id="451" w:name="_Toc138144069"/>
      <w:bookmarkStart w:id="452" w:name="_Toc41971548"/>
      <w:r w:rsidR="000B3397" w:rsidRPr="00EC12FE">
        <w:rPr>
          <w:szCs w:val="32"/>
        </w:rPr>
        <w:t>Form FIN – 3.1</w:t>
      </w:r>
      <w:r w:rsidR="00301412" w:rsidRPr="00EC12FE">
        <w:rPr>
          <w:szCs w:val="32"/>
        </w:rPr>
        <w:t xml:space="preserve">: </w:t>
      </w:r>
      <w:r w:rsidR="000B3397" w:rsidRPr="00EC12FE">
        <w:t>Financial Situation</w:t>
      </w:r>
      <w:bookmarkEnd w:id="448"/>
      <w:r w:rsidR="000B3397" w:rsidRPr="00EC12FE">
        <w:t xml:space="preserve"> and Performance</w:t>
      </w:r>
      <w:bookmarkEnd w:id="44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5"/>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0"/>
    <w:bookmarkEnd w:id="451"/>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3" w:name="_Toc498849282"/>
      <w:bookmarkStart w:id="454" w:name="_Toc498850121"/>
      <w:bookmarkStart w:id="455" w:name="_Toc498851726"/>
      <w:bookmarkStart w:id="456" w:name="_Toc4390861"/>
      <w:bookmarkStart w:id="457" w:name="_Toc4405766"/>
      <w:bookmarkStart w:id="458" w:name="_Toc23215169"/>
      <w:bookmarkEnd w:id="453"/>
      <w:bookmarkEnd w:id="454"/>
      <w:bookmarkEnd w:id="455"/>
    </w:p>
    <w:p w:rsidR="000B3397" w:rsidRPr="00EC12FE" w:rsidRDefault="000B3397" w:rsidP="00EE7B1C">
      <w:pPr>
        <w:pStyle w:val="S4-Header2"/>
      </w:pPr>
      <w:bookmarkStart w:id="459" w:name="_Toc398122876"/>
      <w:r w:rsidRPr="00EC12FE">
        <w:t>Form FIN - 3.2</w:t>
      </w:r>
      <w:r w:rsidR="00301412" w:rsidRPr="00EC12FE">
        <w:t xml:space="preserve">: </w:t>
      </w:r>
      <w:bookmarkStart w:id="460" w:name="_Toc108424567"/>
      <w:r w:rsidRPr="00EC12FE">
        <w:t>Average Annual Construction Turnover</w:t>
      </w:r>
      <w:bookmarkEnd w:id="460"/>
      <w:bookmarkEnd w:id="459"/>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6"/>
    <w:bookmarkEnd w:id="457"/>
    <w:bookmarkEnd w:id="458"/>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1" w:name="_Toc398122877"/>
      <w:r w:rsidRPr="00EC12FE">
        <w:rPr>
          <w:szCs w:val="32"/>
        </w:rPr>
        <w:t>Form FIN3.3</w:t>
      </w:r>
      <w:bookmarkEnd w:id="452"/>
      <w:r w:rsidR="00DF1785" w:rsidRPr="00EC12FE">
        <w:rPr>
          <w:szCs w:val="32"/>
        </w:rPr>
        <w:t xml:space="preserve">: </w:t>
      </w:r>
      <w:bookmarkStart w:id="462" w:name="_Toc41971549"/>
      <w:bookmarkStart w:id="463" w:name="_Toc125871315"/>
      <w:bookmarkStart w:id="464" w:name="_Toc127160600"/>
      <w:bookmarkStart w:id="465" w:name="_Toc138144071"/>
      <w:r w:rsidRPr="00EC12FE">
        <w:t>Financial Resources</w:t>
      </w:r>
      <w:bookmarkEnd w:id="462"/>
      <w:bookmarkEnd w:id="463"/>
      <w:bookmarkEnd w:id="464"/>
      <w:bookmarkEnd w:id="465"/>
      <w:bookmarkEnd w:id="461"/>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6" w:name="_Toc108424568"/>
      <w:bookmarkStart w:id="467" w:name="_Toc398122878"/>
      <w:bookmarkStart w:id="468" w:name="_Toc127160601"/>
      <w:r w:rsidR="000B3397" w:rsidRPr="00EC12FE">
        <w:rPr>
          <w:szCs w:val="32"/>
        </w:rPr>
        <w:t>Form EXP - 4.1</w:t>
      </w:r>
      <w:r w:rsidR="00DF1785" w:rsidRPr="00EC12FE">
        <w:rPr>
          <w:szCs w:val="32"/>
        </w:rPr>
        <w:t xml:space="preserve">: </w:t>
      </w:r>
      <w:r w:rsidR="000B3397" w:rsidRPr="00EC12FE">
        <w:t>General Construction Experience</w:t>
      </w:r>
      <w:bookmarkEnd w:id="466"/>
      <w:bookmarkEnd w:id="467"/>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8"/>
    <w:p w:rsidR="007B586E" w:rsidRPr="00EC12FE" w:rsidRDefault="007B586E" w:rsidP="000B3397">
      <w:pPr>
        <w:jc w:val="center"/>
        <w:rPr>
          <w:iCs/>
        </w:rPr>
      </w:pPr>
      <w:r w:rsidRPr="00EC12FE">
        <w:br w:type="page"/>
      </w:r>
    </w:p>
    <w:p w:rsidR="000B3397" w:rsidRPr="00EC12FE" w:rsidRDefault="000B3397" w:rsidP="00DF1785">
      <w:pPr>
        <w:pStyle w:val="S4-Header2"/>
      </w:pPr>
      <w:bookmarkStart w:id="469" w:name="_Toc398122879"/>
      <w:r w:rsidRPr="00EC12FE">
        <w:rPr>
          <w:szCs w:val="32"/>
        </w:rPr>
        <w:t>Form EXP - 4.2(a)</w:t>
      </w:r>
      <w:r w:rsidR="00DF1785" w:rsidRPr="00EC12FE">
        <w:rPr>
          <w:szCs w:val="32"/>
        </w:rPr>
        <w:t xml:space="preserve">: </w:t>
      </w:r>
      <w:bookmarkStart w:id="470" w:name="_Toc108424569"/>
      <w:r w:rsidRPr="00EC12FE">
        <w:t>Specific Construction and Contract Management Experience</w:t>
      </w:r>
      <w:bookmarkEnd w:id="470"/>
      <w:bookmarkEnd w:id="46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1" w:name="_Toc398122880"/>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2" w:name="_Toc108424570"/>
      <w:r w:rsidRPr="00EC12FE">
        <w:t>Construction Experience in Key Activities</w:t>
      </w:r>
      <w:bookmarkEnd w:id="472"/>
      <w:bookmarkEnd w:id="471"/>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6"/>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0"/>
          <w:headerReference w:type="default" r:id="rId31"/>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3" w:name="_Toc372613503"/>
      <w:r w:rsidRPr="00EC12FE">
        <w:rPr>
          <w:rFonts w:cs="Arial"/>
        </w:rPr>
        <w:t xml:space="preserve">Section V - </w:t>
      </w:r>
      <w:r w:rsidRPr="00EC12FE">
        <w:t>Eligible Countries</w:t>
      </w:r>
      <w:bookmarkEnd w:id="473"/>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4"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4"/>
    <w:p w:rsidR="007B586E" w:rsidRPr="00EC12FE" w:rsidRDefault="007B586E"/>
    <w:p w:rsidR="00477372" w:rsidRPr="00EC12FE" w:rsidRDefault="00477372">
      <w:pPr>
        <w:sectPr w:rsidR="00477372" w:rsidRPr="00EC12FE" w:rsidSect="00C9100A">
          <w:headerReference w:type="even" r:id="rId32"/>
          <w:headerReference w:type="default" r:id="rId33"/>
          <w:footerReference w:type="even" r:id="rId34"/>
          <w:footerReference w:type="default" r:id="rId35"/>
          <w:headerReference w:type="first" r:id="rId36"/>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7"/>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8"/>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9"/>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0"/>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1"/>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2"/>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3"/>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7"/>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5" w:name="_Toc372613504"/>
      <w:r w:rsidRPr="00EC12FE">
        <w:t xml:space="preserve">PART 2 – </w:t>
      </w:r>
      <w:r w:rsidR="001A418F" w:rsidRPr="00EC12FE">
        <w:rPr>
          <w:iCs/>
        </w:rPr>
        <w:t>Works</w:t>
      </w:r>
      <w:r w:rsidR="001A418F" w:rsidRPr="00EC12FE">
        <w:t xml:space="preserve"> </w:t>
      </w:r>
      <w:r w:rsidRPr="00EC12FE">
        <w:t>Requirements</w:t>
      </w:r>
      <w:bookmarkEnd w:id="475"/>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8"/>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6"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6"/>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6A2AF8">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7" w:name="_Toc23233013"/>
      <w:bookmarkStart w:id="478" w:name="_Toc23238062"/>
      <w:bookmarkStart w:id="479" w:name="_Toc41971553"/>
      <w:bookmarkStart w:id="480" w:name="_Toc73867682"/>
      <w:bookmarkStart w:id="481" w:name="_Toc78273064"/>
      <w:bookmarkStart w:id="482" w:name="_Toc398126111"/>
      <w:r w:rsidRPr="00EC12FE">
        <w:t>Drawings</w:t>
      </w:r>
      <w:bookmarkEnd w:id="477"/>
      <w:bookmarkEnd w:id="478"/>
      <w:bookmarkEnd w:id="479"/>
      <w:bookmarkEnd w:id="480"/>
      <w:bookmarkEnd w:id="481"/>
      <w:bookmarkEnd w:id="482"/>
    </w:p>
    <w:p w:rsidR="008F14AA" w:rsidRDefault="008F14AA" w:rsidP="008F14AA">
      <w:pPr>
        <w:rPr>
          <w:i/>
        </w:rPr>
      </w:pPr>
      <w:bookmarkStart w:id="483" w:name="_Toc23233014"/>
      <w:bookmarkStart w:id="484" w:name="_Toc23238063"/>
      <w:bookmarkStart w:id="485" w:name="_Toc41971554"/>
      <w:bookmarkStart w:id="486"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3"/>
    <w:bookmarkEnd w:id="484"/>
    <w:bookmarkEnd w:id="485"/>
    <w:bookmarkEnd w:id="486"/>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7" w:name="_Toc372613506"/>
      <w:r w:rsidRPr="00EC12FE">
        <w:t>PART 3 – Conditions of Contract and Contract Forms</w:t>
      </w:r>
      <w:bookmarkEnd w:id="487"/>
    </w:p>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8" w:name="_Toc87070116"/>
      <w:bookmarkStart w:id="489" w:name="_Toc372613507"/>
      <w:r w:rsidRPr="00EC12FE">
        <w:t>Section VII</w:t>
      </w:r>
      <w:r w:rsidR="001A418F" w:rsidRPr="00EC12FE">
        <w:t>I</w:t>
      </w:r>
      <w:r w:rsidRPr="00EC12FE">
        <w:t>.  General Conditions of Contract</w:t>
      </w:r>
      <w:bookmarkEnd w:id="488"/>
      <w:bookmarkEnd w:id="489"/>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0" w:name="_Toc87070117"/>
      <w:r w:rsidRPr="00B669EB">
        <w:rPr>
          <w:rFonts w:ascii="Times New Roman" w:hAnsi="Times New Roman" w:cs="Times New Roman"/>
          <w:sz w:val="28"/>
          <w:szCs w:val="28"/>
        </w:rPr>
        <w:t>Table of Clauses</w:t>
      </w:r>
      <w:bookmarkEnd w:id="490"/>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6A2AF8">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6A2AF8">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6A2AF8">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6A2AF8">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6A2AF8">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6A2AF8">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6A2AF8">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6A2AF8">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6A2AF8">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6A2AF8">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6A2AF8">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6A2AF8">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1" w:name="_Toc398116215"/>
      <w:r w:rsidRPr="00EC12FE">
        <w:t>A.  General</w:t>
      </w:r>
      <w:bookmarkEnd w:id="49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2" w:name="_Toc398116216"/>
            <w:r w:rsidRPr="00EC12FE">
              <w:t>Definitions</w:t>
            </w:r>
            <w:bookmarkEnd w:id="49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683A4B"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t>Activity Schedule</w:t>
            </w:r>
            <w:r w:rsidR="007B586E" w:rsidRPr="00EC12FE">
              <w:t xml:space="preserve"> means the priced and completed </w:t>
            </w:r>
            <w:r>
              <w:t>Activity Schedule</w:t>
            </w:r>
            <w:r w:rsidR="007B586E" w:rsidRPr="00EC12FE">
              <w:t xml:space="preserve">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Dayworks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7"/>
            <w:r w:rsidRPr="00EC12FE">
              <w:t>Interpretation</w:t>
            </w:r>
            <w:bookmarkEnd w:id="493"/>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683A4B" w:rsidP="00683A4B">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w:t>
            </w:r>
            <w:r w:rsidRPr="00EC12FE">
              <w:t xml:space="preserve"> </w:t>
            </w:r>
            <w:r w:rsidR="007B586E" w:rsidRPr="00EC12FE">
              <w:t>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8"/>
            <w:r w:rsidRPr="00EC12FE">
              <w:t>Language and Law</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5" w:name="_Toc398116219"/>
            <w:r w:rsidRPr="00EC12FE">
              <w:t>Project Manager’s Decisions</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6" w:name="_Toc398116220"/>
            <w:r w:rsidRPr="00EC12FE">
              <w:t>Delegation</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7" w:name="_Toc398116221"/>
            <w:r w:rsidRPr="00EC12FE">
              <w:t>Communica</w:t>
            </w:r>
            <w:r w:rsidRPr="00EC12FE">
              <w:softHyphen/>
              <w:t>tions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2"/>
            <w:r w:rsidRPr="00EC12FE">
              <w:t>Subcontracting</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3"/>
            <w:r w:rsidRPr="00EC12FE">
              <w:t>Other Contractors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0" w:name="_Toc398116224"/>
            <w:r w:rsidRPr="00EC12FE">
              <w:t>Personnel and Equipment</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1" w:name="_Toc398116225"/>
            <w:r w:rsidRPr="00EC12FE">
              <w:t>Employer</w:t>
            </w:r>
            <w:r w:rsidR="007B586E" w:rsidRPr="00EC12FE">
              <w:t>’s and Contractor’s Risks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2" w:name="_Toc398116226"/>
            <w:r w:rsidRPr="00EC12FE">
              <w:t>Employer</w:t>
            </w:r>
            <w:r w:rsidR="007B586E" w:rsidRPr="00EC12FE">
              <w:t>’s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3" w:name="_Toc398116227"/>
            <w:r w:rsidRPr="00EC12FE">
              <w:t>Contractor’s Risks</w:t>
            </w:r>
            <w:bookmarkEnd w:id="503"/>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4" w:name="_Toc398116228"/>
            <w:r w:rsidRPr="00EC12FE">
              <w:t>Insurance</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effect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9"/>
            <w:r w:rsidRPr="00EC12FE">
              <w:t>Site Data</w:t>
            </w:r>
            <w:bookmarkEnd w:id="505"/>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6" w:name="_Toc398116230"/>
            <w:r w:rsidRPr="00EC12FE">
              <w:t>Contractor to Construct the Works</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1"/>
            <w:r w:rsidRPr="00EC12FE">
              <w:t>The Works to Be Completed by the Intended Completion Date</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8" w:name="_Toc398116232"/>
            <w:r w:rsidRPr="00EC12FE">
              <w:t>Approval by the Project Manager</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9" w:name="_Toc398116233"/>
            <w:r w:rsidRPr="00EC12FE">
              <w:t>Safety</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4"/>
            <w:r w:rsidRPr="00EC12FE">
              <w:t>Discoveries</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5"/>
            <w:r w:rsidRPr="00EC12FE">
              <w:t>Possession of the Site</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2" w:name="_Toc398116236"/>
            <w:r w:rsidRPr="00EC12FE">
              <w:t>Access to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7"/>
            <w:r w:rsidRPr="00EC12FE">
              <w:t>Instructions, Inspections and Audits</w:t>
            </w:r>
            <w:bookmarkEnd w:id="513"/>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8"/>
            <w:r w:rsidRPr="00EC12FE">
              <w:t>Appointment of the Adjudicator</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43309866"/>
            <w:bookmarkStart w:id="516" w:name="_Toc398116239"/>
            <w:r w:rsidRPr="00EC12FE">
              <w:t>Procedure for Disputes</w:t>
            </w:r>
            <w:bookmarkEnd w:id="515"/>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7" w:name="_Toc398116240"/>
            <w:r w:rsidRPr="00EC12FE">
              <w:t>Corrupt and Fraudulent Practices</w:t>
            </w:r>
            <w:bookmarkEnd w:id="517"/>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8" w:name="_Toc398116241"/>
      <w:r w:rsidRPr="00EC12FE">
        <w:t>B.  Time Control</w:t>
      </w:r>
      <w:bookmarkEnd w:id="518"/>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9" w:name="_Toc398116242"/>
            <w:r w:rsidRPr="00EC12FE">
              <w:t>Program</w:t>
            </w:r>
            <w:bookmarkEnd w:id="519"/>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3"/>
            <w:r w:rsidRPr="00EC12FE">
              <w:t>Extension of the Intended Completion Date</w:t>
            </w:r>
            <w:bookmarkEnd w:id="52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1" w:name="_Toc398116244"/>
            <w:r w:rsidRPr="00EC12FE">
              <w:t>Acceleration</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5"/>
            <w:r w:rsidRPr="00EC12FE">
              <w:t>Delays Ordered by the Project Manager</w:t>
            </w:r>
            <w:bookmarkEnd w:id="522"/>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6"/>
            <w:r w:rsidRPr="00EC12FE">
              <w:t>Management Meetings</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4" w:name="_Toc398116247"/>
            <w:r w:rsidRPr="00EC12FE">
              <w:t>Early Warning</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5" w:name="_Toc398116248"/>
      <w:r w:rsidRPr="00EC12FE">
        <w:t>C.  Quality Control</w:t>
      </w:r>
      <w:bookmarkEnd w:id="525"/>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6" w:name="_Toc398116249"/>
            <w:r w:rsidRPr="00EC12FE">
              <w:t>Identifying Defects</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50"/>
            <w:r w:rsidRPr="00EC12FE">
              <w:t>Tests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1"/>
            <w:r w:rsidRPr="00EC12FE">
              <w:t>Correction of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2"/>
            <w:r w:rsidRPr="00EC12FE">
              <w:t>Uncorrected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0" w:name="_Toc398116253"/>
      <w:r w:rsidRPr="00EC12FE">
        <w:t>D.  Cost Control</w:t>
      </w:r>
      <w:bookmarkEnd w:id="530"/>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683A4B">
            <w:pPr>
              <w:pStyle w:val="Head42"/>
              <w:numPr>
                <w:ilvl w:val="0"/>
                <w:numId w:val="18"/>
              </w:numPr>
              <w:tabs>
                <w:tab w:val="clear" w:pos="540"/>
              </w:tabs>
              <w:ind w:left="360" w:hanging="360"/>
            </w:pPr>
            <w:bookmarkStart w:id="531" w:name="_Toc398116254"/>
            <w:r w:rsidRPr="00EC12FE">
              <w:t>Contract Price</w:t>
            </w:r>
            <w:bookmarkEnd w:id="531"/>
          </w:p>
        </w:tc>
        <w:tc>
          <w:tcPr>
            <w:tcW w:w="6984" w:type="dxa"/>
            <w:tcBorders>
              <w:top w:val="nil"/>
              <w:left w:val="nil"/>
              <w:bottom w:val="nil"/>
              <w:right w:val="nil"/>
            </w:tcBorders>
          </w:tcPr>
          <w:p w:rsidR="007B586E" w:rsidRPr="00EC12FE" w:rsidRDefault="00683A4B" w:rsidP="001E254C">
            <w:pPr>
              <w:numPr>
                <w:ilvl w:val="1"/>
                <w:numId w:val="18"/>
              </w:numPr>
              <w:suppressAutoHyphens/>
              <w:overflowPunct w:val="0"/>
              <w:autoSpaceDE w:val="0"/>
              <w:autoSpaceDN w:val="0"/>
              <w:adjustRightInd w:val="0"/>
              <w:spacing w:after="200"/>
              <w:ind w:right="-72"/>
              <w:jc w:val="both"/>
              <w:textAlignment w:val="baseline"/>
            </w:pPr>
            <w:r w:rsidRPr="0026306C">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tc>
      </w:tr>
      <w:tr w:rsidR="007B586E" w:rsidRPr="00EC12FE">
        <w:tc>
          <w:tcPr>
            <w:tcW w:w="2160" w:type="dxa"/>
            <w:tcBorders>
              <w:top w:val="nil"/>
              <w:left w:val="nil"/>
              <w:bottom w:val="nil"/>
              <w:right w:val="nil"/>
            </w:tcBorders>
          </w:tcPr>
          <w:p w:rsidR="007B586E" w:rsidRPr="00EC12FE" w:rsidRDefault="007B586E" w:rsidP="00683A4B">
            <w:pPr>
              <w:pStyle w:val="Head42"/>
              <w:numPr>
                <w:ilvl w:val="0"/>
                <w:numId w:val="18"/>
              </w:numPr>
              <w:tabs>
                <w:tab w:val="clear" w:pos="540"/>
              </w:tabs>
              <w:ind w:left="360" w:hanging="360"/>
            </w:pPr>
            <w:bookmarkStart w:id="532" w:name="_Toc398116255"/>
            <w:r w:rsidRPr="00EC12FE">
              <w:t>Changes in the Contract Price</w:t>
            </w:r>
            <w:bookmarkEnd w:id="532"/>
          </w:p>
        </w:tc>
        <w:tc>
          <w:tcPr>
            <w:tcW w:w="6984" w:type="dxa"/>
            <w:tcBorders>
              <w:top w:val="nil"/>
              <w:left w:val="nil"/>
              <w:bottom w:val="nil"/>
              <w:right w:val="nil"/>
            </w:tcBorders>
          </w:tcPr>
          <w:p w:rsidR="007B586E" w:rsidRPr="00EC12FE" w:rsidRDefault="00683A4B" w:rsidP="001E254C">
            <w:pPr>
              <w:numPr>
                <w:ilvl w:val="1"/>
                <w:numId w:val="18"/>
              </w:numPr>
              <w:suppressAutoHyphens/>
              <w:overflowPunct w:val="0"/>
              <w:autoSpaceDE w:val="0"/>
              <w:autoSpaceDN w:val="0"/>
              <w:adjustRightInd w:val="0"/>
              <w:spacing w:after="180"/>
              <w:ind w:right="-72"/>
              <w:jc w:val="both"/>
              <w:textAlignment w:val="baseline"/>
            </w:pPr>
            <w:r w:rsidRPr="0026306C">
              <w:t>The Activity Schedule shall be amended by the Contractor to accommodate changes of Program or method of working made at the Contractor’s own discretion.  Prices in the Activity Schedule shall not be altered when the Contractor makes such changes to the Activity Schedule.</w:t>
            </w:r>
            <w:r>
              <w:rPr>
                <w:rFonts w:cs="MV Boli" w:hint="cs"/>
                <w:rtl/>
                <w:lang w:bidi="dv-MV"/>
              </w:rPr>
              <w:t xml:space="preserve"> </w:t>
            </w:r>
            <w:r w:rsidR="007B586E" w:rsidRPr="00EC12FE">
              <w:t xml:space="preserve">If requested by the Project Manager, the Contractor shall provide the Project Manager with a detailed cost breakdown of any rate in the </w:t>
            </w:r>
            <w:r>
              <w:t>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3" w:name="_Toc398116256"/>
            <w:r w:rsidRPr="00EC12FE">
              <w:t>Variations</w:t>
            </w:r>
            <w:bookmarkEnd w:id="533"/>
          </w:p>
          <w:p w:rsidR="007B586E" w:rsidRPr="00EC12FE" w:rsidRDefault="007B586E">
            <w:pPr>
              <w:pStyle w:val="Head42"/>
            </w:pPr>
          </w:p>
        </w:tc>
        <w:tc>
          <w:tcPr>
            <w:tcW w:w="6984" w:type="dxa"/>
            <w:tcBorders>
              <w:top w:val="nil"/>
              <w:left w:val="nil"/>
              <w:right w:val="nil"/>
            </w:tcBorders>
          </w:tcPr>
          <w:p w:rsidR="007B586E" w:rsidRPr="00EC12FE" w:rsidRDefault="007B586E" w:rsidP="00683A4B">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t xml:space="preserve"> </w:t>
            </w:r>
            <w:r w:rsidR="00683A4B" w:rsidRPr="0026306C">
              <w:t>and Activity Schedules</w:t>
            </w:r>
            <w:r w:rsidR="00683A4B"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683A4B">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4" w:name="_Toc398116257"/>
            <w:r w:rsidRPr="00EC12FE">
              <w:t>Cash Flow Forecasts</w:t>
            </w:r>
            <w:bookmarkEnd w:id="534"/>
          </w:p>
        </w:tc>
        <w:tc>
          <w:tcPr>
            <w:tcW w:w="6984" w:type="dxa"/>
            <w:tcBorders>
              <w:top w:val="nil"/>
              <w:left w:val="nil"/>
              <w:bottom w:val="nil"/>
              <w:right w:val="nil"/>
            </w:tcBorders>
          </w:tcPr>
          <w:p w:rsidR="007B586E" w:rsidRPr="00EC12FE" w:rsidRDefault="007B586E" w:rsidP="00683A4B">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683A4B">
              <w:rPr>
                <w:rFonts w:cs="MV Boli" w:hint="cs"/>
                <w:rtl/>
                <w:lang w:bidi="dv-MV"/>
              </w:rPr>
              <w:t xml:space="preserve"> </w:t>
            </w:r>
            <w:r w:rsidR="00683A4B"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5" w:name="_Toc398116258"/>
            <w:r w:rsidRPr="00EC12FE">
              <w:t>Payment Certificates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683A4B" w:rsidP="00683A4B">
            <w:pPr>
              <w:numPr>
                <w:ilvl w:val="1"/>
                <w:numId w:val="18"/>
              </w:numPr>
              <w:suppressAutoHyphens/>
              <w:overflowPunct w:val="0"/>
              <w:autoSpaceDE w:val="0"/>
              <w:autoSpaceDN w:val="0"/>
              <w:adjustRightInd w:val="0"/>
              <w:spacing w:after="220"/>
              <w:ind w:right="-72"/>
              <w:jc w:val="both"/>
              <w:textAlignment w:val="baseline"/>
            </w:pPr>
            <w:r w:rsidRPr="005F76C3">
              <w:t>The value of work executed shall comprise the value of completed activities in the Activity Schedule</w:t>
            </w:r>
            <w:r w:rsidR="00E43A27"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9"/>
            <w:r w:rsidRPr="00EC12FE">
              <w:t>Payments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60"/>
            <w:r w:rsidRPr="00EC12FE">
              <w:t>Compensation Events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1"/>
            <w:r w:rsidRPr="00EC12FE">
              <w:t>Tax</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39" w:name="_Toc398116262"/>
            <w:r w:rsidRPr="00EC12FE">
              <w:t>Currencies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3"/>
            <w:r w:rsidRPr="00EC12FE">
              <w:t>Price Adjustment</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B</w:t>
            </w:r>
            <w:r w:rsidRPr="00EC12FE">
              <w:rPr>
                <w:b/>
                <w:vertAlign w:val="subscript"/>
              </w:rPr>
              <w:t>c</w:t>
            </w:r>
            <w:r w:rsidRPr="00EC12FE">
              <w:rPr>
                <w:b/>
              </w:rPr>
              <w:t xml:space="preserve">  Imc/Ioc</w:t>
            </w:r>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B</w:t>
            </w:r>
            <w:r w:rsidRPr="00EC12FE">
              <w:rPr>
                <w:vertAlign w:val="subscript"/>
              </w:rPr>
              <w:t>c</w:t>
            </w:r>
            <w:r w:rsidRPr="00EC12FE">
              <w:t xml:space="preserve"> are coefficients</w:t>
            </w:r>
            <w:r w:rsidRPr="00EC12FE">
              <w:rPr>
                <w:rStyle w:val="FootnoteReference"/>
              </w:rPr>
              <w:footnoteReference w:id="24"/>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r w:rsidRPr="00EC12FE">
              <w:rPr>
                <w:spacing w:val="-4"/>
              </w:rPr>
              <w:t>Imc is the index prevailing at the end of the month being invoiced and Ioc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4"/>
            <w:r w:rsidRPr="00EC12FE">
              <w:t>Retention</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5"/>
            <w:r w:rsidRPr="00EC12FE">
              <w:t>Liquidated Damages</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6"/>
            <w:r w:rsidRPr="00EC12FE">
              <w:t>Bonus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7"/>
            <w:r w:rsidRPr="00EC12FE">
              <w:t>Advance Payment</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8"/>
            <w:r w:rsidRPr="00EC12FE">
              <w:t>Securities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6" w:name="_Toc398116269"/>
            <w:r w:rsidRPr="00EC12FE">
              <w:t>Dayworks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applicable, the Dayworks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All work to be paid for as Dayworks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be paid for Dayworks subject to obtaining signed Dayworks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70"/>
            <w:r w:rsidRPr="00EC12FE">
              <w:t>Cost of Repairs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8" w:name="_Toc398116271"/>
      <w:r w:rsidRPr="00EC12FE">
        <w:t>E.  Finishing the Contract</w:t>
      </w:r>
      <w:bookmarkEnd w:id="548"/>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2"/>
            <w:r w:rsidRPr="00EC12FE">
              <w:t>Completion</w:t>
            </w:r>
            <w:bookmarkEnd w:id="54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0" w:name="_Toc398116273"/>
            <w:r w:rsidRPr="00EC12FE">
              <w:t>Taking Over</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4"/>
            <w:r w:rsidRPr="00EC12FE">
              <w:t>Final Account</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2" w:name="_Toc398116275"/>
            <w:r w:rsidRPr="00EC12FE">
              <w:t>Operating and Maintenance Manuals</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3" w:name="_Toc398116276"/>
            <w:r w:rsidRPr="00EC12FE">
              <w:t>Termination</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7"/>
            <w:r w:rsidRPr="00EC12FE">
              <w:t>Payment upon 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5" w:name="_Toc398116278"/>
            <w:r w:rsidRPr="00EC12FE">
              <w:t>Property</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9"/>
            <w:r w:rsidRPr="00EC12FE">
              <w:t>Release from Performance</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80"/>
            <w:r w:rsidRPr="00EC12FE">
              <w:t>Suspension of Bank Loan or Credit</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5"/>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26"/>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7"/>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8"/>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9"/>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0"/>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1"/>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0"/>
          <w:headerReference w:type="default" r:id="rId41"/>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8" w:name="_Toc87070118"/>
      <w:bookmarkStart w:id="559"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58"/>
      <w:bookmarkEnd w:id="559"/>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5D1F9E">
            <w:pPr>
              <w:ind w:right="2"/>
              <w:rPr>
                <w:b/>
                <w:i/>
              </w:rPr>
            </w:pPr>
            <w:r w:rsidRPr="00EC12FE">
              <w:t xml:space="preserve"> </w:t>
            </w:r>
            <w:r w:rsidR="00502AF1">
              <w:tab/>
            </w:r>
            <w:r w:rsidR="00462E42">
              <w:rPr>
                <w:b/>
                <w:i/>
              </w:rPr>
              <w:t>2</w:t>
            </w:r>
            <w:r w:rsidR="005D1F9E">
              <w:rPr>
                <w:b/>
                <w:i/>
              </w:rPr>
              <w:t>1</w:t>
            </w:r>
            <w:r w:rsidR="00462E42">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(dd))</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tabs>
                <w:tab w:val="left" w:pos="556"/>
              </w:tabs>
              <w:spacing w:after="200"/>
              <w:ind w:right="2"/>
            </w:pPr>
            <w:r w:rsidRPr="00EC12FE">
              <w:t xml:space="preserve">The Project Manager is </w:t>
            </w:r>
            <w:r w:rsidR="00493E1B" w:rsidRPr="00493E1B">
              <w:rPr>
                <w:b/>
                <w:i/>
              </w:rPr>
              <w:t xml:space="preserve">Project Manager, </w:t>
            </w:r>
            <w:r w:rsidR="005D1F9E">
              <w:rPr>
                <w:b/>
                <w:i/>
              </w:rPr>
              <w:t>Climate Change Adaptation Project (CCAP)</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Site is located at </w:t>
            </w:r>
            <w:r w:rsidR="005D1F9E">
              <w:rPr>
                <w:b/>
                <w:i/>
              </w:rPr>
              <w:t>Gn.Fuvahmulah</w:t>
            </w:r>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(dd)</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(hh)</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Works consist of </w:t>
            </w:r>
            <w:r w:rsidR="005D1F9E">
              <w:rPr>
                <w:b/>
                <w:i/>
              </w:rPr>
              <w:t>Upgrading of Island Waste Management Center at Gn.Fuvahmulah</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2"/>
          <w:headerReference w:type="default" r:id="rId43"/>
          <w:headerReference w:type="first" r:id="rId44"/>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0" w:name="_Toc41971250"/>
      <w:bookmarkStart w:id="561" w:name="_Toc372613509"/>
      <w:r w:rsidRPr="00EC12FE">
        <w:t>Section X - Contract Forms</w:t>
      </w:r>
      <w:bookmarkEnd w:id="560"/>
      <w:bookmarkEnd w:id="561"/>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2" w:name="_Toc139863297"/>
      <w:r w:rsidRPr="00EC12FE">
        <w:rPr>
          <w:b/>
          <w:sz w:val="28"/>
          <w:szCs w:val="28"/>
        </w:rPr>
        <w:t>Table of Forms</w:t>
      </w:r>
      <w:bookmarkEnd w:id="562"/>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6A2AF8">
          <w:rPr>
            <w:b w:val="0"/>
            <w:bCs/>
            <w:noProof/>
            <w:webHidden/>
          </w:rPr>
          <w:t>33</w:t>
        </w:r>
        <w:r w:rsidRPr="006967AA">
          <w:rPr>
            <w:b w:val="0"/>
            <w:bCs/>
            <w:noProof/>
            <w:webHidden/>
          </w:rPr>
          <w:fldChar w:fldCharType="end"/>
        </w:r>
      </w:hyperlink>
    </w:p>
    <w:p w:rsidR="006967AA" w:rsidRPr="006967AA" w:rsidRDefault="008B240A">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6A2AF8">
          <w:rPr>
            <w:b w:val="0"/>
            <w:bCs/>
            <w:noProof/>
            <w:webHidden/>
          </w:rPr>
          <w:t>34</w:t>
        </w:r>
        <w:r w:rsidR="0051627C" w:rsidRPr="006967AA">
          <w:rPr>
            <w:b w:val="0"/>
            <w:bCs/>
            <w:noProof/>
            <w:webHidden/>
          </w:rPr>
          <w:fldChar w:fldCharType="end"/>
        </w:r>
      </w:hyperlink>
    </w:p>
    <w:p w:rsidR="006967AA" w:rsidRPr="006967AA" w:rsidRDefault="008B240A">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6A2AF8">
          <w:rPr>
            <w:b w:val="0"/>
            <w:bCs/>
            <w:noProof/>
            <w:webHidden/>
          </w:rPr>
          <w:t>36</w:t>
        </w:r>
        <w:r w:rsidR="0051627C" w:rsidRPr="006967AA">
          <w:rPr>
            <w:b w:val="0"/>
            <w:bCs/>
            <w:noProof/>
            <w:webHidden/>
          </w:rPr>
          <w:fldChar w:fldCharType="end"/>
        </w:r>
      </w:hyperlink>
    </w:p>
    <w:p w:rsidR="006967AA" w:rsidRPr="006967AA" w:rsidRDefault="008B240A">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6A2AF8">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3" w:name="_Toc41971555"/>
      <w:bookmarkStart w:id="564" w:name="_Toc78273066"/>
      <w:bookmarkStart w:id="565" w:name="_Toc111009244"/>
      <w:bookmarkStart w:id="566" w:name="_Toc398116292"/>
      <w:r w:rsidRPr="00EC12FE">
        <w:t>Letter of A</w:t>
      </w:r>
      <w:bookmarkEnd w:id="563"/>
      <w:bookmarkEnd w:id="564"/>
      <w:bookmarkEnd w:id="565"/>
      <w:r w:rsidRPr="00EC12FE">
        <w:t>cceptance</w:t>
      </w:r>
      <w:bookmarkEnd w:id="566"/>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7" w:name="_Toc23238064"/>
      <w:bookmarkStart w:id="568" w:name="_Toc41971556"/>
      <w:bookmarkStart w:id="569" w:name="_Toc78273067"/>
      <w:bookmarkStart w:id="570" w:name="_Toc111009245"/>
      <w:bookmarkStart w:id="571" w:name="_Toc398116293"/>
      <w:bookmarkStart w:id="572" w:name="_Toc438907197"/>
      <w:bookmarkStart w:id="573" w:name="_Toc438907297"/>
      <w:r w:rsidRPr="00EC12FE">
        <w:t>Contract Agreement</w:t>
      </w:r>
      <w:bookmarkEnd w:id="567"/>
      <w:bookmarkEnd w:id="568"/>
      <w:bookmarkEnd w:id="569"/>
      <w:bookmarkEnd w:id="570"/>
      <w:bookmarkEnd w:id="571"/>
    </w:p>
    <w:bookmarkEnd w:id="572"/>
    <w:bookmarkEnd w:id="573"/>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683A4B" w:rsidP="00683A4B">
      <w:pPr>
        <w:pStyle w:val="P3Header1-Clauses"/>
        <w:numPr>
          <w:ilvl w:val="0"/>
          <w:numId w:val="44"/>
        </w:numPr>
        <w:tabs>
          <w:tab w:val="clear" w:pos="1038"/>
        </w:tabs>
        <w:ind w:left="1440" w:hanging="699"/>
      </w:pPr>
      <w:r w:rsidRPr="00765DB8">
        <w:t>Activity Schedule</w:t>
      </w:r>
      <w:r w:rsidR="00C6410E">
        <w:t>;</w:t>
      </w:r>
      <w:r w:rsidR="00C6410E" w:rsidRPr="00C6410E" w:rsidDel="003D75A9">
        <w:rPr>
          <w:rStyle w:val="FootnoteReference"/>
        </w:rP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4" w:name="_Toc23238065"/>
      <w:bookmarkStart w:id="575" w:name="_Toc41971557"/>
      <w:bookmarkStart w:id="576" w:name="_Toc78273068"/>
      <w:bookmarkStart w:id="577" w:name="_Toc111009246"/>
      <w:bookmarkStart w:id="578" w:name="_Toc398116294"/>
      <w:bookmarkStart w:id="579" w:name="_Toc428352207"/>
      <w:bookmarkStart w:id="580" w:name="_Toc438907198"/>
      <w:bookmarkStart w:id="581" w:name="_Toc438907298"/>
      <w:r w:rsidRPr="00EC12FE">
        <w:t>Performance Security</w:t>
      </w:r>
      <w:bookmarkEnd w:id="574"/>
      <w:bookmarkEnd w:id="575"/>
      <w:bookmarkEnd w:id="576"/>
      <w:bookmarkEnd w:id="577"/>
      <w:r w:rsidR="005C4234" w:rsidRPr="00EC12FE">
        <w:t xml:space="preserve"> (Bank Guarantee)</w:t>
      </w:r>
      <w:bookmarkEnd w:id="578"/>
    </w:p>
    <w:bookmarkEnd w:id="579"/>
    <w:bookmarkEnd w:id="580"/>
    <w:bookmarkEnd w:id="581"/>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2"/>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33"/>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2" w:name="_Toc78273069"/>
      <w:bookmarkStart w:id="583" w:name="_Toc111009247"/>
      <w:bookmarkStart w:id="584" w:name="_Toc428352208"/>
      <w:bookmarkStart w:id="585" w:name="_Toc438907199"/>
      <w:bookmarkStart w:id="586" w:name="_Toc438907299"/>
      <w:r w:rsidRPr="00EC12FE">
        <w:br w:type="page"/>
      </w:r>
      <w:bookmarkStart w:id="587" w:name="_Toc398116295"/>
      <w:r w:rsidR="007B586E" w:rsidRPr="00EC12FE">
        <w:t>Advance Payment Security</w:t>
      </w:r>
      <w:bookmarkEnd w:id="582"/>
      <w:bookmarkEnd w:id="583"/>
      <w:bookmarkEnd w:id="587"/>
    </w:p>
    <w:bookmarkEnd w:id="584"/>
    <w:bookmarkEnd w:id="585"/>
    <w:bookmarkEnd w:id="586"/>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4"/>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5"/>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5"/>
      <w:headerReference w:type="default" r:id="rId46"/>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40A" w:rsidRDefault="008B240A">
      <w:r>
        <w:separator/>
      </w:r>
    </w:p>
  </w:endnote>
  <w:endnote w:type="continuationSeparator" w:id="0">
    <w:p w:rsidR="008B240A" w:rsidRDefault="008B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Content>
      <w:p w:rsidR="008B240A" w:rsidRPr="00676D0C" w:rsidRDefault="008B240A"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GN.Fuvahmulah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23F9D">
          <w:rPr>
            <w:rFonts w:asciiTheme="minorHAnsi" w:hAnsiTheme="minorHAnsi"/>
            <w:noProof/>
            <w:color w:val="7F7F7F" w:themeColor="text1" w:themeTint="80"/>
          </w:rPr>
          <w:t>22</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07517032"/>
      <w:docPartObj>
        <w:docPartGallery w:val="Page Numbers (Bottom of Page)"/>
        <w:docPartUnique/>
      </w:docPartObj>
    </w:sdtPr>
    <w:sdtContent>
      <w:p w:rsidR="008B240A" w:rsidRPr="00676D0C" w:rsidRDefault="008B240A"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GN.Fuvahmulah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23F9D">
          <w:rPr>
            <w:rFonts w:asciiTheme="minorHAnsi" w:hAnsiTheme="minorHAnsi"/>
            <w:noProof/>
            <w:color w:val="7F7F7F" w:themeColor="text1" w:themeTint="80"/>
          </w:rPr>
          <w:t>21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19024049"/>
      <w:docPartObj>
        <w:docPartGallery w:val="Page Numbers (Bottom of Page)"/>
        <w:docPartUnique/>
      </w:docPartObj>
    </w:sdtPr>
    <w:sdtContent>
      <w:p w:rsidR="008B240A" w:rsidRPr="00676D0C" w:rsidRDefault="008B240A"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GN.Fuvahmulah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D2FC6">
          <w:rPr>
            <w:rFonts w:asciiTheme="minorHAnsi" w:hAnsiTheme="minorHAnsi"/>
            <w:noProof/>
            <w:color w:val="7F7F7F" w:themeColor="text1" w:themeTint="80"/>
          </w:rPr>
          <w:t>28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28066490"/>
      <w:docPartObj>
        <w:docPartGallery w:val="Page Numbers (Bottom of Page)"/>
        <w:docPartUnique/>
      </w:docPartObj>
    </w:sdtPr>
    <w:sdtContent>
      <w:p w:rsidR="008B240A" w:rsidRPr="00676D0C" w:rsidRDefault="008B240A" w:rsidP="005E3E85">
        <w:pPr>
          <w:pStyle w:val="Footer"/>
          <w:pBdr>
            <w:top w:val="single" w:sz="4" w:space="0"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GN.Fuvahmulah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D2FC6">
          <w:rPr>
            <w:rFonts w:asciiTheme="minorHAnsi" w:hAnsiTheme="minorHAnsi"/>
            <w:noProof/>
            <w:color w:val="7F7F7F" w:themeColor="text1" w:themeTint="80"/>
          </w:rPr>
          <w:t>27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99952415"/>
      <w:docPartObj>
        <w:docPartGallery w:val="Page Numbers (Bottom of Page)"/>
        <w:docPartUnique/>
      </w:docPartObj>
    </w:sdtPr>
    <w:sdtContent>
      <w:p w:rsidR="008B240A" w:rsidRPr="00676D0C" w:rsidRDefault="008B240A"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GN.Fuvahmulah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B24033">
          <w:rPr>
            <w:rFonts w:asciiTheme="minorHAnsi" w:hAnsiTheme="minorHAnsi"/>
            <w:noProof/>
            <w:color w:val="7F7F7F" w:themeColor="text1" w:themeTint="80"/>
          </w:rPr>
          <w:t>68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869611972"/>
      <w:docPartObj>
        <w:docPartGallery w:val="Page Numbers (Bottom of Page)"/>
        <w:docPartUnique/>
      </w:docPartObj>
    </w:sdtPr>
    <w:sdtContent>
      <w:p w:rsidR="008B240A" w:rsidRPr="00676D0C" w:rsidRDefault="008B240A"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GN.Fuvahmulah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B24033">
          <w:rPr>
            <w:rFonts w:asciiTheme="minorHAnsi" w:hAnsiTheme="minorHAnsi"/>
            <w:noProof/>
            <w:color w:val="7F7F7F" w:themeColor="text1" w:themeTint="80"/>
          </w:rPr>
          <w:t>67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40A" w:rsidRDefault="008B240A">
      <w:r>
        <w:separator/>
      </w:r>
    </w:p>
  </w:footnote>
  <w:footnote w:type="continuationSeparator" w:id="0">
    <w:p w:rsidR="008B240A" w:rsidRDefault="008B240A">
      <w:r>
        <w:continuationSeparator/>
      </w:r>
    </w:p>
  </w:footnote>
  <w:footnote w:id="1">
    <w:p w:rsidR="008B240A" w:rsidRPr="00E25AC8" w:rsidRDefault="008B240A">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8B240A" w:rsidRPr="00E25AC8" w:rsidRDefault="008B240A"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8B240A" w:rsidRDefault="008B240A"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8B240A" w:rsidRPr="00E25AC8" w:rsidRDefault="008B240A" w:rsidP="006542E1">
      <w:pPr>
        <w:pStyle w:val="FootnoteText"/>
      </w:pPr>
      <w:r w:rsidRPr="00E25AC8">
        <w:rPr>
          <w:rStyle w:val="FootnoteReference"/>
        </w:rPr>
        <w:footnoteRef/>
      </w:r>
      <w:r w:rsidRPr="00E25AC8">
        <w:t xml:space="preserve"> </w:t>
      </w:r>
      <w:r w:rsidRPr="00E25AC8">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5">
    <w:p w:rsidR="008B240A" w:rsidRDefault="008B240A"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6">
    <w:p w:rsidR="008B240A" w:rsidRDefault="008B240A" w:rsidP="003531F4">
      <w:pPr>
        <w:pStyle w:val="FootnoteText"/>
      </w:pPr>
      <w:r>
        <w:rPr>
          <w:rStyle w:val="FootnoteReference"/>
        </w:rPr>
        <w:footnoteRef/>
      </w:r>
      <w:r>
        <w:t xml:space="preserve"> This requirement also applies to contracts executed by the Bidder as JV member.</w:t>
      </w:r>
    </w:p>
  </w:footnote>
  <w:footnote w:id="7">
    <w:p w:rsidR="008B240A" w:rsidRDefault="008B240A"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8">
    <w:p w:rsidR="008B240A" w:rsidRDefault="008B240A"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9">
    <w:p w:rsidR="008B240A" w:rsidDel="006A3E0C" w:rsidRDefault="008B240A" w:rsidP="003531F4">
      <w:pPr>
        <w:pStyle w:val="FootnoteText"/>
      </w:pPr>
      <w:r>
        <w:rPr>
          <w:rStyle w:val="FootnoteReference"/>
        </w:rPr>
        <w:footnoteRef/>
      </w:r>
      <w:r>
        <w:t xml:space="preserve"> Substantial completion shall be based on 80% or more works completed under the contract.</w:t>
      </w:r>
    </w:p>
  </w:footnote>
  <w:footnote w:id="10">
    <w:p w:rsidR="008B240A" w:rsidRDefault="008B240A"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1">
    <w:p w:rsidR="008B240A" w:rsidRDefault="008B240A"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2">
    <w:p w:rsidR="008B240A" w:rsidRDefault="008B240A"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3">
    <w:p w:rsidR="008B240A" w:rsidRDefault="008B240A"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4">
    <w:p w:rsidR="008B240A" w:rsidDel="008E2812" w:rsidRDefault="008B240A"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5">
    <w:p w:rsidR="008B240A" w:rsidRDefault="008B240A"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6">
    <w:p w:rsidR="008B240A" w:rsidRDefault="008B240A">
      <w:pPr>
        <w:pStyle w:val="FootnoteText"/>
      </w:pPr>
      <w:r>
        <w:rPr>
          <w:rStyle w:val="FootnoteReference"/>
        </w:rPr>
        <w:footnoteRef/>
      </w:r>
      <w:r>
        <w:t xml:space="preserve"> </w:t>
      </w:r>
      <w:r>
        <w:tab/>
        <w:t>If applicable.</w:t>
      </w:r>
    </w:p>
  </w:footnote>
  <w:footnote w:id="17">
    <w:p w:rsidR="008B240A" w:rsidRDefault="008B240A"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8">
    <w:p w:rsidR="008B240A" w:rsidRDefault="008B240A"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9">
    <w:p w:rsidR="008B240A" w:rsidRDefault="008B240A"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0">
    <w:p w:rsidR="008B240A" w:rsidRDefault="008B240A"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1">
    <w:p w:rsidR="008B240A" w:rsidRDefault="008B240A"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2">
    <w:p w:rsidR="008B240A" w:rsidRDefault="008B240A"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3">
    <w:p w:rsidR="008B240A" w:rsidRDefault="008B240A"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4">
    <w:p w:rsidR="008B240A" w:rsidRPr="0026306C" w:rsidRDefault="008B240A">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5">
    <w:p w:rsidR="008B240A" w:rsidRDefault="008B240A"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6">
    <w:p w:rsidR="008B240A" w:rsidRDefault="008B240A"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7">
    <w:p w:rsidR="008B240A" w:rsidRDefault="008B240A"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8">
    <w:p w:rsidR="008B240A" w:rsidRDefault="008B240A"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9">
    <w:p w:rsidR="008B240A" w:rsidRDefault="008B240A"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0">
    <w:p w:rsidR="008B240A" w:rsidRDefault="008B240A"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1">
    <w:p w:rsidR="008B240A" w:rsidRDefault="008B240A"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32">
    <w:p w:rsidR="008B240A" w:rsidRPr="00765DB8" w:rsidRDefault="008B240A"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33">
    <w:p w:rsidR="008B240A" w:rsidRPr="00765DB8" w:rsidRDefault="008B240A"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34">
    <w:p w:rsidR="008B240A" w:rsidRPr="00BC09A2" w:rsidRDefault="008B240A"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35">
    <w:p w:rsidR="008B240A" w:rsidRPr="0080505F" w:rsidRDefault="008B240A" w:rsidP="00EC5546">
      <w:pPr>
        <w:pStyle w:val="FootnoteText"/>
      </w:pPr>
      <w:r w:rsidRPr="0080505F">
        <w:rPr>
          <w:rStyle w:val="FootnoteReference"/>
        </w:rPr>
        <w:t>2</w:t>
      </w:r>
      <w:r w:rsidRPr="0080505F">
        <w:t xml:space="preserve"> </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Default="008B240A"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9471D9" w:rsidRDefault="008B240A"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9471D9" w:rsidRDefault="008B240A"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Default="008B240A"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B669EB" w:rsidRDefault="008B240A"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B669EB" w:rsidRDefault="008B240A"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3D6FE5" w:rsidRDefault="008B240A"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3D6FE5" w:rsidRDefault="008B240A"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3D6FE5" w:rsidRDefault="008B240A"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0A" w:rsidRPr="00C9100A" w:rsidRDefault="008B240A"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198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81AB1"/>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35C24"/>
    <w:rsid w:val="0014582A"/>
    <w:rsid w:val="00147FE7"/>
    <w:rsid w:val="00152955"/>
    <w:rsid w:val="00155BAA"/>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03E5"/>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2FC6"/>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1F9E"/>
    <w:rsid w:val="005D33BB"/>
    <w:rsid w:val="005D6752"/>
    <w:rsid w:val="005D7E98"/>
    <w:rsid w:val="005E3E85"/>
    <w:rsid w:val="005E5DF3"/>
    <w:rsid w:val="005F0029"/>
    <w:rsid w:val="005F76C3"/>
    <w:rsid w:val="006134A0"/>
    <w:rsid w:val="006211FC"/>
    <w:rsid w:val="0063598B"/>
    <w:rsid w:val="00636D0B"/>
    <w:rsid w:val="006542E1"/>
    <w:rsid w:val="0066007D"/>
    <w:rsid w:val="00660280"/>
    <w:rsid w:val="00665BE1"/>
    <w:rsid w:val="00666C18"/>
    <w:rsid w:val="00667D09"/>
    <w:rsid w:val="00672226"/>
    <w:rsid w:val="00672734"/>
    <w:rsid w:val="00676D0C"/>
    <w:rsid w:val="00677438"/>
    <w:rsid w:val="00683A4B"/>
    <w:rsid w:val="00685604"/>
    <w:rsid w:val="0069301A"/>
    <w:rsid w:val="006967AA"/>
    <w:rsid w:val="006A065C"/>
    <w:rsid w:val="006A2AF8"/>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240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23F9D"/>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4033"/>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0602"/>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0C03"/>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731"/>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10.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5.xml"/><Relationship Id="rId42" Type="http://schemas.openxmlformats.org/officeDocument/2006/relationships/header" Target="header2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tender@finance.gov.mv" TargetMode="External"/><Relationship Id="rId29" Type="http://schemas.openxmlformats.org/officeDocument/2006/relationships/header" Target="header13.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oter" Target="footer6.xml"/><Relationship Id="rId43" Type="http://schemas.openxmlformats.org/officeDocument/2006/relationships/header" Target="header2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CC5C3-97B8-426C-9B8F-97367B1F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107</Pages>
  <Words>24005</Words>
  <Characters>136834</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160518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16</cp:revision>
  <cp:lastPrinted>2015-07-08T07:59:00Z</cp:lastPrinted>
  <dcterms:created xsi:type="dcterms:W3CDTF">2015-05-04T09:28:00Z</dcterms:created>
  <dcterms:modified xsi:type="dcterms:W3CDTF">2015-12-31T08:03:00Z</dcterms:modified>
</cp:coreProperties>
</file>